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74DEAF" w14:textId="2E401450" w:rsidR="005A7F50" w:rsidRDefault="00F87588" w:rsidP="00514D33">
      <w:pPr>
        <w:pStyle w:val="Photoauteur"/>
      </w:pPr>
      <w:r>
        <w:drawing>
          <wp:anchor distT="0" distB="0" distL="114300" distR="114300" simplePos="0" relativeHeight="251657728" behindDoc="0" locked="0" layoutInCell="1" allowOverlap="1" wp14:anchorId="1BF17982" wp14:editId="0AC121F3">
            <wp:simplePos x="0" y="0"/>
            <wp:positionH relativeFrom="page">
              <wp:posOffset>0</wp:posOffset>
            </wp:positionH>
            <wp:positionV relativeFrom="page">
              <wp:posOffset>0</wp:posOffset>
            </wp:positionV>
            <wp:extent cx="1440180" cy="10692130"/>
            <wp:effectExtent l="0" t="0" r="0" b="0"/>
            <wp:wrapNone/>
            <wp:docPr id="7"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drawing>
          <wp:inline distT="0" distB="0" distL="0" distR="0" wp14:anchorId="19CF2368" wp14:editId="2BEBDD80">
            <wp:extent cx="2764790" cy="36576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64790" cy="3657600"/>
                    </a:xfrm>
                    <a:prstGeom prst="rect">
                      <a:avLst/>
                    </a:prstGeom>
                    <a:noFill/>
                    <a:ln>
                      <a:noFill/>
                    </a:ln>
                  </pic:spPr>
                </pic:pic>
              </a:graphicData>
            </a:graphic>
          </wp:inline>
        </w:drawing>
      </w:r>
    </w:p>
    <w:p w14:paraId="7F8FD522" w14:textId="77777777" w:rsidR="005A7F50" w:rsidRDefault="005A7F50">
      <w:pPr>
        <w:pStyle w:val="Auteur"/>
      </w:pPr>
      <w:r>
        <w:t>Ernest Hemingway</w:t>
      </w:r>
    </w:p>
    <w:p w14:paraId="4BF07954" w14:textId="77777777" w:rsidR="005A7F50" w:rsidRDefault="005A7F50">
      <w:pPr>
        <w:pStyle w:val="Titrelivre"/>
      </w:pPr>
      <w:r>
        <w:t>CINQUANTE MILLE DOLLARS</w:t>
      </w:r>
    </w:p>
    <w:p w14:paraId="636B6EA5" w14:textId="77777777" w:rsidR="005A7F50" w:rsidRDefault="005A7F50">
      <w:pPr>
        <w:pStyle w:val="DateSortie"/>
      </w:pPr>
      <w:r>
        <w:t>1928</w:t>
      </w:r>
    </w:p>
    <w:p w14:paraId="2B8095B2" w14:textId="77777777" w:rsidR="005A7F50" w:rsidRDefault="005A7F50" w:rsidP="00514D33">
      <w:pPr>
        <w:pStyle w:val="DateSortie"/>
      </w:pPr>
      <w:r>
        <w:t>Traduction d</w:t>
      </w:r>
      <w:r w:rsidR="00514D33">
        <w:t>’</w:t>
      </w:r>
      <w:r>
        <w:t>Ott de Weymer</w:t>
      </w:r>
    </w:p>
    <w:p w14:paraId="7EFB9AC3" w14:textId="77777777" w:rsidR="005A7F50" w:rsidRDefault="005A7F50">
      <w:pPr>
        <w:sectPr w:rsidR="005A7F50">
          <w:footerReference w:type="default" r:id="rId10"/>
          <w:pgSz w:w="11906" w:h="16838" w:code="9"/>
          <w:pgMar w:top="0" w:right="0" w:bottom="0" w:left="0" w:header="0" w:footer="0" w:gutter="0"/>
          <w:cols w:space="708"/>
          <w:titlePg/>
          <w:docGrid w:linePitch="360"/>
        </w:sectPr>
      </w:pPr>
    </w:p>
    <w:p w14:paraId="156D2786" w14:textId="77777777" w:rsidR="005A7F50" w:rsidRDefault="005A7F50" w:rsidP="00514D33">
      <w:pPr>
        <w:pStyle w:val="Titretablematires"/>
      </w:pPr>
      <w:r>
        <w:lastRenderedPageBreak/>
        <w:t>Table des matières</w:t>
      </w:r>
    </w:p>
    <w:p w14:paraId="1791FCC0" w14:textId="77777777" w:rsidR="005A7F50" w:rsidRDefault="005A7F50"/>
    <w:p w14:paraId="569A06A6" w14:textId="77777777" w:rsidR="00595CF1" w:rsidRPr="005A7F50" w:rsidRDefault="005A7F50">
      <w:pPr>
        <w:pStyle w:val="TM1"/>
        <w:rPr>
          <w:rFonts w:ascii="Aptos" w:hAnsi="Aptos"/>
          <w:bCs w:val="0"/>
          <w:iCs w:val="0"/>
          <w:color w:val="auto"/>
          <w:kern w:val="2"/>
          <w:sz w:val="24"/>
          <w:szCs w:val="24"/>
        </w:rPr>
      </w:pPr>
      <w:r>
        <w:rPr>
          <w:noProof w:val="0"/>
        </w:rPr>
        <w:fldChar w:fldCharType="begin"/>
      </w:r>
      <w:r>
        <w:rPr>
          <w:noProof w:val="0"/>
        </w:rPr>
        <w:instrText xml:space="preserve"> TOC \o "1-3" \h \z </w:instrText>
      </w:r>
      <w:r>
        <w:rPr>
          <w:noProof w:val="0"/>
        </w:rPr>
        <w:fldChar w:fldCharType="separate"/>
      </w:r>
      <w:hyperlink w:anchor="_Toc202374683" w:history="1">
        <w:r w:rsidR="00595CF1" w:rsidRPr="0083421C">
          <w:rPr>
            <w:rStyle w:val="Lienhypertexte"/>
          </w:rPr>
          <w:t>Cinquante mille dollars</w:t>
        </w:r>
        <w:r w:rsidR="00595CF1">
          <w:rPr>
            <w:webHidden/>
          </w:rPr>
          <w:tab/>
        </w:r>
        <w:r w:rsidR="00595CF1">
          <w:rPr>
            <w:webHidden/>
          </w:rPr>
          <w:fldChar w:fldCharType="begin"/>
        </w:r>
        <w:r w:rsidR="00595CF1">
          <w:rPr>
            <w:webHidden/>
          </w:rPr>
          <w:instrText xml:space="preserve"> PAGEREF _Toc202374683 \h </w:instrText>
        </w:r>
        <w:r w:rsidR="00595CF1">
          <w:rPr>
            <w:webHidden/>
          </w:rPr>
        </w:r>
        <w:r w:rsidR="00595CF1">
          <w:rPr>
            <w:webHidden/>
          </w:rPr>
          <w:fldChar w:fldCharType="separate"/>
        </w:r>
        <w:r w:rsidR="00C9243A">
          <w:rPr>
            <w:webHidden/>
          </w:rPr>
          <w:t>3</w:t>
        </w:r>
        <w:r w:rsidR="00595CF1">
          <w:rPr>
            <w:webHidden/>
          </w:rPr>
          <w:fldChar w:fldCharType="end"/>
        </w:r>
      </w:hyperlink>
    </w:p>
    <w:p w14:paraId="6DFDF148" w14:textId="77777777" w:rsidR="00595CF1" w:rsidRPr="005A7F50" w:rsidRDefault="00595CF1">
      <w:pPr>
        <w:pStyle w:val="TM1"/>
        <w:rPr>
          <w:rFonts w:ascii="Aptos" w:hAnsi="Aptos"/>
          <w:bCs w:val="0"/>
          <w:iCs w:val="0"/>
          <w:color w:val="auto"/>
          <w:kern w:val="2"/>
          <w:sz w:val="24"/>
          <w:szCs w:val="24"/>
        </w:rPr>
      </w:pPr>
      <w:hyperlink w:anchor="_Toc202374684" w:history="1">
        <w:r w:rsidRPr="0083421C">
          <w:rPr>
            <w:rStyle w:val="Lienhypertexte"/>
          </w:rPr>
          <w:t>Mon vieux</w:t>
        </w:r>
        <w:r>
          <w:rPr>
            <w:webHidden/>
          </w:rPr>
          <w:tab/>
        </w:r>
        <w:r>
          <w:rPr>
            <w:webHidden/>
          </w:rPr>
          <w:fldChar w:fldCharType="begin"/>
        </w:r>
        <w:r>
          <w:rPr>
            <w:webHidden/>
          </w:rPr>
          <w:instrText xml:space="preserve"> PAGEREF _Toc202374684 \h </w:instrText>
        </w:r>
        <w:r>
          <w:rPr>
            <w:webHidden/>
          </w:rPr>
        </w:r>
        <w:r>
          <w:rPr>
            <w:webHidden/>
          </w:rPr>
          <w:fldChar w:fldCharType="separate"/>
        </w:r>
        <w:r w:rsidR="00C9243A">
          <w:rPr>
            <w:webHidden/>
          </w:rPr>
          <w:t>46</w:t>
        </w:r>
        <w:r>
          <w:rPr>
            <w:webHidden/>
          </w:rPr>
          <w:fldChar w:fldCharType="end"/>
        </w:r>
      </w:hyperlink>
    </w:p>
    <w:p w14:paraId="421E5556" w14:textId="77777777" w:rsidR="00595CF1" w:rsidRPr="005A7F50" w:rsidRDefault="00595CF1">
      <w:pPr>
        <w:pStyle w:val="TM1"/>
        <w:rPr>
          <w:rFonts w:ascii="Aptos" w:hAnsi="Aptos"/>
          <w:bCs w:val="0"/>
          <w:iCs w:val="0"/>
          <w:color w:val="auto"/>
          <w:kern w:val="2"/>
          <w:sz w:val="24"/>
          <w:szCs w:val="24"/>
        </w:rPr>
      </w:pPr>
      <w:hyperlink w:anchor="_Toc202374685" w:history="1">
        <w:r w:rsidRPr="0083421C">
          <w:rPr>
            <w:rStyle w:val="Lienhypertexte"/>
          </w:rPr>
          <w:t>L’invincible</w:t>
        </w:r>
        <w:r>
          <w:rPr>
            <w:webHidden/>
          </w:rPr>
          <w:tab/>
        </w:r>
        <w:r>
          <w:rPr>
            <w:webHidden/>
          </w:rPr>
          <w:fldChar w:fldCharType="begin"/>
        </w:r>
        <w:r>
          <w:rPr>
            <w:webHidden/>
          </w:rPr>
          <w:instrText xml:space="preserve"> PAGEREF _Toc202374685 \h </w:instrText>
        </w:r>
        <w:r>
          <w:rPr>
            <w:webHidden/>
          </w:rPr>
        </w:r>
        <w:r>
          <w:rPr>
            <w:webHidden/>
          </w:rPr>
          <w:fldChar w:fldCharType="separate"/>
        </w:r>
        <w:r w:rsidR="00C9243A">
          <w:rPr>
            <w:webHidden/>
          </w:rPr>
          <w:t>65</w:t>
        </w:r>
        <w:r>
          <w:rPr>
            <w:webHidden/>
          </w:rPr>
          <w:fldChar w:fldCharType="end"/>
        </w:r>
      </w:hyperlink>
    </w:p>
    <w:p w14:paraId="20BC9996" w14:textId="77777777" w:rsidR="00595CF1" w:rsidRPr="005A7F50" w:rsidRDefault="00595CF1">
      <w:pPr>
        <w:pStyle w:val="TM1"/>
        <w:rPr>
          <w:rFonts w:ascii="Aptos" w:hAnsi="Aptos"/>
          <w:bCs w:val="0"/>
          <w:iCs w:val="0"/>
          <w:color w:val="auto"/>
          <w:kern w:val="2"/>
          <w:sz w:val="24"/>
          <w:szCs w:val="24"/>
        </w:rPr>
      </w:pPr>
      <w:hyperlink w:anchor="_Toc202374686" w:history="1">
        <w:r w:rsidRPr="0083421C">
          <w:rPr>
            <w:rStyle w:val="Lienhypertexte"/>
          </w:rPr>
          <w:t>Le champion</w:t>
        </w:r>
        <w:r>
          <w:rPr>
            <w:webHidden/>
          </w:rPr>
          <w:tab/>
        </w:r>
        <w:r>
          <w:rPr>
            <w:webHidden/>
          </w:rPr>
          <w:fldChar w:fldCharType="begin"/>
        </w:r>
        <w:r>
          <w:rPr>
            <w:webHidden/>
          </w:rPr>
          <w:instrText xml:space="preserve"> PAGEREF _Toc202374686 \h </w:instrText>
        </w:r>
        <w:r>
          <w:rPr>
            <w:webHidden/>
          </w:rPr>
        </w:r>
        <w:r>
          <w:rPr>
            <w:webHidden/>
          </w:rPr>
          <w:fldChar w:fldCharType="separate"/>
        </w:r>
        <w:r w:rsidR="00C9243A">
          <w:rPr>
            <w:webHidden/>
          </w:rPr>
          <w:t>109</w:t>
        </w:r>
        <w:r>
          <w:rPr>
            <w:webHidden/>
          </w:rPr>
          <w:fldChar w:fldCharType="end"/>
        </w:r>
      </w:hyperlink>
    </w:p>
    <w:p w14:paraId="7E5CE50F" w14:textId="77777777" w:rsidR="00595CF1" w:rsidRPr="005A7F50" w:rsidRDefault="00595CF1">
      <w:pPr>
        <w:pStyle w:val="TM1"/>
        <w:rPr>
          <w:rFonts w:ascii="Aptos" w:hAnsi="Aptos"/>
          <w:bCs w:val="0"/>
          <w:iCs w:val="0"/>
          <w:color w:val="auto"/>
          <w:kern w:val="2"/>
          <w:sz w:val="24"/>
          <w:szCs w:val="24"/>
        </w:rPr>
      </w:pPr>
      <w:hyperlink w:anchor="_Toc202374687" w:history="1">
        <w:r w:rsidRPr="0083421C">
          <w:rPr>
            <w:rStyle w:val="Lienhypertexte"/>
          </w:rPr>
          <w:t>Le village indien</w:t>
        </w:r>
        <w:r>
          <w:rPr>
            <w:webHidden/>
          </w:rPr>
          <w:tab/>
        </w:r>
        <w:r>
          <w:rPr>
            <w:webHidden/>
          </w:rPr>
          <w:fldChar w:fldCharType="begin"/>
        </w:r>
        <w:r>
          <w:rPr>
            <w:webHidden/>
          </w:rPr>
          <w:instrText xml:space="preserve"> PAGEREF _Toc202374687 \h </w:instrText>
        </w:r>
        <w:r>
          <w:rPr>
            <w:webHidden/>
          </w:rPr>
        </w:r>
        <w:r>
          <w:rPr>
            <w:webHidden/>
          </w:rPr>
          <w:fldChar w:fldCharType="separate"/>
        </w:r>
        <w:r w:rsidR="00C9243A">
          <w:rPr>
            <w:webHidden/>
          </w:rPr>
          <w:t>124</w:t>
        </w:r>
        <w:r>
          <w:rPr>
            <w:webHidden/>
          </w:rPr>
          <w:fldChar w:fldCharType="end"/>
        </w:r>
      </w:hyperlink>
    </w:p>
    <w:p w14:paraId="4CCC5AEC" w14:textId="77777777" w:rsidR="00595CF1" w:rsidRPr="005A7F50" w:rsidRDefault="00595CF1">
      <w:pPr>
        <w:pStyle w:val="TM1"/>
        <w:rPr>
          <w:rFonts w:ascii="Aptos" w:hAnsi="Aptos"/>
          <w:bCs w:val="0"/>
          <w:iCs w:val="0"/>
          <w:color w:val="auto"/>
          <w:kern w:val="2"/>
          <w:sz w:val="24"/>
          <w:szCs w:val="24"/>
        </w:rPr>
      </w:pPr>
      <w:hyperlink w:anchor="_Toc202374688" w:history="1">
        <w:r w:rsidRPr="0083421C">
          <w:rPr>
            <w:rStyle w:val="Lienhypertexte"/>
          </w:rPr>
          <w:t>Les tueurs</w:t>
        </w:r>
        <w:r>
          <w:rPr>
            <w:webHidden/>
          </w:rPr>
          <w:tab/>
        </w:r>
        <w:r>
          <w:rPr>
            <w:webHidden/>
          </w:rPr>
          <w:fldChar w:fldCharType="begin"/>
        </w:r>
        <w:r>
          <w:rPr>
            <w:webHidden/>
          </w:rPr>
          <w:instrText xml:space="preserve"> PAGEREF _Toc202374688 \h </w:instrText>
        </w:r>
        <w:r>
          <w:rPr>
            <w:webHidden/>
          </w:rPr>
        </w:r>
        <w:r>
          <w:rPr>
            <w:webHidden/>
          </w:rPr>
          <w:fldChar w:fldCharType="separate"/>
        </w:r>
        <w:r w:rsidR="00C9243A">
          <w:rPr>
            <w:webHidden/>
          </w:rPr>
          <w:t>131</w:t>
        </w:r>
        <w:r>
          <w:rPr>
            <w:webHidden/>
          </w:rPr>
          <w:fldChar w:fldCharType="end"/>
        </w:r>
      </w:hyperlink>
    </w:p>
    <w:p w14:paraId="56C8EDEB" w14:textId="77777777" w:rsidR="00595CF1" w:rsidRPr="005A7F50" w:rsidRDefault="00595CF1">
      <w:pPr>
        <w:pStyle w:val="TM1"/>
        <w:rPr>
          <w:rFonts w:ascii="Aptos" w:hAnsi="Aptos"/>
          <w:bCs w:val="0"/>
          <w:iCs w:val="0"/>
          <w:color w:val="auto"/>
          <w:kern w:val="2"/>
          <w:sz w:val="24"/>
          <w:szCs w:val="24"/>
        </w:rPr>
      </w:pPr>
      <w:hyperlink w:anchor="_Toc202374689" w:history="1">
        <w:r w:rsidRPr="0083421C">
          <w:rPr>
            <w:rStyle w:val="Lienhypertexte"/>
          </w:rPr>
          <w:t>À propos de cette édition électronique</w:t>
        </w:r>
        <w:r>
          <w:rPr>
            <w:webHidden/>
          </w:rPr>
          <w:tab/>
        </w:r>
        <w:r>
          <w:rPr>
            <w:webHidden/>
          </w:rPr>
          <w:fldChar w:fldCharType="begin"/>
        </w:r>
        <w:r>
          <w:rPr>
            <w:webHidden/>
          </w:rPr>
          <w:instrText xml:space="preserve"> PAGEREF _Toc202374689 \h </w:instrText>
        </w:r>
        <w:r>
          <w:rPr>
            <w:webHidden/>
          </w:rPr>
        </w:r>
        <w:r>
          <w:rPr>
            <w:webHidden/>
          </w:rPr>
          <w:fldChar w:fldCharType="separate"/>
        </w:r>
        <w:r w:rsidR="00C9243A">
          <w:rPr>
            <w:webHidden/>
          </w:rPr>
          <w:t>149</w:t>
        </w:r>
        <w:r>
          <w:rPr>
            <w:webHidden/>
          </w:rPr>
          <w:fldChar w:fldCharType="end"/>
        </w:r>
      </w:hyperlink>
    </w:p>
    <w:p w14:paraId="755C3692" w14:textId="77777777" w:rsidR="005A7F50" w:rsidRDefault="005A7F50">
      <w:r>
        <w:fldChar w:fldCharType="end"/>
      </w:r>
    </w:p>
    <w:p w14:paraId="6DA675F3" w14:textId="77777777" w:rsidR="00514D33" w:rsidRDefault="005A7F50" w:rsidP="00514D33">
      <w:pPr>
        <w:pStyle w:val="Titre1"/>
      </w:pPr>
      <w:bookmarkStart w:id="0" w:name="_Toc202374683"/>
      <w:r>
        <w:lastRenderedPageBreak/>
        <w:t>Cinquante mille dollars</w:t>
      </w:r>
      <w:bookmarkEnd w:id="0"/>
    </w:p>
    <w:p w14:paraId="2607CF4F" w14:textId="77777777" w:rsidR="00514D33" w:rsidRDefault="00514D33">
      <w:r>
        <w:t>— </w:t>
      </w:r>
      <w:r w:rsidR="005A7F50">
        <w:t>Et toi</w:t>
      </w:r>
      <w:r>
        <w:t xml:space="preserve">, </w:t>
      </w:r>
      <w:r w:rsidR="005A7F50">
        <w:t>Jack</w:t>
      </w:r>
      <w:r>
        <w:t xml:space="preserve">, </w:t>
      </w:r>
      <w:r w:rsidR="005A7F50">
        <w:t>ça va</w:t>
      </w:r>
      <w:r>
        <w:t xml:space="preserve"> ? </w:t>
      </w:r>
      <w:r w:rsidR="005A7F50">
        <w:t>lui répondis-je</w:t>
      </w:r>
      <w:r>
        <w:t>.</w:t>
      </w:r>
    </w:p>
    <w:p w14:paraId="14A8D00F" w14:textId="77777777" w:rsidR="00514D33" w:rsidRDefault="00514D33">
      <w:pPr>
        <w:rPr>
          <w:bCs/>
        </w:rPr>
      </w:pPr>
      <w:r>
        <w:t>— </w:t>
      </w:r>
      <w:r w:rsidR="005A7F50">
        <w:rPr>
          <w:bCs/>
        </w:rPr>
        <w:t>Tu l</w:t>
      </w:r>
      <w:r>
        <w:rPr>
          <w:bCs/>
        </w:rPr>
        <w:t>’</w:t>
      </w:r>
      <w:r w:rsidR="005A7F50">
        <w:rPr>
          <w:bCs/>
        </w:rPr>
        <w:t>as vu</w:t>
      </w:r>
      <w:r>
        <w:rPr>
          <w:bCs/>
        </w:rPr>
        <w:t xml:space="preserve">, </w:t>
      </w:r>
      <w:r w:rsidR="005A7F50">
        <w:rPr>
          <w:bCs/>
        </w:rPr>
        <w:t>le Walcott</w:t>
      </w:r>
      <w:r>
        <w:rPr>
          <w:bCs/>
        </w:rPr>
        <w:t xml:space="preserve"> ? </w:t>
      </w:r>
      <w:r w:rsidR="005A7F50">
        <w:rPr>
          <w:bCs/>
        </w:rPr>
        <w:t>dit-il</w:t>
      </w:r>
      <w:r>
        <w:rPr>
          <w:bCs/>
        </w:rPr>
        <w:t>.</w:t>
      </w:r>
    </w:p>
    <w:p w14:paraId="2B42986E" w14:textId="77777777" w:rsidR="00514D33" w:rsidRDefault="00514D33">
      <w:pPr>
        <w:rPr>
          <w:bCs/>
        </w:rPr>
      </w:pPr>
      <w:r>
        <w:rPr>
          <w:bCs/>
        </w:rPr>
        <w:t>— </w:t>
      </w:r>
      <w:r w:rsidR="005A7F50">
        <w:rPr>
          <w:bCs/>
        </w:rPr>
        <w:t>Oui</w:t>
      </w:r>
      <w:r>
        <w:rPr>
          <w:bCs/>
        </w:rPr>
        <w:t xml:space="preserve">. </w:t>
      </w:r>
      <w:r w:rsidR="005A7F50">
        <w:rPr>
          <w:bCs/>
        </w:rPr>
        <w:t>J</w:t>
      </w:r>
      <w:r>
        <w:rPr>
          <w:bCs/>
        </w:rPr>
        <w:t>’</w:t>
      </w:r>
      <w:r w:rsidR="005A7F50">
        <w:rPr>
          <w:bCs/>
        </w:rPr>
        <w:t>arrive de la salle</w:t>
      </w:r>
      <w:r>
        <w:rPr>
          <w:bCs/>
        </w:rPr>
        <w:t>.</w:t>
      </w:r>
    </w:p>
    <w:p w14:paraId="34DE8AA7" w14:textId="77777777" w:rsidR="00514D33" w:rsidRDefault="00514D33">
      <w:r>
        <w:rPr>
          <w:bCs/>
        </w:rPr>
        <w:t>— </w:t>
      </w:r>
      <w:r w:rsidR="005A7F50">
        <w:rPr>
          <w:bCs/>
        </w:rPr>
        <w:t>Eh ben</w:t>
      </w:r>
      <w:r>
        <w:rPr>
          <w:bCs/>
        </w:rPr>
        <w:t xml:space="preserve">, </w:t>
      </w:r>
      <w:r w:rsidR="005A7F50">
        <w:rPr>
          <w:bCs/>
        </w:rPr>
        <w:t>dit Jack</w:t>
      </w:r>
      <w:r>
        <w:rPr>
          <w:bCs/>
        </w:rPr>
        <w:t xml:space="preserve">, </w:t>
      </w:r>
      <w:r w:rsidR="005A7F50">
        <w:rPr>
          <w:bCs/>
        </w:rPr>
        <w:t>je crois qu</w:t>
      </w:r>
      <w:r>
        <w:rPr>
          <w:bCs/>
        </w:rPr>
        <w:t>’</w:t>
      </w:r>
      <w:r w:rsidR="005A7F50">
        <w:rPr>
          <w:bCs/>
        </w:rPr>
        <w:t>il va m</w:t>
      </w:r>
      <w:r>
        <w:rPr>
          <w:bCs/>
        </w:rPr>
        <w:t>’</w:t>
      </w:r>
      <w:r w:rsidR="005A7F50">
        <w:rPr>
          <w:bCs/>
        </w:rPr>
        <w:t xml:space="preserve">en falloir de la veine avec ce </w:t>
      </w:r>
      <w:r w:rsidR="005A7F50">
        <w:t>gars-là</w:t>
      </w:r>
      <w:r>
        <w:t>.</w:t>
      </w:r>
    </w:p>
    <w:p w14:paraId="587A0893" w14:textId="77777777" w:rsidR="00514D33" w:rsidRDefault="00514D33">
      <w:pPr>
        <w:rPr>
          <w:bCs/>
        </w:rPr>
      </w:pPr>
      <w:r>
        <w:t>— </w:t>
      </w:r>
      <w:r w:rsidR="005A7F50">
        <w:rPr>
          <w:bCs/>
        </w:rPr>
        <w:t>Il ne te touchera même pas</w:t>
      </w:r>
      <w:r>
        <w:rPr>
          <w:bCs/>
        </w:rPr>
        <w:t xml:space="preserve">, </w:t>
      </w:r>
      <w:r w:rsidR="005A7F50">
        <w:rPr>
          <w:bCs/>
        </w:rPr>
        <w:t>Jack</w:t>
      </w:r>
      <w:r>
        <w:rPr>
          <w:bCs/>
        </w:rPr>
        <w:t xml:space="preserve">, </w:t>
      </w:r>
      <w:r w:rsidR="005A7F50">
        <w:rPr>
          <w:bCs/>
        </w:rPr>
        <w:t>intervint Soldier</w:t>
      </w:r>
      <w:r>
        <w:rPr>
          <w:bCs/>
        </w:rPr>
        <w:t>.</w:t>
      </w:r>
    </w:p>
    <w:p w14:paraId="5CA7DC6C" w14:textId="77777777" w:rsidR="00514D33" w:rsidRDefault="00514D33">
      <w:r>
        <w:rPr>
          <w:bCs/>
        </w:rPr>
        <w:t>— </w:t>
      </w:r>
      <w:r w:rsidR="005A7F50">
        <w:t>C</w:t>
      </w:r>
      <w:r>
        <w:t>’</w:t>
      </w:r>
      <w:r w:rsidR="005A7F50">
        <w:t>est toi qui le dis</w:t>
      </w:r>
      <w:r>
        <w:t>.</w:t>
      </w:r>
    </w:p>
    <w:p w14:paraId="2EC00017" w14:textId="77777777" w:rsidR="00514D33" w:rsidRDefault="00514D33">
      <w:r>
        <w:t>— </w:t>
      </w:r>
      <w:r w:rsidR="005A7F50">
        <w:t xml:space="preserve">Avec une poignée de petit </w:t>
      </w:r>
      <w:r w:rsidR="005A7F50">
        <w:rPr>
          <w:bCs/>
        </w:rPr>
        <w:t>plomb</w:t>
      </w:r>
      <w:r>
        <w:rPr>
          <w:bCs/>
        </w:rPr>
        <w:t xml:space="preserve">, </w:t>
      </w:r>
      <w:r w:rsidR="005A7F50">
        <w:t>il ne te toucherait pas</w:t>
      </w:r>
      <w:r>
        <w:t>.</w:t>
      </w:r>
    </w:p>
    <w:p w14:paraId="16D03891" w14:textId="77777777" w:rsidR="00514D33" w:rsidRDefault="00514D33">
      <w:r>
        <w:t>— </w:t>
      </w:r>
      <w:r w:rsidR="005A7F50">
        <w:t>S</w:t>
      </w:r>
      <w:r>
        <w:t>’</w:t>
      </w:r>
      <w:r w:rsidR="005A7F50">
        <w:t>il ne s</w:t>
      </w:r>
      <w:r>
        <w:t>’</w:t>
      </w:r>
      <w:r w:rsidR="005A7F50">
        <w:t>agissait que de petit plomb</w:t>
      </w:r>
      <w:r>
        <w:t xml:space="preserve"> ! </w:t>
      </w:r>
      <w:r w:rsidR="005A7F50">
        <w:t>dit Jack</w:t>
      </w:r>
      <w:r>
        <w:t xml:space="preserve">. </w:t>
      </w:r>
      <w:r w:rsidR="005A7F50">
        <w:t>Je me fo</w:t>
      </w:r>
      <w:r w:rsidR="005A7F50">
        <w:t>u</w:t>
      </w:r>
      <w:r w:rsidR="005A7F50">
        <w:t>trais bien du petit plomb</w:t>
      </w:r>
      <w:r>
        <w:t>.</w:t>
      </w:r>
    </w:p>
    <w:p w14:paraId="4D16CDB8" w14:textId="77777777" w:rsidR="00514D33" w:rsidRDefault="00514D33">
      <w:r>
        <w:t>— </w:t>
      </w:r>
      <w:r w:rsidR="005A7F50">
        <w:t>Mais lui n</w:t>
      </w:r>
      <w:r>
        <w:t>’</w:t>
      </w:r>
      <w:r w:rsidR="005A7F50">
        <w:t>a pas l</w:t>
      </w:r>
      <w:r>
        <w:t>’</w:t>
      </w:r>
      <w:r w:rsidR="005A7F50">
        <w:t>air difficile à toucher</w:t>
      </w:r>
      <w:r>
        <w:t xml:space="preserve">, </w:t>
      </w:r>
      <w:r w:rsidR="005A7F50">
        <w:t>dis-je</w:t>
      </w:r>
      <w:r>
        <w:t>.</w:t>
      </w:r>
    </w:p>
    <w:p w14:paraId="7EDEEAC6" w14:textId="77777777" w:rsidR="00514D33" w:rsidRDefault="00514D33">
      <w:r>
        <w:t>— </w:t>
      </w:r>
      <w:r w:rsidR="005A7F50">
        <w:t>Oh non</w:t>
      </w:r>
      <w:r>
        <w:t xml:space="preserve">, </w:t>
      </w:r>
      <w:r w:rsidR="005A7F50">
        <w:t>dit Jack</w:t>
      </w:r>
      <w:r>
        <w:t xml:space="preserve">. </w:t>
      </w:r>
      <w:r w:rsidR="005A7F50">
        <w:t xml:space="preserve">Il ne tiendra pas </w:t>
      </w:r>
      <w:r w:rsidR="005A7F50">
        <w:rPr>
          <w:bCs/>
        </w:rPr>
        <w:t>longtemps</w:t>
      </w:r>
      <w:r>
        <w:rPr>
          <w:bCs/>
        </w:rPr>
        <w:t xml:space="preserve">. </w:t>
      </w:r>
      <w:r w:rsidR="005A7F50">
        <w:t>Il ne tie</w:t>
      </w:r>
      <w:r w:rsidR="005A7F50">
        <w:t>n</w:t>
      </w:r>
      <w:r w:rsidR="005A7F50">
        <w:t xml:space="preserve">dra pas comme toi ou comme </w:t>
      </w:r>
      <w:r w:rsidR="005A7F50">
        <w:rPr>
          <w:bCs/>
        </w:rPr>
        <w:t>moi</w:t>
      </w:r>
      <w:r>
        <w:rPr>
          <w:bCs/>
        </w:rPr>
        <w:t xml:space="preserve">, </w:t>
      </w:r>
      <w:r w:rsidR="005A7F50">
        <w:rPr>
          <w:bCs/>
        </w:rPr>
        <w:t>Jerry</w:t>
      </w:r>
      <w:r>
        <w:rPr>
          <w:bCs/>
        </w:rPr>
        <w:t xml:space="preserve">. </w:t>
      </w:r>
      <w:r w:rsidR="005A7F50">
        <w:t>Mais pour le moment il a tout ce qu</w:t>
      </w:r>
      <w:r>
        <w:t>’</w:t>
      </w:r>
      <w:r w:rsidR="005A7F50">
        <w:t>il faut</w:t>
      </w:r>
      <w:r>
        <w:t>.</w:t>
      </w:r>
    </w:p>
    <w:p w14:paraId="48E1B374" w14:textId="77777777" w:rsidR="00514D33" w:rsidRDefault="00514D33">
      <w:r>
        <w:t>— </w:t>
      </w:r>
      <w:r w:rsidR="005A7F50">
        <w:t>Vas-y de ton gauche tant que tu pourras</w:t>
      </w:r>
      <w:r>
        <w:t>.</w:t>
      </w:r>
    </w:p>
    <w:p w14:paraId="15AE36FE" w14:textId="77777777" w:rsidR="00514D33" w:rsidRDefault="00514D33">
      <w:r>
        <w:t>— </w:t>
      </w:r>
      <w:r w:rsidR="005A7F50">
        <w:t>Je tâcherai</w:t>
      </w:r>
      <w:r>
        <w:t xml:space="preserve">, </w:t>
      </w:r>
      <w:r w:rsidR="005A7F50">
        <w:t>dit Jack</w:t>
      </w:r>
      <w:r>
        <w:t xml:space="preserve">. </w:t>
      </w:r>
      <w:r w:rsidR="005A7F50">
        <w:t>Évidemment</w:t>
      </w:r>
      <w:r>
        <w:t xml:space="preserve">, </w:t>
      </w:r>
      <w:r w:rsidR="005A7F50">
        <w:t>j</w:t>
      </w:r>
      <w:r>
        <w:t>’</w:t>
      </w:r>
      <w:r w:rsidR="005A7F50">
        <w:t xml:space="preserve">ai </w:t>
      </w:r>
      <w:r w:rsidR="005A7F50">
        <w:rPr>
          <w:bCs/>
        </w:rPr>
        <w:t xml:space="preserve">ma </w:t>
      </w:r>
      <w:r w:rsidR="005A7F50">
        <w:t>chance</w:t>
      </w:r>
      <w:r>
        <w:t>…</w:t>
      </w:r>
    </w:p>
    <w:p w14:paraId="57807D8C" w14:textId="77777777" w:rsidR="00514D33" w:rsidRDefault="00514D33">
      <w:r>
        <w:t>— </w:t>
      </w:r>
      <w:r w:rsidR="005A7F50">
        <w:t>Mène-le comme t</w:t>
      </w:r>
      <w:r>
        <w:t>’</w:t>
      </w:r>
      <w:r w:rsidR="005A7F50">
        <w:t>as mené Kid Lewis</w:t>
      </w:r>
      <w:r>
        <w:t>.</w:t>
      </w:r>
    </w:p>
    <w:p w14:paraId="775D4470" w14:textId="77777777" w:rsidR="00514D33" w:rsidRDefault="00514D33">
      <w:pPr>
        <w:rPr>
          <w:bCs/>
        </w:rPr>
      </w:pPr>
      <w:r>
        <w:t>— </w:t>
      </w:r>
      <w:r w:rsidR="005A7F50">
        <w:rPr>
          <w:lang w:val="nl-NL"/>
        </w:rPr>
        <w:t>Kid Lewis</w:t>
      </w:r>
      <w:r>
        <w:rPr>
          <w:lang w:val="nl-NL"/>
        </w:rPr>
        <w:t xml:space="preserve">, </w:t>
      </w:r>
      <w:r w:rsidR="005A7F50">
        <w:rPr>
          <w:lang w:val="nl-NL"/>
        </w:rPr>
        <w:t>dit Jack</w:t>
      </w:r>
      <w:r>
        <w:rPr>
          <w:lang w:val="nl-NL"/>
        </w:rPr>
        <w:t xml:space="preserve">. </w:t>
      </w:r>
      <w:r w:rsidR="005A7F50">
        <w:t xml:space="preserve">Ce </w:t>
      </w:r>
      <w:r w:rsidR="005A7F50">
        <w:rPr>
          <w:bCs/>
        </w:rPr>
        <w:t>youpin</w:t>
      </w:r>
      <w:r>
        <w:rPr>
          <w:bCs/>
        </w:rPr>
        <w:t> !</w:t>
      </w:r>
    </w:p>
    <w:p w14:paraId="5017820F" w14:textId="77777777" w:rsidR="00514D33" w:rsidRDefault="005A7F50">
      <w:r>
        <w:lastRenderedPageBreak/>
        <w:t>Tous les trois</w:t>
      </w:r>
      <w:r w:rsidR="00514D33">
        <w:t xml:space="preserve">, </w:t>
      </w:r>
      <w:r>
        <w:t xml:space="preserve">Jack </w:t>
      </w:r>
      <w:r>
        <w:rPr>
          <w:bCs/>
        </w:rPr>
        <w:t>Brennan</w:t>
      </w:r>
      <w:r w:rsidR="00514D33">
        <w:rPr>
          <w:bCs/>
        </w:rPr>
        <w:t xml:space="preserve">, </w:t>
      </w:r>
      <w:r>
        <w:t xml:space="preserve">Soldier </w:t>
      </w:r>
      <w:r>
        <w:rPr>
          <w:bCs/>
        </w:rPr>
        <w:t xml:space="preserve">Bartlett </w:t>
      </w:r>
      <w:r>
        <w:t>et moi</w:t>
      </w:r>
      <w:r w:rsidR="00514D33">
        <w:t xml:space="preserve">, </w:t>
      </w:r>
      <w:r>
        <w:t xml:space="preserve">nous étions chez </w:t>
      </w:r>
      <w:r>
        <w:rPr>
          <w:i/>
          <w:iCs/>
        </w:rPr>
        <w:t>Handley</w:t>
      </w:r>
      <w:r w:rsidR="00514D33">
        <w:rPr>
          <w:i/>
          <w:iCs/>
        </w:rPr>
        <w:t>’</w:t>
      </w:r>
      <w:r>
        <w:rPr>
          <w:i/>
          <w:iCs/>
        </w:rPr>
        <w:t>s</w:t>
      </w:r>
      <w:r w:rsidR="00514D33">
        <w:rPr>
          <w:i/>
          <w:iCs/>
        </w:rPr>
        <w:t xml:space="preserve">. </w:t>
      </w:r>
      <w:r>
        <w:t>Deux ou trois poules étaient assises à la table à côté de la nôtre et elles avaient l</w:t>
      </w:r>
      <w:r w:rsidR="00514D33">
        <w:t>’</w:t>
      </w:r>
      <w:r>
        <w:t>air d</w:t>
      </w:r>
      <w:r w:rsidR="00514D33">
        <w:t>’</w:t>
      </w:r>
      <w:r>
        <w:t>avoir siroté</w:t>
      </w:r>
      <w:r w:rsidR="00514D33">
        <w:t>.</w:t>
      </w:r>
    </w:p>
    <w:p w14:paraId="30E55F94" w14:textId="77777777" w:rsidR="00514D33" w:rsidRDefault="00514D33">
      <w:r>
        <w:t>— </w:t>
      </w:r>
      <w:r w:rsidR="005A7F50">
        <w:t>Youpin</w:t>
      </w:r>
      <w:r>
        <w:t xml:space="preserve"> ! </w:t>
      </w:r>
      <w:r w:rsidR="005A7F50">
        <w:t>qu</w:t>
      </w:r>
      <w:r>
        <w:t>’</w:t>
      </w:r>
      <w:r w:rsidR="005A7F50">
        <w:t>est-ce que tu baves</w:t>
      </w:r>
      <w:r>
        <w:t xml:space="preserve">, </w:t>
      </w:r>
      <w:r w:rsidR="005A7F50">
        <w:t>dit l</w:t>
      </w:r>
      <w:r>
        <w:t>’</w:t>
      </w:r>
      <w:r w:rsidR="005A7F50">
        <w:t>une d</w:t>
      </w:r>
      <w:r>
        <w:t>’</w:t>
      </w:r>
      <w:r w:rsidR="005A7F50">
        <w:t>elles</w:t>
      </w:r>
      <w:r>
        <w:t xml:space="preserve">. </w:t>
      </w:r>
      <w:r w:rsidR="005A7F50">
        <w:t>Youpin</w:t>
      </w:r>
      <w:r>
        <w:t xml:space="preserve"> ! </w:t>
      </w:r>
      <w:r w:rsidR="005A7F50">
        <w:t>qu</w:t>
      </w:r>
      <w:r>
        <w:t>’</w:t>
      </w:r>
      <w:r w:rsidR="005A7F50">
        <w:t>est-ce que tu baves</w:t>
      </w:r>
      <w:r>
        <w:t xml:space="preserve">, </w:t>
      </w:r>
      <w:r w:rsidR="005A7F50">
        <w:t>espèce de sale Irlandais</w:t>
      </w:r>
      <w:r>
        <w:t> ?</w:t>
      </w:r>
    </w:p>
    <w:p w14:paraId="6A907A58" w14:textId="77777777" w:rsidR="00514D33" w:rsidRDefault="00514D33">
      <w:r>
        <w:t>— </w:t>
      </w:r>
      <w:r w:rsidR="005A7F50">
        <w:t>Oui</w:t>
      </w:r>
      <w:r>
        <w:t xml:space="preserve">, </w:t>
      </w:r>
      <w:r w:rsidR="005A7F50">
        <w:t>dit Jack</w:t>
      </w:r>
      <w:r>
        <w:t xml:space="preserve">, </w:t>
      </w:r>
      <w:r w:rsidR="005A7F50">
        <w:t>t</w:t>
      </w:r>
      <w:r>
        <w:t>’</w:t>
      </w:r>
      <w:r w:rsidR="005A7F50">
        <w:t>as raison</w:t>
      </w:r>
      <w:r>
        <w:t>.</w:t>
      </w:r>
    </w:p>
    <w:p w14:paraId="43B26A0B" w14:textId="77777777" w:rsidR="00514D33" w:rsidRDefault="00514D33">
      <w:pPr>
        <w:rPr>
          <w:bCs/>
        </w:rPr>
      </w:pPr>
      <w:r>
        <w:t>— </w:t>
      </w:r>
      <w:r w:rsidR="005A7F50">
        <w:rPr>
          <w:bCs/>
        </w:rPr>
        <w:t>Youpins</w:t>
      </w:r>
      <w:r>
        <w:rPr>
          <w:bCs/>
        </w:rPr>
        <w:t xml:space="preserve"> ! </w:t>
      </w:r>
      <w:r w:rsidR="005A7F50">
        <w:t>reprend la poule</w:t>
      </w:r>
      <w:r>
        <w:t xml:space="preserve">. </w:t>
      </w:r>
      <w:r w:rsidR="005A7F50">
        <w:t>Ils sont toujours à parler de youpins</w:t>
      </w:r>
      <w:r>
        <w:t xml:space="preserve">, </w:t>
      </w:r>
      <w:r w:rsidR="005A7F50">
        <w:t xml:space="preserve">ces espèces </w:t>
      </w:r>
      <w:r w:rsidR="005A7F50">
        <w:rPr>
          <w:bCs/>
        </w:rPr>
        <w:t>d</w:t>
      </w:r>
      <w:r>
        <w:rPr>
          <w:bCs/>
        </w:rPr>
        <w:t>’</w:t>
      </w:r>
      <w:r w:rsidR="005A7F50">
        <w:rPr>
          <w:bCs/>
        </w:rPr>
        <w:t>Irlandais-là</w:t>
      </w:r>
      <w:r>
        <w:rPr>
          <w:bCs/>
        </w:rPr>
        <w:t xml:space="preserve">. </w:t>
      </w:r>
      <w:r w:rsidR="005A7F50">
        <w:t>Qu</w:t>
      </w:r>
      <w:r>
        <w:t>’</w:t>
      </w:r>
      <w:r w:rsidR="005A7F50">
        <w:t xml:space="preserve">est-ce que tu baves avec ton </w:t>
      </w:r>
      <w:r>
        <w:rPr>
          <w:bCs/>
        </w:rPr>
        <w:t>« </w:t>
      </w:r>
      <w:r w:rsidR="005A7F50">
        <w:rPr>
          <w:bCs/>
        </w:rPr>
        <w:t>youpin</w:t>
      </w:r>
      <w:r>
        <w:rPr>
          <w:bCs/>
        </w:rPr>
        <w:t> » ?</w:t>
      </w:r>
    </w:p>
    <w:p w14:paraId="2E9B0D4D" w14:textId="77777777" w:rsidR="00514D33" w:rsidRDefault="00514D33">
      <w:r>
        <w:rPr>
          <w:bCs/>
        </w:rPr>
        <w:t>— </w:t>
      </w:r>
      <w:r w:rsidR="005A7F50">
        <w:rPr>
          <w:bCs/>
        </w:rPr>
        <w:t xml:space="preserve">En </w:t>
      </w:r>
      <w:r w:rsidR="005A7F50">
        <w:t>route</w:t>
      </w:r>
      <w:r>
        <w:t xml:space="preserve">, </w:t>
      </w:r>
      <w:r w:rsidR="005A7F50">
        <w:t>dit Jack</w:t>
      </w:r>
      <w:r>
        <w:t xml:space="preserve">. </w:t>
      </w:r>
      <w:r w:rsidR="005A7F50">
        <w:rPr>
          <w:bCs/>
        </w:rPr>
        <w:t xml:space="preserve">Allons-nous-en </w:t>
      </w:r>
      <w:r w:rsidR="005A7F50">
        <w:t>d</w:t>
      </w:r>
      <w:r>
        <w:t>’</w:t>
      </w:r>
      <w:r w:rsidR="005A7F50">
        <w:t>ici</w:t>
      </w:r>
      <w:r>
        <w:t>.</w:t>
      </w:r>
    </w:p>
    <w:p w14:paraId="0D5A0CA1" w14:textId="77777777" w:rsidR="00514D33" w:rsidRDefault="00514D33">
      <w:r>
        <w:t>— </w:t>
      </w:r>
      <w:r w:rsidR="005A7F50">
        <w:t>Youpins</w:t>
      </w:r>
      <w:r>
        <w:t xml:space="preserve"> ! </w:t>
      </w:r>
      <w:r w:rsidR="005A7F50">
        <w:t>continue l</w:t>
      </w:r>
      <w:r>
        <w:t>’</w:t>
      </w:r>
      <w:r w:rsidR="005A7F50">
        <w:t>autre</w:t>
      </w:r>
      <w:r>
        <w:t xml:space="preserve">. </w:t>
      </w:r>
      <w:r w:rsidR="005A7F50">
        <w:t>Qui est-ce qui t</w:t>
      </w:r>
      <w:r>
        <w:t>’</w:t>
      </w:r>
      <w:r w:rsidR="005A7F50">
        <w:t>a vu payer une tournée</w:t>
      </w:r>
      <w:r>
        <w:t xml:space="preserve"> ? </w:t>
      </w:r>
      <w:r w:rsidR="005A7F50">
        <w:t>Ta femme te coud les poches tous les matins</w:t>
      </w:r>
      <w:r>
        <w:t xml:space="preserve">. </w:t>
      </w:r>
      <w:r w:rsidR="005A7F50">
        <w:t>Ces I</w:t>
      </w:r>
      <w:r w:rsidR="005A7F50">
        <w:t>r</w:t>
      </w:r>
      <w:r w:rsidR="005A7F50">
        <w:t>landais et leurs youpins</w:t>
      </w:r>
      <w:r>
        <w:t xml:space="preserve"> ! </w:t>
      </w:r>
      <w:r w:rsidR="005A7F50">
        <w:t>Kid Lewis aurait pu te flanquer une p</w:t>
      </w:r>
      <w:r w:rsidR="005A7F50">
        <w:t>i</w:t>
      </w:r>
      <w:r w:rsidR="005A7F50">
        <w:t xml:space="preserve">le lui </w:t>
      </w:r>
      <w:r w:rsidR="005A7F50">
        <w:rPr>
          <w:bCs/>
        </w:rPr>
        <w:t>aussi</w:t>
      </w:r>
      <w:r>
        <w:t xml:space="preserve">, </w:t>
      </w:r>
      <w:r w:rsidR="005A7F50">
        <w:t>va</w:t>
      </w:r>
      <w:r>
        <w:t>.</w:t>
      </w:r>
    </w:p>
    <w:p w14:paraId="52A3452B" w14:textId="77777777" w:rsidR="00514D33" w:rsidRDefault="00514D33">
      <w:r>
        <w:t>— </w:t>
      </w:r>
      <w:r w:rsidR="005A7F50">
        <w:t>Mais oui</w:t>
      </w:r>
      <w:r>
        <w:t xml:space="preserve">, </w:t>
      </w:r>
      <w:r w:rsidR="005A7F50">
        <w:t xml:space="preserve">dit </w:t>
      </w:r>
      <w:r w:rsidR="005A7F50">
        <w:rPr>
          <w:bCs/>
        </w:rPr>
        <w:t>Jack</w:t>
      </w:r>
      <w:r>
        <w:rPr>
          <w:bCs/>
        </w:rPr>
        <w:t xml:space="preserve">. </w:t>
      </w:r>
      <w:r w:rsidR="005A7F50">
        <w:rPr>
          <w:bCs/>
        </w:rPr>
        <w:t xml:space="preserve">Et </w:t>
      </w:r>
      <w:r w:rsidR="005A7F50">
        <w:t xml:space="preserve">toi tu donnes tout à </w:t>
      </w:r>
      <w:r w:rsidR="005A7F50">
        <w:rPr>
          <w:bCs/>
        </w:rPr>
        <w:t>l</w:t>
      </w:r>
      <w:r>
        <w:rPr>
          <w:bCs/>
        </w:rPr>
        <w:t>’</w:t>
      </w:r>
      <w:r w:rsidR="005A7F50">
        <w:rPr>
          <w:bCs/>
        </w:rPr>
        <w:t>œil</w:t>
      </w:r>
      <w:r>
        <w:t xml:space="preserve">, </w:t>
      </w:r>
      <w:r w:rsidR="005A7F50">
        <w:t>hein</w:t>
      </w:r>
      <w:r>
        <w:t> ?</w:t>
      </w:r>
    </w:p>
    <w:p w14:paraId="5CA163CD" w14:textId="77777777" w:rsidR="00514D33" w:rsidRDefault="005A7F50">
      <w:r>
        <w:t>Et on sortit</w:t>
      </w:r>
      <w:r w:rsidR="00514D33">
        <w:t xml:space="preserve">. </w:t>
      </w:r>
      <w:r>
        <w:rPr>
          <w:bCs/>
        </w:rPr>
        <w:t>C</w:t>
      </w:r>
      <w:r w:rsidR="00514D33">
        <w:rPr>
          <w:bCs/>
        </w:rPr>
        <w:t>’</w:t>
      </w:r>
      <w:r>
        <w:rPr>
          <w:bCs/>
        </w:rPr>
        <w:t xml:space="preserve">est </w:t>
      </w:r>
      <w:r>
        <w:t>comme ça que Jack était</w:t>
      </w:r>
      <w:r w:rsidR="00514D33">
        <w:t xml:space="preserve">. </w:t>
      </w:r>
      <w:r>
        <w:t>Il disait ce qu</w:t>
      </w:r>
      <w:r w:rsidR="00514D33">
        <w:t>’</w:t>
      </w:r>
      <w:r>
        <w:t>il voulait quand il voulait</w:t>
      </w:r>
      <w:r w:rsidR="00514D33">
        <w:t>.</w:t>
      </w:r>
    </w:p>
    <w:p w14:paraId="367E9FDE" w14:textId="77777777" w:rsidR="005A7F50" w:rsidRDefault="005A7F50"/>
    <w:p w14:paraId="32C7CCCF" w14:textId="77777777" w:rsidR="00514D33" w:rsidRDefault="005A7F50">
      <w:pPr>
        <w:rPr>
          <w:bCs/>
        </w:rPr>
      </w:pPr>
      <w:r>
        <w:t>Deux semaines après</w:t>
      </w:r>
      <w:r w:rsidR="00514D33">
        <w:t xml:space="preserve">, </w:t>
      </w:r>
      <w:r>
        <w:t xml:space="preserve">Jack commença </w:t>
      </w:r>
      <w:r>
        <w:rPr>
          <w:bCs/>
        </w:rPr>
        <w:t>de s</w:t>
      </w:r>
      <w:r w:rsidR="00514D33">
        <w:rPr>
          <w:bCs/>
        </w:rPr>
        <w:t>’</w:t>
      </w:r>
      <w:r>
        <w:rPr>
          <w:bCs/>
        </w:rPr>
        <w:t xml:space="preserve">entraîner </w:t>
      </w:r>
      <w:r>
        <w:t xml:space="preserve">au camp de </w:t>
      </w:r>
      <w:r>
        <w:rPr>
          <w:bCs/>
        </w:rPr>
        <w:t>Danny Hogan</w:t>
      </w:r>
      <w:r w:rsidR="00514D33">
        <w:rPr>
          <w:bCs/>
        </w:rPr>
        <w:t xml:space="preserve">, </w:t>
      </w:r>
      <w:r>
        <w:rPr>
          <w:bCs/>
        </w:rPr>
        <w:t>une ferme perdue dans l</w:t>
      </w:r>
      <w:r w:rsidR="00514D33">
        <w:rPr>
          <w:bCs/>
        </w:rPr>
        <w:t>’</w:t>
      </w:r>
      <w:r>
        <w:t xml:space="preserve">État </w:t>
      </w:r>
      <w:r>
        <w:rPr>
          <w:bCs/>
        </w:rPr>
        <w:t>de Je</w:t>
      </w:r>
      <w:r>
        <w:rPr>
          <w:bCs/>
        </w:rPr>
        <w:t>r</w:t>
      </w:r>
      <w:r>
        <w:rPr>
          <w:bCs/>
        </w:rPr>
        <w:t>sey</w:t>
      </w:r>
      <w:r w:rsidR="00514D33">
        <w:rPr>
          <w:bCs/>
        </w:rPr>
        <w:t xml:space="preserve">. </w:t>
      </w:r>
      <w:r>
        <w:rPr>
          <w:bCs/>
        </w:rPr>
        <w:t>On n</w:t>
      </w:r>
      <w:r w:rsidR="00514D33">
        <w:rPr>
          <w:bCs/>
        </w:rPr>
        <w:t>’</w:t>
      </w:r>
      <w:r>
        <w:rPr>
          <w:bCs/>
        </w:rPr>
        <w:t>était pas mal là-bas</w:t>
      </w:r>
      <w:r w:rsidR="00514D33">
        <w:rPr>
          <w:bCs/>
        </w:rPr>
        <w:t xml:space="preserve">, </w:t>
      </w:r>
      <w:r>
        <w:rPr>
          <w:bCs/>
        </w:rPr>
        <w:t>mais Jack ne s</w:t>
      </w:r>
      <w:r w:rsidR="00514D33">
        <w:rPr>
          <w:bCs/>
        </w:rPr>
        <w:t>’</w:t>
      </w:r>
      <w:r>
        <w:rPr>
          <w:bCs/>
        </w:rPr>
        <w:t xml:space="preserve">y </w:t>
      </w:r>
      <w:r>
        <w:t xml:space="preserve">amusait </w:t>
      </w:r>
      <w:r>
        <w:rPr>
          <w:bCs/>
        </w:rPr>
        <w:t>gu</w:t>
      </w:r>
      <w:r>
        <w:rPr>
          <w:bCs/>
        </w:rPr>
        <w:t>è</w:t>
      </w:r>
      <w:r>
        <w:rPr>
          <w:bCs/>
        </w:rPr>
        <w:t>re</w:t>
      </w:r>
      <w:r w:rsidR="00514D33">
        <w:rPr>
          <w:bCs/>
        </w:rPr>
        <w:t xml:space="preserve">. </w:t>
      </w:r>
      <w:r>
        <w:rPr>
          <w:bCs/>
        </w:rPr>
        <w:t>Ça l</w:t>
      </w:r>
      <w:r w:rsidR="00514D33">
        <w:rPr>
          <w:bCs/>
        </w:rPr>
        <w:t>’</w:t>
      </w:r>
      <w:r>
        <w:rPr>
          <w:bCs/>
        </w:rPr>
        <w:t>ennuyait d</w:t>
      </w:r>
      <w:r w:rsidR="00514D33">
        <w:rPr>
          <w:bCs/>
        </w:rPr>
        <w:t>’</w:t>
      </w:r>
      <w:r>
        <w:rPr>
          <w:bCs/>
        </w:rPr>
        <w:t>être séparé de sa femme et de ses gosses et la moitié du temps il était de mauvaise humeur et grognait</w:t>
      </w:r>
      <w:r w:rsidR="00514D33">
        <w:rPr>
          <w:bCs/>
        </w:rPr>
        <w:t xml:space="preserve">. </w:t>
      </w:r>
      <w:r>
        <w:rPr>
          <w:bCs/>
        </w:rPr>
        <w:t>Je ne lui déplaisais pas et on s</w:t>
      </w:r>
      <w:r w:rsidR="00514D33">
        <w:rPr>
          <w:bCs/>
        </w:rPr>
        <w:t>’</w:t>
      </w:r>
      <w:r>
        <w:rPr>
          <w:bCs/>
        </w:rPr>
        <w:t>entendait bien</w:t>
      </w:r>
      <w:r w:rsidR="00514D33">
        <w:rPr>
          <w:bCs/>
        </w:rPr>
        <w:t xml:space="preserve">, </w:t>
      </w:r>
      <w:r>
        <w:rPr>
          <w:bCs/>
        </w:rPr>
        <w:t>nous deux</w:t>
      </w:r>
      <w:r w:rsidR="00514D33">
        <w:rPr>
          <w:bCs/>
        </w:rPr>
        <w:t xml:space="preserve">. </w:t>
      </w:r>
      <w:r>
        <w:rPr>
          <w:bCs/>
        </w:rPr>
        <w:t>Hogan non plus ne lui déplaisait pas</w:t>
      </w:r>
      <w:r w:rsidR="00514D33">
        <w:rPr>
          <w:bCs/>
        </w:rPr>
        <w:t xml:space="preserve">. </w:t>
      </w:r>
      <w:r>
        <w:rPr>
          <w:bCs/>
        </w:rPr>
        <w:t xml:space="preserve">Mais après </w:t>
      </w:r>
      <w:r>
        <w:t>quelque temps</w:t>
      </w:r>
      <w:r w:rsidR="00514D33">
        <w:t xml:space="preserve">, </w:t>
      </w:r>
      <w:r>
        <w:rPr>
          <w:bCs/>
        </w:rPr>
        <w:t>So</w:t>
      </w:r>
      <w:r>
        <w:rPr>
          <w:bCs/>
        </w:rPr>
        <w:t>l</w:t>
      </w:r>
      <w:r>
        <w:rPr>
          <w:bCs/>
        </w:rPr>
        <w:t xml:space="preserve">dier Bartlett </w:t>
      </w:r>
      <w:r>
        <w:t>commença de lui porter sur les nerfs</w:t>
      </w:r>
      <w:r w:rsidR="00514D33">
        <w:t xml:space="preserve">. </w:t>
      </w:r>
      <w:r>
        <w:t xml:space="preserve">Les taquins finissent par devenir insupportables </w:t>
      </w:r>
      <w:r>
        <w:lastRenderedPageBreak/>
        <w:t>dans un camp si leurs boniments tou</w:t>
      </w:r>
      <w:r>
        <w:t>r</w:t>
      </w:r>
      <w:r>
        <w:t>nent à la moutarde</w:t>
      </w:r>
      <w:r w:rsidR="00514D33">
        <w:t xml:space="preserve">. </w:t>
      </w:r>
      <w:r>
        <w:t>Soldier était toujours après Jack et l</w:t>
      </w:r>
      <w:r w:rsidR="00514D33">
        <w:t>’</w:t>
      </w:r>
      <w:r>
        <w:t>embêtait du matin au soir</w:t>
      </w:r>
      <w:r w:rsidR="00514D33">
        <w:t xml:space="preserve">. </w:t>
      </w:r>
      <w:r>
        <w:t>Ça n</w:t>
      </w:r>
      <w:r w:rsidR="00514D33">
        <w:t>’</w:t>
      </w:r>
      <w:r>
        <w:t>était ni très drôle ni très fort et ça finissait par agacer Jack</w:t>
      </w:r>
      <w:r w:rsidR="00514D33">
        <w:t xml:space="preserve">. </w:t>
      </w:r>
      <w:r>
        <w:t>Voilà quel genre de blague c</w:t>
      </w:r>
      <w:r w:rsidR="00514D33">
        <w:t>’</w:t>
      </w:r>
      <w:r>
        <w:t>était</w:t>
      </w:r>
      <w:r w:rsidR="00514D33">
        <w:t xml:space="preserve"> : </w:t>
      </w:r>
      <w:r>
        <w:t xml:space="preserve">si Jack </w:t>
      </w:r>
      <w:r>
        <w:rPr>
          <w:bCs/>
        </w:rPr>
        <w:t>s</w:t>
      </w:r>
      <w:r w:rsidR="00514D33">
        <w:rPr>
          <w:bCs/>
        </w:rPr>
        <w:t>’</w:t>
      </w:r>
      <w:r>
        <w:rPr>
          <w:bCs/>
        </w:rPr>
        <w:t xml:space="preserve">arrêtait </w:t>
      </w:r>
      <w:r>
        <w:t>par exemple de faire des haltères et du sac pour mettre les gants et demandait à Soldier</w:t>
      </w:r>
      <w:r w:rsidR="00514D33">
        <w:t> : « </w:t>
      </w:r>
      <w:r>
        <w:rPr>
          <w:bCs/>
        </w:rPr>
        <w:t xml:space="preserve">Tu </w:t>
      </w:r>
      <w:r>
        <w:t>veux y faire</w:t>
      </w:r>
      <w:r w:rsidR="00514D33">
        <w:t> ? »</w:t>
      </w:r>
      <w:r>
        <w:t xml:space="preserve"> l</w:t>
      </w:r>
      <w:r w:rsidR="00514D33">
        <w:t>’</w:t>
      </w:r>
      <w:r>
        <w:t>autre répondait</w:t>
      </w:r>
      <w:r w:rsidR="00514D33">
        <w:t> : « </w:t>
      </w:r>
      <w:r>
        <w:t>Bien sûr que oui</w:t>
      </w:r>
      <w:r w:rsidR="00514D33">
        <w:t xml:space="preserve">. </w:t>
      </w:r>
      <w:r>
        <w:t>Et co</w:t>
      </w:r>
      <w:r>
        <w:t>m</w:t>
      </w:r>
      <w:r>
        <w:t>ment veux-tu que j</w:t>
      </w:r>
      <w:r w:rsidR="00514D33">
        <w:rPr>
          <w:bCs/>
        </w:rPr>
        <w:t>’</w:t>
      </w:r>
      <w:r>
        <w:rPr>
          <w:bCs/>
        </w:rPr>
        <w:t xml:space="preserve">y </w:t>
      </w:r>
      <w:r>
        <w:t>fasse</w:t>
      </w:r>
      <w:r w:rsidR="00514D33">
        <w:t xml:space="preserve"> ? </w:t>
      </w:r>
      <w:r>
        <w:t>Que je cogne dur comme Walcott</w:t>
      </w:r>
      <w:r w:rsidR="00514D33">
        <w:t xml:space="preserve"> ? </w:t>
      </w:r>
      <w:r>
        <w:t>Que je t</w:t>
      </w:r>
      <w:r w:rsidR="00514D33">
        <w:t>’</w:t>
      </w:r>
      <w:r>
        <w:t xml:space="preserve">envoie sur le carreau pour </w:t>
      </w:r>
      <w:r>
        <w:rPr>
          <w:bCs/>
        </w:rPr>
        <w:t>voir</w:t>
      </w:r>
      <w:r w:rsidR="00514D33">
        <w:rPr>
          <w:bCs/>
        </w:rPr>
        <w:t> ? »</w:t>
      </w:r>
      <w:r>
        <w:rPr>
          <w:bCs/>
        </w:rPr>
        <w:t xml:space="preserve"> Jack répondait</w:t>
      </w:r>
      <w:r w:rsidR="00514D33">
        <w:rPr>
          <w:bCs/>
        </w:rPr>
        <w:t> : « </w:t>
      </w:r>
      <w:r>
        <w:rPr>
          <w:bCs/>
        </w:rPr>
        <w:t>Tout juste</w:t>
      </w:r>
      <w:r w:rsidR="00514D33">
        <w:rPr>
          <w:bCs/>
        </w:rPr>
        <w:t xml:space="preserve"> ». </w:t>
      </w:r>
      <w:r>
        <w:rPr>
          <w:bCs/>
        </w:rPr>
        <w:t>Mais ça ne lui plaisait qu</w:t>
      </w:r>
      <w:r w:rsidR="00514D33">
        <w:rPr>
          <w:bCs/>
        </w:rPr>
        <w:t>’</w:t>
      </w:r>
      <w:r>
        <w:rPr>
          <w:bCs/>
        </w:rPr>
        <w:t>à moitié</w:t>
      </w:r>
      <w:r w:rsidR="00514D33">
        <w:rPr>
          <w:bCs/>
        </w:rPr>
        <w:t>.</w:t>
      </w:r>
    </w:p>
    <w:p w14:paraId="3608EDC7" w14:textId="77777777" w:rsidR="00514D33" w:rsidRDefault="005A7F50">
      <w:r>
        <w:rPr>
          <w:bCs/>
        </w:rPr>
        <w:t>Un matin qu</w:t>
      </w:r>
      <w:r w:rsidR="00514D33">
        <w:rPr>
          <w:bCs/>
        </w:rPr>
        <w:t>’</w:t>
      </w:r>
      <w:r>
        <w:rPr>
          <w:bCs/>
        </w:rPr>
        <w:t>on était dehors</w:t>
      </w:r>
      <w:r w:rsidR="00514D33">
        <w:rPr>
          <w:bCs/>
        </w:rPr>
        <w:t xml:space="preserve">, </w:t>
      </w:r>
      <w:r>
        <w:rPr>
          <w:bCs/>
        </w:rPr>
        <w:t>après s</w:t>
      </w:r>
      <w:r w:rsidR="00514D33">
        <w:rPr>
          <w:bCs/>
        </w:rPr>
        <w:t>’</w:t>
      </w:r>
      <w:r>
        <w:rPr>
          <w:bCs/>
        </w:rPr>
        <w:t>être assez éloigné on prit le chemin du retour</w:t>
      </w:r>
      <w:r w:rsidR="00514D33">
        <w:rPr>
          <w:bCs/>
        </w:rPr>
        <w:t xml:space="preserve">. </w:t>
      </w:r>
      <w:r>
        <w:rPr>
          <w:bCs/>
        </w:rPr>
        <w:t>Pendant trois minutes on courait</w:t>
      </w:r>
      <w:r w:rsidR="00514D33">
        <w:rPr>
          <w:bCs/>
        </w:rPr>
        <w:t xml:space="preserve">, </w:t>
      </w:r>
      <w:r>
        <w:rPr>
          <w:bCs/>
        </w:rPr>
        <w:t>puis pendant une minute on marchait</w:t>
      </w:r>
      <w:r w:rsidR="00514D33">
        <w:rPr>
          <w:bCs/>
        </w:rPr>
        <w:t xml:space="preserve">, </w:t>
      </w:r>
      <w:r>
        <w:rPr>
          <w:bCs/>
        </w:rPr>
        <w:t>et puis on se remettait à co</w:t>
      </w:r>
      <w:r>
        <w:rPr>
          <w:bCs/>
        </w:rPr>
        <w:t>u</w:t>
      </w:r>
      <w:r>
        <w:rPr>
          <w:bCs/>
        </w:rPr>
        <w:t>rir pendant trois minutes</w:t>
      </w:r>
      <w:r w:rsidR="00514D33">
        <w:rPr>
          <w:bCs/>
        </w:rPr>
        <w:t xml:space="preserve">. </w:t>
      </w:r>
      <w:r>
        <w:rPr>
          <w:bCs/>
        </w:rPr>
        <w:t>Jack n</w:t>
      </w:r>
      <w:r w:rsidR="00514D33">
        <w:rPr>
          <w:bCs/>
        </w:rPr>
        <w:t>’</w:t>
      </w:r>
      <w:r>
        <w:rPr>
          <w:bCs/>
        </w:rPr>
        <w:t>a jamais été ce qu</w:t>
      </w:r>
      <w:r w:rsidR="00514D33">
        <w:rPr>
          <w:bCs/>
        </w:rPr>
        <w:t>’</w:t>
      </w:r>
      <w:r>
        <w:rPr>
          <w:bCs/>
        </w:rPr>
        <w:t>on appelle un sprinter</w:t>
      </w:r>
      <w:r w:rsidR="00514D33">
        <w:rPr>
          <w:bCs/>
        </w:rPr>
        <w:t xml:space="preserve">. </w:t>
      </w:r>
      <w:r>
        <w:rPr>
          <w:bCs/>
        </w:rPr>
        <w:t xml:space="preserve">Entre </w:t>
      </w:r>
      <w:r>
        <w:t xml:space="preserve">les </w:t>
      </w:r>
      <w:r>
        <w:rPr>
          <w:bCs/>
        </w:rPr>
        <w:t>cordes</w:t>
      </w:r>
      <w:r w:rsidR="00514D33">
        <w:rPr>
          <w:bCs/>
        </w:rPr>
        <w:t xml:space="preserve">, </w:t>
      </w:r>
      <w:r>
        <w:rPr>
          <w:bCs/>
        </w:rPr>
        <w:t>il est assez leste quand il le faut</w:t>
      </w:r>
      <w:r w:rsidR="00514D33">
        <w:rPr>
          <w:bCs/>
        </w:rPr>
        <w:t xml:space="preserve">, </w:t>
      </w:r>
      <w:r>
        <w:rPr>
          <w:bCs/>
        </w:rPr>
        <w:t>mais sur la route il n</w:t>
      </w:r>
      <w:r w:rsidR="00514D33">
        <w:rPr>
          <w:bCs/>
        </w:rPr>
        <w:t>’</w:t>
      </w:r>
      <w:r>
        <w:rPr>
          <w:bCs/>
        </w:rPr>
        <w:t>y a rien de trop</w:t>
      </w:r>
      <w:r w:rsidR="00514D33">
        <w:rPr>
          <w:bCs/>
        </w:rPr>
        <w:t xml:space="preserve">. </w:t>
      </w:r>
      <w:r>
        <w:t>Aussi</w:t>
      </w:r>
      <w:r w:rsidR="00514D33">
        <w:t xml:space="preserve">, </w:t>
      </w:r>
      <w:r>
        <w:t>chaque fois qu</w:t>
      </w:r>
      <w:r w:rsidR="00514D33">
        <w:t>’</w:t>
      </w:r>
      <w:r>
        <w:t>on reprenait le pas</w:t>
      </w:r>
      <w:r w:rsidR="00514D33">
        <w:t xml:space="preserve">, </w:t>
      </w:r>
      <w:r>
        <w:t>Soldier se moquait de lui</w:t>
      </w:r>
      <w:r w:rsidR="00514D33">
        <w:t>.</w:t>
      </w:r>
    </w:p>
    <w:p w14:paraId="0F96B733" w14:textId="77777777" w:rsidR="00514D33" w:rsidRDefault="005A7F50">
      <w:r>
        <w:t>Quand on arriva en haut de la colline</w:t>
      </w:r>
      <w:r w:rsidR="00514D33">
        <w:t xml:space="preserve">, </w:t>
      </w:r>
      <w:r>
        <w:t>Jack s</w:t>
      </w:r>
      <w:r w:rsidR="00514D33">
        <w:t>’</w:t>
      </w:r>
      <w:r>
        <w:t>arrêta devant la ferme et lui dit</w:t>
      </w:r>
      <w:r w:rsidR="00514D33">
        <w:t> :</w:t>
      </w:r>
    </w:p>
    <w:p w14:paraId="23FED314" w14:textId="77777777" w:rsidR="00514D33" w:rsidRDefault="00514D33">
      <w:r>
        <w:t>— </w:t>
      </w:r>
      <w:r w:rsidR="005A7F50">
        <w:t>Je crois que tu ferais mieux de retourner à New York</w:t>
      </w:r>
      <w:r>
        <w:t xml:space="preserve">, </w:t>
      </w:r>
      <w:r w:rsidR="005A7F50">
        <w:t>Soldier</w:t>
      </w:r>
      <w:r>
        <w:t>.</w:t>
      </w:r>
    </w:p>
    <w:p w14:paraId="01F47EE9" w14:textId="77777777" w:rsidR="00514D33" w:rsidRDefault="00514D33">
      <w:r>
        <w:t>— </w:t>
      </w:r>
      <w:r w:rsidR="005A7F50">
        <w:t>Qu</w:t>
      </w:r>
      <w:r>
        <w:t>’</w:t>
      </w:r>
      <w:r w:rsidR="005A7F50">
        <w:t>est-ce que tu veux dire</w:t>
      </w:r>
      <w:r>
        <w:t> ?</w:t>
      </w:r>
    </w:p>
    <w:p w14:paraId="1BB55F8D" w14:textId="77777777" w:rsidR="00514D33" w:rsidRDefault="00514D33">
      <w:r>
        <w:t>— </w:t>
      </w:r>
      <w:r w:rsidR="005A7F50">
        <w:rPr>
          <w:bCs/>
        </w:rPr>
        <w:t xml:space="preserve">Que </w:t>
      </w:r>
      <w:r w:rsidR="005A7F50">
        <w:t>tu ferais mieux de retourner à New York et d</w:t>
      </w:r>
      <w:r>
        <w:t>’</w:t>
      </w:r>
      <w:r w:rsidR="005A7F50">
        <w:t>y re</w:t>
      </w:r>
      <w:r w:rsidR="005A7F50">
        <w:t>s</w:t>
      </w:r>
      <w:r w:rsidR="005A7F50">
        <w:t>ter</w:t>
      </w:r>
      <w:r>
        <w:t>.</w:t>
      </w:r>
    </w:p>
    <w:p w14:paraId="181F72D4" w14:textId="77777777" w:rsidR="00514D33" w:rsidRDefault="00514D33">
      <w:r>
        <w:t>— </w:t>
      </w:r>
      <w:r w:rsidR="005A7F50">
        <w:t>Qu</w:t>
      </w:r>
      <w:r>
        <w:t>’</w:t>
      </w:r>
      <w:r w:rsidR="005A7F50">
        <w:t>est-ce qui te prend</w:t>
      </w:r>
      <w:r>
        <w:t> ?</w:t>
      </w:r>
    </w:p>
    <w:p w14:paraId="0984E7E4" w14:textId="77777777" w:rsidR="00514D33" w:rsidRDefault="00514D33">
      <w:r>
        <w:t>— </w:t>
      </w:r>
      <w:r w:rsidR="005A7F50">
        <w:t>J</w:t>
      </w:r>
      <w:r>
        <w:t>’</w:t>
      </w:r>
      <w:r w:rsidR="005A7F50">
        <w:t xml:space="preserve">ai </w:t>
      </w:r>
      <w:r w:rsidR="005A7F50">
        <w:rPr>
          <w:bCs/>
        </w:rPr>
        <w:t xml:space="preserve">soupé </w:t>
      </w:r>
      <w:r w:rsidR="005A7F50">
        <w:t>de tes boniments</w:t>
      </w:r>
      <w:r>
        <w:t>.</w:t>
      </w:r>
    </w:p>
    <w:p w14:paraId="4AC0C422" w14:textId="77777777" w:rsidR="00514D33" w:rsidRDefault="00514D33">
      <w:r>
        <w:t>— </w:t>
      </w:r>
      <w:r w:rsidR="005A7F50">
        <w:t>Oui</w:t>
      </w:r>
      <w:r>
        <w:t> ?</w:t>
      </w:r>
    </w:p>
    <w:p w14:paraId="60312FEE" w14:textId="77777777" w:rsidR="00514D33" w:rsidRDefault="00514D33">
      <w:r>
        <w:lastRenderedPageBreak/>
        <w:t>— </w:t>
      </w:r>
      <w:r w:rsidR="005A7F50">
        <w:t>Oui</w:t>
      </w:r>
      <w:r>
        <w:t>.</w:t>
      </w:r>
    </w:p>
    <w:p w14:paraId="5A08A6A9" w14:textId="77777777" w:rsidR="00514D33" w:rsidRDefault="00514D33">
      <w:r>
        <w:t>— </w:t>
      </w:r>
      <w:r w:rsidR="005A7F50">
        <w:t>T</w:t>
      </w:r>
      <w:r>
        <w:t>’</w:t>
      </w:r>
      <w:r w:rsidR="005A7F50">
        <w:t xml:space="preserve">en auras encore bien plus </w:t>
      </w:r>
      <w:r w:rsidR="005A7F50">
        <w:rPr>
          <w:bCs/>
        </w:rPr>
        <w:t xml:space="preserve">mare </w:t>
      </w:r>
      <w:r w:rsidR="005A7F50">
        <w:t>quand tu sortiras des pattes de Walcott</w:t>
      </w:r>
      <w:r>
        <w:t xml:space="preserve">, </w:t>
      </w:r>
      <w:r w:rsidR="005A7F50">
        <w:t>dit Soldier</w:t>
      </w:r>
      <w:r>
        <w:t>.</w:t>
      </w:r>
    </w:p>
    <w:p w14:paraId="18EE7C23" w14:textId="77777777" w:rsidR="00514D33" w:rsidRDefault="00514D33">
      <w:r>
        <w:t>— </w:t>
      </w:r>
      <w:r w:rsidR="005A7F50">
        <w:t>Possible</w:t>
      </w:r>
      <w:r>
        <w:t xml:space="preserve">, </w:t>
      </w:r>
      <w:r w:rsidR="005A7F50">
        <w:t>dit Jack</w:t>
      </w:r>
      <w:r>
        <w:t xml:space="preserve">. </w:t>
      </w:r>
      <w:r w:rsidR="005A7F50">
        <w:t>C</w:t>
      </w:r>
      <w:r>
        <w:t>’</w:t>
      </w:r>
      <w:r w:rsidR="005A7F50">
        <w:t>est possible</w:t>
      </w:r>
      <w:r>
        <w:t xml:space="preserve">. </w:t>
      </w:r>
      <w:r w:rsidR="005A7F50">
        <w:t>Mais pour l</w:t>
      </w:r>
      <w:r>
        <w:t>’</w:t>
      </w:r>
      <w:r w:rsidR="005A7F50">
        <w:t>instant</w:t>
      </w:r>
      <w:r>
        <w:t xml:space="preserve">, </w:t>
      </w:r>
      <w:r w:rsidR="005A7F50">
        <w:t>c</w:t>
      </w:r>
      <w:r>
        <w:t>’</w:t>
      </w:r>
      <w:r w:rsidR="005A7F50">
        <w:t>est de toi que j</w:t>
      </w:r>
      <w:r>
        <w:rPr>
          <w:bCs/>
        </w:rPr>
        <w:t>’</w:t>
      </w:r>
      <w:r w:rsidR="005A7F50">
        <w:rPr>
          <w:bCs/>
        </w:rPr>
        <w:t xml:space="preserve">ai </w:t>
      </w:r>
      <w:r w:rsidR="005A7F50">
        <w:t>mare</w:t>
      </w:r>
      <w:r>
        <w:t>.</w:t>
      </w:r>
    </w:p>
    <w:p w14:paraId="101CFCEC" w14:textId="77777777" w:rsidR="005A7F50" w:rsidRDefault="005A7F50"/>
    <w:p w14:paraId="431F91AC" w14:textId="77777777" w:rsidR="00514D33" w:rsidRDefault="005A7F50">
      <w:r>
        <w:t xml:space="preserve">Et le </w:t>
      </w:r>
      <w:r>
        <w:rPr>
          <w:bCs/>
        </w:rPr>
        <w:t xml:space="preserve">même </w:t>
      </w:r>
      <w:r>
        <w:t>matin</w:t>
      </w:r>
      <w:r w:rsidR="00514D33">
        <w:t xml:space="preserve">, </w:t>
      </w:r>
      <w:r>
        <w:t xml:space="preserve">Soldier reprit le train pour </w:t>
      </w:r>
      <w:r>
        <w:rPr>
          <w:bCs/>
        </w:rPr>
        <w:t xml:space="preserve">New </w:t>
      </w:r>
      <w:r>
        <w:t>York</w:t>
      </w:r>
      <w:r w:rsidR="00514D33">
        <w:t xml:space="preserve">. </w:t>
      </w:r>
      <w:r>
        <w:t>J</w:t>
      </w:r>
      <w:r w:rsidR="00514D33">
        <w:t>’</w:t>
      </w:r>
      <w:r>
        <w:t>allai l</w:t>
      </w:r>
      <w:r w:rsidR="00514D33">
        <w:t>’</w:t>
      </w:r>
      <w:r>
        <w:t>accompagner à la gare</w:t>
      </w:r>
      <w:r w:rsidR="00514D33">
        <w:t xml:space="preserve">. </w:t>
      </w:r>
      <w:r>
        <w:t>Il l</w:t>
      </w:r>
      <w:r w:rsidR="00514D33">
        <w:t>’</w:t>
      </w:r>
      <w:r>
        <w:t>avait plutôt amer</w:t>
      </w:r>
      <w:r w:rsidR="00514D33">
        <w:t>.</w:t>
      </w:r>
    </w:p>
    <w:p w14:paraId="2D244635" w14:textId="77777777" w:rsidR="00514D33" w:rsidRDefault="00514D33">
      <w:r>
        <w:t>— </w:t>
      </w:r>
      <w:r w:rsidR="005A7F50">
        <w:t>C</w:t>
      </w:r>
      <w:r>
        <w:t>’</w:t>
      </w:r>
      <w:r w:rsidR="005A7F50">
        <w:t>était histoire de blaguer</w:t>
      </w:r>
      <w:r>
        <w:t xml:space="preserve">, </w:t>
      </w:r>
      <w:r w:rsidR="005A7F50">
        <w:t>me répétait-il sur le quai</w:t>
      </w:r>
      <w:r>
        <w:t xml:space="preserve">. </w:t>
      </w:r>
      <w:r w:rsidR="005A7F50">
        <w:t xml:space="preserve">Il </w:t>
      </w:r>
      <w:r w:rsidR="005A7F50">
        <w:rPr>
          <w:bCs/>
        </w:rPr>
        <w:t>n</w:t>
      </w:r>
      <w:r>
        <w:rPr>
          <w:bCs/>
        </w:rPr>
        <w:t>’</w:t>
      </w:r>
      <w:r w:rsidR="005A7F50">
        <w:rPr>
          <w:bCs/>
        </w:rPr>
        <w:t xml:space="preserve">aurait </w:t>
      </w:r>
      <w:r w:rsidR="005A7F50">
        <w:t>pas dû me traiter comme ça</w:t>
      </w:r>
      <w:r>
        <w:t xml:space="preserve">, </w:t>
      </w:r>
      <w:r w:rsidR="005A7F50">
        <w:t>Jerry</w:t>
      </w:r>
      <w:r>
        <w:t>.</w:t>
      </w:r>
    </w:p>
    <w:p w14:paraId="63A6271C" w14:textId="77777777" w:rsidR="00514D33" w:rsidRDefault="00514D33">
      <w:pPr>
        <w:rPr>
          <w:bCs/>
        </w:rPr>
      </w:pPr>
      <w:r>
        <w:t>— </w:t>
      </w:r>
      <w:r w:rsidR="005A7F50">
        <w:t>Il est énervé et ça le met en rogne</w:t>
      </w:r>
      <w:r>
        <w:t xml:space="preserve">, </w:t>
      </w:r>
      <w:r w:rsidR="005A7F50">
        <w:t>dis-je</w:t>
      </w:r>
      <w:r>
        <w:t xml:space="preserve">. </w:t>
      </w:r>
      <w:r w:rsidR="005A7F50">
        <w:t>Autrement c</w:t>
      </w:r>
      <w:r>
        <w:t>’</w:t>
      </w:r>
      <w:r w:rsidR="005A7F50">
        <w:t>est un bon type</w:t>
      </w:r>
      <w:r>
        <w:t xml:space="preserve">, </w:t>
      </w:r>
      <w:r w:rsidR="005A7F50">
        <w:rPr>
          <w:bCs/>
        </w:rPr>
        <w:t>Soldier</w:t>
      </w:r>
      <w:r>
        <w:rPr>
          <w:bCs/>
        </w:rPr>
        <w:t>.</w:t>
      </w:r>
    </w:p>
    <w:p w14:paraId="78373E6D" w14:textId="77777777" w:rsidR="00514D33" w:rsidRDefault="00514D33">
      <w:r>
        <w:rPr>
          <w:bCs/>
        </w:rPr>
        <w:t>— </w:t>
      </w:r>
      <w:r w:rsidR="005A7F50">
        <w:t xml:space="preserve">Mon </w:t>
      </w:r>
      <w:r w:rsidR="005A7F50">
        <w:rPr>
          <w:bCs/>
        </w:rPr>
        <w:t>œil</w:t>
      </w:r>
      <w:r>
        <w:rPr>
          <w:bCs/>
        </w:rPr>
        <w:t xml:space="preserve">. </w:t>
      </w:r>
      <w:r w:rsidR="005A7F50">
        <w:t>Mon œil que c</w:t>
      </w:r>
      <w:r>
        <w:t>’</w:t>
      </w:r>
      <w:r w:rsidR="005A7F50">
        <w:t>est un bon type</w:t>
      </w:r>
      <w:r>
        <w:t>.</w:t>
      </w:r>
    </w:p>
    <w:p w14:paraId="7A62D2F5" w14:textId="77777777" w:rsidR="00514D33" w:rsidRDefault="00514D33">
      <w:r>
        <w:t>— </w:t>
      </w:r>
      <w:r w:rsidR="005A7F50">
        <w:t>Enfin</w:t>
      </w:r>
      <w:r>
        <w:t xml:space="preserve">, </w:t>
      </w:r>
      <w:r w:rsidR="005A7F50">
        <w:t>dis-je</w:t>
      </w:r>
      <w:r>
        <w:t xml:space="preserve">, </w:t>
      </w:r>
      <w:r w:rsidR="005A7F50">
        <w:t>au revoir</w:t>
      </w:r>
      <w:r>
        <w:t xml:space="preserve">, </w:t>
      </w:r>
      <w:r w:rsidR="005A7F50">
        <w:t>Soldier</w:t>
      </w:r>
      <w:r>
        <w:t>.</w:t>
      </w:r>
    </w:p>
    <w:p w14:paraId="3C43E87B" w14:textId="77777777" w:rsidR="00514D33" w:rsidRDefault="005A7F50">
      <w:r>
        <w:t>Le train venait d</w:t>
      </w:r>
      <w:r w:rsidR="00514D33">
        <w:t>’</w:t>
      </w:r>
      <w:r>
        <w:t>arriver</w:t>
      </w:r>
      <w:r w:rsidR="00514D33">
        <w:t xml:space="preserve">. </w:t>
      </w:r>
      <w:r>
        <w:t>Il escalada le marchepied</w:t>
      </w:r>
      <w:r w:rsidR="00514D33">
        <w:t xml:space="preserve">, </w:t>
      </w:r>
      <w:r>
        <w:t>sa v</w:t>
      </w:r>
      <w:r>
        <w:t>a</w:t>
      </w:r>
      <w:r>
        <w:t>lise à la main</w:t>
      </w:r>
      <w:r w:rsidR="00514D33">
        <w:t>.</w:t>
      </w:r>
    </w:p>
    <w:p w14:paraId="143A8AAE" w14:textId="77777777" w:rsidR="00514D33" w:rsidRDefault="00514D33">
      <w:r>
        <w:t>— </w:t>
      </w:r>
      <w:r w:rsidR="005A7F50">
        <w:t>Salut</w:t>
      </w:r>
      <w:r>
        <w:t xml:space="preserve">, </w:t>
      </w:r>
      <w:r w:rsidR="005A7F50">
        <w:t>Jerry</w:t>
      </w:r>
      <w:r>
        <w:t xml:space="preserve">, </w:t>
      </w:r>
      <w:r w:rsidR="005A7F50">
        <w:rPr>
          <w:bCs/>
        </w:rPr>
        <w:t>dit-il</w:t>
      </w:r>
      <w:r>
        <w:rPr>
          <w:bCs/>
        </w:rPr>
        <w:t xml:space="preserve">. </w:t>
      </w:r>
      <w:r w:rsidR="005A7F50">
        <w:t>Viendras-tu à New York avant le match</w:t>
      </w:r>
      <w:r>
        <w:t> ?</w:t>
      </w:r>
    </w:p>
    <w:p w14:paraId="24E70071" w14:textId="77777777" w:rsidR="00514D33" w:rsidRDefault="00514D33">
      <w:r>
        <w:t>— </w:t>
      </w:r>
      <w:r w:rsidR="005A7F50">
        <w:t>Je ne crois pas</w:t>
      </w:r>
      <w:r>
        <w:t>.</w:t>
      </w:r>
    </w:p>
    <w:p w14:paraId="4D08B09D" w14:textId="77777777" w:rsidR="00514D33" w:rsidRDefault="00514D33">
      <w:pPr>
        <w:rPr>
          <w:bCs/>
        </w:rPr>
      </w:pPr>
      <w:r>
        <w:t>— </w:t>
      </w:r>
      <w:r w:rsidR="005A7F50">
        <w:t xml:space="preserve">Alors on se verra à ce </w:t>
      </w:r>
      <w:r w:rsidR="005A7F50">
        <w:rPr>
          <w:bCs/>
        </w:rPr>
        <w:t>moment-là</w:t>
      </w:r>
      <w:r>
        <w:rPr>
          <w:bCs/>
        </w:rPr>
        <w:t>.</w:t>
      </w:r>
    </w:p>
    <w:p w14:paraId="616C4E66" w14:textId="77777777" w:rsidR="00514D33" w:rsidRDefault="005A7F50">
      <w:r>
        <w:t>Il rentra dans le wagon</w:t>
      </w:r>
      <w:r w:rsidR="00514D33">
        <w:t xml:space="preserve">. </w:t>
      </w:r>
      <w:r>
        <w:t>Le chef de train fit un geste du bras et le convoi s</w:t>
      </w:r>
      <w:r w:rsidR="00514D33">
        <w:t>’</w:t>
      </w:r>
      <w:r>
        <w:t>ébranla et disparut</w:t>
      </w:r>
      <w:r w:rsidR="00514D33">
        <w:t xml:space="preserve">. </w:t>
      </w:r>
      <w:r>
        <w:t>Je revins à la ferme dans la carriole et trouvai Jack sous le porche en train d</w:t>
      </w:r>
      <w:r w:rsidR="00514D33">
        <w:t>’</w:t>
      </w:r>
      <w:r>
        <w:t>écrire une le</w:t>
      </w:r>
      <w:r>
        <w:t>t</w:t>
      </w:r>
      <w:r>
        <w:t>tre à sa femme</w:t>
      </w:r>
      <w:r w:rsidR="00514D33">
        <w:t xml:space="preserve">. </w:t>
      </w:r>
      <w:r>
        <w:t>Le courrier étant arrivé</w:t>
      </w:r>
      <w:r w:rsidR="00514D33">
        <w:t xml:space="preserve">, </w:t>
      </w:r>
      <w:r>
        <w:t>je pris les journaux et allai m</w:t>
      </w:r>
      <w:r w:rsidR="00514D33">
        <w:t>’</w:t>
      </w:r>
      <w:r>
        <w:t>asseoir de l</w:t>
      </w:r>
      <w:r w:rsidR="00514D33">
        <w:t>’</w:t>
      </w:r>
      <w:r>
        <w:t>autre côté du porche</w:t>
      </w:r>
      <w:r w:rsidR="00514D33">
        <w:t>.</w:t>
      </w:r>
    </w:p>
    <w:p w14:paraId="13089751" w14:textId="77777777" w:rsidR="00514D33" w:rsidRDefault="005A7F50">
      <w:r>
        <w:rPr>
          <w:bCs/>
        </w:rPr>
        <w:lastRenderedPageBreak/>
        <w:t xml:space="preserve">Hogan </w:t>
      </w:r>
      <w:r>
        <w:t>ouvrit la porte et s</w:t>
      </w:r>
      <w:r w:rsidR="00514D33">
        <w:t>’</w:t>
      </w:r>
      <w:r>
        <w:t>approcha</w:t>
      </w:r>
      <w:r w:rsidR="00514D33">
        <w:t>.</w:t>
      </w:r>
    </w:p>
    <w:p w14:paraId="4BA1C65B" w14:textId="77777777" w:rsidR="00514D33" w:rsidRDefault="00514D33">
      <w:r>
        <w:t>— </w:t>
      </w:r>
      <w:r w:rsidR="005A7F50">
        <w:t>Il s</w:t>
      </w:r>
      <w:r>
        <w:t>’</w:t>
      </w:r>
      <w:r w:rsidR="005A7F50">
        <w:t>est engueulé avec Soldier</w:t>
      </w:r>
      <w:r>
        <w:t xml:space="preserve"> ? </w:t>
      </w:r>
      <w:r w:rsidR="005A7F50">
        <w:t>me demanda-t-il</w:t>
      </w:r>
      <w:r>
        <w:t>.</w:t>
      </w:r>
    </w:p>
    <w:p w14:paraId="18437949" w14:textId="77777777" w:rsidR="00514D33" w:rsidRDefault="00514D33">
      <w:r>
        <w:t>— </w:t>
      </w:r>
      <w:r w:rsidR="005A7F50">
        <w:t>Pas engueulé</w:t>
      </w:r>
      <w:r>
        <w:t xml:space="preserve">. </w:t>
      </w:r>
      <w:r w:rsidR="005A7F50">
        <w:t>Il lui a simplement dit de retourner à New York</w:t>
      </w:r>
      <w:r>
        <w:t>.</w:t>
      </w:r>
    </w:p>
    <w:p w14:paraId="6F90B265" w14:textId="77777777" w:rsidR="00514D33" w:rsidRDefault="00514D33">
      <w:r>
        <w:t>— </w:t>
      </w:r>
      <w:r w:rsidR="005A7F50">
        <w:t>Je voyais venir ça</w:t>
      </w:r>
      <w:r>
        <w:t xml:space="preserve">, </w:t>
      </w:r>
      <w:r w:rsidR="005A7F50">
        <w:t xml:space="preserve">dit </w:t>
      </w:r>
      <w:r w:rsidR="005A7F50">
        <w:rPr>
          <w:bCs/>
        </w:rPr>
        <w:t>Hogan</w:t>
      </w:r>
      <w:r>
        <w:rPr>
          <w:bCs/>
        </w:rPr>
        <w:t xml:space="preserve">. </w:t>
      </w:r>
      <w:r w:rsidR="005A7F50">
        <w:t>Il n</w:t>
      </w:r>
      <w:r>
        <w:t>’</w:t>
      </w:r>
      <w:r w:rsidR="005A7F50">
        <w:t>a jamais beaucoup a</w:t>
      </w:r>
      <w:r w:rsidR="005A7F50">
        <w:t>i</w:t>
      </w:r>
      <w:r w:rsidR="005A7F50">
        <w:t>mé Soldier</w:t>
      </w:r>
      <w:r>
        <w:t>.</w:t>
      </w:r>
    </w:p>
    <w:p w14:paraId="1D18B478" w14:textId="77777777" w:rsidR="00514D33" w:rsidRDefault="00514D33">
      <w:r>
        <w:t>— </w:t>
      </w:r>
      <w:r w:rsidR="005A7F50">
        <w:t>Non</w:t>
      </w:r>
      <w:r>
        <w:t xml:space="preserve">. </w:t>
      </w:r>
      <w:r w:rsidR="005A7F50">
        <w:t>Il n</w:t>
      </w:r>
      <w:r>
        <w:t>’</w:t>
      </w:r>
      <w:r w:rsidR="005A7F50">
        <w:t>aime pas grand monde</w:t>
      </w:r>
      <w:r>
        <w:t>.</w:t>
      </w:r>
    </w:p>
    <w:p w14:paraId="57D02919" w14:textId="77777777" w:rsidR="00514D33" w:rsidRDefault="00514D33">
      <w:r>
        <w:t>— </w:t>
      </w:r>
      <w:r w:rsidR="005A7F50">
        <w:t>C</w:t>
      </w:r>
      <w:r>
        <w:t>’</w:t>
      </w:r>
      <w:r w:rsidR="005A7F50">
        <w:t>est un type plutôt froid</w:t>
      </w:r>
      <w:r>
        <w:t>.</w:t>
      </w:r>
    </w:p>
    <w:p w14:paraId="67C58530" w14:textId="77777777" w:rsidR="00514D33" w:rsidRDefault="00514D33">
      <w:r>
        <w:t>— </w:t>
      </w:r>
      <w:r w:rsidR="005A7F50">
        <w:t>Peut-être</w:t>
      </w:r>
      <w:r>
        <w:t xml:space="preserve">. </w:t>
      </w:r>
      <w:r w:rsidR="005A7F50">
        <w:t>Avec moi</w:t>
      </w:r>
      <w:r>
        <w:t xml:space="preserve">, </w:t>
      </w:r>
      <w:r w:rsidR="005A7F50">
        <w:t>il a toujours été chic</w:t>
      </w:r>
      <w:r>
        <w:t>.</w:t>
      </w:r>
    </w:p>
    <w:p w14:paraId="1F936BDD" w14:textId="77777777" w:rsidR="00514D33" w:rsidRDefault="00514D33">
      <w:r>
        <w:t>— </w:t>
      </w:r>
      <w:r w:rsidR="005A7F50">
        <w:t>Avec moi aussi</w:t>
      </w:r>
      <w:r>
        <w:t xml:space="preserve">, </w:t>
      </w:r>
      <w:r w:rsidR="005A7F50">
        <w:t>dit Hogan</w:t>
      </w:r>
      <w:r>
        <w:t xml:space="preserve">. </w:t>
      </w:r>
      <w:r w:rsidR="005A7F50">
        <w:t>Je n</w:t>
      </w:r>
      <w:r>
        <w:t>’</w:t>
      </w:r>
      <w:r w:rsidR="005A7F50">
        <w:t>ai rien à dire</w:t>
      </w:r>
      <w:r>
        <w:t xml:space="preserve">. </w:t>
      </w:r>
      <w:r w:rsidR="005A7F50">
        <w:t>Mais c</w:t>
      </w:r>
      <w:r>
        <w:t>’</w:t>
      </w:r>
      <w:r w:rsidR="005A7F50">
        <w:t>est un type froid</w:t>
      </w:r>
      <w:r>
        <w:t xml:space="preserve">, </w:t>
      </w:r>
      <w:r w:rsidR="005A7F50">
        <w:t>y a pas</w:t>
      </w:r>
      <w:r>
        <w:t>.</w:t>
      </w:r>
    </w:p>
    <w:p w14:paraId="759DC690" w14:textId="77777777" w:rsidR="00514D33" w:rsidRDefault="005A7F50">
      <w:r>
        <w:t>Il sortit par la porte grillagée</w:t>
      </w:r>
      <w:r w:rsidR="00514D33">
        <w:t xml:space="preserve">, </w:t>
      </w:r>
      <w:r>
        <w:t>et moi je restai sous le porche à lire mes journaux</w:t>
      </w:r>
      <w:r w:rsidR="00514D33">
        <w:t>.</w:t>
      </w:r>
    </w:p>
    <w:p w14:paraId="40D774E1" w14:textId="77777777" w:rsidR="00514D33" w:rsidRDefault="005A7F50">
      <w:r>
        <w:t>L</w:t>
      </w:r>
      <w:r w:rsidR="00514D33">
        <w:t>’</w:t>
      </w:r>
      <w:r>
        <w:t>automne venait juste de commencer</w:t>
      </w:r>
      <w:r w:rsidR="00514D33">
        <w:t xml:space="preserve">, </w:t>
      </w:r>
      <w:r>
        <w:t>et à Jersey la ca</w:t>
      </w:r>
      <w:r>
        <w:t>m</w:t>
      </w:r>
      <w:r>
        <w:t xml:space="preserve">pagne est </w:t>
      </w:r>
      <w:r>
        <w:rPr>
          <w:bCs/>
        </w:rPr>
        <w:t xml:space="preserve">jolie </w:t>
      </w:r>
      <w:r>
        <w:t>sur les collines</w:t>
      </w:r>
      <w:r w:rsidR="00514D33">
        <w:t xml:space="preserve">. </w:t>
      </w:r>
      <w:r>
        <w:t>Mon journal fini</w:t>
      </w:r>
      <w:r w:rsidR="00514D33">
        <w:t xml:space="preserve">, </w:t>
      </w:r>
      <w:r>
        <w:t>je regardai la campagne</w:t>
      </w:r>
      <w:r w:rsidR="00514D33">
        <w:t xml:space="preserve">, </w:t>
      </w:r>
      <w:r>
        <w:t>avec la route tout en bas qui court le long des bois et les autos qui passent dessus en soulevant la poussière</w:t>
      </w:r>
      <w:r w:rsidR="00514D33">
        <w:t xml:space="preserve">. </w:t>
      </w:r>
      <w:r>
        <w:t>C</w:t>
      </w:r>
      <w:r w:rsidR="00514D33">
        <w:t>’</w:t>
      </w:r>
      <w:r>
        <w:t>était une belle journée et on avait plaisir à regarder devant soi</w:t>
      </w:r>
      <w:r w:rsidR="00514D33">
        <w:t xml:space="preserve">. </w:t>
      </w:r>
      <w:r>
        <w:t>H</w:t>
      </w:r>
      <w:r>
        <w:t>o</w:t>
      </w:r>
      <w:r>
        <w:t>gan étant revenu sur le pas de la porte</w:t>
      </w:r>
      <w:r w:rsidR="00514D33">
        <w:t xml:space="preserve">, </w:t>
      </w:r>
      <w:r>
        <w:t>je me tournai vers lui</w:t>
      </w:r>
      <w:r w:rsidR="00514D33">
        <w:t> :</w:t>
      </w:r>
    </w:p>
    <w:p w14:paraId="24ABAB3D" w14:textId="77777777" w:rsidR="00514D33" w:rsidRDefault="00514D33">
      <w:r>
        <w:t>— </w:t>
      </w:r>
      <w:r w:rsidR="005A7F50">
        <w:t>Dis donc</w:t>
      </w:r>
      <w:r>
        <w:t xml:space="preserve">, </w:t>
      </w:r>
      <w:r w:rsidR="005A7F50">
        <w:t>Hogan</w:t>
      </w:r>
      <w:r>
        <w:t xml:space="preserve">, </w:t>
      </w:r>
      <w:r w:rsidR="005A7F50">
        <w:t>est-ce qu</w:t>
      </w:r>
      <w:r>
        <w:t>’</w:t>
      </w:r>
      <w:r w:rsidR="005A7F50">
        <w:t>il y a du gibier par ici</w:t>
      </w:r>
      <w:r>
        <w:t> ?</w:t>
      </w:r>
    </w:p>
    <w:p w14:paraId="68D51248" w14:textId="77777777" w:rsidR="00514D33" w:rsidRDefault="00514D33">
      <w:r>
        <w:t>— </w:t>
      </w:r>
      <w:r w:rsidR="005A7F50">
        <w:t>Non</w:t>
      </w:r>
      <w:r>
        <w:t xml:space="preserve">, </w:t>
      </w:r>
      <w:r w:rsidR="005A7F50">
        <w:rPr>
          <w:bCs/>
        </w:rPr>
        <w:t>répondit-il</w:t>
      </w:r>
      <w:r>
        <w:rPr>
          <w:bCs/>
        </w:rPr>
        <w:t xml:space="preserve">. </w:t>
      </w:r>
      <w:r w:rsidR="005A7F50">
        <w:t>Des moineaux</w:t>
      </w:r>
      <w:r>
        <w:t xml:space="preserve">, </w:t>
      </w:r>
      <w:r w:rsidR="005A7F50">
        <w:t>c</w:t>
      </w:r>
      <w:r>
        <w:t>’</w:t>
      </w:r>
      <w:r w:rsidR="005A7F50">
        <w:t>est tout</w:t>
      </w:r>
      <w:r>
        <w:t>.</w:t>
      </w:r>
    </w:p>
    <w:p w14:paraId="512B4D2A" w14:textId="77777777" w:rsidR="00514D33" w:rsidRDefault="00514D33">
      <w:pPr>
        <w:rPr>
          <w:bCs/>
        </w:rPr>
      </w:pPr>
      <w:r>
        <w:t>— </w:t>
      </w:r>
      <w:r w:rsidR="005A7F50">
        <w:rPr>
          <w:bCs/>
        </w:rPr>
        <w:t>T</w:t>
      </w:r>
      <w:r>
        <w:rPr>
          <w:bCs/>
        </w:rPr>
        <w:t>’</w:t>
      </w:r>
      <w:r w:rsidR="005A7F50">
        <w:rPr>
          <w:bCs/>
        </w:rPr>
        <w:t xml:space="preserve">as lu </w:t>
      </w:r>
      <w:r w:rsidR="005A7F50">
        <w:t>les journaux</w:t>
      </w:r>
      <w:r>
        <w:t xml:space="preserve"> ? </w:t>
      </w:r>
      <w:r w:rsidR="005A7F50">
        <w:rPr>
          <w:bCs/>
        </w:rPr>
        <w:t>repris-je</w:t>
      </w:r>
      <w:r>
        <w:rPr>
          <w:bCs/>
        </w:rPr>
        <w:t>.</w:t>
      </w:r>
    </w:p>
    <w:p w14:paraId="053C2B83" w14:textId="77777777" w:rsidR="00514D33" w:rsidRDefault="00514D33">
      <w:r>
        <w:rPr>
          <w:bCs/>
        </w:rPr>
        <w:t>— </w:t>
      </w:r>
      <w:r w:rsidR="005A7F50">
        <w:t>Q</w:t>
      </w:r>
      <w:r w:rsidR="005A7F50">
        <w:rPr>
          <w:bCs/>
        </w:rPr>
        <w:t>u</w:t>
      </w:r>
      <w:r>
        <w:rPr>
          <w:bCs/>
        </w:rPr>
        <w:t>’</w:t>
      </w:r>
      <w:r w:rsidR="005A7F50">
        <w:rPr>
          <w:bCs/>
        </w:rPr>
        <w:t>est-ce qu</w:t>
      </w:r>
      <w:r>
        <w:rPr>
          <w:bCs/>
        </w:rPr>
        <w:t>’</w:t>
      </w:r>
      <w:r w:rsidR="005A7F50">
        <w:rPr>
          <w:bCs/>
        </w:rPr>
        <w:t xml:space="preserve">il y </w:t>
      </w:r>
      <w:r w:rsidR="005A7F50">
        <w:t>a de neuf</w:t>
      </w:r>
      <w:r>
        <w:t> ?</w:t>
      </w:r>
    </w:p>
    <w:p w14:paraId="705DFF9A" w14:textId="77777777" w:rsidR="00514D33" w:rsidRDefault="00514D33">
      <w:r>
        <w:t>— </w:t>
      </w:r>
      <w:r w:rsidR="005A7F50">
        <w:t xml:space="preserve">Sande </w:t>
      </w:r>
      <w:r w:rsidR="005A7F50">
        <w:rPr>
          <w:bCs/>
        </w:rPr>
        <w:t xml:space="preserve">a </w:t>
      </w:r>
      <w:r w:rsidR="005A7F50">
        <w:t xml:space="preserve">monté trois </w:t>
      </w:r>
      <w:r w:rsidR="005A7F50">
        <w:rPr>
          <w:bCs/>
        </w:rPr>
        <w:t>gagnants</w:t>
      </w:r>
      <w:r>
        <w:rPr>
          <w:bCs/>
        </w:rPr>
        <w:t xml:space="preserve">, </w:t>
      </w:r>
      <w:r w:rsidR="005A7F50">
        <w:t>hier</w:t>
      </w:r>
      <w:r>
        <w:t>.</w:t>
      </w:r>
    </w:p>
    <w:p w14:paraId="6123ADEE" w14:textId="77777777" w:rsidR="00514D33" w:rsidRDefault="00514D33">
      <w:r>
        <w:lastRenderedPageBreak/>
        <w:t>— </w:t>
      </w:r>
      <w:r w:rsidR="005A7F50">
        <w:rPr>
          <w:bCs/>
        </w:rPr>
        <w:t>Je l</w:t>
      </w:r>
      <w:r>
        <w:rPr>
          <w:bCs/>
        </w:rPr>
        <w:t>’</w:t>
      </w:r>
      <w:r w:rsidR="005A7F50">
        <w:t>ai su hier soir par téléphone</w:t>
      </w:r>
      <w:r>
        <w:t>.</w:t>
      </w:r>
    </w:p>
    <w:p w14:paraId="30D46E63" w14:textId="77777777" w:rsidR="00514D33" w:rsidRDefault="00514D33">
      <w:pPr>
        <w:rPr>
          <w:bCs/>
        </w:rPr>
      </w:pPr>
      <w:r>
        <w:t>— </w:t>
      </w:r>
      <w:r w:rsidR="005A7F50">
        <w:rPr>
          <w:bCs/>
        </w:rPr>
        <w:t>Tu suis ça de près</w:t>
      </w:r>
      <w:r>
        <w:rPr>
          <w:bCs/>
        </w:rPr>
        <w:t xml:space="preserve">, </w:t>
      </w:r>
      <w:r w:rsidR="005A7F50">
        <w:rPr>
          <w:bCs/>
        </w:rPr>
        <w:t>hein</w:t>
      </w:r>
      <w:r>
        <w:rPr>
          <w:bCs/>
        </w:rPr>
        <w:t> ?</w:t>
      </w:r>
    </w:p>
    <w:p w14:paraId="609B8728" w14:textId="77777777" w:rsidR="00514D33" w:rsidRDefault="00514D33">
      <w:pPr>
        <w:rPr>
          <w:bCs/>
        </w:rPr>
      </w:pPr>
      <w:r>
        <w:rPr>
          <w:bCs/>
        </w:rPr>
        <w:t>— </w:t>
      </w:r>
      <w:r w:rsidR="005A7F50">
        <w:rPr>
          <w:bCs/>
        </w:rPr>
        <w:t>Oh</w:t>
      </w:r>
      <w:r>
        <w:rPr>
          <w:bCs/>
        </w:rPr>
        <w:t xml:space="preserve"> ! </w:t>
      </w:r>
      <w:r w:rsidR="005A7F50">
        <w:rPr>
          <w:bCs/>
        </w:rPr>
        <w:t>j</w:t>
      </w:r>
      <w:r w:rsidR="005A7F50">
        <w:t xml:space="preserve">e </w:t>
      </w:r>
      <w:r w:rsidR="005A7F50">
        <w:rPr>
          <w:bCs/>
        </w:rPr>
        <w:t>me tiens au courant</w:t>
      </w:r>
      <w:r>
        <w:rPr>
          <w:bCs/>
        </w:rPr>
        <w:t xml:space="preserve">, </w:t>
      </w:r>
      <w:r w:rsidR="005A7F50">
        <w:rPr>
          <w:bCs/>
        </w:rPr>
        <w:t>répondit Hogan</w:t>
      </w:r>
      <w:r>
        <w:rPr>
          <w:bCs/>
        </w:rPr>
        <w:t>.</w:t>
      </w:r>
    </w:p>
    <w:p w14:paraId="499CF667" w14:textId="77777777" w:rsidR="00514D33" w:rsidRDefault="00514D33">
      <w:pPr>
        <w:rPr>
          <w:bCs/>
        </w:rPr>
      </w:pPr>
      <w:r>
        <w:rPr>
          <w:bCs/>
        </w:rPr>
        <w:t>— </w:t>
      </w:r>
      <w:r w:rsidR="005A7F50">
        <w:rPr>
          <w:bCs/>
        </w:rPr>
        <w:t>Et Jack</w:t>
      </w:r>
      <w:r>
        <w:rPr>
          <w:bCs/>
        </w:rPr>
        <w:t xml:space="preserve"> ? </w:t>
      </w:r>
      <w:r w:rsidR="005A7F50">
        <w:rPr>
          <w:bCs/>
        </w:rPr>
        <w:t>dis-je</w:t>
      </w:r>
      <w:r>
        <w:rPr>
          <w:bCs/>
        </w:rPr>
        <w:t xml:space="preserve">. </w:t>
      </w:r>
      <w:r w:rsidR="005A7F50">
        <w:rPr>
          <w:bCs/>
        </w:rPr>
        <w:t>Il y joue toujours</w:t>
      </w:r>
      <w:r>
        <w:rPr>
          <w:bCs/>
        </w:rPr>
        <w:t> ?</w:t>
      </w:r>
    </w:p>
    <w:p w14:paraId="25A5A456" w14:textId="77777777" w:rsidR="00514D33" w:rsidRDefault="00514D33">
      <w:r>
        <w:rPr>
          <w:bCs/>
        </w:rPr>
        <w:t>— </w:t>
      </w:r>
      <w:r w:rsidR="005A7F50">
        <w:rPr>
          <w:bCs/>
        </w:rPr>
        <w:t>Lui</w:t>
      </w:r>
      <w:r>
        <w:rPr>
          <w:bCs/>
        </w:rPr>
        <w:t xml:space="preserve"> ? </w:t>
      </w:r>
      <w:r w:rsidR="005A7F50">
        <w:rPr>
          <w:bCs/>
        </w:rPr>
        <w:t xml:space="preserve">Tu le vois en train de </w:t>
      </w:r>
      <w:r w:rsidR="005A7F50">
        <w:t>jouer</w:t>
      </w:r>
      <w:r>
        <w:t> !</w:t>
      </w:r>
    </w:p>
    <w:p w14:paraId="5E9E45B1" w14:textId="77777777" w:rsidR="00514D33" w:rsidRDefault="005A7F50">
      <w:pPr>
        <w:rPr>
          <w:bCs/>
        </w:rPr>
      </w:pPr>
      <w:r>
        <w:rPr>
          <w:bCs/>
        </w:rPr>
        <w:t>Sur ces mots</w:t>
      </w:r>
      <w:r w:rsidR="00514D33">
        <w:rPr>
          <w:bCs/>
        </w:rPr>
        <w:t xml:space="preserve">, </w:t>
      </w:r>
      <w:r>
        <w:rPr>
          <w:bCs/>
        </w:rPr>
        <w:t>Jack apparaît</w:t>
      </w:r>
      <w:r w:rsidR="00514D33">
        <w:rPr>
          <w:bCs/>
        </w:rPr>
        <w:t xml:space="preserve">, </w:t>
      </w:r>
      <w:r>
        <w:rPr>
          <w:bCs/>
        </w:rPr>
        <w:t>sa lettre à la main</w:t>
      </w:r>
      <w:r w:rsidR="00514D33">
        <w:rPr>
          <w:bCs/>
        </w:rPr>
        <w:t xml:space="preserve">. </w:t>
      </w:r>
      <w:r>
        <w:rPr>
          <w:bCs/>
        </w:rPr>
        <w:t>Il est vêtu d</w:t>
      </w:r>
      <w:r w:rsidR="00514D33">
        <w:rPr>
          <w:bCs/>
        </w:rPr>
        <w:t>’</w:t>
      </w:r>
      <w:r>
        <w:rPr>
          <w:bCs/>
        </w:rPr>
        <w:t>un chandail</w:t>
      </w:r>
      <w:r w:rsidR="00514D33">
        <w:rPr>
          <w:bCs/>
        </w:rPr>
        <w:t xml:space="preserve">, </w:t>
      </w:r>
      <w:r>
        <w:rPr>
          <w:bCs/>
        </w:rPr>
        <w:t>d</w:t>
      </w:r>
      <w:r w:rsidR="00514D33">
        <w:rPr>
          <w:bCs/>
        </w:rPr>
        <w:t>’</w:t>
      </w:r>
      <w:r>
        <w:rPr>
          <w:bCs/>
        </w:rPr>
        <w:t xml:space="preserve">un vieux pantalon et il a </w:t>
      </w:r>
      <w:r>
        <w:t xml:space="preserve">aux </w:t>
      </w:r>
      <w:r>
        <w:rPr>
          <w:bCs/>
        </w:rPr>
        <w:t>pieds de vieux chaussons de boxe</w:t>
      </w:r>
      <w:r w:rsidR="00514D33">
        <w:rPr>
          <w:bCs/>
        </w:rPr>
        <w:t>.</w:t>
      </w:r>
    </w:p>
    <w:p w14:paraId="78E477F5" w14:textId="77777777" w:rsidR="00514D33" w:rsidRDefault="00514D33">
      <w:pPr>
        <w:rPr>
          <w:bCs/>
        </w:rPr>
      </w:pPr>
      <w:r>
        <w:rPr>
          <w:bCs/>
        </w:rPr>
        <w:t>— </w:t>
      </w:r>
      <w:r w:rsidR="005A7F50">
        <w:rPr>
          <w:bCs/>
        </w:rPr>
        <w:t>As-tu un timbre</w:t>
      </w:r>
      <w:r>
        <w:rPr>
          <w:bCs/>
        </w:rPr>
        <w:t xml:space="preserve">, </w:t>
      </w:r>
      <w:r w:rsidR="005A7F50">
        <w:rPr>
          <w:bCs/>
        </w:rPr>
        <w:t>Hogan</w:t>
      </w:r>
      <w:r>
        <w:rPr>
          <w:bCs/>
        </w:rPr>
        <w:t xml:space="preserve"> ? </w:t>
      </w:r>
      <w:r w:rsidR="005A7F50">
        <w:rPr>
          <w:bCs/>
        </w:rPr>
        <w:t>demande-t-il</w:t>
      </w:r>
      <w:r>
        <w:rPr>
          <w:bCs/>
        </w:rPr>
        <w:t>.</w:t>
      </w:r>
    </w:p>
    <w:p w14:paraId="6FDAD7FB" w14:textId="77777777" w:rsidR="00514D33" w:rsidRDefault="00514D33">
      <w:pPr>
        <w:rPr>
          <w:bCs/>
        </w:rPr>
      </w:pPr>
      <w:r>
        <w:rPr>
          <w:bCs/>
        </w:rPr>
        <w:t>— </w:t>
      </w:r>
      <w:r w:rsidR="005A7F50">
        <w:rPr>
          <w:bCs/>
        </w:rPr>
        <w:t>Donne ta lettre</w:t>
      </w:r>
      <w:r>
        <w:rPr>
          <w:bCs/>
        </w:rPr>
        <w:t xml:space="preserve">, </w:t>
      </w:r>
      <w:r w:rsidR="005A7F50">
        <w:rPr>
          <w:bCs/>
        </w:rPr>
        <w:t>dit Hogan</w:t>
      </w:r>
      <w:r>
        <w:rPr>
          <w:bCs/>
        </w:rPr>
        <w:t xml:space="preserve">. </w:t>
      </w:r>
      <w:r w:rsidR="005A7F50">
        <w:rPr>
          <w:bCs/>
        </w:rPr>
        <w:t>Je la mettrai à la boîte</w:t>
      </w:r>
      <w:r>
        <w:rPr>
          <w:bCs/>
        </w:rPr>
        <w:t>.</w:t>
      </w:r>
    </w:p>
    <w:p w14:paraId="399C9A44" w14:textId="77777777" w:rsidR="00514D33" w:rsidRDefault="00514D33">
      <w:pPr>
        <w:rPr>
          <w:bCs/>
        </w:rPr>
      </w:pPr>
      <w:r>
        <w:rPr>
          <w:bCs/>
        </w:rPr>
        <w:t>— </w:t>
      </w:r>
      <w:r w:rsidR="005A7F50">
        <w:rPr>
          <w:bCs/>
        </w:rPr>
        <w:t>Dis donc</w:t>
      </w:r>
      <w:r>
        <w:rPr>
          <w:bCs/>
        </w:rPr>
        <w:t xml:space="preserve">, </w:t>
      </w:r>
      <w:r w:rsidR="005A7F50">
        <w:rPr>
          <w:bCs/>
        </w:rPr>
        <w:t>Jack</w:t>
      </w:r>
      <w:r>
        <w:rPr>
          <w:bCs/>
        </w:rPr>
        <w:t xml:space="preserve">, </w:t>
      </w:r>
      <w:r w:rsidR="005A7F50">
        <w:t>fis-je</w:t>
      </w:r>
      <w:r>
        <w:t xml:space="preserve">. </w:t>
      </w:r>
      <w:r w:rsidR="005A7F50">
        <w:rPr>
          <w:bCs/>
        </w:rPr>
        <w:t>Tu ne jouais pas aux courses dans le temps</w:t>
      </w:r>
      <w:r>
        <w:rPr>
          <w:bCs/>
        </w:rPr>
        <w:t> ?</w:t>
      </w:r>
    </w:p>
    <w:p w14:paraId="47D6F3B3" w14:textId="77777777" w:rsidR="00514D33" w:rsidRDefault="00514D33">
      <w:r>
        <w:rPr>
          <w:bCs/>
        </w:rPr>
        <w:t>— </w:t>
      </w:r>
      <w:r w:rsidR="005A7F50">
        <w:rPr>
          <w:bCs/>
        </w:rPr>
        <w:t xml:space="preserve">Tu </w:t>
      </w:r>
      <w:r w:rsidR="005A7F50">
        <w:t>parles</w:t>
      </w:r>
      <w:r>
        <w:t>.</w:t>
      </w:r>
    </w:p>
    <w:p w14:paraId="1C50016E" w14:textId="77777777" w:rsidR="00514D33" w:rsidRDefault="00514D33">
      <w:pPr>
        <w:rPr>
          <w:bCs/>
        </w:rPr>
      </w:pPr>
      <w:r>
        <w:t>— </w:t>
      </w:r>
      <w:r w:rsidR="005A7F50">
        <w:rPr>
          <w:bCs/>
        </w:rPr>
        <w:t>Il me semblait bien</w:t>
      </w:r>
      <w:r>
        <w:rPr>
          <w:bCs/>
        </w:rPr>
        <w:t xml:space="preserve">. </w:t>
      </w:r>
      <w:r w:rsidR="005A7F50">
        <w:rPr>
          <w:bCs/>
        </w:rPr>
        <w:t>Il me semblait bien qu</w:t>
      </w:r>
      <w:r>
        <w:rPr>
          <w:bCs/>
        </w:rPr>
        <w:t>’</w:t>
      </w:r>
      <w:r w:rsidR="005A7F50">
        <w:rPr>
          <w:bCs/>
        </w:rPr>
        <w:t>on se re</w:t>
      </w:r>
      <w:r w:rsidR="005A7F50">
        <w:rPr>
          <w:bCs/>
        </w:rPr>
        <w:t>n</w:t>
      </w:r>
      <w:r w:rsidR="005A7F50">
        <w:rPr>
          <w:bCs/>
        </w:rPr>
        <w:t>contrait à Sheepshead</w:t>
      </w:r>
      <w:r>
        <w:rPr>
          <w:bCs/>
        </w:rPr>
        <w:t>.</w:t>
      </w:r>
    </w:p>
    <w:p w14:paraId="4453A5EA" w14:textId="77777777" w:rsidR="00514D33" w:rsidRDefault="00514D33">
      <w:pPr>
        <w:rPr>
          <w:bCs/>
        </w:rPr>
      </w:pPr>
      <w:r>
        <w:rPr>
          <w:bCs/>
        </w:rPr>
        <w:t>— </w:t>
      </w:r>
      <w:r w:rsidR="005A7F50">
        <w:rPr>
          <w:bCs/>
        </w:rPr>
        <w:t>Pourquoi que t</w:t>
      </w:r>
      <w:r>
        <w:rPr>
          <w:bCs/>
        </w:rPr>
        <w:t>’</w:t>
      </w:r>
      <w:r w:rsidR="005A7F50">
        <w:rPr>
          <w:bCs/>
        </w:rPr>
        <w:t>as lâché</w:t>
      </w:r>
      <w:r>
        <w:rPr>
          <w:bCs/>
        </w:rPr>
        <w:t xml:space="preserve"> ? </w:t>
      </w:r>
      <w:r w:rsidR="005A7F50">
        <w:rPr>
          <w:bCs/>
        </w:rPr>
        <w:t>demande Hogan</w:t>
      </w:r>
      <w:r>
        <w:rPr>
          <w:bCs/>
        </w:rPr>
        <w:t>.</w:t>
      </w:r>
    </w:p>
    <w:p w14:paraId="5810CA63" w14:textId="77777777" w:rsidR="00514D33" w:rsidRDefault="00514D33">
      <w:pPr>
        <w:rPr>
          <w:bCs/>
        </w:rPr>
      </w:pPr>
      <w:r>
        <w:rPr>
          <w:bCs/>
        </w:rPr>
        <w:t>— </w:t>
      </w:r>
      <w:r w:rsidR="005A7F50">
        <w:rPr>
          <w:bCs/>
        </w:rPr>
        <w:t>J</w:t>
      </w:r>
      <w:r>
        <w:rPr>
          <w:bCs/>
        </w:rPr>
        <w:t>’</w:t>
      </w:r>
      <w:r w:rsidR="005A7F50">
        <w:rPr>
          <w:bCs/>
        </w:rPr>
        <w:t xml:space="preserve">ai </w:t>
      </w:r>
      <w:r w:rsidR="005A7F50">
        <w:t xml:space="preserve">perdu </w:t>
      </w:r>
      <w:r w:rsidR="005A7F50">
        <w:rPr>
          <w:bCs/>
        </w:rPr>
        <w:t xml:space="preserve">de </w:t>
      </w:r>
      <w:r w:rsidR="005A7F50">
        <w:t xml:space="preserve">la </w:t>
      </w:r>
      <w:r w:rsidR="005A7F50">
        <w:rPr>
          <w:bCs/>
        </w:rPr>
        <w:t>galette</w:t>
      </w:r>
      <w:r>
        <w:rPr>
          <w:bCs/>
        </w:rPr>
        <w:t>.</w:t>
      </w:r>
    </w:p>
    <w:p w14:paraId="173123A4" w14:textId="77777777" w:rsidR="00514D33" w:rsidRDefault="005A7F50">
      <w:pPr>
        <w:rPr>
          <w:bCs/>
        </w:rPr>
      </w:pPr>
      <w:r>
        <w:t>Il s</w:t>
      </w:r>
      <w:r w:rsidR="00514D33">
        <w:t>’</w:t>
      </w:r>
      <w:r>
        <w:t xml:space="preserve">assied par terre à côté de </w:t>
      </w:r>
      <w:r>
        <w:rPr>
          <w:bCs/>
        </w:rPr>
        <w:t>moi</w:t>
      </w:r>
      <w:r w:rsidR="00514D33">
        <w:rPr>
          <w:bCs/>
        </w:rPr>
        <w:t xml:space="preserve">. </w:t>
      </w:r>
      <w:r>
        <w:t>Il s</w:t>
      </w:r>
      <w:r w:rsidR="00514D33">
        <w:t>’</w:t>
      </w:r>
      <w:r>
        <w:t>appuie contre une c</w:t>
      </w:r>
      <w:r>
        <w:t>o</w:t>
      </w:r>
      <w:r>
        <w:t>lonne du porche</w:t>
      </w:r>
      <w:r w:rsidR="00514D33">
        <w:t xml:space="preserve">, </w:t>
      </w:r>
      <w:r>
        <w:t>en plein soleil</w:t>
      </w:r>
      <w:r w:rsidR="00514D33">
        <w:t xml:space="preserve">, </w:t>
      </w:r>
      <w:r>
        <w:t xml:space="preserve">et ferme les </w:t>
      </w:r>
      <w:r>
        <w:rPr>
          <w:bCs/>
        </w:rPr>
        <w:t>yeux</w:t>
      </w:r>
      <w:r w:rsidR="00514D33">
        <w:rPr>
          <w:bCs/>
        </w:rPr>
        <w:t>.</w:t>
      </w:r>
    </w:p>
    <w:p w14:paraId="5330FEBA" w14:textId="77777777" w:rsidR="00514D33" w:rsidRDefault="00514D33">
      <w:pPr>
        <w:rPr>
          <w:bCs/>
        </w:rPr>
      </w:pPr>
      <w:r>
        <w:rPr>
          <w:bCs/>
        </w:rPr>
        <w:t>— </w:t>
      </w:r>
      <w:r w:rsidR="005A7F50">
        <w:t>Une chaise</w:t>
      </w:r>
      <w:r>
        <w:t xml:space="preserve"> ? </w:t>
      </w:r>
      <w:r w:rsidR="005A7F50">
        <w:t xml:space="preserve">propose </w:t>
      </w:r>
      <w:r w:rsidR="005A7F50">
        <w:rPr>
          <w:bCs/>
        </w:rPr>
        <w:t>Hogan</w:t>
      </w:r>
      <w:r>
        <w:rPr>
          <w:bCs/>
        </w:rPr>
        <w:t>.</w:t>
      </w:r>
    </w:p>
    <w:p w14:paraId="19A90F99" w14:textId="77777777" w:rsidR="00514D33" w:rsidRDefault="00514D33">
      <w:pPr>
        <w:rPr>
          <w:bCs/>
        </w:rPr>
      </w:pPr>
      <w:r>
        <w:rPr>
          <w:bCs/>
        </w:rPr>
        <w:t>— </w:t>
      </w:r>
      <w:r w:rsidR="005A7F50">
        <w:rPr>
          <w:bCs/>
        </w:rPr>
        <w:t>Non</w:t>
      </w:r>
      <w:r>
        <w:rPr>
          <w:bCs/>
        </w:rPr>
        <w:t xml:space="preserve">, </w:t>
      </w:r>
      <w:r w:rsidR="005A7F50">
        <w:rPr>
          <w:bCs/>
        </w:rPr>
        <w:t>dit Jack</w:t>
      </w:r>
      <w:r>
        <w:rPr>
          <w:bCs/>
        </w:rPr>
        <w:t xml:space="preserve">. </w:t>
      </w:r>
      <w:r w:rsidR="005A7F50">
        <w:rPr>
          <w:bCs/>
        </w:rPr>
        <w:t xml:space="preserve">Ça </w:t>
      </w:r>
      <w:r w:rsidR="005A7F50">
        <w:t xml:space="preserve">va </w:t>
      </w:r>
      <w:r w:rsidR="005A7F50">
        <w:rPr>
          <w:bCs/>
        </w:rPr>
        <w:t>comme ça</w:t>
      </w:r>
      <w:r>
        <w:rPr>
          <w:bCs/>
        </w:rPr>
        <w:t>.</w:t>
      </w:r>
    </w:p>
    <w:p w14:paraId="05C814E3" w14:textId="77777777" w:rsidR="00514D33" w:rsidRDefault="00514D33">
      <w:pPr>
        <w:rPr>
          <w:bCs/>
        </w:rPr>
      </w:pPr>
      <w:r>
        <w:rPr>
          <w:bCs/>
        </w:rPr>
        <w:t>— </w:t>
      </w:r>
      <w:r w:rsidR="005A7F50">
        <w:t>Quelle chic journée</w:t>
      </w:r>
      <w:r>
        <w:t xml:space="preserve">, </w:t>
      </w:r>
      <w:r w:rsidR="005A7F50">
        <w:t>dis-je</w:t>
      </w:r>
      <w:r>
        <w:t xml:space="preserve">. </w:t>
      </w:r>
      <w:r w:rsidR="005A7F50">
        <w:t xml:space="preserve">On est </w:t>
      </w:r>
      <w:r w:rsidR="005A7F50">
        <w:rPr>
          <w:bCs/>
        </w:rPr>
        <w:t>rudement bien</w:t>
      </w:r>
      <w:r>
        <w:rPr>
          <w:bCs/>
        </w:rPr>
        <w:t xml:space="preserve">, </w:t>
      </w:r>
      <w:r w:rsidR="005A7F50">
        <w:t xml:space="preserve">à </w:t>
      </w:r>
      <w:r w:rsidR="005A7F50">
        <w:rPr>
          <w:bCs/>
        </w:rPr>
        <w:t>la campagne</w:t>
      </w:r>
      <w:r>
        <w:rPr>
          <w:bCs/>
        </w:rPr>
        <w:t>.</w:t>
      </w:r>
    </w:p>
    <w:p w14:paraId="67D5F3B2" w14:textId="77777777" w:rsidR="00514D33" w:rsidRDefault="00514D33">
      <w:pPr>
        <w:rPr>
          <w:bCs/>
        </w:rPr>
      </w:pPr>
      <w:r>
        <w:rPr>
          <w:bCs/>
        </w:rPr>
        <w:lastRenderedPageBreak/>
        <w:t>— </w:t>
      </w:r>
      <w:r w:rsidR="005A7F50">
        <w:rPr>
          <w:bCs/>
        </w:rPr>
        <w:t>J</w:t>
      </w:r>
      <w:r>
        <w:rPr>
          <w:bCs/>
        </w:rPr>
        <w:t>’</w:t>
      </w:r>
      <w:r w:rsidR="005A7F50">
        <w:rPr>
          <w:bCs/>
        </w:rPr>
        <w:t>aimerais pourtant mieux être à New York avec ma femme</w:t>
      </w:r>
      <w:r>
        <w:rPr>
          <w:bCs/>
        </w:rPr>
        <w:t>.</w:t>
      </w:r>
    </w:p>
    <w:p w14:paraId="15F2EC74" w14:textId="77777777" w:rsidR="00514D33" w:rsidRDefault="00514D33">
      <w:pPr>
        <w:rPr>
          <w:bCs/>
        </w:rPr>
      </w:pPr>
      <w:r>
        <w:rPr>
          <w:bCs/>
        </w:rPr>
        <w:t>— </w:t>
      </w:r>
      <w:r w:rsidR="005A7F50">
        <w:rPr>
          <w:bCs/>
        </w:rPr>
        <w:t>Bah</w:t>
      </w:r>
      <w:r>
        <w:rPr>
          <w:bCs/>
        </w:rPr>
        <w:t xml:space="preserve"> ! </w:t>
      </w:r>
      <w:r w:rsidR="005A7F50">
        <w:rPr>
          <w:bCs/>
        </w:rPr>
        <w:t>plus qu</w:t>
      </w:r>
      <w:r>
        <w:rPr>
          <w:bCs/>
        </w:rPr>
        <w:t>’</w:t>
      </w:r>
      <w:r w:rsidR="005A7F50">
        <w:rPr>
          <w:bCs/>
        </w:rPr>
        <w:t>une semaine à passer</w:t>
      </w:r>
      <w:r>
        <w:rPr>
          <w:bCs/>
        </w:rPr>
        <w:t>.</w:t>
      </w:r>
    </w:p>
    <w:p w14:paraId="2365CA20" w14:textId="77777777" w:rsidR="00514D33" w:rsidRDefault="00514D33">
      <w:pPr>
        <w:rPr>
          <w:bCs/>
        </w:rPr>
      </w:pPr>
      <w:r>
        <w:rPr>
          <w:bCs/>
        </w:rPr>
        <w:t>— </w:t>
      </w:r>
      <w:r w:rsidR="005A7F50">
        <w:rPr>
          <w:bCs/>
        </w:rPr>
        <w:t>Oui</w:t>
      </w:r>
      <w:r>
        <w:rPr>
          <w:bCs/>
        </w:rPr>
        <w:t xml:space="preserve">, </w:t>
      </w:r>
      <w:r w:rsidR="005A7F50">
        <w:rPr>
          <w:bCs/>
        </w:rPr>
        <w:t>dit Jack</w:t>
      </w:r>
      <w:r>
        <w:rPr>
          <w:bCs/>
        </w:rPr>
        <w:t xml:space="preserve">. </w:t>
      </w:r>
      <w:r w:rsidR="005A7F50">
        <w:rPr>
          <w:bCs/>
        </w:rPr>
        <w:t>C</w:t>
      </w:r>
      <w:r>
        <w:rPr>
          <w:bCs/>
        </w:rPr>
        <w:t>’</w:t>
      </w:r>
      <w:r w:rsidR="005A7F50">
        <w:rPr>
          <w:bCs/>
        </w:rPr>
        <w:t>est vrai</w:t>
      </w:r>
      <w:r>
        <w:rPr>
          <w:bCs/>
        </w:rPr>
        <w:t>.</w:t>
      </w:r>
    </w:p>
    <w:p w14:paraId="1307F902" w14:textId="77777777" w:rsidR="00514D33" w:rsidRDefault="005A7F50">
      <w:pPr>
        <w:rPr>
          <w:bCs/>
        </w:rPr>
      </w:pPr>
      <w:r>
        <w:rPr>
          <w:bCs/>
        </w:rPr>
        <w:t>Hogan retourne au bureau</w:t>
      </w:r>
      <w:r w:rsidR="00514D33">
        <w:rPr>
          <w:bCs/>
        </w:rPr>
        <w:t xml:space="preserve">, </w:t>
      </w:r>
      <w:r>
        <w:rPr>
          <w:bCs/>
        </w:rPr>
        <w:t>et nous restons là</w:t>
      </w:r>
      <w:r w:rsidR="00514D33">
        <w:rPr>
          <w:bCs/>
        </w:rPr>
        <w:t xml:space="preserve">, </w:t>
      </w:r>
      <w:r>
        <w:rPr>
          <w:bCs/>
        </w:rPr>
        <w:t>Jack et moi</w:t>
      </w:r>
      <w:r w:rsidR="00514D33">
        <w:rPr>
          <w:bCs/>
        </w:rPr>
        <w:t xml:space="preserve">, </w:t>
      </w:r>
      <w:r>
        <w:rPr>
          <w:bCs/>
        </w:rPr>
        <w:t>assis sous le porche</w:t>
      </w:r>
      <w:r w:rsidR="00514D33">
        <w:rPr>
          <w:bCs/>
        </w:rPr>
        <w:t>.</w:t>
      </w:r>
    </w:p>
    <w:p w14:paraId="33E86ADD" w14:textId="77777777" w:rsidR="00514D33" w:rsidRDefault="00514D33">
      <w:pPr>
        <w:rPr>
          <w:bCs/>
        </w:rPr>
      </w:pPr>
      <w:r>
        <w:rPr>
          <w:bCs/>
        </w:rPr>
        <w:t>— </w:t>
      </w:r>
      <w:r w:rsidR="005A7F50">
        <w:t>Qu</w:t>
      </w:r>
      <w:r>
        <w:t>’</w:t>
      </w:r>
      <w:r w:rsidR="005A7F50">
        <w:t xml:space="preserve">est-ce </w:t>
      </w:r>
      <w:r w:rsidR="005A7F50">
        <w:rPr>
          <w:bCs/>
        </w:rPr>
        <w:t>que tu penses de ma forme</w:t>
      </w:r>
      <w:r>
        <w:rPr>
          <w:bCs/>
        </w:rPr>
        <w:t xml:space="preserve"> ? </w:t>
      </w:r>
      <w:r w:rsidR="005A7F50">
        <w:rPr>
          <w:bCs/>
        </w:rPr>
        <w:t>me demande-t-il</w:t>
      </w:r>
      <w:r>
        <w:rPr>
          <w:bCs/>
        </w:rPr>
        <w:t>.</w:t>
      </w:r>
    </w:p>
    <w:p w14:paraId="76586F68" w14:textId="77777777" w:rsidR="00514D33" w:rsidRDefault="00514D33">
      <w:pPr>
        <w:rPr>
          <w:bCs/>
        </w:rPr>
      </w:pPr>
      <w:r>
        <w:rPr>
          <w:bCs/>
        </w:rPr>
        <w:t>— </w:t>
      </w:r>
      <w:r w:rsidR="005A7F50">
        <w:t>Ben</w:t>
      </w:r>
      <w:r>
        <w:t xml:space="preserve">… </w:t>
      </w:r>
      <w:r w:rsidR="005A7F50">
        <w:rPr>
          <w:bCs/>
        </w:rPr>
        <w:t>on ne peut rien dire</w:t>
      </w:r>
      <w:r>
        <w:rPr>
          <w:bCs/>
        </w:rPr>
        <w:t xml:space="preserve">. </w:t>
      </w:r>
      <w:r w:rsidR="005A7F50">
        <w:rPr>
          <w:bCs/>
        </w:rPr>
        <w:t>Tu as encore une semaine</w:t>
      </w:r>
      <w:r>
        <w:rPr>
          <w:bCs/>
        </w:rPr>
        <w:t xml:space="preserve">, </w:t>
      </w:r>
      <w:r w:rsidR="005A7F50">
        <w:rPr>
          <w:bCs/>
        </w:rPr>
        <w:t>pour te mettre en forme</w:t>
      </w:r>
      <w:r>
        <w:rPr>
          <w:bCs/>
        </w:rPr>
        <w:t>.</w:t>
      </w:r>
    </w:p>
    <w:p w14:paraId="39B6E1CB" w14:textId="77777777" w:rsidR="00514D33" w:rsidRDefault="00514D33">
      <w:pPr>
        <w:rPr>
          <w:bCs/>
        </w:rPr>
      </w:pPr>
      <w:r>
        <w:rPr>
          <w:bCs/>
        </w:rPr>
        <w:t>— </w:t>
      </w:r>
      <w:r w:rsidR="005A7F50">
        <w:rPr>
          <w:bCs/>
        </w:rPr>
        <w:t>Me bourre pas le crâne</w:t>
      </w:r>
      <w:r>
        <w:rPr>
          <w:bCs/>
        </w:rPr>
        <w:t>.</w:t>
      </w:r>
    </w:p>
    <w:p w14:paraId="3800E9B6" w14:textId="77777777" w:rsidR="00514D33" w:rsidRDefault="00514D33">
      <w:pPr>
        <w:rPr>
          <w:bCs/>
        </w:rPr>
      </w:pPr>
      <w:r>
        <w:rPr>
          <w:bCs/>
        </w:rPr>
        <w:t>— </w:t>
      </w:r>
      <w:r w:rsidR="005A7F50">
        <w:rPr>
          <w:bCs/>
        </w:rPr>
        <w:t>Ben</w:t>
      </w:r>
      <w:r>
        <w:rPr>
          <w:bCs/>
        </w:rPr>
        <w:t xml:space="preserve">… </w:t>
      </w:r>
      <w:r w:rsidR="005A7F50">
        <w:rPr>
          <w:bCs/>
        </w:rPr>
        <w:t>dis-je</w:t>
      </w:r>
      <w:r>
        <w:rPr>
          <w:bCs/>
        </w:rPr>
        <w:t xml:space="preserve">, </w:t>
      </w:r>
      <w:r w:rsidR="005A7F50">
        <w:rPr>
          <w:bCs/>
        </w:rPr>
        <w:t>tu n</w:t>
      </w:r>
      <w:r>
        <w:rPr>
          <w:bCs/>
        </w:rPr>
        <w:t>’</w:t>
      </w:r>
      <w:r w:rsidR="005A7F50">
        <w:rPr>
          <w:bCs/>
        </w:rPr>
        <w:t>es pas tout à fait à point</w:t>
      </w:r>
      <w:r>
        <w:rPr>
          <w:bCs/>
        </w:rPr>
        <w:t xml:space="preserve">, </w:t>
      </w:r>
      <w:r w:rsidR="005A7F50">
        <w:rPr>
          <w:bCs/>
        </w:rPr>
        <w:t>voilà</w:t>
      </w:r>
      <w:r>
        <w:rPr>
          <w:bCs/>
        </w:rPr>
        <w:t>.</w:t>
      </w:r>
    </w:p>
    <w:p w14:paraId="1612B11A" w14:textId="77777777" w:rsidR="00514D33" w:rsidRDefault="00514D33">
      <w:pPr>
        <w:rPr>
          <w:bCs/>
        </w:rPr>
      </w:pPr>
      <w:r>
        <w:rPr>
          <w:bCs/>
        </w:rPr>
        <w:t>— </w:t>
      </w:r>
      <w:r w:rsidR="005A7F50">
        <w:rPr>
          <w:bCs/>
        </w:rPr>
        <w:t>Je ne dors pas</w:t>
      </w:r>
      <w:r>
        <w:rPr>
          <w:bCs/>
        </w:rPr>
        <w:t xml:space="preserve">, </w:t>
      </w:r>
      <w:r w:rsidR="005A7F50">
        <w:rPr>
          <w:bCs/>
        </w:rPr>
        <w:t>dit Jack</w:t>
      </w:r>
      <w:r>
        <w:rPr>
          <w:bCs/>
        </w:rPr>
        <w:t>.</w:t>
      </w:r>
    </w:p>
    <w:p w14:paraId="6620FEF2" w14:textId="77777777" w:rsidR="00514D33" w:rsidRDefault="00514D33">
      <w:pPr>
        <w:rPr>
          <w:bCs/>
        </w:rPr>
      </w:pPr>
      <w:r>
        <w:rPr>
          <w:bCs/>
        </w:rPr>
        <w:t>— </w:t>
      </w:r>
      <w:r w:rsidR="005A7F50">
        <w:rPr>
          <w:bCs/>
        </w:rPr>
        <w:t>Tu seras à point dans un jour ou deux</w:t>
      </w:r>
      <w:r>
        <w:rPr>
          <w:bCs/>
        </w:rPr>
        <w:t>.</w:t>
      </w:r>
    </w:p>
    <w:p w14:paraId="1AE17537" w14:textId="77777777" w:rsidR="00514D33" w:rsidRDefault="00514D33">
      <w:pPr>
        <w:rPr>
          <w:bCs/>
        </w:rPr>
      </w:pPr>
      <w:r>
        <w:rPr>
          <w:bCs/>
        </w:rPr>
        <w:t>— </w:t>
      </w:r>
      <w:r w:rsidR="005A7F50">
        <w:t>Non</w:t>
      </w:r>
      <w:r>
        <w:t xml:space="preserve">, </w:t>
      </w:r>
      <w:r w:rsidR="005A7F50">
        <w:t>dit Jack</w:t>
      </w:r>
      <w:r>
        <w:t xml:space="preserve">. </w:t>
      </w:r>
      <w:r w:rsidR="005A7F50">
        <w:t>C</w:t>
      </w:r>
      <w:r>
        <w:t>’</w:t>
      </w:r>
      <w:r w:rsidR="005A7F50">
        <w:t xml:space="preserve">est de </w:t>
      </w:r>
      <w:r w:rsidR="005A7F50">
        <w:rPr>
          <w:bCs/>
        </w:rPr>
        <w:t>l</w:t>
      </w:r>
      <w:r>
        <w:rPr>
          <w:bCs/>
        </w:rPr>
        <w:t>’</w:t>
      </w:r>
      <w:r w:rsidR="005A7F50">
        <w:rPr>
          <w:bCs/>
        </w:rPr>
        <w:t>insomnie</w:t>
      </w:r>
      <w:r>
        <w:rPr>
          <w:bCs/>
        </w:rPr>
        <w:t>.</w:t>
      </w:r>
    </w:p>
    <w:p w14:paraId="565A76A7" w14:textId="77777777" w:rsidR="00514D33" w:rsidRDefault="00514D33">
      <w:r>
        <w:rPr>
          <w:bCs/>
        </w:rPr>
        <w:t>— </w:t>
      </w:r>
      <w:r w:rsidR="005A7F50">
        <w:t>Qu</w:t>
      </w:r>
      <w:r>
        <w:t>’</w:t>
      </w:r>
      <w:r w:rsidR="005A7F50">
        <w:t>est-ce qui te tracasse</w:t>
      </w:r>
      <w:r>
        <w:t> ?</w:t>
      </w:r>
    </w:p>
    <w:p w14:paraId="6786BCEE" w14:textId="77777777" w:rsidR="00514D33" w:rsidRDefault="00514D33">
      <w:r>
        <w:t>— </w:t>
      </w:r>
      <w:r w:rsidR="005A7F50">
        <w:t>Ma femme me manque</w:t>
      </w:r>
      <w:r>
        <w:t>.</w:t>
      </w:r>
    </w:p>
    <w:p w14:paraId="370AF59D" w14:textId="77777777" w:rsidR="00514D33" w:rsidRDefault="00514D33">
      <w:r>
        <w:t>— </w:t>
      </w:r>
      <w:r w:rsidR="005A7F50">
        <w:t>Fais-la venir ici</w:t>
      </w:r>
      <w:r>
        <w:t>.</w:t>
      </w:r>
    </w:p>
    <w:p w14:paraId="3A7D6B3E" w14:textId="77777777" w:rsidR="00514D33" w:rsidRDefault="00514D33">
      <w:r>
        <w:t>— </w:t>
      </w:r>
      <w:r w:rsidR="005A7F50">
        <w:t xml:space="preserve">Tu </w:t>
      </w:r>
      <w:r w:rsidR="005A7F50">
        <w:rPr>
          <w:bCs/>
        </w:rPr>
        <w:t>rigoles</w:t>
      </w:r>
      <w:r>
        <w:rPr>
          <w:bCs/>
        </w:rPr>
        <w:t xml:space="preserve">. </w:t>
      </w:r>
      <w:r w:rsidR="005A7F50">
        <w:t xml:space="preserve">Un vieux singe </w:t>
      </w:r>
      <w:r w:rsidR="005A7F50">
        <w:rPr>
          <w:bCs/>
        </w:rPr>
        <w:t xml:space="preserve">comme </w:t>
      </w:r>
      <w:r w:rsidR="005A7F50">
        <w:t>moi</w:t>
      </w:r>
      <w:r>
        <w:t> !</w:t>
      </w:r>
    </w:p>
    <w:p w14:paraId="7887EFE1" w14:textId="77777777" w:rsidR="00514D33" w:rsidRDefault="00514D33">
      <w:r>
        <w:t>— </w:t>
      </w:r>
      <w:r w:rsidR="005A7F50">
        <w:t xml:space="preserve">Si on faisait une bonne balade avant de se coucher pour </w:t>
      </w:r>
      <w:r w:rsidR="005A7F50">
        <w:rPr>
          <w:bCs/>
        </w:rPr>
        <w:t>t</w:t>
      </w:r>
      <w:r>
        <w:rPr>
          <w:bCs/>
        </w:rPr>
        <w:t>’</w:t>
      </w:r>
      <w:r w:rsidR="005A7F50">
        <w:rPr>
          <w:bCs/>
        </w:rPr>
        <w:t xml:space="preserve">éreinter </w:t>
      </w:r>
      <w:r w:rsidR="005A7F50">
        <w:t>comme il faut</w:t>
      </w:r>
      <w:r>
        <w:t> ?</w:t>
      </w:r>
    </w:p>
    <w:p w14:paraId="120A7A16" w14:textId="77777777" w:rsidR="00514D33" w:rsidRDefault="00514D33">
      <w:r>
        <w:t>— </w:t>
      </w:r>
      <w:r w:rsidR="005A7F50">
        <w:t>Éreinté</w:t>
      </w:r>
      <w:r>
        <w:t xml:space="preserve"> ? </w:t>
      </w:r>
      <w:r w:rsidR="005A7F50">
        <w:t>dit Jack</w:t>
      </w:r>
      <w:r>
        <w:t xml:space="preserve">. </w:t>
      </w:r>
      <w:r w:rsidR="005A7F50">
        <w:t>Je le suis tout le temps</w:t>
      </w:r>
      <w:r>
        <w:t xml:space="preserve">, </w:t>
      </w:r>
      <w:r w:rsidR="005A7F50">
        <w:t>éreinté</w:t>
      </w:r>
      <w:r>
        <w:t>.</w:t>
      </w:r>
    </w:p>
    <w:p w14:paraId="36FA4E79" w14:textId="77777777" w:rsidR="005A7F50" w:rsidRDefault="005A7F50"/>
    <w:p w14:paraId="3BA13F70" w14:textId="77777777" w:rsidR="00514D33" w:rsidRDefault="005A7F50">
      <w:r>
        <w:lastRenderedPageBreak/>
        <w:t>Toute la semaine</w:t>
      </w:r>
      <w:r w:rsidR="00514D33">
        <w:t xml:space="preserve">, </w:t>
      </w:r>
      <w:r>
        <w:t xml:space="preserve">il fut de cette </w:t>
      </w:r>
      <w:r>
        <w:rPr>
          <w:bCs/>
        </w:rPr>
        <w:t>humeur-là</w:t>
      </w:r>
      <w:r w:rsidR="00514D33">
        <w:rPr>
          <w:bCs/>
        </w:rPr>
        <w:t xml:space="preserve">. </w:t>
      </w:r>
      <w:r>
        <w:t>Il ne dormait pas la nuit et il se levait le matin en se sentant comme ça</w:t>
      </w:r>
      <w:r w:rsidR="00514D33">
        <w:t xml:space="preserve">, </w:t>
      </w:r>
      <w:r>
        <w:t>vous savez</w:t>
      </w:r>
      <w:r w:rsidR="00514D33">
        <w:t xml:space="preserve">, </w:t>
      </w:r>
      <w:r>
        <w:t>si crispé qu</w:t>
      </w:r>
      <w:r w:rsidR="00514D33">
        <w:t>’</w:t>
      </w:r>
      <w:r>
        <w:t>on ne peut pas même refermer ses mains</w:t>
      </w:r>
      <w:r w:rsidR="00514D33">
        <w:t>.</w:t>
      </w:r>
    </w:p>
    <w:p w14:paraId="340B9078" w14:textId="77777777" w:rsidR="00514D33" w:rsidRDefault="00514D33">
      <w:r>
        <w:t>— </w:t>
      </w:r>
      <w:r w:rsidR="005A7F50">
        <w:t>Il est mou comme une chique</w:t>
      </w:r>
      <w:r>
        <w:t xml:space="preserve">, </w:t>
      </w:r>
      <w:r w:rsidR="005A7F50">
        <w:t xml:space="preserve">dit </w:t>
      </w:r>
      <w:r w:rsidR="005A7F50">
        <w:rPr>
          <w:bCs/>
        </w:rPr>
        <w:t>Hogan</w:t>
      </w:r>
      <w:r>
        <w:rPr>
          <w:bCs/>
        </w:rPr>
        <w:t xml:space="preserve">. </w:t>
      </w:r>
      <w:r w:rsidR="005A7F50">
        <w:t>Il est à plat</w:t>
      </w:r>
      <w:r>
        <w:t>.</w:t>
      </w:r>
    </w:p>
    <w:p w14:paraId="3AB20AD5" w14:textId="77777777" w:rsidR="00514D33" w:rsidRDefault="00514D33">
      <w:r>
        <w:t>— </w:t>
      </w:r>
      <w:r w:rsidR="005A7F50">
        <w:t>Je n</w:t>
      </w:r>
      <w:r>
        <w:t>’</w:t>
      </w:r>
      <w:r w:rsidR="005A7F50">
        <w:t xml:space="preserve">ai jamais vu </w:t>
      </w:r>
      <w:r w:rsidR="005A7F50">
        <w:rPr>
          <w:bCs/>
        </w:rPr>
        <w:t xml:space="preserve">matcher </w:t>
      </w:r>
      <w:r w:rsidR="005A7F50">
        <w:t>Walcott</w:t>
      </w:r>
      <w:r>
        <w:t xml:space="preserve">, </w:t>
      </w:r>
      <w:r w:rsidR="005A7F50">
        <w:t>dis-je</w:t>
      </w:r>
      <w:r>
        <w:t>.</w:t>
      </w:r>
    </w:p>
    <w:p w14:paraId="5B5672E8" w14:textId="77777777" w:rsidR="00514D33" w:rsidRDefault="00514D33">
      <w:r>
        <w:t>— </w:t>
      </w:r>
      <w:r w:rsidR="005A7F50">
        <w:t>Walcott le tuera</w:t>
      </w:r>
      <w:r>
        <w:t xml:space="preserve">, </w:t>
      </w:r>
      <w:r w:rsidR="005A7F50">
        <w:t>dit Hogan</w:t>
      </w:r>
      <w:r>
        <w:t xml:space="preserve">. </w:t>
      </w:r>
      <w:r w:rsidR="005A7F50">
        <w:t>Il le mettra en marmelade</w:t>
      </w:r>
      <w:r>
        <w:t>.</w:t>
      </w:r>
    </w:p>
    <w:p w14:paraId="1E830CD8" w14:textId="77777777" w:rsidR="00514D33" w:rsidRDefault="00514D33">
      <w:r>
        <w:t>— </w:t>
      </w:r>
      <w:r w:rsidR="005A7F50">
        <w:t>Eh</w:t>
      </w:r>
      <w:r>
        <w:t xml:space="preserve">, </w:t>
      </w:r>
      <w:r w:rsidR="005A7F50">
        <w:t>dis-je</w:t>
      </w:r>
      <w:r>
        <w:t xml:space="preserve">, </w:t>
      </w:r>
      <w:r w:rsidR="005A7F50">
        <w:t>il faut bien que tout le monde y passe à un moment ou à un autre</w:t>
      </w:r>
      <w:r>
        <w:t>.</w:t>
      </w:r>
    </w:p>
    <w:p w14:paraId="249076CA" w14:textId="77777777" w:rsidR="00514D33" w:rsidRDefault="00514D33">
      <w:r>
        <w:t>— </w:t>
      </w:r>
      <w:r w:rsidR="005A7F50">
        <w:t>Pas comme ça tout de même dit Hogan</w:t>
      </w:r>
      <w:r>
        <w:t xml:space="preserve">. </w:t>
      </w:r>
      <w:r w:rsidR="005A7F50">
        <w:t>Jamais on ne va croire qu</w:t>
      </w:r>
      <w:r>
        <w:t>’</w:t>
      </w:r>
      <w:r w:rsidR="005A7F50">
        <w:t>il s</w:t>
      </w:r>
      <w:r>
        <w:t>’</w:t>
      </w:r>
      <w:r w:rsidR="005A7F50">
        <w:t>est entraîné</w:t>
      </w:r>
      <w:r>
        <w:t xml:space="preserve">. </w:t>
      </w:r>
      <w:r w:rsidR="005A7F50">
        <w:t>Quel effet ça fera-t-il pour le camp</w:t>
      </w:r>
      <w:r>
        <w:t> ?</w:t>
      </w:r>
    </w:p>
    <w:p w14:paraId="5529DF53" w14:textId="77777777" w:rsidR="00514D33" w:rsidRDefault="00514D33">
      <w:r>
        <w:t>— </w:t>
      </w:r>
      <w:r w:rsidR="005A7F50">
        <w:t>Tu sais ce que les journaux disent de lui</w:t>
      </w:r>
      <w:r>
        <w:t> ?</w:t>
      </w:r>
    </w:p>
    <w:p w14:paraId="426958FB" w14:textId="77777777" w:rsidR="00514D33" w:rsidRDefault="00514D33">
      <w:r>
        <w:t>— </w:t>
      </w:r>
      <w:r w:rsidR="005A7F50">
        <w:t>Si je le sais</w:t>
      </w:r>
      <w:r>
        <w:t xml:space="preserve"> ! </w:t>
      </w:r>
      <w:r w:rsidR="005A7F50">
        <w:t>Ils disent qu</w:t>
      </w:r>
      <w:r>
        <w:t>’</w:t>
      </w:r>
      <w:r w:rsidR="005A7F50">
        <w:t>il ne vaut rien</w:t>
      </w:r>
      <w:r>
        <w:t xml:space="preserve">, </w:t>
      </w:r>
      <w:r w:rsidR="005A7F50">
        <w:t>qu</w:t>
      </w:r>
      <w:r>
        <w:t>’</w:t>
      </w:r>
      <w:r w:rsidR="005A7F50">
        <w:t>on ne devrait pas même le laisser se battre</w:t>
      </w:r>
      <w:r>
        <w:t>.</w:t>
      </w:r>
    </w:p>
    <w:p w14:paraId="5E876940" w14:textId="77777777" w:rsidR="00514D33" w:rsidRDefault="00514D33">
      <w:r>
        <w:t>— </w:t>
      </w:r>
      <w:r w:rsidR="005A7F50">
        <w:t>Alors</w:t>
      </w:r>
      <w:r>
        <w:t xml:space="preserve"> ? </w:t>
      </w:r>
      <w:r w:rsidR="005A7F50">
        <w:t>dis-je</w:t>
      </w:r>
      <w:r>
        <w:t xml:space="preserve">. </w:t>
      </w:r>
      <w:r w:rsidR="005A7F50">
        <w:t>Comme ils se trompent toujours</w:t>
      </w:r>
      <w:r>
        <w:t xml:space="preserve">, </w:t>
      </w:r>
      <w:r w:rsidR="005A7F50">
        <w:t>pas vrai</w:t>
      </w:r>
      <w:r>
        <w:t> ?…</w:t>
      </w:r>
    </w:p>
    <w:p w14:paraId="0BDDB4D0" w14:textId="77777777" w:rsidR="00514D33" w:rsidRDefault="00514D33">
      <w:r>
        <w:t>— </w:t>
      </w:r>
      <w:r w:rsidR="005A7F50">
        <w:t>Oui</w:t>
      </w:r>
      <w:r>
        <w:t xml:space="preserve">, </w:t>
      </w:r>
      <w:r w:rsidR="005A7F50">
        <w:t>dit Hogan</w:t>
      </w:r>
      <w:r>
        <w:t xml:space="preserve">. </w:t>
      </w:r>
      <w:r w:rsidR="005A7F50">
        <w:t>Mais cette fois ils ont raison</w:t>
      </w:r>
      <w:r>
        <w:t>.</w:t>
      </w:r>
    </w:p>
    <w:p w14:paraId="536E4D01" w14:textId="77777777" w:rsidR="00514D33" w:rsidRDefault="00514D33">
      <w:r>
        <w:t>— </w:t>
      </w:r>
      <w:r w:rsidR="005A7F50">
        <w:t>Comment peuvent-ils savoir</w:t>
      </w:r>
      <w:r>
        <w:t xml:space="preserve">, </w:t>
      </w:r>
      <w:r w:rsidR="005A7F50">
        <w:t>bon Dieu</w:t>
      </w:r>
      <w:r>
        <w:t xml:space="preserve">, </w:t>
      </w:r>
      <w:r w:rsidR="005A7F50">
        <w:t xml:space="preserve">si un type est en forme </w:t>
      </w:r>
      <w:r w:rsidR="005A7F50">
        <w:rPr>
          <w:bCs/>
        </w:rPr>
        <w:t xml:space="preserve">ou </w:t>
      </w:r>
      <w:r w:rsidR="005A7F50">
        <w:t>non</w:t>
      </w:r>
      <w:r>
        <w:t> ?</w:t>
      </w:r>
    </w:p>
    <w:p w14:paraId="498CF71B" w14:textId="77777777" w:rsidR="00514D33" w:rsidRDefault="00514D33">
      <w:r>
        <w:t>— </w:t>
      </w:r>
      <w:r w:rsidR="005A7F50">
        <w:rPr>
          <w:lang w:val="nl-NL"/>
        </w:rPr>
        <w:t>Eh</w:t>
      </w:r>
      <w:r>
        <w:rPr>
          <w:lang w:val="nl-NL"/>
        </w:rPr>
        <w:t xml:space="preserve">, </w:t>
      </w:r>
      <w:r w:rsidR="005A7F50">
        <w:rPr>
          <w:lang w:val="nl-NL"/>
        </w:rPr>
        <w:t>dit Hogan</w:t>
      </w:r>
      <w:r>
        <w:rPr>
          <w:lang w:val="nl-NL"/>
        </w:rPr>
        <w:t xml:space="preserve">. </w:t>
      </w:r>
      <w:r w:rsidR="005A7F50">
        <w:t>Ils ne sont pas si bêtes que ça</w:t>
      </w:r>
      <w:r>
        <w:t>.</w:t>
      </w:r>
    </w:p>
    <w:p w14:paraId="3FF0952F" w14:textId="77777777" w:rsidR="00514D33" w:rsidRDefault="00514D33">
      <w:r>
        <w:t>— </w:t>
      </w:r>
      <w:r w:rsidR="005A7F50">
        <w:t>Tout ce qu</w:t>
      </w:r>
      <w:r>
        <w:t>’</w:t>
      </w:r>
      <w:r w:rsidR="005A7F50">
        <w:t>ils ont fait c</w:t>
      </w:r>
      <w:r>
        <w:t>’</w:t>
      </w:r>
      <w:r w:rsidR="005A7F50">
        <w:t>est d</w:t>
      </w:r>
      <w:r>
        <w:t>’</w:t>
      </w:r>
      <w:r w:rsidR="005A7F50">
        <w:t>envoyer Willard à Toledo</w:t>
      </w:r>
      <w:r>
        <w:t xml:space="preserve">. </w:t>
      </w:r>
      <w:r w:rsidR="005A7F50">
        <w:t>Ce Lardner</w:t>
      </w:r>
      <w:r>
        <w:t xml:space="preserve">, </w:t>
      </w:r>
      <w:r w:rsidR="005A7F50">
        <w:t>qui fait tellement le malin aujourd</w:t>
      </w:r>
      <w:r>
        <w:t>’</w:t>
      </w:r>
      <w:r w:rsidR="005A7F50">
        <w:t>hui</w:t>
      </w:r>
      <w:r>
        <w:t xml:space="preserve">, </w:t>
      </w:r>
      <w:r w:rsidR="005A7F50">
        <w:t>parle-lui donc du temps où il envoyait Willard à Toledo</w:t>
      </w:r>
      <w:r>
        <w:t>.</w:t>
      </w:r>
    </w:p>
    <w:p w14:paraId="0B9805C4" w14:textId="77777777" w:rsidR="00514D33" w:rsidRDefault="00514D33">
      <w:r>
        <w:lastRenderedPageBreak/>
        <w:t>— </w:t>
      </w:r>
      <w:r w:rsidR="005A7F50">
        <w:t>Oh</w:t>
      </w:r>
      <w:r>
        <w:t xml:space="preserve"> ! </w:t>
      </w:r>
      <w:r w:rsidR="005A7F50">
        <w:t>lui</w:t>
      </w:r>
      <w:r>
        <w:t xml:space="preserve">, </w:t>
      </w:r>
      <w:r w:rsidR="005A7F50">
        <w:t>il n</w:t>
      </w:r>
      <w:r>
        <w:t>’</w:t>
      </w:r>
      <w:r w:rsidR="005A7F50">
        <w:t>est pas venu ici</w:t>
      </w:r>
      <w:r>
        <w:t xml:space="preserve">, </w:t>
      </w:r>
      <w:r w:rsidR="005A7F50">
        <w:t>dit Hogan</w:t>
      </w:r>
      <w:r>
        <w:t xml:space="preserve">. </w:t>
      </w:r>
      <w:r w:rsidR="005A7F50">
        <w:t>Il ne s</w:t>
      </w:r>
      <w:r>
        <w:t>’</w:t>
      </w:r>
      <w:r w:rsidR="005A7F50">
        <w:t>occupe que des grands matches</w:t>
      </w:r>
      <w:r>
        <w:t>.</w:t>
      </w:r>
    </w:p>
    <w:p w14:paraId="6221F3F0" w14:textId="77777777" w:rsidR="00514D33" w:rsidRDefault="00514D33">
      <w:r>
        <w:t>— </w:t>
      </w:r>
      <w:r w:rsidR="005A7F50">
        <w:t>Je me fiche d</w:t>
      </w:r>
      <w:r>
        <w:t>’</w:t>
      </w:r>
      <w:r w:rsidR="005A7F50">
        <w:t>eux tous</w:t>
      </w:r>
      <w:r>
        <w:t xml:space="preserve">, </w:t>
      </w:r>
      <w:r w:rsidR="005A7F50">
        <w:t>dis-je</w:t>
      </w:r>
      <w:r>
        <w:t xml:space="preserve">. </w:t>
      </w:r>
      <w:r w:rsidR="005A7F50">
        <w:t>Qu</w:t>
      </w:r>
      <w:r>
        <w:t>’</w:t>
      </w:r>
      <w:r w:rsidR="005A7F50">
        <w:t>est-ce qu</w:t>
      </w:r>
      <w:r>
        <w:t>’</w:t>
      </w:r>
      <w:r w:rsidR="005A7F50">
        <w:t xml:space="preserve">ils </w:t>
      </w:r>
      <w:r w:rsidR="005A7F50">
        <w:rPr>
          <w:bCs/>
        </w:rPr>
        <w:t xml:space="preserve">y </w:t>
      </w:r>
      <w:r w:rsidR="005A7F50">
        <w:t>connai</w:t>
      </w:r>
      <w:r w:rsidR="005A7F50">
        <w:t>s</w:t>
      </w:r>
      <w:r w:rsidR="005A7F50">
        <w:t>sent</w:t>
      </w:r>
      <w:r>
        <w:t xml:space="preserve">, </w:t>
      </w:r>
      <w:r w:rsidR="005A7F50">
        <w:t>bon Dieu</w:t>
      </w:r>
      <w:r>
        <w:t xml:space="preserve"> ! </w:t>
      </w:r>
      <w:r w:rsidR="005A7F50">
        <w:t>Possible qu</w:t>
      </w:r>
      <w:r>
        <w:t>’</w:t>
      </w:r>
      <w:r w:rsidR="005A7F50">
        <w:t>ils sachent écrire</w:t>
      </w:r>
      <w:r>
        <w:t xml:space="preserve">, </w:t>
      </w:r>
      <w:r w:rsidR="005A7F50">
        <w:t>mais qu</w:t>
      </w:r>
      <w:r>
        <w:t>’</w:t>
      </w:r>
      <w:r w:rsidR="005A7F50">
        <w:t>est-ce qu</w:t>
      </w:r>
      <w:r>
        <w:t>’</w:t>
      </w:r>
      <w:r w:rsidR="005A7F50">
        <w:t>ils y connaissent</w:t>
      </w:r>
      <w:r>
        <w:t> ?</w:t>
      </w:r>
    </w:p>
    <w:p w14:paraId="4B981FD2" w14:textId="77777777" w:rsidR="00514D33" w:rsidRDefault="00514D33">
      <w:pPr>
        <w:rPr>
          <w:bCs/>
        </w:rPr>
      </w:pPr>
      <w:r>
        <w:t>— </w:t>
      </w:r>
      <w:r w:rsidR="005A7F50">
        <w:t>Tu ne penses tout de même pas que Jack soit en forme</w:t>
      </w:r>
      <w:r>
        <w:t xml:space="preserve"> ? </w:t>
      </w:r>
      <w:r w:rsidR="005A7F50">
        <w:t xml:space="preserve">me demanda </w:t>
      </w:r>
      <w:r w:rsidR="005A7F50">
        <w:rPr>
          <w:bCs/>
        </w:rPr>
        <w:t>Hogan</w:t>
      </w:r>
      <w:r>
        <w:rPr>
          <w:bCs/>
        </w:rPr>
        <w:t>.</w:t>
      </w:r>
    </w:p>
    <w:p w14:paraId="260988C4" w14:textId="77777777" w:rsidR="00514D33" w:rsidRDefault="00514D33">
      <w:r>
        <w:rPr>
          <w:bCs/>
        </w:rPr>
        <w:t>— </w:t>
      </w:r>
      <w:r w:rsidR="005A7F50">
        <w:t>Non</w:t>
      </w:r>
      <w:r>
        <w:t xml:space="preserve">. </w:t>
      </w:r>
      <w:r w:rsidR="005A7F50">
        <w:t>Il est fini</w:t>
      </w:r>
      <w:r>
        <w:t xml:space="preserve">. </w:t>
      </w:r>
      <w:r w:rsidR="005A7F50">
        <w:t>Tout ce qui lui manque pour être bien foutu</w:t>
      </w:r>
      <w:r>
        <w:t xml:space="preserve">, </w:t>
      </w:r>
      <w:r w:rsidR="005A7F50">
        <w:t>c</w:t>
      </w:r>
      <w:r>
        <w:t>’</w:t>
      </w:r>
      <w:r w:rsidR="005A7F50">
        <w:t>est que C</w:t>
      </w:r>
      <w:r w:rsidR="005A7F50">
        <w:rPr>
          <w:bCs/>
        </w:rPr>
        <w:t xml:space="preserve">orbett </w:t>
      </w:r>
      <w:r w:rsidR="005A7F50">
        <w:t>le donne gagnant</w:t>
      </w:r>
      <w:r>
        <w:t>.</w:t>
      </w:r>
    </w:p>
    <w:p w14:paraId="56D099FF" w14:textId="77777777" w:rsidR="00514D33" w:rsidRDefault="00514D33">
      <w:r>
        <w:t>— </w:t>
      </w:r>
      <w:r w:rsidR="005A7F50">
        <w:t>Eh bien</w:t>
      </w:r>
      <w:r>
        <w:t xml:space="preserve">, </w:t>
      </w:r>
      <w:r w:rsidR="005A7F50">
        <w:t>Corbett le donnera gagnant</w:t>
      </w:r>
      <w:r>
        <w:t xml:space="preserve">, </w:t>
      </w:r>
      <w:r w:rsidR="005A7F50">
        <w:t>dit Hogan</w:t>
      </w:r>
      <w:r>
        <w:t>.</w:t>
      </w:r>
    </w:p>
    <w:p w14:paraId="1BB0C0D4" w14:textId="77777777" w:rsidR="00514D33" w:rsidRDefault="00514D33">
      <w:r>
        <w:t>— </w:t>
      </w:r>
      <w:r w:rsidR="005A7F50">
        <w:t>Sûrement qu</w:t>
      </w:r>
      <w:r>
        <w:t>’</w:t>
      </w:r>
      <w:r w:rsidR="005A7F50">
        <w:t>il le donnera</w:t>
      </w:r>
      <w:r>
        <w:t>.</w:t>
      </w:r>
    </w:p>
    <w:p w14:paraId="66E23BC9" w14:textId="77777777" w:rsidR="005A7F50" w:rsidRDefault="005A7F50"/>
    <w:p w14:paraId="101C85C2" w14:textId="77777777" w:rsidR="00514D33" w:rsidRDefault="005A7F50">
      <w:r>
        <w:t xml:space="preserve">Cette </w:t>
      </w:r>
      <w:r>
        <w:rPr>
          <w:bCs/>
        </w:rPr>
        <w:t>nuit-là</w:t>
      </w:r>
      <w:r w:rsidR="00514D33">
        <w:rPr>
          <w:bCs/>
        </w:rPr>
        <w:t xml:space="preserve">, </w:t>
      </w:r>
      <w:r>
        <w:t>Jack ne dormit pas plus que les autres</w:t>
      </w:r>
      <w:r w:rsidR="00514D33">
        <w:t xml:space="preserve">. </w:t>
      </w:r>
      <w:r>
        <w:t xml:space="preserve">Le </w:t>
      </w:r>
      <w:r>
        <w:rPr>
          <w:bCs/>
        </w:rPr>
        <w:t>lendemain</w:t>
      </w:r>
      <w:r w:rsidR="00514D33">
        <w:rPr>
          <w:bCs/>
        </w:rPr>
        <w:t xml:space="preserve">, </w:t>
      </w:r>
      <w:r>
        <w:t>après le petit déjeuner</w:t>
      </w:r>
      <w:r w:rsidR="00514D33">
        <w:t xml:space="preserve">, </w:t>
      </w:r>
      <w:r>
        <w:t>nous étions tous les deux sous le porche</w:t>
      </w:r>
      <w:r w:rsidR="00514D33">
        <w:t xml:space="preserve">. </w:t>
      </w:r>
      <w:r>
        <w:t>C</w:t>
      </w:r>
      <w:r w:rsidR="00514D33">
        <w:t>’</w:t>
      </w:r>
      <w:r>
        <w:t>était le dernier jour avant le match</w:t>
      </w:r>
      <w:r w:rsidR="00514D33">
        <w:t>.</w:t>
      </w:r>
    </w:p>
    <w:p w14:paraId="314420FE" w14:textId="77777777" w:rsidR="00514D33" w:rsidRDefault="00514D33">
      <w:r>
        <w:t>— </w:t>
      </w:r>
      <w:r w:rsidR="005A7F50">
        <w:t>À quoi que tu penses</w:t>
      </w:r>
      <w:r>
        <w:t xml:space="preserve">, </w:t>
      </w:r>
      <w:r w:rsidR="005A7F50">
        <w:t>Jack</w:t>
      </w:r>
      <w:r>
        <w:t xml:space="preserve">, </w:t>
      </w:r>
      <w:r w:rsidR="005A7F50">
        <w:t>lui dis-je</w:t>
      </w:r>
      <w:r>
        <w:t xml:space="preserve">, </w:t>
      </w:r>
      <w:r w:rsidR="005A7F50">
        <w:t>quand tu ne dors pas</w:t>
      </w:r>
      <w:r>
        <w:t> ?</w:t>
      </w:r>
    </w:p>
    <w:p w14:paraId="1DB28EFC" w14:textId="77777777" w:rsidR="00514D33" w:rsidRDefault="00514D33">
      <w:pPr>
        <w:rPr>
          <w:bCs/>
        </w:rPr>
      </w:pPr>
      <w:r>
        <w:t>— </w:t>
      </w:r>
      <w:r w:rsidR="005A7F50">
        <w:t>Je me fais de la bile</w:t>
      </w:r>
      <w:r>
        <w:t xml:space="preserve">, </w:t>
      </w:r>
      <w:r w:rsidR="005A7F50">
        <w:t>dit Jack</w:t>
      </w:r>
      <w:r>
        <w:t xml:space="preserve">. </w:t>
      </w:r>
      <w:r w:rsidR="005A7F50">
        <w:t xml:space="preserve">À cause des valeurs </w:t>
      </w:r>
      <w:r w:rsidR="005A7F50">
        <w:rPr>
          <w:bCs/>
        </w:rPr>
        <w:t>que j</w:t>
      </w:r>
      <w:r>
        <w:rPr>
          <w:bCs/>
        </w:rPr>
        <w:t>’</w:t>
      </w:r>
      <w:r w:rsidR="005A7F50">
        <w:rPr>
          <w:bCs/>
        </w:rPr>
        <w:t>ai dans le Bronx</w:t>
      </w:r>
      <w:r>
        <w:rPr>
          <w:bCs/>
        </w:rPr>
        <w:t xml:space="preserve">. </w:t>
      </w:r>
      <w:r w:rsidR="005A7F50">
        <w:rPr>
          <w:bCs/>
        </w:rPr>
        <w:t>À cause des valeurs que j</w:t>
      </w:r>
      <w:r>
        <w:rPr>
          <w:bCs/>
        </w:rPr>
        <w:t>’</w:t>
      </w:r>
      <w:r w:rsidR="005A7F50">
        <w:rPr>
          <w:bCs/>
        </w:rPr>
        <w:t>ai en Floride</w:t>
      </w:r>
      <w:r>
        <w:rPr>
          <w:bCs/>
        </w:rPr>
        <w:t xml:space="preserve">. </w:t>
      </w:r>
      <w:r w:rsidR="005A7F50">
        <w:rPr>
          <w:bCs/>
        </w:rPr>
        <w:t>Je me fais de la bile à cause des gosses</w:t>
      </w:r>
      <w:r>
        <w:rPr>
          <w:bCs/>
        </w:rPr>
        <w:t xml:space="preserve">. </w:t>
      </w:r>
      <w:r w:rsidR="005A7F50">
        <w:rPr>
          <w:bCs/>
        </w:rPr>
        <w:t>Je me fais de la bile à cause de ma femme</w:t>
      </w:r>
      <w:r>
        <w:rPr>
          <w:bCs/>
        </w:rPr>
        <w:t xml:space="preserve">. </w:t>
      </w:r>
      <w:r w:rsidR="005A7F50">
        <w:rPr>
          <w:bCs/>
        </w:rPr>
        <w:t>Quelquefois je pense à des matches</w:t>
      </w:r>
      <w:r>
        <w:rPr>
          <w:bCs/>
        </w:rPr>
        <w:t xml:space="preserve">. </w:t>
      </w:r>
      <w:r w:rsidR="005A7F50">
        <w:rPr>
          <w:bCs/>
        </w:rPr>
        <w:t>Je pense à ce youpin de Ted Lewis</w:t>
      </w:r>
      <w:r>
        <w:rPr>
          <w:bCs/>
        </w:rPr>
        <w:t xml:space="preserve">, </w:t>
      </w:r>
      <w:r w:rsidR="005A7F50">
        <w:rPr>
          <w:bCs/>
        </w:rPr>
        <w:t xml:space="preserve">et </w:t>
      </w:r>
      <w:r w:rsidR="005A7F50">
        <w:t xml:space="preserve">ça </w:t>
      </w:r>
      <w:r w:rsidR="005A7F50">
        <w:rPr>
          <w:bCs/>
        </w:rPr>
        <w:t>me met en rogne</w:t>
      </w:r>
      <w:r>
        <w:rPr>
          <w:bCs/>
        </w:rPr>
        <w:t xml:space="preserve">. </w:t>
      </w:r>
      <w:r w:rsidR="005A7F50">
        <w:rPr>
          <w:bCs/>
        </w:rPr>
        <w:t>J</w:t>
      </w:r>
      <w:r>
        <w:rPr>
          <w:bCs/>
        </w:rPr>
        <w:t>’</w:t>
      </w:r>
      <w:r w:rsidR="005A7F50">
        <w:rPr>
          <w:bCs/>
        </w:rPr>
        <w:t xml:space="preserve">ai des valeurs et ça aussi </w:t>
      </w:r>
      <w:r w:rsidR="005A7F50">
        <w:t xml:space="preserve">ça </w:t>
      </w:r>
      <w:r w:rsidR="005A7F50">
        <w:rPr>
          <w:bCs/>
        </w:rPr>
        <w:t>me fait faire de la bile</w:t>
      </w:r>
      <w:r>
        <w:rPr>
          <w:bCs/>
        </w:rPr>
        <w:t xml:space="preserve">. </w:t>
      </w:r>
      <w:r w:rsidR="005A7F50">
        <w:rPr>
          <w:bCs/>
        </w:rPr>
        <w:t>À quoi diable est-ce que je ne pense pas</w:t>
      </w:r>
      <w:r>
        <w:rPr>
          <w:bCs/>
        </w:rPr>
        <w:t> ?</w:t>
      </w:r>
    </w:p>
    <w:p w14:paraId="662423CC" w14:textId="77777777" w:rsidR="00514D33" w:rsidRDefault="00514D33">
      <w:r>
        <w:rPr>
          <w:bCs/>
        </w:rPr>
        <w:t>— </w:t>
      </w:r>
      <w:r w:rsidR="005A7F50">
        <w:rPr>
          <w:bCs/>
        </w:rPr>
        <w:t>Bah</w:t>
      </w:r>
      <w:r>
        <w:rPr>
          <w:bCs/>
        </w:rPr>
        <w:t xml:space="preserve">, </w:t>
      </w:r>
      <w:r w:rsidR="005A7F50">
        <w:t>dis-je</w:t>
      </w:r>
      <w:r>
        <w:t xml:space="preserve">, </w:t>
      </w:r>
      <w:r w:rsidR="005A7F50">
        <w:t>demain soir tout sera fini</w:t>
      </w:r>
      <w:r>
        <w:t>.</w:t>
      </w:r>
    </w:p>
    <w:p w14:paraId="137E498A" w14:textId="77777777" w:rsidR="00514D33" w:rsidRDefault="00514D33">
      <w:r>
        <w:t>— </w:t>
      </w:r>
      <w:r w:rsidR="005A7F50">
        <w:t>C</w:t>
      </w:r>
      <w:r>
        <w:t>’</w:t>
      </w:r>
      <w:r w:rsidR="005A7F50">
        <w:t>est vrai</w:t>
      </w:r>
      <w:r>
        <w:t xml:space="preserve">, </w:t>
      </w:r>
      <w:r w:rsidR="005A7F50">
        <w:t>dit Jack</w:t>
      </w:r>
      <w:r>
        <w:t xml:space="preserve">. </w:t>
      </w:r>
      <w:r w:rsidR="005A7F50">
        <w:t>Ça fait toujours prendre patience de se dire ça</w:t>
      </w:r>
      <w:r>
        <w:t xml:space="preserve">, </w:t>
      </w:r>
      <w:r w:rsidR="005A7F50">
        <w:t>hein</w:t>
      </w:r>
      <w:r>
        <w:t xml:space="preserve"> ? </w:t>
      </w:r>
      <w:r w:rsidR="005A7F50">
        <w:t>Ça remet tout en place</w:t>
      </w:r>
      <w:r>
        <w:t xml:space="preserve">, </w:t>
      </w:r>
      <w:r w:rsidR="005A7F50">
        <w:t>hein</w:t>
      </w:r>
      <w:r>
        <w:t> ?</w:t>
      </w:r>
    </w:p>
    <w:p w14:paraId="6ED7F358" w14:textId="77777777" w:rsidR="005A7F50" w:rsidRDefault="005A7F50"/>
    <w:p w14:paraId="6D9F6A5B" w14:textId="77777777" w:rsidR="00514D33" w:rsidRDefault="005A7F50">
      <w:r>
        <w:t>Toute la journée il fut mal fichu et on ne travailla pas</w:t>
      </w:r>
      <w:r w:rsidR="00514D33">
        <w:t xml:space="preserve">. </w:t>
      </w:r>
      <w:r>
        <w:t>Il se donna juste un peu d</w:t>
      </w:r>
      <w:r w:rsidR="00514D33">
        <w:t>’</w:t>
      </w:r>
      <w:r>
        <w:t xml:space="preserve">exercice pour se </w:t>
      </w:r>
      <w:r>
        <w:rPr>
          <w:bCs/>
        </w:rPr>
        <w:t>déraidir</w:t>
      </w:r>
      <w:r w:rsidR="00514D33">
        <w:rPr>
          <w:bCs/>
        </w:rPr>
        <w:t xml:space="preserve">. </w:t>
      </w:r>
      <w:r>
        <w:t>Il boxa son o</w:t>
      </w:r>
      <w:r>
        <w:t>m</w:t>
      </w:r>
      <w:r>
        <w:t>bre pendant quelques rounds</w:t>
      </w:r>
      <w:r w:rsidR="00514D33">
        <w:t xml:space="preserve"> ; </w:t>
      </w:r>
      <w:r>
        <w:t>et même à ça il n</w:t>
      </w:r>
      <w:r w:rsidR="00514D33">
        <w:t>’</w:t>
      </w:r>
      <w:r>
        <w:t>avait pas bonne allure</w:t>
      </w:r>
      <w:r w:rsidR="00514D33">
        <w:t xml:space="preserve">. </w:t>
      </w:r>
      <w:r>
        <w:t>Il sauta à la corde</w:t>
      </w:r>
      <w:r w:rsidR="00514D33">
        <w:t>.</w:t>
      </w:r>
    </w:p>
    <w:p w14:paraId="17C01AC6" w14:textId="77777777" w:rsidR="00514D33" w:rsidRDefault="005A7F50">
      <w:r>
        <w:rPr>
          <w:bCs/>
        </w:rPr>
        <w:t xml:space="preserve">Il </w:t>
      </w:r>
      <w:r>
        <w:t>ne suait pas</w:t>
      </w:r>
      <w:r w:rsidR="00514D33">
        <w:t>.</w:t>
      </w:r>
    </w:p>
    <w:p w14:paraId="3FCFDF31" w14:textId="77777777" w:rsidR="00514D33" w:rsidRDefault="00514D33">
      <w:pPr>
        <w:rPr>
          <w:bCs/>
        </w:rPr>
      </w:pPr>
      <w:r>
        <w:t>— </w:t>
      </w:r>
      <w:r w:rsidR="005A7F50">
        <w:t>Il ferait mieux de ne rien faire du tout</w:t>
      </w:r>
      <w:r>
        <w:t xml:space="preserve">, </w:t>
      </w:r>
      <w:r w:rsidR="005A7F50">
        <w:t xml:space="preserve">dit </w:t>
      </w:r>
      <w:r w:rsidR="005A7F50">
        <w:rPr>
          <w:bCs/>
        </w:rPr>
        <w:t>Hogan</w:t>
      </w:r>
      <w:r>
        <w:rPr>
          <w:bCs/>
        </w:rPr>
        <w:t>.</w:t>
      </w:r>
    </w:p>
    <w:p w14:paraId="24B23CA9" w14:textId="77777777" w:rsidR="00514D33" w:rsidRDefault="005A7F50">
      <w:pPr>
        <w:numPr>
          <w:ins w:id="1" w:author="Fenua o Te Manu" w:date="2012-05-14T19:44:00Z"/>
        </w:numPr>
      </w:pPr>
      <w:r>
        <w:t xml:space="preserve">Nous étions tous les deux debout côte à côte et en train de </w:t>
      </w:r>
      <w:r>
        <w:rPr>
          <w:bCs/>
        </w:rPr>
        <w:t xml:space="preserve">le </w:t>
      </w:r>
      <w:r>
        <w:t>regarder sauter</w:t>
      </w:r>
      <w:r w:rsidR="00514D33">
        <w:t>.</w:t>
      </w:r>
    </w:p>
    <w:p w14:paraId="64CDDB69" w14:textId="77777777" w:rsidR="00514D33" w:rsidRDefault="00514D33">
      <w:pPr>
        <w:rPr>
          <w:bCs/>
        </w:rPr>
      </w:pPr>
      <w:r>
        <w:t>— </w:t>
      </w:r>
      <w:r w:rsidR="005A7F50">
        <w:t>Il ne sue donc jamais</w:t>
      </w:r>
      <w:r>
        <w:t xml:space="preserve"> ? </w:t>
      </w:r>
      <w:r w:rsidR="005A7F50">
        <w:t xml:space="preserve">reprit </w:t>
      </w:r>
      <w:r w:rsidR="005A7F50">
        <w:rPr>
          <w:bCs/>
        </w:rPr>
        <w:t>Hogan</w:t>
      </w:r>
      <w:r>
        <w:rPr>
          <w:bCs/>
        </w:rPr>
        <w:t>.</w:t>
      </w:r>
    </w:p>
    <w:p w14:paraId="486737F1" w14:textId="77777777" w:rsidR="00514D33" w:rsidRDefault="00514D33">
      <w:r>
        <w:rPr>
          <w:bCs/>
        </w:rPr>
        <w:t>— </w:t>
      </w:r>
      <w:r w:rsidR="005A7F50">
        <w:t>Il ne peut pas</w:t>
      </w:r>
      <w:r>
        <w:t>.</w:t>
      </w:r>
    </w:p>
    <w:p w14:paraId="3AD9E880" w14:textId="77777777" w:rsidR="00514D33" w:rsidRDefault="00514D33">
      <w:r>
        <w:t>— </w:t>
      </w:r>
      <w:r w:rsidR="005A7F50">
        <w:rPr>
          <w:bCs/>
        </w:rPr>
        <w:t xml:space="preserve">Crois-tu </w:t>
      </w:r>
      <w:r w:rsidR="005A7F50">
        <w:t>qu</w:t>
      </w:r>
      <w:r>
        <w:t>’</w:t>
      </w:r>
      <w:r w:rsidR="005A7F50">
        <w:t>il est poitrinaire</w:t>
      </w:r>
      <w:r>
        <w:t xml:space="preserve"> ? </w:t>
      </w:r>
      <w:r w:rsidR="005A7F50">
        <w:t>Il n</w:t>
      </w:r>
      <w:r>
        <w:t>’</w:t>
      </w:r>
      <w:r w:rsidR="005A7F50">
        <w:t xml:space="preserve">a jamais eu </w:t>
      </w:r>
      <w:r w:rsidR="005A7F50">
        <w:rPr>
          <w:bCs/>
        </w:rPr>
        <w:t xml:space="preserve">de mal </w:t>
      </w:r>
      <w:r w:rsidR="005A7F50">
        <w:t>à faire le poids</w:t>
      </w:r>
      <w:r>
        <w:t xml:space="preserve">, </w:t>
      </w:r>
      <w:r w:rsidR="005A7F50">
        <w:t>hein</w:t>
      </w:r>
      <w:r>
        <w:t> ?</w:t>
      </w:r>
    </w:p>
    <w:p w14:paraId="54B94912" w14:textId="77777777" w:rsidR="00514D33" w:rsidRDefault="00514D33">
      <w:r>
        <w:t>— </w:t>
      </w:r>
      <w:r w:rsidR="005A7F50">
        <w:t>Non</w:t>
      </w:r>
      <w:r>
        <w:t xml:space="preserve">, </w:t>
      </w:r>
      <w:r w:rsidR="005A7F50">
        <w:t>il n</w:t>
      </w:r>
      <w:r>
        <w:t>’</w:t>
      </w:r>
      <w:r w:rsidR="005A7F50">
        <w:t>est pas poitrinaire</w:t>
      </w:r>
      <w:r>
        <w:t xml:space="preserve">. </w:t>
      </w:r>
      <w:r w:rsidR="005A7F50">
        <w:t>Seulement il n</w:t>
      </w:r>
      <w:r>
        <w:t>’</w:t>
      </w:r>
      <w:r w:rsidR="005A7F50">
        <w:t>a plus rien dans le ventre</w:t>
      </w:r>
      <w:r>
        <w:t xml:space="preserve">, </w:t>
      </w:r>
      <w:r w:rsidR="005A7F50">
        <w:t>voilà</w:t>
      </w:r>
      <w:r>
        <w:t>.</w:t>
      </w:r>
    </w:p>
    <w:p w14:paraId="633517D2" w14:textId="77777777" w:rsidR="00514D33" w:rsidRDefault="00514D33">
      <w:pPr>
        <w:rPr>
          <w:bCs/>
        </w:rPr>
      </w:pPr>
      <w:r>
        <w:t>— </w:t>
      </w:r>
      <w:r w:rsidR="005A7F50">
        <w:t>Faudrait qu</w:t>
      </w:r>
      <w:r>
        <w:t>’</w:t>
      </w:r>
      <w:r w:rsidR="005A7F50">
        <w:t>il sue</w:t>
      </w:r>
      <w:r>
        <w:t xml:space="preserve">, </w:t>
      </w:r>
      <w:r w:rsidR="005A7F50">
        <w:t xml:space="preserve">dit </w:t>
      </w:r>
      <w:r w:rsidR="005A7F50">
        <w:rPr>
          <w:bCs/>
        </w:rPr>
        <w:t>Hogan</w:t>
      </w:r>
      <w:r>
        <w:rPr>
          <w:bCs/>
        </w:rPr>
        <w:t>.</w:t>
      </w:r>
    </w:p>
    <w:p w14:paraId="06DFBCCB" w14:textId="77777777" w:rsidR="00514D33" w:rsidRDefault="005A7F50">
      <w:r>
        <w:t>Jack s</w:t>
      </w:r>
      <w:r w:rsidR="00514D33">
        <w:t>’</w:t>
      </w:r>
      <w:r>
        <w:t>approcha</w:t>
      </w:r>
      <w:r w:rsidR="00514D33">
        <w:t xml:space="preserve">, </w:t>
      </w:r>
      <w:r>
        <w:rPr>
          <w:bCs/>
        </w:rPr>
        <w:t xml:space="preserve">en sautant </w:t>
      </w:r>
      <w:r>
        <w:t>à la corde</w:t>
      </w:r>
      <w:r w:rsidR="00514D33">
        <w:t xml:space="preserve">. </w:t>
      </w:r>
      <w:r>
        <w:t>Il nous faisait face et sautait</w:t>
      </w:r>
      <w:r w:rsidR="00514D33">
        <w:t xml:space="preserve">, </w:t>
      </w:r>
      <w:r>
        <w:t>de haut en bas</w:t>
      </w:r>
      <w:r w:rsidR="00514D33">
        <w:t xml:space="preserve">, </w:t>
      </w:r>
      <w:r>
        <w:t>en avant et en arrière</w:t>
      </w:r>
      <w:r w:rsidR="00514D33">
        <w:t xml:space="preserve">, </w:t>
      </w:r>
      <w:r>
        <w:t>croisant ses bras tous les trois tours</w:t>
      </w:r>
      <w:r w:rsidR="00514D33">
        <w:t>.</w:t>
      </w:r>
    </w:p>
    <w:p w14:paraId="505A61A1" w14:textId="77777777" w:rsidR="00514D33" w:rsidRDefault="00514D33">
      <w:r>
        <w:t>— </w:t>
      </w:r>
      <w:r w:rsidR="005A7F50">
        <w:t>Eh bien</w:t>
      </w:r>
      <w:r>
        <w:t xml:space="preserve">, </w:t>
      </w:r>
      <w:r w:rsidR="005A7F50">
        <w:rPr>
          <w:bCs/>
        </w:rPr>
        <w:t>dit-il</w:t>
      </w:r>
      <w:r>
        <w:rPr>
          <w:bCs/>
        </w:rPr>
        <w:t xml:space="preserve">. </w:t>
      </w:r>
      <w:r w:rsidR="005A7F50">
        <w:t>De quoi parlez-vous</w:t>
      </w:r>
      <w:r>
        <w:t xml:space="preserve">, </w:t>
      </w:r>
      <w:r w:rsidR="005A7F50">
        <w:t>les corbeaux</w:t>
      </w:r>
      <w:r>
        <w:t> ?</w:t>
      </w:r>
    </w:p>
    <w:p w14:paraId="36604BEF" w14:textId="77777777" w:rsidR="00514D33" w:rsidRDefault="00514D33">
      <w:pPr>
        <w:rPr>
          <w:bCs/>
        </w:rPr>
      </w:pPr>
      <w:r>
        <w:t>— </w:t>
      </w:r>
      <w:r w:rsidR="005A7F50">
        <w:t>Je lui disais que tu devrais t</w:t>
      </w:r>
      <w:r>
        <w:t>’</w:t>
      </w:r>
      <w:r w:rsidR="005A7F50">
        <w:t>arrêter</w:t>
      </w:r>
      <w:r>
        <w:t xml:space="preserve">, </w:t>
      </w:r>
      <w:r w:rsidR="005A7F50">
        <w:t xml:space="preserve">dit </w:t>
      </w:r>
      <w:r w:rsidR="005A7F50">
        <w:rPr>
          <w:bCs/>
        </w:rPr>
        <w:t>Hogan</w:t>
      </w:r>
      <w:r>
        <w:rPr>
          <w:bCs/>
        </w:rPr>
        <w:t xml:space="preserve">. </w:t>
      </w:r>
      <w:r w:rsidR="005A7F50">
        <w:t xml:space="preserve">Tu vas te </w:t>
      </w:r>
      <w:r w:rsidR="005A7F50">
        <w:rPr>
          <w:bCs/>
        </w:rPr>
        <w:t>surentraîner</w:t>
      </w:r>
      <w:r>
        <w:rPr>
          <w:bCs/>
        </w:rPr>
        <w:t>.</w:t>
      </w:r>
    </w:p>
    <w:p w14:paraId="274DDFA0" w14:textId="77777777" w:rsidR="00514D33" w:rsidRDefault="00514D33">
      <w:r>
        <w:rPr>
          <w:bCs/>
        </w:rPr>
        <w:t>— </w:t>
      </w:r>
      <w:r w:rsidR="005A7F50">
        <w:t>Quelle catastrophe</w:t>
      </w:r>
      <w:r>
        <w:t xml:space="preserve">, </w:t>
      </w:r>
      <w:r w:rsidR="005A7F50">
        <w:rPr>
          <w:bCs/>
        </w:rPr>
        <w:t>hein</w:t>
      </w:r>
      <w:r>
        <w:rPr>
          <w:bCs/>
        </w:rPr>
        <w:t xml:space="preserve"> ? </w:t>
      </w:r>
      <w:r w:rsidR="005A7F50">
        <w:t>dit Jack qui s</w:t>
      </w:r>
      <w:r>
        <w:t>’</w:t>
      </w:r>
      <w:r w:rsidR="005A7F50">
        <w:t>éloigne en sa</w:t>
      </w:r>
      <w:r w:rsidR="005A7F50">
        <w:t>u</w:t>
      </w:r>
      <w:r w:rsidR="005A7F50">
        <w:t>tant et en faisant claquer la corde sur le plancher</w:t>
      </w:r>
      <w:r>
        <w:t>.</w:t>
      </w:r>
    </w:p>
    <w:p w14:paraId="7188C1C2" w14:textId="77777777" w:rsidR="00514D33" w:rsidRDefault="005A7F50">
      <w:r>
        <w:lastRenderedPageBreak/>
        <w:t xml:space="preserve">Cet </w:t>
      </w:r>
      <w:r>
        <w:rPr>
          <w:bCs/>
        </w:rPr>
        <w:t>après-midi là</w:t>
      </w:r>
      <w:r w:rsidR="00514D33">
        <w:rPr>
          <w:bCs/>
        </w:rPr>
        <w:t xml:space="preserve">, </w:t>
      </w:r>
      <w:r>
        <w:t xml:space="preserve">Jack était couché dans sa chambre quand John </w:t>
      </w:r>
      <w:r>
        <w:rPr>
          <w:bCs/>
        </w:rPr>
        <w:t xml:space="preserve">Collins </w:t>
      </w:r>
      <w:r>
        <w:t>vint en auto de New York pour nous voir</w:t>
      </w:r>
      <w:r w:rsidR="00514D33">
        <w:t xml:space="preserve">. </w:t>
      </w:r>
      <w:r>
        <w:t>Il était avec deux amis</w:t>
      </w:r>
      <w:r w:rsidR="00514D33">
        <w:t xml:space="preserve">. </w:t>
      </w:r>
      <w:r>
        <w:t>La voiture s</w:t>
      </w:r>
      <w:r w:rsidR="00514D33">
        <w:t>’</w:t>
      </w:r>
      <w:r>
        <w:t>arrête devant la ferme</w:t>
      </w:r>
      <w:r w:rsidR="00514D33">
        <w:t xml:space="preserve">, </w:t>
      </w:r>
      <w:r>
        <w:t>et tout le monde descend</w:t>
      </w:r>
      <w:r w:rsidR="00514D33">
        <w:t>.</w:t>
      </w:r>
    </w:p>
    <w:p w14:paraId="267E1801" w14:textId="77777777" w:rsidR="00514D33" w:rsidRDefault="00514D33">
      <w:r>
        <w:t>— </w:t>
      </w:r>
      <w:r w:rsidR="005A7F50">
        <w:t>Où est Jack</w:t>
      </w:r>
      <w:r>
        <w:t xml:space="preserve"> ? </w:t>
      </w:r>
      <w:r w:rsidR="005A7F50">
        <w:t>me demande John</w:t>
      </w:r>
      <w:r>
        <w:t>.</w:t>
      </w:r>
    </w:p>
    <w:p w14:paraId="4E6BA0D3" w14:textId="77777777" w:rsidR="00514D33" w:rsidRDefault="00514D33">
      <w:r>
        <w:t>— </w:t>
      </w:r>
      <w:r w:rsidR="005A7F50">
        <w:t>Dans sa chambre</w:t>
      </w:r>
      <w:r>
        <w:t xml:space="preserve">, </w:t>
      </w:r>
      <w:r w:rsidR="005A7F50">
        <w:t>couché</w:t>
      </w:r>
      <w:r>
        <w:t>.</w:t>
      </w:r>
    </w:p>
    <w:p w14:paraId="12059CEA" w14:textId="77777777" w:rsidR="00514D33" w:rsidRDefault="00514D33">
      <w:r>
        <w:t>— </w:t>
      </w:r>
      <w:r w:rsidR="005A7F50">
        <w:t>Couché</w:t>
      </w:r>
      <w:r>
        <w:t> ?</w:t>
      </w:r>
    </w:p>
    <w:p w14:paraId="7C6183D0" w14:textId="77777777" w:rsidR="00514D33" w:rsidRDefault="00514D33">
      <w:r>
        <w:t>— </w:t>
      </w:r>
      <w:r w:rsidR="005A7F50">
        <w:t>Oui</w:t>
      </w:r>
      <w:r>
        <w:t xml:space="preserve">, </w:t>
      </w:r>
      <w:r w:rsidR="005A7F50">
        <w:t>dis-je</w:t>
      </w:r>
      <w:r>
        <w:t>.</w:t>
      </w:r>
    </w:p>
    <w:p w14:paraId="440AB55A" w14:textId="77777777" w:rsidR="00514D33" w:rsidRDefault="00514D33">
      <w:r>
        <w:t>— </w:t>
      </w:r>
      <w:r w:rsidR="005A7F50">
        <w:t>Comment va-t-il</w:t>
      </w:r>
      <w:r>
        <w:t xml:space="preserve"> ? </w:t>
      </w:r>
      <w:r w:rsidR="005A7F50">
        <w:t>dit John</w:t>
      </w:r>
      <w:r>
        <w:t>.</w:t>
      </w:r>
    </w:p>
    <w:p w14:paraId="69DC2206" w14:textId="77777777" w:rsidR="00514D33" w:rsidRDefault="005A7F50">
      <w:r>
        <w:t>Je jette un coup d</w:t>
      </w:r>
      <w:r w:rsidR="00514D33">
        <w:t>’</w:t>
      </w:r>
      <w:r>
        <w:t>œil du côté des deux autres types</w:t>
      </w:r>
      <w:r w:rsidR="00514D33">
        <w:t>.</w:t>
      </w:r>
    </w:p>
    <w:p w14:paraId="3D122256" w14:textId="77777777" w:rsidR="00514D33" w:rsidRDefault="00514D33">
      <w:r>
        <w:t>— </w:t>
      </w:r>
      <w:r w:rsidR="005A7F50">
        <w:t>Ce sont des amis à lui</w:t>
      </w:r>
      <w:r>
        <w:t xml:space="preserve">, </w:t>
      </w:r>
      <w:r w:rsidR="005A7F50">
        <w:t>dit John</w:t>
      </w:r>
      <w:r>
        <w:t>.</w:t>
      </w:r>
    </w:p>
    <w:p w14:paraId="7BBC1521" w14:textId="77777777" w:rsidR="00514D33" w:rsidRDefault="00514D33">
      <w:r>
        <w:t>— </w:t>
      </w:r>
      <w:r w:rsidR="005A7F50">
        <w:t>Il va plutôt mal</w:t>
      </w:r>
      <w:r>
        <w:t xml:space="preserve">, </w:t>
      </w:r>
      <w:r w:rsidR="005A7F50">
        <w:t>dis-je</w:t>
      </w:r>
      <w:r>
        <w:t>.</w:t>
      </w:r>
    </w:p>
    <w:p w14:paraId="798395A9" w14:textId="77777777" w:rsidR="00514D33" w:rsidRDefault="00514D33">
      <w:r>
        <w:t>— </w:t>
      </w:r>
      <w:r w:rsidR="005A7F50">
        <w:rPr>
          <w:bCs/>
        </w:rPr>
        <w:t>Qu</w:t>
      </w:r>
      <w:r>
        <w:rPr>
          <w:bCs/>
        </w:rPr>
        <w:t>’</w:t>
      </w:r>
      <w:r w:rsidR="005A7F50">
        <w:rPr>
          <w:bCs/>
        </w:rPr>
        <w:t xml:space="preserve">est-ce </w:t>
      </w:r>
      <w:r w:rsidR="005A7F50">
        <w:t>qui cloche</w:t>
      </w:r>
      <w:r>
        <w:t> ?</w:t>
      </w:r>
    </w:p>
    <w:p w14:paraId="48116C34" w14:textId="77777777" w:rsidR="00514D33" w:rsidRDefault="00514D33">
      <w:r>
        <w:t>— </w:t>
      </w:r>
      <w:r w:rsidR="005A7F50">
        <w:t>Il ne dort pas</w:t>
      </w:r>
      <w:r>
        <w:t>.</w:t>
      </w:r>
    </w:p>
    <w:p w14:paraId="5F70F1D0" w14:textId="77777777" w:rsidR="00514D33" w:rsidRDefault="00514D33">
      <w:r>
        <w:t>— </w:t>
      </w:r>
      <w:r w:rsidR="005A7F50">
        <w:t>Eh</w:t>
      </w:r>
      <w:r>
        <w:t xml:space="preserve"> ! </w:t>
      </w:r>
      <w:r w:rsidR="005A7F50">
        <w:t>bon Dieu</w:t>
      </w:r>
      <w:r>
        <w:t xml:space="preserve">, </w:t>
      </w:r>
      <w:r w:rsidR="005A7F50">
        <w:t>dit John</w:t>
      </w:r>
      <w:r>
        <w:t xml:space="preserve">, </w:t>
      </w:r>
      <w:r w:rsidR="005A7F50">
        <w:t xml:space="preserve">jamais ce bougre </w:t>
      </w:r>
      <w:r w:rsidR="005A7F50">
        <w:rPr>
          <w:bCs/>
        </w:rPr>
        <w:t>d</w:t>
      </w:r>
      <w:r>
        <w:rPr>
          <w:bCs/>
        </w:rPr>
        <w:t>’</w:t>
      </w:r>
      <w:r w:rsidR="005A7F50">
        <w:rPr>
          <w:bCs/>
        </w:rPr>
        <w:t xml:space="preserve">irlandais </w:t>
      </w:r>
      <w:r w:rsidR="005A7F50">
        <w:t>n</w:t>
      </w:r>
      <w:r>
        <w:t>’</w:t>
      </w:r>
      <w:r w:rsidR="005A7F50">
        <w:t>a été fichu de dormir</w:t>
      </w:r>
      <w:r>
        <w:t>.</w:t>
      </w:r>
    </w:p>
    <w:p w14:paraId="0AF99A1F" w14:textId="77777777" w:rsidR="00514D33" w:rsidRDefault="00514D33">
      <w:r>
        <w:t>— </w:t>
      </w:r>
      <w:r w:rsidR="005A7F50">
        <w:t>Il ne va pas bien</w:t>
      </w:r>
      <w:r>
        <w:t>.</w:t>
      </w:r>
    </w:p>
    <w:p w14:paraId="249A5DC5" w14:textId="77777777" w:rsidR="00514D33" w:rsidRDefault="00514D33">
      <w:r>
        <w:t>— </w:t>
      </w:r>
      <w:r w:rsidR="005A7F50">
        <w:t>Eh</w:t>
      </w:r>
      <w:r>
        <w:t xml:space="preserve"> ! </w:t>
      </w:r>
      <w:r w:rsidR="005A7F50">
        <w:t>bon Dieu</w:t>
      </w:r>
      <w:r>
        <w:t xml:space="preserve">, </w:t>
      </w:r>
      <w:r w:rsidR="005A7F50">
        <w:t>dit John</w:t>
      </w:r>
      <w:r>
        <w:t xml:space="preserve">, </w:t>
      </w:r>
      <w:r w:rsidR="005A7F50">
        <w:t>il est toujours comme ça</w:t>
      </w:r>
      <w:r>
        <w:t xml:space="preserve">. </w:t>
      </w:r>
      <w:r w:rsidR="005A7F50">
        <w:t>Voilà dix ans que je m</w:t>
      </w:r>
      <w:r>
        <w:t>’</w:t>
      </w:r>
      <w:r w:rsidR="005A7F50">
        <w:t xml:space="preserve">occupe de lui et je ne </w:t>
      </w:r>
      <w:r w:rsidR="005A7F50">
        <w:rPr>
          <w:bCs/>
        </w:rPr>
        <w:t>l</w:t>
      </w:r>
      <w:r>
        <w:rPr>
          <w:bCs/>
        </w:rPr>
        <w:t>’</w:t>
      </w:r>
      <w:r w:rsidR="005A7F50">
        <w:rPr>
          <w:bCs/>
        </w:rPr>
        <w:t xml:space="preserve">ai jamais </w:t>
      </w:r>
      <w:r w:rsidR="005A7F50">
        <w:t>vu d</w:t>
      </w:r>
      <w:r>
        <w:t>’</w:t>
      </w:r>
      <w:r w:rsidR="005A7F50">
        <w:t>aplomb</w:t>
      </w:r>
      <w:r>
        <w:t>.</w:t>
      </w:r>
    </w:p>
    <w:p w14:paraId="510C257C" w14:textId="77777777" w:rsidR="00514D33" w:rsidRDefault="005A7F50">
      <w:r>
        <w:t xml:space="preserve">Les deux autres types se </w:t>
      </w:r>
      <w:r>
        <w:rPr>
          <w:bCs/>
        </w:rPr>
        <w:t xml:space="preserve">mettent </w:t>
      </w:r>
      <w:r>
        <w:t>à rire</w:t>
      </w:r>
      <w:r w:rsidR="00514D33">
        <w:t>.</w:t>
      </w:r>
    </w:p>
    <w:p w14:paraId="5A06D47F" w14:textId="77777777" w:rsidR="00514D33" w:rsidRDefault="00514D33">
      <w:r>
        <w:t>— </w:t>
      </w:r>
      <w:r w:rsidR="005A7F50">
        <w:t xml:space="preserve">Je te présente </w:t>
      </w:r>
      <w:r>
        <w:t>M. </w:t>
      </w:r>
      <w:r w:rsidR="005A7F50">
        <w:t xml:space="preserve">Morgan et </w:t>
      </w:r>
      <w:r>
        <w:t>M. </w:t>
      </w:r>
      <w:r w:rsidR="005A7F50">
        <w:rPr>
          <w:bCs/>
        </w:rPr>
        <w:t>Steinfelt</w:t>
      </w:r>
      <w:r>
        <w:t xml:space="preserve">, </w:t>
      </w:r>
      <w:r w:rsidR="005A7F50">
        <w:t>dit John</w:t>
      </w:r>
      <w:r>
        <w:t>.</w:t>
      </w:r>
    </w:p>
    <w:p w14:paraId="5312ECCB" w14:textId="77777777" w:rsidR="00514D33" w:rsidRDefault="005A7F50">
      <w:r>
        <w:t>Puis</w:t>
      </w:r>
      <w:r w:rsidR="00514D33">
        <w:t xml:space="preserve">, </w:t>
      </w:r>
      <w:r>
        <w:t>me désignant</w:t>
      </w:r>
      <w:r w:rsidR="00514D33">
        <w:t> :</w:t>
      </w:r>
    </w:p>
    <w:p w14:paraId="18130DBA" w14:textId="77777777" w:rsidR="00514D33" w:rsidRDefault="00514D33">
      <w:r>
        <w:lastRenderedPageBreak/>
        <w:t>— M. </w:t>
      </w:r>
      <w:r w:rsidR="005A7F50">
        <w:t>Doyle</w:t>
      </w:r>
      <w:r>
        <w:t xml:space="preserve">. </w:t>
      </w:r>
      <w:r w:rsidR="005A7F50">
        <w:t>C</w:t>
      </w:r>
      <w:r>
        <w:t>’</w:t>
      </w:r>
      <w:r w:rsidR="005A7F50">
        <w:t>est lui qui a entraîné Jack</w:t>
      </w:r>
      <w:r>
        <w:t>.</w:t>
      </w:r>
    </w:p>
    <w:p w14:paraId="2E025437" w14:textId="77777777" w:rsidR="00514D33" w:rsidRDefault="00514D33">
      <w:r>
        <w:t>— </w:t>
      </w:r>
      <w:r w:rsidR="005A7F50">
        <w:t>Enchanté</w:t>
      </w:r>
      <w:r>
        <w:t xml:space="preserve">, </w:t>
      </w:r>
      <w:r w:rsidR="005A7F50">
        <w:t>fais-je</w:t>
      </w:r>
      <w:r>
        <w:t>.</w:t>
      </w:r>
    </w:p>
    <w:p w14:paraId="2A658BF0" w14:textId="77777777" w:rsidR="00514D33" w:rsidRDefault="00514D33">
      <w:pPr>
        <w:rPr>
          <w:bCs/>
        </w:rPr>
      </w:pPr>
      <w:r>
        <w:t>— </w:t>
      </w:r>
      <w:r w:rsidR="005A7F50">
        <w:t>Si on montait voir le gaillard</w:t>
      </w:r>
      <w:r>
        <w:t xml:space="preserve"> ? </w:t>
      </w:r>
      <w:r w:rsidR="005A7F50">
        <w:rPr>
          <w:bCs/>
        </w:rPr>
        <w:t xml:space="preserve">propose </w:t>
      </w:r>
      <w:r w:rsidR="005A7F50">
        <w:t xml:space="preserve">le type au nom de </w:t>
      </w:r>
      <w:r w:rsidR="005A7F50">
        <w:rPr>
          <w:bCs/>
        </w:rPr>
        <w:t>Morgan</w:t>
      </w:r>
      <w:r>
        <w:rPr>
          <w:bCs/>
        </w:rPr>
        <w:t>.</w:t>
      </w:r>
    </w:p>
    <w:p w14:paraId="14B63462" w14:textId="77777777" w:rsidR="00514D33" w:rsidRDefault="00514D33">
      <w:r>
        <w:rPr>
          <w:bCs/>
        </w:rPr>
        <w:t>— </w:t>
      </w:r>
      <w:r w:rsidR="005A7F50">
        <w:t>C</w:t>
      </w:r>
      <w:r>
        <w:t>’</w:t>
      </w:r>
      <w:r w:rsidR="005A7F50">
        <w:t>est ça</w:t>
      </w:r>
      <w:r>
        <w:t xml:space="preserve">, </w:t>
      </w:r>
      <w:r w:rsidR="005A7F50">
        <w:t>allons le voir</w:t>
      </w:r>
      <w:r>
        <w:t xml:space="preserve">, </w:t>
      </w:r>
      <w:r w:rsidR="005A7F50">
        <w:t>dit Steinfelt</w:t>
      </w:r>
      <w:r>
        <w:t>.</w:t>
      </w:r>
    </w:p>
    <w:p w14:paraId="2D043DF0" w14:textId="77777777" w:rsidR="00514D33" w:rsidRDefault="005A7F50">
      <w:r>
        <w:t>Et nous montons tous</w:t>
      </w:r>
      <w:r w:rsidR="00514D33">
        <w:t>.</w:t>
      </w:r>
    </w:p>
    <w:p w14:paraId="16C8EBB8" w14:textId="77777777" w:rsidR="00514D33" w:rsidRDefault="00514D33">
      <w:r>
        <w:t>— </w:t>
      </w:r>
      <w:r w:rsidR="005A7F50">
        <w:t xml:space="preserve">Où est </w:t>
      </w:r>
      <w:r w:rsidR="005A7F50">
        <w:rPr>
          <w:bCs/>
        </w:rPr>
        <w:t>Hogan</w:t>
      </w:r>
      <w:r>
        <w:rPr>
          <w:bCs/>
        </w:rPr>
        <w:t xml:space="preserve"> ? </w:t>
      </w:r>
      <w:r w:rsidR="005A7F50">
        <w:t>dit John</w:t>
      </w:r>
      <w:r>
        <w:t>.</w:t>
      </w:r>
    </w:p>
    <w:p w14:paraId="3507A8EB" w14:textId="77777777" w:rsidR="00514D33" w:rsidRDefault="00514D33">
      <w:r>
        <w:t>— </w:t>
      </w:r>
      <w:r w:rsidR="005A7F50">
        <w:t>Dans la grange</w:t>
      </w:r>
      <w:r>
        <w:t xml:space="preserve">, </w:t>
      </w:r>
      <w:r w:rsidR="005A7F50">
        <w:t>avec ses deux pensionnaires</w:t>
      </w:r>
      <w:r>
        <w:t>.</w:t>
      </w:r>
    </w:p>
    <w:p w14:paraId="01E80642" w14:textId="77777777" w:rsidR="00514D33" w:rsidRDefault="00514D33">
      <w:r>
        <w:t>— </w:t>
      </w:r>
      <w:r w:rsidR="005A7F50">
        <w:t>Il a beaucoup de monde en ce moment</w:t>
      </w:r>
      <w:r>
        <w:t xml:space="preserve"> ? </w:t>
      </w:r>
      <w:r w:rsidR="005A7F50">
        <w:rPr>
          <w:bCs/>
        </w:rPr>
        <w:t xml:space="preserve">demande </w:t>
      </w:r>
      <w:r w:rsidR="005A7F50">
        <w:t>John</w:t>
      </w:r>
      <w:r>
        <w:t>.</w:t>
      </w:r>
    </w:p>
    <w:p w14:paraId="3D44BF02" w14:textId="77777777" w:rsidR="00514D33" w:rsidRDefault="00514D33">
      <w:pPr>
        <w:rPr>
          <w:bCs/>
        </w:rPr>
      </w:pPr>
      <w:r>
        <w:t>— </w:t>
      </w:r>
      <w:r w:rsidR="005A7F50">
        <w:t xml:space="preserve">Rien que ces </w:t>
      </w:r>
      <w:r w:rsidR="005A7F50">
        <w:rPr>
          <w:bCs/>
        </w:rPr>
        <w:t>deux-là</w:t>
      </w:r>
      <w:r>
        <w:rPr>
          <w:bCs/>
        </w:rPr>
        <w:t>.</w:t>
      </w:r>
    </w:p>
    <w:p w14:paraId="11608FF1" w14:textId="77777777" w:rsidR="00514D33" w:rsidRDefault="00514D33">
      <w:r>
        <w:rPr>
          <w:bCs/>
        </w:rPr>
        <w:t>— </w:t>
      </w:r>
      <w:r w:rsidR="005A7F50">
        <w:t>C</w:t>
      </w:r>
      <w:r>
        <w:t>’</w:t>
      </w:r>
      <w:r w:rsidR="005A7F50">
        <w:t>est plutôt calme</w:t>
      </w:r>
      <w:r>
        <w:t xml:space="preserve">, </w:t>
      </w:r>
      <w:r w:rsidR="005A7F50">
        <w:t>hein</w:t>
      </w:r>
      <w:r>
        <w:t xml:space="preserve"> ? </w:t>
      </w:r>
      <w:r w:rsidR="005A7F50">
        <w:t>dit Morgan</w:t>
      </w:r>
      <w:r>
        <w:t>.</w:t>
      </w:r>
    </w:p>
    <w:p w14:paraId="407EBD5C" w14:textId="77777777" w:rsidR="00514D33" w:rsidRDefault="00514D33">
      <w:r>
        <w:t>— </w:t>
      </w:r>
      <w:r w:rsidR="005A7F50">
        <w:t>Oui</w:t>
      </w:r>
      <w:r>
        <w:t xml:space="preserve">, </w:t>
      </w:r>
      <w:r w:rsidR="005A7F50">
        <w:t>dis-je</w:t>
      </w:r>
      <w:r>
        <w:t xml:space="preserve">, </w:t>
      </w:r>
      <w:r w:rsidR="005A7F50">
        <w:t>c</w:t>
      </w:r>
      <w:r>
        <w:t>’</w:t>
      </w:r>
      <w:r w:rsidR="005A7F50">
        <w:t>est plutôt calme</w:t>
      </w:r>
      <w:r>
        <w:t>.</w:t>
      </w:r>
    </w:p>
    <w:p w14:paraId="59333DB9" w14:textId="77777777" w:rsidR="00514D33" w:rsidRDefault="005A7F50">
      <w:r>
        <w:t xml:space="preserve">On </w:t>
      </w:r>
      <w:r>
        <w:rPr>
          <w:bCs/>
        </w:rPr>
        <w:t xml:space="preserve">arrive </w:t>
      </w:r>
      <w:r>
        <w:t>devant la porte de Jack</w:t>
      </w:r>
      <w:r w:rsidR="00514D33">
        <w:t xml:space="preserve">. </w:t>
      </w:r>
      <w:r>
        <w:t>John frappe sans rec</w:t>
      </w:r>
      <w:r>
        <w:t>e</w:t>
      </w:r>
      <w:r>
        <w:t>voir de réponse</w:t>
      </w:r>
      <w:r w:rsidR="00514D33">
        <w:t>.</w:t>
      </w:r>
    </w:p>
    <w:p w14:paraId="1DD3D11A" w14:textId="77777777" w:rsidR="00514D33" w:rsidRDefault="00514D33">
      <w:r>
        <w:t>— </w:t>
      </w:r>
      <w:r w:rsidR="005A7F50">
        <w:t>Peut-être qu</w:t>
      </w:r>
      <w:r>
        <w:t>’</w:t>
      </w:r>
      <w:r w:rsidR="005A7F50">
        <w:t>il dort</w:t>
      </w:r>
      <w:r>
        <w:t xml:space="preserve">, </w:t>
      </w:r>
      <w:r w:rsidR="005A7F50">
        <w:t>dis-je</w:t>
      </w:r>
      <w:r>
        <w:t>.</w:t>
      </w:r>
    </w:p>
    <w:p w14:paraId="6209A5B0" w14:textId="77777777" w:rsidR="00514D33" w:rsidRDefault="00514D33">
      <w:r>
        <w:t>— </w:t>
      </w:r>
      <w:r w:rsidR="005A7F50">
        <w:t>Eh</w:t>
      </w:r>
      <w:r>
        <w:t xml:space="preserve"> ! </w:t>
      </w:r>
      <w:r w:rsidR="005A7F50">
        <w:t>bon Dieu</w:t>
      </w:r>
      <w:r>
        <w:t xml:space="preserve">, </w:t>
      </w:r>
      <w:r w:rsidR="005A7F50">
        <w:t>pourquoi dormirait-il quand il fait jour</w:t>
      </w:r>
      <w:r>
        <w:t> ?</w:t>
      </w:r>
    </w:p>
    <w:p w14:paraId="27264993" w14:textId="77777777" w:rsidR="00514D33" w:rsidRDefault="005A7F50">
      <w:pPr>
        <w:rPr>
          <w:bCs/>
        </w:rPr>
      </w:pPr>
      <w:r>
        <w:t>Il tourne le bouton de la porte et on entre tous</w:t>
      </w:r>
      <w:r w:rsidR="00514D33">
        <w:t xml:space="preserve">. </w:t>
      </w:r>
      <w:r>
        <w:t xml:space="preserve">Jack </w:t>
      </w:r>
      <w:r>
        <w:rPr>
          <w:bCs/>
        </w:rPr>
        <w:t>est a</w:t>
      </w:r>
      <w:r>
        <w:rPr>
          <w:bCs/>
        </w:rPr>
        <w:t>l</w:t>
      </w:r>
      <w:r>
        <w:rPr>
          <w:bCs/>
        </w:rPr>
        <w:t>longé sur le lit</w:t>
      </w:r>
      <w:r w:rsidR="00514D33">
        <w:rPr>
          <w:bCs/>
        </w:rPr>
        <w:t xml:space="preserve">, </w:t>
      </w:r>
      <w:r>
        <w:rPr>
          <w:bCs/>
        </w:rPr>
        <w:t>et il dort</w:t>
      </w:r>
      <w:r w:rsidR="00514D33">
        <w:rPr>
          <w:bCs/>
        </w:rPr>
        <w:t xml:space="preserve">, </w:t>
      </w:r>
      <w:r>
        <w:rPr>
          <w:bCs/>
        </w:rPr>
        <w:t>à plat ventre</w:t>
      </w:r>
      <w:r w:rsidR="00514D33">
        <w:rPr>
          <w:bCs/>
        </w:rPr>
        <w:t xml:space="preserve">, </w:t>
      </w:r>
      <w:r>
        <w:rPr>
          <w:bCs/>
        </w:rPr>
        <w:t xml:space="preserve">la </w:t>
      </w:r>
      <w:r>
        <w:t xml:space="preserve">figure </w:t>
      </w:r>
      <w:r>
        <w:rPr>
          <w:bCs/>
        </w:rPr>
        <w:t>dans l</w:t>
      </w:r>
      <w:r w:rsidR="00514D33">
        <w:rPr>
          <w:bCs/>
        </w:rPr>
        <w:t>’</w:t>
      </w:r>
      <w:r>
        <w:rPr>
          <w:bCs/>
        </w:rPr>
        <w:t>oreiller qu</w:t>
      </w:r>
      <w:r w:rsidR="00514D33">
        <w:rPr>
          <w:bCs/>
        </w:rPr>
        <w:t>’</w:t>
      </w:r>
      <w:r>
        <w:rPr>
          <w:bCs/>
        </w:rPr>
        <w:t>il entoure de ses deux bras</w:t>
      </w:r>
      <w:r w:rsidR="00514D33">
        <w:rPr>
          <w:bCs/>
        </w:rPr>
        <w:t>.</w:t>
      </w:r>
    </w:p>
    <w:p w14:paraId="02E150D1" w14:textId="77777777" w:rsidR="00514D33" w:rsidRDefault="00514D33">
      <w:pPr>
        <w:rPr>
          <w:bCs/>
          <w:lang w:val="en-GB"/>
        </w:rPr>
      </w:pPr>
      <w:r>
        <w:rPr>
          <w:bCs/>
        </w:rPr>
        <w:t>— </w:t>
      </w:r>
      <w:r w:rsidR="005A7F50">
        <w:rPr>
          <w:bCs/>
          <w:lang w:val="en-GB"/>
        </w:rPr>
        <w:t>Eh Jack</w:t>
      </w:r>
      <w:r>
        <w:rPr>
          <w:bCs/>
          <w:lang w:val="en-GB"/>
        </w:rPr>
        <w:t xml:space="preserve"> ! </w:t>
      </w:r>
      <w:r w:rsidR="005A7F50">
        <w:rPr>
          <w:bCs/>
          <w:lang w:val="en-GB"/>
        </w:rPr>
        <w:t>fait John</w:t>
      </w:r>
      <w:r>
        <w:rPr>
          <w:bCs/>
          <w:lang w:val="en-GB"/>
        </w:rPr>
        <w:t>.</w:t>
      </w:r>
    </w:p>
    <w:p w14:paraId="18E60F2F" w14:textId="77777777" w:rsidR="00514D33" w:rsidRDefault="005A7F50">
      <w:pPr>
        <w:rPr>
          <w:bCs/>
        </w:rPr>
      </w:pPr>
      <w:r>
        <w:rPr>
          <w:bCs/>
        </w:rPr>
        <w:t>La tête de Jack bouge un peu</w:t>
      </w:r>
      <w:r w:rsidR="00514D33">
        <w:rPr>
          <w:bCs/>
        </w:rPr>
        <w:t>.</w:t>
      </w:r>
    </w:p>
    <w:p w14:paraId="4CE14CD3" w14:textId="77777777" w:rsidR="00514D33" w:rsidRDefault="00514D33">
      <w:pPr>
        <w:rPr>
          <w:bCs/>
        </w:rPr>
      </w:pPr>
      <w:r>
        <w:rPr>
          <w:bCs/>
        </w:rPr>
        <w:lastRenderedPageBreak/>
        <w:t>— </w:t>
      </w:r>
      <w:r w:rsidR="005A7F50">
        <w:rPr>
          <w:bCs/>
        </w:rPr>
        <w:t>Jack</w:t>
      </w:r>
      <w:r>
        <w:rPr>
          <w:bCs/>
        </w:rPr>
        <w:t xml:space="preserve"> ! </w:t>
      </w:r>
      <w:r w:rsidR="005A7F50">
        <w:rPr>
          <w:bCs/>
        </w:rPr>
        <w:t>répète John en se penchant vers lui</w:t>
      </w:r>
      <w:r>
        <w:rPr>
          <w:bCs/>
        </w:rPr>
        <w:t>.</w:t>
      </w:r>
    </w:p>
    <w:p w14:paraId="7A4D27D2" w14:textId="77777777" w:rsidR="00514D33" w:rsidRDefault="005A7F50">
      <w:pPr>
        <w:rPr>
          <w:bCs/>
        </w:rPr>
      </w:pPr>
      <w:r>
        <w:rPr>
          <w:bCs/>
        </w:rPr>
        <w:t>Jack s</w:t>
      </w:r>
      <w:r w:rsidR="00514D33">
        <w:rPr>
          <w:bCs/>
        </w:rPr>
        <w:t>’</w:t>
      </w:r>
      <w:r>
        <w:rPr>
          <w:bCs/>
        </w:rPr>
        <w:t>enfonce un peu plus dans l</w:t>
      </w:r>
      <w:r w:rsidR="00514D33">
        <w:rPr>
          <w:bCs/>
        </w:rPr>
        <w:t>’</w:t>
      </w:r>
      <w:r>
        <w:rPr>
          <w:bCs/>
        </w:rPr>
        <w:t>oreiller</w:t>
      </w:r>
      <w:r w:rsidR="00514D33">
        <w:rPr>
          <w:bCs/>
        </w:rPr>
        <w:t xml:space="preserve">. </w:t>
      </w:r>
      <w:r>
        <w:rPr>
          <w:bCs/>
        </w:rPr>
        <w:t xml:space="preserve">John lui touche </w:t>
      </w:r>
      <w:r>
        <w:t>l</w:t>
      </w:r>
      <w:r w:rsidR="00514D33">
        <w:t>’</w:t>
      </w:r>
      <w:r>
        <w:t>épaule</w:t>
      </w:r>
      <w:r w:rsidR="00514D33">
        <w:t xml:space="preserve">. </w:t>
      </w:r>
      <w:r>
        <w:rPr>
          <w:bCs/>
        </w:rPr>
        <w:t>Jack se retourne</w:t>
      </w:r>
      <w:r w:rsidR="00514D33">
        <w:rPr>
          <w:bCs/>
        </w:rPr>
        <w:t xml:space="preserve">, </w:t>
      </w:r>
      <w:r>
        <w:rPr>
          <w:bCs/>
        </w:rPr>
        <w:t>s</w:t>
      </w:r>
      <w:r w:rsidR="00514D33">
        <w:rPr>
          <w:bCs/>
        </w:rPr>
        <w:t>’</w:t>
      </w:r>
      <w:r>
        <w:rPr>
          <w:bCs/>
        </w:rPr>
        <w:t>assoit et nous regarde</w:t>
      </w:r>
      <w:r w:rsidR="00514D33">
        <w:rPr>
          <w:bCs/>
        </w:rPr>
        <w:t xml:space="preserve">. </w:t>
      </w:r>
      <w:r>
        <w:rPr>
          <w:bCs/>
        </w:rPr>
        <w:t>Il n</w:t>
      </w:r>
      <w:r w:rsidR="00514D33">
        <w:rPr>
          <w:bCs/>
        </w:rPr>
        <w:t>’</w:t>
      </w:r>
      <w:r>
        <w:rPr>
          <w:bCs/>
        </w:rPr>
        <w:t xml:space="preserve">est pas rasé et il est vêtu de son </w:t>
      </w:r>
      <w:r>
        <w:t xml:space="preserve">vieux </w:t>
      </w:r>
      <w:r>
        <w:rPr>
          <w:bCs/>
        </w:rPr>
        <w:t>chandail</w:t>
      </w:r>
      <w:r w:rsidR="00514D33">
        <w:rPr>
          <w:bCs/>
        </w:rPr>
        <w:t>.</w:t>
      </w:r>
    </w:p>
    <w:p w14:paraId="7CFD9613" w14:textId="77777777" w:rsidR="00514D33" w:rsidRDefault="00514D33">
      <w:pPr>
        <w:rPr>
          <w:bCs/>
        </w:rPr>
      </w:pPr>
      <w:r>
        <w:rPr>
          <w:bCs/>
        </w:rPr>
        <w:t>— </w:t>
      </w:r>
      <w:r w:rsidR="005A7F50">
        <w:rPr>
          <w:bCs/>
        </w:rPr>
        <w:t>Seigneur</w:t>
      </w:r>
      <w:r>
        <w:rPr>
          <w:bCs/>
        </w:rPr>
        <w:t xml:space="preserve"> ! </w:t>
      </w:r>
      <w:r w:rsidR="005A7F50">
        <w:rPr>
          <w:bCs/>
        </w:rPr>
        <w:t>on ne peut donc pas me laisser dormir</w:t>
      </w:r>
      <w:r>
        <w:rPr>
          <w:bCs/>
        </w:rPr>
        <w:t xml:space="preserve"> ! </w:t>
      </w:r>
      <w:r w:rsidR="005A7F50">
        <w:rPr>
          <w:bCs/>
        </w:rPr>
        <w:t>s</w:t>
      </w:r>
      <w:r>
        <w:rPr>
          <w:bCs/>
        </w:rPr>
        <w:t>’</w:t>
      </w:r>
      <w:r w:rsidR="005A7F50">
        <w:rPr>
          <w:bCs/>
        </w:rPr>
        <w:t>écrie-t-il</w:t>
      </w:r>
      <w:r>
        <w:rPr>
          <w:bCs/>
        </w:rPr>
        <w:t>.</w:t>
      </w:r>
    </w:p>
    <w:p w14:paraId="27736199" w14:textId="77777777" w:rsidR="00514D33" w:rsidRDefault="00514D33">
      <w:r>
        <w:rPr>
          <w:bCs/>
        </w:rPr>
        <w:t>— </w:t>
      </w:r>
      <w:r w:rsidR="005A7F50">
        <w:t>Ne te fâche pas</w:t>
      </w:r>
      <w:r>
        <w:t xml:space="preserve">, </w:t>
      </w:r>
      <w:r w:rsidR="005A7F50">
        <w:t>dit John</w:t>
      </w:r>
      <w:r>
        <w:t xml:space="preserve">. </w:t>
      </w:r>
      <w:r w:rsidR="005A7F50">
        <w:t>Je ne voulais pas te réveiller</w:t>
      </w:r>
      <w:r>
        <w:t>.</w:t>
      </w:r>
    </w:p>
    <w:p w14:paraId="1073E674" w14:textId="77777777" w:rsidR="00514D33" w:rsidRDefault="00514D33">
      <w:r>
        <w:t>— </w:t>
      </w:r>
      <w:r w:rsidR="005A7F50">
        <w:t>Mais non</w:t>
      </w:r>
      <w:r>
        <w:t xml:space="preserve">, </w:t>
      </w:r>
      <w:r w:rsidR="005A7F50">
        <w:t>dit Jack</w:t>
      </w:r>
      <w:r>
        <w:t xml:space="preserve">. </w:t>
      </w:r>
      <w:r w:rsidR="005A7F50">
        <w:t>C</w:t>
      </w:r>
      <w:r>
        <w:t>’</w:t>
      </w:r>
      <w:r w:rsidR="005A7F50">
        <w:t>est un rêve</w:t>
      </w:r>
      <w:r>
        <w:t>…</w:t>
      </w:r>
    </w:p>
    <w:p w14:paraId="495CA8A3" w14:textId="77777777" w:rsidR="00514D33" w:rsidRDefault="00514D33">
      <w:r>
        <w:t>— </w:t>
      </w:r>
      <w:r w:rsidR="005A7F50">
        <w:t xml:space="preserve">Tu connais Morgan et </w:t>
      </w:r>
      <w:r w:rsidR="005A7F50">
        <w:rPr>
          <w:bCs/>
        </w:rPr>
        <w:t>Steinfelt</w:t>
      </w:r>
      <w:r>
        <w:rPr>
          <w:bCs/>
        </w:rPr>
        <w:t xml:space="preserve">, </w:t>
      </w:r>
      <w:r w:rsidR="005A7F50">
        <w:t>dit John</w:t>
      </w:r>
      <w:r>
        <w:t>.</w:t>
      </w:r>
    </w:p>
    <w:p w14:paraId="02BE4D69" w14:textId="77777777" w:rsidR="00514D33" w:rsidRDefault="00514D33">
      <w:r>
        <w:t>— </w:t>
      </w:r>
      <w:r w:rsidR="005A7F50">
        <w:t>Heureux de vous voir</w:t>
      </w:r>
      <w:r>
        <w:t xml:space="preserve">, </w:t>
      </w:r>
      <w:r w:rsidR="005A7F50">
        <w:t>dit Jack</w:t>
      </w:r>
      <w:r>
        <w:t>.</w:t>
      </w:r>
    </w:p>
    <w:p w14:paraId="59AC609A" w14:textId="77777777" w:rsidR="00514D33" w:rsidRDefault="00514D33">
      <w:r>
        <w:t>— </w:t>
      </w:r>
      <w:r w:rsidR="005A7F50">
        <w:rPr>
          <w:bCs/>
        </w:rPr>
        <w:t xml:space="preserve">Comment </w:t>
      </w:r>
      <w:r w:rsidR="005A7F50">
        <w:t>ça va</w:t>
      </w:r>
      <w:r>
        <w:t xml:space="preserve">, </w:t>
      </w:r>
      <w:r w:rsidR="005A7F50">
        <w:t>Jack</w:t>
      </w:r>
      <w:r>
        <w:t xml:space="preserve"> ? </w:t>
      </w:r>
      <w:r w:rsidR="005A7F50">
        <w:t>lui demande Morgan</w:t>
      </w:r>
      <w:r>
        <w:t>.</w:t>
      </w:r>
    </w:p>
    <w:p w14:paraId="4502DB46" w14:textId="77777777" w:rsidR="00514D33" w:rsidRDefault="00514D33">
      <w:r>
        <w:t>— </w:t>
      </w:r>
      <w:r w:rsidR="005A7F50">
        <w:t>Bien</w:t>
      </w:r>
      <w:r>
        <w:t xml:space="preserve">, </w:t>
      </w:r>
      <w:r w:rsidR="005A7F50">
        <w:t>dit Jack</w:t>
      </w:r>
      <w:r>
        <w:t xml:space="preserve">. </w:t>
      </w:r>
      <w:r w:rsidR="005A7F50">
        <w:t>Comment voulez-vous que ça aille</w:t>
      </w:r>
      <w:r>
        <w:t> ?</w:t>
      </w:r>
    </w:p>
    <w:p w14:paraId="19A2E96B" w14:textId="77777777" w:rsidR="00514D33" w:rsidRDefault="00514D33">
      <w:r>
        <w:t>— </w:t>
      </w:r>
      <w:r w:rsidR="005A7F50">
        <w:t>Tu as bonne mine</w:t>
      </w:r>
      <w:r>
        <w:t xml:space="preserve">, </w:t>
      </w:r>
      <w:r w:rsidR="005A7F50">
        <w:t>dit Steinfelt</w:t>
      </w:r>
      <w:r>
        <w:t>.</w:t>
      </w:r>
    </w:p>
    <w:p w14:paraId="19E1714F" w14:textId="77777777" w:rsidR="00514D33" w:rsidRDefault="00514D33">
      <w:r>
        <w:t>— </w:t>
      </w:r>
      <w:r w:rsidR="005A7F50">
        <w:t>N</w:t>
      </w:r>
      <w:r>
        <w:t>’</w:t>
      </w:r>
      <w:r w:rsidR="005A7F50">
        <w:t>est-ce pas</w:t>
      </w:r>
      <w:r>
        <w:t xml:space="preserve"> ? </w:t>
      </w:r>
      <w:r w:rsidR="005A7F50">
        <w:t>dit Jack</w:t>
      </w:r>
      <w:r>
        <w:t>.</w:t>
      </w:r>
    </w:p>
    <w:p w14:paraId="78C4A974" w14:textId="77777777" w:rsidR="00514D33" w:rsidRDefault="005A7F50">
      <w:r>
        <w:t>Et se tournant vers John</w:t>
      </w:r>
      <w:r w:rsidR="00514D33">
        <w:t> :</w:t>
      </w:r>
    </w:p>
    <w:p w14:paraId="2BA5CB77" w14:textId="77777777" w:rsidR="00514D33" w:rsidRDefault="00514D33">
      <w:r>
        <w:t>— </w:t>
      </w:r>
      <w:r w:rsidR="005A7F50">
        <w:t xml:space="preserve">Est-ce que </w:t>
      </w:r>
      <w:r w:rsidR="005A7F50">
        <w:rPr>
          <w:bCs/>
        </w:rPr>
        <w:t>t</w:t>
      </w:r>
      <w:r>
        <w:rPr>
          <w:bCs/>
        </w:rPr>
        <w:t>’</w:t>
      </w:r>
      <w:r w:rsidR="005A7F50">
        <w:rPr>
          <w:bCs/>
        </w:rPr>
        <w:t xml:space="preserve">es </w:t>
      </w:r>
      <w:r w:rsidR="005A7F50">
        <w:t>mon manager</w:t>
      </w:r>
      <w:r>
        <w:t xml:space="preserve">, </w:t>
      </w:r>
      <w:r w:rsidR="005A7F50">
        <w:t>oui ou non</w:t>
      </w:r>
      <w:r>
        <w:t xml:space="preserve"> ? </w:t>
      </w:r>
      <w:r w:rsidR="005A7F50">
        <w:t>crie-t-il</w:t>
      </w:r>
      <w:r>
        <w:t xml:space="preserve">. </w:t>
      </w:r>
      <w:r w:rsidR="005A7F50">
        <w:t>Tu touches une assez belle part du gâteau</w:t>
      </w:r>
      <w:r>
        <w:t xml:space="preserve">. </w:t>
      </w:r>
      <w:r w:rsidR="005A7F50">
        <w:t xml:space="preserve">Pourquoi </w:t>
      </w:r>
      <w:r w:rsidR="005A7F50">
        <w:rPr>
          <w:bCs/>
        </w:rPr>
        <w:t>n</w:t>
      </w:r>
      <w:r>
        <w:rPr>
          <w:bCs/>
        </w:rPr>
        <w:t>’</w:t>
      </w:r>
      <w:r w:rsidR="005A7F50">
        <w:rPr>
          <w:bCs/>
        </w:rPr>
        <w:t xml:space="preserve">es-tu </w:t>
      </w:r>
      <w:r w:rsidR="005A7F50">
        <w:t>pas ici quand les journalistes y viennent</w:t>
      </w:r>
      <w:r>
        <w:t xml:space="preserve"> ? </w:t>
      </w:r>
      <w:r w:rsidR="005A7F50">
        <w:t>Tu veux que ce soit Jerry qui leur parle</w:t>
      </w:r>
      <w:r>
        <w:t xml:space="preserve"> ? </w:t>
      </w:r>
      <w:r w:rsidR="005A7F50">
        <w:t>ou moi</w:t>
      </w:r>
      <w:r>
        <w:t> ?</w:t>
      </w:r>
    </w:p>
    <w:p w14:paraId="127B65AE" w14:textId="77777777" w:rsidR="00514D33" w:rsidRDefault="00514D33">
      <w:r>
        <w:t>— </w:t>
      </w:r>
      <w:r w:rsidR="005A7F50">
        <w:t>J</w:t>
      </w:r>
      <w:r>
        <w:t>’</w:t>
      </w:r>
      <w:r w:rsidR="005A7F50">
        <w:t>avais le match</w:t>
      </w:r>
      <w:r>
        <w:t xml:space="preserve">, </w:t>
      </w:r>
      <w:r w:rsidR="005A7F50">
        <w:t>de Lew à Philadelphie</w:t>
      </w:r>
      <w:r>
        <w:t xml:space="preserve">, </w:t>
      </w:r>
      <w:r w:rsidR="005A7F50">
        <w:t>dit John</w:t>
      </w:r>
      <w:r>
        <w:t>.</w:t>
      </w:r>
    </w:p>
    <w:p w14:paraId="22F888B3" w14:textId="77777777" w:rsidR="00514D33" w:rsidRDefault="00514D33">
      <w:r>
        <w:t>— </w:t>
      </w:r>
      <w:r w:rsidR="005A7F50">
        <w:t>Qu</w:t>
      </w:r>
      <w:r>
        <w:rPr>
          <w:bCs/>
        </w:rPr>
        <w:t>’</w:t>
      </w:r>
      <w:r w:rsidR="005A7F50">
        <w:rPr>
          <w:bCs/>
        </w:rPr>
        <w:t xml:space="preserve">est-ce </w:t>
      </w:r>
      <w:r w:rsidR="005A7F50">
        <w:t>que tu veux que ça me fasse</w:t>
      </w:r>
      <w:r>
        <w:t xml:space="preserve">, </w:t>
      </w:r>
      <w:r w:rsidR="005A7F50">
        <w:t>cré bon Dieu</w:t>
      </w:r>
      <w:r>
        <w:t xml:space="preserve"> ! </w:t>
      </w:r>
      <w:r w:rsidR="005A7F50">
        <w:t>s</w:t>
      </w:r>
      <w:r>
        <w:t>’</w:t>
      </w:r>
      <w:r w:rsidR="005A7F50">
        <w:t>écrie Jack</w:t>
      </w:r>
      <w:r>
        <w:t xml:space="preserve">. </w:t>
      </w:r>
      <w:r w:rsidR="005A7F50">
        <w:t>Est-ce que t</w:t>
      </w:r>
      <w:r>
        <w:t>’</w:t>
      </w:r>
      <w:r w:rsidR="005A7F50">
        <w:t>es mon manager</w:t>
      </w:r>
      <w:r>
        <w:t xml:space="preserve">, </w:t>
      </w:r>
      <w:r w:rsidR="005A7F50">
        <w:t xml:space="preserve">oui ou </w:t>
      </w:r>
      <w:r w:rsidR="005A7F50">
        <w:rPr>
          <w:bCs/>
        </w:rPr>
        <w:t>non</w:t>
      </w:r>
      <w:r>
        <w:rPr>
          <w:bCs/>
        </w:rPr>
        <w:t xml:space="preserve"> ? </w:t>
      </w:r>
      <w:r w:rsidR="005A7F50">
        <w:t>Tu to</w:t>
      </w:r>
      <w:r w:rsidR="005A7F50">
        <w:t>u</w:t>
      </w:r>
      <w:r w:rsidR="005A7F50">
        <w:t>ches assez de pognon comme ça</w:t>
      </w:r>
      <w:r>
        <w:t xml:space="preserve">, </w:t>
      </w:r>
      <w:r w:rsidR="005A7F50">
        <w:t>hein</w:t>
      </w:r>
      <w:r>
        <w:t xml:space="preserve"> ? </w:t>
      </w:r>
      <w:r w:rsidR="005A7F50">
        <w:t>C</w:t>
      </w:r>
      <w:r>
        <w:t>’</w:t>
      </w:r>
      <w:r w:rsidR="005A7F50">
        <w:t>était pas pour me g</w:t>
      </w:r>
      <w:r w:rsidR="005A7F50">
        <w:t>a</w:t>
      </w:r>
      <w:r w:rsidR="005A7F50">
        <w:t>gner de l</w:t>
      </w:r>
      <w:r>
        <w:t>’</w:t>
      </w:r>
      <w:r w:rsidR="005A7F50">
        <w:t>argent que t</w:t>
      </w:r>
      <w:r>
        <w:t>’</w:t>
      </w:r>
      <w:r w:rsidR="005A7F50">
        <w:t>étais à Philadelphie</w:t>
      </w:r>
      <w:r>
        <w:t xml:space="preserve">, </w:t>
      </w:r>
      <w:r w:rsidR="005A7F50">
        <w:t>hein</w:t>
      </w:r>
      <w:r>
        <w:t xml:space="preserve"> ? </w:t>
      </w:r>
      <w:r w:rsidR="005A7F50">
        <w:lastRenderedPageBreak/>
        <w:t xml:space="preserve">Pourquoi </w:t>
      </w:r>
      <w:r w:rsidR="005A7F50">
        <w:rPr>
          <w:bCs/>
        </w:rPr>
        <w:t>n</w:t>
      </w:r>
      <w:r>
        <w:rPr>
          <w:bCs/>
        </w:rPr>
        <w:t>’</w:t>
      </w:r>
      <w:r w:rsidR="005A7F50">
        <w:rPr>
          <w:bCs/>
        </w:rPr>
        <w:t xml:space="preserve">es-tu </w:t>
      </w:r>
      <w:r w:rsidR="005A7F50">
        <w:t>pas ici</w:t>
      </w:r>
      <w:r>
        <w:t xml:space="preserve">, </w:t>
      </w:r>
      <w:r w:rsidR="005A7F50">
        <w:t>cré bon Dieu</w:t>
      </w:r>
      <w:r>
        <w:t xml:space="preserve">, </w:t>
      </w:r>
      <w:r w:rsidR="005A7F50">
        <w:t>quand on a besoin de toi</w:t>
      </w:r>
      <w:r>
        <w:t> ?</w:t>
      </w:r>
    </w:p>
    <w:p w14:paraId="33A0EF41" w14:textId="77777777" w:rsidR="00514D33" w:rsidRDefault="00514D33">
      <w:pPr>
        <w:rPr>
          <w:bCs/>
        </w:rPr>
      </w:pPr>
      <w:r>
        <w:t>— </w:t>
      </w:r>
      <w:r w:rsidR="005A7F50">
        <w:t>T</w:t>
      </w:r>
      <w:r>
        <w:t>’</w:t>
      </w:r>
      <w:r w:rsidR="005A7F50">
        <w:t xml:space="preserve">avais </w:t>
      </w:r>
      <w:r w:rsidR="005A7F50">
        <w:rPr>
          <w:bCs/>
        </w:rPr>
        <w:t>Hogan</w:t>
      </w:r>
      <w:r>
        <w:rPr>
          <w:bCs/>
        </w:rPr>
        <w:t>.</w:t>
      </w:r>
    </w:p>
    <w:p w14:paraId="40075B3E" w14:textId="77777777" w:rsidR="00514D33" w:rsidRDefault="00514D33">
      <w:r>
        <w:rPr>
          <w:bCs/>
        </w:rPr>
        <w:t>— </w:t>
      </w:r>
      <w:r w:rsidR="005A7F50">
        <w:t>Hogan</w:t>
      </w:r>
      <w:r>
        <w:t xml:space="preserve"> ! </w:t>
      </w:r>
      <w:r w:rsidR="005A7F50">
        <w:t>dit Jack</w:t>
      </w:r>
      <w:r>
        <w:t xml:space="preserve">, </w:t>
      </w:r>
      <w:r w:rsidR="005A7F50">
        <w:t>il est aussi gourde que moi</w:t>
      </w:r>
      <w:r>
        <w:t>.</w:t>
      </w:r>
    </w:p>
    <w:p w14:paraId="75443010" w14:textId="77777777" w:rsidR="00514D33" w:rsidRDefault="00514D33">
      <w:r>
        <w:t>— </w:t>
      </w:r>
      <w:r w:rsidR="005A7F50">
        <w:rPr>
          <w:bCs/>
        </w:rPr>
        <w:t xml:space="preserve">Soldier </w:t>
      </w:r>
      <w:r w:rsidR="005A7F50">
        <w:t>Bartlett est venu un moment travailler avec vous</w:t>
      </w:r>
      <w:r>
        <w:t xml:space="preserve">, </w:t>
      </w:r>
      <w:r w:rsidR="005A7F50">
        <w:t>n</w:t>
      </w:r>
      <w:r>
        <w:t>’</w:t>
      </w:r>
      <w:r w:rsidR="005A7F50">
        <w:t>est-ce pas</w:t>
      </w:r>
      <w:r>
        <w:t xml:space="preserve"> ? </w:t>
      </w:r>
      <w:r w:rsidR="005A7F50">
        <w:t>dit Steinfelt pour changer la conversation</w:t>
      </w:r>
      <w:r>
        <w:t>.</w:t>
      </w:r>
    </w:p>
    <w:p w14:paraId="53F4CE25" w14:textId="77777777" w:rsidR="00514D33" w:rsidRDefault="00514D33">
      <w:r>
        <w:t>— </w:t>
      </w:r>
      <w:r w:rsidR="005A7F50">
        <w:t>Oui</w:t>
      </w:r>
      <w:r>
        <w:t xml:space="preserve">, </w:t>
      </w:r>
      <w:r w:rsidR="005A7F50">
        <w:t>il est venu</w:t>
      </w:r>
      <w:r>
        <w:t xml:space="preserve">, </w:t>
      </w:r>
      <w:r w:rsidR="005A7F50">
        <w:t>dit Jack</w:t>
      </w:r>
      <w:r>
        <w:t xml:space="preserve">. </w:t>
      </w:r>
      <w:r w:rsidR="005A7F50">
        <w:t>Je te crois qu</w:t>
      </w:r>
      <w:r>
        <w:t>’</w:t>
      </w:r>
      <w:r w:rsidR="005A7F50">
        <w:t>il est venu</w:t>
      </w:r>
      <w:r>
        <w:t>.</w:t>
      </w:r>
    </w:p>
    <w:p w14:paraId="719556DA" w14:textId="77777777" w:rsidR="00514D33" w:rsidRDefault="00514D33">
      <w:r>
        <w:t>— </w:t>
      </w:r>
      <w:r w:rsidR="005A7F50">
        <w:t>Dis donc</w:t>
      </w:r>
      <w:r>
        <w:t xml:space="preserve">, </w:t>
      </w:r>
      <w:r w:rsidR="005A7F50">
        <w:rPr>
          <w:bCs/>
        </w:rPr>
        <w:t>Jerry</w:t>
      </w:r>
      <w:r>
        <w:rPr>
          <w:bCs/>
        </w:rPr>
        <w:t xml:space="preserve">, </w:t>
      </w:r>
      <w:r w:rsidR="005A7F50">
        <w:t>me dit John</w:t>
      </w:r>
      <w:r>
        <w:t xml:space="preserve">. </w:t>
      </w:r>
      <w:r w:rsidR="005A7F50">
        <w:t>Tu ne voudrais pas aller voir Hogan et lui dire de monter ici dans une demi-heure</w:t>
      </w:r>
      <w:r>
        <w:t> ?</w:t>
      </w:r>
    </w:p>
    <w:p w14:paraId="0931DB3D" w14:textId="77777777" w:rsidR="00514D33" w:rsidRDefault="00514D33">
      <w:pPr>
        <w:rPr>
          <w:bCs/>
        </w:rPr>
      </w:pPr>
      <w:r>
        <w:t>— </w:t>
      </w:r>
      <w:r w:rsidR="005A7F50">
        <w:t>Mais si</w:t>
      </w:r>
      <w:r>
        <w:t xml:space="preserve">, </w:t>
      </w:r>
      <w:r w:rsidR="005A7F50">
        <w:rPr>
          <w:bCs/>
        </w:rPr>
        <w:t>dis-je</w:t>
      </w:r>
      <w:r>
        <w:rPr>
          <w:bCs/>
        </w:rPr>
        <w:t>.</w:t>
      </w:r>
    </w:p>
    <w:p w14:paraId="58B47851" w14:textId="77777777" w:rsidR="00514D33" w:rsidRDefault="00514D33">
      <w:r>
        <w:rPr>
          <w:bCs/>
        </w:rPr>
        <w:t>— </w:t>
      </w:r>
      <w:r w:rsidR="005A7F50">
        <w:t>Pourquoi qu</w:t>
      </w:r>
      <w:r>
        <w:t>’</w:t>
      </w:r>
      <w:r w:rsidR="005A7F50">
        <w:t>il ne resterait pas avec nous</w:t>
      </w:r>
      <w:r>
        <w:t xml:space="preserve">, </w:t>
      </w:r>
      <w:r w:rsidR="005A7F50">
        <w:t>cré bon Dieu</w:t>
      </w:r>
      <w:r>
        <w:t xml:space="preserve"> ? </w:t>
      </w:r>
      <w:r w:rsidR="005A7F50">
        <w:t>dit Jack</w:t>
      </w:r>
      <w:r>
        <w:t xml:space="preserve">. </w:t>
      </w:r>
      <w:r w:rsidR="005A7F50">
        <w:t>Reste ici</w:t>
      </w:r>
      <w:r>
        <w:t xml:space="preserve">, </w:t>
      </w:r>
      <w:r w:rsidR="005A7F50">
        <w:t>Jerry</w:t>
      </w:r>
      <w:r>
        <w:t>.</w:t>
      </w:r>
    </w:p>
    <w:p w14:paraId="1E78AE5E" w14:textId="77777777" w:rsidR="00514D33" w:rsidRDefault="005A7F50">
      <w:r>
        <w:t>Morgan et Steinfelt se regardent</w:t>
      </w:r>
      <w:r w:rsidR="00514D33">
        <w:t>.</w:t>
      </w:r>
    </w:p>
    <w:p w14:paraId="16C6180E" w14:textId="77777777" w:rsidR="00514D33" w:rsidRDefault="00514D33">
      <w:r>
        <w:t>— </w:t>
      </w:r>
      <w:r w:rsidR="005A7F50">
        <w:t>Calme-toi</w:t>
      </w:r>
      <w:r>
        <w:t xml:space="preserve">, </w:t>
      </w:r>
      <w:r w:rsidR="005A7F50">
        <w:t>Jack</w:t>
      </w:r>
      <w:r>
        <w:t xml:space="preserve">, </w:t>
      </w:r>
      <w:r w:rsidR="005A7F50">
        <w:t>lui dit John</w:t>
      </w:r>
      <w:r>
        <w:t>.</w:t>
      </w:r>
    </w:p>
    <w:p w14:paraId="489584A3" w14:textId="77777777" w:rsidR="00514D33" w:rsidRDefault="00514D33">
      <w:r>
        <w:t>— </w:t>
      </w:r>
      <w:r w:rsidR="005A7F50">
        <w:t>Vaut mieux que je descende chercher Hogan</w:t>
      </w:r>
      <w:r>
        <w:t xml:space="preserve">, </w:t>
      </w:r>
      <w:r w:rsidR="005A7F50">
        <w:t>dis-je</w:t>
      </w:r>
      <w:r>
        <w:t>.</w:t>
      </w:r>
    </w:p>
    <w:p w14:paraId="2B0E39DB" w14:textId="77777777" w:rsidR="00514D33" w:rsidRDefault="00514D33">
      <w:r>
        <w:t>— </w:t>
      </w:r>
      <w:r w:rsidR="005A7F50">
        <w:t>Si tu veux t</w:t>
      </w:r>
      <w:r>
        <w:t>’</w:t>
      </w:r>
      <w:r w:rsidR="005A7F50">
        <w:t>en aller</w:t>
      </w:r>
      <w:r>
        <w:t xml:space="preserve">, </w:t>
      </w:r>
      <w:r w:rsidR="005A7F50">
        <w:t>c</w:t>
      </w:r>
      <w:r>
        <w:t>’</w:t>
      </w:r>
      <w:r w:rsidR="005A7F50">
        <w:t>est bon</w:t>
      </w:r>
      <w:r>
        <w:t xml:space="preserve">, </w:t>
      </w:r>
      <w:r w:rsidR="005A7F50">
        <w:t>dit Jack</w:t>
      </w:r>
      <w:r>
        <w:t xml:space="preserve">. </w:t>
      </w:r>
      <w:r w:rsidR="005A7F50">
        <w:t>Mais faut pas que ce soit ces types-là qui te fassent partir</w:t>
      </w:r>
      <w:r>
        <w:t xml:space="preserve">, </w:t>
      </w:r>
      <w:r w:rsidR="005A7F50">
        <w:t>tu sais</w:t>
      </w:r>
      <w:r>
        <w:t>.</w:t>
      </w:r>
    </w:p>
    <w:p w14:paraId="5BCE5BD3" w14:textId="77777777" w:rsidR="00514D33" w:rsidRDefault="00514D33">
      <w:r>
        <w:t>— </w:t>
      </w:r>
      <w:r w:rsidR="005A7F50">
        <w:t xml:space="preserve">Je descends </w:t>
      </w:r>
      <w:r w:rsidR="005A7F50">
        <w:rPr>
          <w:bCs/>
        </w:rPr>
        <w:t>chercher Hogan</w:t>
      </w:r>
      <w:r>
        <w:rPr>
          <w:bCs/>
        </w:rPr>
        <w:t xml:space="preserve">, </w:t>
      </w:r>
      <w:r w:rsidR="005A7F50">
        <w:t>dis-je</w:t>
      </w:r>
      <w:r>
        <w:t>.</w:t>
      </w:r>
    </w:p>
    <w:p w14:paraId="16A5A29E" w14:textId="77777777" w:rsidR="005A7F50" w:rsidRDefault="005A7F50"/>
    <w:p w14:paraId="6B5C4FA1" w14:textId="77777777" w:rsidR="00514D33" w:rsidRDefault="005A7F50">
      <w:r>
        <w:t>Je trouvai Hogan au gymnase</w:t>
      </w:r>
      <w:r w:rsidR="00514D33">
        <w:t xml:space="preserve">, </w:t>
      </w:r>
      <w:r>
        <w:t>dans la grange</w:t>
      </w:r>
      <w:r w:rsidR="00514D33">
        <w:t xml:space="preserve">. </w:t>
      </w:r>
      <w:r>
        <w:t xml:space="preserve">Ses deux </w:t>
      </w:r>
      <w:r>
        <w:rPr>
          <w:bCs/>
        </w:rPr>
        <w:t xml:space="preserve">pensionnaires </w:t>
      </w:r>
      <w:r>
        <w:t>étaient sur le ring</w:t>
      </w:r>
      <w:r w:rsidR="00514D33">
        <w:t xml:space="preserve">, </w:t>
      </w:r>
      <w:r>
        <w:t>les gants aux mains</w:t>
      </w:r>
      <w:r w:rsidR="00514D33">
        <w:t xml:space="preserve">. </w:t>
      </w:r>
      <w:r>
        <w:t>Mais a</w:t>
      </w:r>
      <w:r>
        <w:t>u</w:t>
      </w:r>
      <w:r>
        <w:t>cun d</w:t>
      </w:r>
      <w:r w:rsidR="00514D33">
        <w:t>’</w:t>
      </w:r>
      <w:r>
        <w:t>eux n</w:t>
      </w:r>
      <w:r w:rsidR="00514D33">
        <w:t>’</w:t>
      </w:r>
      <w:r>
        <w:t>osait toucher l</w:t>
      </w:r>
      <w:r w:rsidR="00514D33">
        <w:t>’</w:t>
      </w:r>
      <w:r>
        <w:t>autre de peur qu</w:t>
      </w:r>
      <w:r w:rsidR="00514D33">
        <w:t>’</w:t>
      </w:r>
      <w:r>
        <w:t>il ne se rebiffe et rende le coup</w:t>
      </w:r>
      <w:r w:rsidR="00514D33">
        <w:t>.</w:t>
      </w:r>
    </w:p>
    <w:p w14:paraId="4F67B139" w14:textId="77777777" w:rsidR="00514D33" w:rsidRDefault="00514D33">
      <w:r>
        <w:lastRenderedPageBreak/>
        <w:t>— </w:t>
      </w:r>
      <w:r w:rsidR="005A7F50">
        <w:t>Ça ira comme ça</w:t>
      </w:r>
      <w:r>
        <w:t xml:space="preserve">, </w:t>
      </w:r>
      <w:r w:rsidR="005A7F50">
        <w:t xml:space="preserve">dit Hogan en </w:t>
      </w:r>
      <w:r w:rsidR="005A7F50">
        <w:rPr>
          <w:bCs/>
        </w:rPr>
        <w:t xml:space="preserve">me </w:t>
      </w:r>
      <w:r w:rsidR="005A7F50">
        <w:t>voyant entrer</w:t>
      </w:r>
      <w:r>
        <w:t xml:space="preserve">. </w:t>
      </w:r>
      <w:r w:rsidR="005A7F50">
        <w:t>Arrêtez le massacre</w:t>
      </w:r>
      <w:r>
        <w:t xml:space="preserve">. </w:t>
      </w:r>
      <w:r w:rsidR="005A7F50">
        <w:t>Allez prendre une douche</w:t>
      </w:r>
      <w:r>
        <w:t xml:space="preserve">, </w:t>
      </w:r>
      <w:r w:rsidR="005A7F50">
        <w:t>Messieurs</w:t>
      </w:r>
      <w:r>
        <w:t xml:space="preserve">, </w:t>
      </w:r>
      <w:r w:rsidR="005A7F50">
        <w:rPr>
          <w:bCs/>
        </w:rPr>
        <w:t xml:space="preserve">Bruce </w:t>
      </w:r>
      <w:r w:rsidR="005A7F50">
        <w:t>vous frictionnera</w:t>
      </w:r>
      <w:r>
        <w:t>.</w:t>
      </w:r>
    </w:p>
    <w:p w14:paraId="5806BA89" w14:textId="77777777" w:rsidR="00514D33" w:rsidRDefault="005A7F50">
      <w:r>
        <w:t>Ils se faufilèrent à travers les cordes et Hogan vint vers moi</w:t>
      </w:r>
      <w:r w:rsidR="00514D33">
        <w:t>.</w:t>
      </w:r>
    </w:p>
    <w:p w14:paraId="152F0A04" w14:textId="77777777" w:rsidR="00514D33" w:rsidRDefault="00514D33">
      <w:r>
        <w:t>— </w:t>
      </w:r>
      <w:r w:rsidR="005A7F50">
        <w:t>John Collins</w:t>
      </w:r>
      <w:r w:rsidR="005A7F50">
        <w:rPr>
          <w:bCs/>
        </w:rPr>
        <w:t xml:space="preserve"> </w:t>
      </w:r>
      <w:r w:rsidR="005A7F50">
        <w:t>est ici avec deux copains dans la chambre de Jack</w:t>
      </w:r>
      <w:r>
        <w:t xml:space="preserve">, </w:t>
      </w:r>
      <w:r w:rsidR="005A7F50">
        <w:t>dis-je</w:t>
      </w:r>
      <w:r>
        <w:t>.</w:t>
      </w:r>
    </w:p>
    <w:p w14:paraId="489FF2AD" w14:textId="77777777" w:rsidR="00514D33" w:rsidRDefault="00514D33">
      <w:r>
        <w:t>— </w:t>
      </w:r>
      <w:r w:rsidR="005A7F50">
        <w:t>Je les ai vus arriver dans leur auto</w:t>
      </w:r>
      <w:r>
        <w:t>.</w:t>
      </w:r>
    </w:p>
    <w:p w14:paraId="3B2DABAB" w14:textId="77777777" w:rsidR="00514D33" w:rsidRDefault="00514D33">
      <w:r>
        <w:t>— </w:t>
      </w:r>
      <w:r w:rsidR="005A7F50">
        <w:rPr>
          <w:bCs/>
        </w:rPr>
        <w:t>Qu</w:t>
      </w:r>
      <w:r>
        <w:rPr>
          <w:bCs/>
        </w:rPr>
        <w:t>’</w:t>
      </w:r>
      <w:r w:rsidR="005A7F50">
        <w:rPr>
          <w:bCs/>
        </w:rPr>
        <w:t xml:space="preserve">est-ce </w:t>
      </w:r>
      <w:r w:rsidR="005A7F50">
        <w:t>que c</w:t>
      </w:r>
      <w:r>
        <w:t>’</w:t>
      </w:r>
      <w:r w:rsidR="005A7F50">
        <w:t>est que les deux types qui sont avec lui</w:t>
      </w:r>
      <w:r>
        <w:t> ?</w:t>
      </w:r>
    </w:p>
    <w:p w14:paraId="621F8A46" w14:textId="77777777" w:rsidR="00514D33" w:rsidRDefault="00514D33">
      <w:r>
        <w:t>— </w:t>
      </w:r>
      <w:r w:rsidR="005A7F50">
        <w:t>Des malins</w:t>
      </w:r>
      <w:r>
        <w:t xml:space="preserve">, </w:t>
      </w:r>
      <w:r w:rsidR="005A7F50">
        <w:t>dit Hogan</w:t>
      </w:r>
      <w:r>
        <w:t xml:space="preserve">. </w:t>
      </w:r>
      <w:r w:rsidR="005A7F50">
        <w:t>Tu ne les connais pas</w:t>
      </w:r>
      <w:r>
        <w:t> ?</w:t>
      </w:r>
    </w:p>
    <w:p w14:paraId="6F088062" w14:textId="77777777" w:rsidR="00514D33" w:rsidRDefault="00514D33">
      <w:r>
        <w:t>— </w:t>
      </w:r>
      <w:r w:rsidR="005A7F50">
        <w:t>Non</w:t>
      </w:r>
      <w:r>
        <w:t xml:space="preserve">, </w:t>
      </w:r>
      <w:r w:rsidR="005A7F50">
        <w:t>dis-je</w:t>
      </w:r>
      <w:r>
        <w:t>.</w:t>
      </w:r>
    </w:p>
    <w:p w14:paraId="34323174" w14:textId="77777777" w:rsidR="00514D33" w:rsidRDefault="00514D33">
      <w:r>
        <w:t>— </w:t>
      </w:r>
      <w:r w:rsidR="005A7F50">
        <w:rPr>
          <w:lang w:val="en-GB"/>
        </w:rPr>
        <w:t>C</w:t>
      </w:r>
      <w:r>
        <w:rPr>
          <w:lang w:val="en-GB"/>
        </w:rPr>
        <w:t>’</w:t>
      </w:r>
      <w:r w:rsidR="005A7F50">
        <w:rPr>
          <w:lang w:val="en-GB"/>
        </w:rPr>
        <w:t xml:space="preserve">est </w:t>
      </w:r>
      <w:r w:rsidR="005A7F50">
        <w:rPr>
          <w:bCs/>
          <w:lang w:val="en-GB"/>
        </w:rPr>
        <w:t xml:space="preserve">Happy </w:t>
      </w:r>
      <w:r w:rsidR="005A7F50">
        <w:rPr>
          <w:lang w:val="en-GB"/>
        </w:rPr>
        <w:t xml:space="preserve">Steinfelt et </w:t>
      </w:r>
      <w:r w:rsidR="005A7F50">
        <w:rPr>
          <w:bCs/>
          <w:lang w:val="en-GB"/>
        </w:rPr>
        <w:t xml:space="preserve">Lew </w:t>
      </w:r>
      <w:r w:rsidR="005A7F50">
        <w:rPr>
          <w:lang w:val="en-GB"/>
        </w:rPr>
        <w:t>Morgan</w:t>
      </w:r>
      <w:r>
        <w:rPr>
          <w:lang w:val="en-GB"/>
        </w:rPr>
        <w:t xml:space="preserve">. </w:t>
      </w:r>
      <w:r w:rsidR="005A7F50">
        <w:t xml:space="preserve">Ils </w:t>
      </w:r>
      <w:r w:rsidR="005A7F50">
        <w:rPr>
          <w:bCs/>
        </w:rPr>
        <w:t xml:space="preserve">tiennent </w:t>
      </w:r>
      <w:r w:rsidR="005A7F50">
        <w:t>une Académie de billard</w:t>
      </w:r>
      <w:r>
        <w:t>.</w:t>
      </w:r>
    </w:p>
    <w:p w14:paraId="04A000BE" w14:textId="77777777" w:rsidR="00514D33" w:rsidRDefault="00514D33">
      <w:r>
        <w:t>— </w:t>
      </w:r>
      <w:r w:rsidR="005A7F50">
        <w:t>J</w:t>
      </w:r>
      <w:r>
        <w:t>’</w:t>
      </w:r>
      <w:r w:rsidR="005A7F50">
        <w:t>ai été longtemps en voyage</w:t>
      </w:r>
      <w:r>
        <w:t xml:space="preserve">, </w:t>
      </w:r>
      <w:r w:rsidR="005A7F50">
        <w:t>dis-je</w:t>
      </w:r>
      <w:r>
        <w:t>.</w:t>
      </w:r>
    </w:p>
    <w:p w14:paraId="09492516" w14:textId="77777777" w:rsidR="00514D33" w:rsidRDefault="00514D33">
      <w:r>
        <w:t>— </w:t>
      </w:r>
      <w:r w:rsidR="005A7F50">
        <w:t>C</w:t>
      </w:r>
      <w:r>
        <w:t>’</w:t>
      </w:r>
      <w:r w:rsidR="005A7F50">
        <w:t>est vrai</w:t>
      </w:r>
      <w:r>
        <w:t xml:space="preserve">, </w:t>
      </w:r>
      <w:r w:rsidR="005A7F50">
        <w:t>dit Hogan</w:t>
      </w:r>
      <w:r>
        <w:t xml:space="preserve">. </w:t>
      </w:r>
      <w:r w:rsidR="005A7F50">
        <w:t xml:space="preserve">Ce Steinfelt est </w:t>
      </w:r>
      <w:r w:rsidR="005A7F50">
        <w:rPr>
          <w:bCs/>
        </w:rPr>
        <w:t xml:space="preserve">un </w:t>
      </w:r>
      <w:r w:rsidR="005A7F50">
        <w:t>gros book</w:t>
      </w:r>
      <w:r>
        <w:t>.</w:t>
      </w:r>
    </w:p>
    <w:p w14:paraId="562068F9" w14:textId="77777777" w:rsidR="00514D33" w:rsidRDefault="00514D33">
      <w:r>
        <w:t>— </w:t>
      </w:r>
      <w:r w:rsidR="005A7F50">
        <w:rPr>
          <w:bCs/>
        </w:rPr>
        <w:t xml:space="preserve">Je le </w:t>
      </w:r>
      <w:r w:rsidR="005A7F50">
        <w:t>connais de nom</w:t>
      </w:r>
      <w:r>
        <w:t xml:space="preserve">, </w:t>
      </w:r>
      <w:r w:rsidR="005A7F50">
        <w:t>dis-je</w:t>
      </w:r>
      <w:r>
        <w:t>.</w:t>
      </w:r>
    </w:p>
    <w:p w14:paraId="34680A33" w14:textId="77777777" w:rsidR="00514D33" w:rsidRDefault="00514D33">
      <w:r>
        <w:t>— </w:t>
      </w:r>
      <w:r w:rsidR="005A7F50">
        <w:t>C</w:t>
      </w:r>
      <w:r>
        <w:t>’</w:t>
      </w:r>
      <w:r w:rsidR="005A7F50">
        <w:t>est un sacré roublard</w:t>
      </w:r>
      <w:r>
        <w:t xml:space="preserve">, </w:t>
      </w:r>
      <w:r w:rsidR="005A7F50">
        <w:t xml:space="preserve">dit </w:t>
      </w:r>
      <w:r w:rsidR="005A7F50">
        <w:rPr>
          <w:bCs/>
        </w:rPr>
        <w:t>Hogan</w:t>
      </w:r>
      <w:r>
        <w:rPr>
          <w:bCs/>
        </w:rPr>
        <w:t xml:space="preserve">. </w:t>
      </w:r>
      <w:r w:rsidR="005A7F50">
        <w:t xml:space="preserve">Lui et Morgan ont </w:t>
      </w:r>
      <w:r w:rsidR="005A7F50">
        <w:rPr>
          <w:bCs/>
        </w:rPr>
        <w:t>l</w:t>
      </w:r>
      <w:r>
        <w:rPr>
          <w:bCs/>
        </w:rPr>
        <w:t>’</w:t>
      </w:r>
      <w:r w:rsidR="005A7F50">
        <w:rPr>
          <w:bCs/>
        </w:rPr>
        <w:t>œil</w:t>
      </w:r>
      <w:r>
        <w:rPr>
          <w:bCs/>
        </w:rPr>
        <w:t xml:space="preserve">, </w:t>
      </w:r>
      <w:r w:rsidR="005A7F50">
        <w:t>et le bon</w:t>
      </w:r>
      <w:r>
        <w:t>.</w:t>
      </w:r>
    </w:p>
    <w:p w14:paraId="165C1607" w14:textId="77777777" w:rsidR="00514D33" w:rsidRDefault="00514D33">
      <w:r>
        <w:t>— </w:t>
      </w:r>
      <w:r w:rsidR="005A7F50">
        <w:t>Enfin</w:t>
      </w:r>
      <w:r>
        <w:t xml:space="preserve">, </w:t>
      </w:r>
      <w:r w:rsidR="005A7F50">
        <w:t>dis-je</w:t>
      </w:r>
      <w:r>
        <w:t xml:space="preserve">, </w:t>
      </w:r>
      <w:r w:rsidR="005A7F50">
        <w:t xml:space="preserve">ils veulent te voir dans une </w:t>
      </w:r>
      <w:r w:rsidR="005A7F50">
        <w:rPr>
          <w:bCs/>
        </w:rPr>
        <w:t xml:space="preserve">demi-heure </w:t>
      </w:r>
      <w:r w:rsidR="005A7F50">
        <w:t>d</w:t>
      </w:r>
      <w:r>
        <w:t>’</w:t>
      </w:r>
      <w:r w:rsidR="005A7F50">
        <w:t>ici</w:t>
      </w:r>
      <w:r>
        <w:t>.</w:t>
      </w:r>
    </w:p>
    <w:p w14:paraId="65C5D9AA" w14:textId="77777777" w:rsidR="00514D33" w:rsidRDefault="00514D33">
      <w:pPr>
        <w:rPr>
          <w:bCs/>
        </w:rPr>
      </w:pPr>
      <w:r>
        <w:t>— </w:t>
      </w:r>
      <w:r w:rsidR="005A7F50">
        <w:t>Tu veux dire qu</w:t>
      </w:r>
      <w:r>
        <w:t>’</w:t>
      </w:r>
      <w:r w:rsidR="005A7F50">
        <w:t>ils ne veulent pas nous voir d</w:t>
      </w:r>
      <w:r>
        <w:t>’</w:t>
      </w:r>
      <w:r w:rsidR="005A7F50">
        <w:t xml:space="preserve">ici une </w:t>
      </w:r>
      <w:r w:rsidR="005A7F50">
        <w:rPr>
          <w:bCs/>
        </w:rPr>
        <w:t>demi-heure</w:t>
      </w:r>
      <w:r>
        <w:rPr>
          <w:bCs/>
        </w:rPr>
        <w:t> ?</w:t>
      </w:r>
    </w:p>
    <w:p w14:paraId="723C47C4" w14:textId="77777777" w:rsidR="00514D33" w:rsidRDefault="00514D33">
      <w:r>
        <w:rPr>
          <w:bCs/>
        </w:rPr>
        <w:t>— </w:t>
      </w:r>
      <w:r w:rsidR="005A7F50">
        <w:t>Plutôt</w:t>
      </w:r>
      <w:r>
        <w:t>.</w:t>
      </w:r>
    </w:p>
    <w:p w14:paraId="0D9A1175" w14:textId="77777777" w:rsidR="00514D33" w:rsidRDefault="00514D33">
      <w:r>
        <w:lastRenderedPageBreak/>
        <w:t>— </w:t>
      </w:r>
      <w:r w:rsidR="005A7F50">
        <w:t>Entrons au bureau</w:t>
      </w:r>
      <w:r>
        <w:t xml:space="preserve">, </w:t>
      </w:r>
      <w:r w:rsidR="005A7F50">
        <w:rPr>
          <w:bCs/>
        </w:rPr>
        <w:t>dit-il</w:t>
      </w:r>
      <w:r>
        <w:rPr>
          <w:bCs/>
        </w:rPr>
        <w:t xml:space="preserve">. </w:t>
      </w:r>
      <w:r w:rsidR="005A7F50">
        <w:t>Qu</w:t>
      </w:r>
      <w:r>
        <w:t>’</w:t>
      </w:r>
      <w:r w:rsidR="005A7F50">
        <w:t>ils aillent se faire fiche</w:t>
      </w:r>
      <w:r>
        <w:t xml:space="preserve">, </w:t>
      </w:r>
      <w:r w:rsidR="005A7F50">
        <w:t>tous ces sacrés roublards</w:t>
      </w:r>
      <w:r>
        <w:t>.</w:t>
      </w:r>
    </w:p>
    <w:p w14:paraId="6A9C74AB" w14:textId="77777777" w:rsidR="00514D33" w:rsidRDefault="005A7F50">
      <w:r>
        <w:t>Une demi-heure plus tard</w:t>
      </w:r>
      <w:r w:rsidR="00514D33">
        <w:t xml:space="preserve">, </w:t>
      </w:r>
      <w:r>
        <w:t>on monte tous les deux et on frappe à la porte de Jack</w:t>
      </w:r>
      <w:r w:rsidR="00514D33">
        <w:t xml:space="preserve">. </w:t>
      </w:r>
      <w:r>
        <w:t>On entendait parler dans la chambre</w:t>
      </w:r>
      <w:r w:rsidR="00514D33">
        <w:t>.</w:t>
      </w:r>
    </w:p>
    <w:p w14:paraId="0F34A2AF" w14:textId="77777777" w:rsidR="00514D33" w:rsidRDefault="00514D33">
      <w:r>
        <w:t>— </w:t>
      </w:r>
      <w:r w:rsidR="005A7F50">
        <w:t>Une minute</w:t>
      </w:r>
      <w:r>
        <w:t xml:space="preserve">, </w:t>
      </w:r>
      <w:r w:rsidR="005A7F50">
        <w:t>crie quelqu</w:t>
      </w:r>
      <w:r>
        <w:t>’</w:t>
      </w:r>
      <w:r w:rsidR="005A7F50">
        <w:t>un</w:t>
      </w:r>
      <w:r>
        <w:t>.</w:t>
      </w:r>
    </w:p>
    <w:p w14:paraId="7151CFE4" w14:textId="77777777" w:rsidR="00514D33" w:rsidRDefault="00514D33">
      <w:r>
        <w:t>— </w:t>
      </w:r>
      <w:r w:rsidR="005A7F50">
        <w:t>Allez vous faire fiche avec vos histoires</w:t>
      </w:r>
      <w:r>
        <w:t xml:space="preserve">, </w:t>
      </w:r>
      <w:r w:rsidR="005A7F50">
        <w:t>dit Hogan</w:t>
      </w:r>
      <w:r>
        <w:t xml:space="preserve">. </w:t>
      </w:r>
      <w:r w:rsidR="005A7F50">
        <w:t>Quand vous serez disposés</w:t>
      </w:r>
      <w:r>
        <w:t xml:space="preserve">, </w:t>
      </w:r>
      <w:r w:rsidR="005A7F50">
        <w:t>vous me trouverez au bureau</w:t>
      </w:r>
      <w:r>
        <w:t>.</w:t>
      </w:r>
    </w:p>
    <w:p w14:paraId="6AA14022" w14:textId="77777777" w:rsidR="00514D33" w:rsidRDefault="005A7F50">
      <w:r>
        <w:t>Mais</w:t>
      </w:r>
      <w:r w:rsidR="00514D33">
        <w:t xml:space="preserve">, </w:t>
      </w:r>
      <w:r>
        <w:t>on entend jouer la serrure</w:t>
      </w:r>
      <w:r w:rsidR="00514D33">
        <w:t xml:space="preserve">, </w:t>
      </w:r>
      <w:r>
        <w:t>et Steinfelt ouvre la porte</w:t>
      </w:r>
      <w:r w:rsidR="00514D33">
        <w:t>.</w:t>
      </w:r>
    </w:p>
    <w:p w14:paraId="47263E2E" w14:textId="77777777" w:rsidR="00514D33" w:rsidRDefault="00514D33">
      <w:r>
        <w:t>— </w:t>
      </w:r>
      <w:r w:rsidR="005A7F50">
        <w:t>Entre</w:t>
      </w:r>
      <w:r>
        <w:t xml:space="preserve">, </w:t>
      </w:r>
      <w:r w:rsidR="005A7F50">
        <w:rPr>
          <w:bCs/>
        </w:rPr>
        <w:t>Hogan</w:t>
      </w:r>
      <w:r>
        <w:rPr>
          <w:bCs/>
        </w:rPr>
        <w:t xml:space="preserve">, </w:t>
      </w:r>
      <w:r w:rsidR="005A7F50">
        <w:rPr>
          <w:bCs/>
        </w:rPr>
        <w:t>dit-il</w:t>
      </w:r>
      <w:r>
        <w:rPr>
          <w:bCs/>
        </w:rPr>
        <w:t xml:space="preserve">. </w:t>
      </w:r>
      <w:r w:rsidR="005A7F50">
        <w:rPr>
          <w:bCs/>
        </w:rPr>
        <w:t>N</w:t>
      </w:r>
      <w:r w:rsidR="005A7F50">
        <w:t>ous allons boire un coup</w:t>
      </w:r>
      <w:r>
        <w:t>.</w:t>
      </w:r>
    </w:p>
    <w:p w14:paraId="212C3EC8" w14:textId="77777777" w:rsidR="00514D33" w:rsidRDefault="00514D33">
      <w:r>
        <w:t>— </w:t>
      </w:r>
      <w:r w:rsidR="005A7F50">
        <w:t>À la bonne heure</w:t>
      </w:r>
      <w:r>
        <w:t xml:space="preserve">, </w:t>
      </w:r>
      <w:r w:rsidR="005A7F50">
        <w:t>dit Hogan</w:t>
      </w:r>
      <w:r>
        <w:t xml:space="preserve">. </w:t>
      </w:r>
      <w:r w:rsidR="005A7F50">
        <w:t>Voilà qui s</w:t>
      </w:r>
      <w:r>
        <w:t>’</w:t>
      </w:r>
      <w:r w:rsidR="005A7F50">
        <w:t>appelle parler</w:t>
      </w:r>
      <w:r>
        <w:t>.</w:t>
      </w:r>
    </w:p>
    <w:p w14:paraId="397150DA" w14:textId="77777777" w:rsidR="00514D33" w:rsidRDefault="005A7F50">
      <w:r>
        <w:t>Nous entrons</w:t>
      </w:r>
      <w:r w:rsidR="00514D33">
        <w:t xml:space="preserve">. </w:t>
      </w:r>
      <w:r>
        <w:t>Jack est assis sur le lit</w:t>
      </w:r>
      <w:r w:rsidR="00514D33">
        <w:t xml:space="preserve">. </w:t>
      </w:r>
      <w:r>
        <w:t>John et Morgan sont sur des chaises</w:t>
      </w:r>
      <w:r w:rsidR="00514D33">
        <w:t xml:space="preserve">, </w:t>
      </w:r>
      <w:r>
        <w:t xml:space="preserve">et </w:t>
      </w:r>
      <w:r>
        <w:rPr>
          <w:bCs/>
        </w:rPr>
        <w:t xml:space="preserve">Steinfelt </w:t>
      </w:r>
      <w:r>
        <w:t>est debout</w:t>
      </w:r>
      <w:r w:rsidR="00514D33">
        <w:t>.</w:t>
      </w:r>
    </w:p>
    <w:p w14:paraId="4B379F00" w14:textId="77777777" w:rsidR="00514D33" w:rsidRDefault="00514D33">
      <w:r>
        <w:t>— </w:t>
      </w:r>
      <w:r w:rsidR="005A7F50">
        <w:t>Vous êtes des petits mystérieux</w:t>
      </w:r>
      <w:r>
        <w:t xml:space="preserve">, </w:t>
      </w:r>
      <w:r w:rsidR="005A7F50">
        <w:t>dit Hogan</w:t>
      </w:r>
      <w:r>
        <w:t>.</w:t>
      </w:r>
    </w:p>
    <w:p w14:paraId="2FDB9ABE" w14:textId="77777777" w:rsidR="00514D33" w:rsidRDefault="00514D33">
      <w:pPr>
        <w:rPr>
          <w:bCs/>
        </w:rPr>
      </w:pPr>
      <w:r>
        <w:t>— </w:t>
      </w:r>
      <w:r w:rsidR="005A7F50">
        <w:t xml:space="preserve">Ce vieux </w:t>
      </w:r>
      <w:r w:rsidR="005A7F50">
        <w:rPr>
          <w:bCs/>
        </w:rPr>
        <w:t>Danny</w:t>
      </w:r>
      <w:r>
        <w:rPr>
          <w:bCs/>
        </w:rPr>
        <w:t xml:space="preserve"> ! </w:t>
      </w:r>
      <w:r w:rsidR="005A7F50">
        <w:t xml:space="preserve">dit </w:t>
      </w:r>
      <w:r w:rsidR="005A7F50">
        <w:rPr>
          <w:bCs/>
        </w:rPr>
        <w:t>John</w:t>
      </w:r>
      <w:r>
        <w:rPr>
          <w:bCs/>
        </w:rPr>
        <w:t>.</w:t>
      </w:r>
    </w:p>
    <w:p w14:paraId="16CC3967" w14:textId="77777777" w:rsidR="00514D33" w:rsidRDefault="00514D33">
      <w:r>
        <w:rPr>
          <w:bCs/>
        </w:rPr>
        <w:t>— </w:t>
      </w:r>
      <w:r w:rsidR="005A7F50">
        <w:t>Ce vieux Danny</w:t>
      </w:r>
      <w:r>
        <w:t xml:space="preserve"> ! </w:t>
      </w:r>
      <w:r w:rsidR="005A7F50">
        <w:t>dit Morgan en serrant la main de H</w:t>
      </w:r>
      <w:r w:rsidR="005A7F50">
        <w:t>o</w:t>
      </w:r>
      <w:r w:rsidR="005A7F50">
        <w:t>gan</w:t>
      </w:r>
      <w:r>
        <w:t>.</w:t>
      </w:r>
    </w:p>
    <w:p w14:paraId="33C2D7BF" w14:textId="77777777" w:rsidR="00514D33" w:rsidRDefault="005A7F50">
      <w:r>
        <w:t>Jack reste silencieux</w:t>
      </w:r>
      <w:r w:rsidR="00514D33">
        <w:t xml:space="preserve">. </w:t>
      </w:r>
      <w:r>
        <w:t>Il est assis sur le bord du lit</w:t>
      </w:r>
      <w:r w:rsidR="00514D33">
        <w:t xml:space="preserve">. </w:t>
      </w:r>
      <w:r>
        <w:t>Vêtu de son vieux chandail et de sa vieille culotte</w:t>
      </w:r>
      <w:r w:rsidR="00514D33">
        <w:t xml:space="preserve">. </w:t>
      </w:r>
      <w:r>
        <w:t>Avec ses chaussons de boxe</w:t>
      </w:r>
      <w:r w:rsidR="00514D33">
        <w:t xml:space="preserve">. </w:t>
      </w:r>
      <w:r>
        <w:t>Et sa barbe de huit jours</w:t>
      </w:r>
      <w:r w:rsidR="00514D33">
        <w:t xml:space="preserve">. </w:t>
      </w:r>
      <w:r>
        <w:t>Il n</w:t>
      </w:r>
      <w:r w:rsidR="00514D33">
        <w:t>’</w:t>
      </w:r>
      <w:r>
        <w:t>est pas au milieu de nous</w:t>
      </w:r>
      <w:r w:rsidR="00514D33">
        <w:t xml:space="preserve">, </w:t>
      </w:r>
      <w:r>
        <w:t>mais seul en lui-même</w:t>
      </w:r>
      <w:r w:rsidR="00514D33">
        <w:t xml:space="preserve">. </w:t>
      </w:r>
      <w:r>
        <w:t>Steinfelt et Morgan sont de vrais ga</w:t>
      </w:r>
      <w:r>
        <w:t>n</w:t>
      </w:r>
      <w:r>
        <w:t>dins</w:t>
      </w:r>
      <w:r w:rsidR="00514D33">
        <w:t xml:space="preserve">. </w:t>
      </w:r>
      <w:r>
        <w:t>John aussi est un gandin</w:t>
      </w:r>
      <w:r w:rsidR="00514D33">
        <w:t xml:space="preserve">. </w:t>
      </w:r>
      <w:r>
        <w:t>Et Jack est assis sur le bord du lit avec son air irlandais et ours</w:t>
      </w:r>
      <w:r w:rsidR="00514D33">
        <w:t>.</w:t>
      </w:r>
    </w:p>
    <w:p w14:paraId="54DB7E1F" w14:textId="77777777" w:rsidR="00514D33" w:rsidRDefault="005A7F50">
      <w:r>
        <w:lastRenderedPageBreak/>
        <w:t>Steinfelt sort une bouteille de sa poche</w:t>
      </w:r>
      <w:r w:rsidR="00514D33">
        <w:t xml:space="preserve">, </w:t>
      </w:r>
      <w:r>
        <w:t>Hogan va chercher des verres</w:t>
      </w:r>
      <w:r w:rsidR="00514D33">
        <w:t xml:space="preserve">, </w:t>
      </w:r>
      <w:r>
        <w:t>et on boit tous un coup</w:t>
      </w:r>
      <w:r w:rsidR="00514D33">
        <w:t xml:space="preserve">. </w:t>
      </w:r>
      <w:r>
        <w:t>Jack et moi</w:t>
      </w:r>
      <w:r w:rsidR="00514D33">
        <w:t xml:space="preserve">, </w:t>
      </w:r>
      <w:r>
        <w:t>un verre seul</w:t>
      </w:r>
      <w:r>
        <w:t>e</w:t>
      </w:r>
      <w:r>
        <w:t>ment</w:t>
      </w:r>
      <w:r w:rsidR="00514D33">
        <w:t xml:space="preserve">. </w:t>
      </w:r>
      <w:r>
        <w:t>Mais les autres continuent et en sifflent deux ou trois</w:t>
      </w:r>
      <w:r w:rsidR="00514D33">
        <w:t>.</w:t>
      </w:r>
    </w:p>
    <w:p w14:paraId="03824CE6" w14:textId="77777777" w:rsidR="00514D33" w:rsidRDefault="00514D33">
      <w:pPr>
        <w:rPr>
          <w:bCs/>
        </w:rPr>
      </w:pPr>
      <w:r>
        <w:t>— </w:t>
      </w:r>
      <w:r w:rsidR="005A7F50">
        <w:t>Vous feriez bien d</w:t>
      </w:r>
      <w:r>
        <w:t>’</w:t>
      </w:r>
      <w:r w:rsidR="005A7F50">
        <w:t>en garder un peu pour la route</w:t>
      </w:r>
      <w:r>
        <w:t xml:space="preserve">, </w:t>
      </w:r>
      <w:r w:rsidR="005A7F50">
        <w:t xml:space="preserve">dit </w:t>
      </w:r>
      <w:r w:rsidR="005A7F50">
        <w:rPr>
          <w:bCs/>
        </w:rPr>
        <w:t>Hogan</w:t>
      </w:r>
      <w:r>
        <w:rPr>
          <w:bCs/>
        </w:rPr>
        <w:t>.</w:t>
      </w:r>
    </w:p>
    <w:p w14:paraId="38CCBAAB" w14:textId="77777777" w:rsidR="00514D33" w:rsidRDefault="00514D33">
      <w:r>
        <w:rPr>
          <w:bCs/>
        </w:rPr>
        <w:t>— </w:t>
      </w:r>
      <w:r w:rsidR="005A7F50">
        <w:t>Ne t</w:t>
      </w:r>
      <w:r>
        <w:t>’</w:t>
      </w:r>
      <w:r w:rsidR="005A7F50">
        <w:t>en fais pas</w:t>
      </w:r>
      <w:r>
        <w:t xml:space="preserve">. </w:t>
      </w:r>
      <w:r w:rsidR="005A7F50">
        <w:t>Y en a d</w:t>
      </w:r>
      <w:r>
        <w:t>’</w:t>
      </w:r>
      <w:r w:rsidR="005A7F50">
        <w:t>autre</w:t>
      </w:r>
      <w:r>
        <w:t>.</w:t>
      </w:r>
    </w:p>
    <w:p w14:paraId="212204EB" w14:textId="77777777" w:rsidR="00514D33" w:rsidRDefault="005A7F50">
      <w:r>
        <w:t>Jack s</w:t>
      </w:r>
      <w:r w:rsidR="00514D33">
        <w:t>’</w:t>
      </w:r>
      <w:r>
        <w:t>est levé et nous regarde sans mot dire</w:t>
      </w:r>
      <w:r w:rsidR="00514D33">
        <w:t xml:space="preserve">. </w:t>
      </w:r>
      <w:r>
        <w:t>Morgan prend sa place au bord du lit</w:t>
      </w:r>
      <w:r w:rsidR="00514D33">
        <w:t>.</w:t>
      </w:r>
    </w:p>
    <w:p w14:paraId="31237A32" w14:textId="77777777" w:rsidR="00514D33" w:rsidRDefault="00514D33">
      <w:r>
        <w:t>— </w:t>
      </w:r>
      <w:r w:rsidR="005A7F50">
        <w:t>Bois un coup</w:t>
      </w:r>
      <w:r>
        <w:t xml:space="preserve">, </w:t>
      </w:r>
      <w:r w:rsidR="005A7F50">
        <w:t>Jack</w:t>
      </w:r>
      <w:r>
        <w:t xml:space="preserve">, </w:t>
      </w:r>
      <w:r w:rsidR="005A7F50">
        <w:t>dit John en lui tendant un verre et la bouteille</w:t>
      </w:r>
      <w:r>
        <w:t>.</w:t>
      </w:r>
    </w:p>
    <w:p w14:paraId="3913AD4D" w14:textId="77777777" w:rsidR="00514D33" w:rsidRDefault="00514D33">
      <w:r>
        <w:t>— </w:t>
      </w:r>
      <w:r w:rsidR="005A7F50">
        <w:t>Non</w:t>
      </w:r>
      <w:r>
        <w:t xml:space="preserve">, </w:t>
      </w:r>
      <w:r w:rsidR="005A7F50">
        <w:t>dit Jack</w:t>
      </w:r>
      <w:r>
        <w:t xml:space="preserve">, </w:t>
      </w:r>
      <w:r w:rsidR="005A7F50">
        <w:t>je n</w:t>
      </w:r>
      <w:r>
        <w:t>’</w:t>
      </w:r>
      <w:r w:rsidR="005A7F50">
        <w:t>aime pas ces ripailles d</w:t>
      </w:r>
      <w:r>
        <w:t>’</w:t>
      </w:r>
      <w:r w:rsidR="005A7F50">
        <w:t>enterrement</w:t>
      </w:r>
      <w:r>
        <w:t>.</w:t>
      </w:r>
    </w:p>
    <w:p w14:paraId="42EC3458" w14:textId="77777777" w:rsidR="00514D33" w:rsidRDefault="005A7F50">
      <w:r>
        <w:t xml:space="preserve">La compagnie se </w:t>
      </w:r>
      <w:r>
        <w:rPr>
          <w:bCs/>
        </w:rPr>
        <w:t xml:space="preserve">met </w:t>
      </w:r>
      <w:r>
        <w:t>à rire</w:t>
      </w:r>
      <w:r w:rsidR="00514D33">
        <w:t xml:space="preserve">. </w:t>
      </w:r>
      <w:r>
        <w:t>Mais pas Jack</w:t>
      </w:r>
      <w:r w:rsidR="00514D33">
        <w:t xml:space="preserve">. </w:t>
      </w:r>
      <w:r>
        <w:t>Ni Hogan</w:t>
      </w:r>
      <w:r w:rsidR="00514D33">
        <w:t xml:space="preserve">, </w:t>
      </w:r>
      <w:r>
        <w:t>qui ne comprend pas</w:t>
      </w:r>
      <w:r w:rsidR="00514D33">
        <w:t>.</w:t>
      </w:r>
    </w:p>
    <w:p w14:paraId="7AA0F7D8" w14:textId="77777777" w:rsidR="005A7F50" w:rsidRDefault="005A7F50"/>
    <w:p w14:paraId="0C511E8B" w14:textId="77777777" w:rsidR="00514D33" w:rsidRDefault="005A7F50">
      <w:r>
        <w:t>Au moment de partir</w:t>
      </w:r>
      <w:r w:rsidR="00514D33">
        <w:t xml:space="preserve">, </w:t>
      </w:r>
      <w:r>
        <w:t>ils avaient l</w:t>
      </w:r>
      <w:r w:rsidR="00514D33">
        <w:t>’</w:t>
      </w:r>
      <w:r>
        <w:t>air d</w:t>
      </w:r>
      <w:r w:rsidR="00514D33">
        <w:t>’</w:t>
      </w:r>
      <w:r>
        <w:t>être tous à point</w:t>
      </w:r>
      <w:r w:rsidR="00514D33">
        <w:t xml:space="preserve">. </w:t>
      </w:r>
      <w:r>
        <w:t>Jack les accompagna jusqu</w:t>
      </w:r>
      <w:r w:rsidR="00514D33">
        <w:t>’</w:t>
      </w:r>
      <w:r>
        <w:t>au porche et les regarda monter en voiture</w:t>
      </w:r>
      <w:r w:rsidR="00514D33">
        <w:t xml:space="preserve">. </w:t>
      </w:r>
      <w:r>
        <w:t>On lui fit des signes d</w:t>
      </w:r>
      <w:r w:rsidR="00514D33">
        <w:t>’</w:t>
      </w:r>
      <w:r>
        <w:t>adieu de la main</w:t>
      </w:r>
      <w:r w:rsidR="00514D33">
        <w:t>.</w:t>
      </w:r>
    </w:p>
    <w:p w14:paraId="1F0D84C1" w14:textId="77777777" w:rsidR="00514D33" w:rsidRDefault="00514D33">
      <w:r>
        <w:t>— </w:t>
      </w:r>
      <w:r w:rsidR="005A7F50">
        <w:t>Salut</w:t>
      </w:r>
      <w:r>
        <w:t xml:space="preserve">, </w:t>
      </w:r>
      <w:r w:rsidR="005A7F50">
        <w:t>dit Jack</w:t>
      </w:r>
      <w:r>
        <w:t>.</w:t>
      </w:r>
    </w:p>
    <w:p w14:paraId="64AA93D0" w14:textId="77777777" w:rsidR="00514D33" w:rsidRDefault="005A7F50">
      <w:r>
        <w:t>Il alla se mettre à table</w:t>
      </w:r>
      <w:r w:rsidR="00514D33">
        <w:t xml:space="preserve">, </w:t>
      </w:r>
      <w:r>
        <w:t>et ne desserra pas les lèvres de tout le repas</w:t>
      </w:r>
      <w:r w:rsidR="00514D33">
        <w:t xml:space="preserve">, </w:t>
      </w:r>
      <w:r>
        <w:t>sauf pour dire</w:t>
      </w:r>
      <w:r w:rsidR="00514D33">
        <w:t> : « </w:t>
      </w:r>
      <w:r>
        <w:t>Passe-moi ceci</w:t>
      </w:r>
      <w:r w:rsidR="00514D33">
        <w:t xml:space="preserve">, </w:t>
      </w:r>
      <w:r>
        <w:t>s</w:t>
      </w:r>
      <w:r w:rsidR="00514D33">
        <w:t>’</w:t>
      </w:r>
      <w:r>
        <w:t xml:space="preserve">il te </w:t>
      </w:r>
      <w:r>
        <w:rPr>
          <w:bCs/>
        </w:rPr>
        <w:t>plaît</w:t>
      </w:r>
      <w:r w:rsidR="00514D33">
        <w:rPr>
          <w:bCs/>
        </w:rPr>
        <w:t> ? »</w:t>
      </w:r>
      <w:r>
        <w:t xml:space="preserve"> ou </w:t>
      </w:r>
      <w:r w:rsidR="00514D33">
        <w:t>« </w:t>
      </w:r>
      <w:r>
        <w:t xml:space="preserve">Passe-moi </w:t>
      </w:r>
      <w:r>
        <w:rPr>
          <w:bCs/>
        </w:rPr>
        <w:t>cela</w:t>
      </w:r>
      <w:r w:rsidR="00514D33">
        <w:rPr>
          <w:bCs/>
        </w:rPr>
        <w:t xml:space="preserve">, </w:t>
      </w:r>
      <w:r>
        <w:t>s</w:t>
      </w:r>
      <w:r w:rsidR="00514D33">
        <w:t>’</w:t>
      </w:r>
      <w:r>
        <w:t>il te plaît</w:t>
      </w:r>
      <w:r w:rsidR="00514D33">
        <w:t> ? »</w:t>
      </w:r>
      <w:r>
        <w:t xml:space="preserve"> Les deux pensionnaires du camp mangeaient à la même table que nous</w:t>
      </w:r>
      <w:r w:rsidR="00514D33">
        <w:t xml:space="preserve">. </w:t>
      </w:r>
      <w:r>
        <w:t>C</w:t>
      </w:r>
      <w:r w:rsidR="00514D33">
        <w:t>’</w:t>
      </w:r>
      <w:r>
        <w:t>étaient de bons types</w:t>
      </w:r>
      <w:r w:rsidR="00514D33">
        <w:t xml:space="preserve">. </w:t>
      </w:r>
      <w:r>
        <w:t>Une fois le dîner fini</w:t>
      </w:r>
      <w:r w:rsidR="00514D33">
        <w:t xml:space="preserve">, </w:t>
      </w:r>
      <w:r>
        <w:t>on alla sous le porche</w:t>
      </w:r>
      <w:r w:rsidR="00514D33">
        <w:t xml:space="preserve">. </w:t>
      </w:r>
      <w:r>
        <w:t>Il faisait déjà noir</w:t>
      </w:r>
      <w:r w:rsidR="00514D33">
        <w:t>.</w:t>
      </w:r>
    </w:p>
    <w:p w14:paraId="7EF57923" w14:textId="77777777" w:rsidR="00514D33" w:rsidRDefault="00514D33">
      <w:r>
        <w:t>— </w:t>
      </w:r>
      <w:r w:rsidR="005A7F50">
        <w:t>Un petit tour</w:t>
      </w:r>
      <w:r>
        <w:t xml:space="preserve">, </w:t>
      </w:r>
      <w:r w:rsidR="005A7F50">
        <w:rPr>
          <w:bCs/>
        </w:rPr>
        <w:t>Jerry</w:t>
      </w:r>
      <w:r>
        <w:rPr>
          <w:bCs/>
        </w:rPr>
        <w:t xml:space="preserve"> ? </w:t>
      </w:r>
      <w:r w:rsidR="005A7F50">
        <w:rPr>
          <w:bCs/>
        </w:rPr>
        <w:t xml:space="preserve">me </w:t>
      </w:r>
      <w:r w:rsidR="005A7F50">
        <w:t>dit Jack</w:t>
      </w:r>
      <w:r>
        <w:t>.</w:t>
      </w:r>
    </w:p>
    <w:p w14:paraId="2A35271B" w14:textId="77777777" w:rsidR="00514D33" w:rsidRDefault="00514D33">
      <w:r>
        <w:lastRenderedPageBreak/>
        <w:t>— </w:t>
      </w:r>
      <w:r w:rsidR="005A7F50">
        <w:t>Si tu veux</w:t>
      </w:r>
      <w:r>
        <w:t xml:space="preserve">, </w:t>
      </w:r>
      <w:r w:rsidR="005A7F50">
        <w:t>répondis-je</w:t>
      </w:r>
      <w:r>
        <w:t>.</w:t>
      </w:r>
    </w:p>
    <w:p w14:paraId="542A0628" w14:textId="77777777" w:rsidR="00514D33" w:rsidRDefault="005A7F50">
      <w:r>
        <w:t>On passe nos vestons et on part</w:t>
      </w:r>
      <w:r w:rsidR="00514D33">
        <w:t xml:space="preserve">. </w:t>
      </w:r>
      <w:r>
        <w:t xml:space="preserve">Il y avait </w:t>
      </w:r>
      <w:r>
        <w:rPr>
          <w:bCs/>
        </w:rPr>
        <w:t xml:space="preserve">un </w:t>
      </w:r>
      <w:r>
        <w:t>bon bout de chemin jusqu</w:t>
      </w:r>
      <w:r w:rsidR="00514D33">
        <w:t>’</w:t>
      </w:r>
      <w:r>
        <w:t>à la grande route</w:t>
      </w:r>
      <w:r w:rsidR="00514D33">
        <w:t xml:space="preserve"> : </w:t>
      </w:r>
      <w:r>
        <w:t xml:space="preserve">deux </w:t>
      </w:r>
      <w:r>
        <w:rPr>
          <w:bCs/>
        </w:rPr>
        <w:t xml:space="preserve">kilomètres </w:t>
      </w:r>
      <w:r>
        <w:t>à peu près</w:t>
      </w:r>
      <w:r w:rsidR="00514D33">
        <w:t xml:space="preserve">. </w:t>
      </w:r>
      <w:r>
        <w:t>Et là les autos défilaient sans arrêt et on était tout le temps sur le côté de la route</w:t>
      </w:r>
      <w:r w:rsidR="00514D33">
        <w:t xml:space="preserve">, </w:t>
      </w:r>
      <w:r>
        <w:t>à se garer</w:t>
      </w:r>
      <w:r w:rsidR="00514D33">
        <w:t xml:space="preserve">. </w:t>
      </w:r>
      <w:r>
        <w:t>Jack ne parlait pas</w:t>
      </w:r>
      <w:r w:rsidR="00514D33">
        <w:t xml:space="preserve">. </w:t>
      </w:r>
      <w:r>
        <w:t>Finalement</w:t>
      </w:r>
      <w:r w:rsidR="00514D33">
        <w:t xml:space="preserve">, </w:t>
      </w:r>
      <w:r>
        <w:t>comme on sortait des buissons</w:t>
      </w:r>
      <w:r w:rsidR="00514D33">
        <w:t xml:space="preserve">, </w:t>
      </w:r>
      <w:r>
        <w:t>où on venait de se fourrer pour laisser passer une grosse voiture</w:t>
      </w:r>
      <w:r w:rsidR="00514D33">
        <w:t xml:space="preserve">, </w:t>
      </w:r>
      <w:r>
        <w:t>il s</w:t>
      </w:r>
      <w:r w:rsidR="00514D33">
        <w:t>’</w:t>
      </w:r>
      <w:r>
        <w:t>écria</w:t>
      </w:r>
      <w:r w:rsidR="00514D33">
        <w:t> :</w:t>
      </w:r>
    </w:p>
    <w:p w14:paraId="6B3B1414" w14:textId="77777777" w:rsidR="00514D33" w:rsidRDefault="00514D33">
      <w:pPr>
        <w:rPr>
          <w:bCs/>
        </w:rPr>
      </w:pPr>
      <w:r>
        <w:t>— </w:t>
      </w:r>
      <w:r w:rsidR="005A7F50">
        <w:t>Au diable la promenade</w:t>
      </w:r>
      <w:r>
        <w:t xml:space="preserve"> ! </w:t>
      </w:r>
      <w:r w:rsidR="005A7F50">
        <w:t xml:space="preserve">Retournons chez </w:t>
      </w:r>
      <w:r w:rsidR="005A7F50">
        <w:rPr>
          <w:bCs/>
        </w:rPr>
        <w:t>Hogan</w:t>
      </w:r>
      <w:r>
        <w:rPr>
          <w:bCs/>
        </w:rPr>
        <w:t>.</w:t>
      </w:r>
    </w:p>
    <w:p w14:paraId="547E4484" w14:textId="77777777" w:rsidR="00514D33" w:rsidRDefault="005A7F50">
      <w:r>
        <w:t>On prit un chemin de traverse qui nous ramenait à la ma</w:t>
      </w:r>
      <w:r>
        <w:t>i</w:t>
      </w:r>
      <w:r>
        <w:t xml:space="preserve">son par la colline et les champs et on se retrouva derrière chez </w:t>
      </w:r>
      <w:r>
        <w:rPr>
          <w:bCs/>
        </w:rPr>
        <w:t>Hogan</w:t>
      </w:r>
      <w:r w:rsidR="00514D33">
        <w:rPr>
          <w:bCs/>
        </w:rPr>
        <w:t xml:space="preserve">. </w:t>
      </w:r>
      <w:r>
        <w:t>On fit le tour du bâtiment</w:t>
      </w:r>
      <w:r w:rsidR="00514D33">
        <w:t xml:space="preserve">. </w:t>
      </w:r>
      <w:r>
        <w:rPr>
          <w:bCs/>
        </w:rPr>
        <w:t xml:space="preserve">Hogan </w:t>
      </w:r>
      <w:r>
        <w:t>était debout sur le pas de la porte</w:t>
      </w:r>
      <w:r w:rsidR="00514D33">
        <w:t>.</w:t>
      </w:r>
    </w:p>
    <w:p w14:paraId="0B176289" w14:textId="77777777" w:rsidR="00514D33" w:rsidRDefault="00514D33">
      <w:r>
        <w:t>— </w:t>
      </w:r>
      <w:r w:rsidR="005A7F50">
        <w:t>Bonne promenade</w:t>
      </w:r>
      <w:r>
        <w:t xml:space="preserve"> ? </w:t>
      </w:r>
      <w:r w:rsidR="005A7F50">
        <w:t>demanda-t-il</w:t>
      </w:r>
      <w:r>
        <w:t>.</w:t>
      </w:r>
    </w:p>
    <w:p w14:paraId="1B2BC86F" w14:textId="77777777" w:rsidR="00514D33" w:rsidRDefault="00514D33">
      <w:pPr>
        <w:rPr>
          <w:bCs/>
        </w:rPr>
      </w:pPr>
      <w:r>
        <w:t>— </w:t>
      </w:r>
      <w:r w:rsidR="005A7F50">
        <w:t>Oh</w:t>
      </w:r>
      <w:r>
        <w:t xml:space="preserve"> ! </w:t>
      </w:r>
      <w:r w:rsidR="005A7F50">
        <w:t>épatante</w:t>
      </w:r>
      <w:r>
        <w:t xml:space="preserve">, </w:t>
      </w:r>
      <w:r w:rsidR="005A7F50">
        <w:t>dit Jack</w:t>
      </w:r>
      <w:r>
        <w:t xml:space="preserve">. </w:t>
      </w:r>
      <w:r w:rsidR="005A7F50">
        <w:t xml:space="preserve">Écoute </w:t>
      </w:r>
      <w:r w:rsidR="005A7F50">
        <w:rPr>
          <w:bCs/>
        </w:rPr>
        <w:t>Hogan</w:t>
      </w:r>
      <w:r>
        <w:rPr>
          <w:bCs/>
        </w:rPr>
        <w:t xml:space="preserve">. </w:t>
      </w:r>
      <w:r w:rsidR="005A7F50">
        <w:rPr>
          <w:bCs/>
        </w:rPr>
        <w:t>As-tu à boire</w:t>
      </w:r>
      <w:r>
        <w:rPr>
          <w:bCs/>
        </w:rPr>
        <w:t> ?</w:t>
      </w:r>
    </w:p>
    <w:p w14:paraId="79B519AC" w14:textId="77777777" w:rsidR="00514D33" w:rsidRDefault="00514D33">
      <w:r>
        <w:rPr>
          <w:bCs/>
        </w:rPr>
        <w:t>— </w:t>
      </w:r>
      <w:r w:rsidR="005A7F50">
        <w:t>Cette blague</w:t>
      </w:r>
      <w:r>
        <w:t xml:space="preserve">, </w:t>
      </w:r>
      <w:r w:rsidR="005A7F50">
        <w:t>dit Hogan</w:t>
      </w:r>
      <w:r>
        <w:t xml:space="preserve">. </w:t>
      </w:r>
      <w:r w:rsidR="005A7F50">
        <w:t>Pourquoi</w:t>
      </w:r>
      <w:r>
        <w:t> ?</w:t>
      </w:r>
    </w:p>
    <w:p w14:paraId="33A6C309" w14:textId="77777777" w:rsidR="00514D33" w:rsidRDefault="00514D33">
      <w:r>
        <w:t>— </w:t>
      </w:r>
      <w:r w:rsidR="005A7F50">
        <w:t>Fais-en monter dans ma chambre</w:t>
      </w:r>
      <w:r>
        <w:t xml:space="preserve">, </w:t>
      </w:r>
      <w:r w:rsidR="005A7F50">
        <w:t>dit Jack</w:t>
      </w:r>
      <w:r>
        <w:t xml:space="preserve">, </w:t>
      </w:r>
      <w:r w:rsidR="005A7F50">
        <w:t>Cette nuit</w:t>
      </w:r>
      <w:r>
        <w:t xml:space="preserve">, </w:t>
      </w:r>
      <w:r w:rsidR="005A7F50">
        <w:t>je veux dormir</w:t>
      </w:r>
      <w:r>
        <w:t>.</w:t>
      </w:r>
    </w:p>
    <w:p w14:paraId="1F950B4F" w14:textId="77777777" w:rsidR="00514D33" w:rsidRDefault="00514D33">
      <w:r>
        <w:t>— </w:t>
      </w:r>
      <w:r w:rsidR="005A7F50">
        <w:t>C</w:t>
      </w:r>
      <w:r>
        <w:t>’</w:t>
      </w:r>
      <w:r w:rsidR="005A7F50">
        <w:t>est toi le juge</w:t>
      </w:r>
      <w:r>
        <w:t xml:space="preserve">, </w:t>
      </w:r>
      <w:r w:rsidR="005A7F50">
        <w:t>dit Hogan</w:t>
      </w:r>
      <w:r>
        <w:t>.</w:t>
      </w:r>
    </w:p>
    <w:p w14:paraId="33DFA3C7" w14:textId="77777777" w:rsidR="00514D33" w:rsidRDefault="00514D33">
      <w:r>
        <w:t>— </w:t>
      </w:r>
      <w:r w:rsidR="005A7F50">
        <w:t>Tu viens dans ma chambre</w:t>
      </w:r>
      <w:r>
        <w:t xml:space="preserve">, </w:t>
      </w:r>
      <w:r w:rsidR="005A7F50">
        <w:rPr>
          <w:bCs/>
        </w:rPr>
        <w:t>Jerry</w:t>
      </w:r>
      <w:r>
        <w:rPr>
          <w:bCs/>
        </w:rPr>
        <w:t xml:space="preserve"> ? </w:t>
      </w:r>
      <w:r w:rsidR="005A7F50">
        <w:t>me dit Jack</w:t>
      </w:r>
      <w:r>
        <w:t>.</w:t>
      </w:r>
    </w:p>
    <w:p w14:paraId="259AC71C" w14:textId="77777777" w:rsidR="00514D33" w:rsidRDefault="005A7F50">
      <w:r>
        <w:t>Une fois en haut</w:t>
      </w:r>
      <w:r w:rsidR="00514D33">
        <w:t xml:space="preserve">, </w:t>
      </w:r>
      <w:r>
        <w:t>il s</w:t>
      </w:r>
      <w:r w:rsidR="00514D33">
        <w:t>’</w:t>
      </w:r>
      <w:r>
        <w:t xml:space="preserve">assit </w:t>
      </w:r>
      <w:r>
        <w:rPr>
          <w:bCs/>
        </w:rPr>
        <w:t>sur le lit</w:t>
      </w:r>
      <w:r w:rsidR="00514D33">
        <w:rPr>
          <w:bCs/>
        </w:rPr>
        <w:t xml:space="preserve">, </w:t>
      </w:r>
      <w:r>
        <w:t>la tête dans les mains</w:t>
      </w:r>
      <w:r w:rsidR="00514D33">
        <w:t>.</w:t>
      </w:r>
    </w:p>
    <w:p w14:paraId="3DD55164" w14:textId="77777777" w:rsidR="00514D33" w:rsidRDefault="005A7F50">
      <w:r>
        <w:t xml:space="preserve">Hogan entra avec une bouteille de </w:t>
      </w:r>
      <w:r>
        <w:rPr>
          <w:bCs/>
        </w:rPr>
        <w:t xml:space="preserve">whisky </w:t>
      </w:r>
      <w:r>
        <w:t>et deux verres</w:t>
      </w:r>
      <w:r w:rsidR="00514D33">
        <w:t>.</w:t>
      </w:r>
    </w:p>
    <w:p w14:paraId="3BA04976" w14:textId="77777777" w:rsidR="00514D33" w:rsidRDefault="00514D33">
      <w:r>
        <w:t>— </w:t>
      </w:r>
      <w:r w:rsidR="005A7F50">
        <w:t xml:space="preserve">Tu parles </w:t>
      </w:r>
      <w:r w:rsidR="005A7F50">
        <w:rPr>
          <w:bCs/>
        </w:rPr>
        <w:t>d</w:t>
      </w:r>
      <w:r>
        <w:rPr>
          <w:bCs/>
        </w:rPr>
        <w:t>’</w:t>
      </w:r>
      <w:r w:rsidR="005A7F50">
        <w:rPr>
          <w:bCs/>
        </w:rPr>
        <w:t xml:space="preserve">une </w:t>
      </w:r>
      <w:r w:rsidR="005A7F50">
        <w:t>vie</w:t>
      </w:r>
      <w:r>
        <w:t xml:space="preserve"> ! </w:t>
      </w:r>
      <w:r w:rsidR="005A7F50">
        <w:t>s</w:t>
      </w:r>
      <w:r>
        <w:t>’</w:t>
      </w:r>
      <w:r w:rsidR="005A7F50">
        <w:t>écria Jack</w:t>
      </w:r>
      <w:r>
        <w:t>.</w:t>
      </w:r>
    </w:p>
    <w:p w14:paraId="0F2F0F6F" w14:textId="77777777" w:rsidR="00514D33" w:rsidRDefault="00514D33">
      <w:r>
        <w:t>— </w:t>
      </w:r>
      <w:r w:rsidR="005A7F50">
        <w:t xml:space="preserve">Veux-tu du </w:t>
      </w:r>
      <w:r w:rsidR="005A7F50">
        <w:rPr>
          <w:bCs/>
        </w:rPr>
        <w:t xml:space="preserve">ginger </w:t>
      </w:r>
      <w:r w:rsidR="005A7F50">
        <w:t>ale</w:t>
      </w:r>
      <w:r>
        <w:t xml:space="preserve"> ? </w:t>
      </w:r>
      <w:r w:rsidR="005A7F50">
        <w:t>dit Hogan</w:t>
      </w:r>
      <w:r>
        <w:t>.</w:t>
      </w:r>
    </w:p>
    <w:p w14:paraId="1B6FC774" w14:textId="77777777" w:rsidR="00514D33" w:rsidRDefault="00514D33">
      <w:pPr>
        <w:rPr>
          <w:bCs/>
        </w:rPr>
      </w:pPr>
      <w:r>
        <w:lastRenderedPageBreak/>
        <w:t>— </w:t>
      </w:r>
      <w:r w:rsidR="005A7F50">
        <w:t>Qu</w:t>
      </w:r>
      <w:r>
        <w:rPr>
          <w:bCs/>
        </w:rPr>
        <w:t>’</w:t>
      </w:r>
      <w:r w:rsidR="005A7F50">
        <w:rPr>
          <w:bCs/>
        </w:rPr>
        <w:t xml:space="preserve">est-ce que tu te </w:t>
      </w:r>
      <w:r w:rsidR="005A7F50">
        <w:t>figures</w:t>
      </w:r>
      <w:r>
        <w:t xml:space="preserve"> ? </w:t>
      </w:r>
      <w:r w:rsidR="005A7F50">
        <w:rPr>
          <w:bCs/>
        </w:rPr>
        <w:t>que je veux me rendre m</w:t>
      </w:r>
      <w:r w:rsidR="005A7F50">
        <w:rPr>
          <w:bCs/>
        </w:rPr>
        <w:t>a</w:t>
      </w:r>
      <w:r w:rsidR="005A7F50">
        <w:rPr>
          <w:bCs/>
        </w:rPr>
        <w:t>lade</w:t>
      </w:r>
      <w:r>
        <w:rPr>
          <w:bCs/>
        </w:rPr>
        <w:t> ?</w:t>
      </w:r>
    </w:p>
    <w:p w14:paraId="2A437479" w14:textId="77777777" w:rsidR="00514D33" w:rsidRDefault="00514D33">
      <w:pPr>
        <w:rPr>
          <w:bCs/>
        </w:rPr>
      </w:pPr>
      <w:r>
        <w:rPr>
          <w:bCs/>
        </w:rPr>
        <w:t>— </w:t>
      </w:r>
      <w:r w:rsidR="005A7F50">
        <w:rPr>
          <w:bCs/>
        </w:rPr>
        <w:t>C</w:t>
      </w:r>
      <w:r>
        <w:rPr>
          <w:bCs/>
        </w:rPr>
        <w:t>’</w:t>
      </w:r>
      <w:r w:rsidR="005A7F50">
        <w:rPr>
          <w:bCs/>
        </w:rPr>
        <w:t>était pour savoir</w:t>
      </w:r>
      <w:r>
        <w:rPr>
          <w:bCs/>
        </w:rPr>
        <w:t xml:space="preserve">, </w:t>
      </w:r>
      <w:r w:rsidR="005A7F50">
        <w:rPr>
          <w:bCs/>
        </w:rPr>
        <w:t>dit Hogan</w:t>
      </w:r>
      <w:r>
        <w:rPr>
          <w:bCs/>
        </w:rPr>
        <w:t>.</w:t>
      </w:r>
    </w:p>
    <w:p w14:paraId="78D81CCC" w14:textId="77777777" w:rsidR="00514D33" w:rsidRDefault="00514D33">
      <w:pPr>
        <w:rPr>
          <w:bCs/>
        </w:rPr>
      </w:pPr>
      <w:r>
        <w:rPr>
          <w:bCs/>
        </w:rPr>
        <w:t>— </w:t>
      </w:r>
      <w:r w:rsidR="005A7F50">
        <w:t xml:space="preserve">Bois </w:t>
      </w:r>
      <w:r w:rsidR="005A7F50">
        <w:rPr>
          <w:bCs/>
        </w:rPr>
        <w:t>un coup</w:t>
      </w:r>
      <w:r>
        <w:rPr>
          <w:bCs/>
        </w:rPr>
        <w:t xml:space="preserve">, </w:t>
      </w:r>
      <w:r w:rsidR="005A7F50">
        <w:rPr>
          <w:bCs/>
        </w:rPr>
        <w:t>offrit Jack</w:t>
      </w:r>
      <w:r>
        <w:rPr>
          <w:bCs/>
        </w:rPr>
        <w:t>.</w:t>
      </w:r>
    </w:p>
    <w:p w14:paraId="15D5ABF5" w14:textId="77777777" w:rsidR="00514D33" w:rsidRDefault="00514D33">
      <w:pPr>
        <w:rPr>
          <w:bCs/>
        </w:rPr>
      </w:pPr>
      <w:r>
        <w:rPr>
          <w:bCs/>
        </w:rPr>
        <w:t>— </w:t>
      </w:r>
      <w:r w:rsidR="005A7F50">
        <w:rPr>
          <w:bCs/>
        </w:rPr>
        <w:t>Non</w:t>
      </w:r>
      <w:r>
        <w:rPr>
          <w:bCs/>
        </w:rPr>
        <w:t xml:space="preserve">, </w:t>
      </w:r>
      <w:r w:rsidR="005A7F50">
        <w:rPr>
          <w:bCs/>
        </w:rPr>
        <w:t>merci</w:t>
      </w:r>
      <w:r>
        <w:rPr>
          <w:bCs/>
        </w:rPr>
        <w:t xml:space="preserve">, </w:t>
      </w:r>
      <w:r w:rsidR="005A7F50">
        <w:rPr>
          <w:bCs/>
        </w:rPr>
        <w:t>dit Hogan</w:t>
      </w:r>
      <w:r>
        <w:rPr>
          <w:bCs/>
        </w:rPr>
        <w:t>.</w:t>
      </w:r>
    </w:p>
    <w:p w14:paraId="41329492" w14:textId="77777777" w:rsidR="00514D33" w:rsidRDefault="005A7F50">
      <w:pPr>
        <w:rPr>
          <w:bCs/>
        </w:rPr>
      </w:pPr>
      <w:r>
        <w:rPr>
          <w:bCs/>
        </w:rPr>
        <w:t>Et il sortit</w:t>
      </w:r>
      <w:r w:rsidR="00514D33">
        <w:rPr>
          <w:bCs/>
        </w:rPr>
        <w:t>.</w:t>
      </w:r>
    </w:p>
    <w:p w14:paraId="4C7A7237" w14:textId="77777777" w:rsidR="00514D33" w:rsidRDefault="00514D33">
      <w:pPr>
        <w:rPr>
          <w:bCs/>
        </w:rPr>
      </w:pPr>
      <w:r>
        <w:rPr>
          <w:bCs/>
        </w:rPr>
        <w:t>— </w:t>
      </w:r>
      <w:r w:rsidR="005A7F50">
        <w:rPr>
          <w:bCs/>
        </w:rPr>
        <w:t>Et toi</w:t>
      </w:r>
      <w:r>
        <w:rPr>
          <w:bCs/>
        </w:rPr>
        <w:t xml:space="preserve">, </w:t>
      </w:r>
      <w:r w:rsidR="005A7F50">
        <w:rPr>
          <w:bCs/>
        </w:rPr>
        <w:t>Jerry</w:t>
      </w:r>
      <w:r>
        <w:rPr>
          <w:bCs/>
        </w:rPr>
        <w:t xml:space="preserve">, </w:t>
      </w:r>
      <w:r w:rsidR="005A7F50">
        <w:rPr>
          <w:bCs/>
        </w:rPr>
        <w:t>dit Jack</w:t>
      </w:r>
      <w:r>
        <w:rPr>
          <w:bCs/>
        </w:rPr>
        <w:t>.</w:t>
      </w:r>
    </w:p>
    <w:p w14:paraId="107C8545" w14:textId="77777777" w:rsidR="00514D33" w:rsidRDefault="00514D33">
      <w:r>
        <w:rPr>
          <w:bCs/>
        </w:rPr>
        <w:t>— </w:t>
      </w:r>
      <w:r w:rsidR="005A7F50">
        <w:t>Histoire de trinquer</w:t>
      </w:r>
      <w:r>
        <w:t xml:space="preserve">, </w:t>
      </w:r>
      <w:r w:rsidR="005A7F50">
        <w:t>dis-je</w:t>
      </w:r>
      <w:r>
        <w:t>.</w:t>
      </w:r>
    </w:p>
    <w:p w14:paraId="14116104" w14:textId="77777777" w:rsidR="00514D33" w:rsidRDefault="005A7F50">
      <w:r>
        <w:t>Jack emplit deux verres</w:t>
      </w:r>
      <w:r w:rsidR="00514D33">
        <w:t>.</w:t>
      </w:r>
    </w:p>
    <w:p w14:paraId="79C38BB9" w14:textId="77777777" w:rsidR="00514D33" w:rsidRDefault="00514D33">
      <w:r>
        <w:t>— </w:t>
      </w:r>
      <w:r w:rsidR="005A7F50">
        <w:t>Et maintenant</w:t>
      </w:r>
      <w:r>
        <w:t xml:space="preserve">, </w:t>
      </w:r>
      <w:r w:rsidR="005A7F50">
        <w:rPr>
          <w:bCs/>
        </w:rPr>
        <w:t>dit-il</w:t>
      </w:r>
      <w:r>
        <w:rPr>
          <w:bCs/>
        </w:rPr>
        <w:t xml:space="preserve">, </w:t>
      </w:r>
      <w:r w:rsidR="005A7F50">
        <w:t xml:space="preserve">je vais boire </w:t>
      </w:r>
      <w:r w:rsidR="005A7F50">
        <w:rPr>
          <w:bCs/>
        </w:rPr>
        <w:t>tranquillement</w:t>
      </w:r>
      <w:r>
        <w:rPr>
          <w:bCs/>
        </w:rPr>
        <w:t xml:space="preserve">, </w:t>
      </w:r>
      <w:r w:rsidR="005A7F50">
        <w:t xml:space="preserve">sans </w:t>
      </w:r>
      <w:r w:rsidR="005A7F50">
        <w:rPr>
          <w:bCs/>
        </w:rPr>
        <w:t xml:space="preserve">me </w:t>
      </w:r>
      <w:r w:rsidR="005A7F50">
        <w:t>presser</w:t>
      </w:r>
      <w:r>
        <w:t>.</w:t>
      </w:r>
    </w:p>
    <w:p w14:paraId="5DD43E07" w14:textId="77777777" w:rsidR="00514D33" w:rsidRDefault="00514D33">
      <w:r>
        <w:t>— </w:t>
      </w:r>
      <w:r w:rsidR="005A7F50">
        <w:t>Mets de l</w:t>
      </w:r>
      <w:r>
        <w:t>’</w:t>
      </w:r>
      <w:r w:rsidR="005A7F50">
        <w:t>eau dedans</w:t>
      </w:r>
      <w:r>
        <w:t xml:space="preserve">, </w:t>
      </w:r>
      <w:r w:rsidR="005A7F50">
        <w:t>dis-je</w:t>
      </w:r>
      <w:r>
        <w:t>.</w:t>
      </w:r>
    </w:p>
    <w:p w14:paraId="325C7C45" w14:textId="77777777" w:rsidR="00514D33" w:rsidRDefault="00514D33">
      <w:pPr>
        <w:rPr>
          <w:bCs/>
        </w:rPr>
      </w:pPr>
      <w:r>
        <w:t>— </w:t>
      </w:r>
      <w:r w:rsidR="005A7F50">
        <w:t>Oui</w:t>
      </w:r>
      <w:r>
        <w:t xml:space="preserve">, </w:t>
      </w:r>
      <w:r w:rsidR="005A7F50">
        <w:t>dit Jack</w:t>
      </w:r>
      <w:r>
        <w:t xml:space="preserve">. </w:t>
      </w:r>
      <w:r w:rsidR="005A7F50">
        <w:t xml:space="preserve">Ça vaudra </w:t>
      </w:r>
      <w:r w:rsidR="005A7F50">
        <w:rPr>
          <w:bCs/>
        </w:rPr>
        <w:t>mieux</w:t>
      </w:r>
      <w:r>
        <w:rPr>
          <w:bCs/>
        </w:rPr>
        <w:t>.</w:t>
      </w:r>
    </w:p>
    <w:p w14:paraId="211821DC" w14:textId="77777777" w:rsidR="00514D33" w:rsidRDefault="005A7F50">
      <w:r>
        <w:t>On but un verre ou deux sans rien dire</w:t>
      </w:r>
      <w:r w:rsidR="00514D33">
        <w:t xml:space="preserve">. </w:t>
      </w:r>
      <w:r>
        <w:t xml:space="preserve">Jack fit </w:t>
      </w:r>
      <w:r>
        <w:rPr>
          <w:bCs/>
        </w:rPr>
        <w:t xml:space="preserve">mine </w:t>
      </w:r>
      <w:r>
        <w:t>de m</w:t>
      </w:r>
      <w:r w:rsidR="00514D33">
        <w:t>’</w:t>
      </w:r>
      <w:r>
        <w:t>en emplir un troisième</w:t>
      </w:r>
      <w:r w:rsidR="00514D33">
        <w:t>.</w:t>
      </w:r>
    </w:p>
    <w:p w14:paraId="35D7B0A4" w14:textId="77777777" w:rsidR="00514D33" w:rsidRDefault="00514D33">
      <w:r>
        <w:t>— </w:t>
      </w:r>
      <w:r w:rsidR="005A7F50">
        <w:t>Non</w:t>
      </w:r>
      <w:r>
        <w:t xml:space="preserve">, </w:t>
      </w:r>
      <w:r w:rsidR="005A7F50">
        <w:t>dis-je</w:t>
      </w:r>
      <w:r>
        <w:t xml:space="preserve">. </w:t>
      </w:r>
      <w:r w:rsidR="005A7F50">
        <w:t>Ça va comme ça</w:t>
      </w:r>
      <w:r>
        <w:t>.</w:t>
      </w:r>
    </w:p>
    <w:p w14:paraId="2EA05481" w14:textId="77777777" w:rsidR="00514D33" w:rsidRDefault="00514D33">
      <w:r>
        <w:t>— </w:t>
      </w:r>
      <w:r w:rsidR="005A7F50">
        <w:t>Bien</w:t>
      </w:r>
      <w:r>
        <w:t xml:space="preserve">, </w:t>
      </w:r>
      <w:r w:rsidR="005A7F50">
        <w:t>dit Jack</w:t>
      </w:r>
      <w:r>
        <w:t>.</w:t>
      </w:r>
    </w:p>
    <w:p w14:paraId="57D692EE" w14:textId="77777777" w:rsidR="00514D33" w:rsidRDefault="005A7F50">
      <w:r>
        <w:t xml:space="preserve">Il </w:t>
      </w:r>
      <w:r>
        <w:rPr>
          <w:bCs/>
        </w:rPr>
        <w:t xml:space="preserve">se </w:t>
      </w:r>
      <w:r>
        <w:t xml:space="preserve">servit un bon coup et ajouta de </w:t>
      </w:r>
      <w:r>
        <w:rPr>
          <w:bCs/>
        </w:rPr>
        <w:t>l</w:t>
      </w:r>
      <w:r w:rsidR="00514D33">
        <w:rPr>
          <w:bCs/>
        </w:rPr>
        <w:t>’</w:t>
      </w:r>
      <w:r>
        <w:rPr>
          <w:bCs/>
        </w:rPr>
        <w:t>eau</w:t>
      </w:r>
      <w:r w:rsidR="00514D33">
        <w:rPr>
          <w:bCs/>
        </w:rPr>
        <w:t xml:space="preserve">. </w:t>
      </w:r>
      <w:r>
        <w:t xml:space="preserve">Il commençait de se dérider </w:t>
      </w:r>
      <w:r>
        <w:rPr>
          <w:bCs/>
        </w:rPr>
        <w:t xml:space="preserve">un </w:t>
      </w:r>
      <w:r>
        <w:t>peu</w:t>
      </w:r>
      <w:r w:rsidR="00514D33">
        <w:t>.</w:t>
      </w:r>
    </w:p>
    <w:p w14:paraId="5DCFABE5" w14:textId="77777777" w:rsidR="00514D33" w:rsidRDefault="00514D33">
      <w:pPr>
        <w:rPr>
          <w:bCs/>
        </w:rPr>
      </w:pPr>
      <w:r>
        <w:t>— </w:t>
      </w:r>
      <w:r w:rsidR="005A7F50">
        <w:rPr>
          <w:bCs/>
        </w:rPr>
        <w:t>Tu parles de types à la coule que ceux de cet après-midi</w:t>
      </w:r>
      <w:r>
        <w:rPr>
          <w:bCs/>
        </w:rPr>
        <w:t xml:space="preserve">, </w:t>
      </w:r>
      <w:r w:rsidR="005A7F50">
        <w:rPr>
          <w:bCs/>
        </w:rPr>
        <w:t>dit-il</w:t>
      </w:r>
      <w:r>
        <w:rPr>
          <w:bCs/>
        </w:rPr>
        <w:t xml:space="preserve">. </w:t>
      </w:r>
      <w:r w:rsidR="005A7F50">
        <w:rPr>
          <w:bCs/>
        </w:rPr>
        <w:t xml:space="preserve">En voilà </w:t>
      </w:r>
      <w:r w:rsidR="005A7F50">
        <w:t xml:space="preserve">deux </w:t>
      </w:r>
      <w:r w:rsidR="005A7F50">
        <w:rPr>
          <w:bCs/>
        </w:rPr>
        <w:t>qui n</w:t>
      </w:r>
      <w:r>
        <w:rPr>
          <w:bCs/>
        </w:rPr>
        <w:t>’</w:t>
      </w:r>
      <w:r w:rsidR="005A7F50">
        <w:rPr>
          <w:bCs/>
        </w:rPr>
        <w:t>aiment pas courir des risques</w:t>
      </w:r>
      <w:r>
        <w:rPr>
          <w:bCs/>
        </w:rPr>
        <w:t>.</w:t>
      </w:r>
    </w:p>
    <w:p w14:paraId="03025E91" w14:textId="77777777" w:rsidR="00514D33" w:rsidRDefault="005A7F50">
      <w:pPr>
        <w:rPr>
          <w:bCs/>
        </w:rPr>
      </w:pPr>
      <w:r>
        <w:t xml:space="preserve">Puis </w:t>
      </w:r>
      <w:r>
        <w:rPr>
          <w:bCs/>
        </w:rPr>
        <w:t>un peu après</w:t>
      </w:r>
      <w:r w:rsidR="00514D33">
        <w:rPr>
          <w:bCs/>
        </w:rPr>
        <w:t> :</w:t>
      </w:r>
    </w:p>
    <w:p w14:paraId="0CF28325" w14:textId="77777777" w:rsidR="00514D33" w:rsidRDefault="00514D33">
      <w:pPr>
        <w:rPr>
          <w:bCs/>
        </w:rPr>
      </w:pPr>
      <w:r>
        <w:rPr>
          <w:bCs/>
        </w:rPr>
        <w:lastRenderedPageBreak/>
        <w:t>— </w:t>
      </w:r>
      <w:r w:rsidR="005A7F50">
        <w:t xml:space="preserve">Mais </w:t>
      </w:r>
      <w:r w:rsidR="005A7F50">
        <w:rPr>
          <w:bCs/>
        </w:rPr>
        <w:t>quoi</w:t>
      </w:r>
      <w:r>
        <w:rPr>
          <w:bCs/>
        </w:rPr>
        <w:t xml:space="preserve">, </w:t>
      </w:r>
      <w:r w:rsidR="005A7F50">
        <w:rPr>
          <w:bCs/>
        </w:rPr>
        <w:t>ils ont raison</w:t>
      </w:r>
      <w:r>
        <w:rPr>
          <w:bCs/>
        </w:rPr>
        <w:t xml:space="preserve">. </w:t>
      </w:r>
      <w:r w:rsidR="005A7F50">
        <w:rPr>
          <w:bCs/>
        </w:rPr>
        <w:t>À quoi bon courir des risques</w:t>
      </w:r>
      <w:r>
        <w:rPr>
          <w:bCs/>
        </w:rPr>
        <w:t xml:space="preserve"> ? </w:t>
      </w:r>
      <w:r w:rsidR="005A7F50">
        <w:rPr>
          <w:bCs/>
        </w:rPr>
        <w:t>Encore un verre</w:t>
      </w:r>
      <w:r>
        <w:rPr>
          <w:bCs/>
        </w:rPr>
        <w:t xml:space="preserve">, </w:t>
      </w:r>
      <w:r w:rsidR="005A7F50">
        <w:rPr>
          <w:bCs/>
        </w:rPr>
        <w:t>Jerry</w:t>
      </w:r>
      <w:r>
        <w:rPr>
          <w:bCs/>
        </w:rPr>
        <w:t xml:space="preserve"> ? </w:t>
      </w:r>
      <w:r w:rsidR="005A7F50">
        <w:rPr>
          <w:bCs/>
        </w:rPr>
        <w:t>Allons</w:t>
      </w:r>
      <w:r>
        <w:rPr>
          <w:bCs/>
        </w:rPr>
        <w:t xml:space="preserve">, </w:t>
      </w:r>
      <w:r w:rsidR="005A7F50">
        <w:rPr>
          <w:bCs/>
        </w:rPr>
        <w:t>trinque avec moi</w:t>
      </w:r>
      <w:r>
        <w:rPr>
          <w:bCs/>
        </w:rPr>
        <w:t>.</w:t>
      </w:r>
    </w:p>
    <w:p w14:paraId="4E9DEB33" w14:textId="77777777" w:rsidR="00514D33" w:rsidRDefault="00514D33">
      <w:pPr>
        <w:rPr>
          <w:bCs/>
        </w:rPr>
      </w:pPr>
      <w:r>
        <w:rPr>
          <w:bCs/>
        </w:rPr>
        <w:t>— </w:t>
      </w:r>
      <w:r w:rsidR="005A7F50">
        <w:rPr>
          <w:bCs/>
        </w:rPr>
        <w:t>C</w:t>
      </w:r>
      <w:r>
        <w:rPr>
          <w:bCs/>
        </w:rPr>
        <w:t>’</w:t>
      </w:r>
      <w:r w:rsidR="005A7F50">
        <w:rPr>
          <w:bCs/>
        </w:rPr>
        <w:t>est pas la peine</w:t>
      </w:r>
      <w:r>
        <w:rPr>
          <w:bCs/>
        </w:rPr>
        <w:t xml:space="preserve">, </w:t>
      </w:r>
      <w:r w:rsidR="005A7F50">
        <w:rPr>
          <w:bCs/>
        </w:rPr>
        <w:t>Jack</w:t>
      </w:r>
      <w:r>
        <w:rPr>
          <w:bCs/>
        </w:rPr>
        <w:t xml:space="preserve">, </w:t>
      </w:r>
      <w:r w:rsidR="005A7F50">
        <w:rPr>
          <w:bCs/>
        </w:rPr>
        <w:t>dis-je</w:t>
      </w:r>
      <w:r>
        <w:rPr>
          <w:bCs/>
        </w:rPr>
        <w:t xml:space="preserve">. </w:t>
      </w:r>
      <w:r w:rsidR="005A7F50">
        <w:rPr>
          <w:bCs/>
        </w:rPr>
        <w:t>Ça va très bien comme ça</w:t>
      </w:r>
      <w:r>
        <w:rPr>
          <w:bCs/>
        </w:rPr>
        <w:t>.</w:t>
      </w:r>
    </w:p>
    <w:p w14:paraId="1B54DC50" w14:textId="77777777" w:rsidR="00514D33" w:rsidRDefault="00514D33">
      <w:r>
        <w:rPr>
          <w:bCs/>
        </w:rPr>
        <w:t>— </w:t>
      </w:r>
      <w:r w:rsidR="005A7F50">
        <w:t>Le dernier</w:t>
      </w:r>
      <w:r>
        <w:t xml:space="preserve">, </w:t>
      </w:r>
      <w:r w:rsidR="005A7F50">
        <w:t>insista Jack qui s</w:t>
      </w:r>
      <w:r>
        <w:t>’</w:t>
      </w:r>
      <w:r w:rsidR="005A7F50">
        <w:t>adoucissait</w:t>
      </w:r>
      <w:r>
        <w:t>.</w:t>
      </w:r>
    </w:p>
    <w:p w14:paraId="2194969F" w14:textId="77777777" w:rsidR="00514D33" w:rsidRDefault="00514D33">
      <w:pPr>
        <w:rPr>
          <w:bCs/>
        </w:rPr>
      </w:pPr>
      <w:r>
        <w:t>— </w:t>
      </w:r>
      <w:r w:rsidR="005A7F50">
        <w:t>Bon</w:t>
      </w:r>
      <w:r>
        <w:t xml:space="preserve">, </w:t>
      </w:r>
      <w:r w:rsidR="005A7F50">
        <w:rPr>
          <w:bCs/>
        </w:rPr>
        <w:t>dis-je</w:t>
      </w:r>
      <w:r>
        <w:rPr>
          <w:bCs/>
        </w:rPr>
        <w:t>.</w:t>
      </w:r>
    </w:p>
    <w:p w14:paraId="5C631605" w14:textId="77777777" w:rsidR="00514D33" w:rsidRDefault="005A7F50">
      <w:r>
        <w:t>Jack me servit et se versa un bon verre</w:t>
      </w:r>
      <w:r w:rsidR="00514D33">
        <w:t>.</w:t>
      </w:r>
    </w:p>
    <w:p w14:paraId="6050A9DD" w14:textId="77777777" w:rsidR="00514D33" w:rsidRDefault="00514D33">
      <w:r>
        <w:t>— </w:t>
      </w:r>
      <w:r w:rsidR="005A7F50">
        <w:t>Moi</w:t>
      </w:r>
      <w:r>
        <w:t xml:space="preserve">, </w:t>
      </w:r>
      <w:r w:rsidR="005A7F50">
        <w:rPr>
          <w:bCs/>
        </w:rPr>
        <w:t>dit-il</w:t>
      </w:r>
      <w:r>
        <w:rPr>
          <w:bCs/>
        </w:rPr>
        <w:t xml:space="preserve">, </w:t>
      </w:r>
      <w:r w:rsidR="005A7F50">
        <w:rPr>
          <w:bCs/>
        </w:rPr>
        <w:t>j</w:t>
      </w:r>
      <w:r>
        <w:rPr>
          <w:bCs/>
        </w:rPr>
        <w:t>’</w:t>
      </w:r>
      <w:r w:rsidR="005A7F50">
        <w:rPr>
          <w:bCs/>
        </w:rPr>
        <w:t xml:space="preserve">aime bien </w:t>
      </w:r>
      <w:r w:rsidR="005A7F50">
        <w:t>le whisky</w:t>
      </w:r>
      <w:r>
        <w:t xml:space="preserve">. </w:t>
      </w:r>
      <w:r w:rsidR="005A7F50">
        <w:t>Si je n</w:t>
      </w:r>
      <w:r>
        <w:t>’</w:t>
      </w:r>
      <w:r w:rsidR="005A7F50">
        <w:t>avais pas fait de boxe</w:t>
      </w:r>
      <w:r>
        <w:t xml:space="preserve">, </w:t>
      </w:r>
      <w:r w:rsidR="005A7F50">
        <w:t>j</w:t>
      </w:r>
      <w:r>
        <w:t>’</w:t>
      </w:r>
      <w:r w:rsidR="005A7F50">
        <w:t>aurais aimé boire sec</w:t>
      </w:r>
      <w:r>
        <w:t>.</w:t>
      </w:r>
    </w:p>
    <w:p w14:paraId="11915A48" w14:textId="77777777" w:rsidR="00514D33" w:rsidRDefault="00514D33">
      <w:r>
        <w:t>— </w:t>
      </w:r>
      <w:r w:rsidR="005A7F50">
        <w:t>Oui</w:t>
      </w:r>
      <w:r>
        <w:t xml:space="preserve">, </w:t>
      </w:r>
      <w:r w:rsidR="005A7F50">
        <w:t>dis-je</w:t>
      </w:r>
      <w:r>
        <w:t>.</w:t>
      </w:r>
    </w:p>
    <w:p w14:paraId="10412B37" w14:textId="77777777" w:rsidR="00514D33" w:rsidRDefault="00514D33">
      <w:r>
        <w:t>— </w:t>
      </w:r>
      <w:r w:rsidR="005A7F50">
        <w:t>Moi</w:t>
      </w:r>
      <w:r>
        <w:t xml:space="preserve">, </w:t>
      </w:r>
      <w:r w:rsidR="005A7F50">
        <w:rPr>
          <w:bCs/>
        </w:rPr>
        <w:t>dit-il</w:t>
      </w:r>
      <w:r>
        <w:t xml:space="preserve">, </w:t>
      </w:r>
      <w:r w:rsidR="005A7F50">
        <w:t>j</w:t>
      </w:r>
      <w:r>
        <w:t>’</w:t>
      </w:r>
      <w:r w:rsidR="005A7F50">
        <w:t xml:space="preserve">ai manqué </w:t>
      </w:r>
      <w:r w:rsidR="005A7F50">
        <w:rPr>
          <w:bCs/>
        </w:rPr>
        <w:t xml:space="preserve">un </w:t>
      </w:r>
      <w:r w:rsidR="005A7F50">
        <w:t>tas de choses à cause de la boxe</w:t>
      </w:r>
      <w:r>
        <w:t>.</w:t>
      </w:r>
    </w:p>
    <w:p w14:paraId="2F239328" w14:textId="77777777" w:rsidR="00514D33" w:rsidRDefault="00514D33">
      <w:r>
        <w:t>— </w:t>
      </w:r>
      <w:r w:rsidR="005A7F50">
        <w:t>T</w:t>
      </w:r>
      <w:r>
        <w:t>’</w:t>
      </w:r>
      <w:r w:rsidR="005A7F50">
        <w:t>as gagné beaucoup d</w:t>
      </w:r>
      <w:r>
        <w:t>’</w:t>
      </w:r>
      <w:r w:rsidR="005A7F50">
        <w:t>argent</w:t>
      </w:r>
      <w:r>
        <w:t>.</w:t>
      </w:r>
    </w:p>
    <w:p w14:paraId="02D12586" w14:textId="77777777" w:rsidR="00514D33" w:rsidRDefault="00514D33">
      <w:r>
        <w:t>— </w:t>
      </w:r>
      <w:r w:rsidR="005A7F50">
        <w:t>Dame</w:t>
      </w:r>
      <w:r>
        <w:t xml:space="preserve">, </w:t>
      </w:r>
      <w:r w:rsidR="005A7F50">
        <w:t>c</w:t>
      </w:r>
      <w:r>
        <w:t>’</w:t>
      </w:r>
      <w:r w:rsidR="005A7F50">
        <w:t>est pour ça que j</w:t>
      </w:r>
      <w:r>
        <w:t>’</w:t>
      </w:r>
      <w:r w:rsidR="005A7F50">
        <w:t>en fais</w:t>
      </w:r>
      <w:r>
        <w:t xml:space="preserve">. </w:t>
      </w:r>
      <w:r w:rsidR="005A7F50">
        <w:t>Mais</w:t>
      </w:r>
      <w:r>
        <w:t xml:space="preserve">, </w:t>
      </w:r>
      <w:r w:rsidR="005A7F50">
        <w:t>vois-tu</w:t>
      </w:r>
      <w:r>
        <w:t xml:space="preserve">, </w:t>
      </w:r>
      <w:r w:rsidR="005A7F50">
        <w:t>j</w:t>
      </w:r>
      <w:r>
        <w:rPr>
          <w:bCs/>
        </w:rPr>
        <w:t>’</w:t>
      </w:r>
      <w:r w:rsidR="005A7F50">
        <w:rPr>
          <w:bCs/>
        </w:rPr>
        <w:t xml:space="preserve">ai </w:t>
      </w:r>
      <w:r w:rsidR="005A7F50">
        <w:t>ma</w:t>
      </w:r>
      <w:r w:rsidR="005A7F50">
        <w:t>n</w:t>
      </w:r>
      <w:r w:rsidR="005A7F50">
        <w:t>qué un tas de choses</w:t>
      </w:r>
      <w:r>
        <w:t>.</w:t>
      </w:r>
    </w:p>
    <w:p w14:paraId="2C993DCD" w14:textId="77777777" w:rsidR="00514D33" w:rsidRDefault="00514D33">
      <w:r>
        <w:t>— </w:t>
      </w:r>
      <w:r w:rsidR="005A7F50">
        <w:t>Q</w:t>
      </w:r>
      <w:r w:rsidR="005A7F50">
        <w:rPr>
          <w:bCs/>
        </w:rPr>
        <w:t>u</w:t>
      </w:r>
      <w:r>
        <w:rPr>
          <w:bCs/>
        </w:rPr>
        <w:t>’</w:t>
      </w:r>
      <w:r w:rsidR="005A7F50">
        <w:rPr>
          <w:bCs/>
        </w:rPr>
        <w:t xml:space="preserve">est-ce </w:t>
      </w:r>
      <w:r w:rsidR="005A7F50">
        <w:t>que tu veux dire</w:t>
      </w:r>
      <w:r>
        <w:t> ?</w:t>
      </w:r>
    </w:p>
    <w:p w14:paraId="0DE4BD31" w14:textId="77777777" w:rsidR="00514D33" w:rsidRDefault="00514D33">
      <w:r>
        <w:t>— </w:t>
      </w:r>
      <w:r w:rsidR="005A7F50">
        <w:t>Eh bien</w:t>
      </w:r>
      <w:r>
        <w:t xml:space="preserve">, </w:t>
      </w:r>
      <w:r w:rsidR="005A7F50">
        <w:rPr>
          <w:bCs/>
        </w:rPr>
        <w:t>dit-il</w:t>
      </w:r>
      <w:r>
        <w:rPr>
          <w:bCs/>
        </w:rPr>
        <w:t xml:space="preserve">, </w:t>
      </w:r>
      <w:r w:rsidR="005A7F50">
        <w:t xml:space="preserve">comme pour ma </w:t>
      </w:r>
      <w:r w:rsidR="005A7F50">
        <w:rPr>
          <w:bCs/>
        </w:rPr>
        <w:t>femme</w:t>
      </w:r>
      <w:r>
        <w:rPr>
          <w:bCs/>
        </w:rPr>
        <w:t xml:space="preserve">, </w:t>
      </w:r>
      <w:r w:rsidR="005A7F50">
        <w:t>par exemple</w:t>
      </w:r>
      <w:r>
        <w:t xml:space="preserve">, </w:t>
      </w:r>
      <w:r w:rsidR="005A7F50">
        <w:t>et puis</w:t>
      </w:r>
      <w:r>
        <w:t xml:space="preserve">, </w:t>
      </w:r>
      <w:r w:rsidR="005A7F50">
        <w:t>d</w:t>
      </w:r>
      <w:r>
        <w:t>’</w:t>
      </w:r>
      <w:r w:rsidR="005A7F50">
        <w:t>être si souvent en dehors de chez moi</w:t>
      </w:r>
      <w:r>
        <w:t xml:space="preserve">, </w:t>
      </w:r>
      <w:r w:rsidR="005A7F50">
        <w:t>ça ne fait pas de bien à mes filles non plus</w:t>
      </w:r>
      <w:r>
        <w:t>. « </w:t>
      </w:r>
      <w:r w:rsidR="005A7F50">
        <w:t>Qui que c</w:t>
      </w:r>
      <w:r>
        <w:t>’</w:t>
      </w:r>
      <w:r w:rsidR="005A7F50">
        <w:t>est que votre vieux</w:t>
      </w:r>
      <w:r>
        <w:t> ! »</w:t>
      </w:r>
      <w:r w:rsidR="005A7F50">
        <w:t xml:space="preserve"> leur demanderont les petits gars du monde</w:t>
      </w:r>
      <w:r>
        <w:t>. « </w:t>
      </w:r>
      <w:r w:rsidR="005A7F50">
        <w:t>Mon vieux</w:t>
      </w:r>
      <w:r>
        <w:t xml:space="preserve">, </w:t>
      </w:r>
      <w:r w:rsidR="005A7F50">
        <w:t>c</w:t>
      </w:r>
      <w:r>
        <w:t>’</w:t>
      </w:r>
      <w:r w:rsidR="005A7F50">
        <w:t xml:space="preserve">est Jack </w:t>
      </w:r>
      <w:r w:rsidR="005A7F50">
        <w:rPr>
          <w:bCs/>
        </w:rPr>
        <w:t>Brennan</w:t>
      </w:r>
      <w:r>
        <w:rPr>
          <w:bCs/>
        </w:rPr>
        <w:t> »</w:t>
      </w:r>
      <w:r>
        <w:t xml:space="preserve">. </w:t>
      </w:r>
      <w:r w:rsidR="005A7F50">
        <w:t>Ça ne leur fait pas de bien</w:t>
      </w:r>
      <w:r>
        <w:t xml:space="preserve">, </w:t>
      </w:r>
      <w:r w:rsidR="005A7F50">
        <w:t>ça</w:t>
      </w:r>
      <w:r>
        <w:t>.</w:t>
      </w:r>
    </w:p>
    <w:p w14:paraId="1B3AB182" w14:textId="77777777" w:rsidR="00514D33" w:rsidRDefault="00514D33">
      <w:r>
        <w:t>— </w:t>
      </w:r>
      <w:r w:rsidR="005A7F50">
        <w:t>Bah</w:t>
      </w:r>
      <w:r>
        <w:t xml:space="preserve"> ! </w:t>
      </w:r>
      <w:r w:rsidR="005A7F50">
        <w:t>dis-je</w:t>
      </w:r>
      <w:r>
        <w:t xml:space="preserve">, </w:t>
      </w:r>
      <w:r w:rsidR="005A7F50">
        <w:t>la seule chose qui importe c</w:t>
      </w:r>
      <w:r>
        <w:t>’</w:t>
      </w:r>
      <w:r w:rsidR="005A7F50">
        <w:t>est qu</w:t>
      </w:r>
      <w:r>
        <w:t>’</w:t>
      </w:r>
      <w:r w:rsidR="005A7F50">
        <w:t>elles aient le sac</w:t>
      </w:r>
      <w:r>
        <w:t>.</w:t>
      </w:r>
    </w:p>
    <w:p w14:paraId="35B87E40" w14:textId="77777777" w:rsidR="00514D33" w:rsidRDefault="00514D33">
      <w:r>
        <w:t>— </w:t>
      </w:r>
      <w:r w:rsidR="005A7F50">
        <w:t>T</w:t>
      </w:r>
      <w:r>
        <w:t>’</w:t>
      </w:r>
      <w:r w:rsidR="005A7F50">
        <w:t>en fais pas</w:t>
      </w:r>
      <w:r>
        <w:t xml:space="preserve">, </w:t>
      </w:r>
      <w:r w:rsidR="005A7F50">
        <w:t>dit Jack</w:t>
      </w:r>
      <w:r>
        <w:t xml:space="preserve">. </w:t>
      </w:r>
      <w:r w:rsidR="005A7F50">
        <w:t>J</w:t>
      </w:r>
      <w:r>
        <w:t>’</w:t>
      </w:r>
      <w:r w:rsidR="005A7F50">
        <w:t>ai le sac pour elles</w:t>
      </w:r>
      <w:r>
        <w:t>.</w:t>
      </w:r>
    </w:p>
    <w:p w14:paraId="01D035AB" w14:textId="77777777" w:rsidR="00514D33" w:rsidRDefault="005A7F50">
      <w:r>
        <w:lastRenderedPageBreak/>
        <w:t>Il se versa encore à boire</w:t>
      </w:r>
      <w:r w:rsidR="00514D33">
        <w:t xml:space="preserve">. </w:t>
      </w:r>
      <w:r>
        <w:t>La bouteille était presque vide</w:t>
      </w:r>
      <w:r w:rsidR="00514D33">
        <w:t>.</w:t>
      </w:r>
    </w:p>
    <w:p w14:paraId="2BA7A17C" w14:textId="77777777" w:rsidR="00514D33" w:rsidRDefault="00514D33">
      <w:pPr>
        <w:rPr>
          <w:bCs/>
        </w:rPr>
      </w:pPr>
      <w:r>
        <w:t>— </w:t>
      </w:r>
      <w:r w:rsidR="005A7F50">
        <w:t xml:space="preserve">Mets de </w:t>
      </w:r>
      <w:r w:rsidR="005A7F50">
        <w:rPr>
          <w:bCs/>
        </w:rPr>
        <w:t>l</w:t>
      </w:r>
      <w:r>
        <w:rPr>
          <w:bCs/>
        </w:rPr>
        <w:t>’</w:t>
      </w:r>
      <w:r w:rsidR="005A7F50">
        <w:rPr>
          <w:bCs/>
        </w:rPr>
        <w:t xml:space="preserve">eau </w:t>
      </w:r>
      <w:r w:rsidR="005A7F50">
        <w:t>dedans</w:t>
      </w:r>
      <w:r>
        <w:t xml:space="preserve">, </w:t>
      </w:r>
      <w:r w:rsidR="005A7F50">
        <w:rPr>
          <w:bCs/>
        </w:rPr>
        <w:t>dis-je</w:t>
      </w:r>
      <w:r>
        <w:rPr>
          <w:bCs/>
        </w:rPr>
        <w:t>.</w:t>
      </w:r>
    </w:p>
    <w:p w14:paraId="58EAED03" w14:textId="77777777" w:rsidR="00514D33" w:rsidRDefault="00514D33">
      <w:r>
        <w:rPr>
          <w:bCs/>
        </w:rPr>
        <w:t>— </w:t>
      </w:r>
      <w:r w:rsidR="005A7F50">
        <w:t>Vois-tu</w:t>
      </w:r>
      <w:r>
        <w:t xml:space="preserve">, </w:t>
      </w:r>
      <w:r w:rsidR="005A7F50">
        <w:t>dit-il en obéissant</w:t>
      </w:r>
      <w:r>
        <w:t xml:space="preserve">, </w:t>
      </w:r>
      <w:r w:rsidR="005A7F50">
        <w:t xml:space="preserve">tu ne peux pas te faire une idée de ce que ma </w:t>
      </w:r>
      <w:r w:rsidR="005A7F50">
        <w:rPr>
          <w:bCs/>
        </w:rPr>
        <w:t xml:space="preserve">femme </w:t>
      </w:r>
      <w:r w:rsidR="005A7F50">
        <w:t>me manque</w:t>
      </w:r>
      <w:r>
        <w:t>.</w:t>
      </w:r>
    </w:p>
    <w:p w14:paraId="47936A33" w14:textId="77777777" w:rsidR="00514D33" w:rsidRDefault="00514D33">
      <w:r>
        <w:t>— </w:t>
      </w:r>
      <w:r w:rsidR="005A7F50">
        <w:t>Ça</w:t>
      </w:r>
      <w:r>
        <w:t xml:space="preserve">, </w:t>
      </w:r>
      <w:r w:rsidR="005A7F50">
        <w:t>bien sûr</w:t>
      </w:r>
      <w:r>
        <w:t>…</w:t>
      </w:r>
    </w:p>
    <w:p w14:paraId="7D5E05C2" w14:textId="77777777" w:rsidR="00514D33" w:rsidRDefault="00514D33">
      <w:r>
        <w:t>— </w:t>
      </w:r>
      <w:r w:rsidR="005A7F50">
        <w:t xml:space="preserve">Tu ne </w:t>
      </w:r>
      <w:r w:rsidR="005A7F50">
        <w:rPr>
          <w:bCs/>
        </w:rPr>
        <w:t xml:space="preserve">peux pas </w:t>
      </w:r>
      <w:r w:rsidR="005A7F50">
        <w:t>t</w:t>
      </w:r>
      <w:r>
        <w:t>’</w:t>
      </w:r>
      <w:r w:rsidR="005A7F50">
        <w:t>en faire une idée</w:t>
      </w:r>
      <w:r>
        <w:t xml:space="preserve">. </w:t>
      </w:r>
      <w:r w:rsidR="005A7F50">
        <w:t>Tu ne peux pas te faire une idée de ce que c</w:t>
      </w:r>
      <w:r>
        <w:t>’</w:t>
      </w:r>
      <w:r w:rsidR="005A7F50">
        <w:t>est</w:t>
      </w:r>
      <w:r>
        <w:t>.</w:t>
      </w:r>
    </w:p>
    <w:p w14:paraId="1B0FDE83" w14:textId="77777777" w:rsidR="00514D33" w:rsidRDefault="00514D33">
      <w:r>
        <w:t>— </w:t>
      </w:r>
      <w:r w:rsidR="005A7F50">
        <w:t>Ça devrait pourtant être moins dur ici</w:t>
      </w:r>
      <w:r>
        <w:t xml:space="preserve">, </w:t>
      </w:r>
      <w:r w:rsidR="005A7F50">
        <w:t>à la campagne</w:t>
      </w:r>
      <w:r>
        <w:t xml:space="preserve">, </w:t>
      </w:r>
      <w:r w:rsidR="005A7F50">
        <w:t>qu</w:t>
      </w:r>
      <w:r>
        <w:t>’</w:t>
      </w:r>
      <w:r w:rsidR="005A7F50">
        <w:t>en ville</w:t>
      </w:r>
      <w:r>
        <w:t>.</w:t>
      </w:r>
    </w:p>
    <w:p w14:paraId="4AD804F5" w14:textId="77777777" w:rsidR="00514D33" w:rsidRDefault="00514D33">
      <w:r>
        <w:t>— </w:t>
      </w:r>
      <w:r w:rsidR="005A7F50">
        <w:t>Pour moi maintenant</w:t>
      </w:r>
      <w:r>
        <w:t xml:space="preserve">, </w:t>
      </w:r>
      <w:r w:rsidR="005A7F50">
        <w:t>dit Jack</w:t>
      </w:r>
      <w:r>
        <w:t xml:space="preserve">, </w:t>
      </w:r>
      <w:r w:rsidR="005A7F50">
        <w:rPr>
          <w:bCs/>
        </w:rPr>
        <w:t>l</w:t>
      </w:r>
      <w:r>
        <w:rPr>
          <w:bCs/>
        </w:rPr>
        <w:t>’</w:t>
      </w:r>
      <w:r w:rsidR="005A7F50">
        <w:rPr>
          <w:bCs/>
        </w:rPr>
        <w:t xml:space="preserve">endroit </w:t>
      </w:r>
      <w:r w:rsidR="005A7F50">
        <w:t>où je suis ne fait pas de différence</w:t>
      </w:r>
      <w:r>
        <w:t xml:space="preserve">. </w:t>
      </w:r>
      <w:r w:rsidR="005A7F50">
        <w:t>Tu ne peux pas te faire une idée de ce que c</w:t>
      </w:r>
      <w:r>
        <w:t>’</w:t>
      </w:r>
      <w:r w:rsidR="005A7F50">
        <w:t>est</w:t>
      </w:r>
      <w:r>
        <w:t>.</w:t>
      </w:r>
    </w:p>
    <w:p w14:paraId="5C42FBC6" w14:textId="77777777" w:rsidR="00514D33" w:rsidRDefault="00514D33">
      <w:r>
        <w:t>— </w:t>
      </w:r>
      <w:r w:rsidR="005A7F50">
        <w:t>Bois un peu</w:t>
      </w:r>
      <w:r>
        <w:t xml:space="preserve">, </w:t>
      </w:r>
      <w:r w:rsidR="005A7F50">
        <w:t>va</w:t>
      </w:r>
      <w:r>
        <w:t> !</w:t>
      </w:r>
    </w:p>
    <w:p w14:paraId="10C1D3CB" w14:textId="77777777" w:rsidR="00514D33" w:rsidRDefault="00514D33">
      <w:r>
        <w:t>— </w:t>
      </w:r>
      <w:r w:rsidR="005A7F50">
        <w:t>Est-ce que je suis saoul</w:t>
      </w:r>
      <w:r>
        <w:t xml:space="preserve"> ? </w:t>
      </w:r>
      <w:r w:rsidR="005A7F50">
        <w:t>Tu trouves que je bafouille</w:t>
      </w:r>
      <w:r>
        <w:t> ?</w:t>
      </w:r>
    </w:p>
    <w:p w14:paraId="76E6C5B2" w14:textId="77777777" w:rsidR="00514D33" w:rsidRDefault="00514D33">
      <w:r>
        <w:t>— </w:t>
      </w:r>
      <w:r w:rsidR="005A7F50">
        <w:t>Mais non</w:t>
      </w:r>
      <w:r>
        <w:t xml:space="preserve">, </w:t>
      </w:r>
      <w:r w:rsidR="005A7F50">
        <w:t>tu t</w:t>
      </w:r>
      <w:r>
        <w:t>’</w:t>
      </w:r>
      <w:r w:rsidR="005A7F50">
        <w:t>en tires très bien</w:t>
      </w:r>
      <w:r>
        <w:t>.</w:t>
      </w:r>
    </w:p>
    <w:p w14:paraId="0E3B2B4A" w14:textId="77777777" w:rsidR="00514D33" w:rsidRDefault="00514D33">
      <w:r>
        <w:t>— </w:t>
      </w:r>
      <w:r w:rsidR="005A7F50">
        <w:t>Tu ne peux pas te faire une idée de ce que c</w:t>
      </w:r>
      <w:r>
        <w:t>’</w:t>
      </w:r>
      <w:r w:rsidR="005A7F50">
        <w:t>est</w:t>
      </w:r>
      <w:r>
        <w:t xml:space="preserve">. </w:t>
      </w:r>
      <w:r w:rsidR="005A7F50">
        <w:t>Y a pe</w:t>
      </w:r>
      <w:r w:rsidR="005A7F50">
        <w:t>r</w:t>
      </w:r>
      <w:r w:rsidR="005A7F50">
        <w:t>sonne qui puisse se faire une idée de ce que c</w:t>
      </w:r>
      <w:r>
        <w:t>’</w:t>
      </w:r>
      <w:r w:rsidR="005A7F50">
        <w:t>est</w:t>
      </w:r>
      <w:r>
        <w:t>.</w:t>
      </w:r>
    </w:p>
    <w:p w14:paraId="0EF85F79" w14:textId="77777777" w:rsidR="00514D33" w:rsidRDefault="00514D33">
      <w:r>
        <w:t>— </w:t>
      </w:r>
      <w:r w:rsidR="005A7F50">
        <w:t>Excepté ta femme</w:t>
      </w:r>
      <w:r>
        <w:t xml:space="preserve">, </w:t>
      </w:r>
      <w:r w:rsidR="005A7F50">
        <w:t>dis-je</w:t>
      </w:r>
      <w:r>
        <w:t>.</w:t>
      </w:r>
    </w:p>
    <w:p w14:paraId="6973512A" w14:textId="77777777" w:rsidR="00514D33" w:rsidRDefault="00514D33">
      <w:r>
        <w:t>— </w:t>
      </w:r>
      <w:r w:rsidR="005A7F50">
        <w:t>Oui</w:t>
      </w:r>
      <w:r>
        <w:t xml:space="preserve">, </w:t>
      </w:r>
      <w:r w:rsidR="005A7F50">
        <w:t>elle le sait</w:t>
      </w:r>
      <w:r>
        <w:t xml:space="preserve">, </w:t>
      </w:r>
      <w:r w:rsidR="005A7F50">
        <w:t xml:space="preserve">ma </w:t>
      </w:r>
      <w:r w:rsidR="005A7F50">
        <w:rPr>
          <w:bCs/>
        </w:rPr>
        <w:t>femme</w:t>
      </w:r>
      <w:r>
        <w:t xml:space="preserve">, </w:t>
      </w:r>
      <w:r w:rsidR="005A7F50">
        <w:t>dit Jack</w:t>
      </w:r>
      <w:r>
        <w:t xml:space="preserve">. </w:t>
      </w:r>
      <w:r w:rsidR="005A7F50">
        <w:t>Elle le sait bien</w:t>
      </w:r>
      <w:r>
        <w:t xml:space="preserve">. </w:t>
      </w:r>
      <w:r w:rsidR="005A7F50">
        <w:t>Pour ça</w:t>
      </w:r>
      <w:r>
        <w:t xml:space="preserve">, </w:t>
      </w:r>
      <w:r w:rsidR="005A7F50">
        <w:t>elle le sait</w:t>
      </w:r>
      <w:r>
        <w:t>.</w:t>
      </w:r>
    </w:p>
    <w:p w14:paraId="07FD988B" w14:textId="77777777" w:rsidR="00514D33" w:rsidRDefault="00514D33">
      <w:r>
        <w:t>— </w:t>
      </w:r>
      <w:r w:rsidR="005A7F50">
        <w:t>Mets de l</w:t>
      </w:r>
      <w:r>
        <w:t>’</w:t>
      </w:r>
      <w:r w:rsidR="005A7F50">
        <w:t>eau</w:t>
      </w:r>
      <w:r>
        <w:t xml:space="preserve">, </w:t>
      </w:r>
      <w:r w:rsidR="005A7F50">
        <w:t>dis-je</w:t>
      </w:r>
      <w:r>
        <w:t>.</w:t>
      </w:r>
    </w:p>
    <w:p w14:paraId="26D1CFA2" w14:textId="77777777" w:rsidR="00514D33" w:rsidRDefault="00514D33">
      <w:r>
        <w:t>— </w:t>
      </w:r>
      <w:r w:rsidR="005A7F50">
        <w:rPr>
          <w:bCs/>
        </w:rPr>
        <w:t>Jerry</w:t>
      </w:r>
      <w:r>
        <w:rPr>
          <w:bCs/>
        </w:rPr>
        <w:t xml:space="preserve">, </w:t>
      </w:r>
      <w:r w:rsidR="005A7F50">
        <w:t>reprit-il</w:t>
      </w:r>
      <w:r>
        <w:t xml:space="preserve">. </w:t>
      </w:r>
      <w:r w:rsidR="005A7F50">
        <w:t>Tu ne peux pas te faire une idée de ce que ça finit par devenir</w:t>
      </w:r>
      <w:r>
        <w:t>…</w:t>
      </w:r>
    </w:p>
    <w:p w14:paraId="5A174A19" w14:textId="77777777" w:rsidR="00514D33" w:rsidRDefault="005A7F50">
      <w:r>
        <w:lastRenderedPageBreak/>
        <w:t>Il était bel et bien saoul</w:t>
      </w:r>
      <w:r w:rsidR="00514D33">
        <w:t xml:space="preserve">. </w:t>
      </w:r>
      <w:r>
        <w:t>Il me regardait dans les yeux</w:t>
      </w:r>
      <w:r w:rsidR="00514D33">
        <w:t xml:space="preserve">, </w:t>
      </w:r>
      <w:r>
        <w:t>et les siens étaient comme qui dirait tout fixes</w:t>
      </w:r>
      <w:r w:rsidR="00514D33">
        <w:t>.</w:t>
      </w:r>
    </w:p>
    <w:p w14:paraId="4A828F87" w14:textId="77777777" w:rsidR="00514D33" w:rsidRDefault="00514D33">
      <w:r>
        <w:t>— </w:t>
      </w:r>
      <w:r w:rsidR="005A7F50">
        <w:t>Tu vas bien dormir</w:t>
      </w:r>
      <w:r>
        <w:t xml:space="preserve">, </w:t>
      </w:r>
      <w:r w:rsidR="005A7F50">
        <w:t>dis-je</w:t>
      </w:r>
      <w:r>
        <w:t>.</w:t>
      </w:r>
    </w:p>
    <w:p w14:paraId="0DC8FDD8" w14:textId="77777777" w:rsidR="00514D33" w:rsidRDefault="00514D33">
      <w:pPr>
        <w:rPr>
          <w:bCs/>
        </w:rPr>
      </w:pPr>
      <w:r>
        <w:t>— </w:t>
      </w:r>
      <w:r w:rsidR="005A7F50">
        <w:t>Écoute</w:t>
      </w:r>
      <w:r>
        <w:t xml:space="preserve">, </w:t>
      </w:r>
      <w:r w:rsidR="005A7F50">
        <w:t>Jerry</w:t>
      </w:r>
      <w:r>
        <w:t xml:space="preserve">, </w:t>
      </w:r>
      <w:r w:rsidR="005A7F50">
        <w:t xml:space="preserve">me </w:t>
      </w:r>
      <w:r w:rsidR="005A7F50">
        <w:rPr>
          <w:bCs/>
        </w:rPr>
        <w:t>dit-il</w:t>
      </w:r>
      <w:r>
        <w:rPr>
          <w:bCs/>
        </w:rPr>
        <w:t xml:space="preserve">. </w:t>
      </w:r>
      <w:r w:rsidR="005A7F50">
        <w:rPr>
          <w:bCs/>
        </w:rPr>
        <w:t xml:space="preserve">Veux-tu </w:t>
      </w:r>
      <w:r w:rsidR="005A7F50">
        <w:t>gagner de l</w:t>
      </w:r>
      <w:r>
        <w:t>’</w:t>
      </w:r>
      <w:r w:rsidR="005A7F50">
        <w:t>argent</w:t>
      </w:r>
      <w:r>
        <w:t xml:space="preserve"> ? </w:t>
      </w:r>
      <w:r w:rsidR="005A7F50">
        <w:t>M</w:t>
      </w:r>
      <w:r w:rsidR="005A7F50">
        <w:t>i</w:t>
      </w:r>
      <w:r w:rsidR="005A7F50">
        <w:t xml:space="preserve">se sur </w:t>
      </w:r>
      <w:r w:rsidR="005A7F50">
        <w:rPr>
          <w:bCs/>
        </w:rPr>
        <w:t>Walcott</w:t>
      </w:r>
      <w:r>
        <w:rPr>
          <w:bCs/>
        </w:rPr>
        <w:t>.</w:t>
      </w:r>
    </w:p>
    <w:p w14:paraId="72BF0C1A" w14:textId="77777777" w:rsidR="00514D33" w:rsidRDefault="00514D33">
      <w:pPr>
        <w:rPr>
          <w:bCs/>
        </w:rPr>
      </w:pPr>
      <w:r>
        <w:rPr>
          <w:bCs/>
        </w:rPr>
        <w:t>— </w:t>
      </w:r>
      <w:r w:rsidR="005A7F50">
        <w:rPr>
          <w:bCs/>
        </w:rPr>
        <w:t>Oui</w:t>
      </w:r>
      <w:r>
        <w:rPr>
          <w:bCs/>
        </w:rPr>
        <w:t> ?</w:t>
      </w:r>
    </w:p>
    <w:p w14:paraId="264029F9" w14:textId="77777777" w:rsidR="00514D33" w:rsidRDefault="00514D33">
      <w:r>
        <w:rPr>
          <w:bCs/>
        </w:rPr>
        <w:t>— </w:t>
      </w:r>
      <w:r w:rsidR="005A7F50">
        <w:t>Écoute</w:t>
      </w:r>
      <w:r>
        <w:t xml:space="preserve">, </w:t>
      </w:r>
      <w:r w:rsidR="005A7F50">
        <w:t>Jerry</w:t>
      </w:r>
      <w:r>
        <w:t>…</w:t>
      </w:r>
    </w:p>
    <w:p w14:paraId="0696F7EC" w14:textId="77777777" w:rsidR="00514D33" w:rsidRDefault="005A7F50">
      <w:r>
        <w:t>Jack posa son verre</w:t>
      </w:r>
      <w:r w:rsidR="00514D33">
        <w:t>.</w:t>
      </w:r>
    </w:p>
    <w:p w14:paraId="68B1D0A1" w14:textId="77777777" w:rsidR="00514D33" w:rsidRDefault="00514D33">
      <w:r>
        <w:t>— </w:t>
      </w:r>
      <w:r w:rsidR="005A7F50">
        <w:t>Je ne suis pas saoul</w:t>
      </w:r>
      <w:r>
        <w:t xml:space="preserve">, </w:t>
      </w:r>
      <w:r w:rsidR="005A7F50">
        <w:t>hein</w:t>
      </w:r>
      <w:r>
        <w:t xml:space="preserve"> ? </w:t>
      </w:r>
      <w:r w:rsidR="005A7F50">
        <w:t>Sais-tu ce que je joue sur lui</w:t>
      </w:r>
      <w:r>
        <w:t xml:space="preserve">, </w:t>
      </w:r>
      <w:r w:rsidR="005A7F50">
        <w:t>moi</w:t>
      </w:r>
      <w:r>
        <w:t xml:space="preserve"> ? </w:t>
      </w:r>
      <w:r w:rsidR="005A7F50">
        <w:t>Cinquante gros billets</w:t>
      </w:r>
      <w:r>
        <w:t>.</w:t>
      </w:r>
    </w:p>
    <w:p w14:paraId="089D9DAA" w14:textId="77777777" w:rsidR="00514D33" w:rsidRDefault="00514D33">
      <w:r>
        <w:t>— </w:t>
      </w:r>
      <w:r w:rsidR="005A7F50">
        <w:t>Ça fait de la galette</w:t>
      </w:r>
      <w:r>
        <w:t>.</w:t>
      </w:r>
    </w:p>
    <w:p w14:paraId="21B628D3" w14:textId="77777777" w:rsidR="00514D33" w:rsidRDefault="00514D33">
      <w:r>
        <w:t>— </w:t>
      </w:r>
      <w:r w:rsidR="005A7F50">
        <w:t>Cinquante gros billets</w:t>
      </w:r>
      <w:r>
        <w:t xml:space="preserve">, </w:t>
      </w:r>
      <w:r w:rsidR="005A7F50">
        <w:t>reprit-il</w:t>
      </w:r>
      <w:r>
        <w:t xml:space="preserve">. </w:t>
      </w:r>
      <w:r w:rsidR="005A7F50">
        <w:t>Cinquante mille dollars</w:t>
      </w:r>
      <w:r>
        <w:t>.</w:t>
      </w:r>
    </w:p>
    <w:p w14:paraId="6448E49E" w14:textId="77777777" w:rsidR="00514D33" w:rsidRDefault="00514D33">
      <w:r>
        <w:t>— </w:t>
      </w:r>
      <w:r w:rsidR="005A7F50">
        <w:t>Ça fait de la galette</w:t>
      </w:r>
      <w:r>
        <w:t>.</w:t>
      </w:r>
    </w:p>
    <w:p w14:paraId="5B77638E" w14:textId="77777777" w:rsidR="00514D33" w:rsidRDefault="00514D33">
      <w:pPr>
        <w:rPr>
          <w:bCs/>
        </w:rPr>
      </w:pPr>
      <w:r>
        <w:t>— </w:t>
      </w:r>
      <w:r w:rsidR="005A7F50">
        <w:t>Cinquante gros billets</w:t>
      </w:r>
      <w:r>
        <w:t xml:space="preserve">, </w:t>
      </w:r>
      <w:r w:rsidR="005A7F50">
        <w:t>reprit Jack</w:t>
      </w:r>
      <w:r>
        <w:t xml:space="preserve">, </w:t>
      </w:r>
      <w:r w:rsidR="005A7F50">
        <w:t>à deux contre un</w:t>
      </w:r>
      <w:r>
        <w:t xml:space="preserve">. </w:t>
      </w:r>
      <w:r w:rsidR="005A7F50">
        <w:t>Je toucherai vingt-cinq mille dollars</w:t>
      </w:r>
      <w:r>
        <w:t xml:space="preserve">. </w:t>
      </w:r>
      <w:r w:rsidR="005A7F50">
        <w:t>Mise sur lui</w:t>
      </w:r>
      <w:r>
        <w:t xml:space="preserve">, </w:t>
      </w:r>
      <w:r w:rsidR="005A7F50">
        <w:rPr>
          <w:bCs/>
        </w:rPr>
        <w:t>Jerry</w:t>
      </w:r>
      <w:r>
        <w:rPr>
          <w:bCs/>
        </w:rPr>
        <w:t>.</w:t>
      </w:r>
    </w:p>
    <w:p w14:paraId="0E33167B" w14:textId="77777777" w:rsidR="00514D33" w:rsidRDefault="00514D33">
      <w:r>
        <w:rPr>
          <w:bCs/>
        </w:rPr>
        <w:t>— </w:t>
      </w:r>
      <w:r w:rsidR="005A7F50">
        <w:t>C</w:t>
      </w:r>
      <w:r>
        <w:t>’</w:t>
      </w:r>
      <w:r w:rsidR="005A7F50">
        <w:t>est tentant</w:t>
      </w:r>
      <w:r>
        <w:t xml:space="preserve">, </w:t>
      </w:r>
      <w:r w:rsidR="005A7F50">
        <w:t>dis-je</w:t>
      </w:r>
      <w:r>
        <w:t>.</w:t>
      </w:r>
    </w:p>
    <w:p w14:paraId="58F222A1" w14:textId="77777777" w:rsidR="00514D33" w:rsidRDefault="00514D33">
      <w:r>
        <w:t>— </w:t>
      </w:r>
      <w:r w:rsidR="005A7F50">
        <w:rPr>
          <w:bCs/>
        </w:rPr>
        <w:t xml:space="preserve">Comment </w:t>
      </w:r>
      <w:r w:rsidR="005A7F50">
        <w:t>veux-tu que je le batte</w:t>
      </w:r>
      <w:r>
        <w:t xml:space="preserve"> ? </w:t>
      </w:r>
      <w:r w:rsidR="005A7F50">
        <w:t>C</w:t>
      </w:r>
      <w:r>
        <w:t>’</w:t>
      </w:r>
      <w:r w:rsidR="005A7F50">
        <w:t>est pas du maqui</w:t>
      </w:r>
      <w:r w:rsidR="005A7F50">
        <w:t>l</w:t>
      </w:r>
      <w:r w:rsidR="005A7F50">
        <w:t>lage</w:t>
      </w:r>
      <w:r>
        <w:t xml:space="preserve">. </w:t>
      </w:r>
      <w:r w:rsidR="005A7F50">
        <w:t xml:space="preserve">Comment </w:t>
      </w:r>
      <w:r w:rsidR="005A7F50">
        <w:rPr>
          <w:bCs/>
        </w:rPr>
        <w:t xml:space="preserve">veux-tu </w:t>
      </w:r>
      <w:r w:rsidR="005A7F50">
        <w:t xml:space="preserve">que je </w:t>
      </w:r>
      <w:r w:rsidR="005A7F50">
        <w:rPr>
          <w:bCs/>
        </w:rPr>
        <w:t xml:space="preserve">le </w:t>
      </w:r>
      <w:r w:rsidR="005A7F50">
        <w:t>batte</w:t>
      </w:r>
      <w:r>
        <w:t xml:space="preserve"> ? </w:t>
      </w:r>
      <w:r w:rsidR="005A7F50">
        <w:t>Pourquoi ne pas en pr</w:t>
      </w:r>
      <w:r w:rsidR="005A7F50">
        <w:t>o</w:t>
      </w:r>
      <w:r w:rsidR="005A7F50">
        <w:t>f</w:t>
      </w:r>
      <w:r w:rsidR="005A7F50">
        <w:t>i</w:t>
      </w:r>
      <w:r w:rsidR="005A7F50">
        <w:t>ter</w:t>
      </w:r>
      <w:r>
        <w:t> ?</w:t>
      </w:r>
    </w:p>
    <w:p w14:paraId="5C27724C" w14:textId="77777777" w:rsidR="00514D33" w:rsidRDefault="00514D33">
      <w:r>
        <w:t>— </w:t>
      </w:r>
      <w:r w:rsidR="005A7F50">
        <w:t>Mets de l</w:t>
      </w:r>
      <w:r>
        <w:t>’</w:t>
      </w:r>
      <w:r w:rsidR="005A7F50">
        <w:t>eau</w:t>
      </w:r>
      <w:r>
        <w:t xml:space="preserve">, </w:t>
      </w:r>
      <w:r w:rsidR="005A7F50">
        <w:t>dis-je</w:t>
      </w:r>
      <w:r>
        <w:t>.</w:t>
      </w:r>
    </w:p>
    <w:p w14:paraId="7058B874" w14:textId="77777777" w:rsidR="00514D33" w:rsidRDefault="00514D33">
      <w:r>
        <w:t>— </w:t>
      </w:r>
      <w:r w:rsidR="005A7F50">
        <w:t xml:space="preserve">Après ce </w:t>
      </w:r>
      <w:r w:rsidR="005A7F50">
        <w:rPr>
          <w:bCs/>
        </w:rPr>
        <w:t>match-là</w:t>
      </w:r>
      <w:r>
        <w:rPr>
          <w:bCs/>
        </w:rPr>
        <w:t xml:space="preserve">, </w:t>
      </w:r>
      <w:r w:rsidR="005A7F50">
        <w:t>je laisse tomber</w:t>
      </w:r>
      <w:r>
        <w:t xml:space="preserve">, </w:t>
      </w:r>
      <w:r w:rsidR="005A7F50">
        <w:t>dit Jack</w:t>
      </w:r>
      <w:r>
        <w:t xml:space="preserve">. </w:t>
      </w:r>
      <w:r w:rsidR="005A7F50">
        <w:t>Je laisse tomber</w:t>
      </w:r>
      <w:r>
        <w:t xml:space="preserve">. </w:t>
      </w:r>
      <w:r w:rsidR="005A7F50">
        <w:t>Faut que je reçoive une raclée</w:t>
      </w:r>
      <w:r>
        <w:t xml:space="preserve">. </w:t>
      </w:r>
      <w:r w:rsidR="005A7F50">
        <w:t>Alors</w:t>
      </w:r>
      <w:r>
        <w:t xml:space="preserve"> ? </w:t>
      </w:r>
      <w:r w:rsidR="005A7F50">
        <w:t xml:space="preserve">Pourquoi que je </w:t>
      </w:r>
      <w:r w:rsidR="005A7F50">
        <w:rPr>
          <w:bCs/>
        </w:rPr>
        <w:t>n</w:t>
      </w:r>
      <w:r>
        <w:rPr>
          <w:bCs/>
        </w:rPr>
        <w:t>’</w:t>
      </w:r>
      <w:r w:rsidR="005A7F50">
        <w:rPr>
          <w:bCs/>
        </w:rPr>
        <w:t xml:space="preserve">en </w:t>
      </w:r>
      <w:r w:rsidR="005A7F50">
        <w:t>profiterais pas</w:t>
      </w:r>
      <w:r>
        <w:t> ?</w:t>
      </w:r>
    </w:p>
    <w:p w14:paraId="16A93B18" w14:textId="77777777" w:rsidR="00514D33" w:rsidRDefault="00514D33">
      <w:r>
        <w:t>— </w:t>
      </w:r>
      <w:r w:rsidR="005A7F50">
        <w:t>Ça</w:t>
      </w:r>
      <w:r>
        <w:t xml:space="preserve">, </w:t>
      </w:r>
      <w:r w:rsidR="005A7F50">
        <w:t>sûrement</w:t>
      </w:r>
      <w:r>
        <w:t>.</w:t>
      </w:r>
    </w:p>
    <w:p w14:paraId="754CD26B" w14:textId="77777777" w:rsidR="00514D33" w:rsidRDefault="00514D33">
      <w:pPr>
        <w:rPr>
          <w:bCs/>
        </w:rPr>
      </w:pPr>
      <w:r>
        <w:lastRenderedPageBreak/>
        <w:t>— </w:t>
      </w:r>
      <w:r w:rsidR="005A7F50">
        <w:t>Voilà huit jours que je ne dors pas</w:t>
      </w:r>
      <w:r>
        <w:t xml:space="preserve">, </w:t>
      </w:r>
      <w:r w:rsidR="005A7F50">
        <w:t>dit Jack</w:t>
      </w:r>
      <w:r>
        <w:t xml:space="preserve">. </w:t>
      </w:r>
      <w:r w:rsidR="005A7F50">
        <w:t xml:space="preserve">Toute la nuit je suis dans le lit à me </w:t>
      </w:r>
      <w:r w:rsidR="005A7F50">
        <w:rPr>
          <w:bCs/>
        </w:rPr>
        <w:t xml:space="preserve">manger </w:t>
      </w:r>
      <w:r w:rsidR="005A7F50">
        <w:t xml:space="preserve">les </w:t>
      </w:r>
      <w:r w:rsidR="005A7F50">
        <w:rPr>
          <w:bCs/>
        </w:rPr>
        <w:t>sangs</w:t>
      </w:r>
      <w:r>
        <w:rPr>
          <w:bCs/>
        </w:rPr>
        <w:t xml:space="preserve">. </w:t>
      </w:r>
      <w:r w:rsidR="005A7F50">
        <w:rPr>
          <w:bCs/>
        </w:rPr>
        <w:t xml:space="preserve">Je </w:t>
      </w:r>
      <w:r w:rsidR="005A7F50">
        <w:t>ne dors pas</w:t>
      </w:r>
      <w:r>
        <w:t xml:space="preserve">, </w:t>
      </w:r>
      <w:r w:rsidR="005A7F50">
        <w:t>Jerry</w:t>
      </w:r>
      <w:r>
        <w:t xml:space="preserve">. </w:t>
      </w:r>
      <w:r w:rsidR="005A7F50">
        <w:t>Tu n</w:t>
      </w:r>
      <w:r>
        <w:t>’</w:t>
      </w:r>
      <w:r w:rsidR="005A7F50">
        <w:t xml:space="preserve">as pas idée de ce que ça fait quand on ne peut pas fermer </w:t>
      </w:r>
      <w:r w:rsidR="005A7F50">
        <w:rPr>
          <w:bCs/>
        </w:rPr>
        <w:t>l</w:t>
      </w:r>
      <w:r>
        <w:rPr>
          <w:bCs/>
        </w:rPr>
        <w:t>’</w:t>
      </w:r>
      <w:r w:rsidR="005A7F50">
        <w:rPr>
          <w:bCs/>
        </w:rPr>
        <w:t>œil</w:t>
      </w:r>
      <w:r>
        <w:rPr>
          <w:bCs/>
        </w:rPr>
        <w:t>.</w:t>
      </w:r>
    </w:p>
    <w:p w14:paraId="1F3156BF" w14:textId="77777777" w:rsidR="00514D33" w:rsidRDefault="00514D33">
      <w:r>
        <w:rPr>
          <w:bCs/>
        </w:rPr>
        <w:t>— </w:t>
      </w:r>
      <w:r w:rsidR="005A7F50">
        <w:t>Mais si</w:t>
      </w:r>
      <w:r>
        <w:t>.</w:t>
      </w:r>
    </w:p>
    <w:p w14:paraId="42D9AB3D" w14:textId="77777777" w:rsidR="00514D33" w:rsidRDefault="00514D33">
      <w:pPr>
        <w:rPr>
          <w:bCs/>
        </w:rPr>
      </w:pPr>
      <w:r>
        <w:t>— </w:t>
      </w:r>
      <w:r w:rsidR="005A7F50">
        <w:rPr>
          <w:bCs/>
        </w:rPr>
        <w:t>Je ne dors pas</w:t>
      </w:r>
      <w:r>
        <w:rPr>
          <w:bCs/>
        </w:rPr>
        <w:t xml:space="preserve">. </w:t>
      </w:r>
      <w:r w:rsidR="005A7F50">
        <w:rPr>
          <w:bCs/>
        </w:rPr>
        <w:t>C</w:t>
      </w:r>
      <w:r>
        <w:rPr>
          <w:bCs/>
        </w:rPr>
        <w:t>’</w:t>
      </w:r>
      <w:r w:rsidR="005A7F50">
        <w:rPr>
          <w:bCs/>
        </w:rPr>
        <w:t>est tout</w:t>
      </w:r>
      <w:r>
        <w:rPr>
          <w:bCs/>
        </w:rPr>
        <w:t xml:space="preserve">. </w:t>
      </w:r>
      <w:r w:rsidR="005A7F50">
        <w:rPr>
          <w:bCs/>
        </w:rPr>
        <w:t>Je ne peux pas dormir</w:t>
      </w:r>
      <w:r>
        <w:rPr>
          <w:bCs/>
        </w:rPr>
        <w:t xml:space="preserve">. </w:t>
      </w:r>
      <w:r w:rsidR="005A7F50">
        <w:rPr>
          <w:bCs/>
        </w:rPr>
        <w:t>À quoi bon se soigner pendant tant d</w:t>
      </w:r>
      <w:r>
        <w:rPr>
          <w:bCs/>
        </w:rPr>
        <w:t>’</w:t>
      </w:r>
      <w:r w:rsidR="005A7F50">
        <w:rPr>
          <w:bCs/>
        </w:rPr>
        <w:t>années si c</w:t>
      </w:r>
      <w:r>
        <w:rPr>
          <w:bCs/>
        </w:rPr>
        <w:t>’</w:t>
      </w:r>
      <w:r w:rsidR="005A7F50">
        <w:rPr>
          <w:bCs/>
        </w:rPr>
        <w:t>est pour en arriver là</w:t>
      </w:r>
      <w:r>
        <w:rPr>
          <w:bCs/>
        </w:rPr>
        <w:t> ?</w:t>
      </w:r>
    </w:p>
    <w:p w14:paraId="338B126F" w14:textId="77777777" w:rsidR="00514D33" w:rsidRDefault="00514D33">
      <w:r>
        <w:rPr>
          <w:bCs/>
        </w:rPr>
        <w:t>— </w:t>
      </w:r>
      <w:r w:rsidR="005A7F50">
        <w:t>C</w:t>
      </w:r>
      <w:r>
        <w:t>’</w:t>
      </w:r>
      <w:r w:rsidR="005A7F50">
        <w:t>est moche</w:t>
      </w:r>
      <w:r>
        <w:t>.</w:t>
      </w:r>
    </w:p>
    <w:p w14:paraId="794F0CE7" w14:textId="77777777" w:rsidR="00514D33" w:rsidRDefault="00514D33">
      <w:r>
        <w:t>— </w:t>
      </w:r>
      <w:r w:rsidR="005A7F50">
        <w:t>Tu n</w:t>
      </w:r>
      <w:r>
        <w:t>’</w:t>
      </w:r>
      <w:r w:rsidR="005A7F50">
        <w:t xml:space="preserve">as pas idée de ce que ça </w:t>
      </w:r>
      <w:r w:rsidR="005A7F50">
        <w:rPr>
          <w:bCs/>
        </w:rPr>
        <w:t>fait</w:t>
      </w:r>
      <w:r>
        <w:rPr>
          <w:bCs/>
        </w:rPr>
        <w:t xml:space="preserve">, </w:t>
      </w:r>
      <w:r w:rsidR="005A7F50">
        <w:rPr>
          <w:bCs/>
        </w:rPr>
        <w:t>Jerry</w:t>
      </w:r>
      <w:r>
        <w:rPr>
          <w:bCs/>
        </w:rPr>
        <w:t xml:space="preserve">, </w:t>
      </w:r>
      <w:r w:rsidR="005A7F50">
        <w:t>quand on ne peut pas fermer l</w:t>
      </w:r>
      <w:r>
        <w:t>’</w:t>
      </w:r>
      <w:r w:rsidR="005A7F50">
        <w:t>œil</w:t>
      </w:r>
      <w:r>
        <w:t>.</w:t>
      </w:r>
    </w:p>
    <w:p w14:paraId="68AEFF4A" w14:textId="77777777" w:rsidR="00514D33" w:rsidRDefault="00514D33">
      <w:r>
        <w:t>— </w:t>
      </w:r>
      <w:r w:rsidR="005A7F50">
        <w:t>Mets de l</w:t>
      </w:r>
      <w:r>
        <w:t>’</w:t>
      </w:r>
      <w:r w:rsidR="005A7F50">
        <w:t>eau</w:t>
      </w:r>
      <w:r>
        <w:t xml:space="preserve">, </w:t>
      </w:r>
      <w:r w:rsidR="005A7F50">
        <w:t>dis-je</w:t>
      </w:r>
      <w:r>
        <w:t>.</w:t>
      </w:r>
    </w:p>
    <w:p w14:paraId="1C84A003" w14:textId="77777777" w:rsidR="005A7F50" w:rsidRDefault="005A7F50"/>
    <w:p w14:paraId="26FB5CAC" w14:textId="77777777" w:rsidR="00514D33" w:rsidRDefault="005A7F50">
      <w:r>
        <w:t>Bref</w:t>
      </w:r>
      <w:r w:rsidR="00514D33">
        <w:t xml:space="preserve">, </w:t>
      </w:r>
      <w:r>
        <w:t>vers onze heures</w:t>
      </w:r>
      <w:r w:rsidR="00514D33">
        <w:t xml:space="preserve">, </w:t>
      </w:r>
      <w:r>
        <w:t xml:space="preserve">Jack tombe dans les </w:t>
      </w:r>
      <w:r>
        <w:rPr>
          <w:bCs/>
        </w:rPr>
        <w:t>pommes</w:t>
      </w:r>
      <w:r w:rsidR="00514D33">
        <w:rPr>
          <w:bCs/>
        </w:rPr>
        <w:t xml:space="preserve">. </w:t>
      </w:r>
      <w:r>
        <w:t>Cette fois il est mûr et ne pourra pas faire autrement que de dormir</w:t>
      </w:r>
      <w:r w:rsidR="00514D33">
        <w:t xml:space="preserve">. </w:t>
      </w:r>
      <w:r>
        <w:t>Je l</w:t>
      </w:r>
      <w:r w:rsidR="00514D33">
        <w:t>’</w:t>
      </w:r>
      <w:r>
        <w:t>aide à se déshabiller et je le couche</w:t>
      </w:r>
      <w:r w:rsidR="00514D33">
        <w:t>.</w:t>
      </w:r>
    </w:p>
    <w:p w14:paraId="141EF433" w14:textId="77777777" w:rsidR="00514D33" w:rsidRDefault="00514D33">
      <w:r>
        <w:t>— </w:t>
      </w:r>
      <w:r w:rsidR="005A7F50">
        <w:t xml:space="preserve">Tu vas bien </w:t>
      </w:r>
      <w:r w:rsidR="005A7F50">
        <w:rPr>
          <w:bCs/>
        </w:rPr>
        <w:t>dormir</w:t>
      </w:r>
      <w:r>
        <w:rPr>
          <w:bCs/>
        </w:rPr>
        <w:t xml:space="preserve">, </w:t>
      </w:r>
      <w:r w:rsidR="005A7F50">
        <w:t>Jack</w:t>
      </w:r>
      <w:r>
        <w:t xml:space="preserve">, </w:t>
      </w:r>
      <w:r w:rsidR="005A7F50">
        <w:t>lui dis-je</w:t>
      </w:r>
      <w:r>
        <w:t>.</w:t>
      </w:r>
    </w:p>
    <w:p w14:paraId="028B0779" w14:textId="77777777" w:rsidR="00514D33" w:rsidRDefault="00514D33">
      <w:pPr>
        <w:rPr>
          <w:bCs/>
        </w:rPr>
      </w:pPr>
      <w:r>
        <w:t>— </w:t>
      </w:r>
      <w:r w:rsidR="005A7F50">
        <w:t>Tu parles</w:t>
      </w:r>
      <w:r>
        <w:t xml:space="preserve">, </w:t>
      </w:r>
      <w:r w:rsidR="005A7F50">
        <w:t>répond-il</w:t>
      </w:r>
      <w:r>
        <w:t xml:space="preserve">. </w:t>
      </w:r>
      <w:r w:rsidR="005A7F50">
        <w:t xml:space="preserve">Si je vais </w:t>
      </w:r>
      <w:r w:rsidR="005A7F50">
        <w:rPr>
          <w:bCs/>
        </w:rPr>
        <w:t>dormir</w:t>
      </w:r>
      <w:r>
        <w:rPr>
          <w:bCs/>
        </w:rPr>
        <w:t>…</w:t>
      </w:r>
    </w:p>
    <w:p w14:paraId="2AAA5040" w14:textId="77777777" w:rsidR="00514D33" w:rsidRDefault="00514D33">
      <w:r>
        <w:rPr>
          <w:bCs/>
        </w:rPr>
        <w:t>— </w:t>
      </w:r>
      <w:r w:rsidR="005A7F50">
        <w:t>Bonne nuit</w:t>
      </w:r>
      <w:r>
        <w:t xml:space="preserve">, </w:t>
      </w:r>
      <w:r w:rsidR="005A7F50">
        <w:t>Jack</w:t>
      </w:r>
      <w:r>
        <w:t xml:space="preserve">, </w:t>
      </w:r>
      <w:r w:rsidR="005A7F50">
        <w:t>dis-je</w:t>
      </w:r>
      <w:r>
        <w:t>.</w:t>
      </w:r>
    </w:p>
    <w:p w14:paraId="62D56FEE" w14:textId="77777777" w:rsidR="00514D33" w:rsidRDefault="00514D33">
      <w:r>
        <w:t>— </w:t>
      </w:r>
      <w:r w:rsidR="005A7F50">
        <w:t>Bonne nuit</w:t>
      </w:r>
      <w:r>
        <w:t xml:space="preserve">, </w:t>
      </w:r>
      <w:r w:rsidR="005A7F50">
        <w:t>Jerry</w:t>
      </w:r>
      <w:r>
        <w:t xml:space="preserve">. </w:t>
      </w:r>
      <w:r w:rsidR="005A7F50">
        <w:t>Tu es mon seul ami</w:t>
      </w:r>
      <w:r>
        <w:t>.</w:t>
      </w:r>
    </w:p>
    <w:p w14:paraId="3133F5A6" w14:textId="77777777" w:rsidR="00514D33" w:rsidRDefault="00514D33">
      <w:r>
        <w:t>— </w:t>
      </w:r>
      <w:r w:rsidR="005A7F50">
        <w:t>Oh</w:t>
      </w:r>
      <w:r>
        <w:t xml:space="preserve"> ! </w:t>
      </w:r>
      <w:r w:rsidR="005A7F50">
        <w:t>ça va</w:t>
      </w:r>
      <w:r>
        <w:t xml:space="preserve">, </w:t>
      </w:r>
      <w:r w:rsidR="005A7F50">
        <w:t>dis-je</w:t>
      </w:r>
      <w:r>
        <w:t>.</w:t>
      </w:r>
    </w:p>
    <w:p w14:paraId="3163A245" w14:textId="77777777" w:rsidR="00514D33" w:rsidRDefault="00514D33">
      <w:r>
        <w:t>— </w:t>
      </w:r>
      <w:r w:rsidR="005A7F50">
        <w:t>T</w:t>
      </w:r>
      <w:r>
        <w:t>’</w:t>
      </w:r>
      <w:r w:rsidR="005A7F50">
        <w:t>es mon seul ami</w:t>
      </w:r>
      <w:r>
        <w:t xml:space="preserve">, </w:t>
      </w:r>
      <w:r w:rsidR="005A7F50">
        <w:rPr>
          <w:bCs/>
        </w:rPr>
        <w:t>reprend</w:t>
      </w:r>
      <w:r w:rsidR="005A7F50">
        <w:t>-il</w:t>
      </w:r>
      <w:r>
        <w:t xml:space="preserve">. </w:t>
      </w:r>
      <w:r w:rsidR="005A7F50">
        <w:t>Le seul ami que j</w:t>
      </w:r>
      <w:r>
        <w:t>’</w:t>
      </w:r>
      <w:r w:rsidR="005A7F50">
        <w:t>ai au monde</w:t>
      </w:r>
      <w:r>
        <w:t>.</w:t>
      </w:r>
    </w:p>
    <w:p w14:paraId="5654F70C" w14:textId="77777777" w:rsidR="00514D33" w:rsidRDefault="00514D33">
      <w:r>
        <w:t>— </w:t>
      </w:r>
      <w:r w:rsidR="005A7F50">
        <w:t>Allez</w:t>
      </w:r>
      <w:r>
        <w:t xml:space="preserve">, </w:t>
      </w:r>
      <w:r w:rsidR="005A7F50">
        <w:t>dors</w:t>
      </w:r>
      <w:r>
        <w:t xml:space="preserve">, </w:t>
      </w:r>
      <w:r w:rsidR="005A7F50">
        <w:t>dis-je</w:t>
      </w:r>
      <w:r>
        <w:t>.</w:t>
      </w:r>
    </w:p>
    <w:p w14:paraId="14967A3A" w14:textId="77777777" w:rsidR="00514D33" w:rsidRDefault="00514D33">
      <w:r>
        <w:t>— </w:t>
      </w:r>
      <w:r w:rsidR="005A7F50">
        <w:t>Je vais dormir</w:t>
      </w:r>
      <w:r>
        <w:t xml:space="preserve">, </w:t>
      </w:r>
      <w:r w:rsidR="005A7F50">
        <w:t>dit Jack</w:t>
      </w:r>
      <w:r>
        <w:t>.</w:t>
      </w:r>
    </w:p>
    <w:p w14:paraId="6BDBC801" w14:textId="77777777" w:rsidR="005A7F50" w:rsidRDefault="005A7F50"/>
    <w:p w14:paraId="6994AC65" w14:textId="77777777" w:rsidR="00514D33" w:rsidRDefault="005A7F50">
      <w:r>
        <w:t xml:space="preserve">Je retrouvai </w:t>
      </w:r>
      <w:r>
        <w:rPr>
          <w:bCs/>
        </w:rPr>
        <w:t xml:space="preserve">Hogan </w:t>
      </w:r>
      <w:r>
        <w:t>en bas</w:t>
      </w:r>
      <w:r w:rsidR="00514D33">
        <w:t xml:space="preserve">, </w:t>
      </w:r>
      <w:r>
        <w:t>assis devant son bureau et l</w:t>
      </w:r>
      <w:r>
        <w:t>i</w:t>
      </w:r>
      <w:r>
        <w:t>sant les journaux</w:t>
      </w:r>
      <w:r w:rsidR="00514D33">
        <w:t xml:space="preserve">. </w:t>
      </w:r>
      <w:r>
        <w:t>Il leva la tête</w:t>
      </w:r>
      <w:r w:rsidR="00514D33">
        <w:t>.</w:t>
      </w:r>
    </w:p>
    <w:p w14:paraId="07A69D66" w14:textId="77777777" w:rsidR="00514D33" w:rsidRDefault="00514D33">
      <w:pPr>
        <w:rPr>
          <w:bCs/>
        </w:rPr>
      </w:pPr>
      <w:r>
        <w:t>— </w:t>
      </w:r>
      <w:r w:rsidR="005A7F50">
        <w:t>Et alors</w:t>
      </w:r>
      <w:r>
        <w:rPr>
          <w:bCs/>
        </w:rPr>
        <w:t xml:space="preserve">, </w:t>
      </w:r>
      <w:r w:rsidR="005A7F50">
        <w:t>il fait dodo</w:t>
      </w:r>
      <w:r>
        <w:rPr>
          <w:bCs/>
        </w:rPr>
        <w:t xml:space="preserve">, </w:t>
      </w:r>
      <w:r w:rsidR="005A7F50">
        <w:t>le petit copain</w:t>
      </w:r>
      <w:r>
        <w:t xml:space="preserve"> ? </w:t>
      </w:r>
      <w:r w:rsidR="005A7F50">
        <w:t xml:space="preserve">me </w:t>
      </w:r>
      <w:r w:rsidR="005A7F50">
        <w:rPr>
          <w:bCs/>
        </w:rPr>
        <w:t>demanda-t-il</w:t>
      </w:r>
      <w:r>
        <w:rPr>
          <w:bCs/>
        </w:rPr>
        <w:t>.</w:t>
      </w:r>
    </w:p>
    <w:p w14:paraId="1DF10B74" w14:textId="77777777" w:rsidR="00514D33" w:rsidRDefault="00514D33">
      <w:r>
        <w:rPr>
          <w:bCs/>
        </w:rPr>
        <w:t>— </w:t>
      </w:r>
      <w:r w:rsidR="005A7F50">
        <w:t>Il était mûraille</w:t>
      </w:r>
      <w:r>
        <w:t>.</w:t>
      </w:r>
    </w:p>
    <w:p w14:paraId="435119DD" w14:textId="77777777" w:rsidR="00514D33" w:rsidRDefault="00514D33">
      <w:pPr>
        <w:rPr>
          <w:bCs/>
        </w:rPr>
      </w:pPr>
      <w:r>
        <w:t>— </w:t>
      </w:r>
      <w:r w:rsidR="005A7F50">
        <w:t>Ça vaut mieux pour lui que de ne pas dormir</w:t>
      </w:r>
      <w:r>
        <w:t xml:space="preserve">, </w:t>
      </w:r>
      <w:r w:rsidR="005A7F50">
        <w:t xml:space="preserve">dit </w:t>
      </w:r>
      <w:r w:rsidR="005A7F50">
        <w:rPr>
          <w:bCs/>
        </w:rPr>
        <w:t>Hogan</w:t>
      </w:r>
      <w:r>
        <w:rPr>
          <w:bCs/>
        </w:rPr>
        <w:t>.</w:t>
      </w:r>
    </w:p>
    <w:p w14:paraId="1959FA05" w14:textId="77777777" w:rsidR="00514D33" w:rsidRDefault="00514D33">
      <w:r>
        <w:rPr>
          <w:bCs/>
        </w:rPr>
        <w:t>— </w:t>
      </w:r>
      <w:r w:rsidR="005A7F50">
        <w:t>Pour sûr</w:t>
      </w:r>
      <w:r>
        <w:t>.</w:t>
      </w:r>
    </w:p>
    <w:p w14:paraId="2BD95747" w14:textId="77777777" w:rsidR="00514D33" w:rsidRDefault="00514D33">
      <w:r>
        <w:t>— </w:t>
      </w:r>
      <w:r w:rsidR="005A7F50">
        <w:t>Et pourtant on aurait un mal de chien à faire compre</w:t>
      </w:r>
      <w:r w:rsidR="005A7F50">
        <w:t>n</w:t>
      </w:r>
      <w:r w:rsidR="005A7F50">
        <w:t>dre ça aux reporters des journaux sportifs</w:t>
      </w:r>
      <w:r>
        <w:t xml:space="preserve">, </w:t>
      </w:r>
      <w:r w:rsidR="005A7F50">
        <w:t>dit Hogan</w:t>
      </w:r>
      <w:r>
        <w:t>.</w:t>
      </w:r>
    </w:p>
    <w:p w14:paraId="4BF600E1" w14:textId="77777777" w:rsidR="00514D33" w:rsidRDefault="00514D33">
      <w:r>
        <w:t>— </w:t>
      </w:r>
      <w:r w:rsidR="005A7F50">
        <w:t>Oui</w:t>
      </w:r>
      <w:r>
        <w:t xml:space="preserve">, </w:t>
      </w:r>
      <w:r w:rsidR="005A7F50">
        <w:t>dis-je</w:t>
      </w:r>
      <w:r>
        <w:t xml:space="preserve">. </w:t>
      </w:r>
      <w:r w:rsidR="005A7F50">
        <w:t>Je m</w:t>
      </w:r>
      <w:r>
        <w:t>’</w:t>
      </w:r>
      <w:r w:rsidR="005A7F50">
        <w:t xml:space="preserve">en vais me </w:t>
      </w:r>
      <w:r w:rsidR="005A7F50">
        <w:rPr>
          <w:bCs/>
        </w:rPr>
        <w:t xml:space="preserve">coucher </w:t>
      </w:r>
      <w:r w:rsidR="005A7F50">
        <w:t>aussi</w:t>
      </w:r>
      <w:r>
        <w:t>.</w:t>
      </w:r>
    </w:p>
    <w:p w14:paraId="378C9985" w14:textId="77777777" w:rsidR="00514D33" w:rsidRDefault="00514D33">
      <w:r>
        <w:t>— </w:t>
      </w:r>
      <w:r w:rsidR="005A7F50">
        <w:t>Bonne nuit</w:t>
      </w:r>
      <w:r>
        <w:t xml:space="preserve">, </w:t>
      </w:r>
      <w:r w:rsidR="005A7F50">
        <w:t>dit Hogan</w:t>
      </w:r>
      <w:r>
        <w:t>.</w:t>
      </w:r>
    </w:p>
    <w:p w14:paraId="27EA5EBB" w14:textId="77777777" w:rsidR="00514D33" w:rsidRDefault="005A7F50">
      <w:r>
        <w:t>Le lendemain matin</w:t>
      </w:r>
      <w:r w:rsidR="00514D33">
        <w:t xml:space="preserve">, </w:t>
      </w:r>
      <w:r>
        <w:t>je descendis vers huit heures et pris mon petit déjeuner</w:t>
      </w:r>
      <w:r w:rsidR="00514D33">
        <w:t xml:space="preserve">. </w:t>
      </w:r>
      <w:r>
        <w:t>Hogan était dans la grange en train de faire faire des exercices d</w:t>
      </w:r>
      <w:r w:rsidR="00514D33">
        <w:t>’</w:t>
      </w:r>
      <w:r>
        <w:t>assouplissement à ses pensionnaires</w:t>
      </w:r>
      <w:r w:rsidR="00514D33">
        <w:t xml:space="preserve">. </w:t>
      </w:r>
      <w:r>
        <w:t>J</w:t>
      </w:r>
      <w:r w:rsidR="00514D33">
        <w:t>’</w:t>
      </w:r>
      <w:r>
        <w:t>allai les regarder</w:t>
      </w:r>
      <w:r w:rsidR="00514D33">
        <w:t>.</w:t>
      </w:r>
    </w:p>
    <w:p w14:paraId="6540F67C" w14:textId="77777777" w:rsidR="00514D33" w:rsidRDefault="00514D33">
      <w:r>
        <w:t>— </w:t>
      </w:r>
      <w:r w:rsidR="005A7F50">
        <w:t>Un</w:t>
      </w:r>
      <w:r>
        <w:t xml:space="preserve"> !… </w:t>
      </w:r>
      <w:r w:rsidR="005A7F50">
        <w:t>Deux</w:t>
      </w:r>
      <w:r>
        <w:t xml:space="preserve"> !… </w:t>
      </w:r>
      <w:r w:rsidR="005A7F50">
        <w:t>Trois</w:t>
      </w:r>
      <w:r>
        <w:t xml:space="preserve"> !… </w:t>
      </w:r>
      <w:r w:rsidR="005A7F50">
        <w:t>Quatre</w:t>
      </w:r>
      <w:r>
        <w:t xml:space="preserve"> !… </w:t>
      </w:r>
      <w:r w:rsidR="005A7F50">
        <w:t xml:space="preserve">comptait </w:t>
      </w:r>
      <w:r w:rsidR="005A7F50">
        <w:rPr>
          <w:bCs/>
        </w:rPr>
        <w:t xml:space="preserve">Hogan </w:t>
      </w:r>
      <w:r w:rsidR="005A7F50">
        <w:t>à haute voix</w:t>
      </w:r>
      <w:r>
        <w:t xml:space="preserve">. </w:t>
      </w:r>
      <w:r w:rsidR="005A7F50">
        <w:t>Ça va</w:t>
      </w:r>
      <w:r>
        <w:t xml:space="preserve">, </w:t>
      </w:r>
      <w:r w:rsidR="005A7F50">
        <w:t>Jerry</w:t>
      </w:r>
      <w:r>
        <w:t xml:space="preserve"> ? </w:t>
      </w:r>
      <w:r w:rsidR="005A7F50">
        <w:t xml:space="preserve">ajouta-t-il en </w:t>
      </w:r>
      <w:r w:rsidR="005A7F50">
        <w:rPr>
          <w:bCs/>
        </w:rPr>
        <w:t xml:space="preserve">me </w:t>
      </w:r>
      <w:r w:rsidR="005A7F50">
        <w:t>voyant</w:t>
      </w:r>
      <w:r>
        <w:t xml:space="preserve">. </w:t>
      </w:r>
      <w:r w:rsidR="005A7F50">
        <w:t>Jack est l</w:t>
      </w:r>
      <w:r w:rsidR="005A7F50">
        <w:t>e</w:t>
      </w:r>
      <w:r w:rsidR="005A7F50">
        <w:t>vé</w:t>
      </w:r>
      <w:r>
        <w:t> ?</w:t>
      </w:r>
    </w:p>
    <w:p w14:paraId="083CE8FD" w14:textId="77777777" w:rsidR="00514D33" w:rsidRDefault="00514D33">
      <w:r>
        <w:t>— </w:t>
      </w:r>
      <w:r w:rsidR="005A7F50">
        <w:t>Non</w:t>
      </w:r>
      <w:r>
        <w:t xml:space="preserve">, </w:t>
      </w:r>
      <w:r w:rsidR="005A7F50">
        <w:t>il dort encore</w:t>
      </w:r>
      <w:r>
        <w:t xml:space="preserve">, </w:t>
      </w:r>
      <w:r w:rsidR="005A7F50">
        <w:t>répondis-je</w:t>
      </w:r>
      <w:r>
        <w:t>.</w:t>
      </w:r>
    </w:p>
    <w:p w14:paraId="23C2E1A4" w14:textId="77777777" w:rsidR="00514D33" w:rsidRDefault="005A7F50">
      <w:r>
        <w:t>Puis je remontai faire ma valise</w:t>
      </w:r>
      <w:r w:rsidR="00514D33">
        <w:t xml:space="preserve">. </w:t>
      </w:r>
      <w:r>
        <w:t xml:space="preserve">Vers neuf </w:t>
      </w:r>
      <w:r>
        <w:rPr>
          <w:bCs/>
        </w:rPr>
        <w:t xml:space="preserve">heures </w:t>
      </w:r>
      <w:r>
        <w:t xml:space="preserve">et </w:t>
      </w:r>
      <w:r>
        <w:rPr>
          <w:bCs/>
        </w:rPr>
        <w:t>demie</w:t>
      </w:r>
      <w:r w:rsidR="00514D33">
        <w:rPr>
          <w:bCs/>
        </w:rPr>
        <w:t xml:space="preserve">, </w:t>
      </w:r>
      <w:r>
        <w:t>j</w:t>
      </w:r>
      <w:r w:rsidR="00514D33">
        <w:t>’</w:t>
      </w:r>
      <w:r>
        <w:t>entendis dans la pièce à côté Jack qui s</w:t>
      </w:r>
      <w:r w:rsidR="00514D33">
        <w:t>’</w:t>
      </w:r>
      <w:r>
        <w:t>habillait</w:t>
      </w:r>
      <w:r w:rsidR="00514D33">
        <w:t xml:space="preserve">. </w:t>
      </w:r>
      <w:r>
        <w:t>Quand il fut descendu</w:t>
      </w:r>
      <w:r w:rsidR="00514D33">
        <w:t xml:space="preserve">, </w:t>
      </w:r>
      <w:r>
        <w:t>je descendis à mon tour et le trouvai en train de d</w:t>
      </w:r>
      <w:r>
        <w:t>é</w:t>
      </w:r>
      <w:r>
        <w:t>jeuner</w:t>
      </w:r>
      <w:r w:rsidR="00514D33">
        <w:t xml:space="preserve">. </w:t>
      </w:r>
      <w:r>
        <w:rPr>
          <w:bCs/>
        </w:rPr>
        <w:t xml:space="preserve">Hogan </w:t>
      </w:r>
      <w:r>
        <w:t>était là aussi</w:t>
      </w:r>
      <w:r w:rsidR="00514D33">
        <w:t xml:space="preserve">, </w:t>
      </w:r>
      <w:r>
        <w:t>debout à côté de la table</w:t>
      </w:r>
      <w:r w:rsidR="00514D33">
        <w:t>.</w:t>
      </w:r>
    </w:p>
    <w:p w14:paraId="06571F1B" w14:textId="77777777" w:rsidR="00514D33" w:rsidRDefault="00514D33">
      <w:r>
        <w:lastRenderedPageBreak/>
        <w:t>— </w:t>
      </w:r>
      <w:r w:rsidR="005A7F50">
        <w:t>Comment ça va</w:t>
      </w:r>
      <w:r>
        <w:t xml:space="preserve">, </w:t>
      </w:r>
      <w:r w:rsidR="005A7F50">
        <w:t>Jack</w:t>
      </w:r>
      <w:r>
        <w:t xml:space="preserve"> ? </w:t>
      </w:r>
      <w:r w:rsidR="005A7F50">
        <w:rPr>
          <w:bCs/>
        </w:rPr>
        <w:t xml:space="preserve">lui </w:t>
      </w:r>
      <w:r w:rsidR="005A7F50">
        <w:t>demandai-je</w:t>
      </w:r>
      <w:r>
        <w:t>.</w:t>
      </w:r>
    </w:p>
    <w:p w14:paraId="57511012" w14:textId="77777777" w:rsidR="00514D33" w:rsidRDefault="00514D33">
      <w:r>
        <w:t>— </w:t>
      </w:r>
      <w:r w:rsidR="005A7F50">
        <w:t>Pas mal</w:t>
      </w:r>
      <w:r>
        <w:t>.</w:t>
      </w:r>
    </w:p>
    <w:p w14:paraId="5BE26465" w14:textId="77777777" w:rsidR="00514D33" w:rsidRDefault="00514D33">
      <w:r>
        <w:t>— </w:t>
      </w:r>
      <w:r w:rsidR="005A7F50">
        <w:t xml:space="preserve">Bien </w:t>
      </w:r>
      <w:r w:rsidR="005A7F50">
        <w:rPr>
          <w:bCs/>
        </w:rPr>
        <w:t>dormi</w:t>
      </w:r>
      <w:r>
        <w:rPr>
          <w:bCs/>
        </w:rPr>
        <w:t xml:space="preserve"> ? </w:t>
      </w:r>
      <w:r w:rsidR="005A7F50">
        <w:t>demanda Hogan</w:t>
      </w:r>
      <w:r>
        <w:t>.</w:t>
      </w:r>
    </w:p>
    <w:p w14:paraId="17325913" w14:textId="77777777" w:rsidR="00514D33" w:rsidRDefault="00514D33">
      <w:r>
        <w:t>— </w:t>
      </w:r>
      <w:r w:rsidR="005A7F50">
        <w:t>Oui</w:t>
      </w:r>
      <w:r>
        <w:t xml:space="preserve">, </w:t>
      </w:r>
      <w:r w:rsidR="005A7F50">
        <w:t>très bien</w:t>
      </w:r>
      <w:r>
        <w:t xml:space="preserve">, </w:t>
      </w:r>
      <w:r w:rsidR="005A7F50">
        <w:t>dit Jack</w:t>
      </w:r>
      <w:r>
        <w:t xml:space="preserve">. </w:t>
      </w:r>
      <w:r w:rsidR="005A7F50">
        <w:rPr>
          <w:bCs/>
        </w:rPr>
        <w:t>J</w:t>
      </w:r>
      <w:r>
        <w:rPr>
          <w:bCs/>
        </w:rPr>
        <w:t>’</w:t>
      </w:r>
      <w:r w:rsidR="005A7F50">
        <w:rPr>
          <w:bCs/>
        </w:rPr>
        <w:t xml:space="preserve">ai </w:t>
      </w:r>
      <w:r w:rsidR="005A7F50">
        <w:t>la langue un peu pâteuse mais pas de gueule de bois</w:t>
      </w:r>
      <w:r>
        <w:t>.</w:t>
      </w:r>
    </w:p>
    <w:p w14:paraId="018FF457" w14:textId="77777777" w:rsidR="00514D33" w:rsidRDefault="00514D33">
      <w:pPr>
        <w:rPr>
          <w:bCs/>
        </w:rPr>
      </w:pPr>
      <w:r>
        <w:t>— </w:t>
      </w:r>
      <w:r w:rsidR="005A7F50">
        <w:t>Ah</w:t>
      </w:r>
      <w:r>
        <w:t xml:space="preserve"> ! </w:t>
      </w:r>
      <w:r w:rsidR="005A7F50">
        <w:t xml:space="preserve">dit </w:t>
      </w:r>
      <w:r w:rsidR="005A7F50">
        <w:rPr>
          <w:bCs/>
        </w:rPr>
        <w:t>Hogan</w:t>
      </w:r>
      <w:r>
        <w:t xml:space="preserve">, </w:t>
      </w:r>
      <w:r w:rsidR="005A7F50">
        <w:t>c</w:t>
      </w:r>
      <w:r>
        <w:t>’</w:t>
      </w:r>
      <w:r w:rsidR="005A7F50">
        <w:t xml:space="preserve">était du bon </w:t>
      </w:r>
      <w:r w:rsidR="005A7F50">
        <w:rPr>
          <w:bCs/>
        </w:rPr>
        <w:t>whisky</w:t>
      </w:r>
      <w:r>
        <w:rPr>
          <w:bCs/>
        </w:rPr>
        <w:t>.</w:t>
      </w:r>
    </w:p>
    <w:p w14:paraId="0A9D5732" w14:textId="77777777" w:rsidR="00514D33" w:rsidRDefault="00514D33">
      <w:r>
        <w:rPr>
          <w:bCs/>
        </w:rPr>
        <w:t>— </w:t>
      </w:r>
      <w:r w:rsidR="005A7F50">
        <w:t>Ça va</w:t>
      </w:r>
      <w:r>
        <w:t xml:space="preserve">. </w:t>
      </w:r>
      <w:r w:rsidR="005A7F50">
        <w:t>Mets-le sur la note</w:t>
      </w:r>
      <w:r>
        <w:t>.</w:t>
      </w:r>
    </w:p>
    <w:p w14:paraId="5126C55F" w14:textId="77777777" w:rsidR="00514D33" w:rsidRDefault="00514D33">
      <w:r>
        <w:t>— </w:t>
      </w:r>
      <w:r w:rsidR="005A7F50">
        <w:t>À quelle heure partez-vous</w:t>
      </w:r>
      <w:r>
        <w:t xml:space="preserve"> ? </w:t>
      </w:r>
      <w:r w:rsidR="005A7F50">
        <w:t>demanda Hogan</w:t>
      </w:r>
      <w:r>
        <w:t>.</w:t>
      </w:r>
    </w:p>
    <w:p w14:paraId="576EB94C" w14:textId="77777777" w:rsidR="00514D33" w:rsidRDefault="00514D33">
      <w:r>
        <w:t>— </w:t>
      </w:r>
      <w:r w:rsidR="005A7F50">
        <w:t>Avant le déjeuner</w:t>
      </w:r>
      <w:r>
        <w:t xml:space="preserve">, </w:t>
      </w:r>
      <w:r w:rsidR="005A7F50">
        <w:t>répondit Jack</w:t>
      </w:r>
      <w:r>
        <w:t xml:space="preserve">. </w:t>
      </w:r>
      <w:r w:rsidR="005A7F50">
        <w:t>Par le train d</w:t>
      </w:r>
      <w:r>
        <w:t>’</w:t>
      </w:r>
      <w:r w:rsidR="005A7F50">
        <w:t>onze he</w:t>
      </w:r>
      <w:r w:rsidR="005A7F50">
        <w:t>u</w:t>
      </w:r>
      <w:r w:rsidR="005A7F50">
        <w:t>res</w:t>
      </w:r>
      <w:r>
        <w:t>.</w:t>
      </w:r>
    </w:p>
    <w:p w14:paraId="4DC76A6E" w14:textId="77777777" w:rsidR="00514D33" w:rsidRDefault="005A7F50">
      <w:r>
        <w:rPr>
          <w:bCs/>
        </w:rPr>
        <w:t xml:space="preserve">Hogan </w:t>
      </w:r>
      <w:r>
        <w:t>sortit</w:t>
      </w:r>
      <w:r w:rsidR="00514D33">
        <w:t>.</w:t>
      </w:r>
    </w:p>
    <w:p w14:paraId="764AE549" w14:textId="77777777" w:rsidR="00514D33" w:rsidRDefault="00514D33">
      <w:r>
        <w:t>— </w:t>
      </w:r>
      <w:r w:rsidR="005A7F50">
        <w:t>Prends une chaise</w:t>
      </w:r>
      <w:r>
        <w:t xml:space="preserve">, </w:t>
      </w:r>
      <w:r w:rsidR="005A7F50">
        <w:rPr>
          <w:bCs/>
        </w:rPr>
        <w:t>Jerry</w:t>
      </w:r>
      <w:r>
        <w:rPr>
          <w:bCs/>
        </w:rPr>
        <w:t xml:space="preserve">, </w:t>
      </w:r>
      <w:r w:rsidR="005A7F50">
        <w:t>dit Jack</w:t>
      </w:r>
      <w:r>
        <w:t>.</w:t>
      </w:r>
    </w:p>
    <w:p w14:paraId="324B0DDE" w14:textId="77777777" w:rsidR="00514D33" w:rsidRDefault="005A7F50">
      <w:r>
        <w:rPr>
          <w:bCs/>
        </w:rPr>
        <w:t xml:space="preserve">Je </w:t>
      </w:r>
      <w:r>
        <w:t>m</w:t>
      </w:r>
      <w:r w:rsidR="00514D33">
        <w:t>’</w:t>
      </w:r>
      <w:r>
        <w:t>assis devant la table</w:t>
      </w:r>
      <w:r w:rsidR="00514D33">
        <w:t xml:space="preserve">. </w:t>
      </w:r>
      <w:r>
        <w:t>Jack mangeait un pampl</w:t>
      </w:r>
      <w:r>
        <w:t>e</w:t>
      </w:r>
      <w:r>
        <w:t>mousse</w:t>
      </w:r>
      <w:r w:rsidR="00514D33">
        <w:t xml:space="preserve">. </w:t>
      </w:r>
      <w:r>
        <w:t>Quand il trouvait un pépin</w:t>
      </w:r>
      <w:r w:rsidR="00514D33">
        <w:t xml:space="preserve">, </w:t>
      </w:r>
      <w:r>
        <w:t>il le crachait dans sa cui</w:t>
      </w:r>
      <w:r>
        <w:t>l</w:t>
      </w:r>
      <w:r>
        <w:t>lère et le laissait tomber sur son assiette</w:t>
      </w:r>
      <w:r w:rsidR="00514D33">
        <w:t>.</w:t>
      </w:r>
    </w:p>
    <w:p w14:paraId="045FCA4E" w14:textId="77777777" w:rsidR="00514D33" w:rsidRDefault="00514D33">
      <w:pPr>
        <w:rPr>
          <w:bCs/>
        </w:rPr>
      </w:pPr>
      <w:r>
        <w:t>— </w:t>
      </w:r>
      <w:r w:rsidR="005A7F50">
        <w:t>Je crois qu</w:t>
      </w:r>
      <w:r>
        <w:t>’</w:t>
      </w:r>
      <w:r w:rsidR="005A7F50">
        <w:t>hier soir j</w:t>
      </w:r>
      <w:r>
        <w:t>’</w:t>
      </w:r>
      <w:r w:rsidR="005A7F50">
        <w:t>étais bien cuit</w:t>
      </w:r>
      <w:r>
        <w:t xml:space="preserve">, </w:t>
      </w:r>
      <w:r w:rsidR="005A7F50">
        <w:rPr>
          <w:bCs/>
        </w:rPr>
        <w:t>commença-t-il</w:t>
      </w:r>
      <w:r>
        <w:rPr>
          <w:bCs/>
        </w:rPr>
        <w:t>.</w:t>
      </w:r>
    </w:p>
    <w:p w14:paraId="69E0BED7" w14:textId="77777777" w:rsidR="00514D33" w:rsidRDefault="00514D33">
      <w:r>
        <w:rPr>
          <w:bCs/>
        </w:rPr>
        <w:t>— </w:t>
      </w:r>
      <w:r w:rsidR="005A7F50">
        <w:t>T</w:t>
      </w:r>
      <w:r>
        <w:t>’</w:t>
      </w:r>
      <w:r w:rsidR="005A7F50">
        <w:t>as bu pas mal</w:t>
      </w:r>
      <w:r>
        <w:t>.</w:t>
      </w:r>
    </w:p>
    <w:p w14:paraId="6E063A42" w14:textId="77777777" w:rsidR="00514D33" w:rsidRDefault="00514D33">
      <w:r>
        <w:t>— </w:t>
      </w:r>
      <w:r w:rsidR="005A7F50">
        <w:t>J</w:t>
      </w:r>
      <w:r>
        <w:t>’</w:t>
      </w:r>
      <w:r w:rsidR="005A7F50">
        <w:t>ai dû dire un tas de bêtises</w:t>
      </w:r>
      <w:r>
        <w:t>.</w:t>
      </w:r>
    </w:p>
    <w:p w14:paraId="7FF5F55A" w14:textId="77777777" w:rsidR="00514D33" w:rsidRDefault="00514D33">
      <w:r>
        <w:t>— </w:t>
      </w:r>
      <w:r w:rsidR="005A7F50">
        <w:t>Mais non</w:t>
      </w:r>
      <w:r>
        <w:t>.</w:t>
      </w:r>
    </w:p>
    <w:p w14:paraId="19D275CF" w14:textId="77777777" w:rsidR="00514D33" w:rsidRDefault="00514D33">
      <w:r>
        <w:t>— </w:t>
      </w:r>
      <w:r w:rsidR="005A7F50">
        <w:t xml:space="preserve">Où est </w:t>
      </w:r>
      <w:r w:rsidR="005A7F50">
        <w:rPr>
          <w:bCs/>
        </w:rPr>
        <w:t>Hogan</w:t>
      </w:r>
      <w:r>
        <w:rPr>
          <w:bCs/>
        </w:rPr>
        <w:t xml:space="preserve"> ? </w:t>
      </w:r>
      <w:r w:rsidR="005A7F50">
        <w:t>reprit Jack qui venait de finir son fruit</w:t>
      </w:r>
      <w:r>
        <w:t>.</w:t>
      </w:r>
    </w:p>
    <w:p w14:paraId="39FE4045" w14:textId="77777777" w:rsidR="00514D33" w:rsidRDefault="00514D33">
      <w:r>
        <w:t>— </w:t>
      </w:r>
      <w:r w:rsidR="005A7F50">
        <w:t>Il est de l</w:t>
      </w:r>
      <w:r>
        <w:t>’</w:t>
      </w:r>
      <w:r w:rsidR="005A7F50">
        <w:t>autre côté</w:t>
      </w:r>
      <w:r>
        <w:t xml:space="preserve">, </w:t>
      </w:r>
      <w:r w:rsidR="005A7F50">
        <w:t>dans le bureau</w:t>
      </w:r>
      <w:r>
        <w:t>.</w:t>
      </w:r>
    </w:p>
    <w:p w14:paraId="69F46823" w14:textId="77777777" w:rsidR="00514D33" w:rsidRDefault="00514D33">
      <w:r>
        <w:lastRenderedPageBreak/>
        <w:t>— </w:t>
      </w:r>
      <w:r w:rsidR="005A7F50">
        <w:t>Qu</w:t>
      </w:r>
      <w:r>
        <w:t>’</w:t>
      </w:r>
      <w:r w:rsidR="005A7F50">
        <w:t>est-ce que j</w:t>
      </w:r>
      <w:r>
        <w:t>’</w:t>
      </w:r>
      <w:r w:rsidR="005A7F50">
        <w:t>ai raconté sur le match et les paris</w:t>
      </w:r>
      <w:r>
        <w:t xml:space="preserve"> ? </w:t>
      </w:r>
      <w:r w:rsidR="005A7F50">
        <w:t>dit Jack</w:t>
      </w:r>
      <w:r>
        <w:t>.</w:t>
      </w:r>
    </w:p>
    <w:p w14:paraId="604BF515" w14:textId="77777777" w:rsidR="00514D33" w:rsidRDefault="005A7F50">
      <w:r>
        <w:t xml:space="preserve">Il tenait </w:t>
      </w:r>
      <w:r>
        <w:rPr>
          <w:bCs/>
        </w:rPr>
        <w:t xml:space="preserve">sa </w:t>
      </w:r>
      <w:r>
        <w:t xml:space="preserve">cuillère à la main et tapotait </w:t>
      </w:r>
      <w:r>
        <w:rPr>
          <w:bCs/>
        </w:rPr>
        <w:t xml:space="preserve">machinalement </w:t>
      </w:r>
      <w:r>
        <w:t>l</w:t>
      </w:r>
      <w:r w:rsidR="00514D33">
        <w:t>’</w:t>
      </w:r>
      <w:r>
        <w:t>écorce de pamplemousse</w:t>
      </w:r>
      <w:r w:rsidR="00514D33">
        <w:t>.</w:t>
      </w:r>
    </w:p>
    <w:p w14:paraId="5D0615D2" w14:textId="77777777" w:rsidR="00514D33" w:rsidRDefault="005A7F50">
      <w:r>
        <w:t>La bonne apporta des œufs au jambon et enleva l</w:t>
      </w:r>
      <w:r w:rsidR="00514D33">
        <w:t>’</w:t>
      </w:r>
      <w:r>
        <w:t>assiette sale</w:t>
      </w:r>
      <w:r w:rsidR="00514D33">
        <w:t>.</w:t>
      </w:r>
    </w:p>
    <w:p w14:paraId="4D800868" w14:textId="77777777" w:rsidR="00514D33" w:rsidRDefault="00514D33">
      <w:r>
        <w:t>— </w:t>
      </w:r>
      <w:r w:rsidR="005A7F50">
        <w:t>Donnez-moi un autre verre de lait</w:t>
      </w:r>
      <w:r>
        <w:t xml:space="preserve">, </w:t>
      </w:r>
      <w:r w:rsidR="005A7F50">
        <w:t>lui dit Jack</w:t>
      </w:r>
      <w:r>
        <w:t>.</w:t>
      </w:r>
    </w:p>
    <w:p w14:paraId="43CF65EF" w14:textId="77777777" w:rsidR="00514D33" w:rsidRDefault="005A7F50">
      <w:r>
        <w:t>Elle sortit</w:t>
      </w:r>
      <w:r w:rsidR="00514D33">
        <w:t>.</w:t>
      </w:r>
    </w:p>
    <w:p w14:paraId="068647BC" w14:textId="77777777" w:rsidR="00514D33" w:rsidRDefault="00514D33">
      <w:r>
        <w:t>— </w:t>
      </w:r>
      <w:r w:rsidR="005A7F50">
        <w:t>Tu m</w:t>
      </w:r>
      <w:r>
        <w:t>’</w:t>
      </w:r>
      <w:r w:rsidR="005A7F50">
        <w:t>as dit que t</w:t>
      </w:r>
      <w:r>
        <w:t>’</w:t>
      </w:r>
      <w:r w:rsidR="005A7F50">
        <w:t>avais joué cinquante mille dollars sur Walcott</w:t>
      </w:r>
      <w:r>
        <w:t xml:space="preserve">, </w:t>
      </w:r>
      <w:r w:rsidR="005A7F50">
        <w:t>dis-je</w:t>
      </w:r>
      <w:r>
        <w:t>.</w:t>
      </w:r>
    </w:p>
    <w:p w14:paraId="687ABCD4" w14:textId="77777777" w:rsidR="00514D33" w:rsidRDefault="00514D33">
      <w:r>
        <w:t>— </w:t>
      </w:r>
      <w:r w:rsidR="005A7F50">
        <w:t>C</w:t>
      </w:r>
      <w:r>
        <w:t>’</w:t>
      </w:r>
      <w:r w:rsidR="005A7F50">
        <w:t>est vrai</w:t>
      </w:r>
      <w:r>
        <w:t>.</w:t>
      </w:r>
    </w:p>
    <w:p w14:paraId="47AB006F" w14:textId="77777777" w:rsidR="00514D33" w:rsidRDefault="00514D33">
      <w:r>
        <w:t>— </w:t>
      </w:r>
      <w:r w:rsidR="005A7F50">
        <w:t>Ça fait de la galette</w:t>
      </w:r>
      <w:r>
        <w:t>.</w:t>
      </w:r>
    </w:p>
    <w:p w14:paraId="063C7FFD" w14:textId="77777777" w:rsidR="00514D33" w:rsidRDefault="00514D33">
      <w:r>
        <w:t>— </w:t>
      </w:r>
      <w:r w:rsidR="005A7F50">
        <w:t>C</w:t>
      </w:r>
      <w:r>
        <w:t>’</w:t>
      </w:r>
      <w:r w:rsidR="005A7F50">
        <w:t>est bien ce qui m</w:t>
      </w:r>
      <w:r>
        <w:t>’</w:t>
      </w:r>
      <w:r w:rsidR="005A7F50">
        <w:t>embête</w:t>
      </w:r>
      <w:r>
        <w:t xml:space="preserve">, </w:t>
      </w:r>
      <w:r w:rsidR="005A7F50">
        <w:t>dit Jack</w:t>
      </w:r>
      <w:r>
        <w:t>.</w:t>
      </w:r>
    </w:p>
    <w:p w14:paraId="5A06C255" w14:textId="77777777" w:rsidR="00514D33" w:rsidRDefault="00514D33">
      <w:r>
        <w:t>— </w:t>
      </w:r>
      <w:r w:rsidR="005A7F50">
        <w:t>S</w:t>
      </w:r>
      <w:r>
        <w:t>’</w:t>
      </w:r>
      <w:r w:rsidR="005A7F50">
        <w:t>il arrivait quelque chose</w:t>
      </w:r>
      <w:r>
        <w:t> ?</w:t>
      </w:r>
    </w:p>
    <w:p w14:paraId="505A2446" w14:textId="77777777" w:rsidR="00514D33" w:rsidRDefault="00514D33">
      <w:r>
        <w:t>— </w:t>
      </w:r>
      <w:r w:rsidR="005A7F50">
        <w:t>Non</w:t>
      </w:r>
      <w:r>
        <w:t xml:space="preserve">, </w:t>
      </w:r>
      <w:r w:rsidR="005A7F50">
        <w:t>dit Jack</w:t>
      </w:r>
      <w:r>
        <w:t xml:space="preserve">. </w:t>
      </w:r>
      <w:r w:rsidR="005A7F50">
        <w:t>Il en pince pour le titre</w:t>
      </w:r>
      <w:r>
        <w:t xml:space="preserve">. </w:t>
      </w:r>
      <w:r w:rsidR="005A7F50">
        <w:t>Et on l</w:t>
      </w:r>
      <w:r>
        <w:t>’</w:t>
      </w:r>
      <w:r w:rsidR="005A7F50">
        <w:t>a mis là pour qu</w:t>
      </w:r>
      <w:r>
        <w:t>’</w:t>
      </w:r>
      <w:r w:rsidR="005A7F50">
        <w:t>il gagne</w:t>
      </w:r>
      <w:r>
        <w:t>.</w:t>
      </w:r>
    </w:p>
    <w:p w14:paraId="2D2E72C3" w14:textId="77777777" w:rsidR="00514D33" w:rsidRDefault="00514D33">
      <w:r>
        <w:t>— </w:t>
      </w:r>
      <w:r w:rsidR="005A7F50">
        <w:t>On ne sait jamais</w:t>
      </w:r>
      <w:r>
        <w:t>.</w:t>
      </w:r>
    </w:p>
    <w:p w14:paraId="69F57ACE" w14:textId="77777777" w:rsidR="00514D33" w:rsidRDefault="00514D33">
      <w:r>
        <w:t>— </w:t>
      </w:r>
      <w:r w:rsidR="005A7F50">
        <w:t>Non</w:t>
      </w:r>
      <w:r>
        <w:t xml:space="preserve">, </w:t>
      </w:r>
      <w:r w:rsidR="005A7F50">
        <w:t>il en pince pour le titre</w:t>
      </w:r>
      <w:r>
        <w:t xml:space="preserve">, </w:t>
      </w:r>
      <w:r w:rsidR="005A7F50">
        <w:t>je te dis</w:t>
      </w:r>
      <w:r>
        <w:t xml:space="preserve">. </w:t>
      </w:r>
      <w:r w:rsidR="005A7F50">
        <w:t>Pour lui</w:t>
      </w:r>
      <w:r>
        <w:t xml:space="preserve">, </w:t>
      </w:r>
      <w:r w:rsidR="005A7F50">
        <w:t>ça vaut de l</w:t>
      </w:r>
      <w:r>
        <w:t>’</w:t>
      </w:r>
      <w:r w:rsidR="005A7F50">
        <w:t>argent</w:t>
      </w:r>
      <w:r>
        <w:t xml:space="preserve">, </w:t>
      </w:r>
      <w:r w:rsidR="005A7F50">
        <w:t>et beaucoup</w:t>
      </w:r>
      <w:r>
        <w:t>.</w:t>
      </w:r>
    </w:p>
    <w:p w14:paraId="0975141F" w14:textId="77777777" w:rsidR="00514D33" w:rsidRDefault="00514D33">
      <w:r>
        <w:t>— </w:t>
      </w:r>
      <w:r w:rsidR="005A7F50">
        <w:t>Cinquante mille dollars</w:t>
      </w:r>
      <w:r>
        <w:t xml:space="preserve">, </w:t>
      </w:r>
      <w:r w:rsidR="005A7F50">
        <w:t>ça fait de la galette</w:t>
      </w:r>
      <w:r>
        <w:t xml:space="preserve">, </w:t>
      </w:r>
      <w:r w:rsidR="005A7F50">
        <w:t>dis-je</w:t>
      </w:r>
      <w:r>
        <w:t>.</w:t>
      </w:r>
    </w:p>
    <w:p w14:paraId="6B919039" w14:textId="77777777" w:rsidR="00514D33" w:rsidRDefault="00514D33">
      <w:r>
        <w:t>— </w:t>
      </w:r>
      <w:r w:rsidR="005A7F50">
        <w:t>C</w:t>
      </w:r>
      <w:r>
        <w:t>’</w:t>
      </w:r>
      <w:r w:rsidR="005A7F50">
        <w:t>t</w:t>
      </w:r>
      <w:r>
        <w:t>’</w:t>
      </w:r>
      <w:r w:rsidR="005A7F50">
        <w:t>une spéculation</w:t>
      </w:r>
      <w:r>
        <w:t xml:space="preserve">, </w:t>
      </w:r>
      <w:r w:rsidR="005A7F50">
        <w:t>dit Jack</w:t>
      </w:r>
      <w:r>
        <w:t xml:space="preserve">. </w:t>
      </w:r>
      <w:r w:rsidR="005A7F50">
        <w:t>Puisque je ne peux pas g</w:t>
      </w:r>
      <w:r w:rsidR="005A7F50">
        <w:t>a</w:t>
      </w:r>
      <w:r w:rsidR="005A7F50">
        <w:t>gner</w:t>
      </w:r>
      <w:r>
        <w:t xml:space="preserve"> ! </w:t>
      </w:r>
      <w:r w:rsidR="005A7F50">
        <w:t>Tu le sais bien que je ne peux pas gagner</w:t>
      </w:r>
      <w:r>
        <w:t>.</w:t>
      </w:r>
    </w:p>
    <w:p w14:paraId="4A56C5EE" w14:textId="77777777" w:rsidR="00514D33" w:rsidRDefault="00514D33">
      <w:r>
        <w:t>— </w:t>
      </w:r>
      <w:r w:rsidR="005A7F50">
        <w:t>Tant que tu es sur le tapin</w:t>
      </w:r>
      <w:r>
        <w:t xml:space="preserve">, </w:t>
      </w:r>
      <w:r w:rsidR="005A7F50">
        <w:t>t</w:t>
      </w:r>
      <w:r>
        <w:t>’</w:t>
      </w:r>
      <w:r w:rsidR="005A7F50">
        <w:t>as une chance</w:t>
      </w:r>
      <w:r>
        <w:t>.</w:t>
      </w:r>
    </w:p>
    <w:p w14:paraId="7DF41299" w14:textId="77777777" w:rsidR="00514D33" w:rsidRDefault="00514D33">
      <w:r>
        <w:lastRenderedPageBreak/>
        <w:t>— </w:t>
      </w:r>
      <w:r w:rsidR="005A7F50">
        <w:t>Non</w:t>
      </w:r>
      <w:r>
        <w:t xml:space="preserve">, </w:t>
      </w:r>
      <w:r w:rsidR="005A7F50">
        <w:t>dit Jack</w:t>
      </w:r>
      <w:r>
        <w:t xml:space="preserve">, </w:t>
      </w:r>
      <w:r w:rsidR="005A7F50">
        <w:t>je suis fini</w:t>
      </w:r>
      <w:r>
        <w:t xml:space="preserve">. </w:t>
      </w:r>
      <w:r w:rsidR="005A7F50">
        <w:t>Je vois la spéculation</w:t>
      </w:r>
      <w:r>
        <w:t xml:space="preserve">, </w:t>
      </w:r>
      <w:r w:rsidR="005A7F50">
        <w:t>c</w:t>
      </w:r>
      <w:r>
        <w:t>’</w:t>
      </w:r>
      <w:r w:rsidR="005A7F50">
        <w:t>est tout</w:t>
      </w:r>
      <w:r>
        <w:t>.</w:t>
      </w:r>
    </w:p>
    <w:p w14:paraId="177A814E" w14:textId="77777777" w:rsidR="00514D33" w:rsidRDefault="00514D33">
      <w:r>
        <w:t>— </w:t>
      </w:r>
      <w:r w:rsidR="005A7F50">
        <w:t>Comment te sens-tu</w:t>
      </w:r>
      <w:r>
        <w:t> ?</w:t>
      </w:r>
    </w:p>
    <w:p w14:paraId="51BF3B6B" w14:textId="77777777" w:rsidR="00514D33" w:rsidRDefault="00514D33">
      <w:r>
        <w:t>— </w:t>
      </w:r>
      <w:r w:rsidR="005A7F50">
        <w:t>Bien</w:t>
      </w:r>
      <w:r>
        <w:t xml:space="preserve">, </w:t>
      </w:r>
      <w:r w:rsidR="005A7F50">
        <w:t>dit Jack</w:t>
      </w:r>
      <w:r>
        <w:t xml:space="preserve">. </w:t>
      </w:r>
      <w:r w:rsidR="005A7F50">
        <w:t>C</w:t>
      </w:r>
      <w:r>
        <w:t>’</w:t>
      </w:r>
      <w:r w:rsidR="005A7F50">
        <w:t>était de dormir que j</w:t>
      </w:r>
      <w:r>
        <w:t>’</w:t>
      </w:r>
      <w:r w:rsidR="005A7F50">
        <w:t>avais besoin</w:t>
      </w:r>
      <w:r>
        <w:t>.</w:t>
      </w:r>
    </w:p>
    <w:p w14:paraId="3057468C" w14:textId="77777777" w:rsidR="00514D33" w:rsidRDefault="00514D33">
      <w:r>
        <w:t>— </w:t>
      </w:r>
      <w:r w:rsidR="005A7F50">
        <w:t>Peut-être que tu t</w:t>
      </w:r>
      <w:r>
        <w:t>’</w:t>
      </w:r>
      <w:r w:rsidR="005A7F50">
        <w:t>en tireras bien</w:t>
      </w:r>
      <w:r>
        <w:t xml:space="preserve">, </w:t>
      </w:r>
      <w:r w:rsidR="005A7F50">
        <w:t>Jack</w:t>
      </w:r>
      <w:r>
        <w:t>.</w:t>
      </w:r>
    </w:p>
    <w:p w14:paraId="1F3A3810" w14:textId="77777777" w:rsidR="00514D33" w:rsidRDefault="00514D33">
      <w:r>
        <w:t>— </w:t>
      </w:r>
      <w:r w:rsidR="005A7F50">
        <w:t>Je leur en mettrai plein la vue</w:t>
      </w:r>
      <w:r>
        <w:t xml:space="preserve">, </w:t>
      </w:r>
      <w:r w:rsidR="005A7F50">
        <w:t>dit Jack</w:t>
      </w:r>
      <w:r>
        <w:t>.</w:t>
      </w:r>
    </w:p>
    <w:p w14:paraId="17857111" w14:textId="77777777" w:rsidR="00514D33" w:rsidRDefault="005A7F50">
      <w:r>
        <w:t>Après avoir mangé</w:t>
      </w:r>
      <w:r w:rsidR="00514D33">
        <w:t xml:space="preserve">, </w:t>
      </w:r>
      <w:r>
        <w:t>il appela sa femme au téléphone et s</w:t>
      </w:r>
      <w:r w:rsidR="00514D33">
        <w:t>’</w:t>
      </w:r>
      <w:r>
        <w:t>enferma dans la cabine</w:t>
      </w:r>
      <w:r w:rsidR="00514D33">
        <w:t>.</w:t>
      </w:r>
    </w:p>
    <w:p w14:paraId="754F55F1" w14:textId="77777777" w:rsidR="00514D33" w:rsidRDefault="00514D33">
      <w:r>
        <w:t>— </w:t>
      </w:r>
      <w:r w:rsidR="005A7F50">
        <w:t>C</w:t>
      </w:r>
      <w:r>
        <w:t>’</w:t>
      </w:r>
      <w:r w:rsidR="005A7F50">
        <w:t>est la première fois qu</w:t>
      </w:r>
      <w:r>
        <w:t>’</w:t>
      </w:r>
      <w:r w:rsidR="005A7F50">
        <w:t>il lui téléphone depuis qu</w:t>
      </w:r>
      <w:r>
        <w:t>’</w:t>
      </w:r>
      <w:r w:rsidR="005A7F50">
        <w:t>il est ici</w:t>
      </w:r>
      <w:r>
        <w:t xml:space="preserve">, </w:t>
      </w:r>
      <w:r w:rsidR="005A7F50">
        <w:t>me dit Hogan</w:t>
      </w:r>
      <w:r>
        <w:t>.</w:t>
      </w:r>
    </w:p>
    <w:p w14:paraId="7FA0E44D" w14:textId="77777777" w:rsidR="00514D33" w:rsidRDefault="00514D33">
      <w:r>
        <w:t>— </w:t>
      </w:r>
      <w:r w:rsidR="005A7F50">
        <w:t>Il lui écrit tous les jours</w:t>
      </w:r>
      <w:r>
        <w:t>.</w:t>
      </w:r>
    </w:p>
    <w:p w14:paraId="5A635196" w14:textId="77777777" w:rsidR="00514D33" w:rsidRDefault="00514D33">
      <w:pPr>
        <w:rPr>
          <w:i/>
          <w:iCs/>
        </w:rPr>
      </w:pPr>
      <w:r>
        <w:t>— </w:t>
      </w:r>
      <w:r w:rsidR="005A7F50">
        <w:t>Cette blague</w:t>
      </w:r>
      <w:r>
        <w:t xml:space="preserve">, </w:t>
      </w:r>
      <w:r w:rsidR="005A7F50">
        <w:t>dit Hogan</w:t>
      </w:r>
      <w:r>
        <w:t xml:space="preserve">. </w:t>
      </w:r>
      <w:r w:rsidR="005A7F50">
        <w:t>Une lettre</w:t>
      </w:r>
      <w:r>
        <w:t xml:space="preserve">, </w:t>
      </w:r>
      <w:r w:rsidR="005A7F50">
        <w:t xml:space="preserve">ça ne coûte que deux </w:t>
      </w:r>
      <w:r w:rsidR="005A7F50">
        <w:rPr>
          <w:i/>
          <w:iCs/>
        </w:rPr>
        <w:t>cents</w:t>
      </w:r>
      <w:r>
        <w:rPr>
          <w:i/>
          <w:iCs/>
        </w:rPr>
        <w:t>.</w:t>
      </w:r>
    </w:p>
    <w:p w14:paraId="2F3DCBD3" w14:textId="77777777" w:rsidR="005A7F50" w:rsidRDefault="005A7F50"/>
    <w:p w14:paraId="70C11971" w14:textId="77777777" w:rsidR="00514D33" w:rsidRDefault="005A7F50">
      <w:r>
        <w:t>Hogan nous fit ses adieux et Bruce</w:t>
      </w:r>
      <w:r w:rsidR="00514D33">
        <w:t xml:space="preserve">, </w:t>
      </w:r>
      <w:r>
        <w:t>le soigneur nègre</w:t>
      </w:r>
      <w:r w:rsidR="00514D33">
        <w:t xml:space="preserve">, </w:t>
      </w:r>
      <w:r>
        <w:t>nous conduisit à la gare dans la carriole</w:t>
      </w:r>
      <w:r w:rsidR="00514D33">
        <w:t>.</w:t>
      </w:r>
    </w:p>
    <w:p w14:paraId="3AFA024E" w14:textId="77777777" w:rsidR="00514D33" w:rsidRDefault="00514D33">
      <w:r>
        <w:t>— </w:t>
      </w:r>
      <w:r w:rsidR="005A7F50">
        <w:t>Au revoir Mister Brennan</w:t>
      </w:r>
      <w:r>
        <w:t xml:space="preserve">, </w:t>
      </w:r>
      <w:r w:rsidR="005A7F50">
        <w:t>dit Bruce sur le quai</w:t>
      </w:r>
      <w:r>
        <w:t xml:space="preserve">. </w:t>
      </w:r>
      <w:r w:rsidR="005A7F50">
        <w:t>J</w:t>
      </w:r>
      <w:r>
        <w:t>’</w:t>
      </w:r>
      <w:r w:rsidR="005A7F50">
        <w:t>espère que vous allez lui rentrer dans la terrine</w:t>
      </w:r>
      <w:r>
        <w:t>.</w:t>
      </w:r>
    </w:p>
    <w:p w14:paraId="243746B9" w14:textId="77777777" w:rsidR="00514D33" w:rsidRDefault="00514D33">
      <w:r>
        <w:t>— </w:t>
      </w:r>
      <w:r w:rsidR="005A7F50">
        <w:t>Au revoir</w:t>
      </w:r>
      <w:r>
        <w:t xml:space="preserve">, </w:t>
      </w:r>
      <w:r w:rsidR="005A7F50">
        <w:t>dit Jack en lui tendant deux dollars</w:t>
      </w:r>
      <w:r>
        <w:t>.</w:t>
      </w:r>
    </w:p>
    <w:p w14:paraId="77A0FF9F" w14:textId="77777777" w:rsidR="00514D33" w:rsidRDefault="005A7F50">
      <w:r>
        <w:t>Bruce qui s</w:t>
      </w:r>
      <w:r w:rsidR="00514D33">
        <w:t>’</w:t>
      </w:r>
      <w:r>
        <w:t>était beaucoup occupé de lui avait l</w:t>
      </w:r>
      <w:r w:rsidR="00514D33">
        <w:t>’</w:t>
      </w:r>
      <w:r>
        <w:t>air un peu désappointé</w:t>
      </w:r>
      <w:r w:rsidR="00514D33">
        <w:t xml:space="preserve">. </w:t>
      </w:r>
      <w:r>
        <w:t>Il tenait ses deux dollars à la main</w:t>
      </w:r>
      <w:r w:rsidR="00514D33">
        <w:t xml:space="preserve">, </w:t>
      </w:r>
      <w:r>
        <w:t>et Jack s</w:t>
      </w:r>
      <w:r w:rsidR="00514D33">
        <w:t>’</w:t>
      </w:r>
      <w:r>
        <w:t>aperçut que je le regardais</w:t>
      </w:r>
      <w:r w:rsidR="00514D33">
        <w:t>.</w:t>
      </w:r>
    </w:p>
    <w:p w14:paraId="767B5D7C" w14:textId="77777777" w:rsidR="00514D33" w:rsidRDefault="00514D33">
      <w:r>
        <w:t>— </w:t>
      </w:r>
      <w:r w:rsidR="005A7F50">
        <w:t>Tout était sur la note</w:t>
      </w:r>
      <w:r>
        <w:t xml:space="preserve">, </w:t>
      </w:r>
      <w:r w:rsidR="005A7F50">
        <w:t xml:space="preserve">me </w:t>
      </w:r>
      <w:r w:rsidR="005A7F50">
        <w:rPr>
          <w:bCs/>
        </w:rPr>
        <w:t>dit-il</w:t>
      </w:r>
      <w:r>
        <w:rPr>
          <w:bCs/>
        </w:rPr>
        <w:t xml:space="preserve">. </w:t>
      </w:r>
      <w:r w:rsidR="005A7F50">
        <w:t>Hogan a compté les ma</w:t>
      </w:r>
      <w:r w:rsidR="005A7F50">
        <w:t>s</w:t>
      </w:r>
      <w:r w:rsidR="005A7F50">
        <w:t>sages</w:t>
      </w:r>
      <w:r>
        <w:t>.</w:t>
      </w:r>
    </w:p>
    <w:p w14:paraId="75BE5F72" w14:textId="77777777" w:rsidR="00514D33" w:rsidRDefault="005A7F50">
      <w:r>
        <w:lastRenderedPageBreak/>
        <w:t>Dans le train qui nous ramenait à New York</w:t>
      </w:r>
      <w:r w:rsidR="00514D33">
        <w:t xml:space="preserve">, </w:t>
      </w:r>
      <w:r>
        <w:t>Jack restait s</w:t>
      </w:r>
      <w:r>
        <w:t>i</w:t>
      </w:r>
      <w:r>
        <w:t>lencieux</w:t>
      </w:r>
      <w:r w:rsidR="00514D33">
        <w:t xml:space="preserve">. </w:t>
      </w:r>
      <w:r>
        <w:t>Il était assis au bout de la banquette</w:t>
      </w:r>
      <w:r w:rsidR="00514D33">
        <w:t xml:space="preserve">, </w:t>
      </w:r>
      <w:r>
        <w:t>son billet glissé sous le ruban de son chapeau et il regardait par la glace</w:t>
      </w:r>
      <w:r w:rsidR="00514D33">
        <w:t xml:space="preserve">. </w:t>
      </w:r>
      <w:r>
        <w:t>À un moment</w:t>
      </w:r>
      <w:r w:rsidR="00514D33">
        <w:t xml:space="preserve">, </w:t>
      </w:r>
      <w:r>
        <w:t>il se tourna vers moi</w:t>
      </w:r>
      <w:r w:rsidR="00514D33">
        <w:t> :</w:t>
      </w:r>
    </w:p>
    <w:p w14:paraId="23608CEE" w14:textId="77777777" w:rsidR="00514D33" w:rsidRDefault="00514D33">
      <w:r>
        <w:t>— </w:t>
      </w:r>
      <w:r w:rsidR="005A7F50">
        <w:t>J</w:t>
      </w:r>
      <w:r>
        <w:t>’</w:t>
      </w:r>
      <w:r w:rsidR="005A7F50">
        <w:t xml:space="preserve">ai téléphoné à ma femme que </w:t>
      </w:r>
      <w:r w:rsidR="005A7F50">
        <w:rPr>
          <w:bCs/>
        </w:rPr>
        <w:t xml:space="preserve">je </w:t>
      </w:r>
      <w:r w:rsidR="005A7F50">
        <w:t>retiendrais une cha</w:t>
      </w:r>
      <w:r w:rsidR="005A7F50">
        <w:t>m</w:t>
      </w:r>
      <w:r w:rsidR="005A7F50">
        <w:t xml:space="preserve">bre au </w:t>
      </w:r>
      <w:r w:rsidR="005A7F50">
        <w:rPr>
          <w:i/>
          <w:iCs/>
        </w:rPr>
        <w:t>Shelby</w:t>
      </w:r>
      <w:r w:rsidR="005A7F50">
        <w:t xml:space="preserve"> pour cette nuit</w:t>
      </w:r>
      <w:r>
        <w:t xml:space="preserve">, </w:t>
      </w:r>
      <w:r w:rsidR="005A7F50">
        <w:t xml:space="preserve">me </w:t>
      </w:r>
      <w:r w:rsidR="005A7F50">
        <w:rPr>
          <w:bCs/>
        </w:rPr>
        <w:t>dit-il</w:t>
      </w:r>
      <w:r>
        <w:rPr>
          <w:bCs/>
        </w:rPr>
        <w:t xml:space="preserve">. </w:t>
      </w:r>
      <w:r w:rsidR="005A7F50">
        <w:t>C</w:t>
      </w:r>
      <w:r>
        <w:t>’</w:t>
      </w:r>
      <w:r w:rsidR="005A7F50">
        <w:t xml:space="preserve">est juste à côté du </w:t>
      </w:r>
      <w:r w:rsidR="005A7F50">
        <w:rPr>
          <w:i/>
          <w:iCs/>
        </w:rPr>
        <w:t>Garden</w:t>
      </w:r>
      <w:r w:rsidR="005A7F50">
        <w:rPr>
          <w:rStyle w:val="Appelnotedebasdep"/>
          <w:i/>
          <w:iCs/>
        </w:rPr>
        <w:footnoteReference w:id="1"/>
      </w:r>
      <w:r>
        <w:rPr>
          <w:i/>
          <w:iCs/>
        </w:rPr>
        <w:t xml:space="preserve">. </w:t>
      </w:r>
      <w:r w:rsidR="005A7F50">
        <w:rPr>
          <w:bCs/>
        </w:rPr>
        <w:t xml:space="preserve">Je </w:t>
      </w:r>
      <w:r w:rsidR="005A7F50">
        <w:t>rentrerai à la maison demain matin</w:t>
      </w:r>
      <w:r>
        <w:t>.</w:t>
      </w:r>
    </w:p>
    <w:p w14:paraId="4A0B4B52" w14:textId="77777777" w:rsidR="00514D33" w:rsidRDefault="00514D33">
      <w:pPr>
        <w:rPr>
          <w:bCs/>
        </w:rPr>
      </w:pPr>
      <w:r>
        <w:t>— </w:t>
      </w:r>
      <w:r w:rsidR="005A7F50">
        <w:t>C</w:t>
      </w:r>
      <w:r>
        <w:t>’</w:t>
      </w:r>
      <w:r w:rsidR="005A7F50">
        <w:t xml:space="preserve">est une bonne </w:t>
      </w:r>
      <w:r w:rsidR="005A7F50">
        <w:rPr>
          <w:bCs/>
        </w:rPr>
        <w:t>idée</w:t>
      </w:r>
      <w:r>
        <w:rPr>
          <w:bCs/>
        </w:rPr>
        <w:t xml:space="preserve">, </w:t>
      </w:r>
      <w:r w:rsidR="005A7F50">
        <w:t>dis-je</w:t>
      </w:r>
      <w:r>
        <w:t xml:space="preserve">. </w:t>
      </w:r>
      <w:r w:rsidR="005A7F50">
        <w:t>Ta femme t</w:t>
      </w:r>
      <w:r>
        <w:t>’</w:t>
      </w:r>
      <w:r w:rsidR="005A7F50">
        <w:t xml:space="preserve">a déjà vu </w:t>
      </w:r>
      <w:r w:rsidR="005A7F50">
        <w:rPr>
          <w:bCs/>
        </w:rPr>
        <w:t>ma</w:t>
      </w:r>
      <w:r w:rsidR="005A7F50">
        <w:rPr>
          <w:bCs/>
        </w:rPr>
        <w:t>t</w:t>
      </w:r>
      <w:r w:rsidR="005A7F50">
        <w:rPr>
          <w:bCs/>
        </w:rPr>
        <w:t>cher</w:t>
      </w:r>
      <w:r>
        <w:rPr>
          <w:bCs/>
        </w:rPr>
        <w:t> ?</w:t>
      </w:r>
    </w:p>
    <w:p w14:paraId="2E555FDB" w14:textId="77777777" w:rsidR="00514D33" w:rsidRDefault="00514D33">
      <w:r>
        <w:rPr>
          <w:bCs/>
        </w:rPr>
        <w:t>— </w:t>
      </w:r>
      <w:r w:rsidR="005A7F50">
        <w:t>Non</w:t>
      </w:r>
      <w:r>
        <w:t xml:space="preserve">, </w:t>
      </w:r>
      <w:r w:rsidR="005A7F50">
        <w:rPr>
          <w:bCs/>
        </w:rPr>
        <w:t>dit-il</w:t>
      </w:r>
      <w:r>
        <w:rPr>
          <w:bCs/>
        </w:rPr>
        <w:t xml:space="preserve">. </w:t>
      </w:r>
      <w:r w:rsidR="005A7F50">
        <w:t>Jamais</w:t>
      </w:r>
      <w:r>
        <w:t>.</w:t>
      </w:r>
    </w:p>
    <w:p w14:paraId="1C4B30F3" w14:textId="77777777" w:rsidR="00514D33" w:rsidRDefault="005A7F50">
      <w:r>
        <w:t>Il faut qu</w:t>
      </w:r>
      <w:r w:rsidR="00514D33">
        <w:t>’</w:t>
      </w:r>
      <w:r>
        <w:t>il s</w:t>
      </w:r>
      <w:r w:rsidR="00514D33">
        <w:t>’</w:t>
      </w:r>
      <w:r>
        <w:t xml:space="preserve">attende à recevoir une fameuse </w:t>
      </w:r>
      <w:r>
        <w:rPr>
          <w:bCs/>
        </w:rPr>
        <w:t>volée</w:t>
      </w:r>
      <w:r w:rsidR="00514D33">
        <w:rPr>
          <w:bCs/>
        </w:rPr>
        <w:t xml:space="preserve">, </w:t>
      </w:r>
      <w:r>
        <w:t>pensais-je</w:t>
      </w:r>
      <w:r w:rsidR="00514D33">
        <w:t xml:space="preserve">, </w:t>
      </w:r>
      <w:r>
        <w:t xml:space="preserve">pour </w:t>
      </w:r>
      <w:r>
        <w:rPr>
          <w:bCs/>
        </w:rPr>
        <w:t xml:space="preserve">ne pas </w:t>
      </w:r>
      <w:r>
        <w:t>vouloir rentrer chez lui après le match</w:t>
      </w:r>
      <w:r w:rsidR="00514D33">
        <w:t>.</w:t>
      </w:r>
    </w:p>
    <w:p w14:paraId="0BA18C55" w14:textId="77777777" w:rsidR="00514D33" w:rsidRDefault="005A7F50">
      <w:pPr>
        <w:rPr>
          <w:bCs/>
        </w:rPr>
      </w:pPr>
      <w:r>
        <w:t>À la gare nous prîmes un taxi jusqu</w:t>
      </w:r>
      <w:r w:rsidR="00514D33">
        <w:t>’</w:t>
      </w:r>
      <w:r>
        <w:t xml:space="preserve">au </w:t>
      </w:r>
      <w:r>
        <w:rPr>
          <w:i/>
          <w:iCs/>
        </w:rPr>
        <w:t>Shelby</w:t>
      </w:r>
      <w:r w:rsidR="00514D33">
        <w:rPr>
          <w:i/>
          <w:iCs/>
        </w:rPr>
        <w:t xml:space="preserve">. </w:t>
      </w:r>
      <w:r>
        <w:t>Un chasseur accourut</w:t>
      </w:r>
      <w:r w:rsidR="00514D33">
        <w:t xml:space="preserve">, </w:t>
      </w:r>
      <w:r>
        <w:t>s</w:t>
      </w:r>
      <w:r w:rsidR="00514D33">
        <w:t>’</w:t>
      </w:r>
      <w:r>
        <w:t xml:space="preserve">empara de nos valises et nous accompagna </w:t>
      </w:r>
      <w:r>
        <w:rPr>
          <w:bCs/>
        </w:rPr>
        <w:t>au b</w:t>
      </w:r>
      <w:r>
        <w:rPr>
          <w:bCs/>
        </w:rPr>
        <w:t>u</w:t>
      </w:r>
      <w:r>
        <w:rPr>
          <w:bCs/>
        </w:rPr>
        <w:t>reau</w:t>
      </w:r>
      <w:r w:rsidR="00514D33">
        <w:rPr>
          <w:bCs/>
        </w:rPr>
        <w:t>.</w:t>
      </w:r>
    </w:p>
    <w:p w14:paraId="4F91593E" w14:textId="77777777" w:rsidR="00514D33" w:rsidRDefault="00514D33">
      <w:r>
        <w:rPr>
          <w:bCs/>
        </w:rPr>
        <w:t>— </w:t>
      </w:r>
      <w:r w:rsidR="005A7F50">
        <w:t>Quel est le prix des chambres</w:t>
      </w:r>
      <w:r>
        <w:t xml:space="preserve"> ? </w:t>
      </w:r>
      <w:r w:rsidR="005A7F50">
        <w:t>demanda Jack</w:t>
      </w:r>
      <w:r>
        <w:t>.</w:t>
      </w:r>
    </w:p>
    <w:p w14:paraId="16197A7D" w14:textId="77777777" w:rsidR="00514D33" w:rsidRDefault="00514D33">
      <w:r>
        <w:t>— </w:t>
      </w:r>
      <w:r w:rsidR="005A7F50">
        <w:t>Nous n</w:t>
      </w:r>
      <w:r>
        <w:t>’</w:t>
      </w:r>
      <w:r w:rsidR="005A7F50">
        <w:t>avons que des chambres à deux lits</w:t>
      </w:r>
      <w:r>
        <w:t xml:space="preserve">, </w:t>
      </w:r>
      <w:r w:rsidR="005A7F50">
        <w:t>dit l</w:t>
      </w:r>
      <w:r>
        <w:t>’</w:t>
      </w:r>
      <w:r w:rsidR="005A7F50">
        <w:t>employé</w:t>
      </w:r>
      <w:r>
        <w:t xml:space="preserve">. </w:t>
      </w:r>
      <w:r w:rsidR="005A7F50">
        <w:t>Je peux vous donner une belle chambre à deux lits pour dix do</w:t>
      </w:r>
      <w:r w:rsidR="005A7F50">
        <w:t>l</w:t>
      </w:r>
      <w:r w:rsidR="005A7F50">
        <w:t>lars</w:t>
      </w:r>
      <w:r>
        <w:t>.</w:t>
      </w:r>
    </w:p>
    <w:p w14:paraId="6A7CD484" w14:textId="77777777" w:rsidR="00514D33" w:rsidRDefault="00514D33">
      <w:r>
        <w:t>— </w:t>
      </w:r>
      <w:r w:rsidR="005A7F50">
        <w:t>C</w:t>
      </w:r>
      <w:r>
        <w:t>’</w:t>
      </w:r>
      <w:r w:rsidR="005A7F50">
        <w:t>est trop</w:t>
      </w:r>
      <w:r>
        <w:t>.</w:t>
      </w:r>
    </w:p>
    <w:p w14:paraId="51F1B441" w14:textId="77777777" w:rsidR="00514D33" w:rsidRDefault="00514D33">
      <w:r>
        <w:t>— </w:t>
      </w:r>
      <w:r w:rsidR="005A7F50">
        <w:t xml:space="preserve">Je peux vous donner une </w:t>
      </w:r>
      <w:r w:rsidR="005A7F50">
        <w:rPr>
          <w:bCs/>
        </w:rPr>
        <w:t xml:space="preserve">chambre </w:t>
      </w:r>
      <w:r w:rsidR="005A7F50">
        <w:t>à deux lits pour sept dollars</w:t>
      </w:r>
      <w:r>
        <w:t>.</w:t>
      </w:r>
    </w:p>
    <w:p w14:paraId="409CF575" w14:textId="77777777" w:rsidR="00514D33" w:rsidRDefault="00514D33">
      <w:r>
        <w:lastRenderedPageBreak/>
        <w:t>— </w:t>
      </w:r>
      <w:r w:rsidR="005A7F50">
        <w:t>Avec salle de bains</w:t>
      </w:r>
      <w:r>
        <w:t> ?</w:t>
      </w:r>
    </w:p>
    <w:p w14:paraId="60816D28" w14:textId="77777777" w:rsidR="00514D33" w:rsidRDefault="00514D33">
      <w:r>
        <w:t>— </w:t>
      </w:r>
      <w:r w:rsidR="005A7F50">
        <w:t>Bien entendu</w:t>
      </w:r>
      <w:r>
        <w:t>.</w:t>
      </w:r>
    </w:p>
    <w:p w14:paraId="604587B2" w14:textId="77777777" w:rsidR="00514D33" w:rsidRDefault="00514D33">
      <w:r>
        <w:t>— </w:t>
      </w:r>
      <w:r w:rsidR="005A7F50">
        <w:t>Si tu campais ici</w:t>
      </w:r>
      <w:r>
        <w:t xml:space="preserve">, </w:t>
      </w:r>
      <w:r w:rsidR="005A7F50">
        <w:t>Jerry</w:t>
      </w:r>
      <w:r>
        <w:t xml:space="preserve"> ? </w:t>
      </w:r>
      <w:r w:rsidR="005A7F50">
        <w:t>me dit Jack</w:t>
      </w:r>
      <w:r>
        <w:t>.</w:t>
      </w:r>
    </w:p>
    <w:p w14:paraId="6673B4A4" w14:textId="77777777" w:rsidR="00514D33" w:rsidRDefault="00514D33">
      <w:pPr>
        <w:rPr>
          <w:bCs/>
        </w:rPr>
      </w:pPr>
      <w:r>
        <w:t>— </w:t>
      </w:r>
      <w:r w:rsidR="005A7F50">
        <w:t>Oh</w:t>
      </w:r>
      <w:r>
        <w:t xml:space="preserve"> ! </w:t>
      </w:r>
      <w:r w:rsidR="005A7F50">
        <w:t>moi</w:t>
      </w:r>
      <w:r>
        <w:t xml:space="preserve">, </w:t>
      </w:r>
      <w:r w:rsidR="005A7F50">
        <w:t>dis-je</w:t>
      </w:r>
      <w:r>
        <w:t xml:space="preserve">, </w:t>
      </w:r>
      <w:r w:rsidR="005A7F50">
        <w:t>j</w:t>
      </w:r>
      <w:r>
        <w:t>’</w:t>
      </w:r>
      <w:r w:rsidR="005A7F50">
        <w:t xml:space="preserve">irai coucher chez mon </w:t>
      </w:r>
      <w:r w:rsidR="005A7F50">
        <w:rPr>
          <w:bCs/>
        </w:rPr>
        <w:t>beau-frère</w:t>
      </w:r>
      <w:r>
        <w:rPr>
          <w:bCs/>
        </w:rPr>
        <w:t>.</w:t>
      </w:r>
    </w:p>
    <w:p w14:paraId="7FE5F6E1" w14:textId="77777777" w:rsidR="00514D33" w:rsidRDefault="00514D33">
      <w:r>
        <w:rPr>
          <w:bCs/>
        </w:rPr>
        <w:t>— </w:t>
      </w:r>
      <w:r w:rsidR="005A7F50">
        <w:t>C</w:t>
      </w:r>
      <w:r>
        <w:t>’</w:t>
      </w:r>
      <w:r w:rsidR="005A7F50">
        <w:t>est pas que je veuille te faire payer ta part</w:t>
      </w:r>
      <w:r>
        <w:t xml:space="preserve">, </w:t>
      </w:r>
      <w:r w:rsidR="005A7F50">
        <w:t>dit Jack</w:t>
      </w:r>
      <w:r>
        <w:t xml:space="preserve">. </w:t>
      </w:r>
      <w:r w:rsidR="005A7F50">
        <w:t>Mais j</w:t>
      </w:r>
      <w:r>
        <w:t>’</w:t>
      </w:r>
      <w:r w:rsidR="005A7F50">
        <w:t xml:space="preserve">aime en avoir pour </w:t>
      </w:r>
      <w:r w:rsidR="005A7F50">
        <w:rPr>
          <w:bCs/>
        </w:rPr>
        <w:t xml:space="preserve">mon </w:t>
      </w:r>
      <w:r w:rsidR="005A7F50">
        <w:t>argent</w:t>
      </w:r>
      <w:r>
        <w:t>.</w:t>
      </w:r>
    </w:p>
    <w:p w14:paraId="343D06E2" w14:textId="77777777" w:rsidR="00514D33" w:rsidRDefault="00514D33">
      <w:r>
        <w:t>— </w:t>
      </w:r>
      <w:r w:rsidR="005A7F50">
        <w:t>Voulez-vous vous inscrire</w:t>
      </w:r>
      <w:r>
        <w:t xml:space="preserve">, </w:t>
      </w:r>
      <w:r w:rsidR="005A7F50">
        <w:t>je vous prie</w:t>
      </w:r>
      <w:r>
        <w:t xml:space="preserve"> ? </w:t>
      </w:r>
      <w:r w:rsidR="005A7F50">
        <w:t>dit l</w:t>
      </w:r>
      <w:r>
        <w:t>’</w:t>
      </w:r>
      <w:r w:rsidR="005A7F50">
        <w:t>employé</w:t>
      </w:r>
      <w:r>
        <w:t>.</w:t>
      </w:r>
    </w:p>
    <w:p w14:paraId="243DCA5E" w14:textId="77777777" w:rsidR="00514D33" w:rsidRDefault="005A7F50">
      <w:r>
        <w:t>Puis</w:t>
      </w:r>
      <w:r w:rsidR="00514D33">
        <w:t xml:space="preserve">, </w:t>
      </w:r>
      <w:r>
        <w:t>quand il eut regardé le registre</w:t>
      </w:r>
      <w:r w:rsidR="00514D33">
        <w:t xml:space="preserve">, </w:t>
      </w:r>
      <w:r>
        <w:t>il ajouta</w:t>
      </w:r>
      <w:r w:rsidR="00514D33">
        <w:t> :</w:t>
      </w:r>
    </w:p>
    <w:p w14:paraId="71894FD0" w14:textId="77777777" w:rsidR="00514D33" w:rsidRDefault="00514D33">
      <w:pPr>
        <w:rPr>
          <w:bCs/>
        </w:rPr>
      </w:pPr>
      <w:r>
        <w:t>— </w:t>
      </w:r>
      <w:r w:rsidR="005A7F50">
        <w:t>La chambre numéro 238</w:t>
      </w:r>
      <w:r>
        <w:t>, M. </w:t>
      </w:r>
      <w:r w:rsidR="005A7F50">
        <w:rPr>
          <w:bCs/>
        </w:rPr>
        <w:t>Brennan</w:t>
      </w:r>
      <w:r>
        <w:rPr>
          <w:bCs/>
        </w:rPr>
        <w:t>.</w:t>
      </w:r>
    </w:p>
    <w:p w14:paraId="3BC7CC55" w14:textId="77777777" w:rsidR="00514D33" w:rsidRDefault="005A7F50">
      <w:r>
        <w:t>Nous prîmes l</w:t>
      </w:r>
      <w:r w:rsidR="00514D33">
        <w:t>’</w:t>
      </w:r>
      <w:r>
        <w:t>ascenseur</w:t>
      </w:r>
      <w:r w:rsidR="00514D33">
        <w:t xml:space="preserve">. </w:t>
      </w:r>
      <w:r>
        <w:t>C</w:t>
      </w:r>
      <w:r w:rsidR="00514D33">
        <w:t>’</w:t>
      </w:r>
      <w:r>
        <w:t xml:space="preserve">était une belle </w:t>
      </w:r>
      <w:r>
        <w:rPr>
          <w:bCs/>
        </w:rPr>
        <w:t xml:space="preserve">chambre </w:t>
      </w:r>
      <w:r>
        <w:t>à deux lits avec une porte donnant sur la salle de bains</w:t>
      </w:r>
      <w:r w:rsidR="00514D33">
        <w:t>.</w:t>
      </w:r>
    </w:p>
    <w:p w14:paraId="7AF6B6C3" w14:textId="77777777" w:rsidR="00514D33" w:rsidRDefault="00514D33">
      <w:r>
        <w:t>— </w:t>
      </w:r>
      <w:r w:rsidR="005A7F50">
        <w:t>Pas mal</w:t>
      </w:r>
      <w:r>
        <w:t xml:space="preserve">, </w:t>
      </w:r>
      <w:r w:rsidR="005A7F50">
        <w:t>dit Jack</w:t>
      </w:r>
      <w:r>
        <w:t>.</w:t>
      </w:r>
    </w:p>
    <w:p w14:paraId="65CE4788" w14:textId="77777777" w:rsidR="00514D33" w:rsidRDefault="005A7F50">
      <w:r>
        <w:t>Le chasseur qui nous avait conduits tira les rideaux et a</w:t>
      </w:r>
      <w:r>
        <w:t>p</w:t>
      </w:r>
      <w:r>
        <w:t>porta nos valises</w:t>
      </w:r>
      <w:r w:rsidR="00514D33">
        <w:t xml:space="preserve">. </w:t>
      </w:r>
      <w:r>
        <w:t>Comme Jack ne faisait pas mine de bouger</w:t>
      </w:r>
      <w:r w:rsidR="00514D33">
        <w:t xml:space="preserve">, </w:t>
      </w:r>
      <w:r>
        <w:t>c</w:t>
      </w:r>
      <w:r w:rsidR="00514D33">
        <w:t>’</w:t>
      </w:r>
      <w:r>
        <w:t>est moi qui lui donnai la pièce</w:t>
      </w:r>
      <w:r w:rsidR="00514D33">
        <w:t xml:space="preserve">. </w:t>
      </w:r>
      <w:r>
        <w:t>On se lava un peu</w:t>
      </w:r>
      <w:r w:rsidR="00514D33">
        <w:t xml:space="preserve">, </w:t>
      </w:r>
      <w:r>
        <w:t xml:space="preserve">puis Jack proposa de sortir pour aller </w:t>
      </w:r>
      <w:r>
        <w:rPr>
          <w:bCs/>
        </w:rPr>
        <w:t xml:space="preserve">manger </w:t>
      </w:r>
      <w:r>
        <w:t>au restaurant</w:t>
      </w:r>
      <w:r w:rsidR="00514D33">
        <w:t>.</w:t>
      </w:r>
    </w:p>
    <w:p w14:paraId="359B0D70" w14:textId="77777777" w:rsidR="00514D33" w:rsidRDefault="005A7F50">
      <w:r>
        <w:t xml:space="preserve">On déjeuna chez </w:t>
      </w:r>
      <w:r>
        <w:rPr>
          <w:i/>
          <w:iCs/>
        </w:rPr>
        <w:t>Jimmey Handley</w:t>
      </w:r>
      <w:r w:rsidR="00514D33">
        <w:rPr>
          <w:i/>
          <w:iCs/>
        </w:rPr>
        <w:t xml:space="preserve">. </w:t>
      </w:r>
      <w:r>
        <w:t>Il y avait là toute une bande de copains</w:t>
      </w:r>
      <w:r w:rsidR="00514D33">
        <w:t xml:space="preserve">. </w:t>
      </w:r>
      <w:r>
        <w:t>Nous en étions à peu près à la moitié du repas quand John arriva</w:t>
      </w:r>
      <w:r w:rsidR="00514D33">
        <w:t xml:space="preserve">. </w:t>
      </w:r>
      <w:r>
        <w:t>Il vint s</w:t>
      </w:r>
      <w:r w:rsidR="00514D33">
        <w:t>’</w:t>
      </w:r>
      <w:r>
        <w:t>asseoir avec nous</w:t>
      </w:r>
      <w:r w:rsidR="00514D33">
        <w:t xml:space="preserve">. </w:t>
      </w:r>
      <w:r>
        <w:t>Jack ne parlait guère</w:t>
      </w:r>
      <w:r w:rsidR="00514D33">
        <w:t>.</w:t>
      </w:r>
    </w:p>
    <w:p w14:paraId="185F6425" w14:textId="77777777" w:rsidR="00514D33" w:rsidRDefault="00514D33">
      <w:r>
        <w:t>— </w:t>
      </w:r>
      <w:r w:rsidR="005A7F50">
        <w:t>Et ton poids</w:t>
      </w:r>
      <w:r>
        <w:t xml:space="preserve"> ? </w:t>
      </w:r>
      <w:r w:rsidR="005A7F50">
        <w:t>lui demanda John</w:t>
      </w:r>
      <w:r>
        <w:t xml:space="preserve">, </w:t>
      </w:r>
      <w:r w:rsidR="005A7F50">
        <w:t>en voyant le bon déjeuner que Jack s</w:t>
      </w:r>
      <w:r>
        <w:t>’</w:t>
      </w:r>
      <w:r w:rsidR="005A7F50">
        <w:t>envoyait</w:t>
      </w:r>
      <w:r>
        <w:t>.</w:t>
      </w:r>
    </w:p>
    <w:p w14:paraId="1E91ACD8" w14:textId="77777777" w:rsidR="00514D33" w:rsidRDefault="00514D33">
      <w:r>
        <w:t>— </w:t>
      </w:r>
      <w:r w:rsidR="005A7F50">
        <w:t>Je le ferais tout habillé</w:t>
      </w:r>
      <w:r>
        <w:t xml:space="preserve">, </w:t>
      </w:r>
      <w:r w:rsidR="005A7F50">
        <w:t>répondit Jack</w:t>
      </w:r>
      <w:r>
        <w:t>.</w:t>
      </w:r>
    </w:p>
    <w:p w14:paraId="55A0A64C" w14:textId="77777777" w:rsidR="00514D33" w:rsidRDefault="005A7F50">
      <w:r>
        <w:lastRenderedPageBreak/>
        <w:t>Il n</w:t>
      </w:r>
      <w:r w:rsidR="00514D33">
        <w:t>’</w:t>
      </w:r>
      <w:r>
        <w:t>avait jamais besoin de se tourmenter à cause de son poids</w:t>
      </w:r>
      <w:r w:rsidR="00514D33">
        <w:t xml:space="preserve">, </w:t>
      </w:r>
      <w:r>
        <w:t>lui</w:t>
      </w:r>
      <w:r w:rsidR="00514D33">
        <w:t xml:space="preserve">. </w:t>
      </w:r>
      <w:r>
        <w:t xml:space="preserve">Il avait une nature de </w:t>
      </w:r>
      <w:r>
        <w:rPr>
          <w:bCs/>
        </w:rPr>
        <w:t xml:space="preserve">welter-weight </w:t>
      </w:r>
      <w:r>
        <w:t>et n</w:t>
      </w:r>
      <w:r w:rsidR="00514D33">
        <w:t>’</w:t>
      </w:r>
      <w:r>
        <w:t>engraissait jamais</w:t>
      </w:r>
      <w:r w:rsidR="00514D33">
        <w:t xml:space="preserve">. </w:t>
      </w:r>
      <w:r>
        <w:t xml:space="preserve">Et chez </w:t>
      </w:r>
      <w:r>
        <w:rPr>
          <w:bCs/>
        </w:rPr>
        <w:t xml:space="preserve">Hogan </w:t>
      </w:r>
      <w:r>
        <w:t>il avait même maigri</w:t>
      </w:r>
      <w:r w:rsidR="00514D33">
        <w:t>.</w:t>
      </w:r>
    </w:p>
    <w:p w14:paraId="0F18848F" w14:textId="77777777" w:rsidR="00514D33" w:rsidRDefault="00514D33">
      <w:r>
        <w:t>— </w:t>
      </w:r>
      <w:r w:rsidR="005A7F50">
        <w:t>C</w:t>
      </w:r>
      <w:r>
        <w:t>’</w:t>
      </w:r>
      <w:r w:rsidR="005A7F50">
        <w:t>est vrai que tu n</w:t>
      </w:r>
      <w:r>
        <w:t>’</w:t>
      </w:r>
      <w:r w:rsidR="005A7F50">
        <w:t>as jamais eu à t</w:t>
      </w:r>
      <w:r>
        <w:t>’</w:t>
      </w:r>
      <w:r w:rsidR="005A7F50">
        <w:t>en faire pour ça</w:t>
      </w:r>
      <w:r>
        <w:t xml:space="preserve">, </w:t>
      </w:r>
      <w:r w:rsidR="005A7F50">
        <w:t>dit John</w:t>
      </w:r>
      <w:r>
        <w:t>.</w:t>
      </w:r>
    </w:p>
    <w:p w14:paraId="3AA21859" w14:textId="77777777" w:rsidR="00514D33" w:rsidRDefault="00514D33">
      <w:r>
        <w:t>— </w:t>
      </w:r>
      <w:r w:rsidR="005A7F50">
        <w:t>Comme tu dis</w:t>
      </w:r>
      <w:r>
        <w:t xml:space="preserve">, </w:t>
      </w:r>
      <w:r w:rsidR="005A7F50">
        <w:t>opina Jack</w:t>
      </w:r>
      <w:r>
        <w:t>.</w:t>
      </w:r>
    </w:p>
    <w:p w14:paraId="778CE339" w14:textId="77777777" w:rsidR="00514D33" w:rsidRDefault="005A7F50">
      <w:r>
        <w:t>Après le déjeuner</w:t>
      </w:r>
      <w:r w:rsidR="00514D33">
        <w:t xml:space="preserve">, </w:t>
      </w:r>
      <w:r>
        <w:t xml:space="preserve">nous nous dirigeâmes vers le </w:t>
      </w:r>
      <w:r>
        <w:rPr>
          <w:i/>
          <w:iCs/>
        </w:rPr>
        <w:t>Garden</w:t>
      </w:r>
      <w:r>
        <w:rPr>
          <w:bCs/>
        </w:rPr>
        <w:t xml:space="preserve"> </w:t>
      </w:r>
      <w:r>
        <w:t>pour la pesée</w:t>
      </w:r>
      <w:r w:rsidR="00514D33">
        <w:t xml:space="preserve">. </w:t>
      </w:r>
      <w:r>
        <w:t xml:space="preserve">Le </w:t>
      </w:r>
      <w:r>
        <w:rPr>
          <w:bCs/>
        </w:rPr>
        <w:t xml:space="preserve">match </w:t>
      </w:r>
      <w:r>
        <w:t xml:space="preserve">était conclu pour </w:t>
      </w:r>
      <w:r>
        <w:rPr>
          <w:bCs/>
        </w:rPr>
        <w:t xml:space="preserve">un </w:t>
      </w:r>
      <w:r>
        <w:t>poids de soixante-six kilos six cents à trois heures de l</w:t>
      </w:r>
      <w:r w:rsidR="00514D33">
        <w:t>’</w:t>
      </w:r>
      <w:r>
        <w:t>après-midi</w:t>
      </w:r>
      <w:r w:rsidR="00514D33">
        <w:t xml:space="preserve">. </w:t>
      </w:r>
      <w:r>
        <w:t>Jack</w:t>
      </w:r>
      <w:r w:rsidR="00514D33">
        <w:t xml:space="preserve">, </w:t>
      </w:r>
      <w:r>
        <w:t>une se</w:t>
      </w:r>
      <w:r>
        <w:t>r</w:t>
      </w:r>
      <w:r>
        <w:t>viette autour de la ceinture</w:t>
      </w:r>
      <w:r w:rsidR="00514D33">
        <w:t xml:space="preserve">, </w:t>
      </w:r>
      <w:r>
        <w:t>monta dans la balance</w:t>
      </w:r>
      <w:r w:rsidR="00514D33">
        <w:t xml:space="preserve">. </w:t>
      </w:r>
      <w:r>
        <w:t>La barre ne bougea pas</w:t>
      </w:r>
      <w:r w:rsidR="00514D33">
        <w:t xml:space="preserve">. </w:t>
      </w:r>
      <w:r>
        <w:t>Walcott qui venait juste de se peser était là aussi</w:t>
      </w:r>
      <w:r w:rsidR="00514D33">
        <w:t xml:space="preserve">, </w:t>
      </w:r>
      <w:r>
        <w:t xml:space="preserve">au milieu </w:t>
      </w:r>
      <w:r>
        <w:rPr>
          <w:bCs/>
        </w:rPr>
        <w:t>d</w:t>
      </w:r>
      <w:r w:rsidR="00514D33">
        <w:rPr>
          <w:bCs/>
        </w:rPr>
        <w:t>’</w:t>
      </w:r>
      <w:r>
        <w:rPr>
          <w:bCs/>
        </w:rPr>
        <w:t xml:space="preserve">un </w:t>
      </w:r>
      <w:r>
        <w:t>tas de gens</w:t>
      </w:r>
      <w:r w:rsidR="00514D33">
        <w:t>.</w:t>
      </w:r>
    </w:p>
    <w:p w14:paraId="72F5FA30" w14:textId="77777777" w:rsidR="00514D33" w:rsidRDefault="00514D33">
      <w:r>
        <w:t>— </w:t>
      </w:r>
      <w:r w:rsidR="005A7F50">
        <w:t>Voyons voir ce que tu pèses</w:t>
      </w:r>
      <w:r>
        <w:t xml:space="preserve">, </w:t>
      </w:r>
      <w:r w:rsidR="005A7F50">
        <w:t>Jack</w:t>
      </w:r>
      <w:r>
        <w:t xml:space="preserve">, </w:t>
      </w:r>
      <w:r w:rsidR="005A7F50">
        <w:t xml:space="preserve">dit </w:t>
      </w:r>
      <w:r w:rsidR="005A7F50">
        <w:rPr>
          <w:bCs/>
        </w:rPr>
        <w:t>Freedman</w:t>
      </w:r>
      <w:r>
        <w:t xml:space="preserve">, </w:t>
      </w:r>
      <w:r w:rsidR="005A7F50">
        <w:t>le m</w:t>
      </w:r>
      <w:r w:rsidR="005A7F50">
        <w:t>a</w:t>
      </w:r>
      <w:r w:rsidR="005A7F50">
        <w:t>nager de Walcott</w:t>
      </w:r>
      <w:r>
        <w:t>.</w:t>
      </w:r>
    </w:p>
    <w:p w14:paraId="618C06A3" w14:textId="77777777" w:rsidR="00514D33" w:rsidRDefault="00514D33">
      <w:r>
        <w:t>— </w:t>
      </w:r>
      <w:r w:rsidR="005A7F50">
        <w:t>Je veux bien</w:t>
      </w:r>
      <w:r>
        <w:t xml:space="preserve">, </w:t>
      </w:r>
      <w:r w:rsidR="005A7F50">
        <w:t xml:space="preserve">mais </w:t>
      </w:r>
      <w:r w:rsidR="005A7F50">
        <w:rPr>
          <w:i/>
          <w:iCs/>
        </w:rPr>
        <w:t>lui</w:t>
      </w:r>
      <w:r w:rsidR="005A7F50">
        <w:t xml:space="preserve"> après</w:t>
      </w:r>
      <w:r>
        <w:t xml:space="preserve">, </w:t>
      </w:r>
      <w:r w:rsidR="005A7F50">
        <w:t>dit Jack en désignant Wa</w:t>
      </w:r>
      <w:r w:rsidR="005A7F50">
        <w:t>l</w:t>
      </w:r>
      <w:r w:rsidR="005A7F50">
        <w:t>cott d</w:t>
      </w:r>
      <w:r>
        <w:t>’</w:t>
      </w:r>
      <w:r w:rsidR="005A7F50">
        <w:t>un coup de menton</w:t>
      </w:r>
      <w:r>
        <w:t>.</w:t>
      </w:r>
    </w:p>
    <w:p w14:paraId="53E77727" w14:textId="77777777" w:rsidR="00514D33" w:rsidRDefault="00514D33">
      <w:r>
        <w:t>— </w:t>
      </w:r>
      <w:r w:rsidR="005A7F50">
        <w:t>Ôte ta serviette</w:t>
      </w:r>
      <w:r>
        <w:t xml:space="preserve">, </w:t>
      </w:r>
      <w:r w:rsidR="005A7F50">
        <w:t>dit Freedman</w:t>
      </w:r>
      <w:r>
        <w:t>.</w:t>
      </w:r>
    </w:p>
    <w:p w14:paraId="71D2E822" w14:textId="77777777" w:rsidR="00514D33" w:rsidRDefault="00514D33">
      <w:r>
        <w:t>— </w:t>
      </w:r>
      <w:r w:rsidR="005A7F50">
        <w:t>Combien que ça fait</w:t>
      </w:r>
      <w:r>
        <w:t xml:space="preserve"> ? </w:t>
      </w:r>
      <w:r w:rsidR="005A7F50">
        <w:t>demanda Jack aux gars qui le p</w:t>
      </w:r>
      <w:r w:rsidR="005A7F50">
        <w:t>e</w:t>
      </w:r>
      <w:r w:rsidR="005A7F50">
        <w:t>saient</w:t>
      </w:r>
      <w:r>
        <w:t>.</w:t>
      </w:r>
    </w:p>
    <w:p w14:paraId="43205FCE" w14:textId="77777777" w:rsidR="00514D33" w:rsidRDefault="00514D33">
      <w:r>
        <w:t>— </w:t>
      </w:r>
      <w:r w:rsidR="005A7F50">
        <w:t>Soixante-quatre sept cents</w:t>
      </w:r>
      <w:r>
        <w:t xml:space="preserve">, </w:t>
      </w:r>
      <w:r w:rsidR="005A7F50">
        <w:t>répondit l</w:t>
      </w:r>
      <w:r>
        <w:t>’</w:t>
      </w:r>
      <w:r w:rsidR="005A7F50">
        <w:t>un d</w:t>
      </w:r>
      <w:r>
        <w:t>’</w:t>
      </w:r>
      <w:r w:rsidR="005A7F50">
        <w:t>eux</w:t>
      </w:r>
      <w:r>
        <w:t xml:space="preserve">, </w:t>
      </w:r>
      <w:r w:rsidR="005A7F50">
        <w:t>un gros type</w:t>
      </w:r>
      <w:r>
        <w:t>.</w:t>
      </w:r>
    </w:p>
    <w:p w14:paraId="4C083AA0" w14:textId="77777777" w:rsidR="00514D33" w:rsidRDefault="00514D33">
      <w:r>
        <w:t>— </w:t>
      </w:r>
      <w:r w:rsidR="005A7F50">
        <w:t>C</w:t>
      </w:r>
      <w:r>
        <w:t>’</w:t>
      </w:r>
      <w:r w:rsidR="005A7F50">
        <w:t>est bien</w:t>
      </w:r>
      <w:r>
        <w:t xml:space="preserve">, </w:t>
      </w:r>
      <w:r w:rsidR="005A7F50">
        <w:t>ça</w:t>
      </w:r>
      <w:r>
        <w:t xml:space="preserve">, </w:t>
      </w:r>
      <w:r w:rsidR="005A7F50">
        <w:t>Jack</w:t>
      </w:r>
      <w:r>
        <w:t xml:space="preserve">, </w:t>
      </w:r>
      <w:r w:rsidR="005A7F50">
        <w:t>dit Freedman</w:t>
      </w:r>
      <w:r>
        <w:t>.</w:t>
      </w:r>
    </w:p>
    <w:p w14:paraId="72BDEF54" w14:textId="77777777" w:rsidR="00514D33" w:rsidRDefault="00514D33">
      <w:r>
        <w:t>— </w:t>
      </w:r>
      <w:r w:rsidR="005A7F50">
        <w:t>À lui</w:t>
      </w:r>
      <w:r>
        <w:t xml:space="preserve">, </w:t>
      </w:r>
      <w:r w:rsidR="005A7F50">
        <w:t>dit Jack</w:t>
      </w:r>
      <w:r>
        <w:t>.</w:t>
      </w:r>
    </w:p>
    <w:p w14:paraId="7B93563C" w14:textId="77777777" w:rsidR="00514D33" w:rsidRDefault="005A7F50">
      <w:r>
        <w:t>Walcott s</w:t>
      </w:r>
      <w:r w:rsidR="00514D33">
        <w:t>’</w:t>
      </w:r>
      <w:r>
        <w:t>approcha</w:t>
      </w:r>
      <w:r w:rsidR="00514D33">
        <w:t xml:space="preserve">, </w:t>
      </w:r>
      <w:r>
        <w:t>Jack était plus grand que lui de près d</w:t>
      </w:r>
      <w:r w:rsidR="00514D33">
        <w:t>’</w:t>
      </w:r>
      <w:r>
        <w:t>une demi-tête</w:t>
      </w:r>
      <w:r w:rsidR="00514D33">
        <w:t xml:space="preserve">. </w:t>
      </w:r>
      <w:r>
        <w:t>C</w:t>
      </w:r>
      <w:r w:rsidR="00514D33">
        <w:t>’</w:t>
      </w:r>
      <w:r>
        <w:t xml:space="preserve">était </w:t>
      </w:r>
      <w:r>
        <w:rPr>
          <w:bCs/>
        </w:rPr>
        <w:t xml:space="preserve">un </w:t>
      </w:r>
      <w:r>
        <w:t>blond aux larges épaules et aux bras de poids lourd</w:t>
      </w:r>
      <w:r w:rsidR="00514D33">
        <w:t xml:space="preserve">. </w:t>
      </w:r>
      <w:r>
        <w:t>Il n</w:t>
      </w:r>
      <w:r w:rsidR="00514D33">
        <w:t>’</w:t>
      </w:r>
      <w:r>
        <w:t>avait pas beaucoup de jambes</w:t>
      </w:r>
      <w:r w:rsidR="00514D33">
        <w:t>.</w:t>
      </w:r>
    </w:p>
    <w:p w14:paraId="5E602B37" w14:textId="77777777" w:rsidR="00514D33" w:rsidRDefault="00514D33">
      <w:r>
        <w:lastRenderedPageBreak/>
        <w:t>— </w:t>
      </w:r>
      <w:r w:rsidR="005A7F50">
        <w:t>Salut</w:t>
      </w:r>
      <w:r>
        <w:t xml:space="preserve">, </w:t>
      </w:r>
      <w:r w:rsidR="005A7F50">
        <w:t>Jack</w:t>
      </w:r>
      <w:r>
        <w:t xml:space="preserve">, </w:t>
      </w:r>
      <w:r w:rsidR="005A7F50">
        <w:t>dit-il</w:t>
      </w:r>
      <w:r>
        <w:t>.</w:t>
      </w:r>
    </w:p>
    <w:p w14:paraId="2A66BAB8" w14:textId="77777777" w:rsidR="00514D33" w:rsidRDefault="005A7F50">
      <w:r>
        <w:t>Sa figure était couverte de cicatrices</w:t>
      </w:r>
      <w:r w:rsidR="00514D33">
        <w:t>.</w:t>
      </w:r>
    </w:p>
    <w:p w14:paraId="4215E13C" w14:textId="77777777" w:rsidR="00514D33" w:rsidRDefault="00514D33">
      <w:r>
        <w:t>— </w:t>
      </w:r>
      <w:r w:rsidR="005A7F50">
        <w:t>Salut</w:t>
      </w:r>
      <w:r>
        <w:t xml:space="preserve">, </w:t>
      </w:r>
      <w:r w:rsidR="005A7F50">
        <w:t>dit Jack</w:t>
      </w:r>
      <w:r>
        <w:t xml:space="preserve">. </w:t>
      </w:r>
      <w:r w:rsidR="005A7F50">
        <w:t>Ça va</w:t>
      </w:r>
      <w:r>
        <w:t> ?</w:t>
      </w:r>
    </w:p>
    <w:p w14:paraId="5C6EA412" w14:textId="77777777" w:rsidR="00514D33" w:rsidRDefault="00514D33">
      <w:r>
        <w:t>— </w:t>
      </w:r>
      <w:r w:rsidR="005A7F50">
        <w:t>Oui</w:t>
      </w:r>
      <w:r>
        <w:t xml:space="preserve">, </w:t>
      </w:r>
      <w:r w:rsidR="005A7F50">
        <w:t>dit Walcott</w:t>
      </w:r>
      <w:r>
        <w:t>.</w:t>
      </w:r>
    </w:p>
    <w:p w14:paraId="1B992840" w14:textId="77777777" w:rsidR="00514D33" w:rsidRDefault="005A7F50">
      <w:r>
        <w:t xml:space="preserve">Il défit sa serviette et </w:t>
      </w:r>
      <w:r>
        <w:rPr>
          <w:bCs/>
        </w:rPr>
        <w:t xml:space="preserve">monta </w:t>
      </w:r>
      <w:r>
        <w:t>dans la balance</w:t>
      </w:r>
      <w:r w:rsidR="00514D33">
        <w:t xml:space="preserve">. </w:t>
      </w:r>
      <w:r>
        <w:t xml:space="preserve">Il avait les épaules et le dos les </w:t>
      </w:r>
      <w:r>
        <w:rPr>
          <w:bCs/>
        </w:rPr>
        <w:t xml:space="preserve">plus </w:t>
      </w:r>
      <w:r>
        <w:t>larges qu</w:t>
      </w:r>
      <w:r w:rsidR="00514D33">
        <w:t>’</w:t>
      </w:r>
      <w:r>
        <w:t>on ait jamais vus</w:t>
      </w:r>
      <w:r w:rsidR="00514D33">
        <w:t>.</w:t>
      </w:r>
    </w:p>
    <w:p w14:paraId="5DA9CD54" w14:textId="77777777" w:rsidR="00514D33" w:rsidRDefault="00514D33">
      <w:r>
        <w:t>— </w:t>
      </w:r>
      <w:r w:rsidR="005A7F50">
        <w:t>Soixante-six cinq cents</w:t>
      </w:r>
      <w:r>
        <w:t>.</w:t>
      </w:r>
    </w:p>
    <w:p w14:paraId="5637048D" w14:textId="77777777" w:rsidR="00514D33" w:rsidRDefault="005A7F50">
      <w:r>
        <w:t>Walcott descendit et se tourna vers Jack en ricanant</w:t>
      </w:r>
      <w:r w:rsidR="00514D33">
        <w:t>.</w:t>
      </w:r>
    </w:p>
    <w:p w14:paraId="17B68ACA" w14:textId="77777777" w:rsidR="00514D33" w:rsidRDefault="00514D33">
      <w:r>
        <w:t>— </w:t>
      </w:r>
      <w:r w:rsidR="005A7F50">
        <w:t xml:space="preserve">Tu </w:t>
      </w:r>
      <w:r w:rsidR="005A7F50">
        <w:rPr>
          <w:bCs/>
        </w:rPr>
        <w:t>vois</w:t>
      </w:r>
      <w:r>
        <w:rPr>
          <w:bCs/>
        </w:rPr>
        <w:t xml:space="preserve">, </w:t>
      </w:r>
      <w:r w:rsidR="005A7F50">
        <w:t>lui dit John</w:t>
      </w:r>
      <w:r>
        <w:t xml:space="preserve">, </w:t>
      </w:r>
      <w:r w:rsidR="005A7F50">
        <w:t>Jack te rend près de deux kilos</w:t>
      </w:r>
      <w:r>
        <w:t>.</w:t>
      </w:r>
    </w:p>
    <w:p w14:paraId="50F71AA2" w14:textId="77777777" w:rsidR="00514D33" w:rsidRDefault="00514D33">
      <w:r>
        <w:t>— </w:t>
      </w:r>
      <w:r w:rsidR="005A7F50">
        <w:t>Ça fera plus que ça tout à l</w:t>
      </w:r>
      <w:r>
        <w:t>’</w:t>
      </w:r>
      <w:r w:rsidR="005A7F50">
        <w:t>heure</w:t>
      </w:r>
      <w:r>
        <w:t xml:space="preserve">, </w:t>
      </w:r>
      <w:r w:rsidR="005A7F50">
        <w:t>mon vieux</w:t>
      </w:r>
      <w:r>
        <w:t xml:space="preserve">, </w:t>
      </w:r>
      <w:r w:rsidR="005A7F50">
        <w:t>dit Walcott</w:t>
      </w:r>
      <w:r>
        <w:t xml:space="preserve">. </w:t>
      </w:r>
      <w:r w:rsidR="005A7F50">
        <w:t>Je vais manger</w:t>
      </w:r>
      <w:r>
        <w:t xml:space="preserve">, </w:t>
      </w:r>
      <w:r w:rsidR="005A7F50">
        <w:t>maintenant</w:t>
      </w:r>
      <w:r>
        <w:t>.</w:t>
      </w:r>
    </w:p>
    <w:p w14:paraId="32C59BFC" w14:textId="77777777" w:rsidR="00514D33" w:rsidRDefault="005A7F50">
      <w:pPr>
        <w:rPr>
          <w:bCs/>
        </w:rPr>
      </w:pPr>
      <w:r>
        <w:t>On retourne au vestiaire</w:t>
      </w:r>
      <w:r w:rsidR="00514D33">
        <w:t xml:space="preserve">, </w:t>
      </w:r>
      <w:r>
        <w:t xml:space="preserve">et Jack </w:t>
      </w:r>
      <w:r>
        <w:rPr>
          <w:bCs/>
        </w:rPr>
        <w:t>s</w:t>
      </w:r>
      <w:r w:rsidR="00514D33">
        <w:rPr>
          <w:bCs/>
        </w:rPr>
        <w:t>’</w:t>
      </w:r>
      <w:r>
        <w:rPr>
          <w:bCs/>
        </w:rPr>
        <w:t>habille</w:t>
      </w:r>
      <w:r w:rsidR="00514D33">
        <w:rPr>
          <w:bCs/>
        </w:rPr>
        <w:t>.</w:t>
      </w:r>
    </w:p>
    <w:p w14:paraId="61FDD1EF" w14:textId="77777777" w:rsidR="00514D33" w:rsidRDefault="00514D33">
      <w:pPr>
        <w:rPr>
          <w:bCs/>
        </w:rPr>
      </w:pPr>
      <w:r>
        <w:rPr>
          <w:bCs/>
        </w:rPr>
        <w:t>— </w:t>
      </w:r>
      <w:r w:rsidR="005A7F50">
        <w:rPr>
          <w:bCs/>
        </w:rPr>
        <w:t xml:space="preserve">Il a </w:t>
      </w:r>
      <w:r w:rsidR="005A7F50">
        <w:t>l</w:t>
      </w:r>
      <w:r>
        <w:t>’</w:t>
      </w:r>
      <w:r w:rsidR="005A7F50">
        <w:t>air méchant</w:t>
      </w:r>
      <w:r>
        <w:t xml:space="preserve">, </w:t>
      </w:r>
      <w:r w:rsidR="005A7F50">
        <w:t xml:space="preserve">me </w:t>
      </w:r>
      <w:r w:rsidR="005A7F50">
        <w:rPr>
          <w:bCs/>
        </w:rPr>
        <w:t>dit-il</w:t>
      </w:r>
      <w:r>
        <w:rPr>
          <w:bCs/>
        </w:rPr>
        <w:t>.</w:t>
      </w:r>
    </w:p>
    <w:p w14:paraId="616BB149" w14:textId="77777777" w:rsidR="00514D33" w:rsidRDefault="00514D33">
      <w:r>
        <w:rPr>
          <w:bCs/>
        </w:rPr>
        <w:t>— </w:t>
      </w:r>
      <w:r w:rsidR="005A7F50">
        <w:t>On dirait qu</w:t>
      </w:r>
      <w:r>
        <w:t>’</w:t>
      </w:r>
      <w:r w:rsidR="005A7F50">
        <w:t>il s</w:t>
      </w:r>
      <w:r>
        <w:t>’</w:t>
      </w:r>
      <w:r w:rsidR="005A7F50">
        <w:t>est fait moucher plus d</w:t>
      </w:r>
      <w:r>
        <w:t>’</w:t>
      </w:r>
      <w:r w:rsidR="005A7F50">
        <w:t>une fois</w:t>
      </w:r>
      <w:r>
        <w:t>.</w:t>
      </w:r>
    </w:p>
    <w:p w14:paraId="7B7D3A32" w14:textId="77777777" w:rsidR="00514D33" w:rsidRDefault="00514D33">
      <w:r>
        <w:t>— </w:t>
      </w:r>
      <w:r w:rsidR="005A7F50">
        <w:t>Oh oui</w:t>
      </w:r>
      <w:r>
        <w:t xml:space="preserve">, </w:t>
      </w:r>
      <w:r w:rsidR="005A7F50">
        <w:t>dit Jack</w:t>
      </w:r>
      <w:r>
        <w:t xml:space="preserve">. </w:t>
      </w:r>
      <w:r w:rsidR="005A7F50">
        <w:t>C</w:t>
      </w:r>
      <w:r>
        <w:t>’</w:t>
      </w:r>
      <w:r w:rsidR="005A7F50">
        <w:t>est pas difficile de le moucher</w:t>
      </w:r>
      <w:r>
        <w:t>.</w:t>
      </w:r>
    </w:p>
    <w:p w14:paraId="0E2E99F6" w14:textId="77777777" w:rsidR="00514D33" w:rsidRDefault="00514D33">
      <w:r>
        <w:t>— </w:t>
      </w:r>
      <w:r w:rsidR="005A7F50">
        <w:rPr>
          <w:bCs/>
        </w:rPr>
        <w:t xml:space="preserve">Où </w:t>
      </w:r>
      <w:r w:rsidR="005A7F50">
        <w:t>allez-vous</w:t>
      </w:r>
      <w:r>
        <w:t xml:space="preserve"> ? </w:t>
      </w:r>
      <w:r w:rsidR="005A7F50">
        <w:rPr>
          <w:bCs/>
        </w:rPr>
        <w:t xml:space="preserve">demande John </w:t>
      </w:r>
      <w:r w:rsidR="005A7F50">
        <w:t>en voyant que Jack est prêt</w:t>
      </w:r>
      <w:r>
        <w:t>.</w:t>
      </w:r>
    </w:p>
    <w:p w14:paraId="2CD52758" w14:textId="77777777" w:rsidR="00514D33" w:rsidRDefault="00514D33">
      <w:pPr>
        <w:rPr>
          <w:bCs/>
        </w:rPr>
      </w:pPr>
      <w:r>
        <w:t>— </w:t>
      </w:r>
      <w:r w:rsidR="005A7F50">
        <w:t xml:space="preserve">On retourne à </w:t>
      </w:r>
      <w:r w:rsidR="005A7F50">
        <w:rPr>
          <w:bCs/>
        </w:rPr>
        <w:t>l</w:t>
      </w:r>
      <w:r>
        <w:rPr>
          <w:bCs/>
        </w:rPr>
        <w:t>’</w:t>
      </w:r>
      <w:r w:rsidR="005A7F50">
        <w:rPr>
          <w:bCs/>
        </w:rPr>
        <w:t>hôtel</w:t>
      </w:r>
      <w:r>
        <w:rPr>
          <w:bCs/>
        </w:rPr>
        <w:t xml:space="preserve">, </w:t>
      </w:r>
      <w:r w:rsidR="005A7F50">
        <w:t>dit Jack</w:t>
      </w:r>
      <w:r>
        <w:t xml:space="preserve">. </w:t>
      </w:r>
      <w:r w:rsidR="005A7F50">
        <w:t>Tu t</w:t>
      </w:r>
      <w:r>
        <w:t>’</w:t>
      </w:r>
      <w:r w:rsidR="005A7F50">
        <w:t xml:space="preserve">es occupé </w:t>
      </w:r>
      <w:r w:rsidR="005A7F50">
        <w:rPr>
          <w:bCs/>
        </w:rPr>
        <w:t>de tout</w:t>
      </w:r>
      <w:r>
        <w:rPr>
          <w:bCs/>
        </w:rPr>
        <w:t> ?</w:t>
      </w:r>
    </w:p>
    <w:p w14:paraId="08531E8F" w14:textId="77777777" w:rsidR="00514D33" w:rsidRDefault="00514D33">
      <w:pPr>
        <w:rPr>
          <w:bCs/>
        </w:rPr>
      </w:pPr>
      <w:r>
        <w:rPr>
          <w:bCs/>
        </w:rPr>
        <w:t>— </w:t>
      </w:r>
      <w:r w:rsidR="005A7F50">
        <w:rPr>
          <w:bCs/>
        </w:rPr>
        <w:t>Oui</w:t>
      </w:r>
      <w:r>
        <w:rPr>
          <w:bCs/>
        </w:rPr>
        <w:t xml:space="preserve">, </w:t>
      </w:r>
      <w:r w:rsidR="005A7F50">
        <w:rPr>
          <w:bCs/>
        </w:rPr>
        <w:t>dit John</w:t>
      </w:r>
      <w:r>
        <w:rPr>
          <w:bCs/>
        </w:rPr>
        <w:t xml:space="preserve">. </w:t>
      </w:r>
      <w:r w:rsidR="005A7F50">
        <w:rPr>
          <w:bCs/>
        </w:rPr>
        <w:t>Tout est arrangé</w:t>
      </w:r>
      <w:r>
        <w:rPr>
          <w:bCs/>
        </w:rPr>
        <w:t>.</w:t>
      </w:r>
    </w:p>
    <w:p w14:paraId="77C80147" w14:textId="77777777" w:rsidR="00514D33" w:rsidRDefault="00514D33">
      <w:pPr>
        <w:rPr>
          <w:bCs/>
        </w:rPr>
      </w:pPr>
      <w:r>
        <w:rPr>
          <w:bCs/>
        </w:rPr>
        <w:t>— </w:t>
      </w:r>
      <w:r w:rsidR="005A7F50">
        <w:rPr>
          <w:bCs/>
        </w:rPr>
        <w:t>Je vais me coucher un moment</w:t>
      </w:r>
      <w:r>
        <w:rPr>
          <w:bCs/>
        </w:rPr>
        <w:t xml:space="preserve">, </w:t>
      </w:r>
      <w:r w:rsidR="005A7F50">
        <w:rPr>
          <w:bCs/>
        </w:rPr>
        <w:t>dit Jack</w:t>
      </w:r>
      <w:r>
        <w:rPr>
          <w:bCs/>
        </w:rPr>
        <w:t>.</w:t>
      </w:r>
    </w:p>
    <w:p w14:paraId="4EE5FCE0" w14:textId="77777777" w:rsidR="00514D33" w:rsidRDefault="00514D33">
      <w:r>
        <w:rPr>
          <w:bCs/>
        </w:rPr>
        <w:t>— </w:t>
      </w:r>
      <w:r w:rsidR="005A7F50">
        <w:t>Je passerai vous prendre vers sept heures moins le quart pour aller dîner</w:t>
      </w:r>
      <w:r>
        <w:t>.</w:t>
      </w:r>
    </w:p>
    <w:p w14:paraId="6822EF6B" w14:textId="77777777" w:rsidR="00514D33" w:rsidRDefault="00514D33">
      <w:r>
        <w:lastRenderedPageBreak/>
        <w:t>— </w:t>
      </w:r>
      <w:r w:rsidR="005A7F50">
        <w:t>Entendu</w:t>
      </w:r>
      <w:r>
        <w:t>.</w:t>
      </w:r>
    </w:p>
    <w:p w14:paraId="1F47D81B" w14:textId="77777777" w:rsidR="00514D33" w:rsidRDefault="005A7F50">
      <w:r>
        <w:t xml:space="preserve">Une fois à </w:t>
      </w:r>
      <w:r>
        <w:rPr>
          <w:bCs/>
        </w:rPr>
        <w:t>l</w:t>
      </w:r>
      <w:r w:rsidR="00514D33">
        <w:rPr>
          <w:bCs/>
        </w:rPr>
        <w:t>’</w:t>
      </w:r>
      <w:r>
        <w:rPr>
          <w:bCs/>
        </w:rPr>
        <w:t>hôtel</w:t>
      </w:r>
      <w:r w:rsidR="00514D33">
        <w:rPr>
          <w:bCs/>
        </w:rPr>
        <w:t xml:space="preserve">, </w:t>
      </w:r>
      <w:r>
        <w:t>Jack retira ses chaussures et sa veste et s</w:t>
      </w:r>
      <w:r w:rsidR="00514D33">
        <w:t>’</w:t>
      </w:r>
      <w:r>
        <w:t>étendit sur le lit</w:t>
      </w:r>
      <w:r w:rsidR="00514D33">
        <w:t xml:space="preserve">. </w:t>
      </w:r>
      <w:r>
        <w:t>Je m</w:t>
      </w:r>
      <w:r w:rsidR="00514D33">
        <w:t>’</w:t>
      </w:r>
      <w:r>
        <w:t>étais mis à écrire une lettre</w:t>
      </w:r>
      <w:r w:rsidR="00514D33">
        <w:t xml:space="preserve">. </w:t>
      </w:r>
      <w:r>
        <w:t>Une fois ou deux je levai la tête et regardai du côté de Jack</w:t>
      </w:r>
      <w:r w:rsidR="00514D33">
        <w:t xml:space="preserve">. </w:t>
      </w:r>
      <w:r>
        <w:t>Il ne dormait pas</w:t>
      </w:r>
      <w:r w:rsidR="00514D33">
        <w:t xml:space="preserve">, </w:t>
      </w:r>
      <w:r>
        <w:t>mais il restait là sans bouger</w:t>
      </w:r>
      <w:r w:rsidR="00514D33">
        <w:t xml:space="preserve">, </w:t>
      </w:r>
      <w:r>
        <w:t>sauf ses yeux qui s</w:t>
      </w:r>
      <w:r w:rsidR="00514D33">
        <w:t>’</w:t>
      </w:r>
      <w:r>
        <w:t>ouvraient de temps à autre</w:t>
      </w:r>
      <w:r w:rsidR="00514D33">
        <w:t xml:space="preserve">. </w:t>
      </w:r>
      <w:r>
        <w:t>Finalement</w:t>
      </w:r>
      <w:r w:rsidR="00514D33">
        <w:t xml:space="preserve">, </w:t>
      </w:r>
      <w:r>
        <w:t>il se mit sur son séant</w:t>
      </w:r>
      <w:r w:rsidR="00514D33">
        <w:t>.</w:t>
      </w:r>
    </w:p>
    <w:p w14:paraId="223A3D6E" w14:textId="77777777" w:rsidR="00514D33" w:rsidRDefault="00514D33">
      <w:pPr>
        <w:rPr>
          <w:bCs/>
        </w:rPr>
      </w:pPr>
      <w:r>
        <w:t>— </w:t>
      </w:r>
      <w:r w:rsidR="005A7F50">
        <w:t xml:space="preserve">Une partie de </w:t>
      </w:r>
      <w:r w:rsidR="005A7F50">
        <w:rPr>
          <w:i/>
          <w:iCs/>
        </w:rPr>
        <w:t>cribbage</w:t>
      </w:r>
      <w:r>
        <w:rPr>
          <w:i/>
          <w:iCs/>
        </w:rPr>
        <w:t xml:space="preserve">, </w:t>
      </w:r>
      <w:r w:rsidR="005A7F50">
        <w:t>Jerry</w:t>
      </w:r>
      <w:r>
        <w:t xml:space="preserve"> ? </w:t>
      </w:r>
      <w:r w:rsidR="005A7F50">
        <w:t xml:space="preserve">me </w:t>
      </w:r>
      <w:r w:rsidR="005A7F50">
        <w:rPr>
          <w:bCs/>
        </w:rPr>
        <w:t>dit-il</w:t>
      </w:r>
      <w:r>
        <w:rPr>
          <w:bCs/>
        </w:rPr>
        <w:t>.</w:t>
      </w:r>
    </w:p>
    <w:p w14:paraId="2F537297" w14:textId="77777777" w:rsidR="00514D33" w:rsidRDefault="00514D33">
      <w:pPr>
        <w:rPr>
          <w:bCs/>
        </w:rPr>
      </w:pPr>
      <w:r>
        <w:rPr>
          <w:bCs/>
        </w:rPr>
        <w:t>— </w:t>
      </w:r>
      <w:r w:rsidR="005A7F50">
        <w:t>Si tu veux</w:t>
      </w:r>
      <w:r>
        <w:t xml:space="preserve">, </w:t>
      </w:r>
      <w:r w:rsidR="005A7F50">
        <w:rPr>
          <w:bCs/>
        </w:rPr>
        <w:t>dis-je</w:t>
      </w:r>
      <w:r>
        <w:rPr>
          <w:bCs/>
        </w:rPr>
        <w:t>.</w:t>
      </w:r>
    </w:p>
    <w:p w14:paraId="2F5FC53A" w14:textId="77777777" w:rsidR="00514D33" w:rsidRDefault="005A7F50">
      <w:r>
        <w:t xml:space="preserve">Il alla ouvrir sa valise et en retira des cartes et le tableau de </w:t>
      </w:r>
      <w:r>
        <w:rPr>
          <w:i/>
          <w:iCs/>
        </w:rPr>
        <w:t>cribbage</w:t>
      </w:r>
      <w:r w:rsidR="00514D33">
        <w:rPr>
          <w:i/>
          <w:iCs/>
        </w:rPr>
        <w:t xml:space="preserve">. </w:t>
      </w:r>
      <w:r>
        <w:t>On joua</w:t>
      </w:r>
      <w:r w:rsidR="00514D33">
        <w:t xml:space="preserve">, </w:t>
      </w:r>
      <w:r>
        <w:t>et il me gagnait trois dollars quand John frappa à la porte et entra</w:t>
      </w:r>
      <w:r w:rsidR="00514D33">
        <w:t>.</w:t>
      </w:r>
    </w:p>
    <w:p w14:paraId="081E08A8" w14:textId="77777777" w:rsidR="00514D33" w:rsidRDefault="00514D33">
      <w:r>
        <w:t>— </w:t>
      </w:r>
      <w:r w:rsidR="005A7F50">
        <w:t xml:space="preserve">Tu joues au </w:t>
      </w:r>
      <w:r w:rsidR="005A7F50">
        <w:rPr>
          <w:i/>
        </w:rPr>
        <w:t>cribbage</w:t>
      </w:r>
      <w:r>
        <w:rPr>
          <w:i/>
          <w:iCs/>
        </w:rPr>
        <w:t xml:space="preserve">, </w:t>
      </w:r>
      <w:r w:rsidR="005A7F50">
        <w:t>John</w:t>
      </w:r>
      <w:r>
        <w:t xml:space="preserve"> ? </w:t>
      </w:r>
      <w:r w:rsidR="005A7F50">
        <w:t>lui demanda Jack</w:t>
      </w:r>
      <w:r>
        <w:t>.</w:t>
      </w:r>
    </w:p>
    <w:p w14:paraId="033ECC8F" w14:textId="77777777" w:rsidR="00514D33" w:rsidRDefault="005A7F50">
      <w:r>
        <w:t xml:space="preserve">John posa son </w:t>
      </w:r>
      <w:r>
        <w:rPr>
          <w:bCs/>
        </w:rPr>
        <w:t xml:space="preserve">galurin </w:t>
      </w:r>
      <w:r>
        <w:t>sur la table</w:t>
      </w:r>
      <w:r w:rsidR="00514D33">
        <w:t xml:space="preserve"> ; </w:t>
      </w:r>
      <w:r>
        <w:t>il était tout mouillé</w:t>
      </w:r>
      <w:r w:rsidR="00514D33">
        <w:t xml:space="preserve">. </w:t>
      </w:r>
      <w:r>
        <w:t>Sa veste aussi était mouillée</w:t>
      </w:r>
      <w:r w:rsidR="00514D33">
        <w:t>.</w:t>
      </w:r>
    </w:p>
    <w:p w14:paraId="1B3A2DEB" w14:textId="77777777" w:rsidR="00514D33" w:rsidRDefault="00514D33">
      <w:r>
        <w:t>— </w:t>
      </w:r>
      <w:r w:rsidR="005A7F50">
        <w:t>Il pleut</w:t>
      </w:r>
      <w:r>
        <w:t xml:space="preserve"> ? </w:t>
      </w:r>
      <w:r w:rsidR="005A7F50">
        <w:t>demande Jack</w:t>
      </w:r>
      <w:r>
        <w:t>.</w:t>
      </w:r>
    </w:p>
    <w:p w14:paraId="22004B0B" w14:textId="77777777" w:rsidR="00514D33" w:rsidRDefault="00514D33">
      <w:r>
        <w:t>— </w:t>
      </w:r>
      <w:r w:rsidR="005A7F50">
        <w:t>À verse</w:t>
      </w:r>
      <w:r>
        <w:t xml:space="preserve">, </w:t>
      </w:r>
      <w:r w:rsidR="005A7F50">
        <w:t>répond John</w:t>
      </w:r>
      <w:r>
        <w:t xml:space="preserve">. </w:t>
      </w:r>
      <w:r w:rsidR="005A7F50">
        <w:t>Mon taxi s</w:t>
      </w:r>
      <w:r>
        <w:t>’</w:t>
      </w:r>
      <w:r w:rsidR="005A7F50">
        <w:t>est empêtré dans un embarras de voitures et j</w:t>
      </w:r>
      <w:r>
        <w:t>’</w:t>
      </w:r>
      <w:r w:rsidR="005A7F50">
        <w:t>ai préféré descendre et venir à pied</w:t>
      </w:r>
      <w:r>
        <w:t>.</w:t>
      </w:r>
    </w:p>
    <w:p w14:paraId="004BB819" w14:textId="77777777" w:rsidR="00514D33" w:rsidRDefault="00514D33">
      <w:r>
        <w:t>— </w:t>
      </w:r>
      <w:r w:rsidR="005A7F50">
        <w:t>Allez</w:t>
      </w:r>
      <w:r>
        <w:t xml:space="preserve">, </w:t>
      </w:r>
      <w:r w:rsidR="005A7F50">
        <w:t xml:space="preserve">jouons au </w:t>
      </w:r>
      <w:r w:rsidR="005A7F50">
        <w:rPr>
          <w:i/>
          <w:iCs/>
        </w:rPr>
        <w:t>cribbage</w:t>
      </w:r>
      <w:r>
        <w:t xml:space="preserve">, </w:t>
      </w:r>
      <w:r w:rsidR="005A7F50">
        <w:t>dit Jack</w:t>
      </w:r>
      <w:r>
        <w:t>.</w:t>
      </w:r>
    </w:p>
    <w:p w14:paraId="73E2350D" w14:textId="77777777" w:rsidR="00514D33" w:rsidRDefault="00514D33">
      <w:r>
        <w:t>— </w:t>
      </w:r>
      <w:r w:rsidR="005A7F50">
        <w:t>On ne va pas manger</w:t>
      </w:r>
      <w:r>
        <w:t> ?</w:t>
      </w:r>
    </w:p>
    <w:p w14:paraId="481A26BD" w14:textId="77777777" w:rsidR="00514D33" w:rsidRDefault="00514D33">
      <w:r>
        <w:t>— </w:t>
      </w:r>
      <w:r w:rsidR="005A7F50">
        <w:t>Non</w:t>
      </w:r>
      <w:r>
        <w:t xml:space="preserve">, </w:t>
      </w:r>
      <w:r w:rsidR="005A7F50">
        <w:t>dit Jack</w:t>
      </w:r>
      <w:r>
        <w:t xml:space="preserve">. </w:t>
      </w:r>
      <w:r w:rsidR="005A7F50">
        <w:t>Pas tout de suite</w:t>
      </w:r>
      <w:r>
        <w:t>.</w:t>
      </w:r>
    </w:p>
    <w:p w14:paraId="2E4D01FE" w14:textId="77777777" w:rsidR="00514D33" w:rsidRDefault="005A7F50">
      <w:r>
        <w:t>Ils se mettent à jouer</w:t>
      </w:r>
      <w:r w:rsidR="00514D33">
        <w:t xml:space="preserve">. </w:t>
      </w:r>
      <w:r>
        <w:t>Au bout d</w:t>
      </w:r>
      <w:r w:rsidR="00514D33">
        <w:t>’</w:t>
      </w:r>
      <w:r>
        <w:t xml:space="preserve">une </w:t>
      </w:r>
      <w:r>
        <w:rPr>
          <w:bCs/>
        </w:rPr>
        <w:t>demi-heure</w:t>
      </w:r>
      <w:r w:rsidR="00514D33">
        <w:rPr>
          <w:bCs/>
        </w:rPr>
        <w:t xml:space="preserve">, </w:t>
      </w:r>
      <w:r>
        <w:t>Jack g</w:t>
      </w:r>
      <w:r>
        <w:t>a</w:t>
      </w:r>
      <w:r>
        <w:t>gnait un dollar et demi</w:t>
      </w:r>
      <w:r w:rsidR="00514D33">
        <w:t>.</w:t>
      </w:r>
    </w:p>
    <w:p w14:paraId="5B52453D" w14:textId="77777777" w:rsidR="00514D33" w:rsidRDefault="00514D33">
      <w:r>
        <w:t>— </w:t>
      </w:r>
      <w:r w:rsidR="005A7F50">
        <w:t>Allons</w:t>
      </w:r>
      <w:r>
        <w:t xml:space="preserve">, </w:t>
      </w:r>
      <w:r w:rsidR="005A7F50">
        <w:rPr>
          <w:bCs/>
        </w:rPr>
        <w:t>dit-il</w:t>
      </w:r>
      <w:r>
        <w:rPr>
          <w:bCs/>
        </w:rPr>
        <w:t xml:space="preserve">, </w:t>
      </w:r>
      <w:r w:rsidR="005A7F50">
        <w:t>faudrait tout de même dîner</w:t>
      </w:r>
      <w:r>
        <w:t>.</w:t>
      </w:r>
    </w:p>
    <w:p w14:paraId="7E371870" w14:textId="77777777" w:rsidR="00514D33" w:rsidRDefault="005A7F50">
      <w:r>
        <w:lastRenderedPageBreak/>
        <w:t>Il s</w:t>
      </w:r>
      <w:r w:rsidR="00514D33">
        <w:t>’</w:t>
      </w:r>
      <w:r>
        <w:t>approche de la fenêtre et regarde dehors</w:t>
      </w:r>
      <w:r w:rsidR="00514D33">
        <w:t>.</w:t>
      </w:r>
    </w:p>
    <w:p w14:paraId="22B17461" w14:textId="77777777" w:rsidR="00514D33" w:rsidRDefault="00514D33">
      <w:r>
        <w:t>— </w:t>
      </w:r>
      <w:r w:rsidR="005A7F50">
        <w:t>Est-ce qu</w:t>
      </w:r>
      <w:r>
        <w:t>’</w:t>
      </w:r>
      <w:r w:rsidR="005A7F50">
        <w:t>il pleut toujours</w:t>
      </w:r>
      <w:r>
        <w:t xml:space="preserve"> ? </w:t>
      </w:r>
      <w:r w:rsidR="005A7F50">
        <w:t>dit John</w:t>
      </w:r>
      <w:r>
        <w:t>.</w:t>
      </w:r>
    </w:p>
    <w:p w14:paraId="0CCA721A" w14:textId="77777777" w:rsidR="00514D33" w:rsidRDefault="00514D33">
      <w:r>
        <w:t>— </w:t>
      </w:r>
      <w:r w:rsidR="005A7F50">
        <w:t>Oui</w:t>
      </w:r>
      <w:r>
        <w:t>.</w:t>
      </w:r>
    </w:p>
    <w:p w14:paraId="4D880026" w14:textId="77777777" w:rsidR="00514D33" w:rsidRDefault="00514D33">
      <w:r>
        <w:t>— </w:t>
      </w:r>
      <w:r w:rsidR="005A7F50">
        <w:t>Si on mangeait à l</w:t>
      </w:r>
      <w:r>
        <w:t>’</w:t>
      </w:r>
      <w:r w:rsidR="005A7F50">
        <w:t>hôtel</w:t>
      </w:r>
      <w:r>
        <w:t> ?</w:t>
      </w:r>
    </w:p>
    <w:p w14:paraId="757A8E30" w14:textId="77777777" w:rsidR="00514D33" w:rsidRDefault="00514D33">
      <w:r>
        <w:t>— </w:t>
      </w:r>
      <w:r w:rsidR="005A7F50">
        <w:t>C</w:t>
      </w:r>
      <w:r>
        <w:t>’</w:t>
      </w:r>
      <w:r w:rsidR="005A7F50">
        <w:t>est une idée</w:t>
      </w:r>
      <w:r>
        <w:t xml:space="preserve">, </w:t>
      </w:r>
      <w:r w:rsidR="005A7F50">
        <w:t>dit Jack</w:t>
      </w:r>
      <w:r>
        <w:t xml:space="preserve">. </w:t>
      </w:r>
      <w:r w:rsidR="005A7F50">
        <w:t>Je te joue le dîner</w:t>
      </w:r>
      <w:r>
        <w:t>.</w:t>
      </w:r>
    </w:p>
    <w:p w14:paraId="79ADC637" w14:textId="77777777" w:rsidR="00514D33" w:rsidRDefault="005A7F50">
      <w:r>
        <w:t>Après un moment il se lève et dit</w:t>
      </w:r>
      <w:r w:rsidR="00514D33">
        <w:t> :</w:t>
      </w:r>
    </w:p>
    <w:p w14:paraId="1A9A12B6" w14:textId="77777777" w:rsidR="00514D33" w:rsidRDefault="00514D33">
      <w:r>
        <w:t>— </w:t>
      </w:r>
      <w:r w:rsidR="005A7F50">
        <w:t>C</w:t>
      </w:r>
      <w:r>
        <w:t>’</w:t>
      </w:r>
      <w:r w:rsidR="005A7F50">
        <w:t>est toi qui paies</w:t>
      </w:r>
      <w:r>
        <w:t xml:space="preserve">, </w:t>
      </w:r>
      <w:r w:rsidR="005A7F50">
        <w:t>John</w:t>
      </w:r>
      <w:r>
        <w:t>.</w:t>
      </w:r>
    </w:p>
    <w:p w14:paraId="23CC84CB" w14:textId="77777777" w:rsidR="00514D33" w:rsidRDefault="005A7F50">
      <w:r>
        <w:t>Et on descend dans la salle à manger</w:t>
      </w:r>
      <w:r w:rsidR="00514D33">
        <w:t>.</w:t>
      </w:r>
    </w:p>
    <w:p w14:paraId="780F2DD1" w14:textId="77777777" w:rsidR="00514D33" w:rsidRDefault="005A7F50">
      <w:r>
        <w:t>Après avoir dîn</w:t>
      </w:r>
      <w:r w:rsidR="0044208A">
        <w:t>é</w:t>
      </w:r>
      <w:r w:rsidR="00514D33">
        <w:t xml:space="preserve">, </w:t>
      </w:r>
      <w:r>
        <w:t xml:space="preserve">on remonta et Jack recommença de jouer au </w:t>
      </w:r>
      <w:r>
        <w:rPr>
          <w:i/>
          <w:iCs/>
        </w:rPr>
        <w:t>cribbage</w:t>
      </w:r>
      <w:r>
        <w:t xml:space="preserve"> avec John et lui gagna deux dollars et demi</w:t>
      </w:r>
      <w:r w:rsidR="00514D33">
        <w:t xml:space="preserve">, </w:t>
      </w:r>
      <w:r>
        <w:t>ce qui le mit de bonne humeur</w:t>
      </w:r>
      <w:r w:rsidR="00514D33">
        <w:t xml:space="preserve">. </w:t>
      </w:r>
      <w:r>
        <w:t>Il ôta son col</w:t>
      </w:r>
      <w:r w:rsidR="00514D33">
        <w:t xml:space="preserve">, </w:t>
      </w:r>
      <w:r>
        <w:t>sa chemise et passa un tricot et un chandail</w:t>
      </w:r>
      <w:r w:rsidR="00514D33">
        <w:t xml:space="preserve">, – </w:t>
      </w:r>
      <w:r>
        <w:t xml:space="preserve">de façon à ne pas prendre froid après le </w:t>
      </w:r>
      <w:r>
        <w:rPr>
          <w:bCs/>
        </w:rPr>
        <w:t>match</w:t>
      </w:r>
      <w:r w:rsidR="00514D33">
        <w:rPr>
          <w:bCs/>
        </w:rPr>
        <w:t xml:space="preserve">. </w:t>
      </w:r>
      <w:r>
        <w:t xml:space="preserve">Puis il fourra dans un sac à main ses affaires de boxe et </w:t>
      </w:r>
      <w:r>
        <w:rPr>
          <w:bCs/>
        </w:rPr>
        <w:t xml:space="preserve">un </w:t>
      </w:r>
      <w:r>
        <w:t>peignoir</w:t>
      </w:r>
      <w:r w:rsidR="00514D33">
        <w:t>.</w:t>
      </w:r>
    </w:p>
    <w:p w14:paraId="795DB577" w14:textId="77777777" w:rsidR="00514D33" w:rsidRDefault="00514D33">
      <w:r>
        <w:t>— </w:t>
      </w:r>
      <w:r w:rsidR="005A7F50">
        <w:t>Tu es prêt</w:t>
      </w:r>
      <w:r>
        <w:t xml:space="preserve"> ? </w:t>
      </w:r>
      <w:r w:rsidR="005A7F50">
        <w:t>lui demanda John</w:t>
      </w:r>
      <w:r>
        <w:t xml:space="preserve">. </w:t>
      </w:r>
      <w:r w:rsidR="005A7F50">
        <w:t>Je vais leur dire d</w:t>
      </w:r>
      <w:r>
        <w:t>’</w:t>
      </w:r>
      <w:r w:rsidR="005A7F50">
        <w:t>appeler une voiture</w:t>
      </w:r>
      <w:r>
        <w:t>.</w:t>
      </w:r>
    </w:p>
    <w:p w14:paraId="1B0790E4" w14:textId="77777777" w:rsidR="00514D33" w:rsidRDefault="005A7F50">
      <w:r>
        <w:t>Un moment après la sonnette du téléphone retentit</w:t>
      </w:r>
      <w:r w:rsidR="00514D33">
        <w:t xml:space="preserve">, </w:t>
      </w:r>
      <w:r>
        <w:t>et on nous avertit qu</w:t>
      </w:r>
      <w:r w:rsidR="00514D33">
        <w:t>’</w:t>
      </w:r>
      <w:r>
        <w:t>un taxi était en bas</w:t>
      </w:r>
      <w:r w:rsidR="00514D33">
        <w:t>.</w:t>
      </w:r>
    </w:p>
    <w:p w14:paraId="0C4E3BA5" w14:textId="77777777" w:rsidR="00514D33" w:rsidRDefault="005A7F50">
      <w:r>
        <w:t>Nous prenons l</w:t>
      </w:r>
      <w:r w:rsidR="00514D33">
        <w:t>’</w:t>
      </w:r>
      <w:r>
        <w:t>ascenseur</w:t>
      </w:r>
      <w:r w:rsidR="00514D33">
        <w:t xml:space="preserve">. </w:t>
      </w:r>
      <w:r>
        <w:t>Nous traversons le hall</w:t>
      </w:r>
      <w:r w:rsidR="00514D33">
        <w:t xml:space="preserve">, </w:t>
      </w:r>
      <w:r>
        <w:t>nous montons dans le taxi</w:t>
      </w:r>
      <w:r w:rsidR="00514D33">
        <w:t xml:space="preserve">, </w:t>
      </w:r>
      <w:r>
        <w:t xml:space="preserve">et en route pour le </w:t>
      </w:r>
      <w:r>
        <w:rPr>
          <w:i/>
          <w:iCs/>
        </w:rPr>
        <w:t>Garden</w:t>
      </w:r>
      <w:r w:rsidR="00514D33">
        <w:rPr>
          <w:i/>
          <w:iCs/>
        </w:rPr>
        <w:t xml:space="preserve">. </w:t>
      </w:r>
      <w:r>
        <w:t>Il pleuvait fort</w:t>
      </w:r>
      <w:r w:rsidR="00514D33">
        <w:t xml:space="preserve">, </w:t>
      </w:r>
      <w:r>
        <w:t>mais il y avait beaucoup de monde dans les rues</w:t>
      </w:r>
      <w:r w:rsidR="00514D33">
        <w:t xml:space="preserve">. </w:t>
      </w:r>
      <w:r>
        <w:t xml:space="preserve">Le </w:t>
      </w:r>
      <w:r>
        <w:rPr>
          <w:i/>
          <w:iCs/>
        </w:rPr>
        <w:t>Ga</w:t>
      </w:r>
      <w:r>
        <w:rPr>
          <w:i/>
          <w:iCs/>
        </w:rPr>
        <w:t>r</w:t>
      </w:r>
      <w:r>
        <w:rPr>
          <w:i/>
          <w:iCs/>
        </w:rPr>
        <w:t>den</w:t>
      </w:r>
      <w:r>
        <w:t xml:space="preserve"> était plein jusqu</w:t>
      </w:r>
      <w:r w:rsidR="00514D33">
        <w:t>’</w:t>
      </w:r>
      <w:r>
        <w:t>au toit</w:t>
      </w:r>
      <w:r w:rsidR="00514D33">
        <w:t xml:space="preserve">. </w:t>
      </w:r>
      <w:r>
        <w:t>Et tandis que nous nous rendions au vestiaire je pus voir à quel point c</w:t>
      </w:r>
      <w:r w:rsidR="00514D33">
        <w:t>’</w:t>
      </w:r>
      <w:r>
        <w:t>était comble</w:t>
      </w:r>
      <w:r w:rsidR="00514D33">
        <w:t xml:space="preserve">. </w:t>
      </w:r>
      <w:r>
        <w:t>Le ring a l</w:t>
      </w:r>
      <w:r w:rsidR="00514D33">
        <w:t>’</w:t>
      </w:r>
      <w:r>
        <w:t>air d</w:t>
      </w:r>
      <w:r w:rsidR="00514D33">
        <w:t>’</w:t>
      </w:r>
      <w:r>
        <w:t>être à un kilomètre</w:t>
      </w:r>
      <w:r w:rsidR="00514D33">
        <w:t xml:space="preserve">. </w:t>
      </w:r>
      <w:r>
        <w:t>Tout est noir</w:t>
      </w:r>
      <w:r w:rsidR="00514D33">
        <w:t xml:space="preserve">. </w:t>
      </w:r>
      <w:r>
        <w:t>Il n</w:t>
      </w:r>
      <w:r w:rsidR="00514D33">
        <w:t>’</w:t>
      </w:r>
      <w:r>
        <w:t xml:space="preserve">y a de la </w:t>
      </w:r>
      <w:r>
        <w:rPr>
          <w:bCs/>
        </w:rPr>
        <w:t xml:space="preserve">lumière </w:t>
      </w:r>
      <w:r>
        <w:t>que sur le ring</w:t>
      </w:r>
      <w:r w:rsidR="00514D33">
        <w:t>.</w:t>
      </w:r>
    </w:p>
    <w:p w14:paraId="3052E0FD" w14:textId="77777777" w:rsidR="00514D33" w:rsidRDefault="00514D33">
      <w:r>
        <w:lastRenderedPageBreak/>
        <w:t>— </w:t>
      </w:r>
      <w:r w:rsidR="005A7F50">
        <w:t>Heureusement qu</w:t>
      </w:r>
      <w:r>
        <w:t>’</w:t>
      </w:r>
      <w:r w:rsidR="005A7F50">
        <w:t>ils n</w:t>
      </w:r>
      <w:r>
        <w:t>’</w:t>
      </w:r>
      <w:r w:rsidR="005A7F50">
        <w:t>ont pas eu l</w:t>
      </w:r>
      <w:r>
        <w:t>’</w:t>
      </w:r>
      <w:r w:rsidR="005A7F50">
        <w:t>idée de donner le match au Parc</w:t>
      </w:r>
      <w:r>
        <w:t xml:space="preserve">, </w:t>
      </w:r>
      <w:r w:rsidR="005A7F50">
        <w:t>dit John</w:t>
      </w:r>
      <w:r>
        <w:t>.</w:t>
      </w:r>
    </w:p>
    <w:p w14:paraId="768E1EA7" w14:textId="77777777" w:rsidR="00514D33" w:rsidRDefault="00514D33">
      <w:r>
        <w:t>— </w:t>
      </w:r>
      <w:r w:rsidR="005A7F50">
        <w:t>Y a du monde</w:t>
      </w:r>
      <w:r>
        <w:t xml:space="preserve">, </w:t>
      </w:r>
      <w:r w:rsidR="005A7F50">
        <w:t>dit Jack</w:t>
      </w:r>
      <w:r>
        <w:t>.</w:t>
      </w:r>
    </w:p>
    <w:p w14:paraId="453AD737" w14:textId="77777777" w:rsidR="00514D33" w:rsidRDefault="00514D33">
      <w:r>
        <w:t>— </w:t>
      </w:r>
      <w:r w:rsidR="005A7F50">
        <w:t>Un match comme ça amène bien plus de monde qu</w:t>
      </w:r>
      <w:r>
        <w:t>’</w:t>
      </w:r>
      <w:r w:rsidR="005A7F50">
        <w:t>il n</w:t>
      </w:r>
      <w:r>
        <w:t>’</w:t>
      </w:r>
      <w:r w:rsidR="005A7F50">
        <w:t>y a de places ici</w:t>
      </w:r>
      <w:r>
        <w:t>.</w:t>
      </w:r>
    </w:p>
    <w:p w14:paraId="7D5F3E35" w14:textId="77777777" w:rsidR="00514D33" w:rsidRDefault="00514D33">
      <w:r>
        <w:t>— </w:t>
      </w:r>
      <w:r w:rsidR="005A7F50">
        <w:t>On ne peut jamais savoir le temps qu</w:t>
      </w:r>
      <w:r>
        <w:t>’</w:t>
      </w:r>
      <w:r w:rsidR="005A7F50">
        <w:t>il va faire</w:t>
      </w:r>
      <w:r>
        <w:t xml:space="preserve">, </w:t>
      </w:r>
      <w:r w:rsidR="005A7F50">
        <w:t>dit Jack</w:t>
      </w:r>
      <w:r>
        <w:t>.</w:t>
      </w:r>
    </w:p>
    <w:p w14:paraId="49E2604E" w14:textId="77777777" w:rsidR="00514D33" w:rsidRDefault="005A7F50">
      <w:r>
        <w:t>John passa la tête par la porte du vestiaire et trouva Jack en peignoir</w:t>
      </w:r>
      <w:r w:rsidR="00514D33">
        <w:t xml:space="preserve">, </w:t>
      </w:r>
      <w:r>
        <w:t>les bras croisés et considérant le plancher</w:t>
      </w:r>
      <w:r w:rsidR="00514D33">
        <w:t xml:space="preserve">. </w:t>
      </w:r>
      <w:r>
        <w:t>John était accompagné de deux ou trois soigneurs qui cherchaient à voir par-dessus son épaule</w:t>
      </w:r>
      <w:r w:rsidR="00514D33">
        <w:t xml:space="preserve">. </w:t>
      </w:r>
      <w:r>
        <w:t>Jack leva la tête</w:t>
      </w:r>
      <w:r w:rsidR="00514D33">
        <w:t>.</w:t>
      </w:r>
    </w:p>
    <w:p w14:paraId="0C955D4A" w14:textId="77777777" w:rsidR="00514D33" w:rsidRDefault="00514D33">
      <w:r>
        <w:t>— </w:t>
      </w:r>
      <w:r w:rsidR="005A7F50">
        <w:t>Il y est</w:t>
      </w:r>
      <w:r>
        <w:t xml:space="preserve"> ? </w:t>
      </w:r>
      <w:r w:rsidR="005A7F50">
        <w:t>demanda-t-il</w:t>
      </w:r>
      <w:r>
        <w:t>.</w:t>
      </w:r>
    </w:p>
    <w:p w14:paraId="5928A843" w14:textId="77777777" w:rsidR="00514D33" w:rsidRDefault="00514D33">
      <w:r>
        <w:t>— </w:t>
      </w:r>
      <w:r w:rsidR="005A7F50">
        <w:t>Il vient de descendre</w:t>
      </w:r>
      <w:r>
        <w:t xml:space="preserve">, </w:t>
      </w:r>
      <w:r w:rsidR="005A7F50">
        <w:t>dit John</w:t>
      </w:r>
      <w:r>
        <w:t>.</w:t>
      </w:r>
    </w:p>
    <w:p w14:paraId="07CBFE04" w14:textId="77777777" w:rsidR="00514D33" w:rsidRDefault="005A7F50">
      <w:r>
        <w:t>On sort du vestiaire</w:t>
      </w:r>
      <w:r w:rsidR="00514D33">
        <w:t xml:space="preserve">. </w:t>
      </w:r>
      <w:r>
        <w:t>Walcott était en train de grimper sur le ring</w:t>
      </w:r>
      <w:r w:rsidR="00514D33">
        <w:t xml:space="preserve">, </w:t>
      </w:r>
      <w:r>
        <w:t>et la foule y allait de ses bravos</w:t>
      </w:r>
      <w:r w:rsidR="00514D33">
        <w:t xml:space="preserve">. </w:t>
      </w:r>
      <w:r>
        <w:t xml:space="preserve">Il passa à travers les </w:t>
      </w:r>
      <w:r>
        <w:rPr>
          <w:bCs/>
        </w:rPr>
        <w:t>cordes</w:t>
      </w:r>
      <w:r w:rsidR="00514D33">
        <w:rPr>
          <w:bCs/>
        </w:rPr>
        <w:t xml:space="preserve">, </w:t>
      </w:r>
      <w:r>
        <w:t>se dressa</w:t>
      </w:r>
      <w:r w:rsidR="00514D33">
        <w:t xml:space="preserve">, </w:t>
      </w:r>
      <w:r>
        <w:t>rapprocha ses deux poings et les montra à la foule en souriant</w:t>
      </w:r>
      <w:r w:rsidR="00514D33">
        <w:t xml:space="preserve">, </w:t>
      </w:r>
      <w:r>
        <w:t>se tournant d</w:t>
      </w:r>
      <w:r w:rsidR="00514D33">
        <w:t>’</w:t>
      </w:r>
      <w:r>
        <w:t xml:space="preserve">un </w:t>
      </w:r>
      <w:r>
        <w:rPr>
          <w:bCs/>
        </w:rPr>
        <w:t xml:space="preserve">côté </w:t>
      </w:r>
      <w:r>
        <w:t>du ring</w:t>
      </w:r>
      <w:r w:rsidR="00514D33">
        <w:t xml:space="preserve">, </w:t>
      </w:r>
      <w:r>
        <w:t>puis de l</w:t>
      </w:r>
      <w:r w:rsidR="00514D33">
        <w:t>’</w:t>
      </w:r>
      <w:r>
        <w:t>autre</w:t>
      </w:r>
      <w:r w:rsidR="00514D33">
        <w:t xml:space="preserve">. </w:t>
      </w:r>
      <w:r>
        <w:t>Il s</w:t>
      </w:r>
      <w:r w:rsidR="00514D33">
        <w:t>’</w:t>
      </w:r>
      <w:r>
        <w:t>assit</w:t>
      </w:r>
      <w:r w:rsidR="00514D33">
        <w:t xml:space="preserve">. </w:t>
      </w:r>
      <w:r>
        <w:t xml:space="preserve">Jack récolta aussi pas mal </w:t>
      </w:r>
      <w:r>
        <w:rPr>
          <w:bCs/>
        </w:rPr>
        <w:t xml:space="preserve">de </w:t>
      </w:r>
      <w:r>
        <w:t xml:space="preserve">bravos en descendant </w:t>
      </w:r>
      <w:r>
        <w:rPr>
          <w:bCs/>
        </w:rPr>
        <w:t xml:space="preserve">parmi </w:t>
      </w:r>
      <w:r>
        <w:t>les spectateurs</w:t>
      </w:r>
      <w:r w:rsidR="00514D33">
        <w:t xml:space="preserve">. </w:t>
      </w:r>
      <w:r>
        <w:t>Il est Irlandais et les Irlandais sont to</w:t>
      </w:r>
      <w:r>
        <w:t>u</w:t>
      </w:r>
      <w:r>
        <w:t>jours bien reçus</w:t>
      </w:r>
      <w:r w:rsidR="00514D33">
        <w:t xml:space="preserve">. </w:t>
      </w:r>
      <w:r>
        <w:t xml:space="preserve">À </w:t>
      </w:r>
      <w:r>
        <w:rPr>
          <w:bCs/>
        </w:rPr>
        <w:t>New-</w:t>
      </w:r>
      <w:r>
        <w:t>York</w:t>
      </w:r>
      <w:r w:rsidR="00514D33">
        <w:t xml:space="preserve">, </w:t>
      </w:r>
      <w:r>
        <w:t>si un Irlandais ne fait pas recette comme un juif ou un macaroni</w:t>
      </w:r>
      <w:r w:rsidR="00514D33">
        <w:t xml:space="preserve">, </w:t>
      </w:r>
      <w:r>
        <w:t>il est toujours bien reçu</w:t>
      </w:r>
      <w:r w:rsidR="00514D33">
        <w:t xml:space="preserve">. </w:t>
      </w:r>
      <w:r>
        <w:t>Jack grimpa</w:t>
      </w:r>
      <w:r w:rsidR="00514D33">
        <w:t xml:space="preserve">, </w:t>
      </w:r>
      <w:r>
        <w:t>puis se pencha pour passer à travers les cordes</w:t>
      </w:r>
      <w:r w:rsidR="00514D33">
        <w:t xml:space="preserve"> ; </w:t>
      </w:r>
      <w:r>
        <w:t>et pe</w:t>
      </w:r>
      <w:r>
        <w:t>n</w:t>
      </w:r>
      <w:r>
        <w:t>dant qu</w:t>
      </w:r>
      <w:r w:rsidR="00514D33">
        <w:t>’</w:t>
      </w:r>
      <w:r>
        <w:t>il passait</w:t>
      </w:r>
      <w:r w:rsidR="00514D33">
        <w:t xml:space="preserve">, </w:t>
      </w:r>
      <w:r>
        <w:t>Walcott se leva de son coin et s</w:t>
      </w:r>
      <w:r w:rsidR="00514D33">
        <w:t>’</w:t>
      </w:r>
      <w:r>
        <w:t>approcha pour baisser la corde</w:t>
      </w:r>
      <w:r w:rsidR="00514D33">
        <w:t xml:space="preserve">. </w:t>
      </w:r>
      <w:r>
        <w:t>La foule trouva ça très chic</w:t>
      </w:r>
      <w:r w:rsidR="00514D33">
        <w:t>.</w:t>
      </w:r>
    </w:p>
    <w:p w14:paraId="37DC939B" w14:textId="77777777" w:rsidR="00514D33" w:rsidRDefault="005A7F50">
      <w:r>
        <w:rPr>
          <w:bCs/>
        </w:rPr>
        <w:t xml:space="preserve">Walcott </w:t>
      </w:r>
      <w:r>
        <w:t xml:space="preserve">mit la main sur </w:t>
      </w:r>
      <w:r>
        <w:rPr>
          <w:bCs/>
        </w:rPr>
        <w:t>l</w:t>
      </w:r>
      <w:r w:rsidR="00514D33">
        <w:rPr>
          <w:bCs/>
        </w:rPr>
        <w:t>’</w:t>
      </w:r>
      <w:r>
        <w:rPr>
          <w:bCs/>
        </w:rPr>
        <w:t xml:space="preserve">épaule </w:t>
      </w:r>
      <w:r>
        <w:t>de Jack et ils restèrent ainsi pendant une seconde</w:t>
      </w:r>
      <w:r w:rsidR="00514D33">
        <w:t>.</w:t>
      </w:r>
    </w:p>
    <w:p w14:paraId="241764F9" w14:textId="77777777" w:rsidR="00514D33" w:rsidRDefault="00514D33">
      <w:r>
        <w:lastRenderedPageBreak/>
        <w:t>— </w:t>
      </w:r>
      <w:r w:rsidR="005A7F50">
        <w:t>Tu veux donc être un de ces champions bien populaires</w:t>
      </w:r>
      <w:r>
        <w:t xml:space="preserve"> ? </w:t>
      </w:r>
      <w:r w:rsidR="005A7F50">
        <w:t>lui dit Jack</w:t>
      </w:r>
      <w:r>
        <w:t xml:space="preserve">. </w:t>
      </w:r>
      <w:r w:rsidR="005A7F50">
        <w:t>Enlève ta sale patte de mon épaule</w:t>
      </w:r>
      <w:r>
        <w:t>.</w:t>
      </w:r>
    </w:p>
    <w:p w14:paraId="308958C2" w14:textId="77777777" w:rsidR="00514D33" w:rsidRDefault="00514D33">
      <w:r>
        <w:t>— </w:t>
      </w:r>
      <w:r w:rsidR="005A7F50">
        <w:t>Allons</w:t>
      </w:r>
      <w:r>
        <w:t xml:space="preserve">, </w:t>
      </w:r>
      <w:r w:rsidR="005A7F50">
        <w:t>dit Walcott</w:t>
      </w:r>
      <w:r>
        <w:t xml:space="preserve">. </w:t>
      </w:r>
      <w:r w:rsidR="005A7F50">
        <w:t>Fais pas le méchant</w:t>
      </w:r>
      <w:r>
        <w:t>.</w:t>
      </w:r>
    </w:p>
    <w:p w14:paraId="201EDC13" w14:textId="77777777" w:rsidR="00514D33" w:rsidRDefault="005A7F50">
      <w:r>
        <w:t>Tout ça paraît épatant au populo</w:t>
      </w:r>
      <w:r w:rsidR="00514D33">
        <w:t xml:space="preserve">. </w:t>
      </w:r>
      <w:r>
        <w:rPr>
          <w:bCs/>
        </w:rPr>
        <w:t xml:space="preserve">Quelle </w:t>
      </w:r>
      <w:r>
        <w:t xml:space="preserve">courtoisie ils ont ces </w:t>
      </w:r>
      <w:r>
        <w:rPr>
          <w:bCs/>
        </w:rPr>
        <w:t xml:space="preserve">types-là </w:t>
      </w:r>
      <w:r>
        <w:t>avant le match</w:t>
      </w:r>
      <w:r w:rsidR="00514D33">
        <w:t xml:space="preserve">. </w:t>
      </w:r>
      <w:r>
        <w:rPr>
          <w:bCs/>
        </w:rPr>
        <w:t xml:space="preserve">Regardez-les </w:t>
      </w:r>
      <w:r>
        <w:t>se souhaiter bonne chance</w:t>
      </w:r>
      <w:r w:rsidR="00514D33">
        <w:t>.</w:t>
      </w:r>
    </w:p>
    <w:p w14:paraId="5AED9752" w14:textId="77777777" w:rsidR="00514D33" w:rsidRDefault="005A7F50">
      <w:r>
        <w:t xml:space="preserve">John va dans le coin de Walcott et </w:t>
      </w:r>
      <w:r>
        <w:rPr>
          <w:bCs/>
        </w:rPr>
        <w:t xml:space="preserve">Solly Freedman </w:t>
      </w:r>
      <w:r>
        <w:t>s</w:t>
      </w:r>
      <w:r w:rsidR="00514D33">
        <w:t>’</w:t>
      </w:r>
      <w:r>
        <w:t>approche du nôtre tandis que Jack commence de bander ses mains</w:t>
      </w:r>
      <w:r w:rsidR="00514D33">
        <w:t xml:space="preserve">. </w:t>
      </w:r>
      <w:r>
        <w:t>Il passe le pouce dans un trou de la bandelette et env</w:t>
      </w:r>
      <w:r>
        <w:t>e</w:t>
      </w:r>
      <w:r>
        <w:t xml:space="preserve">loppe </w:t>
      </w:r>
      <w:r>
        <w:rPr>
          <w:bCs/>
        </w:rPr>
        <w:t xml:space="preserve">sa </w:t>
      </w:r>
      <w:r>
        <w:t xml:space="preserve">main comme il </w:t>
      </w:r>
      <w:r>
        <w:rPr>
          <w:bCs/>
        </w:rPr>
        <w:t>faut</w:t>
      </w:r>
      <w:r w:rsidR="00514D33">
        <w:rPr>
          <w:bCs/>
        </w:rPr>
        <w:t xml:space="preserve">, </w:t>
      </w:r>
      <w:r>
        <w:t>bien lisse</w:t>
      </w:r>
      <w:r w:rsidR="00514D33">
        <w:t xml:space="preserve">. </w:t>
      </w:r>
      <w:r>
        <w:t>Puis j</w:t>
      </w:r>
      <w:r w:rsidR="00514D33">
        <w:t>’</w:t>
      </w:r>
      <w:r>
        <w:t>enroule le chatte</w:t>
      </w:r>
      <w:r>
        <w:t>r</w:t>
      </w:r>
      <w:r>
        <w:t>ton autour des poignets et le fais passer deux fois sur les joint</w:t>
      </w:r>
      <w:r>
        <w:t>u</w:t>
      </w:r>
      <w:r>
        <w:t>res des doigts</w:t>
      </w:r>
      <w:r w:rsidR="00514D33">
        <w:t>.</w:t>
      </w:r>
    </w:p>
    <w:p w14:paraId="67D31D7F" w14:textId="77777777" w:rsidR="00514D33" w:rsidRDefault="00514D33">
      <w:r>
        <w:t>— </w:t>
      </w:r>
      <w:r w:rsidR="005A7F50">
        <w:t>Eh</w:t>
      </w:r>
      <w:r>
        <w:t xml:space="preserve"> ! </w:t>
      </w:r>
      <w:r w:rsidR="005A7F50">
        <w:t>dit Freedman</w:t>
      </w:r>
      <w:r>
        <w:t xml:space="preserve">, </w:t>
      </w:r>
      <w:r w:rsidR="005A7F50">
        <w:t>pas tant de chatterton</w:t>
      </w:r>
      <w:r>
        <w:t> !</w:t>
      </w:r>
    </w:p>
    <w:p w14:paraId="291F82E1" w14:textId="77777777" w:rsidR="00514D33" w:rsidRDefault="00514D33">
      <w:pPr>
        <w:rPr>
          <w:bCs/>
        </w:rPr>
      </w:pPr>
      <w:r>
        <w:t>— </w:t>
      </w:r>
      <w:r w:rsidR="005A7F50">
        <w:t>Touche</w:t>
      </w:r>
      <w:r>
        <w:t xml:space="preserve">, </w:t>
      </w:r>
      <w:r w:rsidR="005A7F50">
        <w:t>dit Jack</w:t>
      </w:r>
      <w:r>
        <w:t xml:space="preserve">. </w:t>
      </w:r>
      <w:r w:rsidR="005A7F50">
        <w:t>Est-ce que c</w:t>
      </w:r>
      <w:r>
        <w:t>’</w:t>
      </w:r>
      <w:r w:rsidR="005A7F50">
        <w:t>est mou</w:t>
      </w:r>
      <w:r>
        <w:t xml:space="preserve">, </w:t>
      </w:r>
      <w:r w:rsidR="005A7F50">
        <w:t>oui ou non</w:t>
      </w:r>
      <w:r>
        <w:t xml:space="preserve">, </w:t>
      </w:r>
      <w:r w:rsidR="005A7F50">
        <w:t>e</w:t>
      </w:r>
      <w:r w:rsidR="005A7F50">
        <w:t>s</w:t>
      </w:r>
      <w:r w:rsidR="005A7F50">
        <w:t xml:space="preserve">pèce de </w:t>
      </w:r>
      <w:r w:rsidR="005A7F50">
        <w:rPr>
          <w:bCs/>
        </w:rPr>
        <w:t>petzouille</w:t>
      </w:r>
      <w:r>
        <w:rPr>
          <w:bCs/>
        </w:rPr>
        <w:t> ?</w:t>
      </w:r>
    </w:p>
    <w:p w14:paraId="38ECC13D" w14:textId="77777777" w:rsidR="00514D33" w:rsidRDefault="005A7F50">
      <w:r>
        <w:t>Freedman reste là à regarder Jack qui bande son autre main</w:t>
      </w:r>
      <w:r w:rsidR="00514D33">
        <w:t xml:space="preserve">. </w:t>
      </w:r>
      <w:r>
        <w:t>Puis un de nos soigneurs passe les gants que je lui mets et je commence de les lacer</w:t>
      </w:r>
      <w:r w:rsidR="00514D33">
        <w:t>.</w:t>
      </w:r>
    </w:p>
    <w:p w14:paraId="6DBE1048" w14:textId="77777777" w:rsidR="00514D33" w:rsidRDefault="00514D33">
      <w:pPr>
        <w:rPr>
          <w:bCs/>
        </w:rPr>
      </w:pPr>
      <w:r>
        <w:t>— </w:t>
      </w:r>
      <w:r w:rsidR="005A7F50">
        <w:t xml:space="preserve">Dis donc </w:t>
      </w:r>
      <w:r w:rsidR="005A7F50">
        <w:rPr>
          <w:bCs/>
        </w:rPr>
        <w:t>Freedman</w:t>
      </w:r>
      <w:r>
        <w:t xml:space="preserve">, </w:t>
      </w:r>
      <w:r w:rsidR="005A7F50">
        <w:t>dit Jack</w:t>
      </w:r>
      <w:r>
        <w:t xml:space="preserve">. </w:t>
      </w:r>
      <w:r w:rsidR="005A7F50">
        <w:t xml:space="preserve">De quel pays est-il ce </w:t>
      </w:r>
      <w:r w:rsidR="005A7F50">
        <w:rPr>
          <w:bCs/>
        </w:rPr>
        <w:t>Wa</w:t>
      </w:r>
      <w:r w:rsidR="005A7F50">
        <w:rPr>
          <w:bCs/>
        </w:rPr>
        <w:t>l</w:t>
      </w:r>
      <w:r w:rsidR="005A7F50">
        <w:rPr>
          <w:bCs/>
        </w:rPr>
        <w:t>cott</w:t>
      </w:r>
      <w:r>
        <w:rPr>
          <w:bCs/>
        </w:rPr>
        <w:t> ?</w:t>
      </w:r>
    </w:p>
    <w:p w14:paraId="2F83932B" w14:textId="77777777" w:rsidR="00514D33" w:rsidRDefault="00514D33">
      <w:r>
        <w:rPr>
          <w:bCs/>
        </w:rPr>
        <w:t>— </w:t>
      </w:r>
      <w:r w:rsidR="005A7F50">
        <w:t>Je ne sais pas</w:t>
      </w:r>
      <w:r>
        <w:t xml:space="preserve">, </w:t>
      </w:r>
      <w:r w:rsidR="005A7F50">
        <w:t xml:space="preserve">dit </w:t>
      </w:r>
      <w:r w:rsidR="005A7F50">
        <w:rPr>
          <w:bCs/>
        </w:rPr>
        <w:t>Solly</w:t>
      </w:r>
      <w:r>
        <w:rPr>
          <w:bCs/>
        </w:rPr>
        <w:t xml:space="preserve">. </w:t>
      </w:r>
      <w:r w:rsidR="005A7F50">
        <w:t>Du Danemark</w:t>
      </w:r>
      <w:r>
        <w:t xml:space="preserve">, </w:t>
      </w:r>
      <w:r w:rsidR="005A7F50">
        <w:t>ou quelque chose comme ça</w:t>
      </w:r>
      <w:r>
        <w:t>.</w:t>
      </w:r>
    </w:p>
    <w:p w14:paraId="65B19995" w14:textId="77777777" w:rsidR="00514D33" w:rsidRDefault="00514D33">
      <w:pPr>
        <w:rPr>
          <w:bCs/>
        </w:rPr>
      </w:pPr>
      <w:r>
        <w:t>— </w:t>
      </w:r>
      <w:r w:rsidR="005A7F50">
        <w:t>Il est de Bohême</w:t>
      </w:r>
      <w:r>
        <w:t xml:space="preserve">, </w:t>
      </w:r>
      <w:r w:rsidR="005A7F50">
        <w:t>dit le type qui venait d</w:t>
      </w:r>
      <w:r>
        <w:t>’</w:t>
      </w:r>
      <w:r w:rsidR="005A7F50">
        <w:t xml:space="preserve">apporter les </w:t>
      </w:r>
      <w:r w:rsidR="005A7F50">
        <w:rPr>
          <w:bCs/>
        </w:rPr>
        <w:t>gants</w:t>
      </w:r>
      <w:r>
        <w:rPr>
          <w:bCs/>
        </w:rPr>
        <w:t>.</w:t>
      </w:r>
    </w:p>
    <w:p w14:paraId="695DD579" w14:textId="77777777" w:rsidR="00514D33" w:rsidRDefault="005A7F50">
      <w:r>
        <w:t>L</w:t>
      </w:r>
      <w:r w:rsidR="00514D33">
        <w:t>’</w:t>
      </w:r>
      <w:r>
        <w:t>arbitre les appela</w:t>
      </w:r>
      <w:r w:rsidR="00514D33">
        <w:t xml:space="preserve">, </w:t>
      </w:r>
      <w:r>
        <w:t xml:space="preserve">et </w:t>
      </w:r>
      <w:r>
        <w:rPr>
          <w:bCs/>
        </w:rPr>
        <w:t xml:space="preserve">Jack se </w:t>
      </w:r>
      <w:r>
        <w:t>leva</w:t>
      </w:r>
      <w:r w:rsidR="00514D33">
        <w:t xml:space="preserve">. </w:t>
      </w:r>
      <w:r>
        <w:t xml:space="preserve">Walcott </w:t>
      </w:r>
      <w:r>
        <w:rPr>
          <w:bCs/>
        </w:rPr>
        <w:t>s</w:t>
      </w:r>
      <w:r w:rsidR="00514D33">
        <w:rPr>
          <w:bCs/>
        </w:rPr>
        <w:t>’</w:t>
      </w:r>
      <w:r>
        <w:rPr>
          <w:bCs/>
        </w:rPr>
        <w:t xml:space="preserve">approchait </w:t>
      </w:r>
      <w:r>
        <w:t>en souriant</w:t>
      </w:r>
      <w:r w:rsidR="00514D33">
        <w:t xml:space="preserve">. </w:t>
      </w:r>
      <w:r>
        <w:t xml:space="preserve">Ils se rencontrèrent au centre du </w:t>
      </w:r>
      <w:r>
        <w:rPr>
          <w:bCs/>
        </w:rPr>
        <w:t xml:space="preserve">ring </w:t>
      </w:r>
      <w:r>
        <w:t>et l</w:t>
      </w:r>
      <w:r w:rsidR="00514D33">
        <w:t>’</w:t>
      </w:r>
      <w:r>
        <w:t xml:space="preserve">arbitre posa une main sur </w:t>
      </w:r>
      <w:r>
        <w:rPr>
          <w:bCs/>
        </w:rPr>
        <w:t>l</w:t>
      </w:r>
      <w:r w:rsidR="00514D33">
        <w:rPr>
          <w:bCs/>
        </w:rPr>
        <w:t>’</w:t>
      </w:r>
      <w:r>
        <w:rPr>
          <w:bCs/>
        </w:rPr>
        <w:t xml:space="preserve">épaule </w:t>
      </w:r>
      <w:r>
        <w:t>de chacun d</w:t>
      </w:r>
      <w:r w:rsidR="00514D33">
        <w:t>’</w:t>
      </w:r>
      <w:r>
        <w:t>eux</w:t>
      </w:r>
      <w:r w:rsidR="00514D33">
        <w:t>.</w:t>
      </w:r>
    </w:p>
    <w:p w14:paraId="4FD375D2" w14:textId="77777777" w:rsidR="00514D33" w:rsidRDefault="00514D33">
      <w:r>
        <w:lastRenderedPageBreak/>
        <w:t>— </w:t>
      </w:r>
      <w:r w:rsidR="005A7F50">
        <w:t>Salut popularité</w:t>
      </w:r>
      <w:r>
        <w:t xml:space="preserve">, </w:t>
      </w:r>
      <w:r w:rsidR="005A7F50">
        <w:t>dit Jack à Walcott</w:t>
      </w:r>
      <w:r>
        <w:t>.</w:t>
      </w:r>
    </w:p>
    <w:p w14:paraId="7E5BE495" w14:textId="77777777" w:rsidR="00514D33" w:rsidRDefault="00514D33">
      <w:r>
        <w:t>— </w:t>
      </w:r>
      <w:r w:rsidR="005A7F50">
        <w:t>Fais pas le méchant</w:t>
      </w:r>
      <w:r>
        <w:t>.</w:t>
      </w:r>
    </w:p>
    <w:p w14:paraId="265D2C87" w14:textId="77777777" w:rsidR="00514D33" w:rsidRDefault="00514D33">
      <w:r>
        <w:t>— </w:t>
      </w:r>
      <w:r w:rsidR="005A7F50">
        <w:t>Pourquoi que tu te fais appeler Walcott</w:t>
      </w:r>
      <w:r>
        <w:t xml:space="preserve"> ? </w:t>
      </w:r>
      <w:r w:rsidR="005A7F50">
        <w:t>dit Jack</w:t>
      </w:r>
      <w:r>
        <w:t xml:space="preserve">. </w:t>
      </w:r>
      <w:r w:rsidR="005A7F50">
        <w:t>Tu ne sais pas que c</w:t>
      </w:r>
      <w:r>
        <w:t>’</w:t>
      </w:r>
      <w:r w:rsidR="005A7F50">
        <w:t>était un nègre</w:t>
      </w:r>
      <w:r>
        <w:t> ?</w:t>
      </w:r>
    </w:p>
    <w:p w14:paraId="5F820F62" w14:textId="77777777" w:rsidR="00514D33" w:rsidRDefault="00514D33">
      <w:r>
        <w:t>— </w:t>
      </w:r>
      <w:r w:rsidR="005A7F50">
        <w:t>Écoutez-moi</w:t>
      </w:r>
      <w:r>
        <w:t xml:space="preserve">, </w:t>
      </w:r>
      <w:r w:rsidR="005A7F50">
        <w:t>dit l</w:t>
      </w:r>
      <w:r>
        <w:t>’</w:t>
      </w:r>
      <w:r w:rsidR="005A7F50">
        <w:t xml:space="preserve">arbitre qui se </w:t>
      </w:r>
      <w:r w:rsidR="005A7F50">
        <w:rPr>
          <w:bCs/>
        </w:rPr>
        <w:t xml:space="preserve">met </w:t>
      </w:r>
      <w:r w:rsidR="005A7F50">
        <w:t>à leur débiter son boniment</w:t>
      </w:r>
      <w:r>
        <w:t>.</w:t>
      </w:r>
    </w:p>
    <w:p w14:paraId="1B95025D" w14:textId="77777777" w:rsidR="00514D33" w:rsidRDefault="005A7F50">
      <w:r>
        <w:t>À un moment</w:t>
      </w:r>
      <w:r w:rsidR="00514D33">
        <w:t xml:space="preserve">, </w:t>
      </w:r>
      <w:r>
        <w:t>Walcott l</w:t>
      </w:r>
      <w:r w:rsidR="00514D33">
        <w:t>’</w:t>
      </w:r>
      <w:r>
        <w:t>interrompt et attrape le bras de Jack en disant</w:t>
      </w:r>
      <w:r w:rsidR="00514D33">
        <w:t> :</w:t>
      </w:r>
    </w:p>
    <w:p w14:paraId="3E886282" w14:textId="77777777" w:rsidR="00514D33" w:rsidRDefault="00514D33">
      <w:r>
        <w:t>— </w:t>
      </w:r>
      <w:r w:rsidR="005A7F50">
        <w:t>S</w:t>
      </w:r>
      <w:r>
        <w:t>’</w:t>
      </w:r>
      <w:r w:rsidR="005A7F50">
        <w:t>il me tient comme ça</w:t>
      </w:r>
      <w:r>
        <w:t xml:space="preserve">, </w:t>
      </w:r>
      <w:r w:rsidR="005A7F50">
        <w:t>est-ce que je peux le toucher</w:t>
      </w:r>
      <w:r>
        <w:t> ?</w:t>
      </w:r>
    </w:p>
    <w:p w14:paraId="1137DBF6" w14:textId="77777777" w:rsidR="00514D33" w:rsidRDefault="00514D33">
      <w:r>
        <w:t>— </w:t>
      </w:r>
      <w:r w:rsidR="005A7F50">
        <w:t>À bas les pattes</w:t>
      </w:r>
      <w:r>
        <w:t xml:space="preserve">, </w:t>
      </w:r>
      <w:r w:rsidR="005A7F50">
        <w:t>dit Jack</w:t>
      </w:r>
      <w:r>
        <w:t xml:space="preserve">. </w:t>
      </w:r>
      <w:r w:rsidR="005A7F50">
        <w:t>Y a pas de cinéma</w:t>
      </w:r>
      <w:r>
        <w:t xml:space="preserve">, </w:t>
      </w:r>
      <w:r w:rsidR="005A7F50">
        <w:t>ici</w:t>
      </w:r>
      <w:r>
        <w:t>.</w:t>
      </w:r>
    </w:p>
    <w:p w14:paraId="26FE31D4" w14:textId="77777777" w:rsidR="00514D33" w:rsidRDefault="005A7F50">
      <w:pPr>
        <w:numPr>
          <w:ins w:id="2" w:author="Fenua o Te Manu" w:date="2012-05-17T16:42:00Z"/>
        </w:numPr>
      </w:pPr>
      <w:r>
        <w:t xml:space="preserve">Ils </w:t>
      </w:r>
      <w:r>
        <w:rPr>
          <w:bCs/>
        </w:rPr>
        <w:t xml:space="preserve">retournent </w:t>
      </w:r>
      <w:r>
        <w:t>dans leurs coins</w:t>
      </w:r>
      <w:r w:rsidR="00514D33">
        <w:t xml:space="preserve">. </w:t>
      </w:r>
      <w:r>
        <w:t>J</w:t>
      </w:r>
      <w:r w:rsidR="00514D33">
        <w:t>’</w:t>
      </w:r>
      <w:r>
        <w:t>enlève le peignoir des épaules de Jack</w:t>
      </w:r>
      <w:r w:rsidR="00514D33">
        <w:t xml:space="preserve">. </w:t>
      </w:r>
      <w:r>
        <w:t>Il s</w:t>
      </w:r>
      <w:r w:rsidR="00514D33">
        <w:t>’</w:t>
      </w:r>
      <w:r>
        <w:t>appuie aux cordes</w:t>
      </w:r>
      <w:r w:rsidR="00514D33">
        <w:t xml:space="preserve">, </w:t>
      </w:r>
      <w:r>
        <w:t xml:space="preserve">fléchit les </w:t>
      </w:r>
      <w:r>
        <w:rPr>
          <w:bCs/>
        </w:rPr>
        <w:t xml:space="preserve">genoux </w:t>
      </w:r>
      <w:r>
        <w:t>deux ou trois fois et frotte ses chaussons dans la résine</w:t>
      </w:r>
      <w:r w:rsidR="00514D33">
        <w:t xml:space="preserve">. </w:t>
      </w:r>
      <w:r>
        <w:t>Le gong retentit</w:t>
      </w:r>
      <w:r w:rsidR="00514D33">
        <w:t xml:space="preserve">. </w:t>
      </w:r>
      <w:r>
        <w:t>Jack se tourne d</w:t>
      </w:r>
      <w:r w:rsidR="00514D33">
        <w:t>’</w:t>
      </w:r>
      <w:r>
        <w:t xml:space="preserve">un </w:t>
      </w:r>
      <w:r>
        <w:rPr>
          <w:bCs/>
        </w:rPr>
        <w:t xml:space="preserve">mouvement </w:t>
      </w:r>
      <w:r>
        <w:t>vif et s</w:t>
      </w:r>
      <w:r w:rsidR="00514D33">
        <w:t>’</w:t>
      </w:r>
      <w:r>
        <w:t>avance</w:t>
      </w:r>
      <w:r w:rsidR="00514D33">
        <w:t xml:space="preserve">. </w:t>
      </w:r>
      <w:r>
        <w:t>Walcott</w:t>
      </w:r>
      <w:r>
        <w:rPr>
          <w:bCs/>
        </w:rPr>
        <w:t xml:space="preserve"> </w:t>
      </w:r>
      <w:r>
        <w:t>vient à lui</w:t>
      </w:r>
      <w:r w:rsidR="00514D33">
        <w:t xml:space="preserve">. </w:t>
      </w:r>
      <w:r>
        <w:t>Ils se touchent le gant et aussitôt que Walcott a baissé les mains Jack lui envoie deux fois son gauche dans la figure</w:t>
      </w:r>
      <w:r w:rsidR="00514D33">
        <w:t xml:space="preserve">. </w:t>
      </w:r>
      <w:r>
        <w:t>Y a jamais eu personne</w:t>
      </w:r>
      <w:r w:rsidR="00514D33">
        <w:t xml:space="preserve">, </w:t>
      </w:r>
      <w:r>
        <w:t>qui sache mieux boxer que Jack</w:t>
      </w:r>
      <w:r w:rsidR="00514D33">
        <w:t xml:space="preserve">. </w:t>
      </w:r>
      <w:r>
        <w:t>Wa</w:t>
      </w:r>
      <w:r>
        <w:t>l</w:t>
      </w:r>
      <w:r>
        <w:t>cott le poursuivait</w:t>
      </w:r>
      <w:r w:rsidR="00514D33">
        <w:t xml:space="preserve">, </w:t>
      </w:r>
      <w:r>
        <w:t>avançant tout le temps</w:t>
      </w:r>
      <w:r w:rsidR="00514D33">
        <w:t xml:space="preserve">, </w:t>
      </w:r>
      <w:r>
        <w:t>le menton sur la po</w:t>
      </w:r>
      <w:r>
        <w:t>i</w:t>
      </w:r>
      <w:r>
        <w:t>trine</w:t>
      </w:r>
      <w:r w:rsidR="00514D33">
        <w:t xml:space="preserve">. </w:t>
      </w:r>
      <w:r>
        <w:t>C</w:t>
      </w:r>
      <w:r w:rsidR="00514D33">
        <w:t>’</w:t>
      </w:r>
      <w:r>
        <w:t xml:space="preserve">est un </w:t>
      </w:r>
      <w:r>
        <w:rPr>
          <w:bCs/>
        </w:rPr>
        <w:t>crocheteur</w:t>
      </w:r>
      <w:r w:rsidR="00514D33">
        <w:rPr>
          <w:bCs/>
        </w:rPr>
        <w:t xml:space="preserve">. </w:t>
      </w:r>
      <w:r>
        <w:t>Sa garde est basse et tout ce qu</w:t>
      </w:r>
      <w:r w:rsidR="00514D33">
        <w:t>’</w:t>
      </w:r>
      <w:r>
        <w:t>il sait faire</w:t>
      </w:r>
      <w:r w:rsidR="00514D33">
        <w:t xml:space="preserve">, </w:t>
      </w:r>
      <w:r>
        <w:t>c</w:t>
      </w:r>
      <w:r w:rsidR="00514D33">
        <w:t>’</w:t>
      </w:r>
      <w:r>
        <w:t>est vous rentrer dedans et cogner</w:t>
      </w:r>
      <w:r w:rsidR="00514D33">
        <w:t xml:space="preserve">, </w:t>
      </w:r>
      <w:r>
        <w:t>mais chaque fois qu</w:t>
      </w:r>
      <w:r w:rsidR="00514D33">
        <w:t>’</w:t>
      </w:r>
      <w:r>
        <w:t>il s</w:t>
      </w:r>
      <w:r w:rsidR="00514D33">
        <w:t>’</w:t>
      </w:r>
      <w:r>
        <w:t>approche</w:t>
      </w:r>
      <w:r w:rsidR="00514D33">
        <w:t xml:space="preserve">, </w:t>
      </w:r>
      <w:r>
        <w:t>Jack lui envoie son gauche dans la figure</w:t>
      </w:r>
      <w:r w:rsidR="00514D33">
        <w:t xml:space="preserve">. </w:t>
      </w:r>
      <w:r>
        <w:t>On dirait que c</w:t>
      </w:r>
      <w:r w:rsidR="00514D33">
        <w:t>’</w:t>
      </w:r>
      <w:r>
        <w:t>est automatique</w:t>
      </w:r>
      <w:r w:rsidR="00514D33">
        <w:t xml:space="preserve">. </w:t>
      </w:r>
      <w:r>
        <w:t>Jack lève la main gauche et la voilà dans la figure de Walcott</w:t>
      </w:r>
      <w:r w:rsidR="00514D33">
        <w:t xml:space="preserve">. </w:t>
      </w:r>
      <w:r>
        <w:t>Trois ou quatre fois Jack suit du droit</w:t>
      </w:r>
      <w:r w:rsidR="00514D33">
        <w:t xml:space="preserve">, </w:t>
      </w:r>
      <w:r>
        <w:t xml:space="preserve">mais Walcott le reçoit sur </w:t>
      </w:r>
      <w:r>
        <w:rPr>
          <w:bCs/>
        </w:rPr>
        <w:t>l</w:t>
      </w:r>
      <w:r w:rsidR="00514D33">
        <w:rPr>
          <w:bCs/>
        </w:rPr>
        <w:t>’</w:t>
      </w:r>
      <w:r>
        <w:rPr>
          <w:bCs/>
        </w:rPr>
        <w:t xml:space="preserve">épaule </w:t>
      </w:r>
      <w:r>
        <w:t>ou sur le haut du crâne</w:t>
      </w:r>
      <w:r w:rsidR="00514D33">
        <w:t xml:space="preserve">. </w:t>
      </w:r>
      <w:r>
        <w:t xml:space="preserve">Il est comme tous ces </w:t>
      </w:r>
      <w:r>
        <w:rPr>
          <w:bCs/>
        </w:rPr>
        <w:t>crocheteurs</w:t>
      </w:r>
      <w:r w:rsidR="00514D33">
        <w:rPr>
          <w:bCs/>
        </w:rPr>
        <w:t xml:space="preserve"> : </w:t>
      </w:r>
      <w:r>
        <w:t>la seule chose qu</w:t>
      </w:r>
      <w:r w:rsidR="00514D33">
        <w:t>’</w:t>
      </w:r>
      <w:r>
        <w:t>il craigne c</w:t>
      </w:r>
      <w:r w:rsidR="00514D33">
        <w:t>’</w:t>
      </w:r>
      <w:r>
        <w:t>est d</w:t>
      </w:r>
      <w:r w:rsidR="00514D33">
        <w:t>’</w:t>
      </w:r>
      <w:r>
        <w:t>en rencontrer un comme lui</w:t>
      </w:r>
      <w:r w:rsidR="00514D33">
        <w:t xml:space="preserve">. </w:t>
      </w:r>
      <w:r>
        <w:t xml:space="preserve">Partout où on peut le </w:t>
      </w:r>
      <w:r>
        <w:lastRenderedPageBreak/>
        <w:t>toucher il est couvert</w:t>
      </w:r>
      <w:r w:rsidR="00514D33">
        <w:t xml:space="preserve">. </w:t>
      </w:r>
      <w:r>
        <w:t xml:space="preserve">Il </w:t>
      </w:r>
      <w:r>
        <w:rPr>
          <w:bCs/>
        </w:rPr>
        <w:t xml:space="preserve">se </w:t>
      </w:r>
      <w:r>
        <w:t>moque bien d</w:t>
      </w:r>
      <w:r w:rsidR="00514D33">
        <w:t>’</w:t>
      </w:r>
      <w:r>
        <w:t>un poing gauche dans sa figure</w:t>
      </w:r>
      <w:r w:rsidR="00514D33">
        <w:t>.</w:t>
      </w:r>
    </w:p>
    <w:p w14:paraId="00CA541B" w14:textId="77777777" w:rsidR="00514D33" w:rsidRDefault="005A7F50">
      <w:r>
        <w:t>Jack lui avait ouvert la figure en plusieurs endroits et vers le quatrième round il saignait dur</w:t>
      </w:r>
      <w:r w:rsidR="00514D33">
        <w:t xml:space="preserve">, </w:t>
      </w:r>
      <w:r>
        <w:t>mais chaque fois qu</w:t>
      </w:r>
      <w:r w:rsidR="00514D33">
        <w:t>’</w:t>
      </w:r>
      <w:r>
        <w:t>il po</w:t>
      </w:r>
      <w:r>
        <w:t>u</w:t>
      </w:r>
      <w:r>
        <w:t>vait s</w:t>
      </w:r>
      <w:r w:rsidR="00514D33">
        <w:t>’</w:t>
      </w:r>
      <w:r>
        <w:t>approcher de Jack il cognait</w:t>
      </w:r>
      <w:r w:rsidR="00514D33">
        <w:t xml:space="preserve">, </w:t>
      </w:r>
      <w:r>
        <w:t>et si fort qu</w:t>
      </w:r>
      <w:r w:rsidR="00514D33">
        <w:t>’</w:t>
      </w:r>
      <w:r>
        <w:t>il lui avait fait deux grandes marques rouges sur les flancs</w:t>
      </w:r>
      <w:r w:rsidR="00514D33">
        <w:t xml:space="preserve">, </w:t>
      </w:r>
      <w:r>
        <w:t>juste au-dessous des côtes</w:t>
      </w:r>
      <w:r w:rsidR="00514D33">
        <w:t xml:space="preserve">. </w:t>
      </w:r>
      <w:r>
        <w:t>À chaque corps à corps Jack le tenait</w:t>
      </w:r>
      <w:r w:rsidR="00514D33">
        <w:t xml:space="preserve">, </w:t>
      </w:r>
      <w:r>
        <w:t>dégageait une main et lui filait un uppercut</w:t>
      </w:r>
      <w:r w:rsidR="00514D33">
        <w:t xml:space="preserve">. </w:t>
      </w:r>
      <w:r>
        <w:t>Mais quand Walcott s</w:t>
      </w:r>
      <w:r w:rsidR="00514D33">
        <w:t>’</w:t>
      </w:r>
      <w:r>
        <w:t>était dégagé à son tour</w:t>
      </w:r>
      <w:r w:rsidR="00514D33">
        <w:t xml:space="preserve">, </w:t>
      </w:r>
      <w:r>
        <w:t>il travaillait Jack au corps de telle sorte qu</w:t>
      </w:r>
      <w:r w:rsidR="00514D33">
        <w:t>’</w:t>
      </w:r>
      <w:r>
        <w:t>on aurait</w:t>
      </w:r>
      <w:r w:rsidR="00514D33">
        <w:t xml:space="preserve">, </w:t>
      </w:r>
      <w:r>
        <w:t>pu l</w:t>
      </w:r>
      <w:r w:rsidR="00514D33">
        <w:t>’</w:t>
      </w:r>
      <w:r>
        <w:t>entendre de la rue</w:t>
      </w:r>
      <w:r w:rsidR="00514D33">
        <w:t xml:space="preserve">. </w:t>
      </w:r>
      <w:r>
        <w:t>C</w:t>
      </w:r>
      <w:r w:rsidR="00514D33">
        <w:t>’</w:t>
      </w:r>
      <w:r>
        <w:t>est un cogneur</w:t>
      </w:r>
      <w:r w:rsidR="00514D33">
        <w:t>.</w:t>
      </w:r>
    </w:p>
    <w:p w14:paraId="6D094B39" w14:textId="77777777" w:rsidR="00514D33" w:rsidRDefault="005A7F50">
      <w:r>
        <w:t>Et ça continue comme ça pendant trois rounds de plus</w:t>
      </w:r>
      <w:r w:rsidR="00514D33">
        <w:t xml:space="preserve">, </w:t>
      </w:r>
      <w:r>
        <w:t>ils ne parlent pas</w:t>
      </w:r>
      <w:r w:rsidR="00514D33">
        <w:t xml:space="preserve">. </w:t>
      </w:r>
      <w:r>
        <w:t xml:space="preserve">Ils travaillent tout le </w:t>
      </w:r>
      <w:r>
        <w:rPr>
          <w:bCs/>
        </w:rPr>
        <w:t>temps</w:t>
      </w:r>
      <w:r w:rsidR="00514D33">
        <w:rPr>
          <w:bCs/>
        </w:rPr>
        <w:t xml:space="preserve">. </w:t>
      </w:r>
      <w:r>
        <w:t>Et nous aussi entre les rounds on avait notre part de travail à faire avec Jack</w:t>
      </w:r>
      <w:r w:rsidR="00514D33">
        <w:t xml:space="preserve">. </w:t>
      </w:r>
      <w:r>
        <w:t>Il n</w:t>
      </w:r>
      <w:r w:rsidR="00514D33">
        <w:t>’</w:t>
      </w:r>
      <w:r>
        <w:t>a pas bonne allure mais jamais il ne s</w:t>
      </w:r>
      <w:r w:rsidR="00514D33">
        <w:t>’</w:t>
      </w:r>
      <w:r>
        <w:t>est beaucoup remué sur le ring</w:t>
      </w:r>
      <w:r w:rsidR="00514D33">
        <w:t xml:space="preserve">. </w:t>
      </w:r>
      <w:r>
        <w:t>Il ne bouge</w:t>
      </w:r>
      <w:r w:rsidR="00514D33">
        <w:t xml:space="preserve">, </w:t>
      </w:r>
      <w:r>
        <w:t>guère</w:t>
      </w:r>
      <w:r w:rsidR="00514D33">
        <w:t xml:space="preserve">, </w:t>
      </w:r>
      <w:r>
        <w:t>et cette main gauche a l</w:t>
      </w:r>
      <w:r w:rsidR="00514D33">
        <w:t>’</w:t>
      </w:r>
      <w:r>
        <w:t>air automatique</w:t>
      </w:r>
      <w:r w:rsidR="00514D33">
        <w:t xml:space="preserve">. </w:t>
      </w:r>
      <w:r>
        <w:t>On dirait qu</w:t>
      </w:r>
      <w:r w:rsidR="00514D33">
        <w:t>’</w:t>
      </w:r>
      <w:r>
        <w:t>elle est reliée à la figure de Walcott et que Jack n</w:t>
      </w:r>
      <w:r w:rsidR="00514D33">
        <w:t>’</w:t>
      </w:r>
      <w:r>
        <w:t>a simplement qu</w:t>
      </w:r>
      <w:r w:rsidR="00514D33">
        <w:t>’</w:t>
      </w:r>
      <w:r>
        <w:t>à vouloir</w:t>
      </w:r>
      <w:r w:rsidR="00514D33">
        <w:t xml:space="preserve">. </w:t>
      </w:r>
      <w:r>
        <w:t>Jack reste calme et ne gaspille pas sa sueur dans les corps à corps</w:t>
      </w:r>
      <w:r w:rsidR="00514D33">
        <w:t xml:space="preserve">. </w:t>
      </w:r>
      <w:r>
        <w:t>C</w:t>
      </w:r>
      <w:r w:rsidR="00514D33">
        <w:t>’</w:t>
      </w:r>
      <w:r>
        <w:t>est qu</w:t>
      </w:r>
      <w:r w:rsidR="00514D33">
        <w:t>’</w:t>
      </w:r>
      <w:r>
        <w:t>il sait y faire dans les corps à corps et il s</w:t>
      </w:r>
      <w:r w:rsidR="00514D33">
        <w:t>’</w:t>
      </w:r>
      <w:r>
        <w:t>en tire à son avantage</w:t>
      </w:r>
      <w:r w:rsidR="00514D33">
        <w:t xml:space="preserve">. </w:t>
      </w:r>
      <w:r>
        <w:t>À un moment</w:t>
      </w:r>
      <w:r w:rsidR="00514D33">
        <w:t xml:space="preserve">, </w:t>
      </w:r>
      <w:r>
        <w:t>ils étaient dans notre coin</w:t>
      </w:r>
      <w:r w:rsidR="00514D33">
        <w:t xml:space="preserve">, </w:t>
      </w:r>
      <w:r>
        <w:t>je le vis tenir Walcott</w:t>
      </w:r>
      <w:r w:rsidR="00514D33">
        <w:t xml:space="preserve">, </w:t>
      </w:r>
      <w:r>
        <w:t>dégager le poing droit</w:t>
      </w:r>
      <w:r w:rsidR="00514D33">
        <w:t xml:space="preserve">, </w:t>
      </w:r>
      <w:r>
        <w:t>le tourner et lancer à Walcott un de ces uppercuts qui lui rabota le nez avec le dos du gant</w:t>
      </w:r>
      <w:r w:rsidR="00514D33">
        <w:t xml:space="preserve">. </w:t>
      </w:r>
      <w:r>
        <w:t>Le sang se mit à pisser et Wa</w:t>
      </w:r>
      <w:r>
        <w:t>l</w:t>
      </w:r>
      <w:r>
        <w:t>cott appuya le nez sur l</w:t>
      </w:r>
      <w:r w:rsidR="00514D33">
        <w:t>’</w:t>
      </w:r>
      <w:r>
        <w:t xml:space="preserve">épaule de Jack comme pour lui passer </w:t>
      </w:r>
      <w:r w:rsidRPr="001A66C5">
        <w:t>un</w:t>
      </w:r>
      <w:r>
        <w:t xml:space="preserve"> peu de son sang</w:t>
      </w:r>
      <w:r w:rsidR="00514D33">
        <w:t xml:space="preserve">. </w:t>
      </w:r>
      <w:r>
        <w:t>Jack donna de l</w:t>
      </w:r>
      <w:r w:rsidR="00514D33">
        <w:t>’</w:t>
      </w:r>
      <w:r>
        <w:t>épaule une espèce de secousse</w:t>
      </w:r>
      <w:r w:rsidR="00514D33">
        <w:t xml:space="preserve">, </w:t>
      </w:r>
      <w:r>
        <w:t>puis il ramena le poing droit et recommença le même coup</w:t>
      </w:r>
      <w:r w:rsidR="00514D33">
        <w:t>.</w:t>
      </w:r>
    </w:p>
    <w:p w14:paraId="1897CB7D" w14:textId="77777777" w:rsidR="00514D33" w:rsidRDefault="005A7F50">
      <w:r>
        <w:t>Walcott était tout ce qu</w:t>
      </w:r>
      <w:r w:rsidR="00514D33">
        <w:t>’</w:t>
      </w:r>
      <w:r>
        <w:t>il y a d</w:t>
      </w:r>
      <w:r w:rsidR="00514D33">
        <w:t>’</w:t>
      </w:r>
      <w:r>
        <w:t>en rogne et au bout de cinq rounds</w:t>
      </w:r>
      <w:r w:rsidR="00514D33">
        <w:t xml:space="preserve">, </w:t>
      </w:r>
      <w:r>
        <w:t>il haïssait Jack jusqu</w:t>
      </w:r>
      <w:r w:rsidR="00514D33">
        <w:t>’</w:t>
      </w:r>
      <w:r>
        <w:t>aux tripes</w:t>
      </w:r>
      <w:r w:rsidR="00514D33">
        <w:t xml:space="preserve">. </w:t>
      </w:r>
      <w:r>
        <w:t>Jack ne fumait pas</w:t>
      </w:r>
      <w:r w:rsidR="00514D33">
        <w:t xml:space="preserve">, </w:t>
      </w:r>
      <w:r>
        <w:t>lui</w:t>
      </w:r>
      <w:r w:rsidR="00514D33">
        <w:t xml:space="preserve"> ; </w:t>
      </w:r>
      <w:r>
        <w:t>c</w:t>
      </w:r>
      <w:r w:rsidR="00514D33">
        <w:t>’</w:t>
      </w:r>
      <w:r>
        <w:t>est-à-dire qu</w:t>
      </w:r>
      <w:r w:rsidR="00514D33">
        <w:t>’</w:t>
      </w:r>
      <w:r>
        <w:t>il ne fumait pas plus que d</w:t>
      </w:r>
      <w:r w:rsidR="00514D33">
        <w:t>’</w:t>
      </w:r>
      <w:r>
        <w:t>habitude</w:t>
      </w:r>
      <w:r w:rsidR="00514D33">
        <w:t xml:space="preserve">. </w:t>
      </w:r>
      <w:r>
        <w:t>Ah</w:t>
      </w:r>
      <w:r w:rsidR="00514D33">
        <w:t xml:space="preserve"> ! </w:t>
      </w:r>
      <w:r>
        <w:t xml:space="preserve">pour dégoûter de la boxe les types qui se battaient avec </w:t>
      </w:r>
      <w:r>
        <w:lastRenderedPageBreak/>
        <w:t>lui</w:t>
      </w:r>
      <w:r w:rsidR="00514D33">
        <w:t xml:space="preserve">, </w:t>
      </w:r>
      <w:r>
        <w:t>s</w:t>
      </w:r>
      <w:r>
        <w:t>û</w:t>
      </w:r>
      <w:r>
        <w:t>rement qu</w:t>
      </w:r>
      <w:r w:rsidR="00514D33">
        <w:t>’</w:t>
      </w:r>
      <w:r>
        <w:t>il avait le chic</w:t>
      </w:r>
      <w:r w:rsidR="00514D33">
        <w:t xml:space="preserve">. </w:t>
      </w:r>
      <w:r>
        <w:t>C</w:t>
      </w:r>
      <w:r w:rsidR="00514D33">
        <w:t>’</w:t>
      </w:r>
      <w:r>
        <w:t>est pourquoi il en voulait tant à Kid Lewis</w:t>
      </w:r>
      <w:r w:rsidR="00514D33">
        <w:t xml:space="preserve">. </w:t>
      </w:r>
      <w:r>
        <w:t>Jamais il n</w:t>
      </w:r>
      <w:r w:rsidR="00514D33">
        <w:t>’</w:t>
      </w:r>
      <w:r>
        <w:t>avait pu le mettre en rogne</w:t>
      </w:r>
      <w:r w:rsidR="00514D33">
        <w:t xml:space="preserve">. </w:t>
      </w:r>
      <w:r>
        <w:t>Kid arrivait to</w:t>
      </w:r>
      <w:r>
        <w:t>u</w:t>
      </w:r>
      <w:r>
        <w:t>jours avec deux ou trois sales trucs que Jack ne connaissait pas</w:t>
      </w:r>
      <w:r w:rsidR="00514D33">
        <w:t>.</w:t>
      </w:r>
    </w:p>
    <w:p w14:paraId="12662A25" w14:textId="77777777" w:rsidR="00514D33" w:rsidRDefault="005A7F50">
      <w:r>
        <w:t>Tant que Jack y allait comme ça et tant qu</w:t>
      </w:r>
      <w:r w:rsidR="00514D33">
        <w:t>’</w:t>
      </w:r>
      <w:r>
        <w:t>il était solide</w:t>
      </w:r>
      <w:r w:rsidR="00514D33">
        <w:t xml:space="preserve">, </w:t>
      </w:r>
      <w:r>
        <w:t>il n</w:t>
      </w:r>
      <w:r w:rsidR="00514D33">
        <w:t>’</w:t>
      </w:r>
      <w:r>
        <w:t>était pas plus en danger qu</w:t>
      </w:r>
      <w:r w:rsidR="00514D33">
        <w:t>’</w:t>
      </w:r>
      <w:r>
        <w:t>une tour</w:t>
      </w:r>
      <w:r w:rsidR="00514D33">
        <w:t xml:space="preserve">. </w:t>
      </w:r>
      <w:r>
        <w:t>Et on peut dire qu</w:t>
      </w:r>
      <w:r w:rsidR="00514D33">
        <w:t>’</w:t>
      </w:r>
      <w:r>
        <w:t>il y a</w:t>
      </w:r>
      <w:r>
        <w:t>l</w:t>
      </w:r>
      <w:r>
        <w:t>lait fort avec Walcott</w:t>
      </w:r>
      <w:r w:rsidR="00514D33">
        <w:t xml:space="preserve">. </w:t>
      </w:r>
      <w:r>
        <w:t>Ce qu</w:t>
      </w:r>
      <w:r w:rsidR="00514D33">
        <w:t>’</w:t>
      </w:r>
      <w:r>
        <w:t>il y a de rigolo c</w:t>
      </w:r>
      <w:r w:rsidR="00514D33">
        <w:t>’</w:t>
      </w:r>
      <w:r>
        <w:t>est qu</w:t>
      </w:r>
      <w:r w:rsidR="00514D33">
        <w:t>’</w:t>
      </w:r>
      <w:r>
        <w:t xml:space="preserve">on </w:t>
      </w:r>
      <w:r>
        <w:rPr>
          <w:bCs/>
        </w:rPr>
        <w:t>l</w:t>
      </w:r>
      <w:r w:rsidR="00514D33">
        <w:rPr>
          <w:bCs/>
        </w:rPr>
        <w:t>’</w:t>
      </w:r>
      <w:r>
        <w:rPr>
          <w:bCs/>
        </w:rPr>
        <w:t xml:space="preserve">aurait </w:t>
      </w:r>
      <w:r>
        <w:t>pris pour un boxeur classique</w:t>
      </w:r>
      <w:r w:rsidR="00514D33">
        <w:t xml:space="preserve">. </w:t>
      </w:r>
      <w:r>
        <w:t>Il possède toutes les combines</w:t>
      </w:r>
      <w:r w:rsidR="00514D33">
        <w:t>.</w:t>
      </w:r>
    </w:p>
    <w:p w14:paraId="746B759A" w14:textId="77777777" w:rsidR="00514D33" w:rsidRDefault="005A7F50">
      <w:r>
        <w:t>À la fin du septième round</w:t>
      </w:r>
      <w:r w:rsidR="00514D33">
        <w:t xml:space="preserve">, </w:t>
      </w:r>
      <w:r>
        <w:t>il nous dit</w:t>
      </w:r>
      <w:r w:rsidR="00514D33">
        <w:t> :</w:t>
      </w:r>
    </w:p>
    <w:p w14:paraId="598B7C92" w14:textId="77777777" w:rsidR="00514D33" w:rsidRDefault="00514D33">
      <w:r>
        <w:t>— </w:t>
      </w:r>
      <w:r w:rsidR="005A7F50">
        <w:t>Mon gauche devient lourd</w:t>
      </w:r>
      <w:r>
        <w:t>.</w:t>
      </w:r>
    </w:p>
    <w:p w14:paraId="5736CEF8" w14:textId="77777777" w:rsidR="00514D33" w:rsidRDefault="005A7F50">
      <w:r>
        <w:t xml:space="preserve">À partir de ce </w:t>
      </w:r>
      <w:r>
        <w:rPr>
          <w:bCs/>
        </w:rPr>
        <w:t>moment-là</w:t>
      </w:r>
      <w:r w:rsidR="00514D33">
        <w:t xml:space="preserve">, </w:t>
      </w:r>
      <w:r>
        <w:t>il commença d</w:t>
      </w:r>
      <w:r w:rsidR="00514D33">
        <w:t>’</w:t>
      </w:r>
      <w:r>
        <w:t>encaisser</w:t>
      </w:r>
      <w:r w:rsidR="00514D33">
        <w:t xml:space="preserve">. </w:t>
      </w:r>
      <w:r>
        <w:t>Ça ne se vit pas tout de suite</w:t>
      </w:r>
      <w:r w:rsidR="00514D33">
        <w:t xml:space="preserve">. </w:t>
      </w:r>
      <w:r>
        <w:t>Mais au lieu que ce soit lui qui mène la danse</w:t>
      </w:r>
      <w:r w:rsidR="00514D33">
        <w:t xml:space="preserve">, </w:t>
      </w:r>
      <w:r>
        <w:t>c</w:t>
      </w:r>
      <w:r w:rsidR="00514D33">
        <w:t>’</w:t>
      </w:r>
      <w:r>
        <w:t>est le tour de Walcott</w:t>
      </w:r>
      <w:r w:rsidR="00514D33">
        <w:t xml:space="preserve">. </w:t>
      </w:r>
      <w:r>
        <w:t>Il ne peut plus l</w:t>
      </w:r>
      <w:r w:rsidR="00514D33">
        <w:t>’</w:t>
      </w:r>
      <w:r>
        <w:rPr>
          <w:bCs/>
        </w:rPr>
        <w:t xml:space="preserve">écarter </w:t>
      </w:r>
      <w:r>
        <w:t xml:space="preserve">de la main </w:t>
      </w:r>
      <w:r>
        <w:rPr>
          <w:bCs/>
        </w:rPr>
        <w:t>gauche</w:t>
      </w:r>
      <w:r w:rsidR="00514D33">
        <w:rPr>
          <w:bCs/>
        </w:rPr>
        <w:t xml:space="preserve">. </w:t>
      </w:r>
      <w:r>
        <w:t>Ç</w:t>
      </w:r>
      <w:r w:rsidR="00514D33">
        <w:t>’</w:t>
      </w:r>
      <w:r>
        <w:t xml:space="preserve">a toujours </w:t>
      </w:r>
      <w:r>
        <w:rPr>
          <w:bCs/>
        </w:rPr>
        <w:t>l</w:t>
      </w:r>
      <w:r w:rsidR="00514D33">
        <w:rPr>
          <w:bCs/>
        </w:rPr>
        <w:t>’</w:t>
      </w:r>
      <w:r>
        <w:rPr>
          <w:bCs/>
        </w:rPr>
        <w:t xml:space="preserve">air </w:t>
      </w:r>
      <w:r>
        <w:t>d</w:t>
      </w:r>
      <w:r w:rsidR="00514D33">
        <w:t>’</w:t>
      </w:r>
      <w:r>
        <w:t>être la même chose</w:t>
      </w:r>
      <w:r w:rsidR="00514D33">
        <w:t xml:space="preserve">, </w:t>
      </w:r>
      <w:r>
        <w:t xml:space="preserve">seulement au lieu que les </w:t>
      </w:r>
      <w:r>
        <w:rPr>
          <w:bCs/>
        </w:rPr>
        <w:t xml:space="preserve">châtaignes </w:t>
      </w:r>
      <w:r>
        <w:t>de Walcott passent à côté elles ne le ratent plus maintenant</w:t>
      </w:r>
      <w:r w:rsidR="00514D33">
        <w:t xml:space="preserve">. </w:t>
      </w:r>
      <w:r>
        <w:t>Il reçoit de terribles coups dans les c</w:t>
      </w:r>
      <w:r>
        <w:t>ô</w:t>
      </w:r>
      <w:r>
        <w:t>tes</w:t>
      </w:r>
      <w:r w:rsidR="00514D33">
        <w:t>.</w:t>
      </w:r>
    </w:p>
    <w:p w14:paraId="6CAEE971" w14:textId="77777777" w:rsidR="00514D33" w:rsidRDefault="00514D33">
      <w:r>
        <w:t>— </w:t>
      </w:r>
      <w:r w:rsidR="005A7F50">
        <w:t>Quel round</w:t>
      </w:r>
      <w:r>
        <w:t xml:space="preserve"> ? </w:t>
      </w:r>
      <w:r w:rsidR="005A7F50">
        <w:t>nous demande-t-il</w:t>
      </w:r>
      <w:r>
        <w:t>.</w:t>
      </w:r>
    </w:p>
    <w:p w14:paraId="0D3E7CBB" w14:textId="77777777" w:rsidR="00514D33" w:rsidRDefault="00514D33">
      <w:r>
        <w:t>— </w:t>
      </w:r>
      <w:r w:rsidR="005A7F50">
        <w:t>Le onzième</w:t>
      </w:r>
      <w:r>
        <w:t>.</w:t>
      </w:r>
    </w:p>
    <w:p w14:paraId="3143BBF8" w14:textId="77777777" w:rsidR="00514D33" w:rsidRDefault="00514D33">
      <w:r>
        <w:t>— </w:t>
      </w:r>
      <w:r w:rsidR="005A7F50">
        <w:t>Je ne pourrai pas tenir</w:t>
      </w:r>
      <w:r>
        <w:t xml:space="preserve">, </w:t>
      </w:r>
      <w:r w:rsidR="005A7F50">
        <w:rPr>
          <w:bCs/>
        </w:rPr>
        <w:t>dit-il</w:t>
      </w:r>
      <w:r>
        <w:rPr>
          <w:bCs/>
        </w:rPr>
        <w:t xml:space="preserve">. </w:t>
      </w:r>
      <w:r w:rsidR="005A7F50">
        <w:t>Mes jambes ne vont pas</w:t>
      </w:r>
      <w:r>
        <w:t>.</w:t>
      </w:r>
    </w:p>
    <w:p w14:paraId="0E8EEF1D" w14:textId="77777777" w:rsidR="00514D33" w:rsidRDefault="005A7F50">
      <w:r>
        <w:t>Jusqu</w:t>
      </w:r>
      <w:r w:rsidR="00514D33">
        <w:t>’</w:t>
      </w:r>
      <w:r>
        <w:t>à présent</w:t>
      </w:r>
      <w:r w:rsidR="00514D33">
        <w:t xml:space="preserve">, </w:t>
      </w:r>
      <w:r>
        <w:t>Walcott l</w:t>
      </w:r>
      <w:r w:rsidR="00514D33">
        <w:t>’</w:t>
      </w:r>
      <w:r>
        <w:t>avait simplement touché</w:t>
      </w:r>
      <w:r w:rsidR="00514D33">
        <w:t xml:space="preserve">, </w:t>
      </w:r>
      <w:r>
        <w:t>Jack faisait comme le joueur de base-ball qui accompagne la balle qu</w:t>
      </w:r>
      <w:r w:rsidR="00514D33">
        <w:t>’</w:t>
      </w:r>
      <w:r>
        <w:t>il reçoit pour affaiblir la force du choc</w:t>
      </w:r>
      <w:r w:rsidR="00514D33">
        <w:t xml:space="preserve">. </w:t>
      </w:r>
      <w:r>
        <w:t>Mais maintenant Walcott commençait de taper en terre ferme</w:t>
      </w:r>
      <w:r w:rsidR="00514D33">
        <w:t xml:space="preserve">. </w:t>
      </w:r>
      <w:r>
        <w:t>C</w:t>
      </w:r>
      <w:r w:rsidR="00514D33">
        <w:t>’</w:t>
      </w:r>
      <w:r>
        <w:t>était une vraie machine à cogner</w:t>
      </w:r>
      <w:r w:rsidR="00514D33">
        <w:t xml:space="preserve">. </w:t>
      </w:r>
      <w:r>
        <w:t>Jack n</w:t>
      </w:r>
      <w:r w:rsidR="00514D33">
        <w:t>’</w:t>
      </w:r>
      <w:r>
        <w:t>essayait plus que de bloquer les coups</w:t>
      </w:r>
      <w:r w:rsidR="00514D33">
        <w:t xml:space="preserve">. </w:t>
      </w:r>
      <w:r>
        <w:t xml:space="preserve">Mais on ne se rendait pas </w:t>
      </w:r>
      <w:r>
        <w:rPr>
          <w:bCs/>
        </w:rPr>
        <w:t xml:space="preserve">compte </w:t>
      </w:r>
      <w:r>
        <w:t>de la terrible raclée qu</w:t>
      </w:r>
      <w:r w:rsidR="00514D33">
        <w:t>’</w:t>
      </w:r>
      <w:r>
        <w:t>il était en train de recevoir</w:t>
      </w:r>
      <w:r w:rsidR="00514D33">
        <w:t xml:space="preserve">. </w:t>
      </w:r>
      <w:r>
        <w:t xml:space="preserve">Entre les rounds </w:t>
      </w:r>
      <w:r>
        <w:lastRenderedPageBreak/>
        <w:t xml:space="preserve">je </w:t>
      </w:r>
      <w:r>
        <w:rPr>
          <w:bCs/>
        </w:rPr>
        <w:t>m</w:t>
      </w:r>
      <w:r w:rsidR="00514D33">
        <w:rPr>
          <w:bCs/>
        </w:rPr>
        <w:t>’</w:t>
      </w:r>
      <w:r>
        <w:rPr>
          <w:bCs/>
        </w:rPr>
        <w:t xml:space="preserve">occupais </w:t>
      </w:r>
      <w:r>
        <w:t xml:space="preserve">de ses jambes et je sentais tout en les </w:t>
      </w:r>
      <w:r>
        <w:rPr>
          <w:bCs/>
        </w:rPr>
        <w:t xml:space="preserve">massant </w:t>
      </w:r>
      <w:r>
        <w:t>les muscles qui tremblaient sous mes mains</w:t>
      </w:r>
      <w:r w:rsidR="00514D33">
        <w:t>.</w:t>
      </w:r>
    </w:p>
    <w:p w14:paraId="1C77F318" w14:textId="77777777" w:rsidR="00514D33" w:rsidRDefault="005A7F50">
      <w:r>
        <w:t>Il avait la rame</w:t>
      </w:r>
      <w:r w:rsidR="00514D33">
        <w:t>.</w:t>
      </w:r>
    </w:p>
    <w:p w14:paraId="40B5A51A" w14:textId="77777777" w:rsidR="00514D33" w:rsidRDefault="00514D33">
      <w:pPr>
        <w:rPr>
          <w:bCs/>
        </w:rPr>
      </w:pPr>
      <w:r>
        <w:t>— </w:t>
      </w:r>
      <w:r w:rsidR="005A7F50">
        <w:t>Comment ça va</w:t>
      </w:r>
      <w:r>
        <w:t xml:space="preserve"> ? </w:t>
      </w:r>
      <w:r w:rsidR="005A7F50">
        <w:t xml:space="preserve">demanda-t-il à </w:t>
      </w:r>
      <w:r w:rsidR="005A7F50">
        <w:rPr>
          <w:bCs/>
        </w:rPr>
        <w:t>John</w:t>
      </w:r>
      <w:r>
        <w:rPr>
          <w:bCs/>
        </w:rPr>
        <w:t>.</w:t>
      </w:r>
    </w:p>
    <w:p w14:paraId="138BB7EE" w14:textId="77777777" w:rsidR="00514D33" w:rsidRDefault="00514D33">
      <w:r>
        <w:rPr>
          <w:bCs/>
        </w:rPr>
        <w:t>— </w:t>
      </w:r>
      <w:r w:rsidR="005A7F50">
        <w:t>C</w:t>
      </w:r>
      <w:r>
        <w:t>’</w:t>
      </w:r>
      <w:r w:rsidR="005A7F50">
        <w:t>est lui qui mène</w:t>
      </w:r>
      <w:r>
        <w:t>.</w:t>
      </w:r>
    </w:p>
    <w:p w14:paraId="721BE4FF" w14:textId="77777777" w:rsidR="00514D33" w:rsidRDefault="00514D33">
      <w:r>
        <w:t>— </w:t>
      </w:r>
      <w:r w:rsidR="005A7F50">
        <w:t>Je crois que je pourrai tenir</w:t>
      </w:r>
      <w:r>
        <w:t xml:space="preserve">, </w:t>
      </w:r>
      <w:r w:rsidR="005A7F50">
        <w:t>dit Jack</w:t>
      </w:r>
      <w:r>
        <w:t xml:space="preserve">. </w:t>
      </w:r>
      <w:r w:rsidR="005A7F50">
        <w:t>C</w:t>
      </w:r>
      <w:r>
        <w:t>’</w:t>
      </w:r>
      <w:r w:rsidR="005A7F50">
        <w:t xml:space="preserve">est pas ce </w:t>
      </w:r>
      <w:r w:rsidR="005A7F50">
        <w:rPr>
          <w:bCs/>
        </w:rPr>
        <w:t>rom</w:t>
      </w:r>
      <w:r w:rsidR="005A7F50">
        <w:rPr>
          <w:bCs/>
        </w:rPr>
        <w:t>a</w:t>
      </w:r>
      <w:r w:rsidR="005A7F50">
        <w:rPr>
          <w:bCs/>
        </w:rPr>
        <w:t xml:space="preserve">nichel-là </w:t>
      </w:r>
      <w:r w:rsidR="005A7F50">
        <w:t>qui va m</w:t>
      </w:r>
      <w:r>
        <w:t>’</w:t>
      </w:r>
      <w:r w:rsidR="005A7F50">
        <w:t>arrêter</w:t>
      </w:r>
      <w:r>
        <w:t>.</w:t>
      </w:r>
    </w:p>
    <w:p w14:paraId="332D0C0A" w14:textId="77777777" w:rsidR="00514D33" w:rsidRDefault="005A7F50">
      <w:r>
        <w:t>Tout marchait comme il s</w:t>
      </w:r>
      <w:r w:rsidR="00514D33">
        <w:t>’</w:t>
      </w:r>
      <w:r>
        <w:t>y attendait</w:t>
      </w:r>
      <w:r w:rsidR="00514D33">
        <w:t xml:space="preserve">. </w:t>
      </w:r>
      <w:r>
        <w:t>Il savait bien qu</w:t>
      </w:r>
      <w:r w:rsidR="00514D33">
        <w:t>’</w:t>
      </w:r>
      <w:r>
        <w:t>il ne pourrait pas battre Walcott</w:t>
      </w:r>
      <w:r w:rsidR="00514D33">
        <w:t xml:space="preserve">. </w:t>
      </w:r>
      <w:r>
        <w:t>Il n</w:t>
      </w:r>
      <w:r w:rsidR="00514D33">
        <w:t>’</w:t>
      </w:r>
      <w:r>
        <w:t>en avait plus la force</w:t>
      </w:r>
      <w:r w:rsidR="00514D33">
        <w:t xml:space="preserve">. </w:t>
      </w:r>
      <w:r>
        <w:t>Fallait pas se plaindre pourtant</w:t>
      </w:r>
      <w:r w:rsidR="00514D33">
        <w:t xml:space="preserve">. </w:t>
      </w:r>
      <w:r>
        <w:t>Son argent était au chaud et il ne re</w:t>
      </w:r>
      <w:r>
        <w:t>s</w:t>
      </w:r>
      <w:r>
        <w:t>tait plus qu</w:t>
      </w:r>
      <w:r w:rsidR="00514D33">
        <w:t>’</w:t>
      </w:r>
      <w:r>
        <w:t>à en finir à son idée</w:t>
      </w:r>
      <w:r w:rsidR="00514D33">
        <w:t xml:space="preserve">. </w:t>
      </w:r>
      <w:r>
        <w:t>Pas de knock-out</w:t>
      </w:r>
      <w:r w:rsidR="00514D33">
        <w:t>.</w:t>
      </w:r>
    </w:p>
    <w:p w14:paraId="6233A9C8" w14:textId="77777777" w:rsidR="00514D33" w:rsidRDefault="005A7F50">
      <w:r>
        <w:t>Le gong tinta et nous poussâmes Jack</w:t>
      </w:r>
      <w:r w:rsidR="00514D33">
        <w:t xml:space="preserve">. </w:t>
      </w:r>
      <w:r>
        <w:t>Il s</w:t>
      </w:r>
      <w:r w:rsidR="00514D33">
        <w:t>’</w:t>
      </w:r>
      <w:r>
        <w:t>éloigna lent</w:t>
      </w:r>
      <w:r>
        <w:t>e</w:t>
      </w:r>
      <w:r>
        <w:t>ment</w:t>
      </w:r>
      <w:r w:rsidR="00514D33">
        <w:t xml:space="preserve">. </w:t>
      </w:r>
      <w:r>
        <w:t>Walcott vint droit à lui</w:t>
      </w:r>
      <w:r w:rsidR="00514D33">
        <w:t xml:space="preserve">. </w:t>
      </w:r>
      <w:r>
        <w:t>Jack lui envoya son gauche dans la figure</w:t>
      </w:r>
      <w:r w:rsidR="00514D33">
        <w:t xml:space="preserve">. </w:t>
      </w:r>
      <w:r>
        <w:t>L</w:t>
      </w:r>
      <w:r w:rsidR="00514D33">
        <w:t>’</w:t>
      </w:r>
      <w:r>
        <w:t>autre le reçut</w:t>
      </w:r>
      <w:r w:rsidR="00514D33">
        <w:t xml:space="preserve">, </w:t>
      </w:r>
      <w:r>
        <w:t>se dégagea par en dessous et co</w:t>
      </w:r>
      <w:r>
        <w:t>m</w:t>
      </w:r>
      <w:r>
        <w:t>mença de travailler Jack au corps</w:t>
      </w:r>
      <w:r w:rsidR="00514D33">
        <w:t xml:space="preserve">. </w:t>
      </w:r>
      <w:r>
        <w:t>Jack essaya de l</w:t>
      </w:r>
      <w:r w:rsidR="00514D33">
        <w:t>’</w:t>
      </w:r>
      <w:r>
        <w:t>arrêter mais autant s</w:t>
      </w:r>
      <w:r w:rsidR="00514D33">
        <w:t>’</w:t>
      </w:r>
      <w:r>
        <w:t>accrocher à une scie mécanique</w:t>
      </w:r>
      <w:r w:rsidR="00514D33">
        <w:t xml:space="preserve">. </w:t>
      </w:r>
      <w:r>
        <w:t>Il s</w:t>
      </w:r>
      <w:r w:rsidR="00514D33">
        <w:t>’</w:t>
      </w:r>
      <w:r>
        <w:t>arracha de là</w:t>
      </w:r>
      <w:r w:rsidR="00514D33">
        <w:t xml:space="preserve">, </w:t>
      </w:r>
      <w:r>
        <w:t>manqua du droit et reçut de Walcott un crochet du gauche qui le fit rouler à terre</w:t>
      </w:r>
      <w:r w:rsidR="00514D33">
        <w:t xml:space="preserve">. </w:t>
      </w:r>
      <w:r>
        <w:t>Il tomba sur les mains et sur les genoux et nous regarda</w:t>
      </w:r>
      <w:r w:rsidR="00514D33">
        <w:t xml:space="preserve">. </w:t>
      </w:r>
      <w:r>
        <w:t>L</w:t>
      </w:r>
      <w:r w:rsidR="00514D33">
        <w:t>’</w:t>
      </w:r>
      <w:r>
        <w:t>arbitre commença de compter</w:t>
      </w:r>
      <w:r w:rsidR="00514D33">
        <w:t xml:space="preserve">. </w:t>
      </w:r>
      <w:r>
        <w:t>Jack nous r</w:t>
      </w:r>
      <w:r>
        <w:t>e</w:t>
      </w:r>
      <w:r>
        <w:t>gardait et secouait la tête</w:t>
      </w:r>
      <w:r w:rsidR="00514D33">
        <w:t xml:space="preserve">. </w:t>
      </w:r>
      <w:r>
        <w:t>À huit</w:t>
      </w:r>
      <w:r w:rsidR="00514D33">
        <w:t xml:space="preserve">, </w:t>
      </w:r>
      <w:r>
        <w:t>John lui fit signe</w:t>
      </w:r>
      <w:r w:rsidR="00514D33">
        <w:t xml:space="preserve">. </w:t>
      </w:r>
      <w:r>
        <w:t>On ne po</w:t>
      </w:r>
      <w:r>
        <w:t>u</w:t>
      </w:r>
      <w:r>
        <w:t>vait pas s</w:t>
      </w:r>
      <w:r w:rsidR="00514D33">
        <w:t>’</w:t>
      </w:r>
      <w:r>
        <w:t>entendre à cause de la foule</w:t>
      </w:r>
      <w:r w:rsidR="00514D33">
        <w:t xml:space="preserve">. </w:t>
      </w:r>
      <w:r>
        <w:t>Jack se leva</w:t>
      </w:r>
      <w:r w:rsidR="00514D33">
        <w:t xml:space="preserve">. </w:t>
      </w:r>
      <w:r>
        <w:t>L</w:t>
      </w:r>
      <w:r w:rsidR="00514D33">
        <w:t>’</w:t>
      </w:r>
      <w:r>
        <w:t>arbitre avait retenu Walcott d</w:t>
      </w:r>
      <w:r w:rsidR="00514D33">
        <w:t>’</w:t>
      </w:r>
      <w:r>
        <w:t>un bras pendant tout le temps qu</w:t>
      </w:r>
      <w:r w:rsidR="00514D33">
        <w:t>’</w:t>
      </w:r>
      <w:r>
        <w:t>il comptait</w:t>
      </w:r>
      <w:r w:rsidR="00514D33">
        <w:t>.</w:t>
      </w:r>
    </w:p>
    <w:p w14:paraId="730548CD" w14:textId="77777777" w:rsidR="00514D33" w:rsidRDefault="005A7F50">
      <w:r>
        <w:t>Quand Jack fut sur pied</w:t>
      </w:r>
      <w:r w:rsidR="00514D33">
        <w:t xml:space="preserve">, </w:t>
      </w:r>
      <w:r>
        <w:t>Walcott s</w:t>
      </w:r>
      <w:r w:rsidR="00514D33">
        <w:t>’</w:t>
      </w:r>
      <w:r>
        <w:t>avança vers lui</w:t>
      </w:r>
      <w:r w:rsidR="00514D33">
        <w:t xml:space="preserve">. </w:t>
      </w:r>
      <w:r>
        <w:t>J</w:t>
      </w:r>
      <w:r w:rsidR="00514D33">
        <w:t>’</w:t>
      </w:r>
      <w:r>
        <w:t>entendis Solly Freedman lui crier</w:t>
      </w:r>
      <w:r w:rsidR="00514D33">
        <w:t xml:space="preserve"> : – </w:t>
      </w:r>
      <w:r>
        <w:t>Fais attention</w:t>
      </w:r>
      <w:r w:rsidR="00514D33">
        <w:t xml:space="preserve">, </w:t>
      </w:r>
      <w:r>
        <w:t>Jimmy</w:t>
      </w:r>
      <w:r w:rsidR="00514D33">
        <w:t>.</w:t>
      </w:r>
    </w:p>
    <w:p w14:paraId="2CC6D6F0" w14:textId="77777777" w:rsidR="00514D33" w:rsidRDefault="005A7F50">
      <w:r>
        <w:t>Walcott s</w:t>
      </w:r>
      <w:r w:rsidR="00514D33">
        <w:t>’</w:t>
      </w:r>
      <w:r>
        <w:t>approcha de Jack en le regardant</w:t>
      </w:r>
      <w:r w:rsidR="00514D33">
        <w:t xml:space="preserve">. </w:t>
      </w:r>
      <w:r>
        <w:t>Jack le toucha du poing gauche</w:t>
      </w:r>
      <w:r w:rsidR="00514D33">
        <w:t xml:space="preserve">. </w:t>
      </w:r>
      <w:r>
        <w:t>Walcott secoua simplement la tête et accula Jack aux cordes</w:t>
      </w:r>
      <w:r w:rsidR="00514D33">
        <w:t xml:space="preserve">. </w:t>
      </w:r>
      <w:r>
        <w:t>Il le mesura de l</w:t>
      </w:r>
      <w:r w:rsidR="00514D33">
        <w:t>’</w:t>
      </w:r>
      <w:r>
        <w:t>œil</w:t>
      </w:r>
      <w:r w:rsidR="00514D33">
        <w:t xml:space="preserve">, </w:t>
      </w:r>
      <w:r>
        <w:t xml:space="preserve">envoya un très léger crochet du gauche sur le côté de la tête de Jack et tapa </w:t>
      </w:r>
      <w:r>
        <w:lastRenderedPageBreak/>
        <w:t>au corps du droit</w:t>
      </w:r>
      <w:r w:rsidR="00514D33">
        <w:t xml:space="preserve">, </w:t>
      </w:r>
      <w:r>
        <w:t>aussi fort qu</w:t>
      </w:r>
      <w:r w:rsidR="00514D33">
        <w:t>’</w:t>
      </w:r>
      <w:r>
        <w:t>il pouvait taper</w:t>
      </w:r>
      <w:r w:rsidR="00514D33">
        <w:t xml:space="preserve">, </w:t>
      </w:r>
      <w:r>
        <w:t>aussi bas qu</w:t>
      </w:r>
      <w:r w:rsidR="00514D33">
        <w:t>’</w:t>
      </w:r>
      <w:r>
        <w:t>il pouvait taper</w:t>
      </w:r>
      <w:r w:rsidR="00514D33">
        <w:t xml:space="preserve">. </w:t>
      </w:r>
      <w:r>
        <w:t>Il avait bien dû toucher Jack à cinq pouces au-dessous de la ceinture</w:t>
      </w:r>
      <w:r w:rsidR="00514D33">
        <w:t xml:space="preserve">. </w:t>
      </w:r>
      <w:r>
        <w:t>Je crus que les yeux de Jack allaient lui sortir des orb</w:t>
      </w:r>
      <w:r>
        <w:t>i</w:t>
      </w:r>
      <w:r>
        <w:t>tes</w:t>
      </w:r>
      <w:r w:rsidR="00514D33">
        <w:t xml:space="preserve">. </w:t>
      </w:r>
      <w:r>
        <w:t>Ils j</w:t>
      </w:r>
      <w:r>
        <w:rPr>
          <w:bCs/>
        </w:rPr>
        <w:t>aillissaient</w:t>
      </w:r>
      <w:r w:rsidR="00514D33">
        <w:rPr>
          <w:bCs/>
        </w:rPr>
        <w:t xml:space="preserve">. </w:t>
      </w:r>
      <w:r>
        <w:t>Sa bouche s</w:t>
      </w:r>
      <w:r w:rsidR="00514D33">
        <w:t>’</w:t>
      </w:r>
      <w:r>
        <w:t>ouvrit</w:t>
      </w:r>
      <w:r w:rsidR="00514D33">
        <w:t>.</w:t>
      </w:r>
    </w:p>
    <w:p w14:paraId="63306F68" w14:textId="77777777" w:rsidR="00514D33" w:rsidRDefault="005A7F50">
      <w:r>
        <w:t>L</w:t>
      </w:r>
      <w:r w:rsidR="00514D33">
        <w:t>’</w:t>
      </w:r>
      <w:r>
        <w:t>arbitre retint Walcott</w:t>
      </w:r>
      <w:r w:rsidR="00514D33">
        <w:t xml:space="preserve">. </w:t>
      </w:r>
      <w:r>
        <w:t>Jack avança d</w:t>
      </w:r>
      <w:r w:rsidR="00514D33">
        <w:t>’</w:t>
      </w:r>
      <w:r>
        <w:t>un pas</w:t>
      </w:r>
      <w:r w:rsidR="00514D33">
        <w:t xml:space="preserve">. </w:t>
      </w:r>
      <w:r>
        <w:t>S</w:t>
      </w:r>
      <w:r w:rsidR="00514D33">
        <w:t>’</w:t>
      </w:r>
      <w:r>
        <w:t>il tombait</w:t>
      </w:r>
      <w:r w:rsidR="00514D33">
        <w:t xml:space="preserve">, </w:t>
      </w:r>
      <w:r>
        <w:t xml:space="preserve">cinquante </w:t>
      </w:r>
      <w:r>
        <w:rPr>
          <w:bCs/>
        </w:rPr>
        <w:t xml:space="preserve">mille </w:t>
      </w:r>
      <w:r>
        <w:t>dollars tombaient avec lui</w:t>
      </w:r>
      <w:r w:rsidR="00514D33">
        <w:t xml:space="preserve">. </w:t>
      </w:r>
      <w:r>
        <w:t xml:space="preserve">Il </w:t>
      </w:r>
      <w:r>
        <w:rPr>
          <w:bCs/>
        </w:rPr>
        <w:t xml:space="preserve">marchait </w:t>
      </w:r>
      <w:r>
        <w:t>comme si tous les boyaux allaient lui sortir du ventre</w:t>
      </w:r>
      <w:r w:rsidR="00514D33">
        <w:t>.</w:t>
      </w:r>
    </w:p>
    <w:p w14:paraId="542EC7CA" w14:textId="77777777" w:rsidR="00514D33" w:rsidRDefault="00514D33">
      <w:r>
        <w:t>— </w:t>
      </w:r>
      <w:r w:rsidR="005A7F50">
        <w:t>C</w:t>
      </w:r>
      <w:r>
        <w:t>’</w:t>
      </w:r>
      <w:r w:rsidR="005A7F50">
        <w:t>était pas trop bas</w:t>
      </w:r>
      <w:r>
        <w:t xml:space="preserve">, </w:t>
      </w:r>
      <w:r w:rsidR="005A7F50">
        <w:rPr>
          <w:bCs/>
        </w:rPr>
        <w:t>dit-il</w:t>
      </w:r>
      <w:r>
        <w:rPr>
          <w:bCs/>
        </w:rPr>
        <w:t xml:space="preserve">. </w:t>
      </w:r>
      <w:r w:rsidR="005A7F50">
        <w:t>C</w:t>
      </w:r>
      <w:r>
        <w:t>’</w:t>
      </w:r>
      <w:r w:rsidR="005A7F50">
        <w:t>est un accident</w:t>
      </w:r>
      <w:r>
        <w:t>.</w:t>
      </w:r>
    </w:p>
    <w:p w14:paraId="21B37683" w14:textId="77777777" w:rsidR="00514D33" w:rsidRDefault="005A7F50">
      <w:r>
        <w:t>Le populo hurlait tellement qu</w:t>
      </w:r>
      <w:r w:rsidR="00514D33">
        <w:t>’</w:t>
      </w:r>
      <w:r>
        <w:t>on ne pouvait rien entendre</w:t>
      </w:r>
      <w:r w:rsidR="00514D33">
        <w:t xml:space="preserve">. </w:t>
      </w:r>
      <w:r>
        <w:t>Ils étaient tous deux en face de nous</w:t>
      </w:r>
      <w:r w:rsidR="00514D33">
        <w:t>.</w:t>
      </w:r>
    </w:p>
    <w:p w14:paraId="7CD6492B" w14:textId="77777777" w:rsidR="00514D33" w:rsidRDefault="00514D33">
      <w:r>
        <w:t>— </w:t>
      </w:r>
      <w:r w:rsidR="005A7F50">
        <w:t>Ça va</w:t>
      </w:r>
      <w:r>
        <w:t xml:space="preserve">, </w:t>
      </w:r>
      <w:r w:rsidR="005A7F50">
        <w:t>dit Jack</w:t>
      </w:r>
      <w:r>
        <w:t>.</w:t>
      </w:r>
    </w:p>
    <w:p w14:paraId="43C1DEB2" w14:textId="77777777" w:rsidR="00514D33" w:rsidRDefault="005A7F50">
      <w:pPr>
        <w:rPr>
          <w:bCs/>
        </w:rPr>
      </w:pPr>
      <w:r>
        <w:t>L</w:t>
      </w:r>
      <w:r w:rsidR="00514D33">
        <w:t>’</w:t>
      </w:r>
      <w:r>
        <w:t>arbitre regarde John</w:t>
      </w:r>
      <w:r w:rsidR="00514D33">
        <w:t xml:space="preserve">, </w:t>
      </w:r>
      <w:r>
        <w:t xml:space="preserve">puis il </w:t>
      </w:r>
      <w:r>
        <w:rPr>
          <w:bCs/>
        </w:rPr>
        <w:t>hoche la tête</w:t>
      </w:r>
      <w:r w:rsidR="00514D33">
        <w:rPr>
          <w:bCs/>
        </w:rPr>
        <w:t>.</w:t>
      </w:r>
    </w:p>
    <w:p w14:paraId="7F89380A" w14:textId="77777777" w:rsidR="00514D33" w:rsidRDefault="00514D33">
      <w:r>
        <w:rPr>
          <w:bCs/>
        </w:rPr>
        <w:t>— </w:t>
      </w:r>
      <w:r w:rsidR="005A7F50">
        <w:t>Amène-toi</w:t>
      </w:r>
      <w:r>
        <w:t xml:space="preserve">, </w:t>
      </w:r>
      <w:r w:rsidR="005A7F50">
        <w:t>Polonais de putain</w:t>
      </w:r>
      <w:r>
        <w:t xml:space="preserve">, </w:t>
      </w:r>
      <w:r w:rsidR="005A7F50">
        <w:t>dit Jack à Walcott</w:t>
      </w:r>
      <w:r>
        <w:t>.</w:t>
      </w:r>
    </w:p>
    <w:p w14:paraId="4E37CE9E" w14:textId="77777777" w:rsidR="00514D33" w:rsidRDefault="005A7F50">
      <w:r>
        <w:t>John était accroché aux cordes</w:t>
      </w:r>
      <w:r w:rsidR="00514D33">
        <w:t xml:space="preserve">, </w:t>
      </w:r>
      <w:r>
        <w:rPr>
          <w:bCs/>
        </w:rPr>
        <w:t>l</w:t>
      </w:r>
      <w:r w:rsidR="00514D33">
        <w:rPr>
          <w:bCs/>
        </w:rPr>
        <w:t>’</w:t>
      </w:r>
      <w:r>
        <w:rPr>
          <w:bCs/>
        </w:rPr>
        <w:t xml:space="preserve">éponge </w:t>
      </w:r>
      <w:r>
        <w:t>à la main</w:t>
      </w:r>
      <w:r w:rsidR="00514D33">
        <w:t xml:space="preserve">, </w:t>
      </w:r>
      <w:r>
        <w:t xml:space="preserve">prêt à </w:t>
      </w:r>
      <w:r>
        <w:rPr>
          <w:bCs/>
        </w:rPr>
        <w:t xml:space="preserve">la flanquer </w:t>
      </w:r>
      <w:r>
        <w:t>sur le ring</w:t>
      </w:r>
      <w:r w:rsidR="00514D33">
        <w:t xml:space="preserve">. </w:t>
      </w:r>
      <w:r>
        <w:t>Jack s</w:t>
      </w:r>
      <w:r w:rsidR="00514D33">
        <w:t>’</w:t>
      </w:r>
      <w:r>
        <w:t>avança d</w:t>
      </w:r>
      <w:r w:rsidR="00514D33">
        <w:t>’</w:t>
      </w:r>
      <w:r>
        <w:t>un pas</w:t>
      </w:r>
      <w:r w:rsidR="00514D33">
        <w:t xml:space="preserve">. </w:t>
      </w:r>
      <w:r>
        <w:t>La sueur coulait sur son visage et de grosses gouttes ruisselaient le long de son nez</w:t>
      </w:r>
      <w:r w:rsidR="00514D33">
        <w:t>.</w:t>
      </w:r>
    </w:p>
    <w:p w14:paraId="4DFE6E52" w14:textId="77777777" w:rsidR="00514D33" w:rsidRDefault="00514D33">
      <w:r>
        <w:t>— </w:t>
      </w:r>
      <w:r w:rsidR="005A7F50">
        <w:t>Viens te battre</w:t>
      </w:r>
      <w:r>
        <w:t xml:space="preserve">, </w:t>
      </w:r>
      <w:r w:rsidR="005A7F50">
        <w:t>dit-il à Walcott</w:t>
      </w:r>
      <w:r>
        <w:t>.</w:t>
      </w:r>
    </w:p>
    <w:p w14:paraId="34DB2159" w14:textId="77777777" w:rsidR="00514D33" w:rsidRDefault="005A7F50">
      <w:r>
        <w:t>L</w:t>
      </w:r>
      <w:r w:rsidR="00514D33">
        <w:t>’</w:t>
      </w:r>
      <w:r>
        <w:t>arbitre regarde John</w:t>
      </w:r>
      <w:r w:rsidR="00514D33">
        <w:t xml:space="preserve">, </w:t>
      </w:r>
      <w:r>
        <w:t>puis lâche Walcott</w:t>
      </w:r>
      <w:r w:rsidR="00514D33">
        <w:t>.</w:t>
      </w:r>
    </w:p>
    <w:p w14:paraId="559B19D7" w14:textId="77777777" w:rsidR="00514D33" w:rsidRDefault="00514D33">
      <w:r>
        <w:t>— </w:t>
      </w:r>
      <w:r w:rsidR="005A7F50">
        <w:t>Vas-y</w:t>
      </w:r>
      <w:r>
        <w:t xml:space="preserve">, </w:t>
      </w:r>
      <w:r w:rsidR="005A7F50">
        <w:t xml:space="preserve">espèce </w:t>
      </w:r>
      <w:r w:rsidR="005A7F50">
        <w:rPr>
          <w:bCs/>
        </w:rPr>
        <w:t xml:space="preserve">de </w:t>
      </w:r>
      <w:r w:rsidR="005A7F50">
        <w:t>brute</w:t>
      </w:r>
      <w:r>
        <w:t xml:space="preserve">, </w:t>
      </w:r>
      <w:r w:rsidR="005A7F50">
        <w:t>dit-il</w:t>
      </w:r>
      <w:r>
        <w:t>.</w:t>
      </w:r>
    </w:p>
    <w:p w14:paraId="3A3B2406" w14:textId="77777777" w:rsidR="00514D33" w:rsidRDefault="005A7F50">
      <w:r>
        <w:t>Walcott s</w:t>
      </w:r>
      <w:r w:rsidR="00514D33">
        <w:t>’</w:t>
      </w:r>
      <w:r>
        <w:t>avance</w:t>
      </w:r>
      <w:r w:rsidR="00514D33">
        <w:t xml:space="preserve">. </w:t>
      </w:r>
      <w:r>
        <w:t>Lui non plus ne sait que faire</w:t>
      </w:r>
      <w:r w:rsidR="00514D33">
        <w:t xml:space="preserve">. </w:t>
      </w:r>
      <w:r>
        <w:t>Jamais il n</w:t>
      </w:r>
      <w:r w:rsidR="00514D33">
        <w:t>’</w:t>
      </w:r>
      <w:r>
        <w:t>aurait cru que Jack allait encaisser ça</w:t>
      </w:r>
      <w:r w:rsidR="00514D33">
        <w:t xml:space="preserve">. </w:t>
      </w:r>
      <w:r>
        <w:t>Jack lui envoie son gauche au visage</w:t>
      </w:r>
      <w:r w:rsidR="00514D33">
        <w:t xml:space="preserve">. </w:t>
      </w:r>
      <w:r>
        <w:t xml:space="preserve">Les </w:t>
      </w:r>
      <w:r>
        <w:rPr>
          <w:bCs/>
        </w:rPr>
        <w:t xml:space="preserve">hurlements </w:t>
      </w:r>
      <w:r>
        <w:t>redoublent</w:t>
      </w:r>
      <w:r w:rsidR="00514D33">
        <w:t xml:space="preserve">. </w:t>
      </w:r>
      <w:r>
        <w:t>Ils sont tous les deux en face de nous</w:t>
      </w:r>
      <w:r w:rsidR="00514D33">
        <w:t xml:space="preserve">. </w:t>
      </w:r>
      <w:r>
        <w:t>Walcott touche Jack deux fois</w:t>
      </w:r>
      <w:r w:rsidR="00514D33">
        <w:t xml:space="preserve">. </w:t>
      </w:r>
      <w:r>
        <w:t>La figure de Jack est la plus effrayante que j</w:t>
      </w:r>
      <w:r w:rsidR="00514D33">
        <w:t>’</w:t>
      </w:r>
      <w:r>
        <w:t>aie jamais vue</w:t>
      </w:r>
      <w:r w:rsidR="00514D33">
        <w:t xml:space="preserve">. </w:t>
      </w:r>
      <w:r>
        <w:t>Cet air qu</w:t>
      </w:r>
      <w:r w:rsidR="00514D33">
        <w:t>’</w:t>
      </w:r>
      <w:r>
        <w:t>il a</w:t>
      </w:r>
      <w:r w:rsidR="00514D33">
        <w:t xml:space="preserve"> ! </w:t>
      </w:r>
      <w:r>
        <w:t>On voit sur sa figure qu</w:t>
      </w:r>
      <w:r w:rsidR="00514D33">
        <w:t>’</w:t>
      </w:r>
      <w:r>
        <w:t>il retient sa her</w:t>
      </w:r>
      <w:r>
        <w:lastRenderedPageBreak/>
        <w:t>nie de tout son être</w:t>
      </w:r>
      <w:r w:rsidR="00514D33">
        <w:t xml:space="preserve">. </w:t>
      </w:r>
      <w:r>
        <w:t>Qu</w:t>
      </w:r>
      <w:r w:rsidR="00514D33">
        <w:t>’</w:t>
      </w:r>
      <w:r>
        <w:t>il pense tout le temps à son ventre déchiré et le retient par la pensée</w:t>
      </w:r>
      <w:r w:rsidR="00514D33">
        <w:t>.</w:t>
      </w:r>
    </w:p>
    <w:p w14:paraId="09E1C8A2" w14:textId="77777777" w:rsidR="00514D33" w:rsidRDefault="005A7F50">
      <w:r>
        <w:t>Puis il se met à cogner</w:t>
      </w:r>
      <w:r w:rsidR="00514D33">
        <w:t xml:space="preserve">. </w:t>
      </w:r>
      <w:r>
        <w:t>Sa figure a un air sauvage</w:t>
      </w:r>
      <w:r w:rsidR="00514D33">
        <w:t xml:space="preserve">. </w:t>
      </w:r>
      <w:r>
        <w:t>Il se met à cogner</w:t>
      </w:r>
      <w:r w:rsidR="00514D33">
        <w:t xml:space="preserve">, </w:t>
      </w:r>
      <w:r>
        <w:t>les mains basses</w:t>
      </w:r>
      <w:r w:rsidR="00514D33">
        <w:t xml:space="preserve">, </w:t>
      </w:r>
      <w:r>
        <w:t>menaçant la tête de Walcott</w:t>
      </w:r>
      <w:r w:rsidR="00514D33">
        <w:t xml:space="preserve">. </w:t>
      </w:r>
      <w:r>
        <w:t>Walcott se couvre et Jack le menace</w:t>
      </w:r>
      <w:r w:rsidR="00514D33">
        <w:t xml:space="preserve">, </w:t>
      </w:r>
      <w:r>
        <w:t>comme un fou</w:t>
      </w:r>
      <w:r w:rsidR="00514D33">
        <w:t xml:space="preserve">. </w:t>
      </w:r>
      <w:r>
        <w:t>Il lui lance son ga</w:t>
      </w:r>
      <w:r>
        <w:t>u</w:t>
      </w:r>
      <w:r>
        <w:t>che à la gueule et</w:t>
      </w:r>
      <w:r w:rsidR="00514D33">
        <w:t xml:space="preserve">, </w:t>
      </w:r>
      <w:r>
        <w:rPr>
          <w:bCs/>
        </w:rPr>
        <w:t xml:space="preserve">du </w:t>
      </w:r>
      <w:r>
        <w:t>droit</w:t>
      </w:r>
      <w:r w:rsidR="00514D33">
        <w:t xml:space="preserve">, </w:t>
      </w:r>
      <w:r>
        <w:t>le touche aussi bas que l</w:t>
      </w:r>
      <w:r w:rsidR="00514D33">
        <w:t>’</w:t>
      </w:r>
      <w:r>
        <w:t>autre l</w:t>
      </w:r>
      <w:r w:rsidR="00514D33">
        <w:t>’</w:t>
      </w:r>
      <w:r>
        <w:t>avait touché</w:t>
      </w:r>
      <w:r w:rsidR="00514D33">
        <w:t xml:space="preserve">. </w:t>
      </w:r>
      <w:r>
        <w:t>Dans le bas du ventre</w:t>
      </w:r>
      <w:r w:rsidR="00514D33">
        <w:t xml:space="preserve">. </w:t>
      </w:r>
      <w:r>
        <w:t>Walcott tombe à terre et s</w:t>
      </w:r>
      <w:r w:rsidR="00514D33">
        <w:t>’</w:t>
      </w:r>
      <w:r>
        <w:t>attrape le ventre à deux mains</w:t>
      </w:r>
      <w:r w:rsidR="00514D33">
        <w:t xml:space="preserve">, </w:t>
      </w:r>
      <w:r>
        <w:t>se roulant et se tordant sur lui-même</w:t>
      </w:r>
      <w:r w:rsidR="00514D33">
        <w:t>.</w:t>
      </w:r>
    </w:p>
    <w:p w14:paraId="35DAA926" w14:textId="77777777" w:rsidR="00514D33" w:rsidRDefault="005A7F50">
      <w:r>
        <w:rPr>
          <w:bCs/>
        </w:rPr>
        <w:t>L</w:t>
      </w:r>
      <w:r w:rsidR="00514D33">
        <w:rPr>
          <w:bCs/>
        </w:rPr>
        <w:t>’</w:t>
      </w:r>
      <w:r>
        <w:rPr>
          <w:bCs/>
        </w:rPr>
        <w:t xml:space="preserve">arbitre </w:t>
      </w:r>
      <w:r>
        <w:t>s</w:t>
      </w:r>
      <w:r w:rsidR="00514D33">
        <w:t>’</w:t>
      </w:r>
      <w:r>
        <w:t>empare de Jack et le pousse dans son coin</w:t>
      </w:r>
      <w:r w:rsidR="00514D33">
        <w:t xml:space="preserve">. </w:t>
      </w:r>
      <w:r>
        <w:t>John saute sur le ring</w:t>
      </w:r>
      <w:r w:rsidR="00514D33">
        <w:t xml:space="preserve">. </w:t>
      </w:r>
      <w:r>
        <w:t>Les clameurs vont de plus belle</w:t>
      </w:r>
      <w:r w:rsidR="00514D33">
        <w:t xml:space="preserve">. </w:t>
      </w:r>
      <w:r>
        <w:t>L</w:t>
      </w:r>
      <w:r w:rsidR="00514D33">
        <w:t>’</w:t>
      </w:r>
      <w:r>
        <w:t>arbitre se concerte avec les juges</w:t>
      </w:r>
      <w:r w:rsidR="00514D33">
        <w:t xml:space="preserve">, </w:t>
      </w:r>
      <w:r>
        <w:t>puis le speaker monte sur le ring avec un porte-voix</w:t>
      </w:r>
      <w:r w:rsidR="00514D33">
        <w:t>.</w:t>
      </w:r>
    </w:p>
    <w:p w14:paraId="2097D66C" w14:textId="77777777" w:rsidR="00514D33" w:rsidRDefault="00514D33">
      <w:r>
        <w:t>— </w:t>
      </w:r>
      <w:r w:rsidR="005A7F50">
        <w:t>Walcott</w:t>
      </w:r>
      <w:r>
        <w:t xml:space="preserve"> ! </w:t>
      </w:r>
      <w:r w:rsidR="005A7F50">
        <w:t>proclame-t-il</w:t>
      </w:r>
      <w:r>
        <w:t xml:space="preserve">. </w:t>
      </w:r>
      <w:r w:rsidR="005A7F50">
        <w:t>Sur coup bas</w:t>
      </w:r>
      <w:r>
        <w:t>.</w:t>
      </w:r>
    </w:p>
    <w:p w14:paraId="7C09A8E0" w14:textId="77777777" w:rsidR="00514D33" w:rsidRDefault="005A7F50">
      <w:r>
        <w:rPr>
          <w:bCs/>
        </w:rPr>
        <w:t>L</w:t>
      </w:r>
      <w:r w:rsidR="00514D33">
        <w:rPr>
          <w:bCs/>
        </w:rPr>
        <w:t>’</w:t>
      </w:r>
      <w:r>
        <w:rPr>
          <w:bCs/>
        </w:rPr>
        <w:t xml:space="preserve">arbitre </w:t>
      </w:r>
      <w:r>
        <w:t>se tourne vers John</w:t>
      </w:r>
      <w:r w:rsidR="00514D33">
        <w:t>.</w:t>
      </w:r>
    </w:p>
    <w:p w14:paraId="19A089B2" w14:textId="77777777" w:rsidR="00514D33" w:rsidRDefault="00514D33">
      <w:r>
        <w:t>— </w:t>
      </w:r>
      <w:r w:rsidR="005A7F50">
        <w:t>Qu</w:t>
      </w:r>
      <w:r>
        <w:t>’</w:t>
      </w:r>
      <w:r w:rsidR="005A7F50">
        <w:t xml:space="preserve">est-ce que </w:t>
      </w:r>
      <w:r w:rsidR="005A7F50">
        <w:rPr>
          <w:bCs/>
        </w:rPr>
        <w:t xml:space="preserve">je </w:t>
      </w:r>
      <w:r w:rsidR="005A7F50">
        <w:t>pouvais faire</w:t>
      </w:r>
      <w:r>
        <w:t xml:space="preserve"> ? </w:t>
      </w:r>
      <w:r w:rsidR="005A7F50">
        <w:t xml:space="preserve">lui </w:t>
      </w:r>
      <w:r w:rsidR="005A7F50">
        <w:rPr>
          <w:bCs/>
        </w:rPr>
        <w:t>dit-il</w:t>
      </w:r>
      <w:r>
        <w:rPr>
          <w:bCs/>
        </w:rPr>
        <w:t xml:space="preserve">. </w:t>
      </w:r>
      <w:r w:rsidR="005A7F50">
        <w:t xml:space="preserve">Jack </w:t>
      </w:r>
      <w:r w:rsidR="005A7F50">
        <w:rPr>
          <w:bCs/>
        </w:rPr>
        <w:t>n</w:t>
      </w:r>
      <w:r>
        <w:rPr>
          <w:bCs/>
        </w:rPr>
        <w:t>’</w:t>
      </w:r>
      <w:r w:rsidR="005A7F50">
        <w:rPr>
          <w:bCs/>
        </w:rPr>
        <w:t xml:space="preserve">a </w:t>
      </w:r>
      <w:r w:rsidR="005A7F50">
        <w:t>pas voulu prendre le coup bas</w:t>
      </w:r>
      <w:r>
        <w:t xml:space="preserve">. </w:t>
      </w:r>
      <w:r w:rsidR="005A7F50">
        <w:t xml:space="preserve">Et quand il est </w:t>
      </w:r>
      <w:r w:rsidR="005A7F50">
        <w:rPr>
          <w:bCs/>
        </w:rPr>
        <w:t xml:space="preserve">groggy </w:t>
      </w:r>
      <w:r w:rsidR="005A7F50">
        <w:t>c</w:t>
      </w:r>
      <w:r>
        <w:t>’</w:t>
      </w:r>
      <w:r w:rsidR="005A7F50">
        <w:t>est lui qui donne un coup bas</w:t>
      </w:r>
      <w:r>
        <w:t>.</w:t>
      </w:r>
    </w:p>
    <w:p w14:paraId="3ECF2FEE" w14:textId="77777777" w:rsidR="00514D33" w:rsidRDefault="00514D33">
      <w:r>
        <w:t>— </w:t>
      </w:r>
      <w:r w:rsidR="005A7F50">
        <w:t>N</w:t>
      </w:r>
      <w:r>
        <w:t>’</w:t>
      </w:r>
      <w:r w:rsidR="005A7F50">
        <w:t xml:space="preserve">importe </w:t>
      </w:r>
      <w:r w:rsidR="005A7F50">
        <w:rPr>
          <w:bCs/>
        </w:rPr>
        <w:t>comment</w:t>
      </w:r>
      <w:r>
        <w:t xml:space="preserve">, </w:t>
      </w:r>
      <w:r w:rsidR="005A7F50">
        <w:t>il avait perdu</w:t>
      </w:r>
      <w:r>
        <w:t xml:space="preserve">, </w:t>
      </w:r>
      <w:r w:rsidR="005A7F50">
        <w:t xml:space="preserve">répond </w:t>
      </w:r>
      <w:r w:rsidR="005A7F50">
        <w:rPr>
          <w:bCs/>
        </w:rPr>
        <w:t>John</w:t>
      </w:r>
      <w:r>
        <w:rPr>
          <w:bCs/>
        </w:rPr>
        <w:t xml:space="preserve">. </w:t>
      </w:r>
      <w:r w:rsidR="005A7F50">
        <w:t>Jack est sur sa chaise</w:t>
      </w:r>
      <w:r>
        <w:t xml:space="preserve">. </w:t>
      </w:r>
      <w:r w:rsidR="005A7F50">
        <w:t>Je lui ai retiré ses gants et il se tient à deux mains le bas du ventre</w:t>
      </w:r>
      <w:r>
        <w:t xml:space="preserve">. </w:t>
      </w:r>
      <w:r w:rsidR="005A7F50">
        <w:t>Appuyée sur quelque chose</w:t>
      </w:r>
      <w:r>
        <w:t xml:space="preserve">, </w:t>
      </w:r>
      <w:r w:rsidR="005A7F50">
        <w:t>sa figure n</w:t>
      </w:r>
      <w:r>
        <w:t>’</w:t>
      </w:r>
      <w:r w:rsidR="005A7F50">
        <w:t>a pas l</w:t>
      </w:r>
      <w:r>
        <w:t>’</w:t>
      </w:r>
      <w:r w:rsidR="005A7F50">
        <w:t xml:space="preserve">air en trop </w:t>
      </w:r>
      <w:r w:rsidR="005A7F50">
        <w:rPr>
          <w:bCs/>
        </w:rPr>
        <w:t xml:space="preserve">mauvais </w:t>
      </w:r>
      <w:r w:rsidR="005A7F50">
        <w:t>état</w:t>
      </w:r>
      <w:r>
        <w:t>.</w:t>
      </w:r>
    </w:p>
    <w:p w14:paraId="2D6E9521" w14:textId="77777777" w:rsidR="00514D33" w:rsidRDefault="00514D33">
      <w:r>
        <w:t>— </w:t>
      </w:r>
      <w:r w:rsidR="005A7F50">
        <w:rPr>
          <w:bCs/>
        </w:rPr>
        <w:t xml:space="preserve">Vas-y </w:t>
      </w:r>
      <w:r w:rsidR="005A7F50">
        <w:t>leur dire un mot d</w:t>
      </w:r>
      <w:r>
        <w:t>’</w:t>
      </w:r>
      <w:r w:rsidR="005A7F50">
        <w:t>excuse</w:t>
      </w:r>
      <w:r>
        <w:t xml:space="preserve">, </w:t>
      </w:r>
      <w:r w:rsidR="005A7F50">
        <w:t xml:space="preserve">lui glisse John à </w:t>
      </w:r>
      <w:r w:rsidR="005A7F50">
        <w:rPr>
          <w:bCs/>
        </w:rPr>
        <w:t>l</w:t>
      </w:r>
      <w:r>
        <w:rPr>
          <w:bCs/>
        </w:rPr>
        <w:t>’</w:t>
      </w:r>
      <w:r w:rsidR="005A7F50">
        <w:rPr>
          <w:bCs/>
        </w:rPr>
        <w:t>oreille</w:t>
      </w:r>
      <w:r>
        <w:rPr>
          <w:bCs/>
        </w:rPr>
        <w:t xml:space="preserve">. </w:t>
      </w:r>
      <w:r w:rsidR="005A7F50">
        <w:t>Ça fera bon effet</w:t>
      </w:r>
      <w:r>
        <w:t>.</w:t>
      </w:r>
    </w:p>
    <w:p w14:paraId="065BDA66" w14:textId="77777777" w:rsidR="00514D33" w:rsidRDefault="005A7F50">
      <w:r>
        <w:t>Jack se lève</w:t>
      </w:r>
      <w:r w:rsidR="00514D33">
        <w:t xml:space="preserve">. </w:t>
      </w:r>
      <w:r>
        <w:t>La sueur perle aussitôt sur tout son visage</w:t>
      </w:r>
      <w:r w:rsidR="00514D33">
        <w:t xml:space="preserve">. </w:t>
      </w:r>
      <w:r>
        <w:t>Je lui pose son peignoir sur les épaules</w:t>
      </w:r>
      <w:r w:rsidR="00514D33">
        <w:t xml:space="preserve">, </w:t>
      </w:r>
      <w:r>
        <w:t>et il traverse le ring</w:t>
      </w:r>
      <w:r w:rsidR="00514D33">
        <w:t xml:space="preserve">, </w:t>
      </w:r>
      <w:r>
        <w:t>ret</w:t>
      </w:r>
      <w:r>
        <w:t>e</w:t>
      </w:r>
      <w:r>
        <w:t>nant sous le peignoir sa hernie d</w:t>
      </w:r>
      <w:r w:rsidR="00514D33">
        <w:t>’</w:t>
      </w:r>
      <w:r>
        <w:t xml:space="preserve">une </w:t>
      </w:r>
      <w:r>
        <w:rPr>
          <w:bCs/>
        </w:rPr>
        <w:t>main</w:t>
      </w:r>
      <w:r w:rsidR="00514D33">
        <w:rPr>
          <w:bCs/>
        </w:rPr>
        <w:t xml:space="preserve">. </w:t>
      </w:r>
      <w:r>
        <w:t>On a relevé Walcott et on s</w:t>
      </w:r>
      <w:r w:rsidR="00514D33">
        <w:t>’</w:t>
      </w:r>
      <w:r>
        <w:t>occupe de le soigner</w:t>
      </w:r>
      <w:r w:rsidR="00514D33">
        <w:t xml:space="preserve">. </w:t>
      </w:r>
      <w:r>
        <w:t xml:space="preserve">Il y a un tas de gens </w:t>
      </w:r>
      <w:r>
        <w:lastRenderedPageBreak/>
        <w:t>autour de lui</w:t>
      </w:r>
      <w:r w:rsidR="00514D33">
        <w:t xml:space="preserve">. </w:t>
      </w:r>
      <w:r>
        <w:t>Personne ne parle à Jack</w:t>
      </w:r>
      <w:r w:rsidR="00514D33">
        <w:t xml:space="preserve">. </w:t>
      </w:r>
      <w:r>
        <w:t>Il se penche sur Walcott</w:t>
      </w:r>
      <w:r w:rsidR="00514D33">
        <w:t>.</w:t>
      </w:r>
    </w:p>
    <w:p w14:paraId="0CD63281" w14:textId="77777777" w:rsidR="00514D33" w:rsidRDefault="00514D33">
      <w:r>
        <w:t>— </w:t>
      </w:r>
      <w:r w:rsidR="005A7F50">
        <w:t>Excuse-moi</w:t>
      </w:r>
      <w:r>
        <w:t xml:space="preserve">, </w:t>
      </w:r>
      <w:r w:rsidR="005A7F50">
        <w:t xml:space="preserve">lui </w:t>
      </w:r>
      <w:r w:rsidR="005A7F50">
        <w:rPr>
          <w:bCs/>
        </w:rPr>
        <w:t>dit-il</w:t>
      </w:r>
      <w:r>
        <w:rPr>
          <w:bCs/>
        </w:rPr>
        <w:t xml:space="preserve">. </w:t>
      </w:r>
      <w:r w:rsidR="005A7F50">
        <w:t>Je ne l</w:t>
      </w:r>
      <w:r>
        <w:t>’</w:t>
      </w:r>
      <w:r w:rsidR="005A7F50">
        <w:t>ai pas fait exprès</w:t>
      </w:r>
      <w:r>
        <w:t>.</w:t>
      </w:r>
    </w:p>
    <w:p w14:paraId="105C423A" w14:textId="77777777" w:rsidR="00514D33" w:rsidRDefault="005A7F50">
      <w:pPr>
        <w:numPr>
          <w:ins w:id="3" w:author="Fenua o Te Manu" w:date="2012-05-17T16:54:00Z"/>
        </w:numPr>
      </w:pPr>
      <w:r>
        <w:t>Walcott ne répond rien tellement il est mal foutu</w:t>
      </w:r>
      <w:r w:rsidR="00514D33">
        <w:t>.</w:t>
      </w:r>
    </w:p>
    <w:p w14:paraId="3E6569DC" w14:textId="77777777" w:rsidR="00514D33" w:rsidRDefault="00514D33">
      <w:r>
        <w:t>— </w:t>
      </w:r>
      <w:r w:rsidR="005A7F50">
        <w:t>Te v</w:t>
      </w:r>
      <w:r>
        <w:t>’</w:t>
      </w:r>
      <w:r w:rsidR="005A7F50">
        <w:t>là champion maintenant</w:t>
      </w:r>
      <w:r>
        <w:t xml:space="preserve">, </w:t>
      </w:r>
      <w:r w:rsidR="005A7F50">
        <w:t>lui dit Jack</w:t>
      </w:r>
      <w:r>
        <w:t xml:space="preserve">. </w:t>
      </w:r>
      <w:r w:rsidR="005A7F50">
        <w:t>J</w:t>
      </w:r>
      <w:r>
        <w:t>’</w:t>
      </w:r>
      <w:r w:rsidR="005A7F50">
        <w:t xml:space="preserve">espère que ça te donnera </w:t>
      </w:r>
      <w:r w:rsidR="005A7F50">
        <w:rPr>
          <w:bCs/>
        </w:rPr>
        <w:t>l</w:t>
      </w:r>
      <w:r>
        <w:rPr>
          <w:bCs/>
        </w:rPr>
        <w:t>’</w:t>
      </w:r>
      <w:r w:rsidR="005A7F50">
        <w:rPr>
          <w:bCs/>
        </w:rPr>
        <w:t xml:space="preserve">occasion </w:t>
      </w:r>
      <w:r w:rsidR="005A7F50">
        <w:t>de rigoler</w:t>
      </w:r>
      <w:r>
        <w:t>.</w:t>
      </w:r>
    </w:p>
    <w:p w14:paraId="539AFF01" w14:textId="77777777" w:rsidR="00514D33" w:rsidRDefault="00514D33">
      <w:pPr>
        <w:rPr>
          <w:bCs/>
        </w:rPr>
      </w:pPr>
      <w:r>
        <w:t>— </w:t>
      </w:r>
      <w:r w:rsidR="005A7F50">
        <w:t>Laisse-le tranquille</w:t>
      </w:r>
      <w:r>
        <w:t xml:space="preserve">, </w:t>
      </w:r>
      <w:r w:rsidR="005A7F50">
        <w:t xml:space="preserve">dit </w:t>
      </w:r>
      <w:r w:rsidR="005A7F50">
        <w:rPr>
          <w:bCs/>
        </w:rPr>
        <w:t>Solly Freedman</w:t>
      </w:r>
      <w:r>
        <w:rPr>
          <w:bCs/>
        </w:rPr>
        <w:t>.</w:t>
      </w:r>
    </w:p>
    <w:p w14:paraId="7C359A48" w14:textId="77777777" w:rsidR="00514D33" w:rsidRDefault="00514D33">
      <w:r>
        <w:rPr>
          <w:bCs/>
        </w:rPr>
        <w:t>— </w:t>
      </w:r>
      <w:r w:rsidR="005A7F50">
        <w:t xml:space="preserve">Mon vieux </w:t>
      </w:r>
      <w:r w:rsidR="005A7F50">
        <w:rPr>
          <w:bCs/>
        </w:rPr>
        <w:t>Solly</w:t>
      </w:r>
      <w:r>
        <w:rPr>
          <w:bCs/>
        </w:rPr>
        <w:t xml:space="preserve">, </w:t>
      </w:r>
      <w:r w:rsidR="005A7F50">
        <w:t xml:space="preserve">dit </w:t>
      </w:r>
      <w:r w:rsidR="005A7F50">
        <w:rPr>
          <w:bCs/>
        </w:rPr>
        <w:t>Jack</w:t>
      </w:r>
      <w:r>
        <w:rPr>
          <w:bCs/>
        </w:rPr>
        <w:t xml:space="preserve">, </w:t>
      </w:r>
      <w:r w:rsidR="005A7F50">
        <w:t>c</w:t>
      </w:r>
      <w:r>
        <w:t>’</w:t>
      </w:r>
      <w:r w:rsidR="005A7F50">
        <w:t>est pas de ma faute si j</w:t>
      </w:r>
      <w:r>
        <w:t>’</w:t>
      </w:r>
      <w:r w:rsidR="005A7F50">
        <w:t>y ai donné un coup bas</w:t>
      </w:r>
      <w:r>
        <w:t xml:space="preserve">, </w:t>
      </w:r>
      <w:r w:rsidR="005A7F50">
        <w:t>à ton poulain</w:t>
      </w:r>
      <w:r>
        <w:t>.</w:t>
      </w:r>
    </w:p>
    <w:p w14:paraId="2F6CC2F4" w14:textId="77777777" w:rsidR="00514D33" w:rsidRDefault="005A7F50">
      <w:r>
        <w:t>Freedman le regarde sans répondre</w:t>
      </w:r>
      <w:r w:rsidR="00514D33">
        <w:t>.</w:t>
      </w:r>
    </w:p>
    <w:p w14:paraId="7A7FDBC9" w14:textId="77777777" w:rsidR="00514D33" w:rsidRDefault="005A7F50">
      <w:pPr>
        <w:rPr>
          <w:bCs/>
        </w:rPr>
      </w:pPr>
      <w:r>
        <w:t>Jack revient dans son coin en marchant d</w:t>
      </w:r>
      <w:r w:rsidR="00514D33">
        <w:t>’</w:t>
      </w:r>
      <w:r>
        <w:t xml:space="preserve">une drôle de </w:t>
      </w:r>
      <w:r>
        <w:rPr>
          <w:bCs/>
        </w:rPr>
        <w:t>m</w:t>
      </w:r>
      <w:r>
        <w:rPr>
          <w:bCs/>
        </w:rPr>
        <w:t>a</w:t>
      </w:r>
      <w:r>
        <w:rPr>
          <w:bCs/>
        </w:rPr>
        <w:t>nière</w:t>
      </w:r>
      <w:r w:rsidR="00514D33">
        <w:rPr>
          <w:bCs/>
        </w:rPr>
        <w:t xml:space="preserve">, </w:t>
      </w:r>
      <w:r>
        <w:t>toute saccadée</w:t>
      </w:r>
      <w:r w:rsidR="00514D33">
        <w:t xml:space="preserve">. </w:t>
      </w:r>
      <w:r>
        <w:t xml:space="preserve">On le fait passer entre les </w:t>
      </w:r>
      <w:r>
        <w:rPr>
          <w:bCs/>
        </w:rPr>
        <w:t>cordes</w:t>
      </w:r>
      <w:r w:rsidR="00514D33">
        <w:rPr>
          <w:bCs/>
        </w:rPr>
        <w:t xml:space="preserve">, </w:t>
      </w:r>
      <w:r>
        <w:rPr>
          <w:bCs/>
        </w:rPr>
        <w:t>puis parmi les tables des journalistes et on l</w:t>
      </w:r>
      <w:r w:rsidR="00514D33">
        <w:rPr>
          <w:bCs/>
        </w:rPr>
        <w:t>’</w:t>
      </w:r>
      <w:r>
        <w:rPr>
          <w:bCs/>
        </w:rPr>
        <w:t>emmène en le guidant à travers la foule</w:t>
      </w:r>
      <w:r w:rsidR="00514D33">
        <w:rPr>
          <w:bCs/>
        </w:rPr>
        <w:t xml:space="preserve">. </w:t>
      </w:r>
      <w:r>
        <w:rPr>
          <w:bCs/>
        </w:rPr>
        <w:t>Des tas de gens essaient de lui donner au pa</w:t>
      </w:r>
      <w:r>
        <w:rPr>
          <w:bCs/>
        </w:rPr>
        <w:t>s</w:t>
      </w:r>
      <w:r>
        <w:rPr>
          <w:bCs/>
        </w:rPr>
        <w:t>sage une tape sur l</w:t>
      </w:r>
      <w:r w:rsidR="00514D33">
        <w:rPr>
          <w:bCs/>
        </w:rPr>
        <w:t>’</w:t>
      </w:r>
      <w:r>
        <w:rPr>
          <w:bCs/>
        </w:rPr>
        <w:t>épaule</w:t>
      </w:r>
      <w:r w:rsidR="00514D33">
        <w:rPr>
          <w:bCs/>
        </w:rPr>
        <w:t xml:space="preserve">. </w:t>
      </w:r>
      <w:r>
        <w:rPr>
          <w:bCs/>
        </w:rPr>
        <w:t>Lui</w:t>
      </w:r>
      <w:r w:rsidR="00514D33">
        <w:rPr>
          <w:bCs/>
        </w:rPr>
        <w:t xml:space="preserve">, </w:t>
      </w:r>
      <w:r>
        <w:rPr>
          <w:bCs/>
        </w:rPr>
        <w:t>en peignoir</w:t>
      </w:r>
      <w:r w:rsidR="00514D33">
        <w:rPr>
          <w:bCs/>
        </w:rPr>
        <w:t xml:space="preserve">, </w:t>
      </w:r>
      <w:r>
        <w:rPr>
          <w:bCs/>
        </w:rPr>
        <w:t>passe au milieu d</w:t>
      </w:r>
      <w:r w:rsidR="00514D33">
        <w:rPr>
          <w:bCs/>
        </w:rPr>
        <w:t>’</w:t>
      </w:r>
      <w:r>
        <w:rPr>
          <w:bCs/>
        </w:rPr>
        <w:t>eux et se dirige vers le vestiaire</w:t>
      </w:r>
      <w:r w:rsidR="00514D33">
        <w:rPr>
          <w:bCs/>
        </w:rPr>
        <w:t xml:space="preserve">. </w:t>
      </w:r>
      <w:r>
        <w:rPr>
          <w:bCs/>
        </w:rPr>
        <w:t>C</w:t>
      </w:r>
      <w:r w:rsidR="00514D33">
        <w:rPr>
          <w:bCs/>
        </w:rPr>
        <w:t>’</w:t>
      </w:r>
      <w:r>
        <w:rPr>
          <w:bCs/>
        </w:rPr>
        <w:t>est une victoire populaire que ce</w:t>
      </w:r>
      <w:r>
        <w:rPr>
          <w:bCs/>
        </w:rPr>
        <w:t>l</w:t>
      </w:r>
      <w:r>
        <w:rPr>
          <w:bCs/>
        </w:rPr>
        <w:t>le de Walcott</w:t>
      </w:r>
      <w:r w:rsidR="00514D33">
        <w:rPr>
          <w:bCs/>
        </w:rPr>
        <w:t xml:space="preserve">. </w:t>
      </w:r>
      <w:r>
        <w:rPr>
          <w:bCs/>
        </w:rPr>
        <w:t>C</w:t>
      </w:r>
      <w:r w:rsidR="00514D33">
        <w:rPr>
          <w:bCs/>
        </w:rPr>
        <w:t>’</w:t>
      </w:r>
      <w:r>
        <w:rPr>
          <w:bCs/>
        </w:rPr>
        <w:t xml:space="preserve">est sur lui que le </w:t>
      </w:r>
      <w:r>
        <w:rPr>
          <w:i/>
          <w:iCs/>
        </w:rPr>
        <w:t>Garden</w:t>
      </w:r>
      <w:r>
        <w:rPr>
          <w:bCs/>
        </w:rPr>
        <w:t xml:space="preserve"> avait parié</w:t>
      </w:r>
      <w:r w:rsidR="00514D33">
        <w:rPr>
          <w:bCs/>
        </w:rPr>
        <w:t>.</w:t>
      </w:r>
    </w:p>
    <w:p w14:paraId="161FA35C" w14:textId="77777777" w:rsidR="00514D33" w:rsidRDefault="005A7F50">
      <w:pPr>
        <w:rPr>
          <w:bCs/>
        </w:rPr>
      </w:pPr>
      <w:r>
        <w:rPr>
          <w:bCs/>
        </w:rPr>
        <w:t>Quand on arriva au vestiaire</w:t>
      </w:r>
      <w:r w:rsidR="00514D33">
        <w:rPr>
          <w:bCs/>
        </w:rPr>
        <w:t xml:space="preserve">, </w:t>
      </w:r>
      <w:r>
        <w:rPr>
          <w:bCs/>
        </w:rPr>
        <w:t>Jack s</w:t>
      </w:r>
      <w:r w:rsidR="00514D33">
        <w:rPr>
          <w:bCs/>
        </w:rPr>
        <w:t>’</w:t>
      </w:r>
      <w:r>
        <w:rPr>
          <w:bCs/>
        </w:rPr>
        <w:t>étendit et ferma les yeux</w:t>
      </w:r>
      <w:r w:rsidR="00514D33">
        <w:rPr>
          <w:bCs/>
        </w:rPr>
        <w:t>.</w:t>
      </w:r>
    </w:p>
    <w:p w14:paraId="56CAC548" w14:textId="77777777" w:rsidR="00514D33" w:rsidRDefault="00514D33">
      <w:pPr>
        <w:rPr>
          <w:bCs/>
        </w:rPr>
      </w:pPr>
      <w:r>
        <w:rPr>
          <w:bCs/>
        </w:rPr>
        <w:t>— </w:t>
      </w:r>
      <w:r w:rsidR="005A7F50">
        <w:rPr>
          <w:bCs/>
        </w:rPr>
        <w:t>Faut rentrer à l</w:t>
      </w:r>
      <w:r>
        <w:rPr>
          <w:bCs/>
        </w:rPr>
        <w:t>’</w:t>
      </w:r>
      <w:r w:rsidR="005A7F50">
        <w:rPr>
          <w:bCs/>
        </w:rPr>
        <w:t>hôtel et faire venir un médecin</w:t>
      </w:r>
      <w:r>
        <w:rPr>
          <w:bCs/>
        </w:rPr>
        <w:t xml:space="preserve">, </w:t>
      </w:r>
      <w:r w:rsidR="005A7F50">
        <w:rPr>
          <w:bCs/>
        </w:rPr>
        <w:t>dit John</w:t>
      </w:r>
      <w:r>
        <w:rPr>
          <w:bCs/>
        </w:rPr>
        <w:t>.</w:t>
      </w:r>
    </w:p>
    <w:p w14:paraId="3BFF3239" w14:textId="77777777" w:rsidR="00514D33" w:rsidRDefault="00514D33">
      <w:pPr>
        <w:rPr>
          <w:bCs/>
        </w:rPr>
      </w:pPr>
      <w:r>
        <w:rPr>
          <w:bCs/>
        </w:rPr>
        <w:t>— </w:t>
      </w:r>
      <w:r w:rsidR="005A7F50">
        <w:rPr>
          <w:bCs/>
        </w:rPr>
        <w:t>J</w:t>
      </w:r>
      <w:r>
        <w:rPr>
          <w:bCs/>
        </w:rPr>
        <w:t>’</w:t>
      </w:r>
      <w:r w:rsidR="005A7F50">
        <w:rPr>
          <w:bCs/>
        </w:rPr>
        <w:t>ai quelque chose de pété dans le ventre</w:t>
      </w:r>
      <w:r>
        <w:rPr>
          <w:bCs/>
        </w:rPr>
        <w:t xml:space="preserve">, </w:t>
      </w:r>
      <w:r w:rsidR="005A7F50">
        <w:rPr>
          <w:bCs/>
        </w:rPr>
        <w:t>dit Jack</w:t>
      </w:r>
      <w:r>
        <w:rPr>
          <w:bCs/>
        </w:rPr>
        <w:t>.</w:t>
      </w:r>
    </w:p>
    <w:p w14:paraId="48369118" w14:textId="77777777" w:rsidR="00514D33" w:rsidRDefault="00514D33">
      <w:pPr>
        <w:rPr>
          <w:bCs/>
        </w:rPr>
      </w:pPr>
      <w:r>
        <w:rPr>
          <w:bCs/>
        </w:rPr>
        <w:t>— </w:t>
      </w:r>
      <w:r w:rsidR="005A7F50">
        <w:rPr>
          <w:bCs/>
        </w:rPr>
        <w:t>Ça m</w:t>
      </w:r>
      <w:r>
        <w:rPr>
          <w:bCs/>
        </w:rPr>
        <w:t>’</w:t>
      </w:r>
      <w:r w:rsidR="005A7F50">
        <w:rPr>
          <w:bCs/>
        </w:rPr>
        <w:t xml:space="preserve">embête </w:t>
      </w:r>
      <w:r w:rsidR="005A7F50">
        <w:t xml:space="preserve">pour </w:t>
      </w:r>
      <w:r w:rsidR="005A7F50">
        <w:rPr>
          <w:bCs/>
        </w:rPr>
        <w:t>toi</w:t>
      </w:r>
      <w:r>
        <w:rPr>
          <w:bCs/>
        </w:rPr>
        <w:t xml:space="preserve">, </w:t>
      </w:r>
      <w:r w:rsidR="005A7F50">
        <w:rPr>
          <w:bCs/>
        </w:rPr>
        <w:t>mon pauvre vieux</w:t>
      </w:r>
      <w:r>
        <w:rPr>
          <w:bCs/>
        </w:rPr>
        <w:t xml:space="preserve">, </w:t>
      </w:r>
      <w:r w:rsidR="005A7F50">
        <w:rPr>
          <w:bCs/>
        </w:rPr>
        <w:t>dit John</w:t>
      </w:r>
      <w:r>
        <w:rPr>
          <w:bCs/>
        </w:rPr>
        <w:t>.</w:t>
      </w:r>
    </w:p>
    <w:p w14:paraId="70691E22" w14:textId="77777777" w:rsidR="00514D33" w:rsidRDefault="00514D33">
      <w:pPr>
        <w:rPr>
          <w:bCs/>
        </w:rPr>
      </w:pPr>
      <w:r>
        <w:rPr>
          <w:bCs/>
        </w:rPr>
        <w:t>— </w:t>
      </w:r>
      <w:r w:rsidR="005A7F50">
        <w:rPr>
          <w:bCs/>
        </w:rPr>
        <w:t>C</w:t>
      </w:r>
      <w:r>
        <w:rPr>
          <w:bCs/>
        </w:rPr>
        <w:t>’</w:t>
      </w:r>
      <w:r w:rsidR="005A7F50">
        <w:rPr>
          <w:bCs/>
        </w:rPr>
        <w:t>est rien que ça</w:t>
      </w:r>
      <w:r>
        <w:rPr>
          <w:bCs/>
        </w:rPr>
        <w:t xml:space="preserve">, </w:t>
      </w:r>
      <w:r w:rsidR="005A7F50">
        <w:rPr>
          <w:bCs/>
        </w:rPr>
        <w:t>dit Jack</w:t>
      </w:r>
      <w:r>
        <w:rPr>
          <w:bCs/>
        </w:rPr>
        <w:t>.</w:t>
      </w:r>
    </w:p>
    <w:p w14:paraId="0BB5E515" w14:textId="77777777" w:rsidR="00514D33" w:rsidRDefault="005A7F50">
      <w:r>
        <w:t>Il reste allongé</w:t>
      </w:r>
      <w:r w:rsidR="00514D33">
        <w:t xml:space="preserve">, </w:t>
      </w:r>
      <w:r>
        <w:t>les yeux clos</w:t>
      </w:r>
      <w:r w:rsidR="00514D33">
        <w:t>.</w:t>
      </w:r>
    </w:p>
    <w:p w14:paraId="5C220B4D" w14:textId="77777777" w:rsidR="00514D33" w:rsidRDefault="00514D33">
      <w:r>
        <w:lastRenderedPageBreak/>
        <w:t>— </w:t>
      </w:r>
      <w:r w:rsidR="005A7F50">
        <w:t xml:space="preserve">Ils ont </w:t>
      </w:r>
      <w:r w:rsidR="005A7F50">
        <w:rPr>
          <w:bCs/>
        </w:rPr>
        <w:t xml:space="preserve">voulu </w:t>
      </w:r>
      <w:r w:rsidR="005A7F50">
        <w:t>faire un beau coup double</w:t>
      </w:r>
      <w:r>
        <w:t xml:space="preserve">, </w:t>
      </w:r>
      <w:r w:rsidR="005A7F50">
        <w:t>dit John</w:t>
      </w:r>
      <w:r>
        <w:t>.</w:t>
      </w:r>
    </w:p>
    <w:p w14:paraId="21187D6A" w14:textId="77777777" w:rsidR="00514D33" w:rsidRDefault="00514D33">
      <w:r>
        <w:t>— </w:t>
      </w:r>
      <w:r w:rsidR="005A7F50">
        <w:t>C</w:t>
      </w:r>
      <w:r>
        <w:t>’</w:t>
      </w:r>
      <w:r w:rsidR="005A7F50">
        <w:t xml:space="preserve">est tes copains Morgan et </w:t>
      </w:r>
      <w:r w:rsidR="005A7F50">
        <w:rPr>
          <w:bCs/>
        </w:rPr>
        <w:t>Steinfelt</w:t>
      </w:r>
      <w:r>
        <w:t xml:space="preserve">, </w:t>
      </w:r>
      <w:r w:rsidR="005A7F50">
        <w:t>dit Jack</w:t>
      </w:r>
      <w:r>
        <w:t xml:space="preserve">. </w:t>
      </w:r>
      <w:r w:rsidR="005A7F50">
        <w:t>De beaux copains que t</w:t>
      </w:r>
      <w:r>
        <w:t>’</w:t>
      </w:r>
      <w:r w:rsidR="005A7F50">
        <w:t>as là</w:t>
      </w:r>
      <w:r>
        <w:t>.</w:t>
      </w:r>
    </w:p>
    <w:p w14:paraId="43900953" w14:textId="77777777" w:rsidR="00514D33" w:rsidRDefault="005A7F50">
      <w:r>
        <w:t>Ses yeux sont ouverts maintenant</w:t>
      </w:r>
      <w:r w:rsidR="00514D33">
        <w:t xml:space="preserve">. </w:t>
      </w:r>
      <w:r>
        <w:t>Mais sa figure reste ho</w:t>
      </w:r>
      <w:r>
        <w:t>r</w:t>
      </w:r>
      <w:r>
        <w:t>riblement tirée</w:t>
      </w:r>
      <w:r w:rsidR="00514D33">
        <w:t>.</w:t>
      </w:r>
    </w:p>
    <w:p w14:paraId="07C28960" w14:textId="77777777" w:rsidR="00514D33" w:rsidRDefault="00514D33">
      <w:r>
        <w:t>— </w:t>
      </w:r>
      <w:r w:rsidR="005A7F50">
        <w:t>C</w:t>
      </w:r>
      <w:r>
        <w:t>’</w:t>
      </w:r>
      <w:r w:rsidR="005A7F50">
        <w:t xml:space="preserve">est </w:t>
      </w:r>
      <w:r w:rsidR="005A7F50">
        <w:rPr>
          <w:bCs/>
        </w:rPr>
        <w:t xml:space="preserve">rigolo </w:t>
      </w:r>
      <w:r w:rsidR="005A7F50">
        <w:t>ce qu</w:t>
      </w:r>
      <w:r>
        <w:t>’</w:t>
      </w:r>
      <w:r w:rsidR="005A7F50">
        <w:t>on peut penser vite quand il s</w:t>
      </w:r>
      <w:r>
        <w:t>’</w:t>
      </w:r>
      <w:r w:rsidR="005A7F50">
        <w:t>agit de tant d</w:t>
      </w:r>
      <w:r>
        <w:t>’</w:t>
      </w:r>
      <w:r w:rsidR="005A7F50">
        <w:t>argent que ça</w:t>
      </w:r>
      <w:r>
        <w:t>.</w:t>
      </w:r>
    </w:p>
    <w:p w14:paraId="4D1CE1A5" w14:textId="77777777" w:rsidR="00514D33" w:rsidRDefault="00514D33">
      <w:r>
        <w:t>— </w:t>
      </w:r>
      <w:r w:rsidR="005A7F50">
        <w:t>T</w:t>
      </w:r>
      <w:r>
        <w:t>’</w:t>
      </w:r>
      <w:r w:rsidR="005A7F50">
        <w:t>es un type</w:t>
      </w:r>
      <w:r>
        <w:t xml:space="preserve">, </w:t>
      </w:r>
      <w:r w:rsidR="005A7F50">
        <w:t>Jack</w:t>
      </w:r>
      <w:r>
        <w:t xml:space="preserve">, </w:t>
      </w:r>
      <w:r w:rsidR="005A7F50">
        <w:t>lui dit John</w:t>
      </w:r>
      <w:r>
        <w:t>.</w:t>
      </w:r>
    </w:p>
    <w:p w14:paraId="68095280" w14:textId="77777777" w:rsidR="00514D33" w:rsidRDefault="00514D33">
      <w:r>
        <w:t>— </w:t>
      </w:r>
      <w:r w:rsidR="005A7F50">
        <w:t>Non</w:t>
      </w:r>
      <w:r>
        <w:t xml:space="preserve">, </w:t>
      </w:r>
      <w:r w:rsidR="005A7F50">
        <w:t>dit Jack</w:t>
      </w:r>
      <w:r>
        <w:t xml:space="preserve">. </w:t>
      </w:r>
      <w:r w:rsidR="005A7F50">
        <w:t>C</w:t>
      </w:r>
      <w:r>
        <w:t>’</w:t>
      </w:r>
      <w:r w:rsidR="005A7F50">
        <w:t>était rien que ça</w:t>
      </w:r>
      <w:r>
        <w:t>.</w:t>
      </w:r>
    </w:p>
    <w:p w14:paraId="48AEF75A" w14:textId="77777777" w:rsidR="005A7F50" w:rsidRDefault="005A7F50" w:rsidP="00514D33">
      <w:pPr>
        <w:pStyle w:val="Titre1"/>
      </w:pPr>
      <w:bookmarkStart w:id="4" w:name="_Toc202374684"/>
      <w:r>
        <w:lastRenderedPageBreak/>
        <w:t>Mon vieux</w:t>
      </w:r>
      <w:bookmarkEnd w:id="4"/>
    </w:p>
    <w:p w14:paraId="7B542563" w14:textId="77777777" w:rsidR="00514D33" w:rsidRDefault="005A7F50">
      <w:pPr>
        <w:rPr>
          <w:bCs/>
        </w:rPr>
      </w:pPr>
      <w:r>
        <w:t>En y réfléchissant bien je crois à présent que mon vieux était taillé pour faire un gros père</w:t>
      </w:r>
      <w:r w:rsidR="00514D33">
        <w:t xml:space="preserve">, </w:t>
      </w:r>
      <w:r>
        <w:t>un de ces vrais petits pat</w:t>
      </w:r>
      <w:r>
        <w:t>a</w:t>
      </w:r>
      <w:r>
        <w:t>poufs de gros pères comme on en voit</w:t>
      </w:r>
      <w:r w:rsidR="00514D33">
        <w:t xml:space="preserve">, </w:t>
      </w:r>
      <w:r>
        <w:t>mais faut dire qu</w:t>
      </w:r>
      <w:r w:rsidR="00514D33">
        <w:t>’</w:t>
      </w:r>
      <w:r>
        <w:t>il n</w:t>
      </w:r>
      <w:r w:rsidR="00514D33">
        <w:t>’</w:t>
      </w:r>
      <w:r>
        <w:t>est jamais devenu comme ça</w:t>
      </w:r>
      <w:r w:rsidR="00514D33">
        <w:t xml:space="preserve">, </w:t>
      </w:r>
      <w:r>
        <w:t>excepté un peu vers la fin</w:t>
      </w:r>
      <w:r w:rsidR="00514D33">
        <w:t xml:space="preserve">, </w:t>
      </w:r>
      <w:r>
        <w:t xml:space="preserve">et à ce </w:t>
      </w:r>
      <w:r>
        <w:rPr>
          <w:bCs/>
        </w:rPr>
        <w:t xml:space="preserve">moment-là </w:t>
      </w:r>
      <w:r>
        <w:t>ce n</w:t>
      </w:r>
      <w:r w:rsidR="00514D33">
        <w:t>’</w:t>
      </w:r>
      <w:r>
        <w:t>était pas de sa faute</w:t>
      </w:r>
      <w:r w:rsidR="00514D33">
        <w:t xml:space="preserve">, </w:t>
      </w:r>
      <w:r>
        <w:rPr>
          <w:bCs/>
        </w:rPr>
        <w:t xml:space="preserve">il </w:t>
      </w:r>
      <w:r>
        <w:t xml:space="preserve">montait </w:t>
      </w:r>
      <w:r>
        <w:rPr>
          <w:bCs/>
        </w:rPr>
        <w:t>seulement l</w:t>
      </w:r>
      <w:r w:rsidR="00514D33">
        <w:rPr>
          <w:bCs/>
        </w:rPr>
        <w:t>’</w:t>
      </w:r>
      <w:r>
        <w:rPr>
          <w:bCs/>
        </w:rPr>
        <w:t xml:space="preserve">obstacle </w:t>
      </w:r>
      <w:r>
        <w:t>et pouvait se permettre d</w:t>
      </w:r>
      <w:r w:rsidR="00514D33">
        <w:t>’</w:t>
      </w:r>
      <w:r>
        <w:t xml:space="preserve">emmener du poids à ce </w:t>
      </w:r>
      <w:r>
        <w:rPr>
          <w:bCs/>
        </w:rPr>
        <w:t>m</w:t>
      </w:r>
      <w:r>
        <w:rPr>
          <w:bCs/>
        </w:rPr>
        <w:t>o</w:t>
      </w:r>
      <w:r>
        <w:rPr>
          <w:bCs/>
        </w:rPr>
        <w:t>ment-là</w:t>
      </w:r>
      <w:r w:rsidR="00514D33">
        <w:rPr>
          <w:bCs/>
        </w:rPr>
        <w:t xml:space="preserve">. </w:t>
      </w:r>
      <w:r>
        <w:t xml:space="preserve">Je me </w:t>
      </w:r>
      <w:r>
        <w:rPr>
          <w:bCs/>
        </w:rPr>
        <w:t xml:space="preserve">rappelle </w:t>
      </w:r>
      <w:r>
        <w:t xml:space="preserve">la manière dont il enfilait une chemise de </w:t>
      </w:r>
      <w:r>
        <w:rPr>
          <w:bCs/>
        </w:rPr>
        <w:t xml:space="preserve">caoutchouc </w:t>
      </w:r>
      <w:r>
        <w:t>par-dessus un ou deux chandails et une grosse chemise à transpirer par-dessus tout ça</w:t>
      </w:r>
      <w:r w:rsidR="00514D33">
        <w:t xml:space="preserve">, </w:t>
      </w:r>
      <w:r>
        <w:t>et dont il me faisait courir avec lui le matin au soleil</w:t>
      </w:r>
      <w:r w:rsidR="00514D33">
        <w:t xml:space="preserve">. </w:t>
      </w:r>
      <w:r>
        <w:t>Il venait</w:t>
      </w:r>
      <w:r w:rsidR="00514D33">
        <w:t xml:space="preserve">, </w:t>
      </w:r>
      <w:r>
        <w:t>des fois</w:t>
      </w:r>
      <w:r w:rsidR="00514D33">
        <w:t xml:space="preserve">, </w:t>
      </w:r>
      <w:r>
        <w:t>de faire de bon matin une balade d</w:t>
      </w:r>
      <w:r w:rsidR="00514D33">
        <w:t>’</w:t>
      </w:r>
      <w:r>
        <w:t xml:space="preserve">essai avec un des chevaux de </w:t>
      </w:r>
      <w:r>
        <w:rPr>
          <w:bCs/>
        </w:rPr>
        <w:t>Razzo</w:t>
      </w:r>
      <w:r w:rsidR="00514D33">
        <w:t xml:space="preserve">, </w:t>
      </w:r>
      <w:r>
        <w:t>dès son arrivée de Turin à quatre heures du matin et après avoir rappliqué en fiacre aux écuries et alors</w:t>
      </w:r>
      <w:r w:rsidR="00514D33">
        <w:t xml:space="preserve">, </w:t>
      </w:r>
      <w:r>
        <w:t>avec la rosée qui co</w:t>
      </w:r>
      <w:r>
        <w:t>u</w:t>
      </w:r>
      <w:r>
        <w:t>vrait tout et le soleil qui commençait de donner</w:t>
      </w:r>
      <w:r w:rsidR="00514D33">
        <w:t xml:space="preserve">, </w:t>
      </w:r>
      <w:r>
        <w:rPr>
          <w:bCs/>
        </w:rPr>
        <w:t xml:space="preserve">je </w:t>
      </w:r>
      <w:r>
        <w:t>l</w:t>
      </w:r>
      <w:r w:rsidR="00514D33">
        <w:t>’</w:t>
      </w:r>
      <w:r>
        <w:t>aidais à r</w:t>
      </w:r>
      <w:r>
        <w:t>e</w:t>
      </w:r>
      <w:r>
        <w:t>tirer ses bottes et il mettait une paire de tennis et tous ses swe</w:t>
      </w:r>
      <w:r>
        <w:t>a</w:t>
      </w:r>
      <w:r>
        <w:t xml:space="preserve">ters et en </w:t>
      </w:r>
      <w:r>
        <w:rPr>
          <w:bCs/>
        </w:rPr>
        <w:t>route</w:t>
      </w:r>
      <w:r w:rsidR="00514D33">
        <w:rPr>
          <w:bCs/>
        </w:rPr>
        <w:t>.</w:t>
      </w:r>
    </w:p>
    <w:p w14:paraId="662B442B" w14:textId="77777777" w:rsidR="00514D33" w:rsidRDefault="00514D33">
      <w:r>
        <w:rPr>
          <w:bCs/>
        </w:rPr>
        <w:t>— </w:t>
      </w:r>
      <w:r w:rsidR="005A7F50">
        <w:t>Allons</w:t>
      </w:r>
      <w:r>
        <w:t xml:space="preserve">, </w:t>
      </w:r>
      <w:r w:rsidR="005A7F50">
        <w:t>petit</w:t>
      </w:r>
      <w:r>
        <w:t xml:space="preserve">, </w:t>
      </w:r>
      <w:r w:rsidR="005A7F50">
        <w:t>disait-il en marchant sur la pointe des pieds devant le vestiaire des jockeys</w:t>
      </w:r>
      <w:r>
        <w:t xml:space="preserve">, </w:t>
      </w:r>
      <w:r w:rsidR="005A7F50">
        <w:t>remuons-nous un peu</w:t>
      </w:r>
      <w:r>
        <w:t>.</w:t>
      </w:r>
    </w:p>
    <w:p w14:paraId="24E3138B" w14:textId="77777777" w:rsidR="00514D33" w:rsidRDefault="005A7F50">
      <w:r>
        <w:t>Alors on se mettait à tourner autour de la pelouse</w:t>
      </w:r>
      <w:r w:rsidR="00514D33">
        <w:t xml:space="preserve">, </w:t>
      </w:r>
      <w:r>
        <w:t>une fois peut-être</w:t>
      </w:r>
      <w:r w:rsidR="00514D33">
        <w:t xml:space="preserve">, </w:t>
      </w:r>
      <w:r>
        <w:t>lui en tête</w:t>
      </w:r>
      <w:r w:rsidR="00514D33">
        <w:t xml:space="preserve">, </w:t>
      </w:r>
      <w:r>
        <w:t>et il courait sec</w:t>
      </w:r>
      <w:r w:rsidR="00514D33">
        <w:t xml:space="preserve">, </w:t>
      </w:r>
      <w:r>
        <w:t xml:space="preserve">et puis à la </w:t>
      </w:r>
      <w:r>
        <w:rPr>
          <w:bCs/>
        </w:rPr>
        <w:t xml:space="preserve">grille </w:t>
      </w:r>
      <w:r>
        <w:t>on faisait un crochet et on prenait une des routes bordées d</w:t>
      </w:r>
      <w:r w:rsidR="00514D33">
        <w:t>’</w:t>
      </w:r>
      <w:r>
        <w:t xml:space="preserve">arbres qui partent de </w:t>
      </w:r>
      <w:r>
        <w:rPr>
          <w:bCs/>
        </w:rPr>
        <w:t>San-</w:t>
      </w:r>
      <w:r>
        <w:t>Siro</w:t>
      </w:r>
      <w:r w:rsidR="00514D33">
        <w:t xml:space="preserve">. </w:t>
      </w:r>
      <w:r>
        <w:t>Je passais devant lui quand on arrivait à la route et j</w:t>
      </w:r>
      <w:r>
        <w:rPr>
          <w:bCs/>
        </w:rPr>
        <w:t xml:space="preserve">e </w:t>
      </w:r>
      <w:r>
        <w:t>me mettais à courir et j</w:t>
      </w:r>
      <w:r>
        <w:rPr>
          <w:bCs/>
        </w:rPr>
        <w:t xml:space="preserve">e </w:t>
      </w:r>
      <w:r>
        <w:t>regardais en arrière et il était en train de trotter facilement derrière moi et après un moment je regardais encore en arrière et il avait commencé de suer</w:t>
      </w:r>
      <w:r w:rsidR="00514D33">
        <w:t xml:space="preserve">. </w:t>
      </w:r>
      <w:r>
        <w:t xml:space="preserve">Il suait dur et suivait sans se </w:t>
      </w:r>
      <w:r>
        <w:rPr>
          <w:bCs/>
        </w:rPr>
        <w:t>biler</w:t>
      </w:r>
      <w:r w:rsidR="00514D33">
        <w:t xml:space="preserve">, </w:t>
      </w:r>
      <w:r>
        <w:t>les yeux sur mon dos</w:t>
      </w:r>
      <w:r w:rsidR="00514D33">
        <w:t xml:space="preserve">, </w:t>
      </w:r>
      <w:r>
        <w:t>mais quand il me surprenait à le re</w:t>
      </w:r>
      <w:r>
        <w:lastRenderedPageBreak/>
        <w:t>garder il faisait la grimace et d</w:t>
      </w:r>
      <w:r>
        <w:t>i</w:t>
      </w:r>
      <w:r>
        <w:t>sait</w:t>
      </w:r>
      <w:r w:rsidR="00514D33">
        <w:t> : « </w:t>
      </w:r>
      <w:r>
        <w:t>Ça sue</w:t>
      </w:r>
      <w:r w:rsidR="00514D33">
        <w:t xml:space="preserve">, </w:t>
      </w:r>
      <w:r>
        <w:t>hein</w:t>
      </w:r>
      <w:r w:rsidR="00514D33">
        <w:t xml:space="preserve"> ? » – </w:t>
      </w:r>
      <w:r>
        <w:t>Quand mon vieux faisait la grimace</w:t>
      </w:r>
      <w:r w:rsidR="00514D33">
        <w:t xml:space="preserve">, </w:t>
      </w:r>
      <w:r>
        <w:t xml:space="preserve">y avait pas </w:t>
      </w:r>
      <w:r>
        <w:rPr>
          <w:bCs/>
        </w:rPr>
        <w:t xml:space="preserve">moyen </w:t>
      </w:r>
      <w:r>
        <w:t>de s</w:t>
      </w:r>
      <w:r w:rsidR="00514D33">
        <w:t>’</w:t>
      </w:r>
      <w:r>
        <w:t>empêcher de faire la grimace aussi</w:t>
      </w:r>
      <w:r w:rsidR="00514D33">
        <w:t xml:space="preserve">. </w:t>
      </w:r>
      <w:r>
        <w:t>On continuait encore de courir dans la direction des montagnes et puis soudain mon vieux criait</w:t>
      </w:r>
      <w:r w:rsidR="00514D33">
        <w:t> : « </w:t>
      </w:r>
      <w:r>
        <w:t>Eh</w:t>
      </w:r>
      <w:r w:rsidR="00514D33">
        <w:t>, Joe ! »</w:t>
      </w:r>
      <w:r>
        <w:t xml:space="preserve"> je me retournais et il était assis sous un arbre</w:t>
      </w:r>
      <w:r w:rsidR="00514D33">
        <w:t xml:space="preserve">, </w:t>
      </w:r>
      <w:r>
        <w:t>la serviette qu</w:t>
      </w:r>
      <w:r w:rsidR="00514D33">
        <w:t>’</w:t>
      </w:r>
      <w:r>
        <w:t>il avait tout à l</w:t>
      </w:r>
      <w:r w:rsidR="00514D33">
        <w:t>’</w:t>
      </w:r>
      <w:r>
        <w:t>heure à la taille passée autour de cou</w:t>
      </w:r>
      <w:r w:rsidR="00514D33">
        <w:t>.</w:t>
      </w:r>
    </w:p>
    <w:p w14:paraId="367180E1" w14:textId="77777777" w:rsidR="00514D33" w:rsidRDefault="005A7F50">
      <w:r>
        <w:t>Je revenais sur mes pas et m</w:t>
      </w:r>
      <w:r w:rsidR="00514D33">
        <w:t>’</w:t>
      </w:r>
      <w:r>
        <w:t>asseyais à côté de lui puis après il tirait une corde de sa poche et commençait de sauter au soleil</w:t>
      </w:r>
      <w:r w:rsidR="00514D33">
        <w:t xml:space="preserve">. </w:t>
      </w:r>
      <w:r>
        <w:t>La sueur ruisselait sur sa figure et il sautait à la corde dans la poussière blanche et la corde cliquetait</w:t>
      </w:r>
      <w:r w:rsidR="00514D33">
        <w:t xml:space="preserve">, </w:t>
      </w:r>
      <w:r>
        <w:t>cliquetait</w:t>
      </w:r>
      <w:r w:rsidR="00514D33">
        <w:t xml:space="preserve">, </w:t>
      </w:r>
      <w:r>
        <w:t>clic</w:t>
      </w:r>
      <w:r w:rsidR="00514D33">
        <w:t xml:space="preserve">, </w:t>
      </w:r>
      <w:r>
        <w:t>clic</w:t>
      </w:r>
      <w:r w:rsidR="00514D33">
        <w:t xml:space="preserve">, </w:t>
      </w:r>
      <w:r>
        <w:t>clic</w:t>
      </w:r>
      <w:r w:rsidR="00514D33">
        <w:t xml:space="preserve">, </w:t>
      </w:r>
      <w:r>
        <w:t>et le soleil était toujours plus chaud et lui il y allait de plus en plus dur</w:t>
      </w:r>
      <w:r w:rsidR="00514D33">
        <w:t xml:space="preserve">, </w:t>
      </w:r>
      <w:r>
        <w:t>de long en large sur un bout de la route</w:t>
      </w:r>
      <w:r w:rsidR="00514D33">
        <w:t xml:space="preserve">. </w:t>
      </w:r>
      <w:r>
        <w:t>Vrai</w:t>
      </w:r>
      <w:r w:rsidR="00514D33">
        <w:t xml:space="preserve">, </w:t>
      </w:r>
      <w:r>
        <w:t>c</w:t>
      </w:r>
      <w:r w:rsidR="00514D33">
        <w:t>’</w:t>
      </w:r>
      <w:r>
        <w:t>était un régal de voir mon vieux sauter à la corde</w:t>
      </w:r>
      <w:r w:rsidR="00514D33">
        <w:t xml:space="preserve">. </w:t>
      </w:r>
      <w:r>
        <w:t>Il la faisait tourner à toute allure ou la balançait en douceur et en fantaisie</w:t>
      </w:r>
      <w:r w:rsidR="00514D33">
        <w:t xml:space="preserve">. </w:t>
      </w:r>
      <w:r>
        <w:t>Vrai</w:t>
      </w:r>
      <w:r w:rsidR="00514D33">
        <w:t xml:space="preserve">, </w:t>
      </w:r>
      <w:r>
        <w:t xml:space="preserve">si vous aviez pu voir la tête de ces </w:t>
      </w:r>
      <w:r>
        <w:rPr>
          <w:bCs/>
        </w:rPr>
        <w:t xml:space="preserve">petzouilles </w:t>
      </w:r>
      <w:r>
        <w:t>d</w:t>
      </w:r>
      <w:r w:rsidR="00514D33">
        <w:t>’</w:t>
      </w:r>
      <w:r>
        <w:t>italiens des fois</w:t>
      </w:r>
      <w:r w:rsidR="00514D33">
        <w:t xml:space="preserve">, </w:t>
      </w:r>
      <w:r>
        <w:t xml:space="preserve">quand ils </w:t>
      </w:r>
      <w:r>
        <w:rPr>
          <w:bCs/>
        </w:rPr>
        <w:t>passaient</w:t>
      </w:r>
      <w:r w:rsidR="00514D33">
        <w:rPr>
          <w:bCs/>
        </w:rPr>
        <w:t xml:space="preserve">, </w:t>
      </w:r>
      <w:r>
        <w:t>en route pour la ville et marchant à c</w:t>
      </w:r>
      <w:r>
        <w:t>ô</w:t>
      </w:r>
      <w:r>
        <w:t>té de leurs gros bœufs blancs qui traînaient un chariot</w:t>
      </w:r>
      <w:r w:rsidR="00514D33">
        <w:t xml:space="preserve">. </w:t>
      </w:r>
      <w:r>
        <w:t>Je vous dis qu</w:t>
      </w:r>
      <w:r w:rsidR="00514D33">
        <w:t>’</w:t>
      </w:r>
      <w:r>
        <w:t xml:space="preserve">ils avaient </w:t>
      </w:r>
      <w:r>
        <w:rPr>
          <w:bCs/>
        </w:rPr>
        <w:t>l</w:t>
      </w:r>
      <w:r w:rsidR="00514D33">
        <w:rPr>
          <w:bCs/>
        </w:rPr>
        <w:t>’</w:t>
      </w:r>
      <w:r>
        <w:rPr>
          <w:bCs/>
        </w:rPr>
        <w:t xml:space="preserve">air </w:t>
      </w:r>
      <w:r>
        <w:t>de croire que le vieux était maboul</w:t>
      </w:r>
      <w:r w:rsidR="00514D33">
        <w:t xml:space="preserve">. </w:t>
      </w:r>
      <w:r>
        <w:t>Lui alors il se mettait à faire tourner la corde jusqu</w:t>
      </w:r>
      <w:r w:rsidR="00514D33">
        <w:t>’</w:t>
      </w:r>
      <w:r>
        <w:t>à ce que les a</w:t>
      </w:r>
      <w:r>
        <w:t>u</w:t>
      </w:r>
      <w:r>
        <w:t>tres en restent sur place</w:t>
      </w:r>
      <w:r w:rsidR="00514D33">
        <w:t xml:space="preserve">, </w:t>
      </w:r>
      <w:r>
        <w:t>avant de donner aux bœufs un appel de langue et un coup d</w:t>
      </w:r>
      <w:r w:rsidR="00514D33">
        <w:t>’</w:t>
      </w:r>
      <w:r>
        <w:t>aiguillon et de se remettre en marche</w:t>
      </w:r>
      <w:r w:rsidR="00514D33">
        <w:t>.</w:t>
      </w:r>
    </w:p>
    <w:p w14:paraId="3B6A1938" w14:textId="77777777" w:rsidR="00514D33" w:rsidRDefault="005A7F50">
      <w:r>
        <w:t>Quand je restais ainsi à le regarder travailler au soleil</w:t>
      </w:r>
      <w:r w:rsidR="00514D33">
        <w:t xml:space="preserve">, </w:t>
      </w:r>
      <w:r>
        <w:t>y a pas d</w:t>
      </w:r>
      <w:r w:rsidR="00514D33">
        <w:t>’</w:t>
      </w:r>
      <w:r>
        <w:t>erreur</w:t>
      </w:r>
      <w:r w:rsidR="00514D33">
        <w:t xml:space="preserve">, </w:t>
      </w:r>
      <w:r>
        <w:t>je l</w:t>
      </w:r>
      <w:r w:rsidR="00514D33">
        <w:t>’</w:t>
      </w:r>
      <w:r>
        <w:t>aimais bien</w:t>
      </w:r>
      <w:r w:rsidR="00514D33">
        <w:t xml:space="preserve">, </w:t>
      </w:r>
      <w:r>
        <w:t>mon vieux</w:t>
      </w:r>
      <w:r w:rsidR="00514D33">
        <w:t xml:space="preserve">. </w:t>
      </w:r>
      <w:r>
        <w:t>Y a pas d</w:t>
      </w:r>
      <w:r w:rsidR="00514D33">
        <w:t>’</w:t>
      </w:r>
      <w:r>
        <w:t xml:space="preserve">erreur il était rigolo et il avait travaillé si dur et il finissait sur un de ces </w:t>
      </w:r>
      <w:r>
        <w:rPr>
          <w:bCs/>
        </w:rPr>
        <w:t>tou</w:t>
      </w:r>
      <w:r>
        <w:rPr>
          <w:bCs/>
        </w:rPr>
        <w:t>r</w:t>
      </w:r>
      <w:r>
        <w:rPr>
          <w:bCs/>
        </w:rPr>
        <w:t xml:space="preserve">nements </w:t>
      </w:r>
      <w:r>
        <w:t>qui lui faisait couler la sueur sur la figure comme de l</w:t>
      </w:r>
      <w:r w:rsidR="00514D33">
        <w:t>’</w:t>
      </w:r>
      <w:r>
        <w:t>eau et puis il flanquait la corde contre l</w:t>
      </w:r>
      <w:r w:rsidR="00514D33">
        <w:t>’</w:t>
      </w:r>
      <w:r>
        <w:t>arbre et revenait s</w:t>
      </w:r>
      <w:r w:rsidR="00514D33">
        <w:t>’</w:t>
      </w:r>
      <w:r>
        <w:t>asseoir à côté de moi et s</w:t>
      </w:r>
      <w:r w:rsidR="00514D33">
        <w:t>’</w:t>
      </w:r>
      <w:r>
        <w:t>adossait contre l</w:t>
      </w:r>
      <w:r w:rsidR="00514D33">
        <w:t>’</w:t>
      </w:r>
      <w:r>
        <w:t>arbre avec la se</w:t>
      </w:r>
      <w:r>
        <w:t>r</w:t>
      </w:r>
      <w:r>
        <w:t>viette et un sweater entortillés autour du cou</w:t>
      </w:r>
      <w:r w:rsidR="00514D33">
        <w:t>.</w:t>
      </w:r>
    </w:p>
    <w:p w14:paraId="70565F3E" w14:textId="77777777" w:rsidR="00514D33" w:rsidRDefault="00514D33">
      <w:pPr>
        <w:rPr>
          <w:bCs/>
        </w:rPr>
      </w:pPr>
      <w:r>
        <w:lastRenderedPageBreak/>
        <w:t>— </w:t>
      </w:r>
      <w:r w:rsidR="005A7F50">
        <w:rPr>
          <w:bCs/>
        </w:rPr>
        <w:t>Sans blague</w:t>
      </w:r>
      <w:r>
        <w:rPr>
          <w:bCs/>
        </w:rPr>
        <w:t xml:space="preserve">, </w:t>
      </w:r>
      <w:r w:rsidR="005A7F50">
        <w:rPr>
          <w:bCs/>
        </w:rPr>
        <w:t>c</w:t>
      </w:r>
      <w:r>
        <w:rPr>
          <w:bCs/>
        </w:rPr>
        <w:t>’</w:t>
      </w:r>
      <w:r w:rsidR="005A7F50">
        <w:rPr>
          <w:bCs/>
        </w:rPr>
        <w:t>est le diable pour pas en prendre</w:t>
      </w:r>
      <w:r>
        <w:rPr>
          <w:bCs/>
        </w:rPr>
        <w:t xml:space="preserve">, Joe, </w:t>
      </w:r>
      <w:r w:rsidR="005A7F50">
        <w:rPr>
          <w:bCs/>
        </w:rPr>
        <w:t>qu</w:t>
      </w:r>
      <w:r>
        <w:rPr>
          <w:bCs/>
        </w:rPr>
        <w:t>’</w:t>
      </w:r>
      <w:r w:rsidR="005A7F50">
        <w:rPr>
          <w:bCs/>
        </w:rPr>
        <w:t>il disait</w:t>
      </w:r>
      <w:r>
        <w:rPr>
          <w:bCs/>
        </w:rPr>
        <w:t>.</w:t>
      </w:r>
    </w:p>
    <w:p w14:paraId="3C90CEED" w14:textId="77777777" w:rsidR="00514D33" w:rsidRDefault="005A7F50">
      <w:pPr>
        <w:rPr>
          <w:bCs/>
        </w:rPr>
      </w:pPr>
      <w:r>
        <w:rPr>
          <w:bCs/>
        </w:rPr>
        <w:t>Et il se renversait en arrière et fermait les yeux et respirait un bon coup</w:t>
      </w:r>
      <w:r w:rsidR="00514D33">
        <w:rPr>
          <w:bCs/>
        </w:rPr>
        <w:t>.</w:t>
      </w:r>
    </w:p>
    <w:p w14:paraId="1A5F2840" w14:textId="77777777" w:rsidR="00514D33" w:rsidRDefault="00514D33">
      <w:pPr>
        <w:rPr>
          <w:bCs/>
        </w:rPr>
      </w:pPr>
      <w:r>
        <w:rPr>
          <w:bCs/>
        </w:rPr>
        <w:t>— </w:t>
      </w:r>
      <w:r w:rsidR="005A7F50">
        <w:rPr>
          <w:bCs/>
        </w:rPr>
        <w:t>C</w:t>
      </w:r>
      <w:r>
        <w:rPr>
          <w:bCs/>
        </w:rPr>
        <w:t>’</w:t>
      </w:r>
      <w:r w:rsidR="005A7F50">
        <w:rPr>
          <w:bCs/>
        </w:rPr>
        <w:t>est pas comme quand on est môme</w:t>
      </w:r>
      <w:r>
        <w:rPr>
          <w:bCs/>
        </w:rPr>
        <w:t>.</w:t>
      </w:r>
    </w:p>
    <w:p w14:paraId="4F97E409" w14:textId="77777777" w:rsidR="00514D33" w:rsidRDefault="005A7F50">
      <w:pPr>
        <w:rPr>
          <w:bCs/>
        </w:rPr>
      </w:pPr>
      <w:r>
        <w:rPr>
          <w:bCs/>
        </w:rPr>
        <w:t>Puis il se levait avant d</w:t>
      </w:r>
      <w:r w:rsidR="00514D33">
        <w:rPr>
          <w:bCs/>
        </w:rPr>
        <w:t>’</w:t>
      </w:r>
      <w:r>
        <w:rPr>
          <w:bCs/>
        </w:rPr>
        <w:t>avoir commencé à se refroidir et on repartait au trot vers les écuries</w:t>
      </w:r>
      <w:r w:rsidR="00514D33">
        <w:rPr>
          <w:bCs/>
        </w:rPr>
        <w:t xml:space="preserve">. </w:t>
      </w:r>
      <w:r>
        <w:rPr>
          <w:bCs/>
        </w:rPr>
        <w:t>C</w:t>
      </w:r>
      <w:r w:rsidR="00514D33">
        <w:rPr>
          <w:bCs/>
        </w:rPr>
        <w:t>’</w:t>
      </w:r>
      <w:r>
        <w:rPr>
          <w:bCs/>
        </w:rPr>
        <w:t>est comme ça qu</w:t>
      </w:r>
      <w:r w:rsidR="00514D33">
        <w:rPr>
          <w:bCs/>
        </w:rPr>
        <w:t>’</w:t>
      </w:r>
      <w:r>
        <w:rPr>
          <w:bCs/>
        </w:rPr>
        <w:t>on gardait le poids</w:t>
      </w:r>
      <w:r w:rsidR="00514D33">
        <w:rPr>
          <w:bCs/>
        </w:rPr>
        <w:t xml:space="preserve">. </w:t>
      </w:r>
      <w:r>
        <w:rPr>
          <w:bCs/>
        </w:rPr>
        <w:t>Il se faisait de la bile tout le temps</w:t>
      </w:r>
      <w:r w:rsidR="00514D33">
        <w:rPr>
          <w:bCs/>
        </w:rPr>
        <w:t xml:space="preserve">. </w:t>
      </w:r>
      <w:r>
        <w:rPr>
          <w:bCs/>
        </w:rPr>
        <w:t>Presque tous les jockeys se débarrassent de ce qu</w:t>
      </w:r>
      <w:r w:rsidR="00514D33">
        <w:rPr>
          <w:bCs/>
        </w:rPr>
        <w:t>’</w:t>
      </w:r>
      <w:r>
        <w:rPr>
          <w:bCs/>
        </w:rPr>
        <w:t>ils veulent en course</w:t>
      </w:r>
      <w:r w:rsidR="00514D33">
        <w:rPr>
          <w:bCs/>
        </w:rPr>
        <w:t xml:space="preserve">. </w:t>
      </w:r>
      <w:r>
        <w:rPr>
          <w:bCs/>
        </w:rPr>
        <w:t>Un jockey perd à peu près un kilo chaque fois qu</w:t>
      </w:r>
      <w:r w:rsidR="00514D33">
        <w:rPr>
          <w:bCs/>
        </w:rPr>
        <w:t>’</w:t>
      </w:r>
      <w:r>
        <w:rPr>
          <w:bCs/>
        </w:rPr>
        <w:t>il court</w:t>
      </w:r>
      <w:r w:rsidR="00514D33">
        <w:rPr>
          <w:bCs/>
        </w:rPr>
        <w:t xml:space="preserve">, </w:t>
      </w:r>
      <w:r>
        <w:rPr>
          <w:bCs/>
        </w:rPr>
        <w:t>mais mon vieux était comme qui dirait dur à cuire et ne pouvait pas garder ses kilos sans tout ce travail-là</w:t>
      </w:r>
      <w:r w:rsidR="00514D33">
        <w:rPr>
          <w:bCs/>
        </w:rPr>
        <w:t>.</w:t>
      </w:r>
    </w:p>
    <w:p w14:paraId="1113FD5F" w14:textId="77777777" w:rsidR="00514D33" w:rsidRDefault="005A7F50">
      <w:r>
        <w:rPr>
          <w:bCs/>
        </w:rPr>
        <w:t>Un jour</w:t>
      </w:r>
      <w:r w:rsidR="00514D33">
        <w:rPr>
          <w:bCs/>
        </w:rPr>
        <w:t xml:space="preserve">, </w:t>
      </w:r>
      <w:r>
        <w:rPr>
          <w:bCs/>
        </w:rPr>
        <w:t>à San-Siro</w:t>
      </w:r>
      <w:r w:rsidR="00514D33">
        <w:rPr>
          <w:bCs/>
        </w:rPr>
        <w:t xml:space="preserve">, </w:t>
      </w:r>
      <w:r>
        <w:rPr>
          <w:bCs/>
        </w:rPr>
        <w:t>je me rappelle que Regoli</w:t>
      </w:r>
      <w:r w:rsidR="00514D33">
        <w:rPr>
          <w:bCs/>
        </w:rPr>
        <w:t xml:space="preserve">, </w:t>
      </w:r>
      <w:r>
        <w:rPr>
          <w:bCs/>
        </w:rPr>
        <w:t>un petit m</w:t>
      </w:r>
      <w:r>
        <w:rPr>
          <w:bCs/>
        </w:rPr>
        <w:t>a</w:t>
      </w:r>
      <w:r>
        <w:rPr>
          <w:bCs/>
        </w:rPr>
        <w:t>caroni qui montait pour Buzoni</w:t>
      </w:r>
      <w:r w:rsidR="00514D33">
        <w:rPr>
          <w:bCs/>
        </w:rPr>
        <w:t xml:space="preserve">, </w:t>
      </w:r>
      <w:r>
        <w:rPr>
          <w:bCs/>
        </w:rPr>
        <w:t>traversa le paddock pour aller prendre quelque chose au bar</w:t>
      </w:r>
      <w:r w:rsidR="00514D33">
        <w:rPr>
          <w:bCs/>
        </w:rPr>
        <w:t xml:space="preserve"> ; </w:t>
      </w:r>
      <w:r>
        <w:rPr>
          <w:bCs/>
        </w:rPr>
        <w:t>et il se claquait les bottes de la cravache</w:t>
      </w:r>
      <w:r w:rsidR="00514D33">
        <w:rPr>
          <w:bCs/>
        </w:rPr>
        <w:t xml:space="preserve">, </w:t>
      </w:r>
      <w:r>
        <w:rPr>
          <w:bCs/>
        </w:rPr>
        <w:t>juste après la pesée</w:t>
      </w:r>
      <w:r w:rsidR="00514D33">
        <w:rPr>
          <w:bCs/>
        </w:rPr>
        <w:t xml:space="preserve">, </w:t>
      </w:r>
      <w:r>
        <w:rPr>
          <w:bCs/>
        </w:rPr>
        <w:t>et mon vieux qui sortait aussi de la pesée</w:t>
      </w:r>
      <w:r w:rsidR="00514D33">
        <w:rPr>
          <w:bCs/>
        </w:rPr>
        <w:t xml:space="preserve">, </w:t>
      </w:r>
      <w:r>
        <w:rPr>
          <w:bCs/>
        </w:rPr>
        <w:t>et qui venait avec sa selle sous le bras avait la figure rouge et l</w:t>
      </w:r>
      <w:r w:rsidR="00514D33">
        <w:rPr>
          <w:bCs/>
        </w:rPr>
        <w:t>’</w:t>
      </w:r>
      <w:r>
        <w:rPr>
          <w:bCs/>
        </w:rPr>
        <w:t>air éreinté et trop gros pour ses soies et il restait là</w:t>
      </w:r>
      <w:r w:rsidR="00514D33">
        <w:rPr>
          <w:bCs/>
        </w:rPr>
        <w:t xml:space="preserve">, </w:t>
      </w:r>
      <w:r>
        <w:rPr>
          <w:bCs/>
        </w:rPr>
        <w:t>à regarder le petit Regoli</w:t>
      </w:r>
      <w:r w:rsidR="00514D33">
        <w:rPr>
          <w:bCs/>
        </w:rPr>
        <w:t xml:space="preserve">, </w:t>
      </w:r>
      <w:r>
        <w:rPr>
          <w:bCs/>
        </w:rPr>
        <w:t xml:space="preserve">tout frais et </w:t>
      </w:r>
      <w:r>
        <w:t>avec son air gosse</w:t>
      </w:r>
      <w:r w:rsidR="00514D33">
        <w:t xml:space="preserve">, </w:t>
      </w:r>
      <w:r>
        <w:t xml:space="preserve">qui était </w:t>
      </w:r>
      <w:r>
        <w:rPr>
          <w:bCs/>
        </w:rPr>
        <w:t xml:space="preserve">debout </w:t>
      </w:r>
      <w:r>
        <w:t>près du bar</w:t>
      </w:r>
      <w:r w:rsidR="00514D33">
        <w:t xml:space="preserve">, </w:t>
      </w:r>
      <w:r>
        <w:t>et j</w:t>
      </w:r>
      <w:r>
        <w:rPr>
          <w:bCs/>
        </w:rPr>
        <w:t xml:space="preserve">e </w:t>
      </w:r>
      <w:r>
        <w:t>lui dis</w:t>
      </w:r>
      <w:r w:rsidR="00514D33">
        <w:t> : « </w:t>
      </w:r>
      <w:r>
        <w:rPr>
          <w:bCs/>
        </w:rPr>
        <w:t>Qu</w:t>
      </w:r>
      <w:r w:rsidR="00514D33">
        <w:rPr>
          <w:bCs/>
        </w:rPr>
        <w:t>’</w:t>
      </w:r>
      <w:r>
        <w:rPr>
          <w:bCs/>
        </w:rPr>
        <w:t xml:space="preserve">est-ce </w:t>
      </w:r>
      <w:r>
        <w:t>qu</w:t>
      </w:r>
      <w:r w:rsidR="00514D33">
        <w:t>’</w:t>
      </w:r>
      <w:r>
        <w:t>y a</w:t>
      </w:r>
      <w:r w:rsidR="00514D33">
        <w:t xml:space="preserve">, </w:t>
      </w:r>
      <w:r>
        <w:rPr>
          <w:bCs/>
        </w:rPr>
        <w:t>p</w:t>
      </w:r>
      <w:r w:rsidR="00514D33">
        <w:rPr>
          <w:bCs/>
        </w:rPr>
        <w:t>’</w:t>
      </w:r>
      <w:r>
        <w:rPr>
          <w:bCs/>
        </w:rPr>
        <w:t>pa</w:t>
      </w:r>
      <w:r w:rsidR="00514D33">
        <w:rPr>
          <w:bCs/>
        </w:rPr>
        <w:t> ? »</w:t>
      </w:r>
      <w:r>
        <w:rPr>
          <w:bCs/>
        </w:rPr>
        <w:t xml:space="preserve"> </w:t>
      </w:r>
      <w:r>
        <w:t>parce que j</w:t>
      </w:r>
      <w:r>
        <w:rPr>
          <w:bCs/>
        </w:rPr>
        <w:t xml:space="preserve">e </w:t>
      </w:r>
      <w:r>
        <w:t xml:space="preserve">pensais que </w:t>
      </w:r>
      <w:r>
        <w:rPr>
          <w:bCs/>
        </w:rPr>
        <w:t>Regoli l</w:t>
      </w:r>
      <w:r w:rsidR="00514D33">
        <w:rPr>
          <w:bCs/>
        </w:rPr>
        <w:t>’</w:t>
      </w:r>
      <w:r>
        <w:t>avait peut-être bousculé ou que</w:t>
      </w:r>
      <w:r>
        <w:t>l</w:t>
      </w:r>
      <w:r>
        <w:t>que chose comme ça</w:t>
      </w:r>
      <w:r w:rsidR="00514D33">
        <w:t xml:space="preserve"> ; </w:t>
      </w:r>
      <w:r>
        <w:t xml:space="preserve">et </w:t>
      </w:r>
      <w:r>
        <w:rPr>
          <w:bCs/>
        </w:rPr>
        <w:t xml:space="preserve">lui </w:t>
      </w:r>
      <w:r>
        <w:t>se contenta de regarder Regoli et de dire</w:t>
      </w:r>
      <w:r w:rsidR="00514D33">
        <w:t> : « </w:t>
      </w:r>
      <w:r>
        <w:t>Eh</w:t>
      </w:r>
      <w:r w:rsidR="00514D33">
        <w:t xml:space="preserve">, </w:t>
      </w:r>
      <w:r>
        <w:t>que le diable les emporte tous</w:t>
      </w:r>
      <w:r w:rsidR="00514D33">
        <w:t> ! »</w:t>
      </w:r>
      <w:r>
        <w:t xml:space="preserve"> et il s</w:t>
      </w:r>
      <w:r w:rsidR="00514D33">
        <w:t>’</w:t>
      </w:r>
      <w:r>
        <w:t>en alla au vestiaire</w:t>
      </w:r>
      <w:r w:rsidR="00514D33">
        <w:t>.</w:t>
      </w:r>
    </w:p>
    <w:p w14:paraId="46EBDFA8" w14:textId="77777777" w:rsidR="00514D33" w:rsidRDefault="005A7F50">
      <w:r>
        <w:t>Enfin</w:t>
      </w:r>
      <w:r w:rsidR="00514D33">
        <w:t xml:space="preserve">, </w:t>
      </w:r>
      <w:r>
        <w:t>peut-être que tout aurait bien été</w:t>
      </w:r>
      <w:r w:rsidR="00514D33">
        <w:t xml:space="preserve">, </w:t>
      </w:r>
      <w:r>
        <w:t>si on était resté à Milan et si on n</w:t>
      </w:r>
      <w:r w:rsidR="00514D33">
        <w:t>’</w:t>
      </w:r>
      <w:r>
        <w:t>avait couru qu</w:t>
      </w:r>
      <w:r w:rsidR="00514D33">
        <w:t>’</w:t>
      </w:r>
      <w:r>
        <w:t>à Milan et qu</w:t>
      </w:r>
      <w:r w:rsidR="00514D33">
        <w:t>’</w:t>
      </w:r>
      <w:r>
        <w:t>à Turin</w:t>
      </w:r>
      <w:r w:rsidR="00514D33">
        <w:t xml:space="preserve">, </w:t>
      </w:r>
      <w:r>
        <w:t>parce que si y a jamais eu des champs de courses faciles</w:t>
      </w:r>
      <w:r w:rsidR="00514D33">
        <w:t xml:space="preserve">, </w:t>
      </w:r>
      <w:r>
        <w:t>c</w:t>
      </w:r>
      <w:r w:rsidR="00514D33">
        <w:t>’</w:t>
      </w:r>
      <w:r>
        <w:t xml:space="preserve">est bien ces </w:t>
      </w:r>
      <w:r>
        <w:rPr>
          <w:bCs/>
        </w:rPr>
        <w:t>deux-là</w:t>
      </w:r>
      <w:r w:rsidR="00514D33">
        <w:rPr>
          <w:bCs/>
        </w:rPr>
        <w:t xml:space="preserve">. </w:t>
      </w:r>
      <w:r w:rsidR="00514D33">
        <w:t>« </w:t>
      </w:r>
      <w:r>
        <w:t>Pianola</w:t>
      </w:r>
      <w:r w:rsidR="00514D33">
        <w:t xml:space="preserve">, Joe », </w:t>
      </w:r>
      <w:r>
        <w:t>disait mon vieux quand il descendait de cheval dans le stall des gagnants après ce que les Italiens a</w:t>
      </w:r>
      <w:r>
        <w:t>p</w:t>
      </w:r>
      <w:r>
        <w:t xml:space="preserve">pelaient un </w:t>
      </w:r>
      <w:r>
        <w:rPr>
          <w:bCs/>
        </w:rPr>
        <w:t xml:space="preserve">steeple-chase </w:t>
      </w:r>
      <w:r>
        <w:t>d</w:t>
      </w:r>
      <w:r w:rsidR="00514D33">
        <w:t>’</w:t>
      </w:r>
      <w:r>
        <w:t>enfer</w:t>
      </w:r>
      <w:r w:rsidR="00514D33">
        <w:t xml:space="preserve">. </w:t>
      </w:r>
      <w:r>
        <w:t>J</w:t>
      </w:r>
      <w:r w:rsidR="00514D33">
        <w:t>’</w:t>
      </w:r>
      <w:r>
        <w:t xml:space="preserve">y ai demandé </w:t>
      </w:r>
      <w:r>
        <w:lastRenderedPageBreak/>
        <w:t>une fois</w:t>
      </w:r>
      <w:r w:rsidR="00514D33">
        <w:t> : « </w:t>
      </w:r>
      <w:r>
        <w:t>Cette course se court toute seule</w:t>
      </w:r>
      <w:r w:rsidR="00514D33">
        <w:t xml:space="preserve">, Joe, </w:t>
      </w:r>
      <w:r>
        <w:t>me répondit mon vieux</w:t>
      </w:r>
      <w:r w:rsidR="00514D33">
        <w:t xml:space="preserve">. </w:t>
      </w:r>
      <w:r>
        <w:t>C</w:t>
      </w:r>
      <w:r w:rsidR="00514D33">
        <w:t>’</w:t>
      </w:r>
      <w:r>
        <w:t>est le train auquel on va qui rend la course d</w:t>
      </w:r>
      <w:r w:rsidR="00514D33">
        <w:t>’</w:t>
      </w:r>
      <w:r>
        <w:t>obstacles dang</w:t>
      </w:r>
      <w:r>
        <w:t>e</w:t>
      </w:r>
      <w:r>
        <w:t>reuse</w:t>
      </w:r>
      <w:r w:rsidR="00514D33">
        <w:t xml:space="preserve">. </w:t>
      </w:r>
      <w:r>
        <w:t>Y a pas de train ici</w:t>
      </w:r>
      <w:r w:rsidR="00514D33">
        <w:t xml:space="preserve">, </w:t>
      </w:r>
      <w:r>
        <w:t>et y a pas d</w:t>
      </w:r>
      <w:r w:rsidR="00514D33">
        <w:t>’</w:t>
      </w:r>
      <w:r>
        <w:t>obstacles vraiment ma</w:t>
      </w:r>
      <w:r>
        <w:t>u</w:t>
      </w:r>
      <w:r>
        <w:t>vais non plus</w:t>
      </w:r>
      <w:r w:rsidR="00514D33">
        <w:t xml:space="preserve">. </w:t>
      </w:r>
      <w:r>
        <w:t>Mais c</w:t>
      </w:r>
      <w:r w:rsidR="00514D33">
        <w:t>’</w:t>
      </w:r>
      <w:r>
        <w:t>est toujours le train</w:t>
      </w:r>
      <w:r w:rsidR="00514D33">
        <w:t xml:space="preserve"> – </w:t>
      </w:r>
      <w:r>
        <w:t>pas les obstacles</w:t>
      </w:r>
      <w:r w:rsidR="00514D33">
        <w:t xml:space="preserve"> – </w:t>
      </w:r>
      <w:r>
        <w:t xml:space="preserve">qui cause les </w:t>
      </w:r>
      <w:r>
        <w:rPr>
          <w:bCs/>
        </w:rPr>
        <w:t>embêtements</w:t>
      </w:r>
      <w:r w:rsidR="00514D33">
        <w:rPr>
          <w:bCs/>
        </w:rPr>
        <w:t> »</w:t>
      </w:r>
      <w:r w:rsidR="00514D33">
        <w:t>.</w:t>
      </w:r>
    </w:p>
    <w:p w14:paraId="61F00812" w14:textId="77777777" w:rsidR="00514D33" w:rsidRDefault="005A7F50">
      <w:r>
        <w:rPr>
          <w:bCs/>
        </w:rPr>
        <w:t xml:space="preserve">San-Siro </w:t>
      </w:r>
      <w:r>
        <w:t>était le plus chouette champ de courses que j</w:t>
      </w:r>
      <w:r w:rsidR="00514D33">
        <w:rPr>
          <w:bCs/>
        </w:rPr>
        <w:t>’</w:t>
      </w:r>
      <w:r>
        <w:rPr>
          <w:bCs/>
        </w:rPr>
        <w:t>aie j</w:t>
      </w:r>
      <w:r>
        <w:t>amais vu</w:t>
      </w:r>
      <w:r w:rsidR="00514D33">
        <w:t xml:space="preserve">, </w:t>
      </w:r>
      <w:r>
        <w:t>mais mon vieux prétendait que c</w:t>
      </w:r>
      <w:r w:rsidR="00514D33">
        <w:t>’</w:t>
      </w:r>
      <w:r>
        <w:t xml:space="preserve">était une vie </w:t>
      </w:r>
      <w:r>
        <w:rPr>
          <w:bCs/>
        </w:rPr>
        <w:t xml:space="preserve">de </w:t>
      </w:r>
      <w:r>
        <w:t>chien</w:t>
      </w:r>
      <w:r w:rsidR="00514D33">
        <w:t xml:space="preserve">. </w:t>
      </w:r>
      <w:r>
        <w:t xml:space="preserve">Fallait faire la navette entre </w:t>
      </w:r>
      <w:r>
        <w:rPr>
          <w:bCs/>
        </w:rPr>
        <w:t xml:space="preserve">Mirafiore </w:t>
      </w:r>
      <w:r>
        <w:t xml:space="preserve">et </w:t>
      </w:r>
      <w:r>
        <w:rPr>
          <w:bCs/>
        </w:rPr>
        <w:t xml:space="preserve">San-Siro </w:t>
      </w:r>
      <w:r>
        <w:t>et co</w:t>
      </w:r>
      <w:r>
        <w:t>u</w:t>
      </w:r>
      <w:r>
        <w:t>rir à peu près tous les jours de la semaine avec un voyage en chemin de fer toutes les deux nuits</w:t>
      </w:r>
      <w:r w:rsidR="00514D33">
        <w:t>.</w:t>
      </w:r>
    </w:p>
    <w:p w14:paraId="507284C9" w14:textId="77777777" w:rsidR="00514D33" w:rsidRDefault="005A7F50">
      <w:pPr>
        <w:rPr>
          <w:bCs/>
        </w:rPr>
      </w:pPr>
      <w:r>
        <w:t>Les chevaux aussi me rendaient maboul</w:t>
      </w:r>
      <w:r w:rsidR="00514D33">
        <w:t xml:space="preserve">. </w:t>
      </w:r>
      <w:r>
        <w:t xml:space="preserve">Ils ont vraiment de </w:t>
      </w:r>
      <w:r>
        <w:rPr>
          <w:bCs/>
        </w:rPr>
        <w:t>l</w:t>
      </w:r>
      <w:r w:rsidR="00514D33">
        <w:rPr>
          <w:bCs/>
        </w:rPr>
        <w:t>’</w:t>
      </w:r>
      <w:r>
        <w:rPr>
          <w:bCs/>
        </w:rPr>
        <w:t xml:space="preserve">allure </w:t>
      </w:r>
      <w:r>
        <w:t>quand ils sortent et remontent la piste jusqu</w:t>
      </w:r>
      <w:r w:rsidR="00514D33">
        <w:t>’</w:t>
      </w:r>
      <w:r>
        <w:t>au départ avec une espèce de grimace étroite qui leur fait montrer les dents et le jockey qui les retient ou bien des fois qui lâche un peu et les laisse prendre un petit galop jusqu</w:t>
      </w:r>
      <w:r w:rsidR="00514D33">
        <w:t>’</w:t>
      </w:r>
      <w:r>
        <w:t>au poteau de d</w:t>
      </w:r>
      <w:r>
        <w:t>é</w:t>
      </w:r>
      <w:r>
        <w:t>part</w:t>
      </w:r>
      <w:r w:rsidR="00514D33">
        <w:t xml:space="preserve">. </w:t>
      </w:r>
      <w:r>
        <w:t>Et puis</w:t>
      </w:r>
      <w:r w:rsidR="00514D33">
        <w:t xml:space="preserve">, </w:t>
      </w:r>
      <w:r>
        <w:t>quand ils étaient au poteau</w:t>
      </w:r>
      <w:r w:rsidR="00514D33">
        <w:t xml:space="preserve">, </w:t>
      </w:r>
      <w:r>
        <w:t>ça me prenait plus fort que jamais</w:t>
      </w:r>
      <w:r w:rsidR="00514D33">
        <w:t xml:space="preserve">. </w:t>
      </w:r>
      <w:r>
        <w:t>Surtout à San-Siro avec cette grande pelouse verte et les montagnes tout au fond et ce gros Italien de starter avec sa grande cravache et les jockeys dont les mains pian</w:t>
      </w:r>
      <w:r>
        <w:t>o</w:t>
      </w:r>
      <w:r>
        <w:t>taient leurs chevaux et puis le ruban qui sautait et cette cloche qui sonnait et eux tous qui partaient en peloton et puis qui commençaient de s</w:t>
      </w:r>
      <w:r w:rsidR="00514D33">
        <w:t>’</w:t>
      </w:r>
      <w:r>
        <w:t>égrener</w:t>
      </w:r>
      <w:r w:rsidR="00514D33">
        <w:t xml:space="preserve">. </w:t>
      </w:r>
      <w:r>
        <w:t>Vous savez comment ça part un p</w:t>
      </w:r>
      <w:r>
        <w:t>e</w:t>
      </w:r>
      <w:r>
        <w:t>loton de canassons</w:t>
      </w:r>
      <w:r w:rsidR="00514D33">
        <w:t xml:space="preserve">. </w:t>
      </w:r>
      <w:r>
        <w:t>Si on est en haut de la tribune avec des j</w:t>
      </w:r>
      <w:r>
        <w:t>u</w:t>
      </w:r>
      <w:r>
        <w:t>melles</w:t>
      </w:r>
      <w:r w:rsidR="00514D33">
        <w:t xml:space="preserve">, </w:t>
      </w:r>
      <w:r>
        <w:t xml:space="preserve">on les voit plonger en avant et puis la cloche se met à </w:t>
      </w:r>
      <w:r>
        <w:rPr>
          <w:bCs/>
        </w:rPr>
        <w:t>sonner et on dirait qu</w:t>
      </w:r>
      <w:r w:rsidR="00514D33">
        <w:rPr>
          <w:bCs/>
        </w:rPr>
        <w:t>’</w:t>
      </w:r>
      <w:r>
        <w:rPr>
          <w:bCs/>
        </w:rPr>
        <w:t>elle sonne pendant des milliasses d</w:t>
      </w:r>
      <w:r w:rsidR="00514D33">
        <w:rPr>
          <w:bCs/>
        </w:rPr>
        <w:t>’</w:t>
      </w:r>
      <w:r>
        <w:rPr>
          <w:bCs/>
        </w:rPr>
        <w:t>années et puis ils arrivent en balayant le tournant</w:t>
      </w:r>
      <w:r w:rsidR="00514D33">
        <w:rPr>
          <w:bCs/>
        </w:rPr>
        <w:t xml:space="preserve">. </w:t>
      </w:r>
      <w:r>
        <w:rPr>
          <w:bCs/>
        </w:rPr>
        <w:t>Pour moi y a jamais rien eu qui vaille ça</w:t>
      </w:r>
      <w:r w:rsidR="00514D33">
        <w:rPr>
          <w:bCs/>
        </w:rPr>
        <w:t>.</w:t>
      </w:r>
    </w:p>
    <w:p w14:paraId="545D0296" w14:textId="77777777" w:rsidR="00514D33" w:rsidRDefault="005A7F50">
      <w:pPr>
        <w:rPr>
          <w:bCs/>
        </w:rPr>
      </w:pPr>
      <w:r>
        <w:rPr>
          <w:bCs/>
        </w:rPr>
        <w:t>Mais mon vieux me dit un jour au vestiaire</w:t>
      </w:r>
      <w:r w:rsidR="00514D33">
        <w:rPr>
          <w:bCs/>
        </w:rPr>
        <w:t xml:space="preserve">, </w:t>
      </w:r>
      <w:r>
        <w:rPr>
          <w:bCs/>
        </w:rPr>
        <w:t>en se rhabi</w:t>
      </w:r>
      <w:r>
        <w:rPr>
          <w:bCs/>
        </w:rPr>
        <w:t>l</w:t>
      </w:r>
      <w:r>
        <w:rPr>
          <w:bCs/>
        </w:rPr>
        <w:t>lant</w:t>
      </w:r>
      <w:r w:rsidR="00514D33">
        <w:rPr>
          <w:bCs/>
        </w:rPr>
        <w:t> : « </w:t>
      </w:r>
      <w:r>
        <w:rPr>
          <w:bCs/>
        </w:rPr>
        <w:t>Pas un de ces outils-là n</w:t>
      </w:r>
      <w:r w:rsidR="00514D33">
        <w:rPr>
          <w:bCs/>
        </w:rPr>
        <w:t>’</w:t>
      </w:r>
      <w:r>
        <w:rPr>
          <w:bCs/>
        </w:rPr>
        <w:t>est un cheval</w:t>
      </w:r>
      <w:r w:rsidR="00514D33">
        <w:rPr>
          <w:bCs/>
        </w:rPr>
        <w:t xml:space="preserve">, Joe. </w:t>
      </w:r>
      <w:r>
        <w:rPr>
          <w:bCs/>
        </w:rPr>
        <w:t>À Paris</w:t>
      </w:r>
      <w:r w:rsidR="00514D33">
        <w:rPr>
          <w:bCs/>
        </w:rPr>
        <w:t xml:space="preserve">, </w:t>
      </w:r>
      <w:r>
        <w:rPr>
          <w:bCs/>
        </w:rPr>
        <w:t>on abattrait ce tas de toquards pour le cuir et les sabots</w:t>
      </w:r>
      <w:r w:rsidR="00514D33">
        <w:rPr>
          <w:bCs/>
        </w:rPr>
        <w:t>. »</w:t>
      </w:r>
      <w:r>
        <w:rPr>
          <w:bCs/>
        </w:rPr>
        <w:t xml:space="preserve"> </w:t>
      </w:r>
      <w:r>
        <w:rPr>
          <w:bCs/>
        </w:rPr>
        <w:lastRenderedPageBreak/>
        <w:t>C</w:t>
      </w:r>
      <w:r w:rsidR="00514D33">
        <w:rPr>
          <w:bCs/>
        </w:rPr>
        <w:t>’</w:t>
      </w:r>
      <w:r>
        <w:rPr>
          <w:bCs/>
        </w:rPr>
        <w:t>était un jour qu</w:t>
      </w:r>
      <w:r w:rsidR="00514D33">
        <w:rPr>
          <w:bCs/>
        </w:rPr>
        <w:t>’</w:t>
      </w:r>
      <w:r>
        <w:rPr>
          <w:bCs/>
        </w:rPr>
        <w:t>il avait gagné le Premio Commercio avec Lantorna en l</w:t>
      </w:r>
      <w:r w:rsidR="00514D33">
        <w:rPr>
          <w:bCs/>
        </w:rPr>
        <w:t>’</w:t>
      </w:r>
      <w:r>
        <w:rPr>
          <w:bCs/>
        </w:rPr>
        <w:t>enlevant pendant les cent derniers mètres comme le bouchon qu</w:t>
      </w:r>
      <w:r w:rsidR="00514D33">
        <w:rPr>
          <w:bCs/>
        </w:rPr>
        <w:t>’</w:t>
      </w:r>
      <w:r>
        <w:rPr>
          <w:bCs/>
        </w:rPr>
        <w:t>on arrache d</w:t>
      </w:r>
      <w:r w:rsidR="00514D33">
        <w:rPr>
          <w:bCs/>
        </w:rPr>
        <w:t>’</w:t>
      </w:r>
      <w:r>
        <w:rPr>
          <w:bCs/>
        </w:rPr>
        <w:t>un goulot</w:t>
      </w:r>
      <w:r w:rsidR="00514D33">
        <w:rPr>
          <w:bCs/>
        </w:rPr>
        <w:t>.</w:t>
      </w:r>
    </w:p>
    <w:p w14:paraId="0F392018" w14:textId="77777777" w:rsidR="00514D33" w:rsidRDefault="005A7F50">
      <w:pPr>
        <w:rPr>
          <w:bCs/>
        </w:rPr>
      </w:pPr>
      <w:r>
        <w:rPr>
          <w:bCs/>
        </w:rPr>
        <w:t>C</w:t>
      </w:r>
      <w:r w:rsidR="00514D33">
        <w:rPr>
          <w:bCs/>
        </w:rPr>
        <w:t>’</w:t>
      </w:r>
      <w:r>
        <w:rPr>
          <w:bCs/>
        </w:rPr>
        <w:t>est tout de suite après le Premio Commercio qu</w:t>
      </w:r>
      <w:r w:rsidR="00514D33">
        <w:rPr>
          <w:bCs/>
        </w:rPr>
        <w:t>’</w:t>
      </w:r>
      <w:r>
        <w:rPr>
          <w:bCs/>
        </w:rPr>
        <w:t>on les a mis et qu</w:t>
      </w:r>
      <w:r w:rsidR="00514D33">
        <w:rPr>
          <w:bCs/>
        </w:rPr>
        <w:t>’</w:t>
      </w:r>
      <w:r>
        <w:rPr>
          <w:bCs/>
        </w:rPr>
        <w:t>on est parti d</w:t>
      </w:r>
      <w:r w:rsidR="00514D33">
        <w:rPr>
          <w:bCs/>
        </w:rPr>
        <w:t>’</w:t>
      </w:r>
      <w:r>
        <w:rPr>
          <w:bCs/>
        </w:rPr>
        <w:t>Italie</w:t>
      </w:r>
      <w:r w:rsidR="00514D33">
        <w:rPr>
          <w:bCs/>
        </w:rPr>
        <w:t xml:space="preserve">. </w:t>
      </w:r>
      <w:r>
        <w:rPr>
          <w:bCs/>
        </w:rPr>
        <w:t>Mon vieux et Holbrook et un gros Italien en chapeau de paille qui n</w:t>
      </w:r>
      <w:r w:rsidR="00514D33">
        <w:rPr>
          <w:bCs/>
        </w:rPr>
        <w:t>’</w:t>
      </w:r>
      <w:r>
        <w:rPr>
          <w:bCs/>
        </w:rPr>
        <w:t>arrêtait pas de s</w:t>
      </w:r>
      <w:r w:rsidR="00514D33">
        <w:rPr>
          <w:bCs/>
        </w:rPr>
        <w:t>’</w:t>
      </w:r>
      <w:r>
        <w:rPr>
          <w:bCs/>
        </w:rPr>
        <w:t>essuyer la f</w:t>
      </w:r>
      <w:r>
        <w:rPr>
          <w:bCs/>
        </w:rPr>
        <w:t>i</w:t>
      </w:r>
      <w:r>
        <w:rPr>
          <w:bCs/>
        </w:rPr>
        <w:t>gure avec son mouchoir étaient à une table de la Galleria en train de discuter</w:t>
      </w:r>
      <w:r w:rsidR="00514D33">
        <w:rPr>
          <w:bCs/>
        </w:rPr>
        <w:t xml:space="preserve">. </w:t>
      </w:r>
      <w:r>
        <w:rPr>
          <w:bCs/>
        </w:rPr>
        <w:t>Ils parlaient en français et les deux autres en avaient après mon vieux</w:t>
      </w:r>
      <w:r w:rsidR="00514D33">
        <w:rPr>
          <w:bCs/>
        </w:rPr>
        <w:t xml:space="preserve">. </w:t>
      </w:r>
      <w:r>
        <w:rPr>
          <w:bCs/>
        </w:rPr>
        <w:t>À la fin il se tut et resta comme ça</w:t>
      </w:r>
      <w:r w:rsidR="00514D33">
        <w:rPr>
          <w:bCs/>
        </w:rPr>
        <w:t xml:space="preserve">, </w:t>
      </w:r>
      <w:r>
        <w:rPr>
          <w:bCs/>
        </w:rPr>
        <w:t>les yeux sur Holbrook</w:t>
      </w:r>
      <w:r w:rsidR="00514D33">
        <w:rPr>
          <w:bCs/>
        </w:rPr>
        <w:t xml:space="preserve">, </w:t>
      </w:r>
      <w:r>
        <w:rPr>
          <w:bCs/>
        </w:rPr>
        <w:t>et les deux autres continuaient de se mettre après lui</w:t>
      </w:r>
      <w:r w:rsidR="00514D33">
        <w:rPr>
          <w:bCs/>
        </w:rPr>
        <w:t xml:space="preserve">, </w:t>
      </w:r>
      <w:r>
        <w:rPr>
          <w:bCs/>
        </w:rPr>
        <w:t>l</w:t>
      </w:r>
      <w:r w:rsidR="00514D33">
        <w:rPr>
          <w:bCs/>
        </w:rPr>
        <w:t>’</w:t>
      </w:r>
      <w:r>
        <w:rPr>
          <w:bCs/>
        </w:rPr>
        <w:t>un prenant la parole et puis l</w:t>
      </w:r>
      <w:r w:rsidR="00514D33">
        <w:rPr>
          <w:bCs/>
        </w:rPr>
        <w:t>’</w:t>
      </w:r>
      <w:r>
        <w:rPr>
          <w:bCs/>
        </w:rPr>
        <w:t>autre</w:t>
      </w:r>
      <w:r w:rsidR="00514D33">
        <w:rPr>
          <w:bCs/>
        </w:rPr>
        <w:t xml:space="preserve">, </w:t>
      </w:r>
      <w:r>
        <w:rPr>
          <w:bCs/>
        </w:rPr>
        <w:t>et le gros Italien interrompant toujours Holbrook</w:t>
      </w:r>
      <w:r w:rsidR="00514D33">
        <w:rPr>
          <w:bCs/>
        </w:rPr>
        <w:t>.</w:t>
      </w:r>
    </w:p>
    <w:p w14:paraId="1D90E5E7" w14:textId="77777777" w:rsidR="00514D33" w:rsidRDefault="00514D33">
      <w:pPr>
        <w:rPr>
          <w:bCs/>
        </w:rPr>
      </w:pPr>
      <w:r>
        <w:rPr>
          <w:bCs/>
        </w:rPr>
        <w:t>— </w:t>
      </w:r>
      <w:r w:rsidR="005A7F50">
        <w:t>Va m</w:t>
      </w:r>
      <w:r>
        <w:t>’</w:t>
      </w:r>
      <w:r w:rsidR="005A7F50">
        <w:t xml:space="preserve">acheter le </w:t>
      </w:r>
      <w:r w:rsidR="005A7F50">
        <w:rPr>
          <w:i/>
          <w:iCs/>
        </w:rPr>
        <w:t>Sportsman</w:t>
      </w:r>
      <w:r>
        <w:rPr>
          <w:i/>
          <w:iCs/>
        </w:rPr>
        <w:t xml:space="preserve">, </w:t>
      </w:r>
      <w:r w:rsidR="005A7F50">
        <w:rPr>
          <w:bCs/>
        </w:rPr>
        <w:t>veux-tu</w:t>
      </w:r>
      <w:r>
        <w:t xml:space="preserve">, Joe ? </w:t>
      </w:r>
      <w:r w:rsidR="005A7F50">
        <w:t xml:space="preserve">me dit mon vieux en me donnant quelques sous et sans cesser de regarder </w:t>
      </w:r>
      <w:r w:rsidR="005A7F50">
        <w:rPr>
          <w:bCs/>
        </w:rPr>
        <w:t>Holbrook</w:t>
      </w:r>
      <w:r>
        <w:rPr>
          <w:bCs/>
        </w:rPr>
        <w:t>.</w:t>
      </w:r>
    </w:p>
    <w:p w14:paraId="5AD096B3" w14:textId="77777777" w:rsidR="00514D33" w:rsidRDefault="005A7F50">
      <w:r>
        <w:t>Je sortis de la Galleria et allai jusque devant la Scala pour acheter le journal</w:t>
      </w:r>
      <w:r w:rsidR="00514D33">
        <w:t xml:space="preserve">. </w:t>
      </w:r>
      <w:r>
        <w:t>Puis je revins mais sans m</w:t>
      </w:r>
      <w:r w:rsidR="00514D33">
        <w:t>’</w:t>
      </w:r>
      <w:r>
        <w:t>avancer parce que je ne savais pas si on voulait de moi et mon vieux était renversé sur sa chaise</w:t>
      </w:r>
      <w:r w:rsidR="00514D33">
        <w:t xml:space="preserve">, </w:t>
      </w:r>
      <w:r>
        <w:t>les yeux sur son café</w:t>
      </w:r>
      <w:r w:rsidR="00514D33">
        <w:t xml:space="preserve">, </w:t>
      </w:r>
      <w:r>
        <w:t>et jouant avec une cuiller</w:t>
      </w:r>
      <w:r w:rsidR="00514D33">
        <w:t xml:space="preserve">, </w:t>
      </w:r>
      <w:r>
        <w:t xml:space="preserve">et Holbrook et le </w:t>
      </w:r>
      <w:r>
        <w:rPr>
          <w:bCs/>
        </w:rPr>
        <w:t xml:space="preserve">gros </w:t>
      </w:r>
      <w:r>
        <w:t>Italien étaient debout et le gros Italien s</w:t>
      </w:r>
      <w:r w:rsidR="00514D33">
        <w:t>’</w:t>
      </w:r>
      <w:r>
        <w:t>essuyait la figure et secouait la tête</w:t>
      </w:r>
      <w:r w:rsidR="00514D33">
        <w:t xml:space="preserve">. </w:t>
      </w:r>
      <w:r>
        <w:t>Et moi je m</w:t>
      </w:r>
      <w:r w:rsidR="00514D33">
        <w:t>’</w:t>
      </w:r>
      <w:r>
        <w:t>approchai et mon vieux fit absolument comme si les deux autres n</w:t>
      </w:r>
      <w:r w:rsidR="00514D33">
        <w:t>’</w:t>
      </w:r>
      <w:r>
        <w:t>avaient pas été là et me dit</w:t>
      </w:r>
      <w:r w:rsidR="00514D33">
        <w:t> : « </w:t>
      </w:r>
      <w:r>
        <w:t>Une glace</w:t>
      </w:r>
      <w:r w:rsidR="00514D33">
        <w:t>, Joe ? »</w:t>
      </w:r>
      <w:r>
        <w:t xml:space="preserve"> Holbrook baissa les yeux vers mon vieux et dit lentement</w:t>
      </w:r>
      <w:r w:rsidR="00514D33">
        <w:t xml:space="preserve">, </w:t>
      </w:r>
      <w:r>
        <w:t>en articulant bien</w:t>
      </w:r>
      <w:r w:rsidR="00514D33">
        <w:t> : « </w:t>
      </w:r>
      <w:r>
        <w:t>Espèce de salaud</w:t>
      </w:r>
      <w:r w:rsidR="00514D33">
        <w:t xml:space="preserve"> », </w:t>
      </w:r>
      <w:r>
        <w:t>et suivi du gros Italien il s</w:t>
      </w:r>
      <w:r w:rsidR="00514D33">
        <w:t>’</w:t>
      </w:r>
      <w:r>
        <w:t>éloigna à tr</w:t>
      </w:r>
      <w:r>
        <w:t>a</w:t>
      </w:r>
      <w:r>
        <w:t>vers les tables</w:t>
      </w:r>
      <w:r w:rsidR="00514D33">
        <w:t>.</w:t>
      </w:r>
    </w:p>
    <w:p w14:paraId="0F322B52" w14:textId="77777777" w:rsidR="00514D33" w:rsidRDefault="005A7F50">
      <w:r>
        <w:t>Mon vieux resta là et il me regardait avec une espèce de sourire</w:t>
      </w:r>
      <w:r w:rsidR="00514D33">
        <w:t xml:space="preserve">, </w:t>
      </w:r>
      <w:r>
        <w:t>mais il était tout blanc et avait l</w:t>
      </w:r>
      <w:r w:rsidR="00514D33">
        <w:t>’</w:t>
      </w:r>
      <w:r>
        <w:t>air malade à crever</w:t>
      </w:r>
      <w:r w:rsidR="00514D33">
        <w:t xml:space="preserve">, </w:t>
      </w:r>
      <w:r>
        <w:t>et moi j</w:t>
      </w:r>
      <w:r w:rsidR="00514D33">
        <w:t>’</w:t>
      </w:r>
      <w:r>
        <w:t>avais peur et comme mal au ventre parce que je sentais qu</w:t>
      </w:r>
      <w:r w:rsidR="00514D33">
        <w:t>’</w:t>
      </w:r>
      <w:r>
        <w:t xml:space="preserve">il était arrivé quelque chose et que je ne voyais pas </w:t>
      </w:r>
      <w:r>
        <w:lastRenderedPageBreak/>
        <w:t>comment quelqu</w:t>
      </w:r>
      <w:r w:rsidR="00514D33">
        <w:t>’</w:t>
      </w:r>
      <w:r>
        <w:t xml:space="preserve">un pouvait traiter mon vieux de salaud et </w:t>
      </w:r>
      <w:r>
        <w:rPr>
          <w:bCs/>
        </w:rPr>
        <w:t>s</w:t>
      </w:r>
      <w:r w:rsidR="00514D33">
        <w:rPr>
          <w:bCs/>
        </w:rPr>
        <w:t>’</w:t>
      </w:r>
      <w:r>
        <w:rPr>
          <w:bCs/>
        </w:rPr>
        <w:t xml:space="preserve">en </w:t>
      </w:r>
      <w:r>
        <w:t>tirer comme ça</w:t>
      </w:r>
      <w:r w:rsidR="00514D33">
        <w:t xml:space="preserve">. </w:t>
      </w:r>
      <w:r>
        <w:t xml:space="preserve">Mon vieux ouvrit le </w:t>
      </w:r>
      <w:r>
        <w:rPr>
          <w:i/>
          <w:iCs/>
        </w:rPr>
        <w:t>Sportsman</w:t>
      </w:r>
      <w:r>
        <w:t xml:space="preserve"> et après avoir étudié les handicaps pendant un </w:t>
      </w:r>
      <w:r>
        <w:rPr>
          <w:bCs/>
        </w:rPr>
        <w:t>moment</w:t>
      </w:r>
      <w:r w:rsidR="00514D33">
        <w:rPr>
          <w:bCs/>
        </w:rPr>
        <w:t xml:space="preserve">, </w:t>
      </w:r>
      <w:r>
        <w:t>il me dit</w:t>
      </w:r>
      <w:r w:rsidR="00514D33">
        <w:t> : « </w:t>
      </w:r>
      <w:r>
        <w:t>Dans la vie</w:t>
      </w:r>
      <w:r w:rsidR="00514D33">
        <w:t xml:space="preserve">, Joe, </w:t>
      </w:r>
      <w:r>
        <w:t>faut avaler un tas de choses</w:t>
      </w:r>
      <w:r w:rsidR="00514D33">
        <w:t>. »</w:t>
      </w:r>
      <w:r>
        <w:t xml:space="preserve"> Et trois jours après on quittait Milan pour de bon et on partait pour Paris par le train de Turin</w:t>
      </w:r>
      <w:r w:rsidR="00514D33">
        <w:t xml:space="preserve">, </w:t>
      </w:r>
      <w:r>
        <w:t>après avoir vendu à l</w:t>
      </w:r>
      <w:r w:rsidR="00514D33">
        <w:t>’</w:t>
      </w:r>
      <w:r>
        <w:t xml:space="preserve">encan devant les écuries </w:t>
      </w:r>
      <w:r>
        <w:rPr>
          <w:bCs/>
        </w:rPr>
        <w:t xml:space="preserve">Turner </w:t>
      </w:r>
      <w:r>
        <w:t>tout ce qu</w:t>
      </w:r>
      <w:r w:rsidR="00514D33">
        <w:t>’</w:t>
      </w:r>
      <w:r>
        <w:t>on ne pouvait pas fourrer dans les malles ou dans les valises</w:t>
      </w:r>
      <w:r w:rsidR="00514D33">
        <w:t>.</w:t>
      </w:r>
    </w:p>
    <w:p w14:paraId="12B4978C" w14:textId="77777777" w:rsidR="00514D33" w:rsidRDefault="005A7F50">
      <w:r>
        <w:t>On arriva à Paris le matin de bonne heure dans une grande gare toute sale qui s</w:t>
      </w:r>
      <w:r w:rsidR="00514D33">
        <w:t>’</w:t>
      </w:r>
      <w:r>
        <w:t xml:space="preserve">appelait la gare de </w:t>
      </w:r>
      <w:r>
        <w:rPr>
          <w:bCs/>
        </w:rPr>
        <w:t xml:space="preserve">Lyon </w:t>
      </w:r>
      <w:r>
        <w:t>à ce que me dit mon vieux</w:t>
      </w:r>
      <w:r w:rsidR="00514D33">
        <w:t xml:space="preserve">. </w:t>
      </w:r>
      <w:r>
        <w:t>À côté de Milan</w:t>
      </w:r>
      <w:r w:rsidR="00514D33">
        <w:t xml:space="preserve">, </w:t>
      </w:r>
      <w:r>
        <w:t>Paris est une ville bougrement grande</w:t>
      </w:r>
      <w:r w:rsidR="00514D33">
        <w:t xml:space="preserve">. </w:t>
      </w:r>
      <w:r>
        <w:t>À Milan on dirait que tout le monde va quelque part et que tous les trams vont quelque part et y a pas d</w:t>
      </w:r>
      <w:r w:rsidR="00514D33">
        <w:t>’</w:t>
      </w:r>
      <w:r>
        <w:t>aria</w:t>
      </w:r>
      <w:r w:rsidR="00514D33">
        <w:t xml:space="preserve">, </w:t>
      </w:r>
      <w:r>
        <w:t>mais Paris est tout embrouillé et jamais personne n</w:t>
      </w:r>
      <w:r w:rsidR="00514D33">
        <w:t>’</w:t>
      </w:r>
      <w:r>
        <w:t>y met de l</w:t>
      </w:r>
      <w:r w:rsidR="00514D33">
        <w:t>’</w:t>
      </w:r>
      <w:r>
        <w:t>ordre</w:t>
      </w:r>
      <w:r w:rsidR="00514D33">
        <w:t xml:space="preserve">. </w:t>
      </w:r>
      <w:r>
        <w:t>J</w:t>
      </w:r>
      <w:r w:rsidR="00514D33">
        <w:t>’</w:t>
      </w:r>
      <w:r>
        <w:t>ai pourtant fini par m</w:t>
      </w:r>
      <w:r w:rsidR="00514D33">
        <w:t>’</w:t>
      </w:r>
      <w:r>
        <w:t>y plaire</w:t>
      </w:r>
      <w:r w:rsidR="00514D33">
        <w:t xml:space="preserve">, </w:t>
      </w:r>
      <w:r>
        <w:t>du moins à peu près</w:t>
      </w:r>
      <w:r w:rsidR="00514D33">
        <w:t xml:space="preserve">, </w:t>
      </w:r>
      <w:r>
        <w:t>et puis</w:t>
      </w:r>
      <w:r w:rsidR="00514D33">
        <w:t xml:space="preserve">, </w:t>
      </w:r>
      <w:r>
        <w:t>dites</w:t>
      </w:r>
      <w:r w:rsidR="00514D33">
        <w:t xml:space="preserve">, </w:t>
      </w:r>
      <w:r>
        <w:t>on y trouve les plus beaux champs de courses du monde</w:t>
      </w:r>
      <w:r w:rsidR="00514D33">
        <w:t xml:space="preserve"> ! </w:t>
      </w:r>
      <w:r>
        <w:t>On dirait que c</w:t>
      </w:r>
      <w:r w:rsidR="00514D33">
        <w:t>’</w:t>
      </w:r>
      <w:r>
        <w:t>est ce qui fait tout marcher et la seule chose sur laquelle on puisse à peu près compter c</w:t>
      </w:r>
      <w:r w:rsidR="00514D33">
        <w:t>’</w:t>
      </w:r>
      <w:r>
        <w:t>est qu</w:t>
      </w:r>
      <w:r w:rsidR="00514D33">
        <w:t>’</w:t>
      </w:r>
      <w:r>
        <w:t>aujourd</w:t>
      </w:r>
      <w:r w:rsidR="00514D33">
        <w:t>’</w:t>
      </w:r>
      <w:r>
        <w:t>hui les autobus iront à celui des champs de courses où y a des courses</w:t>
      </w:r>
      <w:r w:rsidR="00514D33">
        <w:t xml:space="preserve">, </w:t>
      </w:r>
      <w:r>
        <w:t>n</w:t>
      </w:r>
      <w:r w:rsidR="00514D33">
        <w:t>’</w:t>
      </w:r>
      <w:r>
        <w:t>importe lequel</w:t>
      </w:r>
      <w:r w:rsidR="00514D33">
        <w:t xml:space="preserve">, </w:t>
      </w:r>
      <w:r>
        <w:t>qu</w:t>
      </w:r>
      <w:r w:rsidR="00514D33">
        <w:t>’</w:t>
      </w:r>
      <w:r>
        <w:t>ils iront à travers et en dépit de tout droit au champ de courses</w:t>
      </w:r>
      <w:r w:rsidR="00514D33">
        <w:t xml:space="preserve">. </w:t>
      </w:r>
      <w:r>
        <w:t>Je n</w:t>
      </w:r>
      <w:r w:rsidR="00514D33">
        <w:t>’</w:t>
      </w:r>
      <w:r>
        <w:t>ai jamais eu l</w:t>
      </w:r>
      <w:r w:rsidR="00514D33">
        <w:t>’</w:t>
      </w:r>
      <w:r>
        <w:t>occasion de vraiment connaître Paris</w:t>
      </w:r>
      <w:r w:rsidR="00514D33">
        <w:t xml:space="preserve">, </w:t>
      </w:r>
      <w:r>
        <w:t>parce que je n</w:t>
      </w:r>
      <w:r w:rsidR="00514D33">
        <w:t>’</w:t>
      </w:r>
      <w:r>
        <w:t>y venais guère qu</w:t>
      </w:r>
      <w:r w:rsidR="00514D33">
        <w:t>’</w:t>
      </w:r>
      <w:r>
        <w:t>une ou deux fois par semaine de Maisons</w:t>
      </w:r>
      <w:r w:rsidR="00514D33">
        <w:t xml:space="preserve">, </w:t>
      </w:r>
      <w:r>
        <w:t>avec le vieux</w:t>
      </w:r>
      <w:r w:rsidR="00514D33">
        <w:t xml:space="preserve">, </w:t>
      </w:r>
      <w:r>
        <w:t>et il s</w:t>
      </w:r>
      <w:r w:rsidR="00514D33">
        <w:t>’</w:t>
      </w:r>
      <w:r>
        <w:t>asseyait toujours au Café de la Paix</w:t>
      </w:r>
      <w:r w:rsidR="00514D33">
        <w:t xml:space="preserve">, </w:t>
      </w:r>
      <w:r>
        <w:t>à la terrasse du côté de l</w:t>
      </w:r>
      <w:r w:rsidR="00514D33">
        <w:t>’</w:t>
      </w:r>
      <w:r>
        <w:t>Opéra</w:t>
      </w:r>
      <w:r w:rsidR="00514D33">
        <w:t xml:space="preserve">, </w:t>
      </w:r>
      <w:r>
        <w:t>avec les autres copains de Maisons et je crois que c</w:t>
      </w:r>
      <w:r w:rsidR="00514D33">
        <w:t>’</w:t>
      </w:r>
      <w:r>
        <w:t>est un des coins les plus affairés de Paris</w:t>
      </w:r>
      <w:r w:rsidR="00514D33">
        <w:t xml:space="preserve">. </w:t>
      </w:r>
      <w:r>
        <w:t>Mais</w:t>
      </w:r>
      <w:r w:rsidR="00514D33">
        <w:t xml:space="preserve">, </w:t>
      </w:r>
      <w:r>
        <w:t>vrai</w:t>
      </w:r>
      <w:r w:rsidR="00514D33">
        <w:t xml:space="preserve">, </w:t>
      </w:r>
      <w:r>
        <w:t>c</w:t>
      </w:r>
      <w:r w:rsidR="00514D33">
        <w:t>’</w:t>
      </w:r>
      <w:r>
        <w:t>est drôle qu</w:t>
      </w:r>
      <w:r w:rsidR="00514D33">
        <w:t>’</w:t>
      </w:r>
      <w:r>
        <w:t>une grande ville comme Paris n</w:t>
      </w:r>
      <w:r w:rsidR="00514D33">
        <w:t>’</w:t>
      </w:r>
      <w:r>
        <w:t xml:space="preserve">ait pas une </w:t>
      </w:r>
      <w:r>
        <w:rPr>
          <w:bCs/>
        </w:rPr>
        <w:t>Galleria</w:t>
      </w:r>
      <w:r w:rsidR="00514D33">
        <w:t xml:space="preserve">, </w:t>
      </w:r>
      <w:r>
        <w:t>hein</w:t>
      </w:r>
      <w:r w:rsidR="00514D33">
        <w:t> ?</w:t>
      </w:r>
    </w:p>
    <w:p w14:paraId="35269686" w14:textId="77777777" w:rsidR="00514D33" w:rsidRDefault="005A7F50">
      <w:r>
        <w:t>Enfin</w:t>
      </w:r>
      <w:r w:rsidR="00514D33">
        <w:t xml:space="preserve">, </w:t>
      </w:r>
      <w:r>
        <w:t xml:space="preserve">on alla vivre à </w:t>
      </w:r>
      <w:r>
        <w:rPr>
          <w:bCs/>
        </w:rPr>
        <w:t>Maisons-Laffitte</w:t>
      </w:r>
      <w:r w:rsidR="00514D33">
        <w:t xml:space="preserve">, </w:t>
      </w:r>
      <w:r>
        <w:t>où presque tout le monde demeure</w:t>
      </w:r>
      <w:r w:rsidR="00514D33">
        <w:t xml:space="preserve">, </w:t>
      </w:r>
      <w:r>
        <w:t>excepté les copains de Chantilly</w:t>
      </w:r>
      <w:r w:rsidR="00514D33">
        <w:t xml:space="preserve">, </w:t>
      </w:r>
      <w:r>
        <w:t>chez une Madame Meyers qui tient une pension</w:t>
      </w:r>
      <w:r w:rsidR="00514D33">
        <w:t xml:space="preserve">. </w:t>
      </w:r>
      <w:r>
        <w:t>Pour y vivre</w:t>
      </w:r>
      <w:r w:rsidR="00514D33">
        <w:t xml:space="preserve">, </w:t>
      </w:r>
      <w:r>
        <w:t>Maisons est le plus chouette endroit que j</w:t>
      </w:r>
      <w:r w:rsidR="00514D33">
        <w:t>’</w:t>
      </w:r>
      <w:r>
        <w:t xml:space="preserve">aie </w:t>
      </w:r>
      <w:r>
        <w:rPr>
          <w:bCs/>
        </w:rPr>
        <w:t xml:space="preserve">jamais </w:t>
      </w:r>
      <w:r>
        <w:t>vu</w:t>
      </w:r>
      <w:r w:rsidR="00514D33">
        <w:t xml:space="preserve">. </w:t>
      </w:r>
      <w:r>
        <w:t xml:space="preserve">Pas </w:t>
      </w:r>
      <w:r>
        <w:lastRenderedPageBreak/>
        <w:t>tellement la ville</w:t>
      </w:r>
      <w:r w:rsidR="00514D33">
        <w:t xml:space="preserve">, </w:t>
      </w:r>
      <w:r>
        <w:t>mais il y a un lac et une chouette forêt où on allait se balader toute la journée</w:t>
      </w:r>
      <w:r w:rsidR="00514D33">
        <w:t xml:space="preserve">, </w:t>
      </w:r>
      <w:r>
        <w:t>moi et d</w:t>
      </w:r>
      <w:r w:rsidR="00514D33">
        <w:t>’</w:t>
      </w:r>
      <w:r>
        <w:t>autres gars</w:t>
      </w:r>
      <w:r w:rsidR="00514D33">
        <w:t xml:space="preserve">, </w:t>
      </w:r>
      <w:r>
        <w:t>et mon vieux m</w:t>
      </w:r>
      <w:r w:rsidR="00514D33">
        <w:t>’</w:t>
      </w:r>
      <w:r>
        <w:t xml:space="preserve">avait fait un lance-pierres et on attrapa un tas de choses avec et surtout une pie et un jour le petit </w:t>
      </w:r>
      <w:r>
        <w:rPr>
          <w:bCs/>
        </w:rPr>
        <w:t xml:space="preserve">Dick Atkinson </w:t>
      </w:r>
      <w:r>
        <w:t>abattit un lapin avec</w:t>
      </w:r>
      <w:r w:rsidR="00514D33">
        <w:t xml:space="preserve">. </w:t>
      </w:r>
      <w:r>
        <w:t>On l</w:t>
      </w:r>
      <w:r w:rsidR="00514D33">
        <w:t>’</w:t>
      </w:r>
      <w:r>
        <w:t>avait mis sous un arbre et on s</w:t>
      </w:r>
      <w:r w:rsidR="00514D33">
        <w:t>’</w:t>
      </w:r>
      <w:r>
        <w:t xml:space="preserve">était assis tout autour et </w:t>
      </w:r>
      <w:r>
        <w:rPr>
          <w:bCs/>
        </w:rPr>
        <w:t xml:space="preserve">Dick </w:t>
      </w:r>
      <w:r>
        <w:t xml:space="preserve">avait des cigarettes et </w:t>
      </w:r>
      <w:r>
        <w:rPr>
          <w:bCs/>
        </w:rPr>
        <w:t>tout d</w:t>
      </w:r>
      <w:r w:rsidR="00514D33">
        <w:rPr>
          <w:bCs/>
        </w:rPr>
        <w:t>’</w:t>
      </w:r>
      <w:r>
        <w:rPr>
          <w:bCs/>
        </w:rPr>
        <w:t xml:space="preserve">un </w:t>
      </w:r>
      <w:r>
        <w:t>coup voilà le lapin qui sa</w:t>
      </w:r>
      <w:r>
        <w:t>u</w:t>
      </w:r>
      <w:r>
        <w:t>te et qui se cavale dans les fourrés et on a couru après mais on n</w:t>
      </w:r>
      <w:r w:rsidR="00514D33">
        <w:t>’</w:t>
      </w:r>
      <w:r>
        <w:t>a pas pu le trouver</w:t>
      </w:r>
      <w:r w:rsidR="00514D33">
        <w:t xml:space="preserve">. </w:t>
      </w:r>
      <w:r>
        <w:t>Mince alors</w:t>
      </w:r>
      <w:r w:rsidR="00514D33">
        <w:t xml:space="preserve">, </w:t>
      </w:r>
      <w:r>
        <w:t>ce qu</w:t>
      </w:r>
      <w:r w:rsidR="00514D33">
        <w:t>’</w:t>
      </w:r>
      <w:r>
        <w:t>on rigolait à Ma</w:t>
      </w:r>
      <w:r>
        <w:t>i</w:t>
      </w:r>
      <w:r>
        <w:t>sons</w:t>
      </w:r>
      <w:r w:rsidR="00514D33">
        <w:t xml:space="preserve"> ! </w:t>
      </w:r>
      <w:r>
        <w:t xml:space="preserve">Madame </w:t>
      </w:r>
      <w:r>
        <w:rPr>
          <w:bCs/>
        </w:rPr>
        <w:t xml:space="preserve">Meyers </w:t>
      </w:r>
      <w:r>
        <w:t>me faisait déjeuner le matin et je partais pour toute la journée</w:t>
      </w:r>
      <w:r w:rsidR="00514D33">
        <w:t xml:space="preserve">. </w:t>
      </w:r>
      <w:r>
        <w:t>J</w:t>
      </w:r>
      <w:r w:rsidR="00514D33">
        <w:t>’</w:t>
      </w:r>
      <w:r>
        <w:t>appris vite à parler français</w:t>
      </w:r>
      <w:r w:rsidR="00514D33">
        <w:t xml:space="preserve">. </w:t>
      </w:r>
      <w:r>
        <w:rPr>
          <w:bCs/>
        </w:rPr>
        <w:t>C</w:t>
      </w:r>
      <w:r w:rsidR="00514D33">
        <w:rPr>
          <w:bCs/>
        </w:rPr>
        <w:t>’</w:t>
      </w:r>
      <w:r>
        <w:rPr>
          <w:bCs/>
        </w:rPr>
        <w:t xml:space="preserve">est </w:t>
      </w:r>
      <w:r>
        <w:t>facile</w:t>
      </w:r>
      <w:r w:rsidR="00514D33">
        <w:t>.</w:t>
      </w:r>
    </w:p>
    <w:p w14:paraId="24696328" w14:textId="77777777" w:rsidR="00514D33" w:rsidRDefault="005A7F50">
      <w:r>
        <w:t>Aussitôt qu</w:t>
      </w:r>
      <w:r w:rsidR="00514D33">
        <w:t>’</w:t>
      </w:r>
      <w:r>
        <w:t>on était arrivé à Maisons</w:t>
      </w:r>
      <w:r w:rsidR="00514D33">
        <w:t xml:space="preserve">, </w:t>
      </w:r>
      <w:r>
        <w:t>mon vieux avait écrit à Milan pour sa licence et tant qu</w:t>
      </w:r>
      <w:r w:rsidR="00514D33">
        <w:t>’</w:t>
      </w:r>
      <w:r>
        <w:t>elle n</w:t>
      </w:r>
      <w:r w:rsidR="00514D33">
        <w:t>’</w:t>
      </w:r>
      <w:r>
        <w:t>arriva pas il fut bien embêté</w:t>
      </w:r>
      <w:r w:rsidR="00514D33">
        <w:t xml:space="preserve">. </w:t>
      </w:r>
      <w:r>
        <w:t>Il allait s</w:t>
      </w:r>
      <w:r w:rsidR="00514D33">
        <w:t>’</w:t>
      </w:r>
      <w:r>
        <w:t xml:space="preserve">asseoir au </w:t>
      </w:r>
      <w:r>
        <w:rPr>
          <w:i/>
          <w:iCs/>
        </w:rPr>
        <w:t>Café de Paris</w:t>
      </w:r>
      <w:r>
        <w:t xml:space="preserve"> de Maisons avec les copains</w:t>
      </w:r>
      <w:r w:rsidR="00514D33">
        <w:t xml:space="preserve">, </w:t>
      </w:r>
      <w:r>
        <w:t>un tas de types qu</w:t>
      </w:r>
      <w:r w:rsidR="00514D33">
        <w:t>’</w:t>
      </w:r>
      <w:r>
        <w:t>il avait connus quand il courait à Paris avant la guerre</w:t>
      </w:r>
      <w:r w:rsidR="00514D33">
        <w:t xml:space="preserve">, </w:t>
      </w:r>
      <w:r>
        <w:t>qui vivaient à Maisons et on y a le temps de s</w:t>
      </w:r>
      <w:r w:rsidR="00514D33">
        <w:t>’</w:t>
      </w:r>
      <w:r>
        <w:t>asseoir parce que le travail d</w:t>
      </w:r>
      <w:r w:rsidR="00514D33">
        <w:t>’</w:t>
      </w:r>
      <w:r>
        <w:t>une écurie de course</w:t>
      </w:r>
      <w:r w:rsidR="00514D33">
        <w:t xml:space="preserve">, </w:t>
      </w:r>
      <w:r>
        <w:t>je veux dire pour les jockeys</w:t>
      </w:r>
      <w:r w:rsidR="00514D33">
        <w:t xml:space="preserve">, </w:t>
      </w:r>
      <w:r>
        <w:t xml:space="preserve">est liquidé dès neuf heures du </w:t>
      </w:r>
      <w:r>
        <w:rPr>
          <w:bCs/>
        </w:rPr>
        <w:t>matin</w:t>
      </w:r>
      <w:r w:rsidR="00514D33">
        <w:rPr>
          <w:bCs/>
        </w:rPr>
        <w:t xml:space="preserve">. </w:t>
      </w:r>
      <w:r>
        <w:t xml:space="preserve">On fait galoper la première fournée de chevaux à cinq heures et </w:t>
      </w:r>
      <w:r>
        <w:rPr>
          <w:bCs/>
        </w:rPr>
        <w:t xml:space="preserve">demie </w:t>
      </w:r>
      <w:r>
        <w:t>et on sort la deuxième équipe à huit heures</w:t>
      </w:r>
      <w:r w:rsidR="00514D33">
        <w:t xml:space="preserve">. </w:t>
      </w:r>
      <w:r>
        <w:t>Ça veut dire qu</w:t>
      </w:r>
      <w:r w:rsidR="00514D33">
        <w:t>’</w:t>
      </w:r>
      <w:r>
        <w:t xml:space="preserve">il faut se lever de bonne </w:t>
      </w:r>
      <w:r>
        <w:rPr>
          <w:bCs/>
        </w:rPr>
        <w:t xml:space="preserve">heure y </w:t>
      </w:r>
      <w:r>
        <w:t>a pas</w:t>
      </w:r>
      <w:r w:rsidR="00514D33">
        <w:t xml:space="preserve">, </w:t>
      </w:r>
      <w:r>
        <w:t>et se coucher de bonne heure aussi</w:t>
      </w:r>
      <w:r w:rsidR="00514D33">
        <w:t xml:space="preserve">. </w:t>
      </w:r>
      <w:r>
        <w:t>Si un jockey court pour quelqu</w:t>
      </w:r>
      <w:r w:rsidR="00514D33">
        <w:t>’</w:t>
      </w:r>
      <w:r>
        <w:t>un</w:t>
      </w:r>
      <w:r w:rsidR="00514D33">
        <w:t xml:space="preserve">, </w:t>
      </w:r>
      <w:r>
        <w:t>y a pas moyen qu</w:t>
      </w:r>
      <w:r w:rsidR="00514D33">
        <w:t>’</w:t>
      </w:r>
      <w:r>
        <w:t>il sirote</w:t>
      </w:r>
      <w:r w:rsidR="00514D33">
        <w:t xml:space="preserve">, </w:t>
      </w:r>
      <w:r>
        <w:t>parce que l</w:t>
      </w:r>
      <w:r w:rsidR="00514D33">
        <w:t>’</w:t>
      </w:r>
      <w:r>
        <w:t xml:space="preserve">entraîneur le tient à </w:t>
      </w:r>
      <w:r>
        <w:rPr>
          <w:bCs/>
        </w:rPr>
        <w:t>l</w:t>
      </w:r>
      <w:r w:rsidR="00514D33">
        <w:rPr>
          <w:bCs/>
        </w:rPr>
        <w:t>’</w:t>
      </w:r>
      <w:r>
        <w:rPr>
          <w:bCs/>
        </w:rPr>
        <w:t xml:space="preserve">œil </w:t>
      </w:r>
      <w:r>
        <w:t>si c</w:t>
      </w:r>
      <w:r w:rsidR="00514D33">
        <w:t>’</w:t>
      </w:r>
      <w:r>
        <w:t>est un gosse et si c</w:t>
      </w:r>
      <w:r w:rsidR="00514D33">
        <w:t>’</w:t>
      </w:r>
      <w:r>
        <w:t xml:space="preserve">est pas un gosse il se tient à </w:t>
      </w:r>
      <w:r>
        <w:rPr>
          <w:bCs/>
        </w:rPr>
        <w:t>l</w:t>
      </w:r>
      <w:r w:rsidR="00514D33">
        <w:rPr>
          <w:bCs/>
        </w:rPr>
        <w:t>’</w:t>
      </w:r>
      <w:r>
        <w:rPr>
          <w:bCs/>
        </w:rPr>
        <w:t xml:space="preserve">œil </w:t>
      </w:r>
      <w:r>
        <w:t>tout seul</w:t>
      </w:r>
      <w:r w:rsidR="00514D33">
        <w:t xml:space="preserve">., </w:t>
      </w:r>
      <w:r>
        <w:t>Aussi</w:t>
      </w:r>
      <w:r w:rsidR="00514D33">
        <w:t xml:space="preserve">, </w:t>
      </w:r>
      <w:r>
        <w:t>le plus souvent</w:t>
      </w:r>
      <w:r w:rsidR="00514D33">
        <w:t xml:space="preserve">, </w:t>
      </w:r>
      <w:r>
        <w:t>quand un jockey ne travaille pas il s</w:t>
      </w:r>
      <w:r w:rsidR="00514D33">
        <w:t>’</w:t>
      </w:r>
      <w:r>
        <w:t xml:space="preserve">installe au </w:t>
      </w:r>
      <w:r>
        <w:rPr>
          <w:i/>
          <w:iCs/>
        </w:rPr>
        <w:t>Café de Paris</w:t>
      </w:r>
      <w:r>
        <w:t xml:space="preserve"> avec les autres et ils restent tous là pendant les deux ou trois heures devant un apéritif comme du vermouth à l</w:t>
      </w:r>
      <w:r w:rsidR="00514D33">
        <w:t>’</w:t>
      </w:r>
      <w:r>
        <w:t>eau de Seltz et ils parlent et racontent des histoires et jouent au billard et c</w:t>
      </w:r>
      <w:r w:rsidR="00514D33">
        <w:t>’</w:t>
      </w:r>
      <w:r>
        <w:t>est comme qui dirait un cercle ou la Galleria à Milan</w:t>
      </w:r>
      <w:r w:rsidR="00514D33">
        <w:t xml:space="preserve">. </w:t>
      </w:r>
      <w:r>
        <w:t>Se</w:t>
      </w:r>
      <w:r>
        <w:t>u</w:t>
      </w:r>
      <w:r>
        <w:t>lement c</w:t>
      </w:r>
      <w:r w:rsidR="00514D33">
        <w:t>’</w:t>
      </w:r>
      <w:r>
        <w:t>est pas vraiment comme la Galleria parce que là-bas y a toujours du monde qui passe et qu</w:t>
      </w:r>
      <w:r w:rsidR="00514D33">
        <w:t>’</w:t>
      </w:r>
      <w:r>
        <w:t>ici tout le monde est autour des tables</w:t>
      </w:r>
      <w:r w:rsidR="00514D33">
        <w:t xml:space="preserve">. </w:t>
      </w:r>
      <w:r>
        <w:t>Bref</w:t>
      </w:r>
      <w:r w:rsidR="00514D33">
        <w:t xml:space="preserve">, </w:t>
      </w:r>
      <w:r>
        <w:t>mon vieux finit par rece</w:t>
      </w:r>
      <w:r>
        <w:lastRenderedPageBreak/>
        <w:t>voir sa licence</w:t>
      </w:r>
      <w:r w:rsidR="00514D33">
        <w:t xml:space="preserve">. </w:t>
      </w:r>
      <w:r>
        <w:t>On la lui envoya sans un mot et il courut deux ou trois fois</w:t>
      </w:r>
      <w:r w:rsidR="00514D33">
        <w:t xml:space="preserve">. </w:t>
      </w:r>
      <w:r>
        <w:t>Amiens</w:t>
      </w:r>
      <w:r w:rsidR="00514D33">
        <w:t xml:space="preserve">, </w:t>
      </w:r>
      <w:r>
        <w:t>en province</w:t>
      </w:r>
      <w:r w:rsidR="00514D33">
        <w:t xml:space="preserve">, </w:t>
      </w:r>
      <w:r>
        <w:t>et des trucs comme ça</w:t>
      </w:r>
      <w:r w:rsidR="00514D33">
        <w:t xml:space="preserve">, </w:t>
      </w:r>
      <w:r>
        <w:t>mais aucun engagement n</w:t>
      </w:r>
      <w:r w:rsidR="00514D33">
        <w:t>’</w:t>
      </w:r>
      <w:r>
        <w:t>avait l</w:t>
      </w:r>
      <w:r w:rsidR="00514D33">
        <w:t>’</w:t>
      </w:r>
      <w:r>
        <w:t>air de se présenter</w:t>
      </w:r>
      <w:r w:rsidR="00514D33">
        <w:t xml:space="preserve">. </w:t>
      </w:r>
      <w:r>
        <w:t>Il plaisait à tout le monde et le m</w:t>
      </w:r>
      <w:r>
        <w:t>a</w:t>
      </w:r>
      <w:r>
        <w:t>tin quand j</w:t>
      </w:r>
      <w:r w:rsidR="00514D33">
        <w:t>’</w:t>
      </w:r>
      <w:r>
        <w:t>arrivais au café je trouvais toujours quelqu</w:t>
      </w:r>
      <w:r w:rsidR="00514D33">
        <w:t>’</w:t>
      </w:r>
      <w:r>
        <w:t>un en train de boire avec lui parce que mon vieux n</w:t>
      </w:r>
      <w:r w:rsidR="00514D33">
        <w:t>’</w:t>
      </w:r>
      <w:r>
        <w:t>était pas pingre comme la plupart de ces jockeys qui ont gagné leur premier do</w:t>
      </w:r>
      <w:r>
        <w:t>l</w:t>
      </w:r>
      <w:r>
        <w:t>lar aux courses de la Foire Universelle de Saint-Louis</w:t>
      </w:r>
      <w:r w:rsidR="00514D33">
        <w:t xml:space="preserve">, </w:t>
      </w:r>
      <w:r>
        <w:rPr>
          <w:bCs/>
        </w:rPr>
        <w:t xml:space="preserve">en </w:t>
      </w:r>
      <w:r>
        <w:t>1904</w:t>
      </w:r>
      <w:r w:rsidR="00514D33">
        <w:t xml:space="preserve">. </w:t>
      </w:r>
      <w:r>
        <w:t>C</w:t>
      </w:r>
      <w:r w:rsidR="00514D33">
        <w:t>’</w:t>
      </w:r>
      <w:r>
        <w:t>était ce que mon vieux disait quand il voulait taquiner Geo</w:t>
      </w:r>
      <w:r>
        <w:t>r</w:t>
      </w:r>
      <w:r>
        <w:t xml:space="preserve">ges </w:t>
      </w:r>
      <w:r>
        <w:rPr>
          <w:bCs/>
        </w:rPr>
        <w:t>Burns</w:t>
      </w:r>
      <w:r w:rsidR="00514D33">
        <w:rPr>
          <w:bCs/>
        </w:rPr>
        <w:t xml:space="preserve">. </w:t>
      </w:r>
      <w:r>
        <w:t xml:space="preserve">Mais on aurait dit que tout le monde se gardait bien de donner des </w:t>
      </w:r>
      <w:r>
        <w:rPr>
          <w:bCs/>
        </w:rPr>
        <w:t xml:space="preserve">montes </w:t>
      </w:r>
      <w:r>
        <w:t>à mon vieux</w:t>
      </w:r>
      <w:r w:rsidR="00514D33">
        <w:t>.</w:t>
      </w:r>
    </w:p>
    <w:p w14:paraId="7A0DAC27" w14:textId="77777777" w:rsidR="00514D33" w:rsidRDefault="005A7F50">
      <w:r>
        <w:t>Tous les jours</w:t>
      </w:r>
      <w:r w:rsidR="00514D33">
        <w:t xml:space="preserve">, </w:t>
      </w:r>
      <w:r>
        <w:t>on partait de Maisons pour les courses avec la voiture et c</w:t>
      </w:r>
      <w:r w:rsidR="00514D33">
        <w:t>’</w:t>
      </w:r>
      <w:r>
        <w:t>est ce qu</w:t>
      </w:r>
      <w:r w:rsidR="00514D33">
        <w:t>’</w:t>
      </w:r>
      <w:r>
        <w:t>il y avait de plus rigolo</w:t>
      </w:r>
      <w:r w:rsidR="00514D33">
        <w:t xml:space="preserve">. </w:t>
      </w:r>
      <w:r>
        <w:t>Je fus content de voir arriver les chevaux de Deauville et la fin de l</w:t>
      </w:r>
      <w:r w:rsidR="00514D33">
        <w:t>’</w:t>
      </w:r>
      <w:r>
        <w:t>été</w:t>
      </w:r>
      <w:r w:rsidR="00514D33">
        <w:t xml:space="preserve">. </w:t>
      </w:r>
      <w:r>
        <w:t>Pourtant ça voulait dire que c</w:t>
      </w:r>
      <w:r w:rsidR="00514D33">
        <w:t>’</w:t>
      </w:r>
      <w:r>
        <w:t>en était fini des balades dans les bois</w:t>
      </w:r>
      <w:r w:rsidR="00514D33">
        <w:t xml:space="preserve">, </w:t>
      </w:r>
      <w:r>
        <w:t>parce qu</w:t>
      </w:r>
      <w:r w:rsidR="00514D33">
        <w:t>’</w:t>
      </w:r>
      <w:r>
        <w:t xml:space="preserve">alors on allait à </w:t>
      </w:r>
      <w:r>
        <w:rPr>
          <w:bCs/>
        </w:rPr>
        <w:t xml:space="preserve">Enghien </w:t>
      </w:r>
      <w:r>
        <w:t xml:space="preserve">ou au Tremblay ou à </w:t>
      </w:r>
      <w:r>
        <w:rPr>
          <w:bCs/>
        </w:rPr>
        <w:t xml:space="preserve">Saint-Cloud </w:t>
      </w:r>
      <w:r>
        <w:t>et on suivait la course de la tribune des entraîneurs et des jockeys</w:t>
      </w:r>
      <w:r w:rsidR="00514D33">
        <w:t xml:space="preserve">. </w:t>
      </w:r>
      <w:r>
        <w:t>Vrai</w:t>
      </w:r>
      <w:r w:rsidR="00514D33">
        <w:t xml:space="preserve">, </w:t>
      </w:r>
      <w:r>
        <w:t>ce que j</w:t>
      </w:r>
      <w:r w:rsidR="00514D33">
        <w:t>’</w:t>
      </w:r>
      <w:r>
        <w:t>en ai appris sur les courses à aller comme ça avec les copains et c</w:t>
      </w:r>
      <w:r w:rsidR="00514D33">
        <w:t>’</w:t>
      </w:r>
      <w:r>
        <w:t>était tous les jours la même rigolade</w:t>
      </w:r>
      <w:r w:rsidR="00514D33">
        <w:t>.</w:t>
      </w:r>
    </w:p>
    <w:p w14:paraId="79923DF7" w14:textId="77777777" w:rsidR="00514D33" w:rsidRDefault="005A7F50">
      <w:r>
        <w:t>Je me souviens d</w:t>
      </w:r>
      <w:r w:rsidR="00514D33">
        <w:t>’</w:t>
      </w:r>
      <w:r>
        <w:t xml:space="preserve">une fois à </w:t>
      </w:r>
      <w:r>
        <w:rPr>
          <w:bCs/>
        </w:rPr>
        <w:t>Saint-Cloud</w:t>
      </w:r>
      <w:r w:rsidR="00514D33">
        <w:rPr>
          <w:bCs/>
        </w:rPr>
        <w:t xml:space="preserve">. </w:t>
      </w:r>
      <w:r>
        <w:rPr>
          <w:bCs/>
        </w:rPr>
        <w:t>C</w:t>
      </w:r>
      <w:r w:rsidR="00514D33">
        <w:rPr>
          <w:bCs/>
        </w:rPr>
        <w:t>’</w:t>
      </w:r>
      <w:r>
        <w:rPr>
          <w:bCs/>
        </w:rPr>
        <w:t xml:space="preserve">était </w:t>
      </w:r>
      <w:r>
        <w:t xml:space="preserve">une grande course de deux cent mille francs avec sept entrées et </w:t>
      </w:r>
      <w:r>
        <w:rPr>
          <w:i/>
          <w:iCs/>
        </w:rPr>
        <w:t>Monarch</w:t>
      </w:r>
      <w:r>
        <w:t xml:space="preserve"> comme gros favori</w:t>
      </w:r>
      <w:r w:rsidR="00514D33">
        <w:t xml:space="preserve">. </w:t>
      </w:r>
      <w:r>
        <w:t>J</w:t>
      </w:r>
      <w:r w:rsidR="00514D33">
        <w:t>’</w:t>
      </w:r>
      <w:r>
        <w:t>allais du côté du paddock pour voir les chevaux avec mon vieux et jamais vous n</w:t>
      </w:r>
      <w:r w:rsidR="00514D33">
        <w:t>’</w:t>
      </w:r>
      <w:r>
        <w:t>avez vu des chevaux pareils</w:t>
      </w:r>
      <w:r w:rsidR="00514D33">
        <w:t xml:space="preserve">. </w:t>
      </w:r>
      <w:r>
        <w:t xml:space="preserve">Ce </w:t>
      </w:r>
      <w:r>
        <w:rPr>
          <w:i/>
          <w:iCs/>
        </w:rPr>
        <w:t>Monarch</w:t>
      </w:r>
      <w:r>
        <w:t xml:space="preserve"> est un grand et gros cheval jaune qui a l</w:t>
      </w:r>
      <w:r w:rsidR="00514D33">
        <w:t>’</w:t>
      </w:r>
      <w:r>
        <w:t>air d</w:t>
      </w:r>
      <w:r w:rsidR="00514D33">
        <w:t>’</w:t>
      </w:r>
      <w:r>
        <w:t>être bâti tout en course</w:t>
      </w:r>
      <w:r w:rsidR="00514D33">
        <w:t xml:space="preserve">. </w:t>
      </w:r>
      <w:r>
        <w:t>J</w:t>
      </w:r>
      <w:r w:rsidR="00514D33">
        <w:t>’</w:t>
      </w:r>
      <w:r>
        <w:t>ai jamais vu un cheval pareil</w:t>
      </w:r>
      <w:r w:rsidR="00514D33">
        <w:t xml:space="preserve">. </w:t>
      </w:r>
      <w:r>
        <w:t xml:space="preserve">On était en train de le promener par la bride autour des paddocks et quand il passa </w:t>
      </w:r>
      <w:r>
        <w:rPr>
          <w:bCs/>
        </w:rPr>
        <w:t xml:space="preserve">près </w:t>
      </w:r>
      <w:r>
        <w:t>de moi la tête baissée j</w:t>
      </w:r>
      <w:r>
        <w:rPr>
          <w:bCs/>
        </w:rPr>
        <w:t xml:space="preserve">e </w:t>
      </w:r>
      <w:r>
        <w:t>me sentis comme tout creux en dedans tellement il était beau</w:t>
      </w:r>
      <w:r w:rsidR="00514D33">
        <w:t xml:space="preserve">. </w:t>
      </w:r>
      <w:r>
        <w:t>Y a jamais eu un cheval aussi épatant que lui</w:t>
      </w:r>
      <w:r w:rsidR="00514D33">
        <w:t xml:space="preserve">, </w:t>
      </w:r>
      <w:r>
        <w:t>élancé</w:t>
      </w:r>
      <w:r w:rsidR="00514D33">
        <w:t xml:space="preserve">, </w:t>
      </w:r>
      <w:r>
        <w:t>bâti pour la course</w:t>
      </w:r>
      <w:r w:rsidR="00514D33">
        <w:t xml:space="preserve">. </w:t>
      </w:r>
      <w:r>
        <w:t>Et il a</w:t>
      </w:r>
      <w:r>
        <w:t>l</w:t>
      </w:r>
      <w:r>
        <w:t xml:space="preserve">lait autour du paddock </w:t>
      </w:r>
      <w:r w:rsidRPr="00C42EDD">
        <w:t>en</w:t>
      </w:r>
      <w:r>
        <w:t xml:space="preserve"> posant ses pieds comme ça</w:t>
      </w:r>
      <w:r w:rsidR="00514D33">
        <w:t xml:space="preserve">, </w:t>
      </w:r>
      <w:r>
        <w:t>tranquille et soigneux</w:t>
      </w:r>
      <w:r w:rsidR="00514D33">
        <w:t xml:space="preserve">, </w:t>
      </w:r>
      <w:r>
        <w:t>mar</w:t>
      </w:r>
      <w:r>
        <w:lastRenderedPageBreak/>
        <w:t>chant avec aisance comme s</w:t>
      </w:r>
      <w:r w:rsidR="00514D33">
        <w:t>’</w:t>
      </w:r>
      <w:r>
        <w:t>il avait su ce qu</w:t>
      </w:r>
      <w:r w:rsidR="00514D33">
        <w:t>’</w:t>
      </w:r>
      <w:r>
        <w:t>il faisait</w:t>
      </w:r>
      <w:r w:rsidR="00514D33">
        <w:t xml:space="preserve">, </w:t>
      </w:r>
      <w:r>
        <w:t>et sans se cabrer</w:t>
      </w:r>
      <w:r w:rsidR="00514D33">
        <w:t xml:space="preserve">, </w:t>
      </w:r>
      <w:r>
        <w:t>sans de ces saccades ni de ces yeux fous comme en ont les toquards à réclamer qu</w:t>
      </w:r>
      <w:r w:rsidR="00514D33">
        <w:t>’</w:t>
      </w:r>
      <w:r>
        <w:t>on a dopés un coup</w:t>
      </w:r>
      <w:r w:rsidR="00514D33">
        <w:t xml:space="preserve">. </w:t>
      </w:r>
      <w:r>
        <w:t>Il y avait une telle foule que j</w:t>
      </w:r>
      <w:r>
        <w:rPr>
          <w:bCs/>
        </w:rPr>
        <w:t xml:space="preserve">e </w:t>
      </w:r>
      <w:r>
        <w:t>ne revis plus que ses pattes qui passaient et un peu de jaune et j</w:t>
      </w:r>
      <w:r>
        <w:rPr>
          <w:bCs/>
        </w:rPr>
        <w:t xml:space="preserve">e </w:t>
      </w:r>
      <w:r>
        <w:t>suivis mon vieux qui se faufilait à travers la foule jusqu</w:t>
      </w:r>
      <w:r w:rsidR="00514D33">
        <w:t>’</w:t>
      </w:r>
      <w:r>
        <w:t xml:space="preserve">au vestiaire des jockeys derrière les arbres et là aussi il y avait une grande foule tout autour mais </w:t>
      </w:r>
      <w:r>
        <w:rPr>
          <w:bCs/>
        </w:rPr>
        <w:t>l</w:t>
      </w:r>
      <w:r w:rsidR="00514D33">
        <w:rPr>
          <w:bCs/>
        </w:rPr>
        <w:t>’</w:t>
      </w:r>
      <w:r>
        <w:rPr>
          <w:bCs/>
        </w:rPr>
        <w:t xml:space="preserve">homme </w:t>
      </w:r>
      <w:r>
        <w:t>en chapeau melon qui était à la porte salua mon vieux de la tête et on entra et tout le monde était assis et en train de s</w:t>
      </w:r>
      <w:r w:rsidR="00514D33">
        <w:t>’</w:t>
      </w:r>
      <w:r>
        <w:t xml:space="preserve">habiller et de se tirer la chemise par-dessus la tête et de tirer sur les bottes et tout ça sentait chaud la sueur et le liniment et </w:t>
      </w:r>
      <w:r>
        <w:rPr>
          <w:bCs/>
        </w:rPr>
        <w:t xml:space="preserve">au-dehors </w:t>
      </w:r>
      <w:r>
        <w:t>y avait la foule qui regardait</w:t>
      </w:r>
      <w:r w:rsidR="00514D33">
        <w:t>.</w:t>
      </w:r>
    </w:p>
    <w:p w14:paraId="7A6018D9" w14:textId="77777777" w:rsidR="00514D33" w:rsidRDefault="005A7F50">
      <w:r>
        <w:t xml:space="preserve">Le vieux traversa et alla </w:t>
      </w:r>
      <w:r>
        <w:rPr>
          <w:bCs/>
        </w:rPr>
        <w:t>s</w:t>
      </w:r>
      <w:r w:rsidR="00514D33">
        <w:rPr>
          <w:bCs/>
        </w:rPr>
        <w:t>’</w:t>
      </w:r>
      <w:r>
        <w:rPr>
          <w:bCs/>
        </w:rPr>
        <w:t xml:space="preserve">asseoir </w:t>
      </w:r>
      <w:r>
        <w:t xml:space="preserve">à côté de Georges </w:t>
      </w:r>
      <w:r>
        <w:rPr>
          <w:bCs/>
        </w:rPr>
        <w:t>Gar</w:t>
      </w:r>
      <w:r>
        <w:rPr>
          <w:bCs/>
        </w:rPr>
        <w:t>d</w:t>
      </w:r>
      <w:r>
        <w:rPr>
          <w:bCs/>
        </w:rPr>
        <w:t xml:space="preserve">ner </w:t>
      </w:r>
      <w:r>
        <w:t>qui était en train de rentrer dans sa culotte et lui dit</w:t>
      </w:r>
      <w:r w:rsidR="00514D33">
        <w:t> : « </w:t>
      </w:r>
      <w:r>
        <w:t>Quel tuyau</w:t>
      </w:r>
      <w:r w:rsidR="00514D33">
        <w:t xml:space="preserve">, </w:t>
      </w:r>
      <w:r>
        <w:t>Georges</w:t>
      </w:r>
      <w:r w:rsidR="00514D33">
        <w:t> ? »</w:t>
      </w:r>
      <w:r>
        <w:t xml:space="preserve"> comme ça</w:t>
      </w:r>
      <w:r w:rsidR="00514D33">
        <w:t xml:space="preserve">, </w:t>
      </w:r>
      <w:r>
        <w:t>de sa voix ordinaire</w:t>
      </w:r>
      <w:r w:rsidR="00514D33">
        <w:t xml:space="preserve">, </w:t>
      </w:r>
      <w:r>
        <w:t>parce que c</w:t>
      </w:r>
      <w:r w:rsidR="00514D33">
        <w:t>’</w:t>
      </w:r>
      <w:r>
        <w:t>est pas la peine de tourner autour parce que Georges est libre de lui dire ce qu</w:t>
      </w:r>
      <w:r w:rsidR="00514D33">
        <w:t>’</w:t>
      </w:r>
      <w:r>
        <w:t>il veut ou pas</w:t>
      </w:r>
      <w:r w:rsidR="00514D33">
        <w:t>.</w:t>
      </w:r>
    </w:p>
    <w:p w14:paraId="53A6413B" w14:textId="77777777" w:rsidR="00514D33" w:rsidRDefault="00514D33">
      <w:r>
        <w:t>— </w:t>
      </w:r>
      <w:r w:rsidR="005A7F50">
        <w:t>Il ne gagnera pas</w:t>
      </w:r>
      <w:r>
        <w:t xml:space="preserve">, </w:t>
      </w:r>
      <w:r w:rsidR="005A7F50">
        <w:t>dit Georges tout bas</w:t>
      </w:r>
      <w:r>
        <w:t xml:space="preserve">, </w:t>
      </w:r>
      <w:r w:rsidR="005A7F50">
        <w:t>en se penchant pour boutonner le bas de sa culotte</w:t>
      </w:r>
      <w:r>
        <w:t>.</w:t>
      </w:r>
    </w:p>
    <w:p w14:paraId="2C214CC7" w14:textId="77777777" w:rsidR="00514D33" w:rsidRDefault="00514D33">
      <w:r>
        <w:t>— </w:t>
      </w:r>
      <w:r w:rsidR="005A7F50">
        <w:t>Qui alors</w:t>
      </w:r>
      <w:r>
        <w:t xml:space="preserve"> ? </w:t>
      </w:r>
      <w:r w:rsidR="005A7F50">
        <w:t>dit mon vieux en se penchant près de lui pour que personne puisse entendre</w:t>
      </w:r>
      <w:r>
        <w:t>.</w:t>
      </w:r>
    </w:p>
    <w:p w14:paraId="148B27B1" w14:textId="77777777" w:rsidR="00514D33" w:rsidRDefault="00514D33">
      <w:r>
        <w:t>— </w:t>
      </w:r>
      <w:r w:rsidR="005A7F50">
        <w:rPr>
          <w:i/>
          <w:iCs/>
        </w:rPr>
        <w:t>Orion</w:t>
      </w:r>
      <w:r>
        <w:rPr>
          <w:i/>
          <w:iCs/>
        </w:rPr>
        <w:t xml:space="preserve">, </w:t>
      </w:r>
      <w:r w:rsidR="005A7F50">
        <w:t>dit Georges</w:t>
      </w:r>
      <w:r>
        <w:t xml:space="preserve">, </w:t>
      </w:r>
      <w:r w:rsidR="005A7F50">
        <w:t>et s</w:t>
      </w:r>
      <w:r>
        <w:t>’</w:t>
      </w:r>
      <w:r w:rsidR="005A7F50">
        <w:t>il arrive</w:t>
      </w:r>
      <w:r>
        <w:t xml:space="preserve">, </w:t>
      </w:r>
      <w:r w:rsidR="005A7F50">
        <w:t>garde-moi un billet ou deux</w:t>
      </w:r>
      <w:r>
        <w:t>.</w:t>
      </w:r>
    </w:p>
    <w:p w14:paraId="397E6A06" w14:textId="77777777" w:rsidR="00514D33" w:rsidRDefault="005A7F50">
      <w:pPr>
        <w:rPr>
          <w:bCs/>
        </w:rPr>
      </w:pPr>
      <w:r>
        <w:t>Mon vieux dit quelque chose à Georges de sa voix ordinaire et Georges répondit</w:t>
      </w:r>
      <w:r w:rsidR="00514D33">
        <w:t> : « </w:t>
      </w:r>
      <w:r>
        <w:t>Joue donc j</w:t>
      </w:r>
      <w:r>
        <w:rPr>
          <w:bCs/>
        </w:rPr>
        <w:t>amais</w:t>
      </w:r>
      <w:r w:rsidR="00514D33">
        <w:rPr>
          <w:bCs/>
        </w:rPr>
        <w:t xml:space="preserve">, </w:t>
      </w:r>
      <w:r>
        <w:t>ça vaudra mieux</w:t>
      </w:r>
      <w:r w:rsidR="00514D33">
        <w:t xml:space="preserve"> », </w:t>
      </w:r>
      <w:r>
        <w:t>comme pour blaguer et nous on les mit à travers la foule qui zyeutait jusqu</w:t>
      </w:r>
      <w:r w:rsidR="00514D33">
        <w:t>’</w:t>
      </w:r>
      <w:r>
        <w:t xml:space="preserve">à la baraque du Mutuel </w:t>
      </w:r>
      <w:r>
        <w:rPr>
          <w:bCs/>
        </w:rPr>
        <w:t xml:space="preserve">à 100 </w:t>
      </w:r>
      <w:r>
        <w:t>francs</w:t>
      </w:r>
      <w:r w:rsidR="00514D33">
        <w:t xml:space="preserve">. </w:t>
      </w:r>
      <w:r>
        <w:t>Mais je s</w:t>
      </w:r>
      <w:r>
        <w:t>a</w:t>
      </w:r>
      <w:r>
        <w:t>vais qu</w:t>
      </w:r>
      <w:r w:rsidR="00514D33">
        <w:t>’</w:t>
      </w:r>
      <w:r>
        <w:t>il y avait quelque chose d</w:t>
      </w:r>
      <w:r w:rsidR="00514D33">
        <w:t>’</w:t>
      </w:r>
      <w:r>
        <w:t xml:space="preserve">important sous roche parce que Georges était le jockey de </w:t>
      </w:r>
      <w:r>
        <w:rPr>
          <w:i/>
          <w:iCs/>
        </w:rPr>
        <w:t>Monarch</w:t>
      </w:r>
      <w:r w:rsidR="00514D33">
        <w:rPr>
          <w:i/>
          <w:iCs/>
        </w:rPr>
        <w:t xml:space="preserve">. </w:t>
      </w:r>
      <w:r>
        <w:t xml:space="preserve">En </w:t>
      </w:r>
      <w:r>
        <w:lastRenderedPageBreak/>
        <w:t xml:space="preserve">route mon vieux acheta une feuille jaune avec les premières cotes et </w:t>
      </w:r>
      <w:r>
        <w:rPr>
          <w:i/>
          <w:iCs/>
        </w:rPr>
        <w:t>Monarch</w:t>
      </w:r>
      <w:r>
        <w:t xml:space="preserve"> payait seulement </w:t>
      </w:r>
      <w:r>
        <w:rPr>
          <w:bCs/>
        </w:rPr>
        <w:t>5 à 10</w:t>
      </w:r>
      <w:r w:rsidR="00514D33">
        <w:rPr>
          <w:bCs/>
        </w:rPr>
        <w:t xml:space="preserve">, </w:t>
      </w:r>
      <w:r>
        <w:rPr>
          <w:i/>
          <w:iCs/>
        </w:rPr>
        <w:t xml:space="preserve">Cefisidote </w:t>
      </w:r>
      <w:r>
        <w:rPr>
          <w:bCs/>
        </w:rPr>
        <w:t>venait ensuite à 5 contre 1 et le cinquième sur la liste</w:t>
      </w:r>
      <w:r w:rsidR="00514D33">
        <w:rPr>
          <w:bCs/>
        </w:rPr>
        <w:t xml:space="preserve">, </w:t>
      </w:r>
      <w:r>
        <w:rPr>
          <w:i/>
          <w:iCs/>
        </w:rPr>
        <w:t>Orion</w:t>
      </w:r>
      <w:r>
        <w:t xml:space="preserve"> </w:t>
      </w:r>
      <w:r>
        <w:rPr>
          <w:bCs/>
        </w:rPr>
        <w:t>à 8 contre 1</w:t>
      </w:r>
      <w:r w:rsidR="00514D33">
        <w:rPr>
          <w:bCs/>
        </w:rPr>
        <w:t xml:space="preserve">. </w:t>
      </w:r>
      <w:r>
        <w:rPr>
          <w:bCs/>
        </w:rPr>
        <w:t xml:space="preserve">Mon vieux joua cinq mille francs sur </w:t>
      </w:r>
      <w:r>
        <w:rPr>
          <w:i/>
          <w:iCs/>
        </w:rPr>
        <w:t>Orion</w:t>
      </w:r>
      <w:r>
        <w:t xml:space="preserve"> </w:t>
      </w:r>
      <w:r>
        <w:rPr>
          <w:bCs/>
        </w:rPr>
        <w:t>gagnant et mille placé et on s</w:t>
      </w:r>
      <w:r w:rsidR="00514D33">
        <w:rPr>
          <w:bCs/>
        </w:rPr>
        <w:t>’</w:t>
      </w:r>
      <w:r>
        <w:rPr>
          <w:bCs/>
        </w:rPr>
        <w:t>en alla monter l</w:t>
      </w:r>
      <w:r w:rsidR="00514D33">
        <w:rPr>
          <w:bCs/>
        </w:rPr>
        <w:t>’</w:t>
      </w:r>
      <w:r>
        <w:rPr>
          <w:bCs/>
        </w:rPr>
        <w:t>escalier derrière les tribunes et chercher une place pour suivre la course</w:t>
      </w:r>
      <w:r w:rsidR="00514D33">
        <w:rPr>
          <w:bCs/>
        </w:rPr>
        <w:t>.</w:t>
      </w:r>
    </w:p>
    <w:p w14:paraId="41B62EEA" w14:textId="77777777" w:rsidR="00514D33" w:rsidRDefault="005A7F50">
      <w:pPr>
        <w:rPr>
          <w:i/>
          <w:iCs/>
        </w:rPr>
      </w:pPr>
      <w:r>
        <w:rPr>
          <w:bCs/>
        </w:rPr>
        <w:t>On était tassés comme des sardines et on vit d</w:t>
      </w:r>
      <w:r w:rsidR="00514D33">
        <w:rPr>
          <w:bCs/>
        </w:rPr>
        <w:t>’</w:t>
      </w:r>
      <w:r>
        <w:rPr>
          <w:bCs/>
        </w:rPr>
        <w:t>abord sortir un homme en redingote avec un haut-de-forme gris et une cr</w:t>
      </w:r>
      <w:r>
        <w:rPr>
          <w:bCs/>
        </w:rPr>
        <w:t>a</w:t>
      </w:r>
      <w:r>
        <w:rPr>
          <w:bCs/>
        </w:rPr>
        <w:t>vache pliée à la main</w:t>
      </w:r>
      <w:r w:rsidR="00514D33">
        <w:rPr>
          <w:bCs/>
        </w:rPr>
        <w:t xml:space="preserve">. </w:t>
      </w:r>
      <w:r>
        <w:rPr>
          <w:bCs/>
        </w:rPr>
        <w:t>Et puis l</w:t>
      </w:r>
      <w:r w:rsidR="00514D33">
        <w:rPr>
          <w:bCs/>
        </w:rPr>
        <w:t>’</w:t>
      </w:r>
      <w:r>
        <w:rPr>
          <w:bCs/>
        </w:rPr>
        <w:t>un après l</w:t>
      </w:r>
      <w:r w:rsidR="00514D33">
        <w:rPr>
          <w:bCs/>
        </w:rPr>
        <w:t>’</w:t>
      </w:r>
      <w:r>
        <w:rPr>
          <w:bCs/>
        </w:rPr>
        <w:t>autre</w:t>
      </w:r>
      <w:r w:rsidR="00514D33">
        <w:rPr>
          <w:bCs/>
        </w:rPr>
        <w:t xml:space="preserve">, </w:t>
      </w:r>
      <w:r>
        <w:rPr>
          <w:bCs/>
        </w:rPr>
        <w:t>suivant le vieux type</w:t>
      </w:r>
      <w:r w:rsidR="00514D33">
        <w:rPr>
          <w:bCs/>
        </w:rPr>
        <w:t xml:space="preserve">, </w:t>
      </w:r>
      <w:r>
        <w:rPr>
          <w:bCs/>
        </w:rPr>
        <w:t>les chevaux</w:t>
      </w:r>
      <w:r w:rsidR="00514D33">
        <w:rPr>
          <w:bCs/>
        </w:rPr>
        <w:t xml:space="preserve">, </w:t>
      </w:r>
      <w:r>
        <w:rPr>
          <w:bCs/>
        </w:rPr>
        <w:t>avec un jockey dessus</w:t>
      </w:r>
      <w:r w:rsidR="00514D33">
        <w:rPr>
          <w:bCs/>
        </w:rPr>
        <w:t xml:space="preserve">, </w:t>
      </w:r>
      <w:r>
        <w:rPr>
          <w:bCs/>
        </w:rPr>
        <w:t>et deux garçons d</w:t>
      </w:r>
      <w:r w:rsidR="00514D33">
        <w:rPr>
          <w:bCs/>
        </w:rPr>
        <w:t>’</w:t>
      </w:r>
      <w:r>
        <w:rPr>
          <w:bCs/>
        </w:rPr>
        <w:t>écurie qui marchaient de chaque côté du cheval en le tenant par la bride</w:t>
      </w:r>
      <w:r w:rsidR="00514D33">
        <w:rPr>
          <w:bCs/>
        </w:rPr>
        <w:t xml:space="preserve">. </w:t>
      </w:r>
      <w:r>
        <w:rPr>
          <w:bCs/>
        </w:rPr>
        <w:t xml:space="preserve">Ce grand cheval jaune de </w:t>
      </w:r>
      <w:r>
        <w:rPr>
          <w:i/>
          <w:iCs/>
        </w:rPr>
        <w:t xml:space="preserve">Monarch </w:t>
      </w:r>
      <w:r>
        <w:rPr>
          <w:bCs/>
        </w:rPr>
        <w:t>ouvrait la ma</w:t>
      </w:r>
      <w:r>
        <w:rPr>
          <w:bCs/>
        </w:rPr>
        <w:t>r</w:t>
      </w:r>
      <w:r>
        <w:rPr>
          <w:bCs/>
        </w:rPr>
        <w:t>che</w:t>
      </w:r>
      <w:r w:rsidR="00514D33">
        <w:rPr>
          <w:bCs/>
        </w:rPr>
        <w:t xml:space="preserve">. </w:t>
      </w:r>
      <w:r>
        <w:rPr>
          <w:bCs/>
        </w:rPr>
        <w:t>Il n</w:t>
      </w:r>
      <w:r w:rsidR="00514D33">
        <w:rPr>
          <w:bCs/>
        </w:rPr>
        <w:t>’</w:t>
      </w:r>
      <w:r>
        <w:rPr>
          <w:bCs/>
        </w:rPr>
        <w:t>avait pas l</w:t>
      </w:r>
      <w:r w:rsidR="00514D33">
        <w:rPr>
          <w:bCs/>
        </w:rPr>
        <w:t>’</w:t>
      </w:r>
      <w:r>
        <w:rPr>
          <w:bCs/>
        </w:rPr>
        <w:t>air tellement grand au premier coup d</w:t>
      </w:r>
      <w:r w:rsidR="00514D33">
        <w:rPr>
          <w:bCs/>
        </w:rPr>
        <w:t>’</w:t>
      </w:r>
      <w:r>
        <w:rPr>
          <w:bCs/>
        </w:rPr>
        <w:t>œil jusqu</w:t>
      </w:r>
      <w:r w:rsidR="00514D33">
        <w:rPr>
          <w:bCs/>
        </w:rPr>
        <w:t>’</w:t>
      </w:r>
      <w:r>
        <w:rPr>
          <w:bCs/>
        </w:rPr>
        <w:t>à ce qu</w:t>
      </w:r>
      <w:r w:rsidR="00514D33">
        <w:rPr>
          <w:bCs/>
        </w:rPr>
        <w:t>’</w:t>
      </w:r>
      <w:r>
        <w:rPr>
          <w:bCs/>
        </w:rPr>
        <w:t>on ait vu la longueur de ses jambes et tout co</w:t>
      </w:r>
      <w:r>
        <w:rPr>
          <w:bCs/>
        </w:rPr>
        <w:t>m</w:t>
      </w:r>
      <w:r>
        <w:rPr>
          <w:bCs/>
        </w:rPr>
        <w:t>ment qu</w:t>
      </w:r>
      <w:r w:rsidR="00514D33">
        <w:rPr>
          <w:bCs/>
        </w:rPr>
        <w:t>’</w:t>
      </w:r>
      <w:r>
        <w:rPr>
          <w:bCs/>
        </w:rPr>
        <w:t>il est bâti et comment qu</w:t>
      </w:r>
      <w:r w:rsidR="00514D33">
        <w:rPr>
          <w:bCs/>
        </w:rPr>
        <w:t>’</w:t>
      </w:r>
      <w:r>
        <w:rPr>
          <w:bCs/>
        </w:rPr>
        <w:t>il marche</w:t>
      </w:r>
      <w:r w:rsidR="00514D33">
        <w:rPr>
          <w:bCs/>
        </w:rPr>
        <w:t xml:space="preserve">. </w:t>
      </w:r>
      <w:r>
        <w:rPr>
          <w:bCs/>
        </w:rPr>
        <w:t>Boudïe</w:t>
      </w:r>
      <w:r w:rsidR="00514D33">
        <w:rPr>
          <w:bCs/>
        </w:rPr>
        <w:t xml:space="preserve">… </w:t>
      </w:r>
      <w:r>
        <w:rPr>
          <w:bCs/>
        </w:rPr>
        <w:t>j</w:t>
      </w:r>
      <w:r w:rsidR="00514D33">
        <w:rPr>
          <w:bCs/>
        </w:rPr>
        <w:t>’</w:t>
      </w:r>
      <w:r>
        <w:rPr>
          <w:bCs/>
        </w:rPr>
        <w:t>ai jamais vu un cheval pareil</w:t>
      </w:r>
      <w:r w:rsidR="00514D33">
        <w:rPr>
          <w:bCs/>
        </w:rPr>
        <w:t xml:space="preserve">. </w:t>
      </w:r>
      <w:r>
        <w:rPr>
          <w:bCs/>
        </w:rPr>
        <w:t>Georges Gardner le montait et ils ava</w:t>
      </w:r>
      <w:r>
        <w:rPr>
          <w:bCs/>
        </w:rPr>
        <w:t>n</w:t>
      </w:r>
      <w:r>
        <w:rPr>
          <w:bCs/>
        </w:rPr>
        <w:t>çaient tout doux</w:t>
      </w:r>
      <w:r w:rsidR="00514D33">
        <w:rPr>
          <w:bCs/>
        </w:rPr>
        <w:t xml:space="preserve">, </w:t>
      </w:r>
      <w:r>
        <w:rPr>
          <w:bCs/>
        </w:rPr>
        <w:t>derrière le vieux type en haut-de-forme gris qui marchait comme s</w:t>
      </w:r>
      <w:r w:rsidR="00514D33">
        <w:rPr>
          <w:bCs/>
        </w:rPr>
        <w:t>’</w:t>
      </w:r>
      <w:r>
        <w:rPr>
          <w:bCs/>
        </w:rPr>
        <w:t xml:space="preserve">il avait été le </w:t>
      </w:r>
      <w:r w:rsidR="00514D33">
        <w:rPr>
          <w:bCs/>
        </w:rPr>
        <w:t>M. </w:t>
      </w:r>
      <w:r>
        <w:rPr>
          <w:bCs/>
        </w:rPr>
        <w:t>Loyal d</w:t>
      </w:r>
      <w:r w:rsidR="00514D33">
        <w:rPr>
          <w:bCs/>
        </w:rPr>
        <w:t>’</w:t>
      </w:r>
      <w:r>
        <w:rPr>
          <w:bCs/>
        </w:rPr>
        <w:t>un cirque</w:t>
      </w:r>
      <w:r w:rsidR="00514D33">
        <w:rPr>
          <w:bCs/>
        </w:rPr>
        <w:t xml:space="preserve">. </w:t>
      </w:r>
      <w:r>
        <w:rPr>
          <w:bCs/>
        </w:rPr>
        <w:t>De</w:t>
      </w:r>
      <w:r>
        <w:rPr>
          <w:bCs/>
        </w:rPr>
        <w:t>r</w:t>
      </w:r>
      <w:r>
        <w:rPr>
          <w:bCs/>
        </w:rPr>
        <w:t xml:space="preserve">rière </w:t>
      </w:r>
      <w:r>
        <w:rPr>
          <w:i/>
          <w:iCs/>
        </w:rPr>
        <w:t>Monarch</w:t>
      </w:r>
      <w:r w:rsidR="00514D33">
        <w:rPr>
          <w:i/>
          <w:iCs/>
        </w:rPr>
        <w:t xml:space="preserve">, </w:t>
      </w:r>
      <w:r>
        <w:rPr>
          <w:bCs/>
        </w:rPr>
        <w:t>se coulant doucement et jaune au soleil</w:t>
      </w:r>
      <w:r w:rsidR="00514D33">
        <w:rPr>
          <w:bCs/>
        </w:rPr>
        <w:t xml:space="preserve">, </w:t>
      </w:r>
      <w:r>
        <w:rPr>
          <w:bCs/>
        </w:rPr>
        <w:t xml:space="preserve">un </w:t>
      </w:r>
      <w:r>
        <w:t xml:space="preserve">beau noir à jolie tête que </w:t>
      </w:r>
      <w:r>
        <w:rPr>
          <w:bCs/>
        </w:rPr>
        <w:t xml:space="preserve">Tommy Archibald </w:t>
      </w:r>
      <w:r>
        <w:t>montait</w:t>
      </w:r>
      <w:r w:rsidR="00514D33">
        <w:t xml:space="preserve"> ; </w:t>
      </w:r>
      <w:r>
        <w:t xml:space="preserve">et après le noir </w:t>
      </w:r>
      <w:r>
        <w:rPr>
          <w:bCs/>
        </w:rPr>
        <w:t xml:space="preserve">il </w:t>
      </w:r>
      <w:r>
        <w:t>y avait encore une file de cinq chevaux qui passèrent tous le</w:t>
      </w:r>
      <w:r>
        <w:t>n</w:t>
      </w:r>
      <w:r>
        <w:t>tement en procession devant la tribune et le pesage</w:t>
      </w:r>
      <w:r w:rsidR="00514D33">
        <w:t xml:space="preserve">. </w:t>
      </w:r>
      <w:r>
        <w:t xml:space="preserve">Mon vieux dit que le noir était </w:t>
      </w:r>
      <w:r>
        <w:rPr>
          <w:i/>
          <w:iCs/>
        </w:rPr>
        <w:t>Orion</w:t>
      </w:r>
      <w:r>
        <w:t xml:space="preserve"> et je le regardai </w:t>
      </w:r>
      <w:r>
        <w:rPr>
          <w:bCs/>
        </w:rPr>
        <w:t xml:space="preserve">de </w:t>
      </w:r>
      <w:r>
        <w:t xml:space="preserve">tous mes yeux et sans blague </w:t>
      </w:r>
      <w:r>
        <w:rPr>
          <w:bCs/>
        </w:rPr>
        <w:t>c</w:t>
      </w:r>
      <w:r w:rsidR="00514D33">
        <w:rPr>
          <w:bCs/>
        </w:rPr>
        <w:t>’</w:t>
      </w:r>
      <w:r>
        <w:rPr>
          <w:bCs/>
        </w:rPr>
        <w:t xml:space="preserve">était </w:t>
      </w:r>
      <w:r>
        <w:t>un beau cheval</w:t>
      </w:r>
      <w:r w:rsidR="00514D33">
        <w:t xml:space="preserve">, </w:t>
      </w:r>
      <w:r>
        <w:t xml:space="preserve">mais pas de comparaison avec </w:t>
      </w:r>
      <w:r>
        <w:rPr>
          <w:i/>
          <w:iCs/>
        </w:rPr>
        <w:t>Monarch</w:t>
      </w:r>
      <w:r w:rsidR="00514D33">
        <w:rPr>
          <w:i/>
          <w:iCs/>
        </w:rPr>
        <w:t>.</w:t>
      </w:r>
    </w:p>
    <w:p w14:paraId="05328C78" w14:textId="77777777" w:rsidR="00514D33" w:rsidRDefault="005A7F50">
      <w:r>
        <w:t xml:space="preserve">Tout le monde acclamait </w:t>
      </w:r>
      <w:r>
        <w:rPr>
          <w:i/>
          <w:iCs/>
        </w:rPr>
        <w:t>Monarch</w:t>
      </w:r>
      <w:r>
        <w:t xml:space="preserve"> au passage et</w:t>
      </w:r>
      <w:r w:rsidR="00514D33">
        <w:t xml:space="preserve">, </w:t>
      </w:r>
      <w:r>
        <w:t>vrai</w:t>
      </w:r>
      <w:r w:rsidR="00514D33">
        <w:t xml:space="preserve">, </w:t>
      </w:r>
      <w:r>
        <w:t>c</w:t>
      </w:r>
      <w:r w:rsidR="00514D33">
        <w:t>’</w:t>
      </w:r>
      <w:r>
        <w:t>était un chouette cheval</w:t>
      </w:r>
      <w:r w:rsidR="00514D33">
        <w:t xml:space="preserve">. </w:t>
      </w:r>
      <w:r>
        <w:t>Le cortège s</w:t>
      </w:r>
      <w:r w:rsidR="00514D33">
        <w:t>’</w:t>
      </w:r>
      <w:r>
        <w:t>en alla de l</w:t>
      </w:r>
      <w:r w:rsidR="00514D33">
        <w:t>’</w:t>
      </w:r>
      <w:r>
        <w:t xml:space="preserve">autre côté de la pelouse et puis revint de ce côté-ci et </w:t>
      </w:r>
      <w:r w:rsidR="00514D33">
        <w:t>M. </w:t>
      </w:r>
      <w:r>
        <w:t>Loyal fit lâcher les chevaux par les garçons d</w:t>
      </w:r>
      <w:r w:rsidR="00514D33">
        <w:t>’</w:t>
      </w:r>
      <w:r>
        <w:t>écurie</w:t>
      </w:r>
      <w:r w:rsidR="00514D33">
        <w:t xml:space="preserve">, </w:t>
      </w:r>
      <w:r>
        <w:rPr>
          <w:bCs/>
        </w:rPr>
        <w:t>l</w:t>
      </w:r>
      <w:r w:rsidR="00514D33">
        <w:rPr>
          <w:bCs/>
        </w:rPr>
        <w:t>’</w:t>
      </w:r>
      <w:r>
        <w:rPr>
          <w:bCs/>
        </w:rPr>
        <w:t xml:space="preserve">un </w:t>
      </w:r>
      <w:r>
        <w:t>après l</w:t>
      </w:r>
      <w:r w:rsidR="00514D33">
        <w:t>’</w:t>
      </w:r>
      <w:r>
        <w:t>autre</w:t>
      </w:r>
      <w:r w:rsidR="00514D33">
        <w:t xml:space="preserve">, </w:t>
      </w:r>
      <w:r>
        <w:t>de façon qu</w:t>
      </w:r>
      <w:r w:rsidR="00514D33">
        <w:t>’</w:t>
      </w:r>
      <w:r>
        <w:t>ils puissent galoper devant les tribunes en se rendant au p</w:t>
      </w:r>
      <w:r>
        <w:t>o</w:t>
      </w:r>
      <w:r>
        <w:t>teau et que tout le monde puisse bien les voir</w:t>
      </w:r>
      <w:r w:rsidR="00514D33">
        <w:t xml:space="preserve">. </w:t>
      </w:r>
      <w:r>
        <w:lastRenderedPageBreak/>
        <w:t>Ils étaient à peine au poteau que le gong sonna et on les vit tout là-bas de l</w:t>
      </w:r>
      <w:r w:rsidR="00514D33">
        <w:t>’</w:t>
      </w:r>
      <w:r>
        <w:t>autre côté de la pelouse comme un tas de chevaux joujoux en peloton et prenant le premier tournant</w:t>
      </w:r>
      <w:r w:rsidR="00514D33">
        <w:t xml:space="preserve">. </w:t>
      </w:r>
      <w:r>
        <w:t>Je les regardais avec mes jume</w:t>
      </w:r>
      <w:r>
        <w:t>l</w:t>
      </w:r>
      <w:r>
        <w:t xml:space="preserve">les et </w:t>
      </w:r>
      <w:r>
        <w:rPr>
          <w:i/>
          <w:iCs/>
        </w:rPr>
        <w:t>Monarch</w:t>
      </w:r>
      <w:r>
        <w:t xml:space="preserve"> était tout </w:t>
      </w:r>
      <w:r>
        <w:rPr>
          <w:bCs/>
        </w:rPr>
        <w:t xml:space="preserve">en </w:t>
      </w:r>
      <w:r>
        <w:t>arrière</w:t>
      </w:r>
      <w:r w:rsidR="00514D33">
        <w:t xml:space="preserve">, </w:t>
      </w:r>
      <w:r>
        <w:t>et un des bais menait le train</w:t>
      </w:r>
      <w:r w:rsidR="00514D33">
        <w:t xml:space="preserve">. </w:t>
      </w:r>
      <w:r>
        <w:t>Ils filèrent</w:t>
      </w:r>
      <w:r w:rsidR="00514D33">
        <w:t xml:space="preserve">, </w:t>
      </w:r>
      <w:r>
        <w:t xml:space="preserve">tournèrent et passèrent devant nous au galop et </w:t>
      </w:r>
      <w:r>
        <w:rPr>
          <w:i/>
          <w:iCs/>
        </w:rPr>
        <w:t>Monarch</w:t>
      </w:r>
      <w:r>
        <w:t xml:space="preserve"> était loin derrière et </w:t>
      </w:r>
      <w:r>
        <w:rPr>
          <w:i/>
          <w:iCs/>
        </w:rPr>
        <w:t>Orion</w:t>
      </w:r>
      <w:r>
        <w:rPr>
          <w:bCs/>
        </w:rPr>
        <w:t xml:space="preserve"> </w:t>
      </w:r>
      <w:r>
        <w:t>en tête allait bien</w:t>
      </w:r>
      <w:r w:rsidR="00514D33">
        <w:t xml:space="preserve">. </w:t>
      </w:r>
      <w:r>
        <w:t>Mince alors</w:t>
      </w:r>
      <w:r w:rsidR="00514D33">
        <w:t xml:space="preserve">, </w:t>
      </w:r>
      <w:r>
        <w:t>c</w:t>
      </w:r>
      <w:r w:rsidR="00514D33">
        <w:t>’</w:t>
      </w:r>
      <w:r>
        <w:t xml:space="preserve">est terrible quand </w:t>
      </w:r>
      <w:r>
        <w:rPr>
          <w:bCs/>
        </w:rPr>
        <w:t xml:space="preserve">ils </w:t>
      </w:r>
      <w:r>
        <w:t>vous passent devant et qu</w:t>
      </w:r>
      <w:r w:rsidR="00514D33">
        <w:t>’</w:t>
      </w:r>
      <w:r>
        <w:t>il faut les voir s</w:t>
      </w:r>
      <w:r w:rsidR="00514D33">
        <w:t>’</w:t>
      </w:r>
      <w:r>
        <w:t xml:space="preserve">éloigner et rapetisser de plus en plus et puis les voir tous en tas dans les tournants et puis revenir dans la </w:t>
      </w:r>
      <w:r>
        <w:rPr>
          <w:bCs/>
        </w:rPr>
        <w:t xml:space="preserve">ligne </w:t>
      </w:r>
      <w:r>
        <w:t xml:space="preserve">droite et on voudrait jurer et sacrer des </w:t>
      </w:r>
      <w:r>
        <w:rPr>
          <w:bCs/>
        </w:rPr>
        <w:t xml:space="preserve">noms-de-Dieu </w:t>
      </w:r>
      <w:r>
        <w:t>tant que ça peut</w:t>
      </w:r>
      <w:r w:rsidR="00514D33">
        <w:t xml:space="preserve">. </w:t>
      </w:r>
      <w:r>
        <w:t>Enfin ils prirent le dernier tournant et vinrent dans la ligne droite</w:t>
      </w:r>
      <w:r w:rsidR="00514D33">
        <w:t xml:space="preserve">, </w:t>
      </w:r>
      <w:r>
        <w:rPr>
          <w:i/>
          <w:iCs/>
        </w:rPr>
        <w:t>Orion</w:t>
      </w:r>
      <w:r>
        <w:t xml:space="preserve"> bien </w:t>
      </w:r>
      <w:r>
        <w:rPr>
          <w:bCs/>
        </w:rPr>
        <w:t xml:space="preserve">en </w:t>
      </w:r>
      <w:r>
        <w:t>tête</w:t>
      </w:r>
      <w:r w:rsidR="00514D33">
        <w:t xml:space="preserve">. </w:t>
      </w:r>
      <w:r>
        <w:t>Tout le monde avait un drôle d</w:t>
      </w:r>
      <w:r w:rsidR="00514D33">
        <w:t>’</w:t>
      </w:r>
      <w:r>
        <w:t>air et répétait</w:t>
      </w:r>
      <w:r w:rsidR="00514D33">
        <w:t> : « </w:t>
      </w:r>
      <w:r>
        <w:rPr>
          <w:i/>
          <w:iCs/>
        </w:rPr>
        <w:t>Monarch</w:t>
      </w:r>
      <w:r w:rsidR="00514D33">
        <w:rPr>
          <w:bCs/>
        </w:rPr>
        <w:t> »</w:t>
      </w:r>
      <w:r>
        <w:t xml:space="preserve"> d</w:t>
      </w:r>
      <w:r w:rsidR="00514D33">
        <w:t>’</w:t>
      </w:r>
      <w:r>
        <w:t>une espèce de voix dolente pendant que les chevaux arrivaient au galop</w:t>
      </w:r>
      <w:r w:rsidR="00514D33">
        <w:t xml:space="preserve">, </w:t>
      </w:r>
      <w:r>
        <w:t xml:space="preserve">et alors quelque chose sortit du paquet juste au bout de ma jumelle comme une flèche jaune à tête de cheval et tout le monde commença de hurler </w:t>
      </w:r>
      <w:r w:rsidR="00514D33">
        <w:t>« </w:t>
      </w:r>
      <w:r>
        <w:rPr>
          <w:i/>
          <w:iCs/>
        </w:rPr>
        <w:t>Monarch</w:t>
      </w:r>
      <w:r w:rsidR="00514D33">
        <w:rPr>
          <w:i/>
          <w:iCs/>
        </w:rPr>
        <w:t> ! »</w:t>
      </w:r>
      <w:r>
        <w:t xml:space="preserve"> à croire qu</w:t>
      </w:r>
      <w:r w:rsidR="00514D33">
        <w:t>’</w:t>
      </w:r>
      <w:r>
        <w:t>ils étaient devenus dingos</w:t>
      </w:r>
      <w:r w:rsidR="00514D33">
        <w:t xml:space="preserve">. </w:t>
      </w:r>
      <w:r>
        <w:rPr>
          <w:i/>
          <w:iCs/>
        </w:rPr>
        <w:t>Monarch</w:t>
      </w:r>
      <w:r>
        <w:t xml:space="preserve"> ava</w:t>
      </w:r>
      <w:r>
        <w:t>n</w:t>
      </w:r>
      <w:r>
        <w:t>çait plus vite que j</w:t>
      </w:r>
      <w:r w:rsidR="00514D33">
        <w:t>’</w:t>
      </w:r>
      <w:r>
        <w:t xml:space="preserve">ai jamais vu et rappliquait sur </w:t>
      </w:r>
      <w:r>
        <w:rPr>
          <w:i/>
          <w:iCs/>
        </w:rPr>
        <w:t>Orion</w:t>
      </w:r>
      <w:r>
        <w:t xml:space="preserve"> qui allait à toute la vitesse qu</w:t>
      </w:r>
      <w:r w:rsidR="00514D33">
        <w:t>’</w:t>
      </w:r>
      <w:r>
        <w:t xml:space="preserve">un cheval noir peut donner avec son jockey qui tape dessus </w:t>
      </w:r>
      <w:r>
        <w:rPr>
          <w:bCs/>
        </w:rPr>
        <w:t xml:space="preserve">comme </w:t>
      </w:r>
      <w:r>
        <w:t xml:space="preserve">un sourd à coups de trique et ils furent cou à cou pendant une seconde mais </w:t>
      </w:r>
      <w:r>
        <w:rPr>
          <w:i/>
          <w:iCs/>
        </w:rPr>
        <w:t>Monarch</w:t>
      </w:r>
      <w:r>
        <w:t xml:space="preserve"> avait </w:t>
      </w:r>
      <w:r>
        <w:rPr>
          <w:bCs/>
        </w:rPr>
        <w:t>l</w:t>
      </w:r>
      <w:r w:rsidR="00514D33">
        <w:rPr>
          <w:bCs/>
        </w:rPr>
        <w:t>’</w:t>
      </w:r>
      <w:r>
        <w:rPr>
          <w:bCs/>
        </w:rPr>
        <w:t xml:space="preserve">air </w:t>
      </w:r>
      <w:r>
        <w:t>d</w:t>
      </w:r>
      <w:r w:rsidR="00514D33">
        <w:t>’</w:t>
      </w:r>
      <w:r>
        <w:t>aller deux fois plus vite avec ses grands bonds et sa tête en avant</w:t>
      </w:r>
      <w:r w:rsidR="00514D33">
        <w:t xml:space="preserve"> – </w:t>
      </w:r>
      <w:r>
        <w:rPr>
          <w:bCs/>
        </w:rPr>
        <w:t xml:space="preserve">mais </w:t>
      </w:r>
      <w:r>
        <w:t>c</w:t>
      </w:r>
      <w:r w:rsidR="00514D33">
        <w:t>’</w:t>
      </w:r>
      <w:r>
        <w:t>est pendant qu</w:t>
      </w:r>
      <w:r w:rsidR="00514D33">
        <w:t>’</w:t>
      </w:r>
      <w:r>
        <w:t>ils étaient cou à cou qu</w:t>
      </w:r>
      <w:r w:rsidR="00514D33">
        <w:t>’</w:t>
      </w:r>
      <w:r>
        <w:t>ils pass</w:t>
      </w:r>
      <w:r>
        <w:t>è</w:t>
      </w:r>
      <w:r>
        <w:t>rent le p</w:t>
      </w:r>
      <w:r>
        <w:t>o</w:t>
      </w:r>
      <w:r>
        <w:t>teau d</w:t>
      </w:r>
      <w:r w:rsidR="00514D33">
        <w:t>’</w:t>
      </w:r>
      <w:r>
        <w:t>arrivée et quand on afficha les numéros dans les cases le premier était le 2 et ça voulait dire qu</w:t>
      </w:r>
      <w:r w:rsidR="00514D33">
        <w:t>’</w:t>
      </w:r>
      <w:r>
        <w:rPr>
          <w:i/>
          <w:iCs/>
        </w:rPr>
        <w:t>Orion</w:t>
      </w:r>
      <w:r>
        <w:rPr>
          <w:bCs/>
        </w:rPr>
        <w:t xml:space="preserve"> </w:t>
      </w:r>
      <w:r>
        <w:t>avait g</w:t>
      </w:r>
      <w:r>
        <w:t>a</w:t>
      </w:r>
      <w:r>
        <w:t>gné</w:t>
      </w:r>
      <w:r w:rsidR="00514D33">
        <w:t>.</w:t>
      </w:r>
    </w:p>
    <w:p w14:paraId="7F4399AD" w14:textId="77777777" w:rsidR="00514D33" w:rsidRDefault="005A7F50">
      <w:r>
        <w:t xml:space="preserve">Je </w:t>
      </w:r>
      <w:r>
        <w:rPr>
          <w:bCs/>
        </w:rPr>
        <w:t xml:space="preserve">me </w:t>
      </w:r>
      <w:r>
        <w:t>sentais tout tremblant et tout drôle</w:t>
      </w:r>
      <w:r w:rsidR="00514D33">
        <w:t xml:space="preserve">, </w:t>
      </w:r>
      <w:r>
        <w:t>et puis on s</w:t>
      </w:r>
      <w:r w:rsidR="00514D33">
        <w:t>’</w:t>
      </w:r>
      <w:r>
        <w:t xml:space="preserve">écrasa avec les gens qui </w:t>
      </w:r>
      <w:r>
        <w:rPr>
          <w:bCs/>
        </w:rPr>
        <w:t xml:space="preserve">descendaient </w:t>
      </w:r>
      <w:r>
        <w:t>pour aller attendre d</w:t>
      </w:r>
      <w:r>
        <w:t>e</w:t>
      </w:r>
      <w:r>
        <w:t xml:space="preserve">vant </w:t>
      </w:r>
      <w:r>
        <w:rPr>
          <w:bCs/>
        </w:rPr>
        <w:t xml:space="preserve">le </w:t>
      </w:r>
      <w:r>
        <w:t>tableau qu</w:t>
      </w:r>
      <w:r w:rsidR="00514D33">
        <w:t>’</w:t>
      </w:r>
      <w:r>
        <w:t xml:space="preserve">on affiche ce que faisait </w:t>
      </w:r>
      <w:r>
        <w:rPr>
          <w:i/>
          <w:iCs/>
        </w:rPr>
        <w:t>Orion</w:t>
      </w:r>
      <w:r w:rsidR="00514D33">
        <w:rPr>
          <w:i/>
          <w:iCs/>
        </w:rPr>
        <w:t xml:space="preserve">. </w:t>
      </w:r>
      <w:r>
        <w:t>Sans blague</w:t>
      </w:r>
      <w:r w:rsidR="00514D33">
        <w:t xml:space="preserve">, </w:t>
      </w:r>
      <w:r>
        <w:t>à suivre la course</w:t>
      </w:r>
      <w:r w:rsidR="00514D33">
        <w:t xml:space="preserve">, </w:t>
      </w:r>
      <w:r>
        <w:t>j</w:t>
      </w:r>
      <w:r w:rsidR="00514D33">
        <w:t>’</w:t>
      </w:r>
      <w:r>
        <w:t xml:space="preserve">avais oublié ce que mon vieux avait mis sur </w:t>
      </w:r>
      <w:r>
        <w:rPr>
          <w:i/>
          <w:iCs/>
        </w:rPr>
        <w:t>Orion</w:t>
      </w:r>
      <w:r>
        <w:t xml:space="preserve"> tellement j</w:t>
      </w:r>
      <w:r w:rsidR="00514D33">
        <w:t>’</w:t>
      </w:r>
      <w:r>
        <w:t xml:space="preserve">avais envie que </w:t>
      </w:r>
      <w:r>
        <w:rPr>
          <w:i/>
          <w:iCs/>
        </w:rPr>
        <w:t>Monarch</w:t>
      </w:r>
      <w:r>
        <w:rPr>
          <w:bCs/>
        </w:rPr>
        <w:t xml:space="preserve"> </w:t>
      </w:r>
      <w:r>
        <w:lastRenderedPageBreak/>
        <w:t>gagne</w:t>
      </w:r>
      <w:r w:rsidR="00514D33">
        <w:t xml:space="preserve">, </w:t>
      </w:r>
      <w:r>
        <w:t>bon Dieu</w:t>
      </w:r>
      <w:r w:rsidR="00514D33">
        <w:t xml:space="preserve">. </w:t>
      </w:r>
      <w:r>
        <w:t>Mais maintenant que c</w:t>
      </w:r>
      <w:r w:rsidR="00514D33">
        <w:t>’</w:t>
      </w:r>
      <w:r>
        <w:t>était fini c</w:t>
      </w:r>
      <w:r w:rsidR="00514D33">
        <w:t>’</w:t>
      </w:r>
      <w:r>
        <w:t xml:space="preserve">était </w:t>
      </w:r>
      <w:r>
        <w:rPr>
          <w:bCs/>
        </w:rPr>
        <w:t xml:space="preserve">chouette </w:t>
      </w:r>
      <w:r>
        <w:t>de savoir qu</w:t>
      </w:r>
      <w:r w:rsidR="00514D33">
        <w:t>’</w:t>
      </w:r>
      <w:r>
        <w:t>on avait le gagnant</w:t>
      </w:r>
      <w:r w:rsidR="00514D33">
        <w:t>.</w:t>
      </w:r>
    </w:p>
    <w:p w14:paraId="5F6B89FE" w14:textId="77777777" w:rsidR="00514D33" w:rsidRDefault="00514D33">
      <w:r>
        <w:t>— </w:t>
      </w:r>
      <w:r w:rsidR="005A7F50">
        <w:t>Hein</w:t>
      </w:r>
      <w:r>
        <w:t xml:space="preserve">, </w:t>
      </w:r>
      <w:r w:rsidR="005A7F50">
        <w:t>c</w:t>
      </w:r>
      <w:r>
        <w:t>’</w:t>
      </w:r>
      <w:r w:rsidR="005A7F50">
        <w:t>était une chouette course</w:t>
      </w:r>
      <w:r>
        <w:t xml:space="preserve">, </w:t>
      </w:r>
      <w:r w:rsidR="005A7F50">
        <w:rPr>
          <w:bCs/>
        </w:rPr>
        <w:t>p</w:t>
      </w:r>
      <w:r>
        <w:rPr>
          <w:bCs/>
        </w:rPr>
        <w:t>’</w:t>
      </w:r>
      <w:r w:rsidR="005A7F50">
        <w:rPr>
          <w:bCs/>
        </w:rPr>
        <w:t>pa</w:t>
      </w:r>
      <w:r>
        <w:rPr>
          <w:bCs/>
        </w:rPr>
        <w:t xml:space="preserve"> ? </w:t>
      </w:r>
      <w:r w:rsidR="005A7F50">
        <w:t>que j</w:t>
      </w:r>
      <w:r w:rsidR="005A7F50">
        <w:rPr>
          <w:bCs/>
        </w:rPr>
        <w:t xml:space="preserve">e </w:t>
      </w:r>
      <w:r w:rsidR="005A7F50">
        <w:t>lui dis</w:t>
      </w:r>
      <w:r>
        <w:t>.</w:t>
      </w:r>
    </w:p>
    <w:p w14:paraId="3B99B0C3" w14:textId="77777777" w:rsidR="00514D33" w:rsidRDefault="005A7F50">
      <w:r>
        <w:t>Il me regarda d</w:t>
      </w:r>
      <w:r w:rsidR="00514D33">
        <w:t>’</w:t>
      </w:r>
      <w:r>
        <w:t>un drôle d</w:t>
      </w:r>
      <w:r w:rsidR="00514D33">
        <w:t>’</w:t>
      </w:r>
      <w:r>
        <w:t>air</w:t>
      </w:r>
      <w:r w:rsidR="00514D33">
        <w:t xml:space="preserve">, </w:t>
      </w:r>
      <w:r>
        <w:t>son melon en arrière</w:t>
      </w:r>
      <w:r w:rsidR="00514D33">
        <w:t>.</w:t>
      </w:r>
    </w:p>
    <w:p w14:paraId="121EFA5D" w14:textId="77777777" w:rsidR="00514D33" w:rsidRDefault="00514D33">
      <w:r>
        <w:t>— </w:t>
      </w:r>
      <w:r w:rsidR="005A7F50">
        <w:t xml:space="preserve">Georges </w:t>
      </w:r>
      <w:r w:rsidR="005A7F50">
        <w:rPr>
          <w:bCs/>
        </w:rPr>
        <w:t xml:space="preserve">Gardner </w:t>
      </w:r>
      <w:r w:rsidR="005A7F50">
        <w:t xml:space="preserve">est </w:t>
      </w:r>
      <w:r w:rsidR="005A7F50">
        <w:rPr>
          <w:bCs/>
        </w:rPr>
        <w:t xml:space="preserve">un jockey </w:t>
      </w:r>
      <w:r w:rsidR="005A7F50">
        <w:t>épatant</w:t>
      </w:r>
      <w:r>
        <w:t xml:space="preserve">, </w:t>
      </w:r>
      <w:r w:rsidR="005A7F50">
        <w:t>y a pas</w:t>
      </w:r>
      <w:r>
        <w:t xml:space="preserve">, </w:t>
      </w:r>
      <w:r w:rsidR="005A7F50">
        <w:rPr>
          <w:bCs/>
        </w:rPr>
        <w:t>dit-il</w:t>
      </w:r>
      <w:r>
        <w:rPr>
          <w:bCs/>
        </w:rPr>
        <w:t xml:space="preserve">. </w:t>
      </w:r>
      <w:r w:rsidR="005A7F50">
        <w:t xml:space="preserve">Fallait vraiment un fameux jockey pour empêcher un cheval comme </w:t>
      </w:r>
      <w:r w:rsidR="005A7F50">
        <w:rPr>
          <w:i/>
          <w:iCs/>
        </w:rPr>
        <w:t>Monarch</w:t>
      </w:r>
      <w:r w:rsidR="005A7F50">
        <w:t xml:space="preserve"> de gagner</w:t>
      </w:r>
      <w:r>
        <w:t xml:space="preserve">. </w:t>
      </w:r>
      <w:r w:rsidR="005A7F50">
        <w:t>Bien sûr</w:t>
      </w:r>
      <w:r>
        <w:t xml:space="preserve">, </w:t>
      </w:r>
      <w:r w:rsidR="005A7F50">
        <w:t>j</w:t>
      </w:r>
      <w:r>
        <w:t>’</w:t>
      </w:r>
      <w:r w:rsidR="005A7F50">
        <w:t>avais toujours compris qu</w:t>
      </w:r>
      <w:r>
        <w:t>’</w:t>
      </w:r>
      <w:r w:rsidR="005A7F50">
        <w:t>il y avait quelque chose</w:t>
      </w:r>
      <w:r>
        <w:t xml:space="preserve">. </w:t>
      </w:r>
      <w:r w:rsidR="005A7F50">
        <w:t>Mais que mon vieux le dise comme ça tranquillement m</w:t>
      </w:r>
      <w:r>
        <w:t>’</w:t>
      </w:r>
      <w:r w:rsidR="005A7F50">
        <w:t>enleva tout mon plaisir et je ne le retrouvai plus</w:t>
      </w:r>
      <w:r>
        <w:t xml:space="preserve">, </w:t>
      </w:r>
      <w:r w:rsidR="005A7F50">
        <w:t xml:space="preserve">même quand on afficha les numéros sur le tableau et que la cloche sonna pour payer et </w:t>
      </w:r>
      <w:r w:rsidR="005A7F50">
        <w:rPr>
          <w:bCs/>
        </w:rPr>
        <w:t>qu</w:t>
      </w:r>
      <w:r>
        <w:rPr>
          <w:bCs/>
        </w:rPr>
        <w:t>’</w:t>
      </w:r>
      <w:r w:rsidR="005A7F50">
        <w:rPr>
          <w:bCs/>
        </w:rPr>
        <w:t xml:space="preserve">on </w:t>
      </w:r>
      <w:r w:rsidR="005A7F50">
        <w:t>vit qu</w:t>
      </w:r>
      <w:r>
        <w:t>’</w:t>
      </w:r>
      <w:r w:rsidR="005A7F50">
        <w:rPr>
          <w:i/>
          <w:iCs/>
        </w:rPr>
        <w:t>Orion</w:t>
      </w:r>
      <w:r w:rsidR="005A7F50">
        <w:rPr>
          <w:bCs/>
        </w:rPr>
        <w:t xml:space="preserve"> </w:t>
      </w:r>
      <w:r w:rsidR="005A7F50">
        <w:t xml:space="preserve">faisait 67 </w:t>
      </w:r>
      <w:r w:rsidR="005A7F50">
        <w:rPr>
          <w:bCs/>
        </w:rPr>
        <w:t>fr</w:t>
      </w:r>
      <w:r>
        <w:rPr>
          <w:bCs/>
        </w:rPr>
        <w:t xml:space="preserve">. </w:t>
      </w:r>
      <w:r w:rsidR="005A7F50">
        <w:t xml:space="preserve">50 pour </w:t>
      </w:r>
      <w:r w:rsidR="005A7F50">
        <w:rPr>
          <w:bCs/>
        </w:rPr>
        <w:t xml:space="preserve">10 </w:t>
      </w:r>
      <w:r w:rsidR="005A7F50">
        <w:t>francs</w:t>
      </w:r>
      <w:r>
        <w:t xml:space="preserve">. </w:t>
      </w:r>
      <w:r w:rsidR="005A7F50">
        <w:t>Tout autour de nous les gens répétaient</w:t>
      </w:r>
      <w:r>
        <w:t> : « </w:t>
      </w:r>
      <w:r w:rsidR="005A7F50">
        <w:t xml:space="preserve">Pauvre </w:t>
      </w:r>
      <w:r w:rsidR="005A7F50">
        <w:rPr>
          <w:i/>
          <w:iCs/>
        </w:rPr>
        <w:t>Monarch</w:t>
      </w:r>
      <w:r>
        <w:rPr>
          <w:i/>
          <w:iCs/>
        </w:rPr>
        <w:t xml:space="preserve"> ! </w:t>
      </w:r>
      <w:r w:rsidR="005A7F50">
        <w:t xml:space="preserve">Pauvre </w:t>
      </w:r>
      <w:r w:rsidR="005A7F50">
        <w:rPr>
          <w:i/>
          <w:iCs/>
        </w:rPr>
        <w:t>Monarch</w:t>
      </w:r>
      <w:r>
        <w:rPr>
          <w:i/>
          <w:iCs/>
        </w:rPr>
        <w:t> ! »</w:t>
      </w:r>
      <w:r w:rsidR="005A7F50">
        <w:t xml:space="preserve"> et je me disais que j</w:t>
      </w:r>
      <w:r>
        <w:t>’</w:t>
      </w:r>
      <w:r w:rsidR="005A7F50">
        <w:t>aurais bien voulu être jockey et le monter à la place de cet e</w:t>
      </w:r>
      <w:r w:rsidR="005A7F50">
        <w:t>n</w:t>
      </w:r>
      <w:r w:rsidR="005A7F50">
        <w:t>fant de s</w:t>
      </w:r>
      <w:r w:rsidR="005A7F50">
        <w:t>a</w:t>
      </w:r>
      <w:r w:rsidR="005A7F50">
        <w:t>laud</w:t>
      </w:r>
      <w:r>
        <w:t xml:space="preserve">. </w:t>
      </w:r>
      <w:r w:rsidR="005A7F50">
        <w:t>Et c</w:t>
      </w:r>
      <w:r>
        <w:t>’</w:t>
      </w:r>
      <w:r w:rsidR="005A7F50">
        <w:t>était drôle</w:t>
      </w:r>
      <w:r>
        <w:t xml:space="preserve">, </w:t>
      </w:r>
      <w:r w:rsidR="005A7F50">
        <w:t>de traiter Georges Gardner en moi-même d</w:t>
      </w:r>
      <w:r>
        <w:t>’</w:t>
      </w:r>
      <w:r w:rsidR="005A7F50">
        <w:t>enfant de salaud parce que je l</w:t>
      </w:r>
      <w:r>
        <w:t>’</w:t>
      </w:r>
      <w:r w:rsidR="005A7F50">
        <w:t xml:space="preserve">avais toujours </w:t>
      </w:r>
      <w:r w:rsidR="005A7F50">
        <w:rPr>
          <w:bCs/>
        </w:rPr>
        <w:t xml:space="preserve">aimé </w:t>
      </w:r>
      <w:r w:rsidR="005A7F50">
        <w:t>et qu</w:t>
      </w:r>
      <w:r>
        <w:t>’</w:t>
      </w:r>
      <w:r w:rsidR="005A7F50">
        <w:t>en plus de ça il nous avait donné le gagnant</w:t>
      </w:r>
      <w:r>
        <w:t xml:space="preserve">, </w:t>
      </w:r>
      <w:r w:rsidR="005A7F50">
        <w:t>mais je crois que c</w:t>
      </w:r>
      <w:r>
        <w:t>’</w:t>
      </w:r>
      <w:r w:rsidR="005A7F50">
        <w:t>est pourtant bien ce qu</w:t>
      </w:r>
      <w:r>
        <w:t>’</w:t>
      </w:r>
      <w:r w:rsidR="005A7F50">
        <w:t>il est</w:t>
      </w:r>
      <w:r>
        <w:t>.</w:t>
      </w:r>
    </w:p>
    <w:p w14:paraId="49778D3D" w14:textId="77777777" w:rsidR="00514D33" w:rsidRDefault="005A7F50">
      <w:r>
        <w:t>Après cette course-là</w:t>
      </w:r>
      <w:r w:rsidR="00514D33">
        <w:t xml:space="preserve">, </w:t>
      </w:r>
      <w:r>
        <w:t>mon vieux eut beaucoup d</w:t>
      </w:r>
      <w:r w:rsidR="00514D33">
        <w:t>’</w:t>
      </w:r>
      <w:r>
        <w:t>argent et il se mit à venir à Paris plus souvent</w:t>
      </w:r>
      <w:r w:rsidR="00514D33">
        <w:t xml:space="preserve">. </w:t>
      </w:r>
      <w:r>
        <w:t>Quand il y avait des cou</w:t>
      </w:r>
      <w:r>
        <w:t>r</w:t>
      </w:r>
      <w:r>
        <w:t>ses au Tremblay il se faisait descendre en ville par les copains qui retournaient à Maisons et on allait s</w:t>
      </w:r>
      <w:r w:rsidR="00514D33">
        <w:t>’</w:t>
      </w:r>
      <w:r>
        <w:t xml:space="preserve">asseoir tous les deux à la terrasse du </w:t>
      </w:r>
      <w:r>
        <w:rPr>
          <w:i/>
          <w:iCs/>
        </w:rPr>
        <w:t>Café de la Paix</w:t>
      </w:r>
      <w:r>
        <w:t xml:space="preserve"> et on regardait passer le monde</w:t>
      </w:r>
      <w:r w:rsidR="00514D33">
        <w:t xml:space="preserve">. </w:t>
      </w:r>
      <w:r>
        <w:t>C</w:t>
      </w:r>
      <w:r w:rsidR="00514D33">
        <w:t>’</w:t>
      </w:r>
      <w:r>
        <w:t>est amusant de s</w:t>
      </w:r>
      <w:r w:rsidR="00514D33">
        <w:t>’</w:t>
      </w:r>
      <w:r>
        <w:t>asseoir là</w:t>
      </w:r>
      <w:r w:rsidR="00514D33">
        <w:t xml:space="preserve">. </w:t>
      </w:r>
      <w:r>
        <w:t xml:space="preserve">Il y a des files de </w:t>
      </w:r>
      <w:r>
        <w:rPr>
          <w:bCs/>
        </w:rPr>
        <w:t xml:space="preserve">gens </w:t>
      </w:r>
      <w:r>
        <w:t>qui passent et toutes sortes de types qui s</w:t>
      </w:r>
      <w:r w:rsidR="00514D33">
        <w:t>’</w:t>
      </w:r>
      <w:r>
        <w:t>approchent et essaient de vous vendre des trucs</w:t>
      </w:r>
      <w:r w:rsidR="00514D33">
        <w:t xml:space="preserve">, </w:t>
      </w:r>
      <w:r>
        <w:t>et j</w:t>
      </w:r>
      <w:r w:rsidR="00514D33">
        <w:t>’</w:t>
      </w:r>
      <w:r>
        <w:t>adorais m</w:t>
      </w:r>
      <w:r w:rsidR="00514D33">
        <w:t>’</w:t>
      </w:r>
      <w:r>
        <w:t>y asseoir avec mon vieux</w:t>
      </w:r>
      <w:r w:rsidR="00514D33">
        <w:t xml:space="preserve">. </w:t>
      </w:r>
      <w:r>
        <w:t>C</w:t>
      </w:r>
      <w:r w:rsidR="00514D33">
        <w:t>’</w:t>
      </w:r>
      <w:r>
        <w:t>est là qu</w:t>
      </w:r>
      <w:r w:rsidR="00514D33">
        <w:t>’</w:t>
      </w:r>
      <w:r>
        <w:t>on s</w:t>
      </w:r>
      <w:r w:rsidR="00514D33">
        <w:t>’</w:t>
      </w:r>
      <w:r>
        <w:t xml:space="preserve">amusait le </w:t>
      </w:r>
      <w:r>
        <w:rPr>
          <w:bCs/>
        </w:rPr>
        <w:t>mieux</w:t>
      </w:r>
      <w:r w:rsidR="00514D33">
        <w:rPr>
          <w:bCs/>
        </w:rPr>
        <w:t xml:space="preserve">. </w:t>
      </w:r>
      <w:r>
        <w:t>Y avait des types qui vendaient des drôles de lapins qui sautaient quand on pressait une poire et ils s</w:t>
      </w:r>
      <w:r w:rsidR="00514D33">
        <w:t>’</w:t>
      </w:r>
      <w:r>
        <w:t xml:space="preserve">approchaient et </w:t>
      </w:r>
      <w:r>
        <w:rPr>
          <w:bCs/>
        </w:rPr>
        <w:t xml:space="preserve">mon </w:t>
      </w:r>
      <w:r>
        <w:lastRenderedPageBreak/>
        <w:t>vieux blaguait avec eux</w:t>
      </w:r>
      <w:r w:rsidR="00514D33">
        <w:t xml:space="preserve">. </w:t>
      </w:r>
      <w:r>
        <w:t>Il parlait aussi bien français qu</w:t>
      </w:r>
      <w:r w:rsidR="00514D33">
        <w:t>’</w:t>
      </w:r>
      <w:r>
        <w:t xml:space="preserve">anglais et tous ces </w:t>
      </w:r>
      <w:r>
        <w:rPr>
          <w:bCs/>
        </w:rPr>
        <w:t xml:space="preserve">types-là </w:t>
      </w:r>
      <w:r>
        <w:t>savaient ce qu</w:t>
      </w:r>
      <w:r w:rsidR="00514D33">
        <w:t>’</w:t>
      </w:r>
      <w:r>
        <w:t>il était parce qu</w:t>
      </w:r>
      <w:r w:rsidR="00514D33">
        <w:t>’</w:t>
      </w:r>
      <w:r>
        <w:t>on reconnaît toujours un jockey</w:t>
      </w:r>
      <w:r w:rsidR="00514D33">
        <w:t xml:space="preserve"> – </w:t>
      </w:r>
      <w:r>
        <w:t>et puis comme on s</w:t>
      </w:r>
      <w:r w:rsidR="00514D33">
        <w:t>’</w:t>
      </w:r>
      <w:r>
        <w:t>asseyait toujours à la même table</w:t>
      </w:r>
      <w:r w:rsidR="00514D33">
        <w:t xml:space="preserve">, </w:t>
      </w:r>
      <w:r>
        <w:t>ils s</w:t>
      </w:r>
      <w:r w:rsidR="00514D33">
        <w:t>’</w:t>
      </w:r>
      <w:r>
        <w:t>habituèrent à nous</w:t>
      </w:r>
      <w:r w:rsidR="00514D33">
        <w:t xml:space="preserve">. </w:t>
      </w:r>
      <w:r>
        <w:t>Il y avait des types qui vendaient le journal des jeunes filles à marier et des petites mômes qui vendaient des œufs en caou</w:t>
      </w:r>
      <w:r>
        <w:t>t</w:t>
      </w:r>
      <w:r>
        <w:t>chouc et quand on appuyait dessus il en sortait un coq et il y avait un vieux type à l</w:t>
      </w:r>
      <w:r w:rsidR="00514D33">
        <w:t>’</w:t>
      </w:r>
      <w:r>
        <w:t>air miteux qui passait avec des vues de Paris qu</w:t>
      </w:r>
      <w:r w:rsidR="00514D33">
        <w:t>’</w:t>
      </w:r>
      <w:r>
        <w:t>il montrait à tout le monde</w:t>
      </w:r>
      <w:r w:rsidR="00514D33">
        <w:t xml:space="preserve">, </w:t>
      </w:r>
      <w:r>
        <w:t>et</w:t>
      </w:r>
      <w:r w:rsidR="00514D33">
        <w:t xml:space="preserve">, </w:t>
      </w:r>
      <w:r>
        <w:t>comme de juste</w:t>
      </w:r>
      <w:r w:rsidR="00514D33">
        <w:t xml:space="preserve">, </w:t>
      </w:r>
      <w:r>
        <w:t>jamais personne y en achetait</w:t>
      </w:r>
      <w:r w:rsidR="00514D33">
        <w:t xml:space="preserve">, </w:t>
      </w:r>
      <w:r>
        <w:t>et alors il revenait et montrait le dessous du paquet de cartes postales et c</w:t>
      </w:r>
      <w:r w:rsidR="00514D33">
        <w:t>’</w:t>
      </w:r>
      <w:r>
        <w:t>étaient rien que des cochonn</w:t>
      </w:r>
      <w:r>
        <w:t>e</w:t>
      </w:r>
      <w:r>
        <w:t>ries et alors beaucoup de gens fouillaient dans le tas pour en acheter</w:t>
      </w:r>
      <w:r w:rsidR="00514D33">
        <w:t>.</w:t>
      </w:r>
    </w:p>
    <w:p w14:paraId="0A7233A2" w14:textId="77777777" w:rsidR="00514D33" w:rsidRDefault="005A7F50">
      <w:r>
        <w:t>Oui alors</w:t>
      </w:r>
      <w:r w:rsidR="00514D33">
        <w:t xml:space="preserve">, </w:t>
      </w:r>
      <w:r>
        <w:t>je me les rappelle</w:t>
      </w:r>
      <w:r w:rsidR="00514D33">
        <w:t xml:space="preserve">, </w:t>
      </w:r>
      <w:r>
        <w:t>tous ces drôles de gens qui passaient devant nous</w:t>
      </w:r>
      <w:r w:rsidR="00514D33">
        <w:t xml:space="preserve">. </w:t>
      </w:r>
      <w:r>
        <w:t>Les femmes à l</w:t>
      </w:r>
      <w:r w:rsidR="00514D33">
        <w:t>’</w:t>
      </w:r>
      <w:r>
        <w:t>heure de dîner qui che</w:t>
      </w:r>
      <w:r>
        <w:t>r</w:t>
      </w:r>
      <w:r>
        <w:t>chaient quelqu</w:t>
      </w:r>
      <w:r w:rsidR="00514D33">
        <w:t>’</w:t>
      </w:r>
      <w:r>
        <w:t>un pour les emmener au restaurant et elles pa</w:t>
      </w:r>
      <w:r>
        <w:t>r</w:t>
      </w:r>
      <w:r>
        <w:t xml:space="preserve">laient à mon vieux et il leur disait une </w:t>
      </w:r>
      <w:r>
        <w:rPr>
          <w:bCs/>
        </w:rPr>
        <w:t xml:space="preserve">blague </w:t>
      </w:r>
      <w:r>
        <w:t>et elles me tap</w:t>
      </w:r>
      <w:r>
        <w:t>o</w:t>
      </w:r>
      <w:r>
        <w:t>taient la tête et s</w:t>
      </w:r>
      <w:r w:rsidR="00514D33">
        <w:t>’</w:t>
      </w:r>
      <w:r>
        <w:t>en allaient</w:t>
      </w:r>
      <w:r w:rsidR="00514D33">
        <w:t xml:space="preserve">. </w:t>
      </w:r>
      <w:r>
        <w:t>Un jour à la table à côté de la nôtre il y avait une Américaine avec sa fille et elles étaient toutes les deux en train de manger une glace et je regardais la petite tant que j</w:t>
      </w:r>
      <w:r>
        <w:rPr>
          <w:bCs/>
        </w:rPr>
        <w:t xml:space="preserve">e </w:t>
      </w:r>
      <w:r>
        <w:t>pouvais et elle était tout ce qu</w:t>
      </w:r>
      <w:r w:rsidR="00514D33">
        <w:t>’</w:t>
      </w:r>
      <w:r>
        <w:t>il y a de jolie et je lui souris et elle me sourit mais c</w:t>
      </w:r>
      <w:r w:rsidR="00514D33">
        <w:t>’</w:t>
      </w:r>
      <w:r>
        <w:t>est tout ce qu</w:t>
      </w:r>
      <w:r w:rsidR="00514D33">
        <w:t>’</w:t>
      </w:r>
      <w:r>
        <w:t xml:space="preserve">il en est jamais sorti parce que je </w:t>
      </w:r>
      <w:r>
        <w:rPr>
          <w:bCs/>
        </w:rPr>
        <w:t>l</w:t>
      </w:r>
      <w:r w:rsidR="00514D33">
        <w:rPr>
          <w:bCs/>
        </w:rPr>
        <w:t>’</w:t>
      </w:r>
      <w:r>
        <w:rPr>
          <w:bCs/>
        </w:rPr>
        <w:t xml:space="preserve">ai </w:t>
      </w:r>
      <w:r>
        <w:t xml:space="preserve">cherchée elle et sa </w:t>
      </w:r>
      <w:r>
        <w:rPr>
          <w:bCs/>
        </w:rPr>
        <w:t xml:space="preserve">mère </w:t>
      </w:r>
      <w:r>
        <w:t>tous les jours et j</w:t>
      </w:r>
      <w:r w:rsidR="00514D33">
        <w:t>’</w:t>
      </w:r>
      <w:r>
        <w:t xml:space="preserve">avais pensé à la manière dont je lui parlerais et je me demandais dans le cas où je ferais sa connaissance si sa mère me la laisserait emmener à </w:t>
      </w:r>
      <w:r>
        <w:rPr>
          <w:bCs/>
        </w:rPr>
        <w:t xml:space="preserve">Auteuil </w:t>
      </w:r>
      <w:r>
        <w:t>ou au Tremblay mais je ne les ai jamais revues ni l</w:t>
      </w:r>
      <w:r w:rsidR="00514D33">
        <w:t>’</w:t>
      </w:r>
      <w:r>
        <w:t>une ni l</w:t>
      </w:r>
      <w:r w:rsidR="00514D33">
        <w:t>’</w:t>
      </w:r>
      <w:r>
        <w:t>autre</w:t>
      </w:r>
      <w:r w:rsidR="00514D33">
        <w:t xml:space="preserve">. </w:t>
      </w:r>
      <w:r>
        <w:t>N</w:t>
      </w:r>
      <w:r w:rsidR="00514D33">
        <w:t>’</w:t>
      </w:r>
      <w:r>
        <w:t>importe comment je crois que ça n</w:t>
      </w:r>
      <w:r w:rsidR="00514D33">
        <w:t>’</w:t>
      </w:r>
      <w:r>
        <w:t>aurait pas collé parce qu</w:t>
      </w:r>
      <w:r w:rsidR="00514D33">
        <w:t>’</w:t>
      </w:r>
      <w:r>
        <w:t>en y repensant je me rappelle que ce que j</w:t>
      </w:r>
      <w:r w:rsidR="00514D33">
        <w:t>’</w:t>
      </w:r>
      <w:r>
        <w:t>avais trouvé de mieux pour entrer en conversation était de lui dire</w:t>
      </w:r>
      <w:r w:rsidR="00514D33">
        <w:t> : « </w:t>
      </w:r>
      <w:r>
        <w:t>Je vous demande pardon</w:t>
      </w:r>
      <w:r w:rsidR="00514D33">
        <w:t xml:space="preserve">, </w:t>
      </w:r>
      <w:r>
        <w:t xml:space="preserve">mais si vous voulez je peux vous donner un gagnant pour </w:t>
      </w:r>
      <w:r>
        <w:rPr>
          <w:bCs/>
        </w:rPr>
        <w:t xml:space="preserve">Enghien </w:t>
      </w:r>
      <w:r>
        <w:t>aujourd</w:t>
      </w:r>
      <w:r w:rsidR="00514D33">
        <w:t>’</w:t>
      </w:r>
      <w:r>
        <w:t>hui</w:t>
      </w:r>
      <w:r w:rsidR="00514D33">
        <w:t> ? »</w:t>
      </w:r>
      <w:r>
        <w:t xml:space="preserve"> et</w:t>
      </w:r>
      <w:r w:rsidR="00514D33">
        <w:t xml:space="preserve">, </w:t>
      </w:r>
      <w:r>
        <w:t>après tout</w:t>
      </w:r>
      <w:r w:rsidR="00514D33">
        <w:t xml:space="preserve">, </w:t>
      </w:r>
      <w:r>
        <w:t>peut-être qu</w:t>
      </w:r>
      <w:r w:rsidR="00514D33">
        <w:t>’</w:t>
      </w:r>
      <w:r>
        <w:t>elle aurait pensé que j</w:t>
      </w:r>
      <w:r w:rsidR="00514D33">
        <w:t>’</w:t>
      </w:r>
      <w:r>
        <w:t xml:space="preserve">étais un </w:t>
      </w:r>
      <w:r>
        <w:lastRenderedPageBreak/>
        <w:t>faiseur au lieu de que</w:t>
      </w:r>
      <w:r>
        <w:t>l</w:t>
      </w:r>
      <w:r>
        <w:t>qu</w:t>
      </w:r>
      <w:r w:rsidR="00514D33">
        <w:t>’</w:t>
      </w:r>
      <w:r>
        <w:t>un qui voulait lui donner un gagnant pour de bon</w:t>
      </w:r>
      <w:r w:rsidR="00514D33">
        <w:t xml:space="preserve">. </w:t>
      </w:r>
      <w:r>
        <w:t>On s</w:t>
      </w:r>
      <w:r w:rsidR="00514D33">
        <w:t>’</w:t>
      </w:r>
      <w:r>
        <w:t xml:space="preserve">installait au </w:t>
      </w:r>
      <w:r>
        <w:rPr>
          <w:i/>
          <w:iCs/>
        </w:rPr>
        <w:t>Café de la Paix</w:t>
      </w:r>
      <w:r w:rsidR="00514D33">
        <w:rPr>
          <w:i/>
          <w:iCs/>
        </w:rPr>
        <w:t xml:space="preserve">, </w:t>
      </w:r>
      <w:r>
        <w:t>mon vieux et moi</w:t>
      </w:r>
      <w:r w:rsidR="00514D33">
        <w:t xml:space="preserve">, </w:t>
      </w:r>
      <w:r>
        <w:t>et on était au mieux avec le garçon parce que mon vieux buvait des whiskys qui coûtaient cent sous</w:t>
      </w:r>
      <w:r w:rsidR="00514D33">
        <w:t xml:space="preserve">, </w:t>
      </w:r>
      <w:r>
        <w:t>ce qui voulait dire un bon pourboire quand on comptait les soucoupes</w:t>
      </w:r>
      <w:r w:rsidR="00514D33">
        <w:t xml:space="preserve">. </w:t>
      </w:r>
      <w:r>
        <w:t>Mon vieux buvait plus que je l</w:t>
      </w:r>
      <w:r w:rsidR="00514D33">
        <w:t>’</w:t>
      </w:r>
      <w:r>
        <w:t>avais jamais vu boire</w:t>
      </w:r>
      <w:r w:rsidR="00514D33">
        <w:t xml:space="preserve">, </w:t>
      </w:r>
      <w:r>
        <w:t xml:space="preserve">mais il ne courait pas du tout à ce </w:t>
      </w:r>
      <w:r>
        <w:rPr>
          <w:bCs/>
        </w:rPr>
        <w:t>m</w:t>
      </w:r>
      <w:r>
        <w:rPr>
          <w:bCs/>
        </w:rPr>
        <w:t>o</w:t>
      </w:r>
      <w:r>
        <w:rPr>
          <w:bCs/>
        </w:rPr>
        <w:t xml:space="preserve">ment-là </w:t>
      </w:r>
      <w:r>
        <w:t xml:space="preserve">et en plus il disait que le whisky </w:t>
      </w:r>
      <w:r>
        <w:rPr>
          <w:bCs/>
        </w:rPr>
        <w:t>l</w:t>
      </w:r>
      <w:r w:rsidR="00514D33">
        <w:rPr>
          <w:bCs/>
        </w:rPr>
        <w:t>’</w:t>
      </w:r>
      <w:r>
        <w:rPr>
          <w:bCs/>
        </w:rPr>
        <w:t xml:space="preserve">empêchait </w:t>
      </w:r>
      <w:r>
        <w:t>de prendre du poids</w:t>
      </w:r>
      <w:r w:rsidR="00514D33">
        <w:t xml:space="preserve">. </w:t>
      </w:r>
      <w:r>
        <w:t>Mais je remarquais qu</w:t>
      </w:r>
      <w:r w:rsidR="00514D33">
        <w:t>’</w:t>
      </w:r>
      <w:r>
        <w:t>il en ramassait quand même</w:t>
      </w:r>
      <w:r w:rsidR="00514D33">
        <w:t xml:space="preserve">, </w:t>
      </w:r>
      <w:r>
        <w:t>y a pas à tortiller</w:t>
      </w:r>
      <w:r w:rsidR="00514D33">
        <w:t xml:space="preserve">. </w:t>
      </w:r>
      <w:r>
        <w:t xml:space="preserve">Il avait laissé </w:t>
      </w:r>
      <w:r>
        <w:rPr>
          <w:bCs/>
        </w:rPr>
        <w:t xml:space="preserve">tomber </w:t>
      </w:r>
      <w:r>
        <w:t>la bande de copains à Maisons et n</w:t>
      </w:r>
      <w:r w:rsidR="00514D33">
        <w:t>’</w:t>
      </w:r>
      <w:r>
        <w:t xml:space="preserve">avait </w:t>
      </w:r>
      <w:r>
        <w:rPr>
          <w:bCs/>
        </w:rPr>
        <w:t>l</w:t>
      </w:r>
      <w:r w:rsidR="00514D33">
        <w:rPr>
          <w:bCs/>
        </w:rPr>
        <w:t>’</w:t>
      </w:r>
      <w:r>
        <w:rPr>
          <w:bCs/>
        </w:rPr>
        <w:t xml:space="preserve">air </w:t>
      </w:r>
      <w:r>
        <w:t>de se plaire que sur le Boulevard</w:t>
      </w:r>
      <w:r w:rsidR="00514D33">
        <w:t xml:space="preserve">, </w:t>
      </w:r>
      <w:r>
        <w:t>assis à côté de moi</w:t>
      </w:r>
      <w:r w:rsidR="00514D33">
        <w:t xml:space="preserve">. </w:t>
      </w:r>
      <w:r>
        <w:t>Mais il laissait tous les jours de l</w:t>
      </w:r>
      <w:r w:rsidR="00514D33">
        <w:t>’</w:t>
      </w:r>
      <w:r>
        <w:t>argent aux cou</w:t>
      </w:r>
      <w:r>
        <w:t>r</w:t>
      </w:r>
      <w:r>
        <w:t>ses</w:t>
      </w:r>
      <w:r w:rsidR="00514D33">
        <w:t xml:space="preserve">. </w:t>
      </w:r>
      <w:r>
        <w:t>Si on avait perdu dans la journée</w:t>
      </w:r>
      <w:r w:rsidR="00514D33">
        <w:t xml:space="preserve">, </w:t>
      </w:r>
      <w:r>
        <w:t>il avait l</w:t>
      </w:r>
      <w:r w:rsidR="00514D33">
        <w:t>’</w:t>
      </w:r>
      <w:r>
        <w:t>air embêté après la dernière</w:t>
      </w:r>
      <w:r w:rsidR="00514D33">
        <w:t xml:space="preserve">, </w:t>
      </w:r>
      <w:r>
        <w:rPr>
          <w:bCs/>
        </w:rPr>
        <w:t>jusqu</w:t>
      </w:r>
      <w:r w:rsidR="00514D33">
        <w:rPr>
          <w:bCs/>
        </w:rPr>
        <w:t>’</w:t>
      </w:r>
      <w:r>
        <w:rPr>
          <w:bCs/>
        </w:rPr>
        <w:t xml:space="preserve">à </w:t>
      </w:r>
      <w:r>
        <w:t>ce qu</w:t>
      </w:r>
      <w:r w:rsidR="00514D33">
        <w:t>’</w:t>
      </w:r>
      <w:r>
        <w:t>on ait retrouvé notre table et qu</w:t>
      </w:r>
      <w:r w:rsidR="00514D33">
        <w:t>’</w:t>
      </w:r>
      <w:r>
        <w:t>il ait bu son premier whisky et alors tout allait bien</w:t>
      </w:r>
      <w:r w:rsidR="00514D33">
        <w:t>.</w:t>
      </w:r>
    </w:p>
    <w:p w14:paraId="5A33727D" w14:textId="77777777" w:rsidR="00514D33" w:rsidRDefault="005A7F50">
      <w:r>
        <w:t xml:space="preserve">Il lisait son </w:t>
      </w:r>
      <w:r>
        <w:rPr>
          <w:i/>
          <w:iCs/>
        </w:rPr>
        <w:t>Paris-Sport</w:t>
      </w:r>
      <w:r>
        <w:rPr>
          <w:bCs/>
        </w:rPr>
        <w:t xml:space="preserve"> </w:t>
      </w:r>
      <w:r>
        <w:t>et il me regardait et disait</w:t>
      </w:r>
      <w:r w:rsidR="00514D33">
        <w:t> :</w:t>
      </w:r>
    </w:p>
    <w:p w14:paraId="02BC1ECC" w14:textId="77777777" w:rsidR="00514D33" w:rsidRDefault="00514D33">
      <w:r>
        <w:t>— </w:t>
      </w:r>
      <w:r w:rsidR="005A7F50">
        <w:t>Où est ta bonne amie</w:t>
      </w:r>
      <w:r>
        <w:t xml:space="preserve">, Joe ? </w:t>
      </w:r>
      <w:r w:rsidR="005A7F50">
        <w:t xml:space="preserve">pour </w:t>
      </w:r>
      <w:r w:rsidR="005A7F50">
        <w:rPr>
          <w:bCs/>
        </w:rPr>
        <w:t xml:space="preserve">me </w:t>
      </w:r>
      <w:r w:rsidR="005A7F50">
        <w:t xml:space="preserve">blaguer parce que je lui avais raconté </w:t>
      </w:r>
      <w:r w:rsidR="005A7F50">
        <w:rPr>
          <w:bCs/>
        </w:rPr>
        <w:t>l</w:t>
      </w:r>
      <w:r>
        <w:rPr>
          <w:bCs/>
        </w:rPr>
        <w:t>’</w:t>
      </w:r>
      <w:r w:rsidR="005A7F50">
        <w:rPr>
          <w:bCs/>
        </w:rPr>
        <w:t xml:space="preserve">histoire </w:t>
      </w:r>
      <w:r w:rsidR="005A7F50">
        <w:t>de la petite à la table à côté</w:t>
      </w:r>
      <w:r>
        <w:t>.</w:t>
      </w:r>
    </w:p>
    <w:p w14:paraId="05F6357B" w14:textId="77777777" w:rsidR="00514D33" w:rsidRDefault="005A7F50">
      <w:r>
        <w:t xml:space="preserve">Et je devenais rouge mais ça me plaisait </w:t>
      </w:r>
      <w:r>
        <w:rPr>
          <w:bCs/>
        </w:rPr>
        <w:t>d</w:t>
      </w:r>
      <w:r w:rsidR="00514D33">
        <w:rPr>
          <w:bCs/>
        </w:rPr>
        <w:t>’</w:t>
      </w:r>
      <w:r>
        <w:rPr>
          <w:bCs/>
        </w:rPr>
        <w:t xml:space="preserve">être </w:t>
      </w:r>
      <w:r>
        <w:t>blagué à cause d</w:t>
      </w:r>
      <w:r w:rsidR="00514D33">
        <w:t>’</w:t>
      </w:r>
      <w:r>
        <w:t>elle</w:t>
      </w:r>
      <w:r w:rsidR="00514D33">
        <w:t xml:space="preserve">. </w:t>
      </w:r>
      <w:r>
        <w:t>Ça me causait une impression agréable</w:t>
      </w:r>
      <w:r w:rsidR="00514D33">
        <w:t>.</w:t>
      </w:r>
    </w:p>
    <w:p w14:paraId="516E5A18" w14:textId="77777777" w:rsidR="00514D33" w:rsidRDefault="00514D33">
      <w:r>
        <w:t>— </w:t>
      </w:r>
      <w:r w:rsidR="005A7F50">
        <w:t xml:space="preserve">Ouvre </w:t>
      </w:r>
      <w:r w:rsidR="005A7F50">
        <w:rPr>
          <w:bCs/>
        </w:rPr>
        <w:t>l</w:t>
      </w:r>
      <w:r>
        <w:rPr>
          <w:bCs/>
        </w:rPr>
        <w:t>’</w:t>
      </w:r>
      <w:r w:rsidR="005A7F50">
        <w:rPr>
          <w:bCs/>
        </w:rPr>
        <w:t xml:space="preserve">œil </w:t>
      </w:r>
      <w:r w:rsidR="005A7F50">
        <w:t>et le bon</w:t>
      </w:r>
      <w:r>
        <w:t xml:space="preserve">, </w:t>
      </w:r>
      <w:r>
        <w:rPr>
          <w:bCs/>
        </w:rPr>
        <w:t xml:space="preserve">Joe, </w:t>
      </w:r>
      <w:r w:rsidR="005A7F50">
        <w:t>disait-il</w:t>
      </w:r>
      <w:r>
        <w:t xml:space="preserve">. </w:t>
      </w:r>
      <w:r w:rsidR="005A7F50">
        <w:rPr>
          <w:bCs/>
        </w:rPr>
        <w:t xml:space="preserve">Tu la </w:t>
      </w:r>
      <w:r w:rsidR="005A7F50">
        <w:t>reverras</w:t>
      </w:r>
      <w:r>
        <w:t xml:space="preserve">. </w:t>
      </w:r>
      <w:r w:rsidR="005A7F50">
        <w:t>Il me posait des questions et des fois se mettait à rire de ce que je lui disais</w:t>
      </w:r>
      <w:r>
        <w:t xml:space="preserve">. </w:t>
      </w:r>
      <w:r w:rsidR="005A7F50">
        <w:t xml:space="preserve">Et puis alors il </w:t>
      </w:r>
      <w:r w:rsidR="005A7F50">
        <w:rPr>
          <w:bCs/>
        </w:rPr>
        <w:t>commençait d</w:t>
      </w:r>
      <w:r>
        <w:rPr>
          <w:bCs/>
        </w:rPr>
        <w:t>’</w:t>
      </w:r>
      <w:r w:rsidR="005A7F50">
        <w:rPr>
          <w:bCs/>
        </w:rPr>
        <w:t xml:space="preserve">en </w:t>
      </w:r>
      <w:r w:rsidR="005A7F50">
        <w:t>raconter</w:t>
      </w:r>
      <w:r>
        <w:t xml:space="preserve">. </w:t>
      </w:r>
      <w:r w:rsidR="005A7F50">
        <w:t>Sur les courses qu</w:t>
      </w:r>
      <w:r>
        <w:t>’</w:t>
      </w:r>
      <w:r w:rsidR="005A7F50">
        <w:t xml:space="preserve">il avait faites en </w:t>
      </w:r>
      <w:r w:rsidR="005A7F50">
        <w:rPr>
          <w:bCs/>
        </w:rPr>
        <w:t>Égypte</w:t>
      </w:r>
      <w:r>
        <w:t xml:space="preserve">, </w:t>
      </w:r>
      <w:r w:rsidR="005A7F50">
        <w:t xml:space="preserve">ou à </w:t>
      </w:r>
      <w:r w:rsidR="005A7F50">
        <w:rPr>
          <w:bCs/>
        </w:rPr>
        <w:t xml:space="preserve">Saint-Moritz </w:t>
      </w:r>
      <w:r w:rsidR="005A7F50">
        <w:t>sur la glace avant la mort de ma mère</w:t>
      </w:r>
      <w:r>
        <w:t xml:space="preserve">, </w:t>
      </w:r>
      <w:r w:rsidR="005A7F50">
        <w:t>et</w:t>
      </w:r>
      <w:r>
        <w:t xml:space="preserve">, </w:t>
      </w:r>
      <w:r w:rsidR="005A7F50">
        <w:t>pendant la guerre</w:t>
      </w:r>
      <w:r>
        <w:t xml:space="preserve">, </w:t>
      </w:r>
      <w:r w:rsidR="005A7F50">
        <w:t>quand on faisait de vraies courses dans le Midi sans prix ni mutuel ni public ni rien</w:t>
      </w:r>
      <w:r>
        <w:t xml:space="preserve">, </w:t>
      </w:r>
      <w:r w:rsidR="005A7F50">
        <w:t>seulement pour entraîner les chevaux</w:t>
      </w:r>
      <w:r>
        <w:t xml:space="preserve">. </w:t>
      </w:r>
      <w:r w:rsidR="005A7F50">
        <w:t xml:space="preserve">De vraies courses avec les jockeys </w:t>
      </w:r>
      <w:r w:rsidR="005A7F50">
        <w:rPr>
          <w:bCs/>
        </w:rPr>
        <w:t xml:space="preserve">menant </w:t>
      </w:r>
      <w:r w:rsidR="005A7F50">
        <w:t>les chevaux tant que ça pouvait</w:t>
      </w:r>
      <w:r>
        <w:t xml:space="preserve">. </w:t>
      </w:r>
      <w:r w:rsidR="005A7F50">
        <w:t>Ah</w:t>
      </w:r>
      <w:r>
        <w:t xml:space="preserve"> ! </w:t>
      </w:r>
      <w:r w:rsidR="005A7F50">
        <w:t>la la</w:t>
      </w:r>
      <w:r>
        <w:t xml:space="preserve">, </w:t>
      </w:r>
      <w:r w:rsidR="005A7F50">
        <w:t>j</w:t>
      </w:r>
      <w:r>
        <w:t>’</w:t>
      </w:r>
      <w:r w:rsidR="005A7F50">
        <w:t>aurais pu écouter mon vieux pendant des heures</w:t>
      </w:r>
      <w:r>
        <w:t xml:space="preserve">, </w:t>
      </w:r>
      <w:r w:rsidR="005A7F50">
        <w:t xml:space="preserve">surtout quand il avait bu un verre ou </w:t>
      </w:r>
      <w:r w:rsidR="005A7F50">
        <w:lastRenderedPageBreak/>
        <w:t>deux</w:t>
      </w:r>
      <w:r>
        <w:t xml:space="preserve">. </w:t>
      </w:r>
      <w:r w:rsidR="005A7F50">
        <w:t>Il me parlait du temps où il était petit en Amérique</w:t>
      </w:r>
      <w:r>
        <w:t xml:space="preserve">, </w:t>
      </w:r>
      <w:r w:rsidR="005A7F50">
        <w:t xml:space="preserve">dans le </w:t>
      </w:r>
      <w:r w:rsidR="005A7F50">
        <w:rPr>
          <w:bCs/>
        </w:rPr>
        <w:t>Kentucky</w:t>
      </w:r>
      <w:r>
        <w:rPr>
          <w:bCs/>
        </w:rPr>
        <w:t xml:space="preserve">, </w:t>
      </w:r>
      <w:r w:rsidR="005A7F50">
        <w:t>et qu</w:t>
      </w:r>
      <w:r>
        <w:t>’</w:t>
      </w:r>
      <w:r w:rsidR="005A7F50">
        <w:t xml:space="preserve">il allait chasser le </w:t>
      </w:r>
      <w:r w:rsidR="005A7F50">
        <w:rPr>
          <w:i/>
          <w:iCs/>
        </w:rPr>
        <w:t>racoon</w:t>
      </w:r>
      <w:r w:rsidR="005A7F50">
        <w:t xml:space="preserve"> et la vieille vie en Amérique avant que tout y devienne si moche</w:t>
      </w:r>
      <w:r>
        <w:t xml:space="preserve">. </w:t>
      </w:r>
      <w:r w:rsidR="005A7F50">
        <w:t>Et il disait</w:t>
      </w:r>
      <w:r>
        <w:t> :</w:t>
      </w:r>
    </w:p>
    <w:p w14:paraId="11833436" w14:textId="77777777" w:rsidR="00514D33" w:rsidRDefault="00514D33">
      <w:pPr>
        <w:rPr>
          <w:bCs/>
        </w:rPr>
      </w:pPr>
      <w:r>
        <w:t xml:space="preserve">— Joe, </w:t>
      </w:r>
      <w:r w:rsidR="005A7F50">
        <w:t>quand on aura touché la grosse cote tu y retourneras en Amérique</w:t>
      </w:r>
      <w:r>
        <w:t xml:space="preserve">, </w:t>
      </w:r>
      <w:r w:rsidR="005A7F50">
        <w:t xml:space="preserve">pour aller à </w:t>
      </w:r>
      <w:r w:rsidR="005A7F50">
        <w:rPr>
          <w:bCs/>
        </w:rPr>
        <w:t>l</w:t>
      </w:r>
      <w:r>
        <w:rPr>
          <w:bCs/>
        </w:rPr>
        <w:t>’</w:t>
      </w:r>
      <w:r w:rsidR="005A7F50">
        <w:rPr>
          <w:bCs/>
        </w:rPr>
        <w:t>école</w:t>
      </w:r>
      <w:r>
        <w:rPr>
          <w:bCs/>
        </w:rPr>
        <w:t>.</w:t>
      </w:r>
    </w:p>
    <w:p w14:paraId="7176BC94" w14:textId="77777777" w:rsidR="00514D33" w:rsidRDefault="00514D33">
      <w:pPr>
        <w:rPr>
          <w:bCs/>
        </w:rPr>
      </w:pPr>
      <w:r>
        <w:rPr>
          <w:bCs/>
        </w:rPr>
        <w:t>— </w:t>
      </w:r>
      <w:r w:rsidR="005A7F50">
        <w:t>Pourquoi que j</w:t>
      </w:r>
      <w:r>
        <w:t>’</w:t>
      </w:r>
      <w:r w:rsidR="005A7F50">
        <w:t>y retournerais pour aller à l</w:t>
      </w:r>
      <w:r>
        <w:t>’</w:t>
      </w:r>
      <w:r w:rsidR="005A7F50">
        <w:t>école puisque tout y est devenu si moche</w:t>
      </w:r>
      <w:r>
        <w:t xml:space="preserve"> ? </w:t>
      </w:r>
      <w:r w:rsidR="005A7F50">
        <w:t xml:space="preserve">que je lui </w:t>
      </w:r>
      <w:r w:rsidR="005A7F50">
        <w:rPr>
          <w:bCs/>
        </w:rPr>
        <w:t>demandais</w:t>
      </w:r>
      <w:r>
        <w:rPr>
          <w:bCs/>
        </w:rPr>
        <w:t>.</w:t>
      </w:r>
    </w:p>
    <w:p w14:paraId="732D661C" w14:textId="77777777" w:rsidR="00514D33" w:rsidRDefault="00514D33">
      <w:r>
        <w:rPr>
          <w:bCs/>
        </w:rPr>
        <w:t>— </w:t>
      </w:r>
      <w:r w:rsidR="005A7F50">
        <w:t>Ça c</w:t>
      </w:r>
      <w:r>
        <w:t>’</w:t>
      </w:r>
      <w:r w:rsidR="005A7F50">
        <w:t>est autre chose</w:t>
      </w:r>
      <w:r>
        <w:t xml:space="preserve">, </w:t>
      </w:r>
      <w:r w:rsidR="005A7F50">
        <w:t>disait-il</w:t>
      </w:r>
      <w:r>
        <w:t xml:space="preserve"> ; </w:t>
      </w:r>
      <w:r w:rsidR="005A7F50">
        <w:t xml:space="preserve">et il appelait le garçon et payait la pile de soucoupes et on </w:t>
      </w:r>
      <w:r w:rsidR="005A7F50">
        <w:rPr>
          <w:bCs/>
        </w:rPr>
        <w:t xml:space="preserve">partait </w:t>
      </w:r>
      <w:r w:rsidR="005A7F50">
        <w:t xml:space="preserve">en taxi pour la gare </w:t>
      </w:r>
      <w:r w:rsidR="005A7F50">
        <w:rPr>
          <w:bCs/>
        </w:rPr>
        <w:t xml:space="preserve">Saint-Lazare </w:t>
      </w:r>
      <w:r w:rsidR="005A7F50">
        <w:t>et on reprenait le train de Maisons</w:t>
      </w:r>
      <w:r>
        <w:t>.</w:t>
      </w:r>
    </w:p>
    <w:p w14:paraId="2FB33330" w14:textId="77777777" w:rsidR="00514D33" w:rsidRDefault="005A7F50">
      <w:r>
        <w:t>Un jour</w:t>
      </w:r>
      <w:r w:rsidR="00514D33">
        <w:t xml:space="preserve">, </w:t>
      </w:r>
      <w:r>
        <w:t xml:space="preserve">à </w:t>
      </w:r>
      <w:r>
        <w:rPr>
          <w:bCs/>
        </w:rPr>
        <w:t>Auteuil</w:t>
      </w:r>
      <w:r w:rsidR="00514D33">
        <w:t xml:space="preserve">, </w:t>
      </w:r>
      <w:r>
        <w:t>après un steeple à réclamer</w:t>
      </w:r>
      <w:r w:rsidR="00514D33">
        <w:t xml:space="preserve">, </w:t>
      </w:r>
      <w:r>
        <w:t xml:space="preserve">mon vieux acheta le gagnant </w:t>
      </w:r>
      <w:r>
        <w:rPr>
          <w:bCs/>
        </w:rPr>
        <w:t>3</w:t>
      </w:r>
      <w:r w:rsidR="00514D33">
        <w:rPr>
          <w:bCs/>
        </w:rPr>
        <w:t>0.0</w:t>
      </w:r>
      <w:r>
        <w:rPr>
          <w:bCs/>
        </w:rPr>
        <w:t xml:space="preserve">00 </w:t>
      </w:r>
      <w:r>
        <w:t>francs</w:t>
      </w:r>
      <w:r w:rsidR="00514D33">
        <w:t xml:space="preserve">. </w:t>
      </w:r>
      <w:r>
        <w:t>Il dut enchérir un peu pour l</w:t>
      </w:r>
      <w:r w:rsidR="00514D33">
        <w:t>’</w:t>
      </w:r>
      <w:r>
        <w:t>avoir mais</w:t>
      </w:r>
      <w:r w:rsidR="00514D33">
        <w:t xml:space="preserve">, </w:t>
      </w:r>
      <w:r>
        <w:t>finalement</w:t>
      </w:r>
      <w:r w:rsidR="00514D33">
        <w:t xml:space="preserve">, </w:t>
      </w:r>
      <w:r>
        <w:t>l</w:t>
      </w:r>
      <w:r w:rsidR="00514D33">
        <w:t>’</w:t>
      </w:r>
      <w:r>
        <w:t>écurie le laissa partir et en une semaine mon vieux eut son permis et ses couleurs</w:t>
      </w:r>
      <w:r w:rsidR="00514D33">
        <w:t xml:space="preserve">. </w:t>
      </w:r>
      <w:r>
        <w:t>Ah</w:t>
      </w:r>
      <w:r w:rsidR="00514D33">
        <w:t xml:space="preserve"> ! </w:t>
      </w:r>
      <w:r>
        <w:t>la la</w:t>
      </w:r>
      <w:r w:rsidR="00514D33">
        <w:t xml:space="preserve">, </w:t>
      </w:r>
      <w:r>
        <w:t>ce que j</w:t>
      </w:r>
      <w:r w:rsidR="00514D33">
        <w:t>’</w:t>
      </w:r>
      <w:r>
        <w:t>étais fier que mon vieux soit devenu propriétaire</w:t>
      </w:r>
      <w:r w:rsidR="00514D33">
        <w:t xml:space="preserve">. </w:t>
      </w:r>
      <w:r>
        <w:t>Il s</w:t>
      </w:r>
      <w:r w:rsidR="00514D33">
        <w:t>’</w:t>
      </w:r>
      <w:r>
        <w:t xml:space="preserve">arrangea avec Charles </w:t>
      </w:r>
      <w:r>
        <w:rPr>
          <w:bCs/>
        </w:rPr>
        <w:t xml:space="preserve">Drake </w:t>
      </w:r>
      <w:r>
        <w:t>pour une place d</w:t>
      </w:r>
      <w:r w:rsidR="00514D33">
        <w:t>’</w:t>
      </w:r>
      <w:r>
        <w:t>écurie et cessa</w:t>
      </w:r>
      <w:r w:rsidR="00514D33">
        <w:t xml:space="preserve">, </w:t>
      </w:r>
      <w:r>
        <w:t>de venir à Paris</w:t>
      </w:r>
      <w:r w:rsidR="00514D33">
        <w:t xml:space="preserve">, </w:t>
      </w:r>
      <w:r>
        <w:t xml:space="preserve">et recommença de </w:t>
      </w:r>
      <w:r>
        <w:rPr>
          <w:bCs/>
        </w:rPr>
        <w:t xml:space="preserve">courir et </w:t>
      </w:r>
      <w:r>
        <w:t>de suer</w:t>
      </w:r>
      <w:r w:rsidR="00514D33">
        <w:t xml:space="preserve">, </w:t>
      </w:r>
      <w:r>
        <w:t xml:space="preserve">et lui et </w:t>
      </w:r>
      <w:r>
        <w:rPr>
          <w:bCs/>
        </w:rPr>
        <w:t xml:space="preserve">moi on </w:t>
      </w:r>
      <w:r>
        <w:t>con</w:t>
      </w:r>
      <w:r>
        <w:t>s</w:t>
      </w:r>
      <w:r>
        <w:t>tituait tout le personnel d</w:t>
      </w:r>
      <w:r w:rsidR="00514D33">
        <w:t>’</w:t>
      </w:r>
      <w:r>
        <w:t>écurie</w:t>
      </w:r>
      <w:r w:rsidR="00514D33">
        <w:t xml:space="preserve">. </w:t>
      </w:r>
      <w:r>
        <w:t xml:space="preserve">Le nom de notre cheval était </w:t>
      </w:r>
      <w:r>
        <w:rPr>
          <w:i/>
          <w:iCs/>
        </w:rPr>
        <w:t>Gilford</w:t>
      </w:r>
      <w:r w:rsidR="00514D33">
        <w:rPr>
          <w:i/>
          <w:iCs/>
        </w:rPr>
        <w:t xml:space="preserve">, </w:t>
      </w:r>
      <w:r>
        <w:t xml:space="preserve">il était </w:t>
      </w:r>
      <w:r>
        <w:rPr>
          <w:bCs/>
        </w:rPr>
        <w:t xml:space="preserve">de </w:t>
      </w:r>
      <w:r>
        <w:t>sang irlandais et c</w:t>
      </w:r>
      <w:r w:rsidR="00514D33">
        <w:t>’</w:t>
      </w:r>
      <w:r>
        <w:t>était un bon et joli sauteur</w:t>
      </w:r>
      <w:r w:rsidR="00514D33">
        <w:t xml:space="preserve">. </w:t>
      </w:r>
      <w:r>
        <w:t>Mon vieux avait calculé qu</w:t>
      </w:r>
      <w:r w:rsidR="00514D33">
        <w:t>’</w:t>
      </w:r>
      <w:r>
        <w:t xml:space="preserve">en </w:t>
      </w:r>
      <w:r>
        <w:rPr>
          <w:bCs/>
        </w:rPr>
        <w:t>l</w:t>
      </w:r>
      <w:r w:rsidR="00514D33">
        <w:rPr>
          <w:bCs/>
        </w:rPr>
        <w:t>’</w:t>
      </w:r>
      <w:r>
        <w:rPr>
          <w:bCs/>
        </w:rPr>
        <w:t xml:space="preserve">entraînant et </w:t>
      </w:r>
      <w:r>
        <w:t xml:space="preserve">en </w:t>
      </w:r>
      <w:r>
        <w:rPr>
          <w:bCs/>
        </w:rPr>
        <w:t>le montant lui-même c</w:t>
      </w:r>
      <w:r w:rsidR="00514D33">
        <w:rPr>
          <w:bCs/>
        </w:rPr>
        <w:t>’</w:t>
      </w:r>
      <w:r>
        <w:rPr>
          <w:bCs/>
        </w:rPr>
        <w:t>était un bon placement</w:t>
      </w:r>
      <w:r w:rsidR="00514D33">
        <w:rPr>
          <w:bCs/>
        </w:rPr>
        <w:t xml:space="preserve">. </w:t>
      </w:r>
      <w:r>
        <w:rPr>
          <w:bCs/>
        </w:rPr>
        <w:t>J</w:t>
      </w:r>
      <w:r w:rsidR="00514D33">
        <w:rPr>
          <w:bCs/>
        </w:rPr>
        <w:t>’</w:t>
      </w:r>
      <w:r>
        <w:rPr>
          <w:bCs/>
        </w:rPr>
        <w:t xml:space="preserve">en étais </w:t>
      </w:r>
      <w:r>
        <w:t xml:space="preserve">fier </w:t>
      </w:r>
      <w:r>
        <w:rPr>
          <w:bCs/>
        </w:rPr>
        <w:t xml:space="preserve">comme tout et pour moi </w:t>
      </w:r>
      <w:r>
        <w:t xml:space="preserve">y avait pas de différence entre </w:t>
      </w:r>
      <w:r>
        <w:rPr>
          <w:i/>
          <w:iCs/>
        </w:rPr>
        <w:t>Gilford</w:t>
      </w:r>
      <w:r>
        <w:t xml:space="preserve"> et </w:t>
      </w:r>
      <w:r>
        <w:rPr>
          <w:i/>
          <w:iCs/>
        </w:rPr>
        <w:t>Monarch</w:t>
      </w:r>
      <w:r w:rsidR="00514D33">
        <w:rPr>
          <w:i/>
          <w:iCs/>
        </w:rPr>
        <w:t xml:space="preserve">. </w:t>
      </w:r>
      <w:r>
        <w:t>C</w:t>
      </w:r>
      <w:r w:rsidR="00514D33">
        <w:t>’</w:t>
      </w:r>
      <w:r>
        <w:t>était un bon et solide sauteur</w:t>
      </w:r>
      <w:r w:rsidR="00514D33">
        <w:t xml:space="preserve">, </w:t>
      </w:r>
      <w:r>
        <w:t>bai</w:t>
      </w:r>
      <w:r w:rsidR="00514D33">
        <w:t xml:space="preserve">, </w:t>
      </w:r>
      <w:r>
        <w:t>avec de la v</w:t>
      </w:r>
      <w:r>
        <w:t>i</w:t>
      </w:r>
      <w:r>
        <w:t>tesse en plat si on y en demandait</w:t>
      </w:r>
      <w:r w:rsidR="00514D33">
        <w:t xml:space="preserve">, </w:t>
      </w:r>
      <w:r>
        <w:t>et c</w:t>
      </w:r>
      <w:r w:rsidR="00514D33">
        <w:t>’</w:t>
      </w:r>
      <w:r>
        <w:t>était aussi un beau ch</w:t>
      </w:r>
      <w:r>
        <w:t>e</w:t>
      </w:r>
      <w:r>
        <w:t>val</w:t>
      </w:r>
      <w:r w:rsidR="00514D33">
        <w:t>.</w:t>
      </w:r>
    </w:p>
    <w:p w14:paraId="08BF8B63" w14:textId="77777777" w:rsidR="00514D33" w:rsidRDefault="005A7F50">
      <w:r>
        <w:t>Mince alors</w:t>
      </w:r>
      <w:r w:rsidR="00514D33">
        <w:t xml:space="preserve">, </w:t>
      </w:r>
      <w:r>
        <w:t>ce que j</w:t>
      </w:r>
      <w:r w:rsidR="00514D33">
        <w:t>’</w:t>
      </w:r>
      <w:r>
        <w:t>étais fou de lui</w:t>
      </w:r>
      <w:r w:rsidR="00514D33">
        <w:t xml:space="preserve">. </w:t>
      </w:r>
      <w:r>
        <w:t>La première fois qu</w:t>
      </w:r>
      <w:r w:rsidR="00514D33">
        <w:t>’</w:t>
      </w:r>
      <w:r>
        <w:t>il courut avec mon vieux sur le dos</w:t>
      </w:r>
      <w:r w:rsidR="00514D33">
        <w:t xml:space="preserve">, </w:t>
      </w:r>
      <w:r>
        <w:t xml:space="preserve">il finit troisième dans une course de haies de </w:t>
      </w:r>
      <w:r w:rsidR="00514D33">
        <w:t>2.5</w:t>
      </w:r>
      <w:r>
        <w:t>00 mètres et quand mon vieux en desce</w:t>
      </w:r>
      <w:r>
        <w:t>n</w:t>
      </w:r>
      <w:r>
        <w:t>dit</w:t>
      </w:r>
      <w:r w:rsidR="00514D33">
        <w:t xml:space="preserve">, </w:t>
      </w:r>
      <w:r>
        <w:t>tout en sueur et l</w:t>
      </w:r>
      <w:r w:rsidR="00514D33">
        <w:t>’</w:t>
      </w:r>
      <w:r>
        <w:t>air heureux dans le stall des pla</w:t>
      </w:r>
      <w:r>
        <w:lastRenderedPageBreak/>
        <w:t>cés</w:t>
      </w:r>
      <w:r w:rsidR="00514D33">
        <w:t xml:space="preserve">, </w:t>
      </w:r>
      <w:r>
        <w:t>et qu</w:t>
      </w:r>
      <w:r w:rsidR="00514D33">
        <w:t>’</w:t>
      </w:r>
      <w:r>
        <w:t>il alla se faire peser</w:t>
      </w:r>
      <w:r w:rsidR="00514D33">
        <w:t xml:space="preserve">, </w:t>
      </w:r>
      <w:r>
        <w:t>je me sentis aussi fier de lui que si ç</w:t>
      </w:r>
      <w:r w:rsidR="00514D33">
        <w:t>’</w:t>
      </w:r>
      <w:r>
        <w:t>avait été la première course où il se soit placé</w:t>
      </w:r>
      <w:r w:rsidR="00514D33">
        <w:t xml:space="preserve">. </w:t>
      </w:r>
      <w:r>
        <w:t>Vous comprenez</w:t>
      </w:r>
      <w:r w:rsidR="00514D33">
        <w:t xml:space="preserve">, </w:t>
      </w:r>
      <w:r>
        <w:t xml:space="preserve">quand un type a pas </w:t>
      </w:r>
      <w:r>
        <w:rPr>
          <w:bCs/>
        </w:rPr>
        <w:t xml:space="preserve">monté </w:t>
      </w:r>
      <w:r>
        <w:t>de longtemps</w:t>
      </w:r>
      <w:r w:rsidR="00514D33">
        <w:t xml:space="preserve">, </w:t>
      </w:r>
      <w:r>
        <w:t>on peut pas se mettre vra</w:t>
      </w:r>
      <w:r>
        <w:t>i</w:t>
      </w:r>
      <w:r>
        <w:t xml:space="preserve">ment dans </w:t>
      </w:r>
      <w:r>
        <w:rPr>
          <w:bCs/>
        </w:rPr>
        <w:t>l</w:t>
      </w:r>
      <w:r w:rsidR="00514D33">
        <w:rPr>
          <w:bCs/>
        </w:rPr>
        <w:t>’</w:t>
      </w:r>
      <w:r>
        <w:rPr>
          <w:bCs/>
        </w:rPr>
        <w:t>idée qu</w:t>
      </w:r>
      <w:r w:rsidR="00514D33">
        <w:rPr>
          <w:bCs/>
        </w:rPr>
        <w:t>’</w:t>
      </w:r>
      <w:r>
        <w:rPr>
          <w:bCs/>
        </w:rPr>
        <w:t xml:space="preserve">il </w:t>
      </w:r>
      <w:r>
        <w:t>a jamais monté</w:t>
      </w:r>
      <w:r w:rsidR="00514D33">
        <w:t xml:space="preserve">. </w:t>
      </w:r>
      <w:r>
        <w:t>Tout était changé à pr</w:t>
      </w:r>
      <w:r>
        <w:t>é</w:t>
      </w:r>
      <w:r>
        <w:t>sent</w:t>
      </w:r>
      <w:r w:rsidR="00514D33">
        <w:t xml:space="preserve">, </w:t>
      </w:r>
      <w:r>
        <w:t>parce que là-bas</w:t>
      </w:r>
      <w:r w:rsidR="00514D33">
        <w:t xml:space="preserve">, </w:t>
      </w:r>
      <w:r>
        <w:t>à Milan</w:t>
      </w:r>
      <w:r w:rsidR="00514D33">
        <w:t xml:space="preserve">, </w:t>
      </w:r>
      <w:r>
        <w:t>même les grandes courses n</w:t>
      </w:r>
      <w:r w:rsidR="00514D33">
        <w:t>’</w:t>
      </w:r>
      <w:r>
        <w:t>avaient pas du tout l</w:t>
      </w:r>
      <w:r w:rsidR="00514D33">
        <w:t>’</w:t>
      </w:r>
      <w:r>
        <w:t>air de faire de l</w:t>
      </w:r>
      <w:r w:rsidR="00514D33">
        <w:t>’</w:t>
      </w:r>
      <w:r>
        <w:t>effet à mon vieux</w:t>
      </w:r>
      <w:r w:rsidR="00514D33">
        <w:t xml:space="preserve">. </w:t>
      </w:r>
      <w:r>
        <w:t>S</w:t>
      </w:r>
      <w:r w:rsidR="00514D33">
        <w:t>’</w:t>
      </w:r>
      <w:r>
        <w:t>il g</w:t>
      </w:r>
      <w:r>
        <w:t>a</w:t>
      </w:r>
      <w:r>
        <w:t>gnait il n</w:t>
      </w:r>
      <w:r w:rsidR="00514D33">
        <w:t>’</w:t>
      </w:r>
      <w:r>
        <w:t>était jamais excité ni rien</w:t>
      </w:r>
      <w:r w:rsidR="00514D33">
        <w:t xml:space="preserve">, </w:t>
      </w:r>
      <w:r>
        <w:t>et à présent j</w:t>
      </w:r>
      <w:r w:rsidR="00514D33">
        <w:t>’</w:t>
      </w:r>
      <w:r>
        <w:t>en étais à po</w:t>
      </w:r>
      <w:r>
        <w:t>u</w:t>
      </w:r>
      <w:r>
        <w:t>voir à peine dormir la nuit d</w:t>
      </w:r>
      <w:r w:rsidR="00514D33">
        <w:t>’</w:t>
      </w:r>
      <w:r>
        <w:t xml:space="preserve">avant et je savais que mon vieux était aussi excité que </w:t>
      </w:r>
      <w:r>
        <w:rPr>
          <w:bCs/>
        </w:rPr>
        <w:t>moi</w:t>
      </w:r>
      <w:r w:rsidR="00514D33">
        <w:rPr>
          <w:bCs/>
        </w:rPr>
        <w:t xml:space="preserve">, </w:t>
      </w:r>
      <w:r>
        <w:t>même s</w:t>
      </w:r>
      <w:r w:rsidR="00514D33">
        <w:t>’</w:t>
      </w:r>
      <w:r>
        <w:t>il n</w:t>
      </w:r>
      <w:r w:rsidR="00514D33">
        <w:t>’</w:t>
      </w:r>
      <w:r>
        <w:t>en laissait rien voir</w:t>
      </w:r>
      <w:r w:rsidR="00514D33">
        <w:t xml:space="preserve">. </w:t>
      </w:r>
      <w:r>
        <w:t>De courir pour soi</w:t>
      </w:r>
      <w:r w:rsidR="00514D33">
        <w:t xml:space="preserve">, </w:t>
      </w:r>
      <w:r>
        <w:t>ça fait une sacrée différence</w:t>
      </w:r>
      <w:r w:rsidR="00514D33">
        <w:t xml:space="preserve">. </w:t>
      </w:r>
      <w:r>
        <w:t xml:space="preserve">La deuxième fois que </w:t>
      </w:r>
      <w:r>
        <w:rPr>
          <w:i/>
          <w:iCs/>
        </w:rPr>
        <w:t>Gilford</w:t>
      </w:r>
      <w:r>
        <w:t xml:space="preserve"> et mon vieux prirent le départ</w:t>
      </w:r>
      <w:r w:rsidR="00514D33">
        <w:t xml:space="preserve">, </w:t>
      </w:r>
      <w:r>
        <w:t>c</w:t>
      </w:r>
      <w:r w:rsidR="00514D33">
        <w:t>’</w:t>
      </w:r>
      <w:r>
        <w:t>était un dimanche qu</w:t>
      </w:r>
      <w:r w:rsidR="00514D33">
        <w:t>’</w:t>
      </w:r>
      <w:r>
        <w:t>il pleuvait</w:t>
      </w:r>
      <w:r w:rsidR="00514D33">
        <w:t xml:space="preserve">, </w:t>
      </w:r>
      <w:r>
        <w:t xml:space="preserve">à </w:t>
      </w:r>
      <w:r>
        <w:rPr>
          <w:bCs/>
        </w:rPr>
        <w:t>Auteuil</w:t>
      </w:r>
      <w:r w:rsidR="00514D33">
        <w:rPr>
          <w:bCs/>
        </w:rPr>
        <w:t xml:space="preserve">, </w:t>
      </w:r>
      <w:r>
        <w:t>dans le prix du Marat</w:t>
      </w:r>
      <w:r w:rsidR="00514D33">
        <w:t xml:space="preserve">, </w:t>
      </w:r>
      <w:r>
        <w:t xml:space="preserve">un steeple de </w:t>
      </w:r>
      <w:r w:rsidR="00514D33">
        <w:t>4.5</w:t>
      </w:r>
      <w:r>
        <w:t>00 mètres</w:t>
      </w:r>
      <w:r w:rsidR="00514D33">
        <w:t xml:space="preserve">. </w:t>
      </w:r>
      <w:r>
        <w:t>Aussitôt qu</w:t>
      </w:r>
      <w:r w:rsidR="00514D33">
        <w:t>’</w:t>
      </w:r>
      <w:r>
        <w:t xml:space="preserve">ils furent sortis </w:t>
      </w:r>
      <w:r>
        <w:rPr>
          <w:bCs/>
        </w:rPr>
        <w:t xml:space="preserve">je </w:t>
      </w:r>
      <w:r>
        <w:t xml:space="preserve">cavalai en haut de la tribune avec les </w:t>
      </w:r>
      <w:r>
        <w:rPr>
          <w:bCs/>
        </w:rPr>
        <w:t>nouvelles j</w:t>
      </w:r>
      <w:r>
        <w:t>umelles que mon vieux m</w:t>
      </w:r>
      <w:r w:rsidR="00514D33">
        <w:t>’</w:t>
      </w:r>
      <w:r>
        <w:t>avait achetées pour les regarder courir</w:t>
      </w:r>
      <w:r w:rsidR="00514D33">
        <w:t xml:space="preserve">. </w:t>
      </w:r>
      <w:r>
        <w:t>Ils prirent le départ tout à l</w:t>
      </w:r>
      <w:r w:rsidR="00514D33">
        <w:t>’</w:t>
      </w:r>
      <w:r>
        <w:t>autre bout du champ de courses et il y eut des difficultés</w:t>
      </w:r>
      <w:r w:rsidR="00514D33">
        <w:t xml:space="preserve">. </w:t>
      </w:r>
      <w:r>
        <w:t>Une espèce de cheval avec des œillères à lunettes se cabrait et fit même péter le ruban</w:t>
      </w:r>
      <w:r w:rsidR="00514D33">
        <w:t xml:space="preserve">, </w:t>
      </w:r>
      <w:r>
        <w:t>mais je voyais mon vieux en casquette noire et dans notre casaque noire à croix blanche</w:t>
      </w:r>
      <w:r w:rsidR="00514D33">
        <w:t xml:space="preserve">, </w:t>
      </w:r>
      <w:r>
        <w:t xml:space="preserve">à cheval sur </w:t>
      </w:r>
      <w:r>
        <w:rPr>
          <w:i/>
          <w:iCs/>
        </w:rPr>
        <w:t>Gilford</w:t>
      </w:r>
      <w:r>
        <w:t xml:space="preserve"> et le caressant de la main</w:t>
      </w:r>
      <w:r w:rsidR="00514D33">
        <w:t xml:space="preserve">. </w:t>
      </w:r>
      <w:r>
        <w:t>Et puis</w:t>
      </w:r>
      <w:r w:rsidR="00514D33">
        <w:t xml:space="preserve">, </w:t>
      </w:r>
      <w:r>
        <w:t>en un bond</w:t>
      </w:r>
      <w:r w:rsidR="00514D33">
        <w:t xml:space="preserve">, </w:t>
      </w:r>
      <w:r>
        <w:t xml:space="preserve">ils furent partis et disparurent derrière les arbres et le </w:t>
      </w:r>
      <w:r>
        <w:rPr>
          <w:bCs/>
        </w:rPr>
        <w:t xml:space="preserve">gong </w:t>
      </w:r>
      <w:r>
        <w:t>allait tant qu</w:t>
      </w:r>
      <w:r w:rsidR="00514D33">
        <w:t>’</w:t>
      </w:r>
      <w:r>
        <w:t>il pouvait et on entendait les guichets du mutuel qui desce</w:t>
      </w:r>
      <w:r>
        <w:t>n</w:t>
      </w:r>
      <w:r>
        <w:t>daient</w:t>
      </w:r>
      <w:r w:rsidR="00514D33">
        <w:t xml:space="preserve">. </w:t>
      </w:r>
      <w:r>
        <w:rPr>
          <w:bCs/>
        </w:rPr>
        <w:t>Boudïe</w:t>
      </w:r>
      <w:r w:rsidR="00514D33">
        <w:rPr>
          <w:bCs/>
        </w:rPr>
        <w:t xml:space="preserve">… </w:t>
      </w:r>
      <w:r>
        <w:t>j</w:t>
      </w:r>
      <w:r w:rsidR="00514D33">
        <w:t>’</w:t>
      </w:r>
      <w:r>
        <w:t>étais tellement excité que j</w:t>
      </w:r>
      <w:r w:rsidR="00514D33">
        <w:t>’</w:t>
      </w:r>
      <w:r>
        <w:t>avais peur de r</w:t>
      </w:r>
      <w:r>
        <w:t>e</w:t>
      </w:r>
      <w:r>
        <w:t>garder</w:t>
      </w:r>
      <w:r w:rsidR="00514D33">
        <w:t xml:space="preserve">, </w:t>
      </w:r>
      <w:r>
        <w:t>mais j</w:t>
      </w:r>
      <w:r w:rsidR="00514D33">
        <w:t>’</w:t>
      </w:r>
      <w:r>
        <w:t>en braquai pas moins mes jumelles sur le point où ils allaient sortir de derrière les arbres et tout d</w:t>
      </w:r>
      <w:r w:rsidR="00514D33">
        <w:t>’</w:t>
      </w:r>
      <w:r>
        <w:t>un coup les voilà avec cette vieille casaque noire troisième qui volent par-dessus l</w:t>
      </w:r>
      <w:r w:rsidR="00514D33">
        <w:t>’</w:t>
      </w:r>
      <w:r>
        <w:t>obstacle comme des oiseaux</w:t>
      </w:r>
      <w:r w:rsidR="00514D33">
        <w:t xml:space="preserve">. </w:t>
      </w:r>
      <w:r>
        <w:t>Puis les voilà encore qui disp</w:t>
      </w:r>
      <w:r>
        <w:t>a</w:t>
      </w:r>
      <w:r>
        <w:rPr>
          <w:bCs/>
        </w:rPr>
        <w:t xml:space="preserve">raissent </w:t>
      </w:r>
      <w:r>
        <w:t xml:space="preserve">et puis ils arrivent de la colline au galop et ils allaient </w:t>
      </w:r>
      <w:r>
        <w:rPr>
          <w:bCs/>
        </w:rPr>
        <w:t xml:space="preserve">tous </w:t>
      </w:r>
      <w:r>
        <w:t>bien en douceur et aisément et ils passèrent par-dessus la barrière</w:t>
      </w:r>
      <w:r w:rsidR="00514D33">
        <w:t xml:space="preserve">, </w:t>
      </w:r>
      <w:r>
        <w:t>coulant en un seul tas</w:t>
      </w:r>
      <w:r w:rsidR="00514D33">
        <w:t xml:space="preserve">, </w:t>
      </w:r>
      <w:r>
        <w:t>et ils s</w:t>
      </w:r>
      <w:r w:rsidR="00514D33">
        <w:t>’</w:t>
      </w:r>
      <w:r>
        <w:t>éloignèrent de nous</w:t>
      </w:r>
      <w:r w:rsidR="00514D33">
        <w:t xml:space="preserve">, </w:t>
      </w:r>
      <w:r>
        <w:t>tous d</w:t>
      </w:r>
      <w:r w:rsidR="00514D33">
        <w:t>’</w:t>
      </w:r>
      <w:r>
        <w:t>aplomb</w:t>
      </w:r>
      <w:r w:rsidR="00514D33">
        <w:t xml:space="preserve">. </w:t>
      </w:r>
      <w:r>
        <w:t xml:space="preserve">On aurait pu leur marcher sur le dos tellement ils </w:t>
      </w:r>
      <w:r>
        <w:lastRenderedPageBreak/>
        <w:t>étaient près les uns des autres et te</w:t>
      </w:r>
      <w:r>
        <w:t>l</w:t>
      </w:r>
      <w:r>
        <w:t>lement ils coulaient</w:t>
      </w:r>
      <w:r w:rsidR="00514D33">
        <w:t xml:space="preserve">. </w:t>
      </w:r>
      <w:r>
        <w:t>Et puis</w:t>
      </w:r>
      <w:r w:rsidR="00514D33">
        <w:t xml:space="preserve">, </w:t>
      </w:r>
      <w:r>
        <w:t xml:space="preserve">ils se gonflèrent au-dessus du </w:t>
      </w:r>
      <w:r>
        <w:rPr>
          <w:bCs/>
        </w:rPr>
        <w:t xml:space="preserve">grand Bullfinch </w:t>
      </w:r>
      <w:r>
        <w:t>et quelqu</w:t>
      </w:r>
      <w:r w:rsidR="00514D33">
        <w:t>’</w:t>
      </w:r>
      <w:r>
        <w:t>un tomba par terre</w:t>
      </w:r>
      <w:r w:rsidR="00514D33">
        <w:t xml:space="preserve">. </w:t>
      </w:r>
      <w:r>
        <w:t>Je ne pouvais pas voir qui c</w:t>
      </w:r>
      <w:r w:rsidR="00514D33">
        <w:t>’</w:t>
      </w:r>
      <w:r>
        <w:t>était</w:t>
      </w:r>
      <w:r w:rsidR="00514D33">
        <w:t xml:space="preserve">, </w:t>
      </w:r>
      <w:r>
        <w:t>mais en un instant le cheval fut debout et se mit à galoper pendant que les autres</w:t>
      </w:r>
      <w:r w:rsidR="00514D33">
        <w:t xml:space="preserve">, </w:t>
      </w:r>
      <w:r>
        <w:t>toujours en peloton</w:t>
      </w:r>
      <w:r w:rsidR="00514D33">
        <w:t xml:space="preserve">, </w:t>
      </w:r>
      <w:r>
        <w:t>rasaient le grand tournant de ga</w:t>
      </w:r>
      <w:r>
        <w:t>u</w:t>
      </w:r>
      <w:r>
        <w:t>che avant la ligne droite</w:t>
      </w:r>
      <w:r w:rsidR="00514D33">
        <w:t xml:space="preserve">. </w:t>
      </w:r>
      <w:r>
        <w:t>Ils sautèrent le mur de pierre et arriv</w:t>
      </w:r>
      <w:r>
        <w:t>è</w:t>
      </w:r>
      <w:r>
        <w:t>rent les uns sur les autres par la ligne droite vers la grande r</w:t>
      </w:r>
      <w:r>
        <w:t>i</w:t>
      </w:r>
      <w:r>
        <w:t>vière juste en face des tribunes</w:t>
      </w:r>
      <w:r w:rsidR="00514D33">
        <w:t xml:space="preserve">. </w:t>
      </w:r>
      <w:r>
        <w:t>Je les vis venir et je hurlais quand mon vieux passa devant moi</w:t>
      </w:r>
      <w:r w:rsidR="00514D33">
        <w:t xml:space="preserve">, </w:t>
      </w:r>
      <w:r>
        <w:t>menant d</w:t>
      </w:r>
      <w:r w:rsidR="00514D33">
        <w:t>’</w:t>
      </w:r>
      <w:r>
        <w:t>une longueur et courant en dehors du peloton</w:t>
      </w:r>
      <w:r w:rsidR="00514D33">
        <w:t xml:space="preserve">, </w:t>
      </w:r>
      <w:r>
        <w:t>léger comme un singe</w:t>
      </w:r>
      <w:r w:rsidR="00514D33">
        <w:t xml:space="preserve">, </w:t>
      </w:r>
      <w:r>
        <w:t>et ils arr</w:t>
      </w:r>
      <w:r>
        <w:t>i</w:t>
      </w:r>
      <w:r>
        <w:t>vaient à la rivière et puis il y eut une dégringolade et deux ch</w:t>
      </w:r>
      <w:r>
        <w:t>e</w:t>
      </w:r>
      <w:r>
        <w:t>vaux s</w:t>
      </w:r>
      <w:r w:rsidR="00514D33">
        <w:t>’</w:t>
      </w:r>
      <w:r>
        <w:t>en tirèrent d</w:t>
      </w:r>
      <w:r w:rsidR="00514D33">
        <w:t>’</w:t>
      </w:r>
      <w:r>
        <w:t>un écart et continuèrent de courir pendant que les trois autres restaient empilés</w:t>
      </w:r>
      <w:r w:rsidR="00514D33">
        <w:t xml:space="preserve">. </w:t>
      </w:r>
      <w:r>
        <w:t>Je ne voyais mon vieux nulle part</w:t>
      </w:r>
      <w:r w:rsidR="00514D33">
        <w:t xml:space="preserve">. </w:t>
      </w:r>
      <w:r>
        <w:t>Un cheval s</w:t>
      </w:r>
      <w:r w:rsidR="00514D33">
        <w:t>’</w:t>
      </w:r>
      <w:r>
        <w:t xml:space="preserve">agenouilla et se </w:t>
      </w:r>
      <w:r>
        <w:rPr>
          <w:bCs/>
        </w:rPr>
        <w:t xml:space="preserve">remit </w:t>
      </w:r>
      <w:r>
        <w:t xml:space="preserve">sur ses jambes et le jockey qui avait la bride </w:t>
      </w:r>
      <w:r>
        <w:rPr>
          <w:bCs/>
        </w:rPr>
        <w:t xml:space="preserve">en </w:t>
      </w:r>
      <w:r>
        <w:t>main remonta dessus et parti à coups de cravache vers l</w:t>
      </w:r>
      <w:r w:rsidR="00514D33">
        <w:t>’</w:t>
      </w:r>
      <w:r>
        <w:t>argent de la place</w:t>
      </w:r>
      <w:r w:rsidR="00514D33">
        <w:t xml:space="preserve">. </w:t>
      </w:r>
      <w:r>
        <w:rPr>
          <w:bCs/>
        </w:rPr>
        <w:t>L</w:t>
      </w:r>
      <w:r w:rsidR="00514D33">
        <w:rPr>
          <w:bCs/>
        </w:rPr>
        <w:t>’</w:t>
      </w:r>
      <w:r>
        <w:rPr>
          <w:bCs/>
        </w:rPr>
        <w:t xml:space="preserve">autre </w:t>
      </w:r>
      <w:r>
        <w:t>cheval se r</w:t>
      </w:r>
      <w:r>
        <w:t>e</w:t>
      </w:r>
      <w:r>
        <w:t>leva et partit tout seul avec ses rênes qui pendaient</w:t>
      </w:r>
      <w:r w:rsidR="00514D33">
        <w:t xml:space="preserve">, </w:t>
      </w:r>
      <w:r>
        <w:t>secouant la tête et galopant et le jockey gagna en t</w:t>
      </w:r>
      <w:r>
        <w:t>i</w:t>
      </w:r>
      <w:r>
        <w:t>tubant le côté de la piste et s</w:t>
      </w:r>
      <w:r w:rsidR="00514D33">
        <w:t>’</w:t>
      </w:r>
      <w:r>
        <w:t>appuya à la barrière</w:t>
      </w:r>
      <w:r w:rsidR="00514D33">
        <w:t xml:space="preserve">. </w:t>
      </w:r>
      <w:r>
        <w:t xml:space="preserve">Alors </w:t>
      </w:r>
      <w:r>
        <w:rPr>
          <w:i/>
          <w:iCs/>
        </w:rPr>
        <w:t>Gilford</w:t>
      </w:r>
      <w:r w:rsidR="00514D33">
        <w:t xml:space="preserve">, </w:t>
      </w:r>
      <w:r>
        <w:t>qui était sur mon vieux roula sur le côté</w:t>
      </w:r>
      <w:r w:rsidR="00514D33">
        <w:t xml:space="preserve">, </w:t>
      </w:r>
      <w:r>
        <w:t>se releva et se mit à courir sur trois pattes avec le sabot de la quatrième qui pendait et mon vieux restait étendu sur l</w:t>
      </w:r>
      <w:r w:rsidR="00514D33">
        <w:t>’</w:t>
      </w:r>
      <w:r>
        <w:t>herbe</w:t>
      </w:r>
      <w:r w:rsidR="00514D33">
        <w:t xml:space="preserve">, </w:t>
      </w:r>
      <w:r>
        <w:t>à plat sur le dos et la tête en l</w:t>
      </w:r>
      <w:r w:rsidR="00514D33">
        <w:t>’</w:t>
      </w:r>
      <w:r>
        <w:t>air</w:t>
      </w:r>
      <w:r w:rsidR="00514D33">
        <w:t xml:space="preserve">, </w:t>
      </w:r>
      <w:r>
        <w:t>et du sang sur tout un côté de la figure</w:t>
      </w:r>
      <w:r w:rsidR="00514D33">
        <w:t xml:space="preserve">. </w:t>
      </w:r>
      <w:r>
        <w:t>Je desce</w:t>
      </w:r>
      <w:r>
        <w:t>n</w:t>
      </w:r>
      <w:r>
        <w:t>dis de la tribune en courant et me jetai dans un rassemblement et j</w:t>
      </w:r>
      <w:r w:rsidR="00514D33">
        <w:t>’</w:t>
      </w:r>
      <w:r>
        <w:t>arrivai à la barrière et en flic m</w:t>
      </w:r>
      <w:r w:rsidR="00514D33">
        <w:t>’</w:t>
      </w:r>
      <w:r>
        <w:t xml:space="preserve">attrapa et me retint et deux gros brancardiers étaient partis chercher mon vieux de </w:t>
      </w:r>
      <w:r>
        <w:rPr>
          <w:bCs/>
        </w:rPr>
        <w:t>l</w:t>
      </w:r>
      <w:r w:rsidR="00514D33">
        <w:rPr>
          <w:bCs/>
        </w:rPr>
        <w:t>’</w:t>
      </w:r>
      <w:r>
        <w:rPr>
          <w:bCs/>
        </w:rPr>
        <w:t xml:space="preserve">autre </w:t>
      </w:r>
      <w:r>
        <w:t>côté du champ de courses et je voyais trois chevaux</w:t>
      </w:r>
      <w:r w:rsidR="00514D33">
        <w:t xml:space="preserve">, </w:t>
      </w:r>
      <w:r>
        <w:t>loin les uns des autres</w:t>
      </w:r>
      <w:r w:rsidR="00514D33">
        <w:t xml:space="preserve">, </w:t>
      </w:r>
      <w:r>
        <w:t>qui sortaient de derrière les arbres et passaient l</w:t>
      </w:r>
      <w:r w:rsidR="00514D33">
        <w:t>’</w:t>
      </w:r>
      <w:r>
        <w:t>obstacle</w:t>
      </w:r>
      <w:r w:rsidR="00514D33">
        <w:t>.</w:t>
      </w:r>
    </w:p>
    <w:p w14:paraId="37530B5D" w14:textId="77777777" w:rsidR="00514D33" w:rsidRDefault="005A7F50">
      <w:r>
        <w:t xml:space="preserve">Mon vieux était mort quand ils le ramenèrent </w:t>
      </w:r>
      <w:r>
        <w:rPr>
          <w:bCs/>
        </w:rPr>
        <w:t xml:space="preserve">et </w:t>
      </w:r>
      <w:r>
        <w:t>pendant qu</w:t>
      </w:r>
      <w:r w:rsidR="00514D33">
        <w:t>’</w:t>
      </w:r>
      <w:r>
        <w:t>un docteur écoutait son cœur avec un truc qu</w:t>
      </w:r>
      <w:r w:rsidR="00514D33">
        <w:t>’</w:t>
      </w:r>
      <w:r>
        <w:t>il s</w:t>
      </w:r>
      <w:r w:rsidR="00514D33">
        <w:t>’</w:t>
      </w:r>
      <w:r>
        <w:t>était fourré dans les oreilles</w:t>
      </w:r>
      <w:r w:rsidR="00514D33">
        <w:t xml:space="preserve">, </w:t>
      </w:r>
      <w:r>
        <w:t>j</w:t>
      </w:r>
      <w:r w:rsidR="00514D33">
        <w:t>’</w:t>
      </w:r>
      <w:r>
        <w:t xml:space="preserve">entendis une détonation sur la piste </w:t>
      </w:r>
      <w:r>
        <w:lastRenderedPageBreak/>
        <w:t>ce qui voulait dire qu</w:t>
      </w:r>
      <w:r w:rsidR="00514D33">
        <w:t>’</w:t>
      </w:r>
      <w:r>
        <w:t xml:space="preserve">on venait de tuer </w:t>
      </w:r>
      <w:r>
        <w:rPr>
          <w:i/>
          <w:iCs/>
        </w:rPr>
        <w:t>Gilford</w:t>
      </w:r>
      <w:r w:rsidR="00514D33">
        <w:rPr>
          <w:i/>
          <w:iCs/>
        </w:rPr>
        <w:t xml:space="preserve">. </w:t>
      </w:r>
      <w:r>
        <w:t>Quand ils apportèrent le brancard dans l</w:t>
      </w:r>
      <w:r w:rsidR="00514D33">
        <w:t>’</w:t>
      </w:r>
      <w:r>
        <w:t>infirmerie je me jetai sur mon vieux et je m</w:t>
      </w:r>
      <w:r w:rsidR="00514D33">
        <w:t>’</w:t>
      </w:r>
      <w:r>
        <w:t>accrochai au brancard et je pleurai et je pleurai</w:t>
      </w:r>
      <w:r w:rsidR="00514D33">
        <w:t xml:space="preserve">, </w:t>
      </w:r>
      <w:r>
        <w:t>et il était si blanc et avait l</w:t>
      </w:r>
      <w:r w:rsidR="00514D33">
        <w:t>’</w:t>
      </w:r>
      <w:r>
        <w:t>air si loin et si terriblement mort</w:t>
      </w:r>
      <w:r w:rsidR="00514D33">
        <w:t xml:space="preserve">, </w:t>
      </w:r>
      <w:r>
        <w:t>et je ne pouvais pas m</w:t>
      </w:r>
      <w:r w:rsidR="00514D33">
        <w:t>’</w:t>
      </w:r>
      <w:r>
        <w:t xml:space="preserve">empêcher de penser que puisque </w:t>
      </w:r>
      <w:r>
        <w:rPr>
          <w:bCs/>
        </w:rPr>
        <w:t xml:space="preserve">mon </w:t>
      </w:r>
      <w:r>
        <w:t>vieux était mort</w:t>
      </w:r>
      <w:r w:rsidR="00514D33">
        <w:t xml:space="preserve">, </w:t>
      </w:r>
      <w:r>
        <w:t>c</w:t>
      </w:r>
      <w:r w:rsidR="00514D33">
        <w:t>’</w:t>
      </w:r>
      <w:r>
        <w:t>était peut-être pas la peine d</w:t>
      </w:r>
      <w:r w:rsidR="00514D33">
        <w:t>’</w:t>
      </w:r>
      <w:r>
        <w:t xml:space="preserve">avoir tué </w:t>
      </w:r>
      <w:r>
        <w:rPr>
          <w:i/>
          <w:iCs/>
        </w:rPr>
        <w:t>Gilford</w:t>
      </w:r>
      <w:r w:rsidR="00514D33">
        <w:rPr>
          <w:i/>
          <w:iCs/>
        </w:rPr>
        <w:t xml:space="preserve">. </w:t>
      </w:r>
      <w:r>
        <w:t>Son sabot aurait pu se guérir</w:t>
      </w:r>
      <w:r w:rsidR="00514D33">
        <w:t xml:space="preserve">. </w:t>
      </w:r>
      <w:r>
        <w:t>Je ne sais pas</w:t>
      </w:r>
      <w:r w:rsidR="00514D33">
        <w:t xml:space="preserve">. </w:t>
      </w:r>
      <w:r>
        <w:t>Je l</w:t>
      </w:r>
      <w:r w:rsidR="00514D33">
        <w:t>’</w:t>
      </w:r>
      <w:r>
        <w:t xml:space="preserve">aimais </w:t>
      </w:r>
      <w:r>
        <w:rPr>
          <w:bCs/>
        </w:rPr>
        <w:t>tellement</w:t>
      </w:r>
      <w:r w:rsidR="00514D33">
        <w:rPr>
          <w:bCs/>
        </w:rPr>
        <w:t xml:space="preserve">, </w:t>
      </w:r>
      <w:r>
        <w:t>mon vieux</w:t>
      </w:r>
      <w:r w:rsidR="00514D33">
        <w:t>.</w:t>
      </w:r>
    </w:p>
    <w:p w14:paraId="07E7C3AF" w14:textId="77777777" w:rsidR="00514D33" w:rsidRDefault="005A7F50">
      <w:r>
        <w:t>Et puis deux types entrèrent et y en a un qui me donna une tape sur l</w:t>
      </w:r>
      <w:r w:rsidR="00514D33">
        <w:t>’</w:t>
      </w:r>
      <w:r>
        <w:t>épaule</w:t>
      </w:r>
      <w:r w:rsidR="00514D33">
        <w:t xml:space="preserve">. </w:t>
      </w:r>
      <w:r>
        <w:t>Puis ils s</w:t>
      </w:r>
      <w:r w:rsidR="00514D33">
        <w:t>’</w:t>
      </w:r>
      <w:r>
        <w:t>approchèrent de mon vieux et le r</w:t>
      </w:r>
      <w:r>
        <w:t>e</w:t>
      </w:r>
      <w:r>
        <w:t xml:space="preserve">gardèrent et puis ils enlevèrent un drap de la couchette et </w:t>
      </w:r>
      <w:r>
        <w:rPr>
          <w:bCs/>
        </w:rPr>
        <w:t>l</w:t>
      </w:r>
      <w:r w:rsidR="00514D33">
        <w:rPr>
          <w:bCs/>
        </w:rPr>
        <w:t>’</w:t>
      </w:r>
      <w:r>
        <w:rPr>
          <w:bCs/>
        </w:rPr>
        <w:t xml:space="preserve">étendirent </w:t>
      </w:r>
      <w:r>
        <w:t>sur lui</w:t>
      </w:r>
      <w:r w:rsidR="00514D33">
        <w:t xml:space="preserve"> ; </w:t>
      </w:r>
      <w:r>
        <w:t>puis y en a un qui téléphona en français et demanda qu</w:t>
      </w:r>
      <w:r w:rsidR="00514D33">
        <w:t>’</w:t>
      </w:r>
      <w:r>
        <w:t>on envoie l</w:t>
      </w:r>
      <w:r w:rsidR="00514D33">
        <w:t>’</w:t>
      </w:r>
      <w:r>
        <w:t>ambulance pour le ramener à Maisons</w:t>
      </w:r>
      <w:r w:rsidR="00514D33">
        <w:t xml:space="preserve">. </w:t>
      </w:r>
      <w:r>
        <w:t>Et je ne pouvais pas m</w:t>
      </w:r>
      <w:r w:rsidR="00514D33">
        <w:t>’</w:t>
      </w:r>
      <w:r>
        <w:t>arrêter de pleurer</w:t>
      </w:r>
      <w:r w:rsidR="00514D33">
        <w:t xml:space="preserve">, </w:t>
      </w:r>
      <w:r>
        <w:t xml:space="preserve">de pleurer et </w:t>
      </w:r>
      <w:r>
        <w:rPr>
          <w:bCs/>
        </w:rPr>
        <w:t>d</w:t>
      </w:r>
      <w:r w:rsidR="00514D33">
        <w:rPr>
          <w:bCs/>
        </w:rPr>
        <w:t>’</w:t>
      </w:r>
      <w:r>
        <w:rPr>
          <w:bCs/>
        </w:rPr>
        <w:t xml:space="preserve">étouffer </w:t>
      </w:r>
      <w:r>
        <w:t>comme qui dirait</w:t>
      </w:r>
      <w:r w:rsidR="00514D33">
        <w:t xml:space="preserve">, </w:t>
      </w:r>
      <w:r>
        <w:t xml:space="preserve">et Georges </w:t>
      </w:r>
      <w:r>
        <w:rPr>
          <w:bCs/>
        </w:rPr>
        <w:t xml:space="preserve">Gardner </w:t>
      </w:r>
      <w:r>
        <w:t>entra et vint s</w:t>
      </w:r>
      <w:r w:rsidR="00514D33">
        <w:t>’</w:t>
      </w:r>
      <w:r>
        <w:t>asseoir à côté de moi sur le parquet et il passa son bras autour de moi et me dit</w:t>
      </w:r>
      <w:r w:rsidR="00514D33">
        <w:t> :</w:t>
      </w:r>
    </w:p>
    <w:p w14:paraId="614ABC55" w14:textId="77777777" w:rsidR="00514D33" w:rsidRDefault="00514D33">
      <w:r>
        <w:t>— </w:t>
      </w:r>
      <w:r w:rsidR="005A7F50">
        <w:t>Allons</w:t>
      </w:r>
      <w:r>
        <w:t xml:space="preserve">, Joe, </w:t>
      </w:r>
      <w:r w:rsidR="005A7F50">
        <w:t>mon vieux gars</w:t>
      </w:r>
      <w:r>
        <w:t xml:space="preserve">. </w:t>
      </w:r>
      <w:r w:rsidR="005A7F50">
        <w:rPr>
          <w:bCs/>
        </w:rPr>
        <w:t xml:space="preserve">Lève-toi </w:t>
      </w:r>
      <w:r w:rsidR="005A7F50">
        <w:t>et on va s</w:t>
      </w:r>
      <w:r>
        <w:t>’</w:t>
      </w:r>
      <w:r w:rsidR="005A7F50">
        <w:t>en aller tous les deux attendre l</w:t>
      </w:r>
      <w:r>
        <w:t>’</w:t>
      </w:r>
      <w:r w:rsidR="005A7F50">
        <w:t>ambulance</w:t>
      </w:r>
      <w:r>
        <w:t>.</w:t>
      </w:r>
    </w:p>
    <w:p w14:paraId="0B27E5B8" w14:textId="77777777" w:rsidR="00514D33" w:rsidRDefault="005A7F50">
      <w:r>
        <w:t>Quand on fut à la sortie</w:t>
      </w:r>
      <w:r w:rsidR="00514D33">
        <w:t xml:space="preserve">, </w:t>
      </w:r>
      <w:r>
        <w:t>Georges et moi</w:t>
      </w:r>
      <w:r w:rsidR="00514D33">
        <w:t xml:space="preserve">, </w:t>
      </w:r>
      <w:r>
        <w:rPr>
          <w:bCs/>
        </w:rPr>
        <w:t>j</w:t>
      </w:r>
      <w:r w:rsidR="00514D33">
        <w:rPr>
          <w:bCs/>
        </w:rPr>
        <w:t>’</w:t>
      </w:r>
      <w:r>
        <w:rPr>
          <w:bCs/>
        </w:rPr>
        <w:t xml:space="preserve">essayai </w:t>
      </w:r>
      <w:r>
        <w:t xml:space="preserve">de </w:t>
      </w:r>
      <w:r>
        <w:rPr>
          <w:bCs/>
        </w:rPr>
        <w:t>m</w:t>
      </w:r>
      <w:r w:rsidR="00514D33">
        <w:rPr>
          <w:bCs/>
        </w:rPr>
        <w:t>’</w:t>
      </w:r>
      <w:r>
        <w:rPr>
          <w:bCs/>
        </w:rPr>
        <w:t xml:space="preserve">arrêter </w:t>
      </w:r>
      <w:r>
        <w:t xml:space="preserve">de </w:t>
      </w:r>
      <w:r>
        <w:rPr>
          <w:bCs/>
        </w:rPr>
        <w:t xml:space="preserve">chialer </w:t>
      </w:r>
      <w:r>
        <w:t>et Georges m</w:t>
      </w:r>
      <w:r w:rsidR="00514D33">
        <w:t>’</w:t>
      </w:r>
      <w:r>
        <w:t>essuyait la figure avec son mouchoir et on se tenait un peu à l</w:t>
      </w:r>
      <w:r w:rsidR="00514D33">
        <w:t>’</w:t>
      </w:r>
      <w:r>
        <w:t>écart et deux types s</w:t>
      </w:r>
      <w:r w:rsidR="00514D33">
        <w:t>’</w:t>
      </w:r>
      <w:r>
        <w:t>arrêtèrent près de nous pendant qu</w:t>
      </w:r>
      <w:r w:rsidR="00514D33">
        <w:t>’</w:t>
      </w:r>
      <w:r>
        <w:t>on attendait que la foule sorte et y en avait un qui comptait un paquet de tickets du m</w:t>
      </w:r>
      <w:r>
        <w:t>u</w:t>
      </w:r>
      <w:r>
        <w:t>tuel et il dit</w:t>
      </w:r>
      <w:r w:rsidR="00514D33">
        <w:t> :</w:t>
      </w:r>
    </w:p>
    <w:p w14:paraId="14A47958" w14:textId="77777777" w:rsidR="00514D33" w:rsidRDefault="00514D33">
      <w:r>
        <w:t>— </w:t>
      </w:r>
      <w:r w:rsidR="005A7F50">
        <w:t>Eh bien</w:t>
      </w:r>
      <w:r>
        <w:t xml:space="preserve">, </w:t>
      </w:r>
      <w:r w:rsidR="005A7F50">
        <w:t>Butler a eu son compte</w:t>
      </w:r>
      <w:r>
        <w:t xml:space="preserve">, </w:t>
      </w:r>
      <w:r w:rsidR="005A7F50">
        <w:t>y a pas</w:t>
      </w:r>
      <w:r>
        <w:t>.</w:t>
      </w:r>
    </w:p>
    <w:p w14:paraId="04CFF2F9" w14:textId="77777777" w:rsidR="00514D33" w:rsidRDefault="005A7F50">
      <w:r>
        <w:t>L</w:t>
      </w:r>
      <w:r w:rsidR="00514D33">
        <w:t>’</w:t>
      </w:r>
      <w:r>
        <w:t>autre type répondit</w:t>
      </w:r>
      <w:r w:rsidR="00514D33">
        <w:t> :</w:t>
      </w:r>
    </w:p>
    <w:p w14:paraId="38A8F14E" w14:textId="77777777" w:rsidR="00514D33" w:rsidRDefault="00514D33">
      <w:r>
        <w:t>— </w:t>
      </w:r>
      <w:r w:rsidR="005A7F50">
        <w:t>Je m</w:t>
      </w:r>
      <w:r>
        <w:t>’</w:t>
      </w:r>
      <w:r w:rsidR="005A7F50">
        <w:t>en fous pas mal s</w:t>
      </w:r>
      <w:r>
        <w:t>’</w:t>
      </w:r>
      <w:r w:rsidR="005A7F50">
        <w:t xml:space="preserve">il </w:t>
      </w:r>
      <w:r w:rsidR="005A7F50">
        <w:rPr>
          <w:bCs/>
        </w:rPr>
        <w:t>l</w:t>
      </w:r>
      <w:r>
        <w:rPr>
          <w:bCs/>
        </w:rPr>
        <w:t>’</w:t>
      </w:r>
      <w:r w:rsidR="005A7F50">
        <w:rPr>
          <w:bCs/>
        </w:rPr>
        <w:t xml:space="preserve">a </w:t>
      </w:r>
      <w:r w:rsidR="005A7F50">
        <w:t>eu</w:t>
      </w:r>
      <w:r>
        <w:t xml:space="preserve">, </w:t>
      </w:r>
      <w:r w:rsidR="005A7F50">
        <w:t>c</w:t>
      </w:r>
      <w:r>
        <w:t>’</w:t>
      </w:r>
      <w:r w:rsidR="005A7F50">
        <w:t>te crapule</w:t>
      </w:r>
      <w:r>
        <w:t xml:space="preserve">. </w:t>
      </w:r>
      <w:r w:rsidR="005A7F50">
        <w:t>C</w:t>
      </w:r>
      <w:r>
        <w:t>’</w:t>
      </w:r>
      <w:r w:rsidR="005A7F50">
        <w:t>est la mo</w:t>
      </w:r>
      <w:r w:rsidR="005A7F50">
        <w:t>n</w:t>
      </w:r>
      <w:r w:rsidR="005A7F50">
        <w:t>naie de sa pièce</w:t>
      </w:r>
      <w:r>
        <w:t>.</w:t>
      </w:r>
    </w:p>
    <w:p w14:paraId="443E15AD" w14:textId="77777777" w:rsidR="00514D33" w:rsidRDefault="00514D33">
      <w:r>
        <w:lastRenderedPageBreak/>
        <w:t>— </w:t>
      </w:r>
      <w:r w:rsidR="005A7F50">
        <w:t>Tu parles</w:t>
      </w:r>
      <w:r>
        <w:t xml:space="preserve">, </w:t>
      </w:r>
      <w:r w:rsidR="005A7F50">
        <w:t>dit le premier</w:t>
      </w:r>
      <w:r>
        <w:t>.</w:t>
      </w:r>
    </w:p>
    <w:p w14:paraId="1CD26D9C" w14:textId="77777777" w:rsidR="00514D33" w:rsidRDefault="005A7F50">
      <w:r>
        <w:t>Et il déchira son paquet de tickets en deux</w:t>
      </w:r>
      <w:r w:rsidR="00514D33">
        <w:t>.</w:t>
      </w:r>
    </w:p>
    <w:p w14:paraId="4FC3B264" w14:textId="77777777" w:rsidR="00514D33" w:rsidRDefault="005A7F50">
      <w:r>
        <w:t xml:space="preserve">Et Georges </w:t>
      </w:r>
      <w:r>
        <w:rPr>
          <w:bCs/>
        </w:rPr>
        <w:t xml:space="preserve">Gardner </w:t>
      </w:r>
      <w:r>
        <w:t>me regarda pour voir si j</w:t>
      </w:r>
      <w:r w:rsidR="00514D33">
        <w:t>’</w:t>
      </w:r>
      <w:r>
        <w:t>avais entendu et en effet j</w:t>
      </w:r>
      <w:r w:rsidR="00514D33">
        <w:t>’</w:t>
      </w:r>
      <w:r>
        <w:t>avais rien manqué et il me dit</w:t>
      </w:r>
      <w:r w:rsidR="00514D33">
        <w:t> :</w:t>
      </w:r>
    </w:p>
    <w:p w14:paraId="219F936D" w14:textId="77777777" w:rsidR="00514D33" w:rsidRDefault="00514D33">
      <w:r>
        <w:t>— </w:t>
      </w:r>
      <w:r w:rsidR="005A7F50">
        <w:t xml:space="preserve">Fais pas attention à ce que ces </w:t>
      </w:r>
      <w:r w:rsidR="005A7F50">
        <w:rPr>
          <w:bCs/>
        </w:rPr>
        <w:t xml:space="preserve">andouilles </w:t>
      </w:r>
      <w:r w:rsidR="005A7F50">
        <w:t>disaient</w:t>
      </w:r>
      <w:r>
        <w:t xml:space="preserve">, Joe. </w:t>
      </w:r>
      <w:r w:rsidR="005A7F50">
        <w:t>Ton vieux était un brave type</w:t>
      </w:r>
      <w:r>
        <w:t>.</w:t>
      </w:r>
    </w:p>
    <w:p w14:paraId="01E7820F" w14:textId="77777777" w:rsidR="00514D33" w:rsidRDefault="005A7F50">
      <w:r>
        <w:t>Mais je ne sais pas</w:t>
      </w:r>
      <w:r w:rsidR="00514D33">
        <w:t xml:space="preserve">. </w:t>
      </w:r>
      <w:r>
        <w:t>On dirait quand le monde</w:t>
      </w:r>
      <w:r w:rsidR="00514D33">
        <w:t xml:space="preserve">, </w:t>
      </w:r>
      <w:r>
        <w:t>s</w:t>
      </w:r>
      <w:r w:rsidR="00514D33">
        <w:t>’</w:t>
      </w:r>
      <w:r>
        <w:t>y met qu</w:t>
      </w:r>
      <w:r w:rsidR="00514D33">
        <w:t>’</w:t>
      </w:r>
      <w:r>
        <w:t>il ne va rien vous laisser</w:t>
      </w:r>
      <w:r w:rsidR="00514D33">
        <w:t>.</w:t>
      </w:r>
    </w:p>
    <w:p w14:paraId="29753B8A" w14:textId="77777777" w:rsidR="005A7F50" w:rsidRDefault="005A7F50" w:rsidP="00514D33">
      <w:pPr>
        <w:pStyle w:val="Titre1"/>
      </w:pPr>
      <w:bookmarkStart w:id="5" w:name="_Toc202374685"/>
      <w:r>
        <w:lastRenderedPageBreak/>
        <w:t>L</w:t>
      </w:r>
      <w:r w:rsidR="00514D33">
        <w:t>’</w:t>
      </w:r>
      <w:r>
        <w:t>invincible</w:t>
      </w:r>
      <w:bookmarkEnd w:id="5"/>
    </w:p>
    <w:p w14:paraId="1179D88E" w14:textId="77777777" w:rsidR="00514D33" w:rsidRDefault="005A7F50">
      <w:r>
        <w:t xml:space="preserve">Manuel Garcia ayant </w:t>
      </w:r>
      <w:r>
        <w:rPr>
          <w:bCs/>
        </w:rPr>
        <w:t xml:space="preserve">gravi </w:t>
      </w:r>
      <w:r>
        <w:t>les étages qui menaient au b</w:t>
      </w:r>
      <w:r>
        <w:t>u</w:t>
      </w:r>
      <w:r>
        <w:t xml:space="preserve">reau de </w:t>
      </w:r>
      <w:r>
        <w:rPr>
          <w:bCs/>
        </w:rPr>
        <w:t>Retana</w:t>
      </w:r>
      <w:r w:rsidR="00514D33">
        <w:t xml:space="preserve">, </w:t>
      </w:r>
      <w:r>
        <w:t>posa sa valise à terre et frappa</w:t>
      </w:r>
      <w:r w:rsidR="00514D33">
        <w:t xml:space="preserve">. </w:t>
      </w:r>
      <w:r>
        <w:t>Il ne reçut pas de réponse</w:t>
      </w:r>
      <w:r w:rsidR="00514D33">
        <w:t xml:space="preserve">. </w:t>
      </w:r>
      <w:r>
        <w:t>Manuel</w:t>
      </w:r>
      <w:r w:rsidR="00514D33">
        <w:t xml:space="preserve">, </w:t>
      </w:r>
      <w:r>
        <w:t>debout sur le palier</w:t>
      </w:r>
      <w:r w:rsidR="00514D33">
        <w:t xml:space="preserve">, </w:t>
      </w:r>
      <w:r>
        <w:t>sentait pourtant qu</w:t>
      </w:r>
      <w:r w:rsidR="00514D33">
        <w:t>’</w:t>
      </w:r>
      <w:r>
        <w:t>il y avait quelqu</w:t>
      </w:r>
      <w:r w:rsidR="00514D33">
        <w:t>’</w:t>
      </w:r>
      <w:r>
        <w:t>un</w:t>
      </w:r>
      <w:r w:rsidR="00514D33">
        <w:t xml:space="preserve">. </w:t>
      </w:r>
      <w:r>
        <w:t>Il le sentait à travers la porte</w:t>
      </w:r>
      <w:r w:rsidR="00514D33">
        <w:t>.</w:t>
      </w:r>
    </w:p>
    <w:p w14:paraId="0A758BA4" w14:textId="77777777" w:rsidR="00514D33" w:rsidRDefault="00514D33">
      <w:pPr>
        <w:rPr>
          <w:bCs/>
        </w:rPr>
      </w:pPr>
      <w:r>
        <w:t>— </w:t>
      </w:r>
      <w:r w:rsidR="005A7F50">
        <w:t>Retana</w:t>
      </w:r>
      <w:r>
        <w:t xml:space="preserve">, </w:t>
      </w:r>
      <w:r w:rsidR="005A7F50">
        <w:t>fit-il</w:t>
      </w:r>
      <w:r>
        <w:t xml:space="preserve">, </w:t>
      </w:r>
      <w:r w:rsidR="005A7F50">
        <w:t xml:space="preserve">prêtant </w:t>
      </w:r>
      <w:r w:rsidR="005A7F50">
        <w:rPr>
          <w:bCs/>
        </w:rPr>
        <w:t>l</w:t>
      </w:r>
      <w:r>
        <w:rPr>
          <w:bCs/>
        </w:rPr>
        <w:t>’</w:t>
      </w:r>
      <w:r w:rsidR="005A7F50">
        <w:rPr>
          <w:bCs/>
        </w:rPr>
        <w:t>oreille</w:t>
      </w:r>
      <w:r>
        <w:rPr>
          <w:bCs/>
        </w:rPr>
        <w:t>.</w:t>
      </w:r>
    </w:p>
    <w:p w14:paraId="5A7AD410" w14:textId="77777777" w:rsidR="00514D33" w:rsidRDefault="005A7F50">
      <w:r>
        <w:t>Pas de réponse</w:t>
      </w:r>
      <w:r w:rsidR="00514D33">
        <w:t>.</w:t>
      </w:r>
    </w:p>
    <w:p w14:paraId="35266093" w14:textId="77777777" w:rsidR="00514D33" w:rsidRDefault="005A7F50">
      <w:r>
        <w:t>Tu es pourtant là</w:t>
      </w:r>
      <w:r w:rsidR="00514D33">
        <w:t xml:space="preserve">, </w:t>
      </w:r>
      <w:r>
        <w:t>mon vieux</w:t>
      </w:r>
      <w:r w:rsidR="00514D33">
        <w:t xml:space="preserve">, </w:t>
      </w:r>
      <w:r>
        <w:t>se disait Manuel</w:t>
      </w:r>
      <w:r w:rsidR="00514D33">
        <w:t>.</w:t>
      </w:r>
    </w:p>
    <w:p w14:paraId="1C53BD6C" w14:textId="77777777" w:rsidR="00514D33" w:rsidRDefault="00514D33">
      <w:r>
        <w:t>— </w:t>
      </w:r>
      <w:r w:rsidR="005A7F50">
        <w:rPr>
          <w:bCs/>
        </w:rPr>
        <w:t>Retana</w:t>
      </w:r>
      <w:r>
        <w:rPr>
          <w:bCs/>
        </w:rPr>
        <w:t xml:space="preserve"> ! </w:t>
      </w:r>
      <w:r w:rsidR="005A7F50">
        <w:rPr>
          <w:bCs/>
        </w:rPr>
        <w:t>reprit-il</w:t>
      </w:r>
      <w:r>
        <w:rPr>
          <w:bCs/>
        </w:rPr>
        <w:t xml:space="preserve"> ; </w:t>
      </w:r>
      <w:r w:rsidR="005A7F50">
        <w:t>et il secoua la porte</w:t>
      </w:r>
      <w:r>
        <w:t>.</w:t>
      </w:r>
    </w:p>
    <w:p w14:paraId="53969FCA" w14:textId="77777777" w:rsidR="00514D33" w:rsidRDefault="00514D33">
      <w:r>
        <w:t>— </w:t>
      </w:r>
      <w:r w:rsidR="005A7F50">
        <w:rPr>
          <w:bCs/>
        </w:rPr>
        <w:t>Qu</w:t>
      </w:r>
      <w:r>
        <w:rPr>
          <w:bCs/>
        </w:rPr>
        <w:t>’</w:t>
      </w:r>
      <w:r w:rsidR="005A7F50">
        <w:rPr>
          <w:bCs/>
        </w:rPr>
        <w:t xml:space="preserve">est-ce </w:t>
      </w:r>
      <w:r w:rsidR="005A7F50">
        <w:t>que c</w:t>
      </w:r>
      <w:r>
        <w:t>’</w:t>
      </w:r>
      <w:r w:rsidR="005A7F50">
        <w:t>est</w:t>
      </w:r>
      <w:r>
        <w:t xml:space="preserve"> ? </w:t>
      </w:r>
      <w:r w:rsidR="005A7F50">
        <w:t>dit une voix à l</w:t>
      </w:r>
      <w:r>
        <w:t>’</w:t>
      </w:r>
      <w:r w:rsidR="005A7F50">
        <w:t>intérieur du bureau</w:t>
      </w:r>
      <w:r>
        <w:t>.</w:t>
      </w:r>
    </w:p>
    <w:p w14:paraId="547CF421" w14:textId="77777777" w:rsidR="00514D33" w:rsidRDefault="00514D33">
      <w:r>
        <w:t>— </w:t>
      </w:r>
      <w:r w:rsidR="005A7F50">
        <w:t>C</w:t>
      </w:r>
      <w:r>
        <w:t>’</w:t>
      </w:r>
      <w:r w:rsidR="005A7F50">
        <w:t xml:space="preserve">est </w:t>
      </w:r>
      <w:r w:rsidR="005A7F50">
        <w:rPr>
          <w:bCs/>
        </w:rPr>
        <w:t>moi</w:t>
      </w:r>
      <w:r>
        <w:rPr>
          <w:bCs/>
        </w:rPr>
        <w:t xml:space="preserve">, </w:t>
      </w:r>
      <w:r w:rsidR="005A7F50">
        <w:t>Manolo</w:t>
      </w:r>
      <w:r>
        <w:t xml:space="preserve">, </w:t>
      </w:r>
      <w:r w:rsidR="005A7F50">
        <w:t>dit Manuel</w:t>
      </w:r>
      <w:r>
        <w:t>.</w:t>
      </w:r>
    </w:p>
    <w:p w14:paraId="58AE7778" w14:textId="77777777" w:rsidR="00514D33" w:rsidRDefault="00514D33">
      <w:r>
        <w:t>— </w:t>
      </w:r>
      <w:r w:rsidR="005A7F50">
        <w:rPr>
          <w:bCs/>
        </w:rPr>
        <w:t>Qu</w:t>
      </w:r>
      <w:r>
        <w:rPr>
          <w:bCs/>
        </w:rPr>
        <w:t>’</w:t>
      </w:r>
      <w:r w:rsidR="005A7F50">
        <w:rPr>
          <w:bCs/>
        </w:rPr>
        <w:t xml:space="preserve">est-ce </w:t>
      </w:r>
      <w:r w:rsidR="005A7F50">
        <w:t>que tu veux</w:t>
      </w:r>
      <w:r>
        <w:t> ?</w:t>
      </w:r>
    </w:p>
    <w:p w14:paraId="382A1C7F" w14:textId="77777777" w:rsidR="00514D33" w:rsidRDefault="00514D33">
      <w:r>
        <w:t>— </w:t>
      </w:r>
      <w:r w:rsidR="005A7F50">
        <w:t>Du travail</w:t>
      </w:r>
      <w:r>
        <w:t xml:space="preserve">, </w:t>
      </w:r>
      <w:r w:rsidR="005A7F50">
        <w:t>répondit Manuel</w:t>
      </w:r>
      <w:r>
        <w:t>.</w:t>
      </w:r>
    </w:p>
    <w:p w14:paraId="42940F2D" w14:textId="77777777" w:rsidR="00514D33" w:rsidRDefault="005A7F50">
      <w:r>
        <w:t>Il entendit le bruit d</w:t>
      </w:r>
      <w:r w:rsidR="00514D33">
        <w:t>’</w:t>
      </w:r>
      <w:r>
        <w:t>un verrou qu</w:t>
      </w:r>
      <w:r w:rsidR="00514D33">
        <w:t>’</w:t>
      </w:r>
      <w:r>
        <w:t>on tournait plusieurs fois</w:t>
      </w:r>
      <w:r w:rsidR="00514D33">
        <w:t xml:space="preserve">, </w:t>
      </w:r>
      <w:r>
        <w:t xml:space="preserve">puis la porte </w:t>
      </w:r>
      <w:r>
        <w:rPr>
          <w:bCs/>
        </w:rPr>
        <w:t>s</w:t>
      </w:r>
      <w:r w:rsidR="00514D33">
        <w:rPr>
          <w:bCs/>
        </w:rPr>
        <w:t>’</w:t>
      </w:r>
      <w:r>
        <w:rPr>
          <w:bCs/>
        </w:rPr>
        <w:t>ouvrit</w:t>
      </w:r>
      <w:r w:rsidR="00514D33">
        <w:rPr>
          <w:bCs/>
        </w:rPr>
        <w:t xml:space="preserve">. </w:t>
      </w:r>
      <w:r>
        <w:t>Manuel entra</w:t>
      </w:r>
      <w:r w:rsidR="00514D33">
        <w:t xml:space="preserve">, </w:t>
      </w:r>
      <w:r>
        <w:t>sa valise à la main</w:t>
      </w:r>
      <w:r w:rsidR="00514D33">
        <w:t>.</w:t>
      </w:r>
    </w:p>
    <w:p w14:paraId="4516FF6C" w14:textId="77777777" w:rsidR="00514D33" w:rsidRDefault="005A7F50">
      <w:r>
        <w:t>Un homme de courte taille se rasseyait à l</w:t>
      </w:r>
      <w:r w:rsidR="00514D33">
        <w:t>’</w:t>
      </w:r>
      <w:r>
        <w:t>autre bout de la pièce</w:t>
      </w:r>
      <w:r w:rsidR="00514D33">
        <w:t xml:space="preserve">, </w:t>
      </w:r>
      <w:r>
        <w:t>derrière un bureau</w:t>
      </w:r>
      <w:r w:rsidR="00514D33">
        <w:t xml:space="preserve">. </w:t>
      </w:r>
      <w:r>
        <w:t>Au-dessus de lui se trouvait une tête de taureau</w:t>
      </w:r>
      <w:r w:rsidR="00514D33">
        <w:t xml:space="preserve">, </w:t>
      </w:r>
      <w:r>
        <w:t>empaillée par un naturaliste de Madrid</w:t>
      </w:r>
      <w:r w:rsidR="00514D33">
        <w:t xml:space="preserve">, </w:t>
      </w:r>
      <w:r>
        <w:t>et on voyait</w:t>
      </w:r>
      <w:r w:rsidR="00514D33">
        <w:t xml:space="preserve">, </w:t>
      </w:r>
      <w:r>
        <w:t>sur les murs</w:t>
      </w:r>
      <w:r w:rsidR="00514D33">
        <w:t xml:space="preserve">, </w:t>
      </w:r>
      <w:r>
        <w:t>des photographies dans leurs cadres et des affiches de corridas</w:t>
      </w:r>
      <w:r w:rsidR="00514D33">
        <w:t xml:space="preserve">. </w:t>
      </w:r>
      <w:r>
        <w:t>Le petit homme était assis et regardait Manuel</w:t>
      </w:r>
      <w:r w:rsidR="00514D33">
        <w:t>.</w:t>
      </w:r>
    </w:p>
    <w:p w14:paraId="1E51B66A" w14:textId="77777777" w:rsidR="00514D33" w:rsidRDefault="00514D33">
      <w:pPr>
        <w:rPr>
          <w:bCs/>
        </w:rPr>
      </w:pPr>
      <w:r>
        <w:t>— </w:t>
      </w:r>
      <w:r w:rsidR="005A7F50">
        <w:t>Je croyais qu</w:t>
      </w:r>
      <w:r>
        <w:t>’</w:t>
      </w:r>
      <w:r w:rsidR="005A7F50">
        <w:t>on t</w:t>
      </w:r>
      <w:r>
        <w:t>’</w:t>
      </w:r>
      <w:r w:rsidR="005A7F50">
        <w:t>avait tué</w:t>
      </w:r>
      <w:r>
        <w:t xml:space="preserve">, </w:t>
      </w:r>
      <w:r w:rsidR="005A7F50">
        <w:rPr>
          <w:bCs/>
        </w:rPr>
        <w:t>dit-il</w:t>
      </w:r>
      <w:r>
        <w:rPr>
          <w:bCs/>
        </w:rPr>
        <w:t>.</w:t>
      </w:r>
    </w:p>
    <w:p w14:paraId="3FCFD4BA" w14:textId="77777777" w:rsidR="00514D33" w:rsidRDefault="005A7F50">
      <w:r>
        <w:lastRenderedPageBreak/>
        <w:t>De ses doigts pliés</w:t>
      </w:r>
      <w:r w:rsidR="00514D33">
        <w:t xml:space="preserve">, </w:t>
      </w:r>
      <w:r>
        <w:t>Manuel frappa sur le bois du bureau</w:t>
      </w:r>
      <w:r w:rsidR="00514D33">
        <w:t>.</w:t>
      </w:r>
    </w:p>
    <w:p w14:paraId="2320C3B5" w14:textId="77777777" w:rsidR="00514D33" w:rsidRDefault="00514D33">
      <w:r>
        <w:t>— </w:t>
      </w:r>
      <w:r w:rsidR="005A7F50">
        <w:t>Combien de corridas as-tu faites cette année</w:t>
      </w:r>
      <w:r>
        <w:t xml:space="preserve"> ? </w:t>
      </w:r>
      <w:r w:rsidR="005A7F50">
        <w:t>reprit l</w:t>
      </w:r>
      <w:r>
        <w:t>’</w:t>
      </w:r>
      <w:r w:rsidR="005A7F50">
        <w:t>autre</w:t>
      </w:r>
      <w:r>
        <w:t>.</w:t>
      </w:r>
    </w:p>
    <w:p w14:paraId="3B00ABF4" w14:textId="77777777" w:rsidR="00514D33" w:rsidRDefault="00514D33">
      <w:pPr>
        <w:rPr>
          <w:bCs/>
        </w:rPr>
      </w:pPr>
      <w:r>
        <w:t>— </w:t>
      </w:r>
      <w:r w:rsidR="005A7F50">
        <w:rPr>
          <w:bCs/>
        </w:rPr>
        <w:t>Une</w:t>
      </w:r>
      <w:r>
        <w:rPr>
          <w:bCs/>
        </w:rPr>
        <w:t xml:space="preserve">, </w:t>
      </w:r>
      <w:r w:rsidR="005A7F50">
        <w:rPr>
          <w:bCs/>
        </w:rPr>
        <w:t>répondit Manuel</w:t>
      </w:r>
      <w:r>
        <w:rPr>
          <w:bCs/>
        </w:rPr>
        <w:t>.</w:t>
      </w:r>
    </w:p>
    <w:p w14:paraId="23D18822" w14:textId="77777777" w:rsidR="00514D33" w:rsidRDefault="00514D33">
      <w:pPr>
        <w:rPr>
          <w:bCs/>
        </w:rPr>
      </w:pPr>
      <w:r>
        <w:rPr>
          <w:bCs/>
        </w:rPr>
        <w:t>— </w:t>
      </w:r>
      <w:r w:rsidR="005A7F50">
        <w:rPr>
          <w:bCs/>
        </w:rPr>
        <w:t>Rien que celle-ci</w:t>
      </w:r>
      <w:r>
        <w:rPr>
          <w:bCs/>
        </w:rPr>
        <w:t xml:space="preserve"> ? </w:t>
      </w:r>
      <w:r w:rsidR="005A7F50">
        <w:rPr>
          <w:bCs/>
        </w:rPr>
        <w:t>dit le petit homme</w:t>
      </w:r>
      <w:r>
        <w:rPr>
          <w:bCs/>
        </w:rPr>
        <w:t>.</w:t>
      </w:r>
    </w:p>
    <w:p w14:paraId="386047AF" w14:textId="77777777" w:rsidR="00514D33" w:rsidRDefault="00514D33">
      <w:pPr>
        <w:rPr>
          <w:bCs/>
        </w:rPr>
      </w:pPr>
      <w:r>
        <w:rPr>
          <w:bCs/>
        </w:rPr>
        <w:t>— </w:t>
      </w:r>
      <w:r w:rsidR="005A7F50">
        <w:rPr>
          <w:bCs/>
        </w:rPr>
        <w:t>C</w:t>
      </w:r>
      <w:r>
        <w:rPr>
          <w:bCs/>
        </w:rPr>
        <w:t>’</w:t>
      </w:r>
      <w:r w:rsidR="005A7F50">
        <w:rPr>
          <w:bCs/>
        </w:rPr>
        <w:t>est tout</w:t>
      </w:r>
      <w:r>
        <w:rPr>
          <w:bCs/>
        </w:rPr>
        <w:t>.</w:t>
      </w:r>
    </w:p>
    <w:p w14:paraId="60AADB6A" w14:textId="77777777" w:rsidR="00514D33" w:rsidRDefault="00514D33">
      <w:pPr>
        <w:rPr>
          <w:bCs/>
        </w:rPr>
      </w:pPr>
      <w:r>
        <w:rPr>
          <w:bCs/>
        </w:rPr>
        <w:t>— </w:t>
      </w:r>
      <w:r w:rsidR="005A7F50">
        <w:rPr>
          <w:bCs/>
        </w:rPr>
        <w:t>J</w:t>
      </w:r>
      <w:r>
        <w:rPr>
          <w:bCs/>
        </w:rPr>
        <w:t>’</w:t>
      </w:r>
      <w:r w:rsidR="005A7F50">
        <w:rPr>
          <w:bCs/>
        </w:rPr>
        <w:t>en ai lu l</w:t>
      </w:r>
      <w:r>
        <w:rPr>
          <w:bCs/>
        </w:rPr>
        <w:t>’</w:t>
      </w:r>
      <w:r w:rsidR="005A7F50">
        <w:rPr>
          <w:bCs/>
        </w:rPr>
        <w:t>histoire dans les journaux</w:t>
      </w:r>
      <w:r>
        <w:rPr>
          <w:bCs/>
        </w:rPr>
        <w:t xml:space="preserve">. </w:t>
      </w:r>
      <w:r w:rsidR="005A7F50">
        <w:rPr>
          <w:bCs/>
        </w:rPr>
        <w:t>Et Retana se re</w:t>
      </w:r>
      <w:r w:rsidR="005A7F50">
        <w:rPr>
          <w:bCs/>
        </w:rPr>
        <w:t>n</w:t>
      </w:r>
      <w:r w:rsidR="005A7F50">
        <w:rPr>
          <w:bCs/>
        </w:rPr>
        <w:t>versa sur sa chaise</w:t>
      </w:r>
      <w:r>
        <w:rPr>
          <w:bCs/>
        </w:rPr>
        <w:t xml:space="preserve">, </w:t>
      </w:r>
      <w:r w:rsidR="005A7F50">
        <w:rPr>
          <w:bCs/>
        </w:rPr>
        <w:t>regardant toujours Manuel</w:t>
      </w:r>
      <w:r>
        <w:rPr>
          <w:bCs/>
        </w:rPr>
        <w:t xml:space="preserve">. </w:t>
      </w:r>
      <w:r w:rsidR="005A7F50">
        <w:rPr>
          <w:bCs/>
        </w:rPr>
        <w:t>Manuel cons</w:t>
      </w:r>
      <w:r w:rsidR="005A7F50">
        <w:rPr>
          <w:bCs/>
        </w:rPr>
        <w:t>i</w:t>
      </w:r>
      <w:r w:rsidR="005A7F50">
        <w:rPr>
          <w:bCs/>
        </w:rPr>
        <w:t>dérait la tête empaillée</w:t>
      </w:r>
      <w:r>
        <w:rPr>
          <w:bCs/>
        </w:rPr>
        <w:t xml:space="preserve">. </w:t>
      </w:r>
      <w:r w:rsidR="005A7F50">
        <w:rPr>
          <w:bCs/>
        </w:rPr>
        <w:t>Il l</w:t>
      </w:r>
      <w:r>
        <w:rPr>
          <w:bCs/>
        </w:rPr>
        <w:t>’</w:t>
      </w:r>
      <w:r w:rsidR="005A7F50">
        <w:rPr>
          <w:bCs/>
        </w:rPr>
        <w:t>avait déjà vue bien des fois</w:t>
      </w:r>
      <w:r>
        <w:rPr>
          <w:bCs/>
        </w:rPr>
        <w:t xml:space="preserve">. </w:t>
      </w:r>
      <w:r w:rsidR="005A7F50">
        <w:rPr>
          <w:bCs/>
        </w:rPr>
        <w:t>Il épro</w:t>
      </w:r>
      <w:r w:rsidR="005A7F50">
        <w:rPr>
          <w:bCs/>
        </w:rPr>
        <w:t>u</w:t>
      </w:r>
      <w:r w:rsidR="005A7F50">
        <w:rPr>
          <w:bCs/>
        </w:rPr>
        <w:t>vait pour elle une sorte d</w:t>
      </w:r>
      <w:r>
        <w:rPr>
          <w:bCs/>
        </w:rPr>
        <w:t>’</w:t>
      </w:r>
      <w:r w:rsidR="005A7F50">
        <w:rPr>
          <w:bCs/>
        </w:rPr>
        <w:t>intérêt familial</w:t>
      </w:r>
      <w:r>
        <w:rPr>
          <w:bCs/>
        </w:rPr>
        <w:t xml:space="preserve">. </w:t>
      </w:r>
      <w:r w:rsidR="005A7F50">
        <w:rPr>
          <w:bCs/>
        </w:rPr>
        <w:t>C</w:t>
      </w:r>
      <w:r>
        <w:rPr>
          <w:bCs/>
        </w:rPr>
        <w:t>’</w:t>
      </w:r>
      <w:r w:rsidR="005A7F50">
        <w:rPr>
          <w:bCs/>
        </w:rPr>
        <w:t>était le taureau qui avait tué son frère</w:t>
      </w:r>
      <w:r>
        <w:rPr>
          <w:bCs/>
        </w:rPr>
        <w:t xml:space="preserve">, </w:t>
      </w:r>
      <w:r w:rsidR="005A7F50">
        <w:rPr>
          <w:bCs/>
        </w:rPr>
        <w:t>celui qui promettait tant</w:t>
      </w:r>
      <w:r>
        <w:rPr>
          <w:bCs/>
        </w:rPr>
        <w:t xml:space="preserve">, </w:t>
      </w:r>
      <w:r w:rsidR="005A7F50">
        <w:rPr>
          <w:bCs/>
        </w:rPr>
        <w:t>il y avait à peu près neuf ans de ça</w:t>
      </w:r>
      <w:r>
        <w:rPr>
          <w:bCs/>
        </w:rPr>
        <w:t xml:space="preserve">. </w:t>
      </w:r>
      <w:r w:rsidR="005A7F50">
        <w:rPr>
          <w:bCs/>
        </w:rPr>
        <w:t>Manuel se souvenait du jour</w:t>
      </w:r>
      <w:r>
        <w:rPr>
          <w:bCs/>
        </w:rPr>
        <w:t xml:space="preserve">. </w:t>
      </w:r>
      <w:r w:rsidR="005A7F50">
        <w:rPr>
          <w:bCs/>
        </w:rPr>
        <w:t>Au bas de l</w:t>
      </w:r>
      <w:r>
        <w:rPr>
          <w:bCs/>
        </w:rPr>
        <w:t>’</w:t>
      </w:r>
      <w:r w:rsidR="005A7F50">
        <w:rPr>
          <w:bCs/>
        </w:rPr>
        <w:t>écu de chêne sur lequel était montée la tête de l</w:t>
      </w:r>
      <w:r>
        <w:rPr>
          <w:bCs/>
        </w:rPr>
        <w:t>’</w:t>
      </w:r>
      <w:r w:rsidR="005A7F50">
        <w:rPr>
          <w:bCs/>
        </w:rPr>
        <w:t>animal</w:t>
      </w:r>
      <w:r>
        <w:rPr>
          <w:bCs/>
        </w:rPr>
        <w:t xml:space="preserve">, </w:t>
      </w:r>
      <w:r w:rsidR="005A7F50">
        <w:rPr>
          <w:bCs/>
        </w:rPr>
        <w:t>une plaque de cuivre luisait</w:t>
      </w:r>
      <w:r>
        <w:rPr>
          <w:bCs/>
        </w:rPr>
        <w:t xml:space="preserve">. </w:t>
      </w:r>
      <w:r w:rsidR="005A7F50">
        <w:rPr>
          <w:bCs/>
        </w:rPr>
        <w:t>Manuel ne pouvait pas la lire</w:t>
      </w:r>
      <w:r>
        <w:rPr>
          <w:bCs/>
        </w:rPr>
        <w:t xml:space="preserve">, </w:t>
      </w:r>
      <w:r w:rsidR="005A7F50">
        <w:rPr>
          <w:bCs/>
        </w:rPr>
        <w:t>mais il imaginait que c</w:t>
      </w:r>
      <w:r>
        <w:rPr>
          <w:bCs/>
        </w:rPr>
        <w:t>’</w:t>
      </w:r>
      <w:r w:rsidR="005A7F50">
        <w:rPr>
          <w:bCs/>
        </w:rPr>
        <w:t>était en mémoire de son frère</w:t>
      </w:r>
      <w:r>
        <w:rPr>
          <w:bCs/>
        </w:rPr>
        <w:t xml:space="preserve">. </w:t>
      </w:r>
      <w:r w:rsidR="005A7F50">
        <w:rPr>
          <w:bCs/>
        </w:rPr>
        <w:t>Eh oui</w:t>
      </w:r>
      <w:r>
        <w:rPr>
          <w:bCs/>
        </w:rPr>
        <w:t xml:space="preserve">, </w:t>
      </w:r>
      <w:r w:rsidR="005A7F50">
        <w:rPr>
          <w:bCs/>
        </w:rPr>
        <w:t>un brave gars</w:t>
      </w:r>
      <w:r>
        <w:rPr>
          <w:bCs/>
        </w:rPr>
        <w:t>.</w:t>
      </w:r>
    </w:p>
    <w:p w14:paraId="15B05F5B" w14:textId="77777777" w:rsidR="00514D33" w:rsidRDefault="005A7F50">
      <w:pPr>
        <w:rPr>
          <w:bCs/>
        </w:rPr>
      </w:pPr>
      <w:r>
        <w:rPr>
          <w:bCs/>
        </w:rPr>
        <w:t xml:space="preserve">La plaque disait que le taureau </w:t>
      </w:r>
      <w:r w:rsidR="00514D33">
        <w:rPr>
          <w:bCs/>
        </w:rPr>
        <w:t>« </w:t>
      </w:r>
      <w:r>
        <w:rPr>
          <w:bCs/>
        </w:rPr>
        <w:t>Mariposa</w:t>
      </w:r>
      <w:r w:rsidR="00514D33">
        <w:rPr>
          <w:bCs/>
        </w:rPr>
        <w:t xml:space="preserve"> », </w:t>
      </w:r>
      <w:r>
        <w:rPr>
          <w:bCs/>
        </w:rPr>
        <w:t>duc de Ver</w:t>
      </w:r>
      <w:r>
        <w:rPr>
          <w:bCs/>
        </w:rPr>
        <w:t>a</w:t>
      </w:r>
      <w:r>
        <w:rPr>
          <w:bCs/>
        </w:rPr>
        <w:t>gua propriétaire</w:t>
      </w:r>
      <w:r w:rsidR="00514D33">
        <w:rPr>
          <w:bCs/>
        </w:rPr>
        <w:t xml:space="preserve">, </w:t>
      </w:r>
      <w:r>
        <w:rPr>
          <w:bCs/>
        </w:rPr>
        <w:t>avait accepté 9 varas pour 7 caballos</w:t>
      </w:r>
      <w:r w:rsidR="00514D33">
        <w:rPr>
          <w:bCs/>
        </w:rPr>
        <w:t xml:space="preserve">, </w:t>
      </w:r>
      <w:r>
        <w:rPr>
          <w:bCs/>
        </w:rPr>
        <w:t>et causé la mort d</w:t>
      </w:r>
      <w:r w:rsidR="00514D33">
        <w:rPr>
          <w:bCs/>
        </w:rPr>
        <w:t>’</w:t>
      </w:r>
      <w:r>
        <w:rPr>
          <w:bCs/>
        </w:rPr>
        <w:t>Antonio Garcia</w:t>
      </w:r>
      <w:r w:rsidR="00514D33">
        <w:rPr>
          <w:bCs/>
        </w:rPr>
        <w:t xml:space="preserve">, </w:t>
      </w:r>
      <w:r>
        <w:rPr>
          <w:bCs/>
        </w:rPr>
        <w:t>Novillero</w:t>
      </w:r>
      <w:r w:rsidR="00514D33">
        <w:rPr>
          <w:bCs/>
        </w:rPr>
        <w:t xml:space="preserve">, </w:t>
      </w:r>
      <w:r>
        <w:rPr>
          <w:bCs/>
        </w:rPr>
        <w:t>le 2</w:t>
      </w:r>
      <w:r w:rsidR="00514D33">
        <w:rPr>
          <w:bCs/>
        </w:rPr>
        <w:t>7 avril</w:t>
      </w:r>
      <w:r>
        <w:rPr>
          <w:bCs/>
        </w:rPr>
        <w:t xml:space="preserve"> 1909</w:t>
      </w:r>
      <w:r w:rsidR="00514D33">
        <w:rPr>
          <w:bCs/>
        </w:rPr>
        <w:t>.</w:t>
      </w:r>
    </w:p>
    <w:p w14:paraId="2A46E47A" w14:textId="77777777" w:rsidR="00514D33" w:rsidRDefault="005A7F50">
      <w:pPr>
        <w:rPr>
          <w:bCs/>
        </w:rPr>
      </w:pPr>
      <w:r>
        <w:rPr>
          <w:bCs/>
        </w:rPr>
        <w:t>Retana vit qu</w:t>
      </w:r>
      <w:r w:rsidR="00514D33">
        <w:rPr>
          <w:bCs/>
        </w:rPr>
        <w:t>’</w:t>
      </w:r>
      <w:r>
        <w:rPr>
          <w:bCs/>
        </w:rPr>
        <w:t>il regardait la tête empaillée</w:t>
      </w:r>
      <w:r w:rsidR="00514D33">
        <w:rPr>
          <w:bCs/>
        </w:rPr>
        <w:t>.</w:t>
      </w:r>
    </w:p>
    <w:p w14:paraId="7CB7DB8E" w14:textId="77777777" w:rsidR="00514D33" w:rsidRDefault="00514D33">
      <w:r>
        <w:rPr>
          <w:bCs/>
        </w:rPr>
        <w:t>— </w:t>
      </w:r>
      <w:r w:rsidR="005A7F50">
        <w:rPr>
          <w:bCs/>
        </w:rPr>
        <w:t>Le lot que le Duc m</w:t>
      </w:r>
      <w:r>
        <w:rPr>
          <w:bCs/>
        </w:rPr>
        <w:t>’</w:t>
      </w:r>
      <w:r w:rsidR="005A7F50">
        <w:rPr>
          <w:bCs/>
        </w:rPr>
        <w:t xml:space="preserve">a envoyé pour dimanche </w:t>
      </w:r>
      <w:r w:rsidR="005A7F50">
        <w:t>va faire scandale</w:t>
      </w:r>
      <w:r>
        <w:t xml:space="preserve">, </w:t>
      </w:r>
      <w:r w:rsidR="005A7F50">
        <w:t>dit-il</w:t>
      </w:r>
      <w:r>
        <w:t xml:space="preserve">. </w:t>
      </w:r>
      <w:r w:rsidR="005A7F50">
        <w:t>Ils sont tous mauvais des jambes</w:t>
      </w:r>
      <w:r>
        <w:t xml:space="preserve">. </w:t>
      </w:r>
      <w:r w:rsidR="005A7F50">
        <w:rPr>
          <w:bCs/>
        </w:rPr>
        <w:t>Qu</w:t>
      </w:r>
      <w:r>
        <w:rPr>
          <w:bCs/>
        </w:rPr>
        <w:t>’</w:t>
      </w:r>
      <w:r w:rsidR="005A7F50">
        <w:rPr>
          <w:bCs/>
        </w:rPr>
        <w:t xml:space="preserve">est-ce </w:t>
      </w:r>
      <w:r w:rsidR="005A7F50">
        <w:t>qu</w:t>
      </w:r>
      <w:r>
        <w:t>’</w:t>
      </w:r>
      <w:r w:rsidR="005A7F50">
        <w:t xml:space="preserve">on </w:t>
      </w:r>
      <w:r w:rsidR="005A7F50">
        <w:rPr>
          <w:bCs/>
        </w:rPr>
        <w:t xml:space="preserve">en </w:t>
      </w:r>
      <w:r w:rsidR="005A7F50">
        <w:t>dit au café</w:t>
      </w:r>
      <w:r>
        <w:t> ?</w:t>
      </w:r>
    </w:p>
    <w:p w14:paraId="346EE27A" w14:textId="77777777" w:rsidR="00514D33" w:rsidRDefault="00514D33">
      <w:r>
        <w:t>— </w:t>
      </w:r>
      <w:r w:rsidR="005A7F50">
        <w:t>Je ne sais pas</w:t>
      </w:r>
      <w:r>
        <w:t xml:space="preserve">, </w:t>
      </w:r>
      <w:r w:rsidR="005A7F50">
        <w:t>répondit Manuel</w:t>
      </w:r>
      <w:r>
        <w:t xml:space="preserve">. </w:t>
      </w:r>
      <w:r w:rsidR="005A7F50">
        <w:t>J</w:t>
      </w:r>
      <w:r>
        <w:t>’</w:t>
      </w:r>
      <w:r w:rsidR="005A7F50">
        <w:t>arrive juste</w:t>
      </w:r>
      <w:r>
        <w:t>.</w:t>
      </w:r>
    </w:p>
    <w:p w14:paraId="1CF340F5" w14:textId="77777777" w:rsidR="00514D33" w:rsidRDefault="00514D33">
      <w:r>
        <w:t>— </w:t>
      </w:r>
      <w:r w:rsidR="005A7F50">
        <w:t>En effet</w:t>
      </w:r>
      <w:r>
        <w:t xml:space="preserve">, </w:t>
      </w:r>
      <w:r w:rsidR="005A7F50">
        <w:t xml:space="preserve">fit </w:t>
      </w:r>
      <w:r w:rsidR="005A7F50">
        <w:rPr>
          <w:bCs/>
        </w:rPr>
        <w:t>Retana</w:t>
      </w:r>
      <w:r>
        <w:rPr>
          <w:bCs/>
        </w:rPr>
        <w:t xml:space="preserve">. </w:t>
      </w:r>
      <w:r w:rsidR="005A7F50">
        <w:t>Tu as encore ta valise</w:t>
      </w:r>
      <w:r>
        <w:t>.</w:t>
      </w:r>
    </w:p>
    <w:p w14:paraId="3B0FBA4A" w14:textId="77777777" w:rsidR="00514D33" w:rsidRDefault="005A7F50">
      <w:r>
        <w:t>Renversé derrière son grand bureau</w:t>
      </w:r>
      <w:r w:rsidR="00514D33">
        <w:t xml:space="preserve">, </w:t>
      </w:r>
      <w:r>
        <w:t>il regardait Manuel</w:t>
      </w:r>
      <w:r w:rsidR="00514D33">
        <w:t>.</w:t>
      </w:r>
    </w:p>
    <w:p w14:paraId="656A8711" w14:textId="77777777" w:rsidR="00514D33" w:rsidRDefault="00514D33">
      <w:r>
        <w:lastRenderedPageBreak/>
        <w:t>— </w:t>
      </w:r>
      <w:r w:rsidR="005A7F50">
        <w:t>Assieds-toi</w:t>
      </w:r>
      <w:r>
        <w:t xml:space="preserve">, </w:t>
      </w:r>
      <w:r w:rsidR="005A7F50">
        <w:t>dit-il</w:t>
      </w:r>
      <w:r>
        <w:t xml:space="preserve">. </w:t>
      </w:r>
      <w:r w:rsidR="005A7F50">
        <w:t>Ôte donc ta casquette</w:t>
      </w:r>
      <w:r>
        <w:t>.</w:t>
      </w:r>
    </w:p>
    <w:p w14:paraId="42CC7D61" w14:textId="77777777" w:rsidR="00514D33" w:rsidRDefault="005A7F50">
      <w:r>
        <w:t>Manuel s</w:t>
      </w:r>
      <w:r w:rsidR="00514D33">
        <w:t>’</w:t>
      </w:r>
      <w:r>
        <w:t>assit</w:t>
      </w:r>
      <w:r w:rsidR="00514D33">
        <w:t xml:space="preserve"> : </w:t>
      </w:r>
      <w:r>
        <w:t>sans coiffure</w:t>
      </w:r>
      <w:r w:rsidR="00514D33">
        <w:t xml:space="preserve">, </w:t>
      </w:r>
      <w:r>
        <w:t>son visage n</w:t>
      </w:r>
      <w:r w:rsidR="00514D33">
        <w:t>’</w:t>
      </w:r>
      <w:r>
        <w:t xml:space="preserve">était plus le </w:t>
      </w:r>
      <w:r>
        <w:rPr>
          <w:bCs/>
        </w:rPr>
        <w:t>même</w:t>
      </w:r>
      <w:r w:rsidR="00514D33">
        <w:rPr>
          <w:bCs/>
        </w:rPr>
        <w:t xml:space="preserve">. </w:t>
      </w:r>
      <w:r>
        <w:t>Il paraissait pâle</w:t>
      </w:r>
      <w:r w:rsidR="00514D33">
        <w:t xml:space="preserve">, </w:t>
      </w:r>
      <w:r>
        <w:t xml:space="preserve">et sa </w:t>
      </w:r>
      <w:r>
        <w:rPr>
          <w:bCs/>
        </w:rPr>
        <w:t>coleta</w:t>
      </w:r>
      <w:r w:rsidR="00514D33">
        <w:t xml:space="preserve">, </w:t>
      </w:r>
      <w:r>
        <w:t>que des épingles maint</w:t>
      </w:r>
      <w:r>
        <w:t>e</w:t>
      </w:r>
      <w:r>
        <w:t>naient sur le haut de la tête de façon qu</w:t>
      </w:r>
      <w:r w:rsidR="00514D33">
        <w:t>’</w:t>
      </w:r>
      <w:r>
        <w:t>elle n</w:t>
      </w:r>
      <w:r w:rsidR="00514D33">
        <w:t>’</w:t>
      </w:r>
      <w:r>
        <w:t>apparût pas quand il avait sa casquette</w:t>
      </w:r>
      <w:r w:rsidR="00514D33">
        <w:t xml:space="preserve">, </w:t>
      </w:r>
      <w:r>
        <w:t>lui donnait un air étrange</w:t>
      </w:r>
      <w:r w:rsidR="00514D33">
        <w:t>.</w:t>
      </w:r>
    </w:p>
    <w:p w14:paraId="39F2C2C9" w14:textId="77777777" w:rsidR="00514D33" w:rsidRDefault="00514D33">
      <w:r>
        <w:t>— </w:t>
      </w:r>
      <w:r w:rsidR="005A7F50">
        <w:t>Tu as mauvaise mine</w:t>
      </w:r>
      <w:r>
        <w:t xml:space="preserve">, </w:t>
      </w:r>
      <w:r w:rsidR="005A7F50">
        <w:t>dit Retana</w:t>
      </w:r>
      <w:r>
        <w:t>.</w:t>
      </w:r>
    </w:p>
    <w:p w14:paraId="31277CFA" w14:textId="77777777" w:rsidR="00514D33" w:rsidRDefault="00514D33">
      <w:r>
        <w:t>— </w:t>
      </w:r>
      <w:r w:rsidR="005A7F50">
        <w:t xml:space="preserve">Je sors juste de </w:t>
      </w:r>
      <w:r w:rsidR="005A7F50">
        <w:rPr>
          <w:bCs/>
        </w:rPr>
        <w:t>l</w:t>
      </w:r>
      <w:r>
        <w:rPr>
          <w:bCs/>
        </w:rPr>
        <w:t>’</w:t>
      </w:r>
      <w:r w:rsidR="005A7F50">
        <w:rPr>
          <w:bCs/>
        </w:rPr>
        <w:t>hôpital</w:t>
      </w:r>
      <w:r>
        <w:rPr>
          <w:bCs/>
        </w:rPr>
        <w:t xml:space="preserve">, </w:t>
      </w:r>
      <w:r w:rsidR="005A7F50">
        <w:t>répondit Manuel</w:t>
      </w:r>
      <w:r>
        <w:t>.</w:t>
      </w:r>
    </w:p>
    <w:p w14:paraId="52F24222" w14:textId="77777777" w:rsidR="00514D33" w:rsidRDefault="00514D33">
      <w:r>
        <w:t>— </w:t>
      </w:r>
      <w:r w:rsidR="005A7F50">
        <w:t>Quelqu</w:t>
      </w:r>
      <w:r>
        <w:t>’</w:t>
      </w:r>
      <w:r w:rsidR="005A7F50">
        <w:t>un me disait qu</w:t>
      </w:r>
      <w:r>
        <w:t>’</w:t>
      </w:r>
      <w:r w:rsidR="005A7F50">
        <w:t>on t</w:t>
      </w:r>
      <w:r>
        <w:t>’</w:t>
      </w:r>
      <w:r w:rsidR="005A7F50">
        <w:t>avait coupé la jambe</w:t>
      </w:r>
      <w:r>
        <w:t>.</w:t>
      </w:r>
    </w:p>
    <w:p w14:paraId="32DFFED9" w14:textId="77777777" w:rsidR="00514D33" w:rsidRDefault="00514D33">
      <w:r>
        <w:t>— </w:t>
      </w:r>
      <w:r w:rsidR="005A7F50">
        <w:t>Non</w:t>
      </w:r>
      <w:r>
        <w:t xml:space="preserve">, </w:t>
      </w:r>
      <w:r w:rsidR="005A7F50">
        <w:t>dit Manuel</w:t>
      </w:r>
      <w:r>
        <w:t xml:space="preserve">. </w:t>
      </w:r>
      <w:r w:rsidR="005A7F50">
        <w:t>Tout s</w:t>
      </w:r>
      <w:r>
        <w:t>’</w:t>
      </w:r>
      <w:r w:rsidR="005A7F50">
        <w:t>est bien raccommodé</w:t>
      </w:r>
      <w:r>
        <w:t>.</w:t>
      </w:r>
    </w:p>
    <w:p w14:paraId="5640A545" w14:textId="77777777" w:rsidR="00514D33" w:rsidRDefault="005A7F50">
      <w:r>
        <w:t xml:space="preserve">Retana se pencha sur son bureau et poussa une </w:t>
      </w:r>
      <w:r>
        <w:rPr>
          <w:bCs/>
        </w:rPr>
        <w:t xml:space="preserve">boîte </w:t>
      </w:r>
      <w:r>
        <w:t>de c</w:t>
      </w:r>
      <w:r>
        <w:t>i</w:t>
      </w:r>
      <w:r>
        <w:t>garettes vers Manuel</w:t>
      </w:r>
      <w:r w:rsidR="00514D33">
        <w:t>.</w:t>
      </w:r>
    </w:p>
    <w:p w14:paraId="09112B20" w14:textId="77777777" w:rsidR="00514D33" w:rsidRDefault="00514D33">
      <w:r>
        <w:t>— </w:t>
      </w:r>
      <w:r w:rsidR="005A7F50">
        <w:t>Une cigarette</w:t>
      </w:r>
      <w:r>
        <w:t xml:space="preserve"> ? </w:t>
      </w:r>
      <w:r w:rsidR="005A7F50">
        <w:t>dit-il</w:t>
      </w:r>
      <w:r>
        <w:t>.</w:t>
      </w:r>
    </w:p>
    <w:p w14:paraId="72B0230B" w14:textId="77777777" w:rsidR="00514D33" w:rsidRDefault="00514D33">
      <w:r>
        <w:t>— </w:t>
      </w:r>
      <w:r w:rsidR="005A7F50">
        <w:t>Merci</w:t>
      </w:r>
      <w:r>
        <w:t>.</w:t>
      </w:r>
    </w:p>
    <w:p w14:paraId="6A3D5494" w14:textId="77777777" w:rsidR="00514D33" w:rsidRDefault="005A7F50">
      <w:pPr>
        <w:rPr>
          <w:bCs/>
        </w:rPr>
      </w:pPr>
      <w:r>
        <w:t xml:space="preserve">Manuel </w:t>
      </w:r>
      <w:r>
        <w:rPr>
          <w:bCs/>
        </w:rPr>
        <w:t>l</w:t>
      </w:r>
      <w:r w:rsidR="00514D33">
        <w:rPr>
          <w:bCs/>
        </w:rPr>
        <w:t>’</w:t>
      </w:r>
      <w:r>
        <w:rPr>
          <w:bCs/>
        </w:rPr>
        <w:t>alluma</w:t>
      </w:r>
      <w:r w:rsidR="00514D33">
        <w:rPr>
          <w:bCs/>
        </w:rPr>
        <w:t>.</w:t>
      </w:r>
    </w:p>
    <w:p w14:paraId="4DE2AE12" w14:textId="77777777" w:rsidR="00514D33" w:rsidRDefault="00514D33">
      <w:pPr>
        <w:rPr>
          <w:bCs/>
        </w:rPr>
      </w:pPr>
      <w:r>
        <w:rPr>
          <w:bCs/>
        </w:rPr>
        <w:t>— </w:t>
      </w:r>
      <w:r w:rsidR="005A7F50">
        <w:t>Vous ne fumez pas</w:t>
      </w:r>
      <w:r>
        <w:t xml:space="preserve"> ? </w:t>
      </w:r>
      <w:r w:rsidR="005A7F50">
        <w:t>demanda-t-il</w:t>
      </w:r>
      <w:r>
        <w:t xml:space="preserve">, </w:t>
      </w:r>
      <w:r w:rsidR="005A7F50">
        <w:t xml:space="preserve">offrant </w:t>
      </w:r>
      <w:r w:rsidR="005A7F50">
        <w:rPr>
          <w:bCs/>
        </w:rPr>
        <w:t>l</w:t>
      </w:r>
      <w:r>
        <w:rPr>
          <w:bCs/>
        </w:rPr>
        <w:t>’</w:t>
      </w:r>
      <w:r w:rsidR="005A7F50">
        <w:rPr>
          <w:bCs/>
        </w:rPr>
        <w:t xml:space="preserve">allumette </w:t>
      </w:r>
      <w:r w:rsidR="005A7F50">
        <w:t xml:space="preserve">à </w:t>
      </w:r>
      <w:r w:rsidR="005A7F50">
        <w:rPr>
          <w:bCs/>
        </w:rPr>
        <w:t>Retana</w:t>
      </w:r>
      <w:r>
        <w:rPr>
          <w:bCs/>
        </w:rPr>
        <w:t>.</w:t>
      </w:r>
    </w:p>
    <w:p w14:paraId="0C3CCF7E" w14:textId="77777777" w:rsidR="00514D33" w:rsidRDefault="00514D33">
      <w:r>
        <w:rPr>
          <w:bCs/>
        </w:rPr>
        <w:t>— </w:t>
      </w:r>
      <w:r w:rsidR="005A7F50">
        <w:t>Non</w:t>
      </w:r>
      <w:r>
        <w:t xml:space="preserve">, </w:t>
      </w:r>
      <w:r w:rsidR="005A7F50">
        <w:t>dit Retana en agitant la main</w:t>
      </w:r>
      <w:r>
        <w:t xml:space="preserve">. </w:t>
      </w:r>
      <w:r w:rsidR="005A7F50">
        <w:t>Jamais</w:t>
      </w:r>
      <w:r>
        <w:t>.</w:t>
      </w:r>
    </w:p>
    <w:p w14:paraId="13F0DE48" w14:textId="77777777" w:rsidR="00514D33" w:rsidRDefault="005A7F50">
      <w:r>
        <w:t>Il regardait Manuel fumer</w:t>
      </w:r>
      <w:r w:rsidR="00514D33">
        <w:t>.</w:t>
      </w:r>
    </w:p>
    <w:p w14:paraId="1A8C2AE7" w14:textId="77777777" w:rsidR="00514D33" w:rsidRDefault="00514D33">
      <w:pPr>
        <w:rPr>
          <w:bCs/>
        </w:rPr>
      </w:pPr>
      <w:r>
        <w:t>— </w:t>
      </w:r>
      <w:r w:rsidR="005A7F50">
        <w:t>Pourquoi ne cherches-tu pas du travail</w:t>
      </w:r>
      <w:r>
        <w:t xml:space="preserve"> ? </w:t>
      </w:r>
      <w:r w:rsidR="005A7F50">
        <w:rPr>
          <w:bCs/>
        </w:rPr>
        <w:t>dit-il</w:t>
      </w:r>
      <w:r>
        <w:rPr>
          <w:bCs/>
        </w:rPr>
        <w:t>.</w:t>
      </w:r>
    </w:p>
    <w:p w14:paraId="0E56A2FB" w14:textId="77777777" w:rsidR="00514D33" w:rsidRDefault="00514D33">
      <w:r>
        <w:rPr>
          <w:bCs/>
        </w:rPr>
        <w:t>— </w:t>
      </w:r>
      <w:r w:rsidR="005A7F50">
        <w:t>Je ne peux pas travailler</w:t>
      </w:r>
      <w:r>
        <w:t xml:space="preserve">, </w:t>
      </w:r>
      <w:r w:rsidR="005A7F50">
        <w:t>répondit Manuel</w:t>
      </w:r>
      <w:r>
        <w:t xml:space="preserve">. </w:t>
      </w:r>
      <w:r w:rsidR="005A7F50">
        <w:t>Je suis tor</w:t>
      </w:r>
      <w:r w:rsidR="005A7F50">
        <w:t>e</w:t>
      </w:r>
      <w:r w:rsidR="005A7F50">
        <w:t>ro</w:t>
      </w:r>
      <w:r>
        <w:t>.</w:t>
      </w:r>
    </w:p>
    <w:p w14:paraId="2CB74077" w14:textId="77777777" w:rsidR="00514D33" w:rsidRDefault="00514D33">
      <w:r>
        <w:t>— </w:t>
      </w:r>
      <w:r w:rsidR="005A7F50">
        <w:t>Bah</w:t>
      </w:r>
      <w:r>
        <w:t xml:space="preserve">, </w:t>
      </w:r>
      <w:r w:rsidR="005A7F50">
        <w:t>les toreros</w:t>
      </w:r>
      <w:r>
        <w:t xml:space="preserve">, </w:t>
      </w:r>
      <w:r w:rsidR="005A7F50">
        <w:t>ça n</w:t>
      </w:r>
      <w:r>
        <w:t>’</w:t>
      </w:r>
      <w:r w:rsidR="005A7F50">
        <w:t>existe plus</w:t>
      </w:r>
      <w:r>
        <w:t>.</w:t>
      </w:r>
    </w:p>
    <w:p w14:paraId="0D30E170" w14:textId="77777777" w:rsidR="00514D33" w:rsidRDefault="00514D33">
      <w:r>
        <w:t>— </w:t>
      </w:r>
      <w:r w:rsidR="005A7F50">
        <w:t>Je suis torero</w:t>
      </w:r>
      <w:r>
        <w:t xml:space="preserve">, </w:t>
      </w:r>
      <w:r w:rsidR="005A7F50">
        <w:t>répéta Manuel</w:t>
      </w:r>
      <w:r>
        <w:t>.</w:t>
      </w:r>
    </w:p>
    <w:p w14:paraId="27452EC0" w14:textId="77777777" w:rsidR="00514D33" w:rsidRDefault="00514D33">
      <w:pPr>
        <w:rPr>
          <w:i/>
          <w:iCs/>
        </w:rPr>
      </w:pPr>
      <w:r>
        <w:lastRenderedPageBreak/>
        <w:t>— </w:t>
      </w:r>
      <w:r w:rsidR="005A7F50">
        <w:t>Oui</w:t>
      </w:r>
      <w:r>
        <w:t xml:space="preserve">, </w:t>
      </w:r>
      <w:r w:rsidR="005A7F50">
        <w:t xml:space="preserve">tant que tu es </w:t>
      </w:r>
      <w:r w:rsidR="005A7F50">
        <w:rPr>
          <w:i/>
          <w:iCs/>
        </w:rPr>
        <w:t>là-bas</w:t>
      </w:r>
      <w:r>
        <w:rPr>
          <w:i/>
          <w:iCs/>
        </w:rPr>
        <w:t>.</w:t>
      </w:r>
    </w:p>
    <w:p w14:paraId="241F43E8" w14:textId="77777777" w:rsidR="00514D33" w:rsidRDefault="005A7F50">
      <w:r>
        <w:t>Manuel se mit à rire</w:t>
      </w:r>
      <w:r w:rsidR="00514D33">
        <w:t>.</w:t>
      </w:r>
    </w:p>
    <w:p w14:paraId="5E7CF20C" w14:textId="77777777" w:rsidR="00514D33" w:rsidRDefault="00514D33">
      <w:r>
        <w:t>— </w:t>
      </w:r>
      <w:r w:rsidR="005A7F50">
        <w:t>Je peux te mettre dans une course de nuit si ça te plaît</w:t>
      </w:r>
      <w:r>
        <w:t xml:space="preserve">, </w:t>
      </w:r>
      <w:r w:rsidR="005A7F50">
        <w:t>offrit Retana</w:t>
      </w:r>
      <w:r>
        <w:t>.</w:t>
      </w:r>
    </w:p>
    <w:p w14:paraId="7A5E9D3C" w14:textId="77777777" w:rsidR="00514D33" w:rsidRDefault="00514D33">
      <w:r>
        <w:t>— </w:t>
      </w:r>
      <w:r w:rsidR="005A7F50">
        <w:t>Quand</w:t>
      </w:r>
      <w:r>
        <w:t xml:space="preserve"> ? </w:t>
      </w:r>
      <w:r w:rsidR="005A7F50">
        <w:t>demanda Manuel</w:t>
      </w:r>
      <w:r>
        <w:t>.</w:t>
      </w:r>
    </w:p>
    <w:p w14:paraId="1AC2EFB3" w14:textId="77777777" w:rsidR="00514D33" w:rsidRDefault="00514D33">
      <w:r>
        <w:t>— </w:t>
      </w:r>
      <w:r w:rsidR="005A7F50">
        <w:t>Demain soir</w:t>
      </w:r>
      <w:r>
        <w:t>.</w:t>
      </w:r>
    </w:p>
    <w:p w14:paraId="437264E4" w14:textId="77777777" w:rsidR="00514D33" w:rsidRDefault="00514D33">
      <w:r>
        <w:t>— </w:t>
      </w:r>
      <w:r w:rsidR="005A7F50">
        <w:t>Je ne voudrais pas prendre la place d</w:t>
      </w:r>
      <w:r>
        <w:t>’</w:t>
      </w:r>
      <w:r w:rsidR="005A7F50">
        <w:t>un autre</w:t>
      </w:r>
      <w:r>
        <w:t xml:space="preserve">, </w:t>
      </w:r>
      <w:r w:rsidR="005A7F50">
        <w:t>dit Manuel</w:t>
      </w:r>
      <w:r>
        <w:t xml:space="preserve">. </w:t>
      </w:r>
      <w:r w:rsidR="005A7F50">
        <w:t>C</w:t>
      </w:r>
      <w:r>
        <w:t>’</w:t>
      </w:r>
      <w:r w:rsidR="005A7F50">
        <w:t>est comme ça qu</w:t>
      </w:r>
      <w:r>
        <w:t>’</w:t>
      </w:r>
      <w:r w:rsidR="005A7F50">
        <w:t>on se fait tuer tous</w:t>
      </w:r>
      <w:r>
        <w:t xml:space="preserve">. </w:t>
      </w:r>
      <w:r w:rsidR="005A7F50">
        <w:t>C</w:t>
      </w:r>
      <w:r>
        <w:t>’</w:t>
      </w:r>
      <w:r w:rsidR="005A7F50">
        <w:t>est comme ça que Salvator s</w:t>
      </w:r>
      <w:r>
        <w:t>’</w:t>
      </w:r>
      <w:r w:rsidR="005A7F50">
        <w:t>est fait tuer</w:t>
      </w:r>
      <w:r>
        <w:t>.</w:t>
      </w:r>
    </w:p>
    <w:p w14:paraId="169567E1" w14:textId="77777777" w:rsidR="00514D33" w:rsidRDefault="005A7F50">
      <w:r>
        <w:t>Il toucha la table du revers de son poing</w:t>
      </w:r>
      <w:r w:rsidR="00514D33">
        <w:t>.</w:t>
      </w:r>
    </w:p>
    <w:p w14:paraId="7CBEEF89" w14:textId="77777777" w:rsidR="00514D33" w:rsidRDefault="00514D33">
      <w:r>
        <w:t>— </w:t>
      </w:r>
      <w:r w:rsidR="005A7F50">
        <w:t>C</w:t>
      </w:r>
      <w:r>
        <w:t>’</w:t>
      </w:r>
      <w:r w:rsidR="005A7F50">
        <w:t>est tout ce que j</w:t>
      </w:r>
      <w:r>
        <w:t>’</w:t>
      </w:r>
      <w:r w:rsidR="005A7F50">
        <w:t>ai à t</w:t>
      </w:r>
      <w:r>
        <w:t>’</w:t>
      </w:r>
      <w:r w:rsidR="005A7F50">
        <w:t>offrir</w:t>
      </w:r>
      <w:r>
        <w:t xml:space="preserve">, </w:t>
      </w:r>
      <w:r w:rsidR="005A7F50">
        <w:t>dit Retana</w:t>
      </w:r>
      <w:r>
        <w:t>.</w:t>
      </w:r>
    </w:p>
    <w:p w14:paraId="43F861F1" w14:textId="77777777" w:rsidR="00514D33" w:rsidRDefault="00514D33">
      <w:r>
        <w:t>— </w:t>
      </w:r>
      <w:r w:rsidR="005A7F50">
        <w:t>Et pourquoi pas la semaine prochaine</w:t>
      </w:r>
      <w:r>
        <w:t xml:space="preserve"> ? </w:t>
      </w:r>
      <w:r w:rsidR="005A7F50">
        <w:t>suggéra Manuel</w:t>
      </w:r>
      <w:r>
        <w:t>.</w:t>
      </w:r>
    </w:p>
    <w:p w14:paraId="2AD2281A" w14:textId="77777777" w:rsidR="00514D33" w:rsidRDefault="00514D33">
      <w:r>
        <w:t>— </w:t>
      </w:r>
      <w:r w:rsidR="005A7F50">
        <w:t>Tu ne ferais pas l</w:t>
      </w:r>
      <w:r>
        <w:t>’</w:t>
      </w:r>
      <w:r w:rsidR="005A7F50">
        <w:t>affaire</w:t>
      </w:r>
      <w:r>
        <w:t xml:space="preserve">. </w:t>
      </w:r>
      <w:r w:rsidR="005A7F50">
        <w:t xml:space="preserve">On ne veut que de </w:t>
      </w:r>
      <w:r w:rsidR="005A7F50">
        <w:rPr>
          <w:bCs/>
        </w:rPr>
        <w:t xml:space="preserve">Litri </w:t>
      </w:r>
      <w:r w:rsidR="005A7F50">
        <w:t xml:space="preserve">et de </w:t>
      </w:r>
      <w:r w:rsidR="005A7F50">
        <w:rPr>
          <w:bCs/>
        </w:rPr>
        <w:t xml:space="preserve">Rubito </w:t>
      </w:r>
      <w:r w:rsidR="005A7F50">
        <w:t>et de La Torre</w:t>
      </w:r>
      <w:r>
        <w:t xml:space="preserve">. </w:t>
      </w:r>
      <w:r w:rsidR="005A7F50">
        <w:t xml:space="preserve">Ces </w:t>
      </w:r>
      <w:r w:rsidR="005A7F50">
        <w:rPr>
          <w:bCs/>
        </w:rPr>
        <w:t xml:space="preserve">petits-là </w:t>
      </w:r>
      <w:r w:rsidR="005A7F50">
        <w:t>sont bons</w:t>
      </w:r>
      <w:r>
        <w:t>.</w:t>
      </w:r>
    </w:p>
    <w:p w14:paraId="5B594735" w14:textId="77777777" w:rsidR="00514D33" w:rsidRDefault="00514D33">
      <w:r>
        <w:t>— </w:t>
      </w:r>
      <w:r w:rsidR="005A7F50">
        <w:t>On viendrait me voir y faire</w:t>
      </w:r>
      <w:r>
        <w:t xml:space="preserve">, </w:t>
      </w:r>
      <w:r w:rsidR="005A7F50">
        <w:t>dit Manuel</w:t>
      </w:r>
      <w:r>
        <w:t xml:space="preserve">, </w:t>
      </w:r>
      <w:r w:rsidR="005A7F50">
        <w:t>plein d</w:t>
      </w:r>
      <w:r>
        <w:t>’</w:t>
      </w:r>
      <w:r w:rsidR="005A7F50">
        <w:t>espoir</w:t>
      </w:r>
      <w:r>
        <w:t>.</w:t>
      </w:r>
    </w:p>
    <w:p w14:paraId="0B0DAD53" w14:textId="77777777" w:rsidR="00514D33" w:rsidRDefault="00514D33">
      <w:r>
        <w:t>— </w:t>
      </w:r>
      <w:r w:rsidR="005A7F50">
        <w:t>Non</w:t>
      </w:r>
      <w:r>
        <w:t xml:space="preserve">, </w:t>
      </w:r>
      <w:r w:rsidR="005A7F50">
        <w:t>on ne viendrait pas</w:t>
      </w:r>
      <w:r>
        <w:t xml:space="preserve">. </w:t>
      </w:r>
      <w:r w:rsidR="005A7F50">
        <w:t>On t</w:t>
      </w:r>
      <w:r>
        <w:t>’</w:t>
      </w:r>
      <w:r w:rsidR="005A7F50">
        <w:t>a oublié</w:t>
      </w:r>
      <w:r>
        <w:t>.</w:t>
      </w:r>
    </w:p>
    <w:p w14:paraId="26BF004D" w14:textId="77777777" w:rsidR="00514D33" w:rsidRDefault="00514D33">
      <w:pPr>
        <w:rPr>
          <w:bCs/>
        </w:rPr>
      </w:pPr>
      <w:r>
        <w:t>— </w:t>
      </w:r>
      <w:r w:rsidR="005A7F50">
        <w:t>J</w:t>
      </w:r>
      <w:r>
        <w:t>’</w:t>
      </w:r>
      <w:r w:rsidR="005A7F50">
        <w:t xml:space="preserve">ai pourtant de </w:t>
      </w:r>
      <w:r w:rsidR="005A7F50">
        <w:rPr>
          <w:bCs/>
        </w:rPr>
        <w:t>l</w:t>
      </w:r>
      <w:r>
        <w:rPr>
          <w:bCs/>
        </w:rPr>
        <w:t>’</w:t>
      </w:r>
      <w:r w:rsidR="005A7F50">
        <w:rPr>
          <w:bCs/>
        </w:rPr>
        <w:t>estomac</w:t>
      </w:r>
      <w:r>
        <w:rPr>
          <w:bCs/>
        </w:rPr>
        <w:t>.</w:t>
      </w:r>
    </w:p>
    <w:p w14:paraId="087B57D4" w14:textId="77777777" w:rsidR="00514D33" w:rsidRDefault="00514D33">
      <w:r>
        <w:rPr>
          <w:bCs/>
        </w:rPr>
        <w:t>— </w:t>
      </w:r>
      <w:r w:rsidR="005A7F50">
        <w:t xml:space="preserve">Je </w:t>
      </w:r>
      <w:r w:rsidR="005A7F50">
        <w:rPr>
          <w:bCs/>
        </w:rPr>
        <w:t>t</w:t>
      </w:r>
      <w:r>
        <w:rPr>
          <w:bCs/>
        </w:rPr>
        <w:t>’</w:t>
      </w:r>
      <w:r w:rsidR="005A7F50">
        <w:rPr>
          <w:bCs/>
        </w:rPr>
        <w:t xml:space="preserve">ai </w:t>
      </w:r>
      <w:r w:rsidR="005A7F50">
        <w:t>proposé de te prendre demain soir</w:t>
      </w:r>
      <w:r>
        <w:t xml:space="preserve">, </w:t>
      </w:r>
      <w:r w:rsidR="005A7F50">
        <w:t xml:space="preserve">dit </w:t>
      </w:r>
      <w:r w:rsidR="005A7F50">
        <w:rPr>
          <w:bCs/>
        </w:rPr>
        <w:t>Retana</w:t>
      </w:r>
      <w:r>
        <w:rPr>
          <w:bCs/>
        </w:rPr>
        <w:t xml:space="preserve">. </w:t>
      </w:r>
      <w:r w:rsidR="005A7F50">
        <w:t xml:space="preserve">Tu seras avec le petit </w:t>
      </w:r>
      <w:r w:rsidR="005A7F50">
        <w:rPr>
          <w:bCs/>
        </w:rPr>
        <w:t xml:space="preserve">Hernandez </w:t>
      </w:r>
      <w:r w:rsidR="005A7F50">
        <w:t xml:space="preserve">et tu auras deux </w:t>
      </w:r>
      <w:r w:rsidR="005A7F50">
        <w:rPr>
          <w:bCs/>
        </w:rPr>
        <w:t xml:space="preserve">novillos </w:t>
      </w:r>
      <w:r w:rsidR="005A7F50">
        <w:t>à tuer après les Charlots</w:t>
      </w:r>
      <w:r>
        <w:t>.</w:t>
      </w:r>
    </w:p>
    <w:p w14:paraId="7EE508EC" w14:textId="77777777" w:rsidR="00514D33" w:rsidRDefault="00514D33">
      <w:r>
        <w:t>— </w:t>
      </w:r>
      <w:r w:rsidR="005A7F50">
        <w:t>Quels novillos</w:t>
      </w:r>
      <w:r>
        <w:t> ?</w:t>
      </w:r>
    </w:p>
    <w:p w14:paraId="33944CAE" w14:textId="77777777" w:rsidR="00514D33" w:rsidRDefault="00514D33">
      <w:pPr>
        <w:rPr>
          <w:bCs/>
        </w:rPr>
      </w:pPr>
      <w:r>
        <w:t>— </w:t>
      </w:r>
      <w:r w:rsidR="005A7F50">
        <w:t>Je ne sais pas</w:t>
      </w:r>
      <w:r>
        <w:t xml:space="preserve">. </w:t>
      </w:r>
      <w:r w:rsidR="005A7F50">
        <w:t>Ce qu</w:t>
      </w:r>
      <w:r>
        <w:t>’</w:t>
      </w:r>
      <w:r w:rsidR="005A7F50">
        <w:t xml:space="preserve">il y aura dans les </w:t>
      </w:r>
      <w:r w:rsidR="005A7F50">
        <w:rPr>
          <w:bCs/>
        </w:rPr>
        <w:t>corrals</w:t>
      </w:r>
      <w:r>
        <w:rPr>
          <w:bCs/>
        </w:rPr>
        <w:t xml:space="preserve">. </w:t>
      </w:r>
      <w:r w:rsidR="005A7F50">
        <w:rPr>
          <w:bCs/>
        </w:rPr>
        <w:t>Ce que les vétérinaires ne laissent pas passer le jour</w:t>
      </w:r>
      <w:r>
        <w:rPr>
          <w:bCs/>
        </w:rPr>
        <w:t>.</w:t>
      </w:r>
    </w:p>
    <w:p w14:paraId="5B4E8E4B" w14:textId="77777777" w:rsidR="00514D33" w:rsidRDefault="00514D33">
      <w:pPr>
        <w:rPr>
          <w:bCs/>
        </w:rPr>
      </w:pPr>
      <w:r>
        <w:rPr>
          <w:bCs/>
        </w:rPr>
        <w:lastRenderedPageBreak/>
        <w:t>— </w:t>
      </w:r>
      <w:r w:rsidR="005A7F50">
        <w:rPr>
          <w:bCs/>
        </w:rPr>
        <w:t>Je ne voudrais pas prendre la place d</w:t>
      </w:r>
      <w:r>
        <w:rPr>
          <w:bCs/>
        </w:rPr>
        <w:t>’</w:t>
      </w:r>
      <w:r w:rsidR="005A7F50">
        <w:rPr>
          <w:bCs/>
        </w:rPr>
        <w:t>un autre</w:t>
      </w:r>
      <w:r>
        <w:rPr>
          <w:bCs/>
        </w:rPr>
        <w:t xml:space="preserve">, </w:t>
      </w:r>
      <w:r w:rsidR="005A7F50">
        <w:rPr>
          <w:bCs/>
        </w:rPr>
        <w:t>dit M</w:t>
      </w:r>
      <w:r w:rsidR="005A7F50">
        <w:rPr>
          <w:bCs/>
        </w:rPr>
        <w:t>a</w:t>
      </w:r>
      <w:r w:rsidR="005A7F50">
        <w:rPr>
          <w:bCs/>
        </w:rPr>
        <w:t>nuel</w:t>
      </w:r>
      <w:r>
        <w:rPr>
          <w:bCs/>
        </w:rPr>
        <w:t>.</w:t>
      </w:r>
    </w:p>
    <w:p w14:paraId="6FB5C057" w14:textId="77777777" w:rsidR="00514D33" w:rsidRDefault="00514D33">
      <w:pPr>
        <w:rPr>
          <w:bCs/>
        </w:rPr>
      </w:pPr>
      <w:r>
        <w:rPr>
          <w:bCs/>
        </w:rPr>
        <w:t>— </w:t>
      </w:r>
      <w:r w:rsidR="005A7F50">
        <w:rPr>
          <w:bCs/>
        </w:rPr>
        <w:t>Si tu ne veux pas la prendre</w:t>
      </w:r>
      <w:r>
        <w:rPr>
          <w:bCs/>
        </w:rPr>
        <w:t xml:space="preserve">, </w:t>
      </w:r>
      <w:r w:rsidR="005A7F50">
        <w:rPr>
          <w:bCs/>
        </w:rPr>
        <w:t>laisse-la</w:t>
      </w:r>
      <w:r>
        <w:rPr>
          <w:bCs/>
        </w:rPr>
        <w:t>.</w:t>
      </w:r>
    </w:p>
    <w:p w14:paraId="2AA0B56E" w14:textId="77777777" w:rsidR="00514D33" w:rsidRDefault="005A7F50">
      <w:r>
        <w:rPr>
          <w:bCs/>
        </w:rPr>
        <w:t xml:space="preserve">Et Retana </w:t>
      </w:r>
      <w:r>
        <w:t xml:space="preserve">se </w:t>
      </w:r>
      <w:r>
        <w:rPr>
          <w:bCs/>
        </w:rPr>
        <w:t>pencha sur ses papiers</w:t>
      </w:r>
      <w:r w:rsidR="00514D33">
        <w:rPr>
          <w:bCs/>
        </w:rPr>
        <w:t xml:space="preserve">. </w:t>
      </w:r>
      <w:r>
        <w:rPr>
          <w:bCs/>
        </w:rPr>
        <w:t>Il ne s</w:t>
      </w:r>
      <w:r w:rsidR="00514D33">
        <w:rPr>
          <w:bCs/>
        </w:rPr>
        <w:t>’</w:t>
      </w:r>
      <w:r>
        <w:rPr>
          <w:bCs/>
        </w:rPr>
        <w:t>intéressait plus à Manuel</w:t>
      </w:r>
      <w:r w:rsidR="00514D33">
        <w:rPr>
          <w:bCs/>
        </w:rPr>
        <w:t xml:space="preserve">. </w:t>
      </w:r>
      <w:r>
        <w:rPr>
          <w:bCs/>
        </w:rPr>
        <w:t xml:space="preserve">Le mouvement de sympathie </w:t>
      </w:r>
      <w:r>
        <w:t>qu</w:t>
      </w:r>
      <w:r w:rsidR="00514D33">
        <w:t>’</w:t>
      </w:r>
      <w:r>
        <w:t xml:space="preserve">il avait eu pendant une </w:t>
      </w:r>
      <w:r>
        <w:rPr>
          <w:bCs/>
        </w:rPr>
        <w:t>minute</w:t>
      </w:r>
      <w:r w:rsidR="00514D33">
        <w:rPr>
          <w:bCs/>
        </w:rPr>
        <w:t xml:space="preserve">, </w:t>
      </w:r>
      <w:r>
        <w:t>en repensant aux vieux jours</w:t>
      </w:r>
      <w:r w:rsidR="00514D33">
        <w:t xml:space="preserve">, </w:t>
      </w:r>
      <w:r>
        <w:t>s</w:t>
      </w:r>
      <w:r w:rsidR="00514D33">
        <w:t>’</w:t>
      </w:r>
      <w:r>
        <w:t>était évanoui</w:t>
      </w:r>
      <w:r w:rsidR="00514D33">
        <w:t xml:space="preserve">. </w:t>
      </w:r>
      <w:r>
        <w:t>Il voulait bien l</w:t>
      </w:r>
      <w:r w:rsidR="00514D33">
        <w:t>’</w:t>
      </w:r>
      <w:r>
        <w:t>engager pour remplacer Larita parce qu</w:t>
      </w:r>
      <w:r w:rsidR="00514D33">
        <w:t>’</w:t>
      </w:r>
      <w:r>
        <w:t>il ne le paierait pas cher</w:t>
      </w:r>
      <w:r w:rsidR="00514D33">
        <w:t xml:space="preserve">. </w:t>
      </w:r>
      <w:r>
        <w:t>Mais il y en avait bien d</w:t>
      </w:r>
      <w:r w:rsidR="00514D33">
        <w:t>’</w:t>
      </w:r>
      <w:r>
        <w:t xml:space="preserve">autres </w:t>
      </w:r>
      <w:r>
        <w:rPr>
          <w:bCs/>
        </w:rPr>
        <w:t>qu</w:t>
      </w:r>
      <w:r w:rsidR="00514D33">
        <w:rPr>
          <w:bCs/>
        </w:rPr>
        <w:t>’</w:t>
      </w:r>
      <w:r>
        <w:rPr>
          <w:bCs/>
        </w:rPr>
        <w:t xml:space="preserve">il </w:t>
      </w:r>
      <w:r>
        <w:t>pouvait avoir pour pas grand-chose</w:t>
      </w:r>
      <w:r w:rsidR="00514D33">
        <w:t xml:space="preserve">. </w:t>
      </w:r>
      <w:r>
        <w:t>Pourtant</w:t>
      </w:r>
      <w:r w:rsidR="00514D33">
        <w:t xml:space="preserve">, </w:t>
      </w:r>
      <w:r>
        <w:t>il lui serait venu en aide volontiers</w:t>
      </w:r>
      <w:r w:rsidR="00514D33">
        <w:t xml:space="preserve">. </w:t>
      </w:r>
      <w:r>
        <w:t>Enfin il lui avait offert une chance</w:t>
      </w:r>
      <w:r w:rsidR="00514D33">
        <w:t xml:space="preserve">. </w:t>
      </w:r>
      <w:r>
        <w:t>À lui d</w:t>
      </w:r>
      <w:r w:rsidR="00514D33">
        <w:t>’</w:t>
      </w:r>
      <w:r>
        <w:t>en prof</w:t>
      </w:r>
      <w:r>
        <w:t>i</w:t>
      </w:r>
      <w:r>
        <w:t>ter</w:t>
      </w:r>
      <w:r w:rsidR="00514D33">
        <w:t>.</w:t>
      </w:r>
    </w:p>
    <w:p w14:paraId="725CFF1F" w14:textId="77777777" w:rsidR="00514D33" w:rsidRDefault="00514D33">
      <w:r>
        <w:t>— </w:t>
      </w:r>
      <w:r w:rsidR="005A7F50">
        <w:t>Qu</w:t>
      </w:r>
      <w:r>
        <w:t>’</w:t>
      </w:r>
      <w:r w:rsidR="005A7F50">
        <w:t>est-ce que je gagnerais</w:t>
      </w:r>
      <w:r>
        <w:t xml:space="preserve"> ? </w:t>
      </w:r>
      <w:r w:rsidR="005A7F50">
        <w:t>demanda Manuel</w:t>
      </w:r>
      <w:r>
        <w:t>.</w:t>
      </w:r>
    </w:p>
    <w:p w14:paraId="74B43102" w14:textId="77777777" w:rsidR="00514D33" w:rsidRDefault="005A7F50">
      <w:r>
        <w:t>Il était encore taquiné par l</w:t>
      </w:r>
      <w:r w:rsidR="00514D33">
        <w:t>’</w:t>
      </w:r>
      <w:r>
        <w:t>envie de refuser</w:t>
      </w:r>
      <w:r w:rsidR="00514D33">
        <w:t xml:space="preserve">. </w:t>
      </w:r>
      <w:r>
        <w:t xml:space="preserve">Mais il savait bien </w:t>
      </w:r>
      <w:r>
        <w:rPr>
          <w:bCs/>
        </w:rPr>
        <w:t>qu</w:t>
      </w:r>
      <w:r w:rsidR="00514D33">
        <w:rPr>
          <w:bCs/>
        </w:rPr>
        <w:t>’</w:t>
      </w:r>
      <w:r>
        <w:rPr>
          <w:bCs/>
        </w:rPr>
        <w:t xml:space="preserve">il </w:t>
      </w:r>
      <w:r>
        <w:t>n</w:t>
      </w:r>
      <w:r w:rsidR="00514D33">
        <w:t>’</w:t>
      </w:r>
      <w:r>
        <w:t>en aurait pas le courage</w:t>
      </w:r>
      <w:r w:rsidR="00514D33">
        <w:t>.</w:t>
      </w:r>
    </w:p>
    <w:p w14:paraId="3FC91788" w14:textId="77777777" w:rsidR="00514D33" w:rsidRDefault="00514D33">
      <w:r>
        <w:t>— </w:t>
      </w:r>
      <w:r w:rsidR="005A7F50">
        <w:t>Deux cent cinquante pesetas</w:t>
      </w:r>
      <w:r>
        <w:t xml:space="preserve">, </w:t>
      </w:r>
      <w:r w:rsidR="005A7F50">
        <w:t xml:space="preserve">répondit </w:t>
      </w:r>
      <w:r w:rsidR="005A7F50">
        <w:rPr>
          <w:bCs/>
        </w:rPr>
        <w:t>Retana</w:t>
      </w:r>
      <w:r>
        <w:rPr>
          <w:bCs/>
        </w:rPr>
        <w:t xml:space="preserve">. </w:t>
      </w:r>
      <w:r w:rsidR="005A7F50">
        <w:t>Il avait pensé cinq cents</w:t>
      </w:r>
      <w:r>
        <w:t xml:space="preserve">, </w:t>
      </w:r>
      <w:r w:rsidR="005A7F50">
        <w:t>mais</w:t>
      </w:r>
      <w:r>
        <w:t xml:space="preserve">, </w:t>
      </w:r>
      <w:r w:rsidR="005A7F50">
        <w:t xml:space="preserve">en </w:t>
      </w:r>
      <w:r w:rsidR="005A7F50">
        <w:rPr>
          <w:bCs/>
        </w:rPr>
        <w:t>s</w:t>
      </w:r>
      <w:r>
        <w:rPr>
          <w:bCs/>
        </w:rPr>
        <w:t>’</w:t>
      </w:r>
      <w:r w:rsidR="005A7F50">
        <w:rPr>
          <w:bCs/>
        </w:rPr>
        <w:t>ouvrant</w:t>
      </w:r>
      <w:r>
        <w:rPr>
          <w:bCs/>
        </w:rPr>
        <w:t xml:space="preserve">, </w:t>
      </w:r>
      <w:r w:rsidR="005A7F50">
        <w:t xml:space="preserve">sa bouche avait dit </w:t>
      </w:r>
      <w:r w:rsidR="005A7F50">
        <w:rPr>
          <w:bCs/>
        </w:rPr>
        <w:t>d</w:t>
      </w:r>
      <w:r>
        <w:rPr>
          <w:bCs/>
        </w:rPr>
        <w:t>’</w:t>
      </w:r>
      <w:r w:rsidR="005A7F50">
        <w:rPr>
          <w:bCs/>
        </w:rPr>
        <w:t>elle-même</w:t>
      </w:r>
      <w:r>
        <w:rPr>
          <w:bCs/>
        </w:rPr>
        <w:t xml:space="preserve"> : </w:t>
      </w:r>
      <w:r w:rsidR="005A7F50">
        <w:t>deux cent cinquante</w:t>
      </w:r>
      <w:r>
        <w:t>.</w:t>
      </w:r>
    </w:p>
    <w:p w14:paraId="20989559" w14:textId="77777777" w:rsidR="00514D33" w:rsidRDefault="00514D33">
      <w:r>
        <w:t>— </w:t>
      </w:r>
      <w:r w:rsidR="005A7F50">
        <w:t xml:space="preserve">Vous en donnez sept mille à </w:t>
      </w:r>
      <w:r w:rsidR="005A7F50">
        <w:rPr>
          <w:bCs/>
        </w:rPr>
        <w:t>Villalta</w:t>
      </w:r>
      <w:r>
        <w:t xml:space="preserve"> ! </w:t>
      </w:r>
      <w:r w:rsidR="005A7F50">
        <w:t>dit Manuel</w:t>
      </w:r>
      <w:r>
        <w:t>.</w:t>
      </w:r>
    </w:p>
    <w:p w14:paraId="18A6421D" w14:textId="77777777" w:rsidR="00514D33" w:rsidRDefault="00514D33">
      <w:r>
        <w:t>— </w:t>
      </w:r>
      <w:r w:rsidR="005A7F50">
        <w:t>Tu n</w:t>
      </w:r>
      <w:r>
        <w:t>’</w:t>
      </w:r>
      <w:r w:rsidR="005A7F50">
        <w:t>es pas Villalta</w:t>
      </w:r>
      <w:r>
        <w:t>.</w:t>
      </w:r>
    </w:p>
    <w:p w14:paraId="3D4310A7" w14:textId="77777777" w:rsidR="00514D33" w:rsidRDefault="00514D33">
      <w:r>
        <w:t>— </w:t>
      </w:r>
      <w:r w:rsidR="005A7F50">
        <w:t>Je le sais</w:t>
      </w:r>
      <w:r>
        <w:t>.</w:t>
      </w:r>
    </w:p>
    <w:p w14:paraId="50E2A066" w14:textId="77777777" w:rsidR="00514D33" w:rsidRDefault="00514D33">
      <w:r>
        <w:t>— </w:t>
      </w:r>
      <w:r w:rsidR="005A7F50">
        <w:t>Il me les gagne</w:t>
      </w:r>
      <w:r>
        <w:t xml:space="preserve">, </w:t>
      </w:r>
      <w:r w:rsidR="005A7F50">
        <w:rPr>
          <w:bCs/>
        </w:rPr>
        <w:t>Manolo</w:t>
      </w:r>
      <w:r>
        <w:t xml:space="preserve">, </w:t>
      </w:r>
      <w:r w:rsidR="005A7F50">
        <w:t>dit Retana en guise d</w:t>
      </w:r>
      <w:r>
        <w:t>’</w:t>
      </w:r>
      <w:r w:rsidR="005A7F50">
        <w:t>explication</w:t>
      </w:r>
      <w:r>
        <w:t>.</w:t>
      </w:r>
    </w:p>
    <w:p w14:paraId="213038B5" w14:textId="77777777" w:rsidR="00514D33" w:rsidRDefault="00514D33">
      <w:r>
        <w:t>— </w:t>
      </w:r>
      <w:r w:rsidR="005A7F50">
        <w:t>Sans doute</w:t>
      </w:r>
      <w:r>
        <w:t>.</w:t>
      </w:r>
    </w:p>
    <w:p w14:paraId="51FC2E73" w14:textId="77777777" w:rsidR="00514D33" w:rsidRDefault="005A7F50">
      <w:r>
        <w:t>Manuel se leva</w:t>
      </w:r>
      <w:r w:rsidR="00514D33">
        <w:t>.</w:t>
      </w:r>
    </w:p>
    <w:p w14:paraId="528EE28B" w14:textId="77777777" w:rsidR="00514D33" w:rsidRDefault="00514D33">
      <w:r>
        <w:t>— </w:t>
      </w:r>
      <w:r w:rsidR="005A7F50">
        <w:t>Mettons trois cents</w:t>
      </w:r>
      <w:r>
        <w:t xml:space="preserve">, </w:t>
      </w:r>
      <w:r w:rsidR="005A7F50">
        <w:t>Retana</w:t>
      </w:r>
      <w:r>
        <w:t>.</w:t>
      </w:r>
    </w:p>
    <w:p w14:paraId="4E95D67F" w14:textId="77777777" w:rsidR="00514D33" w:rsidRDefault="00514D33">
      <w:r>
        <w:lastRenderedPageBreak/>
        <w:t>— </w:t>
      </w:r>
      <w:r w:rsidR="005A7F50">
        <w:t>Ça va</w:t>
      </w:r>
      <w:r>
        <w:t xml:space="preserve">, </w:t>
      </w:r>
      <w:r w:rsidR="005A7F50">
        <w:t xml:space="preserve">dit </w:t>
      </w:r>
      <w:r w:rsidR="005A7F50">
        <w:rPr>
          <w:bCs/>
        </w:rPr>
        <w:t>Retana</w:t>
      </w:r>
      <w:r>
        <w:rPr>
          <w:bCs/>
        </w:rPr>
        <w:t xml:space="preserve">. </w:t>
      </w:r>
      <w:r w:rsidR="005A7F50">
        <w:t>Il fouilla dans un tiroir pour y prendre du papier</w:t>
      </w:r>
      <w:r>
        <w:t>.</w:t>
      </w:r>
    </w:p>
    <w:p w14:paraId="6552A478" w14:textId="77777777" w:rsidR="00514D33" w:rsidRDefault="00514D33">
      <w:r>
        <w:t>— </w:t>
      </w:r>
      <w:r w:rsidR="005A7F50">
        <w:t>Pouvez-vous me donner cinquante pesetas tout de suite</w:t>
      </w:r>
      <w:r>
        <w:t xml:space="preserve"> ? </w:t>
      </w:r>
      <w:r w:rsidR="005A7F50">
        <w:t>demanda Manuel</w:t>
      </w:r>
      <w:r>
        <w:t>.</w:t>
      </w:r>
    </w:p>
    <w:p w14:paraId="2E7C83BC" w14:textId="77777777" w:rsidR="00514D33" w:rsidRDefault="00514D33">
      <w:r>
        <w:t>— </w:t>
      </w:r>
      <w:r w:rsidR="005A7F50">
        <w:t>Bien entendu</w:t>
      </w:r>
      <w:r>
        <w:t xml:space="preserve">, </w:t>
      </w:r>
      <w:r w:rsidR="005A7F50">
        <w:t>dit Retana</w:t>
      </w:r>
      <w:r>
        <w:t xml:space="preserve">. </w:t>
      </w:r>
      <w:r w:rsidR="005A7F50">
        <w:t>Il sortit de son portefeuille un billet de cinquante pesetas et le posa</w:t>
      </w:r>
      <w:r>
        <w:t xml:space="preserve">, </w:t>
      </w:r>
      <w:r w:rsidR="005A7F50">
        <w:t>grand ouvert</w:t>
      </w:r>
      <w:r>
        <w:t xml:space="preserve">, </w:t>
      </w:r>
      <w:r w:rsidR="005A7F50">
        <w:t>à plat sur la table</w:t>
      </w:r>
      <w:r>
        <w:t xml:space="preserve">. </w:t>
      </w:r>
      <w:r w:rsidR="005A7F50">
        <w:t>Manuel le prit et le mit dans sa poche</w:t>
      </w:r>
      <w:r>
        <w:t>.</w:t>
      </w:r>
    </w:p>
    <w:p w14:paraId="79D68B99" w14:textId="77777777" w:rsidR="00514D33" w:rsidRDefault="00514D33">
      <w:r>
        <w:t>— </w:t>
      </w:r>
      <w:r w:rsidR="005A7F50">
        <w:t xml:space="preserve">Et la </w:t>
      </w:r>
      <w:r w:rsidR="005A7F50">
        <w:rPr>
          <w:bCs/>
        </w:rPr>
        <w:t>cuadrilla</w:t>
      </w:r>
      <w:r>
        <w:rPr>
          <w:bCs/>
        </w:rPr>
        <w:t xml:space="preserve"> ? </w:t>
      </w:r>
      <w:r w:rsidR="005A7F50">
        <w:t>demanda-t-il</w:t>
      </w:r>
      <w:r>
        <w:t>.</w:t>
      </w:r>
    </w:p>
    <w:p w14:paraId="36B677A6" w14:textId="77777777" w:rsidR="00514D33" w:rsidRDefault="00514D33">
      <w:r>
        <w:t>— </w:t>
      </w:r>
      <w:r w:rsidR="005A7F50">
        <w:t>Il y a les gars qui travaillent la nuit pour moi comme d</w:t>
      </w:r>
      <w:r>
        <w:t>’</w:t>
      </w:r>
      <w:r w:rsidR="005A7F50">
        <w:t>habitude</w:t>
      </w:r>
      <w:r>
        <w:t xml:space="preserve">, </w:t>
      </w:r>
      <w:r w:rsidR="005A7F50">
        <w:t>dit Retana</w:t>
      </w:r>
      <w:r>
        <w:t xml:space="preserve">. </w:t>
      </w:r>
      <w:r w:rsidR="005A7F50">
        <w:t>Ils ne sont pas mauvais</w:t>
      </w:r>
      <w:r>
        <w:t>.</w:t>
      </w:r>
    </w:p>
    <w:p w14:paraId="1118F9F1" w14:textId="77777777" w:rsidR="00514D33" w:rsidRDefault="00514D33">
      <w:r>
        <w:t>— </w:t>
      </w:r>
      <w:r w:rsidR="005A7F50">
        <w:t>Et les picadors</w:t>
      </w:r>
      <w:r>
        <w:t> ?</w:t>
      </w:r>
    </w:p>
    <w:p w14:paraId="063955D7" w14:textId="77777777" w:rsidR="00514D33" w:rsidRDefault="00514D33">
      <w:r>
        <w:t>— </w:t>
      </w:r>
      <w:r w:rsidR="005A7F50">
        <w:t>Il n</w:t>
      </w:r>
      <w:r>
        <w:t>’</w:t>
      </w:r>
      <w:r w:rsidR="005A7F50">
        <w:t>y en a pas beaucoup</w:t>
      </w:r>
      <w:r>
        <w:t xml:space="preserve">, </w:t>
      </w:r>
      <w:r w:rsidR="005A7F50">
        <w:t>admit Retana</w:t>
      </w:r>
      <w:r>
        <w:t>.</w:t>
      </w:r>
    </w:p>
    <w:p w14:paraId="609ED0ED" w14:textId="77777777" w:rsidR="00514D33" w:rsidRDefault="00514D33">
      <w:r>
        <w:t>— </w:t>
      </w:r>
      <w:r w:rsidR="005A7F50">
        <w:t>Il me faut une bonne pique</w:t>
      </w:r>
      <w:r>
        <w:t xml:space="preserve">, </w:t>
      </w:r>
      <w:r w:rsidR="005A7F50">
        <w:t>dit Manuel</w:t>
      </w:r>
      <w:r>
        <w:t>.</w:t>
      </w:r>
    </w:p>
    <w:p w14:paraId="47C1FA4D" w14:textId="77777777" w:rsidR="00514D33" w:rsidRDefault="00514D33">
      <w:r>
        <w:t>— </w:t>
      </w:r>
      <w:r w:rsidR="005A7F50">
        <w:t>Cherches-en une alors</w:t>
      </w:r>
      <w:r>
        <w:t xml:space="preserve">, </w:t>
      </w:r>
      <w:r w:rsidR="005A7F50">
        <w:t>dit Retana</w:t>
      </w:r>
      <w:r>
        <w:t xml:space="preserve">. </w:t>
      </w:r>
      <w:r w:rsidR="005A7F50">
        <w:rPr>
          <w:bCs/>
        </w:rPr>
        <w:t xml:space="preserve">Va </w:t>
      </w:r>
      <w:r w:rsidR="005A7F50">
        <w:t>en chercher une</w:t>
      </w:r>
      <w:r>
        <w:t>.</w:t>
      </w:r>
    </w:p>
    <w:p w14:paraId="77AC2C84" w14:textId="77777777" w:rsidR="00514D33" w:rsidRDefault="00514D33">
      <w:pPr>
        <w:rPr>
          <w:bCs/>
        </w:rPr>
      </w:pPr>
      <w:r>
        <w:t>— </w:t>
      </w:r>
      <w:r w:rsidR="005A7F50">
        <w:t>Pas avec ça</w:t>
      </w:r>
      <w:r>
        <w:t xml:space="preserve">, </w:t>
      </w:r>
      <w:r w:rsidR="005A7F50">
        <w:t>dit Manuel</w:t>
      </w:r>
      <w:r>
        <w:t xml:space="preserve">. </w:t>
      </w:r>
      <w:r w:rsidR="005A7F50">
        <w:t>Je ne vais pas payer une cuadri</w:t>
      </w:r>
      <w:r w:rsidR="005A7F50">
        <w:t>l</w:t>
      </w:r>
      <w:r w:rsidR="005A7F50">
        <w:t xml:space="preserve">la avec mes soixante </w:t>
      </w:r>
      <w:r w:rsidR="005A7F50">
        <w:rPr>
          <w:bCs/>
        </w:rPr>
        <w:t>douros</w:t>
      </w:r>
      <w:r>
        <w:rPr>
          <w:bCs/>
        </w:rPr>
        <w:t>.</w:t>
      </w:r>
    </w:p>
    <w:p w14:paraId="2334CE46" w14:textId="77777777" w:rsidR="00514D33" w:rsidRDefault="005A7F50">
      <w:r>
        <w:t>Retana restait muet</w:t>
      </w:r>
      <w:r w:rsidR="00514D33">
        <w:t xml:space="preserve">. </w:t>
      </w:r>
      <w:r>
        <w:t>De l</w:t>
      </w:r>
      <w:r w:rsidR="00514D33">
        <w:t>’</w:t>
      </w:r>
      <w:r>
        <w:t>autre côté de son large bureau</w:t>
      </w:r>
      <w:r w:rsidR="00514D33">
        <w:t xml:space="preserve">, </w:t>
      </w:r>
      <w:r>
        <w:t>il considérait Manuel</w:t>
      </w:r>
      <w:r w:rsidR="00514D33">
        <w:t>.</w:t>
      </w:r>
    </w:p>
    <w:p w14:paraId="3BDA12E5" w14:textId="77777777" w:rsidR="00514D33" w:rsidRDefault="00514D33">
      <w:r>
        <w:t>— </w:t>
      </w:r>
      <w:r w:rsidR="005A7F50">
        <w:t>Vous savez bien qu</w:t>
      </w:r>
      <w:r>
        <w:t>’</w:t>
      </w:r>
      <w:r w:rsidR="005A7F50">
        <w:t>il me faut une bonne pique</w:t>
      </w:r>
      <w:r>
        <w:t xml:space="preserve">, </w:t>
      </w:r>
      <w:r w:rsidR="005A7F50">
        <w:t>insista Manuel</w:t>
      </w:r>
      <w:r>
        <w:t>.</w:t>
      </w:r>
    </w:p>
    <w:p w14:paraId="3813AF43" w14:textId="77777777" w:rsidR="00514D33" w:rsidRDefault="005A7F50">
      <w:r>
        <w:rPr>
          <w:bCs/>
        </w:rPr>
        <w:t xml:space="preserve">Retana </w:t>
      </w:r>
      <w:r>
        <w:t>restait muet et regardait Manuel de très loin</w:t>
      </w:r>
      <w:r w:rsidR="00514D33">
        <w:t>.</w:t>
      </w:r>
    </w:p>
    <w:p w14:paraId="66376F89" w14:textId="77777777" w:rsidR="00514D33" w:rsidRDefault="00514D33">
      <w:r>
        <w:t>— </w:t>
      </w:r>
      <w:r w:rsidR="005A7F50">
        <w:t>Ça n</w:t>
      </w:r>
      <w:r>
        <w:t>’</w:t>
      </w:r>
      <w:r w:rsidR="005A7F50">
        <w:t>est pas juste</w:t>
      </w:r>
      <w:r>
        <w:t xml:space="preserve">, </w:t>
      </w:r>
      <w:r w:rsidR="005A7F50">
        <w:t>dit Manuel</w:t>
      </w:r>
      <w:r>
        <w:t>.</w:t>
      </w:r>
    </w:p>
    <w:p w14:paraId="77BEBE92" w14:textId="77777777" w:rsidR="00514D33" w:rsidRDefault="005A7F50">
      <w:r>
        <w:t>Retana le considérait toujours</w:t>
      </w:r>
      <w:r w:rsidR="00514D33">
        <w:t xml:space="preserve">, </w:t>
      </w:r>
      <w:r>
        <w:t>renversé sur sa chaise</w:t>
      </w:r>
      <w:r w:rsidR="00514D33">
        <w:t xml:space="preserve">, </w:t>
      </w:r>
      <w:r>
        <w:t>le considérant de très loin</w:t>
      </w:r>
      <w:r w:rsidR="00514D33">
        <w:t>.</w:t>
      </w:r>
    </w:p>
    <w:p w14:paraId="6BA1E524" w14:textId="77777777" w:rsidR="00514D33" w:rsidRDefault="00514D33">
      <w:r>
        <w:lastRenderedPageBreak/>
        <w:t>— </w:t>
      </w:r>
      <w:r w:rsidR="005A7F50">
        <w:t>Il y a les piques réglementaires</w:t>
      </w:r>
      <w:r>
        <w:t xml:space="preserve">, </w:t>
      </w:r>
      <w:r w:rsidR="005A7F50">
        <w:t>laissa-t-il tomber</w:t>
      </w:r>
      <w:r>
        <w:t>.</w:t>
      </w:r>
    </w:p>
    <w:p w14:paraId="3CE08AE4" w14:textId="77777777" w:rsidR="00514D33" w:rsidRDefault="00514D33">
      <w:r>
        <w:t>— </w:t>
      </w:r>
      <w:r w:rsidR="005A7F50">
        <w:t>Je les connais</w:t>
      </w:r>
      <w:r>
        <w:t xml:space="preserve">, </w:t>
      </w:r>
      <w:r w:rsidR="005A7F50">
        <w:t>répondit Manuel</w:t>
      </w:r>
      <w:r>
        <w:t xml:space="preserve">. </w:t>
      </w:r>
      <w:r w:rsidR="005A7F50">
        <w:t>Je les connais vos p</w:t>
      </w:r>
      <w:r w:rsidR="005A7F50">
        <w:t>i</w:t>
      </w:r>
      <w:r w:rsidR="005A7F50">
        <w:t>ques réglementaires</w:t>
      </w:r>
      <w:r>
        <w:t>.</w:t>
      </w:r>
    </w:p>
    <w:p w14:paraId="0D3D2D90" w14:textId="77777777" w:rsidR="00514D33" w:rsidRDefault="005A7F50">
      <w:r>
        <w:t>Retana n</w:t>
      </w:r>
      <w:r w:rsidR="00514D33">
        <w:t>’</w:t>
      </w:r>
      <w:r>
        <w:t>eut pas un sourire</w:t>
      </w:r>
      <w:r w:rsidR="00514D33">
        <w:t xml:space="preserve">. </w:t>
      </w:r>
      <w:r>
        <w:t>Manuel comprit qu</w:t>
      </w:r>
      <w:r w:rsidR="00514D33">
        <w:t>’</w:t>
      </w:r>
      <w:r>
        <w:t>il était in</w:t>
      </w:r>
      <w:r>
        <w:t>u</w:t>
      </w:r>
      <w:r>
        <w:t>tile d</w:t>
      </w:r>
      <w:r w:rsidR="00514D33">
        <w:t>’</w:t>
      </w:r>
      <w:r>
        <w:t>insister</w:t>
      </w:r>
      <w:r w:rsidR="00514D33">
        <w:t>.</w:t>
      </w:r>
    </w:p>
    <w:p w14:paraId="7F09B3E4" w14:textId="77777777" w:rsidR="00514D33" w:rsidRDefault="00514D33">
      <w:r>
        <w:t>— </w:t>
      </w:r>
      <w:r w:rsidR="005A7F50">
        <w:t>Tout ce que je veux c</w:t>
      </w:r>
      <w:r>
        <w:t>’</w:t>
      </w:r>
      <w:r w:rsidR="005A7F50">
        <w:t xml:space="preserve">est avoir partie </w:t>
      </w:r>
      <w:r w:rsidR="005A7F50">
        <w:rPr>
          <w:bCs/>
        </w:rPr>
        <w:t>égale</w:t>
      </w:r>
      <w:r>
        <w:rPr>
          <w:bCs/>
        </w:rPr>
        <w:t xml:space="preserve">, </w:t>
      </w:r>
      <w:r w:rsidR="005A7F50">
        <w:rPr>
          <w:bCs/>
        </w:rPr>
        <w:t>raisonna-t-il</w:t>
      </w:r>
      <w:r>
        <w:rPr>
          <w:bCs/>
        </w:rPr>
        <w:t xml:space="preserve">. </w:t>
      </w:r>
      <w:r w:rsidR="005A7F50">
        <w:t>Quand je serai là-bas</w:t>
      </w:r>
      <w:r>
        <w:t xml:space="preserve">, </w:t>
      </w:r>
      <w:r w:rsidR="005A7F50">
        <w:t>il faut qu</w:t>
      </w:r>
      <w:r>
        <w:t>’</w:t>
      </w:r>
      <w:r w:rsidR="005A7F50">
        <w:t>on me sonne le taureau pour que je puisse travailler</w:t>
      </w:r>
      <w:r>
        <w:t xml:space="preserve">. </w:t>
      </w:r>
      <w:r w:rsidR="005A7F50">
        <w:t>Je n</w:t>
      </w:r>
      <w:r>
        <w:t>’</w:t>
      </w:r>
      <w:r w:rsidR="005A7F50">
        <w:t>ai besoin que d</w:t>
      </w:r>
      <w:r>
        <w:t>’</w:t>
      </w:r>
      <w:r w:rsidR="005A7F50">
        <w:t>un bon picador</w:t>
      </w:r>
      <w:r>
        <w:t>.</w:t>
      </w:r>
    </w:p>
    <w:p w14:paraId="32473614" w14:textId="77777777" w:rsidR="00514D33" w:rsidRDefault="005A7F50">
      <w:r>
        <w:t>Il parlait à un homme qui ne l</w:t>
      </w:r>
      <w:r w:rsidR="00514D33">
        <w:t>’</w:t>
      </w:r>
      <w:r>
        <w:t>écoutait autant dire plus</w:t>
      </w:r>
      <w:r w:rsidR="00514D33">
        <w:t>.</w:t>
      </w:r>
    </w:p>
    <w:p w14:paraId="70F267AB" w14:textId="77777777" w:rsidR="00514D33" w:rsidRDefault="00514D33">
      <w:r>
        <w:t>— </w:t>
      </w:r>
      <w:r w:rsidR="005A7F50">
        <w:t>Si tu veux un extra</w:t>
      </w:r>
      <w:r>
        <w:t xml:space="preserve">, </w:t>
      </w:r>
      <w:r w:rsidR="005A7F50">
        <w:t>dit Retana</w:t>
      </w:r>
      <w:r>
        <w:t xml:space="preserve">, </w:t>
      </w:r>
      <w:r w:rsidR="005A7F50">
        <w:t>va le chercher</w:t>
      </w:r>
      <w:r>
        <w:t xml:space="preserve">. </w:t>
      </w:r>
      <w:r w:rsidR="005A7F50">
        <w:t>Il y aura là-bas la cuadrilla réglementaire</w:t>
      </w:r>
      <w:r>
        <w:t xml:space="preserve">. </w:t>
      </w:r>
      <w:r w:rsidR="005A7F50">
        <w:t>Mais de tes picadors</w:t>
      </w:r>
      <w:r>
        <w:t xml:space="preserve">, </w:t>
      </w:r>
      <w:r w:rsidR="005A7F50">
        <w:t xml:space="preserve">tu peux en amener autant que </w:t>
      </w:r>
      <w:r w:rsidR="005A7F50">
        <w:rPr>
          <w:bCs/>
        </w:rPr>
        <w:t xml:space="preserve">tu </w:t>
      </w:r>
      <w:r w:rsidR="005A7F50">
        <w:t>voudras</w:t>
      </w:r>
      <w:r>
        <w:t xml:space="preserve">. </w:t>
      </w:r>
      <w:r w:rsidR="005A7F50">
        <w:t xml:space="preserve">La </w:t>
      </w:r>
      <w:r w:rsidR="005A7F50">
        <w:rPr>
          <w:bCs/>
        </w:rPr>
        <w:t xml:space="preserve">charlotada </w:t>
      </w:r>
      <w:r w:rsidR="005A7F50">
        <w:t>sera finie à dix heures et demie</w:t>
      </w:r>
      <w:r>
        <w:t>.</w:t>
      </w:r>
    </w:p>
    <w:p w14:paraId="1E7FF320" w14:textId="77777777" w:rsidR="00514D33" w:rsidRDefault="00514D33">
      <w:r>
        <w:t>— </w:t>
      </w:r>
      <w:r w:rsidR="005A7F50">
        <w:t>Bien</w:t>
      </w:r>
      <w:r>
        <w:t xml:space="preserve">, </w:t>
      </w:r>
      <w:r w:rsidR="005A7F50">
        <w:t>dit Manuel</w:t>
      </w:r>
      <w:r>
        <w:t xml:space="preserve">. </w:t>
      </w:r>
      <w:r w:rsidR="005A7F50">
        <w:t>Si c</w:t>
      </w:r>
      <w:r>
        <w:t>’</w:t>
      </w:r>
      <w:r w:rsidR="005A7F50">
        <w:t>est comme ça que vous le prenez</w:t>
      </w:r>
      <w:r>
        <w:t>.</w:t>
      </w:r>
    </w:p>
    <w:p w14:paraId="2D9ECA99" w14:textId="77777777" w:rsidR="00514D33" w:rsidRDefault="00514D33">
      <w:pPr>
        <w:rPr>
          <w:bCs/>
        </w:rPr>
      </w:pPr>
      <w:r>
        <w:t>— </w:t>
      </w:r>
      <w:r w:rsidR="005A7F50">
        <w:t>C</w:t>
      </w:r>
      <w:r>
        <w:t>’</w:t>
      </w:r>
      <w:r w:rsidR="005A7F50">
        <w:t xml:space="preserve">est comme </w:t>
      </w:r>
      <w:r w:rsidR="005A7F50">
        <w:rPr>
          <w:bCs/>
        </w:rPr>
        <w:t>ça</w:t>
      </w:r>
      <w:r>
        <w:rPr>
          <w:bCs/>
        </w:rPr>
        <w:t xml:space="preserve">, </w:t>
      </w:r>
      <w:r w:rsidR="005A7F50">
        <w:t xml:space="preserve">répondit </w:t>
      </w:r>
      <w:r w:rsidR="005A7F50">
        <w:rPr>
          <w:bCs/>
        </w:rPr>
        <w:t>Retana</w:t>
      </w:r>
      <w:r>
        <w:rPr>
          <w:bCs/>
        </w:rPr>
        <w:t>.</w:t>
      </w:r>
    </w:p>
    <w:p w14:paraId="3FCF1D5C" w14:textId="77777777" w:rsidR="00514D33" w:rsidRDefault="00514D33">
      <w:r>
        <w:rPr>
          <w:bCs/>
        </w:rPr>
        <w:t>— </w:t>
      </w:r>
      <w:r w:rsidR="005A7F50">
        <w:t>À demain soir</w:t>
      </w:r>
      <w:r>
        <w:t xml:space="preserve">, </w:t>
      </w:r>
      <w:r w:rsidR="005A7F50">
        <w:t>dit Manuel</w:t>
      </w:r>
      <w:r>
        <w:t>.</w:t>
      </w:r>
    </w:p>
    <w:p w14:paraId="07A61ABB" w14:textId="77777777" w:rsidR="00514D33" w:rsidRDefault="00514D33">
      <w:pPr>
        <w:rPr>
          <w:bCs/>
        </w:rPr>
      </w:pPr>
      <w:r>
        <w:t>— </w:t>
      </w:r>
      <w:r w:rsidR="005A7F50">
        <w:t>Oui</w:t>
      </w:r>
      <w:r>
        <w:t xml:space="preserve">, </w:t>
      </w:r>
      <w:r w:rsidR="005A7F50">
        <w:t xml:space="preserve">je serai </w:t>
      </w:r>
      <w:r w:rsidR="005A7F50">
        <w:rPr>
          <w:bCs/>
        </w:rPr>
        <w:t>là-bas</w:t>
      </w:r>
      <w:r>
        <w:rPr>
          <w:bCs/>
        </w:rPr>
        <w:t>.</w:t>
      </w:r>
    </w:p>
    <w:p w14:paraId="0A5C3647" w14:textId="77777777" w:rsidR="00514D33" w:rsidRDefault="005A7F50">
      <w:r>
        <w:t>Manuel saisit sa valise et sortit</w:t>
      </w:r>
      <w:r w:rsidR="00514D33">
        <w:t>.</w:t>
      </w:r>
    </w:p>
    <w:p w14:paraId="0E9AFA11" w14:textId="77777777" w:rsidR="00514D33" w:rsidRDefault="00514D33">
      <w:r>
        <w:t>— </w:t>
      </w:r>
      <w:r w:rsidR="005A7F50">
        <w:t>Ferme la porte</w:t>
      </w:r>
      <w:r>
        <w:t xml:space="preserve">, </w:t>
      </w:r>
      <w:r w:rsidR="005A7F50">
        <w:t>lui cria Retana</w:t>
      </w:r>
      <w:r>
        <w:t>.</w:t>
      </w:r>
    </w:p>
    <w:p w14:paraId="6A782176" w14:textId="77777777" w:rsidR="00514D33" w:rsidRDefault="005A7F50">
      <w:r>
        <w:t>Manuel se retourna</w:t>
      </w:r>
      <w:r w:rsidR="00514D33">
        <w:t xml:space="preserve"> : </w:t>
      </w:r>
      <w:r>
        <w:t>Retana était assis</w:t>
      </w:r>
      <w:r w:rsidR="00514D33">
        <w:t xml:space="preserve">, </w:t>
      </w:r>
      <w:r>
        <w:t>penché en avant</w:t>
      </w:r>
      <w:r w:rsidR="00514D33">
        <w:t xml:space="preserve">, </w:t>
      </w:r>
      <w:r>
        <w:t>examinant des papiers</w:t>
      </w:r>
      <w:r w:rsidR="00514D33">
        <w:t xml:space="preserve">. </w:t>
      </w:r>
      <w:r>
        <w:t>Manuel tira la porte sur lui jusqu</w:t>
      </w:r>
      <w:r w:rsidR="00514D33">
        <w:t>’</w:t>
      </w:r>
      <w:r>
        <w:t>à ce qu</w:t>
      </w:r>
      <w:r w:rsidR="00514D33">
        <w:t>’</w:t>
      </w:r>
      <w:r>
        <w:t>il entendît claquer le pêne</w:t>
      </w:r>
      <w:r w:rsidR="00514D33">
        <w:t>.</w:t>
      </w:r>
    </w:p>
    <w:p w14:paraId="1DA88A0E" w14:textId="77777777" w:rsidR="00514D33" w:rsidRDefault="005A7F50">
      <w:r>
        <w:t>Il descendit l</w:t>
      </w:r>
      <w:r w:rsidR="00514D33">
        <w:t>’</w:t>
      </w:r>
      <w:r>
        <w:t>escalier et</w:t>
      </w:r>
      <w:r w:rsidR="00514D33">
        <w:t xml:space="preserve">, </w:t>
      </w:r>
      <w:r>
        <w:t>la porte franchie</w:t>
      </w:r>
      <w:r w:rsidR="00514D33">
        <w:t xml:space="preserve">, </w:t>
      </w:r>
      <w:r>
        <w:t>se retrouva dans la chaude lumière de la rue</w:t>
      </w:r>
      <w:r w:rsidR="00514D33">
        <w:t xml:space="preserve">. </w:t>
      </w:r>
      <w:r>
        <w:t xml:space="preserve">Le soleil donnait dur et la </w:t>
      </w:r>
      <w:r>
        <w:lastRenderedPageBreak/>
        <w:t>réverb</w:t>
      </w:r>
      <w:r>
        <w:t>é</w:t>
      </w:r>
      <w:r>
        <w:t>ration sur les murs blancs des immeubles l</w:t>
      </w:r>
      <w:r w:rsidR="00514D33">
        <w:t>’</w:t>
      </w:r>
      <w:r>
        <w:t>aveuglait presque</w:t>
      </w:r>
      <w:r w:rsidR="00514D33">
        <w:t xml:space="preserve">. </w:t>
      </w:r>
      <w:r>
        <w:t>Marchant du côté de l</w:t>
      </w:r>
      <w:r w:rsidR="00514D33">
        <w:t>’</w:t>
      </w:r>
      <w:r>
        <w:t>ombre</w:t>
      </w:r>
      <w:r w:rsidR="00514D33">
        <w:t xml:space="preserve">, </w:t>
      </w:r>
      <w:r>
        <w:t>il descendit la rue ensoleillée</w:t>
      </w:r>
      <w:r w:rsidR="00514D33">
        <w:t xml:space="preserve">, </w:t>
      </w:r>
      <w:r>
        <w:t xml:space="preserve">se dirigeant vers la </w:t>
      </w:r>
      <w:r>
        <w:rPr>
          <w:bCs/>
        </w:rPr>
        <w:t xml:space="preserve">Puerta </w:t>
      </w:r>
      <w:r>
        <w:t>del Sol</w:t>
      </w:r>
      <w:r w:rsidR="00514D33">
        <w:t xml:space="preserve">. </w:t>
      </w:r>
      <w:r>
        <w:t>L</w:t>
      </w:r>
      <w:r w:rsidR="00514D33">
        <w:t>’</w:t>
      </w:r>
      <w:r>
        <w:t>ombre semblait palpable et fraîche comme de l</w:t>
      </w:r>
      <w:r w:rsidR="00514D33">
        <w:t>’</w:t>
      </w:r>
      <w:r>
        <w:t>eau courante</w:t>
      </w:r>
      <w:r w:rsidR="00514D33">
        <w:t xml:space="preserve">. </w:t>
      </w:r>
      <w:r>
        <w:t>Mais quand on traversait les voies transversales la chaleur s</w:t>
      </w:r>
      <w:r w:rsidR="00514D33">
        <w:t>’</w:t>
      </w:r>
      <w:r>
        <w:t>abattait sur vous</w:t>
      </w:r>
      <w:r w:rsidR="00514D33">
        <w:t xml:space="preserve">. </w:t>
      </w:r>
      <w:r>
        <w:t>Parmi tous les gens qu</w:t>
      </w:r>
      <w:r w:rsidR="00514D33">
        <w:t>’</w:t>
      </w:r>
      <w:r>
        <w:t>il croisait</w:t>
      </w:r>
      <w:r w:rsidR="00514D33">
        <w:t xml:space="preserve">, </w:t>
      </w:r>
      <w:r>
        <w:t>Manuel n</w:t>
      </w:r>
      <w:r w:rsidR="00514D33">
        <w:t>’</w:t>
      </w:r>
      <w:r>
        <w:t>aperçut personne de connaissance</w:t>
      </w:r>
      <w:r w:rsidR="00514D33">
        <w:t xml:space="preserve">. </w:t>
      </w:r>
      <w:r>
        <w:t>Juste avant d</w:t>
      </w:r>
      <w:r w:rsidR="00514D33">
        <w:t>’</w:t>
      </w:r>
      <w:r>
        <w:t xml:space="preserve">arriver à la </w:t>
      </w:r>
      <w:r>
        <w:rPr>
          <w:bCs/>
        </w:rPr>
        <w:t xml:space="preserve">Puerta </w:t>
      </w:r>
      <w:r>
        <w:t>del Sol il entra dans un café</w:t>
      </w:r>
      <w:r w:rsidR="00514D33">
        <w:t>.</w:t>
      </w:r>
    </w:p>
    <w:p w14:paraId="65C4FAEC" w14:textId="77777777" w:rsidR="00514D33" w:rsidRDefault="005A7F50">
      <w:r>
        <w:t>L</w:t>
      </w:r>
      <w:r w:rsidR="00514D33">
        <w:t>’</w:t>
      </w:r>
      <w:r>
        <w:t>établissement était calme</w:t>
      </w:r>
      <w:r w:rsidR="00514D33">
        <w:t xml:space="preserve">. </w:t>
      </w:r>
      <w:r>
        <w:t xml:space="preserve">Il y avait quelques personnes installées çà et </w:t>
      </w:r>
      <w:r>
        <w:rPr>
          <w:bCs/>
        </w:rPr>
        <w:t>là</w:t>
      </w:r>
      <w:r w:rsidR="00514D33">
        <w:rPr>
          <w:bCs/>
        </w:rPr>
        <w:t xml:space="preserve">. </w:t>
      </w:r>
      <w:r>
        <w:t>Quatre hommes jouaient aux cartes</w:t>
      </w:r>
      <w:r w:rsidR="00514D33">
        <w:t xml:space="preserve">. </w:t>
      </w:r>
      <w:r>
        <w:t>La pl</w:t>
      </w:r>
      <w:r>
        <w:t>u</w:t>
      </w:r>
      <w:r>
        <w:t>part des clients étaient assis et fumaient</w:t>
      </w:r>
      <w:r w:rsidR="00514D33">
        <w:t xml:space="preserve">, </w:t>
      </w:r>
      <w:r>
        <w:t>le dos au mur</w:t>
      </w:r>
      <w:r w:rsidR="00514D33">
        <w:t xml:space="preserve">, </w:t>
      </w:r>
      <w:r>
        <w:t>avec des tasses à café et des verres à liqueur vides devant eux</w:t>
      </w:r>
      <w:r w:rsidR="00514D33">
        <w:t xml:space="preserve">. </w:t>
      </w:r>
      <w:r>
        <w:t xml:space="preserve">Manuel ayant traversé la grande salle dans toute sa longueur en </w:t>
      </w:r>
      <w:r>
        <w:rPr>
          <w:bCs/>
        </w:rPr>
        <w:t xml:space="preserve">gagna </w:t>
      </w:r>
      <w:r>
        <w:t>une plus petite qui se trouvait derrière</w:t>
      </w:r>
      <w:r w:rsidR="00514D33">
        <w:t xml:space="preserve">. </w:t>
      </w:r>
      <w:r>
        <w:t>Un homme dormait</w:t>
      </w:r>
      <w:r w:rsidR="00514D33">
        <w:t xml:space="preserve">, </w:t>
      </w:r>
      <w:r>
        <w:t>a</w:t>
      </w:r>
      <w:r>
        <w:t>s</w:t>
      </w:r>
      <w:r>
        <w:t>sis dans un coin</w:t>
      </w:r>
      <w:r w:rsidR="00514D33">
        <w:t xml:space="preserve">. </w:t>
      </w:r>
      <w:r>
        <w:t>Manuel prit place à une table</w:t>
      </w:r>
      <w:r w:rsidR="00514D33">
        <w:t>.</w:t>
      </w:r>
    </w:p>
    <w:p w14:paraId="50DB26A5" w14:textId="77777777" w:rsidR="00514D33" w:rsidRDefault="005A7F50">
      <w:r>
        <w:t>Un garçon s</w:t>
      </w:r>
      <w:r w:rsidR="00514D33">
        <w:t>’</w:t>
      </w:r>
      <w:r>
        <w:t>approcha</w:t>
      </w:r>
      <w:r w:rsidR="00514D33">
        <w:t>.</w:t>
      </w:r>
    </w:p>
    <w:p w14:paraId="02666BE6" w14:textId="77777777" w:rsidR="00514D33" w:rsidRDefault="00514D33">
      <w:r>
        <w:t>— </w:t>
      </w:r>
      <w:r w:rsidR="005A7F50">
        <w:t>Vous n</w:t>
      </w:r>
      <w:r>
        <w:t>’</w:t>
      </w:r>
      <w:r w:rsidR="005A7F50">
        <w:t>avez pas vu Zurito</w:t>
      </w:r>
      <w:r>
        <w:t xml:space="preserve"> ? </w:t>
      </w:r>
      <w:r w:rsidR="005A7F50">
        <w:t>lui demanda Manuel</w:t>
      </w:r>
      <w:r>
        <w:t>.</w:t>
      </w:r>
    </w:p>
    <w:p w14:paraId="2E4615DF" w14:textId="77777777" w:rsidR="00514D33" w:rsidRDefault="00514D33">
      <w:r>
        <w:t>— </w:t>
      </w:r>
      <w:r w:rsidR="005A7F50">
        <w:t>Il était ici avant le déjeuner</w:t>
      </w:r>
      <w:r>
        <w:t xml:space="preserve">, </w:t>
      </w:r>
      <w:r w:rsidR="005A7F50">
        <w:t>répondit le garçon</w:t>
      </w:r>
      <w:r>
        <w:t xml:space="preserve">. </w:t>
      </w:r>
      <w:r w:rsidR="005A7F50">
        <w:t>Il ne r</w:t>
      </w:r>
      <w:r w:rsidR="005A7F50">
        <w:t>e</w:t>
      </w:r>
      <w:r w:rsidR="005A7F50">
        <w:t>viendra pas avant cinq heures</w:t>
      </w:r>
      <w:r>
        <w:t>.</w:t>
      </w:r>
    </w:p>
    <w:p w14:paraId="51C1D225" w14:textId="77777777" w:rsidR="00514D33" w:rsidRDefault="00514D33">
      <w:r>
        <w:t>— </w:t>
      </w:r>
      <w:r w:rsidR="005A7F50">
        <w:t>Donnez-moi un café-crème et un coup de raide</w:t>
      </w:r>
      <w:r>
        <w:t xml:space="preserve">, </w:t>
      </w:r>
      <w:r w:rsidR="005A7F50">
        <w:t>dit M</w:t>
      </w:r>
      <w:r w:rsidR="005A7F50">
        <w:t>a</w:t>
      </w:r>
      <w:r w:rsidR="005A7F50">
        <w:t>nuel</w:t>
      </w:r>
      <w:r>
        <w:t>.</w:t>
      </w:r>
    </w:p>
    <w:p w14:paraId="13A7C6E3" w14:textId="77777777" w:rsidR="00514D33" w:rsidRDefault="005A7F50">
      <w:r>
        <w:t>Le garçon s</w:t>
      </w:r>
      <w:r w:rsidR="00514D33">
        <w:t>’</w:t>
      </w:r>
      <w:r>
        <w:t>éloigna puis revint avec un plateau chargé de deux verres</w:t>
      </w:r>
      <w:r w:rsidR="00514D33">
        <w:t xml:space="preserve">, </w:t>
      </w:r>
      <w:r>
        <w:t>dont un petit pour la liqueur</w:t>
      </w:r>
      <w:r w:rsidR="00514D33">
        <w:t xml:space="preserve">. </w:t>
      </w:r>
      <w:r>
        <w:t>De la main gauche il tenait une bouteille d</w:t>
      </w:r>
      <w:r w:rsidR="00514D33">
        <w:t>’</w:t>
      </w:r>
      <w:r>
        <w:t>eau-de-vie</w:t>
      </w:r>
      <w:r w:rsidR="00514D33">
        <w:t>.</w:t>
      </w:r>
    </w:p>
    <w:p w14:paraId="2685A618" w14:textId="77777777" w:rsidR="00514D33" w:rsidRDefault="005A7F50">
      <w:r>
        <w:t xml:space="preserve">Quand il eut posé le tout sur la </w:t>
      </w:r>
      <w:r>
        <w:rPr>
          <w:bCs/>
        </w:rPr>
        <w:t>table</w:t>
      </w:r>
      <w:r w:rsidR="00514D33">
        <w:t xml:space="preserve">, </w:t>
      </w:r>
      <w:r>
        <w:t>un gamin qui le su</w:t>
      </w:r>
      <w:r>
        <w:t>i</w:t>
      </w:r>
      <w:r>
        <w:t>vait avec deux verseuses à longs manches</w:t>
      </w:r>
      <w:r w:rsidR="00514D33">
        <w:t xml:space="preserve">, </w:t>
      </w:r>
      <w:r>
        <w:t>emplit le grand verre de lait et de café</w:t>
      </w:r>
      <w:r w:rsidR="00514D33">
        <w:t>.</w:t>
      </w:r>
    </w:p>
    <w:p w14:paraId="70419FF6" w14:textId="77777777" w:rsidR="00514D33" w:rsidRDefault="005A7F50">
      <w:r>
        <w:lastRenderedPageBreak/>
        <w:t>Manuel retira sa casquette et le garçon aperçut la queue-de-rat épinglée sur le dessus du crâne</w:t>
      </w:r>
      <w:r w:rsidR="00514D33">
        <w:t xml:space="preserve">. </w:t>
      </w:r>
      <w:r>
        <w:t xml:space="preserve">Il cligna de </w:t>
      </w:r>
      <w:r>
        <w:rPr>
          <w:bCs/>
        </w:rPr>
        <w:t>l</w:t>
      </w:r>
      <w:r w:rsidR="00514D33">
        <w:rPr>
          <w:bCs/>
        </w:rPr>
        <w:t>’</w:t>
      </w:r>
      <w:r>
        <w:rPr>
          <w:bCs/>
        </w:rPr>
        <w:t xml:space="preserve">œil </w:t>
      </w:r>
      <w:r>
        <w:t>au jeune verseur tout en remplissant le verre à liqueur d</w:t>
      </w:r>
      <w:r w:rsidR="00514D33">
        <w:t>’</w:t>
      </w:r>
      <w:r>
        <w:t>eau-de-vie bla</w:t>
      </w:r>
      <w:r>
        <w:t>n</w:t>
      </w:r>
      <w:r>
        <w:t>che</w:t>
      </w:r>
      <w:r w:rsidR="00514D33">
        <w:t xml:space="preserve">. </w:t>
      </w:r>
      <w:r>
        <w:t>Le gamin regardait la figure pâle de Manuel avec curiosité</w:t>
      </w:r>
      <w:r w:rsidR="00514D33">
        <w:t>.</w:t>
      </w:r>
    </w:p>
    <w:p w14:paraId="20A297E1" w14:textId="77777777" w:rsidR="00514D33" w:rsidRDefault="00514D33">
      <w:r>
        <w:t>— </w:t>
      </w:r>
      <w:r w:rsidR="005A7F50">
        <w:t>Vous courez ici</w:t>
      </w:r>
      <w:r>
        <w:t xml:space="preserve"> ? </w:t>
      </w:r>
      <w:r w:rsidR="005A7F50">
        <w:t>demanda le garçon</w:t>
      </w:r>
      <w:r>
        <w:t xml:space="preserve">, </w:t>
      </w:r>
      <w:r w:rsidR="005A7F50">
        <w:t>en rebouchant sa bouteille</w:t>
      </w:r>
      <w:r>
        <w:t>.</w:t>
      </w:r>
    </w:p>
    <w:p w14:paraId="18A961CA" w14:textId="77777777" w:rsidR="00514D33" w:rsidRDefault="00514D33">
      <w:r>
        <w:t>— </w:t>
      </w:r>
      <w:r w:rsidR="005A7F50">
        <w:rPr>
          <w:bCs/>
        </w:rPr>
        <w:t>Oui</w:t>
      </w:r>
      <w:r>
        <w:rPr>
          <w:bCs/>
        </w:rPr>
        <w:t xml:space="preserve">, </w:t>
      </w:r>
      <w:r w:rsidR="005A7F50">
        <w:t>dit Manuel</w:t>
      </w:r>
      <w:r>
        <w:t xml:space="preserve">. </w:t>
      </w:r>
      <w:r w:rsidR="005A7F50">
        <w:t>Demain</w:t>
      </w:r>
      <w:r>
        <w:t>.</w:t>
      </w:r>
    </w:p>
    <w:p w14:paraId="35194E10" w14:textId="77777777" w:rsidR="00514D33" w:rsidRDefault="005A7F50">
      <w:r>
        <w:t>Le garçon restait là</w:t>
      </w:r>
      <w:r w:rsidR="00514D33">
        <w:t xml:space="preserve">, </w:t>
      </w:r>
      <w:r>
        <w:t>la bouteille sur la hanche</w:t>
      </w:r>
      <w:r w:rsidR="00514D33">
        <w:t>.</w:t>
      </w:r>
    </w:p>
    <w:p w14:paraId="26D480D3" w14:textId="77777777" w:rsidR="00514D33" w:rsidRDefault="00514D33">
      <w:pPr>
        <w:rPr>
          <w:bCs/>
        </w:rPr>
      </w:pPr>
      <w:r>
        <w:t>— </w:t>
      </w:r>
      <w:r w:rsidR="005A7F50">
        <w:t xml:space="preserve">Vous êtes avec les </w:t>
      </w:r>
      <w:r w:rsidR="005A7F50">
        <w:rPr>
          <w:bCs/>
        </w:rPr>
        <w:t>Charlie Chaplins</w:t>
      </w:r>
      <w:r>
        <w:rPr>
          <w:bCs/>
        </w:rPr>
        <w:t xml:space="preserve"> ? </w:t>
      </w:r>
      <w:r w:rsidR="005A7F50">
        <w:rPr>
          <w:bCs/>
        </w:rPr>
        <w:t>demanda-t-il</w:t>
      </w:r>
      <w:r>
        <w:rPr>
          <w:bCs/>
        </w:rPr>
        <w:t>.</w:t>
      </w:r>
    </w:p>
    <w:p w14:paraId="415EDD4B" w14:textId="77777777" w:rsidR="00514D33" w:rsidRDefault="005A7F50">
      <w:r>
        <w:t>Le petit verseur</w:t>
      </w:r>
      <w:r w:rsidR="00514D33">
        <w:t xml:space="preserve">, </w:t>
      </w:r>
      <w:r>
        <w:t>mal à l</w:t>
      </w:r>
      <w:r w:rsidR="00514D33">
        <w:t>’</w:t>
      </w:r>
      <w:r>
        <w:t>aise</w:t>
      </w:r>
      <w:r w:rsidR="00514D33">
        <w:t xml:space="preserve">, </w:t>
      </w:r>
      <w:r>
        <w:t>détourna ses regards</w:t>
      </w:r>
      <w:r w:rsidR="00514D33">
        <w:t>.</w:t>
      </w:r>
    </w:p>
    <w:p w14:paraId="6F5C5A63" w14:textId="77777777" w:rsidR="00514D33" w:rsidRDefault="00514D33">
      <w:r>
        <w:t>— </w:t>
      </w:r>
      <w:r w:rsidR="005A7F50">
        <w:t>Non</w:t>
      </w:r>
      <w:r>
        <w:t xml:space="preserve">. </w:t>
      </w:r>
      <w:r w:rsidR="005A7F50">
        <w:t>Dans l</w:t>
      </w:r>
      <w:r>
        <w:t>’</w:t>
      </w:r>
      <w:r w:rsidR="005A7F50">
        <w:t>ordinaire</w:t>
      </w:r>
      <w:r>
        <w:t>.</w:t>
      </w:r>
    </w:p>
    <w:p w14:paraId="4504877E" w14:textId="77777777" w:rsidR="00514D33" w:rsidRDefault="00514D33">
      <w:r>
        <w:t>— </w:t>
      </w:r>
      <w:r w:rsidR="005A7F50">
        <w:t>Tiens</w:t>
      </w:r>
      <w:r>
        <w:t xml:space="preserve">, </w:t>
      </w:r>
      <w:r w:rsidR="005A7F50">
        <w:t>je pensais qu</w:t>
      </w:r>
      <w:r>
        <w:t>’</w:t>
      </w:r>
      <w:r w:rsidR="005A7F50">
        <w:t xml:space="preserve">on allait avoir </w:t>
      </w:r>
      <w:r w:rsidR="005A7F50">
        <w:rPr>
          <w:bCs/>
        </w:rPr>
        <w:t xml:space="preserve">Chaves </w:t>
      </w:r>
      <w:r w:rsidR="005A7F50">
        <w:t xml:space="preserve">et </w:t>
      </w:r>
      <w:r w:rsidR="005A7F50">
        <w:rPr>
          <w:bCs/>
        </w:rPr>
        <w:t>Hernandez</w:t>
      </w:r>
      <w:r>
        <w:t xml:space="preserve">, </w:t>
      </w:r>
      <w:r w:rsidR="005A7F50">
        <w:t>dit le garçon</w:t>
      </w:r>
      <w:r>
        <w:t>.</w:t>
      </w:r>
    </w:p>
    <w:p w14:paraId="59CECC9B" w14:textId="77777777" w:rsidR="00514D33" w:rsidRDefault="00514D33">
      <w:r>
        <w:t>— </w:t>
      </w:r>
      <w:r w:rsidR="005A7F50">
        <w:t>Non</w:t>
      </w:r>
      <w:r>
        <w:t xml:space="preserve">, </w:t>
      </w:r>
      <w:r w:rsidR="005A7F50">
        <w:t>moi et un autre type</w:t>
      </w:r>
      <w:r>
        <w:t>.</w:t>
      </w:r>
    </w:p>
    <w:p w14:paraId="6D8C3C5C" w14:textId="77777777" w:rsidR="00514D33" w:rsidRDefault="00514D33">
      <w:r>
        <w:t>— </w:t>
      </w:r>
      <w:r w:rsidR="005A7F50">
        <w:t>Qui</w:t>
      </w:r>
      <w:r>
        <w:t xml:space="preserve"> ? </w:t>
      </w:r>
      <w:r w:rsidR="005A7F50">
        <w:t>Chaves ou Hernandez</w:t>
      </w:r>
      <w:r>
        <w:t> ?</w:t>
      </w:r>
    </w:p>
    <w:p w14:paraId="37F47E66" w14:textId="77777777" w:rsidR="00514D33" w:rsidRDefault="00514D33">
      <w:r>
        <w:t>— </w:t>
      </w:r>
      <w:r w:rsidR="005A7F50">
        <w:t>Hernandez</w:t>
      </w:r>
      <w:r>
        <w:t xml:space="preserve">, </w:t>
      </w:r>
      <w:r w:rsidR="005A7F50">
        <w:t>je crois</w:t>
      </w:r>
      <w:r>
        <w:t>.</w:t>
      </w:r>
    </w:p>
    <w:p w14:paraId="39A1D4F7" w14:textId="77777777" w:rsidR="00514D33" w:rsidRDefault="00514D33">
      <w:r>
        <w:t>— </w:t>
      </w:r>
      <w:r w:rsidR="005A7F50">
        <w:t>Qu</w:t>
      </w:r>
      <w:r>
        <w:t>’</w:t>
      </w:r>
      <w:r w:rsidR="005A7F50">
        <w:t>est-ce qui est arrivé à Chaves</w:t>
      </w:r>
      <w:r>
        <w:t> ?</w:t>
      </w:r>
    </w:p>
    <w:p w14:paraId="1073CD44" w14:textId="77777777" w:rsidR="00514D33" w:rsidRDefault="00514D33">
      <w:pPr>
        <w:rPr>
          <w:bCs/>
        </w:rPr>
      </w:pPr>
      <w:r>
        <w:t>— </w:t>
      </w:r>
      <w:r w:rsidR="005A7F50">
        <w:t>Il s</w:t>
      </w:r>
      <w:r>
        <w:t>’</w:t>
      </w:r>
      <w:r w:rsidR="005A7F50">
        <w:t xml:space="preserve">est fait </w:t>
      </w:r>
      <w:r w:rsidR="005A7F50">
        <w:rPr>
          <w:bCs/>
        </w:rPr>
        <w:t>moucher</w:t>
      </w:r>
      <w:r>
        <w:rPr>
          <w:bCs/>
        </w:rPr>
        <w:t>.</w:t>
      </w:r>
    </w:p>
    <w:p w14:paraId="459672C2" w14:textId="77777777" w:rsidR="00514D33" w:rsidRDefault="00514D33">
      <w:r>
        <w:rPr>
          <w:bCs/>
        </w:rPr>
        <w:t>— </w:t>
      </w:r>
      <w:r w:rsidR="005A7F50">
        <w:t>Qui vous a dit ça</w:t>
      </w:r>
      <w:r>
        <w:t> ?</w:t>
      </w:r>
    </w:p>
    <w:p w14:paraId="37BD5A23" w14:textId="77777777" w:rsidR="00514D33" w:rsidRDefault="00514D33">
      <w:pPr>
        <w:rPr>
          <w:bCs/>
        </w:rPr>
      </w:pPr>
      <w:r>
        <w:t>— </w:t>
      </w:r>
      <w:r w:rsidR="005A7F50">
        <w:rPr>
          <w:bCs/>
        </w:rPr>
        <w:t>Retana</w:t>
      </w:r>
      <w:r>
        <w:rPr>
          <w:bCs/>
        </w:rPr>
        <w:t>.</w:t>
      </w:r>
    </w:p>
    <w:p w14:paraId="7637CC80" w14:textId="77777777" w:rsidR="00514D33" w:rsidRDefault="00514D33">
      <w:pPr>
        <w:rPr>
          <w:bCs/>
        </w:rPr>
      </w:pPr>
      <w:r>
        <w:rPr>
          <w:bCs/>
        </w:rPr>
        <w:t>— </w:t>
      </w:r>
      <w:r w:rsidR="005A7F50">
        <w:t>Eh</w:t>
      </w:r>
      <w:r>
        <w:t xml:space="preserve">, </w:t>
      </w:r>
      <w:r w:rsidR="005A7F50">
        <w:rPr>
          <w:bCs/>
        </w:rPr>
        <w:t>Looie</w:t>
      </w:r>
      <w:r>
        <w:t xml:space="preserve"> ! </w:t>
      </w:r>
      <w:r w:rsidR="005A7F50">
        <w:t xml:space="preserve">cria le garçon en se </w:t>
      </w:r>
      <w:r w:rsidR="005A7F50">
        <w:rPr>
          <w:bCs/>
        </w:rPr>
        <w:t xml:space="preserve">tournant </w:t>
      </w:r>
      <w:r w:rsidR="005A7F50">
        <w:t>vers l</w:t>
      </w:r>
      <w:r>
        <w:t>’</w:t>
      </w:r>
      <w:r w:rsidR="005A7F50">
        <w:t>autre salle</w:t>
      </w:r>
      <w:r>
        <w:t xml:space="preserve">. </w:t>
      </w:r>
      <w:r w:rsidR="005A7F50">
        <w:rPr>
          <w:bCs/>
        </w:rPr>
        <w:t xml:space="preserve">Chaves </w:t>
      </w:r>
      <w:r w:rsidR="005A7F50">
        <w:t xml:space="preserve">est </w:t>
      </w:r>
      <w:r w:rsidR="005A7F50">
        <w:rPr>
          <w:bCs/>
        </w:rPr>
        <w:t>cogida</w:t>
      </w:r>
      <w:r>
        <w:rPr>
          <w:bCs/>
        </w:rPr>
        <w:t>.</w:t>
      </w:r>
    </w:p>
    <w:p w14:paraId="55AD37E5" w14:textId="77777777" w:rsidR="00514D33" w:rsidRDefault="005A7F50">
      <w:r>
        <w:lastRenderedPageBreak/>
        <w:t>Manuel défit le papier qui enveloppait les morceaux de s</w:t>
      </w:r>
      <w:r>
        <w:t>u</w:t>
      </w:r>
      <w:r>
        <w:t>cre et les laissa tomber dans son café</w:t>
      </w:r>
      <w:r w:rsidR="00514D33">
        <w:t xml:space="preserve">. </w:t>
      </w:r>
      <w:r>
        <w:t>Il le remua</w:t>
      </w:r>
      <w:r w:rsidR="00514D33">
        <w:t xml:space="preserve">, </w:t>
      </w:r>
      <w:r>
        <w:t>et but</w:t>
      </w:r>
      <w:r w:rsidR="00514D33">
        <w:t xml:space="preserve">. </w:t>
      </w:r>
      <w:r>
        <w:t>C</w:t>
      </w:r>
      <w:r w:rsidR="00514D33">
        <w:t>’</w:t>
      </w:r>
      <w:r>
        <w:t>était doux et chaud et ça semblait bon à son estomac vide</w:t>
      </w:r>
      <w:r w:rsidR="00514D33">
        <w:t xml:space="preserve">. </w:t>
      </w:r>
      <w:r>
        <w:t>Il avala son eau-de-vie</w:t>
      </w:r>
      <w:r w:rsidR="00514D33">
        <w:t>.</w:t>
      </w:r>
    </w:p>
    <w:p w14:paraId="71462D85" w14:textId="77777777" w:rsidR="00514D33" w:rsidRDefault="00514D33">
      <w:r>
        <w:t>— </w:t>
      </w:r>
      <w:r w:rsidR="005A7F50">
        <w:rPr>
          <w:bCs/>
        </w:rPr>
        <w:t>Donnez-m</w:t>
      </w:r>
      <w:r>
        <w:rPr>
          <w:bCs/>
        </w:rPr>
        <w:t>’</w:t>
      </w:r>
      <w:r w:rsidR="005A7F50">
        <w:rPr>
          <w:bCs/>
        </w:rPr>
        <w:t xml:space="preserve">en encore </w:t>
      </w:r>
      <w:r w:rsidR="005A7F50">
        <w:t>un verre</w:t>
      </w:r>
      <w:r>
        <w:t xml:space="preserve">, </w:t>
      </w:r>
      <w:r w:rsidR="005A7F50">
        <w:t>dit-il au garçon</w:t>
      </w:r>
      <w:r>
        <w:t>.</w:t>
      </w:r>
    </w:p>
    <w:p w14:paraId="2C4D45A6" w14:textId="77777777" w:rsidR="00514D33" w:rsidRDefault="005A7F50">
      <w:r>
        <w:t>Celui-ci déboucha la bouteille et remplit le verre par-dessus bord</w:t>
      </w:r>
      <w:r w:rsidR="00514D33">
        <w:t xml:space="preserve">, </w:t>
      </w:r>
      <w:r>
        <w:t>remplissant même la soucoupe</w:t>
      </w:r>
      <w:r w:rsidR="00514D33">
        <w:t xml:space="preserve">. </w:t>
      </w:r>
      <w:r>
        <w:t>Un autre garçon s</w:t>
      </w:r>
      <w:r w:rsidR="00514D33">
        <w:t>’</w:t>
      </w:r>
      <w:r>
        <w:t>était approché de la table</w:t>
      </w:r>
      <w:r w:rsidR="00514D33">
        <w:t xml:space="preserve">. </w:t>
      </w:r>
      <w:r>
        <w:t>Le petit verseur avait disparu</w:t>
      </w:r>
      <w:r w:rsidR="00514D33">
        <w:t>.</w:t>
      </w:r>
    </w:p>
    <w:p w14:paraId="2B75AE5F" w14:textId="77777777" w:rsidR="00514D33" w:rsidRDefault="00514D33">
      <w:r>
        <w:t>— </w:t>
      </w:r>
      <w:r w:rsidR="005A7F50">
        <w:t>Chaves est bien mouché</w:t>
      </w:r>
      <w:r>
        <w:t xml:space="preserve"> ? </w:t>
      </w:r>
      <w:r w:rsidR="005A7F50">
        <w:t>demanda le nouvel arrivant à Manuel</w:t>
      </w:r>
      <w:r>
        <w:t>.</w:t>
      </w:r>
    </w:p>
    <w:p w14:paraId="5CAF4DC6" w14:textId="77777777" w:rsidR="00514D33" w:rsidRDefault="00514D33">
      <w:r>
        <w:t>— </w:t>
      </w:r>
      <w:r w:rsidR="005A7F50">
        <w:t>Je ne sais pas</w:t>
      </w:r>
      <w:r>
        <w:t xml:space="preserve">, </w:t>
      </w:r>
      <w:r w:rsidR="005A7F50">
        <w:t>répondit Manuel</w:t>
      </w:r>
      <w:r>
        <w:t xml:space="preserve">. </w:t>
      </w:r>
      <w:r w:rsidR="005A7F50">
        <w:t xml:space="preserve">Retana ne me </w:t>
      </w:r>
      <w:r w:rsidR="005A7F50">
        <w:rPr>
          <w:bCs/>
        </w:rPr>
        <w:t>l</w:t>
      </w:r>
      <w:r>
        <w:rPr>
          <w:bCs/>
        </w:rPr>
        <w:t>’</w:t>
      </w:r>
      <w:r w:rsidR="005A7F50">
        <w:rPr>
          <w:bCs/>
        </w:rPr>
        <w:t xml:space="preserve">a </w:t>
      </w:r>
      <w:r w:rsidR="005A7F50">
        <w:t>pas dit</w:t>
      </w:r>
      <w:r>
        <w:t>.</w:t>
      </w:r>
    </w:p>
    <w:p w14:paraId="4C4787E9" w14:textId="77777777" w:rsidR="00514D33" w:rsidRDefault="00514D33">
      <w:r>
        <w:t>— </w:t>
      </w:r>
      <w:r w:rsidR="005A7F50">
        <w:t>Vous pensez s</w:t>
      </w:r>
      <w:r>
        <w:t>’</w:t>
      </w:r>
      <w:r w:rsidR="005A7F50">
        <w:t>il s</w:t>
      </w:r>
      <w:r>
        <w:t>’</w:t>
      </w:r>
      <w:r w:rsidR="005A7F50">
        <w:t>en fout</w:t>
      </w:r>
      <w:r>
        <w:t xml:space="preserve">, </w:t>
      </w:r>
      <w:r w:rsidR="005A7F50">
        <w:t>s</w:t>
      </w:r>
      <w:r>
        <w:t>’</w:t>
      </w:r>
      <w:r w:rsidR="005A7F50">
        <w:t>écria le grand gaillard</w:t>
      </w:r>
      <w:r>
        <w:t>.</w:t>
      </w:r>
    </w:p>
    <w:p w14:paraId="6F35CD75" w14:textId="77777777" w:rsidR="00514D33" w:rsidRDefault="005A7F50">
      <w:r>
        <w:t>Manuel ne le connaissait pas</w:t>
      </w:r>
      <w:r w:rsidR="00514D33">
        <w:t xml:space="preserve">. </w:t>
      </w:r>
      <w:r>
        <w:t>Ce devait être un nouveau</w:t>
      </w:r>
      <w:r w:rsidR="00514D33">
        <w:t>.</w:t>
      </w:r>
    </w:p>
    <w:p w14:paraId="7E17FD35" w14:textId="77777777" w:rsidR="00514D33" w:rsidRDefault="00514D33">
      <w:r>
        <w:t>— </w:t>
      </w:r>
      <w:r w:rsidR="005A7F50">
        <w:t>Si c</w:t>
      </w:r>
      <w:r>
        <w:t>’</w:t>
      </w:r>
      <w:r w:rsidR="005A7F50">
        <w:t xml:space="preserve">est </w:t>
      </w:r>
      <w:r w:rsidR="005A7F50">
        <w:rPr>
          <w:bCs/>
        </w:rPr>
        <w:t xml:space="preserve">Retana </w:t>
      </w:r>
      <w:r w:rsidR="005A7F50">
        <w:t>qui s</w:t>
      </w:r>
      <w:r>
        <w:t>’</w:t>
      </w:r>
      <w:r w:rsidR="005A7F50">
        <w:t>occupe de vous ici</w:t>
      </w:r>
      <w:r>
        <w:t xml:space="preserve">, </w:t>
      </w:r>
      <w:r w:rsidR="005A7F50">
        <w:t>votre affaire est faite</w:t>
      </w:r>
      <w:r>
        <w:t xml:space="preserve">, </w:t>
      </w:r>
      <w:r w:rsidR="005A7F50">
        <w:t>proclamait-il</w:t>
      </w:r>
      <w:r>
        <w:t xml:space="preserve">. </w:t>
      </w:r>
      <w:r w:rsidR="005A7F50">
        <w:t>Si ce n</w:t>
      </w:r>
      <w:r>
        <w:t>’</w:t>
      </w:r>
      <w:r w:rsidR="005A7F50">
        <w:t>est pas lui</w:t>
      </w:r>
      <w:r>
        <w:t xml:space="preserve">, </w:t>
      </w:r>
      <w:r w:rsidR="005A7F50">
        <w:t>vous feriez aussi bien d</w:t>
      </w:r>
      <w:r>
        <w:t>’</w:t>
      </w:r>
      <w:r w:rsidR="005A7F50">
        <w:t>aller vous pendre tout de suite</w:t>
      </w:r>
      <w:r>
        <w:t>.</w:t>
      </w:r>
    </w:p>
    <w:p w14:paraId="7959D642" w14:textId="77777777" w:rsidR="00514D33" w:rsidRDefault="00514D33">
      <w:r>
        <w:t>— </w:t>
      </w:r>
      <w:r w:rsidR="005A7F50">
        <w:t>Tu peux le dire</w:t>
      </w:r>
      <w:r>
        <w:t xml:space="preserve"> ! </w:t>
      </w:r>
      <w:r w:rsidR="005A7F50">
        <w:t>fit un troisième garçon qui venait d</w:t>
      </w:r>
      <w:r>
        <w:t>’</w:t>
      </w:r>
      <w:r w:rsidR="005A7F50">
        <w:t>entrer</w:t>
      </w:r>
      <w:r>
        <w:t xml:space="preserve">. </w:t>
      </w:r>
      <w:r w:rsidR="005A7F50">
        <w:t>Ça</w:t>
      </w:r>
      <w:r>
        <w:t xml:space="preserve">, </w:t>
      </w:r>
      <w:r w:rsidR="005A7F50">
        <w:t>tu peux le dire</w:t>
      </w:r>
      <w:r>
        <w:t>.</w:t>
      </w:r>
    </w:p>
    <w:p w14:paraId="067D937F" w14:textId="77777777" w:rsidR="00514D33" w:rsidRDefault="00514D33">
      <w:r>
        <w:t>— </w:t>
      </w:r>
      <w:r w:rsidR="005A7F50">
        <w:t>Je comprends que je peux le dire</w:t>
      </w:r>
      <w:r>
        <w:t xml:space="preserve">, </w:t>
      </w:r>
      <w:r w:rsidR="005A7F50">
        <w:t>s</w:t>
      </w:r>
      <w:r>
        <w:t>’</w:t>
      </w:r>
      <w:r w:rsidR="005A7F50">
        <w:t>exclama l</w:t>
      </w:r>
      <w:r>
        <w:t>’</w:t>
      </w:r>
      <w:r w:rsidR="005A7F50">
        <w:t>autre</w:t>
      </w:r>
      <w:r>
        <w:t xml:space="preserve">. </w:t>
      </w:r>
      <w:r w:rsidR="005A7F50">
        <w:t>Je sais ce que je dis quand je parle de cet oiseau-là</w:t>
      </w:r>
      <w:r>
        <w:t>.</w:t>
      </w:r>
    </w:p>
    <w:p w14:paraId="1A9029CF" w14:textId="77777777" w:rsidR="00514D33" w:rsidRDefault="00514D33">
      <w:r>
        <w:t>— </w:t>
      </w:r>
      <w:r w:rsidR="005A7F50">
        <w:t>Regardez ce qu</w:t>
      </w:r>
      <w:r>
        <w:t>’</w:t>
      </w:r>
      <w:r w:rsidR="005A7F50">
        <w:t>il a fait d</w:t>
      </w:r>
      <w:r>
        <w:t>’</w:t>
      </w:r>
      <w:r w:rsidR="005A7F50">
        <w:t xml:space="preserve">un type comme </w:t>
      </w:r>
      <w:r w:rsidR="005A7F50">
        <w:rPr>
          <w:bCs/>
        </w:rPr>
        <w:t>Villalta</w:t>
      </w:r>
      <w:r>
        <w:rPr>
          <w:bCs/>
        </w:rPr>
        <w:t xml:space="preserve">, </w:t>
      </w:r>
      <w:r w:rsidR="005A7F50">
        <w:t>dit le premier</w:t>
      </w:r>
      <w:r>
        <w:t>.</w:t>
      </w:r>
    </w:p>
    <w:p w14:paraId="27A0A64B" w14:textId="77777777" w:rsidR="00514D33" w:rsidRDefault="00514D33">
      <w:pPr>
        <w:rPr>
          <w:bCs/>
        </w:rPr>
      </w:pPr>
      <w:r>
        <w:t>— </w:t>
      </w:r>
      <w:r w:rsidR="005A7F50">
        <w:t>Et il n</w:t>
      </w:r>
      <w:r>
        <w:t>’</w:t>
      </w:r>
      <w:r w:rsidR="005A7F50">
        <w:t>y a pas que lui</w:t>
      </w:r>
      <w:r>
        <w:t xml:space="preserve">, </w:t>
      </w:r>
      <w:r w:rsidR="005A7F50">
        <w:t>dit le grand</w:t>
      </w:r>
      <w:r>
        <w:t xml:space="preserve">. </w:t>
      </w:r>
      <w:r w:rsidR="005A7F50">
        <w:t>Regardez ce qu</w:t>
      </w:r>
      <w:r>
        <w:t>’</w:t>
      </w:r>
      <w:r w:rsidR="005A7F50">
        <w:t xml:space="preserve">il a fait de Marcial </w:t>
      </w:r>
      <w:r w:rsidR="005A7F50">
        <w:rPr>
          <w:bCs/>
        </w:rPr>
        <w:t>Lalanda</w:t>
      </w:r>
      <w:r>
        <w:rPr>
          <w:bCs/>
        </w:rPr>
        <w:t xml:space="preserve">. </w:t>
      </w:r>
      <w:r w:rsidR="005A7F50">
        <w:t>Regardez ce qu</w:t>
      </w:r>
      <w:r>
        <w:t>’</w:t>
      </w:r>
      <w:r w:rsidR="005A7F50">
        <w:t xml:space="preserve">il a fait de </w:t>
      </w:r>
      <w:r w:rsidR="005A7F50">
        <w:rPr>
          <w:bCs/>
        </w:rPr>
        <w:t>Nacional</w:t>
      </w:r>
      <w:r>
        <w:rPr>
          <w:bCs/>
        </w:rPr>
        <w:t>.</w:t>
      </w:r>
    </w:p>
    <w:p w14:paraId="591858A5" w14:textId="77777777" w:rsidR="00514D33" w:rsidRDefault="00514D33">
      <w:r>
        <w:rPr>
          <w:bCs/>
        </w:rPr>
        <w:lastRenderedPageBreak/>
        <w:t>— </w:t>
      </w:r>
      <w:r w:rsidR="005A7F50">
        <w:t>Tu parles</w:t>
      </w:r>
      <w:r>
        <w:t xml:space="preserve">, </w:t>
      </w:r>
      <w:r w:rsidR="005A7F50">
        <w:t>mon vieux</w:t>
      </w:r>
      <w:r>
        <w:t xml:space="preserve"> ! </w:t>
      </w:r>
      <w:r w:rsidR="005A7F50">
        <w:t>confirma le dernier arrivé</w:t>
      </w:r>
      <w:r>
        <w:t xml:space="preserve">, </w:t>
      </w:r>
      <w:r w:rsidR="005A7F50">
        <w:t>qui était le plus petit des trois</w:t>
      </w:r>
      <w:r>
        <w:t xml:space="preserve">. </w:t>
      </w:r>
      <w:r w:rsidR="005A7F50">
        <w:t>Ils continuaient de discuter</w:t>
      </w:r>
      <w:r>
        <w:t xml:space="preserve">, </w:t>
      </w:r>
      <w:r w:rsidR="005A7F50">
        <w:t>debout devant la table de Manuel qui les suivait des yeux</w:t>
      </w:r>
      <w:r>
        <w:t xml:space="preserve">. </w:t>
      </w:r>
      <w:r w:rsidR="005A7F50">
        <w:t>Il avait bu son deuxième verre</w:t>
      </w:r>
      <w:r>
        <w:t xml:space="preserve">. </w:t>
      </w:r>
      <w:r w:rsidR="005A7F50">
        <w:t>Les garçons ne s</w:t>
      </w:r>
      <w:r>
        <w:t>’</w:t>
      </w:r>
      <w:r w:rsidR="005A7F50">
        <w:t>occupaient plus de lui</w:t>
      </w:r>
      <w:r>
        <w:t xml:space="preserve">. </w:t>
      </w:r>
      <w:r w:rsidR="005A7F50">
        <w:t>Il ne les intéressait pas</w:t>
      </w:r>
      <w:r>
        <w:t>.</w:t>
      </w:r>
    </w:p>
    <w:p w14:paraId="160DA423" w14:textId="77777777" w:rsidR="00514D33" w:rsidRDefault="00514D33">
      <w:r>
        <w:t>— </w:t>
      </w:r>
      <w:r w:rsidR="005A7F50">
        <w:t>Regardez-moi cette bande de chameaux</w:t>
      </w:r>
      <w:r>
        <w:t xml:space="preserve">, </w:t>
      </w:r>
      <w:r w:rsidR="005A7F50">
        <w:t>disait le grand</w:t>
      </w:r>
      <w:r>
        <w:t xml:space="preserve">. </w:t>
      </w:r>
      <w:r w:rsidR="005A7F50">
        <w:t>Avez-vous déjà vu Nacional</w:t>
      </w:r>
      <w:r>
        <w:t> ?</w:t>
      </w:r>
    </w:p>
    <w:p w14:paraId="245E7F4D" w14:textId="77777777" w:rsidR="00514D33" w:rsidRDefault="00514D33">
      <w:r>
        <w:t>— </w:t>
      </w:r>
      <w:r w:rsidR="005A7F50">
        <w:t>Et qui est-ce que j</w:t>
      </w:r>
      <w:r>
        <w:t>’</w:t>
      </w:r>
      <w:r w:rsidR="005A7F50">
        <w:t xml:space="preserve">aurais vu </w:t>
      </w:r>
      <w:r w:rsidR="005A7F50">
        <w:rPr>
          <w:bCs/>
        </w:rPr>
        <w:t>dimanche</w:t>
      </w:r>
      <w:r>
        <w:rPr>
          <w:bCs/>
        </w:rPr>
        <w:t xml:space="preserve">, </w:t>
      </w:r>
      <w:r w:rsidR="005A7F50">
        <w:t>alors</w:t>
      </w:r>
      <w:r>
        <w:t xml:space="preserve"> ? </w:t>
      </w:r>
      <w:r w:rsidR="005A7F50">
        <w:t>répliqua le premier</w:t>
      </w:r>
      <w:r>
        <w:t>.</w:t>
      </w:r>
    </w:p>
    <w:p w14:paraId="5846635F" w14:textId="77777777" w:rsidR="00514D33" w:rsidRDefault="00514D33">
      <w:r>
        <w:t>— </w:t>
      </w:r>
      <w:r w:rsidR="005A7F50">
        <w:t>Tu parles d</w:t>
      </w:r>
      <w:r>
        <w:t>’</w:t>
      </w:r>
      <w:r w:rsidR="005A7F50">
        <w:t>une grande gourde</w:t>
      </w:r>
      <w:r>
        <w:t xml:space="preserve"> ! </w:t>
      </w:r>
      <w:r w:rsidR="005A7F50">
        <w:t>dit le petit</w:t>
      </w:r>
      <w:r>
        <w:t>.</w:t>
      </w:r>
    </w:p>
    <w:p w14:paraId="1F5F0868" w14:textId="77777777" w:rsidR="00514D33" w:rsidRDefault="00514D33">
      <w:pPr>
        <w:rPr>
          <w:bCs/>
        </w:rPr>
      </w:pPr>
      <w:r>
        <w:t>— </w:t>
      </w:r>
      <w:r w:rsidR="005A7F50">
        <w:rPr>
          <w:bCs/>
        </w:rPr>
        <w:t>Qu</w:t>
      </w:r>
      <w:r>
        <w:rPr>
          <w:bCs/>
        </w:rPr>
        <w:t>’</w:t>
      </w:r>
      <w:r w:rsidR="005A7F50">
        <w:rPr>
          <w:bCs/>
        </w:rPr>
        <w:t xml:space="preserve">est-ce </w:t>
      </w:r>
      <w:r w:rsidR="005A7F50">
        <w:t>que je te disais</w:t>
      </w:r>
      <w:r>
        <w:t xml:space="preserve"> ? </w:t>
      </w:r>
      <w:r w:rsidR="005A7F50">
        <w:t>reprit le grand</w:t>
      </w:r>
      <w:r>
        <w:t xml:space="preserve">. </w:t>
      </w:r>
      <w:r w:rsidR="005A7F50">
        <w:t xml:space="preserve">Tous ces </w:t>
      </w:r>
      <w:r w:rsidR="005A7F50">
        <w:rPr>
          <w:bCs/>
        </w:rPr>
        <w:t>t</w:t>
      </w:r>
      <w:r w:rsidR="005A7F50">
        <w:rPr>
          <w:bCs/>
        </w:rPr>
        <w:t>y</w:t>
      </w:r>
      <w:r w:rsidR="005A7F50">
        <w:rPr>
          <w:bCs/>
        </w:rPr>
        <w:t xml:space="preserve">pes-là </w:t>
      </w:r>
      <w:r w:rsidR="005A7F50">
        <w:t xml:space="preserve">sont poussés par </w:t>
      </w:r>
      <w:r w:rsidR="005A7F50">
        <w:rPr>
          <w:bCs/>
        </w:rPr>
        <w:t>Retana</w:t>
      </w:r>
      <w:r>
        <w:rPr>
          <w:bCs/>
        </w:rPr>
        <w:t>.</w:t>
      </w:r>
    </w:p>
    <w:p w14:paraId="1BD24FE8" w14:textId="77777777" w:rsidR="00514D33" w:rsidRDefault="00514D33">
      <w:r>
        <w:rPr>
          <w:bCs/>
        </w:rPr>
        <w:t>— </w:t>
      </w:r>
      <w:r w:rsidR="005A7F50">
        <w:t>Eh</w:t>
      </w:r>
      <w:r>
        <w:t xml:space="preserve">, </w:t>
      </w:r>
      <w:r w:rsidR="005A7F50">
        <w:t>dites</w:t>
      </w:r>
      <w:r>
        <w:t xml:space="preserve">, </w:t>
      </w:r>
      <w:r w:rsidR="005A7F50">
        <w:rPr>
          <w:bCs/>
        </w:rPr>
        <w:t>donnez-m</w:t>
      </w:r>
      <w:r>
        <w:rPr>
          <w:bCs/>
        </w:rPr>
        <w:t>’</w:t>
      </w:r>
      <w:r w:rsidR="005A7F50">
        <w:rPr>
          <w:bCs/>
        </w:rPr>
        <w:t xml:space="preserve">en </w:t>
      </w:r>
      <w:r w:rsidR="005A7F50">
        <w:t>donc encore un verre</w:t>
      </w:r>
      <w:r>
        <w:t xml:space="preserve">, </w:t>
      </w:r>
      <w:r w:rsidR="005A7F50">
        <w:t>dit Manuel</w:t>
      </w:r>
      <w:r>
        <w:t xml:space="preserve">. </w:t>
      </w:r>
      <w:r w:rsidR="005A7F50">
        <w:t xml:space="preserve">Il avait versé dans sa tasse </w:t>
      </w:r>
      <w:r w:rsidR="005A7F50">
        <w:rPr>
          <w:bCs/>
        </w:rPr>
        <w:t>l</w:t>
      </w:r>
      <w:r>
        <w:rPr>
          <w:bCs/>
        </w:rPr>
        <w:t>’</w:t>
      </w:r>
      <w:r w:rsidR="005A7F50">
        <w:rPr>
          <w:bCs/>
        </w:rPr>
        <w:t xml:space="preserve">eau-de-vie </w:t>
      </w:r>
      <w:r w:rsidR="005A7F50">
        <w:t>de la soucoupe</w:t>
      </w:r>
      <w:r>
        <w:t xml:space="preserve">, </w:t>
      </w:r>
      <w:r w:rsidR="005A7F50">
        <w:t xml:space="preserve">et </w:t>
      </w:r>
      <w:r w:rsidR="005A7F50">
        <w:rPr>
          <w:bCs/>
        </w:rPr>
        <w:t>l</w:t>
      </w:r>
      <w:r>
        <w:rPr>
          <w:bCs/>
        </w:rPr>
        <w:t>’</w:t>
      </w:r>
      <w:r w:rsidR="005A7F50">
        <w:rPr>
          <w:bCs/>
        </w:rPr>
        <w:t xml:space="preserve">avait </w:t>
      </w:r>
      <w:r w:rsidR="005A7F50">
        <w:t>bue pendant que les autres discutaient</w:t>
      </w:r>
      <w:r>
        <w:t>.</w:t>
      </w:r>
    </w:p>
    <w:p w14:paraId="6E502DC0" w14:textId="77777777" w:rsidR="00514D33" w:rsidRDefault="005A7F50">
      <w:r>
        <w:t xml:space="preserve">Le </w:t>
      </w:r>
      <w:r>
        <w:rPr>
          <w:bCs/>
        </w:rPr>
        <w:t xml:space="preserve">premier </w:t>
      </w:r>
      <w:r>
        <w:t xml:space="preserve">garçon remplit </w:t>
      </w:r>
      <w:r>
        <w:rPr>
          <w:bCs/>
        </w:rPr>
        <w:t xml:space="preserve">machinalement </w:t>
      </w:r>
      <w:r>
        <w:t>le verre ju</w:t>
      </w:r>
      <w:r>
        <w:t>s</w:t>
      </w:r>
      <w:r>
        <w:t>qu</w:t>
      </w:r>
      <w:r w:rsidR="00514D33">
        <w:t>’</w:t>
      </w:r>
      <w:r>
        <w:t>au bord</w:t>
      </w:r>
      <w:r w:rsidR="00514D33">
        <w:t xml:space="preserve">, </w:t>
      </w:r>
      <w:r>
        <w:t>puis tous les trois sortirent de la salle en causant</w:t>
      </w:r>
      <w:r w:rsidR="00514D33">
        <w:t>.</w:t>
      </w:r>
    </w:p>
    <w:p w14:paraId="14F820FA" w14:textId="77777777" w:rsidR="00514D33" w:rsidRDefault="005A7F50">
      <w:r>
        <w:t>L</w:t>
      </w:r>
      <w:r w:rsidR="00514D33">
        <w:t>’</w:t>
      </w:r>
      <w:r>
        <w:t>homme qui était dans le coin du fond dormait toujours</w:t>
      </w:r>
      <w:r w:rsidR="00514D33">
        <w:t xml:space="preserve">, </w:t>
      </w:r>
      <w:r>
        <w:t>ronflant légèrement à chaque inspiration</w:t>
      </w:r>
      <w:r w:rsidR="00514D33">
        <w:t xml:space="preserve">, </w:t>
      </w:r>
      <w:r>
        <w:t>la nuque appuyée au mur et la tête relevée</w:t>
      </w:r>
      <w:r w:rsidR="00514D33">
        <w:t>.</w:t>
      </w:r>
    </w:p>
    <w:p w14:paraId="0E15E4F9" w14:textId="77777777" w:rsidR="00514D33" w:rsidRDefault="005A7F50">
      <w:pPr>
        <w:rPr>
          <w:bCs/>
        </w:rPr>
      </w:pPr>
      <w:r>
        <w:t>Manuel vida son verre</w:t>
      </w:r>
      <w:r w:rsidR="00514D33">
        <w:t xml:space="preserve">. </w:t>
      </w:r>
      <w:r>
        <w:t xml:space="preserve">Il </w:t>
      </w:r>
      <w:r>
        <w:rPr>
          <w:bCs/>
        </w:rPr>
        <w:t xml:space="preserve">avait sommeil </w:t>
      </w:r>
      <w:r>
        <w:t>lui aussi</w:t>
      </w:r>
      <w:r w:rsidR="00514D33">
        <w:t xml:space="preserve">. </w:t>
      </w:r>
      <w:r>
        <w:t>Il faisait trop chaud pour aller en ville</w:t>
      </w:r>
      <w:r w:rsidR="00514D33">
        <w:t xml:space="preserve">. </w:t>
      </w:r>
      <w:r>
        <w:t>D</w:t>
      </w:r>
      <w:r w:rsidR="00514D33">
        <w:t>’</w:t>
      </w:r>
      <w:r>
        <w:t>ailleurs il n</w:t>
      </w:r>
      <w:r w:rsidR="00514D33">
        <w:t>’</w:t>
      </w:r>
      <w:r>
        <w:t>avait rien à faire</w:t>
      </w:r>
      <w:r w:rsidR="00514D33">
        <w:t xml:space="preserve">. </w:t>
      </w:r>
      <w:r>
        <w:t xml:space="preserve">Il voulait voir </w:t>
      </w:r>
      <w:r>
        <w:rPr>
          <w:bCs/>
        </w:rPr>
        <w:t>Zurito</w:t>
      </w:r>
      <w:r w:rsidR="00514D33">
        <w:rPr>
          <w:bCs/>
        </w:rPr>
        <w:t xml:space="preserve">. </w:t>
      </w:r>
      <w:r>
        <w:rPr>
          <w:bCs/>
        </w:rPr>
        <w:t>S</w:t>
      </w:r>
      <w:r w:rsidR="00514D33">
        <w:rPr>
          <w:bCs/>
        </w:rPr>
        <w:t>’</w:t>
      </w:r>
      <w:r>
        <w:rPr>
          <w:bCs/>
        </w:rPr>
        <w:t>il dormait</w:t>
      </w:r>
      <w:r w:rsidR="00514D33">
        <w:rPr>
          <w:bCs/>
        </w:rPr>
        <w:t xml:space="preserve">, </w:t>
      </w:r>
      <w:r>
        <w:rPr>
          <w:bCs/>
        </w:rPr>
        <w:t>en l</w:t>
      </w:r>
      <w:r w:rsidR="00514D33">
        <w:rPr>
          <w:bCs/>
        </w:rPr>
        <w:t>’</w:t>
      </w:r>
      <w:r>
        <w:rPr>
          <w:bCs/>
        </w:rPr>
        <w:t>attendant</w:t>
      </w:r>
      <w:r w:rsidR="00514D33">
        <w:rPr>
          <w:bCs/>
        </w:rPr>
        <w:t xml:space="preserve"> ? </w:t>
      </w:r>
      <w:r>
        <w:rPr>
          <w:bCs/>
        </w:rPr>
        <w:t>Du pied il to</w:t>
      </w:r>
      <w:r>
        <w:rPr>
          <w:bCs/>
        </w:rPr>
        <w:t>u</w:t>
      </w:r>
      <w:r>
        <w:rPr>
          <w:bCs/>
        </w:rPr>
        <w:t>cha sa valise pour s</w:t>
      </w:r>
      <w:r w:rsidR="00514D33">
        <w:rPr>
          <w:bCs/>
        </w:rPr>
        <w:t>’</w:t>
      </w:r>
      <w:r>
        <w:rPr>
          <w:bCs/>
        </w:rPr>
        <w:t>assurer qu</w:t>
      </w:r>
      <w:r w:rsidR="00514D33">
        <w:rPr>
          <w:bCs/>
        </w:rPr>
        <w:t>’</w:t>
      </w:r>
      <w:r>
        <w:rPr>
          <w:bCs/>
        </w:rPr>
        <w:t>elle était toujours sous la table</w:t>
      </w:r>
      <w:r w:rsidR="00514D33">
        <w:rPr>
          <w:bCs/>
        </w:rPr>
        <w:t xml:space="preserve">. </w:t>
      </w:r>
      <w:r>
        <w:rPr>
          <w:bCs/>
        </w:rPr>
        <w:t>Peut-être serait-elle plus en sûreté sous la banquette</w:t>
      </w:r>
      <w:r w:rsidR="00514D33">
        <w:rPr>
          <w:bCs/>
        </w:rPr>
        <w:t xml:space="preserve">. </w:t>
      </w:r>
      <w:r>
        <w:t>S</w:t>
      </w:r>
      <w:r w:rsidR="00514D33">
        <w:t>’</w:t>
      </w:r>
      <w:r>
        <w:t>étant penché</w:t>
      </w:r>
      <w:r w:rsidR="00514D33">
        <w:t xml:space="preserve">, </w:t>
      </w:r>
      <w:r>
        <w:t xml:space="preserve">il </w:t>
      </w:r>
      <w:r>
        <w:rPr>
          <w:bCs/>
        </w:rPr>
        <w:t xml:space="preserve">la </w:t>
      </w:r>
      <w:r>
        <w:t>poussa contre le mur</w:t>
      </w:r>
      <w:r w:rsidR="00514D33">
        <w:t xml:space="preserve">. </w:t>
      </w:r>
      <w:r>
        <w:t>Puis il s</w:t>
      </w:r>
      <w:r w:rsidR="00514D33">
        <w:t>’</w:t>
      </w:r>
      <w:r>
        <w:t xml:space="preserve">accouda sur la table et </w:t>
      </w:r>
      <w:r>
        <w:rPr>
          <w:bCs/>
        </w:rPr>
        <w:t>s</w:t>
      </w:r>
      <w:r w:rsidR="00514D33">
        <w:rPr>
          <w:bCs/>
        </w:rPr>
        <w:t>’</w:t>
      </w:r>
      <w:r>
        <w:rPr>
          <w:bCs/>
        </w:rPr>
        <w:t>endormit</w:t>
      </w:r>
      <w:r w:rsidR="00514D33">
        <w:rPr>
          <w:bCs/>
        </w:rPr>
        <w:t>.</w:t>
      </w:r>
    </w:p>
    <w:p w14:paraId="78FDE93D" w14:textId="77777777" w:rsidR="005A7F50" w:rsidRDefault="005A7F50"/>
    <w:p w14:paraId="3FE9BF9F" w14:textId="77777777" w:rsidR="00514D33" w:rsidRDefault="005A7F50">
      <w:pPr>
        <w:rPr>
          <w:bCs/>
        </w:rPr>
      </w:pPr>
      <w:r>
        <w:t xml:space="preserve">Quand </w:t>
      </w:r>
      <w:r>
        <w:rPr>
          <w:bCs/>
        </w:rPr>
        <w:t xml:space="preserve">il </w:t>
      </w:r>
      <w:r>
        <w:t>s</w:t>
      </w:r>
      <w:r w:rsidR="00514D33">
        <w:t>’</w:t>
      </w:r>
      <w:r>
        <w:t>éveilla</w:t>
      </w:r>
      <w:r w:rsidR="00514D33">
        <w:t xml:space="preserve">, </w:t>
      </w:r>
      <w:r>
        <w:rPr>
          <w:bCs/>
        </w:rPr>
        <w:t>quelqu</w:t>
      </w:r>
      <w:r w:rsidR="00514D33">
        <w:rPr>
          <w:bCs/>
        </w:rPr>
        <w:t>’</w:t>
      </w:r>
      <w:r>
        <w:rPr>
          <w:bCs/>
        </w:rPr>
        <w:t xml:space="preserve">un </w:t>
      </w:r>
      <w:r>
        <w:t>était assis en face de lui</w:t>
      </w:r>
      <w:r w:rsidR="00514D33">
        <w:t xml:space="preserve">, </w:t>
      </w:r>
      <w:r>
        <w:t>de l</w:t>
      </w:r>
      <w:r w:rsidR="00514D33">
        <w:t>’</w:t>
      </w:r>
      <w:r>
        <w:t>autre côté de la table</w:t>
      </w:r>
      <w:r w:rsidR="00514D33">
        <w:t xml:space="preserve"> : </w:t>
      </w:r>
      <w:r>
        <w:t xml:space="preserve">un grand gaillard au visage basané comme celui </w:t>
      </w:r>
      <w:r>
        <w:rPr>
          <w:bCs/>
        </w:rPr>
        <w:t>d</w:t>
      </w:r>
      <w:r w:rsidR="00514D33">
        <w:rPr>
          <w:bCs/>
        </w:rPr>
        <w:t>’</w:t>
      </w:r>
      <w:r>
        <w:rPr>
          <w:bCs/>
        </w:rPr>
        <w:t xml:space="preserve">un </w:t>
      </w:r>
      <w:r>
        <w:t>Indien</w:t>
      </w:r>
      <w:r w:rsidR="00514D33">
        <w:t xml:space="preserve">. </w:t>
      </w:r>
      <w:r>
        <w:t>Il y avait déjà quelque temps qu</w:t>
      </w:r>
      <w:r w:rsidR="00514D33">
        <w:t>’</w:t>
      </w:r>
      <w:r>
        <w:t>il était là</w:t>
      </w:r>
      <w:r w:rsidR="00514D33">
        <w:t xml:space="preserve">. </w:t>
      </w:r>
      <w:r>
        <w:t>Il avait renvoyé le garçon d</w:t>
      </w:r>
      <w:r w:rsidR="00514D33">
        <w:t>’</w:t>
      </w:r>
      <w:r>
        <w:t>un signe et s</w:t>
      </w:r>
      <w:r w:rsidR="00514D33">
        <w:t>’</w:t>
      </w:r>
      <w:r>
        <w:t>était mis à lire un journal</w:t>
      </w:r>
      <w:r w:rsidR="00514D33">
        <w:t xml:space="preserve">. </w:t>
      </w:r>
      <w:r>
        <w:t>C</w:t>
      </w:r>
      <w:r w:rsidR="00514D33">
        <w:t>’</w:t>
      </w:r>
      <w:r>
        <w:t>était pour lui un vrai travail</w:t>
      </w:r>
      <w:r w:rsidR="00514D33">
        <w:t xml:space="preserve">. </w:t>
      </w:r>
      <w:r>
        <w:t>À mesure qu</w:t>
      </w:r>
      <w:r w:rsidR="00514D33">
        <w:t>’</w:t>
      </w:r>
      <w:r>
        <w:t>il lisait un mot il le formait des lèvres</w:t>
      </w:r>
      <w:r w:rsidR="00514D33">
        <w:t xml:space="preserve">. </w:t>
      </w:r>
      <w:r>
        <w:t>Quand il en avait assez</w:t>
      </w:r>
      <w:r w:rsidR="00514D33">
        <w:t xml:space="preserve">, </w:t>
      </w:r>
      <w:r>
        <w:t>il regardait Manuel dormir la tête sur la table</w:t>
      </w:r>
      <w:r w:rsidR="00514D33">
        <w:t xml:space="preserve">. </w:t>
      </w:r>
      <w:r>
        <w:t>Et l</w:t>
      </w:r>
      <w:r w:rsidR="00514D33">
        <w:t>’</w:t>
      </w:r>
      <w:r>
        <w:t>homme restait lou</w:t>
      </w:r>
      <w:r>
        <w:t>r</w:t>
      </w:r>
      <w:r>
        <w:t>dement assis sur sa chaise</w:t>
      </w:r>
      <w:r w:rsidR="00514D33">
        <w:t xml:space="preserve">, </w:t>
      </w:r>
      <w:r>
        <w:t>son chapeau noir</w:t>
      </w:r>
      <w:r w:rsidR="00514D33">
        <w:t xml:space="preserve"> – </w:t>
      </w:r>
      <w:r>
        <w:t>un Cordoba</w:t>
      </w:r>
      <w:r w:rsidR="00514D33">
        <w:t xml:space="preserve"> – </w:t>
      </w:r>
      <w:r>
        <w:t>t</w:t>
      </w:r>
      <w:r>
        <w:t>i</w:t>
      </w:r>
      <w:r>
        <w:t>ré sur le front</w:t>
      </w:r>
      <w:r w:rsidR="00514D33">
        <w:t xml:space="preserve">. </w:t>
      </w:r>
      <w:r>
        <w:t xml:space="preserve">Manuel releva les épaules et </w:t>
      </w:r>
      <w:r>
        <w:rPr>
          <w:bCs/>
        </w:rPr>
        <w:t>l</w:t>
      </w:r>
      <w:r w:rsidR="00514D33">
        <w:rPr>
          <w:bCs/>
        </w:rPr>
        <w:t>’</w:t>
      </w:r>
      <w:r>
        <w:rPr>
          <w:bCs/>
        </w:rPr>
        <w:t>aperçut</w:t>
      </w:r>
      <w:r w:rsidR="00514D33">
        <w:rPr>
          <w:bCs/>
        </w:rPr>
        <w:t>.</w:t>
      </w:r>
    </w:p>
    <w:p w14:paraId="05691759" w14:textId="77777777" w:rsidR="00514D33" w:rsidRDefault="00514D33">
      <w:pPr>
        <w:rPr>
          <w:bCs/>
        </w:rPr>
      </w:pPr>
      <w:r>
        <w:rPr>
          <w:bCs/>
        </w:rPr>
        <w:t>— </w:t>
      </w:r>
      <w:r w:rsidR="005A7F50">
        <w:t>Eh alors</w:t>
      </w:r>
      <w:r>
        <w:t xml:space="preserve">, </w:t>
      </w:r>
      <w:r w:rsidR="005A7F50">
        <w:t>Zurito</w:t>
      </w:r>
      <w:r>
        <w:t xml:space="preserve">, </w:t>
      </w:r>
      <w:r w:rsidR="005A7F50">
        <w:rPr>
          <w:bCs/>
        </w:rPr>
        <w:t>dit-il</w:t>
      </w:r>
      <w:r>
        <w:rPr>
          <w:bCs/>
        </w:rPr>
        <w:t>.</w:t>
      </w:r>
    </w:p>
    <w:p w14:paraId="2BB169FB" w14:textId="77777777" w:rsidR="00514D33" w:rsidRDefault="00514D33">
      <w:r>
        <w:rPr>
          <w:bCs/>
        </w:rPr>
        <w:t>— </w:t>
      </w:r>
      <w:r w:rsidR="005A7F50">
        <w:t>Eh alors</w:t>
      </w:r>
      <w:r>
        <w:t xml:space="preserve">, </w:t>
      </w:r>
      <w:r w:rsidR="005A7F50">
        <w:t>petit</w:t>
      </w:r>
      <w:r>
        <w:t xml:space="preserve">, </w:t>
      </w:r>
      <w:r w:rsidR="005A7F50">
        <w:t>répondit le grand gaillard</w:t>
      </w:r>
      <w:r>
        <w:t>.</w:t>
      </w:r>
    </w:p>
    <w:p w14:paraId="503B81F2" w14:textId="77777777" w:rsidR="00514D33" w:rsidRDefault="00514D33">
      <w:r>
        <w:t>— </w:t>
      </w:r>
      <w:r w:rsidR="005A7F50">
        <w:t>Je viens de faire un somme</w:t>
      </w:r>
      <w:r>
        <w:t xml:space="preserve">, </w:t>
      </w:r>
      <w:r w:rsidR="005A7F50">
        <w:t>dit Manuel en se frottant le front du poing</w:t>
      </w:r>
      <w:r>
        <w:t>.</w:t>
      </w:r>
    </w:p>
    <w:p w14:paraId="15F510DC" w14:textId="77777777" w:rsidR="00514D33" w:rsidRDefault="00514D33">
      <w:r>
        <w:t>— </w:t>
      </w:r>
      <w:r w:rsidR="005A7F50">
        <w:t>C</w:t>
      </w:r>
      <w:r>
        <w:t>’</w:t>
      </w:r>
      <w:r w:rsidR="005A7F50">
        <w:t>est ce qu</w:t>
      </w:r>
      <w:r>
        <w:t>’</w:t>
      </w:r>
      <w:r w:rsidR="005A7F50">
        <w:t>on dirait</w:t>
      </w:r>
      <w:r>
        <w:t>.</w:t>
      </w:r>
    </w:p>
    <w:p w14:paraId="759489A2" w14:textId="77777777" w:rsidR="00514D33" w:rsidRDefault="00514D33">
      <w:r>
        <w:t>— </w:t>
      </w:r>
      <w:r w:rsidR="005A7F50">
        <w:t>Comment ça va</w:t>
      </w:r>
      <w:r>
        <w:t> ?</w:t>
      </w:r>
    </w:p>
    <w:p w14:paraId="5E70F127" w14:textId="77777777" w:rsidR="00514D33" w:rsidRDefault="00514D33">
      <w:r>
        <w:t>— </w:t>
      </w:r>
      <w:r w:rsidR="005A7F50">
        <w:t>Bien</w:t>
      </w:r>
      <w:r>
        <w:t xml:space="preserve">. </w:t>
      </w:r>
      <w:r w:rsidR="005A7F50">
        <w:t>Et toi</w:t>
      </w:r>
      <w:r>
        <w:t xml:space="preserve">, </w:t>
      </w:r>
      <w:r w:rsidR="005A7F50">
        <w:t>comment ça va</w:t>
      </w:r>
      <w:r>
        <w:t> ?</w:t>
      </w:r>
    </w:p>
    <w:p w14:paraId="2DE05530" w14:textId="77777777" w:rsidR="00514D33" w:rsidRDefault="00514D33">
      <w:r>
        <w:t>— </w:t>
      </w:r>
      <w:r w:rsidR="005A7F50">
        <w:t>Moins bien</w:t>
      </w:r>
      <w:r>
        <w:t>.</w:t>
      </w:r>
    </w:p>
    <w:p w14:paraId="1230DB1F" w14:textId="77777777" w:rsidR="00514D33" w:rsidRDefault="005A7F50">
      <w:r>
        <w:t>Tous deux gardèrent le silence</w:t>
      </w:r>
      <w:r w:rsidR="00514D33">
        <w:t xml:space="preserve">. </w:t>
      </w:r>
      <w:r>
        <w:rPr>
          <w:bCs/>
        </w:rPr>
        <w:t>Zurito</w:t>
      </w:r>
      <w:r w:rsidR="00514D33">
        <w:t xml:space="preserve">, </w:t>
      </w:r>
      <w:r>
        <w:t>le picador</w:t>
      </w:r>
      <w:r w:rsidR="00514D33">
        <w:t xml:space="preserve">, </w:t>
      </w:r>
      <w:r>
        <w:t>consid</w:t>
      </w:r>
      <w:r>
        <w:t>é</w:t>
      </w:r>
      <w:r>
        <w:t>rait la figure pâle de Manuel</w:t>
      </w:r>
      <w:r w:rsidR="00514D33">
        <w:t xml:space="preserve">. </w:t>
      </w:r>
      <w:r>
        <w:t>Et Manuel regardait les énormes mains du picador plier le journal et le remettre dans une poche</w:t>
      </w:r>
      <w:r w:rsidR="00514D33">
        <w:t>.</w:t>
      </w:r>
    </w:p>
    <w:p w14:paraId="7752EF14" w14:textId="77777777" w:rsidR="00514D33" w:rsidRDefault="00514D33">
      <w:r>
        <w:t>— </w:t>
      </w:r>
      <w:r w:rsidR="005A7F50">
        <w:t>J</w:t>
      </w:r>
      <w:r>
        <w:t>’</w:t>
      </w:r>
      <w:r w:rsidR="005A7F50">
        <w:t>ai un service à te demander</w:t>
      </w:r>
      <w:r>
        <w:t xml:space="preserve">, </w:t>
      </w:r>
      <w:r w:rsidR="005A7F50">
        <w:t>Manos</w:t>
      </w:r>
      <w:r>
        <w:t xml:space="preserve">, </w:t>
      </w:r>
      <w:r w:rsidR="005A7F50">
        <w:t>dit Manuel</w:t>
      </w:r>
      <w:r>
        <w:t>.</w:t>
      </w:r>
    </w:p>
    <w:p w14:paraId="43AAC2A8" w14:textId="77777777" w:rsidR="00514D33" w:rsidRDefault="005A7F50">
      <w:r>
        <w:rPr>
          <w:bCs/>
        </w:rPr>
        <w:t>Manosduros</w:t>
      </w:r>
      <w:r w:rsidR="00514D33">
        <w:t xml:space="preserve">, </w:t>
      </w:r>
      <w:r>
        <w:t>tel était le sobriquet de Zurito</w:t>
      </w:r>
      <w:r w:rsidR="00514D33">
        <w:t xml:space="preserve">. </w:t>
      </w:r>
      <w:r>
        <w:t>Et celui-ci ne l</w:t>
      </w:r>
      <w:r w:rsidR="00514D33">
        <w:t>’</w:t>
      </w:r>
      <w:r>
        <w:t xml:space="preserve">entendait </w:t>
      </w:r>
      <w:r>
        <w:rPr>
          <w:bCs/>
        </w:rPr>
        <w:t xml:space="preserve">jamais </w:t>
      </w:r>
      <w:r>
        <w:t>sans penser à ses larges mains</w:t>
      </w:r>
      <w:r w:rsidR="00514D33">
        <w:t xml:space="preserve">. </w:t>
      </w:r>
      <w:r>
        <w:t>Il les posa sur la table</w:t>
      </w:r>
      <w:r w:rsidR="00514D33">
        <w:t>.</w:t>
      </w:r>
    </w:p>
    <w:p w14:paraId="08FA928F" w14:textId="77777777" w:rsidR="00514D33" w:rsidRDefault="00514D33">
      <w:r>
        <w:lastRenderedPageBreak/>
        <w:t>— </w:t>
      </w:r>
      <w:r w:rsidR="005A7F50">
        <w:t>Si on prenait quelque chose</w:t>
      </w:r>
      <w:r>
        <w:t xml:space="preserve">, </w:t>
      </w:r>
      <w:r w:rsidR="005A7F50">
        <w:t>dit-il</w:t>
      </w:r>
      <w:r>
        <w:t>.</w:t>
      </w:r>
    </w:p>
    <w:p w14:paraId="0FD51E2A" w14:textId="77777777" w:rsidR="00514D33" w:rsidRDefault="00514D33">
      <w:r>
        <w:t>— </w:t>
      </w:r>
      <w:r w:rsidR="005A7F50">
        <w:t>On peut</w:t>
      </w:r>
      <w:r>
        <w:t xml:space="preserve">, </w:t>
      </w:r>
      <w:r w:rsidR="005A7F50">
        <w:t>dit Manuel</w:t>
      </w:r>
      <w:r>
        <w:t>.</w:t>
      </w:r>
    </w:p>
    <w:p w14:paraId="7DF2FD28" w14:textId="77777777" w:rsidR="00514D33" w:rsidRDefault="005A7F50">
      <w:r>
        <w:t>Le garçon vint</w:t>
      </w:r>
      <w:r w:rsidR="00514D33">
        <w:t xml:space="preserve">, </w:t>
      </w:r>
      <w:r>
        <w:t>partit</w:t>
      </w:r>
      <w:r w:rsidR="00514D33">
        <w:t xml:space="preserve">, </w:t>
      </w:r>
      <w:r>
        <w:t>revint</w:t>
      </w:r>
      <w:r w:rsidR="00514D33">
        <w:t xml:space="preserve">. </w:t>
      </w:r>
      <w:r>
        <w:t>Puis il sortit de la salle en se retournant pour voir les deux hommes attablés</w:t>
      </w:r>
      <w:r w:rsidR="00514D33">
        <w:t>.</w:t>
      </w:r>
    </w:p>
    <w:p w14:paraId="6DE6E7CE" w14:textId="77777777" w:rsidR="00514D33" w:rsidRDefault="00514D33">
      <w:r>
        <w:t>— </w:t>
      </w:r>
      <w:r w:rsidR="005A7F50">
        <w:t>Qu</w:t>
      </w:r>
      <w:r>
        <w:t>’</w:t>
      </w:r>
      <w:r w:rsidR="005A7F50">
        <w:t>est-ce que c</w:t>
      </w:r>
      <w:r>
        <w:t>’</w:t>
      </w:r>
      <w:r w:rsidR="005A7F50">
        <w:t>est</w:t>
      </w:r>
      <w:r>
        <w:t xml:space="preserve">, </w:t>
      </w:r>
      <w:r w:rsidR="005A7F50">
        <w:rPr>
          <w:bCs/>
        </w:rPr>
        <w:t>Manolo</w:t>
      </w:r>
      <w:r>
        <w:rPr>
          <w:bCs/>
        </w:rPr>
        <w:t xml:space="preserve"> ? </w:t>
      </w:r>
      <w:r w:rsidR="005A7F50">
        <w:t>dit Zurito en posant son verre</w:t>
      </w:r>
      <w:r>
        <w:t>.</w:t>
      </w:r>
    </w:p>
    <w:p w14:paraId="4E57C8D7" w14:textId="77777777" w:rsidR="00514D33" w:rsidRDefault="00514D33">
      <w:r>
        <w:t>— </w:t>
      </w:r>
      <w:r w:rsidR="005A7F50">
        <w:t>Veux-tu piquer demain soir deux taureaux pour moi</w:t>
      </w:r>
      <w:r>
        <w:t xml:space="preserve"> ? </w:t>
      </w:r>
      <w:r w:rsidR="005A7F50">
        <w:t>demanda Manuel en levant les yeux vers lui</w:t>
      </w:r>
      <w:r>
        <w:t>.</w:t>
      </w:r>
    </w:p>
    <w:p w14:paraId="18C0B574" w14:textId="77777777" w:rsidR="00514D33" w:rsidRDefault="00514D33">
      <w:r>
        <w:t>— </w:t>
      </w:r>
      <w:r w:rsidR="005A7F50">
        <w:t>Non</w:t>
      </w:r>
      <w:r>
        <w:t xml:space="preserve">, </w:t>
      </w:r>
      <w:r w:rsidR="005A7F50">
        <w:t>dit Zurito</w:t>
      </w:r>
      <w:r>
        <w:t xml:space="preserve">. </w:t>
      </w:r>
      <w:r w:rsidR="005A7F50">
        <w:t>Je ne pique plus</w:t>
      </w:r>
      <w:r>
        <w:t>.</w:t>
      </w:r>
    </w:p>
    <w:p w14:paraId="33FDD259" w14:textId="77777777" w:rsidR="00514D33" w:rsidRDefault="005A7F50">
      <w:r>
        <w:t>Manuel baissa la tête et regarda son verre</w:t>
      </w:r>
      <w:r w:rsidR="00514D33">
        <w:t xml:space="preserve">. </w:t>
      </w:r>
      <w:r>
        <w:t>Il s</w:t>
      </w:r>
      <w:r w:rsidR="00514D33">
        <w:t>’</w:t>
      </w:r>
      <w:r>
        <w:t>attendait à cette réponse</w:t>
      </w:r>
      <w:r w:rsidR="00514D33">
        <w:t xml:space="preserve">. </w:t>
      </w:r>
      <w:r>
        <w:t>Eh bien</w:t>
      </w:r>
      <w:r w:rsidR="00514D33">
        <w:t xml:space="preserve">, </w:t>
      </w:r>
      <w:r>
        <w:t>il l</w:t>
      </w:r>
      <w:r w:rsidR="00514D33">
        <w:t>’</w:t>
      </w:r>
      <w:r>
        <w:t>avait</w:t>
      </w:r>
      <w:r w:rsidR="00514D33">
        <w:t xml:space="preserve">. </w:t>
      </w:r>
      <w:r>
        <w:t>Il l</w:t>
      </w:r>
      <w:r w:rsidR="00514D33">
        <w:t>’</w:t>
      </w:r>
      <w:r>
        <w:t>avait</w:t>
      </w:r>
      <w:r w:rsidR="00514D33">
        <w:t xml:space="preserve">, </w:t>
      </w:r>
      <w:r>
        <w:t>voilà tout</w:t>
      </w:r>
      <w:r w:rsidR="00514D33">
        <w:t>.</w:t>
      </w:r>
    </w:p>
    <w:p w14:paraId="2B7B6472" w14:textId="77777777" w:rsidR="00514D33" w:rsidRDefault="00514D33">
      <w:r>
        <w:t>— </w:t>
      </w:r>
      <w:r w:rsidR="005A7F50">
        <w:t>Je regrette</w:t>
      </w:r>
      <w:r>
        <w:t xml:space="preserve">, </w:t>
      </w:r>
      <w:r w:rsidR="005A7F50">
        <w:rPr>
          <w:bCs/>
        </w:rPr>
        <w:t>Manolo</w:t>
      </w:r>
      <w:r>
        <w:t xml:space="preserve">, </w:t>
      </w:r>
      <w:r w:rsidR="005A7F50">
        <w:rPr>
          <w:bCs/>
        </w:rPr>
        <w:t>mais j</w:t>
      </w:r>
      <w:r w:rsidR="005A7F50">
        <w:t>e ne pique plus</w:t>
      </w:r>
      <w:r>
        <w:t>.</w:t>
      </w:r>
    </w:p>
    <w:p w14:paraId="37C92129" w14:textId="77777777" w:rsidR="00514D33" w:rsidRDefault="005A7F50">
      <w:r>
        <w:rPr>
          <w:bCs/>
        </w:rPr>
        <w:t xml:space="preserve">Zurito </w:t>
      </w:r>
      <w:r>
        <w:t>regardait ses mains</w:t>
      </w:r>
      <w:r w:rsidR="00514D33">
        <w:t>.</w:t>
      </w:r>
    </w:p>
    <w:p w14:paraId="3A0A0121" w14:textId="77777777" w:rsidR="00514D33" w:rsidRDefault="00514D33">
      <w:r>
        <w:t>— </w:t>
      </w:r>
      <w:r w:rsidR="005A7F50">
        <w:t>N</w:t>
      </w:r>
      <w:r>
        <w:t>’</w:t>
      </w:r>
      <w:r w:rsidR="005A7F50">
        <w:t>en parlons plus</w:t>
      </w:r>
      <w:r>
        <w:t xml:space="preserve">, </w:t>
      </w:r>
      <w:r w:rsidR="005A7F50">
        <w:t>dit Manuel</w:t>
      </w:r>
      <w:r>
        <w:t>.</w:t>
      </w:r>
    </w:p>
    <w:p w14:paraId="2CDA23A9" w14:textId="77777777" w:rsidR="00514D33" w:rsidRDefault="00514D33">
      <w:r>
        <w:t>— </w:t>
      </w:r>
      <w:r w:rsidR="005A7F50">
        <w:t>Je suis trop vieux</w:t>
      </w:r>
      <w:r>
        <w:t xml:space="preserve">, </w:t>
      </w:r>
      <w:r w:rsidR="005A7F50">
        <w:t>dit Zurito</w:t>
      </w:r>
      <w:r>
        <w:t>.</w:t>
      </w:r>
    </w:p>
    <w:p w14:paraId="4796C79C" w14:textId="77777777" w:rsidR="00514D33" w:rsidRDefault="00514D33">
      <w:r>
        <w:t>— </w:t>
      </w:r>
      <w:r w:rsidR="005A7F50">
        <w:rPr>
          <w:bCs/>
        </w:rPr>
        <w:t>C</w:t>
      </w:r>
      <w:r>
        <w:rPr>
          <w:bCs/>
        </w:rPr>
        <w:t>’</w:t>
      </w:r>
      <w:r w:rsidR="005A7F50">
        <w:rPr>
          <w:bCs/>
        </w:rPr>
        <w:t xml:space="preserve">était </w:t>
      </w:r>
      <w:r w:rsidR="005A7F50">
        <w:t>histoire de te demander</w:t>
      </w:r>
      <w:r>
        <w:t xml:space="preserve">, </w:t>
      </w:r>
      <w:r w:rsidR="005A7F50">
        <w:t>dit Manuel</w:t>
      </w:r>
      <w:r>
        <w:t>.</w:t>
      </w:r>
    </w:p>
    <w:p w14:paraId="7E7494DE" w14:textId="77777777" w:rsidR="00514D33" w:rsidRDefault="00514D33">
      <w:r>
        <w:t>— </w:t>
      </w:r>
      <w:r w:rsidR="005A7F50">
        <w:t>Demain</w:t>
      </w:r>
      <w:r>
        <w:t xml:space="preserve">, </w:t>
      </w:r>
      <w:r w:rsidR="005A7F50">
        <w:rPr>
          <w:bCs/>
        </w:rPr>
        <w:t>c</w:t>
      </w:r>
      <w:r>
        <w:rPr>
          <w:bCs/>
        </w:rPr>
        <w:t>’</w:t>
      </w:r>
      <w:r w:rsidR="005A7F50">
        <w:rPr>
          <w:bCs/>
        </w:rPr>
        <w:t xml:space="preserve">est la </w:t>
      </w:r>
      <w:r w:rsidR="005A7F50">
        <w:t>nocturne</w:t>
      </w:r>
      <w:r>
        <w:t> ?</w:t>
      </w:r>
    </w:p>
    <w:p w14:paraId="598009C0" w14:textId="77777777" w:rsidR="00514D33" w:rsidRDefault="00514D33">
      <w:r>
        <w:t>— </w:t>
      </w:r>
      <w:r w:rsidR="005A7F50">
        <w:t>Oui</w:t>
      </w:r>
      <w:r>
        <w:t xml:space="preserve">. </w:t>
      </w:r>
      <w:r w:rsidR="005A7F50">
        <w:t>Et je m</w:t>
      </w:r>
      <w:r>
        <w:t>’</w:t>
      </w:r>
      <w:r w:rsidR="005A7F50">
        <w:t>étais dit comme ça que si je trouvais une bonne pique je pourrais m</w:t>
      </w:r>
      <w:r>
        <w:t>’</w:t>
      </w:r>
      <w:r w:rsidR="005A7F50">
        <w:t>en tirer</w:t>
      </w:r>
      <w:r>
        <w:t>.</w:t>
      </w:r>
    </w:p>
    <w:p w14:paraId="2002E364" w14:textId="77777777" w:rsidR="00514D33" w:rsidRDefault="00514D33">
      <w:r>
        <w:t>— </w:t>
      </w:r>
      <w:r w:rsidR="005A7F50">
        <w:t>Combien touches-tu</w:t>
      </w:r>
      <w:r>
        <w:t> ?</w:t>
      </w:r>
    </w:p>
    <w:p w14:paraId="29DA4899" w14:textId="77777777" w:rsidR="00514D33" w:rsidRDefault="00514D33">
      <w:r>
        <w:t>— </w:t>
      </w:r>
      <w:r w:rsidR="005A7F50">
        <w:t>Trois cents pesetas</w:t>
      </w:r>
      <w:r>
        <w:t>.</w:t>
      </w:r>
    </w:p>
    <w:p w14:paraId="361FE42F" w14:textId="77777777" w:rsidR="00514D33" w:rsidRDefault="00514D33">
      <w:r>
        <w:t>— </w:t>
      </w:r>
      <w:r w:rsidR="005A7F50">
        <w:t>Je gagne plus que ça à piquer</w:t>
      </w:r>
      <w:r>
        <w:t>.</w:t>
      </w:r>
    </w:p>
    <w:p w14:paraId="0081A74F" w14:textId="77777777" w:rsidR="00514D33" w:rsidRDefault="00514D33">
      <w:r>
        <w:lastRenderedPageBreak/>
        <w:t>— </w:t>
      </w:r>
      <w:r w:rsidR="005A7F50">
        <w:t>Je sais bien</w:t>
      </w:r>
      <w:r>
        <w:t xml:space="preserve">, </w:t>
      </w:r>
      <w:r w:rsidR="005A7F50">
        <w:t>dit Manuel</w:t>
      </w:r>
      <w:r>
        <w:t xml:space="preserve">. </w:t>
      </w:r>
      <w:r w:rsidR="005A7F50">
        <w:t>Je n</w:t>
      </w:r>
      <w:r>
        <w:t>’</w:t>
      </w:r>
      <w:r w:rsidR="005A7F50">
        <w:t>aurais pas dû te demander</w:t>
      </w:r>
      <w:r>
        <w:t>.</w:t>
      </w:r>
    </w:p>
    <w:p w14:paraId="08FC3913" w14:textId="77777777" w:rsidR="00514D33" w:rsidRDefault="00514D33">
      <w:r>
        <w:t>— </w:t>
      </w:r>
      <w:r w:rsidR="005A7F50">
        <w:t>Pourquoi restes-tu dans le métier</w:t>
      </w:r>
      <w:r>
        <w:t xml:space="preserve"> ? </w:t>
      </w:r>
      <w:r w:rsidR="005A7F50">
        <w:t>demanda Zurito</w:t>
      </w:r>
      <w:r>
        <w:t xml:space="preserve">. </w:t>
      </w:r>
      <w:r w:rsidR="005A7F50">
        <w:t xml:space="preserve">Pourquoi ne </w:t>
      </w:r>
      <w:r w:rsidR="005A7F50">
        <w:rPr>
          <w:bCs/>
        </w:rPr>
        <w:t xml:space="preserve">coupes-tu </w:t>
      </w:r>
      <w:r w:rsidR="005A7F50">
        <w:t>pas ta coleta</w:t>
      </w:r>
      <w:r>
        <w:t xml:space="preserve">, </w:t>
      </w:r>
      <w:r w:rsidR="005A7F50">
        <w:t>Manolo</w:t>
      </w:r>
      <w:r>
        <w:t> ?</w:t>
      </w:r>
    </w:p>
    <w:p w14:paraId="4F264A4C" w14:textId="77777777" w:rsidR="00514D33" w:rsidRDefault="00514D33">
      <w:r>
        <w:t>— </w:t>
      </w:r>
      <w:r w:rsidR="005A7F50">
        <w:t>Je n</w:t>
      </w:r>
      <w:r>
        <w:t>’</w:t>
      </w:r>
      <w:r w:rsidR="005A7F50">
        <w:t>en sais rien</w:t>
      </w:r>
      <w:r>
        <w:t xml:space="preserve">, </w:t>
      </w:r>
      <w:r w:rsidR="005A7F50">
        <w:t xml:space="preserve">reprit </w:t>
      </w:r>
      <w:r w:rsidR="005A7F50">
        <w:rPr>
          <w:bCs/>
        </w:rPr>
        <w:t>Manuel</w:t>
      </w:r>
      <w:r>
        <w:rPr>
          <w:bCs/>
        </w:rPr>
        <w:t xml:space="preserve">. </w:t>
      </w:r>
      <w:r w:rsidR="005A7F50">
        <w:t>C</w:t>
      </w:r>
      <w:r>
        <w:t>’</w:t>
      </w:r>
      <w:r w:rsidR="005A7F50">
        <w:t>est plus fort que moi</w:t>
      </w:r>
      <w:r>
        <w:t xml:space="preserve">. </w:t>
      </w:r>
      <w:r w:rsidR="005A7F50">
        <w:t>Si j</w:t>
      </w:r>
      <w:r>
        <w:t>’</w:t>
      </w:r>
      <w:r w:rsidR="005A7F50">
        <w:t>avais seulement partie égale je n</w:t>
      </w:r>
      <w:r>
        <w:t>’</w:t>
      </w:r>
      <w:r w:rsidR="005A7F50">
        <w:t>en demanderais pas plus</w:t>
      </w:r>
      <w:r>
        <w:t xml:space="preserve">. </w:t>
      </w:r>
      <w:r w:rsidR="005A7F50">
        <w:rPr>
          <w:bCs/>
        </w:rPr>
        <w:t xml:space="preserve">Je </w:t>
      </w:r>
      <w:r w:rsidR="005A7F50">
        <w:t>ne pourrais pas faire autre chose</w:t>
      </w:r>
      <w:r>
        <w:t xml:space="preserve">, </w:t>
      </w:r>
      <w:r w:rsidR="005A7F50">
        <w:t>Manos</w:t>
      </w:r>
      <w:r>
        <w:t>.</w:t>
      </w:r>
    </w:p>
    <w:p w14:paraId="0AFD1407" w14:textId="77777777" w:rsidR="00514D33" w:rsidRDefault="00514D33">
      <w:r>
        <w:t>— </w:t>
      </w:r>
      <w:r w:rsidR="005A7F50">
        <w:t>Mais si</w:t>
      </w:r>
      <w:r>
        <w:t xml:space="preserve">, </w:t>
      </w:r>
      <w:r w:rsidR="005A7F50">
        <w:t>tu pourrais</w:t>
      </w:r>
      <w:r>
        <w:t>.</w:t>
      </w:r>
    </w:p>
    <w:p w14:paraId="29F5F436" w14:textId="77777777" w:rsidR="00514D33" w:rsidRDefault="00514D33">
      <w:r>
        <w:t>— </w:t>
      </w:r>
      <w:r w:rsidR="005A7F50">
        <w:t>Non</w:t>
      </w:r>
      <w:r>
        <w:t xml:space="preserve">, </w:t>
      </w:r>
      <w:r w:rsidR="005A7F50">
        <w:t>je ne pourrais pas</w:t>
      </w:r>
      <w:r>
        <w:t xml:space="preserve">. </w:t>
      </w:r>
      <w:r w:rsidR="005A7F50">
        <w:t>D</w:t>
      </w:r>
      <w:r>
        <w:t>’</w:t>
      </w:r>
      <w:r w:rsidR="005A7F50">
        <w:t>ailleurs je marchais bien ces temps-ci</w:t>
      </w:r>
      <w:r>
        <w:t>.</w:t>
      </w:r>
    </w:p>
    <w:p w14:paraId="5BA680C6" w14:textId="77777777" w:rsidR="00514D33" w:rsidRDefault="005A7F50">
      <w:r>
        <w:rPr>
          <w:bCs/>
        </w:rPr>
        <w:t xml:space="preserve">Zurito </w:t>
      </w:r>
      <w:r>
        <w:t>le dévisagea</w:t>
      </w:r>
      <w:r w:rsidR="00514D33">
        <w:t>.</w:t>
      </w:r>
    </w:p>
    <w:p w14:paraId="1DA71EDF" w14:textId="77777777" w:rsidR="00514D33" w:rsidRDefault="00514D33">
      <w:pPr>
        <w:rPr>
          <w:bCs/>
        </w:rPr>
      </w:pPr>
      <w:r>
        <w:t>— </w:t>
      </w:r>
      <w:r w:rsidR="005A7F50">
        <w:t xml:space="preserve">Tu sors de </w:t>
      </w:r>
      <w:r w:rsidR="005A7F50">
        <w:rPr>
          <w:bCs/>
        </w:rPr>
        <w:t>l</w:t>
      </w:r>
      <w:r>
        <w:rPr>
          <w:bCs/>
        </w:rPr>
        <w:t>’</w:t>
      </w:r>
      <w:r w:rsidR="005A7F50">
        <w:rPr>
          <w:bCs/>
        </w:rPr>
        <w:t>hôpital</w:t>
      </w:r>
      <w:r>
        <w:rPr>
          <w:bCs/>
        </w:rPr>
        <w:t>.</w:t>
      </w:r>
    </w:p>
    <w:p w14:paraId="2F581CEA" w14:textId="77777777" w:rsidR="00514D33" w:rsidRDefault="00514D33">
      <w:r>
        <w:rPr>
          <w:bCs/>
        </w:rPr>
        <w:t>— </w:t>
      </w:r>
      <w:r w:rsidR="005A7F50">
        <w:t>Mais j</w:t>
      </w:r>
      <w:r w:rsidR="005A7F50">
        <w:rPr>
          <w:bCs/>
        </w:rPr>
        <w:t xml:space="preserve">e marchais </w:t>
      </w:r>
      <w:r w:rsidR="005A7F50">
        <w:t>rudement bien quand je me suis fait moucher</w:t>
      </w:r>
      <w:r>
        <w:t>.</w:t>
      </w:r>
    </w:p>
    <w:p w14:paraId="625A16EC" w14:textId="77777777" w:rsidR="00514D33" w:rsidRDefault="005A7F50">
      <w:r>
        <w:t>Zurito ne répondit rien</w:t>
      </w:r>
      <w:r w:rsidR="00514D33">
        <w:t xml:space="preserve">. </w:t>
      </w:r>
      <w:r>
        <w:t>Il versait dans son verre le cognac de sa soucoupe</w:t>
      </w:r>
      <w:r w:rsidR="00514D33">
        <w:t>.</w:t>
      </w:r>
    </w:p>
    <w:p w14:paraId="352E3460" w14:textId="77777777" w:rsidR="00514D33" w:rsidRDefault="00514D33">
      <w:r>
        <w:t>— </w:t>
      </w:r>
      <w:r w:rsidR="005A7F50">
        <w:t>Les journaux ont dit que jamais on n</w:t>
      </w:r>
      <w:r>
        <w:t>’</w:t>
      </w:r>
      <w:r w:rsidR="005A7F50">
        <w:t>avait vu un tel tr</w:t>
      </w:r>
      <w:r w:rsidR="005A7F50">
        <w:t>a</w:t>
      </w:r>
      <w:r w:rsidR="005A7F50">
        <w:t>vail de la muleta</w:t>
      </w:r>
      <w:r>
        <w:t>.</w:t>
      </w:r>
    </w:p>
    <w:p w14:paraId="489C1C25" w14:textId="77777777" w:rsidR="00514D33" w:rsidRDefault="005A7F50">
      <w:r>
        <w:t>Zurito le regarda</w:t>
      </w:r>
      <w:r w:rsidR="00514D33">
        <w:t>.</w:t>
      </w:r>
    </w:p>
    <w:p w14:paraId="27F0860B" w14:textId="77777777" w:rsidR="00514D33" w:rsidRDefault="00514D33">
      <w:r>
        <w:t>— </w:t>
      </w:r>
      <w:r w:rsidR="005A7F50">
        <w:t>Tu sais que quand je m</w:t>
      </w:r>
      <w:r>
        <w:t>’</w:t>
      </w:r>
      <w:r w:rsidR="005A7F50">
        <w:t>y mets</w:t>
      </w:r>
      <w:r>
        <w:t xml:space="preserve">, </w:t>
      </w:r>
      <w:r w:rsidR="005A7F50">
        <w:t>ça marche</w:t>
      </w:r>
      <w:r>
        <w:t xml:space="preserve">, </w:t>
      </w:r>
      <w:r w:rsidR="005A7F50">
        <w:t>reprit Manuel</w:t>
      </w:r>
      <w:r>
        <w:t>.</w:t>
      </w:r>
    </w:p>
    <w:p w14:paraId="51531C3A" w14:textId="77777777" w:rsidR="00514D33" w:rsidRDefault="00514D33">
      <w:r>
        <w:t>— </w:t>
      </w:r>
      <w:r w:rsidR="005A7F50">
        <w:t>Tu es trop vieux</w:t>
      </w:r>
      <w:r>
        <w:t xml:space="preserve">, </w:t>
      </w:r>
      <w:r w:rsidR="005A7F50">
        <w:t>dit l</w:t>
      </w:r>
      <w:r>
        <w:t>’</w:t>
      </w:r>
      <w:r w:rsidR="005A7F50">
        <w:t>autre</w:t>
      </w:r>
      <w:r>
        <w:t>.</w:t>
      </w:r>
    </w:p>
    <w:p w14:paraId="7C6EBACD" w14:textId="77777777" w:rsidR="00514D33" w:rsidRDefault="00514D33">
      <w:r>
        <w:t>— </w:t>
      </w:r>
      <w:r w:rsidR="005A7F50">
        <w:t>Non</w:t>
      </w:r>
      <w:r>
        <w:t xml:space="preserve">, </w:t>
      </w:r>
      <w:r w:rsidR="005A7F50">
        <w:t>dit Manuel</w:t>
      </w:r>
      <w:r>
        <w:t xml:space="preserve">. </w:t>
      </w:r>
      <w:r w:rsidR="005A7F50">
        <w:t>Tu as dix ans de plus que moi</w:t>
      </w:r>
      <w:r>
        <w:t>.</w:t>
      </w:r>
    </w:p>
    <w:p w14:paraId="3F015398" w14:textId="77777777" w:rsidR="00514D33" w:rsidRDefault="00514D33">
      <w:r>
        <w:t>— </w:t>
      </w:r>
      <w:r w:rsidR="005A7F50">
        <w:t>Moi</w:t>
      </w:r>
      <w:r>
        <w:t xml:space="preserve">, </w:t>
      </w:r>
      <w:r w:rsidR="005A7F50">
        <w:t>c</w:t>
      </w:r>
      <w:r>
        <w:t>’</w:t>
      </w:r>
      <w:r w:rsidR="005A7F50">
        <w:t>est pas la même chose</w:t>
      </w:r>
      <w:r>
        <w:t>.</w:t>
      </w:r>
    </w:p>
    <w:p w14:paraId="30F0B148" w14:textId="77777777" w:rsidR="00514D33" w:rsidRDefault="00514D33">
      <w:r>
        <w:t>— </w:t>
      </w:r>
      <w:r w:rsidR="005A7F50">
        <w:t>Je ne suis pas trop vieux</w:t>
      </w:r>
      <w:r>
        <w:t xml:space="preserve">, </w:t>
      </w:r>
      <w:r w:rsidR="005A7F50">
        <w:t>dit Manuel</w:t>
      </w:r>
      <w:r>
        <w:t>.</w:t>
      </w:r>
    </w:p>
    <w:p w14:paraId="1CCDE070" w14:textId="77777777" w:rsidR="00514D33" w:rsidRDefault="005A7F50">
      <w:r>
        <w:lastRenderedPageBreak/>
        <w:t>Ils restèrent silencieux</w:t>
      </w:r>
      <w:r w:rsidR="00514D33">
        <w:t xml:space="preserve">. </w:t>
      </w:r>
      <w:r>
        <w:t>Manuel épiait le visage du picador</w:t>
      </w:r>
      <w:r w:rsidR="00514D33">
        <w:t>.</w:t>
      </w:r>
    </w:p>
    <w:p w14:paraId="2127F4E4" w14:textId="77777777" w:rsidR="00514D33" w:rsidRDefault="00514D33">
      <w:r>
        <w:t>— </w:t>
      </w:r>
      <w:r w:rsidR="005A7F50">
        <w:t>Je marchais rudement bien quand je me suis fait mo</w:t>
      </w:r>
      <w:r w:rsidR="005A7F50">
        <w:t>u</w:t>
      </w:r>
      <w:r w:rsidR="005A7F50">
        <w:t>cher</w:t>
      </w:r>
      <w:r>
        <w:t xml:space="preserve">, </w:t>
      </w:r>
      <w:r w:rsidR="005A7F50">
        <w:rPr>
          <w:bCs/>
        </w:rPr>
        <w:t>dit-il</w:t>
      </w:r>
      <w:r>
        <w:rPr>
          <w:bCs/>
        </w:rPr>
        <w:t xml:space="preserve">. </w:t>
      </w:r>
      <w:r w:rsidR="005A7F50">
        <w:t>J</w:t>
      </w:r>
      <w:r>
        <w:t>’</w:t>
      </w:r>
      <w:r w:rsidR="005A7F50">
        <w:t>aurais voulu que tu me voies</w:t>
      </w:r>
      <w:r>
        <w:t xml:space="preserve">, </w:t>
      </w:r>
      <w:r w:rsidR="005A7F50">
        <w:t>Manos</w:t>
      </w:r>
      <w:r>
        <w:t xml:space="preserve">, </w:t>
      </w:r>
      <w:r w:rsidR="005A7F50">
        <w:t xml:space="preserve">ajouta-t-il sur un </w:t>
      </w:r>
      <w:r w:rsidR="005A7F50">
        <w:rPr>
          <w:bCs/>
        </w:rPr>
        <w:t xml:space="preserve">ton de </w:t>
      </w:r>
      <w:r w:rsidR="005A7F50">
        <w:t>reproche</w:t>
      </w:r>
      <w:r>
        <w:t>.</w:t>
      </w:r>
    </w:p>
    <w:p w14:paraId="14EA9E41" w14:textId="77777777" w:rsidR="00514D33" w:rsidRDefault="00514D33">
      <w:r>
        <w:t>— </w:t>
      </w:r>
      <w:r w:rsidR="005A7F50">
        <w:t>Je ne tiens pas à te voir</w:t>
      </w:r>
      <w:r>
        <w:t xml:space="preserve">, </w:t>
      </w:r>
      <w:r w:rsidR="005A7F50">
        <w:t xml:space="preserve">dit </w:t>
      </w:r>
      <w:r w:rsidR="005A7F50">
        <w:rPr>
          <w:bCs/>
        </w:rPr>
        <w:t>Zurito</w:t>
      </w:r>
      <w:r>
        <w:rPr>
          <w:bCs/>
        </w:rPr>
        <w:t xml:space="preserve">. </w:t>
      </w:r>
      <w:r w:rsidR="005A7F50">
        <w:t>Ça m</w:t>
      </w:r>
      <w:r>
        <w:t>’</w:t>
      </w:r>
      <w:r w:rsidR="005A7F50">
        <w:t>énerve de trop</w:t>
      </w:r>
      <w:r>
        <w:t>.</w:t>
      </w:r>
    </w:p>
    <w:p w14:paraId="07C5EBC6" w14:textId="77777777" w:rsidR="00514D33" w:rsidRDefault="00514D33">
      <w:r>
        <w:t>— </w:t>
      </w:r>
      <w:r w:rsidR="005A7F50">
        <w:t>Tu ne m</w:t>
      </w:r>
      <w:r>
        <w:t>’</w:t>
      </w:r>
      <w:r w:rsidR="005A7F50">
        <w:t>as pas vu dernièrement</w:t>
      </w:r>
      <w:r>
        <w:t>.</w:t>
      </w:r>
    </w:p>
    <w:p w14:paraId="4EF2BB55" w14:textId="77777777" w:rsidR="00514D33" w:rsidRDefault="00514D33">
      <w:r>
        <w:t>— </w:t>
      </w:r>
      <w:r w:rsidR="005A7F50">
        <w:t>Je t</w:t>
      </w:r>
      <w:r>
        <w:t>’</w:t>
      </w:r>
      <w:r w:rsidR="005A7F50">
        <w:t>ai bien assez vu</w:t>
      </w:r>
      <w:r>
        <w:t>.</w:t>
      </w:r>
    </w:p>
    <w:p w14:paraId="510992C1" w14:textId="77777777" w:rsidR="00514D33" w:rsidRDefault="005A7F50">
      <w:r>
        <w:rPr>
          <w:bCs/>
        </w:rPr>
        <w:t xml:space="preserve">Zurito </w:t>
      </w:r>
      <w:r>
        <w:t>regarda Manuel en évitant son regard</w:t>
      </w:r>
      <w:r w:rsidR="00514D33">
        <w:t>.</w:t>
      </w:r>
    </w:p>
    <w:p w14:paraId="774FDF03" w14:textId="77777777" w:rsidR="00514D33" w:rsidRDefault="00514D33">
      <w:r>
        <w:t>— </w:t>
      </w:r>
      <w:r w:rsidR="005A7F50">
        <w:t>Tu devrais laisser ça là</w:t>
      </w:r>
      <w:r>
        <w:t xml:space="preserve">, </w:t>
      </w:r>
      <w:r w:rsidR="005A7F50">
        <w:t>Manolo</w:t>
      </w:r>
      <w:r>
        <w:t>.</w:t>
      </w:r>
    </w:p>
    <w:p w14:paraId="4E2B5B51" w14:textId="77777777" w:rsidR="00514D33" w:rsidRDefault="00514D33">
      <w:r>
        <w:t>— </w:t>
      </w:r>
      <w:r w:rsidR="005A7F50">
        <w:t>Je ne peux pas</w:t>
      </w:r>
      <w:r>
        <w:t xml:space="preserve">. </w:t>
      </w:r>
      <w:r w:rsidR="005A7F50">
        <w:t>Et puis je te dis que je marche bien en ce moment</w:t>
      </w:r>
      <w:r>
        <w:t>.</w:t>
      </w:r>
    </w:p>
    <w:p w14:paraId="705B1B8C" w14:textId="77777777" w:rsidR="00514D33" w:rsidRDefault="005A7F50">
      <w:r>
        <w:t>Zurito se pencha en avant</w:t>
      </w:r>
      <w:r w:rsidR="00514D33">
        <w:t xml:space="preserve">, </w:t>
      </w:r>
      <w:r>
        <w:t>les mains sur la table</w:t>
      </w:r>
      <w:r w:rsidR="00514D33">
        <w:t>.</w:t>
      </w:r>
    </w:p>
    <w:p w14:paraId="723CC3FD" w14:textId="77777777" w:rsidR="00514D33" w:rsidRDefault="00514D33">
      <w:r>
        <w:t>— </w:t>
      </w:r>
      <w:r w:rsidR="005A7F50">
        <w:t>Écoute</w:t>
      </w:r>
      <w:r>
        <w:t xml:space="preserve">. </w:t>
      </w:r>
      <w:r w:rsidR="005A7F50">
        <w:t>Je piquerai pour toi demain soir mais si ça ne marche pas bien tu lâcheras</w:t>
      </w:r>
      <w:r>
        <w:t xml:space="preserve">. </w:t>
      </w:r>
      <w:r w:rsidR="005A7F50">
        <w:t>Hein</w:t>
      </w:r>
      <w:r>
        <w:t xml:space="preserve"> ? </w:t>
      </w:r>
      <w:r w:rsidR="005A7F50">
        <w:t>C</w:t>
      </w:r>
      <w:r>
        <w:t>’</w:t>
      </w:r>
      <w:r w:rsidR="005A7F50">
        <w:t>est entendu</w:t>
      </w:r>
      <w:r>
        <w:t> ?</w:t>
      </w:r>
    </w:p>
    <w:p w14:paraId="2037C41D" w14:textId="77777777" w:rsidR="00514D33" w:rsidRDefault="00514D33">
      <w:r>
        <w:t>— </w:t>
      </w:r>
      <w:r w:rsidR="005A7F50">
        <w:t>Entendu</w:t>
      </w:r>
      <w:r>
        <w:t>.</w:t>
      </w:r>
    </w:p>
    <w:p w14:paraId="166B421D" w14:textId="77777777" w:rsidR="00514D33" w:rsidRDefault="005A7F50">
      <w:r>
        <w:t>Soulagé</w:t>
      </w:r>
      <w:r w:rsidR="00514D33">
        <w:t xml:space="preserve">, </w:t>
      </w:r>
      <w:r>
        <w:t>Zurito se renversa en arrière</w:t>
      </w:r>
      <w:r w:rsidR="00514D33">
        <w:t>.</w:t>
      </w:r>
    </w:p>
    <w:p w14:paraId="2BD40124" w14:textId="77777777" w:rsidR="00514D33" w:rsidRDefault="00514D33">
      <w:r>
        <w:t>— </w:t>
      </w:r>
      <w:r w:rsidR="005A7F50">
        <w:t>Il faut que tu laisses tomber</w:t>
      </w:r>
      <w:r>
        <w:t xml:space="preserve">, </w:t>
      </w:r>
      <w:r w:rsidR="005A7F50">
        <w:rPr>
          <w:bCs/>
        </w:rPr>
        <w:t>dit-il</w:t>
      </w:r>
      <w:r>
        <w:rPr>
          <w:bCs/>
        </w:rPr>
        <w:t xml:space="preserve">. </w:t>
      </w:r>
      <w:r w:rsidR="005A7F50">
        <w:t>Pas de chinoiseries</w:t>
      </w:r>
      <w:r>
        <w:t xml:space="preserve">. </w:t>
      </w:r>
      <w:r w:rsidR="005A7F50">
        <w:t xml:space="preserve">Il faut que </w:t>
      </w:r>
      <w:r w:rsidR="005A7F50">
        <w:rPr>
          <w:bCs/>
        </w:rPr>
        <w:t xml:space="preserve">tu </w:t>
      </w:r>
      <w:r w:rsidR="005A7F50">
        <w:t>coupes ta coleta</w:t>
      </w:r>
      <w:r>
        <w:t>.</w:t>
      </w:r>
    </w:p>
    <w:p w14:paraId="7F3C9B2A" w14:textId="77777777" w:rsidR="00514D33" w:rsidRDefault="00514D33">
      <w:pPr>
        <w:rPr>
          <w:bCs/>
        </w:rPr>
      </w:pPr>
      <w:r>
        <w:t>— </w:t>
      </w:r>
      <w:r w:rsidR="005A7F50">
        <w:t>Je n</w:t>
      </w:r>
      <w:r>
        <w:t>’</w:t>
      </w:r>
      <w:r w:rsidR="005A7F50">
        <w:t>aurai pas besoin de laisser tomber</w:t>
      </w:r>
      <w:r>
        <w:t xml:space="preserve">, </w:t>
      </w:r>
      <w:r w:rsidR="005A7F50">
        <w:t>dit Manuel</w:t>
      </w:r>
      <w:r>
        <w:t xml:space="preserve">. </w:t>
      </w:r>
      <w:r w:rsidR="005A7F50">
        <w:t>Tu verras</w:t>
      </w:r>
      <w:r>
        <w:t xml:space="preserve">. </w:t>
      </w:r>
      <w:r w:rsidR="005A7F50">
        <w:t>J</w:t>
      </w:r>
      <w:r>
        <w:t>’</w:t>
      </w:r>
      <w:r w:rsidR="005A7F50">
        <w:t xml:space="preserve">ai de </w:t>
      </w:r>
      <w:r w:rsidR="005A7F50">
        <w:rPr>
          <w:bCs/>
        </w:rPr>
        <w:t>l</w:t>
      </w:r>
      <w:r>
        <w:rPr>
          <w:bCs/>
        </w:rPr>
        <w:t>’</w:t>
      </w:r>
      <w:r w:rsidR="005A7F50">
        <w:rPr>
          <w:bCs/>
        </w:rPr>
        <w:t>estomac</w:t>
      </w:r>
      <w:r>
        <w:rPr>
          <w:bCs/>
        </w:rPr>
        <w:t>.</w:t>
      </w:r>
    </w:p>
    <w:p w14:paraId="53199956" w14:textId="77777777" w:rsidR="00514D33" w:rsidRDefault="005A7F50">
      <w:r>
        <w:t>Zurito se leva</w:t>
      </w:r>
      <w:r w:rsidR="00514D33">
        <w:t xml:space="preserve">. </w:t>
      </w:r>
      <w:r>
        <w:t>Il était fatigué de discuter</w:t>
      </w:r>
      <w:r w:rsidR="00514D33">
        <w:t>.</w:t>
      </w:r>
    </w:p>
    <w:p w14:paraId="181C547B" w14:textId="77777777" w:rsidR="00514D33" w:rsidRDefault="00514D33">
      <w:r>
        <w:t>— </w:t>
      </w:r>
      <w:r w:rsidR="005A7F50">
        <w:t>Il faut que tu laisses tomber</w:t>
      </w:r>
      <w:r>
        <w:t xml:space="preserve">, </w:t>
      </w:r>
      <w:r w:rsidR="005A7F50">
        <w:t>répéta-t-il</w:t>
      </w:r>
      <w:r>
        <w:t xml:space="preserve">. </w:t>
      </w:r>
      <w:r w:rsidR="005A7F50">
        <w:t>C</w:t>
      </w:r>
      <w:r>
        <w:t>’</w:t>
      </w:r>
      <w:r w:rsidR="005A7F50">
        <w:t xml:space="preserve">est </w:t>
      </w:r>
      <w:r w:rsidR="005A7F50">
        <w:rPr>
          <w:bCs/>
        </w:rPr>
        <w:t xml:space="preserve">moi </w:t>
      </w:r>
      <w:r w:rsidR="005A7F50">
        <w:t>qui te couperai la coleta</w:t>
      </w:r>
      <w:r>
        <w:t>.</w:t>
      </w:r>
    </w:p>
    <w:p w14:paraId="11E1BD2A" w14:textId="77777777" w:rsidR="00514D33" w:rsidRDefault="00514D33">
      <w:r>
        <w:lastRenderedPageBreak/>
        <w:t>— </w:t>
      </w:r>
      <w:r w:rsidR="005A7F50">
        <w:t>Non</w:t>
      </w:r>
      <w:r>
        <w:t xml:space="preserve">, </w:t>
      </w:r>
      <w:r w:rsidR="005A7F50">
        <w:t>tu ne me la couperas pas</w:t>
      </w:r>
      <w:r>
        <w:t xml:space="preserve">. </w:t>
      </w:r>
      <w:r w:rsidR="005A7F50">
        <w:t>Tu n</w:t>
      </w:r>
      <w:r>
        <w:t>’</w:t>
      </w:r>
      <w:r w:rsidR="005A7F50">
        <w:t>auras pas de raison</w:t>
      </w:r>
      <w:r>
        <w:t>.</w:t>
      </w:r>
    </w:p>
    <w:p w14:paraId="1C22BCDE" w14:textId="77777777" w:rsidR="00514D33" w:rsidRDefault="005A7F50">
      <w:r>
        <w:rPr>
          <w:bCs/>
        </w:rPr>
        <w:t xml:space="preserve">Zurito </w:t>
      </w:r>
      <w:r>
        <w:t>appela le garçon</w:t>
      </w:r>
      <w:r w:rsidR="00514D33">
        <w:t>.</w:t>
      </w:r>
    </w:p>
    <w:p w14:paraId="7BB4447F" w14:textId="77777777" w:rsidR="00514D33" w:rsidRDefault="00514D33">
      <w:r>
        <w:t>— </w:t>
      </w:r>
      <w:r w:rsidR="005A7F50">
        <w:rPr>
          <w:bCs/>
        </w:rPr>
        <w:t>Allons-nous-en</w:t>
      </w:r>
      <w:r>
        <w:rPr>
          <w:bCs/>
        </w:rPr>
        <w:t xml:space="preserve">, </w:t>
      </w:r>
      <w:r w:rsidR="005A7F50">
        <w:rPr>
          <w:bCs/>
        </w:rPr>
        <w:t>dit-il</w:t>
      </w:r>
      <w:r>
        <w:rPr>
          <w:bCs/>
        </w:rPr>
        <w:t xml:space="preserve">. </w:t>
      </w:r>
      <w:r w:rsidR="005A7F50">
        <w:rPr>
          <w:bCs/>
        </w:rPr>
        <w:t xml:space="preserve">Allons-nous-en </w:t>
      </w:r>
      <w:r w:rsidR="005A7F50">
        <w:t>chez moi</w:t>
      </w:r>
      <w:r>
        <w:t>.</w:t>
      </w:r>
    </w:p>
    <w:p w14:paraId="4DB4B0A6" w14:textId="77777777" w:rsidR="00514D33" w:rsidRDefault="005A7F50">
      <w:r>
        <w:t>Manuel se pencha pour prendre sa valise sous la banquette</w:t>
      </w:r>
      <w:r w:rsidR="00514D33">
        <w:t xml:space="preserve">. </w:t>
      </w:r>
      <w:r>
        <w:t>Il était content</w:t>
      </w:r>
      <w:r w:rsidR="00514D33">
        <w:t xml:space="preserve">. </w:t>
      </w:r>
      <w:r>
        <w:t xml:space="preserve">Zurito allait piquer pour </w:t>
      </w:r>
      <w:r>
        <w:rPr>
          <w:bCs/>
        </w:rPr>
        <w:t>lui</w:t>
      </w:r>
      <w:r w:rsidR="00514D33">
        <w:rPr>
          <w:bCs/>
        </w:rPr>
        <w:t xml:space="preserve">. </w:t>
      </w:r>
      <w:r>
        <w:t>C</w:t>
      </w:r>
      <w:r w:rsidR="00514D33">
        <w:t>’</w:t>
      </w:r>
      <w:r>
        <w:t>était le meilleur des picardors</w:t>
      </w:r>
      <w:r w:rsidR="00514D33">
        <w:t xml:space="preserve">. </w:t>
      </w:r>
      <w:r>
        <w:t xml:space="preserve">Tout irait </w:t>
      </w:r>
      <w:r>
        <w:rPr>
          <w:bCs/>
        </w:rPr>
        <w:t xml:space="preserve">bien </w:t>
      </w:r>
      <w:r>
        <w:t>maintenant</w:t>
      </w:r>
      <w:r w:rsidR="00514D33">
        <w:t>.</w:t>
      </w:r>
    </w:p>
    <w:p w14:paraId="27E9BB87" w14:textId="77777777" w:rsidR="00514D33" w:rsidRDefault="00514D33">
      <w:r>
        <w:t>— </w:t>
      </w:r>
      <w:r w:rsidR="005A7F50">
        <w:rPr>
          <w:bCs/>
        </w:rPr>
        <w:t xml:space="preserve">Allons-nous-en </w:t>
      </w:r>
      <w:r w:rsidR="005A7F50">
        <w:t xml:space="preserve">chez moi manger un </w:t>
      </w:r>
      <w:r w:rsidR="005A7F50">
        <w:rPr>
          <w:bCs/>
        </w:rPr>
        <w:t>morceau</w:t>
      </w:r>
      <w:r>
        <w:rPr>
          <w:bCs/>
        </w:rPr>
        <w:t xml:space="preserve">, </w:t>
      </w:r>
      <w:r w:rsidR="005A7F50">
        <w:t>disait Z</w:t>
      </w:r>
      <w:r w:rsidR="005A7F50">
        <w:t>u</w:t>
      </w:r>
      <w:r w:rsidR="005A7F50">
        <w:t>rito</w:t>
      </w:r>
      <w:r>
        <w:t>.</w:t>
      </w:r>
    </w:p>
    <w:p w14:paraId="4CCC011C" w14:textId="77777777" w:rsidR="00514D33" w:rsidRDefault="00514D33" w:rsidP="00514D33">
      <w:pPr>
        <w:ind w:firstLine="0"/>
        <w:jc w:val="center"/>
      </w:pPr>
      <w:r>
        <w:t>.....................</w:t>
      </w:r>
    </w:p>
    <w:p w14:paraId="49536B8F" w14:textId="77777777" w:rsidR="00514D33" w:rsidRDefault="005A7F50">
      <w:r>
        <w:t>Manuel</w:t>
      </w:r>
      <w:r w:rsidR="00514D33">
        <w:t xml:space="preserve">, </w:t>
      </w:r>
      <w:r>
        <w:t xml:space="preserve">debout dans le patio de </w:t>
      </w:r>
      <w:r>
        <w:rPr>
          <w:bCs/>
        </w:rPr>
        <w:t>caballos</w:t>
      </w:r>
      <w:r w:rsidR="00514D33">
        <w:rPr>
          <w:bCs/>
        </w:rPr>
        <w:t xml:space="preserve">, </w:t>
      </w:r>
      <w:r>
        <w:t xml:space="preserve">attendait que les Charlie </w:t>
      </w:r>
      <w:r>
        <w:rPr>
          <w:bCs/>
        </w:rPr>
        <w:t>Chaplins aient fini</w:t>
      </w:r>
      <w:r w:rsidR="00514D33">
        <w:rPr>
          <w:bCs/>
        </w:rPr>
        <w:t xml:space="preserve">. </w:t>
      </w:r>
      <w:r>
        <w:rPr>
          <w:bCs/>
        </w:rPr>
        <w:t>Zurito était à côté de lui</w:t>
      </w:r>
      <w:r w:rsidR="00514D33">
        <w:rPr>
          <w:bCs/>
        </w:rPr>
        <w:t xml:space="preserve">. </w:t>
      </w:r>
      <w:r>
        <w:rPr>
          <w:bCs/>
        </w:rPr>
        <w:t>Il faisait sombre dans le patio</w:t>
      </w:r>
      <w:r w:rsidR="00514D33">
        <w:rPr>
          <w:bCs/>
        </w:rPr>
        <w:t xml:space="preserve">, </w:t>
      </w:r>
      <w:r>
        <w:rPr>
          <w:bCs/>
        </w:rPr>
        <w:t>le grand portail qui donnait sur le cirque étant hermétiquement clos</w:t>
      </w:r>
      <w:r w:rsidR="00514D33">
        <w:rPr>
          <w:bCs/>
        </w:rPr>
        <w:t xml:space="preserve">. </w:t>
      </w:r>
      <w:r>
        <w:rPr>
          <w:bCs/>
        </w:rPr>
        <w:t>Au-dessus de leurs têtes ils entendirent une grande clameur</w:t>
      </w:r>
      <w:r w:rsidR="00514D33">
        <w:rPr>
          <w:bCs/>
        </w:rPr>
        <w:t xml:space="preserve">, </w:t>
      </w:r>
      <w:r>
        <w:rPr>
          <w:bCs/>
        </w:rPr>
        <w:t>puis le roulement des rires</w:t>
      </w:r>
      <w:r w:rsidR="00514D33">
        <w:rPr>
          <w:bCs/>
        </w:rPr>
        <w:t xml:space="preserve">. </w:t>
      </w:r>
      <w:r>
        <w:rPr>
          <w:bCs/>
        </w:rPr>
        <w:t xml:space="preserve">Puis le </w:t>
      </w:r>
      <w:r>
        <w:t>s</w:t>
      </w:r>
      <w:r>
        <w:t>i</w:t>
      </w:r>
      <w:r>
        <w:t>lence</w:t>
      </w:r>
      <w:r w:rsidR="00514D33">
        <w:t xml:space="preserve">. </w:t>
      </w:r>
      <w:r>
        <w:rPr>
          <w:bCs/>
        </w:rPr>
        <w:t>Manuel aimait cette odeur qui venait des étables</w:t>
      </w:r>
      <w:r w:rsidR="00514D33">
        <w:rPr>
          <w:bCs/>
        </w:rPr>
        <w:t xml:space="preserve">, </w:t>
      </w:r>
      <w:r>
        <w:rPr>
          <w:bCs/>
        </w:rPr>
        <w:t>tout a</w:t>
      </w:r>
      <w:r>
        <w:rPr>
          <w:bCs/>
        </w:rPr>
        <w:t>u</w:t>
      </w:r>
      <w:r>
        <w:rPr>
          <w:bCs/>
        </w:rPr>
        <w:t>tour</w:t>
      </w:r>
      <w:r w:rsidR="00514D33">
        <w:rPr>
          <w:bCs/>
        </w:rPr>
        <w:t xml:space="preserve">. </w:t>
      </w:r>
      <w:r>
        <w:rPr>
          <w:bCs/>
        </w:rPr>
        <w:t>Ça sentait bon dans l</w:t>
      </w:r>
      <w:r w:rsidR="00514D33">
        <w:rPr>
          <w:bCs/>
        </w:rPr>
        <w:t>’</w:t>
      </w:r>
      <w:r>
        <w:rPr>
          <w:bCs/>
        </w:rPr>
        <w:t>ombre</w:t>
      </w:r>
      <w:r w:rsidR="00514D33">
        <w:rPr>
          <w:bCs/>
        </w:rPr>
        <w:t xml:space="preserve">. </w:t>
      </w:r>
      <w:r>
        <w:t xml:space="preserve">Il vint de </w:t>
      </w:r>
      <w:r>
        <w:rPr>
          <w:bCs/>
        </w:rPr>
        <w:t>l</w:t>
      </w:r>
      <w:r w:rsidR="00514D33">
        <w:rPr>
          <w:bCs/>
        </w:rPr>
        <w:t>’</w:t>
      </w:r>
      <w:r>
        <w:rPr>
          <w:bCs/>
        </w:rPr>
        <w:t xml:space="preserve">arène </w:t>
      </w:r>
      <w:r>
        <w:t>un autre grondement et puis des bravos</w:t>
      </w:r>
      <w:r w:rsidR="00514D33">
        <w:t xml:space="preserve">, </w:t>
      </w:r>
      <w:r>
        <w:t>des bravos prolongés</w:t>
      </w:r>
      <w:r w:rsidR="00514D33">
        <w:t xml:space="preserve">, </w:t>
      </w:r>
      <w:r>
        <w:t>à n</w:t>
      </w:r>
      <w:r w:rsidR="00514D33">
        <w:t>’</w:t>
      </w:r>
      <w:r>
        <w:t>en plus finir</w:t>
      </w:r>
      <w:r w:rsidR="00514D33">
        <w:t>.</w:t>
      </w:r>
    </w:p>
    <w:p w14:paraId="2052255E" w14:textId="77777777" w:rsidR="00514D33" w:rsidRDefault="00514D33">
      <w:r>
        <w:t>— </w:t>
      </w:r>
      <w:r w:rsidR="005A7F50">
        <w:t>Tu n</w:t>
      </w:r>
      <w:r>
        <w:t>’</w:t>
      </w:r>
      <w:r w:rsidR="005A7F50">
        <w:t>as jamais vu ces types-là</w:t>
      </w:r>
      <w:r>
        <w:t xml:space="preserve"> ? </w:t>
      </w:r>
      <w:r w:rsidR="005A7F50">
        <w:t xml:space="preserve">demanda </w:t>
      </w:r>
      <w:r w:rsidR="005A7F50">
        <w:rPr>
          <w:bCs/>
        </w:rPr>
        <w:t xml:space="preserve">Zurito </w:t>
      </w:r>
      <w:r w:rsidR="005A7F50">
        <w:t>qui</w:t>
      </w:r>
      <w:r>
        <w:t xml:space="preserve">, </w:t>
      </w:r>
      <w:r w:rsidR="005A7F50">
        <w:t>dans l</w:t>
      </w:r>
      <w:r>
        <w:t>’</w:t>
      </w:r>
      <w:r w:rsidR="005A7F50">
        <w:t>obscurité</w:t>
      </w:r>
      <w:r>
        <w:t xml:space="preserve">, </w:t>
      </w:r>
      <w:r w:rsidR="005A7F50">
        <w:t>semblait comme grandi</w:t>
      </w:r>
      <w:r>
        <w:t>.</w:t>
      </w:r>
    </w:p>
    <w:p w14:paraId="0A704784" w14:textId="77777777" w:rsidR="00514D33" w:rsidRDefault="00514D33">
      <w:r>
        <w:t>— </w:t>
      </w:r>
      <w:r w:rsidR="005A7F50">
        <w:t>Non</w:t>
      </w:r>
      <w:r>
        <w:t xml:space="preserve">, </w:t>
      </w:r>
      <w:r w:rsidR="005A7F50">
        <w:t>dit Manuel</w:t>
      </w:r>
      <w:r>
        <w:t>.</w:t>
      </w:r>
    </w:p>
    <w:p w14:paraId="1074478E" w14:textId="77777777" w:rsidR="00514D33" w:rsidRDefault="00514D33">
      <w:r>
        <w:t>— </w:t>
      </w:r>
      <w:r w:rsidR="005A7F50">
        <w:t>Ils sont joliment drôles</w:t>
      </w:r>
      <w:r>
        <w:t xml:space="preserve">, </w:t>
      </w:r>
      <w:r w:rsidR="005A7F50">
        <w:t>dit Zurito en souriant tout seul dans l</w:t>
      </w:r>
      <w:r>
        <w:t>’</w:t>
      </w:r>
      <w:r w:rsidR="005A7F50">
        <w:t>ombre</w:t>
      </w:r>
      <w:r>
        <w:t>.</w:t>
      </w:r>
    </w:p>
    <w:p w14:paraId="57E9D9B1" w14:textId="77777777" w:rsidR="00514D33" w:rsidRDefault="005A7F50">
      <w:r>
        <w:t xml:space="preserve">La grande porte à double battant </w:t>
      </w:r>
      <w:r>
        <w:rPr>
          <w:bCs/>
        </w:rPr>
        <w:t>s</w:t>
      </w:r>
      <w:r w:rsidR="00514D33">
        <w:rPr>
          <w:bCs/>
        </w:rPr>
        <w:t>’</w:t>
      </w:r>
      <w:r>
        <w:rPr>
          <w:bCs/>
        </w:rPr>
        <w:t>ouvrit</w:t>
      </w:r>
      <w:r w:rsidR="00514D33">
        <w:rPr>
          <w:bCs/>
        </w:rPr>
        <w:t xml:space="preserve">. </w:t>
      </w:r>
      <w:r>
        <w:t xml:space="preserve">Manuel aperçut la piste sous la lumière crue des lampes à arc et la </w:t>
      </w:r>
      <w:r>
        <w:rPr>
          <w:i/>
          <w:iCs/>
        </w:rPr>
        <w:t>plaza</w:t>
      </w:r>
      <w:r>
        <w:t xml:space="preserve"> noire</w:t>
      </w:r>
      <w:r w:rsidR="00514D33">
        <w:t xml:space="preserve">, </w:t>
      </w:r>
      <w:r>
        <w:t xml:space="preserve">qui </w:t>
      </w:r>
      <w:r>
        <w:rPr>
          <w:bCs/>
        </w:rPr>
        <w:t xml:space="preserve">montait </w:t>
      </w:r>
      <w:r>
        <w:t>très haut tout autour</w:t>
      </w:r>
      <w:r w:rsidR="00514D33">
        <w:t xml:space="preserve">. </w:t>
      </w:r>
      <w:r>
        <w:t>Au bord de la piste</w:t>
      </w:r>
      <w:r w:rsidR="00514D33">
        <w:t xml:space="preserve">, </w:t>
      </w:r>
      <w:r>
        <w:lastRenderedPageBreak/>
        <w:t>saluant à la ronde</w:t>
      </w:r>
      <w:r w:rsidR="00514D33">
        <w:t xml:space="preserve">, </w:t>
      </w:r>
      <w:r>
        <w:t xml:space="preserve">couraient deux </w:t>
      </w:r>
      <w:r>
        <w:rPr>
          <w:bCs/>
        </w:rPr>
        <w:t xml:space="preserve">hommes </w:t>
      </w:r>
      <w:r>
        <w:t>vêtus comme des vagabonds</w:t>
      </w:r>
      <w:r w:rsidR="00514D33">
        <w:t xml:space="preserve">, </w:t>
      </w:r>
      <w:r>
        <w:t>suivis d</w:t>
      </w:r>
      <w:r w:rsidR="00514D33">
        <w:t>’</w:t>
      </w:r>
      <w:r>
        <w:t>un troisième habillé en groom qui se penchait et rama</w:t>
      </w:r>
      <w:r>
        <w:t>s</w:t>
      </w:r>
      <w:r>
        <w:t>sait les chapeaux et les cannes qu</w:t>
      </w:r>
      <w:r w:rsidR="00514D33">
        <w:t>’</w:t>
      </w:r>
      <w:r>
        <w:t>on avait jetés dans le cirque et les relançait en l</w:t>
      </w:r>
      <w:r w:rsidR="00514D33">
        <w:t>’</w:t>
      </w:r>
      <w:r>
        <w:t>air dans la nuit</w:t>
      </w:r>
      <w:r w:rsidR="00514D33">
        <w:t>.</w:t>
      </w:r>
    </w:p>
    <w:p w14:paraId="4151439A" w14:textId="77777777" w:rsidR="00514D33" w:rsidRDefault="005A7F50">
      <w:r>
        <w:t>Les lampes électriques du patio s</w:t>
      </w:r>
      <w:r w:rsidR="00514D33">
        <w:t>’</w:t>
      </w:r>
      <w:r>
        <w:t>allumèrent</w:t>
      </w:r>
      <w:r w:rsidR="00514D33">
        <w:t>.</w:t>
      </w:r>
    </w:p>
    <w:p w14:paraId="659B3ECA" w14:textId="77777777" w:rsidR="00514D33" w:rsidRDefault="00514D33">
      <w:r>
        <w:t>— </w:t>
      </w:r>
      <w:r w:rsidR="005A7F50">
        <w:t>Je m</w:t>
      </w:r>
      <w:r>
        <w:t>’</w:t>
      </w:r>
      <w:r w:rsidR="005A7F50">
        <w:t>en vais monter sur un des canassons pendant que tu réuniras tes gars</w:t>
      </w:r>
      <w:r>
        <w:t xml:space="preserve">, </w:t>
      </w:r>
      <w:r w:rsidR="005A7F50">
        <w:t>dit Zurito</w:t>
      </w:r>
      <w:r>
        <w:t>.</w:t>
      </w:r>
    </w:p>
    <w:p w14:paraId="0FC4AF0A" w14:textId="77777777" w:rsidR="00514D33" w:rsidRDefault="005A7F50">
      <w:r>
        <w:t>Derrière eux tintèrent les grelots des mules qu</w:t>
      </w:r>
      <w:r w:rsidR="00514D33">
        <w:t>’</w:t>
      </w:r>
      <w:r>
        <w:t>on sortait dans l</w:t>
      </w:r>
      <w:r w:rsidR="00514D33">
        <w:t>’</w:t>
      </w:r>
      <w:r>
        <w:t>arène pour les atteler au cadavre du taureau</w:t>
      </w:r>
      <w:r w:rsidR="00514D33">
        <w:t>.</w:t>
      </w:r>
    </w:p>
    <w:p w14:paraId="077BDC71" w14:textId="77777777" w:rsidR="00514D33" w:rsidRDefault="005A7F50">
      <w:r>
        <w:t xml:space="preserve">Les membres de la </w:t>
      </w:r>
      <w:r>
        <w:rPr>
          <w:bCs/>
        </w:rPr>
        <w:t xml:space="preserve">cuadrilla </w:t>
      </w:r>
      <w:r>
        <w:t>qui</w:t>
      </w:r>
      <w:r w:rsidR="00514D33">
        <w:t xml:space="preserve">, </w:t>
      </w:r>
      <w:r>
        <w:t>du passage courant entre la barrera et l</w:t>
      </w:r>
      <w:r w:rsidR="00514D33">
        <w:t>’</w:t>
      </w:r>
      <w:r>
        <w:t>amphithéâtre</w:t>
      </w:r>
      <w:r w:rsidR="00514D33">
        <w:t xml:space="preserve">, </w:t>
      </w:r>
      <w:r>
        <w:t>avaient assisté à la course burle</w:t>
      </w:r>
      <w:r>
        <w:t>s</w:t>
      </w:r>
      <w:r>
        <w:t>que</w:t>
      </w:r>
      <w:r w:rsidR="00514D33">
        <w:t xml:space="preserve">, </w:t>
      </w:r>
      <w:r>
        <w:t>revinrent dans le patio et réunis en un groupe se mirent à bavarder sous les lumières</w:t>
      </w:r>
      <w:r w:rsidR="00514D33">
        <w:t>.</w:t>
      </w:r>
    </w:p>
    <w:p w14:paraId="35C48B4E" w14:textId="77777777" w:rsidR="00514D33" w:rsidRDefault="005A7F50">
      <w:r>
        <w:t>Un jeune gaillard bien découplé</w:t>
      </w:r>
      <w:r w:rsidR="00514D33">
        <w:t xml:space="preserve">, </w:t>
      </w:r>
      <w:r>
        <w:t>en costume orange brodé d</w:t>
      </w:r>
      <w:r w:rsidR="00514D33">
        <w:t>’</w:t>
      </w:r>
      <w:r>
        <w:t>argent</w:t>
      </w:r>
      <w:r w:rsidR="00514D33">
        <w:t xml:space="preserve">, </w:t>
      </w:r>
      <w:r>
        <w:t>vint à Manuel et sourit</w:t>
      </w:r>
      <w:r w:rsidR="00514D33">
        <w:t>.</w:t>
      </w:r>
    </w:p>
    <w:p w14:paraId="50210846" w14:textId="77777777" w:rsidR="00514D33" w:rsidRDefault="00514D33">
      <w:r>
        <w:t>— </w:t>
      </w:r>
      <w:r w:rsidR="005A7F50">
        <w:t>C</w:t>
      </w:r>
      <w:r>
        <w:t>’</w:t>
      </w:r>
      <w:r w:rsidR="005A7F50">
        <w:t xml:space="preserve">est moi </w:t>
      </w:r>
      <w:r w:rsidR="005A7F50">
        <w:rPr>
          <w:bCs/>
        </w:rPr>
        <w:t>Hernandez</w:t>
      </w:r>
      <w:r>
        <w:t xml:space="preserve">, </w:t>
      </w:r>
      <w:r w:rsidR="005A7F50">
        <w:t>dit-il en tendant sa main</w:t>
      </w:r>
      <w:r>
        <w:t>.</w:t>
      </w:r>
    </w:p>
    <w:p w14:paraId="1E475693" w14:textId="77777777" w:rsidR="00514D33" w:rsidRDefault="005A7F50">
      <w:r>
        <w:t>Manuel la serra</w:t>
      </w:r>
      <w:r w:rsidR="00514D33">
        <w:t>.</w:t>
      </w:r>
    </w:p>
    <w:p w14:paraId="31D10385" w14:textId="77777777" w:rsidR="00514D33" w:rsidRDefault="00514D33">
      <w:r>
        <w:t>— </w:t>
      </w:r>
      <w:r w:rsidR="005A7F50">
        <w:t>Ce sont de véritables éléphants que nous avons ce soir</w:t>
      </w:r>
      <w:r>
        <w:t xml:space="preserve">, </w:t>
      </w:r>
      <w:r w:rsidR="005A7F50">
        <w:t>dit le jeune homme d</w:t>
      </w:r>
      <w:r>
        <w:t>’</w:t>
      </w:r>
      <w:r w:rsidR="005A7F50">
        <w:t>un air cordial</w:t>
      </w:r>
      <w:r>
        <w:t>.</w:t>
      </w:r>
    </w:p>
    <w:p w14:paraId="3A80CF0C" w14:textId="77777777" w:rsidR="00514D33" w:rsidRDefault="00514D33">
      <w:r>
        <w:t>— </w:t>
      </w:r>
      <w:r w:rsidR="005A7F50">
        <w:t>Oui</w:t>
      </w:r>
      <w:r>
        <w:t xml:space="preserve">, </w:t>
      </w:r>
      <w:r w:rsidR="005A7F50">
        <w:t>de grosses bêtes à cornes</w:t>
      </w:r>
      <w:r>
        <w:t xml:space="preserve">, </w:t>
      </w:r>
      <w:r w:rsidR="005A7F50">
        <w:t>approuva Manuel</w:t>
      </w:r>
      <w:r>
        <w:t>.</w:t>
      </w:r>
    </w:p>
    <w:p w14:paraId="7A93CF01" w14:textId="77777777" w:rsidR="00514D33" w:rsidRDefault="00514D33">
      <w:r>
        <w:t>— </w:t>
      </w:r>
      <w:r w:rsidR="005A7F50">
        <w:t>Vous avez tiré le plus mauvais lot</w:t>
      </w:r>
      <w:r>
        <w:t xml:space="preserve">, </w:t>
      </w:r>
      <w:r w:rsidR="005A7F50">
        <w:t>dit le jeune homme</w:t>
      </w:r>
      <w:r>
        <w:t>.</w:t>
      </w:r>
    </w:p>
    <w:p w14:paraId="13795CCA" w14:textId="77777777" w:rsidR="00514D33" w:rsidRDefault="00514D33">
      <w:r>
        <w:t>— </w:t>
      </w:r>
      <w:r w:rsidR="005A7F50">
        <w:t>Qu</w:t>
      </w:r>
      <w:r>
        <w:t>’</w:t>
      </w:r>
      <w:r w:rsidR="005A7F50">
        <w:t>importe</w:t>
      </w:r>
      <w:r>
        <w:t xml:space="preserve"> ! </w:t>
      </w:r>
      <w:r w:rsidR="005A7F50">
        <w:t>dit Manuel</w:t>
      </w:r>
      <w:r>
        <w:t xml:space="preserve">. </w:t>
      </w:r>
      <w:r w:rsidR="005A7F50">
        <w:t>Plus ils sont gros plus ça fait de viande pour les pauvres</w:t>
      </w:r>
      <w:r>
        <w:t>.</w:t>
      </w:r>
    </w:p>
    <w:p w14:paraId="31E97BF0" w14:textId="77777777" w:rsidR="00514D33" w:rsidRDefault="005A7F50">
      <w:r>
        <w:t>Hernandez se mit à rire</w:t>
      </w:r>
      <w:r w:rsidR="00514D33">
        <w:t>.</w:t>
      </w:r>
    </w:p>
    <w:p w14:paraId="654475C2" w14:textId="77777777" w:rsidR="00514D33" w:rsidRDefault="00514D33">
      <w:r>
        <w:t>— </w:t>
      </w:r>
      <w:r w:rsidR="005A7F50">
        <w:t>Où avez-vous appris ça</w:t>
      </w:r>
      <w:r>
        <w:t xml:space="preserve"> ? </w:t>
      </w:r>
      <w:r w:rsidR="005A7F50">
        <w:t>dit-il</w:t>
      </w:r>
      <w:r>
        <w:t>.</w:t>
      </w:r>
    </w:p>
    <w:p w14:paraId="0E668FF0" w14:textId="77777777" w:rsidR="00514D33" w:rsidRDefault="00514D33">
      <w:r>
        <w:lastRenderedPageBreak/>
        <w:t>— </w:t>
      </w:r>
      <w:r w:rsidR="005A7F50">
        <w:t>C</w:t>
      </w:r>
      <w:r>
        <w:t>’</w:t>
      </w:r>
      <w:r w:rsidR="005A7F50">
        <w:t>est une vieille blague</w:t>
      </w:r>
      <w:r>
        <w:t xml:space="preserve">, </w:t>
      </w:r>
      <w:r w:rsidR="005A7F50">
        <w:t>répondit Manuel</w:t>
      </w:r>
      <w:r>
        <w:t xml:space="preserve">. </w:t>
      </w:r>
      <w:r w:rsidR="005A7F50">
        <w:t xml:space="preserve">Aligne donc ta </w:t>
      </w:r>
      <w:r w:rsidR="005A7F50">
        <w:rPr>
          <w:bCs/>
        </w:rPr>
        <w:t xml:space="preserve">cuadrilla </w:t>
      </w:r>
      <w:r w:rsidR="005A7F50">
        <w:t>que je voie mes gars</w:t>
      </w:r>
      <w:r>
        <w:t>.</w:t>
      </w:r>
    </w:p>
    <w:p w14:paraId="0FAC925A" w14:textId="77777777" w:rsidR="00514D33" w:rsidRDefault="00514D33">
      <w:pPr>
        <w:rPr>
          <w:bCs/>
        </w:rPr>
      </w:pPr>
      <w:r>
        <w:t>— </w:t>
      </w:r>
      <w:r w:rsidR="005A7F50">
        <w:t>Il y en a quelques-uns qui ne sont pas mauvais</w:t>
      </w:r>
      <w:r>
        <w:t xml:space="preserve">, </w:t>
      </w:r>
      <w:r w:rsidR="005A7F50">
        <w:t xml:space="preserve">dit </w:t>
      </w:r>
      <w:r w:rsidR="005A7F50">
        <w:rPr>
          <w:bCs/>
        </w:rPr>
        <w:t>He</w:t>
      </w:r>
      <w:r w:rsidR="005A7F50">
        <w:rPr>
          <w:bCs/>
        </w:rPr>
        <w:t>r</w:t>
      </w:r>
      <w:r w:rsidR="005A7F50">
        <w:rPr>
          <w:bCs/>
        </w:rPr>
        <w:t>nandez</w:t>
      </w:r>
      <w:r>
        <w:rPr>
          <w:bCs/>
        </w:rPr>
        <w:t>.</w:t>
      </w:r>
    </w:p>
    <w:p w14:paraId="6A7747F5" w14:textId="77777777" w:rsidR="00514D33" w:rsidRDefault="005A7F50">
      <w:pPr>
        <w:rPr>
          <w:bCs/>
        </w:rPr>
      </w:pPr>
      <w:r>
        <w:t>Il avait l</w:t>
      </w:r>
      <w:r w:rsidR="00514D33">
        <w:t>’</w:t>
      </w:r>
      <w:r>
        <w:t>air tout joyeux</w:t>
      </w:r>
      <w:r w:rsidR="00514D33">
        <w:t xml:space="preserve">. </w:t>
      </w:r>
      <w:r>
        <w:t>Ça faisait trois fois qu</w:t>
      </w:r>
      <w:r w:rsidR="00514D33">
        <w:t>’</w:t>
      </w:r>
      <w:r>
        <w:t>il courait dans des nocturnes et il commençait d</w:t>
      </w:r>
      <w:r w:rsidR="00514D33">
        <w:t>’</w:t>
      </w:r>
      <w:r>
        <w:t>avoir des fidèles à M</w:t>
      </w:r>
      <w:r>
        <w:t>a</w:t>
      </w:r>
      <w:r>
        <w:t>drid</w:t>
      </w:r>
      <w:r w:rsidR="00514D33">
        <w:t xml:space="preserve">. </w:t>
      </w:r>
      <w:r>
        <w:t xml:space="preserve">Il était content que la course fût sur le point de </w:t>
      </w:r>
      <w:r>
        <w:rPr>
          <w:bCs/>
        </w:rPr>
        <w:t>comme</w:t>
      </w:r>
      <w:r>
        <w:rPr>
          <w:bCs/>
        </w:rPr>
        <w:t>n</w:t>
      </w:r>
      <w:r>
        <w:rPr>
          <w:bCs/>
        </w:rPr>
        <w:t>cer</w:t>
      </w:r>
      <w:r w:rsidR="00514D33">
        <w:rPr>
          <w:bCs/>
        </w:rPr>
        <w:t>.</w:t>
      </w:r>
    </w:p>
    <w:p w14:paraId="7D1063DB" w14:textId="77777777" w:rsidR="00514D33" w:rsidRDefault="00514D33">
      <w:r>
        <w:rPr>
          <w:bCs/>
        </w:rPr>
        <w:t>— </w:t>
      </w:r>
      <w:r w:rsidR="005A7F50">
        <w:t>Où sont les piques</w:t>
      </w:r>
      <w:r>
        <w:t xml:space="preserve"> ? </w:t>
      </w:r>
      <w:r w:rsidR="005A7F50">
        <w:t>demanda Manuel</w:t>
      </w:r>
      <w:r>
        <w:t>.</w:t>
      </w:r>
    </w:p>
    <w:p w14:paraId="78D3D14D" w14:textId="77777777" w:rsidR="00514D33" w:rsidRDefault="00514D33">
      <w:r>
        <w:t>— </w:t>
      </w:r>
      <w:r w:rsidR="005A7F50">
        <w:t xml:space="preserve">Au fond des corrals en train de </w:t>
      </w:r>
      <w:r w:rsidR="005A7F50">
        <w:rPr>
          <w:bCs/>
        </w:rPr>
        <w:t xml:space="preserve">se </w:t>
      </w:r>
      <w:r w:rsidR="005A7F50">
        <w:t>battre pour savoir qui aura le plus superbe cheval</w:t>
      </w:r>
      <w:r>
        <w:t xml:space="preserve">, </w:t>
      </w:r>
      <w:r w:rsidR="005A7F50">
        <w:t>dit Hernandez en ricanant</w:t>
      </w:r>
      <w:r>
        <w:t>.</w:t>
      </w:r>
    </w:p>
    <w:p w14:paraId="711163D7" w14:textId="77777777" w:rsidR="00514D33" w:rsidRDefault="005A7F50">
      <w:r>
        <w:t xml:space="preserve">Les </w:t>
      </w:r>
      <w:r>
        <w:rPr>
          <w:bCs/>
        </w:rPr>
        <w:t xml:space="preserve">mules </w:t>
      </w:r>
      <w:r>
        <w:t>passèrent la grille en trombe</w:t>
      </w:r>
      <w:r w:rsidR="00514D33">
        <w:t xml:space="preserve"> ; </w:t>
      </w:r>
      <w:r>
        <w:t>les fouets cl</w:t>
      </w:r>
      <w:r>
        <w:t>a</w:t>
      </w:r>
      <w:r>
        <w:t>quaient</w:t>
      </w:r>
      <w:r w:rsidR="00514D33">
        <w:t xml:space="preserve">, </w:t>
      </w:r>
      <w:r>
        <w:t>les grelots sonnaient</w:t>
      </w:r>
      <w:r w:rsidR="00514D33">
        <w:t xml:space="preserve">, </w:t>
      </w:r>
      <w:r>
        <w:t>et le jeune taureau creusait un sillon dans le sable</w:t>
      </w:r>
      <w:r w:rsidR="00514D33">
        <w:t>.</w:t>
      </w:r>
    </w:p>
    <w:p w14:paraId="43302C76" w14:textId="77777777" w:rsidR="00514D33" w:rsidRDefault="005A7F50">
      <w:r>
        <w:t xml:space="preserve">Ils prirent leurs places pour le paseo dès que </w:t>
      </w:r>
      <w:r>
        <w:rPr>
          <w:bCs/>
        </w:rPr>
        <w:t xml:space="preserve">le </w:t>
      </w:r>
      <w:r>
        <w:t>taureau fut passé</w:t>
      </w:r>
      <w:r w:rsidR="00514D33">
        <w:t xml:space="preserve"> : </w:t>
      </w:r>
      <w:r>
        <w:t>Manuel et Hernandez en tête</w:t>
      </w:r>
      <w:r w:rsidR="00514D33">
        <w:t xml:space="preserve"> ; </w:t>
      </w:r>
      <w:r>
        <w:t>puis les jeunes de la cu</w:t>
      </w:r>
      <w:r>
        <w:t>a</w:t>
      </w:r>
      <w:r>
        <w:t>drilla avec leurs lourdes capes pliées sur le bras gauche</w:t>
      </w:r>
      <w:r w:rsidR="00514D33">
        <w:t xml:space="preserve"> ; </w:t>
      </w:r>
      <w:r>
        <w:t>et e</w:t>
      </w:r>
      <w:r>
        <w:t>n</w:t>
      </w:r>
      <w:r>
        <w:t>fin</w:t>
      </w:r>
      <w:r w:rsidR="00514D33">
        <w:t xml:space="preserve">, </w:t>
      </w:r>
      <w:r>
        <w:t>les quatre picadors montés</w:t>
      </w:r>
      <w:r w:rsidR="00514D33">
        <w:t xml:space="preserve">, </w:t>
      </w:r>
      <w:r>
        <w:t>dont les piques se dressaient comme des lances dans la pénombre du corral</w:t>
      </w:r>
      <w:r w:rsidR="00514D33">
        <w:t>.</w:t>
      </w:r>
    </w:p>
    <w:p w14:paraId="2A26805D" w14:textId="77777777" w:rsidR="00514D33" w:rsidRDefault="00514D33">
      <w:r>
        <w:t>— </w:t>
      </w:r>
      <w:r w:rsidR="005A7F50">
        <w:t>C</w:t>
      </w:r>
      <w:r>
        <w:t>’</w:t>
      </w:r>
      <w:r w:rsidR="005A7F50">
        <w:t xml:space="preserve">est tout de même étonnant que </w:t>
      </w:r>
      <w:r w:rsidR="005A7F50">
        <w:rPr>
          <w:bCs/>
        </w:rPr>
        <w:t xml:space="preserve">Retana </w:t>
      </w:r>
      <w:r w:rsidR="005A7F50">
        <w:t>ne nous éclaire jamais assez pour qu</w:t>
      </w:r>
      <w:r>
        <w:t>’</w:t>
      </w:r>
      <w:r w:rsidR="005A7F50">
        <w:t>on puisse voir les chevaux</w:t>
      </w:r>
      <w:r>
        <w:t xml:space="preserve">, </w:t>
      </w:r>
      <w:r w:rsidR="005A7F50">
        <w:t>disait un picador</w:t>
      </w:r>
      <w:r>
        <w:t>.</w:t>
      </w:r>
    </w:p>
    <w:p w14:paraId="22172CEE" w14:textId="77777777" w:rsidR="00514D33" w:rsidRDefault="00514D33">
      <w:r>
        <w:t>— </w:t>
      </w:r>
      <w:r w:rsidR="005A7F50">
        <w:t>Il sait qu</w:t>
      </w:r>
      <w:r>
        <w:t>’</w:t>
      </w:r>
      <w:r w:rsidR="005A7F50">
        <w:t xml:space="preserve">on sera plus tranquille si on ne </w:t>
      </w:r>
      <w:r w:rsidR="005A7F50">
        <w:rPr>
          <w:bCs/>
        </w:rPr>
        <w:t xml:space="preserve">regarde </w:t>
      </w:r>
      <w:r w:rsidR="005A7F50">
        <w:t xml:space="preserve">pas ces </w:t>
      </w:r>
      <w:r w:rsidR="005A7F50">
        <w:rPr>
          <w:bCs/>
        </w:rPr>
        <w:t xml:space="preserve">cadavres-là </w:t>
      </w:r>
      <w:r w:rsidR="005A7F50">
        <w:t>de trop près</w:t>
      </w:r>
      <w:r>
        <w:t xml:space="preserve">, </w:t>
      </w:r>
      <w:r w:rsidR="005A7F50">
        <w:t>répondit un autre</w:t>
      </w:r>
      <w:r>
        <w:t>.</w:t>
      </w:r>
    </w:p>
    <w:p w14:paraId="6E236253" w14:textId="77777777" w:rsidR="00514D33" w:rsidRDefault="00514D33">
      <w:r>
        <w:t>— </w:t>
      </w:r>
      <w:r w:rsidR="005A7F50">
        <w:t>C</w:t>
      </w:r>
      <w:r>
        <w:t>’</w:t>
      </w:r>
      <w:r w:rsidR="005A7F50">
        <w:t>est tout juste si l</w:t>
      </w:r>
      <w:r>
        <w:t>’</w:t>
      </w:r>
      <w:r w:rsidR="005A7F50">
        <w:t>outil sur lequel je suis peut me lever du sol</w:t>
      </w:r>
      <w:r>
        <w:t xml:space="preserve">, </w:t>
      </w:r>
      <w:r w:rsidR="005A7F50">
        <w:t>reprit un troisième</w:t>
      </w:r>
      <w:r>
        <w:t>.</w:t>
      </w:r>
    </w:p>
    <w:p w14:paraId="5E800F60" w14:textId="77777777" w:rsidR="00514D33" w:rsidRDefault="00514D33">
      <w:r>
        <w:t>— </w:t>
      </w:r>
      <w:r w:rsidR="005A7F50">
        <w:t>Des sardines pour l</w:t>
      </w:r>
      <w:r>
        <w:t>’</w:t>
      </w:r>
      <w:r w:rsidR="005A7F50">
        <w:t>usine de conserves</w:t>
      </w:r>
      <w:r>
        <w:t>.</w:t>
      </w:r>
    </w:p>
    <w:p w14:paraId="71DAAE36" w14:textId="77777777" w:rsidR="00514D33" w:rsidRDefault="005A7F50">
      <w:r>
        <w:lastRenderedPageBreak/>
        <w:t xml:space="preserve">Ils riaient dans </w:t>
      </w:r>
      <w:r>
        <w:rPr>
          <w:bCs/>
        </w:rPr>
        <w:t>l</w:t>
      </w:r>
      <w:r w:rsidR="00514D33">
        <w:rPr>
          <w:bCs/>
        </w:rPr>
        <w:t>’</w:t>
      </w:r>
      <w:r>
        <w:rPr>
          <w:bCs/>
        </w:rPr>
        <w:t>ombre</w:t>
      </w:r>
      <w:r w:rsidR="00514D33">
        <w:rPr>
          <w:bCs/>
        </w:rPr>
        <w:t xml:space="preserve">, </w:t>
      </w:r>
      <w:r>
        <w:t>à califourchon sur leurs rosses e</w:t>
      </w:r>
      <w:r>
        <w:t>f</w:t>
      </w:r>
      <w:r>
        <w:t>flanquées</w:t>
      </w:r>
      <w:r w:rsidR="00514D33">
        <w:t>.</w:t>
      </w:r>
    </w:p>
    <w:p w14:paraId="6D5A53BD" w14:textId="77777777" w:rsidR="00514D33" w:rsidRDefault="005A7F50">
      <w:r>
        <w:rPr>
          <w:bCs/>
        </w:rPr>
        <w:t xml:space="preserve">Zurito </w:t>
      </w:r>
      <w:r>
        <w:t>ne disait rien</w:t>
      </w:r>
      <w:r w:rsidR="00514D33">
        <w:t xml:space="preserve">. </w:t>
      </w:r>
      <w:r>
        <w:t>Il avait la seule bête du lot qui tînt d</w:t>
      </w:r>
      <w:r w:rsidR="00514D33">
        <w:t>’</w:t>
      </w:r>
      <w:r>
        <w:t>aplomb sur ses pattes</w:t>
      </w:r>
      <w:r w:rsidR="00514D33">
        <w:t xml:space="preserve">. </w:t>
      </w:r>
      <w:r>
        <w:t>Il l</w:t>
      </w:r>
      <w:r w:rsidR="00514D33">
        <w:t>’</w:t>
      </w:r>
      <w:r>
        <w:t>avait essayée en la faisant tourner dans le corral et elle répondait au mors et à l</w:t>
      </w:r>
      <w:r w:rsidR="00514D33">
        <w:t>’</w:t>
      </w:r>
      <w:r>
        <w:t>éperon</w:t>
      </w:r>
      <w:r w:rsidR="00514D33">
        <w:t xml:space="preserve">. </w:t>
      </w:r>
      <w:r>
        <w:t>Il avait e</w:t>
      </w:r>
      <w:r>
        <w:t>n</w:t>
      </w:r>
      <w:r>
        <w:t xml:space="preserve">levé le bandeau qui lui cachait </w:t>
      </w:r>
      <w:r>
        <w:rPr>
          <w:bCs/>
        </w:rPr>
        <w:t>l</w:t>
      </w:r>
      <w:r w:rsidR="00514D33">
        <w:rPr>
          <w:bCs/>
        </w:rPr>
        <w:t>’</w:t>
      </w:r>
      <w:r>
        <w:rPr>
          <w:bCs/>
        </w:rPr>
        <w:t xml:space="preserve">œil </w:t>
      </w:r>
      <w:r>
        <w:t>droit et coupé les ficelles qu</w:t>
      </w:r>
      <w:r w:rsidR="00514D33">
        <w:t>’</w:t>
      </w:r>
      <w:r>
        <w:t>on avait serrées étroitement en bas de ses oreilles</w:t>
      </w:r>
      <w:r w:rsidR="00514D33">
        <w:t xml:space="preserve">. </w:t>
      </w:r>
      <w:r>
        <w:t>C</w:t>
      </w:r>
      <w:r w:rsidR="00514D33">
        <w:t>’</w:t>
      </w:r>
      <w:r>
        <w:t>était un bon et fort cheval</w:t>
      </w:r>
      <w:r w:rsidR="00514D33">
        <w:t xml:space="preserve">, </w:t>
      </w:r>
      <w:r>
        <w:t>solide sur ses pattes</w:t>
      </w:r>
      <w:r w:rsidR="00514D33">
        <w:t xml:space="preserve">. </w:t>
      </w:r>
      <w:r>
        <w:t>C</w:t>
      </w:r>
      <w:r w:rsidR="00514D33">
        <w:t>’</w:t>
      </w:r>
      <w:r>
        <w:t>est tout ce qu</w:t>
      </w:r>
      <w:r w:rsidR="00514D33">
        <w:t>’</w:t>
      </w:r>
      <w:r>
        <w:t>il lui fa</w:t>
      </w:r>
      <w:r>
        <w:t>l</w:t>
      </w:r>
      <w:r>
        <w:t>lait</w:t>
      </w:r>
      <w:r w:rsidR="00514D33">
        <w:t xml:space="preserve">. </w:t>
      </w:r>
      <w:r>
        <w:t>Il se proposait de le monter pendant toute la corrida</w:t>
      </w:r>
      <w:r w:rsidR="00514D33">
        <w:t xml:space="preserve">. </w:t>
      </w:r>
      <w:r>
        <w:t>D</w:t>
      </w:r>
      <w:r>
        <w:t>e</w:t>
      </w:r>
      <w:r>
        <w:t>puis que dans la pénombre il s</w:t>
      </w:r>
      <w:r w:rsidR="00514D33">
        <w:t>’</w:t>
      </w:r>
      <w:r>
        <w:t>était mis à cheval sur sa grosse selle rembourrée</w:t>
      </w:r>
      <w:r w:rsidR="00514D33">
        <w:t xml:space="preserve">, </w:t>
      </w:r>
      <w:r>
        <w:t xml:space="preserve">il avait </w:t>
      </w:r>
      <w:r>
        <w:rPr>
          <w:bCs/>
        </w:rPr>
        <w:t>déjà</w:t>
      </w:r>
      <w:r w:rsidR="00514D33">
        <w:rPr>
          <w:bCs/>
        </w:rPr>
        <w:t xml:space="preserve">, </w:t>
      </w:r>
      <w:r>
        <w:t>en attendant le paseo</w:t>
      </w:r>
      <w:r w:rsidR="00514D33">
        <w:t xml:space="preserve">, </w:t>
      </w:r>
      <w:r>
        <w:t>arrêté dans sa tête la manière dont il piquerait</w:t>
      </w:r>
      <w:r w:rsidR="00514D33">
        <w:t xml:space="preserve">, </w:t>
      </w:r>
      <w:r>
        <w:rPr>
          <w:bCs/>
        </w:rPr>
        <w:t xml:space="preserve">depuis </w:t>
      </w:r>
      <w:r>
        <w:t>le commenc</w:t>
      </w:r>
      <w:r>
        <w:t>e</w:t>
      </w:r>
      <w:r>
        <w:t>ment jusqu</w:t>
      </w:r>
      <w:r w:rsidR="00514D33">
        <w:t>’</w:t>
      </w:r>
      <w:r>
        <w:t>à la fin de la course</w:t>
      </w:r>
      <w:r w:rsidR="00514D33">
        <w:t xml:space="preserve">. </w:t>
      </w:r>
      <w:r>
        <w:t>Les autres picadors s</w:t>
      </w:r>
      <w:r w:rsidR="00514D33">
        <w:t>’</w:t>
      </w:r>
      <w:r>
        <w:t>entretenaient à ses côtés</w:t>
      </w:r>
      <w:r w:rsidR="00514D33">
        <w:t xml:space="preserve">. </w:t>
      </w:r>
      <w:r>
        <w:t>Il ne les entendait pas</w:t>
      </w:r>
      <w:r w:rsidR="00514D33">
        <w:t>.</w:t>
      </w:r>
    </w:p>
    <w:p w14:paraId="3D4B58E5" w14:textId="77777777" w:rsidR="00514D33" w:rsidRDefault="005A7F50">
      <w:r>
        <w:t xml:space="preserve">Les deux matadors se tenaient </w:t>
      </w:r>
      <w:r>
        <w:rPr>
          <w:bCs/>
        </w:rPr>
        <w:t>l</w:t>
      </w:r>
      <w:r w:rsidR="00514D33">
        <w:rPr>
          <w:bCs/>
        </w:rPr>
        <w:t>’</w:t>
      </w:r>
      <w:r>
        <w:rPr>
          <w:bCs/>
        </w:rPr>
        <w:t xml:space="preserve">un </w:t>
      </w:r>
      <w:r>
        <w:t>près de l</w:t>
      </w:r>
      <w:r w:rsidR="00514D33">
        <w:t>’</w:t>
      </w:r>
      <w:r>
        <w:t>autre</w:t>
      </w:r>
      <w:r w:rsidR="00514D33">
        <w:t xml:space="preserve">, </w:t>
      </w:r>
      <w:r>
        <w:t>préc</w:t>
      </w:r>
      <w:r>
        <w:t>é</w:t>
      </w:r>
      <w:r>
        <w:t xml:space="preserve">dant les trois </w:t>
      </w:r>
      <w:r>
        <w:rPr>
          <w:bCs/>
        </w:rPr>
        <w:t xml:space="preserve">péons </w:t>
      </w:r>
      <w:r>
        <w:t>et portant comme eux leur cape sur le bras</w:t>
      </w:r>
      <w:r w:rsidR="00514D33">
        <w:t xml:space="preserve">. </w:t>
      </w:r>
      <w:r>
        <w:t>Manuel songeait à ces trois jeunes hommes qui étaient derrière lui</w:t>
      </w:r>
      <w:r w:rsidR="00514D33">
        <w:t xml:space="preserve">. </w:t>
      </w:r>
      <w:r>
        <w:t>C</w:t>
      </w:r>
      <w:r w:rsidR="00514D33">
        <w:t>’</w:t>
      </w:r>
      <w:r>
        <w:t>étaient tous les trois des Madrilènes</w:t>
      </w:r>
      <w:r w:rsidR="00514D33">
        <w:t xml:space="preserve">, </w:t>
      </w:r>
      <w:r>
        <w:t>comme Hernandez</w:t>
      </w:r>
      <w:r w:rsidR="00514D33">
        <w:t xml:space="preserve">, </w:t>
      </w:r>
      <w:r>
        <w:t>des garçons de dix-neuf ans</w:t>
      </w:r>
      <w:r w:rsidR="00514D33">
        <w:t xml:space="preserve">. </w:t>
      </w:r>
      <w:r>
        <w:t xml:space="preserve">Il aimait </w:t>
      </w:r>
      <w:r>
        <w:rPr>
          <w:bCs/>
        </w:rPr>
        <w:t>l</w:t>
      </w:r>
      <w:r w:rsidR="00514D33">
        <w:rPr>
          <w:bCs/>
        </w:rPr>
        <w:t>’</w:t>
      </w:r>
      <w:r>
        <w:rPr>
          <w:bCs/>
        </w:rPr>
        <w:t xml:space="preserve">allure </w:t>
      </w:r>
      <w:r>
        <w:t>de l</w:t>
      </w:r>
      <w:r w:rsidR="00514D33">
        <w:t>’</w:t>
      </w:r>
      <w:r>
        <w:t>un d</w:t>
      </w:r>
      <w:r w:rsidR="00514D33">
        <w:t>’</w:t>
      </w:r>
      <w:r>
        <w:t>eux</w:t>
      </w:r>
      <w:r w:rsidR="00514D33">
        <w:t xml:space="preserve"> : </w:t>
      </w:r>
      <w:r>
        <w:t xml:space="preserve">un Gitan à la mine </w:t>
      </w:r>
      <w:r>
        <w:rPr>
          <w:bCs/>
        </w:rPr>
        <w:t>grave</w:t>
      </w:r>
      <w:r w:rsidR="00514D33">
        <w:t xml:space="preserve">, </w:t>
      </w:r>
      <w:r>
        <w:t>distante</w:t>
      </w:r>
      <w:r w:rsidR="00514D33">
        <w:t xml:space="preserve">, </w:t>
      </w:r>
      <w:r>
        <w:t>et au visage bronzé</w:t>
      </w:r>
      <w:r w:rsidR="00514D33">
        <w:t xml:space="preserve">. </w:t>
      </w:r>
      <w:r>
        <w:t>Manuel se retourna</w:t>
      </w:r>
      <w:r w:rsidR="00514D33">
        <w:t>.</w:t>
      </w:r>
    </w:p>
    <w:p w14:paraId="0E9E1DF0" w14:textId="77777777" w:rsidR="00514D33" w:rsidRDefault="00514D33">
      <w:r>
        <w:t>— </w:t>
      </w:r>
      <w:r w:rsidR="005A7F50">
        <w:t>Comment t</w:t>
      </w:r>
      <w:r>
        <w:t>’</w:t>
      </w:r>
      <w:r w:rsidR="005A7F50">
        <w:t>appelles-tu</w:t>
      </w:r>
      <w:r>
        <w:t xml:space="preserve">, </w:t>
      </w:r>
      <w:r w:rsidR="005A7F50">
        <w:t>mon gars</w:t>
      </w:r>
      <w:r>
        <w:t xml:space="preserve"> ? </w:t>
      </w:r>
      <w:r w:rsidR="005A7F50">
        <w:t>demanda-t-il</w:t>
      </w:r>
      <w:r>
        <w:t>.</w:t>
      </w:r>
    </w:p>
    <w:p w14:paraId="62EF445F" w14:textId="77777777" w:rsidR="00514D33" w:rsidRDefault="00514D33">
      <w:r>
        <w:t>— </w:t>
      </w:r>
      <w:r w:rsidR="005A7F50">
        <w:t>Fuentes</w:t>
      </w:r>
      <w:r>
        <w:t>.</w:t>
      </w:r>
    </w:p>
    <w:p w14:paraId="101ED598" w14:textId="77777777" w:rsidR="00514D33" w:rsidRDefault="00514D33">
      <w:r>
        <w:t>— </w:t>
      </w:r>
      <w:r w:rsidR="005A7F50">
        <w:t>C</w:t>
      </w:r>
      <w:r>
        <w:t>’</w:t>
      </w:r>
      <w:r w:rsidR="005A7F50">
        <w:t>est un j</w:t>
      </w:r>
      <w:r w:rsidR="005A7F50">
        <w:rPr>
          <w:bCs/>
        </w:rPr>
        <w:t xml:space="preserve">oli </w:t>
      </w:r>
      <w:r w:rsidR="005A7F50">
        <w:t>nom</w:t>
      </w:r>
      <w:r>
        <w:t>.</w:t>
      </w:r>
    </w:p>
    <w:p w14:paraId="09F4DCF9" w14:textId="77777777" w:rsidR="00514D33" w:rsidRDefault="005A7F50">
      <w:r>
        <w:t>Le Gitan sourit</w:t>
      </w:r>
      <w:r w:rsidR="00514D33">
        <w:t xml:space="preserve">, </w:t>
      </w:r>
      <w:r>
        <w:t>montrant ses dents</w:t>
      </w:r>
      <w:r w:rsidR="00514D33">
        <w:t>.</w:t>
      </w:r>
    </w:p>
    <w:p w14:paraId="11CDEB24" w14:textId="77777777" w:rsidR="00514D33" w:rsidRDefault="00514D33">
      <w:r>
        <w:t>— </w:t>
      </w:r>
      <w:r w:rsidR="005A7F50">
        <w:t>Quand il entrera tu prendras le taureau et tu le feras co</w:t>
      </w:r>
      <w:r w:rsidR="005A7F50">
        <w:t>u</w:t>
      </w:r>
      <w:r w:rsidR="005A7F50">
        <w:t>rir un peu</w:t>
      </w:r>
      <w:r>
        <w:t xml:space="preserve">, </w:t>
      </w:r>
      <w:r w:rsidR="005A7F50">
        <w:t>dit Manuel</w:t>
      </w:r>
      <w:r>
        <w:t>.</w:t>
      </w:r>
    </w:p>
    <w:p w14:paraId="23C27DC6" w14:textId="77777777" w:rsidR="00514D33" w:rsidRDefault="00514D33">
      <w:r>
        <w:lastRenderedPageBreak/>
        <w:t>— </w:t>
      </w:r>
      <w:r w:rsidR="005A7F50">
        <w:t>Bien</w:t>
      </w:r>
      <w:r>
        <w:t xml:space="preserve">, </w:t>
      </w:r>
      <w:r w:rsidR="005A7F50">
        <w:t>répondit le Gitan</w:t>
      </w:r>
      <w:r>
        <w:t xml:space="preserve">. </w:t>
      </w:r>
      <w:r w:rsidR="005A7F50">
        <w:t>Son visage redevint sérieux</w:t>
      </w:r>
      <w:r>
        <w:t xml:space="preserve">. </w:t>
      </w:r>
      <w:r w:rsidR="005A7F50">
        <w:t>Il r</w:t>
      </w:r>
      <w:r w:rsidR="005A7F50">
        <w:t>é</w:t>
      </w:r>
      <w:r w:rsidR="005A7F50">
        <w:t>fléchissait à ce qu</w:t>
      </w:r>
      <w:r>
        <w:t>’</w:t>
      </w:r>
      <w:r w:rsidR="005A7F50">
        <w:t>il allait faire</w:t>
      </w:r>
      <w:r>
        <w:t>.</w:t>
      </w:r>
    </w:p>
    <w:p w14:paraId="775FE985" w14:textId="77777777" w:rsidR="00514D33" w:rsidRDefault="00514D33">
      <w:r>
        <w:t>— </w:t>
      </w:r>
      <w:r w:rsidR="005A7F50">
        <w:t>Voilà</w:t>
      </w:r>
      <w:r>
        <w:t xml:space="preserve">, </w:t>
      </w:r>
      <w:r w:rsidR="005A7F50">
        <w:t>c</w:t>
      </w:r>
      <w:r>
        <w:t>’</w:t>
      </w:r>
      <w:r w:rsidR="005A7F50">
        <w:t>est le moment</w:t>
      </w:r>
      <w:r>
        <w:t xml:space="preserve"> ! </w:t>
      </w:r>
      <w:r w:rsidR="005A7F50">
        <w:t>dit Manuel à Hernandez</w:t>
      </w:r>
      <w:r>
        <w:t>.</w:t>
      </w:r>
    </w:p>
    <w:p w14:paraId="358E964B" w14:textId="77777777" w:rsidR="00514D33" w:rsidRDefault="00514D33">
      <w:r>
        <w:t>— </w:t>
      </w:r>
      <w:r w:rsidR="005A7F50">
        <w:t>Allons-y</w:t>
      </w:r>
      <w:r>
        <w:t>.</w:t>
      </w:r>
    </w:p>
    <w:p w14:paraId="3A288234" w14:textId="77777777" w:rsidR="00514D33" w:rsidRDefault="005A7F50">
      <w:r>
        <w:t>La tête droite</w:t>
      </w:r>
      <w:r w:rsidR="00514D33">
        <w:t xml:space="preserve">, </w:t>
      </w:r>
      <w:r>
        <w:t xml:space="preserve">se balançant au rythme de la </w:t>
      </w:r>
      <w:r>
        <w:rPr>
          <w:bCs/>
        </w:rPr>
        <w:t>musique</w:t>
      </w:r>
      <w:r w:rsidR="00514D33">
        <w:rPr>
          <w:bCs/>
        </w:rPr>
        <w:t xml:space="preserve">, </w:t>
      </w:r>
      <w:r>
        <w:t>leurs bras droits battant largement</w:t>
      </w:r>
      <w:r w:rsidR="00514D33">
        <w:t xml:space="preserve">, </w:t>
      </w:r>
      <w:r>
        <w:t>ils avançaient</w:t>
      </w:r>
      <w:r w:rsidR="00514D33">
        <w:t xml:space="preserve">, </w:t>
      </w:r>
      <w:r>
        <w:t>traversant la piste sablée sous la lumière des lampes à arc</w:t>
      </w:r>
      <w:r w:rsidR="00514D33">
        <w:t xml:space="preserve">. </w:t>
      </w:r>
      <w:r>
        <w:t xml:space="preserve">La </w:t>
      </w:r>
      <w:r>
        <w:rPr>
          <w:bCs/>
        </w:rPr>
        <w:t xml:space="preserve">cuadrilla </w:t>
      </w:r>
      <w:r>
        <w:t>s</w:t>
      </w:r>
      <w:r w:rsidR="00514D33">
        <w:t>’</w:t>
      </w:r>
      <w:r>
        <w:t>élargissait en triangle</w:t>
      </w:r>
      <w:r w:rsidR="00514D33">
        <w:t xml:space="preserve"> ; </w:t>
      </w:r>
      <w:r>
        <w:t>les picadors suivaient sur leurs montures</w:t>
      </w:r>
      <w:r w:rsidR="00514D33">
        <w:t xml:space="preserve">, </w:t>
      </w:r>
      <w:r>
        <w:t>puis v</w:t>
      </w:r>
      <w:r>
        <w:t>e</w:t>
      </w:r>
      <w:r>
        <w:t xml:space="preserve">naient les garçons de piste et les mules avec leurs </w:t>
      </w:r>
      <w:r>
        <w:rPr>
          <w:bCs/>
        </w:rPr>
        <w:t>grelots</w:t>
      </w:r>
      <w:r w:rsidR="00514D33">
        <w:rPr>
          <w:bCs/>
        </w:rPr>
        <w:t xml:space="preserve">. </w:t>
      </w:r>
      <w:r>
        <w:t>Ta</w:t>
      </w:r>
      <w:r>
        <w:t>n</w:t>
      </w:r>
      <w:r>
        <w:t>dis qu</w:t>
      </w:r>
      <w:r w:rsidR="00514D33">
        <w:t>’</w:t>
      </w:r>
      <w:r>
        <w:t xml:space="preserve">ils traversaient </w:t>
      </w:r>
      <w:r>
        <w:rPr>
          <w:bCs/>
        </w:rPr>
        <w:t>l</w:t>
      </w:r>
      <w:r w:rsidR="00514D33">
        <w:rPr>
          <w:bCs/>
        </w:rPr>
        <w:t>’</w:t>
      </w:r>
      <w:r>
        <w:rPr>
          <w:bCs/>
        </w:rPr>
        <w:t xml:space="preserve">arène </w:t>
      </w:r>
      <w:r>
        <w:t>le public applaudissait Hernandez</w:t>
      </w:r>
      <w:r w:rsidR="00514D33">
        <w:t xml:space="preserve">. </w:t>
      </w:r>
      <w:r>
        <w:t>Et eux marchaient avec arrogance</w:t>
      </w:r>
      <w:r w:rsidR="00514D33">
        <w:t xml:space="preserve">, </w:t>
      </w:r>
      <w:r>
        <w:t>en se dandinant</w:t>
      </w:r>
      <w:r w:rsidR="00514D33">
        <w:t xml:space="preserve">, </w:t>
      </w:r>
      <w:r>
        <w:t>regardant droit devant eux</w:t>
      </w:r>
      <w:r w:rsidR="00514D33">
        <w:t xml:space="preserve">. </w:t>
      </w:r>
      <w:r>
        <w:t>Ils saluèrent le président et le cortège se d</w:t>
      </w:r>
      <w:r>
        <w:t>é</w:t>
      </w:r>
      <w:r>
        <w:t>membra</w:t>
      </w:r>
      <w:r w:rsidR="00514D33">
        <w:t xml:space="preserve">. </w:t>
      </w:r>
      <w:r>
        <w:t xml:space="preserve">Les matadors et les </w:t>
      </w:r>
      <w:r>
        <w:rPr>
          <w:bCs/>
        </w:rPr>
        <w:t xml:space="preserve">peones </w:t>
      </w:r>
      <w:r>
        <w:t>s</w:t>
      </w:r>
      <w:r w:rsidR="00514D33">
        <w:t>’</w:t>
      </w:r>
      <w:r>
        <w:t>approchèrent de la barr</w:t>
      </w:r>
      <w:r>
        <w:t>e</w:t>
      </w:r>
      <w:r>
        <w:t>ra et changèrent leurs lourds manteaux contre de légères capes de combat</w:t>
      </w:r>
      <w:r w:rsidR="00514D33">
        <w:t xml:space="preserve">. </w:t>
      </w:r>
      <w:r>
        <w:t>Les mules sortirent</w:t>
      </w:r>
      <w:r w:rsidR="00514D33">
        <w:t xml:space="preserve">. </w:t>
      </w:r>
      <w:r>
        <w:t>Les cavaliers piquèrent un g</w:t>
      </w:r>
      <w:r>
        <w:t>a</w:t>
      </w:r>
      <w:r>
        <w:t>lop saccadé autour de la piste et deux d</w:t>
      </w:r>
      <w:r w:rsidR="00514D33">
        <w:t>’</w:t>
      </w:r>
      <w:r>
        <w:t>entre eux refranchirent la grille par où ils étaient entrés</w:t>
      </w:r>
      <w:r w:rsidR="00514D33">
        <w:t xml:space="preserve">. </w:t>
      </w:r>
      <w:r>
        <w:t>Les garçons balayaient le sable et l</w:t>
      </w:r>
      <w:r w:rsidR="00514D33">
        <w:t>’</w:t>
      </w:r>
      <w:r>
        <w:t>égalisaient</w:t>
      </w:r>
      <w:r w:rsidR="00514D33">
        <w:t>.</w:t>
      </w:r>
    </w:p>
    <w:p w14:paraId="3F17DF41" w14:textId="77777777" w:rsidR="00514D33" w:rsidRDefault="005A7F50">
      <w:r>
        <w:t>Manuel but un verre d</w:t>
      </w:r>
      <w:r w:rsidR="00514D33">
        <w:t>’</w:t>
      </w:r>
      <w:r>
        <w:t xml:space="preserve">eau que lui passa un employé mis à sa disposition par </w:t>
      </w:r>
      <w:r>
        <w:rPr>
          <w:bCs/>
        </w:rPr>
        <w:t>Retana</w:t>
      </w:r>
      <w:r w:rsidR="00514D33">
        <w:rPr>
          <w:bCs/>
        </w:rPr>
        <w:t xml:space="preserve"> ; </w:t>
      </w:r>
      <w:r>
        <w:t>c</w:t>
      </w:r>
      <w:r w:rsidR="00514D33">
        <w:t>’</w:t>
      </w:r>
      <w:r>
        <w:t>était l</w:t>
      </w:r>
      <w:r w:rsidR="00514D33">
        <w:t>’</w:t>
      </w:r>
      <w:r>
        <w:t>homme qui allait faire fon</w:t>
      </w:r>
      <w:r>
        <w:t>c</w:t>
      </w:r>
      <w:r>
        <w:t xml:space="preserve">tion de manager et </w:t>
      </w:r>
      <w:r>
        <w:rPr>
          <w:bCs/>
        </w:rPr>
        <w:t xml:space="preserve">lui </w:t>
      </w:r>
      <w:r>
        <w:t xml:space="preserve">passer </w:t>
      </w:r>
      <w:r>
        <w:rPr>
          <w:bCs/>
        </w:rPr>
        <w:t>l</w:t>
      </w:r>
      <w:r w:rsidR="00514D33">
        <w:rPr>
          <w:bCs/>
        </w:rPr>
        <w:t>’</w:t>
      </w:r>
      <w:r>
        <w:rPr>
          <w:bCs/>
        </w:rPr>
        <w:t xml:space="preserve">estoc </w:t>
      </w:r>
      <w:r>
        <w:t>quand le moment serait v</w:t>
      </w:r>
      <w:r>
        <w:t>e</w:t>
      </w:r>
      <w:r>
        <w:t>nu</w:t>
      </w:r>
      <w:r w:rsidR="00514D33">
        <w:t xml:space="preserve">. </w:t>
      </w:r>
      <w:r>
        <w:t>Hernandez qui venait de causer avec son propre manager s</w:t>
      </w:r>
      <w:r w:rsidR="00514D33">
        <w:t>’</w:t>
      </w:r>
      <w:r>
        <w:t>approcha</w:t>
      </w:r>
      <w:r w:rsidR="00514D33">
        <w:t>.</w:t>
      </w:r>
    </w:p>
    <w:p w14:paraId="11DC9CB4" w14:textId="77777777" w:rsidR="00514D33" w:rsidRDefault="00514D33">
      <w:r>
        <w:t>— </w:t>
      </w:r>
      <w:r w:rsidR="005A7F50">
        <w:t>Tu as la bonne cote</w:t>
      </w:r>
      <w:r>
        <w:t xml:space="preserve">, </w:t>
      </w:r>
      <w:r w:rsidR="005A7F50">
        <w:t>petit</w:t>
      </w:r>
      <w:r>
        <w:t xml:space="preserve">, </w:t>
      </w:r>
      <w:r w:rsidR="005A7F50">
        <w:t>lui dit Manuel pour le compl</w:t>
      </w:r>
      <w:r w:rsidR="005A7F50">
        <w:t>i</w:t>
      </w:r>
      <w:r w:rsidR="005A7F50">
        <w:t>menter</w:t>
      </w:r>
      <w:r>
        <w:t>.</w:t>
      </w:r>
    </w:p>
    <w:p w14:paraId="577461EE" w14:textId="77777777" w:rsidR="00514D33" w:rsidRDefault="00514D33">
      <w:r>
        <w:t>— </w:t>
      </w:r>
      <w:r w:rsidR="005A7F50">
        <w:t>Oui</w:t>
      </w:r>
      <w:r>
        <w:t xml:space="preserve">, </w:t>
      </w:r>
      <w:r w:rsidR="005A7F50">
        <w:t>je leur plais</w:t>
      </w:r>
      <w:r>
        <w:t xml:space="preserve">, </w:t>
      </w:r>
      <w:r w:rsidR="005A7F50">
        <w:t xml:space="preserve">dit </w:t>
      </w:r>
      <w:r w:rsidR="005A7F50">
        <w:rPr>
          <w:bCs/>
        </w:rPr>
        <w:t xml:space="preserve">Hernandez </w:t>
      </w:r>
      <w:r w:rsidR="005A7F50">
        <w:t>d</w:t>
      </w:r>
      <w:r>
        <w:t>’</w:t>
      </w:r>
      <w:r w:rsidR="005A7F50">
        <w:t>un air heureux</w:t>
      </w:r>
      <w:r>
        <w:t>.</w:t>
      </w:r>
    </w:p>
    <w:p w14:paraId="26DDDEAC" w14:textId="77777777" w:rsidR="00514D33" w:rsidRDefault="00514D33">
      <w:pPr>
        <w:rPr>
          <w:bCs/>
        </w:rPr>
      </w:pPr>
      <w:r>
        <w:t>— </w:t>
      </w:r>
      <w:r w:rsidR="005A7F50">
        <w:rPr>
          <w:bCs/>
        </w:rPr>
        <w:t>Qu</w:t>
      </w:r>
      <w:r>
        <w:rPr>
          <w:bCs/>
        </w:rPr>
        <w:t>’</w:t>
      </w:r>
      <w:r w:rsidR="005A7F50">
        <w:rPr>
          <w:bCs/>
        </w:rPr>
        <w:t xml:space="preserve">est-ce </w:t>
      </w:r>
      <w:r w:rsidR="005A7F50">
        <w:t>que vous dites de ce paseo</w:t>
      </w:r>
      <w:r>
        <w:t xml:space="preserve"> ? </w:t>
      </w:r>
      <w:r w:rsidR="005A7F50">
        <w:t>demanda Manuel à l</w:t>
      </w:r>
      <w:r>
        <w:t>’</w:t>
      </w:r>
      <w:r w:rsidR="005A7F50">
        <w:t xml:space="preserve">employé de </w:t>
      </w:r>
      <w:r w:rsidR="005A7F50">
        <w:rPr>
          <w:bCs/>
        </w:rPr>
        <w:t>Retana</w:t>
      </w:r>
      <w:r>
        <w:rPr>
          <w:bCs/>
        </w:rPr>
        <w:t>.</w:t>
      </w:r>
    </w:p>
    <w:p w14:paraId="28B445F3" w14:textId="77777777" w:rsidR="00514D33" w:rsidRDefault="00514D33">
      <w:r>
        <w:rPr>
          <w:bCs/>
        </w:rPr>
        <w:lastRenderedPageBreak/>
        <w:t>— </w:t>
      </w:r>
      <w:r w:rsidR="005A7F50">
        <w:t>Un vrai mariage</w:t>
      </w:r>
      <w:r>
        <w:t xml:space="preserve">, </w:t>
      </w:r>
      <w:r w:rsidR="005A7F50">
        <w:t>répondit l</w:t>
      </w:r>
      <w:r>
        <w:t>’</w:t>
      </w:r>
      <w:r w:rsidR="005A7F50">
        <w:t>autre</w:t>
      </w:r>
      <w:r>
        <w:t xml:space="preserve">. </w:t>
      </w:r>
      <w:r w:rsidR="005A7F50">
        <w:t>Épatant</w:t>
      </w:r>
      <w:r>
        <w:t xml:space="preserve">. </w:t>
      </w:r>
      <w:r w:rsidR="005A7F50">
        <w:t>Vous êtes e</w:t>
      </w:r>
      <w:r w:rsidR="005A7F50">
        <w:t>n</w:t>
      </w:r>
      <w:r w:rsidR="005A7F50">
        <w:t>trés</w:t>
      </w:r>
      <w:r>
        <w:t xml:space="preserve">, </w:t>
      </w:r>
      <w:r w:rsidR="005A7F50">
        <w:t>mes gaillards</w:t>
      </w:r>
      <w:r>
        <w:t xml:space="preserve">, </w:t>
      </w:r>
      <w:r w:rsidR="005A7F50">
        <w:t xml:space="preserve">comme Joselito et </w:t>
      </w:r>
      <w:r w:rsidR="005A7F50">
        <w:rPr>
          <w:bCs/>
        </w:rPr>
        <w:t>Bel</w:t>
      </w:r>
      <w:r w:rsidR="005A7F50">
        <w:t>monte</w:t>
      </w:r>
      <w:r>
        <w:t>.</w:t>
      </w:r>
    </w:p>
    <w:p w14:paraId="26EC5079" w14:textId="77777777" w:rsidR="00514D33" w:rsidRDefault="005A7F50">
      <w:r>
        <w:t>Zurito passa près d</w:t>
      </w:r>
      <w:r w:rsidR="00514D33">
        <w:t>’</w:t>
      </w:r>
      <w:r>
        <w:t>eux</w:t>
      </w:r>
      <w:r w:rsidR="00514D33">
        <w:t xml:space="preserve">, </w:t>
      </w:r>
      <w:r>
        <w:t>pareil à une énorme statue éque</w:t>
      </w:r>
      <w:r>
        <w:t>s</w:t>
      </w:r>
      <w:r>
        <w:t>tre</w:t>
      </w:r>
      <w:r w:rsidR="00514D33">
        <w:t xml:space="preserve">. </w:t>
      </w:r>
      <w:r>
        <w:t>Faisant virer sa monture</w:t>
      </w:r>
      <w:r w:rsidR="00514D33">
        <w:t xml:space="preserve">, </w:t>
      </w:r>
      <w:r>
        <w:t>il la plaça face au toril dont on voyait la porte rouge de l</w:t>
      </w:r>
      <w:r w:rsidR="00514D33">
        <w:t>’</w:t>
      </w:r>
      <w:r>
        <w:t>autre côté de la piste</w:t>
      </w:r>
      <w:r w:rsidR="00514D33">
        <w:t xml:space="preserve">. </w:t>
      </w:r>
      <w:r>
        <w:t>Tout lui semblait bizarre sous cette lumière artificielle</w:t>
      </w:r>
      <w:r w:rsidR="00514D33">
        <w:t xml:space="preserve">. </w:t>
      </w:r>
      <w:r>
        <w:rPr>
          <w:bCs/>
        </w:rPr>
        <w:t>D</w:t>
      </w:r>
      <w:r w:rsidR="00514D33">
        <w:rPr>
          <w:bCs/>
        </w:rPr>
        <w:t>’</w:t>
      </w:r>
      <w:r>
        <w:rPr>
          <w:bCs/>
        </w:rPr>
        <w:t xml:space="preserve">habitude </w:t>
      </w:r>
      <w:r>
        <w:t xml:space="preserve">il </w:t>
      </w:r>
      <w:r>
        <w:rPr>
          <w:bCs/>
        </w:rPr>
        <w:t xml:space="preserve">piquait dans </w:t>
      </w:r>
      <w:r>
        <w:t>le chaud soleil de l</w:t>
      </w:r>
      <w:r w:rsidR="00514D33">
        <w:t>’</w:t>
      </w:r>
      <w:r>
        <w:t>après-midi</w:t>
      </w:r>
      <w:r w:rsidR="00514D33">
        <w:t xml:space="preserve">, </w:t>
      </w:r>
      <w:r>
        <w:t>et pour la forte somme</w:t>
      </w:r>
      <w:r w:rsidR="00514D33">
        <w:t xml:space="preserve">. </w:t>
      </w:r>
      <w:r>
        <w:t>Ces fourbis de becs électriques ne lui plaisaient guère</w:t>
      </w:r>
      <w:r w:rsidR="00514D33">
        <w:t xml:space="preserve">. </w:t>
      </w:r>
      <w:r>
        <w:t>Il aurait bien voulu qu</w:t>
      </w:r>
      <w:r w:rsidR="00514D33">
        <w:t>’</w:t>
      </w:r>
      <w:r>
        <w:t>on commence</w:t>
      </w:r>
      <w:r w:rsidR="00514D33">
        <w:t xml:space="preserve">. </w:t>
      </w:r>
      <w:r>
        <w:t>Manuel s</w:t>
      </w:r>
      <w:r w:rsidR="00514D33">
        <w:t>’</w:t>
      </w:r>
      <w:r>
        <w:t>approcha de lui</w:t>
      </w:r>
      <w:r w:rsidR="00514D33">
        <w:t>.</w:t>
      </w:r>
    </w:p>
    <w:p w14:paraId="52D7F996" w14:textId="77777777" w:rsidR="00514D33" w:rsidRDefault="00514D33">
      <w:r>
        <w:t>— </w:t>
      </w:r>
      <w:r w:rsidR="005A7F50">
        <w:t>Pique-le</w:t>
      </w:r>
      <w:r>
        <w:t xml:space="preserve">, </w:t>
      </w:r>
      <w:r w:rsidR="005A7F50">
        <w:t>Manos</w:t>
      </w:r>
      <w:r>
        <w:t xml:space="preserve">, </w:t>
      </w:r>
      <w:r w:rsidR="005A7F50">
        <w:t>dit-il</w:t>
      </w:r>
      <w:r>
        <w:t xml:space="preserve">. </w:t>
      </w:r>
      <w:r w:rsidR="005A7F50">
        <w:t>Sonne-le moi comme il faut</w:t>
      </w:r>
      <w:r>
        <w:t>.</w:t>
      </w:r>
    </w:p>
    <w:p w14:paraId="428EE235" w14:textId="77777777" w:rsidR="00514D33" w:rsidRDefault="00514D33">
      <w:r>
        <w:t>— </w:t>
      </w:r>
      <w:r w:rsidR="005A7F50">
        <w:t>Je le piquerai</w:t>
      </w:r>
      <w:r>
        <w:t xml:space="preserve">, </w:t>
      </w:r>
      <w:r w:rsidR="005A7F50">
        <w:t>petit</w:t>
      </w:r>
      <w:r>
        <w:t xml:space="preserve">, </w:t>
      </w:r>
      <w:r w:rsidR="005A7F50">
        <w:t>dit Zurito en crachant sur le sable</w:t>
      </w:r>
      <w:r>
        <w:t xml:space="preserve">. </w:t>
      </w:r>
      <w:r w:rsidR="005A7F50">
        <w:t>Je lui ferai sauter la barrière</w:t>
      </w:r>
      <w:r>
        <w:t>.</w:t>
      </w:r>
    </w:p>
    <w:p w14:paraId="7E88E89C" w14:textId="77777777" w:rsidR="00514D33" w:rsidRDefault="00514D33">
      <w:r>
        <w:t>— </w:t>
      </w:r>
      <w:r w:rsidR="005A7F50">
        <w:t>Pèse dessus</w:t>
      </w:r>
      <w:r>
        <w:t xml:space="preserve">, </w:t>
      </w:r>
      <w:r w:rsidR="005A7F50">
        <w:t>Manos</w:t>
      </w:r>
      <w:r>
        <w:t>.</w:t>
      </w:r>
    </w:p>
    <w:p w14:paraId="6550B54F" w14:textId="77777777" w:rsidR="00514D33" w:rsidRDefault="00514D33">
      <w:r>
        <w:t>— </w:t>
      </w:r>
      <w:r w:rsidR="005A7F50">
        <w:t>Je pèserai dessus</w:t>
      </w:r>
      <w:r>
        <w:t xml:space="preserve">, </w:t>
      </w:r>
      <w:r w:rsidR="005A7F50">
        <w:t>répondit Zurito</w:t>
      </w:r>
      <w:r>
        <w:t xml:space="preserve">. </w:t>
      </w:r>
      <w:r w:rsidR="005A7F50">
        <w:t>Qu</w:t>
      </w:r>
      <w:r>
        <w:t>’</w:t>
      </w:r>
      <w:r w:rsidR="005A7F50">
        <w:t>est-ce qu</w:t>
      </w:r>
      <w:r>
        <w:t>’</w:t>
      </w:r>
      <w:r w:rsidR="005A7F50">
        <w:t>on a</w:t>
      </w:r>
      <w:r w:rsidR="005A7F50">
        <w:t>t</w:t>
      </w:r>
      <w:r w:rsidR="005A7F50">
        <w:t>tend</w:t>
      </w:r>
      <w:r>
        <w:t> ?</w:t>
      </w:r>
    </w:p>
    <w:p w14:paraId="644895A7" w14:textId="77777777" w:rsidR="00514D33" w:rsidRDefault="00514D33">
      <w:r>
        <w:t>— </w:t>
      </w:r>
      <w:r w:rsidR="005A7F50">
        <w:t>Le voilà qui sort</w:t>
      </w:r>
      <w:r>
        <w:t xml:space="preserve">, </w:t>
      </w:r>
      <w:r w:rsidR="005A7F50">
        <w:t>dit Manuel</w:t>
      </w:r>
      <w:r>
        <w:t>.</w:t>
      </w:r>
    </w:p>
    <w:p w14:paraId="4FA20E78" w14:textId="77777777" w:rsidR="00514D33" w:rsidRDefault="005A7F50">
      <w:r>
        <w:t>Zurito restait là</w:t>
      </w:r>
      <w:r w:rsidR="00514D33">
        <w:t xml:space="preserve">, </w:t>
      </w:r>
      <w:r>
        <w:t>ses pieds dans la boîte des étriers</w:t>
      </w:r>
      <w:r w:rsidR="00514D33">
        <w:t xml:space="preserve"> ; </w:t>
      </w:r>
      <w:r>
        <w:t>ses grandes jambes</w:t>
      </w:r>
      <w:r w:rsidR="00514D33">
        <w:t xml:space="preserve">, </w:t>
      </w:r>
      <w:r>
        <w:t>sous le cuissard recouvert de peau de chèvre</w:t>
      </w:r>
      <w:r w:rsidR="00514D33">
        <w:t xml:space="preserve">, </w:t>
      </w:r>
      <w:r>
        <w:t>étreignaient le cheval</w:t>
      </w:r>
      <w:r w:rsidR="00514D33">
        <w:t xml:space="preserve"> ; </w:t>
      </w:r>
      <w:r>
        <w:t>les rênes dans la main gauche</w:t>
      </w:r>
      <w:r w:rsidR="00514D33">
        <w:t xml:space="preserve">, </w:t>
      </w:r>
      <w:r>
        <w:t>la grande pique dans la droite</w:t>
      </w:r>
      <w:r w:rsidR="00514D33">
        <w:t xml:space="preserve">, </w:t>
      </w:r>
      <w:r>
        <w:t>son large chapeau bien enfoncé sur les yeux pour les abriter de la lumière</w:t>
      </w:r>
      <w:r w:rsidR="00514D33">
        <w:t xml:space="preserve">, </w:t>
      </w:r>
      <w:r>
        <w:t>il regardait la porte lointaine du toril</w:t>
      </w:r>
      <w:r w:rsidR="00514D33">
        <w:t xml:space="preserve">. </w:t>
      </w:r>
      <w:r>
        <w:t>Les oreilles de sa monture frémissaient</w:t>
      </w:r>
      <w:r w:rsidR="00514D33">
        <w:t xml:space="preserve">. </w:t>
      </w:r>
      <w:r>
        <w:t>Il la caressa de la main</w:t>
      </w:r>
      <w:r w:rsidR="00514D33">
        <w:t>.</w:t>
      </w:r>
    </w:p>
    <w:p w14:paraId="1711F387" w14:textId="77777777" w:rsidR="00514D33" w:rsidRDefault="005A7F50">
      <w:r>
        <w:t>La porte rouge s</w:t>
      </w:r>
      <w:r w:rsidR="00514D33">
        <w:t>’</w:t>
      </w:r>
      <w:r>
        <w:t>ouvrit et durant une minute Zurito regarda la voûte déserte</w:t>
      </w:r>
      <w:r w:rsidR="00514D33">
        <w:t xml:space="preserve">, </w:t>
      </w:r>
      <w:r>
        <w:t>là-bas</w:t>
      </w:r>
      <w:r w:rsidR="00514D33">
        <w:t xml:space="preserve">, </w:t>
      </w:r>
      <w:r>
        <w:t>de l</w:t>
      </w:r>
      <w:r w:rsidR="00514D33">
        <w:t>’</w:t>
      </w:r>
      <w:r>
        <w:t>autre côté de l</w:t>
      </w:r>
      <w:r w:rsidR="00514D33">
        <w:t>’</w:t>
      </w:r>
      <w:r>
        <w:t>arène</w:t>
      </w:r>
      <w:r w:rsidR="00514D33">
        <w:t xml:space="preserve">. </w:t>
      </w:r>
      <w:r>
        <w:t>Le taureau sortit en coup de vent</w:t>
      </w:r>
      <w:r w:rsidR="00514D33">
        <w:t xml:space="preserve">. </w:t>
      </w:r>
      <w:r>
        <w:t>Il patina sur ses quatre sabots quand il arriva sous les lumières</w:t>
      </w:r>
      <w:r w:rsidR="00514D33">
        <w:t xml:space="preserve">, </w:t>
      </w:r>
      <w:r>
        <w:t>puis se lançant au galop</w:t>
      </w:r>
      <w:r w:rsidR="00514D33">
        <w:t xml:space="preserve">, </w:t>
      </w:r>
      <w:r>
        <w:t>avançant so</w:t>
      </w:r>
      <w:r>
        <w:t>u</w:t>
      </w:r>
      <w:r>
        <w:t>plement dans un galop rapide</w:t>
      </w:r>
      <w:r w:rsidR="00514D33">
        <w:t xml:space="preserve">, </w:t>
      </w:r>
      <w:r>
        <w:t xml:space="preserve">silencieux sauf </w:t>
      </w:r>
      <w:r>
        <w:lastRenderedPageBreak/>
        <w:t xml:space="preserve">quand il soufflait par ses larges </w:t>
      </w:r>
      <w:r>
        <w:rPr>
          <w:bCs/>
        </w:rPr>
        <w:t>naseaux</w:t>
      </w:r>
      <w:r w:rsidR="00514D33">
        <w:t xml:space="preserve">, </w:t>
      </w:r>
      <w:r>
        <w:t>il chargea</w:t>
      </w:r>
      <w:r w:rsidR="00514D33">
        <w:t xml:space="preserve">, </w:t>
      </w:r>
      <w:r>
        <w:t>heureux de se voir libre au sortir de son obscur réduit</w:t>
      </w:r>
      <w:r w:rsidR="00514D33">
        <w:t>.</w:t>
      </w:r>
    </w:p>
    <w:p w14:paraId="26B84508" w14:textId="77777777" w:rsidR="005A7F50" w:rsidRDefault="005A7F50">
      <w:r>
        <w:t>Au premier rang des gradins</w:t>
      </w:r>
      <w:r w:rsidR="00514D33">
        <w:t xml:space="preserve">, </w:t>
      </w:r>
      <w:r>
        <w:t>ne s</w:t>
      </w:r>
      <w:r w:rsidR="00514D33">
        <w:t>’</w:t>
      </w:r>
      <w:r>
        <w:t>amusant guère</w:t>
      </w:r>
      <w:r w:rsidR="00514D33">
        <w:t xml:space="preserve">, </w:t>
      </w:r>
      <w:r>
        <w:t>courbé en deux pour s</w:t>
      </w:r>
      <w:r w:rsidR="00514D33">
        <w:t>’</w:t>
      </w:r>
      <w:r>
        <w:t xml:space="preserve">appuyer sur le </w:t>
      </w:r>
      <w:r>
        <w:rPr>
          <w:bCs/>
        </w:rPr>
        <w:t xml:space="preserve">mur </w:t>
      </w:r>
      <w:r>
        <w:t>de ciment qui touchait ses genoux</w:t>
      </w:r>
      <w:r w:rsidR="00514D33">
        <w:t xml:space="preserve">, </w:t>
      </w:r>
      <w:r>
        <w:t xml:space="preserve">le journaliste chargé par intérim de la rubrique </w:t>
      </w:r>
      <w:r>
        <w:rPr>
          <w:bCs/>
        </w:rPr>
        <w:t>taur</w:t>
      </w:r>
      <w:r>
        <w:rPr>
          <w:bCs/>
        </w:rPr>
        <w:t>o</w:t>
      </w:r>
      <w:r>
        <w:rPr>
          <w:bCs/>
        </w:rPr>
        <w:t>machique d</w:t>
      </w:r>
      <w:r w:rsidR="00514D33">
        <w:rPr>
          <w:bCs/>
        </w:rPr>
        <w:t>’</w:t>
      </w:r>
      <w:r>
        <w:rPr>
          <w:i/>
          <w:iCs/>
        </w:rPr>
        <w:t xml:space="preserve">El Heraldo </w:t>
      </w:r>
      <w:r>
        <w:rPr>
          <w:bCs/>
        </w:rPr>
        <w:t>griffonna</w:t>
      </w:r>
      <w:r w:rsidR="00514D33">
        <w:rPr>
          <w:bCs/>
        </w:rPr>
        <w:t> : « </w:t>
      </w:r>
      <w:r>
        <w:rPr>
          <w:bCs/>
        </w:rPr>
        <w:t>Campagnero</w:t>
      </w:r>
      <w:r w:rsidR="00514D33">
        <w:rPr>
          <w:bCs/>
        </w:rPr>
        <w:t xml:space="preserve">, </w:t>
      </w:r>
      <w:r>
        <w:rPr>
          <w:bCs/>
        </w:rPr>
        <w:t>Negro</w:t>
      </w:r>
      <w:r w:rsidR="00514D33">
        <w:rPr>
          <w:bCs/>
        </w:rPr>
        <w:t xml:space="preserve">, </w:t>
      </w:r>
      <w:r>
        <w:t>42</w:t>
      </w:r>
      <w:r w:rsidR="00514D33">
        <w:t xml:space="preserve">, </w:t>
      </w:r>
      <w:r>
        <w:t xml:space="preserve">fait son entrée à 100 kilomètres à </w:t>
      </w:r>
      <w:r>
        <w:rPr>
          <w:bCs/>
        </w:rPr>
        <w:t>l</w:t>
      </w:r>
      <w:r w:rsidR="00514D33">
        <w:rPr>
          <w:bCs/>
        </w:rPr>
        <w:t>’</w:t>
      </w:r>
      <w:r>
        <w:rPr>
          <w:bCs/>
        </w:rPr>
        <w:t xml:space="preserve">heure </w:t>
      </w:r>
      <w:r>
        <w:t>et tous les gaz</w:t>
      </w:r>
      <w:r w:rsidR="00514D33">
        <w:t>. »</w:t>
      </w:r>
    </w:p>
    <w:p w14:paraId="063D0639" w14:textId="77777777" w:rsidR="00514D33" w:rsidRDefault="005A7F50">
      <w:r>
        <w:t>Manuel qui</w:t>
      </w:r>
      <w:r w:rsidR="00514D33">
        <w:t xml:space="preserve">, </w:t>
      </w:r>
      <w:r>
        <w:t>adossé à la barrière</w:t>
      </w:r>
      <w:r w:rsidR="00514D33">
        <w:t xml:space="preserve">, </w:t>
      </w:r>
      <w:r>
        <w:t>avait suivi la bête des yeux</w:t>
      </w:r>
      <w:r w:rsidR="00514D33">
        <w:t xml:space="preserve">, </w:t>
      </w:r>
      <w:r>
        <w:t>fit un signe et le Gitan se mit à courir</w:t>
      </w:r>
      <w:r w:rsidR="00514D33">
        <w:t xml:space="preserve">, </w:t>
      </w:r>
      <w:r>
        <w:t>traînant sa cape derrière lui</w:t>
      </w:r>
      <w:r w:rsidR="00514D33">
        <w:t xml:space="preserve">. </w:t>
      </w:r>
      <w:r>
        <w:t>Le taureau fit un détour en plein galop et se précip</w:t>
      </w:r>
      <w:r>
        <w:t>i</w:t>
      </w:r>
      <w:r>
        <w:t>ta sur la cape</w:t>
      </w:r>
      <w:r w:rsidR="00514D33">
        <w:t xml:space="preserve">, </w:t>
      </w:r>
      <w:r>
        <w:t>tête baissée et la queue en l</w:t>
      </w:r>
      <w:r w:rsidR="00514D33">
        <w:t>’</w:t>
      </w:r>
      <w:r>
        <w:t>air</w:t>
      </w:r>
      <w:r w:rsidR="00514D33">
        <w:t xml:space="preserve">. </w:t>
      </w:r>
      <w:r>
        <w:t>Le Gitan décrivait des zigzags mais le taureau finit par l</w:t>
      </w:r>
      <w:r w:rsidR="00514D33">
        <w:t>’</w:t>
      </w:r>
      <w:r>
        <w:t>apercevoir et laissa la cape pour charger contre l</w:t>
      </w:r>
      <w:r w:rsidR="00514D33">
        <w:t>’</w:t>
      </w:r>
      <w:r>
        <w:t xml:space="preserve">homme qui courut et franchit les planches rouges de la barrera au moment </w:t>
      </w:r>
      <w:r>
        <w:rPr>
          <w:bCs/>
        </w:rPr>
        <w:t xml:space="preserve">où </w:t>
      </w:r>
      <w:r>
        <w:t>le taureau atteignait celle-ci</w:t>
      </w:r>
      <w:r w:rsidR="00514D33">
        <w:t xml:space="preserve">. </w:t>
      </w:r>
      <w:r>
        <w:t>À deux reprises la bête se jeta dessus</w:t>
      </w:r>
      <w:r w:rsidR="00514D33">
        <w:t xml:space="preserve">, </w:t>
      </w:r>
      <w:r>
        <w:t>frappant aveuglément le bois de ses cornes</w:t>
      </w:r>
      <w:r w:rsidR="00514D33">
        <w:t>.</w:t>
      </w:r>
    </w:p>
    <w:p w14:paraId="6E2462AA" w14:textId="77777777" w:rsidR="005A7F50" w:rsidRDefault="005A7F50">
      <w:r>
        <w:t xml:space="preserve">Le </w:t>
      </w:r>
      <w:r>
        <w:rPr>
          <w:bCs/>
        </w:rPr>
        <w:t xml:space="preserve">journaliste </w:t>
      </w:r>
      <w:r>
        <w:t>d</w:t>
      </w:r>
      <w:r w:rsidR="00514D33">
        <w:rPr>
          <w:i/>
          <w:iCs/>
        </w:rPr>
        <w:t>’</w:t>
      </w:r>
      <w:r>
        <w:rPr>
          <w:i/>
          <w:iCs/>
        </w:rPr>
        <w:t>El Heraldo</w:t>
      </w:r>
      <w:r>
        <w:t xml:space="preserve"> alluma une cigarette et jetant l</w:t>
      </w:r>
      <w:r w:rsidR="00514D33">
        <w:t>’</w:t>
      </w:r>
      <w:r>
        <w:t>allumette vers le taureau</w:t>
      </w:r>
      <w:r w:rsidR="00514D33">
        <w:t xml:space="preserve">, </w:t>
      </w:r>
      <w:r>
        <w:t>écrivit sur son bloc-notes</w:t>
      </w:r>
      <w:r w:rsidR="00514D33">
        <w:t> : « </w:t>
      </w:r>
      <w:r>
        <w:t>râblé et avec des cornes assez longues pour satisfaire les payants</w:t>
      </w:r>
      <w:r w:rsidR="00514D33">
        <w:t xml:space="preserve">, </w:t>
      </w:r>
      <w:r>
        <w:rPr>
          <w:bCs/>
        </w:rPr>
        <w:t>Ca</w:t>
      </w:r>
      <w:r>
        <w:rPr>
          <w:bCs/>
        </w:rPr>
        <w:t>m</w:t>
      </w:r>
      <w:r>
        <w:rPr>
          <w:bCs/>
        </w:rPr>
        <w:t xml:space="preserve">pagnero </w:t>
      </w:r>
      <w:r>
        <w:t xml:space="preserve">montre dès le début une tendance à pénétrer sur le </w:t>
      </w:r>
      <w:r>
        <w:rPr>
          <w:i/>
          <w:iCs/>
        </w:rPr>
        <w:t>te</w:t>
      </w:r>
      <w:r>
        <w:rPr>
          <w:i/>
          <w:iCs/>
        </w:rPr>
        <w:t>r</w:t>
      </w:r>
      <w:r>
        <w:rPr>
          <w:i/>
          <w:iCs/>
        </w:rPr>
        <w:t xml:space="preserve">rain </w:t>
      </w:r>
      <w:r>
        <w:t>des toreros</w:t>
      </w:r>
      <w:r w:rsidR="00514D33">
        <w:t>. »</w:t>
      </w:r>
    </w:p>
    <w:p w14:paraId="04EA092D" w14:textId="77777777" w:rsidR="00514D33" w:rsidRDefault="005A7F50">
      <w:r>
        <w:t>Tandis que le taureau tapait dans la palissade</w:t>
      </w:r>
      <w:r w:rsidR="00514D33">
        <w:t xml:space="preserve">, </w:t>
      </w:r>
      <w:r>
        <w:t xml:space="preserve">Manuel </w:t>
      </w:r>
      <w:r>
        <w:rPr>
          <w:bCs/>
        </w:rPr>
        <w:t>s</w:t>
      </w:r>
      <w:r w:rsidR="00514D33">
        <w:rPr>
          <w:bCs/>
        </w:rPr>
        <w:t>’</w:t>
      </w:r>
      <w:r>
        <w:rPr>
          <w:bCs/>
        </w:rPr>
        <w:t>avançait</w:t>
      </w:r>
      <w:r w:rsidR="00514D33">
        <w:rPr>
          <w:bCs/>
        </w:rPr>
        <w:t xml:space="preserve">, </w:t>
      </w:r>
      <w:r>
        <w:t xml:space="preserve">foulant le sable </w:t>
      </w:r>
      <w:r>
        <w:rPr>
          <w:bCs/>
        </w:rPr>
        <w:t>compact</w:t>
      </w:r>
      <w:r w:rsidR="00514D33">
        <w:rPr>
          <w:bCs/>
        </w:rPr>
        <w:t xml:space="preserve">. </w:t>
      </w:r>
      <w:r>
        <w:t xml:space="preserve">Du coin de </w:t>
      </w:r>
      <w:r>
        <w:rPr>
          <w:bCs/>
        </w:rPr>
        <w:t>l</w:t>
      </w:r>
      <w:r w:rsidR="00514D33">
        <w:rPr>
          <w:bCs/>
        </w:rPr>
        <w:t>’</w:t>
      </w:r>
      <w:r>
        <w:rPr>
          <w:bCs/>
        </w:rPr>
        <w:t xml:space="preserve">œil </w:t>
      </w:r>
      <w:r>
        <w:t>il aperc</w:t>
      </w:r>
      <w:r>
        <w:t>e</w:t>
      </w:r>
      <w:r>
        <w:t xml:space="preserve">vait à gauche </w:t>
      </w:r>
      <w:r>
        <w:rPr>
          <w:bCs/>
        </w:rPr>
        <w:t>Zurito j</w:t>
      </w:r>
      <w:r>
        <w:t>uché sur son cheval blanc près de la barr</w:t>
      </w:r>
      <w:r>
        <w:t>e</w:t>
      </w:r>
      <w:r>
        <w:t>ra à une distance d</w:t>
      </w:r>
      <w:r w:rsidR="00514D33">
        <w:t>’</w:t>
      </w:r>
      <w:r>
        <w:t>un quart de tour</w:t>
      </w:r>
      <w:r w:rsidR="00514D33">
        <w:t xml:space="preserve">. </w:t>
      </w:r>
      <w:r>
        <w:t>Manuel tenait la cape par le col</w:t>
      </w:r>
      <w:r w:rsidR="00514D33">
        <w:t xml:space="preserve">, </w:t>
      </w:r>
      <w:r>
        <w:t>et il provoqua le taureau</w:t>
      </w:r>
      <w:r w:rsidR="00514D33">
        <w:t> : « </w:t>
      </w:r>
      <w:r>
        <w:rPr>
          <w:bCs/>
        </w:rPr>
        <w:t>Ouh</w:t>
      </w:r>
      <w:r w:rsidR="00514D33">
        <w:rPr>
          <w:bCs/>
        </w:rPr>
        <w:t xml:space="preserve"> ! </w:t>
      </w:r>
      <w:r>
        <w:rPr>
          <w:bCs/>
        </w:rPr>
        <w:t>Ouh</w:t>
      </w:r>
      <w:r w:rsidR="00514D33">
        <w:rPr>
          <w:bCs/>
        </w:rPr>
        <w:t> ! »</w:t>
      </w:r>
      <w:r>
        <w:t xml:space="preserve"> Le taureau se retourna</w:t>
      </w:r>
      <w:r w:rsidR="00514D33">
        <w:t xml:space="preserve">, </w:t>
      </w:r>
      <w:r>
        <w:t>et on aurait dit qu</w:t>
      </w:r>
      <w:r w:rsidR="00514D33">
        <w:t>’</w:t>
      </w:r>
      <w:r>
        <w:t>il s</w:t>
      </w:r>
      <w:r w:rsidR="00514D33">
        <w:t>’</w:t>
      </w:r>
      <w:r>
        <w:t>appuyait contre la palissade pour se précipiter avec plus de furie</w:t>
      </w:r>
      <w:r w:rsidR="00514D33">
        <w:t xml:space="preserve">. </w:t>
      </w:r>
      <w:r>
        <w:t>Il fonça dans la cape</w:t>
      </w:r>
      <w:r w:rsidR="00514D33">
        <w:t xml:space="preserve">, </w:t>
      </w:r>
      <w:r>
        <w:t>et Manuel faisant un pas de côté et pivotant sur les talons pour éviter la charge</w:t>
      </w:r>
      <w:r w:rsidR="00514D33">
        <w:t xml:space="preserve">, </w:t>
      </w:r>
      <w:r>
        <w:t xml:space="preserve">fit passer la cape juste en face </w:t>
      </w:r>
      <w:r>
        <w:lastRenderedPageBreak/>
        <w:t>de ses cornes</w:t>
      </w:r>
      <w:r w:rsidR="00514D33">
        <w:t xml:space="preserve">. </w:t>
      </w:r>
      <w:r>
        <w:t>À la fin de la passe il se retourna devant le taureau</w:t>
      </w:r>
      <w:r w:rsidR="00514D33">
        <w:t xml:space="preserve">, </w:t>
      </w:r>
      <w:r>
        <w:t>la cape contre sa poitrine</w:t>
      </w:r>
      <w:r w:rsidR="00514D33">
        <w:t xml:space="preserve">, </w:t>
      </w:r>
      <w:r>
        <w:t>et quand le taureau chargea il pivota de nouveau</w:t>
      </w:r>
      <w:r w:rsidR="00514D33">
        <w:t xml:space="preserve">. </w:t>
      </w:r>
      <w:r>
        <w:t>À chaque passe</w:t>
      </w:r>
      <w:r w:rsidR="00514D33">
        <w:t xml:space="preserve">, </w:t>
      </w:r>
      <w:r>
        <w:t>la foule hurlait</w:t>
      </w:r>
      <w:r w:rsidR="00514D33">
        <w:t xml:space="preserve">. </w:t>
      </w:r>
      <w:r>
        <w:t>Il en réussit quatre de la même façon</w:t>
      </w:r>
      <w:r w:rsidR="00514D33">
        <w:t xml:space="preserve">, </w:t>
      </w:r>
      <w:r>
        <w:t>levant la cape pour qu</w:t>
      </w:r>
      <w:r w:rsidR="00514D33">
        <w:t>’</w:t>
      </w:r>
      <w:r>
        <w:t xml:space="preserve">elle se gonflât </w:t>
      </w:r>
      <w:r>
        <w:rPr>
          <w:bCs/>
        </w:rPr>
        <w:t>bien</w:t>
      </w:r>
      <w:r w:rsidR="00514D33">
        <w:rPr>
          <w:bCs/>
        </w:rPr>
        <w:t xml:space="preserve">, </w:t>
      </w:r>
      <w:r>
        <w:t>et amenant chaque fois le taureau à charger encore</w:t>
      </w:r>
      <w:r w:rsidR="00514D33">
        <w:t xml:space="preserve">. </w:t>
      </w:r>
      <w:r>
        <w:t>Puis à la fin de la ci</w:t>
      </w:r>
      <w:r>
        <w:t>n</w:t>
      </w:r>
      <w:r>
        <w:t>quième il mit la cape contre sa hanche et pirouetta de telle façon qu</w:t>
      </w:r>
      <w:r w:rsidR="00514D33">
        <w:t>’</w:t>
      </w:r>
      <w:r>
        <w:t xml:space="preserve">elle </w:t>
      </w:r>
      <w:r>
        <w:rPr>
          <w:bCs/>
        </w:rPr>
        <w:t>s</w:t>
      </w:r>
      <w:r w:rsidR="00514D33">
        <w:rPr>
          <w:bCs/>
        </w:rPr>
        <w:t>’</w:t>
      </w:r>
      <w:r>
        <w:rPr>
          <w:bCs/>
        </w:rPr>
        <w:t xml:space="preserve">ouvrit </w:t>
      </w:r>
      <w:r>
        <w:t xml:space="preserve">comme un tutu de </w:t>
      </w:r>
      <w:r>
        <w:rPr>
          <w:bCs/>
        </w:rPr>
        <w:t>danseuse</w:t>
      </w:r>
      <w:r w:rsidR="00514D33">
        <w:rPr>
          <w:bCs/>
        </w:rPr>
        <w:t xml:space="preserve">, </w:t>
      </w:r>
      <w:r>
        <w:t>faisant enrouler le taureau sur lui-même comme une ceinture</w:t>
      </w:r>
      <w:r w:rsidR="00514D33">
        <w:t xml:space="preserve">. </w:t>
      </w:r>
      <w:r>
        <w:t>Et Manuel s</w:t>
      </w:r>
      <w:r w:rsidR="00514D33">
        <w:t>’</w:t>
      </w:r>
      <w:r>
        <w:t>échappa</w:t>
      </w:r>
      <w:r w:rsidR="00514D33">
        <w:t xml:space="preserve">, </w:t>
      </w:r>
      <w:r>
        <w:t>laissant le taureau face à Zurito qui venait d</w:t>
      </w:r>
      <w:r w:rsidR="00514D33">
        <w:t>’</w:t>
      </w:r>
      <w:r>
        <w:t>arriver sur son cheval blanc et s</w:t>
      </w:r>
      <w:r w:rsidR="00514D33">
        <w:t>’</w:t>
      </w:r>
      <w:r>
        <w:t xml:space="preserve">était planté </w:t>
      </w:r>
      <w:r>
        <w:rPr>
          <w:bCs/>
        </w:rPr>
        <w:t>ferme</w:t>
      </w:r>
      <w:r w:rsidR="00514D33">
        <w:t xml:space="preserve">, </w:t>
      </w:r>
      <w:r>
        <w:t>sa bête faisant face au taureau</w:t>
      </w:r>
      <w:r w:rsidR="00514D33">
        <w:t xml:space="preserve">, </w:t>
      </w:r>
      <w:r>
        <w:t>oreilles en avant</w:t>
      </w:r>
      <w:r w:rsidR="00514D33">
        <w:t xml:space="preserve">, </w:t>
      </w:r>
      <w:r>
        <w:t>naseaux frémissants</w:t>
      </w:r>
      <w:r w:rsidR="00514D33">
        <w:t xml:space="preserve">, </w:t>
      </w:r>
      <w:r>
        <w:t>et Zurito</w:t>
      </w:r>
      <w:r w:rsidR="00514D33">
        <w:t xml:space="preserve">, </w:t>
      </w:r>
      <w:r>
        <w:t>le chapeau sur les oreilles</w:t>
      </w:r>
      <w:r w:rsidR="00514D33">
        <w:t xml:space="preserve">, </w:t>
      </w:r>
      <w:r>
        <w:t xml:space="preserve">penché </w:t>
      </w:r>
      <w:r>
        <w:rPr>
          <w:bCs/>
        </w:rPr>
        <w:t>d</w:t>
      </w:r>
      <w:r w:rsidR="00514D33">
        <w:rPr>
          <w:bCs/>
        </w:rPr>
        <w:t>’</w:t>
      </w:r>
      <w:r>
        <w:rPr>
          <w:bCs/>
        </w:rPr>
        <w:t xml:space="preserve">un </w:t>
      </w:r>
      <w:r>
        <w:t>côté de l</w:t>
      </w:r>
      <w:r w:rsidR="00514D33">
        <w:t>’</w:t>
      </w:r>
      <w:r>
        <w:t>encolure</w:t>
      </w:r>
      <w:r w:rsidR="00514D33">
        <w:t xml:space="preserve">, </w:t>
      </w:r>
      <w:r>
        <w:t>avec sous le bras droit la grande pique qui dépassait par-devant et par-derrière et formait un angle aigu</w:t>
      </w:r>
      <w:r w:rsidR="00514D33">
        <w:t xml:space="preserve">, </w:t>
      </w:r>
      <w:r>
        <w:t>inclinée vers le sol</w:t>
      </w:r>
      <w:r w:rsidR="00514D33">
        <w:t xml:space="preserve">, </w:t>
      </w:r>
      <w:r>
        <w:t xml:space="preserve">la pointe ferrée triangulaire menaçant </w:t>
      </w:r>
      <w:r>
        <w:rPr>
          <w:bCs/>
        </w:rPr>
        <w:t xml:space="preserve">le </w:t>
      </w:r>
      <w:r>
        <w:t>taureau</w:t>
      </w:r>
      <w:r w:rsidR="00514D33">
        <w:t>.</w:t>
      </w:r>
    </w:p>
    <w:p w14:paraId="216EA8BD" w14:textId="77777777" w:rsidR="005A7F50" w:rsidRDefault="005A7F50">
      <w:pPr>
        <w:rPr>
          <w:bCs/>
        </w:rPr>
      </w:pPr>
      <w:r>
        <w:t xml:space="preserve">Le critique </w:t>
      </w:r>
      <w:r>
        <w:rPr>
          <w:bCs/>
        </w:rPr>
        <w:t xml:space="preserve">tauromachique </w:t>
      </w:r>
      <w:r>
        <w:t>de deuxième zone</w:t>
      </w:r>
      <w:r w:rsidR="00514D33">
        <w:t xml:space="preserve">, </w:t>
      </w:r>
      <w:r>
        <w:t>tirant des bouffées de sa cigarette</w:t>
      </w:r>
      <w:r w:rsidR="00514D33">
        <w:t xml:space="preserve">, </w:t>
      </w:r>
      <w:r>
        <w:t>les yeux sur le taureau</w:t>
      </w:r>
      <w:r w:rsidR="00514D33">
        <w:t xml:space="preserve">, </w:t>
      </w:r>
      <w:r>
        <w:t>écrivit</w:t>
      </w:r>
      <w:r w:rsidR="00514D33">
        <w:t> : « </w:t>
      </w:r>
      <w:r>
        <w:t>Le V</w:t>
      </w:r>
      <w:r>
        <w:t>é</w:t>
      </w:r>
      <w:r>
        <w:t xml:space="preserve">téran </w:t>
      </w:r>
      <w:r>
        <w:rPr>
          <w:bCs/>
        </w:rPr>
        <w:t xml:space="preserve">Manolo </w:t>
      </w:r>
      <w:r>
        <w:t xml:space="preserve">réussit une série de </w:t>
      </w:r>
      <w:r>
        <w:rPr>
          <w:bCs/>
        </w:rPr>
        <w:t xml:space="preserve">veronicas </w:t>
      </w:r>
      <w:r>
        <w:t xml:space="preserve">satisfaisantes qui prennent fin sur un </w:t>
      </w:r>
      <w:r>
        <w:rPr>
          <w:i/>
          <w:iCs/>
        </w:rPr>
        <w:t>recorte</w:t>
      </w:r>
      <w:r>
        <w:t xml:space="preserve"> très </w:t>
      </w:r>
      <w:r>
        <w:rPr>
          <w:bCs/>
        </w:rPr>
        <w:t xml:space="preserve">belmontistique </w:t>
      </w:r>
      <w:r>
        <w:t xml:space="preserve">qui lui vaut les </w:t>
      </w:r>
      <w:r>
        <w:rPr>
          <w:bCs/>
        </w:rPr>
        <w:t>applaudissements des aficionados et nous arrivons au tercio de la cavalerie</w:t>
      </w:r>
      <w:r w:rsidR="00514D33">
        <w:rPr>
          <w:bCs/>
        </w:rPr>
        <w:t>. »</w:t>
      </w:r>
    </w:p>
    <w:p w14:paraId="2D4C26A4" w14:textId="77777777" w:rsidR="00514D33" w:rsidRDefault="005A7F50">
      <w:r>
        <w:rPr>
          <w:bCs/>
        </w:rPr>
        <w:t xml:space="preserve">Zurito </w:t>
      </w:r>
      <w:r>
        <w:t>sur son cheval calculait la distance qu</w:t>
      </w:r>
      <w:r w:rsidR="00514D33">
        <w:t>’</w:t>
      </w:r>
      <w:r>
        <w:t>il y avait entre le taureau et le bout de sa pique</w:t>
      </w:r>
      <w:r w:rsidR="00514D33">
        <w:t xml:space="preserve">. </w:t>
      </w:r>
      <w:r>
        <w:t xml:space="preserve">Le taureau se ramassa sur </w:t>
      </w:r>
      <w:r>
        <w:rPr>
          <w:bCs/>
        </w:rPr>
        <w:t xml:space="preserve">lui-même </w:t>
      </w:r>
      <w:r>
        <w:t xml:space="preserve">et </w:t>
      </w:r>
      <w:r>
        <w:rPr>
          <w:bCs/>
        </w:rPr>
        <w:t>chargea</w:t>
      </w:r>
      <w:r w:rsidR="00514D33">
        <w:t xml:space="preserve">, </w:t>
      </w:r>
      <w:r>
        <w:t>les yeux sur le poitrail du cheval</w:t>
      </w:r>
      <w:r w:rsidR="00514D33">
        <w:t xml:space="preserve">. </w:t>
      </w:r>
      <w:r>
        <w:t>Au moment où il baissait la tête pour donner son coup de corne</w:t>
      </w:r>
      <w:r w:rsidR="00514D33">
        <w:t xml:space="preserve">, </w:t>
      </w:r>
      <w:r>
        <w:t>Zurito lui enfonça sa pique au-dessus de l</w:t>
      </w:r>
      <w:r w:rsidR="00514D33">
        <w:t>’</w:t>
      </w:r>
      <w:r>
        <w:t>épaule gauche</w:t>
      </w:r>
      <w:r w:rsidR="00514D33">
        <w:t xml:space="preserve">, </w:t>
      </w:r>
      <w:r>
        <w:t>dans l</w:t>
      </w:r>
      <w:r w:rsidR="00514D33">
        <w:t>’</w:t>
      </w:r>
      <w:r>
        <w:t>épaisseur du garrot</w:t>
      </w:r>
      <w:r w:rsidR="00514D33">
        <w:t xml:space="preserve">. </w:t>
      </w:r>
      <w:r>
        <w:t>Appuyant de tout son poids sur la lance</w:t>
      </w:r>
      <w:r w:rsidR="00514D33">
        <w:t xml:space="preserve">, </w:t>
      </w:r>
      <w:r>
        <w:t>de sa main libre il fit cabrer son cheval dont les sabots de devant battirent l</w:t>
      </w:r>
      <w:r w:rsidR="00514D33">
        <w:t>’</w:t>
      </w:r>
      <w:r>
        <w:t>air et le faisant tourner à droite</w:t>
      </w:r>
      <w:r w:rsidR="00514D33">
        <w:t xml:space="preserve">, </w:t>
      </w:r>
      <w:r>
        <w:t xml:space="preserve">il poussa le taureau par-dessous de telle sorte que les cornes passèrent sans </w:t>
      </w:r>
      <w:r>
        <w:rPr>
          <w:bCs/>
        </w:rPr>
        <w:t xml:space="preserve">dommage </w:t>
      </w:r>
      <w:r>
        <w:t xml:space="preserve">sous le ventre du cheval qui </w:t>
      </w:r>
      <w:r>
        <w:lastRenderedPageBreak/>
        <w:t>retomba à terre</w:t>
      </w:r>
      <w:r w:rsidR="00514D33">
        <w:t xml:space="preserve">, </w:t>
      </w:r>
      <w:r>
        <w:t>frémissant</w:t>
      </w:r>
      <w:r w:rsidR="00514D33">
        <w:t xml:space="preserve">, </w:t>
      </w:r>
      <w:r>
        <w:t>la queue de taureau lui frôlant le poil tandis que celui-ci se précip</w:t>
      </w:r>
      <w:r>
        <w:t>i</w:t>
      </w:r>
      <w:r>
        <w:t xml:space="preserve">tait sur une cape </w:t>
      </w:r>
      <w:r>
        <w:rPr>
          <w:bCs/>
        </w:rPr>
        <w:t>qu</w:t>
      </w:r>
      <w:r w:rsidR="00514D33">
        <w:rPr>
          <w:bCs/>
        </w:rPr>
        <w:t>’</w:t>
      </w:r>
      <w:r>
        <w:rPr>
          <w:bCs/>
        </w:rPr>
        <w:t xml:space="preserve">on </w:t>
      </w:r>
      <w:r>
        <w:t>agitait devant ses yeux</w:t>
      </w:r>
      <w:r w:rsidR="00514D33">
        <w:t>.</w:t>
      </w:r>
    </w:p>
    <w:p w14:paraId="5D731C18" w14:textId="77777777" w:rsidR="00514D33" w:rsidRDefault="005A7F50">
      <w:r>
        <w:rPr>
          <w:bCs/>
        </w:rPr>
        <w:t xml:space="preserve">Hernandez </w:t>
      </w:r>
      <w:r>
        <w:t>courait de côté</w:t>
      </w:r>
      <w:r w:rsidR="00514D33">
        <w:t xml:space="preserve">, </w:t>
      </w:r>
      <w:r>
        <w:t>attirant avec sa cape le taureau vers l</w:t>
      </w:r>
      <w:r w:rsidR="00514D33">
        <w:t>’</w:t>
      </w:r>
      <w:r>
        <w:t>autre picador</w:t>
      </w:r>
      <w:r w:rsidR="00514D33">
        <w:t xml:space="preserve">. </w:t>
      </w:r>
      <w:r>
        <w:t>Il l</w:t>
      </w:r>
      <w:r w:rsidR="00514D33">
        <w:t>’</w:t>
      </w:r>
      <w:r>
        <w:t xml:space="preserve">arrêta par une passe en face </w:t>
      </w:r>
      <w:r>
        <w:rPr>
          <w:bCs/>
        </w:rPr>
        <w:t xml:space="preserve">du </w:t>
      </w:r>
      <w:r>
        <w:t xml:space="preserve">cavalier et de sa </w:t>
      </w:r>
      <w:r>
        <w:rPr>
          <w:bCs/>
        </w:rPr>
        <w:t>monture</w:t>
      </w:r>
      <w:r w:rsidR="00514D33">
        <w:t xml:space="preserve">, </w:t>
      </w:r>
      <w:r>
        <w:t>et se retira</w:t>
      </w:r>
      <w:r w:rsidR="00514D33">
        <w:t xml:space="preserve">. </w:t>
      </w:r>
      <w:r>
        <w:t>Aussitôt que le taureau eut aperçu le cheval il fonça</w:t>
      </w:r>
      <w:r w:rsidR="00514D33">
        <w:t xml:space="preserve">. </w:t>
      </w:r>
      <w:r>
        <w:t>La lance glissa sur son échine et comme la violence du choc soulevait le cheval</w:t>
      </w:r>
      <w:r w:rsidR="00514D33">
        <w:t xml:space="preserve">, </w:t>
      </w:r>
      <w:r>
        <w:t>le picador qui était déjà à mo</w:t>
      </w:r>
      <w:r>
        <w:t>i</w:t>
      </w:r>
      <w:r>
        <w:t>tié hors de selle dégagea sa jambe droite aussitôt après avoir manqué son coup</w:t>
      </w:r>
      <w:r w:rsidR="00514D33">
        <w:t xml:space="preserve">, </w:t>
      </w:r>
      <w:r>
        <w:t>se laissant tomber sur le côté gauche de m</w:t>
      </w:r>
      <w:r>
        <w:t>a</w:t>
      </w:r>
      <w:r>
        <w:t>nière à ce que le cheval restât entre lui et le taureau</w:t>
      </w:r>
      <w:r w:rsidR="00514D33">
        <w:t xml:space="preserve">. </w:t>
      </w:r>
      <w:r>
        <w:t>Soulevée</w:t>
      </w:r>
      <w:r w:rsidR="00514D33">
        <w:t xml:space="preserve">, </w:t>
      </w:r>
      <w:r>
        <w:t>éventrée</w:t>
      </w:r>
      <w:r w:rsidR="00514D33">
        <w:t xml:space="preserve">, </w:t>
      </w:r>
      <w:r>
        <w:t>la bête s</w:t>
      </w:r>
      <w:r w:rsidR="00514D33">
        <w:t>’</w:t>
      </w:r>
      <w:r>
        <w:t>écroula sur le sable</w:t>
      </w:r>
      <w:r w:rsidR="00514D33">
        <w:t xml:space="preserve">, </w:t>
      </w:r>
      <w:r>
        <w:t>toujours labourée par le taureau</w:t>
      </w:r>
      <w:r w:rsidR="00514D33">
        <w:t xml:space="preserve">. </w:t>
      </w:r>
      <w:r>
        <w:t>Le picador</w:t>
      </w:r>
      <w:r w:rsidR="00514D33">
        <w:t xml:space="preserve">, </w:t>
      </w:r>
      <w:r>
        <w:t>poussant sa monture des bottes</w:t>
      </w:r>
      <w:r w:rsidR="00514D33">
        <w:t xml:space="preserve">, </w:t>
      </w:r>
      <w:r>
        <w:t>se dégagea davantage et attendit qu</w:t>
      </w:r>
      <w:r w:rsidR="00514D33">
        <w:t>’</w:t>
      </w:r>
      <w:r>
        <w:t>on vînt le retirer</w:t>
      </w:r>
      <w:r w:rsidR="00514D33">
        <w:t xml:space="preserve">, </w:t>
      </w:r>
      <w:r>
        <w:t>le relever</w:t>
      </w:r>
      <w:r w:rsidR="00514D33">
        <w:t xml:space="preserve">, </w:t>
      </w:r>
      <w:r>
        <w:t>et le mettre sur ses jambes</w:t>
      </w:r>
      <w:r w:rsidR="00514D33">
        <w:t>.</w:t>
      </w:r>
    </w:p>
    <w:p w14:paraId="2409BF9A" w14:textId="77777777" w:rsidR="00514D33" w:rsidRDefault="005A7F50">
      <w:r>
        <w:t>Manuel laissa le taureau s</w:t>
      </w:r>
      <w:r w:rsidR="00514D33">
        <w:t>’</w:t>
      </w:r>
      <w:r>
        <w:t>acharner sur le cheval</w:t>
      </w:r>
      <w:r w:rsidR="00514D33">
        <w:t xml:space="preserve">, </w:t>
      </w:r>
      <w:r>
        <w:t>il avait le temps</w:t>
      </w:r>
      <w:r w:rsidR="00514D33">
        <w:t xml:space="preserve">, </w:t>
      </w:r>
      <w:r>
        <w:t>le picador n</w:t>
      </w:r>
      <w:r w:rsidR="00514D33">
        <w:t>’</w:t>
      </w:r>
      <w:r>
        <w:t>était pas en danger</w:t>
      </w:r>
      <w:r w:rsidR="00514D33">
        <w:t xml:space="preserve">, </w:t>
      </w:r>
      <w:r>
        <w:t>d</w:t>
      </w:r>
      <w:r w:rsidR="00514D33">
        <w:t>’</w:t>
      </w:r>
      <w:r>
        <w:t>ailleurs à un picador comme ça</w:t>
      </w:r>
      <w:r w:rsidR="00514D33">
        <w:t xml:space="preserve">, </w:t>
      </w:r>
      <w:r>
        <w:t>un peu d</w:t>
      </w:r>
      <w:r w:rsidR="00514D33">
        <w:t>’</w:t>
      </w:r>
      <w:r>
        <w:t>émotion ferait du bien</w:t>
      </w:r>
      <w:r w:rsidR="00514D33">
        <w:t xml:space="preserve">. </w:t>
      </w:r>
      <w:r>
        <w:t>Pouilleux de pic</w:t>
      </w:r>
      <w:r>
        <w:t>a</w:t>
      </w:r>
      <w:r>
        <w:t>dors</w:t>
      </w:r>
      <w:r w:rsidR="00514D33">
        <w:t xml:space="preserve">. </w:t>
      </w:r>
      <w:r>
        <w:t>Il regarda Zurito qui de l</w:t>
      </w:r>
      <w:r w:rsidR="00514D33">
        <w:t>’</w:t>
      </w:r>
      <w:r>
        <w:t>autre côté de l</w:t>
      </w:r>
      <w:r w:rsidR="00514D33">
        <w:t>’</w:t>
      </w:r>
      <w:r>
        <w:t>arène</w:t>
      </w:r>
      <w:r w:rsidR="00514D33">
        <w:t xml:space="preserve">, </w:t>
      </w:r>
      <w:r>
        <w:t>non loin de la barrera</w:t>
      </w:r>
      <w:r w:rsidR="00514D33">
        <w:t xml:space="preserve">, </w:t>
      </w:r>
      <w:r>
        <w:t>attendait sur son cheval</w:t>
      </w:r>
      <w:r w:rsidR="00514D33">
        <w:t xml:space="preserve">, </w:t>
      </w:r>
      <w:r>
        <w:t>rigide comme un bronze</w:t>
      </w:r>
      <w:r w:rsidR="00514D33">
        <w:t>.</w:t>
      </w:r>
    </w:p>
    <w:p w14:paraId="25084C97" w14:textId="77777777" w:rsidR="00514D33" w:rsidRDefault="00514D33">
      <w:r>
        <w:t>« </w:t>
      </w:r>
      <w:r w:rsidR="005A7F50">
        <w:t>Ouh</w:t>
      </w:r>
      <w:r>
        <w:t> ! »</w:t>
      </w:r>
      <w:r w:rsidR="005A7F50">
        <w:t xml:space="preserve"> fit Manuel</w:t>
      </w:r>
      <w:r>
        <w:t>. « </w:t>
      </w:r>
      <w:r w:rsidR="005A7F50">
        <w:t>Ouh</w:t>
      </w:r>
      <w:r>
        <w:t> ! »</w:t>
      </w:r>
      <w:r w:rsidR="005A7F50">
        <w:t xml:space="preserve"> fit-il en tenant la cape à deux mains pour mieux attirer les regards du taureau qui aba</w:t>
      </w:r>
      <w:r w:rsidR="005A7F50">
        <w:t>n</w:t>
      </w:r>
      <w:r w:rsidR="005A7F50">
        <w:t>donna le cheval et fonça</w:t>
      </w:r>
      <w:r>
        <w:t xml:space="preserve">. </w:t>
      </w:r>
      <w:r w:rsidR="005A7F50">
        <w:t>Manuel</w:t>
      </w:r>
      <w:r>
        <w:t xml:space="preserve">, </w:t>
      </w:r>
      <w:r w:rsidR="005A7F50">
        <w:t>courant de côté et tenant la cape bien écartée</w:t>
      </w:r>
      <w:r>
        <w:t xml:space="preserve">, </w:t>
      </w:r>
      <w:r w:rsidR="005A7F50">
        <w:t>s</w:t>
      </w:r>
      <w:r>
        <w:t>’</w:t>
      </w:r>
      <w:r w:rsidR="005A7F50">
        <w:t>arrêta</w:t>
      </w:r>
      <w:r>
        <w:t xml:space="preserve">, </w:t>
      </w:r>
      <w:r w:rsidR="005A7F50">
        <w:t>pivota sur les talons et arrêta court le taureau</w:t>
      </w:r>
      <w:r>
        <w:t xml:space="preserve">, </w:t>
      </w:r>
      <w:r w:rsidR="005A7F50">
        <w:t xml:space="preserve">face </w:t>
      </w:r>
      <w:r w:rsidR="005A7F50">
        <w:rPr>
          <w:bCs/>
        </w:rPr>
        <w:t xml:space="preserve">à </w:t>
      </w:r>
      <w:r w:rsidR="005A7F50">
        <w:t>Zurito</w:t>
      </w:r>
      <w:r>
        <w:t>.</w:t>
      </w:r>
    </w:p>
    <w:p w14:paraId="4A6F07EF" w14:textId="77777777" w:rsidR="00514D33" w:rsidRDefault="00514D33">
      <w:r>
        <w:rPr>
          <w:bCs/>
        </w:rPr>
        <w:t>« </w:t>
      </w:r>
      <w:r w:rsidR="005A7F50">
        <w:rPr>
          <w:bCs/>
        </w:rPr>
        <w:t xml:space="preserve">Campagnero </w:t>
      </w:r>
      <w:r w:rsidR="005A7F50">
        <w:t xml:space="preserve">échange une paire de </w:t>
      </w:r>
      <w:r w:rsidR="005A7F50">
        <w:rPr>
          <w:bCs/>
        </w:rPr>
        <w:t xml:space="preserve">varas </w:t>
      </w:r>
      <w:r w:rsidR="005A7F50">
        <w:t xml:space="preserve">contre la </w:t>
      </w:r>
      <w:r w:rsidR="005A7F50">
        <w:rPr>
          <w:bCs/>
        </w:rPr>
        <w:t xml:space="preserve">mort </w:t>
      </w:r>
      <w:r w:rsidR="005A7F50">
        <w:t>d</w:t>
      </w:r>
      <w:r>
        <w:t>’</w:t>
      </w:r>
      <w:r w:rsidR="005A7F50">
        <w:t xml:space="preserve">une rossinante avec </w:t>
      </w:r>
      <w:r w:rsidR="005A7F50">
        <w:rPr>
          <w:bCs/>
        </w:rPr>
        <w:t xml:space="preserve">Hernandez </w:t>
      </w:r>
      <w:r w:rsidR="005A7F50">
        <w:t xml:space="preserve">et </w:t>
      </w:r>
      <w:r w:rsidR="005A7F50">
        <w:rPr>
          <w:bCs/>
        </w:rPr>
        <w:t xml:space="preserve">Manolo </w:t>
      </w:r>
      <w:r w:rsidR="005A7F50">
        <w:t xml:space="preserve">aux </w:t>
      </w:r>
      <w:r w:rsidR="005A7F50">
        <w:rPr>
          <w:i/>
          <w:iCs/>
        </w:rPr>
        <w:t>quites</w:t>
      </w:r>
      <w:r>
        <w:t xml:space="preserve"> », </w:t>
      </w:r>
      <w:r w:rsidR="005A7F50">
        <w:t>écr</w:t>
      </w:r>
      <w:r w:rsidR="005A7F50">
        <w:t>i</w:t>
      </w:r>
      <w:r w:rsidR="005A7F50">
        <w:t>vait le journaliste</w:t>
      </w:r>
      <w:r>
        <w:t>. « </w:t>
      </w:r>
      <w:r w:rsidR="005A7F50">
        <w:t>Il pousse contre le fer et montre clairement qu</w:t>
      </w:r>
      <w:r>
        <w:t>’</w:t>
      </w:r>
      <w:r w:rsidR="005A7F50">
        <w:t>il n</w:t>
      </w:r>
      <w:r>
        <w:t>’</w:t>
      </w:r>
      <w:r w:rsidR="005A7F50">
        <w:t>aime pas les chevaux</w:t>
      </w:r>
      <w:r>
        <w:t xml:space="preserve">. </w:t>
      </w:r>
      <w:r w:rsidR="005A7F50">
        <w:t xml:space="preserve">Le vétéran </w:t>
      </w:r>
      <w:r w:rsidR="005A7F50">
        <w:rPr>
          <w:bCs/>
        </w:rPr>
        <w:lastRenderedPageBreak/>
        <w:t xml:space="preserve">Zurito </w:t>
      </w:r>
      <w:r w:rsidR="005A7F50">
        <w:t>fait revivre que</w:t>
      </w:r>
      <w:r w:rsidR="005A7F50">
        <w:t>l</w:t>
      </w:r>
      <w:r w:rsidR="005A7F50">
        <w:t>ques-uns de ses vieux coups de pique</w:t>
      </w:r>
      <w:r>
        <w:t xml:space="preserve"> ; </w:t>
      </w:r>
      <w:r w:rsidR="005A7F50">
        <w:t xml:space="preserve">entre autres la </w:t>
      </w:r>
      <w:r w:rsidR="005A7F50">
        <w:rPr>
          <w:i/>
          <w:iCs/>
        </w:rPr>
        <w:t>suerte</w:t>
      </w:r>
      <w:r>
        <w:t>. »</w:t>
      </w:r>
    </w:p>
    <w:p w14:paraId="209035D1" w14:textId="77777777" w:rsidR="00514D33" w:rsidRDefault="00514D33">
      <w:r>
        <w:t>— </w:t>
      </w:r>
      <w:r w:rsidR="005A7F50">
        <w:t>Olé</w:t>
      </w:r>
      <w:r>
        <w:t xml:space="preserve"> ! </w:t>
      </w:r>
      <w:r w:rsidR="005A7F50">
        <w:t>Olé</w:t>
      </w:r>
      <w:r>
        <w:t xml:space="preserve"> ! </w:t>
      </w:r>
      <w:r w:rsidR="005A7F50">
        <w:t>hurlait un spectateur assis derrière lui</w:t>
      </w:r>
      <w:r>
        <w:t>.</w:t>
      </w:r>
    </w:p>
    <w:p w14:paraId="576D4C2B" w14:textId="77777777" w:rsidR="00514D33" w:rsidRDefault="005A7F50">
      <w:r>
        <w:t>Le cri frappa le journaliste derrière la tête et se perdit dans le rugissement de la foule</w:t>
      </w:r>
      <w:r w:rsidR="00514D33">
        <w:t xml:space="preserve">. </w:t>
      </w:r>
      <w:r>
        <w:t>Il leva le front pour voir Zurito</w:t>
      </w:r>
      <w:r w:rsidR="00514D33">
        <w:t xml:space="preserve">, </w:t>
      </w:r>
      <w:r>
        <w:t>juste en face de ses yeux</w:t>
      </w:r>
      <w:r w:rsidR="00514D33">
        <w:t xml:space="preserve">. </w:t>
      </w:r>
      <w:r>
        <w:t>Il était penché très en avant de son cheval</w:t>
      </w:r>
      <w:r w:rsidR="00514D33">
        <w:t xml:space="preserve">, </w:t>
      </w:r>
      <w:r>
        <w:t xml:space="preserve">appuyant sur la pique de tout son </w:t>
      </w:r>
      <w:r>
        <w:rPr>
          <w:bCs/>
        </w:rPr>
        <w:t>poids</w:t>
      </w:r>
      <w:r w:rsidR="00514D33">
        <w:t xml:space="preserve">, </w:t>
      </w:r>
      <w:r>
        <w:t>maintenant le taureau</w:t>
      </w:r>
      <w:r w:rsidR="00514D33">
        <w:t xml:space="preserve">, </w:t>
      </w:r>
      <w:r>
        <w:t>et celui-ci poussant et s</w:t>
      </w:r>
      <w:r w:rsidR="00514D33">
        <w:t>’</w:t>
      </w:r>
      <w:r>
        <w:t>efforçant d</w:t>
      </w:r>
      <w:r w:rsidR="00514D33">
        <w:t>’</w:t>
      </w:r>
      <w:r>
        <w:t>atteindre le cheval</w:t>
      </w:r>
      <w:r w:rsidR="00514D33">
        <w:t xml:space="preserve">, </w:t>
      </w:r>
      <w:r>
        <w:t>et Zurito</w:t>
      </w:r>
      <w:r w:rsidR="00514D33">
        <w:t xml:space="preserve">, </w:t>
      </w:r>
      <w:r>
        <w:t>à l</w:t>
      </w:r>
      <w:r w:rsidR="00514D33">
        <w:t>’</w:t>
      </w:r>
      <w:r>
        <w:t xml:space="preserve">autre </w:t>
      </w:r>
      <w:r>
        <w:rPr>
          <w:bCs/>
        </w:rPr>
        <w:t xml:space="preserve">extrémité </w:t>
      </w:r>
      <w:r>
        <w:t>de la lance</w:t>
      </w:r>
      <w:r w:rsidR="00514D33">
        <w:t xml:space="preserve">, </w:t>
      </w:r>
      <w:r>
        <w:t>juste au-dessus de la bête</w:t>
      </w:r>
      <w:r w:rsidR="00514D33">
        <w:t xml:space="preserve">, </w:t>
      </w:r>
      <w:r>
        <w:t>qui la maintenait</w:t>
      </w:r>
      <w:r w:rsidR="00514D33">
        <w:t xml:space="preserve">, </w:t>
      </w:r>
      <w:r>
        <w:t>la maintenait et faisait lentement pivoter sa mo</w:t>
      </w:r>
      <w:r>
        <w:t>n</w:t>
      </w:r>
      <w:r>
        <w:t>ture à rencontre de la poussée de telle sorte qu</w:t>
      </w:r>
      <w:r w:rsidR="00514D33">
        <w:t>’</w:t>
      </w:r>
      <w:r>
        <w:t>elle se trouva e</w:t>
      </w:r>
      <w:r>
        <w:t>n</w:t>
      </w:r>
      <w:r>
        <w:t>fin dégagée</w:t>
      </w:r>
      <w:r w:rsidR="00514D33">
        <w:t xml:space="preserve">. </w:t>
      </w:r>
      <w:r>
        <w:t>Zurito sentit alors que le taureau pouvait passer</w:t>
      </w:r>
      <w:r w:rsidR="00514D33">
        <w:t xml:space="preserve">, </w:t>
      </w:r>
      <w:r>
        <w:t>il r</w:t>
      </w:r>
      <w:r>
        <w:t>e</w:t>
      </w:r>
      <w:r>
        <w:t xml:space="preserve">lâcha son infléchissable résistance et la pointe triangulaire de la pique déchira le morillo du taureau comme celui-ci </w:t>
      </w:r>
      <w:r>
        <w:rPr>
          <w:bCs/>
        </w:rPr>
        <w:t>s</w:t>
      </w:r>
      <w:r w:rsidR="00514D33">
        <w:rPr>
          <w:bCs/>
        </w:rPr>
        <w:t>’</w:t>
      </w:r>
      <w:r>
        <w:rPr>
          <w:bCs/>
        </w:rPr>
        <w:t xml:space="preserve">arrachait </w:t>
      </w:r>
      <w:r>
        <w:t xml:space="preserve">pour se trouver avec la cape de </w:t>
      </w:r>
      <w:r>
        <w:rPr>
          <w:bCs/>
        </w:rPr>
        <w:t xml:space="preserve">Hernandez </w:t>
      </w:r>
      <w:r>
        <w:t>en face du mufle</w:t>
      </w:r>
      <w:r w:rsidR="00514D33">
        <w:t>.</w:t>
      </w:r>
    </w:p>
    <w:p w14:paraId="17100522" w14:textId="77777777" w:rsidR="00514D33" w:rsidRDefault="005A7F50">
      <w:r>
        <w:rPr>
          <w:bCs/>
        </w:rPr>
        <w:t xml:space="preserve">Zurito </w:t>
      </w:r>
      <w:r>
        <w:t>caressait son cheval et suivait des yeux le taureau qui fonçait aveuglément dans la cape que Hernandez agitait d</w:t>
      </w:r>
      <w:r>
        <w:t>e</w:t>
      </w:r>
      <w:r>
        <w:t>vant lui au milieu de l</w:t>
      </w:r>
      <w:r w:rsidR="00514D33">
        <w:t>’</w:t>
      </w:r>
      <w:r>
        <w:t>arène</w:t>
      </w:r>
      <w:r w:rsidR="00514D33">
        <w:t xml:space="preserve">, </w:t>
      </w:r>
      <w:r>
        <w:t>en pleine lumière et sous les hu</w:t>
      </w:r>
      <w:r>
        <w:t>r</w:t>
      </w:r>
      <w:r>
        <w:t>lements de la foule</w:t>
      </w:r>
      <w:r w:rsidR="00514D33">
        <w:t>.</w:t>
      </w:r>
    </w:p>
    <w:p w14:paraId="5CA1B853" w14:textId="77777777" w:rsidR="00514D33" w:rsidRDefault="00514D33">
      <w:r>
        <w:t>— </w:t>
      </w:r>
      <w:r w:rsidR="005A7F50">
        <w:t>Tu as vu ça</w:t>
      </w:r>
      <w:r>
        <w:t xml:space="preserve"> ? </w:t>
      </w:r>
      <w:r w:rsidR="005A7F50">
        <w:t>dit Zurito à Manuel</w:t>
      </w:r>
      <w:r>
        <w:t>.</w:t>
      </w:r>
    </w:p>
    <w:p w14:paraId="4329333A" w14:textId="77777777" w:rsidR="00514D33" w:rsidRDefault="00514D33">
      <w:r>
        <w:t>— </w:t>
      </w:r>
      <w:r w:rsidR="005A7F50">
        <w:t>C</w:t>
      </w:r>
      <w:r>
        <w:t>’</w:t>
      </w:r>
      <w:r w:rsidR="005A7F50">
        <w:t>était épatant</w:t>
      </w:r>
      <w:r>
        <w:t xml:space="preserve">, </w:t>
      </w:r>
      <w:r w:rsidR="005A7F50">
        <w:t>répondit Manuel</w:t>
      </w:r>
      <w:r>
        <w:t>.</w:t>
      </w:r>
    </w:p>
    <w:p w14:paraId="1E9F0134" w14:textId="77777777" w:rsidR="00514D33" w:rsidRDefault="00514D33">
      <w:r>
        <w:t>— </w:t>
      </w:r>
      <w:r w:rsidR="005A7F50">
        <w:t xml:space="preserve">Je </w:t>
      </w:r>
      <w:r w:rsidR="005A7F50">
        <w:rPr>
          <w:bCs/>
        </w:rPr>
        <w:t>l</w:t>
      </w:r>
      <w:r>
        <w:rPr>
          <w:bCs/>
        </w:rPr>
        <w:t>’</w:t>
      </w:r>
      <w:r w:rsidR="005A7F50">
        <w:rPr>
          <w:bCs/>
        </w:rPr>
        <w:t xml:space="preserve">ai </w:t>
      </w:r>
      <w:r w:rsidR="005A7F50">
        <w:t>sonné cette fois</w:t>
      </w:r>
      <w:r>
        <w:t xml:space="preserve">, </w:t>
      </w:r>
      <w:r w:rsidR="005A7F50">
        <w:t>reprit le picador</w:t>
      </w:r>
      <w:r>
        <w:t xml:space="preserve">. </w:t>
      </w:r>
      <w:r w:rsidR="005A7F50">
        <w:t>Regarde-le maintenant</w:t>
      </w:r>
      <w:r>
        <w:t>.</w:t>
      </w:r>
    </w:p>
    <w:p w14:paraId="54FDE628" w14:textId="77777777" w:rsidR="00514D33" w:rsidRDefault="005A7F50">
      <w:r>
        <w:t>À la fin d</w:t>
      </w:r>
      <w:r w:rsidR="00514D33">
        <w:t>’</w:t>
      </w:r>
      <w:r>
        <w:t>une passe de cape serrée de près</w:t>
      </w:r>
      <w:r w:rsidR="00514D33">
        <w:t xml:space="preserve">, </w:t>
      </w:r>
      <w:r>
        <w:t>le taureau glissa et tomba sur les genoux</w:t>
      </w:r>
      <w:r w:rsidR="00514D33">
        <w:t xml:space="preserve">. </w:t>
      </w:r>
      <w:r>
        <w:t>Il se releva aussitôt</w:t>
      </w:r>
      <w:r w:rsidR="00514D33">
        <w:t xml:space="preserve">, </w:t>
      </w:r>
      <w:r>
        <w:t>mais malgré la di</w:t>
      </w:r>
      <w:r>
        <w:t>s</w:t>
      </w:r>
      <w:r>
        <w:t>tance</w:t>
      </w:r>
      <w:r w:rsidR="00514D33">
        <w:t xml:space="preserve">, </w:t>
      </w:r>
      <w:r>
        <w:t>Manuel et Zurito virent</w:t>
      </w:r>
      <w:r w:rsidR="00514D33">
        <w:t xml:space="preserve">, </w:t>
      </w:r>
      <w:r>
        <w:t>sur le noir de la robe</w:t>
      </w:r>
      <w:r w:rsidR="00514D33">
        <w:t xml:space="preserve">, </w:t>
      </w:r>
      <w:r>
        <w:t>le velours d</w:t>
      </w:r>
      <w:r w:rsidR="00514D33">
        <w:t>’</w:t>
      </w:r>
      <w:r>
        <w:t>un filet de sang qui doucement s</w:t>
      </w:r>
      <w:r w:rsidR="00514D33">
        <w:t>’</w:t>
      </w:r>
      <w:r>
        <w:t>écoulait</w:t>
      </w:r>
      <w:r w:rsidR="00514D33">
        <w:t>.</w:t>
      </w:r>
    </w:p>
    <w:p w14:paraId="2B736433" w14:textId="77777777" w:rsidR="00514D33" w:rsidRDefault="00514D33">
      <w:r>
        <w:t>— </w:t>
      </w:r>
      <w:r w:rsidR="005A7F50">
        <w:t>Je l</w:t>
      </w:r>
      <w:r>
        <w:t>’</w:t>
      </w:r>
      <w:r w:rsidR="005A7F50">
        <w:t>ai sonné</w:t>
      </w:r>
      <w:r>
        <w:t xml:space="preserve">, </w:t>
      </w:r>
      <w:r w:rsidR="005A7F50">
        <w:t>dit Zurito</w:t>
      </w:r>
      <w:r>
        <w:t>.</w:t>
      </w:r>
    </w:p>
    <w:p w14:paraId="04D7BFF0" w14:textId="77777777" w:rsidR="00514D33" w:rsidRDefault="00514D33">
      <w:r>
        <w:lastRenderedPageBreak/>
        <w:t>— </w:t>
      </w:r>
      <w:r w:rsidR="005A7F50">
        <w:t>C</w:t>
      </w:r>
      <w:r>
        <w:t>’</w:t>
      </w:r>
      <w:r w:rsidR="005A7F50">
        <w:t>est un bon taureau</w:t>
      </w:r>
      <w:r>
        <w:t xml:space="preserve">, </w:t>
      </w:r>
      <w:r w:rsidR="005A7F50">
        <w:t>dit Manuel</w:t>
      </w:r>
      <w:r>
        <w:t>.</w:t>
      </w:r>
    </w:p>
    <w:p w14:paraId="63EB11A2" w14:textId="77777777" w:rsidR="00514D33" w:rsidRDefault="00514D33">
      <w:pPr>
        <w:rPr>
          <w:bCs/>
        </w:rPr>
      </w:pPr>
      <w:r>
        <w:t>— </w:t>
      </w:r>
      <w:r w:rsidR="005A7F50">
        <w:t>Si on me le laisse encore un coup</w:t>
      </w:r>
      <w:r>
        <w:t xml:space="preserve">, </w:t>
      </w:r>
      <w:r w:rsidR="005A7F50">
        <w:t xml:space="preserve">cette fois je le </w:t>
      </w:r>
      <w:r w:rsidR="005A7F50">
        <w:rPr>
          <w:bCs/>
        </w:rPr>
        <w:t>tue</w:t>
      </w:r>
      <w:r>
        <w:rPr>
          <w:bCs/>
        </w:rPr>
        <w:t xml:space="preserve">, </w:t>
      </w:r>
      <w:r w:rsidR="005A7F50">
        <w:rPr>
          <w:bCs/>
        </w:rPr>
        <w:t>dit Zurito</w:t>
      </w:r>
      <w:r>
        <w:rPr>
          <w:bCs/>
        </w:rPr>
        <w:t>.</w:t>
      </w:r>
    </w:p>
    <w:p w14:paraId="4C105D93" w14:textId="77777777" w:rsidR="00514D33" w:rsidRDefault="00514D33">
      <w:pPr>
        <w:rPr>
          <w:bCs/>
        </w:rPr>
      </w:pPr>
      <w:r>
        <w:rPr>
          <w:bCs/>
        </w:rPr>
        <w:t>— </w:t>
      </w:r>
      <w:r w:rsidR="005A7F50">
        <w:rPr>
          <w:bCs/>
        </w:rPr>
        <w:t>Mais ils ne vont pas tarder de changer le tercio</w:t>
      </w:r>
      <w:r>
        <w:rPr>
          <w:bCs/>
        </w:rPr>
        <w:t xml:space="preserve">, </w:t>
      </w:r>
      <w:r w:rsidR="005A7F50">
        <w:rPr>
          <w:bCs/>
        </w:rPr>
        <w:t>dit M</w:t>
      </w:r>
      <w:r w:rsidR="005A7F50">
        <w:rPr>
          <w:bCs/>
        </w:rPr>
        <w:t>a</w:t>
      </w:r>
      <w:r w:rsidR="005A7F50">
        <w:rPr>
          <w:bCs/>
        </w:rPr>
        <w:t>nuel</w:t>
      </w:r>
      <w:r>
        <w:rPr>
          <w:bCs/>
        </w:rPr>
        <w:t>.</w:t>
      </w:r>
    </w:p>
    <w:p w14:paraId="2AE2B58F" w14:textId="77777777" w:rsidR="00514D33" w:rsidRDefault="00514D33">
      <w:pPr>
        <w:rPr>
          <w:bCs/>
        </w:rPr>
      </w:pPr>
      <w:r>
        <w:rPr>
          <w:bCs/>
        </w:rPr>
        <w:t>— </w:t>
      </w:r>
      <w:r w:rsidR="005A7F50">
        <w:rPr>
          <w:bCs/>
        </w:rPr>
        <w:t xml:space="preserve">Regarde-le </w:t>
      </w:r>
      <w:r w:rsidR="005A7F50">
        <w:t>maintenant</w:t>
      </w:r>
      <w:r>
        <w:t xml:space="preserve">, </w:t>
      </w:r>
      <w:r w:rsidR="005A7F50">
        <w:t xml:space="preserve">dit </w:t>
      </w:r>
      <w:r w:rsidR="005A7F50">
        <w:rPr>
          <w:bCs/>
        </w:rPr>
        <w:t>Zurito</w:t>
      </w:r>
      <w:r>
        <w:rPr>
          <w:bCs/>
        </w:rPr>
        <w:t>.</w:t>
      </w:r>
    </w:p>
    <w:p w14:paraId="565BEAAB" w14:textId="77777777" w:rsidR="00514D33" w:rsidRDefault="00514D33">
      <w:r>
        <w:rPr>
          <w:bCs/>
        </w:rPr>
        <w:t>— </w:t>
      </w:r>
      <w:r w:rsidR="005A7F50">
        <w:t>Il faut que j</w:t>
      </w:r>
      <w:r>
        <w:rPr>
          <w:bCs/>
        </w:rPr>
        <w:t>’</w:t>
      </w:r>
      <w:r w:rsidR="005A7F50">
        <w:rPr>
          <w:bCs/>
        </w:rPr>
        <w:t xml:space="preserve">aille </w:t>
      </w:r>
      <w:r w:rsidR="005A7F50">
        <w:t>là-bas</w:t>
      </w:r>
      <w:r>
        <w:t xml:space="preserve">, </w:t>
      </w:r>
      <w:r w:rsidR="005A7F50">
        <w:t>dit Manuel</w:t>
      </w:r>
      <w:r>
        <w:t xml:space="preserve"> ; </w:t>
      </w:r>
      <w:r w:rsidR="005A7F50">
        <w:t>et il partit en co</w:t>
      </w:r>
      <w:r w:rsidR="005A7F50">
        <w:t>u</w:t>
      </w:r>
      <w:r w:rsidR="005A7F50">
        <w:t>rant vers l</w:t>
      </w:r>
      <w:r>
        <w:t>’</w:t>
      </w:r>
      <w:r w:rsidR="005A7F50">
        <w:t xml:space="preserve">autre côté de la piste où les </w:t>
      </w:r>
      <w:r w:rsidR="005A7F50">
        <w:rPr>
          <w:bCs/>
        </w:rPr>
        <w:t xml:space="preserve">monos </w:t>
      </w:r>
      <w:r w:rsidR="005A7F50">
        <w:t>amenaient au ta</w:t>
      </w:r>
      <w:r w:rsidR="005A7F50">
        <w:t>u</w:t>
      </w:r>
      <w:r w:rsidR="005A7F50">
        <w:t>reau un cheval qu</w:t>
      </w:r>
      <w:r>
        <w:t>’</w:t>
      </w:r>
      <w:r w:rsidR="005A7F50">
        <w:t>ils tiraient par la bride</w:t>
      </w:r>
      <w:r>
        <w:t xml:space="preserve">. </w:t>
      </w:r>
      <w:r w:rsidR="005A7F50">
        <w:t xml:space="preserve">Ils lui fouettaient les jambes à coups de corde et toute la </w:t>
      </w:r>
      <w:r w:rsidR="005A7F50">
        <w:rPr>
          <w:bCs/>
        </w:rPr>
        <w:t xml:space="preserve">cuadrilla </w:t>
      </w:r>
      <w:r w:rsidR="005A7F50">
        <w:t>essayait de faire avancer la bête vers le taureau qui baissait le front et grattait le sable du sabot sans pouvoir se décider à charger</w:t>
      </w:r>
      <w:r>
        <w:t xml:space="preserve">. </w:t>
      </w:r>
      <w:r w:rsidR="005A7F50">
        <w:t>Zurito qui d</w:t>
      </w:r>
      <w:r w:rsidR="005A7F50">
        <w:t>i</w:t>
      </w:r>
      <w:r w:rsidR="005A7F50">
        <w:t>rigeait son cheval vers la scène et ne manquait pas un coup d</w:t>
      </w:r>
      <w:r>
        <w:t>’</w:t>
      </w:r>
      <w:r w:rsidR="005A7F50">
        <w:t>œil</w:t>
      </w:r>
      <w:r>
        <w:t xml:space="preserve">, </w:t>
      </w:r>
      <w:r w:rsidR="005A7F50">
        <w:t>fronça les sourcils</w:t>
      </w:r>
      <w:r>
        <w:t>.</w:t>
      </w:r>
    </w:p>
    <w:p w14:paraId="1F46730C" w14:textId="77777777" w:rsidR="00514D33" w:rsidRDefault="005A7F50">
      <w:r>
        <w:t>Enfin le taureau s</w:t>
      </w:r>
      <w:r w:rsidR="00514D33">
        <w:t>’</w:t>
      </w:r>
      <w:r>
        <w:t>élança</w:t>
      </w:r>
      <w:r w:rsidR="00514D33">
        <w:t xml:space="preserve">, </w:t>
      </w:r>
      <w:r>
        <w:t>les hommes qui tenaient le cheval coururent à la barrera</w:t>
      </w:r>
      <w:r w:rsidR="00514D33">
        <w:t xml:space="preserve">, </w:t>
      </w:r>
      <w:r>
        <w:t>le picador toucha le taureau trop en a</w:t>
      </w:r>
      <w:r>
        <w:t>r</w:t>
      </w:r>
      <w:r>
        <w:t>rière</w:t>
      </w:r>
      <w:r w:rsidR="00514D33">
        <w:t xml:space="preserve">, </w:t>
      </w:r>
      <w:r>
        <w:t>et celui-ci passa sous le cheval</w:t>
      </w:r>
      <w:r w:rsidR="00514D33">
        <w:t xml:space="preserve">, </w:t>
      </w:r>
      <w:r>
        <w:t>le soulevant et l</w:t>
      </w:r>
      <w:r w:rsidR="00514D33">
        <w:t>’</w:t>
      </w:r>
      <w:r>
        <w:t>enlevant sur ses cornes</w:t>
      </w:r>
      <w:r w:rsidR="00514D33">
        <w:t>.</w:t>
      </w:r>
    </w:p>
    <w:p w14:paraId="6CB84D6D" w14:textId="77777777" w:rsidR="00514D33" w:rsidRDefault="005A7F50">
      <w:r>
        <w:t>Zurito suivait la scène</w:t>
      </w:r>
      <w:r w:rsidR="00514D33">
        <w:t xml:space="preserve">. </w:t>
      </w:r>
      <w:r>
        <w:t>Les monos en chemise rouge de courir pour dégager le picador</w:t>
      </w:r>
      <w:r w:rsidR="00514D33">
        <w:t xml:space="preserve">. </w:t>
      </w:r>
      <w:r>
        <w:t>Le picador</w:t>
      </w:r>
      <w:r w:rsidR="00514D33">
        <w:t xml:space="preserve">, </w:t>
      </w:r>
      <w:r>
        <w:t>de nouveau sur pied</w:t>
      </w:r>
      <w:r w:rsidR="00514D33">
        <w:t xml:space="preserve">, </w:t>
      </w:r>
      <w:r>
        <w:t>de jurer et de battre les bras</w:t>
      </w:r>
      <w:r w:rsidR="00514D33">
        <w:t xml:space="preserve">. </w:t>
      </w:r>
      <w:r>
        <w:t xml:space="preserve">Manuel et </w:t>
      </w:r>
      <w:r>
        <w:rPr>
          <w:bCs/>
        </w:rPr>
        <w:t xml:space="preserve">Hernandez </w:t>
      </w:r>
      <w:r>
        <w:t>d</w:t>
      </w:r>
      <w:r w:rsidR="00514D33">
        <w:t>’</w:t>
      </w:r>
      <w:r>
        <w:t>apprêter leurs capes</w:t>
      </w:r>
      <w:r w:rsidR="00514D33">
        <w:t xml:space="preserve">. </w:t>
      </w:r>
      <w:r>
        <w:t>Et le taureau</w:t>
      </w:r>
      <w:r w:rsidR="00514D33">
        <w:t xml:space="preserve">, </w:t>
      </w:r>
      <w:r>
        <w:t>le grand taureau noir</w:t>
      </w:r>
      <w:r w:rsidR="00514D33">
        <w:t xml:space="preserve">, </w:t>
      </w:r>
      <w:r>
        <w:t>ayant sur le dos un cheval dont les sabots pendaient</w:t>
      </w:r>
      <w:r w:rsidR="00514D33">
        <w:t xml:space="preserve">, </w:t>
      </w:r>
      <w:r>
        <w:t>la bride prise dans ses co</w:t>
      </w:r>
      <w:r>
        <w:t>r</w:t>
      </w:r>
      <w:r>
        <w:t>nes</w:t>
      </w:r>
      <w:r w:rsidR="00514D33">
        <w:t xml:space="preserve">, </w:t>
      </w:r>
      <w:r>
        <w:t>et le noir taureau</w:t>
      </w:r>
      <w:r w:rsidR="00514D33">
        <w:t xml:space="preserve">, </w:t>
      </w:r>
      <w:r>
        <w:t>un cheval sur l</w:t>
      </w:r>
      <w:r w:rsidR="00514D33">
        <w:t>’</w:t>
      </w:r>
      <w:r>
        <w:rPr>
          <w:bCs/>
        </w:rPr>
        <w:t>échine</w:t>
      </w:r>
      <w:r w:rsidR="00514D33">
        <w:rPr>
          <w:bCs/>
        </w:rPr>
        <w:t xml:space="preserve">, </w:t>
      </w:r>
      <w:r>
        <w:t>de tituber sur ses courtes jambes</w:t>
      </w:r>
      <w:r w:rsidR="00514D33">
        <w:t xml:space="preserve">, </w:t>
      </w:r>
      <w:r>
        <w:t>et de bander le cou et de le relever d</w:t>
      </w:r>
      <w:r w:rsidR="00514D33">
        <w:t>’</w:t>
      </w:r>
      <w:r>
        <w:t>un coup sec et de galoper pour faire glisser le cheval</w:t>
      </w:r>
      <w:r w:rsidR="00514D33">
        <w:t xml:space="preserve">, </w:t>
      </w:r>
      <w:r>
        <w:t>et le cheval de tomber à terre</w:t>
      </w:r>
      <w:r w:rsidR="00514D33">
        <w:t xml:space="preserve">. </w:t>
      </w:r>
      <w:r>
        <w:t>Et le taureau de partir alors dans une charge haletante vers la cape que Manuel écartait devant lui</w:t>
      </w:r>
      <w:r w:rsidR="00514D33">
        <w:t>.</w:t>
      </w:r>
    </w:p>
    <w:p w14:paraId="757F4608" w14:textId="77777777" w:rsidR="00514D33" w:rsidRDefault="005A7F50">
      <w:r>
        <w:lastRenderedPageBreak/>
        <w:t>La bête était plus lourde maintenant</w:t>
      </w:r>
      <w:r w:rsidR="00514D33">
        <w:t xml:space="preserve">, </w:t>
      </w:r>
      <w:r>
        <w:t>Manuel le sentait</w:t>
      </w:r>
      <w:r w:rsidR="00514D33">
        <w:t xml:space="preserve">. </w:t>
      </w:r>
      <w:r>
        <w:t>E</w:t>
      </w:r>
      <w:r>
        <w:t>l</w:t>
      </w:r>
      <w:r>
        <w:t>le saignait beaucoup</w:t>
      </w:r>
      <w:r w:rsidR="00514D33">
        <w:t xml:space="preserve">. </w:t>
      </w:r>
      <w:r>
        <w:t>Manuel fit un pas de côté et leva les bras</w:t>
      </w:r>
      <w:r w:rsidR="00514D33">
        <w:t xml:space="preserve">, </w:t>
      </w:r>
      <w:r>
        <w:t xml:space="preserve">ramassant la cape pour la </w:t>
      </w:r>
      <w:r>
        <w:rPr>
          <w:i/>
          <w:iCs/>
        </w:rPr>
        <w:t>veronica</w:t>
      </w:r>
      <w:r w:rsidR="00514D33">
        <w:rPr>
          <w:i/>
          <w:iCs/>
        </w:rPr>
        <w:t xml:space="preserve">. </w:t>
      </w:r>
      <w:r>
        <w:t>Et le taureau avançait</w:t>
      </w:r>
      <w:r w:rsidR="00514D33">
        <w:t xml:space="preserve">, </w:t>
      </w:r>
      <w:r>
        <w:t>les yeux ouverts</w:t>
      </w:r>
      <w:r w:rsidR="00514D33">
        <w:t xml:space="preserve">, </w:t>
      </w:r>
      <w:r>
        <w:t>laid</w:t>
      </w:r>
      <w:r w:rsidR="00514D33">
        <w:t xml:space="preserve">, </w:t>
      </w:r>
      <w:r>
        <w:t>épiant l</w:t>
      </w:r>
      <w:r w:rsidR="00514D33">
        <w:t>’</w:t>
      </w:r>
      <w:r>
        <w:t>étoffe</w:t>
      </w:r>
      <w:r w:rsidR="00514D33">
        <w:t xml:space="preserve">. </w:t>
      </w:r>
      <w:r>
        <w:t>Oui</w:t>
      </w:r>
      <w:r w:rsidR="00514D33">
        <w:t xml:space="preserve">, </w:t>
      </w:r>
      <w:r>
        <w:t>il baissait la tête un peu</w:t>
      </w:r>
      <w:r w:rsidR="00514D33">
        <w:t xml:space="preserve">. </w:t>
      </w:r>
      <w:r>
        <w:t>Il la portait bas</w:t>
      </w:r>
      <w:r w:rsidR="00514D33">
        <w:t xml:space="preserve">. </w:t>
      </w:r>
      <w:r>
        <w:t>C</w:t>
      </w:r>
      <w:r w:rsidR="00514D33">
        <w:t>’</w:t>
      </w:r>
      <w:r>
        <w:t>était la main de Zurito</w:t>
      </w:r>
      <w:r w:rsidR="00514D33">
        <w:t>.</w:t>
      </w:r>
    </w:p>
    <w:p w14:paraId="2EAE8F6D" w14:textId="77777777" w:rsidR="00514D33" w:rsidRDefault="005A7F50">
      <w:pPr>
        <w:rPr>
          <w:bCs/>
        </w:rPr>
      </w:pPr>
      <w:r>
        <w:rPr>
          <w:bCs/>
        </w:rPr>
        <w:t>Manuel agita la cape</w:t>
      </w:r>
      <w:r w:rsidR="00514D33">
        <w:rPr>
          <w:bCs/>
        </w:rPr>
        <w:t xml:space="preserve">, – </w:t>
      </w:r>
      <w:r>
        <w:rPr>
          <w:bCs/>
        </w:rPr>
        <w:t>le voici</w:t>
      </w:r>
      <w:r w:rsidR="00514D33">
        <w:rPr>
          <w:bCs/>
        </w:rPr>
        <w:t xml:space="preserve"> ! </w:t>
      </w:r>
      <w:r>
        <w:rPr>
          <w:bCs/>
        </w:rPr>
        <w:t>Il s</w:t>
      </w:r>
      <w:r w:rsidR="00514D33">
        <w:rPr>
          <w:bCs/>
        </w:rPr>
        <w:t>’</w:t>
      </w:r>
      <w:r>
        <w:rPr>
          <w:bCs/>
        </w:rPr>
        <w:t>écarta et cette passe faite se trouva prêt pour une autre</w:t>
      </w:r>
      <w:r w:rsidR="00514D33">
        <w:rPr>
          <w:bCs/>
        </w:rPr>
        <w:t xml:space="preserve">. </w:t>
      </w:r>
      <w:r>
        <w:rPr>
          <w:bCs/>
        </w:rPr>
        <w:t>Il cogne bougrement juste</w:t>
      </w:r>
      <w:r w:rsidR="00514D33">
        <w:rPr>
          <w:bCs/>
        </w:rPr>
        <w:t xml:space="preserve">, </w:t>
      </w:r>
      <w:r>
        <w:rPr>
          <w:bCs/>
        </w:rPr>
        <w:t>pensait-il</w:t>
      </w:r>
      <w:r w:rsidR="00514D33">
        <w:rPr>
          <w:bCs/>
        </w:rPr>
        <w:t xml:space="preserve">. </w:t>
      </w:r>
      <w:r>
        <w:rPr>
          <w:bCs/>
        </w:rPr>
        <w:t>Il s</w:t>
      </w:r>
      <w:r w:rsidR="00514D33">
        <w:rPr>
          <w:bCs/>
        </w:rPr>
        <w:t>’</w:t>
      </w:r>
      <w:r>
        <w:rPr>
          <w:bCs/>
        </w:rPr>
        <w:t>est assez battu et maintenant il fait attention</w:t>
      </w:r>
      <w:r w:rsidR="00514D33">
        <w:rPr>
          <w:bCs/>
        </w:rPr>
        <w:t xml:space="preserve">. </w:t>
      </w:r>
      <w:r>
        <w:rPr>
          <w:bCs/>
        </w:rPr>
        <w:t>Maintenant il nous cherche</w:t>
      </w:r>
      <w:r w:rsidR="00514D33">
        <w:rPr>
          <w:bCs/>
        </w:rPr>
        <w:t xml:space="preserve">. </w:t>
      </w:r>
      <w:r>
        <w:rPr>
          <w:bCs/>
        </w:rPr>
        <w:t>Tient son œil sur moi</w:t>
      </w:r>
      <w:r w:rsidR="00514D33">
        <w:rPr>
          <w:bCs/>
        </w:rPr>
        <w:t xml:space="preserve">. </w:t>
      </w:r>
      <w:r>
        <w:rPr>
          <w:bCs/>
        </w:rPr>
        <w:t>Mais c</w:t>
      </w:r>
      <w:r w:rsidR="00514D33">
        <w:rPr>
          <w:bCs/>
        </w:rPr>
        <w:t>’</w:t>
      </w:r>
      <w:r>
        <w:rPr>
          <w:bCs/>
        </w:rPr>
        <w:t>est toujours la cape que j</w:t>
      </w:r>
      <w:r w:rsidR="00514D33">
        <w:rPr>
          <w:bCs/>
        </w:rPr>
        <w:t>’</w:t>
      </w:r>
      <w:r>
        <w:rPr>
          <w:bCs/>
        </w:rPr>
        <w:t>lui donne</w:t>
      </w:r>
      <w:r w:rsidR="00514D33">
        <w:rPr>
          <w:bCs/>
        </w:rPr>
        <w:t>.</w:t>
      </w:r>
    </w:p>
    <w:p w14:paraId="79C11F70" w14:textId="77777777" w:rsidR="00514D33" w:rsidRDefault="005A7F50">
      <w:pPr>
        <w:rPr>
          <w:bCs/>
        </w:rPr>
      </w:pPr>
      <w:r>
        <w:rPr>
          <w:bCs/>
        </w:rPr>
        <w:t xml:space="preserve">Il agita </w:t>
      </w:r>
      <w:r>
        <w:t>l</w:t>
      </w:r>
      <w:r w:rsidR="00514D33">
        <w:t>’</w:t>
      </w:r>
      <w:r>
        <w:t xml:space="preserve">étoffe </w:t>
      </w:r>
      <w:r>
        <w:rPr>
          <w:bCs/>
        </w:rPr>
        <w:t>vers le taureau</w:t>
      </w:r>
      <w:r w:rsidR="00514D33">
        <w:rPr>
          <w:bCs/>
        </w:rPr>
        <w:t xml:space="preserve">, – </w:t>
      </w:r>
      <w:r>
        <w:rPr>
          <w:bCs/>
        </w:rPr>
        <w:t>le voilà</w:t>
      </w:r>
      <w:r w:rsidR="00514D33">
        <w:rPr>
          <w:bCs/>
        </w:rPr>
        <w:t xml:space="preserve"> ! </w:t>
      </w:r>
      <w:r>
        <w:rPr>
          <w:bCs/>
        </w:rPr>
        <w:t>Il s</w:t>
      </w:r>
      <w:r w:rsidR="00514D33">
        <w:rPr>
          <w:bCs/>
        </w:rPr>
        <w:t>’</w:t>
      </w:r>
      <w:r>
        <w:rPr>
          <w:bCs/>
        </w:rPr>
        <w:t>écarta</w:t>
      </w:r>
      <w:r w:rsidR="00514D33">
        <w:rPr>
          <w:bCs/>
        </w:rPr>
        <w:t xml:space="preserve">. </w:t>
      </w:r>
      <w:r>
        <w:rPr>
          <w:bCs/>
        </w:rPr>
        <w:t>Bo</w:t>
      </w:r>
      <w:r>
        <w:rPr>
          <w:bCs/>
        </w:rPr>
        <w:t>u</w:t>
      </w:r>
      <w:r>
        <w:rPr>
          <w:bCs/>
        </w:rPr>
        <w:t>grement près cette fois</w:t>
      </w:r>
      <w:r w:rsidR="00514D33">
        <w:rPr>
          <w:bCs/>
        </w:rPr>
        <w:t xml:space="preserve">. </w:t>
      </w:r>
      <w:r>
        <w:rPr>
          <w:bCs/>
        </w:rPr>
        <w:t>Faut pas que je travaille aussi près que ça</w:t>
      </w:r>
      <w:r w:rsidR="00514D33">
        <w:rPr>
          <w:bCs/>
        </w:rPr>
        <w:t>.</w:t>
      </w:r>
    </w:p>
    <w:p w14:paraId="00DFF989" w14:textId="77777777" w:rsidR="00514D33" w:rsidRDefault="005A7F50">
      <w:pPr>
        <w:rPr>
          <w:bCs/>
        </w:rPr>
      </w:pPr>
      <w:r>
        <w:rPr>
          <w:bCs/>
        </w:rPr>
        <w:t xml:space="preserve">Le bord de la cape était trempé par le sang du taureau </w:t>
      </w:r>
      <w:r>
        <w:t xml:space="preserve">aux endroits où elle avait balayé </w:t>
      </w:r>
      <w:r>
        <w:rPr>
          <w:bCs/>
        </w:rPr>
        <w:t>l</w:t>
      </w:r>
      <w:r w:rsidR="00514D33">
        <w:rPr>
          <w:bCs/>
        </w:rPr>
        <w:t>’</w:t>
      </w:r>
      <w:r>
        <w:rPr>
          <w:bCs/>
        </w:rPr>
        <w:t>échine</w:t>
      </w:r>
      <w:r w:rsidR="00514D33">
        <w:rPr>
          <w:bCs/>
        </w:rPr>
        <w:t>.</w:t>
      </w:r>
    </w:p>
    <w:p w14:paraId="2B74BB56" w14:textId="77777777" w:rsidR="00514D33" w:rsidRDefault="00514D33">
      <w:r>
        <w:rPr>
          <w:bCs/>
        </w:rPr>
        <w:t>— </w:t>
      </w:r>
      <w:r w:rsidR="005A7F50">
        <w:t>Bon</w:t>
      </w:r>
      <w:r>
        <w:t xml:space="preserve">, </w:t>
      </w:r>
      <w:r w:rsidR="005A7F50">
        <w:t>à la dernière maintenant</w:t>
      </w:r>
      <w:r>
        <w:t>.</w:t>
      </w:r>
    </w:p>
    <w:p w14:paraId="38439F6C" w14:textId="77777777" w:rsidR="00514D33" w:rsidRDefault="00514D33">
      <w:r>
        <w:t>— </w:t>
      </w:r>
      <w:r w:rsidR="005A7F50">
        <w:rPr>
          <w:bCs/>
        </w:rPr>
        <w:t>Ouh</w:t>
      </w:r>
      <w:r>
        <w:rPr>
          <w:bCs/>
        </w:rPr>
        <w:t xml:space="preserve"> ! </w:t>
      </w:r>
      <w:r w:rsidR="005A7F50">
        <w:t>fit Manuel</w:t>
      </w:r>
      <w:r>
        <w:t xml:space="preserve">, </w:t>
      </w:r>
      <w:r w:rsidR="005A7F50">
        <w:t>Toro</w:t>
      </w:r>
      <w:r>
        <w:t xml:space="preserve"> ! </w:t>
      </w:r>
      <w:r w:rsidR="005A7F50">
        <w:t>et rejetant le buste en arrière il présentait la cape</w:t>
      </w:r>
      <w:r>
        <w:t xml:space="preserve">. </w:t>
      </w:r>
      <w:r w:rsidR="005A7F50">
        <w:t>Le voilà</w:t>
      </w:r>
      <w:r>
        <w:t xml:space="preserve"> ! </w:t>
      </w:r>
      <w:r w:rsidR="005A7F50">
        <w:t>Il s</w:t>
      </w:r>
      <w:r>
        <w:t>’</w:t>
      </w:r>
      <w:r w:rsidR="005A7F50">
        <w:t>écarta</w:t>
      </w:r>
      <w:r>
        <w:t xml:space="preserve">, </w:t>
      </w:r>
      <w:r w:rsidR="005A7F50">
        <w:t>lança la cape derrière lui et tourna sur lui-même de telle sorte que le taureau</w:t>
      </w:r>
      <w:r>
        <w:t xml:space="preserve">, </w:t>
      </w:r>
      <w:r w:rsidR="005A7F50">
        <w:t xml:space="preserve">suivant un tourbillon de </w:t>
      </w:r>
      <w:r w:rsidR="005A7F50">
        <w:rPr>
          <w:bCs/>
        </w:rPr>
        <w:t>l</w:t>
      </w:r>
      <w:r>
        <w:rPr>
          <w:bCs/>
        </w:rPr>
        <w:t>’</w:t>
      </w:r>
      <w:r w:rsidR="005A7F50">
        <w:rPr>
          <w:bCs/>
        </w:rPr>
        <w:t>étoffe</w:t>
      </w:r>
      <w:r>
        <w:rPr>
          <w:bCs/>
        </w:rPr>
        <w:t xml:space="preserve">, </w:t>
      </w:r>
      <w:r w:rsidR="005A7F50">
        <w:t>se retrouva tout seul</w:t>
      </w:r>
      <w:r>
        <w:t xml:space="preserve">, </w:t>
      </w:r>
      <w:r w:rsidR="005A7F50">
        <w:t>abasourdi par la pa</w:t>
      </w:r>
      <w:r w:rsidR="005A7F50">
        <w:t>s</w:t>
      </w:r>
      <w:r w:rsidR="005A7F50">
        <w:t>se</w:t>
      </w:r>
      <w:r>
        <w:t xml:space="preserve">, </w:t>
      </w:r>
      <w:r w:rsidR="005A7F50">
        <w:t xml:space="preserve">dompté par cette étoffe </w:t>
      </w:r>
      <w:r w:rsidR="005A7F50">
        <w:rPr>
          <w:bCs/>
        </w:rPr>
        <w:t>rouge</w:t>
      </w:r>
      <w:r>
        <w:rPr>
          <w:bCs/>
        </w:rPr>
        <w:t xml:space="preserve">. </w:t>
      </w:r>
      <w:r w:rsidR="005A7F50">
        <w:t>Manuel fit passer d</w:t>
      </w:r>
      <w:r>
        <w:t>’</w:t>
      </w:r>
      <w:r w:rsidR="005A7F50">
        <w:t>une main sa cape sous le mufle de la bête pour montrer qu</w:t>
      </w:r>
      <w:r>
        <w:t>’</w:t>
      </w:r>
      <w:r w:rsidR="005A7F50">
        <w:t>elle était domptée</w:t>
      </w:r>
      <w:r>
        <w:t xml:space="preserve">, </w:t>
      </w:r>
      <w:r w:rsidR="005A7F50">
        <w:t>puis il s</w:t>
      </w:r>
      <w:r>
        <w:t>’</w:t>
      </w:r>
      <w:r w:rsidR="005A7F50">
        <w:t>éloigna</w:t>
      </w:r>
      <w:r>
        <w:t xml:space="preserve">. </w:t>
      </w:r>
      <w:r w:rsidR="005A7F50">
        <w:t>Personne n</w:t>
      </w:r>
      <w:r>
        <w:t>’</w:t>
      </w:r>
      <w:r w:rsidR="005A7F50">
        <w:t>applaudit</w:t>
      </w:r>
      <w:r>
        <w:t>.</w:t>
      </w:r>
    </w:p>
    <w:p w14:paraId="1547B4A9" w14:textId="77777777" w:rsidR="00514D33" w:rsidRDefault="005A7F50">
      <w:r>
        <w:t>Manuel en se dirigeant vers la barrera</w:t>
      </w:r>
      <w:r w:rsidR="00514D33">
        <w:t xml:space="preserve">, </w:t>
      </w:r>
      <w:r>
        <w:t xml:space="preserve">aperçut </w:t>
      </w:r>
      <w:r>
        <w:rPr>
          <w:bCs/>
        </w:rPr>
        <w:t xml:space="preserve">Zurito </w:t>
      </w:r>
      <w:r>
        <w:t>qui sortait du cirque</w:t>
      </w:r>
      <w:r w:rsidR="00514D33">
        <w:t xml:space="preserve">. </w:t>
      </w:r>
      <w:r>
        <w:t>Une sonnerie de trompette avait annoncé la suerte des banderilles pendant que Manuel travaillait le ta</w:t>
      </w:r>
      <w:r>
        <w:t>u</w:t>
      </w:r>
      <w:r>
        <w:t>reau</w:t>
      </w:r>
      <w:r w:rsidR="00514D33">
        <w:t xml:space="preserve">. </w:t>
      </w:r>
      <w:r>
        <w:t>Il n</w:t>
      </w:r>
      <w:r w:rsidR="00514D33">
        <w:t>’</w:t>
      </w:r>
      <w:r>
        <w:t>en avait pas eu conscience</w:t>
      </w:r>
      <w:r w:rsidR="00514D33">
        <w:t xml:space="preserve">. </w:t>
      </w:r>
      <w:r>
        <w:t>Sur les cadavres des deux chevaux</w:t>
      </w:r>
      <w:r w:rsidR="00514D33">
        <w:t xml:space="preserve">, </w:t>
      </w:r>
      <w:r>
        <w:t xml:space="preserve">les </w:t>
      </w:r>
      <w:r>
        <w:rPr>
          <w:bCs/>
        </w:rPr>
        <w:t xml:space="preserve">monos </w:t>
      </w:r>
      <w:r>
        <w:t>étendaient des toiles</w:t>
      </w:r>
      <w:r w:rsidR="00514D33">
        <w:t xml:space="preserve">, </w:t>
      </w:r>
      <w:r>
        <w:t>puis ils répandirent de la sciure tout autour</w:t>
      </w:r>
      <w:r w:rsidR="00514D33">
        <w:t>.</w:t>
      </w:r>
    </w:p>
    <w:p w14:paraId="7AEA7F06" w14:textId="77777777" w:rsidR="00514D33" w:rsidRDefault="005A7F50">
      <w:r>
        <w:lastRenderedPageBreak/>
        <w:t>Manuel s</w:t>
      </w:r>
      <w:r w:rsidR="00514D33">
        <w:t>’</w:t>
      </w:r>
      <w:r>
        <w:t>approcha de la barrera pour boire un peu d</w:t>
      </w:r>
      <w:r w:rsidR="00514D33">
        <w:t>’</w:t>
      </w:r>
      <w:r>
        <w:t>eau</w:t>
      </w:r>
      <w:r w:rsidR="00514D33">
        <w:t xml:space="preserve">, </w:t>
      </w:r>
      <w:r>
        <w:t>et l</w:t>
      </w:r>
      <w:r w:rsidR="00514D33">
        <w:t>’</w:t>
      </w:r>
      <w:r>
        <w:t xml:space="preserve">employé de </w:t>
      </w:r>
      <w:r>
        <w:rPr>
          <w:bCs/>
        </w:rPr>
        <w:t xml:space="preserve">Retana </w:t>
      </w:r>
      <w:r>
        <w:t>lui passa une grosse cruche de grès</w:t>
      </w:r>
      <w:r w:rsidR="00514D33">
        <w:t>.</w:t>
      </w:r>
    </w:p>
    <w:p w14:paraId="1117FBE6" w14:textId="77777777" w:rsidR="00514D33" w:rsidRDefault="005A7F50">
      <w:r>
        <w:rPr>
          <w:bCs/>
        </w:rPr>
        <w:t>Fuentes</w:t>
      </w:r>
      <w:r w:rsidR="00514D33">
        <w:rPr>
          <w:bCs/>
        </w:rPr>
        <w:t xml:space="preserve">, </w:t>
      </w:r>
      <w:r>
        <w:t>le grand Gitan</w:t>
      </w:r>
      <w:r w:rsidR="00514D33">
        <w:t xml:space="preserve">, </w:t>
      </w:r>
      <w:r>
        <w:t>se tenait là</w:t>
      </w:r>
      <w:r w:rsidR="00514D33">
        <w:t xml:space="preserve">, </w:t>
      </w:r>
      <w:r>
        <w:t>sa paire de banderilles à la main</w:t>
      </w:r>
      <w:r w:rsidR="00514D33">
        <w:t xml:space="preserve">, </w:t>
      </w:r>
      <w:r>
        <w:t>deux fines baguettes rouges avec un hameçon à la pointe</w:t>
      </w:r>
      <w:r w:rsidR="00514D33">
        <w:t xml:space="preserve">. </w:t>
      </w:r>
      <w:r>
        <w:t>Il regardait Manuel</w:t>
      </w:r>
      <w:r w:rsidR="00514D33">
        <w:t>.</w:t>
      </w:r>
    </w:p>
    <w:p w14:paraId="60275DA0" w14:textId="77777777" w:rsidR="00514D33" w:rsidRDefault="00514D33">
      <w:r>
        <w:t>— </w:t>
      </w:r>
      <w:r w:rsidR="005A7F50">
        <w:t>Vas-y</w:t>
      </w:r>
      <w:r>
        <w:t xml:space="preserve">, </w:t>
      </w:r>
      <w:r w:rsidR="005A7F50">
        <w:t>lui dit Manuel</w:t>
      </w:r>
      <w:r>
        <w:t>.</w:t>
      </w:r>
    </w:p>
    <w:p w14:paraId="613FB05E" w14:textId="77777777" w:rsidR="00514D33" w:rsidRDefault="005A7F50">
      <w:pPr>
        <w:rPr>
          <w:bCs/>
        </w:rPr>
      </w:pPr>
      <w:r>
        <w:t>Le Gitan prit sa course</w:t>
      </w:r>
      <w:r w:rsidR="00514D33">
        <w:t xml:space="preserve">. </w:t>
      </w:r>
      <w:r>
        <w:t xml:space="preserve">Manuel posa la cruche et </w:t>
      </w:r>
      <w:r>
        <w:rPr>
          <w:bCs/>
        </w:rPr>
        <w:t>regarda</w:t>
      </w:r>
      <w:r w:rsidR="00514D33">
        <w:rPr>
          <w:bCs/>
        </w:rPr>
        <w:t xml:space="preserve">, </w:t>
      </w:r>
      <w:r>
        <w:rPr>
          <w:bCs/>
        </w:rPr>
        <w:t>tout en s</w:t>
      </w:r>
      <w:r w:rsidR="00514D33">
        <w:rPr>
          <w:bCs/>
        </w:rPr>
        <w:t>’</w:t>
      </w:r>
      <w:r>
        <w:rPr>
          <w:bCs/>
        </w:rPr>
        <w:t>essuyant le visage avec son mouchoir</w:t>
      </w:r>
      <w:r w:rsidR="00514D33">
        <w:rPr>
          <w:bCs/>
        </w:rPr>
        <w:t>.</w:t>
      </w:r>
    </w:p>
    <w:p w14:paraId="635DFFE8" w14:textId="77777777" w:rsidR="00514D33" w:rsidRDefault="005A7F50">
      <w:pPr>
        <w:rPr>
          <w:bCs/>
        </w:rPr>
      </w:pPr>
      <w:r>
        <w:rPr>
          <w:bCs/>
        </w:rPr>
        <w:t>Le journaliste d</w:t>
      </w:r>
      <w:r w:rsidR="00514D33">
        <w:rPr>
          <w:i/>
          <w:iCs/>
        </w:rPr>
        <w:t>’</w:t>
      </w:r>
      <w:r>
        <w:rPr>
          <w:i/>
          <w:iCs/>
        </w:rPr>
        <w:t>El Heraldo</w:t>
      </w:r>
      <w:r>
        <w:rPr>
          <w:bCs/>
        </w:rPr>
        <w:t xml:space="preserve"> prit la bouteille de champagne tiède qui était entre ses pieds</w:t>
      </w:r>
      <w:r w:rsidR="00514D33">
        <w:rPr>
          <w:bCs/>
        </w:rPr>
        <w:t xml:space="preserve">, </w:t>
      </w:r>
      <w:r>
        <w:rPr>
          <w:bCs/>
        </w:rPr>
        <w:t>but un peu</w:t>
      </w:r>
      <w:r w:rsidR="00514D33">
        <w:rPr>
          <w:bCs/>
        </w:rPr>
        <w:t xml:space="preserve">, </w:t>
      </w:r>
      <w:r>
        <w:rPr>
          <w:bCs/>
        </w:rPr>
        <w:t>et termina son par</w:t>
      </w:r>
      <w:r>
        <w:rPr>
          <w:bCs/>
        </w:rPr>
        <w:t>a</w:t>
      </w:r>
      <w:r>
        <w:rPr>
          <w:bCs/>
        </w:rPr>
        <w:t>graphe</w:t>
      </w:r>
      <w:r w:rsidR="00514D33">
        <w:rPr>
          <w:bCs/>
        </w:rPr>
        <w:t> :</w:t>
      </w:r>
    </w:p>
    <w:p w14:paraId="282F477E" w14:textId="77777777" w:rsidR="00514D33" w:rsidRDefault="00514D33">
      <w:pPr>
        <w:rPr>
          <w:bCs/>
        </w:rPr>
      </w:pPr>
      <w:r>
        <w:rPr>
          <w:bCs/>
        </w:rPr>
        <w:t>« </w:t>
      </w:r>
      <w:r w:rsidR="005A7F50">
        <w:rPr>
          <w:bCs/>
        </w:rPr>
        <w:t>Le vieux Manolo termine sans bravos une quelconque s</w:t>
      </w:r>
      <w:r w:rsidR="005A7F50">
        <w:rPr>
          <w:bCs/>
        </w:rPr>
        <w:t>é</w:t>
      </w:r>
      <w:r w:rsidR="005A7F50">
        <w:rPr>
          <w:bCs/>
        </w:rPr>
        <w:t xml:space="preserve">rie de lancés de cape et nous entrons dans le tercio des </w:t>
      </w:r>
      <w:r>
        <w:rPr>
          <w:bCs/>
        </w:rPr>
        <w:t>« </w:t>
      </w:r>
      <w:r w:rsidR="005A7F50">
        <w:rPr>
          <w:bCs/>
        </w:rPr>
        <w:t>b</w:t>
      </w:r>
      <w:r w:rsidR="005A7F50">
        <w:rPr>
          <w:bCs/>
        </w:rPr>
        <w:t>â</w:t>
      </w:r>
      <w:r w:rsidR="005A7F50">
        <w:rPr>
          <w:bCs/>
        </w:rPr>
        <w:t>tons</w:t>
      </w:r>
      <w:r>
        <w:rPr>
          <w:bCs/>
        </w:rPr>
        <w:t> ».</w:t>
      </w:r>
    </w:p>
    <w:p w14:paraId="38D668F1" w14:textId="77777777" w:rsidR="00514D33" w:rsidRDefault="005A7F50">
      <w:pPr>
        <w:rPr>
          <w:bCs/>
        </w:rPr>
      </w:pPr>
      <w:r>
        <w:rPr>
          <w:bCs/>
        </w:rPr>
        <w:t>Le taureau</w:t>
      </w:r>
      <w:r w:rsidR="00514D33">
        <w:rPr>
          <w:bCs/>
        </w:rPr>
        <w:t xml:space="preserve">, </w:t>
      </w:r>
      <w:r>
        <w:rPr>
          <w:bCs/>
        </w:rPr>
        <w:t>seul au centre de l</w:t>
      </w:r>
      <w:r w:rsidR="00514D33">
        <w:rPr>
          <w:bCs/>
        </w:rPr>
        <w:t>’</w:t>
      </w:r>
      <w:r>
        <w:rPr>
          <w:bCs/>
        </w:rPr>
        <w:t>arène</w:t>
      </w:r>
      <w:r w:rsidR="00514D33">
        <w:rPr>
          <w:bCs/>
        </w:rPr>
        <w:t xml:space="preserve">, </w:t>
      </w:r>
      <w:r>
        <w:rPr>
          <w:bCs/>
        </w:rPr>
        <w:t>semblait encore étourdi</w:t>
      </w:r>
      <w:r w:rsidR="00514D33">
        <w:rPr>
          <w:bCs/>
        </w:rPr>
        <w:t xml:space="preserve">. </w:t>
      </w:r>
      <w:r>
        <w:rPr>
          <w:bCs/>
        </w:rPr>
        <w:t>Et Fuentes</w:t>
      </w:r>
      <w:r w:rsidR="00514D33">
        <w:rPr>
          <w:bCs/>
        </w:rPr>
        <w:t xml:space="preserve">, </w:t>
      </w:r>
      <w:r>
        <w:rPr>
          <w:bCs/>
        </w:rPr>
        <w:t>bien découplé</w:t>
      </w:r>
      <w:r w:rsidR="00514D33">
        <w:rPr>
          <w:bCs/>
        </w:rPr>
        <w:t xml:space="preserve">, </w:t>
      </w:r>
      <w:r>
        <w:rPr>
          <w:bCs/>
        </w:rPr>
        <w:t>le dos plat</w:t>
      </w:r>
      <w:r w:rsidR="00514D33">
        <w:rPr>
          <w:bCs/>
        </w:rPr>
        <w:t xml:space="preserve">, </w:t>
      </w:r>
      <w:r>
        <w:rPr>
          <w:bCs/>
        </w:rPr>
        <w:t>de se diriger vers lui fièrement</w:t>
      </w:r>
      <w:r w:rsidR="00514D33">
        <w:rPr>
          <w:bCs/>
        </w:rPr>
        <w:t xml:space="preserve">, </w:t>
      </w:r>
      <w:r>
        <w:rPr>
          <w:bCs/>
        </w:rPr>
        <w:t xml:space="preserve">les deux minces baguettes rouges brandies au-dessus de </w:t>
      </w:r>
      <w:r>
        <w:t xml:space="preserve">sa </w:t>
      </w:r>
      <w:r>
        <w:rPr>
          <w:bCs/>
        </w:rPr>
        <w:t>tête</w:t>
      </w:r>
      <w:r w:rsidR="00514D33">
        <w:rPr>
          <w:bCs/>
        </w:rPr>
        <w:t xml:space="preserve">, </w:t>
      </w:r>
      <w:r>
        <w:rPr>
          <w:bCs/>
        </w:rPr>
        <w:t>une dans chaque main</w:t>
      </w:r>
      <w:r w:rsidR="00514D33">
        <w:rPr>
          <w:bCs/>
        </w:rPr>
        <w:t xml:space="preserve">, </w:t>
      </w:r>
      <w:r>
        <w:rPr>
          <w:bCs/>
        </w:rPr>
        <w:t>brandies par les doigts</w:t>
      </w:r>
      <w:r w:rsidR="00514D33">
        <w:rPr>
          <w:bCs/>
        </w:rPr>
        <w:t xml:space="preserve">, </w:t>
      </w:r>
      <w:r>
        <w:rPr>
          <w:bCs/>
        </w:rPr>
        <w:t>les pointes en avant</w:t>
      </w:r>
      <w:r w:rsidR="00514D33">
        <w:rPr>
          <w:bCs/>
        </w:rPr>
        <w:t xml:space="preserve">. </w:t>
      </w:r>
      <w:r>
        <w:rPr>
          <w:bCs/>
        </w:rPr>
        <w:t>Derrière et à côté de lui</w:t>
      </w:r>
      <w:r w:rsidR="00514D33">
        <w:rPr>
          <w:bCs/>
        </w:rPr>
        <w:t xml:space="preserve">, </w:t>
      </w:r>
      <w:r>
        <w:rPr>
          <w:bCs/>
        </w:rPr>
        <w:t>deux péons avec leurs capes</w:t>
      </w:r>
      <w:r w:rsidR="00514D33">
        <w:rPr>
          <w:bCs/>
        </w:rPr>
        <w:t xml:space="preserve">. </w:t>
      </w:r>
      <w:r>
        <w:rPr>
          <w:bCs/>
        </w:rPr>
        <w:t>Le taureau le regarda et son étourdissement parut se dissiper</w:t>
      </w:r>
      <w:r w:rsidR="00514D33">
        <w:rPr>
          <w:bCs/>
        </w:rPr>
        <w:t>.</w:t>
      </w:r>
    </w:p>
    <w:p w14:paraId="1484B9EC" w14:textId="77777777" w:rsidR="00514D33" w:rsidRDefault="005A7F50">
      <w:r>
        <w:t xml:space="preserve">Ses yeux fixaient </w:t>
      </w:r>
      <w:r>
        <w:rPr>
          <w:bCs/>
        </w:rPr>
        <w:t>Fuentes</w:t>
      </w:r>
      <w:r w:rsidR="00514D33">
        <w:t xml:space="preserve">, </w:t>
      </w:r>
      <w:r>
        <w:t>qui maintenant était immobile</w:t>
      </w:r>
      <w:r w:rsidR="00514D33">
        <w:t xml:space="preserve">, </w:t>
      </w:r>
      <w:r>
        <w:t>qui maintenant cambrait le buste et le provoquait</w:t>
      </w:r>
      <w:r w:rsidR="00514D33">
        <w:t xml:space="preserve">. </w:t>
      </w:r>
      <w:r>
        <w:t>Fuentes r</w:t>
      </w:r>
      <w:r>
        <w:t>e</w:t>
      </w:r>
      <w:r>
        <w:t>muait ses banderilles et le scintillement des pointes d</w:t>
      </w:r>
      <w:r w:rsidR="00514D33">
        <w:t>’</w:t>
      </w:r>
      <w:r>
        <w:t>acier att</w:t>
      </w:r>
      <w:r>
        <w:t>i</w:t>
      </w:r>
      <w:r>
        <w:t>ra le regard du taureau</w:t>
      </w:r>
      <w:r w:rsidR="00514D33">
        <w:t>.</w:t>
      </w:r>
    </w:p>
    <w:p w14:paraId="42DD5A71" w14:textId="77777777" w:rsidR="00514D33" w:rsidRDefault="005A7F50">
      <w:r>
        <w:t>Il leva la queue et chargea</w:t>
      </w:r>
      <w:r w:rsidR="00514D33">
        <w:t>.</w:t>
      </w:r>
    </w:p>
    <w:p w14:paraId="40E3745F" w14:textId="77777777" w:rsidR="00514D33" w:rsidRDefault="005A7F50">
      <w:pPr>
        <w:rPr>
          <w:bCs/>
        </w:rPr>
      </w:pPr>
      <w:r>
        <w:lastRenderedPageBreak/>
        <w:t>Il fonça droit</w:t>
      </w:r>
      <w:r w:rsidR="00514D33">
        <w:t xml:space="preserve">, </w:t>
      </w:r>
      <w:r>
        <w:t>les yeux sur l</w:t>
      </w:r>
      <w:r w:rsidR="00514D33">
        <w:t>’</w:t>
      </w:r>
      <w:r>
        <w:t>homme</w:t>
      </w:r>
      <w:r w:rsidR="00514D33">
        <w:t xml:space="preserve">. </w:t>
      </w:r>
      <w:r>
        <w:t>Fuentes ne bougeait pas</w:t>
      </w:r>
      <w:r w:rsidR="00514D33">
        <w:t xml:space="preserve">, </w:t>
      </w:r>
      <w:r>
        <w:t>toujours cambré</w:t>
      </w:r>
      <w:r w:rsidR="00514D33">
        <w:t xml:space="preserve">, </w:t>
      </w:r>
      <w:r>
        <w:t>les pointes des banderilles en avant</w:t>
      </w:r>
      <w:r w:rsidR="00514D33">
        <w:t xml:space="preserve">. </w:t>
      </w:r>
      <w:r>
        <w:t>Quand le taureau baissa la tête pour donner son coup de corne</w:t>
      </w:r>
      <w:r w:rsidR="00514D33">
        <w:t xml:space="preserve">, </w:t>
      </w:r>
      <w:r>
        <w:t>Fuentes plongea</w:t>
      </w:r>
      <w:r w:rsidR="00514D33">
        <w:t xml:space="preserve">, </w:t>
      </w:r>
      <w:r>
        <w:t>les deux mains rapprochées</w:t>
      </w:r>
      <w:r w:rsidR="00514D33">
        <w:t xml:space="preserve">, </w:t>
      </w:r>
      <w:r>
        <w:t xml:space="preserve">les banderilles comme deux flèches rouges qui </w:t>
      </w:r>
      <w:r>
        <w:rPr>
          <w:bCs/>
        </w:rPr>
        <w:t>s</w:t>
      </w:r>
      <w:r w:rsidR="00514D33">
        <w:rPr>
          <w:bCs/>
        </w:rPr>
        <w:t>’</w:t>
      </w:r>
      <w:r>
        <w:rPr>
          <w:bCs/>
        </w:rPr>
        <w:t>abattaient</w:t>
      </w:r>
      <w:r w:rsidR="00514D33">
        <w:rPr>
          <w:bCs/>
        </w:rPr>
        <w:t xml:space="preserve">, </w:t>
      </w:r>
      <w:r>
        <w:t>et il piqua les cr</w:t>
      </w:r>
      <w:r>
        <w:t>o</w:t>
      </w:r>
      <w:r>
        <w:t>chets dans le garrot de l</w:t>
      </w:r>
      <w:r w:rsidR="00514D33">
        <w:t>’</w:t>
      </w:r>
      <w:r>
        <w:t>animal</w:t>
      </w:r>
      <w:r w:rsidR="00514D33">
        <w:t xml:space="preserve">, </w:t>
      </w:r>
      <w:r>
        <w:t>se jetant par-dessus ses cornes et pivotant autour des bâtons plantés verticalement</w:t>
      </w:r>
      <w:r w:rsidR="00514D33">
        <w:t xml:space="preserve">, </w:t>
      </w:r>
      <w:r>
        <w:t>les deux jambes serrées l</w:t>
      </w:r>
      <w:r w:rsidR="00514D33">
        <w:t>’</w:t>
      </w:r>
      <w:r>
        <w:t>une contre l</w:t>
      </w:r>
      <w:r w:rsidR="00514D33">
        <w:t>’</w:t>
      </w:r>
      <w:r>
        <w:t>autre</w:t>
      </w:r>
      <w:r w:rsidR="00514D33">
        <w:t xml:space="preserve">, </w:t>
      </w:r>
      <w:r>
        <w:t>son corps incurvé d</w:t>
      </w:r>
      <w:r w:rsidR="00514D33">
        <w:t>’</w:t>
      </w:r>
      <w:r>
        <w:t xml:space="preserve">un côté pour </w:t>
      </w:r>
      <w:r>
        <w:rPr>
          <w:bCs/>
        </w:rPr>
        <w:t>laisser passer le taureau</w:t>
      </w:r>
      <w:r w:rsidR="00514D33">
        <w:rPr>
          <w:bCs/>
        </w:rPr>
        <w:t>.</w:t>
      </w:r>
    </w:p>
    <w:p w14:paraId="70F439C0" w14:textId="77777777" w:rsidR="00514D33" w:rsidRDefault="00514D33">
      <w:r>
        <w:rPr>
          <w:bCs/>
        </w:rPr>
        <w:t>— </w:t>
      </w:r>
      <w:r w:rsidR="005A7F50">
        <w:t>Olé</w:t>
      </w:r>
      <w:r>
        <w:t xml:space="preserve"> ! </w:t>
      </w:r>
      <w:r w:rsidR="005A7F50">
        <w:t>cria la foule</w:t>
      </w:r>
      <w:r>
        <w:t>.</w:t>
      </w:r>
    </w:p>
    <w:p w14:paraId="64586166" w14:textId="77777777" w:rsidR="00514D33" w:rsidRDefault="005A7F50">
      <w:r>
        <w:t>Le taureau donnait des coups de corne sauvages</w:t>
      </w:r>
      <w:r w:rsidR="00514D33">
        <w:t xml:space="preserve">, </w:t>
      </w:r>
      <w:r>
        <w:t>sautant comme une truite</w:t>
      </w:r>
      <w:r w:rsidR="00514D33">
        <w:t xml:space="preserve">, </w:t>
      </w:r>
      <w:r>
        <w:t>les quatre pieds quittant le sol</w:t>
      </w:r>
      <w:r w:rsidR="00514D33">
        <w:t xml:space="preserve">. </w:t>
      </w:r>
      <w:r>
        <w:t>À chaque bond les bois rouges des banderilles tressautaient</w:t>
      </w:r>
      <w:r w:rsidR="00514D33">
        <w:t xml:space="preserve">. </w:t>
      </w:r>
      <w:r>
        <w:t>Manuel</w:t>
      </w:r>
      <w:r w:rsidR="00514D33">
        <w:t xml:space="preserve">, </w:t>
      </w:r>
      <w:r>
        <w:t>d</w:t>
      </w:r>
      <w:r>
        <w:t>e</w:t>
      </w:r>
      <w:r>
        <w:t>bout près de la barrera</w:t>
      </w:r>
      <w:r w:rsidR="00514D33">
        <w:t xml:space="preserve">, </w:t>
      </w:r>
      <w:r>
        <w:rPr>
          <w:bCs/>
        </w:rPr>
        <w:t xml:space="preserve">remarqua </w:t>
      </w:r>
      <w:r>
        <w:t>qu</w:t>
      </w:r>
      <w:r w:rsidR="00514D33">
        <w:t>’</w:t>
      </w:r>
      <w:r>
        <w:t>il donnait toujours son coup de corne à droite</w:t>
      </w:r>
      <w:r w:rsidR="00514D33">
        <w:t>.</w:t>
      </w:r>
    </w:p>
    <w:p w14:paraId="2D9D8090" w14:textId="77777777" w:rsidR="00514D33" w:rsidRDefault="00514D33">
      <w:r>
        <w:t>— </w:t>
      </w:r>
      <w:r w:rsidR="005A7F50">
        <w:rPr>
          <w:bCs/>
        </w:rPr>
        <w:t xml:space="preserve">Dis-lui </w:t>
      </w:r>
      <w:r w:rsidR="005A7F50">
        <w:t>de poser les prochaines à droite</w:t>
      </w:r>
      <w:r>
        <w:t xml:space="preserve">, </w:t>
      </w:r>
      <w:r w:rsidR="005A7F50">
        <w:t xml:space="preserve">lança-t-il au </w:t>
      </w:r>
      <w:r w:rsidR="005A7F50">
        <w:rPr>
          <w:bCs/>
        </w:rPr>
        <w:t>g</w:t>
      </w:r>
      <w:r w:rsidR="005A7F50">
        <w:rPr>
          <w:bCs/>
        </w:rPr>
        <w:t>a</w:t>
      </w:r>
      <w:r w:rsidR="005A7F50">
        <w:rPr>
          <w:bCs/>
        </w:rPr>
        <w:t xml:space="preserve">min </w:t>
      </w:r>
      <w:r w:rsidR="005A7F50">
        <w:t xml:space="preserve">qui courait porter à </w:t>
      </w:r>
      <w:r w:rsidR="005A7F50">
        <w:rPr>
          <w:bCs/>
        </w:rPr>
        <w:t xml:space="preserve">Fuentes </w:t>
      </w:r>
      <w:r w:rsidR="005A7F50">
        <w:t>la seconde paire de banderilles</w:t>
      </w:r>
      <w:r>
        <w:t>.</w:t>
      </w:r>
    </w:p>
    <w:p w14:paraId="0E59ED7B" w14:textId="77777777" w:rsidR="00514D33" w:rsidRDefault="005A7F50">
      <w:pPr>
        <w:rPr>
          <w:bCs/>
        </w:rPr>
      </w:pPr>
      <w:r>
        <w:t>Une lourde main tomba sur son épaule</w:t>
      </w:r>
      <w:r w:rsidR="00514D33">
        <w:t xml:space="preserve">. </w:t>
      </w:r>
      <w:r>
        <w:t>C</w:t>
      </w:r>
      <w:r w:rsidR="00514D33">
        <w:t>’</w:t>
      </w:r>
      <w:r>
        <w:t xml:space="preserve">était </w:t>
      </w:r>
      <w:r>
        <w:rPr>
          <w:bCs/>
        </w:rPr>
        <w:t>Zurito</w:t>
      </w:r>
      <w:r w:rsidR="00514D33">
        <w:rPr>
          <w:bCs/>
        </w:rPr>
        <w:t>.</w:t>
      </w:r>
    </w:p>
    <w:p w14:paraId="2AF84101" w14:textId="77777777" w:rsidR="00514D33" w:rsidRDefault="00514D33">
      <w:r>
        <w:rPr>
          <w:bCs/>
        </w:rPr>
        <w:t>— </w:t>
      </w:r>
      <w:r w:rsidR="005A7F50">
        <w:t>Comment ça va</w:t>
      </w:r>
      <w:r>
        <w:t xml:space="preserve">, </w:t>
      </w:r>
      <w:r w:rsidR="005A7F50">
        <w:t>petit</w:t>
      </w:r>
      <w:r>
        <w:t xml:space="preserve"> ? </w:t>
      </w:r>
      <w:r w:rsidR="005A7F50">
        <w:t>demanda-t-il</w:t>
      </w:r>
      <w:r>
        <w:t>.</w:t>
      </w:r>
    </w:p>
    <w:p w14:paraId="10E29B7B" w14:textId="77777777" w:rsidR="00514D33" w:rsidRDefault="005A7F50">
      <w:r>
        <w:t>Manuel observait le taureau</w:t>
      </w:r>
      <w:r w:rsidR="00514D33">
        <w:t>.</w:t>
      </w:r>
    </w:p>
    <w:p w14:paraId="60738889" w14:textId="77777777" w:rsidR="00514D33" w:rsidRDefault="005A7F50">
      <w:r>
        <w:t>Zurito se pencha sur la barrera</w:t>
      </w:r>
      <w:r w:rsidR="00514D33">
        <w:t xml:space="preserve">, </w:t>
      </w:r>
      <w:r>
        <w:t>appuyant le poids de son corps sur ses bras</w:t>
      </w:r>
      <w:r w:rsidR="00514D33">
        <w:t xml:space="preserve">. </w:t>
      </w:r>
      <w:r>
        <w:t>Manuel se tourna vers lui</w:t>
      </w:r>
      <w:r w:rsidR="00514D33">
        <w:t>.</w:t>
      </w:r>
    </w:p>
    <w:p w14:paraId="4B49DB37" w14:textId="77777777" w:rsidR="00514D33" w:rsidRDefault="00514D33">
      <w:r>
        <w:t>— </w:t>
      </w:r>
      <w:r w:rsidR="005A7F50">
        <w:t>Tu marches bien</w:t>
      </w:r>
      <w:r>
        <w:t xml:space="preserve">, </w:t>
      </w:r>
      <w:r w:rsidR="005A7F50">
        <w:t>lui dit Zurito</w:t>
      </w:r>
      <w:r>
        <w:t>.</w:t>
      </w:r>
    </w:p>
    <w:p w14:paraId="6B6BB8F3" w14:textId="77777777" w:rsidR="00514D33" w:rsidRDefault="005A7F50">
      <w:r>
        <w:t>Manuel hocha la tête</w:t>
      </w:r>
      <w:r w:rsidR="00514D33">
        <w:t xml:space="preserve">. </w:t>
      </w:r>
      <w:r>
        <w:t>Il n</w:t>
      </w:r>
      <w:r w:rsidR="00514D33">
        <w:t>’</w:t>
      </w:r>
      <w:r>
        <w:t>avait rien à faire maintenant ju</w:t>
      </w:r>
      <w:r>
        <w:t>s</w:t>
      </w:r>
      <w:r>
        <w:t>qu</w:t>
      </w:r>
      <w:r w:rsidR="00514D33">
        <w:t>’</w:t>
      </w:r>
      <w:r>
        <w:t>au prochain tercio</w:t>
      </w:r>
      <w:r w:rsidR="00514D33">
        <w:t xml:space="preserve">. </w:t>
      </w:r>
      <w:r>
        <w:t>Ce Gitan était très adroit aux banderilles</w:t>
      </w:r>
      <w:r w:rsidR="00514D33">
        <w:t xml:space="preserve">. </w:t>
      </w:r>
      <w:r>
        <w:t>Le taureau allait lui arriver en bon état</w:t>
      </w:r>
      <w:r w:rsidR="00514D33">
        <w:t xml:space="preserve">. </w:t>
      </w:r>
      <w:r>
        <w:t>C</w:t>
      </w:r>
      <w:r w:rsidR="00514D33">
        <w:t>’</w:t>
      </w:r>
      <w:r>
        <w:t>était un bon taureau</w:t>
      </w:r>
      <w:r w:rsidR="00514D33">
        <w:t xml:space="preserve">. </w:t>
      </w:r>
      <w:r>
        <w:t>Tout avait été facile jusqu</w:t>
      </w:r>
      <w:r w:rsidR="00514D33">
        <w:t>’</w:t>
      </w:r>
      <w:r>
        <w:t>à présent</w:t>
      </w:r>
      <w:r w:rsidR="00514D33">
        <w:t xml:space="preserve">. </w:t>
      </w:r>
      <w:r>
        <w:t xml:space="preserve">Le machin </w:t>
      </w:r>
      <w:r>
        <w:lastRenderedPageBreak/>
        <w:t>final de l</w:t>
      </w:r>
      <w:r w:rsidR="00514D33">
        <w:t>’</w:t>
      </w:r>
      <w:r>
        <w:t>estoc</w:t>
      </w:r>
      <w:r w:rsidR="00514D33">
        <w:t xml:space="preserve">, </w:t>
      </w:r>
      <w:r>
        <w:t>voilà ce qui l</w:t>
      </w:r>
      <w:r w:rsidR="00514D33">
        <w:t>’</w:t>
      </w:r>
      <w:r>
        <w:t>embêtait</w:t>
      </w:r>
      <w:r w:rsidR="00514D33">
        <w:t xml:space="preserve">. </w:t>
      </w:r>
      <w:r>
        <w:t xml:space="preserve">Ça ne </w:t>
      </w:r>
      <w:r>
        <w:rPr>
          <w:bCs/>
        </w:rPr>
        <w:t>l</w:t>
      </w:r>
      <w:r w:rsidR="00514D33">
        <w:rPr>
          <w:bCs/>
        </w:rPr>
        <w:t>’</w:t>
      </w:r>
      <w:r>
        <w:rPr>
          <w:bCs/>
        </w:rPr>
        <w:t xml:space="preserve">embêtait </w:t>
      </w:r>
      <w:r>
        <w:t>pas dans le moment même</w:t>
      </w:r>
      <w:r w:rsidR="00514D33">
        <w:t xml:space="preserve">. </w:t>
      </w:r>
      <w:r>
        <w:t>Il n</w:t>
      </w:r>
      <w:r w:rsidR="00514D33">
        <w:t>’</w:t>
      </w:r>
      <w:r>
        <w:t>y pensait guère</w:t>
      </w:r>
      <w:r w:rsidR="00514D33">
        <w:t xml:space="preserve">. </w:t>
      </w:r>
      <w:r>
        <w:t>Mais à rester là</w:t>
      </w:r>
      <w:r w:rsidR="00514D33">
        <w:t xml:space="preserve">, </w:t>
      </w:r>
      <w:r>
        <w:t>comme ça</w:t>
      </w:r>
      <w:r w:rsidR="00514D33">
        <w:t xml:space="preserve">, </w:t>
      </w:r>
      <w:r>
        <w:t>il avait un pénible sentiment d</w:t>
      </w:r>
      <w:r w:rsidR="00514D33">
        <w:t>’</w:t>
      </w:r>
      <w:r>
        <w:t>appréhension</w:t>
      </w:r>
      <w:r w:rsidR="00514D33">
        <w:t xml:space="preserve">. </w:t>
      </w:r>
      <w:r>
        <w:t>Il regardait du côté du taureau</w:t>
      </w:r>
      <w:r w:rsidR="00514D33">
        <w:t xml:space="preserve">, </w:t>
      </w:r>
      <w:r>
        <w:t xml:space="preserve">méditant sa </w:t>
      </w:r>
      <w:r>
        <w:rPr>
          <w:i/>
          <w:iCs/>
        </w:rPr>
        <w:t>faena</w:t>
      </w:r>
      <w:r w:rsidR="00514D33">
        <w:rPr>
          <w:i/>
          <w:iCs/>
        </w:rPr>
        <w:t xml:space="preserve">, </w:t>
      </w:r>
      <w:r>
        <w:t>son travail de la muleta qui devait subjuguer le taureau</w:t>
      </w:r>
      <w:r w:rsidR="00514D33">
        <w:t xml:space="preserve">, </w:t>
      </w:r>
      <w:r>
        <w:t>le rendre maniable</w:t>
      </w:r>
      <w:r w:rsidR="00514D33">
        <w:t>.</w:t>
      </w:r>
    </w:p>
    <w:p w14:paraId="1EA338AB" w14:textId="77777777" w:rsidR="00514D33" w:rsidRDefault="005A7F50">
      <w:r>
        <w:t>Le Gitan s</w:t>
      </w:r>
      <w:r w:rsidR="00514D33">
        <w:t>’</w:t>
      </w:r>
      <w:r>
        <w:t>approchait une fois de plus du taureau</w:t>
      </w:r>
      <w:r w:rsidR="00514D33">
        <w:t xml:space="preserve">, </w:t>
      </w:r>
      <w:r>
        <w:t>avec a</w:t>
      </w:r>
      <w:r>
        <w:t>r</w:t>
      </w:r>
      <w:r>
        <w:t>rogance</w:t>
      </w:r>
      <w:r w:rsidR="00514D33">
        <w:t xml:space="preserve">, </w:t>
      </w:r>
      <w:r>
        <w:t>d</w:t>
      </w:r>
      <w:r w:rsidR="00514D33">
        <w:t>’</w:t>
      </w:r>
      <w:r>
        <w:t>un pas aussi posé que celui d</w:t>
      </w:r>
      <w:r w:rsidR="00514D33">
        <w:t>’</w:t>
      </w:r>
      <w:r>
        <w:t>un danseur dans une salle de bal</w:t>
      </w:r>
      <w:r w:rsidR="00514D33">
        <w:t xml:space="preserve">, </w:t>
      </w:r>
      <w:r>
        <w:t>balançant en marchant les rouges baguettes des banderilles</w:t>
      </w:r>
      <w:r w:rsidR="00514D33">
        <w:t xml:space="preserve">. </w:t>
      </w:r>
      <w:r>
        <w:t>Le taureau l</w:t>
      </w:r>
      <w:r w:rsidR="00514D33">
        <w:t>’</w:t>
      </w:r>
      <w:r>
        <w:t>attendait</w:t>
      </w:r>
      <w:r w:rsidR="00514D33">
        <w:t xml:space="preserve">. </w:t>
      </w:r>
      <w:r>
        <w:t>Il n</w:t>
      </w:r>
      <w:r w:rsidR="00514D33">
        <w:t>’</w:t>
      </w:r>
      <w:r>
        <w:t>était plus étourdi</w:t>
      </w:r>
      <w:r w:rsidR="00514D33">
        <w:t xml:space="preserve">, </w:t>
      </w:r>
      <w:r>
        <w:t>mais à l</w:t>
      </w:r>
      <w:r w:rsidR="00514D33">
        <w:t>’</w:t>
      </w:r>
      <w:r>
        <w:t>affût et attendait que l</w:t>
      </w:r>
      <w:r w:rsidR="00514D33">
        <w:t>’</w:t>
      </w:r>
      <w:r>
        <w:t>homme fût assez près pour l</w:t>
      </w:r>
      <w:r w:rsidR="00514D33">
        <w:t>’</w:t>
      </w:r>
      <w:r>
        <w:t>attraper à coup sûr</w:t>
      </w:r>
      <w:r w:rsidR="00514D33">
        <w:t xml:space="preserve">. </w:t>
      </w:r>
      <w:r>
        <w:t>Pour lui rentrer ses cornes dans le corps</w:t>
      </w:r>
      <w:r w:rsidR="00514D33">
        <w:t>.</w:t>
      </w:r>
    </w:p>
    <w:p w14:paraId="76C1AB4B" w14:textId="77777777" w:rsidR="00514D33" w:rsidRDefault="005A7F50">
      <w:r>
        <w:t>Il chargea</w:t>
      </w:r>
      <w:r w:rsidR="00514D33">
        <w:t xml:space="preserve">. </w:t>
      </w:r>
      <w:r>
        <w:t>Fuentes décrivit un quart de cercle et quand la bête</w:t>
      </w:r>
      <w:r w:rsidR="00514D33">
        <w:t xml:space="preserve">, </w:t>
      </w:r>
      <w:r>
        <w:t>qui revenait au galop</w:t>
      </w:r>
      <w:r w:rsidR="00514D33">
        <w:t xml:space="preserve">, </w:t>
      </w:r>
      <w:r>
        <w:t>passa près de lui</w:t>
      </w:r>
      <w:r w:rsidR="00514D33">
        <w:t xml:space="preserve">, </w:t>
      </w:r>
      <w:r>
        <w:t>il l</w:t>
      </w:r>
      <w:r w:rsidR="00514D33">
        <w:t>’</w:t>
      </w:r>
      <w:r>
        <w:t>esquiva</w:t>
      </w:r>
      <w:r w:rsidR="00514D33">
        <w:t xml:space="preserve">, </w:t>
      </w:r>
      <w:r>
        <w:t>s</w:t>
      </w:r>
      <w:r w:rsidR="00514D33">
        <w:t>’</w:t>
      </w:r>
      <w:r>
        <w:t>arrêta</w:t>
      </w:r>
      <w:r w:rsidR="00514D33">
        <w:t xml:space="preserve">, </w:t>
      </w:r>
      <w:r>
        <w:t>et dressé sur la pointe des pieds</w:t>
      </w:r>
      <w:r w:rsidR="00514D33">
        <w:t xml:space="preserve">, </w:t>
      </w:r>
      <w:r>
        <w:t>les bras allongés</w:t>
      </w:r>
      <w:r w:rsidR="00514D33">
        <w:t xml:space="preserve">, </w:t>
      </w:r>
      <w:r>
        <w:t>il p</w:t>
      </w:r>
      <w:r>
        <w:t>i</w:t>
      </w:r>
      <w:r>
        <w:t>qua les banderilles juste en plein dans l</w:t>
      </w:r>
      <w:r w:rsidR="00514D33">
        <w:t>’</w:t>
      </w:r>
      <w:r>
        <w:t>épaisseur du garrot au moment précis où le taureau le manquait</w:t>
      </w:r>
      <w:r w:rsidR="00514D33">
        <w:t>.</w:t>
      </w:r>
    </w:p>
    <w:p w14:paraId="7ED55EC5" w14:textId="77777777" w:rsidR="00514D33" w:rsidRDefault="005A7F50">
      <w:r>
        <w:t>L</w:t>
      </w:r>
      <w:r w:rsidR="00514D33">
        <w:t>’</w:t>
      </w:r>
      <w:r>
        <w:t>assistance était folle</w:t>
      </w:r>
      <w:r w:rsidR="00514D33">
        <w:t>.</w:t>
      </w:r>
    </w:p>
    <w:p w14:paraId="5AA19597" w14:textId="77777777" w:rsidR="00514D33" w:rsidRDefault="00514D33">
      <w:r>
        <w:t>— </w:t>
      </w:r>
      <w:r w:rsidR="005A7F50">
        <w:t>Ce gars-là ne va pas rester longtemps dans les nocturnes</w:t>
      </w:r>
      <w:r>
        <w:t xml:space="preserve">, </w:t>
      </w:r>
      <w:r w:rsidR="005A7F50">
        <w:t>dit à Zurito l</w:t>
      </w:r>
      <w:r>
        <w:t>’</w:t>
      </w:r>
      <w:r w:rsidR="005A7F50">
        <w:t>employé de Retana</w:t>
      </w:r>
      <w:r>
        <w:t>.</w:t>
      </w:r>
    </w:p>
    <w:p w14:paraId="03F49C99" w14:textId="77777777" w:rsidR="00514D33" w:rsidRDefault="00514D33">
      <w:pPr>
        <w:rPr>
          <w:bCs/>
        </w:rPr>
      </w:pPr>
      <w:r>
        <w:t>— </w:t>
      </w:r>
      <w:r w:rsidR="005A7F50">
        <w:t>Il est bon</w:t>
      </w:r>
      <w:r>
        <w:t xml:space="preserve">, </w:t>
      </w:r>
      <w:r w:rsidR="005A7F50">
        <w:t xml:space="preserve">dit </w:t>
      </w:r>
      <w:r w:rsidR="005A7F50">
        <w:rPr>
          <w:bCs/>
        </w:rPr>
        <w:t>Zurito</w:t>
      </w:r>
      <w:r>
        <w:rPr>
          <w:bCs/>
        </w:rPr>
        <w:t>.</w:t>
      </w:r>
    </w:p>
    <w:p w14:paraId="5A284BC8" w14:textId="77777777" w:rsidR="00514D33" w:rsidRDefault="00514D33">
      <w:r>
        <w:rPr>
          <w:bCs/>
        </w:rPr>
        <w:t>— </w:t>
      </w:r>
      <w:r w:rsidR="005A7F50">
        <w:t>Regarde-le donc</w:t>
      </w:r>
      <w:r>
        <w:t>.</w:t>
      </w:r>
    </w:p>
    <w:p w14:paraId="56F02C52" w14:textId="77777777" w:rsidR="00514D33" w:rsidRDefault="005A7F50">
      <w:r>
        <w:t>Fuentes était debout</w:t>
      </w:r>
      <w:r w:rsidR="00514D33">
        <w:t xml:space="preserve">, </w:t>
      </w:r>
      <w:r>
        <w:t>tournant le dos à la barrera</w:t>
      </w:r>
      <w:r w:rsidR="00514D33">
        <w:t xml:space="preserve">. </w:t>
      </w:r>
      <w:r>
        <w:t xml:space="preserve">Deux hommes de la </w:t>
      </w:r>
      <w:r>
        <w:rPr>
          <w:bCs/>
        </w:rPr>
        <w:t xml:space="preserve">cuadrilla </w:t>
      </w:r>
      <w:r>
        <w:t>étaient derrière lui</w:t>
      </w:r>
      <w:r w:rsidR="00514D33">
        <w:t xml:space="preserve">, </w:t>
      </w:r>
      <w:r>
        <w:t>les capes prêtes à battre la palissade pour distraire l</w:t>
      </w:r>
      <w:r w:rsidR="00514D33">
        <w:t>’</w:t>
      </w:r>
      <w:r>
        <w:t>attention du taureau</w:t>
      </w:r>
      <w:r w:rsidR="00514D33">
        <w:t xml:space="preserve">. </w:t>
      </w:r>
      <w:r>
        <w:t>La langue pendante</w:t>
      </w:r>
      <w:r w:rsidR="00514D33">
        <w:t xml:space="preserve">, </w:t>
      </w:r>
      <w:r>
        <w:t>le tronc lourd</w:t>
      </w:r>
      <w:r w:rsidR="00514D33">
        <w:t xml:space="preserve">, </w:t>
      </w:r>
      <w:r>
        <w:t>celui-ci épiait le Gitan</w:t>
      </w:r>
      <w:r w:rsidR="00514D33">
        <w:t xml:space="preserve">. </w:t>
      </w:r>
      <w:r>
        <w:t>Il le tenait maintenant</w:t>
      </w:r>
      <w:r w:rsidR="00514D33">
        <w:t xml:space="preserve">, </w:t>
      </w:r>
      <w:r>
        <w:t>pensait-il</w:t>
      </w:r>
      <w:r w:rsidR="00514D33">
        <w:t xml:space="preserve">. </w:t>
      </w:r>
      <w:r>
        <w:t>Le dos à la palissade</w:t>
      </w:r>
      <w:r w:rsidR="00514D33">
        <w:t xml:space="preserve">. </w:t>
      </w:r>
      <w:r>
        <w:t>Juste une petite charge</w:t>
      </w:r>
      <w:r w:rsidR="00514D33">
        <w:t>.</w:t>
      </w:r>
    </w:p>
    <w:p w14:paraId="56E11882" w14:textId="77777777" w:rsidR="00514D33" w:rsidRDefault="005A7F50">
      <w:pPr>
        <w:rPr>
          <w:bCs/>
        </w:rPr>
      </w:pPr>
      <w:r>
        <w:lastRenderedPageBreak/>
        <w:t>Le Gitan cambra le buste</w:t>
      </w:r>
      <w:r w:rsidR="00514D33">
        <w:t xml:space="preserve">, </w:t>
      </w:r>
      <w:r>
        <w:t>leva les bras</w:t>
      </w:r>
      <w:r w:rsidR="00514D33">
        <w:t xml:space="preserve">, </w:t>
      </w:r>
      <w:r>
        <w:t>les banderilles tournées vers le taureau</w:t>
      </w:r>
      <w:r w:rsidR="00514D33">
        <w:t xml:space="preserve">. </w:t>
      </w:r>
      <w:r>
        <w:t>Il l</w:t>
      </w:r>
      <w:r w:rsidR="00514D33">
        <w:t>’</w:t>
      </w:r>
      <w:r>
        <w:t>excita</w:t>
      </w:r>
      <w:r w:rsidR="00514D33">
        <w:t xml:space="preserve">, </w:t>
      </w:r>
      <w:r>
        <w:t>tapa du pied</w:t>
      </w:r>
      <w:r w:rsidR="00514D33">
        <w:t xml:space="preserve">. </w:t>
      </w:r>
      <w:r>
        <w:t>Le taureau se méfiait</w:t>
      </w:r>
      <w:r w:rsidR="00514D33">
        <w:t xml:space="preserve">. </w:t>
      </w:r>
      <w:r>
        <w:t>C</w:t>
      </w:r>
      <w:r w:rsidR="00514D33">
        <w:t>’</w:t>
      </w:r>
      <w:r>
        <w:t>est l</w:t>
      </w:r>
      <w:r w:rsidR="00514D33">
        <w:t>’</w:t>
      </w:r>
      <w:r>
        <w:t>homme qu</w:t>
      </w:r>
      <w:r w:rsidR="00514D33">
        <w:t>’</w:t>
      </w:r>
      <w:r>
        <w:t>il voulait</w:t>
      </w:r>
      <w:r w:rsidR="00514D33">
        <w:t xml:space="preserve">. </w:t>
      </w:r>
      <w:r>
        <w:t xml:space="preserve">Plus de crochets dans </w:t>
      </w:r>
      <w:r>
        <w:rPr>
          <w:bCs/>
        </w:rPr>
        <w:t>l</w:t>
      </w:r>
      <w:r w:rsidR="00514D33">
        <w:rPr>
          <w:bCs/>
        </w:rPr>
        <w:t>’</w:t>
      </w:r>
      <w:r>
        <w:rPr>
          <w:bCs/>
        </w:rPr>
        <w:t>épaule</w:t>
      </w:r>
      <w:r w:rsidR="00514D33">
        <w:rPr>
          <w:bCs/>
        </w:rPr>
        <w:t>.</w:t>
      </w:r>
    </w:p>
    <w:p w14:paraId="14762173" w14:textId="77777777" w:rsidR="00514D33" w:rsidRDefault="005A7F50">
      <w:r>
        <w:t>Fuentes s</w:t>
      </w:r>
      <w:r w:rsidR="00514D33">
        <w:t>’</w:t>
      </w:r>
      <w:r>
        <w:t>approcha davantage</w:t>
      </w:r>
      <w:r w:rsidR="00514D33">
        <w:t xml:space="preserve">. </w:t>
      </w:r>
      <w:r>
        <w:t>Se cambra</w:t>
      </w:r>
      <w:r w:rsidR="00514D33">
        <w:t xml:space="preserve">. </w:t>
      </w:r>
      <w:r>
        <w:t>Provoqua e</w:t>
      </w:r>
      <w:r>
        <w:t>n</w:t>
      </w:r>
      <w:r>
        <w:t>core</w:t>
      </w:r>
      <w:r w:rsidR="00514D33">
        <w:t xml:space="preserve">. </w:t>
      </w:r>
      <w:r>
        <w:t>Dans la foule quelqu</w:t>
      </w:r>
      <w:r w:rsidR="00514D33">
        <w:t>’</w:t>
      </w:r>
      <w:r>
        <w:t>un lui cria de faire attention</w:t>
      </w:r>
      <w:r w:rsidR="00514D33">
        <w:t>.</w:t>
      </w:r>
    </w:p>
    <w:p w14:paraId="12EDF3AD" w14:textId="77777777" w:rsidR="00514D33" w:rsidRDefault="00514D33">
      <w:r>
        <w:t>— </w:t>
      </w:r>
      <w:r w:rsidR="005A7F50">
        <w:t>Il est trop près</w:t>
      </w:r>
      <w:r>
        <w:t xml:space="preserve">, </w:t>
      </w:r>
      <w:r w:rsidR="005A7F50">
        <w:t>bon Dieu</w:t>
      </w:r>
      <w:r>
        <w:t xml:space="preserve">, </w:t>
      </w:r>
      <w:r w:rsidR="005A7F50">
        <w:t>dit Zurito</w:t>
      </w:r>
      <w:r>
        <w:t>.</w:t>
      </w:r>
    </w:p>
    <w:p w14:paraId="4DA9DE7B" w14:textId="77777777" w:rsidR="00514D33" w:rsidRDefault="00514D33">
      <w:pPr>
        <w:rPr>
          <w:bCs/>
        </w:rPr>
      </w:pPr>
      <w:r>
        <w:t>— </w:t>
      </w:r>
      <w:r w:rsidR="005A7F50">
        <w:t>Regarde-le</w:t>
      </w:r>
      <w:r>
        <w:t xml:space="preserve">, </w:t>
      </w:r>
      <w:r w:rsidR="005A7F50">
        <w:t>dit l</w:t>
      </w:r>
      <w:r>
        <w:t>’</w:t>
      </w:r>
      <w:r w:rsidR="005A7F50">
        <w:t xml:space="preserve">employé de </w:t>
      </w:r>
      <w:r w:rsidR="005A7F50">
        <w:rPr>
          <w:bCs/>
        </w:rPr>
        <w:t>Retana</w:t>
      </w:r>
      <w:r>
        <w:rPr>
          <w:bCs/>
        </w:rPr>
        <w:t>.</w:t>
      </w:r>
    </w:p>
    <w:p w14:paraId="08C8FC17" w14:textId="77777777" w:rsidR="00514D33" w:rsidRDefault="005A7F50">
      <w:r>
        <w:t>Se penchant en arrière</w:t>
      </w:r>
      <w:r w:rsidR="00514D33">
        <w:t xml:space="preserve">, </w:t>
      </w:r>
      <w:r>
        <w:t>excitant le taureau de ses banderi</w:t>
      </w:r>
      <w:r>
        <w:t>l</w:t>
      </w:r>
      <w:r>
        <w:t>les</w:t>
      </w:r>
      <w:r w:rsidR="00514D33">
        <w:t xml:space="preserve">, </w:t>
      </w:r>
      <w:r>
        <w:t>Fuentes sauta</w:t>
      </w:r>
      <w:r w:rsidR="00514D33">
        <w:t xml:space="preserve">, </w:t>
      </w:r>
      <w:r>
        <w:t>quittant terre des deux pieds</w:t>
      </w:r>
      <w:r w:rsidR="00514D33">
        <w:t xml:space="preserve">. </w:t>
      </w:r>
      <w:r>
        <w:t xml:space="preserve">Le taureau leva la </w:t>
      </w:r>
      <w:r>
        <w:rPr>
          <w:bCs/>
        </w:rPr>
        <w:t xml:space="preserve">queue </w:t>
      </w:r>
      <w:r>
        <w:t>et fonça</w:t>
      </w:r>
      <w:r w:rsidR="00514D33">
        <w:t xml:space="preserve">. </w:t>
      </w:r>
      <w:r>
        <w:rPr>
          <w:bCs/>
        </w:rPr>
        <w:t xml:space="preserve">Fuentes </w:t>
      </w:r>
      <w:r>
        <w:t>retomba sur la pointe des pieds</w:t>
      </w:r>
      <w:r w:rsidR="00514D33">
        <w:t xml:space="preserve">, </w:t>
      </w:r>
      <w:r>
        <w:t>les bras allongés</w:t>
      </w:r>
      <w:r w:rsidR="00514D33">
        <w:t xml:space="preserve">, </w:t>
      </w:r>
      <w:r>
        <w:t>tout le corps se pliant comme un arc vers le ta</w:t>
      </w:r>
      <w:r>
        <w:t>u</w:t>
      </w:r>
      <w:r>
        <w:t>reau</w:t>
      </w:r>
      <w:r w:rsidR="00514D33">
        <w:t xml:space="preserve">, </w:t>
      </w:r>
      <w:r>
        <w:t xml:space="preserve">et il planta ses banderilles en même temps </w:t>
      </w:r>
      <w:r>
        <w:rPr>
          <w:bCs/>
        </w:rPr>
        <w:t>qu</w:t>
      </w:r>
      <w:r w:rsidR="00514D33">
        <w:rPr>
          <w:bCs/>
        </w:rPr>
        <w:t>’</w:t>
      </w:r>
      <w:r>
        <w:rPr>
          <w:bCs/>
        </w:rPr>
        <w:t xml:space="preserve">il </w:t>
      </w:r>
      <w:r>
        <w:t>dérobait son corps à la corne de droite</w:t>
      </w:r>
      <w:r w:rsidR="00514D33">
        <w:t>.</w:t>
      </w:r>
    </w:p>
    <w:p w14:paraId="217BA4F2" w14:textId="77777777" w:rsidR="00514D33" w:rsidRDefault="005A7F50">
      <w:r>
        <w:t>Le taureau s</w:t>
      </w:r>
      <w:r w:rsidR="00514D33">
        <w:t>’</w:t>
      </w:r>
      <w:r>
        <w:t>écrasa contre la barrière où les capes battantes avaient attiré ses yeux qui venaient de perdre l</w:t>
      </w:r>
      <w:r w:rsidR="00514D33">
        <w:t>’</w:t>
      </w:r>
      <w:r>
        <w:t>homme de vue</w:t>
      </w:r>
      <w:r w:rsidR="00514D33">
        <w:t>.</w:t>
      </w:r>
    </w:p>
    <w:p w14:paraId="1F73A04C" w14:textId="77777777" w:rsidR="00514D33" w:rsidRDefault="005A7F50">
      <w:r>
        <w:t>Le Gitan revenait vers Manuel</w:t>
      </w:r>
      <w:r w:rsidR="00514D33">
        <w:t xml:space="preserve">, </w:t>
      </w:r>
      <w:r>
        <w:t>courant le long de l</w:t>
      </w:r>
      <w:r w:rsidR="00514D33">
        <w:t>’</w:t>
      </w:r>
      <w:r>
        <w:t>enceinte sous les bravos de la foule</w:t>
      </w:r>
      <w:r w:rsidR="00514D33">
        <w:t xml:space="preserve">. </w:t>
      </w:r>
      <w:r>
        <w:t>Sa veste avait été déchirée par la pointe d</w:t>
      </w:r>
      <w:r w:rsidR="00514D33">
        <w:t>’</w:t>
      </w:r>
      <w:r>
        <w:t>une corne</w:t>
      </w:r>
      <w:r w:rsidR="00514D33">
        <w:t xml:space="preserve">. </w:t>
      </w:r>
      <w:r>
        <w:t>Il en était très fier et la montrait aux spect</w:t>
      </w:r>
      <w:r>
        <w:t>a</w:t>
      </w:r>
      <w:r>
        <w:t>teurs</w:t>
      </w:r>
      <w:r w:rsidR="00514D33">
        <w:t xml:space="preserve">. </w:t>
      </w:r>
      <w:r>
        <w:t>Il fit le tour de la piste</w:t>
      </w:r>
      <w:r w:rsidR="00514D33">
        <w:t xml:space="preserve">. </w:t>
      </w:r>
      <w:r>
        <w:t>Zurito le vit passer</w:t>
      </w:r>
      <w:r w:rsidR="00514D33">
        <w:t xml:space="preserve">, </w:t>
      </w:r>
      <w:r>
        <w:t>radieux</w:t>
      </w:r>
      <w:r w:rsidR="00514D33">
        <w:t xml:space="preserve">, </w:t>
      </w:r>
      <w:r>
        <w:t>mo</w:t>
      </w:r>
      <w:r>
        <w:t>n</w:t>
      </w:r>
      <w:r>
        <w:t>trant sa veste</w:t>
      </w:r>
      <w:r w:rsidR="00514D33">
        <w:t xml:space="preserve">. </w:t>
      </w:r>
      <w:r>
        <w:t>Il sourit</w:t>
      </w:r>
      <w:r w:rsidR="00514D33">
        <w:t>.</w:t>
      </w:r>
    </w:p>
    <w:p w14:paraId="31D948EB" w14:textId="77777777" w:rsidR="00514D33" w:rsidRDefault="005A7F50">
      <w:r>
        <w:t>Quelqu</w:t>
      </w:r>
      <w:r w:rsidR="00514D33">
        <w:t>’</w:t>
      </w:r>
      <w:r>
        <w:t>un était en train de poser la dernière paire de ba</w:t>
      </w:r>
      <w:r>
        <w:t>n</w:t>
      </w:r>
      <w:r>
        <w:t>derilles</w:t>
      </w:r>
      <w:r w:rsidR="00514D33">
        <w:t xml:space="preserve">. </w:t>
      </w:r>
      <w:r>
        <w:t>Mais personne n</w:t>
      </w:r>
      <w:r w:rsidR="00514D33">
        <w:t>’</w:t>
      </w:r>
      <w:r>
        <w:t>y faisait attention</w:t>
      </w:r>
      <w:r w:rsidR="00514D33">
        <w:t xml:space="preserve">. </w:t>
      </w:r>
      <w:r>
        <w:t>L</w:t>
      </w:r>
      <w:r w:rsidR="00514D33">
        <w:t>’</w:t>
      </w:r>
      <w:r>
        <w:t>employé de Ret</w:t>
      </w:r>
      <w:r>
        <w:t>a</w:t>
      </w:r>
      <w:r>
        <w:t>na glissa un bâton dans la muleta</w:t>
      </w:r>
      <w:r w:rsidR="00514D33">
        <w:t xml:space="preserve">, </w:t>
      </w:r>
      <w:r>
        <w:t>roula l</w:t>
      </w:r>
      <w:r w:rsidR="00514D33">
        <w:t>’</w:t>
      </w:r>
      <w:r>
        <w:t>étoffe rouge autour du bâton et passa le tout à Manuel par-dessus la palissade</w:t>
      </w:r>
      <w:r w:rsidR="00514D33">
        <w:t xml:space="preserve">. </w:t>
      </w:r>
      <w:r>
        <w:t>Il fouilla dans une boîte</w:t>
      </w:r>
      <w:r w:rsidR="00514D33">
        <w:t xml:space="preserve">, </w:t>
      </w:r>
      <w:r>
        <w:t>y prit une épée et la tenant par son fourreau de cuir la tendit également par-dessus la barrera</w:t>
      </w:r>
      <w:r w:rsidR="00514D33">
        <w:t>.</w:t>
      </w:r>
    </w:p>
    <w:p w14:paraId="77CF39E2" w14:textId="77777777" w:rsidR="00514D33" w:rsidRDefault="005A7F50">
      <w:pPr>
        <w:rPr>
          <w:bCs/>
        </w:rPr>
      </w:pPr>
      <w:r>
        <w:lastRenderedPageBreak/>
        <w:t xml:space="preserve">Manuel tira la lame par la poignée rouge et le mol étui </w:t>
      </w:r>
      <w:r>
        <w:rPr>
          <w:bCs/>
        </w:rPr>
        <w:t>r</w:t>
      </w:r>
      <w:r>
        <w:rPr>
          <w:bCs/>
        </w:rPr>
        <w:t>e</w:t>
      </w:r>
      <w:r>
        <w:rPr>
          <w:bCs/>
        </w:rPr>
        <w:t>tomba</w:t>
      </w:r>
      <w:r w:rsidR="00514D33">
        <w:rPr>
          <w:bCs/>
        </w:rPr>
        <w:t>.</w:t>
      </w:r>
    </w:p>
    <w:p w14:paraId="63EC7D20" w14:textId="77777777" w:rsidR="00514D33" w:rsidRDefault="005A7F50">
      <w:r>
        <w:t xml:space="preserve">Il regarda </w:t>
      </w:r>
      <w:r>
        <w:rPr>
          <w:bCs/>
        </w:rPr>
        <w:t>Zurito</w:t>
      </w:r>
      <w:r w:rsidR="00514D33">
        <w:rPr>
          <w:bCs/>
        </w:rPr>
        <w:t xml:space="preserve">. </w:t>
      </w:r>
      <w:r>
        <w:t>Le grand gaillard vit qu</w:t>
      </w:r>
      <w:r w:rsidR="00514D33">
        <w:t>’</w:t>
      </w:r>
      <w:r>
        <w:t>il était en sueur</w:t>
      </w:r>
      <w:r w:rsidR="00514D33">
        <w:t>.</w:t>
      </w:r>
    </w:p>
    <w:p w14:paraId="02890F5E" w14:textId="77777777" w:rsidR="00514D33" w:rsidRDefault="00514D33">
      <w:r>
        <w:t>— </w:t>
      </w:r>
      <w:r w:rsidR="005A7F50">
        <w:t>Maintenant tu vas l</w:t>
      </w:r>
      <w:r>
        <w:t>’</w:t>
      </w:r>
      <w:r w:rsidR="005A7F50">
        <w:t>avoir</w:t>
      </w:r>
      <w:r>
        <w:t xml:space="preserve">, </w:t>
      </w:r>
      <w:r w:rsidR="005A7F50">
        <w:t>petit</w:t>
      </w:r>
      <w:r>
        <w:t xml:space="preserve">, </w:t>
      </w:r>
      <w:r w:rsidR="005A7F50">
        <w:t>dit Zurito</w:t>
      </w:r>
      <w:r>
        <w:t>.</w:t>
      </w:r>
    </w:p>
    <w:p w14:paraId="5F1F3B59" w14:textId="77777777" w:rsidR="00514D33" w:rsidRDefault="005A7F50">
      <w:r>
        <w:t>Manuel approuva de la tête</w:t>
      </w:r>
      <w:r w:rsidR="00514D33">
        <w:t>.</w:t>
      </w:r>
    </w:p>
    <w:p w14:paraId="4C34B9FF" w14:textId="77777777" w:rsidR="00514D33" w:rsidRDefault="00514D33">
      <w:r>
        <w:t>— </w:t>
      </w:r>
      <w:r w:rsidR="005A7F50">
        <w:t>Il est à point</w:t>
      </w:r>
      <w:r>
        <w:t xml:space="preserve">, </w:t>
      </w:r>
      <w:r w:rsidR="005A7F50">
        <w:t>dit Zurito</w:t>
      </w:r>
      <w:r>
        <w:t>.</w:t>
      </w:r>
    </w:p>
    <w:p w14:paraId="1DD0555D" w14:textId="77777777" w:rsidR="00514D33" w:rsidRDefault="00514D33">
      <w:pPr>
        <w:rPr>
          <w:bCs/>
        </w:rPr>
      </w:pPr>
      <w:r>
        <w:t>— </w:t>
      </w:r>
      <w:r w:rsidR="005A7F50">
        <w:t>Juste comme il te le fallait</w:t>
      </w:r>
      <w:r>
        <w:t xml:space="preserve">, </w:t>
      </w:r>
      <w:r w:rsidR="005A7F50">
        <w:t xml:space="preserve">assura </w:t>
      </w:r>
      <w:r w:rsidR="005A7F50">
        <w:rPr>
          <w:bCs/>
        </w:rPr>
        <w:t>l</w:t>
      </w:r>
      <w:r>
        <w:rPr>
          <w:bCs/>
        </w:rPr>
        <w:t>’</w:t>
      </w:r>
      <w:r w:rsidR="005A7F50">
        <w:rPr>
          <w:bCs/>
        </w:rPr>
        <w:t xml:space="preserve">employé </w:t>
      </w:r>
      <w:r w:rsidR="005A7F50">
        <w:t xml:space="preserve">de </w:t>
      </w:r>
      <w:r w:rsidR="005A7F50">
        <w:rPr>
          <w:bCs/>
        </w:rPr>
        <w:t>Retana</w:t>
      </w:r>
      <w:r>
        <w:rPr>
          <w:bCs/>
        </w:rPr>
        <w:t>.</w:t>
      </w:r>
    </w:p>
    <w:p w14:paraId="5C678F93" w14:textId="77777777" w:rsidR="00514D33" w:rsidRDefault="005A7F50">
      <w:r>
        <w:t>Manuel approuva de la tête</w:t>
      </w:r>
      <w:r w:rsidR="00514D33">
        <w:t>.</w:t>
      </w:r>
    </w:p>
    <w:p w14:paraId="0BFBDC7D" w14:textId="77777777" w:rsidR="00514D33" w:rsidRDefault="005A7F50">
      <w:r>
        <w:t>La trompette sonna le tercio final et Manuel traversa l</w:t>
      </w:r>
      <w:r w:rsidR="00514D33">
        <w:t>’</w:t>
      </w:r>
      <w:r>
        <w:t>arène</w:t>
      </w:r>
      <w:r w:rsidR="00514D33">
        <w:t xml:space="preserve">, </w:t>
      </w:r>
      <w:r>
        <w:t>se dirigeant vers l</w:t>
      </w:r>
      <w:r w:rsidR="00514D33">
        <w:t>’</w:t>
      </w:r>
      <w:r>
        <w:t>endroit où</w:t>
      </w:r>
      <w:r w:rsidR="00514D33">
        <w:t xml:space="preserve">, </w:t>
      </w:r>
      <w:r>
        <w:t>dans une loge obscure</w:t>
      </w:r>
      <w:r w:rsidR="00514D33">
        <w:t xml:space="preserve">, </w:t>
      </w:r>
      <w:r>
        <w:t>devait être le Président</w:t>
      </w:r>
      <w:r w:rsidR="00514D33">
        <w:t>.</w:t>
      </w:r>
    </w:p>
    <w:p w14:paraId="584651F8" w14:textId="77777777" w:rsidR="00514D33" w:rsidRDefault="005A7F50">
      <w:r>
        <w:t>Au premier rang des gradins</w:t>
      </w:r>
      <w:r w:rsidR="00514D33">
        <w:t xml:space="preserve">, </w:t>
      </w:r>
      <w:r>
        <w:t xml:space="preserve">le critique </w:t>
      </w:r>
      <w:r>
        <w:rPr>
          <w:bCs/>
        </w:rPr>
        <w:t xml:space="preserve">tauromachique </w:t>
      </w:r>
      <w:r>
        <w:t>par intérim d</w:t>
      </w:r>
      <w:r w:rsidR="00514D33">
        <w:t>’</w:t>
      </w:r>
      <w:r>
        <w:rPr>
          <w:i/>
          <w:iCs/>
        </w:rPr>
        <w:t>El Heraldo</w:t>
      </w:r>
      <w:r>
        <w:t xml:space="preserve"> but une longue gorgée de son champagne tiède</w:t>
      </w:r>
      <w:r w:rsidR="00514D33">
        <w:t xml:space="preserve">. </w:t>
      </w:r>
      <w:r>
        <w:t>Il venait de se dire que</w:t>
      </w:r>
      <w:r w:rsidR="00514D33">
        <w:t xml:space="preserve">, </w:t>
      </w:r>
      <w:r>
        <w:t>décidément</w:t>
      </w:r>
      <w:r w:rsidR="00514D33">
        <w:t xml:space="preserve">, </w:t>
      </w:r>
      <w:r>
        <w:t>ce n</w:t>
      </w:r>
      <w:r w:rsidR="00514D33">
        <w:t>’</w:t>
      </w:r>
      <w:r>
        <w:t>était pas la peine de prendre des notes sur place et qu</w:t>
      </w:r>
      <w:r w:rsidR="00514D33">
        <w:t>’</w:t>
      </w:r>
      <w:r>
        <w:t>il ferait aussi bien son p</w:t>
      </w:r>
      <w:r>
        <w:t>a</w:t>
      </w:r>
      <w:r>
        <w:t>pier à la salle de rédaction</w:t>
      </w:r>
      <w:r w:rsidR="00514D33">
        <w:t xml:space="preserve">. </w:t>
      </w:r>
      <w:r>
        <w:t>Que diable était-ce après tout</w:t>
      </w:r>
      <w:r w:rsidR="00514D33">
        <w:t xml:space="preserve"> ? </w:t>
      </w:r>
      <w:r>
        <w:t>Une méchante nocturne</w:t>
      </w:r>
      <w:r w:rsidR="00514D33">
        <w:t xml:space="preserve"> ! </w:t>
      </w:r>
      <w:r>
        <w:t>S</w:t>
      </w:r>
      <w:r w:rsidR="00514D33">
        <w:t>’</w:t>
      </w:r>
      <w:r>
        <w:t>il ratait quelque chose il l</w:t>
      </w:r>
      <w:r w:rsidR="00514D33">
        <w:t>’</w:t>
      </w:r>
      <w:r>
        <w:t>apprendrait demain par les journaux du matin</w:t>
      </w:r>
      <w:r w:rsidR="00514D33">
        <w:t xml:space="preserve">. </w:t>
      </w:r>
      <w:r>
        <w:t xml:space="preserve">Il but une autre gorgée de </w:t>
      </w:r>
      <w:r>
        <w:rPr>
          <w:bCs/>
        </w:rPr>
        <w:t>champagne</w:t>
      </w:r>
      <w:r w:rsidR="00514D33">
        <w:rPr>
          <w:bCs/>
        </w:rPr>
        <w:t xml:space="preserve">. </w:t>
      </w:r>
      <w:r>
        <w:t xml:space="preserve">Il avait un rendez-vous chez </w:t>
      </w:r>
      <w:r>
        <w:rPr>
          <w:bCs/>
        </w:rPr>
        <w:t>Maxim</w:t>
      </w:r>
      <w:r w:rsidR="00514D33">
        <w:rPr>
          <w:bCs/>
        </w:rPr>
        <w:t>’</w:t>
      </w:r>
      <w:r>
        <w:rPr>
          <w:bCs/>
        </w:rPr>
        <w:t xml:space="preserve">s </w:t>
      </w:r>
      <w:r>
        <w:t xml:space="preserve">à </w:t>
      </w:r>
      <w:r>
        <w:rPr>
          <w:bCs/>
        </w:rPr>
        <w:t>minuit</w:t>
      </w:r>
      <w:r w:rsidR="00514D33">
        <w:rPr>
          <w:bCs/>
        </w:rPr>
        <w:t xml:space="preserve">. </w:t>
      </w:r>
      <w:r>
        <w:t>Qu</w:t>
      </w:r>
      <w:r w:rsidR="00514D33">
        <w:t>’</w:t>
      </w:r>
      <w:r>
        <w:t>est-ce que c</w:t>
      </w:r>
      <w:r w:rsidR="00514D33">
        <w:t>’</w:t>
      </w:r>
      <w:r>
        <w:t>était après tout que ces toreros</w:t>
      </w:r>
      <w:r w:rsidR="00514D33">
        <w:t xml:space="preserve"> ? </w:t>
      </w:r>
      <w:r>
        <w:t>Des mômes et des voyous</w:t>
      </w:r>
      <w:r w:rsidR="00514D33">
        <w:t xml:space="preserve">. </w:t>
      </w:r>
      <w:r>
        <w:t>Une bande de voyous</w:t>
      </w:r>
      <w:r w:rsidR="00514D33">
        <w:t xml:space="preserve">. </w:t>
      </w:r>
      <w:r>
        <w:t>Il fourra son bloc-notes dans sa poche et regarda du côté où Manuel</w:t>
      </w:r>
      <w:r w:rsidR="00514D33">
        <w:t xml:space="preserve">, </w:t>
      </w:r>
      <w:r>
        <w:t>tout seul au milieu du cirque</w:t>
      </w:r>
      <w:r w:rsidR="00514D33">
        <w:t xml:space="preserve">, </w:t>
      </w:r>
      <w:r>
        <w:t>faisait avec sa toque un grand salut vers une loge invis</w:t>
      </w:r>
      <w:r>
        <w:t>i</w:t>
      </w:r>
      <w:r>
        <w:t>ble</w:t>
      </w:r>
      <w:r w:rsidR="00514D33">
        <w:t xml:space="preserve">, </w:t>
      </w:r>
      <w:r>
        <w:t xml:space="preserve">perdue là-haut dans la noire </w:t>
      </w:r>
      <w:r>
        <w:rPr>
          <w:i/>
          <w:iCs/>
        </w:rPr>
        <w:t>plaza</w:t>
      </w:r>
      <w:r w:rsidR="00514D33">
        <w:rPr>
          <w:i/>
          <w:iCs/>
        </w:rPr>
        <w:t xml:space="preserve">. </w:t>
      </w:r>
      <w:r>
        <w:t>Le taureau était tra</w:t>
      </w:r>
      <w:r>
        <w:t>n</w:t>
      </w:r>
      <w:r>
        <w:t>quille et ne regardait rien</w:t>
      </w:r>
      <w:r w:rsidR="00514D33">
        <w:t>.</w:t>
      </w:r>
    </w:p>
    <w:p w14:paraId="1CC37787" w14:textId="77777777" w:rsidR="00514D33" w:rsidRDefault="00514D33">
      <w:r>
        <w:lastRenderedPageBreak/>
        <w:t>— </w:t>
      </w:r>
      <w:r w:rsidR="005A7F50">
        <w:t>Je dédie ce taureau</w:t>
      </w:r>
      <w:r>
        <w:t xml:space="preserve">, </w:t>
      </w:r>
      <w:r w:rsidR="005A7F50">
        <w:t>à vous</w:t>
      </w:r>
      <w:r>
        <w:t xml:space="preserve">, </w:t>
      </w:r>
      <w:r w:rsidR="005A7F50">
        <w:rPr>
          <w:bCs/>
        </w:rPr>
        <w:t xml:space="preserve">Señor </w:t>
      </w:r>
      <w:r w:rsidR="005A7F50">
        <w:t>Présidente</w:t>
      </w:r>
      <w:r>
        <w:t xml:space="preserve">, </w:t>
      </w:r>
      <w:r w:rsidR="005A7F50">
        <w:t>et au p</w:t>
      </w:r>
      <w:r w:rsidR="005A7F50">
        <w:t>u</w:t>
      </w:r>
      <w:r w:rsidR="005A7F50">
        <w:t>blic de Madrid</w:t>
      </w:r>
      <w:r>
        <w:t xml:space="preserve">, </w:t>
      </w:r>
      <w:r w:rsidR="005A7F50">
        <w:t>le plus averti et le meilleur de tous</w:t>
      </w:r>
      <w:r>
        <w:t xml:space="preserve">, </w:t>
      </w:r>
      <w:r w:rsidR="005A7F50">
        <w:t>voilà ce que Manuel était en train de dire</w:t>
      </w:r>
      <w:r>
        <w:t xml:space="preserve">. </w:t>
      </w:r>
      <w:r w:rsidR="005A7F50">
        <w:t>C</w:t>
      </w:r>
      <w:r>
        <w:t>’</w:t>
      </w:r>
      <w:r w:rsidR="005A7F50">
        <w:t>était une formule</w:t>
      </w:r>
      <w:r>
        <w:t xml:space="preserve">. </w:t>
      </w:r>
      <w:r w:rsidR="005A7F50">
        <w:t>Il la dit sans changer un mot</w:t>
      </w:r>
      <w:r>
        <w:t xml:space="preserve">. </w:t>
      </w:r>
      <w:r w:rsidR="005A7F50">
        <w:rPr>
          <w:bCs/>
        </w:rPr>
        <w:t>C</w:t>
      </w:r>
      <w:r>
        <w:rPr>
          <w:bCs/>
        </w:rPr>
        <w:t>’</w:t>
      </w:r>
      <w:r w:rsidR="005A7F50">
        <w:rPr>
          <w:bCs/>
        </w:rPr>
        <w:t xml:space="preserve">était </w:t>
      </w:r>
      <w:r w:rsidR="005A7F50">
        <w:t>un peu pompeux pour une nocturne</w:t>
      </w:r>
      <w:r>
        <w:t>.</w:t>
      </w:r>
    </w:p>
    <w:p w14:paraId="11CD471E" w14:textId="77777777" w:rsidR="00514D33" w:rsidRDefault="005A7F50">
      <w:r>
        <w:t xml:space="preserve">Il salua </w:t>
      </w:r>
      <w:r>
        <w:rPr>
          <w:bCs/>
        </w:rPr>
        <w:t>l</w:t>
      </w:r>
      <w:r w:rsidR="00514D33">
        <w:rPr>
          <w:bCs/>
        </w:rPr>
        <w:t>’</w:t>
      </w:r>
      <w:r>
        <w:rPr>
          <w:bCs/>
        </w:rPr>
        <w:t>ombre</w:t>
      </w:r>
      <w:r w:rsidR="00514D33">
        <w:rPr>
          <w:bCs/>
        </w:rPr>
        <w:t xml:space="preserve">, </w:t>
      </w:r>
      <w:r>
        <w:t>se redressa</w:t>
      </w:r>
      <w:r w:rsidR="00514D33">
        <w:t xml:space="preserve">, </w:t>
      </w:r>
      <w:r>
        <w:t>lança sa coiffure par-dessus son épaule et</w:t>
      </w:r>
      <w:r w:rsidR="00514D33">
        <w:t xml:space="preserve">, </w:t>
      </w:r>
      <w:r>
        <w:t xml:space="preserve">la muleta dans la main gauche et </w:t>
      </w:r>
      <w:r>
        <w:rPr>
          <w:bCs/>
        </w:rPr>
        <w:t>l</w:t>
      </w:r>
      <w:r w:rsidR="00514D33">
        <w:rPr>
          <w:bCs/>
        </w:rPr>
        <w:t>’</w:t>
      </w:r>
      <w:r>
        <w:rPr>
          <w:bCs/>
        </w:rPr>
        <w:t xml:space="preserve">épée </w:t>
      </w:r>
      <w:r>
        <w:t>dans la droite</w:t>
      </w:r>
      <w:r w:rsidR="00514D33">
        <w:t xml:space="preserve">, </w:t>
      </w:r>
      <w:r>
        <w:t>il se dirigea vers le taureau</w:t>
      </w:r>
      <w:r w:rsidR="00514D33">
        <w:t xml:space="preserve">. </w:t>
      </w:r>
      <w:r>
        <w:t>Le taureau le regarda venir</w:t>
      </w:r>
      <w:r w:rsidR="00514D33">
        <w:t xml:space="preserve">. </w:t>
      </w:r>
      <w:r>
        <w:t>Son œil était vif</w:t>
      </w:r>
      <w:r w:rsidR="00514D33">
        <w:t xml:space="preserve">. </w:t>
      </w:r>
      <w:r>
        <w:t xml:space="preserve">Manuel remarqua la façon dont les banderilles pendaient sur </w:t>
      </w:r>
      <w:r>
        <w:rPr>
          <w:bCs/>
        </w:rPr>
        <w:t>l</w:t>
      </w:r>
      <w:r w:rsidR="00514D33">
        <w:rPr>
          <w:bCs/>
        </w:rPr>
        <w:t>’</w:t>
      </w:r>
      <w:r>
        <w:rPr>
          <w:bCs/>
        </w:rPr>
        <w:t xml:space="preserve">épaule </w:t>
      </w:r>
      <w:r>
        <w:t>gauche et le filet de sang qui coulait des blessures causées par la pique de Zurito</w:t>
      </w:r>
      <w:r w:rsidR="00514D33">
        <w:t xml:space="preserve">. </w:t>
      </w:r>
      <w:r>
        <w:t>Il remarqua la manière dont les pattes du taureau étaient placées</w:t>
      </w:r>
      <w:r w:rsidR="00514D33">
        <w:t xml:space="preserve">. </w:t>
      </w:r>
      <w:r>
        <w:t>Et tout en avançant</w:t>
      </w:r>
      <w:r w:rsidR="00514D33">
        <w:t xml:space="preserve">, </w:t>
      </w:r>
      <w:r>
        <w:t>la muleta dans une main et l</w:t>
      </w:r>
      <w:r w:rsidR="00514D33">
        <w:t>’</w:t>
      </w:r>
      <w:r>
        <w:t>épée dans l</w:t>
      </w:r>
      <w:r w:rsidR="00514D33">
        <w:t>’</w:t>
      </w:r>
      <w:r>
        <w:t>autre</w:t>
      </w:r>
      <w:r w:rsidR="00514D33">
        <w:t xml:space="preserve">, </w:t>
      </w:r>
      <w:r>
        <w:t>il surveillait les pattes du taureau</w:t>
      </w:r>
      <w:r w:rsidR="00514D33">
        <w:t xml:space="preserve">. </w:t>
      </w:r>
      <w:r>
        <w:t>Jamais un taureau ne charge sans les rapprocher au préalable</w:t>
      </w:r>
      <w:r w:rsidR="00514D33">
        <w:t xml:space="preserve">. </w:t>
      </w:r>
      <w:r>
        <w:t>Mais les siennes étaient écartées et il deme</w:t>
      </w:r>
      <w:r>
        <w:t>u</w:t>
      </w:r>
      <w:r>
        <w:t>rait ainsi</w:t>
      </w:r>
      <w:r w:rsidR="00514D33">
        <w:t xml:space="preserve">, </w:t>
      </w:r>
      <w:r>
        <w:t>passif</w:t>
      </w:r>
      <w:r w:rsidR="00514D33">
        <w:t>.</w:t>
      </w:r>
    </w:p>
    <w:p w14:paraId="0B2E11E8" w14:textId="77777777" w:rsidR="00514D33" w:rsidRDefault="005A7F50">
      <w:r>
        <w:t>C</w:t>
      </w:r>
      <w:r w:rsidR="00514D33">
        <w:t>’</w:t>
      </w:r>
      <w:r>
        <w:t>était parfait</w:t>
      </w:r>
      <w:r w:rsidR="00514D33">
        <w:t xml:space="preserve">. </w:t>
      </w:r>
      <w:r>
        <w:t>Manuel réussirait</w:t>
      </w:r>
      <w:r w:rsidR="00514D33">
        <w:t xml:space="preserve">. </w:t>
      </w:r>
      <w:r>
        <w:t>Il n</w:t>
      </w:r>
      <w:r w:rsidR="00514D33">
        <w:t>’</w:t>
      </w:r>
      <w:r>
        <w:t>y avait qu</w:t>
      </w:r>
      <w:r w:rsidR="00514D33">
        <w:t>’</w:t>
      </w:r>
      <w:r>
        <w:t>à faire baisser la tête à ce taureau pour l</w:t>
      </w:r>
      <w:r w:rsidR="00514D33">
        <w:t>’</w:t>
      </w:r>
      <w:r>
        <w:t>atteindre entre les cornes et le tuer</w:t>
      </w:r>
      <w:r w:rsidR="00514D33">
        <w:t xml:space="preserve">. </w:t>
      </w:r>
      <w:r>
        <w:t>Il ne pensait ni à l</w:t>
      </w:r>
      <w:r w:rsidR="00514D33">
        <w:t>’</w:t>
      </w:r>
      <w:r>
        <w:t>épée ni à l</w:t>
      </w:r>
      <w:r w:rsidR="00514D33">
        <w:t>’</w:t>
      </w:r>
      <w:r>
        <w:t>acte de tuer qui viendrait e</w:t>
      </w:r>
      <w:r>
        <w:t>n</w:t>
      </w:r>
      <w:r>
        <w:t>suite</w:t>
      </w:r>
      <w:r w:rsidR="00514D33">
        <w:t xml:space="preserve">. </w:t>
      </w:r>
      <w:r>
        <w:t>Il ne pensait qu</w:t>
      </w:r>
      <w:r w:rsidR="00514D33">
        <w:t>’</w:t>
      </w:r>
      <w:r>
        <w:t>à une chose à la fois</w:t>
      </w:r>
      <w:r w:rsidR="00514D33">
        <w:t xml:space="preserve">. </w:t>
      </w:r>
      <w:r>
        <w:t>Pourtant ce qui allait arriver l</w:t>
      </w:r>
      <w:r w:rsidR="00514D33">
        <w:t>’</w:t>
      </w:r>
      <w:r>
        <w:t>oppressait</w:t>
      </w:r>
      <w:r w:rsidR="00514D33">
        <w:t xml:space="preserve">. </w:t>
      </w:r>
      <w:r>
        <w:t>Avançant et surveillant les pattes de la bête</w:t>
      </w:r>
      <w:r w:rsidR="00514D33">
        <w:t xml:space="preserve">, </w:t>
      </w:r>
      <w:r>
        <w:t>il entrevit successivement les yeux</w:t>
      </w:r>
      <w:r w:rsidR="00514D33">
        <w:t xml:space="preserve">, </w:t>
      </w:r>
      <w:r>
        <w:t>le mufle baveux</w:t>
      </w:r>
      <w:r w:rsidR="00514D33">
        <w:t xml:space="preserve">, </w:t>
      </w:r>
      <w:r>
        <w:t>et les larges cornes</w:t>
      </w:r>
      <w:r w:rsidR="00514D33">
        <w:t xml:space="preserve">, </w:t>
      </w:r>
      <w:r>
        <w:t>écartées et menaçantes</w:t>
      </w:r>
      <w:r w:rsidR="00514D33">
        <w:t xml:space="preserve">. </w:t>
      </w:r>
      <w:r>
        <w:t>Elle avait des cercles clairs a</w:t>
      </w:r>
      <w:r>
        <w:t>u</w:t>
      </w:r>
      <w:r>
        <w:t>tour des yeux</w:t>
      </w:r>
      <w:r w:rsidR="00514D33">
        <w:t xml:space="preserve">. </w:t>
      </w:r>
      <w:r>
        <w:t>Ses yeux suivaient Manuel</w:t>
      </w:r>
      <w:r w:rsidR="00514D33">
        <w:t xml:space="preserve">. </w:t>
      </w:r>
      <w:r>
        <w:t>Elle se disait qu</w:t>
      </w:r>
      <w:r w:rsidR="00514D33">
        <w:t>’</w:t>
      </w:r>
      <w:r>
        <w:t>elle allait découdre ce petit bonhomme à la figure pâle</w:t>
      </w:r>
      <w:r w:rsidR="00514D33">
        <w:t>.</w:t>
      </w:r>
    </w:p>
    <w:p w14:paraId="0171BA1E" w14:textId="77777777" w:rsidR="00514D33" w:rsidRDefault="005A7F50">
      <w:r>
        <w:t>S</w:t>
      </w:r>
      <w:r w:rsidR="00514D33">
        <w:t>’</w:t>
      </w:r>
      <w:r>
        <w:t>étant arrêté et ayant tendu la muleta avec sa lame</w:t>
      </w:r>
      <w:r w:rsidR="00514D33">
        <w:t xml:space="preserve">, </w:t>
      </w:r>
      <w:r>
        <w:t>la pointe piquée dans l</w:t>
      </w:r>
      <w:r w:rsidR="00514D33">
        <w:t>’</w:t>
      </w:r>
      <w:r>
        <w:t>étoffe de telle façon que l</w:t>
      </w:r>
      <w:r w:rsidR="00514D33">
        <w:t>’</w:t>
      </w:r>
      <w:r>
        <w:t>épée</w:t>
      </w:r>
      <w:r w:rsidR="00514D33">
        <w:t xml:space="preserve">, </w:t>
      </w:r>
      <w:r>
        <w:t>qu</w:t>
      </w:r>
      <w:r w:rsidR="00514D33">
        <w:t>’</w:t>
      </w:r>
      <w:r>
        <w:t>il tenait maintenant dans la main gauche</w:t>
      </w:r>
      <w:r w:rsidR="00514D33">
        <w:t xml:space="preserve">, </w:t>
      </w:r>
      <w:r>
        <w:t>faisait de la flanelle rouge comme le foc d</w:t>
      </w:r>
      <w:r w:rsidR="00514D33">
        <w:t>’</w:t>
      </w:r>
      <w:r>
        <w:t>un navire</w:t>
      </w:r>
      <w:r w:rsidR="00514D33">
        <w:t xml:space="preserve">, </w:t>
      </w:r>
      <w:r>
        <w:t xml:space="preserve">Manuel remarqua </w:t>
      </w:r>
      <w:r>
        <w:rPr>
          <w:bCs/>
        </w:rPr>
        <w:t>l</w:t>
      </w:r>
      <w:r w:rsidR="00514D33">
        <w:rPr>
          <w:bCs/>
        </w:rPr>
        <w:t>’</w:t>
      </w:r>
      <w:r>
        <w:rPr>
          <w:bCs/>
        </w:rPr>
        <w:t xml:space="preserve">extrémité </w:t>
      </w:r>
      <w:r>
        <w:t>des cornes</w:t>
      </w:r>
      <w:r w:rsidR="00514D33">
        <w:t xml:space="preserve">. </w:t>
      </w:r>
      <w:r>
        <w:t>L</w:t>
      </w:r>
      <w:r w:rsidR="00514D33">
        <w:t>’</w:t>
      </w:r>
      <w:r>
        <w:t>une d</w:t>
      </w:r>
      <w:r w:rsidR="00514D33">
        <w:t>’</w:t>
      </w:r>
      <w:r>
        <w:t>elles était fendue</w:t>
      </w:r>
      <w:r w:rsidR="00514D33">
        <w:t xml:space="preserve">, </w:t>
      </w:r>
      <w:r>
        <w:t>déchique</w:t>
      </w:r>
      <w:r>
        <w:lastRenderedPageBreak/>
        <w:t>tée</w:t>
      </w:r>
      <w:r w:rsidR="00514D33">
        <w:t xml:space="preserve">, </w:t>
      </w:r>
      <w:r>
        <w:t>à force d</w:t>
      </w:r>
      <w:r w:rsidR="00514D33">
        <w:t>’</w:t>
      </w:r>
      <w:r>
        <w:t>avoir heurté la barrera</w:t>
      </w:r>
      <w:r w:rsidR="00514D33">
        <w:t xml:space="preserve">. </w:t>
      </w:r>
      <w:r>
        <w:t>L</w:t>
      </w:r>
      <w:r w:rsidR="00514D33">
        <w:t>’</w:t>
      </w:r>
      <w:r>
        <w:t>autre était pointue comme un piquant de porc-épic</w:t>
      </w:r>
      <w:r w:rsidR="00514D33">
        <w:t xml:space="preserve">. </w:t>
      </w:r>
      <w:r>
        <w:t>Il remarqua également que les cornes</w:t>
      </w:r>
      <w:r w:rsidR="00514D33">
        <w:t xml:space="preserve">, </w:t>
      </w:r>
      <w:r>
        <w:t>blanches</w:t>
      </w:r>
      <w:r w:rsidR="00514D33">
        <w:t xml:space="preserve">, </w:t>
      </w:r>
      <w:r>
        <w:t>étaient tachées de rouge à la base</w:t>
      </w:r>
      <w:r w:rsidR="00514D33">
        <w:t xml:space="preserve">. </w:t>
      </w:r>
      <w:r>
        <w:t>Tout en notant ces détails il ne perdait pas de vue les pieds du taureau qui</w:t>
      </w:r>
      <w:r w:rsidR="00514D33">
        <w:t xml:space="preserve">, </w:t>
      </w:r>
      <w:r>
        <w:t>sans bouger</w:t>
      </w:r>
      <w:r w:rsidR="00514D33">
        <w:t xml:space="preserve">, </w:t>
      </w:r>
      <w:r>
        <w:t>continuait de regarder Manuel</w:t>
      </w:r>
      <w:r w:rsidR="00514D33">
        <w:t xml:space="preserve">. </w:t>
      </w:r>
      <w:r>
        <w:t>Il se tient sur la défensive</w:t>
      </w:r>
      <w:r w:rsidR="00514D33">
        <w:t xml:space="preserve">, </w:t>
      </w:r>
      <w:r>
        <w:t>se d</w:t>
      </w:r>
      <w:r>
        <w:t>i</w:t>
      </w:r>
      <w:r>
        <w:t>sait Manuel</w:t>
      </w:r>
      <w:r w:rsidR="00514D33">
        <w:t xml:space="preserve">. </w:t>
      </w:r>
      <w:r>
        <w:t>Sur la réserve</w:t>
      </w:r>
      <w:r w:rsidR="00514D33">
        <w:t xml:space="preserve">. </w:t>
      </w:r>
      <w:r>
        <w:t xml:space="preserve">Il faut que je </w:t>
      </w:r>
      <w:r>
        <w:rPr>
          <w:bCs/>
        </w:rPr>
        <w:t>l</w:t>
      </w:r>
      <w:r w:rsidR="00514D33">
        <w:rPr>
          <w:bCs/>
        </w:rPr>
        <w:t>’</w:t>
      </w:r>
      <w:r>
        <w:rPr>
          <w:bCs/>
        </w:rPr>
        <w:t xml:space="preserve">en </w:t>
      </w:r>
      <w:r>
        <w:t>fasse sortir et que je lui fasse baisser la tête</w:t>
      </w:r>
      <w:r w:rsidR="00514D33">
        <w:t xml:space="preserve">. </w:t>
      </w:r>
      <w:r>
        <w:t>Toujours leur faire baisser la tête</w:t>
      </w:r>
      <w:r w:rsidR="00514D33">
        <w:t xml:space="preserve">. </w:t>
      </w:r>
      <w:r>
        <w:t>Z</w:t>
      </w:r>
      <w:r>
        <w:t>u</w:t>
      </w:r>
      <w:r>
        <w:t>rito la lui a mise en bas une fois ou deux mais maintenant c</w:t>
      </w:r>
      <w:r w:rsidR="00514D33">
        <w:t>’</w:t>
      </w:r>
      <w:r>
        <w:t>est passé</w:t>
      </w:r>
      <w:r w:rsidR="00514D33">
        <w:t xml:space="preserve">. </w:t>
      </w:r>
      <w:r>
        <w:t>Si je le fais déguerpir il saignera et ça l</w:t>
      </w:r>
      <w:r w:rsidR="00514D33">
        <w:t>’</w:t>
      </w:r>
      <w:r>
        <w:t>alourdira de no</w:t>
      </w:r>
      <w:r>
        <w:t>u</w:t>
      </w:r>
      <w:r>
        <w:t>veau</w:t>
      </w:r>
      <w:r w:rsidR="00514D33">
        <w:t>.</w:t>
      </w:r>
    </w:p>
    <w:p w14:paraId="02FDB34B" w14:textId="77777777" w:rsidR="00514D33" w:rsidRDefault="005A7F50">
      <w:r>
        <w:t>Le taureau aperçut la flanelle que Manuel écartait larg</w:t>
      </w:r>
      <w:r>
        <w:t>e</w:t>
      </w:r>
      <w:r>
        <w:t>ment et secouait</w:t>
      </w:r>
      <w:r w:rsidR="00514D33">
        <w:t xml:space="preserve">. </w:t>
      </w:r>
      <w:r>
        <w:t>Elle était</w:t>
      </w:r>
      <w:r w:rsidR="00514D33">
        <w:t xml:space="preserve">, </w:t>
      </w:r>
      <w:r>
        <w:t>sous les lumières</w:t>
      </w:r>
      <w:r w:rsidR="00514D33">
        <w:t xml:space="preserve">, </w:t>
      </w:r>
      <w:r>
        <w:t>d</w:t>
      </w:r>
      <w:r w:rsidR="00514D33">
        <w:t>’</w:t>
      </w:r>
      <w:r>
        <w:t>une vive éca</w:t>
      </w:r>
      <w:r>
        <w:t>r</w:t>
      </w:r>
      <w:r>
        <w:t>late</w:t>
      </w:r>
      <w:r w:rsidR="00514D33">
        <w:t xml:space="preserve">. </w:t>
      </w:r>
      <w:r>
        <w:t>Les jambes du taureau se rapprochèrent</w:t>
      </w:r>
      <w:r w:rsidR="00514D33">
        <w:t>.</w:t>
      </w:r>
    </w:p>
    <w:p w14:paraId="59D40608" w14:textId="77777777" w:rsidR="00514D33" w:rsidRDefault="005A7F50">
      <w:r>
        <w:t>Le voilà</w:t>
      </w:r>
      <w:r w:rsidR="00514D33">
        <w:t xml:space="preserve"> ! </w:t>
      </w:r>
      <w:r>
        <w:t>Wouf</w:t>
      </w:r>
      <w:r w:rsidR="00514D33">
        <w:t xml:space="preserve">… </w:t>
      </w:r>
      <w:r>
        <w:t>Manuel tourna sur lui-même au moment où la bête arrivait et</w:t>
      </w:r>
      <w:r w:rsidR="00514D33">
        <w:t xml:space="preserve">, </w:t>
      </w:r>
      <w:r>
        <w:t>levant la muleta</w:t>
      </w:r>
      <w:r w:rsidR="00514D33">
        <w:t xml:space="preserve">, </w:t>
      </w:r>
      <w:r>
        <w:t xml:space="preserve">il la fit passer par-dessus les cornes et balaya </w:t>
      </w:r>
      <w:r>
        <w:rPr>
          <w:bCs/>
        </w:rPr>
        <w:t>l</w:t>
      </w:r>
      <w:r w:rsidR="00514D33">
        <w:rPr>
          <w:bCs/>
        </w:rPr>
        <w:t>’</w:t>
      </w:r>
      <w:r>
        <w:rPr>
          <w:bCs/>
        </w:rPr>
        <w:t xml:space="preserve">échine </w:t>
      </w:r>
      <w:r>
        <w:t>depuis la tête jusqu</w:t>
      </w:r>
      <w:r w:rsidR="00514D33">
        <w:t>’</w:t>
      </w:r>
      <w:r>
        <w:t>à la queue</w:t>
      </w:r>
      <w:r w:rsidR="00514D33">
        <w:t xml:space="preserve">. </w:t>
      </w:r>
      <w:r>
        <w:t>L</w:t>
      </w:r>
      <w:r w:rsidR="00514D33">
        <w:t>’</w:t>
      </w:r>
      <w:r>
        <w:t>élan avait emporté le taureau en l</w:t>
      </w:r>
      <w:r w:rsidR="00514D33">
        <w:t>’</w:t>
      </w:r>
      <w:r>
        <w:t>air</w:t>
      </w:r>
      <w:r w:rsidR="00514D33">
        <w:t xml:space="preserve">. </w:t>
      </w:r>
      <w:r>
        <w:t>Manuel n</w:t>
      </w:r>
      <w:r w:rsidR="00514D33">
        <w:t>’</w:t>
      </w:r>
      <w:r>
        <w:t>avait pas bo</w:t>
      </w:r>
      <w:r>
        <w:t>u</w:t>
      </w:r>
      <w:r>
        <w:t>gé</w:t>
      </w:r>
      <w:r w:rsidR="00514D33">
        <w:t xml:space="preserve">. </w:t>
      </w:r>
      <w:r>
        <w:t>À la fin de la passe le taureau fit un crochet sur place</w:t>
      </w:r>
      <w:r w:rsidR="00514D33">
        <w:t xml:space="preserve">, </w:t>
      </w:r>
      <w:r>
        <w:t>comme un chat qui débouche derrière le coin d</w:t>
      </w:r>
      <w:r w:rsidR="00514D33">
        <w:t>’</w:t>
      </w:r>
      <w:r>
        <w:t>un mur</w:t>
      </w:r>
      <w:r w:rsidR="00514D33">
        <w:t xml:space="preserve">, </w:t>
      </w:r>
      <w:r>
        <w:t>et se r</w:t>
      </w:r>
      <w:r>
        <w:t>e</w:t>
      </w:r>
      <w:r>
        <w:t>tro</w:t>
      </w:r>
      <w:r>
        <w:t>u</w:t>
      </w:r>
      <w:r>
        <w:t>va en face de Manuel</w:t>
      </w:r>
      <w:r w:rsidR="00514D33">
        <w:t xml:space="preserve"> ; </w:t>
      </w:r>
      <w:r>
        <w:t>il était de nouveau sur l</w:t>
      </w:r>
      <w:r w:rsidR="00514D33">
        <w:t>’</w:t>
      </w:r>
      <w:r>
        <w:t>offensive</w:t>
      </w:r>
      <w:r w:rsidR="00514D33">
        <w:t xml:space="preserve">. </w:t>
      </w:r>
      <w:r>
        <w:t>Sa p</w:t>
      </w:r>
      <w:r>
        <w:t>e</w:t>
      </w:r>
      <w:r>
        <w:t>santeur s</w:t>
      </w:r>
      <w:r w:rsidR="00514D33">
        <w:t>’</w:t>
      </w:r>
      <w:r>
        <w:t>était dissipée</w:t>
      </w:r>
      <w:r w:rsidR="00514D33">
        <w:t xml:space="preserve">. </w:t>
      </w:r>
      <w:r>
        <w:t>Manuel remarqua le sang qui coulait le long de l</w:t>
      </w:r>
      <w:r w:rsidR="00514D33">
        <w:t>’</w:t>
      </w:r>
      <w:r>
        <w:t>épaule noire et gouttait sur les jambes</w:t>
      </w:r>
      <w:r w:rsidR="00514D33">
        <w:t xml:space="preserve">. </w:t>
      </w:r>
      <w:r>
        <w:t>De la main droite il retira l</w:t>
      </w:r>
      <w:r w:rsidR="00514D33">
        <w:t>’</w:t>
      </w:r>
      <w:r>
        <w:t>estoc de la muleta et</w:t>
      </w:r>
      <w:r w:rsidR="00514D33">
        <w:t xml:space="preserve">, </w:t>
      </w:r>
      <w:r>
        <w:t>celle-ci dans l</w:t>
      </w:r>
      <w:r w:rsidR="00514D33">
        <w:t>’</w:t>
      </w:r>
      <w:r>
        <w:t>autre main</w:t>
      </w:r>
      <w:r w:rsidR="00514D33">
        <w:t xml:space="preserve">, </w:t>
      </w:r>
      <w:r>
        <w:t>la tenant assez bas</w:t>
      </w:r>
      <w:r w:rsidR="00514D33">
        <w:t xml:space="preserve">, </w:t>
      </w:r>
      <w:r>
        <w:t>il se pencha à gauche et excita le taureau</w:t>
      </w:r>
      <w:r w:rsidR="00514D33">
        <w:t>.</w:t>
      </w:r>
    </w:p>
    <w:p w14:paraId="35F858AD" w14:textId="77777777" w:rsidR="00514D33" w:rsidRDefault="00514D33">
      <w:r>
        <w:t>— </w:t>
      </w:r>
      <w:r w:rsidR="005A7F50">
        <w:t>Le voilà</w:t>
      </w:r>
      <w:r>
        <w:t xml:space="preserve"> ! </w:t>
      </w:r>
      <w:r w:rsidR="005A7F50">
        <w:t xml:space="preserve">se </w:t>
      </w:r>
      <w:r w:rsidR="005A7F50">
        <w:rPr>
          <w:bCs/>
        </w:rPr>
        <w:t>dit-il</w:t>
      </w:r>
      <w:r>
        <w:rPr>
          <w:bCs/>
        </w:rPr>
        <w:t xml:space="preserve">. </w:t>
      </w:r>
      <w:r w:rsidR="005A7F50">
        <w:t>Hop</w:t>
      </w:r>
      <w:r>
        <w:t> !</w:t>
      </w:r>
    </w:p>
    <w:p w14:paraId="136EC86E" w14:textId="77777777" w:rsidR="00514D33" w:rsidRDefault="005A7F50">
      <w:r>
        <w:t>Devant la trombe</w:t>
      </w:r>
      <w:r w:rsidR="00514D33">
        <w:t xml:space="preserve">, </w:t>
      </w:r>
      <w:r>
        <w:t>Manuel se pencha de côté</w:t>
      </w:r>
      <w:r w:rsidR="00514D33">
        <w:t xml:space="preserve">, </w:t>
      </w:r>
      <w:r>
        <w:t>les pieds i</w:t>
      </w:r>
      <w:r>
        <w:t>m</w:t>
      </w:r>
      <w:r>
        <w:t>mobiles</w:t>
      </w:r>
      <w:r w:rsidR="00514D33">
        <w:t xml:space="preserve">. </w:t>
      </w:r>
      <w:r>
        <w:t>Et l</w:t>
      </w:r>
      <w:r w:rsidR="00514D33">
        <w:t>’</w:t>
      </w:r>
      <w:r>
        <w:t>épée</w:t>
      </w:r>
      <w:r w:rsidR="00514D33">
        <w:t xml:space="preserve">, </w:t>
      </w:r>
      <w:r>
        <w:t>suivant la courbe qu</w:t>
      </w:r>
      <w:r w:rsidR="00514D33">
        <w:t>’</w:t>
      </w:r>
      <w:r>
        <w:t>il décrivit</w:t>
      </w:r>
      <w:r w:rsidR="00514D33">
        <w:t xml:space="preserve">, </w:t>
      </w:r>
      <w:r>
        <w:t>fit comme une ligne de feu sous les lumières</w:t>
      </w:r>
      <w:r w:rsidR="00514D33">
        <w:t xml:space="preserve">. </w:t>
      </w:r>
      <w:r>
        <w:t>Le taureau chargea encore quand fut fini</w:t>
      </w:r>
      <w:r w:rsidR="009260B6">
        <w:t>e</w:t>
      </w:r>
      <w:r>
        <w:t xml:space="preserve"> la </w:t>
      </w:r>
      <w:r>
        <w:rPr>
          <w:i/>
          <w:iCs/>
        </w:rPr>
        <w:t>pase natural</w:t>
      </w:r>
      <w:r>
        <w:t xml:space="preserve"> et Manuel leva la muleta pour une </w:t>
      </w:r>
      <w:r>
        <w:rPr>
          <w:i/>
          <w:iCs/>
        </w:rPr>
        <w:t>pase di pecho</w:t>
      </w:r>
      <w:r w:rsidR="00514D33">
        <w:rPr>
          <w:i/>
          <w:iCs/>
        </w:rPr>
        <w:t xml:space="preserve">, </w:t>
      </w:r>
      <w:r>
        <w:t xml:space="preserve">fermement planté sur ses </w:t>
      </w:r>
      <w:r>
        <w:lastRenderedPageBreak/>
        <w:t>jambes et j</w:t>
      </w:r>
      <w:r>
        <w:t>e</w:t>
      </w:r>
      <w:r>
        <w:t>tant la tête en arrière pour éviter les banderilles dont les bois s</w:t>
      </w:r>
      <w:r w:rsidR="00514D33">
        <w:t>’</w:t>
      </w:r>
      <w:r>
        <w:t>entrechoquaient</w:t>
      </w:r>
      <w:r w:rsidR="00514D33">
        <w:t xml:space="preserve">. </w:t>
      </w:r>
      <w:r>
        <w:t>Le flanc noir et chaud lui frôla la poitrine en passant</w:t>
      </w:r>
      <w:r w:rsidR="00514D33">
        <w:t>.</w:t>
      </w:r>
    </w:p>
    <w:p w14:paraId="1C0BE6CD" w14:textId="77777777" w:rsidR="00514D33" w:rsidRDefault="005A7F50">
      <w:r>
        <w:t>Trop près</w:t>
      </w:r>
      <w:r w:rsidR="00514D33">
        <w:t xml:space="preserve">, </w:t>
      </w:r>
      <w:r>
        <w:t>bon Dieu</w:t>
      </w:r>
      <w:r w:rsidR="00514D33">
        <w:t xml:space="preserve">, </w:t>
      </w:r>
      <w:r>
        <w:t>se dit Manuel</w:t>
      </w:r>
      <w:r w:rsidR="00514D33">
        <w:t xml:space="preserve">. </w:t>
      </w:r>
      <w:r>
        <w:t xml:space="preserve">Zurito penché sur la barrera lança un mot au Gitan qui courut se </w:t>
      </w:r>
      <w:r>
        <w:rPr>
          <w:bCs/>
        </w:rPr>
        <w:t xml:space="preserve">mettre </w:t>
      </w:r>
      <w:r>
        <w:t>derrière Manuel avec une cape</w:t>
      </w:r>
      <w:r w:rsidR="00514D33">
        <w:t xml:space="preserve">. </w:t>
      </w:r>
      <w:r>
        <w:rPr>
          <w:bCs/>
        </w:rPr>
        <w:t xml:space="preserve">Zurito </w:t>
      </w:r>
      <w:r>
        <w:t>enfonça son chapeau sur ses yeux et regarda</w:t>
      </w:r>
      <w:r w:rsidR="00514D33">
        <w:t>.</w:t>
      </w:r>
    </w:p>
    <w:p w14:paraId="0FA1FADA" w14:textId="77777777" w:rsidR="00514D33" w:rsidRDefault="005A7F50">
      <w:r>
        <w:t>Manuel</w:t>
      </w:r>
      <w:r w:rsidR="00514D33">
        <w:t xml:space="preserve">, </w:t>
      </w:r>
      <w:r>
        <w:t>la muleta basse</w:t>
      </w:r>
      <w:r w:rsidR="00514D33">
        <w:t xml:space="preserve">, </w:t>
      </w:r>
      <w:r>
        <w:t>était une fois de plus en face du taureau</w:t>
      </w:r>
      <w:r w:rsidR="00514D33">
        <w:t xml:space="preserve">. </w:t>
      </w:r>
      <w:r>
        <w:t>Le mufle près de terre</w:t>
      </w:r>
      <w:r w:rsidR="00514D33">
        <w:t xml:space="preserve">, </w:t>
      </w:r>
      <w:r>
        <w:t>la bête épiait le chiffon rouge</w:t>
      </w:r>
      <w:r w:rsidR="00514D33">
        <w:t>.</w:t>
      </w:r>
    </w:p>
    <w:p w14:paraId="54212F65" w14:textId="77777777" w:rsidR="00514D33" w:rsidRDefault="00514D33">
      <w:r>
        <w:t>— </w:t>
      </w:r>
      <w:r w:rsidR="005A7F50">
        <w:t>Si c</w:t>
      </w:r>
      <w:r>
        <w:t>’</w:t>
      </w:r>
      <w:r w:rsidR="005A7F50">
        <w:t xml:space="preserve">était </w:t>
      </w:r>
      <w:r w:rsidR="005A7F50">
        <w:rPr>
          <w:bCs/>
        </w:rPr>
        <w:t>Belmonte</w:t>
      </w:r>
      <w:r>
        <w:rPr>
          <w:bCs/>
        </w:rPr>
        <w:t xml:space="preserve">, </w:t>
      </w:r>
      <w:r w:rsidR="005A7F50">
        <w:rPr>
          <w:bCs/>
        </w:rPr>
        <w:t xml:space="preserve">dit </w:t>
      </w:r>
      <w:r w:rsidR="005A7F50">
        <w:t>l</w:t>
      </w:r>
      <w:r>
        <w:t>’</w:t>
      </w:r>
      <w:r w:rsidR="005A7F50">
        <w:t xml:space="preserve">employé de </w:t>
      </w:r>
      <w:r w:rsidR="005A7F50">
        <w:rPr>
          <w:bCs/>
        </w:rPr>
        <w:t>Retana</w:t>
      </w:r>
      <w:r>
        <w:rPr>
          <w:bCs/>
        </w:rPr>
        <w:t xml:space="preserve">, </w:t>
      </w:r>
      <w:r w:rsidR="005A7F50">
        <w:t>tout le mo</w:t>
      </w:r>
      <w:r w:rsidR="005A7F50">
        <w:t>n</w:t>
      </w:r>
      <w:r w:rsidR="005A7F50">
        <w:t>de en deviendrait fou</w:t>
      </w:r>
      <w:r>
        <w:t>.</w:t>
      </w:r>
    </w:p>
    <w:p w14:paraId="18242A5C" w14:textId="77777777" w:rsidR="00514D33" w:rsidRDefault="005A7F50">
      <w:r>
        <w:t>Zurito ne répondit rien</w:t>
      </w:r>
      <w:r w:rsidR="00514D33">
        <w:t xml:space="preserve">. </w:t>
      </w:r>
      <w:r>
        <w:t>Il regardait Manuel au centre de l</w:t>
      </w:r>
      <w:r w:rsidR="00514D33">
        <w:t>’</w:t>
      </w:r>
      <w:r>
        <w:t>arène</w:t>
      </w:r>
      <w:r w:rsidR="00514D33">
        <w:t>.</w:t>
      </w:r>
    </w:p>
    <w:p w14:paraId="3E79B7C8" w14:textId="77777777" w:rsidR="00514D33" w:rsidRDefault="00514D33">
      <w:r>
        <w:t>— </w:t>
      </w:r>
      <w:r w:rsidR="005A7F50">
        <w:t xml:space="preserve">Où le patron a-t-il </w:t>
      </w:r>
      <w:r w:rsidR="005A7F50">
        <w:rPr>
          <w:bCs/>
        </w:rPr>
        <w:t xml:space="preserve">péché </w:t>
      </w:r>
      <w:r w:rsidR="005A7F50">
        <w:t>ce copain-là</w:t>
      </w:r>
      <w:r>
        <w:t xml:space="preserve"> ? </w:t>
      </w:r>
      <w:r w:rsidR="005A7F50">
        <w:t>demanda l</w:t>
      </w:r>
      <w:r>
        <w:t>’</w:t>
      </w:r>
      <w:r w:rsidR="005A7F50">
        <w:t>autre</w:t>
      </w:r>
      <w:r>
        <w:t>.</w:t>
      </w:r>
    </w:p>
    <w:p w14:paraId="5E8C3B83" w14:textId="77777777" w:rsidR="00514D33" w:rsidRDefault="00514D33">
      <w:r>
        <w:t>— </w:t>
      </w:r>
      <w:r w:rsidR="005A7F50">
        <w:t>À l</w:t>
      </w:r>
      <w:r>
        <w:t>’</w:t>
      </w:r>
      <w:r w:rsidR="005A7F50">
        <w:t>hôpital</w:t>
      </w:r>
      <w:r>
        <w:t>.</w:t>
      </w:r>
    </w:p>
    <w:p w14:paraId="44D3F1D9" w14:textId="77777777" w:rsidR="00514D33" w:rsidRDefault="00514D33">
      <w:r>
        <w:t>— </w:t>
      </w:r>
      <w:r w:rsidR="005A7F50">
        <w:t>Il va y rentrer en vitesse</w:t>
      </w:r>
      <w:r>
        <w:t xml:space="preserve">, </w:t>
      </w:r>
      <w:r w:rsidR="005A7F50">
        <w:t>dit l</w:t>
      </w:r>
      <w:r>
        <w:t>’</w:t>
      </w:r>
      <w:r w:rsidR="005A7F50">
        <w:t>employé de Retana</w:t>
      </w:r>
      <w:r>
        <w:t>.</w:t>
      </w:r>
    </w:p>
    <w:p w14:paraId="11F1E2D5" w14:textId="77777777" w:rsidR="00514D33" w:rsidRDefault="005A7F50">
      <w:r>
        <w:t>Zurito se tourna vers lui</w:t>
      </w:r>
      <w:r w:rsidR="00514D33">
        <w:t>.</w:t>
      </w:r>
    </w:p>
    <w:p w14:paraId="0797C66C" w14:textId="77777777" w:rsidR="00514D33" w:rsidRDefault="00514D33">
      <w:r>
        <w:t>— </w:t>
      </w:r>
      <w:r w:rsidR="005A7F50">
        <w:t>Touche ça</w:t>
      </w:r>
      <w:r>
        <w:t xml:space="preserve">, </w:t>
      </w:r>
      <w:r w:rsidR="005A7F50">
        <w:t>dit-il</w:t>
      </w:r>
      <w:r>
        <w:t xml:space="preserve">, </w:t>
      </w:r>
      <w:r w:rsidR="005A7F50">
        <w:t>en montrant la barrera</w:t>
      </w:r>
      <w:r>
        <w:t>.</w:t>
      </w:r>
    </w:p>
    <w:p w14:paraId="64A3C3D2" w14:textId="77777777" w:rsidR="00514D33" w:rsidRDefault="00514D33">
      <w:r>
        <w:t>— </w:t>
      </w:r>
      <w:r w:rsidR="005A7F50">
        <w:t>Je blaguais</w:t>
      </w:r>
      <w:r>
        <w:t xml:space="preserve">, </w:t>
      </w:r>
      <w:r w:rsidR="005A7F50">
        <w:t>mon vieux</w:t>
      </w:r>
      <w:r>
        <w:t xml:space="preserve">, </w:t>
      </w:r>
      <w:r w:rsidR="005A7F50">
        <w:t>dit l</w:t>
      </w:r>
      <w:r>
        <w:t>’</w:t>
      </w:r>
      <w:r w:rsidR="005A7F50">
        <w:t>employé de Retana</w:t>
      </w:r>
      <w:r>
        <w:t>.</w:t>
      </w:r>
    </w:p>
    <w:p w14:paraId="799C3E08" w14:textId="77777777" w:rsidR="00514D33" w:rsidRDefault="00514D33">
      <w:r>
        <w:t>— </w:t>
      </w:r>
      <w:r w:rsidR="005A7F50">
        <w:t>Touche du bois</w:t>
      </w:r>
      <w:r>
        <w:t>.</w:t>
      </w:r>
    </w:p>
    <w:p w14:paraId="7A04A493" w14:textId="77777777" w:rsidR="00514D33" w:rsidRDefault="005A7F50">
      <w:r>
        <w:t>L</w:t>
      </w:r>
      <w:r w:rsidR="00514D33">
        <w:t>’</w:t>
      </w:r>
      <w:r>
        <w:t>homme se pencha et frappa trois fois sur la palissade</w:t>
      </w:r>
      <w:r w:rsidR="00514D33">
        <w:t>.</w:t>
      </w:r>
    </w:p>
    <w:p w14:paraId="1F2A9C5B" w14:textId="77777777" w:rsidR="00514D33" w:rsidRDefault="00514D33">
      <w:r>
        <w:t>— </w:t>
      </w:r>
      <w:r w:rsidR="005A7F50">
        <w:t xml:space="preserve">Regarde la </w:t>
      </w:r>
      <w:r w:rsidR="005A7F50">
        <w:rPr>
          <w:bCs/>
        </w:rPr>
        <w:t>faena</w:t>
      </w:r>
      <w:r>
        <w:t xml:space="preserve">, </w:t>
      </w:r>
      <w:r w:rsidR="005A7F50">
        <w:t>dit Zurito</w:t>
      </w:r>
      <w:r>
        <w:t>.</w:t>
      </w:r>
    </w:p>
    <w:p w14:paraId="40BD19C3" w14:textId="77777777" w:rsidR="00514D33" w:rsidRDefault="005A7F50">
      <w:r>
        <w:lastRenderedPageBreak/>
        <w:t>Là-bas</w:t>
      </w:r>
      <w:r w:rsidR="00514D33">
        <w:t xml:space="preserve">, </w:t>
      </w:r>
      <w:r>
        <w:t>au centre de la piste</w:t>
      </w:r>
      <w:r w:rsidR="00514D33">
        <w:t xml:space="preserve">, </w:t>
      </w:r>
      <w:r>
        <w:t>sous les lumières</w:t>
      </w:r>
      <w:r w:rsidR="00514D33">
        <w:t xml:space="preserve">, </w:t>
      </w:r>
      <w:r>
        <w:t>Manuel était agenouillé en face du taureau</w:t>
      </w:r>
      <w:r w:rsidR="00514D33">
        <w:t xml:space="preserve">. </w:t>
      </w:r>
      <w:r>
        <w:t>Au moment où il levait la muleta des deux mains le taureau chargea</w:t>
      </w:r>
      <w:r w:rsidR="00514D33">
        <w:t xml:space="preserve">, </w:t>
      </w:r>
      <w:r>
        <w:t>la queue en l</w:t>
      </w:r>
      <w:r w:rsidR="00514D33">
        <w:t>’</w:t>
      </w:r>
      <w:r>
        <w:t>air</w:t>
      </w:r>
      <w:r w:rsidR="00514D33">
        <w:t>.</w:t>
      </w:r>
    </w:p>
    <w:p w14:paraId="31922B5A" w14:textId="77777777" w:rsidR="00514D33" w:rsidRDefault="005A7F50">
      <w:r>
        <w:t>Manuel jeta son corps de côté et quand le taureau se préc</w:t>
      </w:r>
      <w:r>
        <w:t>i</w:t>
      </w:r>
      <w:r>
        <w:t>pita de nouveau</w:t>
      </w:r>
      <w:r w:rsidR="00514D33">
        <w:t xml:space="preserve">, </w:t>
      </w:r>
      <w:r>
        <w:t>il ramena la muleta dans un demi-cercle qui mit le taureau sur ses genoux</w:t>
      </w:r>
      <w:r w:rsidR="00514D33">
        <w:t>.</w:t>
      </w:r>
    </w:p>
    <w:p w14:paraId="4F95E98C" w14:textId="77777777" w:rsidR="00514D33" w:rsidRDefault="00514D33">
      <w:r>
        <w:t>— </w:t>
      </w:r>
      <w:r w:rsidR="005A7F50">
        <w:t>Y a pas</w:t>
      </w:r>
      <w:r>
        <w:t xml:space="preserve">, </w:t>
      </w:r>
      <w:r w:rsidR="005A7F50">
        <w:t>c</w:t>
      </w:r>
      <w:r>
        <w:t>’</w:t>
      </w:r>
      <w:r w:rsidR="005A7F50">
        <w:t>est un bon torero</w:t>
      </w:r>
      <w:r>
        <w:t xml:space="preserve">, </w:t>
      </w:r>
      <w:r w:rsidR="005A7F50">
        <w:t>dit remployé de Retana</w:t>
      </w:r>
      <w:r>
        <w:t>.</w:t>
      </w:r>
    </w:p>
    <w:p w14:paraId="452D6F22" w14:textId="77777777" w:rsidR="00514D33" w:rsidRDefault="00514D33">
      <w:r>
        <w:t>— </w:t>
      </w:r>
      <w:r w:rsidR="005A7F50">
        <w:t>Non</w:t>
      </w:r>
      <w:r>
        <w:t xml:space="preserve">, </w:t>
      </w:r>
      <w:r w:rsidR="005A7F50">
        <w:t>dit Zurito</w:t>
      </w:r>
      <w:r>
        <w:t xml:space="preserve">, </w:t>
      </w:r>
      <w:r w:rsidR="005A7F50">
        <w:t>tu te trompes</w:t>
      </w:r>
      <w:r>
        <w:t>.</w:t>
      </w:r>
    </w:p>
    <w:p w14:paraId="7B0D4BEE" w14:textId="77777777" w:rsidR="00514D33" w:rsidRDefault="005A7F50">
      <w:pPr>
        <w:rPr>
          <w:i/>
          <w:iCs/>
        </w:rPr>
      </w:pPr>
      <w:r>
        <w:t>Manuel se releva et la muleta dans une main</w:t>
      </w:r>
      <w:r w:rsidR="00514D33">
        <w:t xml:space="preserve">, </w:t>
      </w:r>
      <w:r>
        <w:t>l</w:t>
      </w:r>
      <w:r w:rsidR="00514D33">
        <w:t>’</w:t>
      </w:r>
      <w:r>
        <w:t>estoc dans l</w:t>
      </w:r>
      <w:r w:rsidR="00514D33">
        <w:t>’</w:t>
      </w:r>
      <w:r>
        <w:t>autre</w:t>
      </w:r>
      <w:r w:rsidR="00514D33">
        <w:t xml:space="preserve">, </w:t>
      </w:r>
      <w:r>
        <w:t>répondit aux applaudissements de l</w:t>
      </w:r>
      <w:r w:rsidR="00514D33">
        <w:t>’</w:t>
      </w:r>
      <w:r>
        <w:t xml:space="preserve">obscure </w:t>
      </w:r>
      <w:r>
        <w:rPr>
          <w:i/>
          <w:iCs/>
        </w:rPr>
        <w:t>plaza</w:t>
      </w:r>
      <w:r w:rsidR="00514D33">
        <w:rPr>
          <w:i/>
          <w:iCs/>
        </w:rPr>
        <w:t>.</w:t>
      </w:r>
    </w:p>
    <w:p w14:paraId="4826EED5" w14:textId="77777777" w:rsidR="00514D33" w:rsidRDefault="005A7F50">
      <w:r>
        <w:t>Le taureau s</w:t>
      </w:r>
      <w:r w:rsidR="00514D33">
        <w:t>’</w:t>
      </w:r>
      <w:r>
        <w:t>était remis sur ses jambes et attendait</w:t>
      </w:r>
      <w:r w:rsidR="00514D33">
        <w:t xml:space="preserve">, </w:t>
      </w:r>
      <w:r>
        <w:t>le front bas</w:t>
      </w:r>
      <w:r w:rsidR="00514D33">
        <w:t>.</w:t>
      </w:r>
    </w:p>
    <w:p w14:paraId="18A54782" w14:textId="77777777" w:rsidR="00514D33" w:rsidRDefault="005A7F50">
      <w:r>
        <w:t>Zurito dit un mot à deux autres jeunes gars de la cuadrilla</w:t>
      </w:r>
      <w:r w:rsidR="00514D33">
        <w:t xml:space="preserve">, </w:t>
      </w:r>
      <w:r>
        <w:t>et ils coururent se mettre derrière Manuel avec leurs capes</w:t>
      </w:r>
      <w:r w:rsidR="00514D33">
        <w:t xml:space="preserve">. </w:t>
      </w:r>
      <w:r>
        <w:t>Quatre hommes étaient derrière lui maintenant</w:t>
      </w:r>
      <w:r w:rsidR="00514D33">
        <w:t xml:space="preserve">. </w:t>
      </w:r>
      <w:r>
        <w:t>Hernandez le suivait depuis le moment où il avait pris la muleta</w:t>
      </w:r>
      <w:r w:rsidR="00514D33">
        <w:t xml:space="preserve">. </w:t>
      </w:r>
      <w:r>
        <w:t>Fuentes était attentif</w:t>
      </w:r>
      <w:r w:rsidR="00514D33">
        <w:t xml:space="preserve">, </w:t>
      </w:r>
      <w:r>
        <w:t>sa cape contre le corps</w:t>
      </w:r>
      <w:r w:rsidR="00514D33">
        <w:t xml:space="preserve">, </w:t>
      </w:r>
      <w:r>
        <w:t>grand</w:t>
      </w:r>
      <w:r w:rsidR="00514D33">
        <w:t xml:space="preserve">, </w:t>
      </w:r>
      <w:r>
        <w:t>calme</w:t>
      </w:r>
      <w:r w:rsidR="00514D33">
        <w:t xml:space="preserve">, </w:t>
      </w:r>
      <w:r>
        <w:t>obser</w:t>
      </w:r>
      <w:r>
        <w:rPr>
          <w:bCs/>
        </w:rPr>
        <w:t>vant d</w:t>
      </w:r>
      <w:r w:rsidR="00514D33">
        <w:rPr>
          <w:bCs/>
        </w:rPr>
        <w:t>’</w:t>
      </w:r>
      <w:r>
        <w:rPr>
          <w:bCs/>
        </w:rPr>
        <w:t xml:space="preserve">un </w:t>
      </w:r>
      <w:r>
        <w:t>œil flegmatique</w:t>
      </w:r>
      <w:r w:rsidR="00514D33">
        <w:t xml:space="preserve">. </w:t>
      </w:r>
      <w:r>
        <w:t>Et voilà les deux autres qui arrivaient</w:t>
      </w:r>
      <w:r w:rsidR="00514D33">
        <w:t xml:space="preserve">. </w:t>
      </w:r>
      <w:r>
        <w:rPr>
          <w:bCs/>
        </w:rPr>
        <w:t xml:space="preserve">Hernandez </w:t>
      </w:r>
      <w:r>
        <w:t>leur fit prendre place chacun d</w:t>
      </w:r>
      <w:r w:rsidR="00514D33">
        <w:t>’</w:t>
      </w:r>
      <w:r>
        <w:t>un côté</w:t>
      </w:r>
      <w:r w:rsidR="00514D33">
        <w:t xml:space="preserve">. </w:t>
      </w:r>
      <w:r>
        <w:t>Manuel était en avant</w:t>
      </w:r>
      <w:r w:rsidR="00514D33">
        <w:t xml:space="preserve">, </w:t>
      </w:r>
      <w:r>
        <w:t>seul en face du taureau</w:t>
      </w:r>
      <w:r w:rsidR="00514D33">
        <w:t>.</w:t>
      </w:r>
    </w:p>
    <w:p w14:paraId="17B50FCF" w14:textId="77777777" w:rsidR="00514D33" w:rsidRDefault="005A7F50">
      <w:r>
        <w:t>Il fit signe aux hommes de se reculer avec leurs capes</w:t>
      </w:r>
      <w:r w:rsidR="00514D33">
        <w:t xml:space="preserve">. </w:t>
      </w:r>
      <w:r>
        <w:t>S</w:t>
      </w:r>
      <w:r w:rsidR="00514D33">
        <w:t>’</w:t>
      </w:r>
      <w:r>
        <w:t>éloignant d</w:t>
      </w:r>
      <w:r w:rsidR="00514D33">
        <w:t>’</w:t>
      </w:r>
      <w:r>
        <w:t>un pas circonspect ils virent que le visage de M</w:t>
      </w:r>
      <w:r>
        <w:t>a</w:t>
      </w:r>
      <w:r>
        <w:t>nuel était pâle et couvert de sueur</w:t>
      </w:r>
      <w:r w:rsidR="00514D33">
        <w:t xml:space="preserve">. </w:t>
      </w:r>
      <w:r>
        <w:t>Est-ce qu</w:t>
      </w:r>
      <w:r w:rsidR="00514D33">
        <w:t>’</w:t>
      </w:r>
      <w:r>
        <w:t>ils ne savaient pas qu</w:t>
      </w:r>
      <w:r w:rsidR="00514D33">
        <w:t>’</w:t>
      </w:r>
      <w:r>
        <w:t>ils devaient se tenir à distance</w:t>
      </w:r>
      <w:r w:rsidR="00514D33">
        <w:t xml:space="preserve"> ? </w:t>
      </w:r>
      <w:r>
        <w:t>Est-ce qu</w:t>
      </w:r>
      <w:r w:rsidR="00514D33">
        <w:t>’</w:t>
      </w:r>
      <w:r>
        <w:t xml:space="preserve">ils voulaient attirer </w:t>
      </w:r>
      <w:r>
        <w:rPr>
          <w:bCs/>
        </w:rPr>
        <w:t>l</w:t>
      </w:r>
      <w:r w:rsidR="00514D33">
        <w:rPr>
          <w:bCs/>
        </w:rPr>
        <w:t>’</w:t>
      </w:r>
      <w:r>
        <w:rPr>
          <w:bCs/>
        </w:rPr>
        <w:t xml:space="preserve">œil </w:t>
      </w:r>
      <w:r>
        <w:t>du taureau avec leurs sacrées capes maintenant qu</w:t>
      </w:r>
      <w:r w:rsidR="00514D33">
        <w:t>’</w:t>
      </w:r>
      <w:r>
        <w:t>il était étourdi et à point</w:t>
      </w:r>
      <w:r w:rsidR="00514D33">
        <w:t xml:space="preserve"> ? </w:t>
      </w:r>
      <w:r>
        <w:t>Il avait assez de soucis sans ça</w:t>
      </w:r>
      <w:r w:rsidR="00514D33">
        <w:t>.</w:t>
      </w:r>
    </w:p>
    <w:p w14:paraId="182C39EA" w14:textId="77777777" w:rsidR="00514D33" w:rsidRDefault="005A7F50">
      <w:r>
        <w:lastRenderedPageBreak/>
        <w:t>Les quatre sabots écartés</w:t>
      </w:r>
      <w:r w:rsidR="00514D33">
        <w:t xml:space="preserve">, </w:t>
      </w:r>
      <w:r>
        <w:t>le taureau regardait la muleta que Manuel enroulait d</w:t>
      </w:r>
      <w:r w:rsidR="00514D33">
        <w:t>’</w:t>
      </w:r>
      <w:r>
        <w:t>une main</w:t>
      </w:r>
      <w:r w:rsidR="00514D33">
        <w:t xml:space="preserve">. </w:t>
      </w:r>
      <w:r>
        <w:t>Les yeux du taureau la su</w:t>
      </w:r>
      <w:r>
        <w:t>i</w:t>
      </w:r>
      <w:r>
        <w:t>vaient</w:t>
      </w:r>
      <w:r w:rsidR="00514D33">
        <w:t xml:space="preserve">. </w:t>
      </w:r>
      <w:r>
        <w:t>Son corps était lourd sur ses jambes</w:t>
      </w:r>
      <w:r w:rsidR="00514D33">
        <w:t xml:space="preserve">. </w:t>
      </w:r>
      <w:r>
        <w:t>Sa tête basse</w:t>
      </w:r>
      <w:r w:rsidR="00514D33">
        <w:t>.</w:t>
      </w:r>
    </w:p>
    <w:p w14:paraId="73B684F2" w14:textId="77777777" w:rsidR="00514D33" w:rsidRDefault="005A7F50">
      <w:r>
        <w:t>Manuel agitait la muleta devant lui</w:t>
      </w:r>
      <w:r w:rsidR="00514D33">
        <w:t xml:space="preserve">. </w:t>
      </w:r>
      <w:r>
        <w:t>Le taureau ne bougeait pas</w:t>
      </w:r>
      <w:r w:rsidR="00514D33">
        <w:t xml:space="preserve">. </w:t>
      </w:r>
      <w:r>
        <w:t>Ses yeux seuls guettaient</w:t>
      </w:r>
      <w:r w:rsidR="00514D33">
        <w:t>.</w:t>
      </w:r>
    </w:p>
    <w:p w14:paraId="3C1727EF" w14:textId="77777777" w:rsidR="00514D33" w:rsidRDefault="005A7F50">
      <w:pPr>
        <w:rPr>
          <w:i/>
          <w:iCs/>
        </w:rPr>
      </w:pPr>
      <w:r>
        <w:t>Il est en plomb</w:t>
      </w:r>
      <w:r w:rsidR="00514D33">
        <w:t xml:space="preserve">, </w:t>
      </w:r>
      <w:r>
        <w:t>se dit Manuel</w:t>
      </w:r>
      <w:r w:rsidR="00514D33">
        <w:t xml:space="preserve">. </w:t>
      </w:r>
      <w:r>
        <w:t xml:space="preserve">Il est </w:t>
      </w:r>
      <w:r>
        <w:rPr>
          <w:i/>
          <w:iCs/>
        </w:rPr>
        <w:t>tout carré</w:t>
      </w:r>
      <w:r w:rsidR="00514D33">
        <w:rPr>
          <w:i/>
          <w:iCs/>
        </w:rPr>
        <w:t xml:space="preserve">… </w:t>
      </w:r>
      <w:r>
        <w:t xml:space="preserve">Il est bien </w:t>
      </w:r>
      <w:r>
        <w:rPr>
          <w:i/>
          <w:iCs/>
        </w:rPr>
        <w:t>encadré</w:t>
      </w:r>
      <w:r w:rsidR="00514D33">
        <w:rPr>
          <w:i/>
          <w:iCs/>
        </w:rPr>
        <w:t>.</w:t>
      </w:r>
    </w:p>
    <w:p w14:paraId="5F63C494" w14:textId="77777777" w:rsidR="00514D33" w:rsidRDefault="005A7F50">
      <w:r>
        <w:t xml:space="preserve">Il pensait en termes de </w:t>
      </w:r>
      <w:r>
        <w:rPr>
          <w:i/>
          <w:iCs/>
        </w:rPr>
        <w:t>toreo</w:t>
      </w:r>
      <w:r w:rsidR="00514D33">
        <w:rPr>
          <w:i/>
          <w:iCs/>
        </w:rPr>
        <w:t xml:space="preserve">. </w:t>
      </w:r>
      <w:r>
        <w:t>Parfois</w:t>
      </w:r>
      <w:r w:rsidR="00514D33">
        <w:t xml:space="preserve">, </w:t>
      </w:r>
      <w:r>
        <w:t>il lui venait une pe</w:t>
      </w:r>
      <w:r>
        <w:t>n</w:t>
      </w:r>
      <w:r>
        <w:t>sée mais le mot d</w:t>
      </w:r>
      <w:r w:rsidR="00514D33">
        <w:t>’</w:t>
      </w:r>
      <w:r>
        <w:t>argot qu</w:t>
      </w:r>
      <w:r w:rsidR="00514D33">
        <w:t>’</w:t>
      </w:r>
      <w:r>
        <w:t>il lui fallait étant absent de son esprit</w:t>
      </w:r>
      <w:r w:rsidR="00514D33">
        <w:t xml:space="preserve">, </w:t>
      </w:r>
      <w:r>
        <w:t xml:space="preserve">il ne </w:t>
      </w:r>
      <w:r>
        <w:rPr>
          <w:bCs/>
        </w:rPr>
        <w:t xml:space="preserve">pouvait </w:t>
      </w:r>
      <w:r>
        <w:t>pas la réaliser</w:t>
      </w:r>
      <w:r w:rsidR="00514D33">
        <w:t xml:space="preserve">. </w:t>
      </w:r>
      <w:r>
        <w:t>Ses instincts et sa connaissance agissaient automatiquement</w:t>
      </w:r>
      <w:r w:rsidR="00514D33">
        <w:t xml:space="preserve">, </w:t>
      </w:r>
      <w:r>
        <w:t>son cerveau agissait lentement et avec des mots</w:t>
      </w:r>
      <w:r w:rsidR="00514D33">
        <w:t xml:space="preserve">. </w:t>
      </w:r>
      <w:r>
        <w:t>Il savait tout ce qui a rapport aux taureaux</w:t>
      </w:r>
      <w:r w:rsidR="00514D33">
        <w:t xml:space="preserve">. </w:t>
      </w:r>
      <w:r>
        <w:t>Nul besoin d</w:t>
      </w:r>
      <w:r w:rsidR="00514D33">
        <w:t>’</w:t>
      </w:r>
      <w:r>
        <w:t>y penser</w:t>
      </w:r>
      <w:r w:rsidR="00514D33">
        <w:t xml:space="preserve">. </w:t>
      </w:r>
      <w:r>
        <w:t>Il faisait toujours l</w:t>
      </w:r>
      <w:r w:rsidR="00514D33">
        <w:t>’</w:t>
      </w:r>
      <w:r>
        <w:t>acte même qui convenait</w:t>
      </w:r>
      <w:r w:rsidR="00514D33">
        <w:t xml:space="preserve">. </w:t>
      </w:r>
      <w:r>
        <w:t>Ses yeux voyaient</w:t>
      </w:r>
      <w:r w:rsidR="00514D33">
        <w:t xml:space="preserve">, </w:t>
      </w:r>
      <w:r>
        <w:t>et son corps procédait aux mesures nécessa</w:t>
      </w:r>
      <w:r>
        <w:t>i</w:t>
      </w:r>
      <w:r>
        <w:t>res sans penser</w:t>
      </w:r>
      <w:r w:rsidR="00514D33">
        <w:t xml:space="preserve">. </w:t>
      </w:r>
      <w:r>
        <w:t>S</w:t>
      </w:r>
      <w:r w:rsidR="00514D33">
        <w:t>’</w:t>
      </w:r>
      <w:r>
        <w:t>il y pensait il était fichu</w:t>
      </w:r>
      <w:r w:rsidR="00514D33">
        <w:t>.</w:t>
      </w:r>
    </w:p>
    <w:p w14:paraId="117949EB" w14:textId="77777777" w:rsidR="00514D33" w:rsidRDefault="005A7F50">
      <w:pPr>
        <w:rPr>
          <w:bCs/>
        </w:rPr>
      </w:pPr>
      <w:r>
        <w:t>En ce moment</w:t>
      </w:r>
      <w:r w:rsidR="00514D33">
        <w:t xml:space="preserve">, </w:t>
      </w:r>
      <w:r>
        <w:t>il avait conscience de bien des choses à la fois</w:t>
      </w:r>
      <w:r w:rsidR="00514D33">
        <w:t xml:space="preserve">. </w:t>
      </w:r>
      <w:r>
        <w:t>Il y avait les cornes</w:t>
      </w:r>
      <w:r w:rsidR="00514D33">
        <w:t xml:space="preserve">, – </w:t>
      </w:r>
      <w:r>
        <w:t>une déchiquetée</w:t>
      </w:r>
      <w:r w:rsidR="00514D33">
        <w:t xml:space="preserve">, </w:t>
      </w:r>
      <w:r>
        <w:t>l</w:t>
      </w:r>
      <w:r w:rsidR="00514D33">
        <w:t>’</w:t>
      </w:r>
      <w:r>
        <w:t>autre lisse et ac</w:t>
      </w:r>
      <w:r>
        <w:t>é</w:t>
      </w:r>
      <w:r>
        <w:t>rée</w:t>
      </w:r>
      <w:r w:rsidR="00514D33">
        <w:t xml:space="preserve">, – </w:t>
      </w:r>
      <w:r>
        <w:t>la nécessité de se mettre de profil devant la corne gauche</w:t>
      </w:r>
      <w:r w:rsidR="00514D33">
        <w:t xml:space="preserve">, </w:t>
      </w:r>
      <w:r>
        <w:t>de se lancer droit et court</w:t>
      </w:r>
      <w:r w:rsidR="00514D33">
        <w:t xml:space="preserve">, </w:t>
      </w:r>
      <w:r>
        <w:t>d</w:t>
      </w:r>
      <w:r w:rsidR="00514D33">
        <w:t>’</w:t>
      </w:r>
      <w:r>
        <w:t>aveugler avec sa muleta le taureau qui charge et de filer entre les cornes</w:t>
      </w:r>
      <w:r w:rsidR="00514D33">
        <w:t xml:space="preserve">, </w:t>
      </w:r>
      <w:r>
        <w:t>d</w:t>
      </w:r>
      <w:r w:rsidR="00514D33">
        <w:t>’</w:t>
      </w:r>
      <w:r>
        <w:t>enfoncer toute la lo</w:t>
      </w:r>
      <w:r>
        <w:t>n</w:t>
      </w:r>
      <w:r>
        <w:t>gueur de l</w:t>
      </w:r>
      <w:r w:rsidR="00514D33">
        <w:t>’</w:t>
      </w:r>
      <w:r>
        <w:t>estoc dans un petit espace à peu près aussi grand qu</w:t>
      </w:r>
      <w:r w:rsidR="00514D33">
        <w:t>’</w:t>
      </w:r>
      <w:r>
        <w:t>une pièce de cinq pesetas</w:t>
      </w:r>
      <w:r w:rsidR="00514D33">
        <w:t xml:space="preserve">, </w:t>
      </w:r>
      <w:r>
        <w:t>entre les éminences osseuses des palerons</w:t>
      </w:r>
      <w:r w:rsidR="00514D33">
        <w:t xml:space="preserve">. </w:t>
      </w:r>
      <w:r>
        <w:t>Il fallait faire tout ça et puis filer ensuite entre les co</w:t>
      </w:r>
      <w:r>
        <w:t>r</w:t>
      </w:r>
      <w:r>
        <w:t>nes</w:t>
      </w:r>
      <w:r w:rsidR="00514D33">
        <w:t xml:space="preserve">. </w:t>
      </w:r>
      <w:r>
        <w:t>Il avait conscience qu</w:t>
      </w:r>
      <w:r w:rsidR="00514D33">
        <w:t>’</w:t>
      </w:r>
      <w:r>
        <w:t>il devait faire tout cela</w:t>
      </w:r>
      <w:r w:rsidR="00514D33">
        <w:t xml:space="preserve">, </w:t>
      </w:r>
      <w:r>
        <w:t>mais sa pe</w:t>
      </w:r>
      <w:r>
        <w:t>n</w:t>
      </w:r>
      <w:r>
        <w:t>sée se résumait dans les mots</w:t>
      </w:r>
      <w:r w:rsidR="00514D33">
        <w:t> : « </w:t>
      </w:r>
      <w:r>
        <w:t xml:space="preserve">Corto y </w:t>
      </w:r>
      <w:r>
        <w:rPr>
          <w:bCs/>
        </w:rPr>
        <w:t>Derecho</w:t>
      </w:r>
      <w:r w:rsidR="00514D33">
        <w:rPr>
          <w:bCs/>
        </w:rPr>
        <w:t> ».</w:t>
      </w:r>
    </w:p>
    <w:p w14:paraId="75158247" w14:textId="77777777" w:rsidR="00514D33" w:rsidRDefault="00514D33">
      <w:r>
        <w:rPr>
          <w:bCs/>
        </w:rPr>
        <w:t>— </w:t>
      </w:r>
      <w:r w:rsidR="005A7F50">
        <w:rPr>
          <w:bCs/>
        </w:rPr>
        <w:t xml:space="preserve">Corto </w:t>
      </w:r>
      <w:r w:rsidR="005A7F50">
        <w:t xml:space="preserve">y </w:t>
      </w:r>
      <w:r w:rsidR="005A7F50">
        <w:rPr>
          <w:bCs/>
        </w:rPr>
        <w:t>derecho</w:t>
      </w:r>
      <w:r>
        <w:t xml:space="preserve">, </w:t>
      </w:r>
      <w:r w:rsidR="005A7F50">
        <w:t>pensait-il</w:t>
      </w:r>
      <w:r>
        <w:t xml:space="preserve"> ; </w:t>
      </w:r>
      <w:r w:rsidR="005A7F50">
        <w:t>et il enroulait la muleta</w:t>
      </w:r>
      <w:r>
        <w:t xml:space="preserve">. </w:t>
      </w:r>
      <w:r w:rsidR="005A7F50">
        <w:t>Co</w:t>
      </w:r>
      <w:r w:rsidR="005A7F50">
        <w:t>r</w:t>
      </w:r>
      <w:r w:rsidR="005A7F50">
        <w:t>to y derecho</w:t>
      </w:r>
      <w:r>
        <w:t xml:space="preserve">, </w:t>
      </w:r>
      <w:r w:rsidR="005A7F50">
        <w:t>il retira l</w:t>
      </w:r>
      <w:r>
        <w:t>’</w:t>
      </w:r>
      <w:r w:rsidR="005A7F50">
        <w:t>épée de la muleta</w:t>
      </w:r>
      <w:r>
        <w:t xml:space="preserve">, </w:t>
      </w:r>
      <w:r w:rsidR="005A7F50">
        <w:t>se plaça de profil d</w:t>
      </w:r>
      <w:r w:rsidR="005A7F50">
        <w:t>e</w:t>
      </w:r>
      <w:r w:rsidR="005A7F50">
        <w:t>vant la corne déchiquetée</w:t>
      </w:r>
      <w:r>
        <w:t xml:space="preserve">, </w:t>
      </w:r>
      <w:r w:rsidR="005A7F50">
        <w:t>ramena la muleta en tra</w:t>
      </w:r>
      <w:r w:rsidR="005A7F50">
        <w:lastRenderedPageBreak/>
        <w:t>vers de son corps de telle sorte que sa main droite</w:t>
      </w:r>
      <w:r>
        <w:t xml:space="preserve">, </w:t>
      </w:r>
      <w:r w:rsidR="005A7F50">
        <w:rPr>
          <w:bCs/>
        </w:rPr>
        <w:t>l</w:t>
      </w:r>
      <w:r>
        <w:rPr>
          <w:bCs/>
        </w:rPr>
        <w:t>’</w:t>
      </w:r>
      <w:r w:rsidR="005A7F50">
        <w:rPr>
          <w:bCs/>
        </w:rPr>
        <w:t xml:space="preserve">épée </w:t>
      </w:r>
      <w:r w:rsidR="005A7F50">
        <w:t xml:space="preserve">horizontale à la hauteur de </w:t>
      </w:r>
      <w:r w:rsidR="005A7F50">
        <w:rPr>
          <w:bCs/>
        </w:rPr>
        <w:t>l</w:t>
      </w:r>
      <w:r>
        <w:rPr>
          <w:bCs/>
        </w:rPr>
        <w:t>’</w:t>
      </w:r>
      <w:r w:rsidR="005A7F50">
        <w:rPr>
          <w:bCs/>
        </w:rPr>
        <w:t>œil</w:t>
      </w:r>
      <w:r>
        <w:rPr>
          <w:bCs/>
        </w:rPr>
        <w:t xml:space="preserve">, </w:t>
      </w:r>
      <w:r w:rsidR="005A7F50">
        <w:t>dessinait avec le bras gauche allongé une sorte de croix et</w:t>
      </w:r>
      <w:r>
        <w:t xml:space="preserve">, </w:t>
      </w:r>
      <w:r w:rsidR="005A7F50">
        <w:t>se dressant sur la pointe des pieds</w:t>
      </w:r>
      <w:r>
        <w:t xml:space="preserve">, </w:t>
      </w:r>
      <w:r w:rsidR="005A7F50">
        <w:t>il visa le long de la lame en l</w:t>
      </w:r>
      <w:r>
        <w:t>’</w:t>
      </w:r>
      <w:r w:rsidR="005A7F50">
        <w:t>inclinant vers le point situé tout là-bas entre les p</w:t>
      </w:r>
      <w:r w:rsidR="005A7F50">
        <w:t>a</w:t>
      </w:r>
      <w:r w:rsidR="005A7F50">
        <w:t>lerons du taureau</w:t>
      </w:r>
      <w:r>
        <w:t>.</w:t>
      </w:r>
    </w:p>
    <w:p w14:paraId="5533C9B0" w14:textId="77777777" w:rsidR="00514D33" w:rsidRDefault="005A7F50">
      <w:r>
        <w:t>Corto y derecho il s</w:t>
      </w:r>
      <w:r w:rsidR="00514D33">
        <w:t>’</w:t>
      </w:r>
      <w:r>
        <w:t>élança sur le taureau</w:t>
      </w:r>
      <w:r w:rsidR="00514D33">
        <w:t>.</w:t>
      </w:r>
    </w:p>
    <w:p w14:paraId="3ECD545B" w14:textId="77777777" w:rsidR="00514D33" w:rsidRDefault="005A7F50">
      <w:r>
        <w:t>Il y eut un choc et il se sentit quitter le sol</w:t>
      </w:r>
      <w:r w:rsidR="00514D33">
        <w:t xml:space="preserve">. </w:t>
      </w:r>
      <w:r>
        <w:t>Il poussait sur l</w:t>
      </w:r>
      <w:r w:rsidR="00514D33">
        <w:t>’</w:t>
      </w:r>
      <w:r>
        <w:t>estoc tandis qu</w:t>
      </w:r>
      <w:r w:rsidR="00514D33">
        <w:t>’</w:t>
      </w:r>
      <w:r>
        <w:t>il s</w:t>
      </w:r>
      <w:r w:rsidR="00514D33">
        <w:t>’</w:t>
      </w:r>
      <w:r>
        <w:t>élevait et décrivait sa trajectoire</w:t>
      </w:r>
      <w:r w:rsidR="00514D33">
        <w:t xml:space="preserve">, </w:t>
      </w:r>
      <w:r>
        <w:t>mais l</w:t>
      </w:r>
      <w:r w:rsidR="00514D33">
        <w:t>’</w:t>
      </w:r>
      <w:r>
        <w:t>arme lui vola de la main</w:t>
      </w:r>
      <w:r w:rsidR="00514D33">
        <w:t xml:space="preserve">. </w:t>
      </w:r>
      <w:r>
        <w:t xml:space="preserve">Manuel toucha le sable et le taureau fut sur </w:t>
      </w:r>
      <w:r>
        <w:rPr>
          <w:bCs/>
        </w:rPr>
        <w:t>lui</w:t>
      </w:r>
      <w:r w:rsidR="00514D33">
        <w:rPr>
          <w:bCs/>
        </w:rPr>
        <w:t xml:space="preserve">. </w:t>
      </w:r>
      <w:r>
        <w:t>Manuel</w:t>
      </w:r>
      <w:r w:rsidR="00514D33">
        <w:t xml:space="preserve">, </w:t>
      </w:r>
      <w:r>
        <w:t>couché sur le dos</w:t>
      </w:r>
      <w:r w:rsidR="00514D33">
        <w:t xml:space="preserve">, </w:t>
      </w:r>
      <w:r>
        <w:t>de ses pieds chaussés d</w:t>
      </w:r>
      <w:r w:rsidR="00514D33">
        <w:t>’</w:t>
      </w:r>
      <w:r>
        <w:t>escarpins</w:t>
      </w:r>
      <w:r w:rsidR="00514D33">
        <w:t xml:space="preserve">, </w:t>
      </w:r>
      <w:r>
        <w:t>frappait le mufle de l</w:t>
      </w:r>
      <w:r w:rsidR="00514D33">
        <w:t>’</w:t>
      </w:r>
      <w:r>
        <w:t>animal</w:t>
      </w:r>
      <w:r w:rsidR="00514D33">
        <w:t xml:space="preserve">. </w:t>
      </w:r>
      <w:r>
        <w:t>Trépignant</w:t>
      </w:r>
      <w:r w:rsidR="00514D33">
        <w:t xml:space="preserve">, </w:t>
      </w:r>
      <w:r>
        <w:t>trép</w:t>
      </w:r>
      <w:r>
        <w:t>i</w:t>
      </w:r>
      <w:r>
        <w:t>gnant</w:t>
      </w:r>
      <w:r w:rsidR="00514D33">
        <w:t xml:space="preserve">, </w:t>
      </w:r>
      <w:r>
        <w:t>le taureau sur lui</w:t>
      </w:r>
      <w:r w:rsidR="00514D33">
        <w:t xml:space="preserve">, </w:t>
      </w:r>
      <w:r>
        <w:t>le taureau qui le manquait dans sa f</w:t>
      </w:r>
      <w:r>
        <w:t>u</w:t>
      </w:r>
      <w:r>
        <w:t>reur</w:t>
      </w:r>
      <w:r w:rsidR="00514D33">
        <w:t xml:space="preserve">, </w:t>
      </w:r>
      <w:r>
        <w:t>qui le bousculait de la tête</w:t>
      </w:r>
      <w:r w:rsidR="00514D33">
        <w:t xml:space="preserve">, </w:t>
      </w:r>
      <w:r>
        <w:t>qui enfonçait ses cornes dans le sable</w:t>
      </w:r>
      <w:r w:rsidR="00514D33">
        <w:t xml:space="preserve">, </w:t>
      </w:r>
      <w:r>
        <w:t>jouant des pieds comme un homme qui jongle en l</w:t>
      </w:r>
      <w:r w:rsidR="00514D33">
        <w:t>’</w:t>
      </w:r>
      <w:r>
        <w:t>air avec une boule</w:t>
      </w:r>
      <w:r w:rsidR="00514D33">
        <w:t xml:space="preserve">, </w:t>
      </w:r>
      <w:r>
        <w:t>Manuel empêcha le taureau de placer son coup de corne</w:t>
      </w:r>
      <w:r w:rsidR="00514D33">
        <w:t xml:space="preserve">. </w:t>
      </w:r>
      <w:r>
        <w:t>Manuel sentit derrière lui le vent des capes qu</w:t>
      </w:r>
      <w:r w:rsidR="00514D33">
        <w:t>’</w:t>
      </w:r>
      <w:r>
        <w:t>on ag</w:t>
      </w:r>
      <w:r>
        <w:t>i</w:t>
      </w:r>
      <w:r>
        <w:t>tait et le taureau disparut</w:t>
      </w:r>
      <w:r w:rsidR="00514D33">
        <w:t xml:space="preserve">, </w:t>
      </w:r>
      <w:r>
        <w:t>passant par-dessus lui d</w:t>
      </w:r>
      <w:r w:rsidR="00514D33">
        <w:t>’</w:t>
      </w:r>
      <w:r>
        <w:t>un bond</w:t>
      </w:r>
      <w:r w:rsidR="00514D33">
        <w:t xml:space="preserve">. </w:t>
      </w:r>
      <w:r>
        <w:t>L</w:t>
      </w:r>
      <w:r w:rsidR="00514D33">
        <w:t>’</w:t>
      </w:r>
      <w:r>
        <w:t>ombre de son ventre qui passait</w:t>
      </w:r>
      <w:r w:rsidR="00514D33">
        <w:t xml:space="preserve">. </w:t>
      </w:r>
      <w:r>
        <w:t>Pas même piétiné</w:t>
      </w:r>
      <w:r w:rsidR="00514D33">
        <w:t>.</w:t>
      </w:r>
    </w:p>
    <w:p w14:paraId="662A04B8" w14:textId="77777777" w:rsidR="00514D33" w:rsidRDefault="005A7F50">
      <w:r>
        <w:t>Manuel se releva et ramassa la muleta</w:t>
      </w:r>
      <w:r w:rsidR="00514D33">
        <w:t xml:space="preserve">. </w:t>
      </w:r>
      <w:r>
        <w:t>Fuentes lui tendit l</w:t>
      </w:r>
      <w:r w:rsidR="00514D33">
        <w:t>’</w:t>
      </w:r>
      <w:r>
        <w:t>épée qui s</w:t>
      </w:r>
      <w:r w:rsidR="00514D33">
        <w:t>’</w:t>
      </w:r>
      <w:r>
        <w:t>était tordue sur l</w:t>
      </w:r>
      <w:r w:rsidR="00514D33">
        <w:t>’</w:t>
      </w:r>
      <w:r>
        <w:t>omoplate</w:t>
      </w:r>
      <w:r w:rsidR="00514D33">
        <w:t xml:space="preserve">. </w:t>
      </w:r>
      <w:r>
        <w:t>Manuel la redressa sur son genou et courut</w:t>
      </w:r>
      <w:r w:rsidR="00514D33">
        <w:t xml:space="preserve">. </w:t>
      </w:r>
      <w:r>
        <w:t>Sa veste</w:t>
      </w:r>
      <w:r w:rsidR="00514D33">
        <w:t xml:space="preserve">, </w:t>
      </w:r>
      <w:r>
        <w:t>déchirée</w:t>
      </w:r>
      <w:r w:rsidR="00514D33">
        <w:t xml:space="preserve">, </w:t>
      </w:r>
      <w:r>
        <w:t>battait sous l</w:t>
      </w:r>
      <w:r w:rsidR="00514D33">
        <w:t>’</w:t>
      </w:r>
      <w:r>
        <w:t>aisselle</w:t>
      </w:r>
      <w:r w:rsidR="00514D33">
        <w:t xml:space="preserve">. </w:t>
      </w:r>
      <w:r>
        <w:t>Le taureau s</w:t>
      </w:r>
      <w:r w:rsidR="00514D33">
        <w:t>’</w:t>
      </w:r>
      <w:r>
        <w:t>était arrêté près du cadavre d</w:t>
      </w:r>
      <w:r w:rsidR="00514D33">
        <w:t>’</w:t>
      </w:r>
      <w:r>
        <w:t>un des chevaux</w:t>
      </w:r>
      <w:r w:rsidR="00514D33">
        <w:t>.</w:t>
      </w:r>
    </w:p>
    <w:p w14:paraId="7503E2A1" w14:textId="77777777" w:rsidR="00514D33" w:rsidRDefault="00514D33">
      <w:r>
        <w:t>— </w:t>
      </w:r>
      <w:r w:rsidR="005A7F50">
        <w:t>Fais-le sortir de là</w:t>
      </w:r>
      <w:r>
        <w:t xml:space="preserve">, </w:t>
      </w:r>
      <w:r w:rsidR="005A7F50">
        <w:t>cria Manuel au Gitan</w:t>
      </w:r>
      <w:r>
        <w:t xml:space="preserve">. </w:t>
      </w:r>
      <w:r w:rsidR="005A7F50">
        <w:t>Le taureau avait senti le sang du cheval tué et déchirait des cornes la toile qui le recouvrait</w:t>
      </w:r>
      <w:r>
        <w:t xml:space="preserve">. </w:t>
      </w:r>
      <w:r w:rsidR="005A7F50">
        <w:t>Il chargea contre la cape de Fuentes</w:t>
      </w:r>
      <w:r>
        <w:t xml:space="preserve">, </w:t>
      </w:r>
      <w:r w:rsidR="005A7F50">
        <w:t>la toile accrochée à sa corne fendue</w:t>
      </w:r>
      <w:r>
        <w:t xml:space="preserve">, </w:t>
      </w:r>
      <w:r w:rsidR="005A7F50">
        <w:t>et au milieu du cirque il secouait la tête pour s</w:t>
      </w:r>
      <w:r>
        <w:t>’</w:t>
      </w:r>
      <w:r w:rsidR="005A7F50">
        <w:t>en débarrasser</w:t>
      </w:r>
      <w:r>
        <w:t xml:space="preserve">. </w:t>
      </w:r>
      <w:r w:rsidR="005A7F50">
        <w:t>Un rire courut dans la foule</w:t>
      </w:r>
      <w:r>
        <w:t xml:space="preserve">. </w:t>
      </w:r>
      <w:r w:rsidR="005A7F50">
        <w:t>He</w:t>
      </w:r>
      <w:r w:rsidR="005A7F50">
        <w:t>r</w:t>
      </w:r>
      <w:r w:rsidR="005A7F50">
        <w:t>nandez arriva par-derrière et attrapant l</w:t>
      </w:r>
      <w:r>
        <w:t>’</w:t>
      </w:r>
      <w:r w:rsidR="005A7F50">
        <w:t>étoffe par un bout la r</w:t>
      </w:r>
      <w:r w:rsidR="005A7F50">
        <w:t>e</w:t>
      </w:r>
      <w:r w:rsidR="005A7F50">
        <w:t>tira prestement</w:t>
      </w:r>
      <w:r>
        <w:t>.</w:t>
      </w:r>
    </w:p>
    <w:p w14:paraId="311A27E3" w14:textId="77777777" w:rsidR="00514D33" w:rsidRDefault="005A7F50">
      <w:r>
        <w:lastRenderedPageBreak/>
        <w:t>Le taureau la suivit en esquissant une charge puis s</w:t>
      </w:r>
      <w:r w:rsidR="00514D33">
        <w:t>’</w:t>
      </w:r>
      <w:r>
        <w:t>arrêta</w:t>
      </w:r>
      <w:r w:rsidR="00514D33">
        <w:t xml:space="preserve">. </w:t>
      </w:r>
      <w:r>
        <w:t>Il était de nouveau sur la défensive</w:t>
      </w:r>
      <w:r w:rsidR="00514D33">
        <w:t xml:space="preserve">. </w:t>
      </w:r>
      <w:r>
        <w:t>Manuel venait à lui avec l</w:t>
      </w:r>
      <w:r w:rsidR="00514D33">
        <w:t>’</w:t>
      </w:r>
      <w:r>
        <w:t>épée et la muleta</w:t>
      </w:r>
      <w:r w:rsidR="00514D33">
        <w:t xml:space="preserve">. </w:t>
      </w:r>
      <w:r>
        <w:t>Le taureau restait immobile</w:t>
      </w:r>
      <w:r w:rsidR="00514D33">
        <w:t xml:space="preserve">, </w:t>
      </w:r>
      <w:r>
        <w:t>semblant mort sur ses jambes et sans forces pour charger</w:t>
      </w:r>
      <w:r w:rsidR="00514D33">
        <w:t>.</w:t>
      </w:r>
    </w:p>
    <w:p w14:paraId="5378EA6F" w14:textId="77777777" w:rsidR="00514D33" w:rsidRDefault="005A7F50">
      <w:r>
        <w:t>Visant le long de l</w:t>
      </w:r>
      <w:r w:rsidR="00514D33">
        <w:t>’</w:t>
      </w:r>
      <w:r>
        <w:t>acier</w:t>
      </w:r>
      <w:r w:rsidR="00514D33">
        <w:t xml:space="preserve">, </w:t>
      </w:r>
      <w:r>
        <w:t>Manuel se dressa sur les orteils et se précipita</w:t>
      </w:r>
      <w:r w:rsidR="00514D33">
        <w:t>.</w:t>
      </w:r>
    </w:p>
    <w:p w14:paraId="60C67C4A" w14:textId="77777777" w:rsidR="00514D33" w:rsidRDefault="005A7F50">
      <w:r>
        <w:t>Pour la seconde fois il y eut un choc</w:t>
      </w:r>
      <w:r w:rsidR="00514D33">
        <w:t xml:space="preserve">. </w:t>
      </w:r>
      <w:r>
        <w:t>Il se sentit renversé et il heurta durement le sable</w:t>
      </w:r>
      <w:r w:rsidR="00514D33">
        <w:t xml:space="preserve">. </w:t>
      </w:r>
      <w:r>
        <w:t>Il n</w:t>
      </w:r>
      <w:r w:rsidR="00514D33">
        <w:t>’</w:t>
      </w:r>
      <w:r>
        <w:t>y avait pas moyen de jouer des pieds cette fois</w:t>
      </w:r>
      <w:r w:rsidR="00514D33">
        <w:t xml:space="preserve">. </w:t>
      </w:r>
      <w:r>
        <w:t>Le taureau était sur lui</w:t>
      </w:r>
      <w:r w:rsidR="00514D33">
        <w:t xml:space="preserve">. </w:t>
      </w:r>
      <w:r>
        <w:t>Manuel était allongé</w:t>
      </w:r>
      <w:r w:rsidR="00514D33">
        <w:t xml:space="preserve">, </w:t>
      </w:r>
      <w:r>
        <w:t>faisant le mort</w:t>
      </w:r>
      <w:r w:rsidR="00514D33">
        <w:t xml:space="preserve">, </w:t>
      </w:r>
      <w:r>
        <w:t>la tête dans les bras</w:t>
      </w:r>
      <w:r w:rsidR="00514D33">
        <w:t xml:space="preserve">, </w:t>
      </w:r>
      <w:r>
        <w:t>et le taureau le frappait</w:t>
      </w:r>
      <w:r w:rsidR="00514D33">
        <w:t xml:space="preserve">, </w:t>
      </w:r>
      <w:r>
        <w:t>frappait son dos</w:t>
      </w:r>
      <w:r w:rsidR="00514D33">
        <w:t xml:space="preserve">, </w:t>
      </w:r>
      <w:r>
        <w:t>frappait son visage dans le sable</w:t>
      </w:r>
      <w:r w:rsidR="00514D33">
        <w:t xml:space="preserve">. </w:t>
      </w:r>
      <w:r>
        <w:t>Il sentit la corne pénétrer dans le sable entre ses bras pliés</w:t>
      </w:r>
      <w:r w:rsidR="00514D33">
        <w:t xml:space="preserve">. </w:t>
      </w:r>
      <w:r>
        <w:t>Le taureau le toucha dans les reins</w:t>
      </w:r>
      <w:r w:rsidR="00514D33">
        <w:t xml:space="preserve">. </w:t>
      </w:r>
      <w:r>
        <w:t>Son visage s</w:t>
      </w:r>
      <w:r w:rsidR="00514D33">
        <w:t>’</w:t>
      </w:r>
      <w:r>
        <w:t>enfonça dans le sable</w:t>
      </w:r>
      <w:r w:rsidR="00514D33">
        <w:t xml:space="preserve">. </w:t>
      </w:r>
      <w:r>
        <w:t>La corne pénétra dans une des manches et la déchira</w:t>
      </w:r>
      <w:r w:rsidR="00514D33">
        <w:t xml:space="preserve">. </w:t>
      </w:r>
      <w:r>
        <w:t>On libéra Manuel et le taureau suivit les capes</w:t>
      </w:r>
      <w:r w:rsidR="00514D33">
        <w:t>.</w:t>
      </w:r>
    </w:p>
    <w:p w14:paraId="399B062A" w14:textId="77777777" w:rsidR="00514D33" w:rsidRDefault="005A7F50">
      <w:r>
        <w:t>Manuel se releva</w:t>
      </w:r>
      <w:r w:rsidR="00514D33">
        <w:t xml:space="preserve">, </w:t>
      </w:r>
      <w:r>
        <w:t>chercha l</w:t>
      </w:r>
      <w:r w:rsidR="00514D33">
        <w:t>’</w:t>
      </w:r>
      <w:r>
        <w:t>estoc et sa muleta</w:t>
      </w:r>
      <w:r w:rsidR="00514D33">
        <w:t xml:space="preserve">, </w:t>
      </w:r>
      <w:r>
        <w:t>essaya la pointe de sa lame avec son pouce puis courut en chercher une nouvelle</w:t>
      </w:r>
      <w:r w:rsidR="00514D33">
        <w:t xml:space="preserve">, </w:t>
      </w:r>
      <w:r>
        <w:t>que l</w:t>
      </w:r>
      <w:r w:rsidR="00514D33">
        <w:t>’</w:t>
      </w:r>
      <w:r>
        <w:t>employé de Retana lui passa par-dessus la barr</w:t>
      </w:r>
      <w:r>
        <w:t>e</w:t>
      </w:r>
      <w:r>
        <w:t>ra</w:t>
      </w:r>
      <w:r w:rsidR="00514D33">
        <w:t>.</w:t>
      </w:r>
    </w:p>
    <w:p w14:paraId="0B484696" w14:textId="77777777" w:rsidR="00514D33" w:rsidRDefault="00514D33">
      <w:r>
        <w:t>— </w:t>
      </w:r>
      <w:r w:rsidR="005A7F50">
        <w:t>Essuie-toi la figure</w:t>
      </w:r>
      <w:r>
        <w:t xml:space="preserve">, </w:t>
      </w:r>
      <w:r w:rsidR="005A7F50">
        <w:t>dit celui-ci</w:t>
      </w:r>
      <w:r>
        <w:t>.</w:t>
      </w:r>
    </w:p>
    <w:p w14:paraId="6EC8AD59" w14:textId="77777777" w:rsidR="00514D33" w:rsidRDefault="005A7F50">
      <w:pPr>
        <w:rPr>
          <w:bCs/>
        </w:rPr>
      </w:pPr>
      <w:r>
        <w:t>Manuel</w:t>
      </w:r>
      <w:r w:rsidR="00514D33">
        <w:t xml:space="preserve">, </w:t>
      </w:r>
      <w:r>
        <w:t>retournant au pas de course vers le taureau</w:t>
      </w:r>
      <w:r w:rsidR="00514D33">
        <w:t xml:space="preserve">, </w:t>
      </w:r>
      <w:r>
        <w:t>épo</w:t>
      </w:r>
      <w:r>
        <w:t>n</w:t>
      </w:r>
      <w:r>
        <w:t>gea de son mouchoir son visage ensanglanté</w:t>
      </w:r>
      <w:r w:rsidR="00514D33">
        <w:t xml:space="preserve">. </w:t>
      </w:r>
      <w:r>
        <w:t>Il n</w:t>
      </w:r>
      <w:r w:rsidR="00514D33">
        <w:t>’</w:t>
      </w:r>
      <w:r>
        <w:t xml:space="preserve">avait pas vu </w:t>
      </w:r>
      <w:r>
        <w:rPr>
          <w:bCs/>
        </w:rPr>
        <w:t>Zurito</w:t>
      </w:r>
      <w:r w:rsidR="00514D33">
        <w:rPr>
          <w:bCs/>
        </w:rPr>
        <w:t xml:space="preserve">. </w:t>
      </w:r>
      <w:r>
        <w:t xml:space="preserve">Où était </w:t>
      </w:r>
      <w:r>
        <w:rPr>
          <w:bCs/>
        </w:rPr>
        <w:t>Zurito</w:t>
      </w:r>
      <w:r w:rsidR="00514D33">
        <w:rPr>
          <w:bCs/>
        </w:rPr>
        <w:t> ?</w:t>
      </w:r>
    </w:p>
    <w:p w14:paraId="23AF2CC4" w14:textId="77777777" w:rsidR="00514D33" w:rsidRDefault="005A7F50">
      <w:pPr>
        <w:rPr>
          <w:bCs/>
        </w:rPr>
      </w:pPr>
      <w:r>
        <w:t xml:space="preserve">La </w:t>
      </w:r>
      <w:r>
        <w:rPr>
          <w:bCs/>
        </w:rPr>
        <w:t xml:space="preserve">cuadrilla </w:t>
      </w:r>
      <w:r>
        <w:t>s</w:t>
      </w:r>
      <w:r w:rsidR="00514D33">
        <w:t>’</w:t>
      </w:r>
      <w:r>
        <w:t>était écartée du taureau et attendait</w:t>
      </w:r>
      <w:r w:rsidR="00514D33">
        <w:t xml:space="preserve">, </w:t>
      </w:r>
      <w:r>
        <w:t>les c</w:t>
      </w:r>
      <w:r>
        <w:t>a</w:t>
      </w:r>
      <w:r>
        <w:t>pes à la main</w:t>
      </w:r>
      <w:r w:rsidR="00514D33">
        <w:t xml:space="preserve">. </w:t>
      </w:r>
      <w:r>
        <w:t>Le taureau était là</w:t>
      </w:r>
      <w:r w:rsidR="00514D33">
        <w:t xml:space="preserve">, </w:t>
      </w:r>
      <w:r>
        <w:t xml:space="preserve">de nouveau lourd et </w:t>
      </w:r>
      <w:r>
        <w:rPr>
          <w:bCs/>
        </w:rPr>
        <w:t>mou</w:t>
      </w:r>
      <w:r w:rsidR="00514D33">
        <w:rPr>
          <w:bCs/>
        </w:rPr>
        <w:t>.</w:t>
      </w:r>
    </w:p>
    <w:p w14:paraId="12551161" w14:textId="77777777" w:rsidR="00514D33" w:rsidRDefault="005A7F50">
      <w:r>
        <w:t>Manuel allait à lui avec sa muleta</w:t>
      </w:r>
      <w:r w:rsidR="00514D33">
        <w:t xml:space="preserve">. </w:t>
      </w:r>
      <w:r>
        <w:t>Le taureau ne bougea pas</w:t>
      </w:r>
      <w:r w:rsidR="00514D33">
        <w:t xml:space="preserve">. </w:t>
      </w:r>
      <w:r>
        <w:t xml:space="preserve">Il la fit passer de droite à gauche et de gauche à droite </w:t>
      </w:r>
      <w:r>
        <w:lastRenderedPageBreak/>
        <w:t>d</w:t>
      </w:r>
      <w:r>
        <w:t>e</w:t>
      </w:r>
      <w:r>
        <w:t>vant le mufle du taureau</w:t>
      </w:r>
      <w:r w:rsidR="00514D33">
        <w:t xml:space="preserve">. </w:t>
      </w:r>
      <w:r>
        <w:t>Les yeux de la bête le regardèrent et suivirent le balancement de l</w:t>
      </w:r>
      <w:r w:rsidR="00514D33">
        <w:t>’</w:t>
      </w:r>
      <w:r>
        <w:t>étoffe mais elle ne chargea pas</w:t>
      </w:r>
      <w:r w:rsidR="00514D33">
        <w:t xml:space="preserve">. </w:t>
      </w:r>
      <w:r>
        <w:t>Elle attendait Manuel</w:t>
      </w:r>
      <w:r w:rsidR="00514D33">
        <w:t>.</w:t>
      </w:r>
    </w:p>
    <w:p w14:paraId="6488763A" w14:textId="77777777" w:rsidR="00514D33" w:rsidRDefault="005A7F50">
      <w:r>
        <w:t>Manuel en avait assez</w:t>
      </w:r>
      <w:r w:rsidR="00514D33">
        <w:t xml:space="preserve">. </w:t>
      </w:r>
      <w:r>
        <w:t>Rien à faire</w:t>
      </w:r>
      <w:r w:rsidR="00514D33">
        <w:t xml:space="preserve">, </w:t>
      </w:r>
      <w:r>
        <w:t>il fallait y aller</w:t>
      </w:r>
      <w:r w:rsidR="00514D33">
        <w:t xml:space="preserve">. </w:t>
      </w:r>
      <w:r>
        <w:rPr>
          <w:bCs/>
          <w:lang w:val="en-GB"/>
        </w:rPr>
        <w:t xml:space="preserve">Corto </w:t>
      </w:r>
      <w:r>
        <w:rPr>
          <w:lang w:val="en-GB"/>
        </w:rPr>
        <w:t xml:space="preserve">y </w:t>
      </w:r>
      <w:r>
        <w:rPr>
          <w:bCs/>
          <w:lang w:val="en-GB"/>
        </w:rPr>
        <w:t>derecho</w:t>
      </w:r>
      <w:r w:rsidR="00514D33">
        <w:rPr>
          <w:bCs/>
          <w:lang w:val="en-GB"/>
        </w:rPr>
        <w:t xml:space="preserve">. </w:t>
      </w:r>
      <w:r>
        <w:t xml:space="preserve">Il se profila tout </w:t>
      </w:r>
      <w:r>
        <w:rPr>
          <w:bCs/>
        </w:rPr>
        <w:t xml:space="preserve">près du </w:t>
      </w:r>
      <w:r>
        <w:t>taureau</w:t>
      </w:r>
      <w:r w:rsidR="00514D33">
        <w:t xml:space="preserve">, </w:t>
      </w:r>
      <w:r>
        <w:t>croisa la muleta et se précipita</w:t>
      </w:r>
      <w:r w:rsidR="00514D33">
        <w:t xml:space="preserve">. </w:t>
      </w:r>
      <w:r>
        <w:t>Tandis qu</w:t>
      </w:r>
      <w:r w:rsidR="00514D33">
        <w:t>’</w:t>
      </w:r>
      <w:r>
        <w:t xml:space="preserve">il enfonçait </w:t>
      </w:r>
      <w:r>
        <w:rPr>
          <w:bCs/>
        </w:rPr>
        <w:t>l</w:t>
      </w:r>
      <w:r w:rsidR="00514D33">
        <w:rPr>
          <w:bCs/>
        </w:rPr>
        <w:t>’</w:t>
      </w:r>
      <w:r>
        <w:rPr>
          <w:bCs/>
        </w:rPr>
        <w:t>épée</w:t>
      </w:r>
      <w:r w:rsidR="00514D33">
        <w:rPr>
          <w:bCs/>
        </w:rPr>
        <w:t xml:space="preserve">, </w:t>
      </w:r>
      <w:r>
        <w:t>tel un boxeur envoyant un direct du droit</w:t>
      </w:r>
      <w:r w:rsidR="00514D33">
        <w:t xml:space="preserve">, </w:t>
      </w:r>
      <w:r>
        <w:t>il jeta son corps à gauche pour éviter la co</w:t>
      </w:r>
      <w:r>
        <w:t>r</w:t>
      </w:r>
      <w:r>
        <w:t>ne</w:t>
      </w:r>
      <w:r w:rsidR="00514D33">
        <w:t xml:space="preserve">. </w:t>
      </w:r>
      <w:r>
        <w:t>Le taureau passa près de lui et l</w:t>
      </w:r>
      <w:r w:rsidR="00514D33">
        <w:t>’</w:t>
      </w:r>
      <w:r>
        <w:t>épée partit dans les airs</w:t>
      </w:r>
      <w:r w:rsidR="00514D33">
        <w:t xml:space="preserve">, </w:t>
      </w:r>
      <w:r>
        <w:t>scintillante sous les becs électriques</w:t>
      </w:r>
      <w:r w:rsidR="00514D33">
        <w:t xml:space="preserve">, </w:t>
      </w:r>
      <w:r>
        <w:t>pour retomber sur le sable avec sa poignée rouge</w:t>
      </w:r>
      <w:r w:rsidR="00514D33">
        <w:t xml:space="preserve">. </w:t>
      </w:r>
      <w:r>
        <w:t>Manuel courut la ramasser</w:t>
      </w:r>
      <w:r w:rsidR="00514D33">
        <w:t xml:space="preserve">. </w:t>
      </w:r>
      <w:r>
        <w:t>Et il la r</w:t>
      </w:r>
      <w:r>
        <w:t>e</w:t>
      </w:r>
      <w:r>
        <w:t>dressa sur son genou</w:t>
      </w:r>
      <w:r w:rsidR="00514D33">
        <w:t>.</w:t>
      </w:r>
    </w:p>
    <w:p w14:paraId="622C6D8E" w14:textId="77777777" w:rsidR="00514D33" w:rsidRDefault="005A7F50">
      <w:r>
        <w:t>Comme il revenait en courant vers le taureau</w:t>
      </w:r>
      <w:r w:rsidR="00514D33">
        <w:t xml:space="preserve">, </w:t>
      </w:r>
      <w:r>
        <w:t>alourdi de nouveau</w:t>
      </w:r>
      <w:r w:rsidR="00514D33">
        <w:t xml:space="preserve">, </w:t>
      </w:r>
      <w:r>
        <w:t xml:space="preserve">il passa près de </w:t>
      </w:r>
      <w:r>
        <w:rPr>
          <w:bCs/>
        </w:rPr>
        <w:t xml:space="preserve">Hernandez </w:t>
      </w:r>
      <w:r>
        <w:t>et de sa cape</w:t>
      </w:r>
      <w:r w:rsidR="00514D33">
        <w:t>.</w:t>
      </w:r>
    </w:p>
    <w:p w14:paraId="5D73BC4C" w14:textId="77777777" w:rsidR="00514D33" w:rsidRDefault="00514D33">
      <w:r>
        <w:t>— </w:t>
      </w:r>
      <w:r w:rsidR="005A7F50">
        <w:t>Il est tout en os</w:t>
      </w:r>
      <w:r>
        <w:t xml:space="preserve">, </w:t>
      </w:r>
      <w:r w:rsidR="005A7F50">
        <w:t>dit celui-ci pour l</w:t>
      </w:r>
      <w:r>
        <w:t>’</w:t>
      </w:r>
      <w:r w:rsidR="005A7F50">
        <w:t>encourager</w:t>
      </w:r>
      <w:r>
        <w:t>.</w:t>
      </w:r>
    </w:p>
    <w:p w14:paraId="3C0B9609" w14:textId="77777777" w:rsidR="00514D33" w:rsidRDefault="005A7F50">
      <w:r>
        <w:t>Manuel</w:t>
      </w:r>
      <w:r w:rsidR="00514D33">
        <w:t xml:space="preserve">, </w:t>
      </w:r>
      <w:r>
        <w:t>essuyant son visage</w:t>
      </w:r>
      <w:r w:rsidR="00514D33">
        <w:t xml:space="preserve">, </w:t>
      </w:r>
      <w:r>
        <w:t>approuva de la tête</w:t>
      </w:r>
      <w:r w:rsidR="00514D33">
        <w:t xml:space="preserve">. </w:t>
      </w:r>
      <w:r>
        <w:t xml:space="preserve">Il remit le mouchoir </w:t>
      </w:r>
      <w:r>
        <w:rPr>
          <w:bCs/>
        </w:rPr>
        <w:t xml:space="preserve">ensanglanté </w:t>
      </w:r>
      <w:r>
        <w:t>dans sa poche</w:t>
      </w:r>
      <w:r w:rsidR="00514D33">
        <w:t>.</w:t>
      </w:r>
    </w:p>
    <w:p w14:paraId="2387BCB9" w14:textId="77777777" w:rsidR="00514D33" w:rsidRDefault="005A7F50">
      <w:r>
        <w:t>Voilà le taureau</w:t>
      </w:r>
      <w:r w:rsidR="00514D33">
        <w:t xml:space="preserve">. </w:t>
      </w:r>
      <w:r>
        <w:t>Tout près de la barrera maintenant</w:t>
      </w:r>
      <w:r w:rsidR="00514D33">
        <w:t xml:space="preserve">. </w:t>
      </w:r>
      <w:r>
        <w:t>Le diable l</w:t>
      </w:r>
      <w:r w:rsidR="00514D33">
        <w:t>’</w:t>
      </w:r>
      <w:r>
        <w:t>emporte</w:t>
      </w:r>
      <w:r w:rsidR="00514D33">
        <w:t xml:space="preserve">. </w:t>
      </w:r>
      <w:r>
        <w:t>Peut-être bien qu</w:t>
      </w:r>
      <w:r w:rsidR="00514D33">
        <w:t>’</w:t>
      </w:r>
      <w:r>
        <w:t>il est tout en os</w:t>
      </w:r>
      <w:r w:rsidR="00514D33">
        <w:t xml:space="preserve">. </w:t>
      </w:r>
      <w:r>
        <w:t>Peut-être bien qu</w:t>
      </w:r>
      <w:r w:rsidR="00514D33">
        <w:t>’</w:t>
      </w:r>
      <w:r>
        <w:t>il n</w:t>
      </w:r>
      <w:r w:rsidR="00514D33">
        <w:t>’</w:t>
      </w:r>
      <w:r>
        <w:t>y a pas un coin où l</w:t>
      </w:r>
      <w:r w:rsidR="00514D33">
        <w:t>’</w:t>
      </w:r>
      <w:r>
        <w:t>estoc puisse entrer</w:t>
      </w:r>
      <w:r w:rsidR="00514D33">
        <w:t xml:space="preserve">. </w:t>
      </w:r>
      <w:r>
        <w:t>Du diable s</w:t>
      </w:r>
      <w:r w:rsidR="00514D33">
        <w:t>’</w:t>
      </w:r>
      <w:r>
        <w:t>il n</w:t>
      </w:r>
      <w:r w:rsidR="00514D33">
        <w:t>’</w:t>
      </w:r>
      <w:r>
        <w:t>y en a pas</w:t>
      </w:r>
      <w:r w:rsidR="00514D33">
        <w:t xml:space="preserve">. </w:t>
      </w:r>
      <w:r>
        <w:t>Il va leur montrer</w:t>
      </w:r>
      <w:r w:rsidR="00514D33">
        <w:t>.</w:t>
      </w:r>
    </w:p>
    <w:p w14:paraId="295FDCCD" w14:textId="77777777" w:rsidR="00514D33" w:rsidRDefault="005A7F50">
      <w:r>
        <w:t>Il enroula la muleta</w:t>
      </w:r>
      <w:r w:rsidR="00514D33">
        <w:t xml:space="preserve">, </w:t>
      </w:r>
      <w:r>
        <w:t xml:space="preserve">tira </w:t>
      </w:r>
      <w:r>
        <w:rPr>
          <w:bCs/>
        </w:rPr>
        <w:t>l</w:t>
      </w:r>
      <w:r w:rsidR="00514D33">
        <w:rPr>
          <w:bCs/>
        </w:rPr>
        <w:t>’</w:t>
      </w:r>
      <w:r>
        <w:rPr>
          <w:bCs/>
        </w:rPr>
        <w:t>épée</w:t>
      </w:r>
      <w:r w:rsidR="00514D33">
        <w:rPr>
          <w:bCs/>
        </w:rPr>
        <w:t xml:space="preserve">, </w:t>
      </w:r>
      <w:r>
        <w:t>se profila et se précipita sur le taureau</w:t>
      </w:r>
      <w:r w:rsidR="00514D33">
        <w:t xml:space="preserve">. </w:t>
      </w:r>
      <w:r>
        <w:t>Il sentit l</w:t>
      </w:r>
      <w:r w:rsidR="00514D33">
        <w:t>’</w:t>
      </w:r>
      <w:r>
        <w:t>épée se tordre pendant qu</w:t>
      </w:r>
      <w:r w:rsidR="00514D33">
        <w:t>’</w:t>
      </w:r>
      <w:r>
        <w:t>il l</w:t>
      </w:r>
      <w:r w:rsidR="00514D33">
        <w:t>’</w:t>
      </w:r>
      <w:r>
        <w:t>enfonçait en appuyant sur elle de tout son poids</w:t>
      </w:r>
      <w:r w:rsidR="00514D33">
        <w:t xml:space="preserve">, </w:t>
      </w:r>
      <w:r>
        <w:t>et puis elle sauta en l</w:t>
      </w:r>
      <w:r w:rsidR="00514D33">
        <w:t>’</w:t>
      </w:r>
      <w:r>
        <w:t>air</w:t>
      </w:r>
      <w:r w:rsidR="00514D33">
        <w:t xml:space="preserve">, </w:t>
      </w:r>
      <w:r>
        <w:t>très haut</w:t>
      </w:r>
      <w:r w:rsidR="00514D33">
        <w:t xml:space="preserve">, </w:t>
      </w:r>
      <w:r>
        <w:t>la pointe en l</w:t>
      </w:r>
      <w:r w:rsidR="00514D33">
        <w:t>’</w:t>
      </w:r>
      <w:r>
        <w:t>air et alla tomber parmi les spectateurs</w:t>
      </w:r>
      <w:r w:rsidR="00514D33">
        <w:t xml:space="preserve">. </w:t>
      </w:r>
      <w:r>
        <w:t>Manuel s</w:t>
      </w:r>
      <w:r w:rsidR="00514D33">
        <w:t>’</w:t>
      </w:r>
      <w:r>
        <w:t>était écarté d</w:t>
      </w:r>
      <w:r w:rsidR="00514D33">
        <w:t>’</w:t>
      </w:r>
      <w:r>
        <w:t>un bond au moment où l</w:t>
      </w:r>
      <w:r w:rsidR="00514D33">
        <w:t>’</w:t>
      </w:r>
      <w:r>
        <w:t>épée sautait</w:t>
      </w:r>
      <w:r w:rsidR="00514D33">
        <w:t xml:space="preserve">. </w:t>
      </w:r>
      <w:r>
        <w:t>Les premiers coussins qu</w:t>
      </w:r>
      <w:r w:rsidR="00514D33">
        <w:t>’</w:t>
      </w:r>
      <w:r>
        <w:t xml:space="preserve">on lui jeta des ténèbres le </w:t>
      </w:r>
      <w:r>
        <w:rPr>
          <w:bCs/>
        </w:rPr>
        <w:t>manqu</w:t>
      </w:r>
      <w:r>
        <w:rPr>
          <w:bCs/>
        </w:rPr>
        <w:t>è</w:t>
      </w:r>
      <w:r>
        <w:rPr>
          <w:bCs/>
        </w:rPr>
        <w:t>rent</w:t>
      </w:r>
      <w:r w:rsidR="00514D33">
        <w:rPr>
          <w:bCs/>
        </w:rPr>
        <w:t xml:space="preserve">. </w:t>
      </w:r>
      <w:r>
        <w:t>Puis il en reçut un sur le visage</w:t>
      </w:r>
      <w:r w:rsidR="00514D33">
        <w:t xml:space="preserve">, </w:t>
      </w:r>
      <w:r>
        <w:t>sur son visage ensanglanté qui se levait du côté de la foule</w:t>
      </w:r>
      <w:r w:rsidR="00514D33">
        <w:t xml:space="preserve">. </w:t>
      </w:r>
      <w:r>
        <w:t>Ils tombaient</w:t>
      </w:r>
      <w:r w:rsidR="00514D33">
        <w:t xml:space="preserve">, </w:t>
      </w:r>
      <w:r>
        <w:t>nombreux</w:t>
      </w:r>
      <w:r w:rsidR="00514D33">
        <w:t xml:space="preserve">, </w:t>
      </w:r>
      <w:r>
        <w:t>fa</w:t>
      </w:r>
      <w:r>
        <w:t>i</w:t>
      </w:r>
      <w:r>
        <w:t>sant des taches sur le sable</w:t>
      </w:r>
      <w:r w:rsidR="00514D33">
        <w:t xml:space="preserve">. </w:t>
      </w:r>
      <w:r>
        <w:t>Quelqu</w:t>
      </w:r>
      <w:r w:rsidR="00514D33">
        <w:t>’</w:t>
      </w:r>
      <w:r>
        <w:t>un jeta d</w:t>
      </w:r>
      <w:r w:rsidR="00514D33">
        <w:t>’</w:t>
      </w:r>
      <w:r>
        <w:t xml:space="preserve">un gradin voisin une bouteille de </w:t>
      </w:r>
      <w:r>
        <w:lastRenderedPageBreak/>
        <w:t>champagne vide</w:t>
      </w:r>
      <w:r w:rsidR="00514D33">
        <w:t xml:space="preserve">. </w:t>
      </w:r>
      <w:r>
        <w:t>Elle tomba sur le pied de M</w:t>
      </w:r>
      <w:r>
        <w:t>a</w:t>
      </w:r>
      <w:r>
        <w:t>nuel</w:t>
      </w:r>
      <w:r w:rsidR="00514D33">
        <w:t xml:space="preserve">. </w:t>
      </w:r>
      <w:r>
        <w:t>Il restait là</w:t>
      </w:r>
      <w:r w:rsidR="00514D33">
        <w:t xml:space="preserve">, </w:t>
      </w:r>
      <w:r>
        <w:t>regardant ces ténèbres d</w:t>
      </w:r>
      <w:r w:rsidR="00514D33">
        <w:t>’</w:t>
      </w:r>
      <w:r>
        <w:t xml:space="preserve">où </w:t>
      </w:r>
      <w:r>
        <w:rPr>
          <w:bCs/>
        </w:rPr>
        <w:t xml:space="preserve">pleuvaient </w:t>
      </w:r>
      <w:r>
        <w:t>des choses</w:t>
      </w:r>
      <w:r w:rsidR="00514D33">
        <w:t xml:space="preserve">. </w:t>
      </w:r>
      <w:r>
        <w:t xml:space="preserve">Puis un objet siffla dans </w:t>
      </w:r>
      <w:r>
        <w:rPr>
          <w:bCs/>
        </w:rPr>
        <w:t>l</w:t>
      </w:r>
      <w:r w:rsidR="00514D33">
        <w:rPr>
          <w:bCs/>
        </w:rPr>
        <w:t>’</w:t>
      </w:r>
      <w:r>
        <w:rPr>
          <w:bCs/>
        </w:rPr>
        <w:t xml:space="preserve">air </w:t>
      </w:r>
      <w:r>
        <w:t>et le frôla au passage</w:t>
      </w:r>
      <w:r w:rsidR="00514D33">
        <w:t xml:space="preserve">. </w:t>
      </w:r>
      <w:r>
        <w:t>M</w:t>
      </w:r>
      <w:r>
        <w:t>a</w:t>
      </w:r>
      <w:r>
        <w:t>nuel se baissa</w:t>
      </w:r>
      <w:r w:rsidR="00514D33">
        <w:t xml:space="preserve">. </w:t>
      </w:r>
      <w:r>
        <w:t>C</w:t>
      </w:r>
      <w:r w:rsidR="00514D33">
        <w:t>’</w:t>
      </w:r>
      <w:r>
        <w:t>était son épée</w:t>
      </w:r>
      <w:r w:rsidR="00514D33">
        <w:t xml:space="preserve">. </w:t>
      </w:r>
      <w:r>
        <w:t xml:space="preserve">Il la redressa sur son </w:t>
      </w:r>
      <w:r>
        <w:rPr>
          <w:bCs/>
        </w:rPr>
        <w:t xml:space="preserve">genou </w:t>
      </w:r>
      <w:r>
        <w:t>et la brandit vers la foule</w:t>
      </w:r>
      <w:r w:rsidR="00514D33">
        <w:t>.</w:t>
      </w:r>
    </w:p>
    <w:p w14:paraId="5DA664E9" w14:textId="77777777" w:rsidR="00514D33" w:rsidRDefault="00514D33">
      <w:r>
        <w:t>— </w:t>
      </w:r>
      <w:r w:rsidR="005A7F50">
        <w:t>Merci</w:t>
      </w:r>
      <w:r>
        <w:t xml:space="preserve"> ! </w:t>
      </w:r>
      <w:r w:rsidR="005A7F50">
        <w:rPr>
          <w:bCs/>
        </w:rPr>
        <w:t>dit-il</w:t>
      </w:r>
      <w:r>
        <w:rPr>
          <w:bCs/>
        </w:rPr>
        <w:t xml:space="preserve">. </w:t>
      </w:r>
      <w:r w:rsidR="005A7F50">
        <w:t>Merci</w:t>
      </w:r>
      <w:r>
        <w:t>.</w:t>
      </w:r>
    </w:p>
    <w:p w14:paraId="537A2093" w14:textId="77777777" w:rsidR="00514D33" w:rsidRDefault="005A7F50">
      <w:r>
        <w:t>Oh les sales cochons</w:t>
      </w:r>
      <w:r w:rsidR="00514D33">
        <w:t xml:space="preserve"> ! </w:t>
      </w:r>
      <w:r>
        <w:t>Sales cochons</w:t>
      </w:r>
      <w:r w:rsidR="00514D33">
        <w:t xml:space="preserve"> ! </w:t>
      </w:r>
      <w:r>
        <w:t>Oh les sales pouilleux de cochons</w:t>
      </w:r>
      <w:r w:rsidR="00514D33">
        <w:t xml:space="preserve"> ! </w:t>
      </w:r>
      <w:r>
        <w:t>Et en courant il donna un coup de pied dans un coussin</w:t>
      </w:r>
      <w:r w:rsidR="00514D33">
        <w:t>.</w:t>
      </w:r>
    </w:p>
    <w:p w14:paraId="0F4090C1" w14:textId="77777777" w:rsidR="00514D33" w:rsidRDefault="005A7F50">
      <w:r>
        <w:rPr>
          <w:bCs/>
        </w:rPr>
        <w:t>Voilà le taureau</w:t>
      </w:r>
      <w:r w:rsidR="00514D33">
        <w:rPr>
          <w:bCs/>
        </w:rPr>
        <w:t xml:space="preserve">. </w:t>
      </w:r>
      <w:r>
        <w:t>Toujours le même</w:t>
      </w:r>
      <w:r w:rsidR="00514D33">
        <w:t xml:space="preserve">. </w:t>
      </w:r>
      <w:r>
        <w:t>Très bien</w:t>
      </w:r>
      <w:r w:rsidR="00514D33">
        <w:t xml:space="preserve">, </w:t>
      </w:r>
      <w:r>
        <w:t>toi</w:t>
      </w:r>
      <w:r w:rsidR="00514D33">
        <w:t xml:space="preserve">, </w:t>
      </w:r>
      <w:r>
        <w:t>sale C</w:t>
      </w:r>
      <w:r>
        <w:t>o</w:t>
      </w:r>
      <w:r>
        <w:t>chon de pouilleux</w:t>
      </w:r>
      <w:r w:rsidR="00514D33">
        <w:t>.</w:t>
      </w:r>
    </w:p>
    <w:p w14:paraId="3AFDFE6D" w14:textId="77777777" w:rsidR="00514D33" w:rsidRDefault="005A7F50">
      <w:r>
        <w:t>Il passa la muleta devant le mufle noir du taureau</w:t>
      </w:r>
      <w:r w:rsidR="00514D33">
        <w:t xml:space="preserve">. </w:t>
      </w:r>
      <w:r>
        <w:t>Rien à faire</w:t>
      </w:r>
      <w:r w:rsidR="00514D33">
        <w:t>.</w:t>
      </w:r>
    </w:p>
    <w:p w14:paraId="3D166BEC" w14:textId="77777777" w:rsidR="00514D33" w:rsidRDefault="00514D33">
      <w:r>
        <w:t>— </w:t>
      </w:r>
      <w:r w:rsidR="005A7F50">
        <w:rPr>
          <w:bCs/>
        </w:rPr>
        <w:t xml:space="preserve">Tu ne </w:t>
      </w:r>
      <w:r w:rsidR="005A7F50">
        <w:t>veux pas</w:t>
      </w:r>
      <w:r>
        <w:t xml:space="preserve">. </w:t>
      </w:r>
      <w:r w:rsidR="005A7F50">
        <w:t>C</w:t>
      </w:r>
      <w:r>
        <w:t>’</w:t>
      </w:r>
      <w:r w:rsidR="005A7F50">
        <w:t>est bon</w:t>
      </w:r>
      <w:r>
        <w:t xml:space="preserve">. </w:t>
      </w:r>
      <w:r w:rsidR="005A7F50">
        <w:t>Il s</w:t>
      </w:r>
      <w:r>
        <w:t>’</w:t>
      </w:r>
      <w:r w:rsidR="005A7F50">
        <w:t>approcha davantage et e</w:t>
      </w:r>
      <w:r w:rsidR="005A7F50">
        <w:t>n</w:t>
      </w:r>
      <w:r w:rsidR="005A7F50">
        <w:t>fonça la pointe acérée de la muleta dans le mufle baveux du ta</w:t>
      </w:r>
      <w:r w:rsidR="005A7F50">
        <w:t>u</w:t>
      </w:r>
      <w:r w:rsidR="005A7F50">
        <w:t>reau</w:t>
      </w:r>
      <w:r>
        <w:t>.</w:t>
      </w:r>
    </w:p>
    <w:p w14:paraId="20370BC9" w14:textId="77777777" w:rsidR="00514D33" w:rsidRDefault="005A7F50">
      <w:r>
        <w:t>Il sauta en arrière mais il trébucha sur un coussin et le ta</w:t>
      </w:r>
      <w:r>
        <w:t>u</w:t>
      </w:r>
      <w:r>
        <w:t>reau fut sur lui</w:t>
      </w:r>
      <w:r w:rsidR="00514D33">
        <w:t xml:space="preserve">. </w:t>
      </w:r>
      <w:r>
        <w:t>Il sentit la corne qui le perforait</w:t>
      </w:r>
      <w:r w:rsidR="00514D33">
        <w:t xml:space="preserve">, </w:t>
      </w:r>
      <w:r>
        <w:t>qui lui perf</w:t>
      </w:r>
      <w:r>
        <w:t>o</w:t>
      </w:r>
      <w:r>
        <w:t>rait le côté</w:t>
      </w:r>
      <w:r w:rsidR="00514D33">
        <w:t xml:space="preserve">. </w:t>
      </w:r>
      <w:r>
        <w:t>Il empoigna la corne à deux mains et recula en sa</w:t>
      </w:r>
      <w:r>
        <w:t>u</w:t>
      </w:r>
      <w:r>
        <w:t>tillant et en se tenant ferme</w:t>
      </w:r>
      <w:r w:rsidR="00514D33">
        <w:t xml:space="preserve">. </w:t>
      </w:r>
      <w:r>
        <w:t>Le taureau le rejeta et l</w:t>
      </w:r>
      <w:r w:rsidR="00514D33">
        <w:t>’</w:t>
      </w:r>
      <w:r>
        <w:t>envoya s</w:t>
      </w:r>
      <w:r w:rsidR="00514D33">
        <w:t>’</w:t>
      </w:r>
      <w:r>
        <w:t>allonger sur la piste</w:t>
      </w:r>
      <w:r w:rsidR="00514D33">
        <w:t xml:space="preserve">. </w:t>
      </w:r>
      <w:r>
        <w:t>Il ne bougeait plus</w:t>
      </w:r>
      <w:r w:rsidR="00514D33">
        <w:t xml:space="preserve">. </w:t>
      </w:r>
      <w:r>
        <w:t>Tout allait bien</w:t>
      </w:r>
      <w:r w:rsidR="00514D33">
        <w:t xml:space="preserve">, </w:t>
      </w:r>
      <w:r>
        <w:t>le taureau était parti</w:t>
      </w:r>
      <w:r w:rsidR="00514D33">
        <w:t>.</w:t>
      </w:r>
    </w:p>
    <w:p w14:paraId="7ACBE9B2" w14:textId="77777777" w:rsidR="00514D33" w:rsidRDefault="005A7F50">
      <w:r>
        <w:t>Il se releva en toussant et se sentit rompu et anéanti</w:t>
      </w:r>
      <w:r w:rsidR="00514D33">
        <w:t xml:space="preserve">. </w:t>
      </w:r>
      <w:r>
        <w:t>Les sales cochons</w:t>
      </w:r>
      <w:r w:rsidR="00514D33">
        <w:t>.</w:t>
      </w:r>
    </w:p>
    <w:p w14:paraId="7BD13D08" w14:textId="77777777" w:rsidR="00514D33" w:rsidRDefault="00514D33">
      <w:r>
        <w:t>— </w:t>
      </w:r>
      <w:r w:rsidR="005A7F50">
        <w:t>Passez-moi l</w:t>
      </w:r>
      <w:r>
        <w:t>’</w:t>
      </w:r>
      <w:r w:rsidR="005A7F50">
        <w:t>estoc</w:t>
      </w:r>
      <w:r>
        <w:t xml:space="preserve">, </w:t>
      </w:r>
      <w:r w:rsidR="005A7F50">
        <w:t>cria-t-il</w:t>
      </w:r>
      <w:r>
        <w:t xml:space="preserve">. </w:t>
      </w:r>
      <w:r w:rsidR="005A7F50">
        <w:t>Passez-moi le chiffon</w:t>
      </w:r>
      <w:r>
        <w:t>.</w:t>
      </w:r>
    </w:p>
    <w:p w14:paraId="251F675A" w14:textId="77777777" w:rsidR="00514D33" w:rsidRDefault="005A7F50">
      <w:r>
        <w:t>Fuentes s</w:t>
      </w:r>
      <w:r w:rsidR="00514D33">
        <w:t>’</w:t>
      </w:r>
      <w:r>
        <w:t>approcha avec la muleta et l</w:t>
      </w:r>
      <w:r w:rsidR="00514D33">
        <w:t>’</w:t>
      </w:r>
      <w:r>
        <w:t>épée</w:t>
      </w:r>
      <w:r w:rsidR="00514D33">
        <w:t>.</w:t>
      </w:r>
    </w:p>
    <w:p w14:paraId="40CC9C85" w14:textId="77777777" w:rsidR="00514D33" w:rsidRDefault="005A7F50">
      <w:r>
        <w:t>Hernandez lui mit le bras autour du corps</w:t>
      </w:r>
      <w:r w:rsidR="00514D33">
        <w:t>.</w:t>
      </w:r>
    </w:p>
    <w:p w14:paraId="049D7655" w14:textId="77777777" w:rsidR="00514D33" w:rsidRDefault="00514D33">
      <w:r>
        <w:lastRenderedPageBreak/>
        <w:t>— </w:t>
      </w:r>
      <w:r w:rsidR="005A7F50">
        <w:t>Va à l</w:t>
      </w:r>
      <w:r>
        <w:t>’</w:t>
      </w:r>
      <w:r w:rsidR="005A7F50">
        <w:t>infirmerie</w:t>
      </w:r>
      <w:r>
        <w:t xml:space="preserve">, </w:t>
      </w:r>
      <w:r w:rsidR="005A7F50">
        <w:t>mon vieux</w:t>
      </w:r>
      <w:r>
        <w:t xml:space="preserve">, </w:t>
      </w:r>
      <w:r w:rsidR="005A7F50">
        <w:rPr>
          <w:bCs/>
        </w:rPr>
        <w:t>dit-il</w:t>
      </w:r>
      <w:r>
        <w:rPr>
          <w:bCs/>
        </w:rPr>
        <w:t xml:space="preserve">. </w:t>
      </w:r>
      <w:r w:rsidR="005A7F50">
        <w:t>Fais pas l</w:t>
      </w:r>
      <w:r>
        <w:t>’</w:t>
      </w:r>
      <w:r w:rsidR="005A7F50">
        <w:t>idiot</w:t>
      </w:r>
      <w:r>
        <w:t>.</w:t>
      </w:r>
    </w:p>
    <w:p w14:paraId="27D15074" w14:textId="77777777" w:rsidR="00514D33" w:rsidRDefault="00514D33">
      <w:r>
        <w:t>— </w:t>
      </w:r>
      <w:r w:rsidR="005A7F50">
        <w:t>Au large</w:t>
      </w:r>
      <w:r>
        <w:t xml:space="preserve"> ! </w:t>
      </w:r>
      <w:r w:rsidR="005A7F50">
        <w:t>dit</w:t>
      </w:r>
      <w:r>
        <w:t xml:space="preserve"> : </w:t>
      </w:r>
      <w:r w:rsidR="005A7F50">
        <w:t>Manuel</w:t>
      </w:r>
      <w:r>
        <w:t xml:space="preserve">. </w:t>
      </w:r>
      <w:r w:rsidR="005A7F50">
        <w:t>Fous le camp au large</w:t>
      </w:r>
      <w:r>
        <w:t xml:space="preserve">, </w:t>
      </w:r>
      <w:r w:rsidR="005A7F50">
        <w:t>bon Dieu</w:t>
      </w:r>
      <w:r>
        <w:t> !</w:t>
      </w:r>
    </w:p>
    <w:p w14:paraId="2408471D" w14:textId="77777777" w:rsidR="00514D33" w:rsidRDefault="005A7F50">
      <w:r>
        <w:t>Il se dégagea d</w:t>
      </w:r>
      <w:r w:rsidR="00514D33">
        <w:t>’</w:t>
      </w:r>
      <w:r>
        <w:t>un coup de reins</w:t>
      </w:r>
      <w:r w:rsidR="00514D33">
        <w:t xml:space="preserve">. </w:t>
      </w:r>
      <w:r>
        <w:t>Hernandez haussa les épaules</w:t>
      </w:r>
      <w:r w:rsidR="00514D33">
        <w:t xml:space="preserve">. </w:t>
      </w:r>
      <w:r>
        <w:t>Manuel courut vers le taureau</w:t>
      </w:r>
      <w:r w:rsidR="00514D33">
        <w:t>.</w:t>
      </w:r>
    </w:p>
    <w:p w14:paraId="6C9CD642" w14:textId="77777777" w:rsidR="00514D33" w:rsidRDefault="00514D33">
      <w:r>
        <w:t>— </w:t>
      </w:r>
      <w:r w:rsidR="005A7F50">
        <w:t>Te voilà toi</w:t>
      </w:r>
      <w:r>
        <w:t xml:space="preserve">, </w:t>
      </w:r>
      <w:r w:rsidR="005A7F50">
        <w:t>cochon</w:t>
      </w:r>
      <w:r>
        <w:t xml:space="preserve">. </w:t>
      </w:r>
      <w:r w:rsidR="005A7F50">
        <w:t>Manuel tira l</w:t>
      </w:r>
      <w:r>
        <w:t>’</w:t>
      </w:r>
      <w:r w:rsidR="005A7F50">
        <w:t>épée de la muleta</w:t>
      </w:r>
      <w:r>
        <w:t xml:space="preserve">, </w:t>
      </w:r>
      <w:r w:rsidR="005A7F50">
        <w:t>visa comme les autres fois et se lança sur le taureau</w:t>
      </w:r>
      <w:r>
        <w:t xml:space="preserve">. </w:t>
      </w:r>
      <w:r w:rsidR="005A7F50">
        <w:t>Il sentit que la lame s</w:t>
      </w:r>
      <w:r>
        <w:t>’</w:t>
      </w:r>
      <w:r w:rsidR="005A7F50">
        <w:t>enfonçait de toute sa longueur</w:t>
      </w:r>
      <w:r>
        <w:t xml:space="preserve">. </w:t>
      </w:r>
      <w:r w:rsidR="005A7F50">
        <w:t>Jusqu</w:t>
      </w:r>
      <w:r>
        <w:t>’</w:t>
      </w:r>
      <w:r w:rsidR="005A7F50">
        <w:t>à la garde</w:t>
      </w:r>
      <w:r>
        <w:t xml:space="preserve">. </w:t>
      </w:r>
      <w:r w:rsidR="005A7F50">
        <w:t>Ses qu</w:t>
      </w:r>
      <w:r w:rsidR="005A7F50">
        <w:t>a</w:t>
      </w:r>
      <w:r w:rsidR="005A7F50">
        <w:t>tre doigts et son pouce dans le taureau</w:t>
      </w:r>
      <w:r>
        <w:t xml:space="preserve">. </w:t>
      </w:r>
      <w:r w:rsidR="005A7F50">
        <w:t>C</w:t>
      </w:r>
      <w:r>
        <w:t>’</w:t>
      </w:r>
      <w:r w:rsidR="005A7F50">
        <w:t>était chaud sur les jointures</w:t>
      </w:r>
      <w:r>
        <w:t xml:space="preserve">. </w:t>
      </w:r>
      <w:r w:rsidR="005A7F50">
        <w:t>Le taureau fléchit sous lui et Manuel se retrouva sur ses jambes</w:t>
      </w:r>
      <w:r>
        <w:t xml:space="preserve">. </w:t>
      </w:r>
      <w:r w:rsidR="005A7F50">
        <w:t>Il regarda la bête s</w:t>
      </w:r>
      <w:r>
        <w:t>’</w:t>
      </w:r>
      <w:r w:rsidR="005A7F50">
        <w:t>écrouler</w:t>
      </w:r>
      <w:r>
        <w:t xml:space="preserve">, </w:t>
      </w:r>
      <w:r w:rsidR="005A7F50">
        <w:t>rouler sur le côté</w:t>
      </w:r>
      <w:r>
        <w:t xml:space="preserve">, </w:t>
      </w:r>
      <w:r w:rsidR="005A7F50">
        <w:t>les quatre pattes en l</w:t>
      </w:r>
      <w:r>
        <w:t>’</w:t>
      </w:r>
      <w:r w:rsidR="005A7F50">
        <w:t>air</w:t>
      </w:r>
      <w:r>
        <w:t>.</w:t>
      </w:r>
    </w:p>
    <w:p w14:paraId="57D4A10E" w14:textId="77777777" w:rsidR="00514D33" w:rsidRDefault="005A7F50">
      <w:r>
        <w:t>Puis il gesticula vers le public</w:t>
      </w:r>
      <w:r w:rsidR="00514D33">
        <w:t xml:space="preserve">. </w:t>
      </w:r>
      <w:r>
        <w:t>Sa main chaude du sang du taureau</w:t>
      </w:r>
      <w:r w:rsidR="00514D33">
        <w:t>.</w:t>
      </w:r>
    </w:p>
    <w:p w14:paraId="13337253" w14:textId="77777777" w:rsidR="00514D33" w:rsidRDefault="00514D33">
      <w:r>
        <w:t>— </w:t>
      </w:r>
      <w:r w:rsidR="005A7F50">
        <w:t>Voilà</w:t>
      </w:r>
      <w:r>
        <w:t xml:space="preserve">, </w:t>
      </w:r>
      <w:r w:rsidR="005A7F50">
        <w:t>tas de cochons</w:t>
      </w:r>
      <w:r>
        <w:t xml:space="preserve">. </w:t>
      </w:r>
      <w:r w:rsidR="005A7F50">
        <w:t xml:space="preserve">Il voulait dire quelque chose mais il se mit à </w:t>
      </w:r>
      <w:r w:rsidR="005A7F50">
        <w:rPr>
          <w:bCs/>
        </w:rPr>
        <w:t>tousser</w:t>
      </w:r>
      <w:r>
        <w:rPr>
          <w:bCs/>
        </w:rPr>
        <w:t xml:space="preserve">. </w:t>
      </w:r>
      <w:r w:rsidR="005A7F50">
        <w:t xml:space="preserve">Il chercha la </w:t>
      </w:r>
      <w:r w:rsidR="005A7F50">
        <w:rPr>
          <w:bCs/>
        </w:rPr>
        <w:t xml:space="preserve">muleta </w:t>
      </w:r>
      <w:r w:rsidR="005A7F50">
        <w:t>des yeux</w:t>
      </w:r>
      <w:r>
        <w:t xml:space="preserve">. </w:t>
      </w:r>
      <w:r w:rsidR="005A7F50">
        <w:t>Il fallait qu</w:t>
      </w:r>
      <w:r>
        <w:t>’</w:t>
      </w:r>
      <w:r w:rsidR="005A7F50">
        <w:t>il aille saluer le Président</w:t>
      </w:r>
      <w:r>
        <w:t xml:space="preserve">. </w:t>
      </w:r>
      <w:r w:rsidR="005A7F50">
        <w:t>Au diable le Président</w:t>
      </w:r>
      <w:r>
        <w:t xml:space="preserve">. </w:t>
      </w:r>
      <w:r w:rsidR="005A7F50">
        <w:t>Il était assis par terre en train de regarder quelque chose</w:t>
      </w:r>
      <w:r>
        <w:t xml:space="preserve">. </w:t>
      </w:r>
      <w:r w:rsidR="005A7F50">
        <w:t>C</w:t>
      </w:r>
      <w:r>
        <w:t>’</w:t>
      </w:r>
      <w:r w:rsidR="005A7F50">
        <w:t>était le taureau</w:t>
      </w:r>
      <w:r>
        <w:t xml:space="preserve">. </w:t>
      </w:r>
      <w:r w:rsidR="005A7F50">
        <w:t xml:space="preserve">Quatre pattes en </w:t>
      </w:r>
      <w:r w:rsidR="005A7F50">
        <w:rPr>
          <w:bCs/>
        </w:rPr>
        <w:t>l</w:t>
      </w:r>
      <w:r>
        <w:rPr>
          <w:bCs/>
        </w:rPr>
        <w:t>’</w:t>
      </w:r>
      <w:r w:rsidR="005A7F50">
        <w:rPr>
          <w:bCs/>
        </w:rPr>
        <w:t>air</w:t>
      </w:r>
      <w:r>
        <w:rPr>
          <w:bCs/>
        </w:rPr>
        <w:t xml:space="preserve">. </w:t>
      </w:r>
      <w:r w:rsidR="005A7F50">
        <w:t>Grosse langue pendante</w:t>
      </w:r>
      <w:r>
        <w:t xml:space="preserve">. </w:t>
      </w:r>
      <w:r w:rsidR="005A7F50">
        <w:t>Taureau mort</w:t>
      </w:r>
      <w:r>
        <w:t xml:space="preserve">. </w:t>
      </w:r>
      <w:r w:rsidR="005A7F50">
        <w:t>Au diable taureau</w:t>
      </w:r>
      <w:r>
        <w:t xml:space="preserve">. </w:t>
      </w:r>
      <w:r w:rsidR="005A7F50">
        <w:t>Au diable tout le monde</w:t>
      </w:r>
      <w:r>
        <w:t xml:space="preserve">. </w:t>
      </w:r>
      <w:r w:rsidR="005A7F50">
        <w:t xml:space="preserve">Il voulut se mettre debout et </w:t>
      </w:r>
      <w:r w:rsidR="005A7F50">
        <w:rPr>
          <w:bCs/>
        </w:rPr>
        <w:t xml:space="preserve">recommença </w:t>
      </w:r>
      <w:r w:rsidR="005A7F50">
        <w:t>de tousser</w:t>
      </w:r>
      <w:r>
        <w:t xml:space="preserve">. </w:t>
      </w:r>
      <w:r w:rsidR="005A7F50">
        <w:t>Il se rassit en toussant</w:t>
      </w:r>
      <w:r>
        <w:t xml:space="preserve">. </w:t>
      </w:r>
      <w:r w:rsidR="005A7F50">
        <w:t>Que</w:t>
      </w:r>
      <w:r w:rsidR="005A7F50">
        <w:t>l</w:t>
      </w:r>
      <w:r w:rsidR="005A7F50">
        <w:t>qu</w:t>
      </w:r>
      <w:r>
        <w:t>’</w:t>
      </w:r>
      <w:r w:rsidR="005A7F50">
        <w:t>un s</w:t>
      </w:r>
      <w:r>
        <w:t>’</w:t>
      </w:r>
      <w:r w:rsidR="005A7F50">
        <w:t>approcha et le releva</w:t>
      </w:r>
      <w:r>
        <w:t>.</w:t>
      </w:r>
    </w:p>
    <w:p w14:paraId="37B5A4A2" w14:textId="77777777" w:rsidR="00514D33" w:rsidRDefault="005A7F50">
      <w:r>
        <w:t xml:space="preserve">Des hommes le portaient à </w:t>
      </w:r>
      <w:r>
        <w:rPr>
          <w:bCs/>
        </w:rPr>
        <w:t>l</w:t>
      </w:r>
      <w:r w:rsidR="00514D33">
        <w:rPr>
          <w:bCs/>
        </w:rPr>
        <w:t>’</w:t>
      </w:r>
      <w:r>
        <w:rPr>
          <w:bCs/>
        </w:rPr>
        <w:t xml:space="preserve">infirmerie </w:t>
      </w:r>
      <w:r>
        <w:t xml:space="preserve">et traversaient </w:t>
      </w:r>
      <w:r>
        <w:rPr>
          <w:bCs/>
        </w:rPr>
        <w:t>l</w:t>
      </w:r>
      <w:r w:rsidR="00514D33">
        <w:rPr>
          <w:bCs/>
        </w:rPr>
        <w:t>’</w:t>
      </w:r>
      <w:r>
        <w:rPr>
          <w:bCs/>
        </w:rPr>
        <w:t>arène</w:t>
      </w:r>
      <w:r w:rsidR="00514D33">
        <w:rPr>
          <w:bCs/>
        </w:rPr>
        <w:t xml:space="preserve">, </w:t>
      </w:r>
      <w:r>
        <w:t>courant sur le sable</w:t>
      </w:r>
      <w:r w:rsidR="00514D33">
        <w:t xml:space="preserve">, </w:t>
      </w:r>
      <w:r>
        <w:t>s</w:t>
      </w:r>
      <w:r w:rsidR="00514D33">
        <w:t>’</w:t>
      </w:r>
      <w:r>
        <w:t>arrêtant devant la grille pour lai</w:t>
      </w:r>
      <w:r>
        <w:t>s</w:t>
      </w:r>
      <w:r>
        <w:t>ser passer les mules</w:t>
      </w:r>
      <w:r w:rsidR="00514D33">
        <w:t xml:space="preserve">, </w:t>
      </w:r>
      <w:r>
        <w:t xml:space="preserve">puis tournant sous </w:t>
      </w:r>
      <w:r>
        <w:rPr>
          <w:bCs/>
        </w:rPr>
        <w:t xml:space="preserve">la </w:t>
      </w:r>
      <w:r>
        <w:t>voûte obscure</w:t>
      </w:r>
      <w:r w:rsidR="00514D33">
        <w:t xml:space="preserve"> ; </w:t>
      </w:r>
      <w:r>
        <w:t>les hommes bougonnaient en montant des marches et on le co</w:t>
      </w:r>
      <w:r>
        <w:t>u</w:t>
      </w:r>
      <w:r>
        <w:t>chait sur une table</w:t>
      </w:r>
      <w:r w:rsidR="00514D33">
        <w:t xml:space="preserve">. </w:t>
      </w:r>
      <w:r>
        <w:t xml:space="preserve">Le docteur et deux </w:t>
      </w:r>
      <w:r>
        <w:rPr>
          <w:bCs/>
        </w:rPr>
        <w:t xml:space="preserve">hommes </w:t>
      </w:r>
      <w:r>
        <w:t>en blanc l</w:t>
      </w:r>
      <w:r w:rsidR="00514D33">
        <w:t>’</w:t>
      </w:r>
      <w:r>
        <w:t>attendaient</w:t>
      </w:r>
      <w:r w:rsidR="00514D33">
        <w:t xml:space="preserve">. </w:t>
      </w:r>
      <w:r>
        <w:t>Ils coupèrent sa chemise</w:t>
      </w:r>
      <w:r w:rsidR="00514D33">
        <w:t xml:space="preserve">. </w:t>
      </w:r>
      <w:r>
        <w:t>Manuel se sentait las</w:t>
      </w:r>
      <w:r w:rsidR="00514D33">
        <w:t xml:space="preserve">. </w:t>
      </w:r>
      <w:r>
        <w:t>Il sentait toute sa poitrine chaude</w:t>
      </w:r>
      <w:r w:rsidR="00514D33">
        <w:t xml:space="preserve">, </w:t>
      </w:r>
      <w:r>
        <w:t>brûlante</w:t>
      </w:r>
      <w:r w:rsidR="00514D33">
        <w:t xml:space="preserve">. </w:t>
      </w:r>
      <w:r>
        <w:t>Il re</w:t>
      </w:r>
      <w:r>
        <w:lastRenderedPageBreak/>
        <w:t>commença de tousser et on lui mit quelque chose sur la bouche</w:t>
      </w:r>
      <w:r w:rsidR="00514D33">
        <w:t xml:space="preserve">. </w:t>
      </w:r>
      <w:r>
        <w:t>Chacun s</w:t>
      </w:r>
      <w:r w:rsidR="00514D33">
        <w:t>’</w:t>
      </w:r>
      <w:r>
        <w:t>affairait beaucoup</w:t>
      </w:r>
      <w:r w:rsidR="00514D33">
        <w:t>.</w:t>
      </w:r>
    </w:p>
    <w:p w14:paraId="4E79A375" w14:textId="77777777" w:rsidR="00514D33" w:rsidRDefault="005A7F50">
      <w:r>
        <w:t xml:space="preserve">Il </w:t>
      </w:r>
      <w:r>
        <w:rPr>
          <w:bCs/>
        </w:rPr>
        <w:t xml:space="preserve">avait </w:t>
      </w:r>
      <w:r>
        <w:t>la lumière électrique dans l</w:t>
      </w:r>
      <w:r w:rsidR="00514D33">
        <w:t>’</w:t>
      </w:r>
      <w:r>
        <w:t>œil</w:t>
      </w:r>
      <w:r w:rsidR="00514D33">
        <w:t xml:space="preserve">. </w:t>
      </w:r>
      <w:r>
        <w:t>Il ferma les paupi</w:t>
      </w:r>
      <w:r>
        <w:t>è</w:t>
      </w:r>
      <w:r>
        <w:t>res</w:t>
      </w:r>
      <w:r w:rsidR="00514D33">
        <w:t>.</w:t>
      </w:r>
    </w:p>
    <w:p w14:paraId="2B8099B8" w14:textId="77777777" w:rsidR="00514D33" w:rsidRDefault="005A7F50">
      <w:pPr>
        <w:rPr>
          <w:bCs/>
        </w:rPr>
      </w:pPr>
      <w:r>
        <w:t>Il entendait quelqu</w:t>
      </w:r>
      <w:r w:rsidR="00514D33">
        <w:t>’</w:t>
      </w:r>
      <w:r>
        <w:t xml:space="preserve">un qui montait lourdement les </w:t>
      </w:r>
      <w:r>
        <w:rPr>
          <w:bCs/>
        </w:rPr>
        <w:t>ma</w:t>
      </w:r>
      <w:r>
        <w:rPr>
          <w:bCs/>
        </w:rPr>
        <w:t>r</w:t>
      </w:r>
      <w:r>
        <w:rPr>
          <w:bCs/>
        </w:rPr>
        <w:t>ches</w:t>
      </w:r>
      <w:r w:rsidR="00514D33">
        <w:rPr>
          <w:bCs/>
        </w:rPr>
        <w:t xml:space="preserve">. </w:t>
      </w:r>
      <w:r>
        <w:t>Puis il ne l</w:t>
      </w:r>
      <w:r w:rsidR="00514D33">
        <w:t>’</w:t>
      </w:r>
      <w:r>
        <w:t>entendit plus</w:t>
      </w:r>
      <w:r w:rsidR="00514D33">
        <w:t xml:space="preserve">. </w:t>
      </w:r>
      <w:r>
        <w:t>Puis il entendit un bruit</w:t>
      </w:r>
      <w:r w:rsidR="00514D33">
        <w:t xml:space="preserve">, </w:t>
      </w:r>
      <w:r>
        <w:t>très loin</w:t>
      </w:r>
      <w:r w:rsidR="00514D33">
        <w:t xml:space="preserve">. </w:t>
      </w:r>
      <w:r>
        <w:t>Ça</w:t>
      </w:r>
      <w:r w:rsidR="00514D33">
        <w:t xml:space="preserve">, </w:t>
      </w:r>
      <w:r>
        <w:t>c</w:t>
      </w:r>
      <w:r w:rsidR="00514D33">
        <w:t>’</w:t>
      </w:r>
      <w:r>
        <w:t>était le public</w:t>
      </w:r>
      <w:r w:rsidR="00514D33">
        <w:t xml:space="preserve">. </w:t>
      </w:r>
      <w:r>
        <w:t>Bon</w:t>
      </w:r>
      <w:r w:rsidR="00514D33">
        <w:t xml:space="preserve"> ! </w:t>
      </w:r>
      <w:r>
        <w:t>faudrait que quelqu</w:t>
      </w:r>
      <w:r w:rsidR="00514D33">
        <w:t>’</w:t>
      </w:r>
      <w:r>
        <w:t>un tue l</w:t>
      </w:r>
      <w:r w:rsidR="00514D33">
        <w:t>’</w:t>
      </w:r>
      <w:r>
        <w:t>autre taureau pour lui</w:t>
      </w:r>
      <w:r w:rsidR="00514D33">
        <w:t xml:space="preserve">. </w:t>
      </w:r>
      <w:r>
        <w:t xml:space="preserve">On le dépouillait de sa chemise coupée en </w:t>
      </w:r>
      <w:r>
        <w:rPr>
          <w:bCs/>
        </w:rPr>
        <w:t>morceaux</w:t>
      </w:r>
      <w:r w:rsidR="00514D33">
        <w:rPr>
          <w:bCs/>
        </w:rPr>
        <w:t xml:space="preserve">. </w:t>
      </w:r>
      <w:r>
        <w:t>Le docteur lui souriait</w:t>
      </w:r>
      <w:r w:rsidR="00514D33">
        <w:t xml:space="preserve">. </w:t>
      </w:r>
      <w:r>
        <w:t xml:space="preserve">Et voilà </w:t>
      </w:r>
      <w:r>
        <w:rPr>
          <w:bCs/>
        </w:rPr>
        <w:t>Retana</w:t>
      </w:r>
      <w:r w:rsidR="00514D33">
        <w:rPr>
          <w:bCs/>
        </w:rPr>
        <w:t>.</w:t>
      </w:r>
    </w:p>
    <w:p w14:paraId="7F95F5FE" w14:textId="77777777" w:rsidR="00514D33" w:rsidRDefault="00514D33">
      <w:r>
        <w:rPr>
          <w:bCs/>
        </w:rPr>
        <w:t>— </w:t>
      </w:r>
      <w:r w:rsidR="005A7F50">
        <w:t>Eh</w:t>
      </w:r>
      <w:r>
        <w:t xml:space="preserve">, </w:t>
      </w:r>
      <w:r w:rsidR="005A7F50">
        <w:t>Retana</w:t>
      </w:r>
      <w:r>
        <w:t xml:space="preserve">, </w:t>
      </w:r>
      <w:r w:rsidR="005A7F50">
        <w:t>dit Manuel</w:t>
      </w:r>
      <w:r>
        <w:t xml:space="preserve">. </w:t>
      </w:r>
      <w:r w:rsidR="005A7F50">
        <w:t>Il n</w:t>
      </w:r>
      <w:r>
        <w:t>’</w:t>
      </w:r>
      <w:r w:rsidR="005A7F50">
        <w:t>entendait pas sa voix</w:t>
      </w:r>
      <w:r>
        <w:t xml:space="preserve">. </w:t>
      </w:r>
      <w:r w:rsidR="005A7F50">
        <w:t>Retana sourit et dit quelque chose</w:t>
      </w:r>
      <w:r>
        <w:t xml:space="preserve">. </w:t>
      </w:r>
      <w:r w:rsidR="005A7F50">
        <w:t>Manuel ne l</w:t>
      </w:r>
      <w:r>
        <w:t>’</w:t>
      </w:r>
      <w:r w:rsidR="005A7F50">
        <w:t>entendait pas</w:t>
      </w:r>
      <w:r>
        <w:t>.</w:t>
      </w:r>
    </w:p>
    <w:p w14:paraId="370AFC6C" w14:textId="77777777" w:rsidR="00514D33" w:rsidRDefault="005A7F50">
      <w:r>
        <w:rPr>
          <w:bCs/>
        </w:rPr>
        <w:t xml:space="preserve">Zurito </w:t>
      </w:r>
      <w:r>
        <w:t>était à côté de la table</w:t>
      </w:r>
      <w:r w:rsidR="00514D33">
        <w:t xml:space="preserve">, </w:t>
      </w:r>
      <w:r>
        <w:t>penché vers le docteur et r</w:t>
      </w:r>
      <w:r>
        <w:t>e</w:t>
      </w:r>
      <w:r>
        <w:t>gardant ce qu</w:t>
      </w:r>
      <w:r w:rsidR="00514D33">
        <w:t>’</w:t>
      </w:r>
      <w:r>
        <w:t>il faisait</w:t>
      </w:r>
      <w:r w:rsidR="00514D33">
        <w:t xml:space="preserve">. </w:t>
      </w:r>
      <w:r>
        <w:t>Il avait son costume de picador</w:t>
      </w:r>
      <w:r w:rsidR="00514D33">
        <w:t xml:space="preserve">. </w:t>
      </w:r>
      <w:r>
        <w:t>Pas de chapeau</w:t>
      </w:r>
      <w:r w:rsidR="00514D33">
        <w:t>.</w:t>
      </w:r>
    </w:p>
    <w:p w14:paraId="3B828B7C" w14:textId="77777777" w:rsidR="00514D33" w:rsidRDefault="005A7F50">
      <w:r>
        <w:t>Zurito dit quelque chose à Manuel</w:t>
      </w:r>
      <w:r w:rsidR="00514D33">
        <w:t xml:space="preserve">. </w:t>
      </w:r>
      <w:r>
        <w:t>Il ne l</w:t>
      </w:r>
      <w:r w:rsidR="00514D33">
        <w:t>’</w:t>
      </w:r>
      <w:r>
        <w:t>entendait pas</w:t>
      </w:r>
      <w:r w:rsidR="00514D33">
        <w:t>.</w:t>
      </w:r>
    </w:p>
    <w:p w14:paraId="1A2DDC21" w14:textId="77777777" w:rsidR="00514D33" w:rsidRDefault="005A7F50">
      <w:r>
        <w:t>Zurito parlait à Retana</w:t>
      </w:r>
      <w:r w:rsidR="00514D33">
        <w:t xml:space="preserve">. </w:t>
      </w:r>
      <w:r>
        <w:t>Un des hommes en blanc sourit et tendit à Retana une paire de ciseaux</w:t>
      </w:r>
      <w:r w:rsidR="00514D33">
        <w:t xml:space="preserve">. </w:t>
      </w:r>
      <w:r>
        <w:t>Retana les passa à Zurito</w:t>
      </w:r>
      <w:r w:rsidR="00514D33">
        <w:t xml:space="preserve">. </w:t>
      </w:r>
      <w:r>
        <w:rPr>
          <w:bCs/>
        </w:rPr>
        <w:t xml:space="preserve">Zurito </w:t>
      </w:r>
      <w:r>
        <w:t>dit quelque chose à Manuel</w:t>
      </w:r>
      <w:r w:rsidR="00514D33">
        <w:t xml:space="preserve">. </w:t>
      </w:r>
      <w:r>
        <w:t>Il n</w:t>
      </w:r>
      <w:r w:rsidR="00514D33">
        <w:t>’</w:t>
      </w:r>
      <w:r>
        <w:t>entendait pas</w:t>
      </w:r>
      <w:r w:rsidR="00514D33">
        <w:t>.</w:t>
      </w:r>
    </w:p>
    <w:p w14:paraId="6C62ADC9" w14:textId="77777777" w:rsidR="00514D33" w:rsidRDefault="005A7F50">
      <w:r>
        <w:rPr>
          <w:bCs/>
        </w:rPr>
        <w:t xml:space="preserve">Au diable </w:t>
      </w:r>
      <w:r>
        <w:t>la table d</w:t>
      </w:r>
      <w:r w:rsidR="00514D33">
        <w:t>’</w:t>
      </w:r>
      <w:r>
        <w:t>opération</w:t>
      </w:r>
      <w:r w:rsidR="00514D33">
        <w:t xml:space="preserve">. </w:t>
      </w:r>
      <w:r>
        <w:t>C</w:t>
      </w:r>
      <w:r w:rsidR="00514D33">
        <w:t>’</w:t>
      </w:r>
      <w:r>
        <w:t>est pas la première fois qu</w:t>
      </w:r>
      <w:r w:rsidR="00514D33">
        <w:t>’</w:t>
      </w:r>
      <w:r>
        <w:t>on le collait sur une table d</w:t>
      </w:r>
      <w:r w:rsidR="00514D33">
        <w:t>’</w:t>
      </w:r>
      <w:r>
        <w:t>opération</w:t>
      </w:r>
      <w:r w:rsidR="00514D33">
        <w:t xml:space="preserve">. </w:t>
      </w:r>
      <w:r>
        <w:t>Il n</w:t>
      </w:r>
      <w:r w:rsidR="00514D33">
        <w:t>’</w:t>
      </w:r>
      <w:r>
        <w:t>était pas à la mort</w:t>
      </w:r>
      <w:r w:rsidR="00514D33">
        <w:t xml:space="preserve">. </w:t>
      </w:r>
      <w:r>
        <w:t>On aurait fait venir un prêtre s</w:t>
      </w:r>
      <w:r w:rsidR="00514D33">
        <w:t>’</w:t>
      </w:r>
      <w:r>
        <w:t>il avait été à la mort</w:t>
      </w:r>
      <w:r w:rsidR="00514D33">
        <w:t>.</w:t>
      </w:r>
    </w:p>
    <w:p w14:paraId="20B1E305" w14:textId="77777777" w:rsidR="00514D33" w:rsidRDefault="005A7F50">
      <w:r>
        <w:t>Zurito lui disait quelque chose</w:t>
      </w:r>
      <w:r w:rsidR="00514D33">
        <w:t xml:space="preserve">. </w:t>
      </w:r>
      <w:r>
        <w:t>Il avançait les ciseaux</w:t>
      </w:r>
      <w:r w:rsidR="00514D33">
        <w:t xml:space="preserve">. </w:t>
      </w:r>
      <w:r>
        <w:t>Ça y est</w:t>
      </w:r>
      <w:r w:rsidR="00514D33">
        <w:t xml:space="preserve">. </w:t>
      </w:r>
      <w:r>
        <w:t>On allait couper sa coleta</w:t>
      </w:r>
      <w:r w:rsidR="00514D33">
        <w:t xml:space="preserve">. </w:t>
      </w:r>
      <w:r>
        <w:t>On allait couper sa queue-de-rat</w:t>
      </w:r>
      <w:r w:rsidR="00514D33">
        <w:t>.</w:t>
      </w:r>
    </w:p>
    <w:p w14:paraId="635EF8FA" w14:textId="77777777" w:rsidR="00514D33" w:rsidRDefault="005A7F50">
      <w:r>
        <w:t>Il se dressa sur la table d</w:t>
      </w:r>
      <w:r w:rsidR="00514D33">
        <w:t>’</w:t>
      </w:r>
      <w:r>
        <w:t>opération</w:t>
      </w:r>
      <w:r w:rsidR="00514D33">
        <w:t xml:space="preserve">. </w:t>
      </w:r>
      <w:r>
        <w:t>Le docteur se recula avec humeur</w:t>
      </w:r>
      <w:r w:rsidR="00514D33">
        <w:t xml:space="preserve">. </w:t>
      </w:r>
      <w:r>
        <w:t>Quelqu</w:t>
      </w:r>
      <w:r w:rsidR="00514D33">
        <w:t>’</w:t>
      </w:r>
      <w:r>
        <w:t>un l</w:t>
      </w:r>
      <w:r w:rsidR="00514D33">
        <w:t>’</w:t>
      </w:r>
      <w:r>
        <w:t>attrapa et le retint</w:t>
      </w:r>
      <w:r w:rsidR="00514D33">
        <w:t>.</w:t>
      </w:r>
    </w:p>
    <w:p w14:paraId="4D827792" w14:textId="77777777" w:rsidR="00514D33" w:rsidRDefault="00514D33">
      <w:r>
        <w:lastRenderedPageBreak/>
        <w:t>— </w:t>
      </w:r>
      <w:r w:rsidR="005A7F50">
        <w:t>Tu ne feras pas une chose comme ça</w:t>
      </w:r>
      <w:r>
        <w:t xml:space="preserve">, </w:t>
      </w:r>
      <w:r w:rsidR="005A7F50">
        <w:rPr>
          <w:bCs/>
        </w:rPr>
        <w:t>Manos</w:t>
      </w:r>
      <w:r>
        <w:t xml:space="preserve">, </w:t>
      </w:r>
      <w:r w:rsidR="005A7F50">
        <w:t>dit Manuel</w:t>
      </w:r>
      <w:r>
        <w:t>.</w:t>
      </w:r>
    </w:p>
    <w:p w14:paraId="2131F355" w14:textId="77777777" w:rsidR="00514D33" w:rsidRDefault="005A7F50">
      <w:r>
        <w:t>Il entendit soudain</w:t>
      </w:r>
      <w:r w:rsidR="00514D33">
        <w:t xml:space="preserve">, </w:t>
      </w:r>
      <w:r>
        <w:t>et clairement la voix du picador</w:t>
      </w:r>
      <w:r w:rsidR="00514D33">
        <w:t>.</w:t>
      </w:r>
    </w:p>
    <w:p w14:paraId="1450CECF" w14:textId="77777777" w:rsidR="00514D33" w:rsidRDefault="00514D33">
      <w:r>
        <w:t>— </w:t>
      </w:r>
      <w:r w:rsidR="005A7F50">
        <w:t>Mais non</w:t>
      </w:r>
      <w:r>
        <w:t xml:space="preserve">, </w:t>
      </w:r>
      <w:r w:rsidR="005A7F50">
        <w:t>dit Zurito</w:t>
      </w:r>
      <w:r>
        <w:t xml:space="preserve">. </w:t>
      </w:r>
      <w:r w:rsidR="005A7F50">
        <w:t>Je ne veux pas le faire</w:t>
      </w:r>
      <w:r>
        <w:t xml:space="preserve">. </w:t>
      </w:r>
      <w:r w:rsidR="005A7F50">
        <w:t>C</w:t>
      </w:r>
      <w:r>
        <w:t>’</w:t>
      </w:r>
      <w:r w:rsidR="005A7F50">
        <w:t>était pour blaguer</w:t>
      </w:r>
      <w:r>
        <w:t>.</w:t>
      </w:r>
    </w:p>
    <w:p w14:paraId="7B1AA740" w14:textId="77777777" w:rsidR="00514D33" w:rsidRDefault="00514D33">
      <w:r>
        <w:t>— </w:t>
      </w:r>
      <w:r w:rsidR="005A7F50">
        <w:t>Je marchais bien</w:t>
      </w:r>
      <w:r>
        <w:t xml:space="preserve">, </w:t>
      </w:r>
      <w:r w:rsidR="005A7F50">
        <w:t>dit Manuel</w:t>
      </w:r>
      <w:r>
        <w:t xml:space="preserve">. </w:t>
      </w:r>
      <w:r w:rsidR="005A7F50">
        <w:t>Je n</w:t>
      </w:r>
      <w:r>
        <w:t>’</w:t>
      </w:r>
      <w:r w:rsidR="005A7F50">
        <w:t>ai pas eu de veine</w:t>
      </w:r>
      <w:r>
        <w:t xml:space="preserve">. </w:t>
      </w:r>
      <w:r w:rsidR="005A7F50">
        <w:t>C</w:t>
      </w:r>
      <w:r>
        <w:t>’</w:t>
      </w:r>
      <w:r w:rsidR="005A7F50">
        <w:t>est tout</w:t>
      </w:r>
      <w:r>
        <w:t>.</w:t>
      </w:r>
    </w:p>
    <w:p w14:paraId="488F2A1A" w14:textId="77777777" w:rsidR="00514D33" w:rsidRDefault="005A7F50">
      <w:r>
        <w:t>Il se recoucha</w:t>
      </w:r>
      <w:r w:rsidR="00514D33">
        <w:t xml:space="preserve">. </w:t>
      </w:r>
      <w:r>
        <w:t>On avait mis quelque chose sur son visage</w:t>
      </w:r>
      <w:r w:rsidR="00514D33">
        <w:t xml:space="preserve">. </w:t>
      </w:r>
      <w:r>
        <w:t>Tout cela était familier</w:t>
      </w:r>
      <w:r w:rsidR="00514D33">
        <w:t xml:space="preserve">. </w:t>
      </w:r>
      <w:r>
        <w:t xml:space="preserve">Il aspira </w:t>
      </w:r>
      <w:r>
        <w:rPr>
          <w:bCs/>
        </w:rPr>
        <w:t>profondé</w:t>
      </w:r>
      <w:r>
        <w:t>ment</w:t>
      </w:r>
      <w:r w:rsidR="00514D33">
        <w:t xml:space="preserve">. </w:t>
      </w:r>
      <w:r>
        <w:t>Il se sentait très las</w:t>
      </w:r>
      <w:r w:rsidR="00514D33">
        <w:t xml:space="preserve">. </w:t>
      </w:r>
      <w:r>
        <w:t>Il était très</w:t>
      </w:r>
      <w:r w:rsidR="00514D33">
        <w:t xml:space="preserve">, </w:t>
      </w:r>
      <w:r>
        <w:t>très las</w:t>
      </w:r>
      <w:r w:rsidR="00514D33">
        <w:t xml:space="preserve">. </w:t>
      </w:r>
      <w:r>
        <w:t>On retira l</w:t>
      </w:r>
      <w:r w:rsidR="00514D33">
        <w:t>’</w:t>
      </w:r>
      <w:r>
        <w:t>objet de son visage</w:t>
      </w:r>
      <w:r w:rsidR="00514D33">
        <w:t>.</w:t>
      </w:r>
    </w:p>
    <w:p w14:paraId="374EF7FE" w14:textId="77777777" w:rsidR="00514D33" w:rsidRDefault="00514D33">
      <w:r>
        <w:t>— </w:t>
      </w:r>
      <w:r w:rsidR="005A7F50">
        <w:t>Je marchais bien</w:t>
      </w:r>
      <w:r>
        <w:t xml:space="preserve">, </w:t>
      </w:r>
      <w:r w:rsidR="005A7F50">
        <w:t>dit Manuel faiblement</w:t>
      </w:r>
      <w:r>
        <w:t xml:space="preserve">. </w:t>
      </w:r>
      <w:r w:rsidR="005A7F50">
        <w:t>Je marchais rudement bien</w:t>
      </w:r>
      <w:r>
        <w:t>.</w:t>
      </w:r>
    </w:p>
    <w:p w14:paraId="6B8CAF3A" w14:textId="77777777" w:rsidR="00514D33" w:rsidRDefault="005A7F50">
      <w:r>
        <w:rPr>
          <w:bCs/>
        </w:rPr>
        <w:t xml:space="preserve">Retana </w:t>
      </w:r>
      <w:r>
        <w:t xml:space="preserve">regarda </w:t>
      </w:r>
      <w:r>
        <w:rPr>
          <w:bCs/>
        </w:rPr>
        <w:t xml:space="preserve">Zurito </w:t>
      </w:r>
      <w:r>
        <w:t>puis gagna la porte</w:t>
      </w:r>
      <w:r w:rsidR="00514D33">
        <w:t>.</w:t>
      </w:r>
    </w:p>
    <w:p w14:paraId="0F2B29C0" w14:textId="77777777" w:rsidR="00514D33" w:rsidRDefault="00514D33">
      <w:r>
        <w:t>— </w:t>
      </w:r>
      <w:r w:rsidR="005A7F50">
        <w:t>Je reste près de lui</w:t>
      </w:r>
      <w:r>
        <w:t xml:space="preserve">, </w:t>
      </w:r>
      <w:r w:rsidR="005A7F50">
        <w:t>dit Zurito</w:t>
      </w:r>
      <w:r>
        <w:t>.</w:t>
      </w:r>
    </w:p>
    <w:p w14:paraId="05ED70F6" w14:textId="77777777" w:rsidR="00514D33" w:rsidRDefault="005A7F50">
      <w:r>
        <w:t>Retana fit un mouvement des épaules</w:t>
      </w:r>
      <w:r w:rsidR="00514D33">
        <w:t>.</w:t>
      </w:r>
    </w:p>
    <w:p w14:paraId="0113486A" w14:textId="77777777" w:rsidR="00514D33" w:rsidRDefault="005A7F50">
      <w:r>
        <w:t>Manuel ouvrit les yeux et regarda le picador</w:t>
      </w:r>
      <w:r w:rsidR="00514D33">
        <w:t>.</w:t>
      </w:r>
    </w:p>
    <w:p w14:paraId="5BCDC314" w14:textId="77777777" w:rsidR="00514D33" w:rsidRDefault="00514D33">
      <w:r>
        <w:t>— </w:t>
      </w:r>
      <w:r w:rsidR="005A7F50">
        <w:t>Pas</w:t>
      </w:r>
      <w:r>
        <w:t xml:space="preserve">, </w:t>
      </w:r>
      <w:r w:rsidR="005A7F50">
        <w:t>que je marchais bien</w:t>
      </w:r>
      <w:r>
        <w:t xml:space="preserve">, </w:t>
      </w:r>
      <w:r w:rsidR="005A7F50">
        <w:t>Manos</w:t>
      </w:r>
      <w:r>
        <w:t xml:space="preserve"> ? </w:t>
      </w:r>
      <w:r w:rsidR="005A7F50">
        <w:t>demanda-t-il</w:t>
      </w:r>
      <w:r>
        <w:t xml:space="preserve">, </w:t>
      </w:r>
      <w:r w:rsidR="005A7F50">
        <w:t>atte</w:t>
      </w:r>
      <w:r w:rsidR="005A7F50">
        <w:t>n</w:t>
      </w:r>
      <w:r w:rsidR="005A7F50">
        <w:t>dant une confirmation</w:t>
      </w:r>
      <w:r>
        <w:t>.</w:t>
      </w:r>
    </w:p>
    <w:p w14:paraId="7FC1B56C" w14:textId="77777777" w:rsidR="00514D33" w:rsidRDefault="00514D33">
      <w:r>
        <w:t>— </w:t>
      </w:r>
      <w:r w:rsidR="005A7F50">
        <w:t>Bien sûr</w:t>
      </w:r>
      <w:r>
        <w:t xml:space="preserve">, </w:t>
      </w:r>
      <w:r w:rsidR="005A7F50">
        <w:t>répondit l</w:t>
      </w:r>
      <w:r>
        <w:t>’</w:t>
      </w:r>
      <w:r w:rsidR="005A7F50">
        <w:t>autre</w:t>
      </w:r>
      <w:r>
        <w:t xml:space="preserve">. </w:t>
      </w:r>
      <w:r w:rsidR="005A7F50">
        <w:t>Tu marchais rudement bien</w:t>
      </w:r>
      <w:r>
        <w:t>.</w:t>
      </w:r>
    </w:p>
    <w:p w14:paraId="4559EFC3" w14:textId="77777777" w:rsidR="00514D33" w:rsidRDefault="005A7F50">
      <w:r>
        <w:t>L</w:t>
      </w:r>
      <w:r w:rsidR="00514D33">
        <w:t>’</w:t>
      </w:r>
      <w:r>
        <w:t xml:space="preserve">assistant </w:t>
      </w:r>
      <w:r>
        <w:rPr>
          <w:bCs/>
        </w:rPr>
        <w:t xml:space="preserve">remit </w:t>
      </w:r>
      <w:r>
        <w:t>le cône sur la figure de Manuel qui aspira profondément</w:t>
      </w:r>
      <w:r w:rsidR="00514D33">
        <w:t xml:space="preserve">. </w:t>
      </w:r>
      <w:r>
        <w:t>Zurito restait là</w:t>
      </w:r>
      <w:r w:rsidR="00514D33">
        <w:t xml:space="preserve">, </w:t>
      </w:r>
      <w:r>
        <w:t>tout gauche</w:t>
      </w:r>
      <w:r w:rsidR="00514D33">
        <w:t xml:space="preserve">, </w:t>
      </w:r>
      <w:r>
        <w:t>à le regarder</w:t>
      </w:r>
      <w:r w:rsidR="00514D33">
        <w:t>.</w:t>
      </w:r>
    </w:p>
    <w:p w14:paraId="264FEBAD" w14:textId="77777777" w:rsidR="005A7F50" w:rsidRDefault="005A7F50" w:rsidP="00514D33">
      <w:pPr>
        <w:pStyle w:val="Titre1"/>
      </w:pPr>
      <w:bookmarkStart w:id="6" w:name="_Toc202374686"/>
      <w:r>
        <w:lastRenderedPageBreak/>
        <w:t>Le champion</w:t>
      </w:r>
      <w:bookmarkEnd w:id="6"/>
    </w:p>
    <w:p w14:paraId="63110B89" w14:textId="77777777" w:rsidR="00514D33" w:rsidRDefault="005A7F50">
      <w:r>
        <w:rPr>
          <w:bCs/>
        </w:rPr>
        <w:t xml:space="preserve">Nick </w:t>
      </w:r>
      <w:r>
        <w:t>se releva</w:t>
      </w:r>
      <w:r w:rsidR="00514D33">
        <w:t xml:space="preserve">. </w:t>
      </w:r>
      <w:r>
        <w:t>Il n</w:t>
      </w:r>
      <w:r w:rsidR="00514D33">
        <w:t>’</w:t>
      </w:r>
      <w:r>
        <w:t>avait rien</w:t>
      </w:r>
      <w:r w:rsidR="00514D33">
        <w:t xml:space="preserve">. </w:t>
      </w:r>
      <w:r>
        <w:t>Il vit au bout de la voie les lumières du fourgon disparaître derrière un tournant</w:t>
      </w:r>
      <w:r w:rsidR="00514D33">
        <w:t xml:space="preserve">. </w:t>
      </w:r>
      <w:r>
        <w:t>De ch</w:t>
      </w:r>
      <w:r>
        <w:t>a</w:t>
      </w:r>
      <w:r>
        <w:t>que côté</w:t>
      </w:r>
      <w:r w:rsidR="00514D33">
        <w:t xml:space="preserve">, </w:t>
      </w:r>
      <w:r>
        <w:t>la voie était bordée d</w:t>
      </w:r>
      <w:r w:rsidR="00514D33">
        <w:t>’</w:t>
      </w:r>
      <w:r>
        <w:t>eau</w:t>
      </w:r>
      <w:r w:rsidR="00514D33">
        <w:t xml:space="preserve">, </w:t>
      </w:r>
      <w:r>
        <w:t>puis de marécages</w:t>
      </w:r>
      <w:r w:rsidR="00514D33">
        <w:t xml:space="preserve">, </w:t>
      </w:r>
      <w:r>
        <w:t>de s</w:t>
      </w:r>
      <w:r>
        <w:t>a</w:t>
      </w:r>
      <w:r>
        <w:t>pins</w:t>
      </w:r>
      <w:r w:rsidR="00514D33">
        <w:t>.</w:t>
      </w:r>
    </w:p>
    <w:p w14:paraId="1FF46FBF" w14:textId="77777777" w:rsidR="00514D33" w:rsidRDefault="005A7F50">
      <w:r>
        <w:t>Il se tâta le genou</w:t>
      </w:r>
      <w:r w:rsidR="00514D33">
        <w:t xml:space="preserve">. </w:t>
      </w:r>
      <w:r>
        <w:t>Son pantalon était déchiré</w:t>
      </w:r>
      <w:r w:rsidR="00514D33">
        <w:t xml:space="preserve">, </w:t>
      </w:r>
      <w:r>
        <w:rPr>
          <w:bCs/>
        </w:rPr>
        <w:t xml:space="preserve">la </w:t>
      </w:r>
      <w:r>
        <w:t>peau enl</w:t>
      </w:r>
      <w:r>
        <w:t>e</w:t>
      </w:r>
      <w:r>
        <w:t>vée</w:t>
      </w:r>
      <w:r w:rsidR="00514D33">
        <w:t xml:space="preserve">, </w:t>
      </w:r>
      <w:r>
        <w:t>ses mains étaient écorchées et du sable et des cendres s</w:t>
      </w:r>
      <w:r w:rsidR="00514D33">
        <w:t>’</w:t>
      </w:r>
      <w:r>
        <w:t>étaient fourrés sous ses ongles</w:t>
      </w:r>
      <w:r w:rsidR="00514D33">
        <w:t xml:space="preserve">. </w:t>
      </w:r>
      <w:r>
        <w:t xml:space="preserve">Il gagna le bord de la voie et descendit le </w:t>
      </w:r>
      <w:r>
        <w:rPr>
          <w:bCs/>
        </w:rPr>
        <w:t xml:space="preserve">remblai </w:t>
      </w:r>
      <w:r>
        <w:t xml:space="preserve">pour se laver les </w:t>
      </w:r>
      <w:r>
        <w:rPr>
          <w:bCs/>
        </w:rPr>
        <w:t>mains</w:t>
      </w:r>
      <w:r w:rsidR="00514D33">
        <w:rPr>
          <w:bCs/>
        </w:rPr>
        <w:t xml:space="preserve">. </w:t>
      </w:r>
      <w:r>
        <w:t xml:space="preserve">Il les lava </w:t>
      </w:r>
      <w:r>
        <w:rPr>
          <w:bCs/>
        </w:rPr>
        <w:t>soigne</w:t>
      </w:r>
      <w:r>
        <w:rPr>
          <w:bCs/>
        </w:rPr>
        <w:t>u</w:t>
      </w:r>
      <w:r>
        <w:rPr>
          <w:bCs/>
        </w:rPr>
        <w:t xml:space="preserve">sement </w:t>
      </w:r>
      <w:r>
        <w:t>dans l</w:t>
      </w:r>
      <w:r w:rsidR="00514D33">
        <w:t>’</w:t>
      </w:r>
      <w:r>
        <w:t>eau froide</w:t>
      </w:r>
      <w:r w:rsidR="00514D33">
        <w:t xml:space="preserve">, </w:t>
      </w:r>
      <w:r>
        <w:t>enlevant la saleté de dessous les o</w:t>
      </w:r>
      <w:r>
        <w:t>n</w:t>
      </w:r>
      <w:r>
        <w:t>gles</w:t>
      </w:r>
      <w:r w:rsidR="00514D33">
        <w:t xml:space="preserve">. </w:t>
      </w:r>
      <w:r>
        <w:t>Il s</w:t>
      </w:r>
      <w:r w:rsidR="00514D33">
        <w:t>’</w:t>
      </w:r>
      <w:r>
        <w:t>accroupit et baigna son genou</w:t>
      </w:r>
      <w:r w:rsidR="00514D33">
        <w:t xml:space="preserve">. </w:t>
      </w:r>
      <w:r>
        <w:t xml:space="preserve">Ce vieux </w:t>
      </w:r>
      <w:r>
        <w:rPr>
          <w:bCs/>
        </w:rPr>
        <w:t xml:space="preserve">salaud </w:t>
      </w:r>
      <w:r>
        <w:t>de se</w:t>
      </w:r>
      <w:r>
        <w:t>r</w:t>
      </w:r>
      <w:r>
        <w:t>re-frein</w:t>
      </w:r>
      <w:r w:rsidR="00514D33">
        <w:t xml:space="preserve">. </w:t>
      </w:r>
      <w:r>
        <w:t>Il l</w:t>
      </w:r>
      <w:r w:rsidR="00514D33">
        <w:t>’</w:t>
      </w:r>
      <w:r>
        <w:t>aurait un jour</w:t>
      </w:r>
      <w:r w:rsidR="00514D33">
        <w:t xml:space="preserve">, </w:t>
      </w:r>
      <w:r>
        <w:t>celui-là</w:t>
      </w:r>
      <w:r w:rsidR="00514D33">
        <w:t xml:space="preserve">. </w:t>
      </w:r>
      <w:r>
        <w:t>Il le retrouverait</w:t>
      </w:r>
      <w:r w:rsidR="00514D33">
        <w:t xml:space="preserve">. </w:t>
      </w:r>
      <w:r>
        <w:t>En voilà une manière d</w:t>
      </w:r>
      <w:r w:rsidR="00514D33">
        <w:t>’</w:t>
      </w:r>
      <w:r>
        <w:t>agir</w:t>
      </w:r>
      <w:r w:rsidR="00514D33">
        <w:t>.</w:t>
      </w:r>
    </w:p>
    <w:p w14:paraId="7F6FB837" w14:textId="77777777" w:rsidR="00514D33" w:rsidRDefault="00514D33">
      <w:r>
        <w:t>— </w:t>
      </w:r>
      <w:r w:rsidR="005A7F50">
        <w:t>Viens voir</w:t>
      </w:r>
      <w:r>
        <w:t xml:space="preserve">, </w:t>
      </w:r>
      <w:r w:rsidR="005A7F50">
        <w:t>petit</w:t>
      </w:r>
      <w:r>
        <w:t xml:space="preserve">, </w:t>
      </w:r>
      <w:r w:rsidR="005A7F50">
        <w:t>avait-il dit</w:t>
      </w:r>
      <w:r>
        <w:t xml:space="preserve">. </w:t>
      </w:r>
      <w:r w:rsidR="005A7F50">
        <w:t>J</w:t>
      </w:r>
      <w:r>
        <w:t>’</w:t>
      </w:r>
      <w:r w:rsidR="005A7F50">
        <w:t>ai quelque chose pour toi</w:t>
      </w:r>
      <w:r>
        <w:t>.</w:t>
      </w:r>
    </w:p>
    <w:p w14:paraId="7BFB2145" w14:textId="77777777" w:rsidR="00514D33" w:rsidRDefault="005A7F50">
      <w:r>
        <w:t>Il avait donné dans le panneau</w:t>
      </w:r>
      <w:r w:rsidR="00514D33">
        <w:t xml:space="preserve">. </w:t>
      </w:r>
      <w:r>
        <w:t xml:space="preserve">Comme un petit </w:t>
      </w:r>
      <w:r>
        <w:rPr>
          <w:bCs/>
        </w:rPr>
        <w:t xml:space="preserve">couillon </w:t>
      </w:r>
      <w:r>
        <w:t>qu</w:t>
      </w:r>
      <w:r w:rsidR="00514D33">
        <w:t>’</w:t>
      </w:r>
      <w:r>
        <w:t>il était</w:t>
      </w:r>
      <w:r w:rsidR="00514D33">
        <w:t xml:space="preserve">. </w:t>
      </w:r>
      <w:r>
        <w:t>On ne l</w:t>
      </w:r>
      <w:r w:rsidR="00514D33">
        <w:t>’</w:t>
      </w:r>
      <w:r>
        <w:t>attraperait pas comme ça une autre fois</w:t>
      </w:r>
      <w:r w:rsidR="00514D33">
        <w:t>.</w:t>
      </w:r>
    </w:p>
    <w:p w14:paraId="6C3847AE" w14:textId="77777777" w:rsidR="00514D33" w:rsidRDefault="00514D33">
      <w:pPr>
        <w:rPr>
          <w:bCs/>
        </w:rPr>
      </w:pPr>
      <w:r>
        <w:t>— </w:t>
      </w:r>
      <w:r w:rsidR="005A7F50">
        <w:t>Viens voir</w:t>
      </w:r>
      <w:r>
        <w:t xml:space="preserve">, </w:t>
      </w:r>
      <w:r w:rsidR="005A7F50">
        <w:t>petit</w:t>
      </w:r>
      <w:r>
        <w:t xml:space="preserve">, </w:t>
      </w:r>
      <w:r w:rsidR="005A7F50">
        <w:t>j</w:t>
      </w:r>
      <w:r>
        <w:t>’</w:t>
      </w:r>
      <w:r w:rsidR="005A7F50">
        <w:t xml:space="preserve">ai quelque chose pour </w:t>
      </w:r>
      <w:r w:rsidR="005A7F50">
        <w:rPr>
          <w:bCs/>
        </w:rPr>
        <w:t>toi</w:t>
      </w:r>
      <w:r>
        <w:rPr>
          <w:bCs/>
        </w:rPr>
        <w:t>.</w:t>
      </w:r>
    </w:p>
    <w:p w14:paraId="4622C28A" w14:textId="77777777" w:rsidR="00514D33" w:rsidRDefault="005A7F50">
      <w:r>
        <w:t xml:space="preserve">Et alors </w:t>
      </w:r>
      <w:r>
        <w:rPr>
          <w:i/>
          <w:iCs/>
        </w:rPr>
        <w:t>bim</w:t>
      </w:r>
      <w:r>
        <w:t xml:space="preserve"> et il avait atterri au bord de la voie sur les </w:t>
      </w:r>
      <w:r>
        <w:rPr>
          <w:bCs/>
        </w:rPr>
        <w:t xml:space="preserve">mains </w:t>
      </w:r>
      <w:r>
        <w:t>et sur les genoux</w:t>
      </w:r>
      <w:r w:rsidR="00514D33">
        <w:t>.</w:t>
      </w:r>
    </w:p>
    <w:p w14:paraId="3E8E0A5D" w14:textId="77777777" w:rsidR="00514D33" w:rsidRDefault="005A7F50">
      <w:r>
        <w:rPr>
          <w:bCs/>
        </w:rPr>
        <w:t xml:space="preserve">Nick </w:t>
      </w:r>
      <w:r>
        <w:t xml:space="preserve">se frotta </w:t>
      </w:r>
      <w:r>
        <w:rPr>
          <w:bCs/>
        </w:rPr>
        <w:t>l</w:t>
      </w:r>
      <w:r w:rsidR="00514D33">
        <w:rPr>
          <w:bCs/>
        </w:rPr>
        <w:t>’</w:t>
      </w:r>
      <w:r>
        <w:rPr>
          <w:bCs/>
        </w:rPr>
        <w:t>œil</w:t>
      </w:r>
      <w:r w:rsidR="00514D33">
        <w:rPr>
          <w:bCs/>
        </w:rPr>
        <w:t xml:space="preserve">. </w:t>
      </w:r>
      <w:r>
        <w:t>Une grosse bosse lui venait</w:t>
      </w:r>
      <w:r w:rsidR="00514D33">
        <w:t xml:space="preserve">. </w:t>
      </w:r>
      <w:r>
        <w:t xml:space="preserve">Il allait avoir un </w:t>
      </w:r>
      <w:r>
        <w:rPr>
          <w:bCs/>
        </w:rPr>
        <w:t xml:space="preserve">cocard </w:t>
      </w:r>
      <w:r>
        <w:t>bien sûr</w:t>
      </w:r>
      <w:r w:rsidR="00514D33">
        <w:t xml:space="preserve">. </w:t>
      </w:r>
      <w:r>
        <w:t xml:space="preserve">Ça faisait </w:t>
      </w:r>
      <w:r>
        <w:rPr>
          <w:bCs/>
        </w:rPr>
        <w:t xml:space="preserve">déjà </w:t>
      </w:r>
      <w:r>
        <w:t>mal</w:t>
      </w:r>
      <w:r w:rsidR="00514D33">
        <w:t>.</w:t>
      </w:r>
    </w:p>
    <w:p w14:paraId="6A3070A4" w14:textId="77777777" w:rsidR="00514D33" w:rsidRDefault="005A7F50">
      <w:r>
        <w:t>Cet enfant de salaud de serre-frein</w:t>
      </w:r>
      <w:r w:rsidR="00514D33">
        <w:t>.</w:t>
      </w:r>
    </w:p>
    <w:p w14:paraId="5F5E4221" w14:textId="77777777" w:rsidR="00514D33" w:rsidRDefault="005A7F50">
      <w:r>
        <w:t xml:space="preserve">Il tâta des doigts la bosse au-dessus de son </w:t>
      </w:r>
      <w:r>
        <w:rPr>
          <w:bCs/>
        </w:rPr>
        <w:t>œil</w:t>
      </w:r>
      <w:r w:rsidR="00514D33">
        <w:rPr>
          <w:bCs/>
        </w:rPr>
        <w:t xml:space="preserve">. </w:t>
      </w:r>
      <w:r>
        <w:t>Eh bien</w:t>
      </w:r>
      <w:r w:rsidR="00514D33">
        <w:t xml:space="preserve">, </w:t>
      </w:r>
      <w:r>
        <w:t>ce n</w:t>
      </w:r>
      <w:r w:rsidR="00514D33">
        <w:t>’</w:t>
      </w:r>
      <w:r>
        <w:t>était jamais qu</w:t>
      </w:r>
      <w:r w:rsidR="00514D33">
        <w:t>’</w:t>
      </w:r>
      <w:r>
        <w:t>un cocard</w:t>
      </w:r>
      <w:r w:rsidR="00514D33">
        <w:t xml:space="preserve">. </w:t>
      </w:r>
      <w:r>
        <w:t>C</w:t>
      </w:r>
      <w:r w:rsidR="00514D33">
        <w:t>’</w:t>
      </w:r>
      <w:r>
        <w:t>est tout ce qu</w:t>
      </w:r>
      <w:r w:rsidR="00514D33">
        <w:t>’</w:t>
      </w:r>
      <w:r>
        <w:t>il avait récol</w:t>
      </w:r>
      <w:r>
        <w:lastRenderedPageBreak/>
        <w:t xml:space="preserve">té dans </w:t>
      </w:r>
      <w:r>
        <w:rPr>
          <w:bCs/>
        </w:rPr>
        <w:t>l</w:t>
      </w:r>
      <w:r w:rsidR="00514D33">
        <w:rPr>
          <w:bCs/>
        </w:rPr>
        <w:t>’</w:t>
      </w:r>
      <w:r>
        <w:rPr>
          <w:bCs/>
        </w:rPr>
        <w:t>histoire</w:t>
      </w:r>
      <w:r w:rsidR="00514D33">
        <w:rPr>
          <w:bCs/>
        </w:rPr>
        <w:t xml:space="preserve">. </w:t>
      </w:r>
      <w:r>
        <w:t>Ça n</w:t>
      </w:r>
      <w:r w:rsidR="00514D33">
        <w:t>’</w:t>
      </w:r>
      <w:r>
        <w:t>était pas payé trop cher</w:t>
      </w:r>
      <w:r w:rsidR="00514D33">
        <w:t xml:space="preserve">. </w:t>
      </w:r>
      <w:r>
        <w:t>Il aurait voulu voir son œil en se regardant dans l</w:t>
      </w:r>
      <w:r w:rsidR="00514D33">
        <w:t>’</w:t>
      </w:r>
      <w:r>
        <w:t>eau</w:t>
      </w:r>
      <w:r w:rsidR="00514D33">
        <w:t xml:space="preserve">, </w:t>
      </w:r>
      <w:r>
        <w:t>mais pas moyen</w:t>
      </w:r>
      <w:r w:rsidR="00514D33">
        <w:t xml:space="preserve">. </w:t>
      </w:r>
      <w:r>
        <w:t>Il faisait so</w:t>
      </w:r>
      <w:r>
        <w:t>m</w:t>
      </w:r>
      <w:r>
        <w:t>bre et il était loin de partout</w:t>
      </w:r>
      <w:r w:rsidR="00514D33">
        <w:t xml:space="preserve">. </w:t>
      </w:r>
      <w:r>
        <w:t>Il essuya ses mains sur son pantalon et se releva</w:t>
      </w:r>
      <w:r w:rsidR="00514D33">
        <w:t xml:space="preserve">, </w:t>
      </w:r>
      <w:r>
        <w:t xml:space="preserve">puis grimpa </w:t>
      </w:r>
      <w:r>
        <w:rPr>
          <w:bCs/>
        </w:rPr>
        <w:t xml:space="preserve">le </w:t>
      </w:r>
      <w:r>
        <w:t>remblai j</w:t>
      </w:r>
      <w:r>
        <w:rPr>
          <w:bCs/>
        </w:rPr>
        <w:t>usqu</w:t>
      </w:r>
      <w:r w:rsidR="00514D33">
        <w:rPr>
          <w:bCs/>
        </w:rPr>
        <w:t>’</w:t>
      </w:r>
      <w:r>
        <w:rPr>
          <w:bCs/>
        </w:rPr>
        <w:t xml:space="preserve">aux </w:t>
      </w:r>
      <w:r>
        <w:t>rails</w:t>
      </w:r>
      <w:r w:rsidR="00514D33">
        <w:t>.</w:t>
      </w:r>
    </w:p>
    <w:p w14:paraId="3E1BE42C" w14:textId="77777777" w:rsidR="00514D33" w:rsidRDefault="005A7F50">
      <w:r>
        <w:t>Il suivit la voie</w:t>
      </w:r>
      <w:r w:rsidR="00514D33">
        <w:t xml:space="preserve">. </w:t>
      </w:r>
      <w:r>
        <w:t>Le ballast était bien fait</w:t>
      </w:r>
      <w:r w:rsidR="00514D33">
        <w:t xml:space="preserve">, </w:t>
      </w:r>
      <w:r>
        <w:t>du sable et du gr</w:t>
      </w:r>
      <w:r>
        <w:t>a</w:t>
      </w:r>
      <w:r>
        <w:t>vier tassés entre les traverses</w:t>
      </w:r>
      <w:r w:rsidR="00514D33">
        <w:t xml:space="preserve">, </w:t>
      </w:r>
      <w:r>
        <w:t>et rendait la marche facile et sûre</w:t>
      </w:r>
      <w:r w:rsidR="00514D33">
        <w:t xml:space="preserve">. </w:t>
      </w:r>
      <w:r>
        <w:t xml:space="preserve">Cette chaussée plate filait comme une jetée à travers le </w:t>
      </w:r>
      <w:r>
        <w:rPr>
          <w:bCs/>
        </w:rPr>
        <w:t>marais</w:t>
      </w:r>
      <w:r w:rsidR="00514D33">
        <w:rPr>
          <w:bCs/>
        </w:rPr>
        <w:t xml:space="preserve">. </w:t>
      </w:r>
      <w:r>
        <w:rPr>
          <w:bCs/>
        </w:rPr>
        <w:t>Nick marchait</w:t>
      </w:r>
      <w:r w:rsidR="00514D33">
        <w:rPr>
          <w:bCs/>
        </w:rPr>
        <w:t xml:space="preserve">. </w:t>
      </w:r>
      <w:r>
        <w:t>Il fallait arriver quelque part</w:t>
      </w:r>
      <w:r w:rsidR="00514D33">
        <w:t>.</w:t>
      </w:r>
    </w:p>
    <w:p w14:paraId="4F0D534F" w14:textId="77777777" w:rsidR="00514D33" w:rsidRDefault="005A7F50">
      <w:r>
        <w:t>Nick avait sauté sur le train de marchandises au moment où celui-ci ralentissait devant les dépôts</w:t>
      </w:r>
      <w:r w:rsidR="00514D33">
        <w:t xml:space="preserve">, </w:t>
      </w:r>
      <w:r>
        <w:t xml:space="preserve">aux environs de </w:t>
      </w:r>
      <w:r>
        <w:rPr>
          <w:bCs/>
        </w:rPr>
        <w:t>Wa</w:t>
      </w:r>
      <w:r>
        <w:rPr>
          <w:bCs/>
        </w:rPr>
        <w:t>l</w:t>
      </w:r>
      <w:r>
        <w:rPr>
          <w:bCs/>
        </w:rPr>
        <w:t>ton Junction</w:t>
      </w:r>
      <w:r w:rsidR="00514D33">
        <w:rPr>
          <w:bCs/>
        </w:rPr>
        <w:t xml:space="preserve">. </w:t>
      </w:r>
      <w:r>
        <w:t>Le train</w:t>
      </w:r>
      <w:r w:rsidR="00514D33">
        <w:t xml:space="preserve">, </w:t>
      </w:r>
      <w:r>
        <w:t>et Nick dessus</w:t>
      </w:r>
      <w:r w:rsidR="00514D33">
        <w:t xml:space="preserve">, </w:t>
      </w:r>
      <w:r>
        <w:t xml:space="preserve">avait traversé </w:t>
      </w:r>
      <w:r>
        <w:rPr>
          <w:bCs/>
        </w:rPr>
        <w:t xml:space="preserve">Kalkaska </w:t>
      </w:r>
      <w:r>
        <w:t>quand il commençait de faire sombre</w:t>
      </w:r>
      <w:r w:rsidR="00514D33">
        <w:t xml:space="preserve">. </w:t>
      </w:r>
      <w:r>
        <w:t>Maintenant</w:t>
      </w:r>
      <w:r w:rsidR="00514D33">
        <w:t xml:space="preserve">, </w:t>
      </w:r>
      <w:r>
        <w:t>Mancelona ne devait pas être loin</w:t>
      </w:r>
      <w:r w:rsidR="00514D33">
        <w:t xml:space="preserve">. </w:t>
      </w:r>
      <w:r>
        <w:t>Cinq ou six kilomètres de marais</w:t>
      </w:r>
      <w:r w:rsidR="00514D33">
        <w:t xml:space="preserve">. </w:t>
      </w:r>
      <w:r>
        <w:t>Il su</w:t>
      </w:r>
      <w:r>
        <w:t>i</w:t>
      </w:r>
      <w:r>
        <w:t>vait la voie</w:t>
      </w:r>
      <w:r w:rsidR="00514D33">
        <w:t xml:space="preserve">, </w:t>
      </w:r>
      <w:r>
        <w:t>marchant de façon à rester sur le ballast entre les traverses</w:t>
      </w:r>
      <w:r w:rsidR="00514D33">
        <w:t xml:space="preserve">, </w:t>
      </w:r>
      <w:r>
        <w:t>le marais apparaissant</w:t>
      </w:r>
      <w:r w:rsidR="00514D33">
        <w:t xml:space="preserve">, </w:t>
      </w:r>
      <w:r>
        <w:t>fantomatique dans la brume qui s</w:t>
      </w:r>
      <w:r w:rsidR="00514D33">
        <w:t>’</w:t>
      </w:r>
      <w:r>
        <w:t>élevait</w:t>
      </w:r>
      <w:r w:rsidR="00514D33">
        <w:t xml:space="preserve">. </w:t>
      </w:r>
      <w:r>
        <w:t>Son œil lui faisait mal et il avait faim</w:t>
      </w:r>
      <w:r w:rsidR="00514D33">
        <w:t xml:space="preserve">. </w:t>
      </w:r>
      <w:r>
        <w:t>Il continuait de tricoter</w:t>
      </w:r>
      <w:r w:rsidR="00514D33">
        <w:t xml:space="preserve">, </w:t>
      </w:r>
      <w:r>
        <w:t>faisant passer les kilomètres de voie derrière lui</w:t>
      </w:r>
      <w:r w:rsidR="00514D33">
        <w:t xml:space="preserve">. </w:t>
      </w:r>
      <w:r>
        <w:t>Plus loin</w:t>
      </w:r>
      <w:r w:rsidR="00514D33">
        <w:t xml:space="preserve">, </w:t>
      </w:r>
      <w:r>
        <w:t>il y avait un pont</w:t>
      </w:r>
      <w:r w:rsidR="00514D33">
        <w:t xml:space="preserve">. </w:t>
      </w:r>
      <w:r>
        <w:rPr>
          <w:bCs/>
        </w:rPr>
        <w:t xml:space="preserve">Nick </w:t>
      </w:r>
      <w:r>
        <w:t>le traversa</w:t>
      </w:r>
      <w:r w:rsidR="00514D33">
        <w:t xml:space="preserve">, </w:t>
      </w:r>
      <w:r>
        <w:t>ses talons sonnant creux sur le fer</w:t>
      </w:r>
      <w:r w:rsidR="00514D33">
        <w:t xml:space="preserve">. </w:t>
      </w:r>
      <w:r>
        <w:t>Tout en bas</w:t>
      </w:r>
      <w:r w:rsidR="00514D33">
        <w:t xml:space="preserve">, </w:t>
      </w:r>
      <w:r>
        <w:t>on apercevait l</w:t>
      </w:r>
      <w:r w:rsidR="00514D33">
        <w:t>’</w:t>
      </w:r>
      <w:r>
        <w:t>eau noire entre les interstices des traverses</w:t>
      </w:r>
      <w:r w:rsidR="00514D33">
        <w:t xml:space="preserve">. </w:t>
      </w:r>
      <w:r>
        <w:t xml:space="preserve">Nick donna un coup de pied dans un boulon qui traînait et le fit tomber dans </w:t>
      </w:r>
      <w:r>
        <w:rPr>
          <w:bCs/>
        </w:rPr>
        <w:t>l</w:t>
      </w:r>
      <w:r w:rsidR="00514D33">
        <w:rPr>
          <w:bCs/>
        </w:rPr>
        <w:t>’</w:t>
      </w:r>
      <w:r>
        <w:rPr>
          <w:bCs/>
        </w:rPr>
        <w:t>eau</w:t>
      </w:r>
      <w:r w:rsidR="00514D33">
        <w:rPr>
          <w:bCs/>
        </w:rPr>
        <w:t xml:space="preserve">. </w:t>
      </w:r>
      <w:r>
        <w:t>De l</w:t>
      </w:r>
      <w:r w:rsidR="00514D33">
        <w:t>’</w:t>
      </w:r>
      <w:r>
        <w:t>autre côté du pont il y avait des collines</w:t>
      </w:r>
      <w:r w:rsidR="00514D33">
        <w:t xml:space="preserve">. </w:t>
      </w:r>
      <w:r>
        <w:t>Elles étaient hautes et sombres de chaque côté de la voie</w:t>
      </w:r>
      <w:r w:rsidR="00514D33">
        <w:t xml:space="preserve">. </w:t>
      </w:r>
      <w:r>
        <w:t>Devant lui</w:t>
      </w:r>
      <w:r w:rsidR="00514D33">
        <w:t xml:space="preserve">, </w:t>
      </w:r>
      <w:r>
        <w:t>Nick aperçut un feu</w:t>
      </w:r>
      <w:r w:rsidR="00514D33">
        <w:t>.</w:t>
      </w:r>
    </w:p>
    <w:p w14:paraId="4D41EA0C" w14:textId="77777777" w:rsidR="00514D33" w:rsidRDefault="005A7F50">
      <w:r>
        <w:t>Suivant les rails</w:t>
      </w:r>
      <w:r w:rsidR="00514D33">
        <w:t xml:space="preserve">, </w:t>
      </w:r>
      <w:r>
        <w:t>il s</w:t>
      </w:r>
      <w:r w:rsidR="00514D33">
        <w:t>’</w:t>
      </w:r>
      <w:r>
        <w:t>avança avec précautions dans la direction du feu qui était à quelque distance du bord de la voie</w:t>
      </w:r>
      <w:r w:rsidR="00514D33">
        <w:t xml:space="preserve">, </w:t>
      </w:r>
      <w:r>
        <w:t>en contrebas</w:t>
      </w:r>
      <w:r w:rsidR="00514D33">
        <w:t xml:space="preserve">. </w:t>
      </w:r>
      <w:r>
        <w:t>Il n</w:t>
      </w:r>
      <w:r w:rsidR="00514D33">
        <w:t>’</w:t>
      </w:r>
      <w:r>
        <w:t>en avait vu que la lueur</w:t>
      </w:r>
      <w:r w:rsidR="00514D33">
        <w:t xml:space="preserve">. </w:t>
      </w:r>
      <w:r>
        <w:t xml:space="preserve">La voie passait au </w:t>
      </w:r>
      <w:r>
        <w:rPr>
          <w:bCs/>
        </w:rPr>
        <w:t xml:space="preserve">milieu </w:t>
      </w:r>
      <w:r>
        <w:t>d</w:t>
      </w:r>
      <w:r w:rsidR="00514D33">
        <w:t>’</w:t>
      </w:r>
      <w:r>
        <w:t xml:space="preserve">une éclaircie et à </w:t>
      </w:r>
      <w:r>
        <w:rPr>
          <w:bCs/>
        </w:rPr>
        <w:t>l</w:t>
      </w:r>
      <w:r w:rsidR="00514D33">
        <w:rPr>
          <w:bCs/>
        </w:rPr>
        <w:t>’</w:t>
      </w:r>
      <w:r>
        <w:rPr>
          <w:bCs/>
        </w:rPr>
        <w:t xml:space="preserve">endroit </w:t>
      </w:r>
      <w:r>
        <w:t>où le feu était allumé la campagne s</w:t>
      </w:r>
      <w:r w:rsidR="00514D33">
        <w:t>’</w:t>
      </w:r>
      <w:r>
        <w:t>ouvrait et se changeait en boqueteaux</w:t>
      </w:r>
      <w:r w:rsidR="00514D33">
        <w:t xml:space="preserve">. </w:t>
      </w:r>
      <w:r>
        <w:t xml:space="preserve">Nick descendit avec précautions du remblai et prenant au </w:t>
      </w:r>
      <w:r>
        <w:lastRenderedPageBreak/>
        <w:t>plus court s</w:t>
      </w:r>
      <w:r w:rsidR="00514D33">
        <w:t>’</w:t>
      </w:r>
      <w:r>
        <w:t>enfonça sous bois pour s</w:t>
      </w:r>
      <w:r w:rsidR="00514D33">
        <w:t>’</w:t>
      </w:r>
      <w:r>
        <w:t>approcher du feu à l</w:t>
      </w:r>
      <w:r w:rsidR="00514D33">
        <w:t>’</w:t>
      </w:r>
      <w:r>
        <w:t>abri des arbres</w:t>
      </w:r>
      <w:r w:rsidR="00514D33">
        <w:t xml:space="preserve">. </w:t>
      </w:r>
      <w:r>
        <w:t>C</w:t>
      </w:r>
      <w:r w:rsidR="00514D33">
        <w:t>’</w:t>
      </w:r>
      <w:r>
        <w:t>était des h</w:t>
      </w:r>
      <w:r>
        <w:t>ê</w:t>
      </w:r>
      <w:r>
        <w:t>tres et</w:t>
      </w:r>
      <w:r w:rsidR="00514D33">
        <w:t xml:space="preserve">, </w:t>
      </w:r>
      <w:r>
        <w:t>tandis qu</w:t>
      </w:r>
      <w:r w:rsidR="00514D33">
        <w:t>’</w:t>
      </w:r>
      <w:r>
        <w:t>il marchait entre les arbres</w:t>
      </w:r>
      <w:r w:rsidR="00514D33">
        <w:t xml:space="preserve">, </w:t>
      </w:r>
      <w:r>
        <w:t>il sentait sous ses semelles les châtaignes des faines tombées à terre</w:t>
      </w:r>
      <w:r w:rsidR="00514D33">
        <w:t xml:space="preserve">. </w:t>
      </w:r>
      <w:r>
        <w:t>Le feu brillait à présent</w:t>
      </w:r>
      <w:r w:rsidR="00514D33">
        <w:t xml:space="preserve">, </w:t>
      </w:r>
      <w:r>
        <w:t>Juste à la lisière du bois</w:t>
      </w:r>
      <w:r w:rsidR="00514D33">
        <w:t xml:space="preserve">. </w:t>
      </w:r>
      <w:r>
        <w:t>Il y avait un homme assis auprès</w:t>
      </w:r>
      <w:r w:rsidR="00514D33">
        <w:t xml:space="preserve">. </w:t>
      </w:r>
      <w:r>
        <w:t>Nick resta derrière un arbre pour l</w:t>
      </w:r>
      <w:r w:rsidR="00514D33">
        <w:t>’</w:t>
      </w:r>
      <w:r>
        <w:t>examiner</w:t>
      </w:r>
      <w:r w:rsidR="00514D33">
        <w:t xml:space="preserve">. </w:t>
      </w:r>
      <w:r>
        <w:t>L</w:t>
      </w:r>
      <w:r w:rsidR="00514D33">
        <w:t>’</w:t>
      </w:r>
      <w:r>
        <w:t>homme avait l</w:t>
      </w:r>
      <w:r w:rsidR="00514D33">
        <w:t>’</w:t>
      </w:r>
      <w:r>
        <w:t>air d</w:t>
      </w:r>
      <w:r w:rsidR="00514D33">
        <w:t>’</w:t>
      </w:r>
      <w:r>
        <w:t>être seul</w:t>
      </w:r>
      <w:r w:rsidR="00514D33">
        <w:t xml:space="preserve">. </w:t>
      </w:r>
      <w:r>
        <w:t>Il était assis là</w:t>
      </w:r>
      <w:r w:rsidR="00514D33">
        <w:t xml:space="preserve">, </w:t>
      </w:r>
      <w:r>
        <w:t xml:space="preserve">la tête dans ses </w:t>
      </w:r>
      <w:r>
        <w:rPr>
          <w:bCs/>
        </w:rPr>
        <w:t>mains</w:t>
      </w:r>
      <w:r w:rsidR="00514D33">
        <w:rPr>
          <w:bCs/>
        </w:rPr>
        <w:t xml:space="preserve">, </w:t>
      </w:r>
      <w:r>
        <w:t>et regardait les flammes</w:t>
      </w:r>
      <w:r w:rsidR="00514D33">
        <w:t xml:space="preserve">. </w:t>
      </w:r>
      <w:r>
        <w:t>Nick sortit du bois et s</w:t>
      </w:r>
      <w:r w:rsidR="00514D33">
        <w:t>’</w:t>
      </w:r>
      <w:r>
        <w:t>avança dans la lumière</w:t>
      </w:r>
      <w:r w:rsidR="00514D33">
        <w:t>.</w:t>
      </w:r>
    </w:p>
    <w:p w14:paraId="74BC9ADC" w14:textId="77777777" w:rsidR="00514D33" w:rsidRDefault="005A7F50">
      <w:r>
        <w:t>L</w:t>
      </w:r>
      <w:r w:rsidR="00514D33">
        <w:t>’</w:t>
      </w:r>
      <w:r>
        <w:t>homme</w:t>
      </w:r>
      <w:r w:rsidR="00514D33">
        <w:t xml:space="preserve">, </w:t>
      </w:r>
      <w:r>
        <w:t>toujours assis</w:t>
      </w:r>
      <w:r w:rsidR="00514D33">
        <w:t xml:space="preserve">, </w:t>
      </w:r>
      <w:r>
        <w:t>regardait les flammes</w:t>
      </w:r>
      <w:r w:rsidR="00514D33">
        <w:t xml:space="preserve">. </w:t>
      </w:r>
      <w:r>
        <w:t xml:space="preserve">Quand </w:t>
      </w:r>
      <w:r>
        <w:rPr>
          <w:bCs/>
        </w:rPr>
        <w:t>Nick s</w:t>
      </w:r>
      <w:r w:rsidR="00514D33">
        <w:rPr>
          <w:bCs/>
        </w:rPr>
        <w:t>’</w:t>
      </w:r>
      <w:r>
        <w:rPr>
          <w:bCs/>
        </w:rPr>
        <w:t>arrêta</w:t>
      </w:r>
      <w:r w:rsidR="00514D33">
        <w:rPr>
          <w:bCs/>
        </w:rPr>
        <w:t xml:space="preserve">, </w:t>
      </w:r>
      <w:r>
        <w:rPr>
          <w:bCs/>
        </w:rPr>
        <w:t>tout près de lui</w:t>
      </w:r>
      <w:r w:rsidR="00514D33">
        <w:rPr>
          <w:bCs/>
        </w:rPr>
        <w:t xml:space="preserve">, </w:t>
      </w:r>
      <w:r>
        <w:rPr>
          <w:bCs/>
        </w:rPr>
        <w:t xml:space="preserve">il </w:t>
      </w:r>
      <w:r>
        <w:t xml:space="preserve">ne </w:t>
      </w:r>
      <w:r>
        <w:rPr>
          <w:bCs/>
        </w:rPr>
        <w:t xml:space="preserve">bougea </w:t>
      </w:r>
      <w:r>
        <w:t>pas</w:t>
      </w:r>
      <w:r w:rsidR="00514D33">
        <w:t>.</w:t>
      </w:r>
    </w:p>
    <w:p w14:paraId="028DD539" w14:textId="77777777" w:rsidR="00514D33" w:rsidRDefault="00514D33">
      <w:pPr>
        <w:rPr>
          <w:lang w:val="nl-NL"/>
        </w:rPr>
      </w:pPr>
      <w:r>
        <w:t>— </w:t>
      </w:r>
      <w:r w:rsidR="005A7F50">
        <w:rPr>
          <w:bCs/>
          <w:lang w:val="nl-NL"/>
        </w:rPr>
        <w:t>Hello</w:t>
      </w:r>
      <w:r>
        <w:rPr>
          <w:bCs/>
          <w:lang w:val="nl-NL"/>
        </w:rPr>
        <w:t xml:space="preserve"> ! </w:t>
      </w:r>
      <w:r w:rsidR="005A7F50">
        <w:rPr>
          <w:lang w:val="nl-NL"/>
        </w:rPr>
        <w:t>dit Nick</w:t>
      </w:r>
      <w:r>
        <w:rPr>
          <w:lang w:val="nl-NL"/>
        </w:rPr>
        <w:t>.</w:t>
      </w:r>
    </w:p>
    <w:p w14:paraId="1639A362" w14:textId="77777777" w:rsidR="00514D33" w:rsidRDefault="005A7F50">
      <w:r>
        <w:t>L</w:t>
      </w:r>
      <w:r w:rsidR="00514D33">
        <w:t>’</w:t>
      </w:r>
      <w:r>
        <w:t>homme leva la tête</w:t>
      </w:r>
      <w:r w:rsidR="00514D33">
        <w:t>.</w:t>
      </w:r>
    </w:p>
    <w:p w14:paraId="3C3D9882" w14:textId="77777777" w:rsidR="00514D33" w:rsidRDefault="00514D33">
      <w:r>
        <w:t>— </w:t>
      </w:r>
      <w:r w:rsidR="005A7F50">
        <w:t>Où as-tu reçu cette chandelle</w:t>
      </w:r>
      <w:r>
        <w:t xml:space="preserve"> ? </w:t>
      </w:r>
      <w:r w:rsidR="005A7F50">
        <w:t>dit-il</w:t>
      </w:r>
      <w:r>
        <w:t>.</w:t>
      </w:r>
    </w:p>
    <w:p w14:paraId="22107CA9" w14:textId="77777777" w:rsidR="00514D33" w:rsidRDefault="00514D33">
      <w:r>
        <w:t>— </w:t>
      </w:r>
      <w:r w:rsidR="005A7F50">
        <w:t>Un serre-frein m</w:t>
      </w:r>
      <w:r>
        <w:t>’</w:t>
      </w:r>
      <w:r w:rsidR="005A7F50">
        <w:t>a foutu en bas</w:t>
      </w:r>
      <w:r>
        <w:t>.</w:t>
      </w:r>
    </w:p>
    <w:p w14:paraId="6D8B132B" w14:textId="77777777" w:rsidR="00514D33" w:rsidRDefault="00514D33">
      <w:r>
        <w:t>— </w:t>
      </w:r>
      <w:r w:rsidR="005A7F50">
        <w:t>Du train de marchandises</w:t>
      </w:r>
      <w:r>
        <w:t> ?</w:t>
      </w:r>
    </w:p>
    <w:p w14:paraId="0B6B462B" w14:textId="77777777" w:rsidR="00514D33" w:rsidRDefault="00514D33">
      <w:r>
        <w:t>— </w:t>
      </w:r>
      <w:r w:rsidR="005A7F50">
        <w:t>Oui</w:t>
      </w:r>
      <w:r>
        <w:t>.</w:t>
      </w:r>
    </w:p>
    <w:p w14:paraId="2D6FA8AD" w14:textId="77777777" w:rsidR="00514D33" w:rsidRDefault="00514D33">
      <w:r>
        <w:t>— </w:t>
      </w:r>
      <w:r w:rsidR="005A7F50">
        <w:t xml:space="preserve">Je </w:t>
      </w:r>
      <w:r w:rsidR="005A7F50">
        <w:rPr>
          <w:bCs/>
        </w:rPr>
        <w:t>l</w:t>
      </w:r>
      <w:r>
        <w:rPr>
          <w:bCs/>
        </w:rPr>
        <w:t>’</w:t>
      </w:r>
      <w:r w:rsidR="005A7F50">
        <w:rPr>
          <w:bCs/>
        </w:rPr>
        <w:t xml:space="preserve">ai </w:t>
      </w:r>
      <w:r w:rsidR="005A7F50">
        <w:t>vu</w:t>
      </w:r>
      <w:r>
        <w:t xml:space="preserve">, </w:t>
      </w:r>
      <w:r w:rsidR="005A7F50">
        <w:t>ce salaud</w:t>
      </w:r>
      <w:r>
        <w:t xml:space="preserve">, </w:t>
      </w:r>
      <w:r w:rsidR="005A7F50">
        <w:t>dit l</w:t>
      </w:r>
      <w:r>
        <w:t>’</w:t>
      </w:r>
      <w:r w:rsidR="005A7F50">
        <w:t>homme</w:t>
      </w:r>
      <w:r>
        <w:t xml:space="preserve">. </w:t>
      </w:r>
      <w:r w:rsidR="005A7F50">
        <w:t>Il est passé ici il y a une heure et demie à peu près</w:t>
      </w:r>
      <w:r>
        <w:t xml:space="preserve">. </w:t>
      </w:r>
      <w:r w:rsidR="005A7F50">
        <w:t>Il marchait sur le toit des wagons en battant des bras et en chantant</w:t>
      </w:r>
      <w:r>
        <w:t>.</w:t>
      </w:r>
    </w:p>
    <w:p w14:paraId="2FA6D282" w14:textId="77777777" w:rsidR="00514D33" w:rsidRDefault="00514D33">
      <w:r>
        <w:t>— </w:t>
      </w:r>
      <w:r w:rsidR="005A7F50">
        <w:t>Le salaud</w:t>
      </w:r>
      <w:r>
        <w:t> !</w:t>
      </w:r>
    </w:p>
    <w:p w14:paraId="2DE6A104" w14:textId="77777777" w:rsidR="00514D33" w:rsidRDefault="00514D33">
      <w:pPr>
        <w:rPr>
          <w:bCs/>
        </w:rPr>
      </w:pPr>
      <w:r>
        <w:t>— </w:t>
      </w:r>
      <w:r w:rsidR="005A7F50">
        <w:rPr>
          <w:bCs/>
        </w:rPr>
        <w:t>Ça devait lui faire du bien de t</w:t>
      </w:r>
      <w:r>
        <w:rPr>
          <w:bCs/>
        </w:rPr>
        <w:t>’</w:t>
      </w:r>
      <w:r w:rsidR="005A7F50">
        <w:rPr>
          <w:bCs/>
        </w:rPr>
        <w:t>avoir foutu en bas</w:t>
      </w:r>
      <w:r>
        <w:rPr>
          <w:bCs/>
        </w:rPr>
        <w:t xml:space="preserve">, </w:t>
      </w:r>
      <w:r w:rsidR="005A7F50">
        <w:rPr>
          <w:bCs/>
        </w:rPr>
        <w:t>dit l</w:t>
      </w:r>
      <w:r>
        <w:rPr>
          <w:bCs/>
        </w:rPr>
        <w:t>’</w:t>
      </w:r>
      <w:r w:rsidR="005A7F50">
        <w:rPr>
          <w:bCs/>
        </w:rPr>
        <w:t>homme sérieusement</w:t>
      </w:r>
      <w:r>
        <w:rPr>
          <w:bCs/>
        </w:rPr>
        <w:t>.</w:t>
      </w:r>
    </w:p>
    <w:p w14:paraId="03BBDD7D" w14:textId="77777777" w:rsidR="00514D33" w:rsidRDefault="00514D33">
      <w:pPr>
        <w:rPr>
          <w:bCs/>
        </w:rPr>
      </w:pPr>
      <w:r>
        <w:rPr>
          <w:bCs/>
        </w:rPr>
        <w:t>— </w:t>
      </w:r>
      <w:r w:rsidR="005A7F50">
        <w:rPr>
          <w:bCs/>
        </w:rPr>
        <w:t>Je le foutrai en bas</w:t>
      </w:r>
      <w:r>
        <w:rPr>
          <w:bCs/>
        </w:rPr>
        <w:t xml:space="preserve">, </w:t>
      </w:r>
      <w:r w:rsidR="005A7F50">
        <w:rPr>
          <w:bCs/>
        </w:rPr>
        <w:t>moi aussi</w:t>
      </w:r>
      <w:r>
        <w:rPr>
          <w:bCs/>
        </w:rPr>
        <w:t>.</w:t>
      </w:r>
    </w:p>
    <w:p w14:paraId="592CBF61" w14:textId="77777777" w:rsidR="00514D33" w:rsidRDefault="00514D33">
      <w:pPr>
        <w:rPr>
          <w:bCs/>
        </w:rPr>
      </w:pPr>
      <w:r>
        <w:rPr>
          <w:bCs/>
        </w:rPr>
        <w:t>— </w:t>
      </w:r>
      <w:r w:rsidR="005A7F50">
        <w:rPr>
          <w:bCs/>
        </w:rPr>
        <w:t>Flanque-lui une pierre</w:t>
      </w:r>
      <w:r>
        <w:rPr>
          <w:bCs/>
        </w:rPr>
        <w:t xml:space="preserve">, </w:t>
      </w:r>
      <w:r w:rsidR="005A7F50">
        <w:rPr>
          <w:bCs/>
        </w:rPr>
        <w:t>des fois</w:t>
      </w:r>
      <w:r>
        <w:rPr>
          <w:bCs/>
        </w:rPr>
        <w:t xml:space="preserve">, </w:t>
      </w:r>
      <w:r w:rsidR="005A7F50">
        <w:rPr>
          <w:bCs/>
        </w:rPr>
        <w:t>quand tu le verras pa</w:t>
      </w:r>
      <w:r w:rsidR="005A7F50">
        <w:rPr>
          <w:bCs/>
        </w:rPr>
        <w:t>s</w:t>
      </w:r>
      <w:r w:rsidR="005A7F50">
        <w:rPr>
          <w:bCs/>
        </w:rPr>
        <w:t>ser</w:t>
      </w:r>
      <w:r>
        <w:rPr>
          <w:bCs/>
        </w:rPr>
        <w:t xml:space="preserve">, </w:t>
      </w:r>
      <w:r w:rsidR="005A7F50">
        <w:rPr>
          <w:bCs/>
        </w:rPr>
        <w:t>conseilla l</w:t>
      </w:r>
      <w:r>
        <w:rPr>
          <w:bCs/>
        </w:rPr>
        <w:t>’</w:t>
      </w:r>
      <w:r w:rsidR="005A7F50">
        <w:rPr>
          <w:bCs/>
        </w:rPr>
        <w:t>homme</w:t>
      </w:r>
      <w:r>
        <w:rPr>
          <w:bCs/>
        </w:rPr>
        <w:t>.</w:t>
      </w:r>
    </w:p>
    <w:p w14:paraId="24B6C435" w14:textId="77777777" w:rsidR="00514D33" w:rsidRDefault="00514D33">
      <w:r>
        <w:rPr>
          <w:bCs/>
        </w:rPr>
        <w:lastRenderedPageBreak/>
        <w:t>— </w:t>
      </w:r>
      <w:r w:rsidR="005A7F50">
        <w:t>J</w:t>
      </w:r>
      <w:r>
        <w:t>’</w:t>
      </w:r>
      <w:r w:rsidR="005A7F50">
        <w:t>y en flanquerai une</w:t>
      </w:r>
      <w:r>
        <w:t>.</w:t>
      </w:r>
    </w:p>
    <w:p w14:paraId="1291E22C" w14:textId="77777777" w:rsidR="00514D33" w:rsidRDefault="00514D33">
      <w:r>
        <w:t>— </w:t>
      </w:r>
      <w:r w:rsidR="005A7F50">
        <w:t xml:space="preserve">Tu es un </w:t>
      </w:r>
      <w:r w:rsidR="005A7F50">
        <w:rPr>
          <w:bCs/>
        </w:rPr>
        <w:t>méchant</w:t>
      </w:r>
      <w:r>
        <w:rPr>
          <w:bCs/>
        </w:rPr>
        <w:t xml:space="preserve">, </w:t>
      </w:r>
      <w:r w:rsidR="005A7F50">
        <w:t>pas vrai</w:t>
      </w:r>
      <w:r>
        <w:t> ?</w:t>
      </w:r>
    </w:p>
    <w:p w14:paraId="019E7F51" w14:textId="77777777" w:rsidR="00514D33" w:rsidRDefault="00514D33">
      <w:pPr>
        <w:rPr>
          <w:bCs/>
        </w:rPr>
      </w:pPr>
      <w:r>
        <w:t>— </w:t>
      </w:r>
      <w:r w:rsidR="005A7F50">
        <w:rPr>
          <w:bCs/>
        </w:rPr>
        <w:t>Non</w:t>
      </w:r>
      <w:r>
        <w:rPr>
          <w:bCs/>
        </w:rPr>
        <w:t xml:space="preserve">, </w:t>
      </w:r>
      <w:r w:rsidR="005A7F50">
        <w:t xml:space="preserve">répondit </w:t>
      </w:r>
      <w:r w:rsidR="005A7F50">
        <w:rPr>
          <w:bCs/>
        </w:rPr>
        <w:t>Nick</w:t>
      </w:r>
      <w:r>
        <w:rPr>
          <w:bCs/>
        </w:rPr>
        <w:t>.</w:t>
      </w:r>
    </w:p>
    <w:p w14:paraId="3886E4EC" w14:textId="77777777" w:rsidR="00514D33" w:rsidRDefault="00514D33">
      <w:r>
        <w:rPr>
          <w:bCs/>
        </w:rPr>
        <w:t>— </w:t>
      </w:r>
      <w:r w:rsidR="005A7F50">
        <w:t>Vous autres petit gars</w:t>
      </w:r>
      <w:r>
        <w:t xml:space="preserve">, </w:t>
      </w:r>
      <w:r w:rsidR="005A7F50">
        <w:t>vous êtes tous des méchants</w:t>
      </w:r>
      <w:r>
        <w:t>.</w:t>
      </w:r>
    </w:p>
    <w:p w14:paraId="2A0908CE" w14:textId="77777777" w:rsidR="00514D33" w:rsidRDefault="00514D33">
      <w:r>
        <w:t>— </w:t>
      </w:r>
      <w:r w:rsidR="005A7F50">
        <w:t>Faut bien</w:t>
      </w:r>
      <w:r>
        <w:t xml:space="preserve">, </w:t>
      </w:r>
      <w:r w:rsidR="005A7F50">
        <w:t>dit Nick</w:t>
      </w:r>
      <w:r>
        <w:t>.</w:t>
      </w:r>
    </w:p>
    <w:p w14:paraId="37A38853" w14:textId="77777777" w:rsidR="00514D33" w:rsidRDefault="00514D33">
      <w:pPr>
        <w:rPr>
          <w:bCs/>
        </w:rPr>
      </w:pPr>
      <w:r>
        <w:t>— </w:t>
      </w:r>
      <w:r w:rsidR="005A7F50">
        <w:rPr>
          <w:bCs/>
        </w:rPr>
        <w:t>C</w:t>
      </w:r>
      <w:r>
        <w:rPr>
          <w:bCs/>
        </w:rPr>
        <w:t>’</w:t>
      </w:r>
      <w:r w:rsidR="005A7F50">
        <w:rPr>
          <w:bCs/>
        </w:rPr>
        <w:t>est ce que je disais</w:t>
      </w:r>
      <w:r>
        <w:rPr>
          <w:bCs/>
        </w:rPr>
        <w:t>.</w:t>
      </w:r>
    </w:p>
    <w:p w14:paraId="17B1A88E" w14:textId="77777777" w:rsidR="00514D33" w:rsidRDefault="005A7F50">
      <w:pPr>
        <w:rPr>
          <w:bCs/>
        </w:rPr>
      </w:pPr>
      <w:r>
        <w:rPr>
          <w:bCs/>
        </w:rPr>
        <w:t>L</w:t>
      </w:r>
      <w:r w:rsidR="00514D33">
        <w:rPr>
          <w:bCs/>
        </w:rPr>
        <w:t>’</w:t>
      </w:r>
      <w:r>
        <w:rPr>
          <w:bCs/>
        </w:rPr>
        <w:t>homme regarda Nick et sourit</w:t>
      </w:r>
      <w:r w:rsidR="00514D33">
        <w:rPr>
          <w:bCs/>
        </w:rPr>
        <w:t xml:space="preserve">. </w:t>
      </w:r>
      <w:r>
        <w:rPr>
          <w:bCs/>
        </w:rPr>
        <w:t>À la lueur du feu Nick vit qu</w:t>
      </w:r>
      <w:r w:rsidR="00514D33">
        <w:rPr>
          <w:bCs/>
        </w:rPr>
        <w:t>’</w:t>
      </w:r>
      <w:r>
        <w:rPr>
          <w:bCs/>
        </w:rPr>
        <w:t>il avait la figure déformée</w:t>
      </w:r>
      <w:r w:rsidR="00514D33">
        <w:rPr>
          <w:bCs/>
        </w:rPr>
        <w:t xml:space="preserve">. </w:t>
      </w:r>
      <w:r>
        <w:rPr>
          <w:bCs/>
        </w:rPr>
        <w:t>Son nez était enfoncé</w:t>
      </w:r>
      <w:r w:rsidR="00514D33">
        <w:rPr>
          <w:bCs/>
        </w:rPr>
        <w:t xml:space="preserve">, </w:t>
      </w:r>
      <w:r>
        <w:rPr>
          <w:bCs/>
        </w:rPr>
        <w:t>ses yeux fendus</w:t>
      </w:r>
      <w:r w:rsidR="00514D33">
        <w:rPr>
          <w:bCs/>
        </w:rPr>
        <w:t xml:space="preserve">, </w:t>
      </w:r>
      <w:r>
        <w:rPr>
          <w:bCs/>
        </w:rPr>
        <w:t>ses lèvres avaient une drôle de forme</w:t>
      </w:r>
      <w:r w:rsidR="00514D33">
        <w:rPr>
          <w:bCs/>
        </w:rPr>
        <w:t xml:space="preserve">. </w:t>
      </w:r>
      <w:r>
        <w:rPr>
          <w:bCs/>
        </w:rPr>
        <w:t>Nick ne se rendit pas compte de tout cela d</w:t>
      </w:r>
      <w:r w:rsidR="00514D33">
        <w:rPr>
          <w:bCs/>
        </w:rPr>
        <w:t>’</w:t>
      </w:r>
      <w:r>
        <w:rPr>
          <w:bCs/>
        </w:rPr>
        <w:t>un coup</w:t>
      </w:r>
      <w:r w:rsidR="00514D33">
        <w:rPr>
          <w:bCs/>
        </w:rPr>
        <w:t xml:space="preserve">, </w:t>
      </w:r>
      <w:r>
        <w:rPr>
          <w:bCs/>
        </w:rPr>
        <w:t>il vit seulement que la figure de l</w:t>
      </w:r>
      <w:r w:rsidR="00514D33">
        <w:rPr>
          <w:bCs/>
        </w:rPr>
        <w:t>’</w:t>
      </w:r>
      <w:r>
        <w:rPr>
          <w:bCs/>
        </w:rPr>
        <w:t>homme avait une drôle de forme et était mutilée</w:t>
      </w:r>
      <w:r w:rsidR="00514D33">
        <w:rPr>
          <w:bCs/>
        </w:rPr>
        <w:t xml:space="preserve">. </w:t>
      </w:r>
      <w:r>
        <w:rPr>
          <w:bCs/>
        </w:rPr>
        <w:t>Elle était de la couleur du mastic et avait l</w:t>
      </w:r>
      <w:r w:rsidR="00514D33">
        <w:rPr>
          <w:bCs/>
        </w:rPr>
        <w:t>’</w:t>
      </w:r>
      <w:r>
        <w:rPr>
          <w:bCs/>
        </w:rPr>
        <w:t>air morte à la lumière du feu</w:t>
      </w:r>
      <w:r w:rsidR="00514D33">
        <w:rPr>
          <w:bCs/>
        </w:rPr>
        <w:t>.</w:t>
      </w:r>
    </w:p>
    <w:p w14:paraId="159BFF3E" w14:textId="77777777" w:rsidR="00514D33" w:rsidRDefault="00514D33">
      <w:pPr>
        <w:rPr>
          <w:bCs/>
        </w:rPr>
      </w:pPr>
      <w:r>
        <w:rPr>
          <w:bCs/>
        </w:rPr>
        <w:t>— </w:t>
      </w:r>
      <w:r w:rsidR="005A7F50">
        <w:rPr>
          <w:bCs/>
        </w:rPr>
        <w:t>Ma cafetière ne te plaît pas</w:t>
      </w:r>
      <w:r>
        <w:rPr>
          <w:bCs/>
        </w:rPr>
        <w:t xml:space="preserve"> ? </w:t>
      </w:r>
      <w:r w:rsidR="005A7F50">
        <w:rPr>
          <w:bCs/>
        </w:rPr>
        <w:t>demanda l</w:t>
      </w:r>
      <w:r>
        <w:rPr>
          <w:bCs/>
        </w:rPr>
        <w:t>’</w:t>
      </w:r>
      <w:r w:rsidR="005A7F50">
        <w:rPr>
          <w:bCs/>
        </w:rPr>
        <w:t>homme</w:t>
      </w:r>
      <w:r>
        <w:rPr>
          <w:bCs/>
        </w:rPr>
        <w:t>.</w:t>
      </w:r>
    </w:p>
    <w:p w14:paraId="1C9BB515" w14:textId="77777777" w:rsidR="00514D33" w:rsidRDefault="005A7F50">
      <w:pPr>
        <w:rPr>
          <w:bCs/>
        </w:rPr>
      </w:pPr>
      <w:r>
        <w:rPr>
          <w:bCs/>
        </w:rPr>
        <w:t>Nick fut embarrassé</w:t>
      </w:r>
      <w:r w:rsidR="00514D33">
        <w:rPr>
          <w:bCs/>
        </w:rPr>
        <w:t>.</w:t>
      </w:r>
    </w:p>
    <w:p w14:paraId="1C7EAC04" w14:textId="77777777" w:rsidR="00514D33" w:rsidRDefault="00514D33">
      <w:pPr>
        <w:rPr>
          <w:bCs/>
        </w:rPr>
      </w:pPr>
      <w:r>
        <w:rPr>
          <w:bCs/>
        </w:rPr>
        <w:t>— </w:t>
      </w:r>
      <w:r w:rsidR="005A7F50">
        <w:rPr>
          <w:bCs/>
        </w:rPr>
        <w:t>Si</w:t>
      </w:r>
      <w:r>
        <w:rPr>
          <w:bCs/>
        </w:rPr>
        <w:t xml:space="preserve">, </w:t>
      </w:r>
      <w:r w:rsidR="005A7F50">
        <w:rPr>
          <w:bCs/>
        </w:rPr>
        <w:t>dit-il</w:t>
      </w:r>
      <w:r>
        <w:rPr>
          <w:bCs/>
        </w:rPr>
        <w:t>.</w:t>
      </w:r>
    </w:p>
    <w:p w14:paraId="4299D092" w14:textId="77777777" w:rsidR="00514D33" w:rsidRDefault="00514D33">
      <w:pPr>
        <w:rPr>
          <w:bCs/>
        </w:rPr>
      </w:pPr>
      <w:r>
        <w:rPr>
          <w:bCs/>
        </w:rPr>
        <w:t>— </w:t>
      </w:r>
      <w:r w:rsidR="005A7F50">
        <w:rPr>
          <w:bCs/>
        </w:rPr>
        <w:t>Regarde-ça</w:t>
      </w:r>
      <w:r>
        <w:rPr>
          <w:bCs/>
        </w:rPr>
        <w:t xml:space="preserve">, </w:t>
      </w:r>
      <w:r w:rsidR="005A7F50">
        <w:rPr>
          <w:bCs/>
        </w:rPr>
        <w:t>dit l</w:t>
      </w:r>
      <w:r>
        <w:rPr>
          <w:bCs/>
        </w:rPr>
        <w:t>’</w:t>
      </w:r>
      <w:r w:rsidR="005A7F50">
        <w:rPr>
          <w:bCs/>
        </w:rPr>
        <w:t>homme en ôtant sa casquette</w:t>
      </w:r>
      <w:r>
        <w:rPr>
          <w:bCs/>
        </w:rPr>
        <w:t xml:space="preserve">. </w:t>
      </w:r>
      <w:r w:rsidR="005A7F50">
        <w:rPr>
          <w:bCs/>
        </w:rPr>
        <w:t>Il n</w:t>
      </w:r>
      <w:r>
        <w:rPr>
          <w:bCs/>
        </w:rPr>
        <w:t>’</w:t>
      </w:r>
      <w:r w:rsidR="005A7F50">
        <w:rPr>
          <w:bCs/>
        </w:rPr>
        <w:t>avait qu</w:t>
      </w:r>
      <w:r>
        <w:rPr>
          <w:bCs/>
        </w:rPr>
        <w:t>’</w:t>
      </w:r>
      <w:r w:rsidR="005A7F50">
        <w:rPr>
          <w:bCs/>
        </w:rPr>
        <w:t>une oreille</w:t>
      </w:r>
      <w:r>
        <w:rPr>
          <w:bCs/>
        </w:rPr>
        <w:t xml:space="preserve">. </w:t>
      </w:r>
      <w:r w:rsidR="005A7F50">
        <w:rPr>
          <w:bCs/>
        </w:rPr>
        <w:t>Elle était tout épaisse et collée contre le crâne</w:t>
      </w:r>
      <w:r>
        <w:rPr>
          <w:bCs/>
        </w:rPr>
        <w:t xml:space="preserve">. </w:t>
      </w:r>
      <w:r w:rsidR="005A7F50">
        <w:rPr>
          <w:bCs/>
        </w:rPr>
        <w:t xml:space="preserve">À </w:t>
      </w:r>
      <w:r w:rsidR="005A7F50">
        <w:t xml:space="preserve">la </w:t>
      </w:r>
      <w:r w:rsidR="005A7F50">
        <w:rPr>
          <w:bCs/>
        </w:rPr>
        <w:t>place de l</w:t>
      </w:r>
      <w:r>
        <w:rPr>
          <w:bCs/>
        </w:rPr>
        <w:t>’</w:t>
      </w:r>
      <w:r w:rsidR="005A7F50">
        <w:rPr>
          <w:bCs/>
        </w:rPr>
        <w:t>autre oreille il n</w:t>
      </w:r>
      <w:r>
        <w:rPr>
          <w:bCs/>
        </w:rPr>
        <w:t>’</w:t>
      </w:r>
      <w:r w:rsidR="005A7F50">
        <w:rPr>
          <w:bCs/>
        </w:rPr>
        <w:t>y avait qu</w:t>
      </w:r>
      <w:r>
        <w:rPr>
          <w:bCs/>
        </w:rPr>
        <w:t>’</w:t>
      </w:r>
      <w:r w:rsidR="005A7F50">
        <w:rPr>
          <w:bCs/>
        </w:rPr>
        <w:t>un moignon</w:t>
      </w:r>
      <w:r>
        <w:rPr>
          <w:bCs/>
        </w:rPr>
        <w:t>.</w:t>
      </w:r>
    </w:p>
    <w:p w14:paraId="21E356F2" w14:textId="77777777" w:rsidR="00514D33" w:rsidRDefault="00514D33">
      <w:r>
        <w:rPr>
          <w:bCs/>
        </w:rPr>
        <w:t>— </w:t>
      </w:r>
      <w:r w:rsidR="005A7F50">
        <w:t>T</w:t>
      </w:r>
      <w:r>
        <w:t>’</w:t>
      </w:r>
      <w:r w:rsidR="005A7F50">
        <w:t xml:space="preserve">en as déjà </w:t>
      </w:r>
      <w:r w:rsidR="005A7F50">
        <w:rPr>
          <w:bCs/>
        </w:rPr>
        <w:t xml:space="preserve">vu </w:t>
      </w:r>
      <w:r w:rsidR="005A7F50">
        <w:t>une comme ça</w:t>
      </w:r>
      <w:r>
        <w:t> ?</w:t>
      </w:r>
    </w:p>
    <w:p w14:paraId="298B3697" w14:textId="77777777" w:rsidR="00514D33" w:rsidRDefault="00514D33">
      <w:pPr>
        <w:rPr>
          <w:bCs/>
        </w:rPr>
      </w:pPr>
      <w:r>
        <w:t>— </w:t>
      </w:r>
      <w:r w:rsidR="005A7F50">
        <w:rPr>
          <w:bCs/>
        </w:rPr>
        <w:t>Non</w:t>
      </w:r>
      <w:r>
        <w:rPr>
          <w:bCs/>
        </w:rPr>
        <w:t xml:space="preserve">, </w:t>
      </w:r>
      <w:r w:rsidR="005A7F50">
        <w:rPr>
          <w:bCs/>
        </w:rPr>
        <w:t>dit Nick</w:t>
      </w:r>
      <w:r>
        <w:rPr>
          <w:bCs/>
        </w:rPr>
        <w:t>.</w:t>
      </w:r>
    </w:p>
    <w:p w14:paraId="5CBA0CEE" w14:textId="77777777" w:rsidR="00514D33" w:rsidRDefault="005A7F50">
      <w:pPr>
        <w:rPr>
          <w:bCs/>
        </w:rPr>
      </w:pPr>
      <w:r>
        <w:rPr>
          <w:bCs/>
        </w:rPr>
        <w:t>Ça l</w:t>
      </w:r>
      <w:r w:rsidR="00514D33">
        <w:rPr>
          <w:bCs/>
        </w:rPr>
        <w:t>’</w:t>
      </w:r>
      <w:r>
        <w:rPr>
          <w:bCs/>
        </w:rPr>
        <w:t>écœurait un peu</w:t>
      </w:r>
      <w:r w:rsidR="00514D33">
        <w:rPr>
          <w:bCs/>
        </w:rPr>
        <w:t>.</w:t>
      </w:r>
    </w:p>
    <w:p w14:paraId="688EEAA3" w14:textId="77777777" w:rsidR="00514D33" w:rsidRDefault="00514D33">
      <w:pPr>
        <w:rPr>
          <w:bCs/>
        </w:rPr>
      </w:pPr>
      <w:r>
        <w:rPr>
          <w:bCs/>
        </w:rPr>
        <w:t>— </w:t>
      </w:r>
      <w:r w:rsidR="005A7F50">
        <w:t>Je savais encaisser</w:t>
      </w:r>
      <w:r>
        <w:t xml:space="preserve">, </w:t>
      </w:r>
      <w:r w:rsidR="005A7F50">
        <w:t xml:space="preserve">dit </w:t>
      </w:r>
      <w:r w:rsidR="005A7F50">
        <w:rPr>
          <w:bCs/>
        </w:rPr>
        <w:t>l</w:t>
      </w:r>
      <w:r>
        <w:rPr>
          <w:bCs/>
        </w:rPr>
        <w:t>’</w:t>
      </w:r>
      <w:r w:rsidR="005A7F50">
        <w:rPr>
          <w:bCs/>
        </w:rPr>
        <w:t>homme</w:t>
      </w:r>
      <w:r>
        <w:rPr>
          <w:bCs/>
        </w:rPr>
        <w:t xml:space="preserve">. </w:t>
      </w:r>
      <w:r w:rsidR="005A7F50">
        <w:t>Tu ne crois pas que je savais encaisser</w:t>
      </w:r>
      <w:r>
        <w:t xml:space="preserve">, </w:t>
      </w:r>
      <w:r w:rsidR="005A7F50">
        <w:t xml:space="preserve">petit </w:t>
      </w:r>
      <w:r w:rsidR="005A7F50">
        <w:rPr>
          <w:bCs/>
        </w:rPr>
        <w:t>gars</w:t>
      </w:r>
      <w:r>
        <w:rPr>
          <w:bCs/>
        </w:rPr>
        <w:t> ?</w:t>
      </w:r>
    </w:p>
    <w:p w14:paraId="4DCC69CC" w14:textId="77777777" w:rsidR="00514D33" w:rsidRDefault="00514D33">
      <w:pPr>
        <w:rPr>
          <w:bCs/>
        </w:rPr>
      </w:pPr>
      <w:r>
        <w:rPr>
          <w:bCs/>
        </w:rPr>
        <w:lastRenderedPageBreak/>
        <w:t>— </w:t>
      </w:r>
      <w:r w:rsidR="005A7F50">
        <w:rPr>
          <w:bCs/>
        </w:rPr>
        <w:t>Comme vous dites</w:t>
      </w:r>
      <w:r>
        <w:rPr>
          <w:bCs/>
        </w:rPr>
        <w:t>.</w:t>
      </w:r>
    </w:p>
    <w:p w14:paraId="3603973E" w14:textId="77777777" w:rsidR="00514D33" w:rsidRDefault="00514D33">
      <w:pPr>
        <w:rPr>
          <w:bCs/>
        </w:rPr>
      </w:pPr>
      <w:r>
        <w:rPr>
          <w:bCs/>
        </w:rPr>
        <w:t>— </w:t>
      </w:r>
      <w:r w:rsidR="005A7F50">
        <w:t xml:space="preserve">Ils </w:t>
      </w:r>
      <w:r w:rsidR="005A7F50">
        <w:rPr>
          <w:bCs/>
        </w:rPr>
        <w:t xml:space="preserve">se sont tous esquinté les mains </w:t>
      </w:r>
      <w:r w:rsidR="005A7F50">
        <w:t xml:space="preserve">sur </w:t>
      </w:r>
      <w:r w:rsidR="005A7F50">
        <w:rPr>
          <w:bCs/>
        </w:rPr>
        <w:t>moi</w:t>
      </w:r>
      <w:r>
        <w:rPr>
          <w:bCs/>
        </w:rPr>
        <w:t xml:space="preserve">, </w:t>
      </w:r>
      <w:r w:rsidR="005A7F50">
        <w:rPr>
          <w:bCs/>
        </w:rPr>
        <w:t>dit le petit homme</w:t>
      </w:r>
      <w:r>
        <w:rPr>
          <w:bCs/>
        </w:rPr>
        <w:t xml:space="preserve">. </w:t>
      </w:r>
      <w:r w:rsidR="005A7F50">
        <w:rPr>
          <w:bCs/>
        </w:rPr>
        <w:t xml:space="preserve">Ils ne me faisaient </w:t>
      </w:r>
      <w:r w:rsidR="005A7F50">
        <w:t xml:space="preserve">pas </w:t>
      </w:r>
      <w:r w:rsidR="005A7F50">
        <w:rPr>
          <w:bCs/>
        </w:rPr>
        <w:t>mal</w:t>
      </w:r>
      <w:r>
        <w:rPr>
          <w:bCs/>
        </w:rPr>
        <w:t>.</w:t>
      </w:r>
    </w:p>
    <w:p w14:paraId="42CE0116" w14:textId="77777777" w:rsidR="00514D33" w:rsidRDefault="005A7F50">
      <w:pPr>
        <w:rPr>
          <w:bCs/>
        </w:rPr>
      </w:pPr>
      <w:r>
        <w:rPr>
          <w:bCs/>
        </w:rPr>
        <w:t>Il regarda Nick</w:t>
      </w:r>
      <w:r w:rsidR="00514D33">
        <w:rPr>
          <w:bCs/>
        </w:rPr>
        <w:t>.</w:t>
      </w:r>
    </w:p>
    <w:p w14:paraId="740C817B" w14:textId="77777777" w:rsidR="00514D33" w:rsidRDefault="00514D33">
      <w:pPr>
        <w:rPr>
          <w:bCs/>
        </w:rPr>
      </w:pPr>
      <w:r>
        <w:rPr>
          <w:bCs/>
        </w:rPr>
        <w:t>— </w:t>
      </w:r>
      <w:r w:rsidR="005A7F50">
        <w:rPr>
          <w:bCs/>
        </w:rPr>
        <w:t>Assois-toi</w:t>
      </w:r>
      <w:r>
        <w:rPr>
          <w:bCs/>
        </w:rPr>
        <w:t xml:space="preserve">, </w:t>
      </w:r>
      <w:r w:rsidR="005A7F50">
        <w:rPr>
          <w:bCs/>
        </w:rPr>
        <w:t>dit-il</w:t>
      </w:r>
      <w:r>
        <w:rPr>
          <w:bCs/>
        </w:rPr>
        <w:t xml:space="preserve">. </w:t>
      </w:r>
      <w:r w:rsidR="005A7F50">
        <w:rPr>
          <w:bCs/>
        </w:rPr>
        <w:t>Tu veux manger</w:t>
      </w:r>
      <w:r>
        <w:rPr>
          <w:bCs/>
        </w:rPr>
        <w:t> ?</w:t>
      </w:r>
    </w:p>
    <w:p w14:paraId="1ED03962" w14:textId="77777777" w:rsidR="00514D33" w:rsidRDefault="00514D33">
      <w:pPr>
        <w:rPr>
          <w:bCs/>
        </w:rPr>
      </w:pPr>
      <w:r>
        <w:rPr>
          <w:bCs/>
        </w:rPr>
        <w:t>— </w:t>
      </w:r>
      <w:r w:rsidR="005A7F50">
        <w:rPr>
          <w:bCs/>
        </w:rPr>
        <w:t>Vous dérangez pas</w:t>
      </w:r>
      <w:r>
        <w:rPr>
          <w:bCs/>
        </w:rPr>
        <w:t xml:space="preserve">, </w:t>
      </w:r>
      <w:r w:rsidR="005A7F50">
        <w:rPr>
          <w:bCs/>
        </w:rPr>
        <w:t>dit Nick</w:t>
      </w:r>
      <w:r>
        <w:rPr>
          <w:bCs/>
        </w:rPr>
        <w:t xml:space="preserve">. </w:t>
      </w:r>
      <w:r w:rsidR="005A7F50">
        <w:rPr>
          <w:bCs/>
        </w:rPr>
        <w:t>Je vais jusqu</w:t>
      </w:r>
      <w:r>
        <w:rPr>
          <w:bCs/>
        </w:rPr>
        <w:t>’</w:t>
      </w:r>
      <w:r w:rsidR="005A7F50">
        <w:rPr>
          <w:bCs/>
        </w:rPr>
        <w:t>à la ville</w:t>
      </w:r>
      <w:r>
        <w:rPr>
          <w:bCs/>
        </w:rPr>
        <w:t>.</w:t>
      </w:r>
    </w:p>
    <w:p w14:paraId="35361515" w14:textId="77777777" w:rsidR="00514D33" w:rsidRDefault="00514D33">
      <w:pPr>
        <w:rPr>
          <w:bCs/>
        </w:rPr>
      </w:pPr>
      <w:r>
        <w:rPr>
          <w:bCs/>
        </w:rPr>
        <w:t>— </w:t>
      </w:r>
      <w:r w:rsidR="005A7F50">
        <w:rPr>
          <w:bCs/>
        </w:rPr>
        <w:t>Écoute</w:t>
      </w:r>
      <w:r>
        <w:rPr>
          <w:bCs/>
        </w:rPr>
        <w:t xml:space="preserve">, </w:t>
      </w:r>
      <w:r w:rsidR="005A7F50">
        <w:rPr>
          <w:bCs/>
        </w:rPr>
        <w:t>dit l</w:t>
      </w:r>
      <w:r>
        <w:rPr>
          <w:bCs/>
        </w:rPr>
        <w:t>’</w:t>
      </w:r>
      <w:r w:rsidR="005A7F50">
        <w:rPr>
          <w:bCs/>
        </w:rPr>
        <w:t>homme</w:t>
      </w:r>
      <w:r>
        <w:rPr>
          <w:bCs/>
        </w:rPr>
        <w:t xml:space="preserve">. </w:t>
      </w:r>
      <w:r w:rsidR="005A7F50">
        <w:rPr>
          <w:bCs/>
        </w:rPr>
        <w:t>Appelle-moi Ad</w:t>
      </w:r>
      <w:r>
        <w:rPr>
          <w:bCs/>
        </w:rPr>
        <w:t>.</w:t>
      </w:r>
    </w:p>
    <w:p w14:paraId="76D38E1C" w14:textId="77777777" w:rsidR="00514D33" w:rsidRDefault="00514D33">
      <w:r>
        <w:rPr>
          <w:bCs/>
        </w:rPr>
        <w:t>— </w:t>
      </w:r>
      <w:r w:rsidR="005A7F50">
        <w:t>Bon</w:t>
      </w:r>
      <w:r>
        <w:t>.</w:t>
      </w:r>
    </w:p>
    <w:p w14:paraId="2CFFACF4" w14:textId="77777777" w:rsidR="00514D33" w:rsidRDefault="00514D33">
      <w:pPr>
        <w:rPr>
          <w:bCs/>
        </w:rPr>
      </w:pPr>
      <w:r>
        <w:t>— </w:t>
      </w:r>
      <w:r w:rsidR="005A7F50">
        <w:rPr>
          <w:bCs/>
        </w:rPr>
        <w:t>Écoute</w:t>
      </w:r>
      <w:r>
        <w:rPr>
          <w:bCs/>
        </w:rPr>
        <w:t xml:space="preserve">, </w:t>
      </w:r>
      <w:r w:rsidR="005A7F50">
        <w:rPr>
          <w:bCs/>
        </w:rPr>
        <w:t>dit l</w:t>
      </w:r>
      <w:r>
        <w:rPr>
          <w:bCs/>
        </w:rPr>
        <w:t>’</w:t>
      </w:r>
      <w:r w:rsidR="005A7F50">
        <w:rPr>
          <w:bCs/>
        </w:rPr>
        <w:t>homme</w:t>
      </w:r>
      <w:r>
        <w:rPr>
          <w:bCs/>
        </w:rPr>
        <w:t xml:space="preserve">. </w:t>
      </w:r>
      <w:r w:rsidR="005A7F50">
        <w:t xml:space="preserve">Je ne </w:t>
      </w:r>
      <w:r w:rsidR="005A7F50">
        <w:rPr>
          <w:bCs/>
        </w:rPr>
        <w:t>suis pas tout à fait normal</w:t>
      </w:r>
      <w:r>
        <w:rPr>
          <w:bCs/>
        </w:rPr>
        <w:t>.</w:t>
      </w:r>
    </w:p>
    <w:p w14:paraId="679ACBF4" w14:textId="77777777" w:rsidR="00514D33" w:rsidRDefault="00514D33">
      <w:pPr>
        <w:rPr>
          <w:bCs/>
        </w:rPr>
      </w:pPr>
      <w:r>
        <w:rPr>
          <w:bCs/>
        </w:rPr>
        <w:t>— </w:t>
      </w:r>
      <w:r w:rsidR="005A7F50">
        <w:rPr>
          <w:bCs/>
        </w:rPr>
        <w:t>Qu</w:t>
      </w:r>
      <w:r>
        <w:rPr>
          <w:bCs/>
        </w:rPr>
        <w:t>’</w:t>
      </w:r>
      <w:r w:rsidR="005A7F50">
        <w:rPr>
          <w:bCs/>
        </w:rPr>
        <w:t>est-ce qui cloche</w:t>
      </w:r>
      <w:r>
        <w:rPr>
          <w:bCs/>
        </w:rPr>
        <w:t> ?</w:t>
      </w:r>
    </w:p>
    <w:p w14:paraId="388F3C23" w14:textId="77777777" w:rsidR="00514D33" w:rsidRDefault="00514D33">
      <w:pPr>
        <w:rPr>
          <w:bCs/>
        </w:rPr>
      </w:pPr>
      <w:r>
        <w:rPr>
          <w:bCs/>
        </w:rPr>
        <w:t>— </w:t>
      </w:r>
      <w:r w:rsidR="005A7F50">
        <w:t xml:space="preserve">Je </w:t>
      </w:r>
      <w:r w:rsidR="005A7F50">
        <w:rPr>
          <w:bCs/>
        </w:rPr>
        <w:t>suis fou</w:t>
      </w:r>
      <w:r>
        <w:rPr>
          <w:bCs/>
        </w:rPr>
        <w:t>.</w:t>
      </w:r>
    </w:p>
    <w:p w14:paraId="6A02E527" w14:textId="77777777" w:rsidR="00514D33" w:rsidRDefault="005A7F50">
      <w:pPr>
        <w:rPr>
          <w:bCs/>
        </w:rPr>
      </w:pPr>
      <w:r>
        <w:rPr>
          <w:bCs/>
        </w:rPr>
        <w:t>Il remit sa casquette</w:t>
      </w:r>
      <w:r w:rsidR="00514D33">
        <w:rPr>
          <w:bCs/>
        </w:rPr>
        <w:t xml:space="preserve">. </w:t>
      </w:r>
      <w:r>
        <w:rPr>
          <w:bCs/>
        </w:rPr>
        <w:t>Nick eut envie de rire</w:t>
      </w:r>
      <w:r w:rsidR="00514D33">
        <w:rPr>
          <w:bCs/>
        </w:rPr>
        <w:t>.</w:t>
      </w:r>
    </w:p>
    <w:p w14:paraId="0C1DEC3A" w14:textId="77777777" w:rsidR="00514D33" w:rsidRDefault="00514D33">
      <w:pPr>
        <w:rPr>
          <w:bCs/>
        </w:rPr>
      </w:pPr>
      <w:r>
        <w:rPr>
          <w:bCs/>
        </w:rPr>
        <w:t>— </w:t>
      </w:r>
      <w:r w:rsidR="005A7F50">
        <w:t xml:space="preserve">Vous </w:t>
      </w:r>
      <w:r w:rsidR="005A7F50">
        <w:rPr>
          <w:bCs/>
        </w:rPr>
        <w:t>n</w:t>
      </w:r>
      <w:r>
        <w:rPr>
          <w:bCs/>
        </w:rPr>
        <w:t>’</w:t>
      </w:r>
      <w:r w:rsidR="005A7F50">
        <w:rPr>
          <w:bCs/>
        </w:rPr>
        <w:t>avez rien du tout</w:t>
      </w:r>
      <w:r>
        <w:rPr>
          <w:bCs/>
        </w:rPr>
        <w:t xml:space="preserve">, </w:t>
      </w:r>
      <w:r w:rsidR="005A7F50">
        <w:rPr>
          <w:bCs/>
        </w:rPr>
        <w:t>dit-il</w:t>
      </w:r>
      <w:r>
        <w:rPr>
          <w:bCs/>
        </w:rPr>
        <w:t>.</w:t>
      </w:r>
    </w:p>
    <w:p w14:paraId="72FC257D" w14:textId="77777777" w:rsidR="00514D33" w:rsidRDefault="00514D33">
      <w:pPr>
        <w:rPr>
          <w:bCs/>
        </w:rPr>
      </w:pPr>
      <w:r>
        <w:rPr>
          <w:bCs/>
        </w:rPr>
        <w:t>— </w:t>
      </w:r>
      <w:r w:rsidR="005A7F50">
        <w:rPr>
          <w:bCs/>
        </w:rPr>
        <w:t>Si</w:t>
      </w:r>
      <w:r>
        <w:rPr>
          <w:bCs/>
        </w:rPr>
        <w:t xml:space="preserve">, </w:t>
      </w:r>
      <w:r w:rsidR="005A7F50">
        <w:rPr>
          <w:bCs/>
        </w:rPr>
        <w:t>j</w:t>
      </w:r>
      <w:r>
        <w:rPr>
          <w:bCs/>
        </w:rPr>
        <w:t>’</w:t>
      </w:r>
      <w:r w:rsidR="005A7F50">
        <w:rPr>
          <w:bCs/>
        </w:rPr>
        <w:t>ai quelque chose</w:t>
      </w:r>
      <w:r>
        <w:rPr>
          <w:bCs/>
        </w:rPr>
        <w:t xml:space="preserve">. </w:t>
      </w:r>
      <w:r w:rsidR="005A7F50">
        <w:rPr>
          <w:bCs/>
        </w:rPr>
        <w:t>Je suis fou</w:t>
      </w:r>
      <w:r>
        <w:rPr>
          <w:bCs/>
        </w:rPr>
        <w:t xml:space="preserve">. </w:t>
      </w:r>
      <w:r w:rsidR="005A7F50">
        <w:rPr>
          <w:bCs/>
        </w:rPr>
        <w:t>Écoute</w:t>
      </w:r>
      <w:r>
        <w:rPr>
          <w:bCs/>
        </w:rPr>
        <w:t xml:space="preserve">, </w:t>
      </w:r>
      <w:r w:rsidR="005A7F50">
        <w:rPr>
          <w:bCs/>
        </w:rPr>
        <w:t>t</w:t>
      </w:r>
      <w:r>
        <w:rPr>
          <w:bCs/>
        </w:rPr>
        <w:t>’</w:t>
      </w:r>
      <w:r w:rsidR="005A7F50">
        <w:rPr>
          <w:bCs/>
        </w:rPr>
        <w:t xml:space="preserve">as </w:t>
      </w:r>
      <w:r w:rsidR="005A7F50">
        <w:t xml:space="preserve">jamais </w:t>
      </w:r>
      <w:r w:rsidR="005A7F50">
        <w:rPr>
          <w:bCs/>
        </w:rPr>
        <w:t>été fou</w:t>
      </w:r>
      <w:r>
        <w:rPr>
          <w:bCs/>
        </w:rPr>
        <w:t> ?</w:t>
      </w:r>
    </w:p>
    <w:p w14:paraId="4E3723FF" w14:textId="77777777" w:rsidR="00514D33" w:rsidRDefault="00514D33">
      <w:pPr>
        <w:rPr>
          <w:bCs/>
        </w:rPr>
      </w:pPr>
      <w:r>
        <w:rPr>
          <w:bCs/>
        </w:rPr>
        <w:t>— </w:t>
      </w:r>
      <w:r w:rsidR="005A7F50">
        <w:t>Non</w:t>
      </w:r>
      <w:r>
        <w:t xml:space="preserve">, </w:t>
      </w:r>
      <w:r w:rsidR="005A7F50">
        <w:t xml:space="preserve">dit </w:t>
      </w:r>
      <w:r w:rsidR="005A7F50">
        <w:rPr>
          <w:bCs/>
        </w:rPr>
        <w:t>Nick</w:t>
      </w:r>
      <w:r>
        <w:rPr>
          <w:bCs/>
        </w:rPr>
        <w:t xml:space="preserve">. </w:t>
      </w:r>
      <w:r w:rsidR="005A7F50">
        <w:t xml:space="preserve">Comment ça vous </w:t>
      </w:r>
      <w:r w:rsidR="005A7F50">
        <w:rPr>
          <w:bCs/>
        </w:rPr>
        <w:t>prend-il</w:t>
      </w:r>
      <w:r>
        <w:rPr>
          <w:bCs/>
        </w:rPr>
        <w:t> ?</w:t>
      </w:r>
    </w:p>
    <w:p w14:paraId="346CC395" w14:textId="77777777" w:rsidR="00514D33" w:rsidRDefault="00514D33">
      <w:r>
        <w:rPr>
          <w:bCs/>
        </w:rPr>
        <w:t>— </w:t>
      </w:r>
      <w:r w:rsidR="005A7F50">
        <w:t>Je ne sais pas</w:t>
      </w:r>
      <w:r>
        <w:t xml:space="preserve">, </w:t>
      </w:r>
      <w:r w:rsidR="005A7F50">
        <w:t>dit Ad</w:t>
      </w:r>
      <w:r>
        <w:t xml:space="preserve">. </w:t>
      </w:r>
      <w:r w:rsidR="005A7F50">
        <w:t>Quand ça vous prend</w:t>
      </w:r>
      <w:r>
        <w:t xml:space="preserve">, </w:t>
      </w:r>
      <w:r w:rsidR="005A7F50">
        <w:t>on ne s</w:t>
      </w:r>
      <w:r>
        <w:t>’</w:t>
      </w:r>
      <w:r w:rsidR="005A7F50">
        <w:t>en aperçoit pas</w:t>
      </w:r>
      <w:r>
        <w:t xml:space="preserve">. </w:t>
      </w:r>
      <w:r w:rsidR="005A7F50">
        <w:t>Tu me connais</w:t>
      </w:r>
      <w:r>
        <w:t xml:space="preserve">, </w:t>
      </w:r>
      <w:r w:rsidR="005A7F50">
        <w:t>hein</w:t>
      </w:r>
      <w:r>
        <w:t> ?</w:t>
      </w:r>
    </w:p>
    <w:p w14:paraId="4B97EBB7" w14:textId="77777777" w:rsidR="00514D33" w:rsidRDefault="00514D33">
      <w:pPr>
        <w:rPr>
          <w:lang w:val="en-GB"/>
        </w:rPr>
      </w:pPr>
      <w:r>
        <w:t>— </w:t>
      </w:r>
      <w:r w:rsidR="005A7F50">
        <w:rPr>
          <w:lang w:val="en-GB"/>
        </w:rPr>
        <w:t>Non</w:t>
      </w:r>
      <w:r>
        <w:rPr>
          <w:lang w:val="en-GB"/>
        </w:rPr>
        <w:t>.</w:t>
      </w:r>
    </w:p>
    <w:p w14:paraId="1E3ABB5A" w14:textId="77777777" w:rsidR="00514D33" w:rsidRDefault="00514D33">
      <w:pPr>
        <w:rPr>
          <w:lang w:val="en-GB"/>
        </w:rPr>
      </w:pPr>
      <w:r>
        <w:rPr>
          <w:lang w:val="en-GB"/>
        </w:rPr>
        <w:t>— </w:t>
      </w:r>
      <w:r w:rsidR="005A7F50">
        <w:rPr>
          <w:lang w:val="en-GB"/>
        </w:rPr>
        <w:t>Ad Francis</w:t>
      </w:r>
      <w:r>
        <w:rPr>
          <w:lang w:val="en-GB"/>
        </w:rPr>
        <w:t>.</w:t>
      </w:r>
    </w:p>
    <w:p w14:paraId="4E322670" w14:textId="77777777" w:rsidR="00514D33" w:rsidRDefault="00514D33">
      <w:r>
        <w:rPr>
          <w:lang w:val="en-GB"/>
        </w:rPr>
        <w:t>— </w:t>
      </w:r>
      <w:r w:rsidR="005A7F50">
        <w:t>Sans blague</w:t>
      </w:r>
      <w:r>
        <w:t> ?</w:t>
      </w:r>
    </w:p>
    <w:p w14:paraId="74F9801C" w14:textId="77777777" w:rsidR="00514D33" w:rsidRDefault="00514D33">
      <w:r>
        <w:t>— </w:t>
      </w:r>
      <w:r w:rsidR="005A7F50">
        <w:t>Tu ne le crois pas</w:t>
      </w:r>
      <w:r>
        <w:t> ?</w:t>
      </w:r>
    </w:p>
    <w:p w14:paraId="22B4A1D1" w14:textId="77777777" w:rsidR="00514D33" w:rsidRDefault="00514D33">
      <w:r>
        <w:lastRenderedPageBreak/>
        <w:t>— </w:t>
      </w:r>
      <w:r w:rsidR="005A7F50">
        <w:t>Si</w:t>
      </w:r>
      <w:r>
        <w:t>.</w:t>
      </w:r>
    </w:p>
    <w:p w14:paraId="06B09B48" w14:textId="77777777" w:rsidR="00514D33" w:rsidRDefault="005A7F50">
      <w:pPr>
        <w:rPr>
          <w:bCs/>
        </w:rPr>
      </w:pPr>
      <w:r>
        <w:rPr>
          <w:bCs/>
        </w:rPr>
        <w:t xml:space="preserve">Nick </w:t>
      </w:r>
      <w:r>
        <w:t xml:space="preserve">sentait </w:t>
      </w:r>
      <w:r>
        <w:rPr>
          <w:bCs/>
        </w:rPr>
        <w:t>que ça devait être vrai</w:t>
      </w:r>
      <w:r w:rsidR="00514D33">
        <w:rPr>
          <w:bCs/>
        </w:rPr>
        <w:t>.</w:t>
      </w:r>
    </w:p>
    <w:p w14:paraId="4041D027" w14:textId="77777777" w:rsidR="00514D33" w:rsidRDefault="00514D33">
      <w:r>
        <w:rPr>
          <w:bCs/>
        </w:rPr>
        <w:t>— </w:t>
      </w:r>
      <w:r w:rsidR="005A7F50">
        <w:t xml:space="preserve">Tu sais </w:t>
      </w:r>
      <w:r w:rsidR="005A7F50">
        <w:rPr>
          <w:bCs/>
        </w:rPr>
        <w:t xml:space="preserve">comment </w:t>
      </w:r>
      <w:r w:rsidR="005A7F50">
        <w:t>je les possède</w:t>
      </w:r>
      <w:r>
        <w:t> ?</w:t>
      </w:r>
    </w:p>
    <w:p w14:paraId="37DB4E72" w14:textId="77777777" w:rsidR="00514D33" w:rsidRDefault="00514D33">
      <w:pPr>
        <w:rPr>
          <w:bCs/>
        </w:rPr>
      </w:pPr>
      <w:r>
        <w:t>— </w:t>
      </w:r>
      <w:r w:rsidR="005A7F50">
        <w:rPr>
          <w:bCs/>
        </w:rPr>
        <w:t>Non</w:t>
      </w:r>
      <w:r>
        <w:rPr>
          <w:bCs/>
        </w:rPr>
        <w:t xml:space="preserve">, </w:t>
      </w:r>
      <w:r w:rsidR="005A7F50">
        <w:rPr>
          <w:bCs/>
        </w:rPr>
        <w:t>dit Nick</w:t>
      </w:r>
      <w:r>
        <w:rPr>
          <w:bCs/>
        </w:rPr>
        <w:t>.</w:t>
      </w:r>
    </w:p>
    <w:p w14:paraId="735D42ED" w14:textId="77777777" w:rsidR="00514D33" w:rsidRDefault="00514D33">
      <w:pPr>
        <w:rPr>
          <w:bCs/>
        </w:rPr>
      </w:pPr>
      <w:r>
        <w:rPr>
          <w:bCs/>
        </w:rPr>
        <w:t>— </w:t>
      </w:r>
      <w:r w:rsidR="005A7F50">
        <w:rPr>
          <w:bCs/>
        </w:rPr>
        <w:t>J</w:t>
      </w:r>
      <w:r>
        <w:rPr>
          <w:bCs/>
        </w:rPr>
        <w:t>’</w:t>
      </w:r>
      <w:r w:rsidR="005A7F50">
        <w:rPr>
          <w:bCs/>
        </w:rPr>
        <w:t>ai le cœur lent</w:t>
      </w:r>
      <w:r>
        <w:rPr>
          <w:bCs/>
        </w:rPr>
        <w:t xml:space="preserve">. </w:t>
      </w:r>
      <w:r w:rsidR="005A7F50">
        <w:rPr>
          <w:bCs/>
        </w:rPr>
        <w:t>Il ne bat que quarante à la minute</w:t>
      </w:r>
      <w:r>
        <w:rPr>
          <w:bCs/>
        </w:rPr>
        <w:t xml:space="preserve">. </w:t>
      </w:r>
      <w:r w:rsidR="005A7F50">
        <w:rPr>
          <w:bCs/>
        </w:rPr>
        <w:t>To</w:t>
      </w:r>
      <w:r w:rsidR="005A7F50">
        <w:rPr>
          <w:bCs/>
        </w:rPr>
        <w:t>u</w:t>
      </w:r>
      <w:r w:rsidR="005A7F50">
        <w:rPr>
          <w:bCs/>
        </w:rPr>
        <w:t>che-le</w:t>
      </w:r>
      <w:r>
        <w:rPr>
          <w:bCs/>
        </w:rPr>
        <w:t>.</w:t>
      </w:r>
    </w:p>
    <w:p w14:paraId="5BDD844B" w14:textId="77777777" w:rsidR="00514D33" w:rsidRDefault="005A7F50">
      <w:pPr>
        <w:rPr>
          <w:bCs/>
        </w:rPr>
      </w:pPr>
      <w:r>
        <w:rPr>
          <w:bCs/>
        </w:rPr>
        <w:t>Nick hésita</w:t>
      </w:r>
      <w:r w:rsidR="00514D33">
        <w:rPr>
          <w:bCs/>
        </w:rPr>
        <w:t>.</w:t>
      </w:r>
    </w:p>
    <w:p w14:paraId="5C29175F" w14:textId="77777777" w:rsidR="00514D33" w:rsidRDefault="00514D33">
      <w:pPr>
        <w:rPr>
          <w:bCs/>
        </w:rPr>
      </w:pPr>
      <w:r>
        <w:rPr>
          <w:bCs/>
        </w:rPr>
        <w:t>— </w:t>
      </w:r>
      <w:r w:rsidR="005A7F50">
        <w:t xml:space="preserve">Vas-y </w:t>
      </w:r>
      <w:r w:rsidR="005A7F50">
        <w:rPr>
          <w:bCs/>
        </w:rPr>
        <w:t>donc</w:t>
      </w:r>
      <w:r>
        <w:rPr>
          <w:bCs/>
        </w:rPr>
        <w:t xml:space="preserve">, </w:t>
      </w:r>
      <w:r w:rsidR="005A7F50">
        <w:rPr>
          <w:bCs/>
        </w:rPr>
        <w:t>dit l</w:t>
      </w:r>
      <w:r>
        <w:rPr>
          <w:bCs/>
        </w:rPr>
        <w:t>’</w:t>
      </w:r>
      <w:r w:rsidR="005A7F50">
        <w:rPr>
          <w:bCs/>
        </w:rPr>
        <w:t>homme en lui saisissant la main</w:t>
      </w:r>
      <w:r>
        <w:rPr>
          <w:bCs/>
        </w:rPr>
        <w:t xml:space="preserve">. </w:t>
      </w:r>
      <w:r w:rsidR="005A7F50">
        <w:rPr>
          <w:bCs/>
        </w:rPr>
        <w:t>Prends mon poignet</w:t>
      </w:r>
      <w:r>
        <w:rPr>
          <w:bCs/>
        </w:rPr>
        <w:t xml:space="preserve">. </w:t>
      </w:r>
      <w:r w:rsidR="005A7F50">
        <w:rPr>
          <w:bCs/>
        </w:rPr>
        <w:t>Mets tes doigts là</w:t>
      </w:r>
      <w:r>
        <w:rPr>
          <w:bCs/>
        </w:rPr>
        <w:t>.</w:t>
      </w:r>
    </w:p>
    <w:p w14:paraId="2F728775" w14:textId="77777777" w:rsidR="00514D33" w:rsidRDefault="005A7F50">
      <w:pPr>
        <w:rPr>
          <w:bCs/>
        </w:rPr>
      </w:pPr>
      <w:r>
        <w:rPr>
          <w:bCs/>
        </w:rPr>
        <w:t>Le poignet du petit homme était gros et les muscles sai</w:t>
      </w:r>
      <w:r>
        <w:rPr>
          <w:bCs/>
        </w:rPr>
        <w:t>l</w:t>
      </w:r>
      <w:r>
        <w:rPr>
          <w:bCs/>
        </w:rPr>
        <w:t>laient sur l</w:t>
      </w:r>
      <w:r w:rsidR="00514D33">
        <w:rPr>
          <w:bCs/>
        </w:rPr>
        <w:t>’</w:t>
      </w:r>
      <w:r>
        <w:rPr>
          <w:bCs/>
        </w:rPr>
        <w:t>os</w:t>
      </w:r>
      <w:r w:rsidR="00514D33">
        <w:rPr>
          <w:bCs/>
        </w:rPr>
        <w:t xml:space="preserve">. </w:t>
      </w:r>
      <w:r>
        <w:rPr>
          <w:bCs/>
        </w:rPr>
        <w:t>Nick sentit sous ses doigts une lente pulsation</w:t>
      </w:r>
      <w:r w:rsidR="00514D33">
        <w:rPr>
          <w:bCs/>
        </w:rPr>
        <w:t>.</w:t>
      </w:r>
    </w:p>
    <w:p w14:paraId="57C35537" w14:textId="77777777" w:rsidR="00514D33" w:rsidRDefault="00514D33">
      <w:pPr>
        <w:rPr>
          <w:bCs/>
        </w:rPr>
      </w:pPr>
      <w:r>
        <w:rPr>
          <w:bCs/>
        </w:rPr>
        <w:t>— </w:t>
      </w:r>
      <w:r w:rsidR="005A7F50">
        <w:rPr>
          <w:bCs/>
        </w:rPr>
        <w:t>T</w:t>
      </w:r>
      <w:r>
        <w:rPr>
          <w:bCs/>
        </w:rPr>
        <w:t>’</w:t>
      </w:r>
      <w:r w:rsidR="005A7F50">
        <w:rPr>
          <w:bCs/>
        </w:rPr>
        <w:t>as une montre</w:t>
      </w:r>
      <w:r>
        <w:rPr>
          <w:bCs/>
        </w:rPr>
        <w:t> ?</w:t>
      </w:r>
    </w:p>
    <w:p w14:paraId="7BA90448" w14:textId="77777777" w:rsidR="00514D33" w:rsidRDefault="00514D33">
      <w:pPr>
        <w:rPr>
          <w:bCs/>
        </w:rPr>
      </w:pPr>
      <w:r>
        <w:rPr>
          <w:bCs/>
        </w:rPr>
        <w:t>— </w:t>
      </w:r>
      <w:r w:rsidR="005A7F50">
        <w:rPr>
          <w:bCs/>
        </w:rPr>
        <w:t>Non</w:t>
      </w:r>
      <w:r>
        <w:rPr>
          <w:bCs/>
        </w:rPr>
        <w:t>.</w:t>
      </w:r>
    </w:p>
    <w:p w14:paraId="1E162E2D" w14:textId="77777777" w:rsidR="00514D33" w:rsidRDefault="00514D33">
      <w:r>
        <w:rPr>
          <w:bCs/>
        </w:rPr>
        <w:t>— </w:t>
      </w:r>
      <w:r w:rsidR="005A7F50">
        <w:t xml:space="preserve">Moi non </w:t>
      </w:r>
      <w:r w:rsidR="005A7F50">
        <w:rPr>
          <w:bCs/>
        </w:rPr>
        <w:t>plus</w:t>
      </w:r>
      <w:r>
        <w:rPr>
          <w:bCs/>
        </w:rPr>
        <w:t xml:space="preserve">, </w:t>
      </w:r>
      <w:r w:rsidR="005A7F50">
        <w:t>dit Ad</w:t>
      </w:r>
      <w:r>
        <w:t xml:space="preserve">. </w:t>
      </w:r>
      <w:r w:rsidR="005A7F50">
        <w:t>Ça marche pas si on a pas de mo</w:t>
      </w:r>
      <w:r w:rsidR="005A7F50">
        <w:t>n</w:t>
      </w:r>
      <w:r w:rsidR="005A7F50">
        <w:t>tre</w:t>
      </w:r>
      <w:r>
        <w:t>.</w:t>
      </w:r>
    </w:p>
    <w:p w14:paraId="53F63D1A" w14:textId="77777777" w:rsidR="00514D33" w:rsidRDefault="005A7F50">
      <w:r>
        <w:rPr>
          <w:bCs/>
        </w:rPr>
        <w:t xml:space="preserve">Nick </w:t>
      </w:r>
      <w:r>
        <w:t>lui lâcha le poignet</w:t>
      </w:r>
      <w:r w:rsidR="00514D33">
        <w:t>…</w:t>
      </w:r>
    </w:p>
    <w:p w14:paraId="2892F699" w14:textId="77777777" w:rsidR="00514D33" w:rsidRDefault="00514D33">
      <w:r>
        <w:t>— </w:t>
      </w:r>
      <w:r w:rsidR="005A7F50">
        <w:t>Écoute</w:t>
      </w:r>
      <w:r>
        <w:t xml:space="preserve">, </w:t>
      </w:r>
      <w:r w:rsidR="005A7F50">
        <w:t>dit Ad Francis</w:t>
      </w:r>
      <w:r>
        <w:t xml:space="preserve">. </w:t>
      </w:r>
      <w:r w:rsidR="005A7F50">
        <w:t>Reprends-le</w:t>
      </w:r>
      <w:r>
        <w:t xml:space="preserve">. </w:t>
      </w:r>
      <w:r w:rsidR="005A7F50">
        <w:t>Tu vas compter et moi je compterai jusqu</w:t>
      </w:r>
      <w:r>
        <w:t>’</w:t>
      </w:r>
      <w:r w:rsidR="005A7F50">
        <w:t>à soixante</w:t>
      </w:r>
      <w:r>
        <w:t>.</w:t>
      </w:r>
    </w:p>
    <w:p w14:paraId="290B117E" w14:textId="77777777" w:rsidR="00514D33" w:rsidRDefault="005A7F50">
      <w:r>
        <w:t>Quand il sentit sous ses doigts le pouls lent et dur</w:t>
      </w:r>
      <w:r w:rsidR="00514D33">
        <w:t xml:space="preserve">, </w:t>
      </w:r>
      <w:r>
        <w:t>Nick commença de compter</w:t>
      </w:r>
      <w:r w:rsidR="00514D33">
        <w:t xml:space="preserve">. </w:t>
      </w:r>
      <w:r>
        <w:t>Il entendait le petit homme qui com</w:t>
      </w:r>
      <w:r>
        <w:t>p</w:t>
      </w:r>
      <w:r>
        <w:t>tait lentement</w:t>
      </w:r>
      <w:r w:rsidR="00514D33">
        <w:t xml:space="preserve">, </w:t>
      </w:r>
      <w:r>
        <w:t>un</w:t>
      </w:r>
      <w:r w:rsidR="00514D33">
        <w:t xml:space="preserve">, </w:t>
      </w:r>
      <w:r>
        <w:t>deux</w:t>
      </w:r>
      <w:r w:rsidR="00514D33">
        <w:t xml:space="preserve">, </w:t>
      </w:r>
      <w:r>
        <w:t>trois</w:t>
      </w:r>
      <w:r w:rsidR="00514D33">
        <w:t xml:space="preserve">, </w:t>
      </w:r>
      <w:r>
        <w:t>quatre</w:t>
      </w:r>
      <w:r w:rsidR="00514D33">
        <w:t xml:space="preserve">, </w:t>
      </w:r>
      <w:r>
        <w:t>cinq</w:t>
      </w:r>
      <w:r w:rsidR="00514D33">
        <w:t xml:space="preserve">, </w:t>
      </w:r>
      <w:r>
        <w:t>et la suite</w:t>
      </w:r>
      <w:r w:rsidR="00514D33">
        <w:t xml:space="preserve"> – </w:t>
      </w:r>
      <w:r>
        <w:t>à voix haute</w:t>
      </w:r>
      <w:r w:rsidR="00514D33">
        <w:t>.</w:t>
      </w:r>
    </w:p>
    <w:p w14:paraId="28AAD44F" w14:textId="77777777" w:rsidR="00514D33" w:rsidRDefault="00514D33">
      <w:r>
        <w:t>— </w:t>
      </w:r>
      <w:r w:rsidR="005A7F50">
        <w:t>Soixante</w:t>
      </w:r>
      <w:r>
        <w:t xml:space="preserve">, </w:t>
      </w:r>
      <w:r w:rsidR="005A7F50">
        <w:t>dit Ad</w:t>
      </w:r>
      <w:r>
        <w:t xml:space="preserve">. </w:t>
      </w:r>
      <w:r w:rsidR="005A7F50">
        <w:t>Ça fait une minute</w:t>
      </w:r>
      <w:r>
        <w:t xml:space="preserve">. </w:t>
      </w:r>
      <w:r w:rsidR="005A7F50">
        <w:t>Combien que tu as</w:t>
      </w:r>
      <w:r>
        <w:t xml:space="preserve">, </w:t>
      </w:r>
      <w:r w:rsidR="005A7F50">
        <w:t>toi</w:t>
      </w:r>
      <w:r>
        <w:t> ?</w:t>
      </w:r>
    </w:p>
    <w:p w14:paraId="3C9FA3C1" w14:textId="77777777" w:rsidR="00514D33" w:rsidRDefault="00514D33">
      <w:r>
        <w:lastRenderedPageBreak/>
        <w:t>— </w:t>
      </w:r>
      <w:r w:rsidR="005A7F50">
        <w:t>Quarante</w:t>
      </w:r>
      <w:r>
        <w:t xml:space="preserve">, </w:t>
      </w:r>
      <w:r w:rsidR="005A7F50">
        <w:t>dit Nick</w:t>
      </w:r>
      <w:r>
        <w:t>.</w:t>
      </w:r>
    </w:p>
    <w:p w14:paraId="535A00C6" w14:textId="77777777" w:rsidR="00514D33" w:rsidRDefault="00514D33">
      <w:pPr>
        <w:rPr>
          <w:bCs/>
        </w:rPr>
      </w:pPr>
      <w:r>
        <w:t>— </w:t>
      </w:r>
      <w:r w:rsidR="005A7F50">
        <w:rPr>
          <w:bCs/>
        </w:rPr>
        <w:t>C</w:t>
      </w:r>
      <w:r>
        <w:rPr>
          <w:bCs/>
        </w:rPr>
        <w:t>’</w:t>
      </w:r>
      <w:r w:rsidR="005A7F50">
        <w:rPr>
          <w:bCs/>
        </w:rPr>
        <w:t xml:space="preserve">est </w:t>
      </w:r>
      <w:r w:rsidR="005A7F50">
        <w:t>ça</w:t>
      </w:r>
      <w:r>
        <w:t xml:space="preserve">, </w:t>
      </w:r>
      <w:r w:rsidR="005A7F50">
        <w:rPr>
          <w:bCs/>
        </w:rPr>
        <w:t>dit Ad</w:t>
      </w:r>
      <w:r>
        <w:rPr>
          <w:bCs/>
        </w:rPr>
        <w:t xml:space="preserve">, </w:t>
      </w:r>
      <w:r w:rsidR="005A7F50">
        <w:rPr>
          <w:bCs/>
        </w:rPr>
        <w:t>satisfait</w:t>
      </w:r>
      <w:r>
        <w:rPr>
          <w:bCs/>
        </w:rPr>
        <w:t xml:space="preserve">. </w:t>
      </w:r>
      <w:r w:rsidR="005A7F50">
        <w:rPr>
          <w:bCs/>
        </w:rPr>
        <w:t>Ça ne va jamais plus vite</w:t>
      </w:r>
      <w:r>
        <w:rPr>
          <w:bCs/>
        </w:rPr>
        <w:t>.</w:t>
      </w:r>
    </w:p>
    <w:p w14:paraId="3EDC87B8" w14:textId="77777777" w:rsidR="00514D33" w:rsidRDefault="005A7F50">
      <w:pPr>
        <w:rPr>
          <w:bCs/>
        </w:rPr>
      </w:pPr>
      <w:r>
        <w:rPr>
          <w:bCs/>
        </w:rPr>
        <w:t>Un homme descendit le remblai du chemin de fer et trave</w:t>
      </w:r>
      <w:r>
        <w:rPr>
          <w:bCs/>
        </w:rPr>
        <w:t>r</w:t>
      </w:r>
      <w:r>
        <w:rPr>
          <w:bCs/>
        </w:rPr>
        <w:t>sa la clairière</w:t>
      </w:r>
      <w:r w:rsidR="00514D33">
        <w:rPr>
          <w:bCs/>
        </w:rPr>
        <w:t xml:space="preserve">, </w:t>
      </w:r>
      <w:r>
        <w:rPr>
          <w:bCs/>
        </w:rPr>
        <w:t>se dirigeant vers le feu</w:t>
      </w:r>
      <w:r w:rsidR="00514D33">
        <w:rPr>
          <w:bCs/>
        </w:rPr>
        <w:t>.</w:t>
      </w:r>
    </w:p>
    <w:p w14:paraId="2D4F64E1" w14:textId="77777777" w:rsidR="00514D33" w:rsidRDefault="00514D33">
      <w:pPr>
        <w:rPr>
          <w:bCs/>
        </w:rPr>
      </w:pPr>
      <w:r>
        <w:rPr>
          <w:bCs/>
        </w:rPr>
        <w:t>— </w:t>
      </w:r>
      <w:r w:rsidR="005A7F50">
        <w:rPr>
          <w:bCs/>
        </w:rPr>
        <w:t>Hello</w:t>
      </w:r>
      <w:r>
        <w:rPr>
          <w:bCs/>
        </w:rPr>
        <w:t xml:space="preserve">, </w:t>
      </w:r>
      <w:r w:rsidR="005A7F50">
        <w:rPr>
          <w:bCs/>
        </w:rPr>
        <w:t>Bugs</w:t>
      </w:r>
      <w:r>
        <w:rPr>
          <w:bCs/>
        </w:rPr>
        <w:t xml:space="preserve"> ! </w:t>
      </w:r>
      <w:r w:rsidR="005A7F50">
        <w:rPr>
          <w:bCs/>
        </w:rPr>
        <w:t>dit Ad</w:t>
      </w:r>
      <w:r>
        <w:rPr>
          <w:bCs/>
        </w:rPr>
        <w:t>.</w:t>
      </w:r>
    </w:p>
    <w:p w14:paraId="59DDC6B5" w14:textId="77777777" w:rsidR="00514D33" w:rsidRDefault="00514D33">
      <w:pPr>
        <w:rPr>
          <w:bCs/>
        </w:rPr>
      </w:pPr>
      <w:r>
        <w:rPr>
          <w:bCs/>
        </w:rPr>
        <w:t>— </w:t>
      </w:r>
      <w:r w:rsidR="005A7F50">
        <w:rPr>
          <w:bCs/>
        </w:rPr>
        <w:t>Hello</w:t>
      </w:r>
      <w:r>
        <w:rPr>
          <w:bCs/>
        </w:rPr>
        <w:t xml:space="preserve">, </w:t>
      </w:r>
      <w:r w:rsidR="005A7F50">
        <w:rPr>
          <w:bCs/>
        </w:rPr>
        <w:t>répondit Bugs</w:t>
      </w:r>
      <w:r>
        <w:rPr>
          <w:bCs/>
        </w:rPr>
        <w:t>.</w:t>
      </w:r>
    </w:p>
    <w:p w14:paraId="2C1CE5B9" w14:textId="77777777" w:rsidR="00514D33" w:rsidRDefault="005A7F50">
      <w:pPr>
        <w:rPr>
          <w:bCs/>
        </w:rPr>
      </w:pPr>
      <w:r>
        <w:rPr>
          <w:bCs/>
        </w:rPr>
        <w:t>La voix était d</w:t>
      </w:r>
      <w:r w:rsidR="00514D33">
        <w:rPr>
          <w:bCs/>
        </w:rPr>
        <w:t>’</w:t>
      </w:r>
      <w:r>
        <w:rPr>
          <w:bCs/>
        </w:rPr>
        <w:t>un nègre</w:t>
      </w:r>
      <w:r w:rsidR="00514D33">
        <w:rPr>
          <w:bCs/>
        </w:rPr>
        <w:t xml:space="preserve">. </w:t>
      </w:r>
      <w:r>
        <w:rPr>
          <w:bCs/>
        </w:rPr>
        <w:t xml:space="preserve">Nick reconnaissait </w:t>
      </w:r>
      <w:r>
        <w:t xml:space="preserve">à </w:t>
      </w:r>
      <w:r>
        <w:rPr>
          <w:bCs/>
        </w:rPr>
        <w:t>sa manière de marcher que c</w:t>
      </w:r>
      <w:r w:rsidR="00514D33">
        <w:rPr>
          <w:bCs/>
        </w:rPr>
        <w:t>’</w:t>
      </w:r>
      <w:r>
        <w:rPr>
          <w:bCs/>
        </w:rPr>
        <w:t>était un nègre</w:t>
      </w:r>
      <w:r w:rsidR="00514D33">
        <w:rPr>
          <w:bCs/>
        </w:rPr>
        <w:t xml:space="preserve">. </w:t>
      </w:r>
      <w:r>
        <w:rPr>
          <w:bCs/>
        </w:rPr>
        <w:t>Il leur tournait le dos</w:t>
      </w:r>
      <w:r w:rsidR="00514D33">
        <w:rPr>
          <w:bCs/>
        </w:rPr>
        <w:t xml:space="preserve">, </w:t>
      </w:r>
      <w:r>
        <w:rPr>
          <w:bCs/>
        </w:rPr>
        <w:t>penché sur le feu</w:t>
      </w:r>
      <w:r w:rsidR="00514D33">
        <w:rPr>
          <w:bCs/>
        </w:rPr>
        <w:t xml:space="preserve">. </w:t>
      </w:r>
      <w:r>
        <w:rPr>
          <w:bCs/>
        </w:rPr>
        <w:t>Il se releva</w:t>
      </w:r>
      <w:r w:rsidR="00514D33">
        <w:rPr>
          <w:bCs/>
        </w:rPr>
        <w:t>.</w:t>
      </w:r>
    </w:p>
    <w:p w14:paraId="6BA5A71F" w14:textId="77777777" w:rsidR="00514D33" w:rsidRDefault="00514D33">
      <w:pPr>
        <w:rPr>
          <w:bCs/>
        </w:rPr>
      </w:pPr>
      <w:r>
        <w:rPr>
          <w:bCs/>
        </w:rPr>
        <w:t>— </w:t>
      </w:r>
      <w:r w:rsidR="005A7F50">
        <w:t>C</w:t>
      </w:r>
      <w:r>
        <w:t>’</w:t>
      </w:r>
      <w:r w:rsidR="005A7F50">
        <w:t>est Bugs</w:t>
      </w:r>
      <w:r>
        <w:t xml:space="preserve">, </w:t>
      </w:r>
      <w:r w:rsidR="005A7F50">
        <w:t xml:space="preserve">mon </w:t>
      </w:r>
      <w:r w:rsidR="005A7F50">
        <w:rPr>
          <w:bCs/>
        </w:rPr>
        <w:t>copain</w:t>
      </w:r>
      <w:r>
        <w:t xml:space="preserve">, </w:t>
      </w:r>
      <w:r w:rsidR="005A7F50">
        <w:t>dit Ad</w:t>
      </w:r>
      <w:r>
        <w:t xml:space="preserve">. </w:t>
      </w:r>
      <w:r w:rsidR="005A7F50">
        <w:t>Il est fou</w:t>
      </w:r>
      <w:r>
        <w:t xml:space="preserve">, </w:t>
      </w:r>
      <w:r w:rsidR="005A7F50">
        <w:rPr>
          <w:bCs/>
        </w:rPr>
        <w:t>lui aussi</w:t>
      </w:r>
      <w:r>
        <w:rPr>
          <w:bCs/>
        </w:rPr>
        <w:t>.</w:t>
      </w:r>
    </w:p>
    <w:p w14:paraId="4D0943F3" w14:textId="77777777" w:rsidR="00514D33" w:rsidRDefault="00514D33">
      <w:r>
        <w:rPr>
          <w:bCs/>
        </w:rPr>
        <w:t>— </w:t>
      </w:r>
      <w:r w:rsidR="005A7F50">
        <w:rPr>
          <w:bCs/>
        </w:rPr>
        <w:t xml:space="preserve">Enchanté </w:t>
      </w:r>
      <w:r w:rsidR="005A7F50">
        <w:t>de faire votre connaissance</w:t>
      </w:r>
      <w:r>
        <w:t xml:space="preserve">, </w:t>
      </w:r>
      <w:r w:rsidR="005A7F50">
        <w:t>dit Bugs</w:t>
      </w:r>
      <w:r>
        <w:t xml:space="preserve">. </w:t>
      </w:r>
      <w:r w:rsidR="005A7F50">
        <w:t>Vous d</w:t>
      </w:r>
      <w:r w:rsidR="005A7F50">
        <w:t>i</w:t>
      </w:r>
      <w:r w:rsidR="005A7F50">
        <w:t>tes que vous êtes d</w:t>
      </w:r>
      <w:r>
        <w:t>’</w:t>
      </w:r>
      <w:r w:rsidR="005A7F50">
        <w:t>où</w:t>
      </w:r>
      <w:r>
        <w:t> ?</w:t>
      </w:r>
    </w:p>
    <w:p w14:paraId="7780AC7F" w14:textId="77777777" w:rsidR="00514D33" w:rsidRDefault="00514D33">
      <w:pPr>
        <w:rPr>
          <w:bCs/>
        </w:rPr>
      </w:pPr>
      <w:r>
        <w:t>— </w:t>
      </w:r>
      <w:r w:rsidR="005A7F50">
        <w:t>De Chicago</w:t>
      </w:r>
      <w:r>
        <w:t xml:space="preserve">, </w:t>
      </w:r>
      <w:r w:rsidR="005A7F50">
        <w:t xml:space="preserve">dit </w:t>
      </w:r>
      <w:r w:rsidR="005A7F50">
        <w:rPr>
          <w:bCs/>
        </w:rPr>
        <w:t>Nick</w:t>
      </w:r>
      <w:r>
        <w:rPr>
          <w:bCs/>
        </w:rPr>
        <w:t>.</w:t>
      </w:r>
    </w:p>
    <w:p w14:paraId="1E668192" w14:textId="77777777" w:rsidR="00514D33" w:rsidRDefault="00514D33">
      <w:pPr>
        <w:rPr>
          <w:bCs/>
        </w:rPr>
      </w:pPr>
      <w:r>
        <w:rPr>
          <w:bCs/>
        </w:rPr>
        <w:t>— </w:t>
      </w:r>
      <w:r w:rsidR="005A7F50">
        <w:t>C</w:t>
      </w:r>
      <w:r>
        <w:t>’</w:t>
      </w:r>
      <w:r w:rsidR="005A7F50">
        <w:t>est une chic ville</w:t>
      </w:r>
      <w:r>
        <w:t xml:space="preserve">, </w:t>
      </w:r>
      <w:r w:rsidR="005A7F50">
        <w:t>dit le nègre</w:t>
      </w:r>
      <w:r>
        <w:t xml:space="preserve">. </w:t>
      </w:r>
      <w:r w:rsidR="005A7F50">
        <w:t>Je n</w:t>
      </w:r>
      <w:r>
        <w:t>’</w:t>
      </w:r>
      <w:r w:rsidR="005A7F50">
        <w:t xml:space="preserve">ai pas saisi votre </w:t>
      </w:r>
      <w:r w:rsidR="005A7F50">
        <w:rPr>
          <w:bCs/>
        </w:rPr>
        <w:t>nom</w:t>
      </w:r>
      <w:r>
        <w:rPr>
          <w:bCs/>
        </w:rPr>
        <w:t>.</w:t>
      </w:r>
    </w:p>
    <w:p w14:paraId="5D857436" w14:textId="77777777" w:rsidR="00514D33" w:rsidRDefault="00514D33">
      <w:pPr>
        <w:rPr>
          <w:bCs/>
          <w:lang w:val="en-GB"/>
        </w:rPr>
      </w:pPr>
      <w:r>
        <w:rPr>
          <w:bCs/>
        </w:rPr>
        <w:t>— </w:t>
      </w:r>
      <w:r w:rsidR="005A7F50">
        <w:rPr>
          <w:bCs/>
          <w:lang w:val="en-GB"/>
        </w:rPr>
        <w:t>Adams</w:t>
      </w:r>
      <w:r>
        <w:rPr>
          <w:bCs/>
          <w:lang w:val="en-GB"/>
        </w:rPr>
        <w:t xml:space="preserve">, </w:t>
      </w:r>
      <w:r w:rsidR="005A7F50">
        <w:rPr>
          <w:bCs/>
          <w:lang w:val="en-GB"/>
        </w:rPr>
        <w:t>Nick Adams</w:t>
      </w:r>
      <w:r>
        <w:rPr>
          <w:bCs/>
          <w:lang w:val="en-GB"/>
        </w:rPr>
        <w:t>.</w:t>
      </w:r>
    </w:p>
    <w:p w14:paraId="63C821F8" w14:textId="77777777" w:rsidR="00514D33" w:rsidRDefault="00514D33">
      <w:r>
        <w:rPr>
          <w:bCs/>
          <w:lang w:val="en-GB"/>
        </w:rPr>
        <w:t>— </w:t>
      </w:r>
      <w:r w:rsidR="005A7F50">
        <w:t>Il dit qu</w:t>
      </w:r>
      <w:r>
        <w:t>’</w:t>
      </w:r>
      <w:r w:rsidR="005A7F50">
        <w:t>il n</w:t>
      </w:r>
      <w:r>
        <w:t>’</w:t>
      </w:r>
      <w:r w:rsidR="005A7F50">
        <w:t>a jamais été fou</w:t>
      </w:r>
      <w:r>
        <w:t xml:space="preserve">, </w:t>
      </w:r>
      <w:r w:rsidR="005A7F50">
        <w:t>Bugs</w:t>
      </w:r>
      <w:r>
        <w:t xml:space="preserve">, </w:t>
      </w:r>
      <w:r w:rsidR="005A7F50">
        <w:t>dit Ad</w:t>
      </w:r>
      <w:r>
        <w:t>.</w:t>
      </w:r>
    </w:p>
    <w:p w14:paraId="0FCC0595" w14:textId="77777777" w:rsidR="00514D33" w:rsidRDefault="00514D33">
      <w:r>
        <w:t>— </w:t>
      </w:r>
      <w:r w:rsidR="005A7F50">
        <w:t>Il ne sait pas quel bonheur l</w:t>
      </w:r>
      <w:r>
        <w:t>’</w:t>
      </w:r>
      <w:r w:rsidR="005A7F50">
        <w:t>attend</w:t>
      </w:r>
      <w:r>
        <w:t xml:space="preserve">, </w:t>
      </w:r>
      <w:r w:rsidR="005A7F50">
        <w:t>dit le nègre</w:t>
      </w:r>
      <w:r>
        <w:t>.</w:t>
      </w:r>
    </w:p>
    <w:p w14:paraId="20FEDA7B" w14:textId="77777777" w:rsidR="00514D33" w:rsidRDefault="005A7F50">
      <w:r>
        <w:t>Il était en train de défaire un paquet près du feu</w:t>
      </w:r>
      <w:r w:rsidR="00514D33">
        <w:t>.</w:t>
      </w:r>
    </w:p>
    <w:p w14:paraId="6C1060BF" w14:textId="77777777" w:rsidR="00514D33" w:rsidRDefault="00514D33">
      <w:r>
        <w:t>— </w:t>
      </w:r>
      <w:r w:rsidR="005A7F50">
        <w:t>Quand est-ce qu</w:t>
      </w:r>
      <w:r>
        <w:t>’</w:t>
      </w:r>
      <w:r w:rsidR="005A7F50">
        <w:t>on mange</w:t>
      </w:r>
      <w:r>
        <w:t xml:space="preserve">, </w:t>
      </w:r>
      <w:r w:rsidR="005A7F50">
        <w:t>Bugs</w:t>
      </w:r>
      <w:r>
        <w:t xml:space="preserve"> ? </w:t>
      </w:r>
      <w:r w:rsidR="005A7F50">
        <w:t>demanda le boxeur</w:t>
      </w:r>
      <w:r>
        <w:t>.</w:t>
      </w:r>
    </w:p>
    <w:p w14:paraId="4B5C64D7" w14:textId="77777777" w:rsidR="00514D33" w:rsidRDefault="00514D33">
      <w:r>
        <w:t>— </w:t>
      </w:r>
      <w:r w:rsidR="005A7F50">
        <w:t>Tout de suite</w:t>
      </w:r>
      <w:r>
        <w:t>.</w:t>
      </w:r>
    </w:p>
    <w:p w14:paraId="329563D9" w14:textId="77777777" w:rsidR="00514D33" w:rsidRDefault="00514D33">
      <w:r>
        <w:t>— </w:t>
      </w:r>
      <w:r w:rsidR="005A7F50">
        <w:t>As-tu faim</w:t>
      </w:r>
      <w:r>
        <w:t xml:space="preserve">, </w:t>
      </w:r>
      <w:r w:rsidR="005A7F50">
        <w:t>Nick</w:t>
      </w:r>
      <w:r>
        <w:t> ?</w:t>
      </w:r>
    </w:p>
    <w:p w14:paraId="28244A35" w14:textId="77777777" w:rsidR="00514D33" w:rsidRDefault="00514D33">
      <w:r>
        <w:lastRenderedPageBreak/>
        <w:t>— </w:t>
      </w:r>
      <w:r w:rsidR="005A7F50">
        <w:t>Une faim de loup</w:t>
      </w:r>
      <w:r>
        <w:t>.</w:t>
      </w:r>
    </w:p>
    <w:p w14:paraId="133FACF2" w14:textId="77777777" w:rsidR="00514D33" w:rsidRDefault="00514D33">
      <w:r>
        <w:t>— </w:t>
      </w:r>
      <w:r w:rsidR="005A7F50">
        <w:t>T</w:t>
      </w:r>
      <w:r>
        <w:t>’</w:t>
      </w:r>
      <w:r w:rsidR="005A7F50">
        <w:t>entends</w:t>
      </w:r>
      <w:r>
        <w:t xml:space="preserve">, </w:t>
      </w:r>
      <w:r w:rsidR="005A7F50">
        <w:t>Bugs</w:t>
      </w:r>
      <w:r>
        <w:t> ?</w:t>
      </w:r>
    </w:p>
    <w:p w14:paraId="0CDA83A7" w14:textId="77777777" w:rsidR="00514D33" w:rsidRDefault="00514D33">
      <w:r>
        <w:t>— </w:t>
      </w:r>
      <w:r w:rsidR="005A7F50">
        <w:t>Presque tout ce qu</w:t>
      </w:r>
      <w:r>
        <w:t>’</w:t>
      </w:r>
      <w:r w:rsidR="005A7F50">
        <w:t>on dit d</w:t>
      </w:r>
      <w:r>
        <w:t>’</w:t>
      </w:r>
      <w:r w:rsidR="005A7F50">
        <w:t>habitude</w:t>
      </w:r>
      <w:r>
        <w:t>.</w:t>
      </w:r>
    </w:p>
    <w:p w14:paraId="35F958F0" w14:textId="77777777" w:rsidR="00514D33" w:rsidRDefault="00514D33">
      <w:r>
        <w:t>— </w:t>
      </w:r>
      <w:r w:rsidR="005A7F50">
        <w:t>C</w:t>
      </w:r>
      <w:r>
        <w:t>’</w:t>
      </w:r>
      <w:r w:rsidR="005A7F50">
        <w:t>est pas ce que je t</w:t>
      </w:r>
      <w:r>
        <w:t>’</w:t>
      </w:r>
      <w:r w:rsidR="005A7F50">
        <w:t>ai demandé</w:t>
      </w:r>
      <w:r>
        <w:t>.</w:t>
      </w:r>
    </w:p>
    <w:p w14:paraId="39D5BCAA" w14:textId="77777777" w:rsidR="00514D33" w:rsidRDefault="00514D33">
      <w:r>
        <w:t>— </w:t>
      </w:r>
      <w:r w:rsidR="005A7F50">
        <w:t>Oui</w:t>
      </w:r>
      <w:r>
        <w:t xml:space="preserve">. </w:t>
      </w:r>
      <w:r w:rsidR="005A7F50">
        <w:t>J</w:t>
      </w:r>
      <w:r>
        <w:t>’</w:t>
      </w:r>
      <w:r w:rsidR="005A7F50">
        <w:t>ai entendu ce que ce gentleman a dit</w:t>
      </w:r>
      <w:r>
        <w:t>.</w:t>
      </w:r>
    </w:p>
    <w:p w14:paraId="57B3988D" w14:textId="77777777" w:rsidR="00514D33" w:rsidRDefault="005A7F50">
      <w:r>
        <w:t>Il était en train de mettre des tranches de jambon dans une poêle</w:t>
      </w:r>
      <w:r w:rsidR="00514D33">
        <w:t xml:space="preserve">. </w:t>
      </w:r>
      <w:r>
        <w:t>Quand la poêle fut chaude</w:t>
      </w:r>
      <w:r w:rsidR="00514D33">
        <w:t xml:space="preserve">, </w:t>
      </w:r>
      <w:r>
        <w:t>la graisse se mit à bouillir et Bugs</w:t>
      </w:r>
      <w:r w:rsidR="00514D33">
        <w:t xml:space="preserve">, </w:t>
      </w:r>
      <w:r>
        <w:t>accroupi au-dessus du feu sur ses longues jambes de n</w:t>
      </w:r>
      <w:r>
        <w:t>è</w:t>
      </w:r>
      <w:r>
        <w:t>gre</w:t>
      </w:r>
      <w:r w:rsidR="00514D33">
        <w:t xml:space="preserve">, </w:t>
      </w:r>
      <w:r>
        <w:t>retourna le jambon et cassa les œufs dans la poêle</w:t>
      </w:r>
      <w:r w:rsidR="00514D33">
        <w:t xml:space="preserve">, </w:t>
      </w:r>
      <w:r>
        <w:t>en la b</w:t>
      </w:r>
      <w:r>
        <w:t>a</w:t>
      </w:r>
      <w:r>
        <w:t>lançant de côté et d</w:t>
      </w:r>
      <w:r w:rsidR="00514D33">
        <w:t>’</w:t>
      </w:r>
      <w:r>
        <w:t>autre pour arroser les œufs de graisse boui</w:t>
      </w:r>
      <w:r>
        <w:t>l</w:t>
      </w:r>
      <w:r>
        <w:t>lante</w:t>
      </w:r>
      <w:r w:rsidR="00514D33">
        <w:t>.</w:t>
      </w:r>
    </w:p>
    <w:p w14:paraId="1FF04E6A" w14:textId="77777777" w:rsidR="00514D33" w:rsidRDefault="00514D33">
      <w:r>
        <w:t>— </w:t>
      </w:r>
      <w:r w:rsidR="005A7F50">
        <w:t>Voulez-vous couper du pain</w:t>
      </w:r>
      <w:r>
        <w:t xml:space="preserve">, </w:t>
      </w:r>
      <w:r w:rsidR="005A7F50">
        <w:t xml:space="preserve">Mister </w:t>
      </w:r>
      <w:r w:rsidR="005A7F50">
        <w:rPr>
          <w:bCs/>
        </w:rPr>
        <w:t>Adams</w:t>
      </w:r>
      <w:r>
        <w:rPr>
          <w:bCs/>
        </w:rPr>
        <w:t xml:space="preserve"> ? </w:t>
      </w:r>
      <w:r w:rsidR="005A7F50">
        <w:t>dit-il en se retournant</w:t>
      </w:r>
      <w:r>
        <w:t xml:space="preserve">. </w:t>
      </w:r>
      <w:r w:rsidR="005A7F50">
        <w:t>Il est dans le sac</w:t>
      </w:r>
      <w:r>
        <w:t>.</w:t>
      </w:r>
    </w:p>
    <w:p w14:paraId="60FCEF47" w14:textId="77777777" w:rsidR="00514D33" w:rsidRDefault="00514D33">
      <w:r>
        <w:t>— </w:t>
      </w:r>
      <w:r w:rsidR="005A7F50">
        <w:t>Sûrement</w:t>
      </w:r>
      <w:r>
        <w:t>.</w:t>
      </w:r>
    </w:p>
    <w:p w14:paraId="62746E87" w14:textId="77777777" w:rsidR="00514D33" w:rsidRDefault="005A7F50">
      <w:r>
        <w:rPr>
          <w:bCs/>
        </w:rPr>
        <w:t xml:space="preserve">Nick </w:t>
      </w:r>
      <w:r>
        <w:t>plongea la main dans le sac et en retira un pain</w:t>
      </w:r>
      <w:r w:rsidR="00514D33">
        <w:t xml:space="preserve">. </w:t>
      </w:r>
      <w:r>
        <w:t>Il coupa six tranches</w:t>
      </w:r>
      <w:r w:rsidR="00514D33">
        <w:t xml:space="preserve">. </w:t>
      </w:r>
      <w:r>
        <w:t>Ad</w:t>
      </w:r>
      <w:r w:rsidR="00514D33">
        <w:t xml:space="preserve">, </w:t>
      </w:r>
      <w:r>
        <w:t>qui le regardait</w:t>
      </w:r>
      <w:r w:rsidR="00514D33">
        <w:t xml:space="preserve">, </w:t>
      </w:r>
      <w:r>
        <w:t>se pencha en avant</w:t>
      </w:r>
      <w:r w:rsidR="00514D33">
        <w:t>.</w:t>
      </w:r>
    </w:p>
    <w:p w14:paraId="27C114ED" w14:textId="77777777" w:rsidR="00514D33" w:rsidRDefault="00514D33">
      <w:pPr>
        <w:rPr>
          <w:bCs/>
        </w:rPr>
      </w:pPr>
      <w:r>
        <w:t>— </w:t>
      </w:r>
      <w:r w:rsidR="005A7F50">
        <w:rPr>
          <w:bCs/>
        </w:rPr>
        <w:t xml:space="preserve">Donne-moi </w:t>
      </w:r>
      <w:r w:rsidR="005A7F50">
        <w:t>voir ton couteau</w:t>
      </w:r>
      <w:r>
        <w:t xml:space="preserve">, </w:t>
      </w:r>
      <w:r w:rsidR="005A7F50">
        <w:t>Nick</w:t>
      </w:r>
      <w:r>
        <w:t xml:space="preserve">, </w:t>
      </w:r>
      <w:r w:rsidR="005A7F50">
        <w:rPr>
          <w:bCs/>
        </w:rPr>
        <w:t>dit-il</w:t>
      </w:r>
      <w:r>
        <w:rPr>
          <w:bCs/>
        </w:rPr>
        <w:t>.</w:t>
      </w:r>
    </w:p>
    <w:p w14:paraId="354C8072" w14:textId="77777777" w:rsidR="00514D33" w:rsidRDefault="00514D33">
      <w:r>
        <w:rPr>
          <w:bCs/>
        </w:rPr>
        <w:t>— </w:t>
      </w:r>
      <w:r w:rsidR="005A7F50">
        <w:t>Non</w:t>
      </w:r>
      <w:r>
        <w:t xml:space="preserve">, </w:t>
      </w:r>
      <w:r w:rsidR="005A7F50">
        <w:t>pas de blagues</w:t>
      </w:r>
      <w:r>
        <w:t xml:space="preserve">, </w:t>
      </w:r>
      <w:r w:rsidR="005A7F50">
        <w:t>Mister Adams</w:t>
      </w:r>
      <w:r>
        <w:t xml:space="preserve">, </w:t>
      </w:r>
      <w:r w:rsidR="005A7F50">
        <w:t>dit le nègre</w:t>
      </w:r>
      <w:r>
        <w:t xml:space="preserve">. </w:t>
      </w:r>
      <w:r w:rsidR="005A7F50">
        <w:t>Gardez votre couteau</w:t>
      </w:r>
      <w:r>
        <w:t>.</w:t>
      </w:r>
    </w:p>
    <w:p w14:paraId="52E85FAB" w14:textId="77777777" w:rsidR="00514D33" w:rsidRDefault="005A7F50">
      <w:r>
        <w:t>Le boxeur se redressa</w:t>
      </w:r>
      <w:r w:rsidR="00514D33">
        <w:t>.</w:t>
      </w:r>
    </w:p>
    <w:p w14:paraId="37AAFD30" w14:textId="77777777" w:rsidR="00514D33" w:rsidRDefault="00514D33">
      <w:r>
        <w:t>— </w:t>
      </w:r>
      <w:r w:rsidR="005A7F50">
        <w:t>Voulez-vous me passer le pain</w:t>
      </w:r>
      <w:r>
        <w:t xml:space="preserve">, </w:t>
      </w:r>
      <w:r w:rsidR="005A7F50">
        <w:t>Mister Adams</w:t>
      </w:r>
      <w:r>
        <w:t xml:space="preserve"> ? </w:t>
      </w:r>
      <w:r w:rsidR="005A7F50">
        <w:t>demanda Bugs</w:t>
      </w:r>
      <w:r>
        <w:t>.</w:t>
      </w:r>
    </w:p>
    <w:p w14:paraId="35BFDAA7" w14:textId="77777777" w:rsidR="00514D33" w:rsidRDefault="005A7F50">
      <w:r>
        <w:t>Nick le lui tendit</w:t>
      </w:r>
      <w:r w:rsidR="00514D33">
        <w:t>.</w:t>
      </w:r>
    </w:p>
    <w:p w14:paraId="1C3405B2" w14:textId="77777777" w:rsidR="00514D33" w:rsidRDefault="00514D33">
      <w:r>
        <w:t>— </w:t>
      </w:r>
      <w:r w:rsidR="005A7F50">
        <w:t>Aimez-vous le pain trempé dans la graisse de jambon</w:t>
      </w:r>
      <w:r>
        <w:t xml:space="preserve"> ? </w:t>
      </w:r>
      <w:r w:rsidR="005A7F50">
        <w:t>demanda le nègre</w:t>
      </w:r>
      <w:r>
        <w:t>.</w:t>
      </w:r>
    </w:p>
    <w:p w14:paraId="12CB4D04" w14:textId="77777777" w:rsidR="00514D33" w:rsidRDefault="00514D33">
      <w:r>
        <w:lastRenderedPageBreak/>
        <w:t>— </w:t>
      </w:r>
      <w:r w:rsidR="005A7F50">
        <w:t>Je vous crois</w:t>
      </w:r>
      <w:r>
        <w:t> !</w:t>
      </w:r>
    </w:p>
    <w:p w14:paraId="1C5653A5" w14:textId="77777777" w:rsidR="00514D33" w:rsidRDefault="00514D33">
      <w:r>
        <w:t>— </w:t>
      </w:r>
      <w:r w:rsidR="005A7F50">
        <w:t>Vaut peut-être mieux attendre un peu</w:t>
      </w:r>
      <w:r>
        <w:t xml:space="preserve">. </w:t>
      </w:r>
      <w:r w:rsidR="005A7F50">
        <w:t>C</w:t>
      </w:r>
      <w:r>
        <w:t>’</w:t>
      </w:r>
      <w:r w:rsidR="005A7F50">
        <w:t>est meilleur à la fin du repas</w:t>
      </w:r>
      <w:r>
        <w:t xml:space="preserve">. </w:t>
      </w:r>
      <w:r w:rsidR="005A7F50">
        <w:t>Voilà</w:t>
      </w:r>
      <w:r>
        <w:t> !</w:t>
      </w:r>
    </w:p>
    <w:p w14:paraId="36D39578" w14:textId="77777777" w:rsidR="00514D33" w:rsidRDefault="005A7F50">
      <w:r>
        <w:t>Le nègre piqua une tranche de jambon et la posa sur un des morceaux de pain</w:t>
      </w:r>
      <w:r w:rsidR="00514D33">
        <w:t xml:space="preserve">, </w:t>
      </w:r>
      <w:r>
        <w:rPr>
          <w:bCs/>
        </w:rPr>
        <w:t>puis</w:t>
      </w:r>
      <w:r w:rsidR="00514D33">
        <w:rPr>
          <w:bCs/>
        </w:rPr>
        <w:t xml:space="preserve">, </w:t>
      </w:r>
      <w:r>
        <w:rPr>
          <w:bCs/>
        </w:rPr>
        <w:t xml:space="preserve">fit </w:t>
      </w:r>
      <w:r>
        <w:t>glisser un œuf par-dessus</w:t>
      </w:r>
      <w:r w:rsidR="00514D33">
        <w:t>.</w:t>
      </w:r>
    </w:p>
    <w:p w14:paraId="6E19DCBB" w14:textId="77777777" w:rsidR="00514D33" w:rsidRDefault="00514D33">
      <w:r>
        <w:t>— </w:t>
      </w:r>
      <w:r w:rsidR="005A7F50">
        <w:t>Voulez-vous couvrir avec un morceau de pain pour faire le sandwich</w:t>
      </w:r>
      <w:r>
        <w:t xml:space="preserve">, </w:t>
      </w:r>
      <w:r w:rsidR="005A7F50">
        <w:t>s</w:t>
      </w:r>
      <w:r>
        <w:t>’</w:t>
      </w:r>
      <w:r w:rsidR="005A7F50">
        <w:t>il vous plaît</w:t>
      </w:r>
      <w:r>
        <w:t xml:space="preserve">, </w:t>
      </w:r>
      <w:r w:rsidR="005A7F50">
        <w:t>et le donner à Mister Francis</w:t>
      </w:r>
      <w:r>
        <w:t> ?</w:t>
      </w:r>
    </w:p>
    <w:p w14:paraId="7135DE5A" w14:textId="77777777" w:rsidR="00514D33" w:rsidRDefault="005A7F50">
      <w:r>
        <w:t>Ad prit le sandwich et commença de manger</w:t>
      </w:r>
      <w:r w:rsidR="00514D33">
        <w:t>.</w:t>
      </w:r>
    </w:p>
    <w:p w14:paraId="3AA01C9B" w14:textId="77777777" w:rsidR="00514D33" w:rsidRDefault="00514D33">
      <w:pPr>
        <w:rPr>
          <w:bCs/>
        </w:rPr>
      </w:pPr>
      <w:r>
        <w:t>— </w:t>
      </w:r>
      <w:r w:rsidR="005A7F50">
        <w:t>Faites attention</w:t>
      </w:r>
      <w:r>
        <w:t xml:space="preserve">, </w:t>
      </w:r>
      <w:r w:rsidR="005A7F50">
        <w:t>cet œuf coule</w:t>
      </w:r>
      <w:r>
        <w:t xml:space="preserve">, </w:t>
      </w:r>
      <w:r w:rsidR="005A7F50">
        <w:t>prévint le nègre</w:t>
      </w:r>
      <w:r>
        <w:t xml:space="preserve">. </w:t>
      </w:r>
      <w:r w:rsidR="005A7F50">
        <w:rPr>
          <w:bCs/>
        </w:rPr>
        <w:t>Ça c</w:t>
      </w:r>
      <w:r>
        <w:rPr>
          <w:bCs/>
        </w:rPr>
        <w:t>’</w:t>
      </w:r>
      <w:r w:rsidR="005A7F50">
        <w:rPr>
          <w:bCs/>
        </w:rPr>
        <w:t>est pour vous</w:t>
      </w:r>
      <w:r>
        <w:rPr>
          <w:bCs/>
        </w:rPr>
        <w:t xml:space="preserve">, </w:t>
      </w:r>
      <w:r w:rsidR="005A7F50">
        <w:rPr>
          <w:bCs/>
        </w:rPr>
        <w:t>Mister Adams</w:t>
      </w:r>
      <w:r>
        <w:rPr>
          <w:bCs/>
        </w:rPr>
        <w:t xml:space="preserve">. </w:t>
      </w:r>
      <w:r w:rsidR="005A7F50">
        <w:rPr>
          <w:bCs/>
        </w:rPr>
        <w:t>Le reste est pour moi</w:t>
      </w:r>
      <w:r>
        <w:rPr>
          <w:bCs/>
        </w:rPr>
        <w:t>.</w:t>
      </w:r>
    </w:p>
    <w:p w14:paraId="2B762E2B" w14:textId="77777777" w:rsidR="00514D33" w:rsidRDefault="005A7F50">
      <w:pPr>
        <w:rPr>
          <w:bCs/>
        </w:rPr>
      </w:pPr>
      <w:r>
        <w:rPr>
          <w:bCs/>
        </w:rPr>
        <w:t>Nick mordit dans son sandwich</w:t>
      </w:r>
      <w:r w:rsidR="00514D33">
        <w:rPr>
          <w:bCs/>
        </w:rPr>
        <w:t xml:space="preserve">. </w:t>
      </w:r>
      <w:r>
        <w:rPr>
          <w:bCs/>
        </w:rPr>
        <w:t>Le nègre était assis en face de lui à côté du boxeur</w:t>
      </w:r>
      <w:r w:rsidR="00514D33">
        <w:rPr>
          <w:bCs/>
        </w:rPr>
        <w:t xml:space="preserve">. </w:t>
      </w:r>
      <w:r>
        <w:rPr>
          <w:bCs/>
        </w:rPr>
        <w:t>Le jambon chaud et les œufs avaient un goût formidable</w:t>
      </w:r>
      <w:r w:rsidR="00514D33">
        <w:rPr>
          <w:bCs/>
        </w:rPr>
        <w:t>.</w:t>
      </w:r>
    </w:p>
    <w:p w14:paraId="6FD5E283" w14:textId="77777777" w:rsidR="00514D33" w:rsidRDefault="00514D33">
      <w:pPr>
        <w:rPr>
          <w:bCs/>
        </w:rPr>
      </w:pPr>
      <w:r>
        <w:rPr>
          <w:bCs/>
        </w:rPr>
        <w:t>— </w:t>
      </w:r>
      <w:r w:rsidR="005A7F50">
        <w:rPr>
          <w:bCs/>
        </w:rPr>
        <w:t>Vrai</w:t>
      </w:r>
      <w:r>
        <w:rPr>
          <w:bCs/>
        </w:rPr>
        <w:t xml:space="preserve">, </w:t>
      </w:r>
      <w:r w:rsidR="005A7F50">
        <w:rPr>
          <w:bCs/>
        </w:rPr>
        <w:t>Mister Adams avait faim</w:t>
      </w:r>
      <w:r>
        <w:rPr>
          <w:bCs/>
        </w:rPr>
        <w:t xml:space="preserve">, </w:t>
      </w:r>
      <w:r w:rsidR="005A7F50">
        <w:rPr>
          <w:bCs/>
        </w:rPr>
        <w:t>dit le nègre</w:t>
      </w:r>
      <w:r>
        <w:rPr>
          <w:bCs/>
        </w:rPr>
        <w:t>.</w:t>
      </w:r>
    </w:p>
    <w:p w14:paraId="7B5FB2F3" w14:textId="77777777" w:rsidR="00514D33" w:rsidRDefault="005A7F50">
      <w:pPr>
        <w:numPr>
          <w:ins w:id="7" w:author="Fenua o Te Manu" w:date="2012-05-19T17:31:00Z"/>
        </w:numPr>
        <w:rPr>
          <w:bCs/>
        </w:rPr>
      </w:pPr>
      <w:r>
        <w:rPr>
          <w:bCs/>
        </w:rPr>
        <w:t>Le petit homme</w:t>
      </w:r>
      <w:r w:rsidR="00514D33">
        <w:rPr>
          <w:bCs/>
        </w:rPr>
        <w:t xml:space="preserve">, </w:t>
      </w:r>
      <w:r>
        <w:rPr>
          <w:bCs/>
        </w:rPr>
        <w:t>que Nick connaissait de nom comme un ancien cha</w:t>
      </w:r>
      <w:r>
        <w:rPr>
          <w:bCs/>
        </w:rPr>
        <w:t>m</w:t>
      </w:r>
      <w:r>
        <w:rPr>
          <w:bCs/>
        </w:rPr>
        <w:t>pion de boxe</w:t>
      </w:r>
      <w:r w:rsidR="00514D33">
        <w:rPr>
          <w:bCs/>
        </w:rPr>
        <w:t xml:space="preserve">, </w:t>
      </w:r>
      <w:r>
        <w:rPr>
          <w:bCs/>
        </w:rPr>
        <w:t>gardait le silence</w:t>
      </w:r>
      <w:r w:rsidR="00514D33">
        <w:rPr>
          <w:bCs/>
        </w:rPr>
        <w:t xml:space="preserve">. </w:t>
      </w:r>
      <w:r>
        <w:rPr>
          <w:bCs/>
        </w:rPr>
        <w:t>Il n</w:t>
      </w:r>
      <w:r w:rsidR="00514D33">
        <w:rPr>
          <w:bCs/>
        </w:rPr>
        <w:t>’</w:t>
      </w:r>
      <w:r>
        <w:rPr>
          <w:bCs/>
        </w:rPr>
        <w:t>avait rien dit depuis que le nègre s</w:t>
      </w:r>
      <w:r w:rsidR="00514D33">
        <w:rPr>
          <w:bCs/>
        </w:rPr>
        <w:t>’</w:t>
      </w:r>
      <w:r>
        <w:rPr>
          <w:bCs/>
        </w:rPr>
        <w:t>était interposé à propos du couteau</w:t>
      </w:r>
      <w:r w:rsidR="00514D33">
        <w:rPr>
          <w:bCs/>
        </w:rPr>
        <w:t>.</w:t>
      </w:r>
    </w:p>
    <w:p w14:paraId="2160FBC1" w14:textId="77777777" w:rsidR="00514D33" w:rsidRDefault="00514D33">
      <w:pPr>
        <w:rPr>
          <w:bCs/>
        </w:rPr>
      </w:pPr>
      <w:r>
        <w:rPr>
          <w:bCs/>
        </w:rPr>
        <w:t>— </w:t>
      </w:r>
      <w:r w:rsidR="005A7F50">
        <w:t>Puis-je vous offrir une tranche de pain bien trempé dans la graisse chaude du jambon</w:t>
      </w:r>
      <w:r>
        <w:t xml:space="preserve"> ? </w:t>
      </w:r>
      <w:r w:rsidR="005A7F50">
        <w:t xml:space="preserve">dit </w:t>
      </w:r>
      <w:r w:rsidR="005A7F50">
        <w:rPr>
          <w:bCs/>
        </w:rPr>
        <w:t>Bugs</w:t>
      </w:r>
      <w:r>
        <w:rPr>
          <w:bCs/>
        </w:rPr>
        <w:t>.</w:t>
      </w:r>
    </w:p>
    <w:p w14:paraId="20A6EF1C" w14:textId="77777777" w:rsidR="00514D33" w:rsidRDefault="00514D33">
      <w:pPr>
        <w:rPr>
          <w:bCs/>
        </w:rPr>
      </w:pPr>
      <w:r>
        <w:rPr>
          <w:bCs/>
        </w:rPr>
        <w:t>— </w:t>
      </w:r>
      <w:r w:rsidR="005A7F50">
        <w:rPr>
          <w:bCs/>
        </w:rPr>
        <w:t>Volontiers</w:t>
      </w:r>
      <w:r>
        <w:rPr>
          <w:bCs/>
        </w:rPr>
        <w:t xml:space="preserve">, </w:t>
      </w:r>
      <w:r w:rsidR="005A7F50">
        <w:rPr>
          <w:bCs/>
        </w:rPr>
        <w:t>merci beaucoup</w:t>
      </w:r>
      <w:r>
        <w:rPr>
          <w:bCs/>
        </w:rPr>
        <w:t>.</w:t>
      </w:r>
    </w:p>
    <w:p w14:paraId="3F2FD066" w14:textId="77777777" w:rsidR="00514D33" w:rsidRDefault="005A7F50">
      <w:pPr>
        <w:rPr>
          <w:bCs/>
        </w:rPr>
      </w:pPr>
      <w:r>
        <w:t xml:space="preserve">Le petit homme à peau mastic regarda </w:t>
      </w:r>
      <w:r>
        <w:rPr>
          <w:bCs/>
        </w:rPr>
        <w:t>Nick</w:t>
      </w:r>
      <w:r w:rsidR="00514D33">
        <w:rPr>
          <w:bCs/>
        </w:rPr>
        <w:t>.</w:t>
      </w:r>
    </w:p>
    <w:p w14:paraId="285AC0FB" w14:textId="77777777" w:rsidR="00514D33" w:rsidRDefault="00514D33">
      <w:r>
        <w:rPr>
          <w:bCs/>
        </w:rPr>
        <w:t>— </w:t>
      </w:r>
      <w:r w:rsidR="005A7F50">
        <w:t xml:space="preserve">En </w:t>
      </w:r>
      <w:r w:rsidR="005A7F50">
        <w:rPr>
          <w:bCs/>
        </w:rPr>
        <w:t>voulez-vous</w:t>
      </w:r>
      <w:r>
        <w:rPr>
          <w:bCs/>
        </w:rPr>
        <w:t xml:space="preserve">, </w:t>
      </w:r>
      <w:r w:rsidR="005A7F50">
        <w:t xml:space="preserve">Mister </w:t>
      </w:r>
      <w:r w:rsidR="005A7F50">
        <w:rPr>
          <w:bCs/>
        </w:rPr>
        <w:t xml:space="preserve">Adolph </w:t>
      </w:r>
      <w:r w:rsidR="005A7F50">
        <w:t>Francis</w:t>
      </w:r>
      <w:r>
        <w:t xml:space="preserve"> ? </w:t>
      </w:r>
      <w:r w:rsidR="005A7F50">
        <w:t>offrit Bugs</w:t>
      </w:r>
      <w:r>
        <w:t xml:space="preserve">, </w:t>
      </w:r>
      <w:r w:rsidR="005A7F50">
        <w:t>penché sur la poêle</w:t>
      </w:r>
      <w:r>
        <w:t>.</w:t>
      </w:r>
    </w:p>
    <w:p w14:paraId="3CAA348D" w14:textId="77777777" w:rsidR="00514D33" w:rsidRDefault="005A7F50">
      <w:r>
        <w:t>Ad ne répondit pas</w:t>
      </w:r>
      <w:r w:rsidR="00514D33">
        <w:t xml:space="preserve">. </w:t>
      </w:r>
      <w:r>
        <w:t>Il regardait Nick</w:t>
      </w:r>
      <w:r w:rsidR="00514D33">
        <w:t>.</w:t>
      </w:r>
    </w:p>
    <w:p w14:paraId="68AED71E" w14:textId="77777777" w:rsidR="00514D33" w:rsidRDefault="00514D33">
      <w:r>
        <w:lastRenderedPageBreak/>
        <w:t>— </w:t>
      </w:r>
      <w:r w:rsidR="005A7F50">
        <w:t>Mister Francis</w:t>
      </w:r>
      <w:r>
        <w:t xml:space="preserve"> ? </w:t>
      </w:r>
      <w:r w:rsidR="005A7F50">
        <w:t>fit la voix douce du nègre</w:t>
      </w:r>
      <w:r>
        <w:t>.</w:t>
      </w:r>
    </w:p>
    <w:p w14:paraId="167F8832" w14:textId="77777777" w:rsidR="00514D33" w:rsidRDefault="005A7F50">
      <w:r>
        <w:t>Ad ne répondit pas</w:t>
      </w:r>
      <w:r w:rsidR="00514D33">
        <w:t xml:space="preserve">. </w:t>
      </w:r>
      <w:r>
        <w:t>Il regardait Nick</w:t>
      </w:r>
      <w:r w:rsidR="00514D33">
        <w:t>.</w:t>
      </w:r>
    </w:p>
    <w:p w14:paraId="3598A807" w14:textId="77777777" w:rsidR="00514D33" w:rsidRDefault="00514D33">
      <w:r>
        <w:t>— </w:t>
      </w:r>
      <w:r w:rsidR="005A7F50">
        <w:t>Je vous parle</w:t>
      </w:r>
      <w:r>
        <w:t xml:space="preserve">, </w:t>
      </w:r>
      <w:r w:rsidR="005A7F50">
        <w:t>Mister Francis</w:t>
      </w:r>
      <w:r>
        <w:t xml:space="preserve">, </w:t>
      </w:r>
      <w:r w:rsidR="005A7F50">
        <w:t>dit le nègre doucement</w:t>
      </w:r>
      <w:r>
        <w:t>.</w:t>
      </w:r>
    </w:p>
    <w:p w14:paraId="3C72E16C" w14:textId="77777777" w:rsidR="00514D33" w:rsidRDefault="005A7F50">
      <w:r>
        <w:t>Ad continuait de regarder Nick</w:t>
      </w:r>
      <w:r w:rsidR="00514D33">
        <w:t xml:space="preserve">. </w:t>
      </w:r>
      <w:r>
        <w:t>Il avait sa casquette sur les yeux</w:t>
      </w:r>
      <w:r w:rsidR="00514D33">
        <w:t xml:space="preserve">. </w:t>
      </w:r>
      <w:r>
        <w:t>Nick se sentait mal à l</w:t>
      </w:r>
      <w:r w:rsidR="00514D33">
        <w:t>’</w:t>
      </w:r>
      <w:r>
        <w:t>aise</w:t>
      </w:r>
      <w:r w:rsidR="00514D33">
        <w:t>.</w:t>
      </w:r>
    </w:p>
    <w:p w14:paraId="1E3EADA6" w14:textId="77777777" w:rsidR="00514D33" w:rsidRDefault="00514D33">
      <w:pPr>
        <w:rPr>
          <w:bCs/>
        </w:rPr>
      </w:pPr>
      <w:r>
        <w:t>— </w:t>
      </w:r>
      <w:r w:rsidR="005A7F50">
        <w:t>Qu</w:t>
      </w:r>
      <w:r>
        <w:t>’</w:t>
      </w:r>
      <w:r w:rsidR="005A7F50">
        <w:t>est-ce qui te prend</w:t>
      </w:r>
      <w:r>
        <w:t xml:space="preserve">, </w:t>
      </w:r>
      <w:r w:rsidR="005A7F50">
        <w:t>bon Dieu</w:t>
      </w:r>
      <w:r>
        <w:t xml:space="preserve"> ? </w:t>
      </w:r>
      <w:r w:rsidR="005A7F50">
        <w:t>lui jeta une voix âpre de dessous la casquette</w:t>
      </w:r>
      <w:r>
        <w:t xml:space="preserve">. </w:t>
      </w:r>
      <w:r w:rsidR="005A7F50">
        <w:t xml:space="preserve">Pour qui te </w:t>
      </w:r>
      <w:r w:rsidR="005A7F50">
        <w:rPr>
          <w:bCs/>
        </w:rPr>
        <w:t>crois</w:t>
      </w:r>
      <w:r w:rsidR="005A7F50">
        <w:t>-</w:t>
      </w:r>
      <w:r w:rsidR="005A7F50">
        <w:rPr>
          <w:bCs/>
        </w:rPr>
        <w:t>tu</w:t>
      </w:r>
      <w:r>
        <w:rPr>
          <w:bCs/>
        </w:rPr>
        <w:t xml:space="preserve">, </w:t>
      </w:r>
      <w:r w:rsidR="005A7F50">
        <w:rPr>
          <w:bCs/>
        </w:rPr>
        <w:t>bon Dieu</w:t>
      </w:r>
      <w:r>
        <w:rPr>
          <w:bCs/>
        </w:rPr>
        <w:t xml:space="preserve"> ? </w:t>
      </w:r>
      <w:r w:rsidR="005A7F50">
        <w:rPr>
          <w:bCs/>
        </w:rPr>
        <w:t>Tu es un sale morveux</w:t>
      </w:r>
      <w:r>
        <w:rPr>
          <w:bCs/>
        </w:rPr>
        <w:t xml:space="preserve">. </w:t>
      </w:r>
      <w:r w:rsidR="005A7F50">
        <w:rPr>
          <w:bCs/>
        </w:rPr>
        <w:t>Tu arrives ici sans être invité par personne</w:t>
      </w:r>
      <w:r>
        <w:rPr>
          <w:bCs/>
        </w:rPr>
        <w:t xml:space="preserve">, </w:t>
      </w:r>
      <w:r w:rsidR="005A7F50">
        <w:rPr>
          <w:bCs/>
        </w:rPr>
        <w:t>tu manges la boustifaille des gens et quand on te demande de pr</w:t>
      </w:r>
      <w:r w:rsidR="005A7F50">
        <w:rPr>
          <w:bCs/>
        </w:rPr>
        <w:t>ê</w:t>
      </w:r>
      <w:r w:rsidR="005A7F50">
        <w:rPr>
          <w:bCs/>
        </w:rPr>
        <w:t>ter ton couteau</w:t>
      </w:r>
      <w:r>
        <w:rPr>
          <w:bCs/>
        </w:rPr>
        <w:t xml:space="preserve">, </w:t>
      </w:r>
      <w:r w:rsidR="005A7F50">
        <w:rPr>
          <w:bCs/>
        </w:rPr>
        <w:t>tu fais le morveux</w:t>
      </w:r>
      <w:r>
        <w:rPr>
          <w:bCs/>
        </w:rPr>
        <w:t>.</w:t>
      </w:r>
    </w:p>
    <w:p w14:paraId="659882BC" w14:textId="77777777" w:rsidR="00514D33" w:rsidRDefault="005A7F50">
      <w:pPr>
        <w:rPr>
          <w:bCs/>
        </w:rPr>
      </w:pPr>
      <w:r>
        <w:rPr>
          <w:bCs/>
        </w:rPr>
        <w:t>Ses regards étaient braqués sur Nick</w:t>
      </w:r>
      <w:r w:rsidR="00514D33">
        <w:rPr>
          <w:bCs/>
        </w:rPr>
        <w:t xml:space="preserve">, </w:t>
      </w:r>
      <w:r>
        <w:rPr>
          <w:bCs/>
        </w:rPr>
        <w:t>sa figure était bla</w:t>
      </w:r>
      <w:r>
        <w:rPr>
          <w:bCs/>
        </w:rPr>
        <w:t>n</w:t>
      </w:r>
      <w:r>
        <w:rPr>
          <w:bCs/>
        </w:rPr>
        <w:t>che et ses yeux disparaissaient presque sous la casquette</w:t>
      </w:r>
      <w:r w:rsidR="00514D33">
        <w:rPr>
          <w:bCs/>
        </w:rPr>
        <w:t>.</w:t>
      </w:r>
    </w:p>
    <w:p w14:paraId="26DC4070" w14:textId="77777777" w:rsidR="00514D33" w:rsidRDefault="00514D33">
      <w:pPr>
        <w:rPr>
          <w:bCs/>
        </w:rPr>
      </w:pPr>
      <w:r>
        <w:rPr>
          <w:bCs/>
        </w:rPr>
        <w:t>— </w:t>
      </w:r>
      <w:r w:rsidR="005A7F50">
        <w:rPr>
          <w:bCs/>
        </w:rPr>
        <w:t>Tu es un type culotté</w:t>
      </w:r>
      <w:r>
        <w:rPr>
          <w:bCs/>
        </w:rPr>
        <w:t xml:space="preserve">. </w:t>
      </w:r>
      <w:r w:rsidR="005A7F50">
        <w:rPr>
          <w:bCs/>
        </w:rPr>
        <w:t>Qui t</w:t>
      </w:r>
      <w:r>
        <w:rPr>
          <w:bCs/>
        </w:rPr>
        <w:t>’</w:t>
      </w:r>
      <w:r w:rsidR="005A7F50">
        <w:rPr>
          <w:bCs/>
        </w:rPr>
        <w:t>a demandé de venir ici</w:t>
      </w:r>
      <w:r>
        <w:rPr>
          <w:bCs/>
        </w:rPr>
        <w:t xml:space="preserve">, </w:t>
      </w:r>
      <w:r w:rsidR="005A7F50">
        <w:rPr>
          <w:bCs/>
        </w:rPr>
        <w:t>bon Dieu</w:t>
      </w:r>
      <w:r>
        <w:rPr>
          <w:bCs/>
        </w:rPr>
        <w:t> ?</w:t>
      </w:r>
    </w:p>
    <w:p w14:paraId="6AA0CFDE" w14:textId="77777777" w:rsidR="00514D33" w:rsidRDefault="00514D33">
      <w:pPr>
        <w:rPr>
          <w:bCs/>
        </w:rPr>
      </w:pPr>
      <w:r>
        <w:rPr>
          <w:bCs/>
        </w:rPr>
        <w:t>— </w:t>
      </w:r>
      <w:r w:rsidR="005A7F50">
        <w:rPr>
          <w:bCs/>
        </w:rPr>
        <w:t>Personne</w:t>
      </w:r>
      <w:r>
        <w:rPr>
          <w:bCs/>
        </w:rPr>
        <w:t>.</w:t>
      </w:r>
    </w:p>
    <w:p w14:paraId="365366EB" w14:textId="77777777" w:rsidR="00514D33" w:rsidRDefault="00514D33">
      <w:pPr>
        <w:rPr>
          <w:bCs/>
        </w:rPr>
      </w:pPr>
      <w:r>
        <w:rPr>
          <w:bCs/>
        </w:rPr>
        <w:t>— </w:t>
      </w:r>
      <w:r w:rsidR="005A7F50">
        <w:rPr>
          <w:bCs/>
        </w:rPr>
        <w:t>T</w:t>
      </w:r>
      <w:r>
        <w:rPr>
          <w:bCs/>
        </w:rPr>
        <w:t>’</w:t>
      </w:r>
      <w:r w:rsidR="005A7F50">
        <w:rPr>
          <w:bCs/>
        </w:rPr>
        <w:t>as salement raison</w:t>
      </w:r>
      <w:r>
        <w:rPr>
          <w:bCs/>
        </w:rPr>
        <w:t xml:space="preserve">, </w:t>
      </w:r>
      <w:r w:rsidR="005A7F50">
        <w:rPr>
          <w:bCs/>
        </w:rPr>
        <w:t>personne</w:t>
      </w:r>
      <w:r>
        <w:rPr>
          <w:bCs/>
        </w:rPr>
        <w:t xml:space="preserve">. </w:t>
      </w:r>
      <w:r w:rsidR="005A7F50">
        <w:rPr>
          <w:bCs/>
        </w:rPr>
        <w:t>Personne ne t</w:t>
      </w:r>
      <w:r>
        <w:rPr>
          <w:bCs/>
        </w:rPr>
        <w:t>’</w:t>
      </w:r>
      <w:r w:rsidR="005A7F50">
        <w:rPr>
          <w:bCs/>
        </w:rPr>
        <w:t>a demandé de rester non plus</w:t>
      </w:r>
      <w:r>
        <w:rPr>
          <w:bCs/>
        </w:rPr>
        <w:t xml:space="preserve">. </w:t>
      </w:r>
      <w:r w:rsidR="005A7F50">
        <w:rPr>
          <w:bCs/>
        </w:rPr>
        <w:t>Tu arrives ici et tu fais ton morveux à cause de ma binette</w:t>
      </w:r>
      <w:r>
        <w:rPr>
          <w:bCs/>
        </w:rPr>
        <w:t xml:space="preserve">, </w:t>
      </w:r>
      <w:r w:rsidR="005A7F50">
        <w:rPr>
          <w:bCs/>
        </w:rPr>
        <w:t>tu fumes mes cigares</w:t>
      </w:r>
      <w:r>
        <w:rPr>
          <w:bCs/>
        </w:rPr>
        <w:t xml:space="preserve">, </w:t>
      </w:r>
      <w:r w:rsidR="005A7F50">
        <w:rPr>
          <w:bCs/>
        </w:rPr>
        <w:t>tu bois mes liqueurs</w:t>
      </w:r>
      <w:r>
        <w:rPr>
          <w:bCs/>
        </w:rPr>
        <w:t xml:space="preserve">, </w:t>
      </w:r>
      <w:r w:rsidR="005A7F50">
        <w:rPr>
          <w:bCs/>
        </w:rPr>
        <w:t>tu t</w:t>
      </w:r>
      <w:r>
        <w:rPr>
          <w:bCs/>
        </w:rPr>
        <w:t>’</w:t>
      </w:r>
      <w:r w:rsidR="005A7F50">
        <w:rPr>
          <w:bCs/>
        </w:rPr>
        <w:t>essuies la bouche aux rideaux et puis tu parles comme un mo</w:t>
      </w:r>
      <w:r w:rsidR="005A7F50">
        <w:rPr>
          <w:bCs/>
        </w:rPr>
        <w:t>r</w:t>
      </w:r>
      <w:r w:rsidR="005A7F50">
        <w:rPr>
          <w:bCs/>
        </w:rPr>
        <w:t>veux</w:t>
      </w:r>
      <w:r>
        <w:rPr>
          <w:bCs/>
        </w:rPr>
        <w:t xml:space="preserve">. </w:t>
      </w:r>
      <w:r w:rsidR="005A7F50">
        <w:rPr>
          <w:bCs/>
        </w:rPr>
        <w:t>Comment crois-tu que ça va se terminer</w:t>
      </w:r>
      <w:r>
        <w:rPr>
          <w:bCs/>
        </w:rPr>
        <w:t xml:space="preserve">, </w:t>
      </w:r>
      <w:r w:rsidR="005A7F50">
        <w:rPr>
          <w:bCs/>
        </w:rPr>
        <w:t>sacré bon Dieu</w:t>
      </w:r>
      <w:r>
        <w:rPr>
          <w:bCs/>
        </w:rPr>
        <w:t> ?</w:t>
      </w:r>
    </w:p>
    <w:p w14:paraId="38A01518" w14:textId="77777777" w:rsidR="00514D33" w:rsidRDefault="005A7F50">
      <w:pPr>
        <w:rPr>
          <w:bCs/>
          <w:lang w:val="en-GB"/>
        </w:rPr>
      </w:pPr>
      <w:r>
        <w:rPr>
          <w:bCs/>
        </w:rPr>
        <w:t>Nick ne répondit pas</w:t>
      </w:r>
      <w:r w:rsidR="00514D33">
        <w:rPr>
          <w:bCs/>
        </w:rPr>
        <w:t xml:space="preserve">. </w:t>
      </w:r>
      <w:r>
        <w:rPr>
          <w:bCs/>
          <w:lang w:val="en-GB"/>
        </w:rPr>
        <w:t>Ad se leva</w:t>
      </w:r>
      <w:r w:rsidR="00514D33">
        <w:rPr>
          <w:bCs/>
          <w:lang w:val="en-GB"/>
        </w:rPr>
        <w:t>.</w:t>
      </w:r>
    </w:p>
    <w:p w14:paraId="70561DBF" w14:textId="77777777" w:rsidR="00514D33" w:rsidRDefault="00514D33">
      <w:pPr>
        <w:rPr>
          <w:bCs/>
        </w:rPr>
      </w:pPr>
      <w:r>
        <w:rPr>
          <w:bCs/>
          <w:lang w:val="en-GB"/>
        </w:rPr>
        <w:t>— </w:t>
      </w:r>
      <w:r w:rsidR="005A7F50">
        <w:rPr>
          <w:bCs/>
        </w:rPr>
        <w:t>C</w:t>
      </w:r>
      <w:r>
        <w:rPr>
          <w:bCs/>
        </w:rPr>
        <w:t>’</w:t>
      </w:r>
      <w:r w:rsidR="005A7F50">
        <w:rPr>
          <w:bCs/>
        </w:rPr>
        <w:t>est moi qui te le dis</w:t>
      </w:r>
      <w:r>
        <w:rPr>
          <w:bCs/>
        </w:rPr>
        <w:t xml:space="preserve">, </w:t>
      </w:r>
      <w:r w:rsidR="005A7F50">
        <w:rPr>
          <w:bCs/>
        </w:rPr>
        <w:t>voyou de Chicago aux foies blancs</w:t>
      </w:r>
      <w:r>
        <w:rPr>
          <w:bCs/>
        </w:rPr>
        <w:t xml:space="preserve">. </w:t>
      </w:r>
      <w:r w:rsidR="005A7F50">
        <w:rPr>
          <w:bCs/>
        </w:rPr>
        <w:t>Tu vas te faire casser la terrine</w:t>
      </w:r>
      <w:r>
        <w:rPr>
          <w:bCs/>
        </w:rPr>
        <w:t xml:space="preserve">. </w:t>
      </w:r>
      <w:r w:rsidR="005A7F50">
        <w:rPr>
          <w:bCs/>
        </w:rPr>
        <w:t>As-tu saisi</w:t>
      </w:r>
      <w:r>
        <w:rPr>
          <w:bCs/>
        </w:rPr>
        <w:t> ?</w:t>
      </w:r>
    </w:p>
    <w:p w14:paraId="32C01509" w14:textId="77777777" w:rsidR="00514D33" w:rsidRDefault="005A7F50">
      <w:pPr>
        <w:rPr>
          <w:bCs/>
        </w:rPr>
      </w:pPr>
      <w:r>
        <w:rPr>
          <w:bCs/>
        </w:rPr>
        <w:lastRenderedPageBreak/>
        <w:t>Nick se recula</w:t>
      </w:r>
      <w:r w:rsidR="00514D33">
        <w:rPr>
          <w:bCs/>
        </w:rPr>
        <w:t xml:space="preserve">. </w:t>
      </w:r>
      <w:r>
        <w:rPr>
          <w:bCs/>
        </w:rPr>
        <w:t>Le petit homme s</w:t>
      </w:r>
      <w:r w:rsidR="00514D33">
        <w:rPr>
          <w:bCs/>
        </w:rPr>
        <w:t>’</w:t>
      </w:r>
      <w:r>
        <w:rPr>
          <w:bCs/>
        </w:rPr>
        <w:t>approcha de lui douc</w:t>
      </w:r>
      <w:r>
        <w:rPr>
          <w:bCs/>
        </w:rPr>
        <w:t>e</w:t>
      </w:r>
      <w:r>
        <w:rPr>
          <w:bCs/>
        </w:rPr>
        <w:t>ment</w:t>
      </w:r>
      <w:r w:rsidR="00514D33">
        <w:rPr>
          <w:bCs/>
        </w:rPr>
        <w:t xml:space="preserve">, </w:t>
      </w:r>
      <w:r>
        <w:rPr>
          <w:bCs/>
        </w:rPr>
        <w:t>avançant sur ses pieds plats</w:t>
      </w:r>
      <w:r w:rsidR="00514D33">
        <w:rPr>
          <w:bCs/>
        </w:rPr>
        <w:t xml:space="preserve">. </w:t>
      </w:r>
      <w:r>
        <w:rPr>
          <w:bCs/>
        </w:rPr>
        <w:t>Son pied gauche avançait</w:t>
      </w:r>
      <w:r w:rsidR="00514D33">
        <w:rPr>
          <w:bCs/>
        </w:rPr>
        <w:t xml:space="preserve">, </w:t>
      </w:r>
      <w:r>
        <w:rPr>
          <w:bCs/>
        </w:rPr>
        <w:t>le droit le rejoignait en traînant</w:t>
      </w:r>
      <w:r w:rsidR="00514D33">
        <w:rPr>
          <w:bCs/>
        </w:rPr>
        <w:t>.</w:t>
      </w:r>
    </w:p>
    <w:p w14:paraId="0DF3BC6F" w14:textId="77777777" w:rsidR="00514D33" w:rsidRDefault="00514D33">
      <w:pPr>
        <w:rPr>
          <w:bCs/>
        </w:rPr>
      </w:pPr>
      <w:r>
        <w:rPr>
          <w:bCs/>
        </w:rPr>
        <w:t>— </w:t>
      </w:r>
      <w:r w:rsidR="005A7F50">
        <w:rPr>
          <w:bCs/>
        </w:rPr>
        <w:t>Touche-moi</w:t>
      </w:r>
      <w:r>
        <w:rPr>
          <w:bCs/>
        </w:rPr>
        <w:t xml:space="preserve">, </w:t>
      </w:r>
      <w:r w:rsidR="005A7F50">
        <w:rPr>
          <w:bCs/>
        </w:rPr>
        <w:t>dit-il en remuant la tête</w:t>
      </w:r>
      <w:r>
        <w:rPr>
          <w:bCs/>
        </w:rPr>
        <w:t xml:space="preserve">. </w:t>
      </w:r>
      <w:r w:rsidR="005A7F50">
        <w:rPr>
          <w:bCs/>
        </w:rPr>
        <w:t>Essaie de me to</w:t>
      </w:r>
      <w:r w:rsidR="005A7F50">
        <w:rPr>
          <w:bCs/>
        </w:rPr>
        <w:t>u</w:t>
      </w:r>
      <w:r w:rsidR="005A7F50">
        <w:rPr>
          <w:bCs/>
        </w:rPr>
        <w:t>cher</w:t>
      </w:r>
      <w:r>
        <w:rPr>
          <w:bCs/>
        </w:rPr>
        <w:t>.</w:t>
      </w:r>
    </w:p>
    <w:p w14:paraId="5A90B0B6" w14:textId="77777777" w:rsidR="00514D33" w:rsidRDefault="00514D33">
      <w:pPr>
        <w:rPr>
          <w:bCs/>
        </w:rPr>
      </w:pPr>
      <w:r>
        <w:rPr>
          <w:bCs/>
        </w:rPr>
        <w:t>— </w:t>
      </w:r>
      <w:r w:rsidR="005A7F50">
        <w:rPr>
          <w:bCs/>
        </w:rPr>
        <w:t>J</w:t>
      </w:r>
      <w:r>
        <w:rPr>
          <w:bCs/>
        </w:rPr>
        <w:t>’</w:t>
      </w:r>
      <w:r w:rsidR="005A7F50">
        <w:rPr>
          <w:bCs/>
        </w:rPr>
        <w:t>ai pas envie de vous toucher</w:t>
      </w:r>
      <w:r>
        <w:rPr>
          <w:bCs/>
        </w:rPr>
        <w:t>.</w:t>
      </w:r>
    </w:p>
    <w:p w14:paraId="7BD80D68" w14:textId="77777777" w:rsidR="00514D33" w:rsidRDefault="00514D33">
      <w:pPr>
        <w:rPr>
          <w:bCs/>
        </w:rPr>
      </w:pPr>
      <w:r>
        <w:rPr>
          <w:bCs/>
        </w:rPr>
        <w:t>— </w:t>
      </w:r>
      <w:r w:rsidR="005A7F50">
        <w:rPr>
          <w:bCs/>
        </w:rPr>
        <w:t>Tu ne t</w:t>
      </w:r>
      <w:r>
        <w:rPr>
          <w:bCs/>
        </w:rPr>
        <w:t>’</w:t>
      </w:r>
      <w:r w:rsidR="005A7F50">
        <w:rPr>
          <w:bCs/>
        </w:rPr>
        <w:t>en tireras pas comme ça</w:t>
      </w:r>
      <w:r>
        <w:rPr>
          <w:bCs/>
        </w:rPr>
        <w:t xml:space="preserve">. </w:t>
      </w:r>
      <w:r w:rsidR="005A7F50">
        <w:rPr>
          <w:bCs/>
        </w:rPr>
        <w:t>Tu vas recevoir une r</w:t>
      </w:r>
      <w:r w:rsidR="005A7F50">
        <w:rPr>
          <w:bCs/>
        </w:rPr>
        <w:t>a</w:t>
      </w:r>
      <w:r w:rsidR="005A7F50">
        <w:rPr>
          <w:bCs/>
        </w:rPr>
        <w:t>clée</w:t>
      </w:r>
      <w:r>
        <w:rPr>
          <w:bCs/>
        </w:rPr>
        <w:t xml:space="preserve">, </w:t>
      </w:r>
      <w:r w:rsidR="005A7F50">
        <w:rPr>
          <w:bCs/>
        </w:rPr>
        <w:t>compris</w:t>
      </w:r>
      <w:r>
        <w:rPr>
          <w:bCs/>
        </w:rPr>
        <w:t xml:space="preserve"> ? </w:t>
      </w:r>
      <w:r w:rsidR="005A7F50">
        <w:rPr>
          <w:bCs/>
        </w:rPr>
        <w:t>Amène-toi et vas-y le premier</w:t>
      </w:r>
      <w:r>
        <w:rPr>
          <w:bCs/>
        </w:rPr>
        <w:t>.</w:t>
      </w:r>
    </w:p>
    <w:p w14:paraId="2A874013" w14:textId="77777777" w:rsidR="00514D33" w:rsidRDefault="00514D33">
      <w:pPr>
        <w:rPr>
          <w:bCs/>
        </w:rPr>
      </w:pPr>
      <w:r>
        <w:rPr>
          <w:bCs/>
        </w:rPr>
        <w:t>— </w:t>
      </w:r>
      <w:r w:rsidR="005A7F50">
        <w:rPr>
          <w:bCs/>
        </w:rPr>
        <w:t>Passez la main</w:t>
      </w:r>
      <w:r>
        <w:rPr>
          <w:bCs/>
        </w:rPr>
        <w:t xml:space="preserve">, </w:t>
      </w:r>
      <w:r w:rsidR="005A7F50">
        <w:rPr>
          <w:bCs/>
        </w:rPr>
        <w:t>dit Nick</w:t>
      </w:r>
      <w:r>
        <w:rPr>
          <w:bCs/>
        </w:rPr>
        <w:t>.</w:t>
      </w:r>
    </w:p>
    <w:p w14:paraId="21B1E4F5" w14:textId="77777777" w:rsidR="00514D33" w:rsidRDefault="00514D33">
      <w:pPr>
        <w:rPr>
          <w:bCs/>
        </w:rPr>
      </w:pPr>
      <w:r>
        <w:rPr>
          <w:bCs/>
        </w:rPr>
        <w:t>— </w:t>
      </w:r>
      <w:r w:rsidR="005A7F50">
        <w:rPr>
          <w:bCs/>
        </w:rPr>
        <w:t>Tant pis pour toi</w:t>
      </w:r>
      <w:r>
        <w:rPr>
          <w:bCs/>
        </w:rPr>
        <w:t xml:space="preserve">, </w:t>
      </w:r>
      <w:r w:rsidR="005A7F50">
        <w:rPr>
          <w:bCs/>
        </w:rPr>
        <w:t>voyou</w:t>
      </w:r>
      <w:r>
        <w:rPr>
          <w:bCs/>
        </w:rPr>
        <w:t>.</w:t>
      </w:r>
    </w:p>
    <w:p w14:paraId="40A94C7E" w14:textId="77777777" w:rsidR="00514D33" w:rsidRDefault="005A7F50">
      <w:pPr>
        <w:rPr>
          <w:bCs/>
        </w:rPr>
      </w:pPr>
      <w:r>
        <w:rPr>
          <w:bCs/>
        </w:rPr>
        <w:t xml:space="preserve">Le petit homme regarda </w:t>
      </w:r>
      <w:r>
        <w:t xml:space="preserve">les </w:t>
      </w:r>
      <w:r>
        <w:rPr>
          <w:bCs/>
        </w:rPr>
        <w:t>pieds de Nick</w:t>
      </w:r>
      <w:r w:rsidR="00514D33">
        <w:rPr>
          <w:bCs/>
        </w:rPr>
        <w:t xml:space="preserve">. </w:t>
      </w:r>
      <w:r>
        <w:rPr>
          <w:bCs/>
        </w:rPr>
        <w:t>Tandis qu</w:t>
      </w:r>
      <w:r w:rsidR="00514D33">
        <w:rPr>
          <w:bCs/>
        </w:rPr>
        <w:t>’</w:t>
      </w:r>
      <w:r>
        <w:rPr>
          <w:bCs/>
        </w:rPr>
        <w:t>il les regardait</w:t>
      </w:r>
      <w:r w:rsidR="00514D33">
        <w:rPr>
          <w:bCs/>
        </w:rPr>
        <w:t xml:space="preserve">, </w:t>
      </w:r>
      <w:r>
        <w:rPr>
          <w:bCs/>
        </w:rPr>
        <w:t>le nègre</w:t>
      </w:r>
      <w:r w:rsidR="00514D33">
        <w:rPr>
          <w:bCs/>
        </w:rPr>
        <w:t xml:space="preserve">, </w:t>
      </w:r>
      <w:r>
        <w:rPr>
          <w:bCs/>
        </w:rPr>
        <w:t xml:space="preserve">qui </w:t>
      </w:r>
      <w:r>
        <w:t>l</w:t>
      </w:r>
      <w:r w:rsidR="00514D33">
        <w:t>’</w:t>
      </w:r>
      <w:r>
        <w:t xml:space="preserve">avait </w:t>
      </w:r>
      <w:r>
        <w:rPr>
          <w:bCs/>
        </w:rPr>
        <w:t>suivi de près tandis qu</w:t>
      </w:r>
      <w:r w:rsidR="00514D33">
        <w:rPr>
          <w:bCs/>
        </w:rPr>
        <w:t>’</w:t>
      </w:r>
      <w:r>
        <w:rPr>
          <w:bCs/>
        </w:rPr>
        <w:t>il s</w:t>
      </w:r>
      <w:r w:rsidR="00514D33">
        <w:rPr>
          <w:bCs/>
        </w:rPr>
        <w:t>’</w:t>
      </w:r>
      <w:r>
        <w:rPr>
          <w:bCs/>
        </w:rPr>
        <w:t>éloignait du feu</w:t>
      </w:r>
      <w:r w:rsidR="00514D33">
        <w:rPr>
          <w:bCs/>
        </w:rPr>
        <w:t xml:space="preserve">, </w:t>
      </w:r>
      <w:r>
        <w:rPr>
          <w:bCs/>
        </w:rPr>
        <w:t>leva le bras et le frappa derrière la tête</w:t>
      </w:r>
      <w:r w:rsidR="00514D33">
        <w:rPr>
          <w:bCs/>
        </w:rPr>
        <w:t xml:space="preserve">. </w:t>
      </w:r>
      <w:r>
        <w:rPr>
          <w:bCs/>
        </w:rPr>
        <w:t>Le p</w:t>
      </w:r>
      <w:r>
        <w:rPr>
          <w:bCs/>
        </w:rPr>
        <w:t>e</w:t>
      </w:r>
      <w:r>
        <w:rPr>
          <w:bCs/>
        </w:rPr>
        <w:t>tit homme tomba en avant et Bugs laissa choir sur l</w:t>
      </w:r>
      <w:r w:rsidR="00514D33">
        <w:rPr>
          <w:bCs/>
        </w:rPr>
        <w:t>’</w:t>
      </w:r>
      <w:r>
        <w:rPr>
          <w:bCs/>
        </w:rPr>
        <w:t>herbe sa matraque enveloppée d</w:t>
      </w:r>
      <w:r w:rsidR="00514D33">
        <w:rPr>
          <w:bCs/>
        </w:rPr>
        <w:t>’</w:t>
      </w:r>
      <w:r>
        <w:rPr>
          <w:bCs/>
        </w:rPr>
        <w:t>étoffe</w:t>
      </w:r>
      <w:r w:rsidR="00514D33">
        <w:rPr>
          <w:bCs/>
        </w:rPr>
        <w:t xml:space="preserve">. </w:t>
      </w:r>
      <w:r>
        <w:rPr>
          <w:bCs/>
        </w:rPr>
        <w:t>L</w:t>
      </w:r>
      <w:r w:rsidR="00514D33">
        <w:rPr>
          <w:bCs/>
        </w:rPr>
        <w:t>’</w:t>
      </w:r>
      <w:r>
        <w:rPr>
          <w:bCs/>
        </w:rPr>
        <w:t>autre restait étendu</w:t>
      </w:r>
      <w:r w:rsidR="00514D33">
        <w:rPr>
          <w:bCs/>
        </w:rPr>
        <w:t xml:space="preserve">, </w:t>
      </w:r>
      <w:r>
        <w:rPr>
          <w:bCs/>
        </w:rPr>
        <w:t>le nez dans l</w:t>
      </w:r>
      <w:r w:rsidR="00514D33">
        <w:rPr>
          <w:bCs/>
        </w:rPr>
        <w:t>’</w:t>
      </w:r>
      <w:r>
        <w:rPr>
          <w:bCs/>
        </w:rPr>
        <w:t>herbe</w:t>
      </w:r>
      <w:r w:rsidR="00514D33">
        <w:rPr>
          <w:bCs/>
        </w:rPr>
        <w:t xml:space="preserve">. </w:t>
      </w:r>
      <w:r>
        <w:rPr>
          <w:bCs/>
        </w:rPr>
        <w:t>Le nègre le releva</w:t>
      </w:r>
      <w:r w:rsidR="00514D33">
        <w:rPr>
          <w:bCs/>
        </w:rPr>
        <w:t xml:space="preserve">, </w:t>
      </w:r>
      <w:r>
        <w:rPr>
          <w:bCs/>
        </w:rPr>
        <w:t>tête pendante</w:t>
      </w:r>
      <w:r w:rsidR="00514D33">
        <w:rPr>
          <w:bCs/>
        </w:rPr>
        <w:t xml:space="preserve">, </w:t>
      </w:r>
      <w:r>
        <w:rPr>
          <w:bCs/>
        </w:rPr>
        <w:t>et le porta près du feu</w:t>
      </w:r>
      <w:r w:rsidR="00514D33">
        <w:rPr>
          <w:bCs/>
        </w:rPr>
        <w:t xml:space="preserve">. </w:t>
      </w:r>
      <w:r>
        <w:rPr>
          <w:bCs/>
        </w:rPr>
        <w:t>Sa figure</w:t>
      </w:r>
      <w:r w:rsidR="00514D33">
        <w:rPr>
          <w:bCs/>
        </w:rPr>
        <w:t xml:space="preserve">, </w:t>
      </w:r>
      <w:r>
        <w:rPr>
          <w:bCs/>
        </w:rPr>
        <w:t>les yeux ouverts</w:t>
      </w:r>
      <w:r w:rsidR="00514D33">
        <w:rPr>
          <w:bCs/>
        </w:rPr>
        <w:t xml:space="preserve">, </w:t>
      </w:r>
      <w:r>
        <w:rPr>
          <w:bCs/>
        </w:rPr>
        <w:t>avait un air pitoyable</w:t>
      </w:r>
      <w:r w:rsidR="00514D33">
        <w:rPr>
          <w:bCs/>
        </w:rPr>
        <w:t xml:space="preserve">. </w:t>
      </w:r>
      <w:r>
        <w:rPr>
          <w:bCs/>
        </w:rPr>
        <w:t xml:space="preserve">Bugs le posa </w:t>
      </w:r>
      <w:r>
        <w:t xml:space="preserve">à </w:t>
      </w:r>
      <w:r>
        <w:rPr>
          <w:bCs/>
        </w:rPr>
        <w:t>terre avec soin</w:t>
      </w:r>
      <w:r w:rsidR="00514D33">
        <w:rPr>
          <w:bCs/>
        </w:rPr>
        <w:t>.</w:t>
      </w:r>
    </w:p>
    <w:p w14:paraId="39E84E2C" w14:textId="77777777" w:rsidR="00514D33" w:rsidRDefault="00514D33">
      <w:pPr>
        <w:rPr>
          <w:bCs/>
        </w:rPr>
      </w:pPr>
      <w:r>
        <w:rPr>
          <w:bCs/>
        </w:rPr>
        <w:t>— </w:t>
      </w:r>
      <w:r w:rsidR="005A7F50">
        <w:rPr>
          <w:bCs/>
        </w:rPr>
        <w:t>Voulez-vous me passer le baquet d</w:t>
      </w:r>
      <w:r>
        <w:rPr>
          <w:bCs/>
        </w:rPr>
        <w:t>’</w:t>
      </w:r>
      <w:r w:rsidR="005A7F50">
        <w:rPr>
          <w:bCs/>
        </w:rPr>
        <w:t>eau</w:t>
      </w:r>
      <w:r>
        <w:rPr>
          <w:bCs/>
        </w:rPr>
        <w:t xml:space="preserve">, </w:t>
      </w:r>
      <w:r w:rsidR="005A7F50">
        <w:rPr>
          <w:bCs/>
        </w:rPr>
        <w:t>Mister Adams</w:t>
      </w:r>
      <w:r>
        <w:rPr>
          <w:bCs/>
        </w:rPr>
        <w:t xml:space="preserve"> ? </w:t>
      </w:r>
      <w:r w:rsidR="005A7F50">
        <w:rPr>
          <w:bCs/>
        </w:rPr>
        <w:t>dit-il</w:t>
      </w:r>
      <w:r>
        <w:rPr>
          <w:bCs/>
        </w:rPr>
        <w:t xml:space="preserve">. </w:t>
      </w:r>
      <w:r w:rsidR="005A7F50">
        <w:rPr>
          <w:bCs/>
        </w:rPr>
        <w:t>J</w:t>
      </w:r>
      <w:r>
        <w:rPr>
          <w:bCs/>
        </w:rPr>
        <w:t>’</w:t>
      </w:r>
      <w:r w:rsidR="005A7F50">
        <w:rPr>
          <w:bCs/>
        </w:rPr>
        <w:t>ai peur de l</w:t>
      </w:r>
      <w:r>
        <w:rPr>
          <w:bCs/>
        </w:rPr>
        <w:t>’</w:t>
      </w:r>
      <w:r w:rsidR="005A7F50">
        <w:rPr>
          <w:bCs/>
        </w:rPr>
        <w:t>avoir touché un peu trop fort</w:t>
      </w:r>
      <w:r>
        <w:rPr>
          <w:bCs/>
        </w:rPr>
        <w:t>.</w:t>
      </w:r>
    </w:p>
    <w:p w14:paraId="200BC401" w14:textId="77777777" w:rsidR="00514D33" w:rsidRDefault="005A7F50">
      <w:pPr>
        <w:rPr>
          <w:bCs/>
        </w:rPr>
      </w:pPr>
      <w:r>
        <w:rPr>
          <w:bCs/>
        </w:rPr>
        <w:t>Le nègre jeta de la main un peu d</w:t>
      </w:r>
      <w:r w:rsidR="00514D33">
        <w:rPr>
          <w:bCs/>
        </w:rPr>
        <w:t>’</w:t>
      </w:r>
      <w:r>
        <w:rPr>
          <w:bCs/>
        </w:rPr>
        <w:t>eau sur le visage de l</w:t>
      </w:r>
      <w:r w:rsidR="00514D33">
        <w:rPr>
          <w:bCs/>
        </w:rPr>
        <w:t>’</w:t>
      </w:r>
      <w:r>
        <w:rPr>
          <w:bCs/>
        </w:rPr>
        <w:t>homme et lui tira les oreilles doucement</w:t>
      </w:r>
      <w:r w:rsidR="00514D33">
        <w:rPr>
          <w:bCs/>
        </w:rPr>
        <w:t xml:space="preserve">. </w:t>
      </w:r>
      <w:r>
        <w:rPr>
          <w:bCs/>
        </w:rPr>
        <w:t>Les yeux se ferm</w:t>
      </w:r>
      <w:r>
        <w:rPr>
          <w:bCs/>
        </w:rPr>
        <w:t>è</w:t>
      </w:r>
      <w:r>
        <w:rPr>
          <w:bCs/>
        </w:rPr>
        <w:t>rent</w:t>
      </w:r>
      <w:r w:rsidR="00514D33">
        <w:rPr>
          <w:bCs/>
        </w:rPr>
        <w:t>.</w:t>
      </w:r>
    </w:p>
    <w:p w14:paraId="7E6B21EB" w14:textId="77777777" w:rsidR="00514D33" w:rsidRDefault="005A7F50">
      <w:pPr>
        <w:rPr>
          <w:bCs/>
        </w:rPr>
      </w:pPr>
      <w:r>
        <w:rPr>
          <w:bCs/>
        </w:rPr>
        <w:t>Bugs se releva</w:t>
      </w:r>
      <w:r w:rsidR="00514D33">
        <w:rPr>
          <w:bCs/>
        </w:rPr>
        <w:t>.</w:t>
      </w:r>
    </w:p>
    <w:p w14:paraId="6F01201E" w14:textId="77777777" w:rsidR="00514D33" w:rsidRDefault="00514D33">
      <w:pPr>
        <w:rPr>
          <w:bCs/>
        </w:rPr>
      </w:pPr>
      <w:r>
        <w:rPr>
          <w:bCs/>
        </w:rPr>
        <w:t>— </w:t>
      </w:r>
      <w:r w:rsidR="005A7F50">
        <w:t>Ça va</w:t>
      </w:r>
      <w:r>
        <w:t xml:space="preserve">, </w:t>
      </w:r>
      <w:r w:rsidR="005A7F50">
        <w:rPr>
          <w:bCs/>
        </w:rPr>
        <w:t>dit-il</w:t>
      </w:r>
      <w:r>
        <w:rPr>
          <w:bCs/>
        </w:rPr>
        <w:t xml:space="preserve">. </w:t>
      </w:r>
      <w:r w:rsidR="005A7F50">
        <w:t>Y a pas à s</w:t>
      </w:r>
      <w:r>
        <w:t>’</w:t>
      </w:r>
      <w:r w:rsidR="005A7F50">
        <w:t>inquiéter</w:t>
      </w:r>
      <w:r>
        <w:t xml:space="preserve">. </w:t>
      </w:r>
      <w:r w:rsidR="005A7F50">
        <w:t xml:space="preserve">Je </w:t>
      </w:r>
      <w:r w:rsidR="005A7F50">
        <w:rPr>
          <w:bCs/>
        </w:rPr>
        <w:t xml:space="preserve">suis </w:t>
      </w:r>
      <w:r w:rsidR="005A7F50">
        <w:t>désolé</w:t>
      </w:r>
      <w:r>
        <w:t xml:space="preserve">, </w:t>
      </w:r>
      <w:r w:rsidR="005A7F50">
        <w:t xml:space="preserve">Mister </w:t>
      </w:r>
      <w:r w:rsidR="005A7F50">
        <w:rPr>
          <w:bCs/>
        </w:rPr>
        <w:t>Adams</w:t>
      </w:r>
      <w:r>
        <w:rPr>
          <w:bCs/>
        </w:rPr>
        <w:t>.</w:t>
      </w:r>
    </w:p>
    <w:p w14:paraId="193A0088" w14:textId="77777777" w:rsidR="00514D33" w:rsidRDefault="00514D33">
      <w:r>
        <w:rPr>
          <w:bCs/>
        </w:rPr>
        <w:t>— </w:t>
      </w:r>
      <w:r w:rsidR="005A7F50">
        <w:t>Ça ne fait rien</w:t>
      </w:r>
      <w:r>
        <w:t>.</w:t>
      </w:r>
    </w:p>
    <w:p w14:paraId="61332EF5" w14:textId="77777777" w:rsidR="00514D33" w:rsidRDefault="005A7F50">
      <w:r>
        <w:rPr>
          <w:bCs/>
        </w:rPr>
        <w:lastRenderedPageBreak/>
        <w:t xml:space="preserve">Nick </w:t>
      </w:r>
      <w:r>
        <w:t>avait les yeux baissés vers le petit homme</w:t>
      </w:r>
      <w:r w:rsidR="00514D33">
        <w:t xml:space="preserve">. </w:t>
      </w:r>
      <w:r>
        <w:t>Il vit la m</w:t>
      </w:r>
      <w:r>
        <w:t>a</w:t>
      </w:r>
      <w:r>
        <w:t>traque sur l</w:t>
      </w:r>
      <w:r w:rsidR="00514D33">
        <w:t>’</w:t>
      </w:r>
      <w:r>
        <w:t>herbe et la ramassa</w:t>
      </w:r>
      <w:r w:rsidR="00514D33">
        <w:t xml:space="preserve">. </w:t>
      </w:r>
      <w:r>
        <w:t>Elle avait un manche souple et était flexible dans la main</w:t>
      </w:r>
      <w:r w:rsidR="00514D33">
        <w:t xml:space="preserve">. </w:t>
      </w:r>
      <w:r>
        <w:t>Elle était couverte de vieux cuir noir et il y avait un mouchoir enroulé autour du gros bout</w:t>
      </w:r>
      <w:r w:rsidR="00514D33">
        <w:t>.</w:t>
      </w:r>
    </w:p>
    <w:p w14:paraId="039D46C6" w14:textId="77777777" w:rsidR="00514D33" w:rsidRDefault="00514D33">
      <w:pPr>
        <w:rPr>
          <w:bCs/>
        </w:rPr>
      </w:pPr>
      <w:r>
        <w:t>— </w:t>
      </w:r>
      <w:r w:rsidR="005A7F50">
        <w:rPr>
          <w:bCs/>
        </w:rPr>
        <w:t>C</w:t>
      </w:r>
      <w:r>
        <w:rPr>
          <w:bCs/>
        </w:rPr>
        <w:t>’</w:t>
      </w:r>
      <w:r w:rsidR="005A7F50">
        <w:rPr>
          <w:bCs/>
        </w:rPr>
        <w:t xml:space="preserve">est </w:t>
      </w:r>
      <w:r w:rsidR="005A7F50">
        <w:t xml:space="preserve">un </w:t>
      </w:r>
      <w:r w:rsidR="005A7F50">
        <w:rPr>
          <w:bCs/>
        </w:rPr>
        <w:t xml:space="preserve">manche en </w:t>
      </w:r>
      <w:r w:rsidR="005A7F50">
        <w:t>baleine</w:t>
      </w:r>
      <w:r>
        <w:t xml:space="preserve">, </w:t>
      </w:r>
      <w:r w:rsidR="005A7F50">
        <w:t>dit le nègre en souriant</w:t>
      </w:r>
      <w:r>
        <w:t xml:space="preserve">. </w:t>
      </w:r>
      <w:r w:rsidR="005A7F50">
        <w:rPr>
          <w:bCs/>
        </w:rPr>
        <w:t>On n</w:t>
      </w:r>
      <w:r>
        <w:rPr>
          <w:bCs/>
        </w:rPr>
        <w:t>’</w:t>
      </w:r>
      <w:r w:rsidR="005A7F50">
        <w:rPr>
          <w:bCs/>
        </w:rPr>
        <w:t xml:space="preserve">en </w:t>
      </w:r>
      <w:r w:rsidR="005A7F50">
        <w:t xml:space="preserve">fait </w:t>
      </w:r>
      <w:r w:rsidR="005A7F50">
        <w:rPr>
          <w:bCs/>
        </w:rPr>
        <w:t>plus</w:t>
      </w:r>
      <w:r>
        <w:rPr>
          <w:bCs/>
        </w:rPr>
        <w:t xml:space="preserve">. </w:t>
      </w:r>
      <w:r w:rsidR="005A7F50">
        <w:rPr>
          <w:bCs/>
        </w:rPr>
        <w:t>J</w:t>
      </w:r>
      <w:r>
        <w:rPr>
          <w:bCs/>
        </w:rPr>
        <w:t>’</w:t>
      </w:r>
      <w:r w:rsidR="005A7F50">
        <w:rPr>
          <w:bCs/>
        </w:rPr>
        <w:t xml:space="preserve">savais pas si vous </w:t>
      </w:r>
      <w:r w:rsidR="005A7F50">
        <w:t xml:space="preserve">vous </w:t>
      </w:r>
      <w:r w:rsidR="005A7F50">
        <w:rPr>
          <w:bCs/>
        </w:rPr>
        <w:t>seriez bien défendu et</w:t>
      </w:r>
      <w:r>
        <w:rPr>
          <w:bCs/>
        </w:rPr>
        <w:t xml:space="preserve">, </w:t>
      </w:r>
      <w:r w:rsidR="005A7F50">
        <w:rPr>
          <w:bCs/>
        </w:rPr>
        <w:t>n</w:t>
      </w:r>
      <w:r>
        <w:rPr>
          <w:bCs/>
        </w:rPr>
        <w:t>’</w:t>
      </w:r>
      <w:r w:rsidR="005A7F50">
        <w:rPr>
          <w:bCs/>
        </w:rPr>
        <w:t>importe comment</w:t>
      </w:r>
      <w:r>
        <w:rPr>
          <w:bCs/>
        </w:rPr>
        <w:t xml:space="preserve">, </w:t>
      </w:r>
      <w:r w:rsidR="005A7F50">
        <w:rPr>
          <w:bCs/>
        </w:rPr>
        <w:t>je voulais pas que vous lui fassiez mal</w:t>
      </w:r>
      <w:r>
        <w:rPr>
          <w:bCs/>
        </w:rPr>
        <w:t xml:space="preserve">, </w:t>
      </w:r>
      <w:r w:rsidR="005A7F50">
        <w:rPr>
          <w:bCs/>
        </w:rPr>
        <w:t>ou que vous l</w:t>
      </w:r>
      <w:r>
        <w:rPr>
          <w:bCs/>
        </w:rPr>
        <w:t>’</w:t>
      </w:r>
      <w:r w:rsidR="005A7F50">
        <w:t xml:space="preserve">abîmiez </w:t>
      </w:r>
      <w:r w:rsidR="005A7F50">
        <w:rPr>
          <w:bCs/>
        </w:rPr>
        <w:t>pas plus qu</w:t>
      </w:r>
      <w:r>
        <w:rPr>
          <w:bCs/>
        </w:rPr>
        <w:t>’</w:t>
      </w:r>
      <w:r w:rsidR="005A7F50">
        <w:rPr>
          <w:bCs/>
        </w:rPr>
        <w:t>il est</w:t>
      </w:r>
      <w:r>
        <w:rPr>
          <w:bCs/>
        </w:rPr>
        <w:t>.</w:t>
      </w:r>
    </w:p>
    <w:p w14:paraId="43B0BE45" w14:textId="77777777" w:rsidR="00514D33" w:rsidRDefault="005A7F50">
      <w:pPr>
        <w:rPr>
          <w:bCs/>
        </w:rPr>
      </w:pPr>
      <w:r>
        <w:rPr>
          <w:bCs/>
        </w:rPr>
        <w:t>Le nègre sourit encore</w:t>
      </w:r>
      <w:r w:rsidR="00514D33">
        <w:rPr>
          <w:bCs/>
        </w:rPr>
        <w:t>.</w:t>
      </w:r>
    </w:p>
    <w:p w14:paraId="6E803A93" w14:textId="77777777" w:rsidR="00514D33" w:rsidRDefault="00514D33">
      <w:pPr>
        <w:rPr>
          <w:bCs/>
        </w:rPr>
      </w:pPr>
      <w:r>
        <w:rPr>
          <w:bCs/>
        </w:rPr>
        <w:t>— </w:t>
      </w:r>
      <w:r w:rsidR="005A7F50">
        <w:rPr>
          <w:bCs/>
        </w:rPr>
        <w:t>Vous lui avez fait mal</w:t>
      </w:r>
      <w:r>
        <w:rPr>
          <w:bCs/>
        </w:rPr>
        <w:t xml:space="preserve">, </w:t>
      </w:r>
      <w:r w:rsidR="005A7F50">
        <w:rPr>
          <w:bCs/>
        </w:rPr>
        <w:t>vous</w:t>
      </w:r>
      <w:r>
        <w:rPr>
          <w:bCs/>
        </w:rPr>
        <w:t xml:space="preserve">, </w:t>
      </w:r>
      <w:r w:rsidR="005A7F50">
        <w:rPr>
          <w:bCs/>
        </w:rPr>
        <w:t>dit Nick</w:t>
      </w:r>
      <w:r>
        <w:rPr>
          <w:bCs/>
        </w:rPr>
        <w:t>.</w:t>
      </w:r>
    </w:p>
    <w:p w14:paraId="48540D9E" w14:textId="77777777" w:rsidR="00514D33" w:rsidRDefault="00514D33">
      <w:r>
        <w:rPr>
          <w:bCs/>
        </w:rPr>
        <w:t>— </w:t>
      </w:r>
      <w:r w:rsidR="005A7F50">
        <w:rPr>
          <w:bCs/>
        </w:rPr>
        <w:t>Moi</w:t>
      </w:r>
      <w:r>
        <w:rPr>
          <w:bCs/>
        </w:rPr>
        <w:t xml:space="preserve">, </w:t>
      </w:r>
      <w:r w:rsidR="005A7F50">
        <w:rPr>
          <w:bCs/>
        </w:rPr>
        <w:t>je sais comment faut faire</w:t>
      </w:r>
      <w:r>
        <w:rPr>
          <w:bCs/>
        </w:rPr>
        <w:t xml:space="preserve">. </w:t>
      </w:r>
      <w:r w:rsidR="005A7F50">
        <w:rPr>
          <w:bCs/>
        </w:rPr>
        <w:t>Il ne se rappellera pas de rien</w:t>
      </w:r>
      <w:r>
        <w:rPr>
          <w:bCs/>
        </w:rPr>
        <w:t xml:space="preserve">. </w:t>
      </w:r>
      <w:r w:rsidR="005A7F50">
        <w:rPr>
          <w:bCs/>
        </w:rPr>
        <w:t xml:space="preserve">Y a que ça à faire pour le changer quand il devient comme </w:t>
      </w:r>
      <w:r w:rsidR="005A7F50">
        <w:t>ça</w:t>
      </w:r>
      <w:r>
        <w:t>.</w:t>
      </w:r>
    </w:p>
    <w:p w14:paraId="5B9B35BF" w14:textId="77777777" w:rsidR="00514D33" w:rsidRDefault="005A7F50">
      <w:pPr>
        <w:rPr>
          <w:bCs/>
        </w:rPr>
      </w:pPr>
      <w:r>
        <w:rPr>
          <w:bCs/>
        </w:rPr>
        <w:t>Nick regardait toujours le petit homme qui était étendu</w:t>
      </w:r>
      <w:r w:rsidR="00514D33">
        <w:rPr>
          <w:bCs/>
        </w:rPr>
        <w:t xml:space="preserve">, </w:t>
      </w:r>
      <w:r>
        <w:rPr>
          <w:bCs/>
        </w:rPr>
        <w:t>les yeux fermés</w:t>
      </w:r>
      <w:r w:rsidR="00514D33">
        <w:rPr>
          <w:bCs/>
        </w:rPr>
        <w:t xml:space="preserve">, </w:t>
      </w:r>
      <w:r>
        <w:rPr>
          <w:bCs/>
        </w:rPr>
        <w:t xml:space="preserve">éclairé </w:t>
      </w:r>
      <w:r>
        <w:t xml:space="preserve">par </w:t>
      </w:r>
      <w:r>
        <w:rPr>
          <w:bCs/>
        </w:rPr>
        <w:t>le feu</w:t>
      </w:r>
      <w:r w:rsidR="00514D33">
        <w:rPr>
          <w:bCs/>
        </w:rPr>
        <w:t xml:space="preserve">. </w:t>
      </w:r>
      <w:r>
        <w:rPr>
          <w:bCs/>
        </w:rPr>
        <w:t>Bugs mit un peu de bois dans le feu</w:t>
      </w:r>
      <w:r w:rsidR="00514D33">
        <w:rPr>
          <w:bCs/>
        </w:rPr>
        <w:t>.</w:t>
      </w:r>
    </w:p>
    <w:p w14:paraId="6C69C7EF" w14:textId="77777777" w:rsidR="00514D33" w:rsidRDefault="00514D33">
      <w:r>
        <w:rPr>
          <w:bCs/>
        </w:rPr>
        <w:t>— </w:t>
      </w:r>
      <w:r w:rsidR="005A7F50">
        <w:t>Ne vous en faites pas plus à cause de lui</w:t>
      </w:r>
      <w:r>
        <w:t xml:space="preserve">, </w:t>
      </w:r>
      <w:r w:rsidR="005A7F50">
        <w:t>Mister Adams</w:t>
      </w:r>
      <w:r>
        <w:t xml:space="preserve">. </w:t>
      </w:r>
      <w:r w:rsidR="005A7F50">
        <w:rPr>
          <w:bCs/>
        </w:rPr>
        <w:t>J</w:t>
      </w:r>
      <w:r>
        <w:rPr>
          <w:bCs/>
        </w:rPr>
        <w:t>’</w:t>
      </w:r>
      <w:r w:rsidR="005A7F50">
        <w:rPr>
          <w:bCs/>
        </w:rPr>
        <w:t>l</w:t>
      </w:r>
      <w:r>
        <w:rPr>
          <w:bCs/>
        </w:rPr>
        <w:t>’</w:t>
      </w:r>
      <w:r w:rsidR="005A7F50">
        <w:rPr>
          <w:bCs/>
        </w:rPr>
        <w:t xml:space="preserve">ai déjà </w:t>
      </w:r>
      <w:r w:rsidR="005A7F50">
        <w:t>vu comme ça bien des fois</w:t>
      </w:r>
      <w:r>
        <w:t>.</w:t>
      </w:r>
    </w:p>
    <w:p w14:paraId="31281D14" w14:textId="77777777" w:rsidR="00514D33" w:rsidRDefault="00514D33">
      <w:r>
        <w:t>— </w:t>
      </w:r>
      <w:r w:rsidR="005A7F50">
        <w:rPr>
          <w:bCs/>
        </w:rPr>
        <w:t>Qu</w:t>
      </w:r>
      <w:r>
        <w:rPr>
          <w:bCs/>
        </w:rPr>
        <w:t>’</w:t>
      </w:r>
      <w:r w:rsidR="005A7F50">
        <w:rPr>
          <w:bCs/>
        </w:rPr>
        <w:t xml:space="preserve">est-ce </w:t>
      </w:r>
      <w:r w:rsidR="005A7F50">
        <w:t>qui l</w:t>
      </w:r>
      <w:r>
        <w:t>’</w:t>
      </w:r>
      <w:r w:rsidR="005A7F50">
        <w:t>a rendu fou</w:t>
      </w:r>
      <w:r>
        <w:t xml:space="preserve"> ? </w:t>
      </w:r>
      <w:r w:rsidR="005A7F50">
        <w:t>dit Nick</w:t>
      </w:r>
      <w:r>
        <w:t>.</w:t>
      </w:r>
    </w:p>
    <w:p w14:paraId="6AF0487A" w14:textId="77777777" w:rsidR="00514D33" w:rsidRDefault="00514D33">
      <w:r>
        <w:t>— </w:t>
      </w:r>
      <w:r w:rsidR="005A7F50">
        <w:t>Oh</w:t>
      </w:r>
      <w:r>
        <w:t xml:space="preserve"> ! </w:t>
      </w:r>
      <w:r w:rsidR="005A7F50">
        <w:t>un tas de choses</w:t>
      </w:r>
      <w:r>
        <w:t xml:space="preserve">, </w:t>
      </w:r>
      <w:r w:rsidR="005A7F50">
        <w:t>répondit le nègre</w:t>
      </w:r>
      <w:r>
        <w:t xml:space="preserve">, </w:t>
      </w:r>
      <w:r w:rsidR="005A7F50">
        <w:t>penché sur le feu</w:t>
      </w:r>
      <w:r>
        <w:t xml:space="preserve">. </w:t>
      </w:r>
      <w:r w:rsidR="005A7F50">
        <w:t>Voulez-vous prendre une tasse de café</w:t>
      </w:r>
      <w:r>
        <w:t xml:space="preserve">, </w:t>
      </w:r>
      <w:r w:rsidR="005A7F50">
        <w:t>Mister Adams</w:t>
      </w:r>
      <w:r>
        <w:t> ?</w:t>
      </w:r>
    </w:p>
    <w:p w14:paraId="1F1963B6" w14:textId="77777777" w:rsidR="00514D33" w:rsidRDefault="005A7F50">
      <w:r>
        <w:t>Il tendit la tasse à Nick et arrangea la veste qu</w:t>
      </w:r>
      <w:r w:rsidR="00514D33">
        <w:t>’</w:t>
      </w:r>
      <w:r>
        <w:t>il avait pl</w:t>
      </w:r>
      <w:r>
        <w:t>a</w:t>
      </w:r>
      <w:r>
        <w:t>cée sous la tête de l</w:t>
      </w:r>
      <w:r w:rsidR="00514D33">
        <w:t>’</w:t>
      </w:r>
      <w:r>
        <w:t>homme évanoui</w:t>
      </w:r>
      <w:r w:rsidR="00514D33">
        <w:t>.</w:t>
      </w:r>
    </w:p>
    <w:p w14:paraId="2C130C78" w14:textId="77777777" w:rsidR="00514D33" w:rsidRDefault="00514D33">
      <w:r>
        <w:t>— </w:t>
      </w:r>
      <w:r w:rsidR="005A7F50">
        <w:t>D</w:t>
      </w:r>
      <w:r>
        <w:t>’</w:t>
      </w:r>
      <w:r w:rsidR="005A7F50">
        <w:t>abord</w:t>
      </w:r>
      <w:r>
        <w:t xml:space="preserve">, </w:t>
      </w:r>
      <w:r w:rsidR="005A7F50">
        <w:t>il a reçu trop de coups</w:t>
      </w:r>
      <w:r>
        <w:t xml:space="preserve">, </w:t>
      </w:r>
      <w:r w:rsidR="005A7F50">
        <w:t>dit le nègre en goûtant son café</w:t>
      </w:r>
      <w:r>
        <w:t xml:space="preserve">. </w:t>
      </w:r>
      <w:r w:rsidR="005A7F50">
        <w:t>Mais ça l</w:t>
      </w:r>
      <w:r>
        <w:t>’</w:t>
      </w:r>
      <w:r w:rsidR="005A7F50">
        <w:t>avait seulement rendu comme qui di</w:t>
      </w:r>
      <w:r w:rsidR="005A7F50">
        <w:lastRenderedPageBreak/>
        <w:t>rait un peu simple</w:t>
      </w:r>
      <w:r>
        <w:t xml:space="preserve">. </w:t>
      </w:r>
      <w:r w:rsidR="005A7F50">
        <w:t>Et puis c</w:t>
      </w:r>
      <w:r>
        <w:t>’</w:t>
      </w:r>
      <w:r w:rsidR="005A7F50">
        <w:t>est sa sœur qui lui servait de manager et on était toujours à raconter dans les journaux des histoires sur les frères et sœurs et comment elle aimait son frère et comment il aimait sa sœur</w:t>
      </w:r>
      <w:r>
        <w:t xml:space="preserve">, </w:t>
      </w:r>
      <w:r w:rsidR="005A7F50">
        <w:t>et puis ils se sont mariés à New York et ça leur a causé un tas d</w:t>
      </w:r>
      <w:r>
        <w:t>’</w:t>
      </w:r>
      <w:r w:rsidR="005A7F50">
        <w:t>embêtements</w:t>
      </w:r>
      <w:r>
        <w:t>.</w:t>
      </w:r>
    </w:p>
    <w:p w14:paraId="71D218C7" w14:textId="77777777" w:rsidR="00514D33" w:rsidRDefault="00514D33">
      <w:r>
        <w:t>— </w:t>
      </w:r>
      <w:r w:rsidR="005A7F50">
        <w:t>Je m</w:t>
      </w:r>
      <w:r>
        <w:t>’</w:t>
      </w:r>
      <w:r w:rsidR="005A7F50">
        <w:t>en souviens</w:t>
      </w:r>
      <w:r>
        <w:t>.</w:t>
      </w:r>
    </w:p>
    <w:p w14:paraId="240D8B8C" w14:textId="77777777" w:rsidR="00514D33" w:rsidRDefault="00514D33">
      <w:r>
        <w:t>— </w:t>
      </w:r>
      <w:r w:rsidR="005A7F50">
        <w:t>Sûrement</w:t>
      </w:r>
      <w:r>
        <w:t xml:space="preserve">. </w:t>
      </w:r>
      <w:r w:rsidR="005A7F50">
        <w:t>Bien entendu</w:t>
      </w:r>
      <w:r>
        <w:t xml:space="preserve">, </w:t>
      </w:r>
      <w:r w:rsidR="005A7F50">
        <w:t>ils étaient pas plus frère et sœur qu</w:t>
      </w:r>
      <w:r>
        <w:t>’</w:t>
      </w:r>
      <w:r w:rsidR="005A7F50">
        <w:t>un lapin</w:t>
      </w:r>
      <w:r>
        <w:t xml:space="preserve">, </w:t>
      </w:r>
      <w:r w:rsidR="005A7F50">
        <w:t>mais il y avait un tas de gens à qui ça ne plaisait pas plus d</w:t>
      </w:r>
      <w:r>
        <w:t>’</w:t>
      </w:r>
      <w:r w:rsidR="005A7F50">
        <w:t>une façon que d</w:t>
      </w:r>
      <w:r>
        <w:t>’</w:t>
      </w:r>
      <w:r w:rsidR="005A7F50">
        <w:t>une autre et ils commencèrent de se disputer</w:t>
      </w:r>
      <w:r>
        <w:t xml:space="preserve">, </w:t>
      </w:r>
      <w:r w:rsidR="005A7F50">
        <w:t>et un jour elle l</w:t>
      </w:r>
      <w:r>
        <w:t>’</w:t>
      </w:r>
      <w:r w:rsidR="005A7F50">
        <w:t>a quitté et n</w:t>
      </w:r>
      <w:r>
        <w:t>’</w:t>
      </w:r>
      <w:r w:rsidR="005A7F50">
        <w:t>est jamais revenue</w:t>
      </w:r>
      <w:r>
        <w:t>.</w:t>
      </w:r>
    </w:p>
    <w:p w14:paraId="36AF3A13" w14:textId="77777777" w:rsidR="00514D33" w:rsidRDefault="005A7F50">
      <w:r>
        <w:t>Il but son café et s</w:t>
      </w:r>
      <w:r w:rsidR="00514D33">
        <w:t>’</w:t>
      </w:r>
      <w:r>
        <w:t>essuya les lèvres de sa paume rose</w:t>
      </w:r>
      <w:r w:rsidR="00514D33">
        <w:t>.</w:t>
      </w:r>
    </w:p>
    <w:p w14:paraId="7B53B7ED" w14:textId="77777777" w:rsidR="00514D33" w:rsidRDefault="00514D33">
      <w:pPr>
        <w:rPr>
          <w:bCs/>
        </w:rPr>
      </w:pPr>
      <w:r>
        <w:t>— </w:t>
      </w:r>
      <w:r w:rsidR="005A7F50">
        <w:t>Il en est devenu fou</w:t>
      </w:r>
      <w:r>
        <w:t xml:space="preserve">. </w:t>
      </w:r>
      <w:r w:rsidR="005A7F50">
        <w:rPr>
          <w:bCs/>
        </w:rPr>
        <w:t xml:space="preserve">Voulez-vous </w:t>
      </w:r>
      <w:r w:rsidR="005A7F50">
        <w:t xml:space="preserve">encore un peu </w:t>
      </w:r>
      <w:r w:rsidR="005A7F50">
        <w:rPr>
          <w:bCs/>
        </w:rPr>
        <w:t>de café</w:t>
      </w:r>
      <w:r>
        <w:rPr>
          <w:bCs/>
        </w:rPr>
        <w:t xml:space="preserve">, </w:t>
      </w:r>
      <w:r w:rsidR="005A7F50">
        <w:rPr>
          <w:bCs/>
        </w:rPr>
        <w:t>Mister Adams</w:t>
      </w:r>
      <w:r>
        <w:rPr>
          <w:bCs/>
        </w:rPr>
        <w:t> ?</w:t>
      </w:r>
    </w:p>
    <w:p w14:paraId="55C3F4CF" w14:textId="77777777" w:rsidR="00514D33" w:rsidRDefault="00514D33">
      <w:r>
        <w:rPr>
          <w:bCs/>
        </w:rPr>
        <w:t>— </w:t>
      </w:r>
      <w:r w:rsidR="005A7F50">
        <w:t>Merci</w:t>
      </w:r>
      <w:r>
        <w:t>.</w:t>
      </w:r>
    </w:p>
    <w:p w14:paraId="599390D3" w14:textId="77777777" w:rsidR="00514D33" w:rsidRDefault="00514D33">
      <w:r>
        <w:t>— </w:t>
      </w:r>
      <w:r w:rsidR="005A7F50">
        <w:t xml:space="preserve">Je </w:t>
      </w:r>
      <w:r w:rsidR="005A7F50">
        <w:rPr>
          <w:bCs/>
        </w:rPr>
        <w:t>l</w:t>
      </w:r>
      <w:r>
        <w:rPr>
          <w:bCs/>
        </w:rPr>
        <w:t>’</w:t>
      </w:r>
      <w:r w:rsidR="005A7F50">
        <w:rPr>
          <w:bCs/>
        </w:rPr>
        <w:t xml:space="preserve">ai </w:t>
      </w:r>
      <w:r w:rsidR="005A7F50">
        <w:t>vue une fois ou deux</w:t>
      </w:r>
      <w:r>
        <w:t xml:space="preserve">, </w:t>
      </w:r>
      <w:r w:rsidR="005A7F50">
        <w:t>poursuivit le nègre</w:t>
      </w:r>
      <w:r>
        <w:t xml:space="preserve">. </w:t>
      </w:r>
      <w:r w:rsidR="005A7F50">
        <w:t>C</w:t>
      </w:r>
      <w:r>
        <w:t>’</w:t>
      </w:r>
      <w:r w:rsidR="005A7F50">
        <w:t>était une femme rudement bien</w:t>
      </w:r>
      <w:r>
        <w:t xml:space="preserve">. </w:t>
      </w:r>
      <w:r w:rsidR="005A7F50">
        <w:t>Elle lui ressemblait assez pour qu</w:t>
      </w:r>
      <w:r>
        <w:t>’</w:t>
      </w:r>
      <w:r w:rsidR="005A7F50">
        <w:t>on les prenne pour des jumeaux</w:t>
      </w:r>
      <w:r>
        <w:t xml:space="preserve">. </w:t>
      </w:r>
      <w:r w:rsidR="005A7F50">
        <w:t>Il ne serait pas vilain sans sa f</w:t>
      </w:r>
      <w:r w:rsidR="005A7F50">
        <w:t>i</w:t>
      </w:r>
      <w:r w:rsidR="005A7F50">
        <w:t>gure tout amochée</w:t>
      </w:r>
      <w:r>
        <w:t>.</w:t>
      </w:r>
    </w:p>
    <w:p w14:paraId="0D27D083" w14:textId="77777777" w:rsidR="00514D33" w:rsidRDefault="005A7F50">
      <w:r>
        <w:t>Il s</w:t>
      </w:r>
      <w:r w:rsidR="00514D33">
        <w:t>’</w:t>
      </w:r>
      <w:r>
        <w:t>arrêta</w:t>
      </w:r>
      <w:r w:rsidR="00514D33">
        <w:t xml:space="preserve">. </w:t>
      </w:r>
      <w:r>
        <w:t>L</w:t>
      </w:r>
      <w:r w:rsidR="00514D33">
        <w:t>’</w:t>
      </w:r>
      <w:r>
        <w:t>histoire avait l</w:t>
      </w:r>
      <w:r w:rsidR="00514D33">
        <w:t>’</w:t>
      </w:r>
      <w:r>
        <w:t>air d</w:t>
      </w:r>
      <w:r w:rsidR="00514D33">
        <w:t>’</w:t>
      </w:r>
      <w:r>
        <w:t>être finie</w:t>
      </w:r>
      <w:r w:rsidR="00514D33">
        <w:t>.</w:t>
      </w:r>
    </w:p>
    <w:p w14:paraId="4B76ED9B" w14:textId="77777777" w:rsidR="00514D33" w:rsidRDefault="00514D33">
      <w:pPr>
        <w:rPr>
          <w:bCs/>
        </w:rPr>
      </w:pPr>
      <w:r>
        <w:t>— </w:t>
      </w:r>
      <w:r w:rsidR="005A7F50">
        <w:t xml:space="preserve">Où </w:t>
      </w:r>
      <w:r w:rsidR="005A7F50">
        <w:rPr>
          <w:bCs/>
        </w:rPr>
        <w:t>l</w:t>
      </w:r>
      <w:r>
        <w:rPr>
          <w:bCs/>
        </w:rPr>
        <w:t>’</w:t>
      </w:r>
      <w:r w:rsidR="005A7F50">
        <w:rPr>
          <w:bCs/>
        </w:rPr>
        <w:t xml:space="preserve">avez-vous </w:t>
      </w:r>
      <w:r w:rsidR="005A7F50">
        <w:t>connu</w:t>
      </w:r>
      <w:r>
        <w:t xml:space="preserve"> ? </w:t>
      </w:r>
      <w:r w:rsidR="005A7F50">
        <w:t xml:space="preserve">demanda </w:t>
      </w:r>
      <w:r w:rsidR="005A7F50">
        <w:rPr>
          <w:bCs/>
        </w:rPr>
        <w:t>Nick</w:t>
      </w:r>
      <w:r>
        <w:rPr>
          <w:bCs/>
        </w:rPr>
        <w:t>.</w:t>
      </w:r>
    </w:p>
    <w:p w14:paraId="2C86401B" w14:textId="77777777" w:rsidR="00514D33" w:rsidRDefault="00514D33">
      <w:pPr>
        <w:rPr>
          <w:bCs/>
        </w:rPr>
      </w:pPr>
      <w:r>
        <w:rPr>
          <w:bCs/>
        </w:rPr>
        <w:t>— </w:t>
      </w:r>
      <w:r w:rsidR="005A7F50">
        <w:t xml:space="preserve">Je </w:t>
      </w:r>
      <w:r w:rsidR="005A7F50">
        <w:rPr>
          <w:bCs/>
        </w:rPr>
        <w:t>l</w:t>
      </w:r>
      <w:r>
        <w:rPr>
          <w:bCs/>
        </w:rPr>
        <w:t>’</w:t>
      </w:r>
      <w:r w:rsidR="005A7F50">
        <w:rPr>
          <w:bCs/>
        </w:rPr>
        <w:t xml:space="preserve">ai </w:t>
      </w:r>
      <w:r w:rsidR="005A7F50">
        <w:t>connu en prison</w:t>
      </w:r>
      <w:r>
        <w:t xml:space="preserve">, </w:t>
      </w:r>
      <w:r w:rsidR="005A7F50">
        <w:t>dit le nègre</w:t>
      </w:r>
      <w:r>
        <w:t xml:space="preserve">. </w:t>
      </w:r>
      <w:r w:rsidR="005A7F50">
        <w:t>Il était tout le temps à taper sur le monde après qu</w:t>
      </w:r>
      <w:r>
        <w:t>’</w:t>
      </w:r>
      <w:r w:rsidR="005A7F50">
        <w:t>elle l</w:t>
      </w:r>
      <w:r>
        <w:t>’</w:t>
      </w:r>
      <w:r w:rsidR="005A7F50">
        <w:t xml:space="preserve">avait </w:t>
      </w:r>
      <w:r w:rsidR="005A7F50">
        <w:rPr>
          <w:bCs/>
        </w:rPr>
        <w:t>quitté et on l</w:t>
      </w:r>
      <w:r>
        <w:rPr>
          <w:bCs/>
        </w:rPr>
        <w:t>’</w:t>
      </w:r>
      <w:r w:rsidR="005A7F50">
        <w:rPr>
          <w:bCs/>
        </w:rPr>
        <w:t>a mis en prison</w:t>
      </w:r>
      <w:r>
        <w:rPr>
          <w:bCs/>
        </w:rPr>
        <w:t xml:space="preserve">. </w:t>
      </w:r>
      <w:r w:rsidR="005A7F50">
        <w:rPr>
          <w:bCs/>
        </w:rPr>
        <w:t>Moi</w:t>
      </w:r>
      <w:r>
        <w:rPr>
          <w:bCs/>
        </w:rPr>
        <w:t xml:space="preserve">, </w:t>
      </w:r>
      <w:r w:rsidR="005A7F50">
        <w:rPr>
          <w:bCs/>
        </w:rPr>
        <w:t>j</w:t>
      </w:r>
      <w:r>
        <w:rPr>
          <w:bCs/>
        </w:rPr>
        <w:t>’</w:t>
      </w:r>
      <w:r w:rsidR="005A7F50">
        <w:rPr>
          <w:bCs/>
        </w:rPr>
        <w:t>y étais pour avoir saigné quelqu</w:t>
      </w:r>
      <w:r>
        <w:rPr>
          <w:bCs/>
        </w:rPr>
        <w:t>’</w:t>
      </w:r>
      <w:r w:rsidR="005A7F50">
        <w:rPr>
          <w:bCs/>
        </w:rPr>
        <w:t>un</w:t>
      </w:r>
      <w:r>
        <w:rPr>
          <w:bCs/>
        </w:rPr>
        <w:t>.</w:t>
      </w:r>
    </w:p>
    <w:p w14:paraId="35561BC2" w14:textId="77777777" w:rsidR="00514D33" w:rsidRDefault="005A7F50">
      <w:pPr>
        <w:rPr>
          <w:bCs/>
        </w:rPr>
      </w:pPr>
      <w:r>
        <w:rPr>
          <w:bCs/>
        </w:rPr>
        <w:t>Il sourit et poursuivit de sa voix douce</w:t>
      </w:r>
      <w:r w:rsidR="00514D33">
        <w:rPr>
          <w:bCs/>
        </w:rPr>
        <w:t> :</w:t>
      </w:r>
    </w:p>
    <w:p w14:paraId="4373B40C" w14:textId="77777777" w:rsidR="00514D33" w:rsidRDefault="00514D33">
      <w:r>
        <w:rPr>
          <w:bCs/>
        </w:rPr>
        <w:t>— </w:t>
      </w:r>
      <w:r w:rsidR="005A7F50">
        <w:t>I</w:t>
      </w:r>
      <w:r w:rsidR="005A7F50">
        <w:rPr>
          <w:bCs/>
        </w:rPr>
        <w:t>l m</w:t>
      </w:r>
      <w:r>
        <w:rPr>
          <w:bCs/>
        </w:rPr>
        <w:t>’</w:t>
      </w:r>
      <w:r w:rsidR="005A7F50">
        <w:rPr>
          <w:bCs/>
        </w:rPr>
        <w:t>a plu tout de suite</w:t>
      </w:r>
      <w:r>
        <w:rPr>
          <w:bCs/>
        </w:rPr>
        <w:t xml:space="preserve">, </w:t>
      </w:r>
      <w:r w:rsidR="005A7F50">
        <w:rPr>
          <w:bCs/>
        </w:rPr>
        <w:t>et quand je suis sorti j</w:t>
      </w:r>
      <w:r>
        <w:rPr>
          <w:bCs/>
        </w:rPr>
        <w:t>’</w:t>
      </w:r>
      <w:r w:rsidR="005A7F50">
        <w:rPr>
          <w:bCs/>
        </w:rPr>
        <w:t>ai été le trouver</w:t>
      </w:r>
      <w:r>
        <w:rPr>
          <w:bCs/>
        </w:rPr>
        <w:t xml:space="preserve">. </w:t>
      </w:r>
      <w:r w:rsidR="005A7F50">
        <w:t xml:space="preserve">Ça </w:t>
      </w:r>
      <w:r w:rsidR="005A7F50">
        <w:rPr>
          <w:bCs/>
        </w:rPr>
        <w:t>lui plaît de croire que je suis fou et moi je m</w:t>
      </w:r>
      <w:r>
        <w:rPr>
          <w:bCs/>
        </w:rPr>
        <w:t>’</w:t>
      </w:r>
      <w:r w:rsidR="005A7F50">
        <w:rPr>
          <w:bCs/>
        </w:rPr>
        <w:t xml:space="preserve">en </w:t>
      </w:r>
      <w:r w:rsidR="005A7F50">
        <w:rPr>
          <w:bCs/>
        </w:rPr>
        <w:lastRenderedPageBreak/>
        <w:t>fiche</w:t>
      </w:r>
      <w:r>
        <w:rPr>
          <w:bCs/>
        </w:rPr>
        <w:t xml:space="preserve">. </w:t>
      </w:r>
      <w:r w:rsidR="005A7F50">
        <w:t xml:space="preserve">Ça </w:t>
      </w:r>
      <w:r w:rsidR="005A7F50">
        <w:rPr>
          <w:bCs/>
        </w:rPr>
        <w:t>me plaît d</w:t>
      </w:r>
      <w:r>
        <w:rPr>
          <w:bCs/>
        </w:rPr>
        <w:t>’</w:t>
      </w:r>
      <w:r w:rsidR="005A7F50">
        <w:rPr>
          <w:bCs/>
        </w:rPr>
        <w:t xml:space="preserve">être avec lui et ça </w:t>
      </w:r>
      <w:r w:rsidR="005A7F50">
        <w:t>me plaît de voir du pays et j</w:t>
      </w:r>
      <w:r>
        <w:t>’</w:t>
      </w:r>
      <w:r w:rsidR="005A7F50">
        <w:t>ai pas besoin de rien voler pour pouvoir le faire</w:t>
      </w:r>
      <w:r>
        <w:t xml:space="preserve">. </w:t>
      </w:r>
      <w:r w:rsidR="005A7F50">
        <w:t xml:space="preserve">Ça </w:t>
      </w:r>
      <w:r w:rsidR="005A7F50">
        <w:rPr>
          <w:bCs/>
        </w:rPr>
        <w:t xml:space="preserve">me </w:t>
      </w:r>
      <w:r w:rsidR="005A7F50">
        <w:t>plaît de v</w:t>
      </w:r>
      <w:r w:rsidR="005A7F50">
        <w:t>i</w:t>
      </w:r>
      <w:r w:rsidR="005A7F50">
        <w:t>vre comme un bourgeois</w:t>
      </w:r>
      <w:r>
        <w:t>.</w:t>
      </w:r>
    </w:p>
    <w:p w14:paraId="48CF10A4" w14:textId="77777777" w:rsidR="00514D33" w:rsidRDefault="00514D33">
      <w:pPr>
        <w:rPr>
          <w:bCs/>
        </w:rPr>
      </w:pPr>
      <w:r>
        <w:t>— </w:t>
      </w:r>
      <w:r w:rsidR="005A7F50">
        <w:rPr>
          <w:bCs/>
        </w:rPr>
        <w:t>Qu</w:t>
      </w:r>
      <w:r>
        <w:rPr>
          <w:bCs/>
        </w:rPr>
        <w:t>’</w:t>
      </w:r>
      <w:r w:rsidR="005A7F50">
        <w:rPr>
          <w:bCs/>
        </w:rPr>
        <w:t xml:space="preserve">est-ce </w:t>
      </w:r>
      <w:r w:rsidR="005A7F50">
        <w:t>que vous faites tous les deux</w:t>
      </w:r>
      <w:r>
        <w:t xml:space="preserve"> ? </w:t>
      </w:r>
      <w:r w:rsidR="005A7F50">
        <w:t xml:space="preserve">demanda </w:t>
      </w:r>
      <w:r w:rsidR="005A7F50">
        <w:rPr>
          <w:bCs/>
        </w:rPr>
        <w:t>Nick</w:t>
      </w:r>
      <w:r>
        <w:rPr>
          <w:bCs/>
        </w:rPr>
        <w:t>.</w:t>
      </w:r>
    </w:p>
    <w:p w14:paraId="4ABE4D14" w14:textId="77777777" w:rsidR="00514D33" w:rsidRDefault="00514D33">
      <w:r>
        <w:rPr>
          <w:bCs/>
        </w:rPr>
        <w:t>— </w:t>
      </w:r>
      <w:r w:rsidR="005A7F50">
        <w:t>Oh</w:t>
      </w:r>
      <w:r>
        <w:t xml:space="preserve">, </w:t>
      </w:r>
      <w:r w:rsidR="005A7F50">
        <w:t>rien</w:t>
      </w:r>
      <w:r>
        <w:t xml:space="preserve">. </w:t>
      </w:r>
      <w:r w:rsidR="005A7F50">
        <w:t>On se balade</w:t>
      </w:r>
      <w:r>
        <w:t xml:space="preserve">, </w:t>
      </w:r>
      <w:r w:rsidR="005A7F50">
        <w:t>c</w:t>
      </w:r>
      <w:r>
        <w:t>’</w:t>
      </w:r>
      <w:r w:rsidR="005A7F50">
        <w:t>est tout</w:t>
      </w:r>
      <w:r>
        <w:t xml:space="preserve">. </w:t>
      </w:r>
      <w:r w:rsidR="005A7F50">
        <w:t>Il a de l</w:t>
      </w:r>
      <w:r>
        <w:t>’</w:t>
      </w:r>
      <w:r w:rsidR="005A7F50">
        <w:t>argent</w:t>
      </w:r>
      <w:r>
        <w:t>.</w:t>
      </w:r>
    </w:p>
    <w:p w14:paraId="019FC885" w14:textId="77777777" w:rsidR="00514D33" w:rsidRDefault="00514D33">
      <w:r>
        <w:t>— </w:t>
      </w:r>
      <w:r w:rsidR="005A7F50">
        <w:t>Il doit avoir gagné beaucoup d</w:t>
      </w:r>
      <w:r>
        <w:t>’</w:t>
      </w:r>
      <w:r w:rsidR="005A7F50">
        <w:t>argent</w:t>
      </w:r>
      <w:r>
        <w:t>.</w:t>
      </w:r>
    </w:p>
    <w:p w14:paraId="69DC3808" w14:textId="77777777" w:rsidR="00514D33" w:rsidRDefault="00514D33">
      <w:r>
        <w:t>— </w:t>
      </w:r>
      <w:r w:rsidR="005A7F50">
        <w:t>Je vous crois</w:t>
      </w:r>
      <w:r>
        <w:t xml:space="preserve">. </w:t>
      </w:r>
      <w:r w:rsidR="005A7F50">
        <w:t>Il a pourtant tout dépensé</w:t>
      </w:r>
      <w:r>
        <w:t xml:space="preserve">. </w:t>
      </w:r>
      <w:r w:rsidR="005A7F50">
        <w:t>Ou on lui a pris</w:t>
      </w:r>
      <w:r>
        <w:t xml:space="preserve">. </w:t>
      </w:r>
      <w:r w:rsidR="005A7F50">
        <w:t>Elle lui envoie de l</w:t>
      </w:r>
      <w:r>
        <w:t>’</w:t>
      </w:r>
      <w:r w:rsidR="005A7F50">
        <w:t>argent</w:t>
      </w:r>
      <w:r>
        <w:t>.</w:t>
      </w:r>
    </w:p>
    <w:p w14:paraId="405E8112" w14:textId="77777777" w:rsidR="00514D33" w:rsidRDefault="005A7F50">
      <w:r>
        <w:t>Il attisa le feu</w:t>
      </w:r>
      <w:r w:rsidR="00514D33">
        <w:t>.</w:t>
      </w:r>
    </w:p>
    <w:p w14:paraId="048A5FA4" w14:textId="77777777" w:rsidR="00514D33" w:rsidRDefault="00514D33">
      <w:r>
        <w:t>— </w:t>
      </w:r>
      <w:r w:rsidR="005A7F50">
        <w:t>C</w:t>
      </w:r>
      <w:r>
        <w:t>’</w:t>
      </w:r>
      <w:r w:rsidR="005A7F50">
        <w:t>est vraiment une chic femme</w:t>
      </w:r>
      <w:r>
        <w:t xml:space="preserve">, </w:t>
      </w:r>
      <w:r w:rsidR="005A7F50">
        <w:rPr>
          <w:bCs/>
        </w:rPr>
        <w:t>dit-il</w:t>
      </w:r>
      <w:r>
        <w:rPr>
          <w:bCs/>
        </w:rPr>
        <w:t xml:space="preserve">. </w:t>
      </w:r>
      <w:r w:rsidR="005A7F50">
        <w:t>Elle lui ressemble assez pour être sa jumelle</w:t>
      </w:r>
      <w:r>
        <w:t>.</w:t>
      </w:r>
    </w:p>
    <w:p w14:paraId="4B83D0B9" w14:textId="77777777" w:rsidR="00514D33" w:rsidRDefault="005A7F50">
      <w:r>
        <w:t>Le nègre regarda du côté du petit homme</w:t>
      </w:r>
      <w:r w:rsidR="00514D33">
        <w:t xml:space="preserve">, </w:t>
      </w:r>
      <w:r>
        <w:t>toujours étendu et qui respirait lourdement</w:t>
      </w:r>
      <w:r w:rsidR="00514D33">
        <w:t xml:space="preserve">. </w:t>
      </w:r>
      <w:r>
        <w:t>Ses cheveux blonds étaient rabattus sur son front</w:t>
      </w:r>
      <w:r w:rsidR="00514D33">
        <w:t xml:space="preserve">. </w:t>
      </w:r>
      <w:r>
        <w:t>Son visage mutilé avait au repos un air enfantin</w:t>
      </w:r>
      <w:r w:rsidR="00514D33">
        <w:t>.</w:t>
      </w:r>
    </w:p>
    <w:p w14:paraId="1AEB2140" w14:textId="77777777" w:rsidR="00514D33" w:rsidRDefault="00514D33">
      <w:pPr>
        <w:rPr>
          <w:bCs/>
        </w:rPr>
      </w:pPr>
      <w:r>
        <w:t>— </w:t>
      </w:r>
      <w:r w:rsidR="005A7F50">
        <w:t>Je peux le faire revenir quand je voudrai à présent</w:t>
      </w:r>
      <w:r>
        <w:t xml:space="preserve">, </w:t>
      </w:r>
      <w:r w:rsidR="005A7F50">
        <w:t>Mi</w:t>
      </w:r>
      <w:r w:rsidR="005A7F50">
        <w:t>s</w:t>
      </w:r>
      <w:r w:rsidR="005A7F50">
        <w:t xml:space="preserve">ter </w:t>
      </w:r>
      <w:r w:rsidR="005A7F50">
        <w:rPr>
          <w:bCs/>
        </w:rPr>
        <w:t>Adams</w:t>
      </w:r>
      <w:r>
        <w:rPr>
          <w:bCs/>
        </w:rPr>
        <w:t xml:space="preserve">. </w:t>
      </w:r>
      <w:r w:rsidR="005A7F50">
        <w:t>Si ça ne vous fait rien je voudrais bien comme qui dirait que vous les mettiez</w:t>
      </w:r>
      <w:r>
        <w:t xml:space="preserve">. </w:t>
      </w:r>
      <w:r w:rsidR="005A7F50">
        <w:t>Ça m</w:t>
      </w:r>
      <w:r>
        <w:t>’</w:t>
      </w:r>
      <w:r w:rsidR="005A7F50">
        <w:t>ennuie de ne pas être hospit</w:t>
      </w:r>
      <w:r w:rsidR="005A7F50">
        <w:t>a</w:t>
      </w:r>
      <w:r w:rsidR="005A7F50">
        <w:t xml:space="preserve">lier mais ça pourrait </w:t>
      </w:r>
      <w:r w:rsidR="005A7F50">
        <w:rPr>
          <w:bCs/>
        </w:rPr>
        <w:t>le contrarier encore de vous voir</w:t>
      </w:r>
      <w:r>
        <w:rPr>
          <w:bCs/>
        </w:rPr>
        <w:t xml:space="preserve">. </w:t>
      </w:r>
      <w:r w:rsidR="005A7F50">
        <w:rPr>
          <w:bCs/>
        </w:rPr>
        <w:t>Je déteste d</w:t>
      </w:r>
      <w:r>
        <w:rPr>
          <w:bCs/>
        </w:rPr>
        <w:t>’</w:t>
      </w:r>
      <w:r w:rsidR="005A7F50">
        <w:rPr>
          <w:bCs/>
        </w:rPr>
        <w:t>être obligé de l</w:t>
      </w:r>
      <w:r>
        <w:rPr>
          <w:bCs/>
        </w:rPr>
        <w:t>’</w:t>
      </w:r>
      <w:r w:rsidR="005A7F50">
        <w:rPr>
          <w:bCs/>
        </w:rPr>
        <w:t>assommer et y a que ça à faire quand il s</w:t>
      </w:r>
      <w:r>
        <w:rPr>
          <w:bCs/>
        </w:rPr>
        <w:t>’</w:t>
      </w:r>
      <w:r w:rsidR="005A7F50">
        <w:rPr>
          <w:bCs/>
        </w:rPr>
        <w:t>y met</w:t>
      </w:r>
      <w:r>
        <w:rPr>
          <w:bCs/>
        </w:rPr>
        <w:t xml:space="preserve">. </w:t>
      </w:r>
      <w:r w:rsidR="005A7F50">
        <w:rPr>
          <w:bCs/>
        </w:rPr>
        <w:t>Il faut comme qui dirait que je le garde à l</w:t>
      </w:r>
      <w:r>
        <w:rPr>
          <w:bCs/>
        </w:rPr>
        <w:t>’</w:t>
      </w:r>
      <w:r w:rsidR="005A7F50">
        <w:rPr>
          <w:bCs/>
        </w:rPr>
        <w:t>écart du monde</w:t>
      </w:r>
      <w:r>
        <w:rPr>
          <w:bCs/>
        </w:rPr>
        <w:t xml:space="preserve">. </w:t>
      </w:r>
      <w:r w:rsidR="005A7F50">
        <w:rPr>
          <w:bCs/>
        </w:rPr>
        <w:t>Ça ne vous ennuie pas</w:t>
      </w:r>
      <w:r>
        <w:rPr>
          <w:bCs/>
        </w:rPr>
        <w:t xml:space="preserve">, </w:t>
      </w:r>
      <w:r w:rsidR="005A7F50">
        <w:rPr>
          <w:bCs/>
        </w:rPr>
        <w:t>hein</w:t>
      </w:r>
      <w:r>
        <w:rPr>
          <w:bCs/>
        </w:rPr>
        <w:t xml:space="preserve">, </w:t>
      </w:r>
      <w:r w:rsidR="005A7F50">
        <w:rPr>
          <w:bCs/>
        </w:rPr>
        <w:t>Mister Adams</w:t>
      </w:r>
      <w:r>
        <w:rPr>
          <w:bCs/>
        </w:rPr>
        <w:t xml:space="preserve"> ? </w:t>
      </w:r>
      <w:r w:rsidR="005A7F50">
        <w:rPr>
          <w:bCs/>
        </w:rPr>
        <w:t>Non</w:t>
      </w:r>
      <w:r>
        <w:rPr>
          <w:bCs/>
        </w:rPr>
        <w:t xml:space="preserve">, </w:t>
      </w:r>
      <w:r w:rsidR="005A7F50">
        <w:rPr>
          <w:bCs/>
        </w:rPr>
        <w:t>ne me remerciez pas</w:t>
      </w:r>
      <w:r>
        <w:rPr>
          <w:bCs/>
        </w:rPr>
        <w:t xml:space="preserve">, </w:t>
      </w:r>
      <w:r w:rsidR="005A7F50">
        <w:rPr>
          <w:bCs/>
        </w:rPr>
        <w:t>Mister Adams</w:t>
      </w:r>
      <w:r>
        <w:rPr>
          <w:bCs/>
        </w:rPr>
        <w:t xml:space="preserve">. </w:t>
      </w:r>
      <w:r w:rsidR="005A7F50">
        <w:rPr>
          <w:bCs/>
        </w:rPr>
        <w:t>Je vous aurais bien prévenu</w:t>
      </w:r>
      <w:r>
        <w:rPr>
          <w:bCs/>
        </w:rPr>
        <w:t xml:space="preserve">, </w:t>
      </w:r>
      <w:r w:rsidR="005A7F50">
        <w:rPr>
          <w:bCs/>
        </w:rPr>
        <w:t>mais il avait l</w:t>
      </w:r>
      <w:r>
        <w:rPr>
          <w:bCs/>
        </w:rPr>
        <w:t>’</w:t>
      </w:r>
      <w:r w:rsidR="005A7F50">
        <w:rPr>
          <w:bCs/>
        </w:rPr>
        <w:t>air de s</w:t>
      </w:r>
      <w:r>
        <w:rPr>
          <w:bCs/>
        </w:rPr>
        <w:t>’</w:t>
      </w:r>
      <w:r w:rsidR="005A7F50">
        <w:rPr>
          <w:bCs/>
        </w:rPr>
        <w:t>être tellement pris d</w:t>
      </w:r>
      <w:r>
        <w:rPr>
          <w:bCs/>
        </w:rPr>
        <w:t>’</w:t>
      </w:r>
      <w:r w:rsidR="005A7F50">
        <w:rPr>
          <w:bCs/>
        </w:rPr>
        <w:t>amitié pour vous</w:t>
      </w:r>
      <w:r>
        <w:rPr>
          <w:bCs/>
        </w:rPr>
        <w:t xml:space="preserve"> ! </w:t>
      </w:r>
      <w:r w:rsidR="005A7F50">
        <w:rPr>
          <w:bCs/>
        </w:rPr>
        <w:t>je croyais que tout allait bien se passer</w:t>
      </w:r>
      <w:r>
        <w:rPr>
          <w:bCs/>
        </w:rPr>
        <w:t xml:space="preserve">… </w:t>
      </w:r>
      <w:r w:rsidR="005A7F50">
        <w:rPr>
          <w:bCs/>
        </w:rPr>
        <w:t>Vous trouverez une ville à trois kil</w:t>
      </w:r>
      <w:r w:rsidR="005A7F50">
        <w:rPr>
          <w:bCs/>
        </w:rPr>
        <w:t>o</w:t>
      </w:r>
      <w:r w:rsidR="005A7F50">
        <w:rPr>
          <w:bCs/>
        </w:rPr>
        <w:t>mètres de là en suivant la voie</w:t>
      </w:r>
      <w:r>
        <w:rPr>
          <w:bCs/>
        </w:rPr>
        <w:t xml:space="preserve">. </w:t>
      </w:r>
      <w:r w:rsidR="005A7F50">
        <w:rPr>
          <w:bCs/>
        </w:rPr>
        <w:t>Mancelona qu</w:t>
      </w:r>
      <w:r>
        <w:rPr>
          <w:bCs/>
        </w:rPr>
        <w:t>’</w:t>
      </w:r>
      <w:r w:rsidR="005A7F50">
        <w:rPr>
          <w:bCs/>
        </w:rPr>
        <w:t>on l</w:t>
      </w:r>
      <w:r>
        <w:rPr>
          <w:bCs/>
        </w:rPr>
        <w:t>’</w:t>
      </w:r>
      <w:r w:rsidR="005A7F50">
        <w:rPr>
          <w:bCs/>
        </w:rPr>
        <w:t>appelle</w:t>
      </w:r>
      <w:r>
        <w:rPr>
          <w:bCs/>
        </w:rPr>
        <w:t xml:space="preserve">. </w:t>
      </w:r>
      <w:r w:rsidR="005A7F50">
        <w:rPr>
          <w:bCs/>
        </w:rPr>
        <w:t>Au revoir</w:t>
      </w:r>
      <w:r>
        <w:rPr>
          <w:bCs/>
        </w:rPr>
        <w:t xml:space="preserve">. </w:t>
      </w:r>
      <w:r w:rsidR="005A7F50">
        <w:rPr>
          <w:bCs/>
        </w:rPr>
        <w:t>Je voudrais bien vous inviter à passer la nuit ici mais c</w:t>
      </w:r>
      <w:r>
        <w:rPr>
          <w:bCs/>
        </w:rPr>
        <w:t>’</w:t>
      </w:r>
      <w:r w:rsidR="005A7F50">
        <w:rPr>
          <w:bCs/>
        </w:rPr>
        <w:t xml:space="preserve">est tout </w:t>
      </w:r>
      <w:r w:rsidR="005A7F50">
        <w:rPr>
          <w:bCs/>
        </w:rPr>
        <w:lastRenderedPageBreak/>
        <w:t>bonnement impossible</w:t>
      </w:r>
      <w:r>
        <w:rPr>
          <w:bCs/>
        </w:rPr>
        <w:t xml:space="preserve">. </w:t>
      </w:r>
      <w:r w:rsidR="005A7F50">
        <w:rPr>
          <w:bCs/>
        </w:rPr>
        <w:t>Vous ne voulez pas emporter un peu de jambon et du pain avec vous</w:t>
      </w:r>
      <w:r>
        <w:rPr>
          <w:bCs/>
        </w:rPr>
        <w:t xml:space="preserve"> ? </w:t>
      </w:r>
      <w:r w:rsidR="005A7F50">
        <w:rPr>
          <w:bCs/>
        </w:rPr>
        <w:t>Non</w:t>
      </w:r>
      <w:r>
        <w:rPr>
          <w:bCs/>
        </w:rPr>
        <w:t xml:space="preserve"> ? </w:t>
      </w:r>
      <w:r w:rsidR="005A7F50">
        <w:rPr>
          <w:bCs/>
        </w:rPr>
        <w:t>Acceptez donc un sandwich</w:t>
      </w:r>
      <w:r>
        <w:rPr>
          <w:bCs/>
        </w:rPr>
        <w:t>.</w:t>
      </w:r>
    </w:p>
    <w:p w14:paraId="49675823" w14:textId="77777777" w:rsidR="00514D33" w:rsidRDefault="005A7F50">
      <w:pPr>
        <w:rPr>
          <w:bCs/>
        </w:rPr>
      </w:pPr>
      <w:r>
        <w:rPr>
          <w:bCs/>
        </w:rPr>
        <w:t>Tout cela de sa voix de nègre</w:t>
      </w:r>
      <w:r w:rsidR="00514D33">
        <w:rPr>
          <w:bCs/>
        </w:rPr>
        <w:t xml:space="preserve">, </w:t>
      </w:r>
      <w:r>
        <w:rPr>
          <w:bCs/>
        </w:rPr>
        <w:t>basse</w:t>
      </w:r>
      <w:r w:rsidR="00514D33">
        <w:rPr>
          <w:bCs/>
        </w:rPr>
        <w:t xml:space="preserve">, </w:t>
      </w:r>
      <w:r>
        <w:rPr>
          <w:bCs/>
        </w:rPr>
        <w:t>douce et polie</w:t>
      </w:r>
      <w:r w:rsidR="00514D33">
        <w:rPr>
          <w:bCs/>
        </w:rPr>
        <w:t>.</w:t>
      </w:r>
    </w:p>
    <w:p w14:paraId="1CACFFEC" w14:textId="77777777" w:rsidR="00514D33" w:rsidRDefault="00514D33">
      <w:pPr>
        <w:rPr>
          <w:bCs/>
        </w:rPr>
      </w:pPr>
      <w:r>
        <w:rPr>
          <w:bCs/>
        </w:rPr>
        <w:t>— </w:t>
      </w:r>
      <w:r w:rsidR="005A7F50">
        <w:rPr>
          <w:bCs/>
        </w:rPr>
        <w:t>Bon</w:t>
      </w:r>
      <w:r>
        <w:rPr>
          <w:bCs/>
        </w:rPr>
        <w:t xml:space="preserve">. </w:t>
      </w:r>
      <w:r w:rsidR="005A7F50">
        <w:rPr>
          <w:bCs/>
        </w:rPr>
        <w:t>Eh bien</w:t>
      </w:r>
      <w:r>
        <w:rPr>
          <w:bCs/>
        </w:rPr>
        <w:t xml:space="preserve">, </w:t>
      </w:r>
      <w:r w:rsidR="005A7F50">
        <w:rPr>
          <w:bCs/>
        </w:rPr>
        <w:t>au revoir</w:t>
      </w:r>
      <w:r>
        <w:rPr>
          <w:bCs/>
        </w:rPr>
        <w:t xml:space="preserve">, </w:t>
      </w:r>
      <w:r w:rsidR="005A7F50">
        <w:rPr>
          <w:bCs/>
        </w:rPr>
        <w:t>Mister Adams</w:t>
      </w:r>
      <w:r>
        <w:rPr>
          <w:bCs/>
        </w:rPr>
        <w:t xml:space="preserve">. </w:t>
      </w:r>
      <w:r w:rsidR="005A7F50">
        <w:rPr>
          <w:bCs/>
        </w:rPr>
        <w:t>Au revoir et bo</w:t>
      </w:r>
      <w:r w:rsidR="005A7F50">
        <w:rPr>
          <w:bCs/>
        </w:rPr>
        <w:t>n</w:t>
      </w:r>
      <w:r w:rsidR="005A7F50">
        <w:rPr>
          <w:bCs/>
        </w:rPr>
        <w:t>ne chance</w:t>
      </w:r>
      <w:r>
        <w:rPr>
          <w:bCs/>
        </w:rPr>
        <w:t>.</w:t>
      </w:r>
    </w:p>
    <w:p w14:paraId="33E2C5F8" w14:textId="77777777" w:rsidR="00514D33" w:rsidRDefault="005A7F50">
      <w:pPr>
        <w:rPr>
          <w:bCs/>
        </w:rPr>
      </w:pPr>
      <w:r>
        <w:rPr>
          <w:bCs/>
        </w:rPr>
        <w:t>Nick s</w:t>
      </w:r>
      <w:r w:rsidR="00514D33">
        <w:rPr>
          <w:bCs/>
        </w:rPr>
        <w:t>’</w:t>
      </w:r>
      <w:r>
        <w:rPr>
          <w:bCs/>
        </w:rPr>
        <w:t>éloigna du feu et traversa la clairière dans la dire</w:t>
      </w:r>
      <w:r>
        <w:rPr>
          <w:bCs/>
        </w:rPr>
        <w:t>c</w:t>
      </w:r>
      <w:r>
        <w:rPr>
          <w:bCs/>
        </w:rPr>
        <w:t>tion de la voie du chemin de fer</w:t>
      </w:r>
      <w:r w:rsidR="00514D33">
        <w:rPr>
          <w:bCs/>
        </w:rPr>
        <w:t xml:space="preserve">. </w:t>
      </w:r>
      <w:r>
        <w:rPr>
          <w:bCs/>
        </w:rPr>
        <w:t>Une fois sorti du cercle de l</w:t>
      </w:r>
      <w:r>
        <w:rPr>
          <w:bCs/>
        </w:rPr>
        <w:t>u</w:t>
      </w:r>
      <w:r>
        <w:rPr>
          <w:bCs/>
        </w:rPr>
        <w:t>mière il écouta</w:t>
      </w:r>
      <w:r w:rsidR="00514D33">
        <w:rPr>
          <w:bCs/>
        </w:rPr>
        <w:t xml:space="preserve">. </w:t>
      </w:r>
      <w:r>
        <w:rPr>
          <w:bCs/>
        </w:rPr>
        <w:t>La voix basse et douce du nègre parlait</w:t>
      </w:r>
      <w:r w:rsidR="00514D33">
        <w:rPr>
          <w:bCs/>
        </w:rPr>
        <w:t xml:space="preserve">. </w:t>
      </w:r>
      <w:r>
        <w:rPr>
          <w:bCs/>
        </w:rPr>
        <w:t>Nick ne distinguait pas les mots</w:t>
      </w:r>
      <w:r w:rsidR="00514D33">
        <w:rPr>
          <w:bCs/>
        </w:rPr>
        <w:t xml:space="preserve">. </w:t>
      </w:r>
      <w:r>
        <w:rPr>
          <w:bCs/>
        </w:rPr>
        <w:t>Puis il entendit le petit homme dire</w:t>
      </w:r>
      <w:r w:rsidR="00514D33">
        <w:rPr>
          <w:bCs/>
        </w:rPr>
        <w:t> :</w:t>
      </w:r>
    </w:p>
    <w:p w14:paraId="1DD18EA4" w14:textId="77777777" w:rsidR="00514D33" w:rsidRDefault="00514D33">
      <w:r>
        <w:rPr>
          <w:bCs/>
        </w:rPr>
        <w:t>— </w:t>
      </w:r>
      <w:r w:rsidR="005A7F50">
        <w:t>J</w:t>
      </w:r>
      <w:r>
        <w:t>’</w:t>
      </w:r>
      <w:r w:rsidR="005A7F50">
        <w:t>ai un terrible mal de tête</w:t>
      </w:r>
      <w:r>
        <w:t xml:space="preserve">, </w:t>
      </w:r>
      <w:r w:rsidR="005A7F50">
        <w:t>Bugs</w:t>
      </w:r>
      <w:r>
        <w:t>.</w:t>
      </w:r>
    </w:p>
    <w:p w14:paraId="0B59F15D" w14:textId="77777777" w:rsidR="00514D33" w:rsidRDefault="00514D33">
      <w:r>
        <w:t>— </w:t>
      </w:r>
      <w:r w:rsidR="005A7F50">
        <w:t>Ça va se passer</w:t>
      </w:r>
      <w:r>
        <w:t xml:space="preserve">, </w:t>
      </w:r>
      <w:r w:rsidR="005A7F50">
        <w:t>Mister Francis</w:t>
      </w:r>
      <w:r>
        <w:t xml:space="preserve">, </w:t>
      </w:r>
      <w:r w:rsidR="005A7F50">
        <w:t>consola la voix du nègre</w:t>
      </w:r>
      <w:r>
        <w:t xml:space="preserve">. </w:t>
      </w:r>
      <w:r w:rsidR="005A7F50">
        <w:t>Buvez voir cette tasse de café chaud</w:t>
      </w:r>
      <w:r>
        <w:t>.</w:t>
      </w:r>
    </w:p>
    <w:p w14:paraId="148D30B7" w14:textId="77777777" w:rsidR="00514D33" w:rsidRDefault="005A7F50">
      <w:r>
        <w:t>Nick escalada le remblai et se mit en marche</w:t>
      </w:r>
      <w:r w:rsidR="00514D33">
        <w:t xml:space="preserve">. </w:t>
      </w:r>
      <w:r>
        <w:t>Il s</w:t>
      </w:r>
      <w:r w:rsidR="00514D33">
        <w:t>’</w:t>
      </w:r>
      <w:r>
        <w:t>aperçut qu</w:t>
      </w:r>
      <w:r w:rsidR="00514D33">
        <w:t>’</w:t>
      </w:r>
      <w:r>
        <w:t>il avait dans la main un sandwich au jambon et il le mit dans sa poche</w:t>
      </w:r>
      <w:r w:rsidR="00514D33">
        <w:t xml:space="preserve">. </w:t>
      </w:r>
      <w:r>
        <w:t>En regardant du haut de la pente</w:t>
      </w:r>
      <w:r w:rsidR="00514D33">
        <w:t xml:space="preserve">, </w:t>
      </w:r>
      <w:r>
        <w:t>avant que la voie ne tournât entre les collines</w:t>
      </w:r>
      <w:r w:rsidR="00514D33">
        <w:t xml:space="preserve">, </w:t>
      </w:r>
      <w:r>
        <w:t>il aperçut encore la lumière du feu dans la clairière</w:t>
      </w:r>
      <w:r w:rsidR="00514D33">
        <w:t>.</w:t>
      </w:r>
    </w:p>
    <w:p w14:paraId="07928B3D" w14:textId="77777777" w:rsidR="005A7F50" w:rsidRDefault="005A7F50" w:rsidP="00514D33">
      <w:pPr>
        <w:pStyle w:val="Titre1"/>
      </w:pPr>
      <w:bookmarkStart w:id="8" w:name="_Toc202374687"/>
      <w:r>
        <w:lastRenderedPageBreak/>
        <w:t>Le village indien</w:t>
      </w:r>
      <w:bookmarkEnd w:id="8"/>
    </w:p>
    <w:p w14:paraId="1BF463D3" w14:textId="77777777" w:rsidR="00514D33" w:rsidRDefault="005A7F50">
      <w:r>
        <w:t>Un second canot avait été tiré au bord du lac</w:t>
      </w:r>
      <w:r w:rsidR="00514D33">
        <w:t xml:space="preserve">. </w:t>
      </w:r>
      <w:r>
        <w:t>Les deux I</w:t>
      </w:r>
      <w:r>
        <w:t>n</w:t>
      </w:r>
      <w:r>
        <w:t>diens</w:t>
      </w:r>
      <w:r w:rsidR="00514D33">
        <w:t xml:space="preserve">, </w:t>
      </w:r>
      <w:r>
        <w:t>debout</w:t>
      </w:r>
      <w:r w:rsidR="00514D33">
        <w:t xml:space="preserve">, </w:t>
      </w:r>
      <w:r>
        <w:t>attendaient</w:t>
      </w:r>
      <w:r w:rsidR="00514D33">
        <w:t>.</w:t>
      </w:r>
    </w:p>
    <w:p w14:paraId="09A66621" w14:textId="77777777" w:rsidR="00514D33" w:rsidRDefault="005A7F50">
      <w:pPr>
        <w:rPr>
          <w:bCs/>
        </w:rPr>
      </w:pPr>
      <w:r>
        <w:rPr>
          <w:bCs/>
        </w:rPr>
        <w:t>Nick et son père se mirent à l</w:t>
      </w:r>
      <w:r w:rsidR="00514D33">
        <w:rPr>
          <w:bCs/>
        </w:rPr>
        <w:t>’</w:t>
      </w:r>
      <w:r>
        <w:rPr>
          <w:bCs/>
        </w:rPr>
        <w:t>arrière du bateau</w:t>
      </w:r>
      <w:r w:rsidR="00514D33">
        <w:rPr>
          <w:bCs/>
        </w:rPr>
        <w:t xml:space="preserve">, </w:t>
      </w:r>
      <w:r>
        <w:rPr>
          <w:bCs/>
        </w:rPr>
        <w:t>les Indiens le poussèrent et l</w:t>
      </w:r>
      <w:r w:rsidR="00514D33">
        <w:rPr>
          <w:bCs/>
        </w:rPr>
        <w:t>’</w:t>
      </w:r>
      <w:r>
        <w:rPr>
          <w:bCs/>
        </w:rPr>
        <w:t>un d</w:t>
      </w:r>
      <w:r w:rsidR="00514D33">
        <w:rPr>
          <w:bCs/>
        </w:rPr>
        <w:t>’</w:t>
      </w:r>
      <w:r>
        <w:rPr>
          <w:bCs/>
        </w:rPr>
        <w:t>eux y monta et prit les rames</w:t>
      </w:r>
      <w:r w:rsidR="00514D33">
        <w:rPr>
          <w:bCs/>
        </w:rPr>
        <w:t xml:space="preserve">. </w:t>
      </w:r>
      <w:r>
        <w:rPr>
          <w:bCs/>
        </w:rPr>
        <w:t>L</w:t>
      </w:r>
      <w:r w:rsidR="00514D33">
        <w:rPr>
          <w:bCs/>
        </w:rPr>
        <w:t>’</w:t>
      </w:r>
      <w:r>
        <w:rPr>
          <w:bCs/>
        </w:rPr>
        <w:t>oncle Georges s</w:t>
      </w:r>
      <w:r w:rsidR="00514D33">
        <w:rPr>
          <w:bCs/>
        </w:rPr>
        <w:t>’</w:t>
      </w:r>
      <w:r>
        <w:rPr>
          <w:bCs/>
        </w:rPr>
        <w:t>assit à l</w:t>
      </w:r>
      <w:r w:rsidR="00514D33">
        <w:rPr>
          <w:bCs/>
        </w:rPr>
        <w:t>’</w:t>
      </w:r>
      <w:r>
        <w:rPr>
          <w:bCs/>
        </w:rPr>
        <w:t>arrière du canot du camp</w:t>
      </w:r>
      <w:r w:rsidR="00514D33">
        <w:rPr>
          <w:bCs/>
        </w:rPr>
        <w:t xml:space="preserve">. </w:t>
      </w:r>
      <w:r>
        <w:rPr>
          <w:bCs/>
        </w:rPr>
        <w:t xml:space="preserve">Le jeune Indien poussa le canot du camp </w:t>
      </w:r>
      <w:r>
        <w:t xml:space="preserve">à </w:t>
      </w:r>
      <w:r>
        <w:rPr>
          <w:bCs/>
        </w:rPr>
        <w:t>l</w:t>
      </w:r>
      <w:r w:rsidR="00514D33">
        <w:rPr>
          <w:bCs/>
        </w:rPr>
        <w:t>’</w:t>
      </w:r>
      <w:r>
        <w:rPr>
          <w:bCs/>
        </w:rPr>
        <w:t>eau et y monta pour emmener l</w:t>
      </w:r>
      <w:r w:rsidR="00514D33">
        <w:rPr>
          <w:bCs/>
        </w:rPr>
        <w:t>’</w:t>
      </w:r>
      <w:r>
        <w:rPr>
          <w:bCs/>
        </w:rPr>
        <w:t>Oncle Georges</w:t>
      </w:r>
      <w:r w:rsidR="00514D33">
        <w:rPr>
          <w:bCs/>
        </w:rPr>
        <w:t>.</w:t>
      </w:r>
    </w:p>
    <w:p w14:paraId="4FA8B69C" w14:textId="77777777" w:rsidR="00514D33" w:rsidRDefault="005A7F50">
      <w:pPr>
        <w:rPr>
          <w:bCs/>
        </w:rPr>
      </w:pPr>
      <w:r>
        <w:rPr>
          <w:bCs/>
        </w:rPr>
        <w:t>Les deux bateaux s</w:t>
      </w:r>
      <w:r w:rsidR="00514D33">
        <w:rPr>
          <w:bCs/>
        </w:rPr>
        <w:t>’</w:t>
      </w:r>
      <w:r>
        <w:rPr>
          <w:bCs/>
        </w:rPr>
        <w:t>enfoncèrent dans l</w:t>
      </w:r>
      <w:r w:rsidR="00514D33">
        <w:rPr>
          <w:bCs/>
        </w:rPr>
        <w:t>’</w:t>
      </w:r>
      <w:r>
        <w:rPr>
          <w:bCs/>
        </w:rPr>
        <w:t>ombre</w:t>
      </w:r>
      <w:r w:rsidR="00514D33">
        <w:rPr>
          <w:bCs/>
        </w:rPr>
        <w:t xml:space="preserve">. </w:t>
      </w:r>
      <w:r>
        <w:rPr>
          <w:bCs/>
        </w:rPr>
        <w:t>Nick ente</w:t>
      </w:r>
      <w:r>
        <w:rPr>
          <w:bCs/>
        </w:rPr>
        <w:t>n</w:t>
      </w:r>
      <w:r>
        <w:rPr>
          <w:bCs/>
        </w:rPr>
        <w:t>dait le bruit des taquets de l</w:t>
      </w:r>
      <w:r w:rsidR="00514D33">
        <w:rPr>
          <w:bCs/>
        </w:rPr>
        <w:t>’</w:t>
      </w:r>
      <w:r>
        <w:rPr>
          <w:bCs/>
        </w:rPr>
        <w:t>autre bateau à une bonne distance en avant du leur</w:t>
      </w:r>
      <w:r w:rsidR="00514D33">
        <w:rPr>
          <w:bCs/>
        </w:rPr>
        <w:t xml:space="preserve">. </w:t>
      </w:r>
      <w:r>
        <w:rPr>
          <w:bCs/>
        </w:rPr>
        <w:t>Les Indiens hachaient rapidement l</w:t>
      </w:r>
      <w:r w:rsidR="00514D33">
        <w:rPr>
          <w:bCs/>
        </w:rPr>
        <w:t>’</w:t>
      </w:r>
      <w:r>
        <w:rPr>
          <w:bCs/>
        </w:rPr>
        <w:t>eau de leurs rames</w:t>
      </w:r>
      <w:r w:rsidR="00514D33">
        <w:rPr>
          <w:bCs/>
        </w:rPr>
        <w:t xml:space="preserve">. </w:t>
      </w:r>
      <w:r>
        <w:rPr>
          <w:bCs/>
        </w:rPr>
        <w:t>Nick était renversé en arrière</w:t>
      </w:r>
      <w:r w:rsidR="00514D33">
        <w:rPr>
          <w:bCs/>
        </w:rPr>
        <w:t xml:space="preserve">, </w:t>
      </w:r>
      <w:r>
        <w:rPr>
          <w:bCs/>
        </w:rPr>
        <w:t>le bras de son père passé autour de lui</w:t>
      </w:r>
      <w:r w:rsidR="00514D33">
        <w:rPr>
          <w:bCs/>
        </w:rPr>
        <w:t xml:space="preserve">. </w:t>
      </w:r>
      <w:r>
        <w:rPr>
          <w:bCs/>
        </w:rPr>
        <w:t>Il faisait froid sur l</w:t>
      </w:r>
      <w:r w:rsidR="00514D33">
        <w:rPr>
          <w:bCs/>
        </w:rPr>
        <w:t>’</w:t>
      </w:r>
      <w:r>
        <w:rPr>
          <w:bCs/>
        </w:rPr>
        <w:t>eau</w:t>
      </w:r>
      <w:r w:rsidR="00514D33">
        <w:rPr>
          <w:bCs/>
        </w:rPr>
        <w:t xml:space="preserve">. </w:t>
      </w:r>
      <w:r>
        <w:rPr>
          <w:bCs/>
        </w:rPr>
        <w:t>L</w:t>
      </w:r>
      <w:r w:rsidR="00514D33">
        <w:rPr>
          <w:bCs/>
        </w:rPr>
        <w:t>’</w:t>
      </w:r>
      <w:r>
        <w:rPr>
          <w:bCs/>
        </w:rPr>
        <w:t>Indien qui les conduisait ramait ferme</w:t>
      </w:r>
      <w:r w:rsidR="00514D33">
        <w:rPr>
          <w:bCs/>
        </w:rPr>
        <w:t xml:space="preserve">, </w:t>
      </w:r>
      <w:r>
        <w:rPr>
          <w:bCs/>
        </w:rPr>
        <w:t>mais l</w:t>
      </w:r>
      <w:r w:rsidR="00514D33">
        <w:rPr>
          <w:bCs/>
        </w:rPr>
        <w:t>’</w:t>
      </w:r>
      <w:r>
        <w:rPr>
          <w:bCs/>
        </w:rPr>
        <w:t>autre bateau les précédait to</w:t>
      </w:r>
      <w:r>
        <w:rPr>
          <w:bCs/>
        </w:rPr>
        <w:t>u</w:t>
      </w:r>
      <w:r>
        <w:rPr>
          <w:bCs/>
        </w:rPr>
        <w:t>jours dans la brume</w:t>
      </w:r>
      <w:r w:rsidR="00514D33">
        <w:rPr>
          <w:bCs/>
        </w:rPr>
        <w:t>.</w:t>
      </w:r>
    </w:p>
    <w:p w14:paraId="16726879" w14:textId="77777777" w:rsidR="00514D33" w:rsidRDefault="00514D33">
      <w:pPr>
        <w:rPr>
          <w:bCs/>
        </w:rPr>
      </w:pPr>
      <w:r>
        <w:rPr>
          <w:bCs/>
        </w:rPr>
        <w:t>— </w:t>
      </w:r>
      <w:r w:rsidR="005A7F50">
        <w:rPr>
          <w:bCs/>
        </w:rPr>
        <w:t>Où allons-nous</w:t>
      </w:r>
      <w:r>
        <w:rPr>
          <w:bCs/>
        </w:rPr>
        <w:t xml:space="preserve">, </w:t>
      </w:r>
      <w:r w:rsidR="005A7F50">
        <w:rPr>
          <w:bCs/>
        </w:rPr>
        <w:t>papa</w:t>
      </w:r>
      <w:r>
        <w:rPr>
          <w:bCs/>
        </w:rPr>
        <w:t xml:space="preserve"> ? </w:t>
      </w:r>
      <w:r w:rsidR="005A7F50">
        <w:rPr>
          <w:bCs/>
        </w:rPr>
        <w:t>demanda Nick</w:t>
      </w:r>
      <w:r>
        <w:rPr>
          <w:bCs/>
        </w:rPr>
        <w:t>.</w:t>
      </w:r>
    </w:p>
    <w:p w14:paraId="3E1EAFB7" w14:textId="77777777" w:rsidR="00514D33" w:rsidRDefault="00514D33">
      <w:pPr>
        <w:rPr>
          <w:bCs/>
        </w:rPr>
      </w:pPr>
      <w:r>
        <w:rPr>
          <w:bCs/>
        </w:rPr>
        <w:t>— </w:t>
      </w:r>
      <w:r w:rsidR="005A7F50">
        <w:rPr>
          <w:bCs/>
        </w:rPr>
        <w:t>Chez les Indiens</w:t>
      </w:r>
      <w:r>
        <w:rPr>
          <w:bCs/>
        </w:rPr>
        <w:t xml:space="preserve">. </w:t>
      </w:r>
      <w:r w:rsidR="005A7F50">
        <w:rPr>
          <w:bCs/>
        </w:rPr>
        <w:t>Il y a une Indienne qui est très malade</w:t>
      </w:r>
      <w:r>
        <w:rPr>
          <w:bCs/>
        </w:rPr>
        <w:t>.</w:t>
      </w:r>
    </w:p>
    <w:p w14:paraId="3A47DD71" w14:textId="77777777" w:rsidR="00514D33" w:rsidRDefault="00514D33">
      <w:pPr>
        <w:rPr>
          <w:bCs/>
        </w:rPr>
      </w:pPr>
      <w:r>
        <w:rPr>
          <w:bCs/>
        </w:rPr>
        <w:t>— </w:t>
      </w:r>
      <w:r w:rsidR="005A7F50">
        <w:rPr>
          <w:bCs/>
        </w:rPr>
        <w:t>Ah</w:t>
      </w:r>
      <w:r>
        <w:rPr>
          <w:bCs/>
        </w:rPr>
        <w:t xml:space="preserve">, </w:t>
      </w:r>
      <w:r w:rsidR="005A7F50">
        <w:rPr>
          <w:bCs/>
        </w:rPr>
        <w:t>dit Nick</w:t>
      </w:r>
      <w:r>
        <w:rPr>
          <w:bCs/>
        </w:rPr>
        <w:t>.</w:t>
      </w:r>
    </w:p>
    <w:p w14:paraId="72070958" w14:textId="77777777" w:rsidR="00514D33" w:rsidRDefault="005A7F50">
      <w:pPr>
        <w:rPr>
          <w:bCs/>
        </w:rPr>
      </w:pPr>
      <w:r>
        <w:rPr>
          <w:bCs/>
        </w:rPr>
        <w:t>De l</w:t>
      </w:r>
      <w:r w:rsidR="00514D33">
        <w:rPr>
          <w:bCs/>
        </w:rPr>
        <w:t>’</w:t>
      </w:r>
      <w:r>
        <w:rPr>
          <w:bCs/>
        </w:rPr>
        <w:t>autre côté de la baie</w:t>
      </w:r>
      <w:r w:rsidR="00514D33">
        <w:rPr>
          <w:bCs/>
        </w:rPr>
        <w:t xml:space="preserve">, </w:t>
      </w:r>
      <w:r>
        <w:rPr>
          <w:bCs/>
        </w:rPr>
        <w:t>ils trouvèrent l</w:t>
      </w:r>
      <w:r w:rsidR="00514D33">
        <w:rPr>
          <w:bCs/>
        </w:rPr>
        <w:t>’</w:t>
      </w:r>
      <w:r>
        <w:rPr>
          <w:bCs/>
        </w:rPr>
        <w:t>autre bateau hors de l</w:t>
      </w:r>
      <w:r w:rsidR="00514D33">
        <w:rPr>
          <w:bCs/>
        </w:rPr>
        <w:t>’</w:t>
      </w:r>
      <w:r>
        <w:rPr>
          <w:bCs/>
        </w:rPr>
        <w:t>eau</w:t>
      </w:r>
      <w:r w:rsidR="00514D33">
        <w:rPr>
          <w:bCs/>
        </w:rPr>
        <w:t xml:space="preserve">. </w:t>
      </w:r>
      <w:r>
        <w:rPr>
          <w:bCs/>
        </w:rPr>
        <w:t>L</w:t>
      </w:r>
      <w:r w:rsidR="00514D33">
        <w:rPr>
          <w:bCs/>
        </w:rPr>
        <w:t>’</w:t>
      </w:r>
      <w:r>
        <w:rPr>
          <w:bCs/>
        </w:rPr>
        <w:t>Oncle Georges fumait son cigare dans l</w:t>
      </w:r>
      <w:r w:rsidR="00514D33">
        <w:rPr>
          <w:bCs/>
        </w:rPr>
        <w:t>’</w:t>
      </w:r>
      <w:r>
        <w:rPr>
          <w:bCs/>
        </w:rPr>
        <w:t>obscurité</w:t>
      </w:r>
      <w:r w:rsidR="00514D33">
        <w:rPr>
          <w:bCs/>
        </w:rPr>
        <w:t xml:space="preserve">. </w:t>
      </w:r>
      <w:r>
        <w:rPr>
          <w:bCs/>
        </w:rPr>
        <w:t>Le jeune Indien tira le bateau sur la plage</w:t>
      </w:r>
      <w:r w:rsidR="00514D33">
        <w:rPr>
          <w:bCs/>
        </w:rPr>
        <w:t xml:space="preserve">. </w:t>
      </w:r>
      <w:r>
        <w:rPr>
          <w:bCs/>
        </w:rPr>
        <w:t>L</w:t>
      </w:r>
      <w:r w:rsidR="00514D33">
        <w:rPr>
          <w:bCs/>
        </w:rPr>
        <w:t>’</w:t>
      </w:r>
      <w:r>
        <w:rPr>
          <w:bCs/>
        </w:rPr>
        <w:t>Oncle Georges donna des cigares aux deux Indiens</w:t>
      </w:r>
      <w:r w:rsidR="00514D33">
        <w:rPr>
          <w:bCs/>
        </w:rPr>
        <w:t>.</w:t>
      </w:r>
    </w:p>
    <w:p w14:paraId="12FE783F" w14:textId="77777777" w:rsidR="00514D33" w:rsidRDefault="005A7F50">
      <w:pPr>
        <w:rPr>
          <w:bCs/>
        </w:rPr>
      </w:pPr>
      <w:r>
        <w:rPr>
          <w:bCs/>
        </w:rPr>
        <w:t>Laissant la plage derrière eux</w:t>
      </w:r>
      <w:r w:rsidR="00514D33">
        <w:rPr>
          <w:bCs/>
        </w:rPr>
        <w:t xml:space="preserve">, </w:t>
      </w:r>
      <w:r>
        <w:rPr>
          <w:bCs/>
        </w:rPr>
        <w:t>ils traversèrent une prairie trempée par la rosée</w:t>
      </w:r>
      <w:r w:rsidR="00514D33">
        <w:rPr>
          <w:bCs/>
        </w:rPr>
        <w:t xml:space="preserve">, </w:t>
      </w:r>
      <w:r>
        <w:rPr>
          <w:bCs/>
        </w:rPr>
        <w:t>à la suite du jeune Indien qui por</w:t>
      </w:r>
      <w:r>
        <w:rPr>
          <w:bCs/>
        </w:rPr>
        <w:lastRenderedPageBreak/>
        <w:t>tait une lanterne</w:t>
      </w:r>
      <w:r w:rsidR="00514D33">
        <w:rPr>
          <w:bCs/>
        </w:rPr>
        <w:t xml:space="preserve">. </w:t>
      </w:r>
      <w:r>
        <w:rPr>
          <w:bCs/>
        </w:rPr>
        <w:t>Puis ils s</w:t>
      </w:r>
      <w:r w:rsidR="00514D33">
        <w:rPr>
          <w:bCs/>
        </w:rPr>
        <w:t>’</w:t>
      </w:r>
      <w:r>
        <w:rPr>
          <w:bCs/>
        </w:rPr>
        <w:t>enfoncèrent dans un bois et prirent un sentier jusqu</w:t>
      </w:r>
      <w:r w:rsidR="00514D33">
        <w:rPr>
          <w:bCs/>
        </w:rPr>
        <w:t>’</w:t>
      </w:r>
      <w:r>
        <w:rPr>
          <w:bCs/>
        </w:rPr>
        <w:t xml:space="preserve">à la route des </w:t>
      </w:r>
      <w:r>
        <w:t>bûcherons qui menait aux collines</w:t>
      </w:r>
      <w:r w:rsidR="00514D33">
        <w:t xml:space="preserve">. </w:t>
      </w:r>
      <w:r>
        <w:t xml:space="preserve">Comme les futaies étaient coupées de chaque côté de la </w:t>
      </w:r>
      <w:r>
        <w:rPr>
          <w:bCs/>
        </w:rPr>
        <w:t>route</w:t>
      </w:r>
      <w:r w:rsidR="00514D33">
        <w:rPr>
          <w:bCs/>
        </w:rPr>
        <w:t xml:space="preserve">, </w:t>
      </w:r>
      <w:r>
        <w:t>il y faisait beaucoup plus clair</w:t>
      </w:r>
      <w:r w:rsidR="00514D33">
        <w:t xml:space="preserve">. </w:t>
      </w:r>
      <w:r>
        <w:t>Le jeune Indien s</w:t>
      </w:r>
      <w:r w:rsidR="00514D33">
        <w:t>’</w:t>
      </w:r>
      <w:r>
        <w:t xml:space="preserve">arrêta et souffla sa lanterne puis ils se mirent tous </w:t>
      </w:r>
      <w:r>
        <w:rPr>
          <w:bCs/>
        </w:rPr>
        <w:t>en marche le long de la route</w:t>
      </w:r>
      <w:r w:rsidR="00514D33">
        <w:rPr>
          <w:bCs/>
        </w:rPr>
        <w:t>.</w:t>
      </w:r>
    </w:p>
    <w:p w14:paraId="4757C55B" w14:textId="77777777" w:rsidR="00514D33" w:rsidRDefault="005A7F50">
      <w:pPr>
        <w:rPr>
          <w:bCs/>
        </w:rPr>
      </w:pPr>
      <w:r>
        <w:t>Ils arrivèrent à un tournant et un chien s</w:t>
      </w:r>
      <w:r w:rsidR="00514D33">
        <w:t>’</w:t>
      </w:r>
      <w:r>
        <w:t xml:space="preserve">avança </w:t>
      </w:r>
      <w:r>
        <w:rPr>
          <w:bCs/>
        </w:rPr>
        <w:t>en aboyant</w:t>
      </w:r>
      <w:r w:rsidR="00514D33">
        <w:rPr>
          <w:bCs/>
        </w:rPr>
        <w:t xml:space="preserve">. </w:t>
      </w:r>
      <w:r>
        <w:rPr>
          <w:bCs/>
        </w:rPr>
        <w:t>Devant eux il y avait les lumières des cabanes où les Indiens</w:t>
      </w:r>
      <w:r w:rsidR="00514D33">
        <w:rPr>
          <w:bCs/>
        </w:rPr>
        <w:t xml:space="preserve">, </w:t>
      </w:r>
      <w:r>
        <w:rPr>
          <w:bCs/>
        </w:rPr>
        <w:t>des écorceurs d</w:t>
      </w:r>
      <w:r w:rsidR="00514D33">
        <w:rPr>
          <w:bCs/>
        </w:rPr>
        <w:t>’</w:t>
      </w:r>
      <w:r>
        <w:rPr>
          <w:bCs/>
        </w:rPr>
        <w:t>arbres</w:t>
      </w:r>
      <w:r w:rsidR="00514D33">
        <w:rPr>
          <w:bCs/>
        </w:rPr>
        <w:t xml:space="preserve">, </w:t>
      </w:r>
      <w:r>
        <w:rPr>
          <w:bCs/>
        </w:rPr>
        <w:t>vivaient</w:t>
      </w:r>
      <w:r w:rsidR="00514D33">
        <w:rPr>
          <w:bCs/>
        </w:rPr>
        <w:t xml:space="preserve">. </w:t>
      </w:r>
      <w:r>
        <w:rPr>
          <w:bCs/>
        </w:rPr>
        <w:t>D</w:t>
      </w:r>
      <w:r w:rsidR="00514D33">
        <w:rPr>
          <w:bCs/>
        </w:rPr>
        <w:t>’</w:t>
      </w:r>
      <w:r>
        <w:rPr>
          <w:bCs/>
        </w:rPr>
        <w:t>autres chiens se pr</w:t>
      </w:r>
      <w:r>
        <w:rPr>
          <w:bCs/>
        </w:rPr>
        <w:t>é</w:t>
      </w:r>
      <w:r>
        <w:rPr>
          <w:bCs/>
        </w:rPr>
        <w:t>cipitèrent sur eux</w:t>
      </w:r>
      <w:r w:rsidR="00514D33">
        <w:rPr>
          <w:bCs/>
        </w:rPr>
        <w:t xml:space="preserve">. </w:t>
      </w:r>
      <w:r>
        <w:rPr>
          <w:bCs/>
        </w:rPr>
        <w:t>Les deux Indiens les renvoyèrent aux cab</w:t>
      </w:r>
      <w:r>
        <w:rPr>
          <w:bCs/>
        </w:rPr>
        <w:t>a</w:t>
      </w:r>
      <w:r>
        <w:rPr>
          <w:bCs/>
        </w:rPr>
        <w:t>nes</w:t>
      </w:r>
      <w:r w:rsidR="00514D33">
        <w:rPr>
          <w:bCs/>
        </w:rPr>
        <w:t xml:space="preserve">. </w:t>
      </w:r>
      <w:r>
        <w:rPr>
          <w:bCs/>
        </w:rPr>
        <w:t>Dans la cabane la plus près de la route</w:t>
      </w:r>
      <w:r w:rsidR="00514D33">
        <w:rPr>
          <w:bCs/>
        </w:rPr>
        <w:t xml:space="preserve">, </w:t>
      </w:r>
      <w:r>
        <w:rPr>
          <w:bCs/>
        </w:rPr>
        <w:t>il y avait une l</w:t>
      </w:r>
      <w:r>
        <w:rPr>
          <w:bCs/>
        </w:rPr>
        <w:t>u</w:t>
      </w:r>
      <w:r>
        <w:rPr>
          <w:bCs/>
        </w:rPr>
        <w:t xml:space="preserve">mière </w:t>
      </w:r>
      <w:r>
        <w:t xml:space="preserve">à </w:t>
      </w:r>
      <w:r>
        <w:rPr>
          <w:bCs/>
        </w:rPr>
        <w:t>la fenêtre</w:t>
      </w:r>
      <w:r w:rsidR="00514D33">
        <w:rPr>
          <w:bCs/>
        </w:rPr>
        <w:t xml:space="preserve">. </w:t>
      </w:r>
      <w:r>
        <w:rPr>
          <w:bCs/>
        </w:rPr>
        <w:t>Une vieille femme se tenait sur le pas de la porte avec une lampe</w:t>
      </w:r>
      <w:r w:rsidR="00514D33">
        <w:rPr>
          <w:bCs/>
        </w:rPr>
        <w:t>.</w:t>
      </w:r>
    </w:p>
    <w:p w14:paraId="0D3AFDF1" w14:textId="77777777" w:rsidR="00514D33" w:rsidRDefault="005A7F50">
      <w:r>
        <w:rPr>
          <w:bCs/>
        </w:rPr>
        <w:t>À l</w:t>
      </w:r>
      <w:r w:rsidR="00514D33">
        <w:rPr>
          <w:bCs/>
        </w:rPr>
        <w:t>’</w:t>
      </w:r>
      <w:r>
        <w:rPr>
          <w:bCs/>
        </w:rPr>
        <w:t>intérieur</w:t>
      </w:r>
      <w:r w:rsidR="00514D33">
        <w:rPr>
          <w:bCs/>
        </w:rPr>
        <w:t xml:space="preserve">, </w:t>
      </w:r>
      <w:r>
        <w:rPr>
          <w:bCs/>
        </w:rPr>
        <w:t>sur une couchette de bois</w:t>
      </w:r>
      <w:r w:rsidR="00514D33">
        <w:rPr>
          <w:bCs/>
        </w:rPr>
        <w:t xml:space="preserve">, </w:t>
      </w:r>
      <w:r>
        <w:rPr>
          <w:bCs/>
        </w:rPr>
        <w:t>une jeune Indienne était étendue</w:t>
      </w:r>
      <w:r w:rsidR="00514D33">
        <w:rPr>
          <w:bCs/>
        </w:rPr>
        <w:t xml:space="preserve">. </w:t>
      </w:r>
      <w:r>
        <w:rPr>
          <w:bCs/>
        </w:rPr>
        <w:t>Depuis deux jours</w:t>
      </w:r>
      <w:r w:rsidR="00514D33">
        <w:rPr>
          <w:bCs/>
        </w:rPr>
        <w:t xml:space="preserve">, </w:t>
      </w:r>
      <w:r>
        <w:rPr>
          <w:bCs/>
        </w:rPr>
        <w:t>elle essayait d</w:t>
      </w:r>
      <w:r w:rsidR="00514D33">
        <w:rPr>
          <w:bCs/>
        </w:rPr>
        <w:t>’</w:t>
      </w:r>
      <w:r>
        <w:rPr>
          <w:bCs/>
        </w:rPr>
        <w:t>avoir son e</w:t>
      </w:r>
      <w:r>
        <w:rPr>
          <w:bCs/>
        </w:rPr>
        <w:t>n</w:t>
      </w:r>
      <w:r>
        <w:rPr>
          <w:bCs/>
        </w:rPr>
        <w:t>fant</w:t>
      </w:r>
      <w:r w:rsidR="00514D33">
        <w:rPr>
          <w:bCs/>
        </w:rPr>
        <w:t xml:space="preserve">. </w:t>
      </w:r>
      <w:r>
        <w:rPr>
          <w:bCs/>
        </w:rPr>
        <w:t>Toutes les vieilles du camp s</w:t>
      </w:r>
      <w:r w:rsidR="00514D33">
        <w:rPr>
          <w:bCs/>
        </w:rPr>
        <w:t>’</w:t>
      </w:r>
      <w:r>
        <w:rPr>
          <w:bCs/>
        </w:rPr>
        <w:t>y étaient mises</w:t>
      </w:r>
      <w:r w:rsidR="00514D33">
        <w:rPr>
          <w:bCs/>
        </w:rPr>
        <w:t xml:space="preserve">. </w:t>
      </w:r>
      <w:r>
        <w:rPr>
          <w:bCs/>
        </w:rPr>
        <w:t>Les hommes s</w:t>
      </w:r>
      <w:r w:rsidR="00514D33">
        <w:rPr>
          <w:bCs/>
        </w:rPr>
        <w:t>’</w:t>
      </w:r>
      <w:r>
        <w:rPr>
          <w:bCs/>
        </w:rPr>
        <w:t>étaient transportés en haut de la route pour s</w:t>
      </w:r>
      <w:r w:rsidR="00514D33">
        <w:rPr>
          <w:bCs/>
        </w:rPr>
        <w:t>’</w:t>
      </w:r>
      <w:r>
        <w:rPr>
          <w:bCs/>
        </w:rPr>
        <w:t>asseoir dans l</w:t>
      </w:r>
      <w:r w:rsidR="00514D33">
        <w:rPr>
          <w:bCs/>
        </w:rPr>
        <w:t>’</w:t>
      </w:r>
      <w:r>
        <w:rPr>
          <w:bCs/>
        </w:rPr>
        <w:t>ombre et fumer</w:t>
      </w:r>
      <w:r w:rsidR="00514D33">
        <w:rPr>
          <w:bCs/>
        </w:rPr>
        <w:t xml:space="preserve">, </w:t>
      </w:r>
      <w:r>
        <w:rPr>
          <w:bCs/>
        </w:rPr>
        <w:t>loin du bruit qu</w:t>
      </w:r>
      <w:r w:rsidR="00514D33">
        <w:rPr>
          <w:bCs/>
        </w:rPr>
        <w:t>’</w:t>
      </w:r>
      <w:r>
        <w:rPr>
          <w:bCs/>
        </w:rPr>
        <w:t>elle faisait</w:t>
      </w:r>
      <w:r w:rsidR="00514D33">
        <w:rPr>
          <w:bCs/>
        </w:rPr>
        <w:t xml:space="preserve">. </w:t>
      </w:r>
      <w:r>
        <w:rPr>
          <w:bCs/>
        </w:rPr>
        <w:t xml:space="preserve">Elle cria juste au moment où les deux Indiens et Nick entrèrent dans la cabane </w:t>
      </w:r>
      <w:r>
        <w:t xml:space="preserve">à </w:t>
      </w:r>
      <w:r>
        <w:rPr>
          <w:bCs/>
        </w:rPr>
        <w:t>la suite du père de celui-ci et de l</w:t>
      </w:r>
      <w:r w:rsidR="00514D33">
        <w:rPr>
          <w:bCs/>
        </w:rPr>
        <w:t>’</w:t>
      </w:r>
      <w:r>
        <w:rPr>
          <w:bCs/>
        </w:rPr>
        <w:t xml:space="preserve">Oncle </w:t>
      </w:r>
      <w:r>
        <w:t>Georges</w:t>
      </w:r>
      <w:r w:rsidR="00514D33">
        <w:t xml:space="preserve">. </w:t>
      </w:r>
      <w:r>
        <w:t>Elle était éte</w:t>
      </w:r>
      <w:r>
        <w:t>n</w:t>
      </w:r>
      <w:r>
        <w:t>due dans la couchette du bas</w:t>
      </w:r>
      <w:r w:rsidR="00514D33">
        <w:t xml:space="preserve">, </w:t>
      </w:r>
      <w:r>
        <w:t xml:space="preserve">très grosse sous le </w:t>
      </w:r>
      <w:r>
        <w:rPr>
          <w:bCs/>
        </w:rPr>
        <w:t>couvre-pied</w:t>
      </w:r>
      <w:r w:rsidR="00514D33">
        <w:rPr>
          <w:bCs/>
        </w:rPr>
        <w:t xml:space="preserve">, </w:t>
      </w:r>
      <w:r>
        <w:t>la tête tournée de côté</w:t>
      </w:r>
      <w:r w:rsidR="00514D33">
        <w:t xml:space="preserve">. </w:t>
      </w:r>
      <w:r>
        <w:t>Son mari était dans la couchette au-dessus</w:t>
      </w:r>
      <w:r w:rsidR="00514D33">
        <w:t xml:space="preserve">. </w:t>
      </w:r>
      <w:r>
        <w:t>Trois jours avant il s</w:t>
      </w:r>
      <w:r w:rsidR="00514D33">
        <w:t>’</w:t>
      </w:r>
      <w:r>
        <w:t>était sérieusement coupé le pied avec une hache</w:t>
      </w:r>
      <w:r w:rsidR="00514D33">
        <w:t xml:space="preserve">. </w:t>
      </w:r>
      <w:r>
        <w:t>Il fumait sa pipe</w:t>
      </w:r>
      <w:r w:rsidR="00514D33">
        <w:t xml:space="preserve">. </w:t>
      </w:r>
      <w:r>
        <w:t>Ça sentait très mauvais dans la cha</w:t>
      </w:r>
      <w:r>
        <w:t>m</w:t>
      </w:r>
      <w:r>
        <w:t>bre</w:t>
      </w:r>
      <w:r w:rsidR="00514D33">
        <w:t>.</w:t>
      </w:r>
    </w:p>
    <w:p w14:paraId="2B2CBDC6" w14:textId="77777777" w:rsidR="00514D33" w:rsidRDefault="005A7F50">
      <w:pPr>
        <w:rPr>
          <w:bCs/>
        </w:rPr>
      </w:pPr>
      <w:r>
        <w:t xml:space="preserve">Le père de Nick fit mettre de </w:t>
      </w:r>
      <w:r>
        <w:rPr>
          <w:bCs/>
        </w:rPr>
        <w:t>l</w:t>
      </w:r>
      <w:r w:rsidR="00514D33">
        <w:rPr>
          <w:bCs/>
        </w:rPr>
        <w:t>’</w:t>
      </w:r>
      <w:r>
        <w:rPr>
          <w:bCs/>
        </w:rPr>
        <w:t xml:space="preserve">eau </w:t>
      </w:r>
      <w:r>
        <w:t>sur le poêle et</w:t>
      </w:r>
      <w:r w:rsidR="00514D33">
        <w:t xml:space="preserve">, </w:t>
      </w:r>
      <w:r>
        <w:rPr>
          <w:bCs/>
        </w:rPr>
        <w:t>tandis qu</w:t>
      </w:r>
      <w:r w:rsidR="00514D33">
        <w:rPr>
          <w:bCs/>
        </w:rPr>
        <w:t>’</w:t>
      </w:r>
      <w:r>
        <w:rPr>
          <w:bCs/>
        </w:rPr>
        <w:t xml:space="preserve">elle </w:t>
      </w:r>
      <w:r>
        <w:t>chauffait</w:t>
      </w:r>
      <w:r w:rsidR="00514D33">
        <w:t xml:space="preserve">, </w:t>
      </w:r>
      <w:r>
        <w:rPr>
          <w:bCs/>
        </w:rPr>
        <w:t>il parlait avec Nick</w:t>
      </w:r>
      <w:r w:rsidR="00514D33">
        <w:rPr>
          <w:bCs/>
        </w:rPr>
        <w:t>.</w:t>
      </w:r>
    </w:p>
    <w:p w14:paraId="6E7929BF" w14:textId="77777777" w:rsidR="00514D33" w:rsidRDefault="00514D33">
      <w:pPr>
        <w:rPr>
          <w:bCs/>
        </w:rPr>
      </w:pPr>
      <w:r>
        <w:rPr>
          <w:bCs/>
        </w:rPr>
        <w:t>— </w:t>
      </w:r>
      <w:r w:rsidR="005A7F50">
        <w:t xml:space="preserve">Cette dame va avoir un </w:t>
      </w:r>
      <w:r w:rsidR="005A7F50">
        <w:rPr>
          <w:bCs/>
        </w:rPr>
        <w:t>bébé</w:t>
      </w:r>
      <w:r>
        <w:rPr>
          <w:bCs/>
        </w:rPr>
        <w:t xml:space="preserve">, </w:t>
      </w:r>
      <w:r w:rsidR="005A7F50">
        <w:rPr>
          <w:bCs/>
        </w:rPr>
        <w:t>Nick</w:t>
      </w:r>
      <w:r>
        <w:rPr>
          <w:bCs/>
        </w:rPr>
        <w:t xml:space="preserve">, </w:t>
      </w:r>
      <w:r w:rsidR="005A7F50">
        <w:rPr>
          <w:bCs/>
        </w:rPr>
        <w:t>dit-il</w:t>
      </w:r>
      <w:r>
        <w:rPr>
          <w:bCs/>
        </w:rPr>
        <w:t>.</w:t>
      </w:r>
    </w:p>
    <w:p w14:paraId="394375E7" w14:textId="77777777" w:rsidR="00514D33" w:rsidRDefault="00514D33">
      <w:pPr>
        <w:rPr>
          <w:bCs/>
        </w:rPr>
      </w:pPr>
      <w:r>
        <w:rPr>
          <w:bCs/>
        </w:rPr>
        <w:t>— </w:t>
      </w:r>
      <w:r w:rsidR="005A7F50">
        <w:rPr>
          <w:bCs/>
        </w:rPr>
        <w:t>Je sais</w:t>
      </w:r>
      <w:r>
        <w:rPr>
          <w:bCs/>
        </w:rPr>
        <w:t xml:space="preserve">, </w:t>
      </w:r>
      <w:r w:rsidR="005A7F50">
        <w:rPr>
          <w:bCs/>
        </w:rPr>
        <w:t>dit Nick</w:t>
      </w:r>
      <w:r>
        <w:rPr>
          <w:bCs/>
        </w:rPr>
        <w:t>.</w:t>
      </w:r>
    </w:p>
    <w:p w14:paraId="6C0EFFF3" w14:textId="77777777" w:rsidR="00514D33" w:rsidRDefault="00514D33">
      <w:pPr>
        <w:rPr>
          <w:bCs/>
        </w:rPr>
      </w:pPr>
      <w:r>
        <w:rPr>
          <w:bCs/>
        </w:rPr>
        <w:lastRenderedPageBreak/>
        <w:t>— </w:t>
      </w:r>
      <w:r w:rsidR="005A7F50">
        <w:rPr>
          <w:bCs/>
        </w:rPr>
        <w:t>Tu ne sais rien</w:t>
      </w:r>
      <w:r>
        <w:rPr>
          <w:bCs/>
        </w:rPr>
        <w:t xml:space="preserve">, </w:t>
      </w:r>
      <w:r w:rsidR="005A7F50">
        <w:rPr>
          <w:bCs/>
        </w:rPr>
        <w:t>dit son père</w:t>
      </w:r>
      <w:r>
        <w:rPr>
          <w:bCs/>
        </w:rPr>
        <w:t xml:space="preserve">. </w:t>
      </w:r>
      <w:r w:rsidR="005A7F50">
        <w:rPr>
          <w:bCs/>
        </w:rPr>
        <w:t>Écoute-moi</w:t>
      </w:r>
      <w:r>
        <w:rPr>
          <w:bCs/>
        </w:rPr>
        <w:t xml:space="preserve">. </w:t>
      </w:r>
      <w:r w:rsidR="005A7F50">
        <w:rPr>
          <w:bCs/>
        </w:rPr>
        <w:t>Ce qu</w:t>
      </w:r>
      <w:r>
        <w:rPr>
          <w:bCs/>
        </w:rPr>
        <w:t>’</w:t>
      </w:r>
      <w:r w:rsidR="005A7F50">
        <w:rPr>
          <w:bCs/>
        </w:rPr>
        <w:t>elle est en train de subir s</w:t>
      </w:r>
      <w:r>
        <w:rPr>
          <w:bCs/>
        </w:rPr>
        <w:t>’</w:t>
      </w:r>
      <w:r w:rsidR="005A7F50">
        <w:rPr>
          <w:bCs/>
        </w:rPr>
        <w:t>appelle être en travail</w:t>
      </w:r>
      <w:r>
        <w:rPr>
          <w:bCs/>
        </w:rPr>
        <w:t xml:space="preserve">. </w:t>
      </w:r>
      <w:r w:rsidR="005A7F50">
        <w:rPr>
          <w:bCs/>
        </w:rPr>
        <w:t>L</w:t>
      </w:r>
      <w:r>
        <w:rPr>
          <w:bCs/>
        </w:rPr>
        <w:t>’</w:t>
      </w:r>
      <w:r w:rsidR="005A7F50">
        <w:rPr>
          <w:bCs/>
        </w:rPr>
        <w:t>enfant veut naître et elle veut qu</w:t>
      </w:r>
      <w:r>
        <w:rPr>
          <w:bCs/>
        </w:rPr>
        <w:t>’</w:t>
      </w:r>
      <w:r w:rsidR="005A7F50">
        <w:rPr>
          <w:bCs/>
        </w:rPr>
        <w:t>il naisse</w:t>
      </w:r>
      <w:r>
        <w:rPr>
          <w:bCs/>
        </w:rPr>
        <w:t xml:space="preserve">. </w:t>
      </w:r>
      <w:r w:rsidR="005A7F50">
        <w:rPr>
          <w:bCs/>
        </w:rPr>
        <w:t>Tous ses muscles s</w:t>
      </w:r>
      <w:r>
        <w:rPr>
          <w:bCs/>
        </w:rPr>
        <w:t>’</w:t>
      </w:r>
      <w:r w:rsidR="005A7F50">
        <w:rPr>
          <w:bCs/>
        </w:rPr>
        <w:t>efforcent de faire naître le bébé</w:t>
      </w:r>
      <w:r>
        <w:rPr>
          <w:bCs/>
        </w:rPr>
        <w:t xml:space="preserve">. </w:t>
      </w:r>
      <w:r w:rsidR="005A7F50">
        <w:rPr>
          <w:bCs/>
        </w:rPr>
        <w:t>C</w:t>
      </w:r>
      <w:r>
        <w:rPr>
          <w:bCs/>
        </w:rPr>
        <w:t>’</w:t>
      </w:r>
      <w:r w:rsidR="005A7F50">
        <w:rPr>
          <w:bCs/>
        </w:rPr>
        <w:t>est ce qui se passe quand elle crie</w:t>
      </w:r>
      <w:r>
        <w:rPr>
          <w:bCs/>
        </w:rPr>
        <w:t>.</w:t>
      </w:r>
    </w:p>
    <w:p w14:paraId="167DEFBC" w14:textId="77777777" w:rsidR="00514D33" w:rsidRDefault="00514D33">
      <w:pPr>
        <w:rPr>
          <w:bCs/>
        </w:rPr>
      </w:pPr>
      <w:r>
        <w:rPr>
          <w:bCs/>
        </w:rPr>
        <w:t>— </w:t>
      </w:r>
      <w:r w:rsidR="005A7F50">
        <w:rPr>
          <w:bCs/>
        </w:rPr>
        <w:t>Je comprends</w:t>
      </w:r>
      <w:r>
        <w:rPr>
          <w:bCs/>
        </w:rPr>
        <w:t xml:space="preserve">, </w:t>
      </w:r>
      <w:r w:rsidR="005A7F50">
        <w:rPr>
          <w:bCs/>
        </w:rPr>
        <w:t>dit Nick</w:t>
      </w:r>
      <w:r>
        <w:rPr>
          <w:bCs/>
        </w:rPr>
        <w:t>.</w:t>
      </w:r>
    </w:p>
    <w:p w14:paraId="7862CCD8" w14:textId="77777777" w:rsidR="00514D33" w:rsidRDefault="005A7F50">
      <w:pPr>
        <w:rPr>
          <w:bCs/>
        </w:rPr>
      </w:pPr>
      <w:r>
        <w:rPr>
          <w:bCs/>
        </w:rPr>
        <w:t>À ce moment</w:t>
      </w:r>
      <w:r w:rsidR="00514D33">
        <w:rPr>
          <w:bCs/>
        </w:rPr>
        <w:t xml:space="preserve">, </w:t>
      </w:r>
      <w:r>
        <w:rPr>
          <w:bCs/>
        </w:rPr>
        <w:t>la femme poussa un cri</w:t>
      </w:r>
      <w:r w:rsidR="00514D33">
        <w:rPr>
          <w:bCs/>
        </w:rPr>
        <w:t>.</w:t>
      </w:r>
    </w:p>
    <w:p w14:paraId="01597A9A" w14:textId="77777777" w:rsidR="00514D33" w:rsidRDefault="00514D33">
      <w:pPr>
        <w:rPr>
          <w:bCs/>
        </w:rPr>
      </w:pPr>
      <w:r>
        <w:rPr>
          <w:bCs/>
        </w:rPr>
        <w:t>— </w:t>
      </w:r>
      <w:r w:rsidR="005A7F50">
        <w:rPr>
          <w:bCs/>
        </w:rPr>
        <w:t>Oh papa</w:t>
      </w:r>
      <w:r>
        <w:rPr>
          <w:bCs/>
        </w:rPr>
        <w:t xml:space="preserve">, </w:t>
      </w:r>
      <w:r w:rsidR="005A7F50">
        <w:rPr>
          <w:bCs/>
        </w:rPr>
        <w:t xml:space="preserve">tu ne </w:t>
      </w:r>
      <w:r w:rsidR="005A7F50">
        <w:t xml:space="preserve">peux </w:t>
      </w:r>
      <w:r w:rsidR="005A7F50">
        <w:rPr>
          <w:bCs/>
        </w:rPr>
        <w:t>pas lui donner quelque chose pour l</w:t>
      </w:r>
      <w:r>
        <w:rPr>
          <w:bCs/>
        </w:rPr>
        <w:t>’</w:t>
      </w:r>
      <w:r w:rsidR="005A7F50">
        <w:rPr>
          <w:bCs/>
        </w:rPr>
        <w:t>empêcher de crier</w:t>
      </w:r>
      <w:r>
        <w:rPr>
          <w:bCs/>
        </w:rPr>
        <w:t xml:space="preserve"> ? </w:t>
      </w:r>
      <w:r w:rsidR="005A7F50">
        <w:rPr>
          <w:bCs/>
        </w:rPr>
        <w:t>demanda Nick</w:t>
      </w:r>
      <w:r>
        <w:rPr>
          <w:bCs/>
        </w:rPr>
        <w:t>.</w:t>
      </w:r>
    </w:p>
    <w:p w14:paraId="60C10A6F" w14:textId="77777777" w:rsidR="00514D33" w:rsidRDefault="00514D33">
      <w:r>
        <w:rPr>
          <w:bCs/>
        </w:rPr>
        <w:t>— </w:t>
      </w:r>
      <w:r w:rsidR="005A7F50">
        <w:rPr>
          <w:bCs/>
        </w:rPr>
        <w:t>Non</w:t>
      </w:r>
      <w:r>
        <w:rPr>
          <w:bCs/>
        </w:rPr>
        <w:t xml:space="preserve">. </w:t>
      </w:r>
      <w:r w:rsidR="005A7F50">
        <w:rPr>
          <w:bCs/>
        </w:rPr>
        <w:t>Je n</w:t>
      </w:r>
      <w:r>
        <w:rPr>
          <w:bCs/>
        </w:rPr>
        <w:t>’</w:t>
      </w:r>
      <w:r w:rsidR="005A7F50">
        <w:rPr>
          <w:bCs/>
        </w:rPr>
        <w:t>ai pas d</w:t>
      </w:r>
      <w:r>
        <w:rPr>
          <w:bCs/>
        </w:rPr>
        <w:t>’</w:t>
      </w:r>
      <w:r w:rsidR="005A7F50">
        <w:rPr>
          <w:bCs/>
        </w:rPr>
        <w:t>anesthésique</w:t>
      </w:r>
      <w:r>
        <w:rPr>
          <w:bCs/>
        </w:rPr>
        <w:t xml:space="preserve">, </w:t>
      </w:r>
      <w:r w:rsidR="005A7F50">
        <w:rPr>
          <w:bCs/>
        </w:rPr>
        <w:t>dit son père</w:t>
      </w:r>
      <w:r>
        <w:rPr>
          <w:bCs/>
        </w:rPr>
        <w:t xml:space="preserve">, </w:t>
      </w:r>
      <w:r w:rsidR="005A7F50">
        <w:t xml:space="preserve">mais ses cris </w:t>
      </w:r>
      <w:r w:rsidR="005A7F50">
        <w:rPr>
          <w:bCs/>
        </w:rPr>
        <w:t>n</w:t>
      </w:r>
      <w:r>
        <w:rPr>
          <w:bCs/>
        </w:rPr>
        <w:t>’</w:t>
      </w:r>
      <w:r w:rsidR="005A7F50">
        <w:rPr>
          <w:bCs/>
        </w:rPr>
        <w:t xml:space="preserve">ont </w:t>
      </w:r>
      <w:r w:rsidR="005A7F50">
        <w:t>pas d</w:t>
      </w:r>
      <w:r>
        <w:t>’</w:t>
      </w:r>
      <w:r w:rsidR="005A7F50">
        <w:t>importance</w:t>
      </w:r>
      <w:r>
        <w:t xml:space="preserve">. </w:t>
      </w:r>
      <w:r w:rsidR="005A7F50">
        <w:t>Ils n</w:t>
      </w:r>
      <w:r>
        <w:t>’</w:t>
      </w:r>
      <w:r w:rsidR="005A7F50">
        <w:t xml:space="preserve">ont pas </w:t>
      </w:r>
      <w:r w:rsidR="005A7F50">
        <w:rPr>
          <w:bCs/>
        </w:rPr>
        <w:t>d</w:t>
      </w:r>
      <w:r>
        <w:rPr>
          <w:bCs/>
        </w:rPr>
        <w:t>’</w:t>
      </w:r>
      <w:r w:rsidR="005A7F50">
        <w:rPr>
          <w:bCs/>
        </w:rPr>
        <w:t xml:space="preserve">importance </w:t>
      </w:r>
      <w:r w:rsidR="005A7F50">
        <w:t>et je ne les entends pas</w:t>
      </w:r>
      <w:r>
        <w:t>.</w:t>
      </w:r>
    </w:p>
    <w:p w14:paraId="68BA2FC5" w14:textId="77777777" w:rsidR="00514D33" w:rsidRDefault="005A7F50">
      <w:r>
        <w:t>Dans la couchette au-dessus</w:t>
      </w:r>
      <w:r w:rsidR="00514D33">
        <w:t xml:space="preserve">, </w:t>
      </w:r>
      <w:r>
        <w:t>le mari se tourna vers le mur</w:t>
      </w:r>
      <w:r w:rsidR="00514D33">
        <w:t>.</w:t>
      </w:r>
    </w:p>
    <w:p w14:paraId="49C79000" w14:textId="77777777" w:rsidR="00514D33" w:rsidRDefault="005A7F50">
      <w:r>
        <w:rPr>
          <w:bCs/>
        </w:rPr>
        <w:t xml:space="preserve">De </w:t>
      </w:r>
      <w:r>
        <w:t>la cuisine</w:t>
      </w:r>
      <w:r w:rsidR="00514D33">
        <w:t xml:space="preserve">, </w:t>
      </w:r>
      <w:r>
        <w:t xml:space="preserve">la femme fit signe au docteur que </w:t>
      </w:r>
      <w:r>
        <w:rPr>
          <w:bCs/>
        </w:rPr>
        <w:t>l</w:t>
      </w:r>
      <w:r w:rsidR="00514D33">
        <w:rPr>
          <w:bCs/>
        </w:rPr>
        <w:t>’</w:t>
      </w:r>
      <w:r>
        <w:rPr>
          <w:bCs/>
        </w:rPr>
        <w:t xml:space="preserve">eau </w:t>
      </w:r>
      <w:r>
        <w:t>était chaude</w:t>
      </w:r>
      <w:r w:rsidR="00514D33">
        <w:t xml:space="preserve">. </w:t>
      </w:r>
      <w:r>
        <w:t xml:space="preserve">Le père de </w:t>
      </w:r>
      <w:r>
        <w:rPr>
          <w:bCs/>
        </w:rPr>
        <w:t xml:space="preserve">Nick </w:t>
      </w:r>
      <w:r>
        <w:t>y alla et versa à peu près la moitié de l</w:t>
      </w:r>
      <w:r w:rsidR="00514D33">
        <w:t>’</w:t>
      </w:r>
      <w:r>
        <w:t>eau de la grosse bouillotte dans une cuvette</w:t>
      </w:r>
      <w:r w:rsidR="00514D33">
        <w:t xml:space="preserve">. </w:t>
      </w:r>
      <w:r>
        <w:t>Puis dans l</w:t>
      </w:r>
      <w:r w:rsidR="00514D33">
        <w:t>’</w:t>
      </w:r>
      <w:r>
        <w:t>eau qui restait</w:t>
      </w:r>
      <w:r w:rsidR="00514D33">
        <w:t xml:space="preserve">, </w:t>
      </w:r>
      <w:r>
        <w:t>il mit plusieurs choses qu</w:t>
      </w:r>
      <w:r w:rsidR="00514D33">
        <w:t>’</w:t>
      </w:r>
      <w:r>
        <w:t>il retira d</w:t>
      </w:r>
      <w:r w:rsidR="00514D33">
        <w:t>’</w:t>
      </w:r>
      <w:r>
        <w:t>un mouchoir</w:t>
      </w:r>
      <w:r w:rsidR="00514D33">
        <w:t>.</w:t>
      </w:r>
    </w:p>
    <w:p w14:paraId="07EC3E60" w14:textId="77777777" w:rsidR="00514D33" w:rsidRDefault="00514D33">
      <w:pPr>
        <w:rPr>
          <w:bCs/>
        </w:rPr>
      </w:pPr>
      <w:r>
        <w:t>— </w:t>
      </w:r>
      <w:r w:rsidR="005A7F50">
        <w:t>Il faut que ça arrive à ébullition</w:t>
      </w:r>
      <w:r>
        <w:t xml:space="preserve">, </w:t>
      </w:r>
      <w:r w:rsidR="005A7F50">
        <w:t>dit-il</w:t>
      </w:r>
      <w:r>
        <w:t xml:space="preserve">, </w:t>
      </w:r>
      <w:r w:rsidR="005A7F50">
        <w:t xml:space="preserve">et il commença de se laver les mains dans la cuvette </w:t>
      </w:r>
      <w:r w:rsidR="005A7F50">
        <w:rPr>
          <w:bCs/>
        </w:rPr>
        <w:t>d</w:t>
      </w:r>
      <w:r>
        <w:rPr>
          <w:bCs/>
        </w:rPr>
        <w:t>’</w:t>
      </w:r>
      <w:r w:rsidR="005A7F50">
        <w:rPr>
          <w:bCs/>
        </w:rPr>
        <w:t xml:space="preserve">eau </w:t>
      </w:r>
      <w:r w:rsidR="005A7F50">
        <w:t xml:space="preserve">chaude </w:t>
      </w:r>
      <w:r w:rsidR="005A7F50">
        <w:rPr>
          <w:bCs/>
        </w:rPr>
        <w:t>avec un morceau de savon qu</w:t>
      </w:r>
      <w:r>
        <w:rPr>
          <w:bCs/>
        </w:rPr>
        <w:t>’</w:t>
      </w:r>
      <w:r w:rsidR="005A7F50">
        <w:rPr>
          <w:bCs/>
        </w:rPr>
        <w:t>il avait apporté du camp</w:t>
      </w:r>
      <w:r>
        <w:rPr>
          <w:bCs/>
        </w:rPr>
        <w:t xml:space="preserve">. </w:t>
      </w:r>
      <w:r w:rsidR="005A7F50">
        <w:rPr>
          <w:bCs/>
        </w:rPr>
        <w:t>Nick regardait les mains de son père se frotter l</w:t>
      </w:r>
      <w:r>
        <w:rPr>
          <w:bCs/>
        </w:rPr>
        <w:t>’</w:t>
      </w:r>
      <w:r w:rsidR="005A7F50">
        <w:rPr>
          <w:bCs/>
        </w:rPr>
        <w:t>une l</w:t>
      </w:r>
      <w:r>
        <w:rPr>
          <w:bCs/>
        </w:rPr>
        <w:t>’</w:t>
      </w:r>
      <w:r w:rsidR="005A7F50">
        <w:rPr>
          <w:bCs/>
        </w:rPr>
        <w:t>autre avec le savon</w:t>
      </w:r>
      <w:r>
        <w:rPr>
          <w:bCs/>
        </w:rPr>
        <w:t xml:space="preserve">. </w:t>
      </w:r>
      <w:r w:rsidR="005A7F50">
        <w:rPr>
          <w:bCs/>
        </w:rPr>
        <w:t xml:space="preserve">Tout en </w:t>
      </w:r>
      <w:r w:rsidR="005A7F50">
        <w:t xml:space="preserve">se </w:t>
      </w:r>
      <w:r w:rsidR="005A7F50">
        <w:rPr>
          <w:bCs/>
        </w:rPr>
        <w:t>ne</w:t>
      </w:r>
      <w:r w:rsidR="005A7F50">
        <w:rPr>
          <w:bCs/>
        </w:rPr>
        <w:t>t</w:t>
      </w:r>
      <w:r w:rsidR="005A7F50">
        <w:rPr>
          <w:bCs/>
        </w:rPr>
        <w:t xml:space="preserve">toyant les mains très soigneusement et </w:t>
      </w:r>
      <w:r w:rsidR="005A7F50">
        <w:t xml:space="preserve">à </w:t>
      </w:r>
      <w:r w:rsidR="005A7F50">
        <w:rPr>
          <w:bCs/>
        </w:rPr>
        <w:t>fond</w:t>
      </w:r>
      <w:r>
        <w:rPr>
          <w:bCs/>
        </w:rPr>
        <w:t xml:space="preserve">, </w:t>
      </w:r>
      <w:r w:rsidR="005A7F50">
        <w:rPr>
          <w:bCs/>
        </w:rPr>
        <w:t>son père parlait</w:t>
      </w:r>
      <w:r>
        <w:rPr>
          <w:bCs/>
        </w:rPr>
        <w:t>.</w:t>
      </w:r>
    </w:p>
    <w:p w14:paraId="0D218B58" w14:textId="77777777" w:rsidR="00514D33" w:rsidRDefault="00514D33">
      <w:pPr>
        <w:rPr>
          <w:bCs/>
        </w:rPr>
      </w:pPr>
      <w:r>
        <w:rPr>
          <w:bCs/>
        </w:rPr>
        <w:t>— </w:t>
      </w:r>
      <w:r w:rsidR="005A7F50">
        <w:rPr>
          <w:bCs/>
        </w:rPr>
        <w:t>Tu comprends</w:t>
      </w:r>
      <w:r>
        <w:rPr>
          <w:bCs/>
        </w:rPr>
        <w:t xml:space="preserve">, </w:t>
      </w:r>
      <w:r w:rsidR="005A7F50">
        <w:rPr>
          <w:bCs/>
        </w:rPr>
        <w:t>Nick</w:t>
      </w:r>
      <w:r>
        <w:rPr>
          <w:bCs/>
        </w:rPr>
        <w:t xml:space="preserve">, </w:t>
      </w:r>
      <w:r w:rsidR="005A7F50">
        <w:rPr>
          <w:bCs/>
        </w:rPr>
        <w:t>les bébés doivent venir au monde la tête la première mais quelquefois ils ne le font pas</w:t>
      </w:r>
      <w:r>
        <w:rPr>
          <w:bCs/>
        </w:rPr>
        <w:t xml:space="preserve">. </w:t>
      </w:r>
      <w:r w:rsidR="005A7F50">
        <w:rPr>
          <w:bCs/>
        </w:rPr>
        <w:t>Quand ils ne le font pas</w:t>
      </w:r>
      <w:r>
        <w:rPr>
          <w:bCs/>
        </w:rPr>
        <w:t xml:space="preserve">, </w:t>
      </w:r>
      <w:r w:rsidR="005A7F50">
        <w:rPr>
          <w:bCs/>
        </w:rPr>
        <w:t>ça cause des embêtements à tout le monde</w:t>
      </w:r>
      <w:r>
        <w:rPr>
          <w:bCs/>
        </w:rPr>
        <w:t xml:space="preserve">. </w:t>
      </w:r>
      <w:r w:rsidR="005A7F50">
        <w:rPr>
          <w:bCs/>
        </w:rPr>
        <w:t xml:space="preserve">Peut-être bien que je vais </w:t>
      </w:r>
      <w:r w:rsidR="005A7F50">
        <w:t xml:space="preserve">être </w:t>
      </w:r>
      <w:r w:rsidR="005A7F50">
        <w:rPr>
          <w:bCs/>
        </w:rPr>
        <w:t>obligé d</w:t>
      </w:r>
      <w:r>
        <w:rPr>
          <w:bCs/>
        </w:rPr>
        <w:t>’</w:t>
      </w:r>
      <w:r w:rsidR="005A7F50">
        <w:rPr>
          <w:bCs/>
        </w:rPr>
        <w:t>opérer cette dame</w:t>
      </w:r>
      <w:r>
        <w:rPr>
          <w:bCs/>
        </w:rPr>
        <w:t xml:space="preserve">. </w:t>
      </w:r>
      <w:r w:rsidR="005A7F50">
        <w:rPr>
          <w:bCs/>
        </w:rPr>
        <w:t xml:space="preserve">Nous </w:t>
      </w:r>
      <w:r w:rsidR="005A7F50">
        <w:t>sa</w:t>
      </w:r>
      <w:r w:rsidR="005A7F50">
        <w:t>u</w:t>
      </w:r>
      <w:r w:rsidR="005A7F50">
        <w:t xml:space="preserve">rons </w:t>
      </w:r>
      <w:r w:rsidR="005A7F50">
        <w:rPr>
          <w:bCs/>
        </w:rPr>
        <w:t xml:space="preserve">ça </w:t>
      </w:r>
      <w:r w:rsidR="005A7F50">
        <w:t xml:space="preserve">dans </w:t>
      </w:r>
      <w:r w:rsidR="005A7F50">
        <w:rPr>
          <w:bCs/>
        </w:rPr>
        <w:t>un instant</w:t>
      </w:r>
      <w:r>
        <w:rPr>
          <w:bCs/>
        </w:rPr>
        <w:t>.</w:t>
      </w:r>
    </w:p>
    <w:p w14:paraId="5AEB77B9" w14:textId="77777777" w:rsidR="00514D33" w:rsidRDefault="005A7F50">
      <w:pPr>
        <w:rPr>
          <w:bCs/>
        </w:rPr>
      </w:pPr>
      <w:r>
        <w:lastRenderedPageBreak/>
        <w:t>Quand il fut satisfait de ses mains</w:t>
      </w:r>
      <w:r w:rsidR="00514D33">
        <w:rPr>
          <w:bCs/>
        </w:rPr>
        <w:t xml:space="preserve">, </w:t>
      </w:r>
      <w:r>
        <w:rPr>
          <w:bCs/>
        </w:rPr>
        <w:t>il revint dans la cha</w:t>
      </w:r>
      <w:r>
        <w:rPr>
          <w:bCs/>
        </w:rPr>
        <w:t>m</w:t>
      </w:r>
      <w:r>
        <w:rPr>
          <w:bCs/>
        </w:rPr>
        <w:t xml:space="preserve">bre et </w:t>
      </w:r>
      <w:r>
        <w:t xml:space="preserve">se </w:t>
      </w:r>
      <w:r>
        <w:rPr>
          <w:bCs/>
        </w:rPr>
        <w:t>mit au travail</w:t>
      </w:r>
      <w:r w:rsidR="00514D33">
        <w:rPr>
          <w:bCs/>
        </w:rPr>
        <w:t>.</w:t>
      </w:r>
    </w:p>
    <w:p w14:paraId="165CDC5C" w14:textId="77777777" w:rsidR="00514D33" w:rsidRDefault="00514D33">
      <w:pPr>
        <w:rPr>
          <w:bCs/>
        </w:rPr>
      </w:pPr>
      <w:r>
        <w:rPr>
          <w:bCs/>
        </w:rPr>
        <w:t>— </w:t>
      </w:r>
      <w:r w:rsidR="005A7F50">
        <w:rPr>
          <w:bCs/>
        </w:rPr>
        <w:t>Rabats le couvre-pied</w:t>
      </w:r>
      <w:r>
        <w:rPr>
          <w:bCs/>
        </w:rPr>
        <w:t xml:space="preserve">, </w:t>
      </w:r>
      <w:r w:rsidR="005A7F50">
        <w:rPr>
          <w:bCs/>
        </w:rPr>
        <w:t>veux-tu</w:t>
      </w:r>
      <w:r>
        <w:rPr>
          <w:bCs/>
        </w:rPr>
        <w:t xml:space="preserve">, </w:t>
      </w:r>
      <w:r w:rsidR="005A7F50">
        <w:rPr>
          <w:bCs/>
        </w:rPr>
        <w:t>Georges</w:t>
      </w:r>
      <w:r>
        <w:rPr>
          <w:bCs/>
        </w:rPr>
        <w:t xml:space="preserve"> ? </w:t>
      </w:r>
      <w:r w:rsidR="005A7F50">
        <w:rPr>
          <w:bCs/>
        </w:rPr>
        <w:t>dit-il</w:t>
      </w:r>
      <w:r>
        <w:rPr>
          <w:bCs/>
        </w:rPr>
        <w:t xml:space="preserve">. </w:t>
      </w:r>
      <w:r w:rsidR="005A7F50">
        <w:rPr>
          <w:bCs/>
        </w:rPr>
        <w:t>J</w:t>
      </w:r>
      <w:r>
        <w:rPr>
          <w:bCs/>
        </w:rPr>
        <w:t>’</w:t>
      </w:r>
      <w:r w:rsidR="005A7F50">
        <w:rPr>
          <w:bCs/>
        </w:rPr>
        <w:t>aime autant ne pas y toucher</w:t>
      </w:r>
      <w:r>
        <w:rPr>
          <w:bCs/>
        </w:rPr>
        <w:t>.</w:t>
      </w:r>
    </w:p>
    <w:p w14:paraId="037E7B56" w14:textId="77777777" w:rsidR="00514D33" w:rsidRDefault="005A7F50">
      <w:pPr>
        <w:rPr>
          <w:bCs/>
        </w:rPr>
      </w:pPr>
      <w:r>
        <w:rPr>
          <w:bCs/>
        </w:rPr>
        <w:t>Un peu plus tard</w:t>
      </w:r>
      <w:r w:rsidR="00514D33">
        <w:rPr>
          <w:bCs/>
        </w:rPr>
        <w:t xml:space="preserve">, </w:t>
      </w:r>
      <w:r>
        <w:rPr>
          <w:bCs/>
        </w:rPr>
        <w:t>quand il commença l</w:t>
      </w:r>
      <w:r w:rsidR="00514D33">
        <w:rPr>
          <w:bCs/>
        </w:rPr>
        <w:t>’</w:t>
      </w:r>
      <w:r>
        <w:rPr>
          <w:bCs/>
        </w:rPr>
        <w:t>opération</w:t>
      </w:r>
      <w:r w:rsidR="00514D33">
        <w:rPr>
          <w:bCs/>
        </w:rPr>
        <w:t xml:space="preserve">, </w:t>
      </w:r>
      <w:r>
        <w:rPr>
          <w:bCs/>
        </w:rPr>
        <w:t>l</w:t>
      </w:r>
      <w:r w:rsidR="00514D33">
        <w:rPr>
          <w:bCs/>
        </w:rPr>
        <w:t>’</w:t>
      </w:r>
      <w:r>
        <w:rPr>
          <w:bCs/>
        </w:rPr>
        <w:t xml:space="preserve">Oncle Georges et trois Indiens maintinrent la </w:t>
      </w:r>
      <w:r>
        <w:t>femme</w:t>
      </w:r>
      <w:r w:rsidR="00514D33">
        <w:t xml:space="preserve">. </w:t>
      </w:r>
      <w:r>
        <w:rPr>
          <w:bCs/>
        </w:rPr>
        <w:t>Elle mordit l</w:t>
      </w:r>
      <w:r w:rsidR="00514D33">
        <w:rPr>
          <w:bCs/>
        </w:rPr>
        <w:t>’</w:t>
      </w:r>
      <w:r>
        <w:t xml:space="preserve">Oncle </w:t>
      </w:r>
      <w:r>
        <w:rPr>
          <w:bCs/>
        </w:rPr>
        <w:t>Georges au bras et l</w:t>
      </w:r>
      <w:r w:rsidR="00514D33">
        <w:rPr>
          <w:bCs/>
        </w:rPr>
        <w:t>’</w:t>
      </w:r>
      <w:r>
        <w:rPr>
          <w:bCs/>
        </w:rPr>
        <w:t>Oncle Georges s</w:t>
      </w:r>
      <w:r w:rsidR="00514D33">
        <w:rPr>
          <w:bCs/>
        </w:rPr>
        <w:t>’</w:t>
      </w:r>
      <w:r>
        <w:rPr>
          <w:bCs/>
        </w:rPr>
        <w:t>écria</w:t>
      </w:r>
      <w:r w:rsidR="00514D33">
        <w:rPr>
          <w:bCs/>
        </w:rPr>
        <w:t> : « </w:t>
      </w:r>
      <w:r>
        <w:rPr>
          <w:bCs/>
        </w:rPr>
        <w:t>Sacré p</w:t>
      </w:r>
      <w:r>
        <w:rPr>
          <w:bCs/>
        </w:rPr>
        <w:t>u</w:t>
      </w:r>
      <w:r>
        <w:rPr>
          <w:bCs/>
        </w:rPr>
        <w:t>tain d</w:t>
      </w:r>
      <w:r w:rsidR="00514D33">
        <w:rPr>
          <w:bCs/>
        </w:rPr>
        <w:t>’</w:t>
      </w:r>
      <w:r>
        <w:rPr>
          <w:bCs/>
        </w:rPr>
        <w:t>Indienne</w:t>
      </w:r>
      <w:r w:rsidR="00514D33">
        <w:rPr>
          <w:bCs/>
        </w:rPr>
        <w:t> ! »</w:t>
      </w:r>
      <w:r>
        <w:rPr>
          <w:bCs/>
        </w:rPr>
        <w:t xml:space="preserve"> et le jeune Indien qui avait amené l</w:t>
      </w:r>
      <w:r w:rsidR="00514D33">
        <w:rPr>
          <w:bCs/>
        </w:rPr>
        <w:t>’</w:t>
      </w:r>
      <w:r>
        <w:rPr>
          <w:bCs/>
        </w:rPr>
        <w:t>Oncle Georges se mit à rire</w:t>
      </w:r>
      <w:r w:rsidR="00514D33">
        <w:rPr>
          <w:bCs/>
        </w:rPr>
        <w:t xml:space="preserve">. </w:t>
      </w:r>
      <w:r>
        <w:rPr>
          <w:bCs/>
        </w:rPr>
        <w:t>Nick tenait la cuvette pour son père</w:t>
      </w:r>
      <w:r w:rsidR="00514D33">
        <w:rPr>
          <w:bCs/>
        </w:rPr>
        <w:t xml:space="preserve">. </w:t>
      </w:r>
      <w:r>
        <w:rPr>
          <w:bCs/>
        </w:rPr>
        <w:t>Tout cela prit beaucoup de temps</w:t>
      </w:r>
      <w:r w:rsidR="00514D33">
        <w:rPr>
          <w:bCs/>
        </w:rPr>
        <w:t>.</w:t>
      </w:r>
    </w:p>
    <w:p w14:paraId="264E316A" w14:textId="77777777" w:rsidR="00514D33" w:rsidRDefault="005A7F50">
      <w:pPr>
        <w:rPr>
          <w:bCs/>
        </w:rPr>
      </w:pPr>
      <w:r>
        <w:t xml:space="preserve">Son </w:t>
      </w:r>
      <w:r>
        <w:rPr>
          <w:bCs/>
        </w:rPr>
        <w:t>père s</w:t>
      </w:r>
      <w:r w:rsidR="00514D33">
        <w:rPr>
          <w:bCs/>
        </w:rPr>
        <w:t>’</w:t>
      </w:r>
      <w:r>
        <w:rPr>
          <w:bCs/>
        </w:rPr>
        <w:t>empara du bébé et le claqua légèrement pour le faire respirer puis il le passa à la vieille femme</w:t>
      </w:r>
      <w:r w:rsidR="00514D33">
        <w:rPr>
          <w:bCs/>
        </w:rPr>
        <w:t>.</w:t>
      </w:r>
    </w:p>
    <w:p w14:paraId="20CA7891" w14:textId="77777777" w:rsidR="00514D33" w:rsidRDefault="00514D33">
      <w:pPr>
        <w:rPr>
          <w:bCs/>
        </w:rPr>
      </w:pPr>
      <w:r>
        <w:rPr>
          <w:bCs/>
        </w:rPr>
        <w:t>— </w:t>
      </w:r>
      <w:r w:rsidR="005A7F50">
        <w:rPr>
          <w:bCs/>
        </w:rPr>
        <w:t>Tu vois</w:t>
      </w:r>
      <w:r>
        <w:rPr>
          <w:bCs/>
        </w:rPr>
        <w:t xml:space="preserve">, </w:t>
      </w:r>
      <w:r w:rsidR="005A7F50">
        <w:rPr>
          <w:bCs/>
        </w:rPr>
        <w:t>c</w:t>
      </w:r>
      <w:r>
        <w:rPr>
          <w:bCs/>
        </w:rPr>
        <w:t>’</w:t>
      </w:r>
      <w:r w:rsidR="005A7F50">
        <w:rPr>
          <w:bCs/>
        </w:rPr>
        <w:t>est un garçon</w:t>
      </w:r>
      <w:r>
        <w:rPr>
          <w:bCs/>
        </w:rPr>
        <w:t xml:space="preserve">, </w:t>
      </w:r>
      <w:r w:rsidR="005A7F50">
        <w:rPr>
          <w:bCs/>
        </w:rPr>
        <w:t>Nick</w:t>
      </w:r>
      <w:r>
        <w:rPr>
          <w:bCs/>
        </w:rPr>
        <w:t xml:space="preserve">, </w:t>
      </w:r>
      <w:r w:rsidR="005A7F50">
        <w:rPr>
          <w:bCs/>
        </w:rPr>
        <w:t>dit-il</w:t>
      </w:r>
      <w:r>
        <w:rPr>
          <w:bCs/>
        </w:rPr>
        <w:t xml:space="preserve">. </w:t>
      </w:r>
      <w:r w:rsidR="005A7F50">
        <w:rPr>
          <w:bCs/>
        </w:rPr>
        <w:t>Alors</w:t>
      </w:r>
      <w:r>
        <w:rPr>
          <w:bCs/>
        </w:rPr>
        <w:t xml:space="preserve">, </w:t>
      </w:r>
      <w:r w:rsidR="005A7F50">
        <w:rPr>
          <w:bCs/>
        </w:rPr>
        <w:t>te voilà passé interne</w:t>
      </w:r>
      <w:r>
        <w:rPr>
          <w:bCs/>
        </w:rPr>
        <w:t xml:space="preserve"> ? </w:t>
      </w:r>
      <w:r w:rsidR="005A7F50">
        <w:rPr>
          <w:bCs/>
        </w:rPr>
        <w:t>Ça te plaît-il</w:t>
      </w:r>
      <w:r>
        <w:rPr>
          <w:bCs/>
        </w:rPr>
        <w:t> ?</w:t>
      </w:r>
    </w:p>
    <w:p w14:paraId="128009FA" w14:textId="77777777" w:rsidR="00514D33" w:rsidRDefault="005A7F50">
      <w:pPr>
        <w:rPr>
          <w:bCs/>
        </w:rPr>
      </w:pPr>
      <w:r>
        <w:rPr>
          <w:bCs/>
        </w:rPr>
        <w:t>Nick répondit</w:t>
      </w:r>
      <w:r w:rsidR="00514D33">
        <w:rPr>
          <w:bCs/>
        </w:rPr>
        <w:t> :</w:t>
      </w:r>
    </w:p>
    <w:p w14:paraId="550B713E" w14:textId="77777777" w:rsidR="00514D33" w:rsidRDefault="00514D33">
      <w:pPr>
        <w:rPr>
          <w:bCs/>
        </w:rPr>
      </w:pPr>
      <w:r>
        <w:rPr>
          <w:bCs/>
        </w:rPr>
        <w:t>— </w:t>
      </w:r>
      <w:r w:rsidR="005A7F50">
        <w:rPr>
          <w:bCs/>
        </w:rPr>
        <w:t>Oui</w:t>
      </w:r>
      <w:r>
        <w:rPr>
          <w:bCs/>
        </w:rPr>
        <w:t xml:space="preserve">, </w:t>
      </w:r>
      <w:r w:rsidR="005A7F50">
        <w:rPr>
          <w:bCs/>
        </w:rPr>
        <w:t>ça va</w:t>
      </w:r>
      <w:r>
        <w:rPr>
          <w:bCs/>
        </w:rPr>
        <w:t>.</w:t>
      </w:r>
    </w:p>
    <w:p w14:paraId="330444EB" w14:textId="77777777" w:rsidR="00514D33" w:rsidRDefault="005A7F50">
      <w:r>
        <w:t>Il détournait ses regards pour ne pas voir ce que son père faisait</w:t>
      </w:r>
      <w:r w:rsidR="00514D33">
        <w:t>.</w:t>
      </w:r>
    </w:p>
    <w:p w14:paraId="45D4CCB4" w14:textId="77777777" w:rsidR="00514D33" w:rsidRDefault="00514D33">
      <w:pPr>
        <w:rPr>
          <w:bCs/>
        </w:rPr>
      </w:pPr>
      <w:r>
        <w:t>— </w:t>
      </w:r>
      <w:r w:rsidR="005A7F50">
        <w:t>Là</w:t>
      </w:r>
      <w:r>
        <w:t xml:space="preserve">. </w:t>
      </w:r>
      <w:r w:rsidR="005A7F50">
        <w:t>Voilà qui est fait</w:t>
      </w:r>
      <w:r>
        <w:t xml:space="preserve">, </w:t>
      </w:r>
      <w:r w:rsidR="005A7F50">
        <w:t xml:space="preserve">dit son père en jetant quelque chose dans la </w:t>
      </w:r>
      <w:r w:rsidR="005A7F50">
        <w:rPr>
          <w:bCs/>
        </w:rPr>
        <w:t>cuvette</w:t>
      </w:r>
      <w:r>
        <w:rPr>
          <w:bCs/>
        </w:rPr>
        <w:t>.</w:t>
      </w:r>
    </w:p>
    <w:p w14:paraId="0FBDED5C" w14:textId="77777777" w:rsidR="00514D33" w:rsidRDefault="005A7F50">
      <w:r>
        <w:rPr>
          <w:bCs/>
        </w:rPr>
        <w:t xml:space="preserve">Nick </w:t>
      </w:r>
      <w:r>
        <w:t>ne regarda pas</w:t>
      </w:r>
      <w:r w:rsidR="00514D33">
        <w:t>.</w:t>
      </w:r>
    </w:p>
    <w:p w14:paraId="04479F58" w14:textId="77777777" w:rsidR="00514D33" w:rsidRDefault="00514D33">
      <w:r>
        <w:t>— </w:t>
      </w:r>
      <w:r w:rsidR="005A7F50">
        <w:t>Maintenant</w:t>
      </w:r>
      <w:r>
        <w:t xml:space="preserve">, </w:t>
      </w:r>
      <w:r w:rsidR="005A7F50">
        <w:t>dit son père</w:t>
      </w:r>
      <w:r>
        <w:t xml:space="preserve">, </w:t>
      </w:r>
      <w:r w:rsidR="005A7F50">
        <w:t>il y a quelques sutures à faire</w:t>
      </w:r>
      <w:r>
        <w:t xml:space="preserve">. </w:t>
      </w:r>
      <w:r w:rsidR="005A7F50">
        <w:t>Regarde ou ne regarde pas</w:t>
      </w:r>
      <w:r>
        <w:t xml:space="preserve">, </w:t>
      </w:r>
      <w:r w:rsidR="005A7F50">
        <w:t>Nick</w:t>
      </w:r>
      <w:r>
        <w:t xml:space="preserve">, </w:t>
      </w:r>
      <w:r w:rsidR="005A7F50">
        <w:t>c</w:t>
      </w:r>
      <w:r>
        <w:t>’</w:t>
      </w:r>
      <w:r w:rsidR="005A7F50">
        <w:t>est comme tu voudras</w:t>
      </w:r>
      <w:r>
        <w:t xml:space="preserve">. </w:t>
      </w:r>
      <w:r w:rsidR="005A7F50">
        <w:t>Je vais recoudre l</w:t>
      </w:r>
      <w:r>
        <w:t>’</w:t>
      </w:r>
      <w:r w:rsidR="005A7F50">
        <w:t>incision que j</w:t>
      </w:r>
      <w:r>
        <w:t>’</w:t>
      </w:r>
      <w:r w:rsidR="005A7F50">
        <w:t>ai faite</w:t>
      </w:r>
      <w:r>
        <w:t>.</w:t>
      </w:r>
    </w:p>
    <w:p w14:paraId="4AB899EE" w14:textId="77777777" w:rsidR="00514D33" w:rsidRDefault="005A7F50">
      <w:r>
        <w:rPr>
          <w:bCs/>
        </w:rPr>
        <w:t xml:space="preserve">Nick </w:t>
      </w:r>
      <w:r>
        <w:t>ne regarda pas</w:t>
      </w:r>
      <w:r w:rsidR="00514D33">
        <w:t xml:space="preserve">. </w:t>
      </w:r>
      <w:r>
        <w:t>Sa curiosité était évanouie depuis longtemps</w:t>
      </w:r>
      <w:r w:rsidR="00514D33">
        <w:t>.</w:t>
      </w:r>
    </w:p>
    <w:p w14:paraId="26F62AAF" w14:textId="77777777" w:rsidR="00514D33" w:rsidRDefault="005A7F50">
      <w:r>
        <w:lastRenderedPageBreak/>
        <w:t>Son père termina et se releva</w:t>
      </w:r>
      <w:r w:rsidR="00514D33">
        <w:t xml:space="preserve">. </w:t>
      </w:r>
      <w:r>
        <w:rPr>
          <w:bCs/>
        </w:rPr>
        <w:t>L</w:t>
      </w:r>
      <w:r w:rsidR="00514D33">
        <w:rPr>
          <w:bCs/>
        </w:rPr>
        <w:t>’</w:t>
      </w:r>
      <w:r>
        <w:rPr>
          <w:bCs/>
        </w:rPr>
        <w:t xml:space="preserve">Oncle </w:t>
      </w:r>
      <w:r>
        <w:t>Georges et les trois Indiens se relevèrent</w:t>
      </w:r>
      <w:r w:rsidR="00514D33">
        <w:t xml:space="preserve">. </w:t>
      </w:r>
      <w:r>
        <w:t>Nick alla porter la cuvette dans la cuisine</w:t>
      </w:r>
      <w:r w:rsidR="00514D33">
        <w:t>.</w:t>
      </w:r>
    </w:p>
    <w:p w14:paraId="4CD052A4" w14:textId="77777777" w:rsidR="00514D33" w:rsidRDefault="005A7F50">
      <w:r>
        <w:t>L</w:t>
      </w:r>
      <w:r w:rsidR="00514D33">
        <w:t>’</w:t>
      </w:r>
      <w:r>
        <w:t>Oncle Georges regarda son bras</w:t>
      </w:r>
      <w:r w:rsidR="00514D33">
        <w:t xml:space="preserve">. </w:t>
      </w:r>
      <w:r>
        <w:t>Le jeune Indien eut une réminiscence et sourit</w:t>
      </w:r>
      <w:r w:rsidR="00514D33">
        <w:t>.</w:t>
      </w:r>
    </w:p>
    <w:p w14:paraId="6EFF39F6" w14:textId="77777777" w:rsidR="00514D33" w:rsidRDefault="00514D33">
      <w:r>
        <w:t>— </w:t>
      </w:r>
      <w:r w:rsidR="005A7F50">
        <w:t>Je te mettrai de l</w:t>
      </w:r>
      <w:r>
        <w:t>’</w:t>
      </w:r>
      <w:r w:rsidR="005A7F50">
        <w:t>eau oxygénée</w:t>
      </w:r>
      <w:r>
        <w:t xml:space="preserve">, </w:t>
      </w:r>
      <w:r w:rsidR="005A7F50">
        <w:t>Georges</w:t>
      </w:r>
      <w:r>
        <w:t xml:space="preserve">, </w:t>
      </w:r>
      <w:r w:rsidR="005A7F50">
        <w:t>dit le docteur</w:t>
      </w:r>
      <w:r>
        <w:t>.</w:t>
      </w:r>
    </w:p>
    <w:p w14:paraId="505F9125" w14:textId="77777777" w:rsidR="00514D33" w:rsidRDefault="005A7F50">
      <w:r>
        <w:t>Il se pencha sur l</w:t>
      </w:r>
      <w:r w:rsidR="00514D33">
        <w:t>’</w:t>
      </w:r>
      <w:r>
        <w:t>Indienne</w:t>
      </w:r>
      <w:r w:rsidR="00514D33">
        <w:t xml:space="preserve">. </w:t>
      </w:r>
      <w:r>
        <w:t>Elle était tranquille maint</w:t>
      </w:r>
      <w:r>
        <w:t>e</w:t>
      </w:r>
      <w:r>
        <w:t>nant</w:t>
      </w:r>
      <w:r w:rsidR="00514D33">
        <w:t xml:space="preserve">, </w:t>
      </w:r>
      <w:r>
        <w:t>les yeux clos</w:t>
      </w:r>
      <w:r w:rsidR="00514D33">
        <w:t xml:space="preserve">. </w:t>
      </w:r>
      <w:r>
        <w:t>Elle était très pâle</w:t>
      </w:r>
      <w:r w:rsidR="00514D33">
        <w:t xml:space="preserve">. </w:t>
      </w:r>
      <w:r>
        <w:t>Elle ne savait pas ce qu</w:t>
      </w:r>
      <w:r w:rsidR="00514D33">
        <w:t>’</w:t>
      </w:r>
      <w:r>
        <w:t>il était advenu de l</w:t>
      </w:r>
      <w:r w:rsidR="00514D33">
        <w:t>’</w:t>
      </w:r>
      <w:r>
        <w:t>enfant ni rien</w:t>
      </w:r>
      <w:r w:rsidR="00514D33">
        <w:t>.</w:t>
      </w:r>
    </w:p>
    <w:p w14:paraId="7D501F2A" w14:textId="77777777" w:rsidR="00514D33" w:rsidRDefault="00514D33">
      <w:r>
        <w:t>— </w:t>
      </w:r>
      <w:r w:rsidR="005A7F50">
        <w:t xml:space="preserve">Je reviendrai </w:t>
      </w:r>
      <w:r w:rsidR="005A7F50">
        <w:rPr>
          <w:bCs/>
        </w:rPr>
        <w:t>demain matin</w:t>
      </w:r>
      <w:r>
        <w:rPr>
          <w:bCs/>
        </w:rPr>
        <w:t xml:space="preserve">, </w:t>
      </w:r>
      <w:r w:rsidR="005A7F50">
        <w:t>dit le docteur</w:t>
      </w:r>
      <w:r>
        <w:t xml:space="preserve">, </w:t>
      </w:r>
      <w:r w:rsidR="005A7F50">
        <w:t>debout</w:t>
      </w:r>
      <w:r>
        <w:t xml:space="preserve">. </w:t>
      </w:r>
      <w:r w:rsidR="005A7F50">
        <w:t>L</w:t>
      </w:r>
      <w:r>
        <w:t>’</w:t>
      </w:r>
      <w:r w:rsidR="005A7F50">
        <w:t>infirmière de Saint-Ignace arrivera vers midi et elle apportera tout ce dont nous avons besoin</w:t>
      </w:r>
      <w:r>
        <w:t xml:space="preserve">. </w:t>
      </w:r>
      <w:r w:rsidR="005A7F50">
        <w:t>Il se sentait d</w:t>
      </w:r>
      <w:r>
        <w:t>’</w:t>
      </w:r>
      <w:r w:rsidR="005A7F50">
        <w:t>humeur hilare et bavarde comme les joueurs de football au vestiaire</w:t>
      </w:r>
      <w:r>
        <w:t xml:space="preserve">, </w:t>
      </w:r>
      <w:r w:rsidR="005A7F50">
        <w:t>après la pa</w:t>
      </w:r>
      <w:r w:rsidR="005A7F50">
        <w:t>r</w:t>
      </w:r>
      <w:r w:rsidR="005A7F50">
        <w:t>tie</w:t>
      </w:r>
      <w:r>
        <w:t>.</w:t>
      </w:r>
    </w:p>
    <w:p w14:paraId="05C88F97" w14:textId="77777777" w:rsidR="00514D33" w:rsidRDefault="00514D33">
      <w:r>
        <w:t>— </w:t>
      </w:r>
      <w:r w:rsidR="005A7F50">
        <w:t xml:space="preserve">En voilà une digne de journal </w:t>
      </w:r>
      <w:r w:rsidR="005A7F50">
        <w:rPr>
          <w:bCs/>
        </w:rPr>
        <w:t>médical</w:t>
      </w:r>
      <w:r>
        <w:t xml:space="preserve">, </w:t>
      </w:r>
      <w:r w:rsidR="005A7F50">
        <w:t>Georges</w:t>
      </w:r>
      <w:r>
        <w:t xml:space="preserve">, </w:t>
      </w:r>
      <w:r w:rsidR="005A7F50">
        <w:rPr>
          <w:bCs/>
        </w:rPr>
        <w:t>dit-il</w:t>
      </w:r>
      <w:r>
        <w:rPr>
          <w:bCs/>
        </w:rPr>
        <w:t xml:space="preserve">. </w:t>
      </w:r>
      <w:r w:rsidR="005A7F50">
        <w:t xml:space="preserve">Faire une césarienne avec un couteau de poche et la recoudre avec des </w:t>
      </w:r>
      <w:r w:rsidR="005A7F50">
        <w:rPr>
          <w:bCs/>
        </w:rPr>
        <w:t xml:space="preserve">bas-de-ligne </w:t>
      </w:r>
      <w:r w:rsidR="005A7F50">
        <w:t>en crin de trois mètres</w:t>
      </w:r>
      <w:r>
        <w:t>.</w:t>
      </w:r>
    </w:p>
    <w:p w14:paraId="7A3934BF" w14:textId="77777777" w:rsidR="00514D33" w:rsidRDefault="005A7F50">
      <w:pPr>
        <w:rPr>
          <w:bCs/>
        </w:rPr>
      </w:pPr>
      <w:r>
        <w:t>L</w:t>
      </w:r>
      <w:r w:rsidR="00514D33">
        <w:t>’</w:t>
      </w:r>
      <w:r>
        <w:t>Oncle Georges</w:t>
      </w:r>
      <w:r w:rsidR="00514D33">
        <w:t xml:space="preserve">, </w:t>
      </w:r>
      <w:r>
        <w:t>adossé au mur</w:t>
      </w:r>
      <w:r w:rsidR="00514D33">
        <w:t xml:space="preserve">, </w:t>
      </w:r>
      <w:r>
        <w:t xml:space="preserve">regardait son </w:t>
      </w:r>
      <w:r>
        <w:rPr>
          <w:bCs/>
        </w:rPr>
        <w:t>bras</w:t>
      </w:r>
      <w:r w:rsidR="00514D33">
        <w:rPr>
          <w:bCs/>
        </w:rPr>
        <w:t>.</w:t>
      </w:r>
    </w:p>
    <w:p w14:paraId="7FA9799F" w14:textId="77777777" w:rsidR="00514D33" w:rsidRDefault="00514D33">
      <w:pPr>
        <w:rPr>
          <w:bCs/>
        </w:rPr>
      </w:pPr>
      <w:r>
        <w:rPr>
          <w:bCs/>
        </w:rPr>
        <w:t>— </w:t>
      </w:r>
      <w:r w:rsidR="005A7F50">
        <w:t>Ah</w:t>
      </w:r>
      <w:r>
        <w:t xml:space="preserve"> ! </w:t>
      </w:r>
      <w:r w:rsidR="005A7F50">
        <w:t>pas d</w:t>
      </w:r>
      <w:r>
        <w:t>’</w:t>
      </w:r>
      <w:r w:rsidR="005A7F50">
        <w:t>erreur</w:t>
      </w:r>
      <w:r>
        <w:t xml:space="preserve">, </w:t>
      </w:r>
      <w:r w:rsidR="005A7F50">
        <w:t>tu es un grand homme</w:t>
      </w:r>
      <w:r>
        <w:t xml:space="preserve">, </w:t>
      </w:r>
      <w:r w:rsidR="005A7F50">
        <w:rPr>
          <w:bCs/>
        </w:rPr>
        <w:t>dit-il</w:t>
      </w:r>
      <w:r>
        <w:rPr>
          <w:bCs/>
        </w:rPr>
        <w:t>.</w:t>
      </w:r>
    </w:p>
    <w:p w14:paraId="23ABBAE1" w14:textId="77777777" w:rsidR="00514D33" w:rsidRDefault="00514D33">
      <w:r>
        <w:rPr>
          <w:bCs/>
        </w:rPr>
        <w:t>— </w:t>
      </w:r>
      <w:r w:rsidR="005A7F50">
        <w:t>Jetons donc un coup d</w:t>
      </w:r>
      <w:r>
        <w:t>’</w:t>
      </w:r>
      <w:r w:rsidR="005A7F50">
        <w:t>œil sur l</w:t>
      </w:r>
      <w:r>
        <w:t>’</w:t>
      </w:r>
      <w:r w:rsidR="005A7F50">
        <w:t>heureux papa</w:t>
      </w:r>
      <w:r>
        <w:t xml:space="preserve">. </w:t>
      </w:r>
      <w:r w:rsidR="005A7F50">
        <w:t>Ce sont généralement les plus malheureux dans ces petites affaires</w:t>
      </w:r>
      <w:r>
        <w:t xml:space="preserve">, </w:t>
      </w:r>
      <w:r w:rsidR="005A7F50">
        <w:t>dit le docteur</w:t>
      </w:r>
      <w:r>
        <w:t xml:space="preserve">. </w:t>
      </w:r>
      <w:r w:rsidR="005A7F50">
        <w:t>Je dois dire que celui-ci a pris tout ça plutôt tranqui</w:t>
      </w:r>
      <w:r w:rsidR="005A7F50">
        <w:t>l</w:t>
      </w:r>
      <w:r w:rsidR="005A7F50">
        <w:t>lement</w:t>
      </w:r>
      <w:r>
        <w:t>.</w:t>
      </w:r>
    </w:p>
    <w:p w14:paraId="0E2D15CB" w14:textId="77777777" w:rsidR="00514D33" w:rsidRDefault="005A7F50">
      <w:r>
        <w:t>Il tira la couverture qui couvrait la tête de l</w:t>
      </w:r>
      <w:r w:rsidR="00514D33">
        <w:t>’</w:t>
      </w:r>
      <w:r>
        <w:t>Indien</w:t>
      </w:r>
      <w:r w:rsidR="00514D33">
        <w:t xml:space="preserve">. </w:t>
      </w:r>
      <w:r>
        <w:t>Sa main fut toute mouillée</w:t>
      </w:r>
      <w:r w:rsidR="00514D33">
        <w:t xml:space="preserve">. </w:t>
      </w:r>
      <w:r>
        <w:t xml:space="preserve">Il monta sur le bord </w:t>
      </w:r>
      <w:r>
        <w:rPr>
          <w:bCs/>
        </w:rPr>
        <w:t xml:space="preserve">de la </w:t>
      </w:r>
      <w:r>
        <w:t>couchette inf</w:t>
      </w:r>
      <w:r>
        <w:t>é</w:t>
      </w:r>
      <w:r>
        <w:t>rieure</w:t>
      </w:r>
      <w:r w:rsidR="00514D33">
        <w:t xml:space="preserve">, </w:t>
      </w:r>
      <w:r>
        <w:t>une lampe à la main</w:t>
      </w:r>
      <w:r w:rsidR="00514D33">
        <w:t xml:space="preserve">, </w:t>
      </w:r>
      <w:r>
        <w:t>et regarda</w:t>
      </w:r>
      <w:r w:rsidR="00514D33">
        <w:t>.</w:t>
      </w:r>
    </w:p>
    <w:p w14:paraId="72A9CE3B" w14:textId="77777777" w:rsidR="00514D33" w:rsidRDefault="005A7F50">
      <w:r>
        <w:rPr>
          <w:bCs/>
        </w:rPr>
        <w:lastRenderedPageBreak/>
        <w:t>L</w:t>
      </w:r>
      <w:r w:rsidR="00514D33">
        <w:rPr>
          <w:bCs/>
        </w:rPr>
        <w:t>’</w:t>
      </w:r>
      <w:r>
        <w:rPr>
          <w:bCs/>
        </w:rPr>
        <w:t xml:space="preserve">Indien </w:t>
      </w:r>
      <w:r>
        <w:t>était étendu</w:t>
      </w:r>
      <w:r w:rsidR="00514D33">
        <w:t xml:space="preserve">, </w:t>
      </w:r>
      <w:r>
        <w:t>le visage contre le mur</w:t>
      </w:r>
      <w:r w:rsidR="00514D33">
        <w:t xml:space="preserve">. </w:t>
      </w:r>
      <w:r>
        <w:t xml:space="preserve">Sa </w:t>
      </w:r>
      <w:r>
        <w:rPr>
          <w:bCs/>
        </w:rPr>
        <w:t xml:space="preserve">gorge </w:t>
      </w:r>
      <w:r>
        <w:t>était tranchée d</w:t>
      </w:r>
      <w:r w:rsidR="00514D33">
        <w:t>’</w:t>
      </w:r>
      <w:r>
        <w:t>une oreille à l</w:t>
      </w:r>
      <w:r w:rsidR="00514D33">
        <w:t>’</w:t>
      </w:r>
      <w:r>
        <w:t>autre</w:t>
      </w:r>
      <w:r w:rsidR="00514D33">
        <w:t xml:space="preserve">. </w:t>
      </w:r>
      <w:r>
        <w:t>Le sang s</w:t>
      </w:r>
      <w:r w:rsidR="00514D33">
        <w:t>’</w:t>
      </w:r>
      <w:r>
        <w:t>était écoulé</w:t>
      </w:r>
      <w:r w:rsidR="00514D33">
        <w:t xml:space="preserve">, </w:t>
      </w:r>
      <w:r>
        <w:t>formant une flaque à l</w:t>
      </w:r>
      <w:r w:rsidR="00514D33">
        <w:t>’</w:t>
      </w:r>
      <w:r>
        <w:t>endroit où le corps faisait fléchir la couchette</w:t>
      </w:r>
      <w:r w:rsidR="00514D33">
        <w:t xml:space="preserve">. </w:t>
      </w:r>
      <w:r>
        <w:t>Sa tête reposait sur son bras gauche</w:t>
      </w:r>
      <w:r w:rsidR="00514D33">
        <w:t xml:space="preserve">. </w:t>
      </w:r>
      <w:r>
        <w:t>Un rasoir ouvert était sur les couvertures</w:t>
      </w:r>
      <w:r w:rsidR="00514D33">
        <w:t xml:space="preserve">, </w:t>
      </w:r>
      <w:r>
        <w:t>la lame en l</w:t>
      </w:r>
      <w:r w:rsidR="00514D33">
        <w:t>’</w:t>
      </w:r>
      <w:r>
        <w:t>air</w:t>
      </w:r>
      <w:r w:rsidR="00514D33">
        <w:t>.</w:t>
      </w:r>
    </w:p>
    <w:p w14:paraId="7759A431" w14:textId="77777777" w:rsidR="00514D33" w:rsidRDefault="00514D33">
      <w:r>
        <w:t>— </w:t>
      </w:r>
      <w:r w:rsidR="005A7F50">
        <w:t xml:space="preserve">Fais sortir </w:t>
      </w:r>
      <w:r w:rsidR="005A7F50">
        <w:rPr>
          <w:bCs/>
        </w:rPr>
        <w:t xml:space="preserve">Nick </w:t>
      </w:r>
      <w:r w:rsidR="005A7F50">
        <w:t>de la cabane</w:t>
      </w:r>
      <w:r>
        <w:t xml:space="preserve">, </w:t>
      </w:r>
      <w:r w:rsidR="005A7F50">
        <w:t>Georges</w:t>
      </w:r>
      <w:r>
        <w:t xml:space="preserve">, </w:t>
      </w:r>
      <w:r w:rsidR="005A7F50">
        <w:t>dit le docteur</w:t>
      </w:r>
      <w:r>
        <w:t>.</w:t>
      </w:r>
    </w:p>
    <w:p w14:paraId="44FCE842" w14:textId="77777777" w:rsidR="00514D33" w:rsidRDefault="005A7F50">
      <w:r>
        <w:t>Ce n</w:t>
      </w:r>
      <w:r w:rsidR="00514D33">
        <w:t>’</w:t>
      </w:r>
      <w:r>
        <w:t>était pas la peine</w:t>
      </w:r>
      <w:r w:rsidR="00514D33">
        <w:t xml:space="preserve">. </w:t>
      </w:r>
      <w:r>
        <w:t>De la porte de la cuisine</w:t>
      </w:r>
      <w:r w:rsidR="00514D33">
        <w:t xml:space="preserve">, </w:t>
      </w:r>
      <w:r>
        <w:t>Nick avait eu tout le temps de voir la couchette quand son père</w:t>
      </w:r>
      <w:r w:rsidR="00514D33">
        <w:t xml:space="preserve">, </w:t>
      </w:r>
      <w:r>
        <w:t>la lampe à la main</w:t>
      </w:r>
      <w:r w:rsidR="00514D33">
        <w:t xml:space="preserve">, </w:t>
      </w:r>
      <w:r>
        <w:t>avait déplacé la tête de l</w:t>
      </w:r>
      <w:r w:rsidR="00514D33">
        <w:t>’</w:t>
      </w:r>
      <w:r>
        <w:t>Indien</w:t>
      </w:r>
      <w:r w:rsidR="00514D33">
        <w:t>.</w:t>
      </w:r>
    </w:p>
    <w:p w14:paraId="3566FA94" w14:textId="77777777" w:rsidR="00514D33" w:rsidRDefault="005A7F50">
      <w:pPr>
        <w:rPr>
          <w:bCs/>
        </w:rPr>
      </w:pPr>
      <w:r>
        <w:t xml:space="preserve">Il commençait tout juste de faire jour quand ils se </w:t>
      </w:r>
      <w:r>
        <w:rPr>
          <w:bCs/>
        </w:rPr>
        <w:t>retrouv</w:t>
      </w:r>
      <w:r>
        <w:rPr>
          <w:bCs/>
        </w:rPr>
        <w:t>è</w:t>
      </w:r>
      <w:r>
        <w:rPr>
          <w:bCs/>
        </w:rPr>
        <w:t>rent sur la route des bûcherons</w:t>
      </w:r>
      <w:r w:rsidR="00514D33">
        <w:rPr>
          <w:bCs/>
        </w:rPr>
        <w:t xml:space="preserve">, </w:t>
      </w:r>
      <w:r>
        <w:rPr>
          <w:bCs/>
        </w:rPr>
        <w:t>en marche vers le lac</w:t>
      </w:r>
      <w:r w:rsidR="00514D33">
        <w:rPr>
          <w:bCs/>
        </w:rPr>
        <w:t>.</w:t>
      </w:r>
    </w:p>
    <w:p w14:paraId="4AA7C7FF" w14:textId="77777777" w:rsidR="00514D33" w:rsidRDefault="00514D33">
      <w:pPr>
        <w:rPr>
          <w:bCs/>
        </w:rPr>
      </w:pPr>
      <w:r>
        <w:rPr>
          <w:bCs/>
        </w:rPr>
        <w:t>— </w:t>
      </w:r>
      <w:r w:rsidR="005A7F50">
        <w:rPr>
          <w:bCs/>
        </w:rPr>
        <w:t>Je regrette bigrement de t</w:t>
      </w:r>
      <w:r>
        <w:rPr>
          <w:bCs/>
        </w:rPr>
        <w:t>’</w:t>
      </w:r>
      <w:r w:rsidR="005A7F50">
        <w:rPr>
          <w:bCs/>
        </w:rPr>
        <w:t>avoir amené</w:t>
      </w:r>
      <w:r>
        <w:rPr>
          <w:bCs/>
        </w:rPr>
        <w:t xml:space="preserve">, </w:t>
      </w:r>
      <w:r w:rsidR="005A7F50">
        <w:rPr>
          <w:bCs/>
        </w:rPr>
        <w:t>Nickie</w:t>
      </w:r>
      <w:r>
        <w:rPr>
          <w:bCs/>
        </w:rPr>
        <w:t xml:space="preserve">, </w:t>
      </w:r>
      <w:r w:rsidR="005A7F50">
        <w:rPr>
          <w:bCs/>
        </w:rPr>
        <w:t>lui dit le docteur</w:t>
      </w:r>
      <w:r>
        <w:rPr>
          <w:bCs/>
        </w:rPr>
        <w:t xml:space="preserve">, </w:t>
      </w:r>
      <w:r w:rsidR="005A7F50">
        <w:rPr>
          <w:bCs/>
        </w:rPr>
        <w:t>toute son hilarité post-opératoire disparue</w:t>
      </w:r>
      <w:r>
        <w:rPr>
          <w:bCs/>
        </w:rPr>
        <w:t xml:space="preserve">. </w:t>
      </w:r>
      <w:r w:rsidR="005A7F50">
        <w:rPr>
          <w:bCs/>
        </w:rPr>
        <w:t>Je t</w:t>
      </w:r>
      <w:r>
        <w:rPr>
          <w:bCs/>
        </w:rPr>
        <w:t>’</w:t>
      </w:r>
      <w:r w:rsidR="005A7F50">
        <w:rPr>
          <w:bCs/>
        </w:rPr>
        <w:t>ai fait passer dans un vilain gâchis</w:t>
      </w:r>
      <w:r>
        <w:rPr>
          <w:bCs/>
        </w:rPr>
        <w:t>.</w:t>
      </w:r>
    </w:p>
    <w:p w14:paraId="21B05F60" w14:textId="77777777" w:rsidR="00514D33" w:rsidRDefault="00514D33">
      <w:pPr>
        <w:rPr>
          <w:bCs/>
        </w:rPr>
      </w:pPr>
      <w:r>
        <w:rPr>
          <w:bCs/>
        </w:rPr>
        <w:t>— </w:t>
      </w:r>
      <w:r w:rsidR="005A7F50">
        <w:rPr>
          <w:bCs/>
        </w:rPr>
        <w:t>Est-ce que les dames ont toujours autant de mal pour avoir leurs bébés</w:t>
      </w:r>
      <w:r>
        <w:rPr>
          <w:bCs/>
        </w:rPr>
        <w:t xml:space="preserve"> ? </w:t>
      </w:r>
      <w:r w:rsidR="005A7F50">
        <w:rPr>
          <w:bCs/>
        </w:rPr>
        <w:t>demanda Nick</w:t>
      </w:r>
      <w:r>
        <w:rPr>
          <w:bCs/>
        </w:rPr>
        <w:t>.</w:t>
      </w:r>
    </w:p>
    <w:p w14:paraId="0647A245" w14:textId="77777777" w:rsidR="00514D33" w:rsidRDefault="00514D33">
      <w:r>
        <w:rPr>
          <w:bCs/>
        </w:rPr>
        <w:t>— </w:t>
      </w:r>
      <w:r w:rsidR="005A7F50">
        <w:rPr>
          <w:bCs/>
        </w:rPr>
        <w:t>Non</w:t>
      </w:r>
      <w:r>
        <w:rPr>
          <w:bCs/>
        </w:rPr>
        <w:t xml:space="preserve">, </w:t>
      </w:r>
      <w:r w:rsidR="005A7F50">
        <w:rPr>
          <w:bCs/>
        </w:rPr>
        <w:t>ça c</w:t>
      </w:r>
      <w:r>
        <w:rPr>
          <w:bCs/>
        </w:rPr>
        <w:t>’</w:t>
      </w:r>
      <w:r w:rsidR="005A7F50">
        <w:rPr>
          <w:bCs/>
        </w:rPr>
        <w:t xml:space="preserve">était </w:t>
      </w:r>
      <w:r w:rsidR="005A7F50">
        <w:t>tout à fait exceptionnel</w:t>
      </w:r>
      <w:r>
        <w:t>.</w:t>
      </w:r>
    </w:p>
    <w:p w14:paraId="0528F3FB" w14:textId="77777777" w:rsidR="00514D33" w:rsidRDefault="00514D33">
      <w:r>
        <w:t>— </w:t>
      </w:r>
      <w:r w:rsidR="005A7F50">
        <w:t>Pourquoi s</w:t>
      </w:r>
      <w:r>
        <w:t>’</w:t>
      </w:r>
      <w:r w:rsidR="005A7F50">
        <w:t>est-il tué</w:t>
      </w:r>
      <w:r>
        <w:t xml:space="preserve">, </w:t>
      </w:r>
      <w:r w:rsidR="005A7F50">
        <w:t>papa</w:t>
      </w:r>
      <w:r>
        <w:t> ?</w:t>
      </w:r>
    </w:p>
    <w:p w14:paraId="0F249F88" w14:textId="77777777" w:rsidR="00514D33" w:rsidRDefault="00514D33">
      <w:r>
        <w:t>— </w:t>
      </w:r>
      <w:r w:rsidR="005A7F50">
        <w:t>Je ne sais pas</w:t>
      </w:r>
      <w:r>
        <w:t xml:space="preserve">, </w:t>
      </w:r>
      <w:r w:rsidR="005A7F50">
        <w:rPr>
          <w:bCs/>
        </w:rPr>
        <w:t>Nick</w:t>
      </w:r>
      <w:r>
        <w:rPr>
          <w:bCs/>
        </w:rPr>
        <w:t xml:space="preserve">. </w:t>
      </w:r>
      <w:r w:rsidR="005A7F50">
        <w:t>Il ne pouvait pas en supporter d</w:t>
      </w:r>
      <w:r w:rsidR="005A7F50">
        <w:t>a</w:t>
      </w:r>
      <w:r w:rsidR="005A7F50">
        <w:t>vantage</w:t>
      </w:r>
      <w:r>
        <w:t xml:space="preserve">, </w:t>
      </w:r>
      <w:r w:rsidR="005A7F50">
        <w:t>je suppose</w:t>
      </w:r>
      <w:r>
        <w:t>.</w:t>
      </w:r>
    </w:p>
    <w:p w14:paraId="0B08D27E" w14:textId="77777777" w:rsidR="00514D33" w:rsidRDefault="00514D33">
      <w:pPr>
        <w:rPr>
          <w:bCs/>
        </w:rPr>
      </w:pPr>
      <w:r>
        <w:t>— </w:t>
      </w:r>
      <w:r w:rsidR="005A7F50">
        <w:t>Est-ce qu</w:t>
      </w:r>
      <w:r>
        <w:t>’</w:t>
      </w:r>
      <w:r w:rsidR="005A7F50">
        <w:t>il y a beaucoup d</w:t>
      </w:r>
      <w:r>
        <w:t>’</w:t>
      </w:r>
      <w:r w:rsidR="005A7F50">
        <w:t>hommes qui se tuent</w:t>
      </w:r>
      <w:r>
        <w:t xml:space="preserve">, </w:t>
      </w:r>
      <w:r w:rsidR="005A7F50">
        <w:rPr>
          <w:bCs/>
        </w:rPr>
        <w:t>papa</w:t>
      </w:r>
      <w:r>
        <w:rPr>
          <w:bCs/>
        </w:rPr>
        <w:t> ?</w:t>
      </w:r>
    </w:p>
    <w:p w14:paraId="6C7FD415" w14:textId="77777777" w:rsidR="00514D33" w:rsidRDefault="00514D33">
      <w:r>
        <w:rPr>
          <w:bCs/>
        </w:rPr>
        <w:t>— </w:t>
      </w:r>
      <w:r w:rsidR="005A7F50">
        <w:t>Pas beaucoup</w:t>
      </w:r>
      <w:r>
        <w:t xml:space="preserve">, </w:t>
      </w:r>
      <w:r w:rsidR="005A7F50">
        <w:t>Nick</w:t>
      </w:r>
      <w:r>
        <w:t>.</w:t>
      </w:r>
    </w:p>
    <w:p w14:paraId="7EF81F30" w14:textId="77777777" w:rsidR="00514D33" w:rsidRDefault="00514D33">
      <w:pPr>
        <w:rPr>
          <w:bCs/>
        </w:rPr>
      </w:pPr>
      <w:r>
        <w:t>— </w:t>
      </w:r>
      <w:r w:rsidR="005A7F50">
        <w:t xml:space="preserve">Beaucoup de </w:t>
      </w:r>
      <w:r w:rsidR="005A7F50">
        <w:rPr>
          <w:bCs/>
        </w:rPr>
        <w:t>femmes</w:t>
      </w:r>
      <w:r>
        <w:rPr>
          <w:bCs/>
        </w:rPr>
        <w:t> ?</w:t>
      </w:r>
    </w:p>
    <w:p w14:paraId="0FD1747E" w14:textId="77777777" w:rsidR="00514D33" w:rsidRDefault="00514D33">
      <w:r>
        <w:rPr>
          <w:bCs/>
        </w:rPr>
        <w:t>— </w:t>
      </w:r>
      <w:r w:rsidR="005A7F50">
        <w:t>Presque jamais</w:t>
      </w:r>
      <w:r>
        <w:t>.</w:t>
      </w:r>
    </w:p>
    <w:p w14:paraId="716EC995" w14:textId="77777777" w:rsidR="00514D33" w:rsidRDefault="00514D33">
      <w:r>
        <w:t>— </w:t>
      </w:r>
      <w:r w:rsidR="005A7F50">
        <w:t>Jamais</w:t>
      </w:r>
      <w:r>
        <w:t> ?</w:t>
      </w:r>
    </w:p>
    <w:p w14:paraId="423841BB" w14:textId="77777777" w:rsidR="00514D33" w:rsidRDefault="00514D33">
      <w:r>
        <w:lastRenderedPageBreak/>
        <w:t>— </w:t>
      </w:r>
      <w:r w:rsidR="005A7F50">
        <w:t>Oh</w:t>
      </w:r>
      <w:r>
        <w:t xml:space="preserve"> ! </w:t>
      </w:r>
      <w:r w:rsidR="005A7F50">
        <w:t>si</w:t>
      </w:r>
      <w:r>
        <w:t xml:space="preserve">. </w:t>
      </w:r>
      <w:r w:rsidR="005A7F50">
        <w:t>Quelquefois</w:t>
      </w:r>
      <w:r>
        <w:t>.</w:t>
      </w:r>
    </w:p>
    <w:p w14:paraId="033E6C4B" w14:textId="77777777" w:rsidR="00514D33" w:rsidRDefault="00514D33">
      <w:r>
        <w:t>— </w:t>
      </w:r>
      <w:r w:rsidR="005A7F50">
        <w:t>Papa</w:t>
      </w:r>
      <w:r>
        <w:t> ?</w:t>
      </w:r>
    </w:p>
    <w:p w14:paraId="0CCD260F" w14:textId="77777777" w:rsidR="00514D33" w:rsidRDefault="00514D33">
      <w:r>
        <w:t>— </w:t>
      </w:r>
      <w:r w:rsidR="005A7F50">
        <w:t>Oui</w:t>
      </w:r>
      <w:r>
        <w:t>.</w:t>
      </w:r>
    </w:p>
    <w:p w14:paraId="3539B264" w14:textId="77777777" w:rsidR="00514D33" w:rsidRDefault="00514D33">
      <w:r>
        <w:t>— </w:t>
      </w:r>
      <w:r w:rsidR="005A7F50">
        <w:t xml:space="preserve">Où </w:t>
      </w:r>
      <w:r w:rsidR="005A7F50">
        <w:rPr>
          <w:bCs/>
        </w:rPr>
        <w:t>est allé l</w:t>
      </w:r>
      <w:r>
        <w:rPr>
          <w:bCs/>
        </w:rPr>
        <w:t>’</w:t>
      </w:r>
      <w:r w:rsidR="005A7F50">
        <w:t>Oncle Georges</w:t>
      </w:r>
      <w:r>
        <w:t> ?</w:t>
      </w:r>
    </w:p>
    <w:p w14:paraId="017D85DB" w14:textId="77777777" w:rsidR="00514D33" w:rsidRDefault="00514D33">
      <w:r>
        <w:t>— </w:t>
      </w:r>
      <w:r w:rsidR="005A7F50">
        <w:t>Tu le reverras</w:t>
      </w:r>
      <w:r>
        <w:t xml:space="preserve">, </w:t>
      </w:r>
      <w:r w:rsidR="005A7F50">
        <w:t>sois tranquille</w:t>
      </w:r>
      <w:r>
        <w:t>.</w:t>
      </w:r>
    </w:p>
    <w:p w14:paraId="4784DD7D" w14:textId="77777777" w:rsidR="00514D33" w:rsidRDefault="00514D33">
      <w:r>
        <w:t>— </w:t>
      </w:r>
      <w:r w:rsidR="005A7F50">
        <w:t>Est-ce que c</w:t>
      </w:r>
      <w:r>
        <w:t>’</w:t>
      </w:r>
      <w:r w:rsidR="005A7F50">
        <w:t>est dur de mourir</w:t>
      </w:r>
      <w:r>
        <w:t xml:space="preserve">, </w:t>
      </w:r>
      <w:r w:rsidR="005A7F50">
        <w:t>papa</w:t>
      </w:r>
      <w:r>
        <w:t> ?</w:t>
      </w:r>
    </w:p>
    <w:p w14:paraId="4F31EC13" w14:textId="77777777" w:rsidR="00514D33" w:rsidRDefault="00514D33">
      <w:pPr>
        <w:rPr>
          <w:bCs/>
        </w:rPr>
      </w:pPr>
      <w:r>
        <w:t>— </w:t>
      </w:r>
      <w:r w:rsidR="005A7F50">
        <w:rPr>
          <w:bCs/>
        </w:rPr>
        <w:t>Non</w:t>
      </w:r>
      <w:r>
        <w:rPr>
          <w:bCs/>
        </w:rPr>
        <w:t xml:space="preserve">, </w:t>
      </w:r>
      <w:r w:rsidR="005A7F50">
        <w:rPr>
          <w:bCs/>
        </w:rPr>
        <w:t>je crois que c</w:t>
      </w:r>
      <w:r>
        <w:rPr>
          <w:bCs/>
        </w:rPr>
        <w:t>’</w:t>
      </w:r>
      <w:r w:rsidR="005A7F50">
        <w:rPr>
          <w:bCs/>
        </w:rPr>
        <w:t>est assez facile</w:t>
      </w:r>
      <w:r>
        <w:rPr>
          <w:bCs/>
        </w:rPr>
        <w:t xml:space="preserve">, </w:t>
      </w:r>
      <w:r w:rsidR="005A7F50">
        <w:rPr>
          <w:bCs/>
        </w:rPr>
        <w:t>Nick</w:t>
      </w:r>
      <w:r>
        <w:rPr>
          <w:bCs/>
        </w:rPr>
        <w:t xml:space="preserve">. </w:t>
      </w:r>
      <w:r w:rsidR="005A7F50">
        <w:rPr>
          <w:bCs/>
        </w:rPr>
        <w:t>Ça dépend</w:t>
      </w:r>
      <w:r>
        <w:rPr>
          <w:bCs/>
        </w:rPr>
        <w:t>.</w:t>
      </w:r>
    </w:p>
    <w:p w14:paraId="493A7290" w14:textId="77777777" w:rsidR="00514D33" w:rsidRDefault="005A7F50">
      <w:pPr>
        <w:rPr>
          <w:bCs/>
        </w:rPr>
      </w:pPr>
      <w:r>
        <w:rPr>
          <w:bCs/>
        </w:rPr>
        <w:t>Ils étaient assis dans le bateau</w:t>
      </w:r>
      <w:r w:rsidR="00514D33">
        <w:rPr>
          <w:bCs/>
        </w:rPr>
        <w:t xml:space="preserve">, </w:t>
      </w:r>
      <w:r>
        <w:rPr>
          <w:bCs/>
        </w:rPr>
        <w:t>Nick à l</w:t>
      </w:r>
      <w:r w:rsidR="00514D33">
        <w:rPr>
          <w:bCs/>
        </w:rPr>
        <w:t>’</w:t>
      </w:r>
      <w:r>
        <w:rPr>
          <w:bCs/>
        </w:rPr>
        <w:t>arrière</w:t>
      </w:r>
      <w:r w:rsidR="00514D33">
        <w:rPr>
          <w:bCs/>
        </w:rPr>
        <w:t xml:space="preserve">, </w:t>
      </w:r>
      <w:r>
        <w:rPr>
          <w:bCs/>
        </w:rPr>
        <w:t>et son père ramait</w:t>
      </w:r>
      <w:r w:rsidR="00514D33">
        <w:rPr>
          <w:bCs/>
        </w:rPr>
        <w:t xml:space="preserve">. </w:t>
      </w:r>
      <w:r>
        <w:rPr>
          <w:bCs/>
        </w:rPr>
        <w:t>Le soleil s</w:t>
      </w:r>
      <w:r w:rsidR="00514D33">
        <w:rPr>
          <w:bCs/>
        </w:rPr>
        <w:t>’</w:t>
      </w:r>
      <w:r>
        <w:rPr>
          <w:bCs/>
        </w:rPr>
        <w:t>élevait au-dessus des collines</w:t>
      </w:r>
      <w:r w:rsidR="00514D33">
        <w:rPr>
          <w:bCs/>
        </w:rPr>
        <w:t xml:space="preserve">. </w:t>
      </w:r>
      <w:r>
        <w:rPr>
          <w:bCs/>
        </w:rPr>
        <w:t>Un bar sauta</w:t>
      </w:r>
      <w:r w:rsidR="00514D33">
        <w:rPr>
          <w:bCs/>
        </w:rPr>
        <w:t xml:space="preserve">, </w:t>
      </w:r>
      <w:r>
        <w:rPr>
          <w:bCs/>
        </w:rPr>
        <w:t>faisant un cercle sur l</w:t>
      </w:r>
      <w:r w:rsidR="00514D33">
        <w:rPr>
          <w:bCs/>
        </w:rPr>
        <w:t>’</w:t>
      </w:r>
      <w:r>
        <w:rPr>
          <w:bCs/>
        </w:rPr>
        <w:t>eau</w:t>
      </w:r>
      <w:r w:rsidR="00514D33">
        <w:rPr>
          <w:bCs/>
        </w:rPr>
        <w:t>.</w:t>
      </w:r>
    </w:p>
    <w:p w14:paraId="6249DA19" w14:textId="77777777" w:rsidR="00514D33" w:rsidRDefault="005A7F50">
      <w:r>
        <w:rPr>
          <w:bCs/>
        </w:rPr>
        <w:t xml:space="preserve">Nick </w:t>
      </w:r>
      <w:r>
        <w:t>laissait traîner sa main dans l</w:t>
      </w:r>
      <w:r w:rsidR="00514D33">
        <w:t>’</w:t>
      </w:r>
      <w:r>
        <w:t>eau qui paraissait cha</w:t>
      </w:r>
      <w:r>
        <w:t>u</w:t>
      </w:r>
      <w:r>
        <w:t>de avec ce froid vif du matin</w:t>
      </w:r>
      <w:r w:rsidR="00514D33">
        <w:t>.</w:t>
      </w:r>
    </w:p>
    <w:p w14:paraId="4640DE7A" w14:textId="77777777" w:rsidR="00514D33" w:rsidRDefault="005A7F50">
      <w:r>
        <w:t>Dans le petit jour de l</w:t>
      </w:r>
      <w:r w:rsidR="00514D33">
        <w:t>’</w:t>
      </w:r>
      <w:r>
        <w:t>aube</w:t>
      </w:r>
      <w:r w:rsidR="00514D33">
        <w:t xml:space="preserve">, </w:t>
      </w:r>
      <w:r>
        <w:t>sur le lac</w:t>
      </w:r>
      <w:r w:rsidR="00514D33">
        <w:t xml:space="preserve">, </w:t>
      </w:r>
      <w:r>
        <w:t xml:space="preserve">assis à </w:t>
      </w:r>
      <w:r>
        <w:rPr>
          <w:bCs/>
        </w:rPr>
        <w:t>l</w:t>
      </w:r>
      <w:r w:rsidR="00514D33">
        <w:rPr>
          <w:bCs/>
        </w:rPr>
        <w:t>’</w:t>
      </w:r>
      <w:r>
        <w:rPr>
          <w:bCs/>
        </w:rPr>
        <w:t xml:space="preserve">arrière </w:t>
      </w:r>
      <w:r>
        <w:t>du bateau où son père ramait</w:t>
      </w:r>
      <w:r w:rsidR="00514D33">
        <w:t xml:space="preserve">, </w:t>
      </w:r>
      <w:r>
        <w:t>il se sentait tout à fait sûr de ne j</w:t>
      </w:r>
      <w:r>
        <w:t>a</w:t>
      </w:r>
      <w:r>
        <w:t>mais mourir</w:t>
      </w:r>
      <w:r w:rsidR="00514D33">
        <w:t>.</w:t>
      </w:r>
    </w:p>
    <w:p w14:paraId="41A3CFA7" w14:textId="77777777" w:rsidR="005A7F50" w:rsidRDefault="005A7F50" w:rsidP="00514D33">
      <w:pPr>
        <w:pStyle w:val="Titre1"/>
      </w:pPr>
      <w:bookmarkStart w:id="9" w:name="_Toc202374688"/>
      <w:r>
        <w:lastRenderedPageBreak/>
        <w:t>Les tueurs</w:t>
      </w:r>
      <w:bookmarkEnd w:id="9"/>
    </w:p>
    <w:p w14:paraId="446211A2" w14:textId="77777777" w:rsidR="00514D33" w:rsidRDefault="005A7F50">
      <w:r>
        <w:t>La porte du restaurant Henry s</w:t>
      </w:r>
      <w:r w:rsidR="00514D33">
        <w:t>’</w:t>
      </w:r>
      <w:r>
        <w:t>ouvrit et deux hommes e</w:t>
      </w:r>
      <w:r>
        <w:t>n</w:t>
      </w:r>
      <w:r>
        <w:t>trèrent</w:t>
      </w:r>
      <w:r w:rsidR="00514D33">
        <w:t xml:space="preserve">. </w:t>
      </w:r>
      <w:r>
        <w:t>Ils s</w:t>
      </w:r>
      <w:r w:rsidR="00514D33">
        <w:t>’</w:t>
      </w:r>
      <w:r>
        <w:t>assirent devant le comptoir</w:t>
      </w:r>
      <w:r w:rsidR="00514D33">
        <w:t>.</w:t>
      </w:r>
    </w:p>
    <w:p w14:paraId="014B5723" w14:textId="77777777" w:rsidR="00514D33" w:rsidRDefault="00514D33">
      <w:r>
        <w:t>— </w:t>
      </w:r>
      <w:r w:rsidR="005A7F50">
        <w:t>Qu</w:t>
      </w:r>
      <w:r>
        <w:t>’</w:t>
      </w:r>
      <w:r w:rsidR="005A7F50">
        <w:t>est-ce que ce sera</w:t>
      </w:r>
      <w:r>
        <w:t xml:space="preserve"> ? </w:t>
      </w:r>
      <w:r w:rsidR="005A7F50">
        <w:t>leur demanda Georges</w:t>
      </w:r>
      <w:r>
        <w:t>.</w:t>
      </w:r>
    </w:p>
    <w:p w14:paraId="425A80AE" w14:textId="77777777" w:rsidR="00514D33" w:rsidRDefault="00514D33">
      <w:r>
        <w:t>— </w:t>
      </w:r>
      <w:r w:rsidR="005A7F50">
        <w:t>J</w:t>
      </w:r>
      <w:r>
        <w:t>’</w:t>
      </w:r>
      <w:r w:rsidR="005A7F50">
        <w:t>sais pas</w:t>
      </w:r>
      <w:r>
        <w:t xml:space="preserve">, </w:t>
      </w:r>
      <w:r w:rsidR="005A7F50">
        <w:t>dit l</w:t>
      </w:r>
      <w:r>
        <w:t>’</w:t>
      </w:r>
      <w:r w:rsidR="005A7F50">
        <w:t>un des deux hommes</w:t>
      </w:r>
      <w:r>
        <w:t xml:space="preserve">. </w:t>
      </w:r>
      <w:r w:rsidR="005A7F50">
        <w:t>Qu</w:t>
      </w:r>
      <w:r>
        <w:t>’</w:t>
      </w:r>
      <w:r w:rsidR="005A7F50">
        <w:t>est-ce que tu veux bouffer</w:t>
      </w:r>
      <w:r>
        <w:t xml:space="preserve">, </w:t>
      </w:r>
      <w:r w:rsidR="005A7F50">
        <w:t>Al</w:t>
      </w:r>
      <w:r>
        <w:t> ?</w:t>
      </w:r>
    </w:p>
    <w:p w14:paraId="25075813" w14:textId="77777777" w:rsidR="00514D33" w:rsidRDefault="00514D33">
      <w:r>
        <w:t>— </w:t>
      </w:r>
      <w:r w:rsidR="005A7F50">
        <w:t>J</w:t>
      </w:r>
      <w:r>
        <w:t>’</w:t>
      </w:r>
      <w:r w:rsidR="005A7F50">
        <w:t>sais pas</w:t>
      </w:r>
      <w:r>
        <w:t xml:space="preserve">, </w:t>
      </w:r>
      <w:r w:rsidR="005A7F50">
        <w:t>fit Al</w:t>
      </w:r>
      <w:r>
        <w:t xml:space="preserve">. </w:t>
      </w:r>
      <w:r w:rsidR="005A7F50">
        <w:t>J</w:t>
      </w:r>
      <w:r>
        <w:t>’</w:t>
      </w:r>
      <w:r w:rsidR="005A7F50">
        <w:t>sais pas ce que je veux bouffer</w:t>
      </w:r>
      <w:r>
        <w:t>.</w:t>
      </w:r>
    </w:p>
    <w:p w14:paraId="25CA8D12" w14:textId="77777777" w:rsidR="00514D33" w:rsidRDefault="005A7F50">
      <w:r>
        <w:t>Dehors il commençait à faire sombre</w:t>
      </w:r>
      <w:r w:rsidR="00514D33">
        <w:t xml:space="preserve">. </w:t>
      </w:r>
      <w:r>
        <w:t>La lueur du réve</w:t>
      </w:r>
      <w:r>
        <w:t>r</w:t>
      </w:r>
      <w:r>
        <w:t xml:space="preserve">bère </w:t>
      </w:r>
      <w:r>
        <w:rPr>
          <w:bCs/>
        </w:rPr>
        <w:t>s</w:t>
      </w:r>
      <w:r w:rsidR="00514D33">
        <w:rPr>
          <w:bCs/>
        </w:rPr>
        <w:t>’</w:t>
      </w:r>
      <w:r>
        <w:rPr>
          <w:bCs/>
        </w:rPr>
        <w:t xml:space="preserve">alluma </w:t>
      </w:r>
      <w:r>
        <w:t>derrière la vitre</w:t>
      </w:r>
      <w:r w:rsidR="00514D33">
        <w:t xml:space="preserve">. </w:t>
      </w:r>
      <w:r>
        <w:t>Les deux hommes assis au com</w:t>
      </w:r>
      <w:r>
        <w:t>p</w:t>
      </w:r>
      <w:r>
        <w:t xml:space="preserve">toir </w:t>
      </w:r>
      <w:r>
        <w:rPr>
          <w:bCs/>
        </w:rPr>
        <w:t xml:space="preserve">consultèrent </w:t>
      </w:r>
      <w:r>
        <w:t>le menu</w:t>
      </w:r>
      <w:r w:rsidR="00514D33">
        <w:t xml:space="preserve">. </w:t>
      </w:r>
      <w:r>
        <w:t>À l</w:t>
      </w:r>
      <w:r w:rsidR="00514D33">
        <w:t>’</w:t>
      </w:r>
      <w:r>
        <w:t xml:space="preserve">autre bout du </w:t>
      </w:r>
      <w:r>
        <w:rPr>
          <w:bCs/>
        </w:rPr>
        <w:t>comptoir</w:t>
      </w:r>
      <w:r w:rsidR="00514D33">
        <w:rPr>
          <w:bCs/>
        </w:rPr>
        <w:t xml:space="preserve">, </w:t>
      </w:r>
      <w:r>
        <w:rPr>
          <w:bCs/>
        </w:rPr>
        <w:t xml:space="preserve">Nick Adams </w:t>
      </w:r>
      <w:r>
        <w:t>les regardait</w:t>
      </w:r>
      <w:r w:rsidR="00514D33">
        <w:t xml:space="preserve">. </w:t>
      </w:r>
      <w:r>
        <w:t>Il causait avec Georges quand ils étaient entrés</w:t>
      </w:r>
      <w:r w:rsidR="00514D33">
        <w:t>.</w:t>
      </w:r>
    </w:p>
    <w:p w14:paraId="6692BFE8" w14:textId="77777777" w:rsidR="00514D33" w:rsidRDefault="00514D33">
      <w:r>
        <w:t>— </w:t>
      </w:r>
      <w:r w:rsidR="005A7F50">
        <w:t>Pour moi un filet de porc avec de la marmelade aux pommes et des pommes purée</w:t>
      </w:r>
      <w:r>
        <w:t xml:space="preserve">, </w:t>
      </w:r>
      <w:r w:rsidR="005A7F50">
        <w:t>fit le premier des deux hommes</w:t>
      </w:r>
      <w:r>
        <w:t>.</w:t>
      </w:r>
    </w:p>
    <w:p w14:paraId="26D9155A" w14:textId="77777777" w:rsidR="00514D33" w:rsidRDefault="00514D33">
      <w:r>
        <w:t>— </w:t>
      </w:r>
      <w:r w:rsidR="005A7F50">
        <w:rPr>
          <w:bCs/>
        </w:rPr>
        <w:t>C</w:t>
      </w:r>
      <w:r>
        <w:rPr>
          <w:bCs/>
        </w:rPr>
        <w:t>’</w:t>
      </w:r>
      <w:r w:rsidR="005A7F50">
        <w:rPr>
          <w:bCs/>
        </w:rPr>
        <w:t xml:space="preserve">est </w:t>
      </w:r>
      <w:r w:rsidR="005A7F50">
        <w:t>pas encore prêt</w:t>
      </w:r>
      <w:r>
        <w:t>.</w:t>
      </w:r>
    </w:p>
    <w:p w14:paraId="7114F103" w14:textId="77777777" w:rsidR="00514D33" w:rsidRDefault="00514D33">
      <w:r>
        <w:t>— </w:t>
      </w:r>
      <w:r w:rsidR="005A7F50">
        <w:t>Alors pourquoi que vous foutez ça sur la carte</w:t>
      </w:r>
      <w:r>
        <w:t> ?</w:t>
      </w:r>
    </w:p>
    <w:p w14:paraId="4B6EFFB1" w14:textId="77777777" w:rsidR="00514D33" w:rsidRDefault="00514D33">
      <w:pPr>
        <w:rPr>
          <w:bCs/>
        </w:rPr>
      </w:pPr>
      <w:r>
        <w:t>— </w:t>
      </w:r>
      <w:r w:rsidR="005A7F50">
        <w:t>C</w:t>
      </w:r>
      <w:r>
        <w:t>’</w:t>
      </w:r>
      <w:r w:rsidR="005A7F50">
        <w:t>est pour le dîner</w:t>
      </w:r>
      <w:r>
        <w:t xml:space="preserve">, </w:t>
      </w:r>
      <w:r w:rsidR="005A7F50">
        <w:t>expliqua Georges</w:t>
      </w:r>
      <w:r>
        <w:t xml:space="preserve">. </w:t>
      </w:r>
      <w:r w:rsidR="005A7F50">
        <w:t xml:space="preserve">Je pourrai </w:t>
      </w:r>
      <w:r w:rsidR="005A7F50">
        <w:rPr>
          <w:bCs/>
        </w:rPr>
        <w:t>vous servir ça à six heures</w:t>
      </w:r>
      <w:r>
        <w:rPr>
          <w:bCs/>
        </w:rPr>
        <w:t>.</w:t>
      </w:r>
    </w:p>
    <w:p w14:paraId="7C541006" w14:textId="77777777" w:rsidR="00514D33" w:rsidRDefault="005A7F50">
      <w:pPr>
        <w:rPr>
          <w:bCs/>
        </w:rPr>
      </w:pPr>
      <w:r>
        <w:rPr>
          <w:bCs/>
        </w:rPr>
        <w:t>Georges regarda l</w:t>
      </w:r>
      <w:r w:rsidR="00514D33">
        <w:rPr>
          <w:bCs/>
        </w:rPr>
        <w:t>’</w:t>
      </w:r>
      <w:r>
        <w:rPr>
          <w:bCs/>
        </w:rPr>
        <w:t>horloge accrochée au mur derrière le comptoir</w:t>
      </w:r>
      <w:r w:rsidR="00514D33">
        <w:rPr>
          <w:bCs/>
        </w:rPr>
        <w:t>.</w:t>
      </w:r>
    </w:p>
    <w:p w14:paraId="3FF7B782" w14:textId="77777777" w:rsidR="00514D33" w:rsidRDefault="00514D33">
      <w:pPr>
        <w:rPr>
          <w:bCs/>
        </w:rPr>
      </w:pPr>
      <w:r>
        <w:rPr>
          <w:bCs/>
        </w:rPr>
        <w:t>— </w:t>
      </w:r>
      <w:r w:rsidR="005A7F50">
        <w:rPr>
          <w:bCs/>
        </w:rPr>
        <w:t>Il n</w:t>
      </w:r>
      <w:r>
        <w:rPr>
          <w:bCs/>
        </w:rPr>
        <w:t>’</w:t>
      </w:r>
      <w:r w:rsidR="005A7F50">
        <w:rPr>
          <w:bCs/>
        </w:rPr>
        <w:t>est que cinq heures</w:t>
      </w:r>
      <w:r>
        <w:rPr>
          <w:bCs/>
        </w:rPr>
        <w:t>.</w:t>
      </w:r>
    </w:p>
    <w:p w14:paraId="1D47BD7C" w14:textId="77777777" w:rsidR="00514D33" w:rsidRDefault="00514D33">
      <w:pPr>
        <w:rPr>
          <w:bCs/>
        </w:rPr>
      </w:pPr>
      <w:r>
        <w:rPr>
          <w:bCs/>
        </w:rPr>
        <w:lastRenderedPageBreak/>
        <w:t>— </w:t>
      </w:r>
      <w:r w:rsidR="005A7F50">
        <w:rPr>
          <w:bCs/>
        </w:rPr>
        <w:t>La pendule dit cinq heures vingt</w:t>
      </w:r>
      <w:r>
        <w:rPr>
          <w:bCs/>
        </w:rPr>
        <w:t xml:space="preserve">, </w:t>
      </w:r>
      <w:r w:rsidR="005A7F50">
        <w:rPr>
          <w:bCs/>
        </w:rPr>
        <w:t>fit le deuxième homme</w:t>
      </w:r>
      <w:r>
        <w:rPr>
          <w:bCs/>
        </w:rPr>
        <w:t>.</w:t>
      </w:r>
    </w:p>
    <w:p w14:paraId="643D0DEB" w14:textId="77777777" w:rsidR="00514D33" w:rsidRDefault="00514D33">
      <w:pPr>
        <w:rPr>
          <w:bCs/>
        </w:rPr>
      </w:pPr>
      <w:r>
        <w:rPr>
          <w:bCs/>
        </w:rPr>
        <w:t>— </w:t>
      </w:r>
      <w:r w:rsidR="005A7F50">
        <w:rPr>
          <w:bCs/>
        </w:rPr>
        <w:t>Elle avance de vingt minutes</w:t>
      </w:r>
      <w:r>
        <w:rPr>
          <w:bCs/>
        </w:rPr>
        <w:t>.</w:t>
      </w:r>
    </w:p>
    <w:p w14:paraId="154BE257" w14:textId="77777777" w:rsidR="00514D33" w:rsidRDefault="00514D33">
      <w:r>
        <w:rPr>
          <w:bCs/>
        </w:rPr>
        <w:t>— </w:t>
      </w:r>
      <w:r w:rsidR="005A7F50">
        <w:rPr>
          <w:bCs/>
        </w:rPr>
        <w:t>Ah</w:t>
      </w:r>
      <w:r>
        <w:rPr>
          <w:bCs/>
        </w:rPr>
        <w:t xml:space="preserve"> ! </w:t>
      </w:r>
      <w:r w:rsidR="005A7F50">
        <w:rPr>
          <w:bCs/>
        </w:rPr>
        <w:t>et puis merde pour la pendule</w:t>
      </w:r>
      <w:r>
        <w:rPr>
          <w:bCs/>
        </w:rPr>
        <w:t xml:space="preserve">, </w:t>
      </w:r>
      <w:r w:rsidR="005A7F50">
        <w:rPr>
          <w:bCs/>
        </w:rPr>
        <w:t>fit le premier</w:t>
      </w:r>
      <w:r>
        <w:rPr>
          <w:bCs/>
        </w:rPr>
        <w:t xml:space="preserve">. </w:t>
      </w:r>
      <w:r w:rsidR="005A7F50">
        <w:rPr>
          <w:bCs/>
        </w:rPr>
        <w:t>Qu</w:t>
      </w:r>
      <w:r>
        <w:rPr>
          <w:bCs/>
        </w:rPr>
        <w:t>’</w:t>
      </w:r>
      <w:r w:rsidR="005A7F50">
        <w:rPr>
          <w:bCs/>
        </w:rPr>
        <w:t xml:space="preserve">est-ce que vous avez à </w:t>
      </w:r>
      <w:r w:rsidR="005A7F50">
        <w:t>bouffer</w:t>
      </w:r>
      <w:r>
        <w:t> ?</w:t>
      </w:r>
    </w:p>
    <w:p w14:paraId="1B36E1A6" w14:textId="77777777" w:rsidR="00514D33" w:rsidRDefault="00514D33">
      <w:r>
        <w:t>— </w:t>
      </w:r>
      <w:r w:rsidR="005A7F50">
        <w:rPr>
          <w:bCs/>
        </w:rPr>
        <w:t>J</w:t>
      </w:r>
      <w:r>
        <w:rPr>
          <w:bCs/>
        </w:rPr>
        <w:t>’</w:t>
      </w:r>
      <w:r w:rsidR="005A7F50">
        <w:rPr>
          <w:bCs/>
        </w:rPr>
        <w:t>peux vous servir des sandwiches n</w:t>
      </w:r>
      <w:r>
        <w:rPr>
          <w:bCs/>
        </w:rPr>
        <w:t>’</w:t>
      </w:r>
      <w:r w:rsidR="005A7F50">
        <w:rPr>
          <w:bCs/>
        </w:rPr>
        <w:t>importe quelle sorte</w:t>
      </w:r>
      <w:r>
        <w:rPr>
          <w:bCs/>
        </w:rPr>
        <w:t xml:space="preserve">, </w:t>
      </w:r>
      <w:r w:rsidR="005A7F50">
        <w:rPr>
          <w:bCs/>
        </w:rPr>
        <w:t>dit Georges</w:t>
      </w:r>
      <w:r>
        <w:rPr>
          <w:bCs/>
        </w:rPr>
        <w:t xml:space="preserve">. </w:t>
      </w:r>
      <w:r w:rsidR="005A7F50">
        <w:rPr>
          <w:bCs/>
        </w:rPr>
        <w:t>J</w:t>
      </w:r>
      <w:r>
        <w:rPr>
          <w:bCs/>
        </w:rPr>
        <w:t>’</w:t>
      </w:r>
      <w:r w:rsidR="005A7F50">
        <w:rPr>
          <w:bCs/>
        </w:rPr>
        <w:t xml:space="preserve">peux vous servir des </w:t>
      </w:r>
      <w:r w:rsidR="005A7F50">
        <w:t>œufs au jambon</w:t>
      </w:r>
      <w:r>
        <w:t xml:space="preserve">, </w:t>
      </w:r>
      <w:r w:rsidR="005A7F50">
        <w:t>des œufs au bacon</w:t>
      </w:r>
      <w:r>
        <w:t xml:space="preserve">, </w:t>
      </w:r>
      <w:r w:rsidR="005A7F50">
        <w:t>du foie au bacon ou du bifteck</w:t>
      </w:r>
      <w:r>
        <w:t>.</w:t>
      </w:r>
    </w:p>
    <w:p w14:paraId="237B6011" w14:textId="77777777" w:rsidR="00514D33" w:rsidRDefault="00514D33">
      <w:r>
        <w:t>— </w:t>
      </w:r>
      <w:r w:rsidR="005A7F50">
        <w:t>Donnez-moi des croquettes de poulet sauce crème</w:t>
      </w:r>
      <w:r>
        <w:t xml:space="preserve">, </w:t>
      </w:r>
      <w:r w:rsidR="005A7F50">
        <w:t>des petits pois et des pommes purée</w:t>
      </w:r>
      <w:r>
        <w:t>.</w:t>
      </w:r>
    </w:p>
    <w:p w14:paraId="4F213FF2" w14:textId="77777777" w:rsidR="00514D33" w:rsidRDefault="00514D33">
      <w:r>
        <w:t>— </w:t>
      </w:r>
      <w:r w:rsidR="005A7F50">
        <w:t>Ça</w:t>
      </w:r>
      <w:r>
        <w:t xml:space="preserve">, </w:t>
      </w:r>
      <w:r w:rsidR="005A7F50">
        <w:t>c</w:t>
      </w:r>
      <w:r>
        <w:t>’</w:t>
      </w:r>
      <w:r w:rsidR="005A7F50">
        <w:t>est encore pour le dîner</w:t>
      </w:r>
      <w:r>
        <w:t>.</w:t>
      </w:r>
    </w:p>
    <w:p w14:paraId="499F039A" w14:textId="77777777" w:rsidR="00514D33" w:rsidRDefault="00514D33">
      <w:r>
        <w:t>— </w:t>
      </w:r>
      <w:r w:rsidR="005A7F50">
        <w:t>Alors quoi</w:t>
      </w:r>
      <w:r>
        <w:t xml:space="preserve">, </w:t>
      </w:r>
      <w:r w:rsidR="005A7F50">
        <w:t>tout ce qu</w:t>
      </w:r>
      <w:r>
        <w:t>’</w:t>
      </w:r>
      <w:r w:rsidR="005A7F50">
        <w:t>on demande c</w:t>
      </w:r>
      <w:r>
        <w:t>’</w:t>
      </w:r>
      <w:r w:rsidR="005A7F50">
        <w:t>est pour le dîner</w:t>
      </w:r>
      <w:r>
        <w:t xml:space="preserve"> ? </w:t>
      </w:r>
      <w:r w:rsidR="005A7F50">
        <w:t>C</w:t>
      </w:r>
      <w:r>
        <w:t>’</w:t>
      </w:r>
      <w:r w:rsidR="005A7F50">
        <w:t>est comme ça que vous travaillez</w:t>
      </w:r>
      <w:r>
        <w:t> ?</w:t>
      </w:r>
    </w:p>
    <w:p w14:paraId="7459F8DE" w14:textId="77777777" w:rsidR="00514D33" w:rsidRDefault="00514D33">
      <w:r>
        <w:t>— </w:t>
      </w:r>
      <w:r w:rsidR="005A7F50">
        <w:t>J</w:t>
      </w:r>
      <w:r>
        <w:t>’</w:t>
      </w:r>
      <w:r w:rsidR="005A7F50">
        <w:t>peux vous servir des œufs au jambon</w:t>
      </w:r>
      <w:r>
        <w:t xml:space="preserve">, </w:t>
      </w:r>
      <w:r w:rsidR="005A7F50">
        <w:t>des œufs au b</w:t>
      </w:r>
      <w:r w:rsidR="005A7F50">
        <w:t>a</w:t>
      </w:r>
      <w:r w:rsidR="005A7F50">
        <w:t>con</w:t>
      </w:r>
      <w:r>
        <w:t xml:space="preserve">, </w:t>
      </w:r>
      <w:r w:rsidR="005A7F50">
        <w:t>du foie</w:t>
      </w:r>
      <w:r>
        <w:t>…</w:t>
      </w:r>
    </w:p>
    <w:p w14:paraId="3AAD5941" w14:textId="77777777" w:rsidR="00514D33" w:rsidRDefault="00514D33">
      <w:r>
        <w:t>— </w:t>
      </w:r>
      <w:r w:rsidR="005A7F50">
        <w:t>Moi</w:t>
      </w:r>
      <w:r>
        <w:t xml:space="preserve">, </w:t>
      </w:r>
      <w:r w:rsidR="005A7F50">
        <w:t>ce sera des œufs au jambon</w:t>
      </w:r>
      <w:r>
        <w:t xml:space="preserve">, </w:t>
      </w:r>
      <w:r w:rsidR="005A7F50">
        <w:t>fit l</w:t>
      </w:r>
      <w:r>
        <w:t>’</w:t>
      </w:r>
      <w:r w:rsidR="005A7F50">
        <w:t xml:space="preserve">homme que son compagnon avait appelé </w:t>
      </w:r>
      <w:r w:rsidR="005A7F50">
        <w:rPr>
          <w:bCs/>
        </w:rPr>
        <w:t>Al</w:t>
      </w:r>
      <w:r>
        <w:rPr>
          <w:bCs/>
        </w:rPr>
        <w:t xml:space="preserve">. </w:t>
      </w:r>
      <w:r w:rsidR="005A7F50">
        <w:t>Il portait un melon et un pardessus noir croisé sur la poitrine</w:t>
      </w:r>
      <w:r>
        <w:t xml:space="preserve">. </w:t>
      </w:r>
      <w:r w:rsidR="005A7F50">
        <w:t>Il avait une petite figure toute bla</w:t>
      </w:r>
      <w:r w:rsidR="005A7F50">
        <w:t>n</w:t>
      </w:r>
      <w:r w:rsidR="005A7F50">
        <w:t>che et des lèvres serrées</w:t>
      </w:r>
      <w:r>
        <w:t xml:space="preserve">. </w:t>
      </w:r>
      <w:r w:rsidR="005A7F50">
        <w:t>Il portait un cache-nez en soie et des gants</w:t>
      </w:r>
      <w:r>
        <w:t>.</w:t>
      </w:r>
    </w:p>
    <w:p w14:paraId="2745EF27" w14:textId="77777777" w:rsidR="00514D33" w:rsidRDefault="00514D33">
      <w:r>
        <w:t>— </w:t>
      </w:r>
      <w:r w:rsidR="005A7F50">
        <w:t>Donnez-moi des œufs au bacon</w:t>
      </w:r>
      <w:r>
        <w:t xml:space="preserve">, </w:t>
      </w:r>
      <w:r w:rsidR="005A7F50">
        <w:t>fit l</w:t>
      </w:r>
      <w:r>
        <w:t>’</w:t>
      </w:r>
      <w:r w:rsidR="005A7F50">
        <w:t>autre</w:t>
      </w:r>
      <w:r>
        <w:t xml:space="preserve">. </w:t>
      </w:r>
      <w:r w:rsidR="005A7F50">
        <w:t>Il était à peu près de la même taille qu</w:t>
      </w:r>
      <w:r>
        <w:t>’</w:t>
      </w:r>
      <w:r w:rsidR="005A7F50">
        <w:t>Al</w:t>
      </w:r>
      <w:r>
        <w:t xml:space="preserve">. </w:t>
      </w:r>
      <w:r w:rsidR="005A7F50">
        <w:t>Leurs visages étaient différents</w:t>
      </w:r>
      <w:r>
        <w:t xml:space="preserve">, </w:t>
      </w:r>
      <w:r w:rsidR="005A7F50">
        <w:t>mais ils étaient vêtus comme des jumeaux</w:t>
      </w:r>
      <w:r>
        <w:t xml:space="preserve">. </w:t>
      </w:r>
      <w:r w:rsidR="005A7F50">
        <w:t>Les deux portaient des pardessus trop étroits</w:t>
      </w:r>
      <w:r>
        <w:t xml:space="preserve">. </w:t>
      </w:r>
      <w:r w:rsidR="005A7F50">
        <w:t>Ils étaient assis</w:t>
      </w:r>
      <w:r>
        <w:t xml:space="preserve">, </w:t>
      </w:r>
      <w:r w:rsidR="005A7F50">
        <w:t>le buste en avant</w:t>
      </w:r>
      <w:r>
        <w:t xml:space="preserve">, </w:t>
      </w:r>
      <w:r w:rsidR="005A7F50">
        <w:t>les coudes sur le comptoir</w:t>
      </w:r>
      <w:r>
        <w:t>.</w:t>
      </w:r>
    </w:p>
    <w:p w14:paraId="40F46B28" w14:textId="77777777" w:rsidR="00514D33" w:rsidRDefault="00514D33">
      <w:r>
        <w:t>— </w:t>
      </w:r>
      <w:r w:rsidR="005A7F50">
        <w:t>Vous servez à boire</w:t>
      </w:r>
      <w:r>
        <w:t> ?</w:t>
      </w:r>
    </w:p>
    <w:p w14:paraId="7BBFBC03" w14:textId="77777777" w:rsidR="00514D33" w:rsidRDefault="00514D33">
      <w:r>
        <w:t>— </w:t>
      </w:r>
      <w:r w:rsidR="005A7F50">
        <w:t>Bière argent</w:t>
      </w:r>
      <w:r>
        <w:t xml:space="preserve">, </w:t>
      </w:r>
      <w:r w:rsidR="005A7F50">
        <w:t>bévo</w:t>
      </w:r>
      <w:r>
        <w:t xml:space="preserve">, </w:t>
      </w:r>
      <w:r w:rsidR="005A7F50">
        <w:t>ginger ale</w:t>
      </w:r>
      <w:r>
        <w:t xml:space="preserve">, </w:t>
      </w:r>
      <w:r w:rsidR="005A7F50">
        <w:t>fit Georges</w:t>
      </w:r>
      <w:r>
        <w:t>.</w:t>
      </w:r>
    </w:p>
    <w:p w14:paraId="059CC12B" w14:textId="77777777" w:rsidR="00514D33" w:rsidRDefault="00514D33">
      <w:r>
        <w:lastRenderedPageBreak/>
        <w:t>— </w:t>
      </w:r>
      <w:r w:rsidR="005A7F50">
        <w:t>J</w:t>
      </w:r>
      <w:r>
        <w:t>’</w:t>
      </w:r>
      <w:r w:rsidR="005A7F50">
        <w:t>ai dit</w:t>
      </w:r>
      <w:r>
        <w:t xml:space="preserve">, </w:t>
      </w:r>
      <w:r w:rsidR="005A7F50">
        <w:t>vous servez à boire</w:t>
      </w:r>
      <w:r>
        <w:t> ?</w:t>
      </w:r>
    </w:p>
    <w:p w14:paraId="69AB4EAF" w14:textId="77777777" w:rsidR="00514D33" w:rsidRDefault="00514D33">
      <w:r>
        <w:t>— </w:t>
      </w:r>
      <w:r w:rsidR="005A7F50">
        <w:t>Rien que ce que je viens de dire</w:t>
      </w:r>
      <w:r>
        <w:t>.</w:t>
      </w:r>
    </w:p>
    <w:p w14:paraId="6BF67506" w14:textId="77777777" w:rsidR="00514D33" w:rsidRDefault="00514D33">
      <w:r>
        <w:t>— </w:t>
      </w:r>
      <w:r w:rsidR="005A7F50">
        <w:t>À la bonne heure</w:t>
      </w:r>
      <w:r>
        <w:t xml:space="preserve">, </w:t>
      </w:r>
      <w:r w:rsidR="005A7F50">
        <w:t>il est gai</w:t>
      </w:r>
      <w:r>
        <w:t xml:space="preserve">, </w:t>
      </w:r>
      <w:r w:rsidR="005A7F50">
        <w:t>le patelin</w:t>
      </w:r>
      <w:r>
        <w:t xml:space="preserve">, </w:t>
      </w:r>
      <w:r w:rsidR="005A7F50">
        <w:t>fit l</w:t>
      </w:r>
      <w:r>
        <w:t>’</w:t>
      </w:r>
      <w:r w:rsidR="005A7F50">
        <w:t>homme</w:t>
      </w:r>
      <w:r>
        <w:t xml:space="preserve">. </w:t>
      </w:r>
      <w:r w:rsidR="005A7F50">
        <w:t>Co</w:t>
      </w:r>
      <w:r w:rsidR="005A7F50">
        <w:t>m</w:t>
      </w:r>
      <w:r w:rsidR="005A7F50">
        <w:t>ment y s</w:t>
      </w:r>
      <w:r>
        <w:t>’</w:t>
      </w:r>
      <w:r w:rsidR="005A7F50">
        <w:t>appelle</w:t>
      </w:r>
      <w:r>
        <w:t> ?</w:t>
      </w:r>
    </w:p>
    <w:p w14:paraId="68F46522" w14:textId="77777777" w:rsidR="00514D33" w:rsidRDefault="00514D33">
      <w:r>
        <w:t>— </w:t>
      </w:r>
      <w:r w:rsidR="005A7F50">
        <w:t>Summit</w:t>
      </w:r>
      <w:r>
        <w:t>.</w:t>
      </w:r>
    </w:p>
    <w:p w14:paraId="02D8B03B" w14:textId="77777777" w:rsidR="00514D33" w:rsidRDefault="005A7F50">
      <w:r>
        <w:t>Al se tourna vers son ami</w:t>
      </w:r>
      <w:r w:rsidR="00514D33">
        <w:t> :</w:t>
      </w:r>
    </w:p>
    <w:p w14:paraId="4DED89F8" w14:textId="77777777" w:rsidR="00514D33" w:rsidRDefault="00514D33">
      <w:r>
        <w:t>— </w:t>
      </w:r>
      <w:r w:rsidR="005A7F50">
        <w:t>T</w:t>
      </w:r>
      <w:r>
        <w:t>’</w:t>
      </w:r>
      <w:r w:rsidR="005A7F50">
        <w:t>en avais déjà entendu causer</w:t>
      </w:r>
      <w:r>
        <w:t xml:space="preserve">, </w:t>
      </w:r>
      <w:r w:rsidR="005A7F50">
        <w:t>toi</w:t>
      </w:r>
      <w:r>
        <w:t> ?</w:t>
      </w:r>
    </w:p>
    <w:p w14:paraId="2CD2D453" w14:textId="77777777" w:rsidR="00514D33" w:rsidRDefault="00514D33">
      <w:r>
        <w:t>— </w:t>
      </w:r>
      <w:r w:rsidR="005A7F50">
        <w:t>Jamais</w:t>
      </w:r>
      <w:r>
        <w:t xml:space="preserve">, </w:t>
      </w:r>
      <w:r w:rsidR="005A7F50">
        <w:t>répondit l</w:t>
      </w:r>
      <w:r>
        <w:t>’</w:t>
      </w:r>
      <w:r w:rsidR="005A7F50">
        <w:t>ami</w:t>
      </w:r>
      <w:r>
        <w:t>.</w:t>
      </w:r>
    </w:p>
    <w:p w14:paraId="2F284DD8" w14:textId="77777777" w:rsidR="00514D33" w:rsidRDefault="00514D33">
      <w:r>
        <w:t>— </w:t>
      </w:r>
      <w:r w:rsidR="005A7F50">
        <w:rPr>
          <w:bCs/>
        </w:rPr>
        <w:t>Qu</w:t>
      </w:r>
      <w:r>
        <w:rPr>
          <w:bCs/>
        </w:rPr>
        <w:t>’</w:t>
      </w:r>
      <w:r w:rsidR="005A7F50">
        <w:rPr>
          <w:bCs/>
        </w:rPr>
        <w:t xml:space="preserve">est-ce </w:t>
      </w:r>
      <w:r w:rsidR="005A7F50">
        <w:t>qu</w:t>
      </w:r>
      <w:r>
        <w:t>’</w:t>
      </w:r>
      <w:r w:rsidR="005A7F50">
        <w:t>on fabrique ici</w:t>
      </w:r>
      <w:r>
        <w:t xml:space="preserve">, </w:t>
      </w:r>
      <w:r w:rsidR="005A7F50">
        <w:t>la nuit</w:t>
      </w:r>
      <w:r>
        <w:t xml:space="preserve"> ? </w:t>
      </w:r>
      <w:r w:rsidR="005A7F50">
        <w:t>demanda Al</w:t>
      </w:r>
      <w:r>
        <w:t>.</w:t>
      </w:r>
    </w:p>
    <w:p w14:paraId="383F1B34" w14:textId="77777777" w:rsidR="00514D33" w:rsidRDefault="00514D33">
      <w:r>
        <w:t>— </w:t>
      </w:r>
      <w:r w:rsidR="005A7F50">
        <w:t>On bouffe le dîner</w:t>
      </w:r>
      <w:r>
        <w:t xml:space="preserve">, </w:t>
      </w:r>
      <w:r w:rsidR="005A7F50">
        <w:t>dit son ami</w:t>
      </w:r>
      <w:r>
        <w:t xml:space="preserve">. </w:t>
      </w:r>
      <w:r w:rsidR="005A7F50">
        <w:t>On vient ici bouffer le grrrand dîner</w:t>
      </w:r>
      <w:r>
        <w:t>.</w:t>
      </w:r>
    </w:p>
    <w:p w14:paraId="68037B85" w14:textId="77777777" w:rsidR="00514D33" w:rsidRDefault="00514D33">
      <w:r>
        <w:t>— </w:t>
      </w:r>
      <w:r w:rsidR="005A7F50">
        <w:t>C</w:t>
      </w:r>
      <w:r>
        <w:t>’</w:t>
      </w:r>
      <w:r w:rsidR="005A7F50">
        <w:t>est juste</w:t>
      </w:r>
      <w:r>
        <w:t xml:space="preserve">, </w:t>
      </w:r>
      <w:r w:rsidR="005A7F50">
        <w:t>fit Georges</w:t>
      </w:r>
      <w:r>
        <w:t>.</w:t>
      </w:r>
    </w:p>
    <w:p w14:paraId="68A69127" w14:textId="77777777" w:rsidR="00514D33" w:rsidRDefault="005A7F50">
      <w:r>
        <w:t>Al s</w:t>
      </w:r>
      <w:r w:rsidR="00514D33">
        <w:t>’</w:t>
      </w:r>
      <w:r>
        <w:t>adressa à Georges</w:t>
      </w:r>
      <w:r w:rsidR="00514D33">
        <w:t> :</w:t>
      </w:r>
    </w:p>
    <w:p w14:paraId="591B7E53" w14:textId="77777777" w:rsidR="00514D33" w:rsidRDefault="00514D33">
      <w:r>
        <w:t>— </w:t>
      </w:r>
      <w:r w:rsidR="005A7F50">
        <w:t>Tu trouves que c</w:t>
      </w:r>
      <w:r>
        <w:t>’</w:t>
      </w:r>
      <w:r w:rsidR="005A7F50">
        <w:t>est juste</w:t>
      </w:r>
      <w:r>
        <w:t xml:space="preserve">, </w:t>
      </w:r>
      <w:r w:rsidR="005A7F50">
        <w:t>toi</w:t>
      </w:r>
      <w:r>
        <w:t> ?</w:t>
      </w:r>
    </w:p>
    <w:p w14:paraId="0ECA2B58" w14:textId="77777777" w:rsidR="00514D33" w:rsidRDefault="00514D33">
      <w:r>
        <w:t>— </w:t>
      </w:r>
      <w:r w:rsidR="005A7F50">
        <w:t>Sûr</w:t>
      </w:r>
      <w:r>
        <w:t>.</w:t>
      </w:r>
    </w:p>
    <w:p w14:paraId="7CED85BD" w14:textId="77777777" w:rsidR="00514D33" w:rsidRDefault="00514D33">
      <w:r>
        <w:t>— </w:t>
      </w:r>
      <w:r w:rsidR="005A7F50">
        <w:t>Toi</w:t>
      </w:r>
      <w:r>
        <w:t xml:space="preserve">, </w:t>
      </w:r>
      <w:r w:rsidR="005A7F50">
        <w:t>t</w:t>
      </w:r>
      <w:r>
        <w:t>’</w:t>
      </w:r>
      <w:r w:rsidR="005A7F50">
        <w:t>es un petit loustic</w:t>
      </w:r>
      <w:r>
        <w:t xml:space="preserve">, </w:t>
      </w:r>
      <w:r w:rsidR="005A7F50">
        <w:t>pas vrai</w:t>
      </w:r>
      <w:r>
        <w:t> ?</w:t>
      </w:r>
    </w:p>
    <w:p w14:paraId="3F309B65" w14:textId="77777777" w:rsidR="00514D33" w:rsidRDefault="00514D33">
      <w:r>
        <w:t>— </w:t>
      </w:r>
      <w:r w:rsidR="005A7F50">
        <w:t>Sûr</w:t>
      </w:r>
      <w:r>
        <w:t>.</w:t>
      </w:r>
    </w:p>
    <w:p w14:paraId="46C655B8" w14:textId="77777777" w:rsidR="00514D33" w:rsidRDefault="00514D33">
      <w:pPr>
        <w:rPr>
          <w:bCs/>
        </w:rPr>
      </w:pPr>
      <w:r>
        <w:t>— </w:t>
      </w:r>
      <w:r w:rsidR="005A7F50">
        <w:t>Eh bien</w:t>
      </w:r>
      <w:r>
        <w:t xml:space="preserve">, </w:t>
      </w:r>
      <w:r w:rsidR="005A7F50">
        <w:t>c</w:t>
      </w:r>
      <w:r>
        <w:t>’</w:t>
      </w:r>
      <w:r w:rsidR="005A7F50">
        <w:t>est pas vrai</w:t>
      </w:r>
      <w:r>
        <w:t xml:space="preserve">, </w:t>
      </w:r>
      <w:r w:rsidR="005A7F50">
        <w:t>fit l</w:t>
      </w:r>
      <w:r>
        <w:t>’</w:t>
      </w:r>
      <w:r w:rsidR="005A7F50">
        <w:t>autre petit homme</w:t>
      </w:r>
      <w:r>
        <w:t xml:space="preserve">. </w:t>
      </w:r>
      <w:r w:rsidR="005A7F50">
        <w:t>Tu crois que c</w:t>
      </w:r>
      <w:r>
        <w:t>’</w:t>
      </w:r>
      <w:r w:rsidR="005A7F50">
        <w:t>est un petit loustic</w:t>
      </w:r>
      <w:r>
        <w:t xml:space="preserve">, </w:t>
      </w:r>
      <w:r w:rsidR="005A7F50">
        <w:t>toi</w:t>
      </w:r>
      <w:r>
        <w:t xml:space="preserve">, </w:t>
      </w:r>
      <w:r w:rsidR="005A7F50">
        <w:rPr>
          <w:bCs/>
        </w:rPr>
        <w:t>Al</w:t>
      </w:r>
      <w:r>
        <w:rPr>
          <w:bCs/>
        </w:rPr>
        <w:t> ?</w:t>
      </w:r>
    </w:p>
    <w:p w14:paraId="41D3607D" w14:textId="77777777" w:rsidR="00514D33" w:rsidRDefault="00514D33">
      <w:pPr>
        <w:rPr>
          <w:bCs/>
        </w:rPr>
      </w:pPr>
      <w:r>
        <w:rPr>
          <w:bCs/>
        </w:rPr>
        <w:t>— </w:t>
      </w:r>
      <w:r w:rsidR="005A7F50">
        <w:t>Moi</w:t>
      </w:r>
      <w:r>
        <w:t xml:space="preserve"> ? </w:t>
      </w:r>
      <w:r w:rsidR="005A7F50">
        <w:t xml:space="preserve">Je crois que </w:t>
      </w:r>
      <w:r w:rsidR="005A7F50">
        <w:rPr>
          <w:bCs/>
        </w:rPr>
        <w:t>c</w:t>
      </w:r>
      <w:r>
        <w:rPr>
          <w:bCs/>
        </w:rPr>
        <w:t>’</w:t>
      </w:r>
      <w:r w:rsidR="005A7F50">
        <w:rPr>
          <w:bCs/>
        </w:rPr>
        <w:t xml:space="preserve">est </w:t>
      </w:r>
      <w:r w:rsidR="005A7F50">
        <w:t xml:space="preserve">un idiot fit Al qui se tourna </w:t>
      </w:r>
      <w:r w:rsidR="005A7F50">
        <w:rPr>
          <w:bCs/>
        </w:rPr>
        <w:t>vers Nick</w:t>
      </w:r>
      <w:r>
        <w:rPr>
          <w:bCs/>
        </w:rPr>
        <w:t>.</w:t>
      </w:r>
    </w:p>
    <w:p w14:paraId="652983C9" w14:textId="77777777" w:rsidR="00514D33" w:rsidRDefault="00514D33">
      <w:r>
        <w:rPr>
          <w:bCs/>
        </w:rPr>
        <w:t>— </w:t>
      </w:r>
      <w:r w:rsidR="005A7F50">
        <w:t>C</w:t>
      </w:r>
      <w:r w:rsidR="005A7F50">
        <w:rPr>
          <w:bCs/>
        </w:rPr>
        <w:t xml:space="preserve">omment </w:t>
      </w:r>
      <w:r w:rsidR="005A7F50">
        <w:t>tu t</w:t>
      </w:r>
      <w:r>
        <w:t>’</w:t>
      </w:r>
      <w:r w:rsidR="005A7F50">
        <w:t>appelles</w:t>
      </w:r>
      <w:r>
        <w:t> ?</w:t>
      </w:r>
    </w:p>
    <w:p w14:paraId="04B190D6" w14:textId="77777777" w:rsidR="00514D33" w:rsidRDefault="00514D33">
      <w:pPr>
        <w:rPr>
          <w:bCs/>
        </w:rPr>
      </w:pPr>
      <w:r>
        <w:t>— </w:t>
      </w:r>
      <w:r w:rsidR="005A7F50">
        <w:rPr>
          <w:bCs/>
        </w:rPr>
        <w:t>Adams</w:t>
      </w:r>
      <w:r>
        <w:rPr>
          <w:bCs/>
        </w:rPr>
        <w:t>.</w:t>
      </w:r>
    </w:p>
    <w:p w14:paraId="2B0E1AEA" w14:textId="77777777" w:rsidR="00514D33" w:rsidRDefault="00514D33">
      <w:pPr>
        <w:rPr>
          <w:bCs/>
        </w:rPr>
      </w:pPr>
      <w:r>
        <w:rPr>
          <w:bCs/>
        </w:rPr>
        <w:lastRenderedPageBreak/>
        <w:t>— </w:t>
      </w:r>
      <w:r w:rsidR="005A7F50">
        <w:t>Encore un petit loustic</w:t>
      </w:r>
      <w:r>
        <w:t xml:space="preserve">, </w:t>
      </w:r>
      <w:r w:rsidR="005A7F50">
        <w:t>fit Al</w:t>
      </w:r>
      <w:r>
        <w:t xml:space="preserve">. </w:t>
      </w:r>
      <w:r w:rsidR="005A7F50">
        <w:t>Pas que c</w:t>
      </w:r>
      <w:r>
        <w:t>’</w:t>
      </w:r>
      <w:r w:rsidR="005A7F50">
        <w:t xml:space="preserve">est un </w:t>
      </w:r>
      <w:r w:rsidR="005A7F50">
        <w:rPr>
          <w:bCs/>
        </w:rPr>
        <w:t>petit lou</w:t>
      </w:r>
      <w:r w:rsidR="005A7F50">
        <w:rPr>
          <w:bCs/>
        </w:rPr>
        <w:t>s</w:t>
      </w:r>
      <w:r w:rsidR="005A7F50">
        <w:rPr>
          <w:bCs/>
        </w:rPr>
        <w:t>tic</w:t>
      </w:r>
      <w:r>
        <w:rPr>
          <w:bCs/>
        </w:rPr>
        <w:t xml:space="preserve">, </w:t>
      </w:r>
      <w:r w:rsidR="005A7F50">
        <w:rPr>
          <w:bCs/>
        </w:rPr>
        <w:t>Max</w:t>
      </w:r>
      <w:r>
        <w:rPr>
          <w:bCs/>
        </w:rPr>
        <w:t> ?</w:t>
      </w:r>
    </w:p>
    <w:p w14:paraId="572B4D30" w14:textId="77777777" w:rsidR="00514D33" w:rsidRDefault="00514D33">
      <w:pPr>
        <w:rPr>
          <w:bCs/>
        </w:rPr>
      </w:pPr>
      <w:r>
        <w:rPr>
          <w:bCs/>
        </w:rPr>
        <w:t>— </w:t>
      </w:r>
      <w:r w:rsidR="005A7F50">
        <w:rPr>
          <w:bCs/>
        </w:rPr>
        <w:t xml:space="preserve">Le patelin </w:t>
      </w:r>
      <w:r w:rsidR="005A7F50">
        <w:t xml:space="preserve">est </w:t>
      </w:r>
      <w:r w:rsidR="005A7F50">
        <w:rPr>
          <w:bCs/>
        </w:rPr>
        <w:t>plein de petits loustics</w:t>
      </w:r>
      <w:r>
        <w:rPr>
          <w:bCs/>
        </w:rPr>
        <w:t xml:space="preserve">, </w:t>
      </w:r>
      <w:r w:rsidR="005A7F50">
        <w:rPr>
          <w:bCs/>
        </w:rPr>
        <w:t>Max</w:t>
      </w:r>
      <w:r>
        <w:rPr>
          <w:bCs/>
        </w:rPr>
        <w:t>.</w:t>
      </w:r>
    </w:p>
    <w:p w14:paraId="333CFD89" w14:textId="77777777" w:rsidR="00514D33" w:rsidRDefault="005A7F50">
      <w:pPr>
        <w:rPr>
          <w:bCs/>
        </w:rPr>
      </w:pPr>
      <w:r>
        <w:rPr>
          <w:bCs/>
        </w:rPr>
        <w:t>Georges posa sur le comptoir les deux plats contenant</w:t>
      </w:r>
      <w:r w:rsidR="00514D33">
        <w:rPr>
          <w:bCs/>
        </w:rPr>
        <w:t xml:space="preserve">, </w:t>
      </w:r>
      <w:r>
        <w:rPr>
          <w:bCs/>
        </w:rPr>
        <w:t>l</w:t>
      </w:r>
      <w:r w:rsidR="00514D33">
        <w:rPr>
          <w:bCs/>
        </w:rPr>
        <w:t>’</w:t>
      </w:r>
      <w:r>
        <w:rPr>
          <w:bCs/>
        </w:rPr>
        <w:t>un les œufs au jambon</w:t>
      </w:r>
      <w:r w:rsidR="00514D33">
        <w:rPr>
          <w:bCs/>
        </w:rPr>
        <w:t xml:space="preserve">, </w:t>
      </w:r>
      <w:r>
        <w:rPr>
          <w:bCs/>
        </w:rPr>
        <w:t>l</w:t>
      </w:r>
      <w:r w:rsidR="00514D33">
        <w:rPr>
          <w:bCs/>
        </w:rPr>
        <w:t>’</w:t>
      </w:r>
      <w:r>
        <w:rPr>
          <w:bCs/>
        </w:rPr>
        <w:t xml:space="preserve">autre les </w:t>
      </w:r>
      <w:r>
        <w:t xml:space="preserve">œufs </w:t>
      </w:r>
      <w:r>
        <w:rPr>
          <w:bCs/>
        </w:rPr>
        <w:t>au bacon</w:t>
      </w:r>
      <w:r w:rsidR="00514D33">
        <w:rPr>
          <w:bCs/>
        </w:rPr>
        <w:t xml:space="preserve">. </w:t>
      </w:r>
      <w:r>
        <w:rPr>
          <w:bCs/>
        </w:rPr>
        <w:t>Il mit à côté deux soucoupes chargées de pommes frites et ferma le guichet de la cuisine</w:t>
      </w:r>
      <w:r w:rsidR="00514D33">
        <w:rPr>
          <w:bCs/>
        </w:rPr>
        <w:t>.</w:t>
      </w:r>
    </w:p>
    <w:p w14:paraId="45D7351B" w14:textId="77777777" w:rsidR="00514D33" w:rsidRDefault="00514D33">
      <w:pPr>
        <w:rPr>
          <w:bCs/>
        </w:rPr>
      </w:pPr>
      <w:r>
        <w:rPr>
          <w:bCs/>
        </w:rPr>
        <w:t>— </w:t>
      </w:r>
      <w:r w:rsidR="005A7F50">
        <w:rPr>
          <w:bCs/>
        </w:rPr>
        <w:t xml:space="preserve">Lequel est pour </w:t>
      </w:r>
      <w:r w:rsidR="005A7F50">
        <w:t>vous</w:t>
      </w:r>
      <w:r>
        <w:t xml:space="preserve"> ? </w:t>
      </w:r>
      <w:r w:rsidR="005A7F50">
        <w:rPr>
          <w:bCs/>
        </w:rPr>
        <w:t>demanda-t-il à Al</w:t>
      </w:r>
      <w:r>
        <w:rPr>
          <w:bCs/>
        </w:rPr>
        <w:t>.</w:t>
      </w:r>
    </w:p>
    <w:p w14:paraId="6C1D1975" w14:textId="77777777" w:rsidR="00514D33" w:rsidRDefault="00514D33">
      <w:pPr>
        <w:rPr>
          <w:bCs/>
        </w:rPr>
      </w:pPr>
      <w:r>
        <w:rPr>
          <w:bCs/>
        </w:rPr>
        <w:t>— </w:t>
      </w:r>
      <w:r w:rsidR="005A7F50">
        <w:rPr>
          <w:bCs/>
        </w:rPr>
        <w:t>Tu t</w:t>
      </w:r>
      <w:r>
        <w:rPr>
          <w:bCs/>
        </w:rPr>
        <w:t>’</w:t>
      </w:r>
      <w:r w:rsidR="005A7F50">
        <w:rPr>
          <w:bCs/>
        </w:rPr>
        <w:t>en rappelles pas</w:t>
      </w:r>
      <w:r>
        <w:rPr>
          <w:bCs/>
        </w:rPr>
        <w:t> ?</w:t>
      </w:r>
    </w:p>
    <w:p w14:paraId="336696BD" w14:textId="77777777" w:rsidR="00514D33" w:rsidRDefault="00514D33">
      <w:pPr>
        <w:rPr>
          <w:bCs/>
        </w:rPr>
      </w:pPr>
      <w:r>
        <w:rPr>
          <w:bCs/>
        </w:rPr>
        <w:t>— </w:t>
      </w:r>
      <w:r w:rsidR="005A7F50">
        <w:rPr>
          <w:bCs/>
        </w:rPr>
        <w:t>Les œufs au jambon</w:t>
      </w:r>
      <w:r>
        <w:rPr>
          <w:bCs/>
        </w:rPr>
        <w:t>.</w:t>
      </w:r>
    </w:p>
    <w:p w14:paraId="01B1A69B" w14:textId="77777777" w:rsidR="00514D33" w:rsidRDefault="00514D33">
      <w:pPr>
        <w:rPr>
          <w:bCs/>
        </w:rPr>
      </w:pPr>
      <w:r>
        <w:rPr>
          <w:bCs/>
        </w:rPr>
        <w:t>— </w:t>
      </w:r>
      <w:r w:rsidR="005A7F50">
        <w:rPr>
          <w:bCs/>
        </w:rPr>
        <w:t>Ah</w:t>
      </w:r>
      <w:r>
        <w:rPr>
          <w:bCs/>
        </w:rPr>
        <w:t xml:space="preserve"> ! </w:t>
      </w:r>
      <w:r w:rsidR="005A7F50">
        <w:rPr>
          <w:bCs/>
        </w:rPr>
        <w:t>petit loustic</w:t>
      </w:r>
      <w:r>
        <w:rPr>
          <w:bCs/>
        </w:rPr>
        <w:t xml:space="preserve"> ! </w:t>
      </w:r>
      <w:r w:rsidR="005A7F50">
        <w:t xml:space="preserve">fit </w:t>
      </w:r>
      <w:r w:rsidR="005A7F50">
        <w:rPr>
          <w:bCs/>
        </w:rPr>
        <w:t>Max</w:t>
      </w:r>
      <w:r>
        <w:rPr>
          <w:bCs/>
        </w:rPr>
        <w:t>.</w:t>
      </w:r>
    </w:p>
    <w:p w14:paraId="175148E6" w14:textId="77777777" w:rsidR="00514D33" w:rsidRDefault="005A7F50">
      <w:pPr>
        <w:rPr>
          <w:bCs/>
        </w:rPr>
      </w:pPr>
      <w:r>
        <w:rPr>
          <w:bCs/>
        </w:rPr>
        <w:t>Il se pencha et attira à lui les œufs au jambon</w:t>
      </w:r>
      <w:r w:rsidR="00514D33">
        <w:rPr>
          <w:bCs/>
        </w:rPr>
        <w:t xml:space="preserve">. </w:t>
      </w:r>
      <w:r>
        <w:rPr>
          <w:bCs/>
        </w:rPr>
        <w:t>Les deux hommes mangèrent sans ôter leurs gants</w:t>
      </w:r>
      <w:r w:rsidR="00514D33">
        <w:rPr>
          <w:bCs/>
        </w:rPr>
        <w:t xml:space="preserve">. </w:t>
      </w:r>
      <w:r>
        <w:rPr>
          <w:bCs/>
        </w:rPr>
        <w:t>Georges les regardait manger</w:t>
      </w:r>
      <w:r w:rsidR="00514D33">
        <w:rPr>
          <w:bCs/>
        </w:rPr>
        <w:t>.</w:t>
      </w:r>
    </w:p>
    <w:p w14:paraId="24666910" w14:textId="77777777" w:rsidR="00514D33" w:rsidRDefault="00514D33">
      <w:pPr>
        <w:rPr>
          <w:bCs/>
        </w:rPr>
      </w:pPr>
      <w:r>
        <w:rPr>
          <w:bCs/>
        </w:rPr>
        <w:t>— </w:t>
      </w:r>
      <w:r w:rsidR="005A7F50">
        <w:rPr>
          <w:bCs/>
        </w:rPr>
        <w:t>Qu</w:t>
      </w:r>
      <w:r>
        <w:rPr>
          <w:bCs/>
        </w:rPr>
        <w:t>’</w:t>
      </w:r>
      <w:r w:rsidR="005A7F50">
        <w:rPr>
          <w:bCs/>
        </w:rPr>
        <w:t>est-ce que tu regardes</w:t>
      </w:r>
      <w:r>
        <w:rPr>
          <w:bCs/>
        </w:rPr>
        <w:t xml:space="preserve">, </w:t>
      </w:r>
      <w:r w:rsidR="005A7F50">
        <w:rPr>
          <w:bCs/>
        </w:rPr>
        <w:t>toi</w:t>
      </w:r>
      <w:r>
        <w:rPr>
          <w:bCs/>
        </w:rPr>
        <w:t> ?</w:t>
      </w:r>
    </w:p>
    <w:p w14:paraId="07D95C90" w14:textId="77777777" w:rsidR="00514D33" w:rsidRDefault="00514D33">
      <w:r>
        <w:rPr>
          <w:bCs/>
        </w:rPr>
        <w:t>— </w:t>
      </w:r>
      <w:r w:rsidR="005A7F50">
        <w:t>Moi</w:t>
      </w:r>
      <w:r>
        <w:t xml:space="preserve"> ? </w:t>
      </w:r>
      <w:r w:rsidR="005A7F50">
        <w:t>Rien</w:t>
      </w:r>
      <w:r>
        <w:t>.</w:t>
      </w:r>
    </w:p>
    <w:p w14:paraId="38C0BA4F" w14:textId="77777777" w:rsidR="00514D33" w:rsidRDefault="00514D33">
      <w:r>
        <w:t>— </w:t>
      </w:r>
      <w:r w:rsidR="005A7F50">
        <w:t>Faut pas me dire ça</w:t>
      </w:r>
      <w:r>
        <w:t xml:space="preserve">. </w:t>
      </w:r>
      <w:r w:rsidR="005A7F50">
        <w:t>T</w:t>
      </w:r>
      <w:r>
        <w:t>’</w:t>
      </w:r>
      <w:r w:rsidR="005A7F50">
        <w:t>étais en train de me regarder</w:t>
      </w:r>
      <w:r>
        <w:t>.</w:t>
      </w:r>
    </w:p>
    <w:p w14:paraId="54B832CD" w14:textId="77777777" w:rsidR="00514D33" w:rsidRDefault="00514D33">
      <w:r>
        <w:t>— </w:t>
      </w:r>
      <w:r w:rsidR="005A7F50">
        <w:t>Le pauvre gosse</w:t>
      </w:r>
      <w:r>
        <w:t xml:space="preserve">, </w:t>
      </w:r>
      <w:r w:rsidR="005A7F50">
        <w:t>c</w:t>
      </w:r>
      <w:r>
        <w:t>’</w:t>
      </w:r>
      <w:r w:rsidR="005A7F50">
        <w:t>était peut-être pour rire</w:t>
      </w:r>
      <w:r>
        <w:t xml:space="preserve">, </w:t>
      </w:r>
      <w:r w:rsidR="005A7F50">
        <w:t>Max</w:t>
      </w:r>
      <w:r>
        <w:t xml:space="preserve">, </w:t>
      </w:r>
      <w:r w:rsidR="005A7F50">
        <w:t>dit Al</w:t>
      </w:r>
      <w:r>
        <w:t>.</w:t>
      </w:r>
    </w:p>
    <w:p w14:paraId="3981D4F7" w14:textId="77777777" w:rsidR="00514D33" w:rsidRDefault="005A7F50">
      <w:r>
        <w:t>Georges rit</w:t>
      </w:r>
      <w:r w:rsidR="00514D33">
        <w:t>.</w:t>
      </w:r>
    </w:p>
    <w:p w14:paraId="44D3D030" w14:textId="77777777" w:rsidR="00514D33" w:rsidRDefault="00514D33">
      <w:r>
        <w:t>— </w:t>
      </w:r>
      <w:r w:rsidR="005A7F50">
        <w:t>T</w:t>
      </w:r>
      <w:r>
        <w:t>’</w:t>
      </w:r>
      <w:r w:rsidR="005A7F50">
        <w:t>as pas besoin de rire</w:t>
      </w:r>
      <w:r>
        <w:t xml:space="preserve">, </w:t>
      </w:r>
      <w:r w:rsidR="005A7F50">
        <w:t>lui dit Max</w:t>
      </w:r>
      <w:r>
        <w:t xml:space="preserve">. </w:t>
      </w:r>
      <w:r w:rsidR="005A7F50">
        <w:t>T</w:t>
      </w:r>
      <w:r>
        <w:t>’</w:t>
      </w:r>
      <w:r w:rsidR="005A7F50">
        <w:t>as pas besoin de r</w:t>
      </w:r>
      <w:r w:rsidR="005A7F50">
        <w:t>i</w:t>
      </w:r>
      <w:r w:rsidR="005A7F50">
        <w:t>re du tout</w:t>
      </w:r>
      <w:r>
        <w:t xml:space="preserve">, </w:t>
      </w:r>
      <w:r w:rsidR="005A7F50">
        <w:t>compris</w:t>
      </w:r>
      <w:r>
        <w:t> ?</w:t>
      </w:r>
    </w:p>
    <w:p w14:paraId="0CE68DB8" w14:textId="77777777" w:rsidR="00514D33" w:rsidRDefault="00514D33">
      <w:r>
        <w:t>— </w:t>
      </w:r>
      <w:r w:rsidR="005A7F50">
        <w:t>Ça va</w:t>
      </w:r>
      <w:r>
        <w:t xml:space="preserve">, </w:t>
      </w:r>
      <w:r w:rsidR="005A7F50">
        <w:t>fit Georges</w:t>
      </w:r>
      <w:r>
        <w:t>.</w:t>
      </w:r>
    </w:p>
    <w:p w14:paraId="03D77BE0" w14:textId="77777777" w:rsidR="00514D33" w:rsidRDefault="005A7F50">
      <w:r>
        <w:t>Max se retourna vers Al</w:t>
      </w:r>
      <w:r w:rsidR="00514D33">
        <w:t> :</w:t>
      </w:r>
    </w:p>
    <w:p w14:paraId="7CB80468" w14:textId="77777777" w:rsidR="00514D33" w:rsidRDefault="00514D33">
      <w:pPr>
        <w:rPr>
          <w:bCs/>
        </w:rPr>
      </w:pPr>
      <w:r>
        <w:lastRenderedPageBreak/>
        <w:t>— </w:t>
      </w:r>
      <w:r w:rsidR="005A7F50">
        <w:t>Dis donc</w:t>
      </w:r>
      <w:r>
        <w:t xml:space="preserve">, </w:t>
      </w:r>
      <w:r w:rsidR="005A7F50">
        <w:t>il pense que ça va</w:t>
      </w:r>
      <w:r>
        <w:t xml:space="preserve">. </w:t>
      </w:r>
      <w:r w:rsidR="005A7F50">
        <w:t>Écoute-le</w:t>
      </w:r>
      <w:r>
        <w:t xml:space="preserve">. </w:t>
      </w:r>
      <w:r w:rsidR="005A7F50">
        <w:t xml:space="preserve">Il pense </w:t>
      </w:r>
      <w:r w:rsidR="005A7F50">
        <w:rPr>
          <w:bCs/>
        </w:rPr>
        <w:t>que ça va</w:t>
      </w:r>
      <w:r>
        <w:rPr>
          <w:bCs/>
        </w:rPr>
        <w:t xml:space="preserve">. </w:t>
      </w:r>
      <w:r w:rsidR="005A7F50">
        <w:rPr>
          <w:bCs/>
        </w:rPr>
        <w:t>Elle est bonne</w:t>
      </w:r>
      <w:r>
        <w:rPr>
          <w:bCs/>
        </w:rPr>
        <w:t xml:space="preserve">, </w:t>
      </w:r>
      <w:r w:rsidR="005A7F50">
        <w:rPr>
          <w:bCs/>
        </w:rPr>
        <w:t>celle-là</w:t>
      </w:r>
      <w:r>
        <w:rPr>
          <w:bCs/>
        </w:rPr>
        <w:t>.</w:t>
      </w:r>
    </w:p>
    <w:p w14:paraId="3A8E0749" w14:textId="77777777" w:rsidR="00514D33" w:rsidRDefault="00514D33">
      <w:r>
        <w:rPr>
          <w:bCs/>
        </w:rPr>
        <w:t>— </w:t>
      </w:r>
      <w:r w:rsidR="005A7F50">
        <w:rPr>
          <w:bCs/>
        </w:rPr>
        <w:t>Oh</w:t>
      </w:r>
      <w:r>
        <w:rPr>
          <w:bCs/>
        </w:rPr>
        <w:t xml:space="preserve"> ! </w:t>
      </w:r>
      <w:r w:rsidR="005A7F50">
        <w:t>c</w:t>
      </w:r>
      <w:r>
        <w:t>’</w:t>
      </w:r>
      <w:r w:rsidR="005A7F50">
        <w:t>est un vrai penseur</w:t>
      </w:r>
      <w:r>
        <w:t xml:space="preserve">, </w:t>
      </w:r>
      <w:r w:rsidR="005A7F50">
        <w:t>fit Al</w:t>
      </w:r>
      <w:r>
        <w:t>.</w:t>
      </w:r>
    </w:p>
    <w:p w14:paraId="75BA5EF2" w14:textId="77777777" w:rsidR="00514D33" w:rsidRDefault="005A7F50">
      <w:pPr>
        <w:rPr>
          <w:bCs/>
        </w:rPr>
      </w:pPr>
      <w:r>
        <w:rPr>
          <w:bCs/>
        </w:rPr>
        <w:t>Ils continuèrent de manger</w:t>
      </w:r>
      <w:r w:rsidR="00514D33">
        <w:rPr>
          <w:bCs/>
        </w:rPr>
        <w:t xml:space="preserve">. </w:t>
      </w:r>
      <w:r>
        <w:rPr>
          <w:bCs/>
        </w:rPr>
        <w:t>Al demanda à Max</w:t>
      </w:r>
      <w:r w:rsidR="00514D33">
        <w:rPr>
          <w:bCs/>
        </w:rPr>
        <w:t> :</w:t>
      </w:r>
    </w:p>
    <w:p w14:paraId="09D96B8B" w14:textId="77777777" w:rsidR="00514D33" w:rsidRDefault="00514D33">
      <w:pPr>
        <w:rPr>
          <w:bCs/>
        </w:rPr>
      </w:pPr>
      <w:r>
        <w:rPr>
          <w:bCs/>
        </w:rPr>
        <w:t>— </w:t>
      </w:r>
      <w:r w:rsidR="005A7F50">
        <w:rPr>
          <w:bCs/>
        </w:rPr>
        <w:t>Comment qu</w:t>
      </w:r>
      <w:r>
        <w:rPr>
          <w:bCs/>
        </w:rPr>
        <w:t>’</w:t>
      </w:r>
      <w:r w:rsidR="005A7F50">
        <w:rPr>
          <w:bCs/>
        </w:rPr>
        <w:t>il s</w:t>
      </w:r>
      <w:r>
        <w:rPr>
          <w:bCs/>
        </w:rPr>
        <w:t>’</w:t>
      </w:r>
      <w:r w:rsidR="005A7F50">
        <w:rPr>
          <w:bCs/>
        </w:rPr>
        <w:t>appelle</w:t>
      </w:r>
      <w:r>
        <w:rPr>
          <w:bCs/>
        </w:rPr>
        <w:t xml:space="preserve">, </w:t>
      </w:r>
      <w:r w:rsidR="005A7F50">
        <w:rPr>
          <w:bCs/>
        </w:rPr>
        <w:t>le petit loustic qui est au bout du comptoir</w:t>
      </w:r>
      <w:r>
        <w:rPr>
          <w:bCs/>
        </w:rPr>
        <w:t> ?</w:t>
      </w:r>
    </w:p>
    <w:p w14:paraId="74FF7043" w14:textId="77777777" w:rsidR="00514D33" w:rsidRDefault="00514D33">
      <w:pPr>
        <w:rPr>
          <w:bCs/>
        </w:rPr>
      </w:pPr>
      <w:r>
        <w:rPr>
          <w:bCs/>
        </w:rPr>
        <w:t>— </w:t>
      </w:r>
      <w:r w:rsidR="005A7F50">
        <w:rPr>
          <w:bCs/>
        </w:rPr>
        <w:t>Eh là-bas</w:t>
      </w:r>
      <w:r>
        <w:rPr>
          <w:bCs/>
        </w:rPr>
        <w:t xml:space="preserve">, </w:t>
      </w:r>
      <w:r w:rsidR="005A7F50">
        <w:rPr>
          <w:bCs/>
        </w:rPr>
        <w:t>le petit loustic</w:t>
      </w:r>
      <w:r>
        <w:rPr>
          <w:bCs/>
        </w:rPr>
        <w:t xml:space="preserve">, </w:t>
      </w:r>
      <w:r w:rsidR="005A7F50">
        <w:rPr>
          <w:bCs/>
        </w:rPr>
        <w:t>fit Max s</w:t>
      </w:r>
      <w:r>
        <w:rPr>
          <w:bCs/>
        </w:rPr>
        <w:t>’</w:t>
      </w:r>
      <w:r w:rsidR="005A7F50">
        <w:rPr>
          <w:bCs/>
        </w:rPr>
        <w:t>adressant à Nick</w:t>
      </w:r>
      <w:r>
        <w:rPr>
          <w:bCs/>
        </w:rPr>
        <w:t xml:space="preserve">. </w:t>
      </w:r>
      <w:r w:rsidR="005A7F50">
        <w:rPr>
          <w:bCs/>
        </w:rPr>
        <w:t>Passe donc derrière le comptoir et mets-toi avec ton petit c</w:t>
      </w:r>
      <w:r w:rsidR="005A7F50">
        <w:rPr>
          <w:bCs/>
        </w:rPr>
        <w:t>o</w:t>
      </w:r>
      <w:r w:rsidR="005A7F50">
        <w:rPr>
          <w:bCs/>
        </w:rPr>
        <w:t>pain</w:t>
      </w:r>
      <w:r>
        <w:rPr>
          <w:bCs/>
        </w:rPr>
        <w:t>.</w:t>
      </w:r>
    </w:p>
    <w:p w14:paraId="0682A019" w14:textId="77777777" w:rsidR="00514D33" w:rsidRDefault="00514D33">
      <w:pPr>
        <w:rPr>
          <w:bCs/>
        </w:rPr>
      </w:pPr>
      <w:r>
        <w:rPr>
          <w:bCs/>
        </w:rPr>
        <w:t>— </w:t>
      </w:r>
      <w:r w:rsidR="005A7F50">
        <w:rPr>
          <w:bCs/>
        </w:rPr>
        <w:t>Qu</w:t>
      </w:r>
      <w:r>
        <w:rPr>
          <w:bCs/>
        </w:rPr>
        <w:t>’</w:t>
      </w:r>
      <w:r w:rsidR="005A7F50">
        <w:rPr>
          <w:bCs/>
        </w:rPr>
        <w:t>est-ce qui vous prend</w:t>
      </w:r>
      <w:r>
        <w:rPr>
          <w:bCs/>
        </w:rPr>
        <w:t xml:space="preserve"> ? </w:t>
      </w:r>
      <w:r w:rsidR="005A7F50">
        <w:rPr>
          <w:bCs/>
        </w:rPr>
        <w:t>demanda Nick</w:t>
      </w:r>
      <w:r>
        <w:rPr>
          <w:bCs/>
        </w:rPr>
        <w:t>.</w:t>
      </w:r>
    </w:p>
    <w:p w14:paraId="5C4485F8" w14:textId="77777777" w:rsidR="00514D33" w:rsidRDefault="00514D33">
      <w:pPr>
        <w:rPr>
          <w:bCs/>
        </w:rPr>
      </w:pPr>
      <w:r>
        <w:rPr>
          <w:bCs/>
        </w:rPr>
        <w:t>— </w:t>
      </w:r>
      <w:r w:rsidR="005A7F50">
        <w:rPr>
          <w:bCs/>
        </w:rPr>
        <w:t>Rien du tout</w:t>
      </w:r>
      <w:r>
        <w:rPr>
          <w:bCs/>
        </w:rPr>
        <w:t>.</w:t>
      </w:r>
    </w:p>
    <w:p w14:paraId="4BD45F59" w14:textId="77777777" w:rsidR="00514D33" w:rsidRDefault="00514D33">
      <w:r>
        <w:rPr>
          <w:bCs/>
        </w:rPr>
        <w:t>— </w:t>
      </w:r>
      <w:r w:rsidR="005A7F50">
        <w:t xml:space="preserve">Je te conseille de passer derrière le </w:t>
      </w:r>
      <w:r w:rsidR="005A7F50">
        <w:rPr>
          <w:bCs/>
        </w:rPr>
        <w:t>comptoir</w:t>
      </w:r>
      <w:r>
        <w:rPr>
          <w:bCs/>
        </w:rPr>
        <w:t xml:space="preserve">, </w:t>
      </w:r>
      <w:r w:rsidR="005A7F50">
        <w:t>petit lou</w:t>
      </w:r>
      <w:r w:rsidR="005A7F50">
        <w:t>s</w:t>
      </w:r>
      <w:r w:rsidR="005A7F50">
        <w:t>tic</w:t>
      </w:r>
      <w:r>
        <w:t xml:space="preserve">, </w:t>
      </w:r>
      <w:r w:rsidR="005A7F50">
        <w:t>fit Al</w:t>
      </w:r>
      <w:r>
        <w:t>.</w:t>
      </w:r>
    </w:p>
    <w:p w14:paraId="2D5AB485" w14:textId="77777777" w:rsidR="00514D33" w:rsidRDefault="005A7F50">
      <w:r>
        <w:rPr>
          <w:bCs/>
        </w:rPr>
        <w:t xml:space="preserve">Nick </w:t>
      </w:r>
      <w:r>
        <w:t>passa derrière le comptoir</w:t>
      </w:r>
      <w:r w:rsidR="00514D33">
        <w:t>.</w:t>
      </w:r>
    </w:p>
    <w:p w14:paraId="0BCC2E55" w14:textId="77777777" w:rsidR="00514D33" w:rsidRDefault="00514D33">
      <w:r>
        <w:t>— </w:t>
      </w:r>
      <w:r w:rsidR="005A7F50">
        <w:t>Qu</w:t>
      </w:r>
      <w:r>
        <w:t>’</w:t>
      </w:r>
      <w:r w:rsidR="005A7F50">
        <w:t>est-ce qui vous prend</w:t>
      </w:r>
      <w:r>
        <w:t xml:space="preserve"> ? </w:t>
      </w:r>
      <w:r w:rsidR="005A7F50">
        <w:t>demanda Georges</w:t>
      </w:r>
      <w:r>
        <w:t>.</w:t>
      </w:r>
    </w:p>
    <w:p w14:paraId="331A2874" w14:textId="77777777" w:rsidR="00514D33" w:rsidRDefault="00514D33">
      <w:r>
        <w:t>— </w:t>
      </w:r>
      <w:r w:rsidR="005A7F50">
        <w:rPr>
          <w:bCs/>
        </w:rPr>
        <w:t>C</w:t>
      </w:r>
      <w:r>
        <w:rPr>
          <w:bCs/>
        </w:rPr>
        <w:t>’</w:t>
      </w:r>
      <w:r w:rsidR="005A7F50">
        <w:rPr>
          <w:bCs/>
        </w:rPr>
        <w:t xml:space="preserve">est </w:t>
      </w:r>
      <w:r w:rsidR="005A7F50">
        <w:t>pas tes oignons</w:t>
      </w:r>
      <w:r>
        <w:t xml:space="preserve">, </w:t>
      </w:r>
      <w:r w:rsidR="005A7F50">
        <w:t>fit Al</w:t>
      </w:r>
      <w:r>
        <w:t xml:space="preserve">. </w:t>
      </w:r>
      <w:r w:rsidR="005A7F50">
        <w:t>Qui est dans la cuisine</w:t>
      </w:r>
      <w:r>
        <w:t> ?</w:t>
      </w:r>
    </w:p>
    <w:p w14:paraId="0D8EBF1D" w14:textId="77777777" w:rsidR="00514D33" w:rsidRDefault="00514D33">
      <w:r>
        <w:t>— </w:t>
      </w:r>
      <w:r w:rsidR="005A7F50">
        <w:t>Le nègre</w:t>
      </w:r>
      <w:r>
        <w:t>.</w:t>
      </w:r>
    </w:p>
    <w:p w14:paraId="38466E43" w14:textId="77777777" w:rsidR="00514D33" w:rsidRDefault="00514D33">
      <w:r>
        <w:t>— </w:t>
      </w:r>
      <w:r w:rsidR="005A7F50">
        <w:t>Qui ça</w:t>
      </w:r>
      <w:r>
        <w:t xml:space="preserve">, </w:t>
      </w:r>
      <w:r w:rsidR="005A7F50">
        <w:t>le nègre</w:t>
      </w:r>
      <w:r>
        <w:t> ?</w:t>
      </w:r>
    </w:p>
    <w:p w14:paraId="0100D90F" w14:textId="77777777" w:rsidR="00514D33" w:rsidRDefault="00514D33">
      <w:r>
        <w:t>— </w:t>
      </w:r>
      <w:r w:rsidR="005A7F50">
        <w:t>Celui qui fait la cuisine</w:t>
      </w:r>
      <w:r>
        <w:t>.</w:t>
      </w:r>
    </w:p>
    <w:p w14:paraId="1893CA53" w14:textId="77777777" w:rsidR="00514D33" w:rsidRDefault="00514D33">
      <w:r>
        <w:t>— </w:t>
      </w:r>
      <w:r w:rsidR="005A7F50">
        <w:t>Dis-lui qu</w:t>
      </w:r>
      <w:r>
        <w:t>’</w:t>
      </w:r>
      <w:r w:rsidR="005A7F50">
        <w:t>il s</w:t>
      </w:r>
      <w:r>
        <w:t>’</w:t>
      </w:r>
      <w:r w:rsidR="005A7F50">
        <w:t>amène par ici</w:t>
      </w:r>
      <w:r>
        <w:t>.</w:t>
      </w:r>
    </w:p>
    <w:p w14:paraId="78C59CA1" w14:textId="77777777" w:rsidR="00514D33" w:rsidRDefault="00514D33">
      <w:r>
        <w:t>— </w:t>
      </w:r>
      <w:r w:rsidR="005A7F50">
        <w:t>Pourquoi ça</w:t>
      </w:r>
      <w:r>
        <w:t> ?</w:t>
      </w:r>
    </w:p>
    <w:p w14:paraId="5016C6F5" w14:textId="77777777" w:rsidR="00514D33" w:rsidRDefault="00514D33">
      <w:r>
        <w:t>— </w:t>
      </w:r>
      <w:r w:rsidR="005A7F50">
        <w:t>Dis-lui qu</w:t>
      </w:r>
      <w:r>
        <w:t>’</w:t>
      </w:r>
      <w:r w:rsidR="005A7F50">
        <w:t>il s</w:t>
      </w:r>
      <w:r>
        <w:t>’</w:t>
      </w:r>
      <w:r w:rsidR="005A7F50">
        <w:t>amène par ici</w:t>
      </w:r>
      <w:r>
        <w:t>.</w:t>
      </w:r>
    </w:p>
    <w:p w14:paraId="14DB8DFB" w14:textId="77777777" w:rsidR="00514D33" w:rsidRDefault="00514D33">
      <w:pPr>
        <w:rPr>
          <w:bCs/>
        </w:rPr>
      </w:pPr>
      <w:r>
        <w:t>— </w:t>
      </w:r>
      <w:r w:rsidR="005A7F50">
        <w:rPr>
          <w:bCs/>
        </w:rPr>
        <w:t>Où croyez-vous donc que vous êtes</w:t>
      </w:r>
      <w:r>
        <w:rPr>
          <w:bCs/>
        </w:rPr>
        <w:t> ?</w:t>
      </w:r>
    </w:p>
    <w:p w14:paraId="45E29C04" w14:textId="77777777" w:rsidR="00514D33" w:rsidRDefault="00514D33">
      <w:pPr>
        <w:rPr>
          <w:bCs/>
        </w:rPr>
      </w:pPr>
      <w:r>
        <w:rPr>
          <w:bCs/>
        </w:rPr>
        <w:lastRenderedPageBreak/>
        <w:t>— </w:t>
      </w:r>
      <w:r w:rsidR="005A7F50">
        <w:rPr>
          <w:bCs/>
        </w:rPr>
        <w:t>On le sait bouffi</w:t>
      </w:r>
      <w:r>
        <w:rPr>
          <w:bCs/>
        </w:rPr>
        <w:t xml:space="preserve">, </w:t>
      </w:r>
      <w:r w:rsidR="005A7F50">
        <w:rPr>
          <w:bCs/>
        </w:rPr>
        <w:t>fit le nommé Max</w:t>
      </w:r>
      <w:r>
        <w:rPr>
          <w:bCs/>
        </w:rPr>
        <w:t xml:space="preserve">. </w:t>
      </w:r>
      <w:r w:rsidR="005A7F50">
        <w:rPr>
          <w:bCs/>
        </w:rPr>
        <w:t>Ce serait-y qu</w:t>
      </w:r>
      <w:r>
        <w:rPr>
          <w:bCs/>
        </w:rPr>
        <w:t>’</w:t>
      </w:r>
      <w:r w:rsidR="005A7F50">
        <w:rPr>
          <w:bCs/>
        </w:rPr>
        <w:t>on cause pour ne rien dire</w:t>
      </w:r>
      <w:r>
        <w:rPr>
          <w:bCs/>
        </w:rPr>
        <w:t> ?</w:t>
      </w:r>
    </w:p>
    <w:p w14:paraId="21882A62" w14:textId="77777777" w:rsidR="00514D33" w:rsidRDefault="00514D33">
      <w:pPr>
        <w:rPr>
          <w:bCs/>
        </w:rPr>
      </w:pPr>
      <w:r>
        <w:rPr>
          <w:bCs/>
        </w:rPr>
        <w:t>— </w:t>
      </w:r>
      <w:r w:rsidR="005A7F50">
        <w:rPr>
          <w:bCs/>
        </w:rPr>
        <w:t>Tu causes pour ne rien dire</w:t>
      </w:r>
      <w:r>
        <w:rPr>
          <w:bCs/>
        </w:rPr>
        <w:t xml:space="preserve">, </w:t>
      </w:r>
      <w:r w:rsidR="005A7F50">
        <w:rPr>
          <w:bCs/>
        </w:rPr>
        <w:t>lui dit Al</w:t>
      </w:r>
      <w:r>
        <w:rPr>
          <w:bCs/>
        </w:rPr>
        <w:t xml:space="preserve">. </w:t>
      </w:r>
      <w:r w:rsidR="005A7F50">
        <w:rPr>
          <w:bCs/>
        </w:rPr>
        <w:t>Pourquoi que tu discutes comme ça avec ce gosse</w:t>
      </w:r>
      <w:r>
        <w:rPr>
          <w:bCs/>
        </w:rPr>
        <w:t xml:space="preserve"> ? </w:t>
      </w:r>
      <w:r w:rsidR="005A7F50">
        <w:rPr>
          <w:bCs/>
        </w:rPr>
        <w:t>Écoute</w:t>
      </w:r>
      <w:r>
        <w:rPr>
          <w:bCs/>
        </w:rPr>
        <w:t xml:space="preserve">, </w:t>
      </w:r>
      <w:r w:rsidR="005A7F50">
        <w:rPr>
          <w:bCs/>
        </w:rPr>
        <w:t>fit-il à Georges</w:t>
      </w:r>
      <w:r>
        <w:rPr>
          <w:bCs/>
        </w:rPr>
        <w:t xml:space="preserve">, </w:t>
      </w:r>
      <w:r w:rsidR="005A7F50">
        <w:rPr>
          <w:bCs/>
        </w:rPr>
        <w:t>dis au nègre qu</w:t>
      </w:r>
      <w:r>
        <w:rPr>
          <w:bCs/>
        </w:rPr>
        <w:t>’</w:t>
      </w:r>
      <w:r w:rsidR="005A7F50">
        <w:rPr>
          <w:bCs/>
        </w:rPr>
        <w:t>il s</w:t>
      </w:r>
      <w:r>
        <w:rPr>
          <w:bCs/>
        </w:rPr>
        <w:t>’</w:t>
      </w:r>
      <w:r w:rsidR="005A7F50">
        <w:rPr>
          <w:bCs/>
        </w:rPr>
        <w:t>amène par ici</w:t>
      </w:r>
      <w:r>
        <w:rPr>
          <w:bCs/>
        </w:rPr>
        <w:t>.</w:t>
      </w:r>
    </w:p>
    <w:p w14:paraId="7FCEBEC6" w14:textId="77777777" w:rsidR="00514D33" w:rsidRDefault="00514D33">
      <w:pPr>
        <w:rPr>
          <w:bCs/>
        </w:rPr>
      </w:pPr>
      <w:r>
        <w:rPr>
          <w:bCs/>
        </w:rPr>
        <w:t>— </w:t>
      </w:r>
      <w:r w:rsidR="005A7F50">
        <w:rPr>
          <w:bCs/>
        </w:rPr>
        <w:t>Qu</w:t>
      </w:r>
      <w:r>
        <w:rPr>
          <w:bCs/>
        </w:rPr>
        <w:t>’</w:t>
      </w:r>
      <w:r w:rsidR="005A7F50">
        <w:rPr>
          <w:bCs/>
        </w:rPr>
        <w:t>est-ce que vous allez lui faire</w:t>
      </w:r>
      <w:r>
        <w:rPr>
          <w:bCs/>
        </w:rPr>
        <w:t> ?</w:t>
      </w:r>
    </w:p>
    <w:p w14:paraId="3979B594" w14:textId="77777777" w:rsidR="00514D33" w:rsidRDefault="00514D33">
      <w:pPr>
        <w:rPr>
          <w:bCs/>
        </w:rPr>
      </w:pPr>
      <w:r>
        <w:rPr>
          <w:bCs/>
        </w:rPr>
        <w:t>— </w:t>
      </w:r>
      <w:r w:rsidR="005A7F50">
        <w:rPr>
          <w:bCs/>
        </w:rPr>
        <w:t>On veut rien y faire</w:t>
      </w:r>
      <w:r>
        <w:rPr>
          <w:bCs/>
        </w:rPr>
        <w:t xml:space="preserve">. </w:t>
      </w:r>
      <w:r w:rsidR="005A7F50">
        <w:rPr>
          <w:bCs/>
        </w:rPr>
        <w:t>Tire donc parti de ta caboche</w:t>
      </w:r>
      <w:r>
        <w:rPr>
          <w:bCs/>
        </w:rPr>
        <w:t xml:space="preserve">. </w:t>
      </w:r>
      <w:r w:rsidR="005A7F50">
        <w:rPr>
          <w:bCs/>
        </w:rPr>
        <w:t>Qu</w:t>
      </w:r>
      <w:r>
        <w:rPr>
          <w:bCs/>
        </w:rPr>
        <w:t>’</w:t>
      </w:r>
      <w:r w:rsidR="005A7F50">
        <w:rPr>
          <w:bCs/>
        </w:rPr>
        <w:t>est-ce que nous autres on ferait à un nègre</w:t>
      </w:r>
      <w:r>
        <w:rPr>
          <w:bCs/>
        </w:rPr>
        <w:t> ?</w:t>
      </w:r>
    </w:p>
    <w:p w14:paraId="0D37CE27" w14:textId="77777777" w:rsidR="00514D33" w:rsidRDefault="005A7F50">
      <w:r>
        <w:t xml:space="preserve">Georges poussa le </w:t>
      </w:r>
      <w:r>
        <w:rPr>
          <w:bCs/>
        </w:rPr>
        <w:t xml:space="preserve">guichet </w:t>
      </w:r>
      <w:r>
        <w:t>qui ouvrait dans la cuisine</w:t>
      </w:r>
      <w:r w:rsidR="00514D33">
        <w:t>.</w:t>
      </w:r>
    </w:p>
    <w:p w14:paraId="30EC6A69" w14:textId="77777777" w:rsidR="00514D33" w:rsidRDefault="00514D33">
      <w:r>
        <w:t>— </w:t>
      </w:r>
      <w:r w:rsidR="005A7F50">
        <w:t>Sam</w:t>
      </w:r>
      <w:r>
        <w:t xml:space="preserve">, </w:t>
      </w:r>
      <w:r w:rsidR="005A7F50">
        <w:t>appela-t-il</w:t>
      </w:r>
      <w:r>
        <w:t xml:space="preserve">. </w:t>
      </w:r>
      <w:r w:rsidR="005A7F50">
        <w:t>Viens ici une minute</w:t>
      </w:r>
      <w:r>
        <w:t>.</w:t>
      </w:r>
    </w:p>
    <w:p w14:paraId="78BB197B" w14:textId="77777777" w:rsidR="00514D33" w:rsidRDefault="005A7F50">
      <w:r>
        <w:t xml:space="preserve">La porte de la cuisine </w:t>
      </w:r>
      <w:r>
        <w:rPr>
          <w:bCs/>
        </w:rPr>
        <w:t>s</w:t>
      </w:r>
      <w:r w:rsidR="00514D33">
        <w:rPr>
          <w:bCs/>
        </w:rPr>
        <w:t>’</w:t>
      </w:r>
      <w:r>
        <w:rPr>
          <w:bCs/>
        </w:rPr>
        <w:t xml:space="preserve">ouvrit </w:t>
      </w:r>
      <w:r>
        <w:t>et le nègre entra</w:t>
      </w:r>
      <w:r w:rsidR="00514D33">
        <w:t>.</w:t>
      </w:r>
    </w:p>
    <w:p w14:paraId="3CCD6DA2" w14:textId="77777777" w:rsidR="00514D33" w:rsidRDefault="00514D33">
      <w:r>
        <w:t>— </w:t>
      </w:r>
      <w:r w:rsidR="005A7F50">
        <w:rPr>
          <w:bCs/>
        </w:rPr>
        <w:t>Qu</w:t>
      </w:r>
      <w:r>
        <w:rPr>
          <w:bCs/>
        </w:rPr>
        <w:t>’</w:t>
      </w:r>
      <w:r w:rsidR="005A7F50">
        <w:rPr>
          <w:bCs/>
        </w:rPr>
        <w:t xml:space="preserve">est-ce </w:t>
      </w:r>
      <w:r w:rsidR="005A7F50">
        <w:t>qu</w:t>
      </w:r>
      <w:r>
        <w:t>’</w:t>
      </w:r>
      <w:r w:rsidR="005A7F50">
        <w:t>on me veut</w:t>
      </w:r>
      <w:r>
        <w:t xml:space="preserve"> ? </w:t>
      </w:r>
      <w:r w:rsidR="005A7F50">
        <w:t>demanda-t-il</w:t>
      </w:r>
      <w:r>
        <w:t>.</w:t>
      </w:r>
    </w:p>
    <w:p w14:paraId="2FF3B3B3" w14:textId="77777777" w:rsidR="00514D33" w:rsidRDefault="005A7F50">
      <w:r>
        <w:t>Les deux hommes assis au comptoir lui jetèrent un coup d</w:t>
      </w:r>
      <w:r w:rsidR="00514D33">
        <w:t>’</w:t>
      </w:r>
      <w:r>
        <w:t>œil</w:t>
      </w:r>
      <w:r w:rsidR="00514D33">
        <w:t>.</w:t>
      </w:r>
    </w:p>
    <w:p w14:paraId="33419752" w14:textId="77777777" w:rsidR="00514D33" w:rsidRDefault="00514D33">
      <w:r>
        <w:t>— </w:t>
      </w:r>
      <w:r w:rsidR="005A7F50">
        <w:t>Ça va bien</w:t>
      </w:r>
      <w:r>
        <w:t xml:space="preserve">, </w:t>
      </w:r>
      <w:r w:rsidR="005A7F50">
        <w:t>pruneau</w:t>
      </w:r>
      <w:r>
        <w:t xml:space="preserve">. </w:t>
      </w:r>
      <w:r w:rsidR="005A7F50">
        <w:t>Ne bouge pas de là</w:t>
      </w:r>
      <w:r>
        <w:t xml:space="preserve">, </w:t>
      </w:r>
      <w:r w:rsidR="005A7F50">
        <w:t>fit Al</w:t>
      </w:r>
      <w:r>
        <w:t>.</w:t>
      </w:r>
    </w:p>
    <w:p w14:paraId="7656EE97" w14:textId="77777777" w:rsidR="00514D33" w:rsidRDefault="005A7F50">
      <w:r>
        <w:t>Sam</w:t>
      </w:r>
      <w:r w:rsidR="00514D33">
        <w:t xml:space="preserve">, </w:t>
      </w:r>
      <w:r>
        <w:t>le nègre</w:t>
      </w:r>
      <w:r w:rsidR="00514D33">
        <w:t xml:space="preserve">, </w:t>
      </w:r>
      <w:r>
        <w:t>debout et ceint de son tablier</w:t>
      </w:r>
      <w:r w:rsidR="00514D33">
        <w:t xml:space="preserve">, </w:t>
      </w:r>
      <w:r>
        <w:t>regarda les deux hommes assis au comptoir</w:t>
      </w:r>
      <w:r w:rsidR="00514D33">
        <w:t>. « </w:t>
      </w:r>
      <w:r>
        <w:t>Oui</w:t>
      </w:r>
      <w:r w:rsidR="00514D33">
        <w:t xml:space="preserve">, </w:t>
      </w:r>
      <w:r>
        <w:rPr>
          <w:bCs/>
        </w:rPr>
        <w:t>M</w:t>
      </w:r>
      <w:r w:rsidR="00514D33">
        <w:rPr>
          <w:bCs/>
        </w:rPr>
        <w:t>’</w:t>
      </w:r>
      <w:r>
        <w:rPr>
          <w:bCs/>
        </w:rPr>
        <w:t>sieu</w:t>
      </w:r>
      <w:r w:rsidR="00514D33">
        <w:rPr>
          <w:bCs/>
        </w:rPr>
        <w:t xml:space="preserve"> », </w:t>
      </w:r>
      <w:r>
        <w:rPr>
          <w:bCs/>
        </w:rPr>
        <w:t>fit-il</w:t>
      </w:r>
      <w:r w:rsidR="00514D33">
        <w:rPr>
          <w:bCs/>
        </w:rPr>
        <w:t xml:space="preserve">. </w:t>
      </w:r>
      <w:r>
        <w:t>Al de</w:t>
      </w:r>
      <w:r>
        <w:t>s</w:t>
      </w:r>
      <w:r>
        <w:t>cendit de son tabouret</w:t>
      </w:r>
      <w:r w:rsidR="00514D33">
        <w:t>.</w:t>
      </w:r>
    </w:p>
    <w:p w14:paraId="000C13D7" w14:textId="77777777" w:rsidR="00514D33" w:rsidRDefault="00514D33">
      <w:r>
        <w:t>— </w:t>
      </w:r>
      <w:r w:rsidR="005A7F50">
        <w:t>Moi</w:t>
      </w:r>
      <w:r>
        <w:t xml:space="preserve">, </w:t>
      </w:r>
      <w:r w:rsidR="005A7F50">
        <w:t>je vais dans la cuisine avec le nègre et le petit loustic numéro deux</w:t>
      </w:r>
      <w:r>
        <w:t xml:space="preserve">, </w:t>
      </w:r>
      <w:r w:rsidR="005A7F50">
        <w:rPr>
          <w:bCs/>
        </w:rPr>
        <w:t>fit-il</w:t>
      </w:r>
      <w:r>
        <w:rPr>
          <w:bCs/>
        </w:rPr>
        <w:t xml:space="preserve">. </w:t>
      </w:r>
      <w:r w:rsidR="005A7F50">
        <w:t xml:space="preserve">Rentre dans </w:t>
      </w:r>
      <w:r w:rsidR="005A7F50">
        <w:rPr>
          <w:bCs/>
        </w:rPr>
        <w:t xml:space="preserve">ta </w:t>
      </w:r>
      <w:r w:rsidR="005A7F50">
        <w:t>cuisine</w:t>
      </w:r>
      <w:r>
        <w:t xml:space="preserve">, </w:t>
      </w:r>
      <w:r w:rsidR="005A7F50">
        <w:t>pruneau</w:t>
      </w:r>
      <w:r>
        <w:t xml:space="preserve">. </w:t>
      </w:r>
      <w:r w:rsidR="005A7F50">
        <w:t>Toi</w:t>
      </w:r>
      <w:r>
        <w:t xml:space="preserve">, </w:t>
      </w:r>
      <w:r w:rsidR="005A7F50">
        <w:t>tu vas avec</w:t>
      </w:r>
      <w:r>
        <w:t xml:space="preserve">, </w:t>
      </w:r>
      <w:r w:rsidR="005A7F50">
        <w:t>petit loustic</w:t>
      </w:r>
      <w:r>
        <w:t>.</w:t>
      </w:r>
    </w:p>
    <w:p w14:paraId="6A61D1AE" w14:textId="77777777" w:rsidR="00514D33" w:rsidRDefault="005A7F50">
      <w:r>
        <w:t xml:space="preserve">Le petit homme entra dans la cuisine derrière </w:t>
      </w:r>
      <w:r>
        <w:rPr>
          <w:bCs/>
        </w:rPr>
        <w:t xml:space="preserve">Nick </w:t>
      </w:r>
      <w:r>
        <w:t>et Sam</w:t>
      </w:r>
      <w:r w:rsidR="00514D33">
        <w:t xml:space="preserve">, </w:t>
      </w:r>
      <w:r>
        <w:t>le cuisinier</w:t>
      </w:r>
      <w:r w:rsidR="00514D33">
        <w:t xml:space="preserve">. </w:t>
      </w:r>
      <w:r>
        <w:t>La porte se referma sur eux</w:t>
      </w:r>
      <w:r w:rsidR="00514D33">
        <w:t xml:space="preserve">. </w:t>
      </w:r>
      <w:r>
        <w:t>Le nommé Max resta assis au comptoir</w:t>
      </w:r>
      <w:r w:rsidR="00514D33">
        <w:t xml:space="preserve">, </w:t>
      </w:r>
      <w:r>
        <w:t>devant Georges</w:t>
      </w:r>
      <w:r w:rsidR="00514D33">
        <w:t xml:space="preserve">. </w:t>
      </w:r>
      <w:r>
        <w:t>Il ne regardait pas Georges</w:t>
      </w:r>
      <w:r w:rsidR="00514D33">
        <w:t xml:space="preserve">, </w:t>
      </w:r>
      <w:r>
        <w:t>mais la glace qui s</w:t>
      </w:r>
      <w:r w:rsidR="00514D33">
        <w:t>’</w:t>
      </w:r>
      <w:r>
        <w:t>allongeait derrière le comp</w:t>
      </w:r>
      <w:r>
        <w:lastRenderedPageBreak/>
        <w:t>toir</w:t>
      </w:r>
      <w:r w:rsidR="00514D33">
        <w:t xml:space="preserve">. </w:t>
      </w:r>
      <w:r>
        <w:t>Henry</w:t>
      </w:r>
      <w:r w:rsidR="00514D33">
        <w:t>’</w:t>
      </w:r>
      <w:r>
        <w:t>s était un bar avant d</w:t>
      </w:r>
      <w:r w:rsidR="00514D33">
        <w:t>’</w:t>
      </w:r>
      <w:r>
        <w:t>être transformé en restaurant</w:t>
      </w:r>
      <w:r w:rsidR="00514D33">
        <w:t>.</w:t>
      </w:r>
    </w:p>
    <w:p w14:paraId="45B5F15B" w14:textId="77777777" w:rsidR="00514D33" w:rsidRDefault="00514D33">
      <w:r>
        <w:t>— </w:t>
      </w:r>
      <w:r w:rsidR="005A7F50">
        <w:t>Eh bien</w:t>
      </w:r>
      <w:r>
        <w:t xml:space="preserve">, </w:t>
      </w:r>
      <w:r w:rsidR="005A7F50">
        <w:t>petit loustic</w:t>
      </w:r>
      <w:r>
        <w:t xml:space="preserve">, </w:t>
      </w:r>
      <w:r w:rsidR="005A7F50">
        <w:t>fit Max</w:t>
      </w:r>
      <w:r>
        <w:t xml:space="preserve">, </w:t>
      </w:r>
      <w:r w:rsidR="005A7F50">
        <w:t>les yeux au miroir</w:t>
      </w:r>
      <w:r>
        <w:t xml:space="preserve">. </w:t>
      </w:r>
      <w:r w:rsidR="005A7F50">
        <w:t>Pou</w:t>
      </w:r>
      <w:r w:rsidR="005A7F50">
        <w:t>r</w:t>
      </w:r>
      <w:r w:rsidR="005A7F50">
        <w:t>quoi que tu ne dis rien</w:t>
      </w:r>
      <w:r>
        <w:t> ?</w:t>
      </w:r>
    </w:p>
    <w:p w14:paraId="6FF8FBCF" w14:textId="77777777" w:rsidR="00514D33" w:rsidRDefault="00514D33">
      <w:r>
        <w:t>— </w:t>
      </w:r>
      <w:r w:rsidR="005A7F50">
        <w:t>Qu</w:t>
      </w:r>
      <w:r>
        <w:t>’</w:t>
      </w:r>
      <w:r w:rsidR="005A7F50">
        <w:t>est-ce que c</w:t>
      </w:r>
      <w:r>
        <w:t>’</w:t>
      </w:r>
      <w:r w:rsidR="005A7F50">
        <w:t>est que toute cette histoire</w:t>
      </w:r>
      <w:r>
        <w:t> ?</w:t>
      </w:r>
    </w:p>
    <w:p w14:paraId="3DE1268A" w14:textId="77777777" w:rsidR="00514D33" w:rsidRDefault="00514D33">
      <w:r>
        <w:t>— </w:t>
      </w:r>
      <w:r w:rsidR="005A7F50">
        <w:t>Eh</w:t>
      </w:r>
      <w:r>
        <w:t xml:space="preserve">, </w:t>
      </w:r>
      <w:r w:rsidR="005A7F50">
        <w:t>Al</w:t>
      </w:r>
      <w:r>
        <w:t xml:space="preserve">, </w:t>
      </w:r>
      <w:r w:rsidR="005A7F50">
        <w:t>appela Max</w:t>
      </w:r>
      <w:r>
        <w:t xml:space="preserve">, </w:t>
      </w:r>
      <w:r w:rsidR="005A7F50">
        <w:t>le petit loustic qui veut savoir ce que c</w:t>
      </w:r>
      <w:r>
        <w:t>’</w:t>
      </w:r>
      <w:r w:rsidR="005A7F50">
        <w:t>est que toute cette histoire</w:t>
      </w:r>
      <w:r>
        <w:t> !</w:t>
      </w:r>
    </w:p>
    <w:p w14:paraId="01905D2B" w14:textId="77777777" w:rsidR="00514D33" w:rsidRDefault="00514D33">
      <w:r>
        <w:t>— </w:t>
      </w:r>
      <w:r w:rsidR="005A7F50">
        <w:t>Pourquoi que tu ne lui dis pas</w:t>
      </w:r>
      <w:r>
        <w:t xml:space="preserve"> ? </w:t>
      </w:r>
      <w:r w:rsidR="005A7F50">
        <w:t xml:space="preserve">fit la voix </w:t>
      </w:r>
      <w:r w:rsidR="005A7F50">
        <w:rPr>
          <w:bCs/>
        </w:rPr>
        <w:t>d</w:t>
      </w:r>
      <w:r>
        <w:rPr>
          <w:bCs/>
        </w:rPr>
        <w:t>’</w:t>
      </w:r>
      <w:r w:rsidR="005A7F50">
        <w:rPr>
          <w:bCs/>
        </w:rPr>
        <w:t xml:space="preserve">Al </w:t>
      </w:r>
      <w:r w:rsidR="005A7F50">
        <w:t>dans la cuisine</w:t>
      </w:r>
      <w:r>
        <w:t>.</w:t>
      </w:r>
    </w:p>
    <w:p w14:paraId="1A52F6B7" w14:textId="77777777" w:rsidR="00514D33" w:rsidRDefault="00514D33">
      <w:r>
        <w:t>— </w:t>
      </w:r>
      <w:r w:rsidR="005A7F50">
        <w:rPr>
          <w:bCs/>
        </w:rPr>
        <w:t>Qu</w:t>
      </w:r>
      <w:r>
        <w:rPr>
          <w:bCs/>
        </w:rPr>
        <w:t>’</w:t>
      </w:r>
      <w:r w:rsidR="005A7F50">
        <w:rPr>
          <w:bCs/>
        </w:rPr>
        <w:t xml:space="preserve">est-ce </w:t>
      </w:r>
      <w:r w:rsidR="005A7F50">
        <w:t>que tu crois que c</w:t>
      </w:r>
      <w:r>
        <w:t>’</w:t>
      </w:r>
      <w:r w:rsidR="005A7F50">
        <w:t>est</w:t>
      </w:r>
      <w:r>
        <w:t xml:space="preserve">, </w:t>
      </w:r>
      <w:r w:rsidR="005A7F50">
        <w:t>que cette histoire</w:t>
      </w:r>
      <w:r>
        <w:t> ?</w:t>
      </w:r>
    </w:p>
    <w:p w14:paraId="7BCF97E1" w14:textId="77777777" w:rsidR="00514D33" w:rsidRDefault="00514D33">
      <w:r>
        <w:t>— </w:t>
      </w:r>
      <w:r w:rsidR="005A7F50">
        <w:t>Je ne sais pas</w:t>
      </w:r>
      <w:r>
        <w:t>.</w:t>
      </w:r>
    </w:p>
    <w:p w14:paraId="6602906E" w14:textId="77777777" w:rsidR="00514D33" w:rsidRDefault="00514D33">
      <w:r>
        <w:t>— </w:t>
      </w:r>
      <w:r w:rsidR="005A7F50">
        <w:t>Tu dois avoir une idée</w:t>
      </w:r>
      <w:r>
        <w:t> ?</w:t>
      </w:r>
    </w:p>
    <w:p w14:paraId="0B6BAD99" w14:textId="77777777" w:rsidR="00514D33" w:rsidRDefault="005A7F50">
      <w:r>
        <w:t>Max ne quittait pas le miroir des yeux tout en parlant</w:t>
      </w:r>
      <w:r w:rsidR="00514D33">
        <w:t>.</w:t>
      </w:r>
    </w:p>
    <w:p w14:paraId="3CEF6DB2" w14:textId="77777777" w:rsidR="00514D33" w:rsidRDefault="00514D33">
      <w:r>
        <w:t>— </w:t>
      </w:r>
      <w:r w:rsidR="005A7F50">
        <w:rPr>
          <w:bCs/>
        </w:rPr>
        <w:t>J</w:t>
      </w:r>
      <w:r>
        <w:rPr>
          <w:bCs/>
        </w:rPr>
        <w:t>’</w:t>
      </w:r>
      <w:r w:rsidR="005A7F50">
        <w:rPr>
          <w:bCs/>
        </w:rPr>
        <w:t xml:space="preserve">voudrais </w:t>
      </w:r>
      <w:r w:rsidR="005A7F50">
        <w:t>pas la dire</w:t>
      </w:r>
      <w:r>
        <w:t>.</w:t>
      </w:r>
    </w:p>
    <w:p w14:paraId="48501876" w14:textId="77777777" w:rsidR="00514D33" w:rsidRDefault="00514D33">
      <w:r>
        <w:t>— </w:t>
      </w:r>
      <w:r w:rsidR="005A7F50">
        <w:t>Eh</w:t>
      </w:r>
      <w:r>
        <w:t xml:space="preserve">, </w:t>
      </w:r>
      <w:r w:rsidR="005A7F50">
        <w:t>Al</w:t>
      </w:r>
      <w:r>
        <w:t xml:space="preserve">, </w:t>
      </w:r>
      <w:r w:rsidR="005A7F50">
        <w:t>le petit loustic dit comme ça qu</w:t>
      </w:r>
      <w:r>
        <w:t>’</w:t>
      </w:r>
      <w:r w:rsidR="005A7F50">
        <w:t>il voudrait pas d</w:t>
      </w:r>
      <w:r w:rsidR="005A7F50">
        <w:t>i</w:t>
      </w:r>
      <w:r w:rsidR="005A7F50">
        <w:t>re quelle idée qu</w:t>
      </w:r>
      <w:r>
        <w:t>’</w:t>
      </w:r>
      <w:r w:rsidR="005A7F50">
        <w:t>il a de cette histoire</w:t>
      </w:r>
      <w:r>
        <w:t>.</w:t>
      </w:r>
    </w:p>
    <w:p w14:paraId="43C735B1" w14:textId="77777777" w:rsidR="00514D33" w:rsidRDefault="00514D33">
      <w:r>
        <w:t>— </w:t>
      </w:r>
      <w:r w:rsidR="005A7F50">
        <w:rPr>
          <w:bCs/>
        </w:rPr>
        <w:t>J</w:t>
      </w:r>
      <w:r>
        <w:rPr>
          <w:bCs/>
        </w:rPr>
        <w:t>’</w:t>
      </w:r>
      <w:r w:rsidR="005A7F50">
        <w:rPr>
          <w:bCs/>
        </w:rPr>
        <w:t xml:space="preserve">entends </w:t>
      </w:r>
      <w:r w:rsidR="005A7F50">
        <w:t>bien</w:t>
      </w:r>
      <w:r>
        <w:t xml:space="preserve">, </w:t>
      </w:r>
      <w:r w:rsidR="005A7F50">
        <w:t>fit Al dans la cuisine</w:t>
      </w:r>
      <w:r>
        <w:t xml:space="preserve">. </w:t>
      </w:r>
      <w:r w:rsidR="005A7F50">
        <w:t>Il avait calé avec une bouteille de sauce tomate le guichet qui permettait de pa</w:t>
      </w:r>
      <w:r w:rsidR="005A7F50">
        <w:t>s</w:t>
      </w:r>
      <w:r w:rsidR="005A7F50">
        <w:t>ser les plats de la cuisine dans la salle du restaurant</w:t>
      </w:r>
      <w:r>
        <w:t xml:space="preserve">. </w:t>
      </w:r>
      <w:r w:rsidR="005A7F50">
        <w:t>Écoute</w:t>
      </w:r>
      <w:r>
        <w:t xml:space="preserve">, </w:t>
      </w:r>
      <w:r w:rsidR="005A7F50">
        <w:t>p</w:t>
      </w:r>
      <w:r w:rsidR="005A7F50">
        <w:t>e</w:t>
      </w:r>
      <w:r w:rsidR="005A7F50">
        <w:t>tit loustic</w:t>
      </w:r>
      <w:r>
        <w:t xml:space="preserve">, </w:t>
      </w:r>
      <w:r w:rsidR="005A7F50">
        <w:t>fit-il à Georges de la cuisine</w:t>
      </w:r>
      <w:r>
        <w:t xml:space="preserve">. </w:t>
      </w:r>
      <w:r w:rsidR="005A7F50">
        <w:t>Mets-toi un peu plus loin sur le comptoir</w:t>
      </w:r>
      <w:r>
        <w:t xml:space="preserve">. </w:t>
      </w:r>
      <w:r w:rsidR="005A7F50">
        <w:t>Toi</w:t>
      </w:r>
      <w:r>
        <w:t xml:space="preserve">, </w:t>
      </w:r>
      <w:r w:rsidR="005A7F50">
        <w:t>Max</w:t>
      </w:r>
      <w:r>
        <w:t xml:space="preserve">, </w:t>
      </w:r>
      <w:r w:rsidR="005A7F50">
        <w:t>appuie un peu à gauche</w:t>
      </w:r>
      <w:r>
        <w:t>.</w:t>
      </w:r>
    </w:p>
    <w:p w14:paraId="4C63A470" w14:textId="77777777" w:rsidR="00514D33" w:rsidRDefault="005A7F50">
      <w:r>
        <w:t>Il avait l</w:t>
      </w:r>
      <w:r w:rsidR="00514D33">
        <w:t>’</w:t>
      </w:r>
      <w:r>
        <w:t>air d</w:t>
      </w:r>
      <w:r w:rsidR="00514D33">
        <w:t>’</w:t>
      </w:r>
      <w:r>
        <w:t>un photographe qui pose un groupe</w:t>
      </w:r>
      <w:r w:rsidR="00514D33">
        <w:t>.</w:t>
      </w:r>
    </w:p>
    <w:p w14:paraId="25A82E10" w14:textId="77777777" w:rsidR="00514D33" w:rsidRDefault="00514D33">
      <w:r>
        <w:t>— </w:t>
      </w:r>
      <w:r w:rsidR="005A7F50">
        <w:rPr>
          <w:bCs/>
        </w:rPr>
        <w:t xml:space="preserve">Cause-moi </w:t>
      </w:r>
      <w:r w:rsidR="005A7F50">
        <w:t>donc</w:t>
      </w:r>
      <w:r>
        <w:t xml:space="preserve">, </w:t>
      </w:r>
      <w:r w:rsidR="005A7F50">
        <w:t>petit loustic</w:t>
      </w:r>
      <w:r>
        <w:t xml:space="preserve">, </w:t>
      </w:r>
      <w:r w:rsidR="005A7F50">
        <w:t>fit Max</w:t>
      </w:r>
      <w:r>
        <w:t xml:space="preserve">. </w:t>
      </w:r>
      <w:r w:rsidR="005A7F50">
        <w:rPr>
          <w:bCs/>
        </w:rPr>
        <w:t>Qu</w:t>
      </w:r>
      <w:r>
        <w:rPr>
          <w:bCs/>
        </w:rPr>
        <w:t>’</w:t>
      </w:r>
      <w:r w:rsidR="005A7F50">
        <w:rPr>
          <w:bCs/>
        </w:rPr>
        <w:t xml:space="preserve">est-ce </w:t>
      </w:r>
      <w:r w:rsidR="005A7F50">
        <w:t>que tu crois qui va se passer</w:t>
      </w:r>
      <w:r>
        <w:t> ?</w:t>
      </w:r>
    </w:p>
    <w:p w14:paraId="3FFBD954" w14:textId="77777777" w:rsidR="00514D33" w:rsidRDefault="005A7F50">
      <w:r>
        <w:lastRenderedPageBreak/>
        <w:t>Georges ne souffla mot</w:t>
      </w:r>
      <w:r w:rsidR="00514D33">
        <w:t>.</w:t>
      </w:r>
    </w:p>
    <w:p w14:paraId="3BCD4A3A" w14:textId="77777777" w:rsidR="00514D33" w:rsidRDefault="00514D33">
      <w:r>
        <w:t>— </w:t>
      </w:r>
      <w:r w:rsidR="005A7F50">
        <w:t xml:space="preserve">Je </w:t>
      </w:r>
      <w:r w:rsidR="005A7F50">
        <w:rPr>
          <w:bCs/>
        </w:rPr>
        <w:t xml:space="preserve">vais </w:t>
      </w:r>
      <w:r w:rsidR="005A7F50">
        <w:t>te le dire</w:t>
      </w:r>
      <w:r>
        <w:t xml:space="preserve">, </w:t>
      </w:r>
      <w:r w:rsidR="005A7F50">
        <w:t>moi</w:t>
      </w:r>
      <w:r>
        <w:t xml:space="preserve">, </w:t>
      </w:r>
      <w:r w:rsidR="005A7F50">
        <w:t>fit Max</w:t>
      </w:r>
      <w:r>
        <w:t xml:space="preserve">. </w:t>
      </w:r>
      <w:r w:rsidR="005A7F50">
        <w:t>On va tuer un Suédois</w:t>
      </w:r>
      <w:r>
        <w:t xml:space="preserve">. </w:t>
      </w:r>
      <w:r w:rsidR="005A7F50">
        <w:t>Tu connais un grand Suédois qui s</w:t>
      </w:r>
      <w:r>
        <w:t>’</w:t>
      </w:r>
      <w:r w:rsidR="005A7F50">
        <w:t>appelle Ole Andreson</w:t>
      </w:r>
      <w:r>
        <w:t> ?</w:t>
      </w:r>
    </w:p>
    <w:p w14:paraId="4DA55D53" w14:textId="77777777" w:rsidR="00514D33" w:rsidRDefault="00514D33">
      <w:r>
        <w:t>— </w:t>
      </w:r>
      <w:r w:rsidR="005A7F50">
        <w:t>Oui</w:t>
      </w:r>
      <w:r>
        <w:t>.</w:t>
      </w:r>
    </w:p>
    <w:p w14:paraId="5BFA1337" w14:textId="77777777" w:rsidR="00514D33" w:rsidRDefault="00514D33">
      <w:r>
        <w:t>— </w:t>
      </w:r>
      <w:r w:rsidR="005A7F50">
        <w:t>Il bouffe ici tous les soirs</w:t>
      </w:r>
      <w:r>
        <w:t xml:space="preserve">, </w:t>
      </w:r>
      <w:r w:rsidR="005A7F50">
        <w:t>pas vrai</w:t>
      </w:r>
      <w:r>
        <w:t> ?</w:t>
      </w:r>
    </w:p>
    <w:p w14:paraId="23C00B8F" w14:textId="77777777" w:rsidR="00514D33" w:rsidRDefault="00514D33">
      <w:r>
        <w:t>— </w:t>
      </w:r>
      <w:r w:rsidR="005A7F50">
        <w:t>Des fois</w:t>
      </w:r>
      <w:r>
        <w:t>.</w:t>
      </w:r>
    </w:p>
    <w:p w14:paraId="198839FA" w14:textId="77777777" w:rsidR="00514D33" w:rsidRDefault="00514D33">
      <w:r>
        <w:t>— </w:t>
      </w:r>
      <w:r w:rsidR="005A7F50">
        <w:t>Il vient à six heures</w:t>
      </w:r>
      <w:r>
        <w:t xml:space="preserve">, </w:t>
      </w:r>
      <w:r w:rsidR="005A7F50">
        <w:t>pas vrai</w:t>
      </w:r>
      <w:r>
        <w:t> ?</w:t>
      </w:r>
    </w:p>
    <w:p w14:paraId="1A24FB2C" w14:textId="77777777" w:rsidR="00514D33" w:rsidRDefault="00514D33">
      <w:r>
        <w:t>— </w:t>
      </w:r>
      <w:r w:rsidR="005A7F50">
        <w:t>Quand il vient</w:t>
      </w:r>
      <w:r>
        <w:t>.</w:t>
      </w:r>
    </w:p>
    <w:p w14:paraId="17C4882D" w14:textId="77777777" w:rsidR="00514D33" w:rsidRDefault="00514D33">
      <w:r>
        <w:t>— </w:t>
      </w:r>
      <w:r w:rsidR="005A7F50">
        <w:t>On le sait</w:t>
      </w:r>
      <w:r>
        <w:t xml:space="preserve">, </w:t>
      </w:r>
      <w:r w:rsidR="005A7F50">
        <w:t>petit loustic</w:t>
      </w:r>
      <w:r>
        <w:t xml:space="preserve">, </w:t>
      </w:r>
      <w:r w:rsidR="005A7F50">
        <w:t>dit Max</w:t>
      </w:r>
      <w:r>
        <w:t xml:space="preserve">. </w:t>
      </w:r>
      <w:r w:rsidR="005A7F50">
        <w:rPr>
          <w:bCs/>
        </w:rPr>
        <w:t xml:space="preserve">Cause-moi </w:t>
      </w:r>
      <w:r w:rsidR="005A7F50">
        <w:t>d</w:t>
      </w:r>
      <w:r>
        <w:t>’</w:t>
      </w:r>
      <w:r w:rsidR="005A7F50">
        <w:t>autre ch</w:t>
      </w:r>
      <w:r w:rsidR="005A7F50">
        <w:t>o</w:t>
      </w:r>
      <w:r w:rsidR="005A7F50">
        <w:t>se</w:t>
      </w:r>
      <w:r>
        <w:t xml:space="preserve">. </w:t>
      </w:r>
      <w:r w:rsidR="005A7F50">
        <w:t xml:space="preserve">Tu vas </w:t>
      </w:r>
      <w:r w:rsidR="005A7F50">
        <w:rPr>
          <w:bCs/>
        </w:rPr>
        <w:t xml:space="preserve">quéquefois </w:t>
      </w:r>
      <w:r w:rsidR="005A7F50">
        <w:t>au cinéma</w:t>
      </w:r>
      <w:r>
        <w:t> ?</w:t>
      </w:r>
    </w:p>
    <w:p w14:paraId="69A8DADF" w14:textId="77777777" w:rsidR="00514D33" w:rsidRDefault="00514D33">
      <w:r>
        <w:t>— </w:t>
      </w:r>
      <w:r w:rsidR="005A7F50">
        <w:t>Des fois</w:t>
      </w:r>
      <w:r>
        <w:t>.</w:t>
      </w:r>
    </w:p>
    <w:p w14:paraId="0DE18384" w14:textId="77777777" w:rsidR="00514D33" w:rsidRDefault="00514D33">
      <w:r>
        <w:t>— </w:t>
      </w:r>
      <w:r w:rsidR="005A7F50">
        <w:t>Tu devrais y aller plus souvent</w:t>
      </w:r>
      <w:r>
        <w:t xml:space="preserve">. </w:t>
      </w:r>
      <w:r w:rsidR="005A7F50">
        <w:t>Le cinéma</w:t>
      </w:r>
      <w:r>
        <w:t xml:space="preserve">, </w:t>
      </w:r>
      <w:r w:rsidR="005A7F50">
        <w:t>c</w:t>
      </w:r>
      <w:r>
        <w:t>’</w:t>
      </w:r>
      <w:r w:rsidR="005A7F50">
        <w:t xml:space="preserve">est </w:t>
      </w:r>
      <w:r w:rsidR="005A7F50">
        <w:rPr>
          <w:bCs/>
        </w:rPr>
        <w:t xml:space="preserve">bath </w:t>
      </w:r>
      <w:r w:rsidR="005A7F50">
        <w:t>pour un type dans ton genre</w:t>
      </w:r>
      <w:r>
        <w:t>.</w:t>
      </w:r>
    </w:p>
    <w:p w14:paraId="1F7F2503" w14:textId="77777777" w:rsidR="00514D33" w:rsidRDefault="00514D33">
      <w:r>
        <w:t>— </w:t>
      </w:r>
      <w:r w:rsidR="005A7F50">
        <w:t>Pourquoi que vous allez tuer Ole Andreson</w:t>
      </w:r>
      <w:r>
        <w:t xml:space="preserve"> ? </w:t>
      </w:r>
      <w:r w:rsidR="005A7F50">
        <w:t>Qu</w:t>
      </w:r>
      <w:r>
        <w:t>’</w:t>
      </w:r>
      <w:r w:rsidR="005A7F50">
        <w:t xml:space="preserve">est-ce </w:t>
      </w:r>
      <w:r w:rsidR="005A7F50">
        <w:rPr>
          <w:bCs/>
        </w:rPr>
        <w:t>qu</w:t>
      </w:r>
      <w:r>
        <w:rPr>
          <w:bCs/>
        </w:rPr>
        <w:t>’</w:t>
      </w:r>
      <w:r w:rsidR="005A7F50">
        <w:rPr>
          <w:bCs/>
        </w:rPr>
        <w:t xml:space="preserve">il </w:t>
      </w:r>
      <w:r w:rsidR="005A7F50">
        <w:t>vous a fait</w:t>
      </w:r>
      <w:r>
        <w:t> ?</w:t>
      </w:r>
    </w:p>
    <w:p w14:paraId="6BBBB78F" w14:textId="77777777" w:rsidR="00514D33" w:rsidRDefault="00514D33">
      <w:r>
        <w:t>— </w:t>
      </w:r>
      <w:r w:rsidR="005A7F50">
        <w:t>Y n</w:t>
      </w:r>
      <w:r>
        <w:t>’</w:t>
      </w:r>
      <w:r w:rsidR="005A7F50">
        <w:t>a jamais eu l</w:t>
      </w:r>
      <w:r>
        <w:t>’</w:t>
      </w:r>
      <w:r w:rsidR="005A7F50">
        <w:t>occase de rien nous faire</w:t>
      </w:r>
      <w:r>
        <w:t xml:space="preserve">. </w:t>
      </w:r>
      <w:r w:rsidR="005A7F50">
        <w:t>Y nous a m</w:t>
      </w:r>
      <w:r w:rsidR="005A7F50">
        <w:t>ê</w:t>
      </w:r>
      <w:r w:rsidR="005A7F50">
        <w:t>me jamais vus</w:t>
      </w:r>
      <w:r>
        <w:t>.</w:t>
      </w:r>
    </w:p>
    <w:p w14:paraId="1B7DD021" w14:textId="77777777" w:rsidR="00514D33" w:rsidRDefault="00514D33">
      <w:r>
        <w:t>— </w:t>
      </w:r>
      <w:r w:rsidR="005A7F50">
        <w:t>Et y nous verra qu</w:t>
      </w:r>
      <w:r>
        <w:t>’</w:t>
      </w:r>
      <w:r w:rsidR="005A7F50">
        <w:t>une fois</w:t>
      </w:r>
      <w:r>
        <w:t xml:space="preserve">, </w:t>
      </w:r>
      <w:r w:rsidR="005A7F50">
        <w:t>fit Al dans la cuisine</w:t>
      </w:r>
      <w:r>
        <w:t>.</w:t>
      </w:r>
    </w:p>
    <w:p w14:paraId="44A63A1C" w14:textId="77777777" w:rsidR="00514D33" w:rsidRDefault="00514D33">
      <w:r>
        <w:t>— </w:t>
      </w:r>
      <w:r w:rsidR="005A7F50">
        <w:rPr>
          <w:bCs/>
        </w:rPr>
        <w:t>Alors</w:t>
      </w:r>
      <w:r>
        <w:rPr>
          <w:bCs/>
        </w:rPr>
        <w:t xml:space="preserve">, </w:t>
      </w:r>
      <w:r w:rsidR="005A7F50">
        <w:rPr>
          <w:bCs/>
        </w:rPr>
        <w:t xml:space="preserve">pourquoi que </w:t>
      </w:r>
      <w:r w:rsidR="005A7F50">
        <w:t xml:space="preserve">vous </w:t>
      </w:r>
      <w:r w:rsidR="005A7F50">
        <w:rPr>
          <w:bCs/>
        </w:rPr>
        <w:t>allez le tuer</w:t>
      </w:r>
      <w:r>
        <w:rPr>
          <w:bCs/>
        </w:rPr>
        <w:t xml:space="preserve"> ? </w:t>
      </w:r>
      <w:r w:rsidR="005A7F50">
        <w:rPr>
          <w:bCs/>
        </w:rPr>
        <w:t xml:space="preserve">demanda </w:t>
      </w:r>
      <w:r w:rsidR="005A7F50">
        <w:t>Geo</w:t>
      </w:r>
      <w:r w:rsidR="005A7F50">
        <w:t>r</w:t>
      </w:r>
      <w:r w:rsidR="005A7F50">
        <w:t>ges</w:t>
      </w:r>
      <w:r>
        <w:t>.</w:t>
      </w:r>
    </w:p>
    <w:p w14:paraId="38101FE3" w14:textId="77777777" w:rsidR="00514D33" w:rsidRDefault="00514D33">
      <w:pPr>
        <w:rPr>
          <w:bCs/>
        </w:rPr>
      </w:pPr>
      <w:r>
        <w:t>— </w:t>
      </w:r>
      <w:r w:rsidR="005A7F50">
        <w:t>On va le tuer pour rendre service à un poteau</w:t>
      </w:r>
      <w:r>
        <w:t xml:space="preserve">, </w:t>
      </w:r>
      <w:r w:rsidR="005A7F50">
        <w:rPr>
          <w:bCs/>
        </w:rPr>
        <w:t>petit lou</w:t>
      </w:r>
      <w:r w:rsidR="005A7F50">
        <w:rPr>
          <w:bCs/>
        </w:rPr>
        <w:t>s</w:t>
      </w:r>
      <w:r w:rsidR="005A7F50">
        <w:rPr>
          <w:bCs/>
        </w:rPr>
        <w:t>tic</w:t>
      </w:r>
      <w:r>
        <w:rPr>
          <w:bCs/>
        </w:rPr>
        <w:t>.</w:t>
      </w:r>
    </w:p>
    <w:p w14:paraId="5DA40787" w14:textId="77777777" w:rsidR="00514D33" w:rsidRDefault="00514D33">
      <w:pPr>
        <w:rPr>
          <w:bCs/>
        </w:rPr>
      </w:pPr>
      <w:r>
        <w:rPr>
          <w:bCs/>
        </w:rPr>
        <w:t>— </w:t>
      </w:r>
      <w:r w:rsidR="005A7F50">
        <w:t>Ta gueule</w:t>
      </w:r>
      <w:r>
        <w:t xml:space="preserve">, </w:t>
      </w:r>
      <w:r w:rsidR="005A7F50">
        <w:t>fit Al dans la cuisine</w:t>
      </w:r>
      <w:r>
        <w:t xml:space="preserve">. </w:t>
      </w:r>
      <w:r w:rsidR="005A7F50">
        <w:t>Tu causes trop</w:t>
      </w:r>
      <w:r>
        <w:t xml:space="preserve">, </w:t>
      </w:r>
      <w:r w:rsidR="005A7F50">
        <w:rPr>
          <w:bCs/>
        </w:rPr>
        <w:t>bouffi</w:t>
      </w:r>
      <w:r>
        <w:rPr>
          <w:bCs/>
        </w:rPr>
        <w:t>.</w:t>
      </w:r>
    </w:p>
    <w:p w14:paraId="78C1AB7E" w14:textId="77777777" w:rsidR="00514D33" w:rsidRDefault="00514D33">
      <w:r>
        <w:rPr>
          <w:bCs/>
        </w:rPr>
        <w:lastRenderedPageBreak/>
        <w:t>— </w:t>
      </w:r>
      <w:r w:rsidR="005A7F50">
        <w:t>Ben quoi</w:t>
      </w:r>
      <w:r>
        <w:t xml:space="preserve">, </w:t>
      </w:r>
      <w:r w:rsidR="005A7F50">
        <w:t>faut bien le distraire</w:t>
      </w:r>
      <w:r>
        <w:t xml:space="preserve">, </w:t>
      </w:r>
      <w:r w:rsidR="005A7F50">
        <w:t>le petit loustic</w:t>
      </w:r>
      <w:r>
        <w:t xml:space="preserve">. </w:t>
      </w:r>
      <w:r w:rsidR="005A7F50">
        <w:t>Pas vrai</w:t>
      </w:r>
      <w:r>
        <w:t xml:space="preserve">, </w:t>
      </w:r>
      <w:r w:rsidR="005A7F50">
        <w:t>petit loustic</w:t>
      </w:r>
      <w:r>
        <w:t> ?</w:t>
      </w:r>
    </w:p>
    <w:p w14:paraId="38DCFEBB" w14:textId="77777777" w:rsidR="00514D33" w:rsidRDefault="00514D33">
      <w:pPr>
        <w:rPr>
          <w:bCs/>
        </w:rPr>
      </w:pPr>
      <w:r>
        <w:t>— </w:t>
      </w:r>
      <w:r w:rsidR="005A7F50">
        <w:t>Tu causes trop</w:t>
      </w:r>
      <w:r>
        <w:t xml:space="preserve">, </w:t>
      </w:r>
      <w:r w:rsidR="005A7F50">
        <w:t>je te dis</w:t>
      </w:r>
      <w:r>
        <w:t xml:space="preserve">, </w:t>
      </w:r>
      <w:r w:rsidR="005A7F50">
        <w:t xml:space="preserve">fit </w:t>
      </w:r>
      <w:r w:rsidR="005A7F50">
        <w:rPr>
          <w:bCs/>
        </w:rPr>
        <w:t>Al</w:t>
      </w:r>
      <w:r>
        <w:rPr>
          <w:bCs/>
        </w:rPr>
        <w:t xml:space="preserve">. </w:t>
      </w:r>
      <w:r w:rsidR="005A7F50">
        <w:t>Le pruneau et mon petit loustic à moi</w:t>
      </w:r>
      <w:r>
        <w:t xml:space="preserve">, </w:t>
      </w:r>
      <w:r w:rsidR="005A7F50">
        <w:t>ils se distraient</w:t>
      </w:r>
      <w:r w:rsidR="005A7F50">
        <w:rPr>
          <w:bCs/>
        </w:rPr>
        <w:t xml:space="preserve"> tout seuls</w:t>
      </w:r>
      <w:r>
        <w:rPr>
          <w:bCs/>
        </w:rPr>
        <w:t xml:space="preserve">. </w:t>
      </w:r>
      <w:r w:rsidR="005A7F50">
        <w:rPr>
          <w:bCs/>
        </w:rPr>
        <w:t>Je les ai ficelés comme une paire de copines au couvent</w:t>
      </w:r>
      <w:r>
        <w:rPr>
          <w:bCs/>
        </w:rPr>
        <w:t>.</w:t>
      </w:r>
    </w:p>
    <w:p w14:paraId="11250C73" w14:textId="77777777" w:rsidR="00514D33" w:rsidRDefault="00514D33">
      <w:pPr>
        <w:rPr>
          <w:bCs/>
        </w:rPr>
      </w:pPr>
      <w:r>
        <w:rPr>
          <w:bCs/>
        </w:rPr>
        <w:t>— </w:t>
      </w:r>
      <w:r w:rsidR="005A7F50">
        <w:rPr>
          <w:bCs/>
        </w:rPr>
        <w:t>On croirait que tu y as été</w:t>
      </w:r>
      <w:r>
        <w:rPr>
          <w:bCs/>
        </w:rPr>
        <w:t xml:space="preserve">, </w:t>
      </w:r>
      <w:r w:rsidR="005A7F50">
        <w:rPr>
          <w:bCs/>
        </w:rPr>
        <w:t>au couvent</w:t>
      </w:r>
      <w:r>
        <w:rPr>
          <w:bCs/>
        </w:rPr>
        <w:t>.</w:t>
      </w:r>
    </w:p>
    <w:p w14:paraId="555B5A50" w14:textId="77777777" w:rsidR="00514D33" w:rsidRDefault="00514D33">
      <w:pPr>
        <w:rPr>
          <w:bCs/>
        </w:rPr>
      </w:pPr>
      <w:r>
        <w:rPr>
          <w:bCs/>
        </w:rPr>
        <w:t>— </w:t>
      </w:r>
      <w:r w:rsidR="005A7F50">
        <w:rPr>
          <w:bCs/>
        </w:rPr>
        <w:t>Qu</w:t>
      </w:r>
      <w:r>
        <w:rPr>
          <w:bCs/>
        </w:rPr>
        <w:t>’</w:t>
      </w:r>
      <w:r w:rsidR="005A7F50">
        <w:rPr>
          <w:bCs/>
        </w:rPr>
        <w:t>est-ce que t</w:t>
      </w:r>
      <w:r>
        <w:rPr>
          <w:bCs/>
        </w:rPr>
        <w:t>’</w:t>
      </w:r>
      <w:r w:rsidR="005A7F50">
        <w:rPr>
          <w:bCs/>
        </w:rPr>
        <w:t>en sais</w:t>
      </w:r>
      <w:r>
        <w:rPr>
          <w:bCs/>
        </w:rPr>
        <w:t> ?</w:t>
      </w:r>
    </w:p>
    <w:p w14:paraId="2CA4944B" w14:textId="77777777" w:rsidR="00514D33" w:rsidRDefault="00514D33">
      <w:pPr>
        <w:rPr>
          <w:bCs/>
        </w:rPr>
      </w:pPr>
      <w:r>
        <w:rPr>
          <w:bCs/>
        </w:rPr>
        <w:t>— </w:t>
      </w:r>
      <w:r w:rsidR="005A7F50">
        <w:rPr>
          <w:bCs/>
        </w:rPr>
        <w:t>Alors</w:t>
      </w:r>
      <w:r>
        <w:rPr>
          <w:bCs/>
        </w:rPr>
        <w:t xml:space="preserve">, </w:t>
      </w:r>
      <w:r w:rsidR="005A7F50">
        <w:rPr>
          <w:bCs/>
        </w:rPr>
        <w:t>c</w:t>
      </w:r>
      <w:r>
        <w:rPr>
          <w:bCs/>
        </w:rPr>
        <w:t>’</w:t>
      </w:r>
      <w:r w:rsidR="005A7F50">
        <w:rPr>
          <w:bCs/>
        </w:rPr>
        <w:t>était dans un couvent à youpins</w:t>
      </w:r>
      <w:r>
        <w:rPr>
          <w:bCs/>
        </w:rPr>
        <w:t xml:space="preserve">. </w:t>
      </w:r>
      <w:r w:rsidR="005A7F50">
        <w:rPr>
          <w:bCs/>
        </w:rPr>
        <w:t>Voilà ce que c</w:t>
      </w:r>
      <w:r>
        <w:rPr>
          <w:bCs/>
        </w:rPr>
        <w:t>’</w:t>
      </w:r>
      <w:r w:rsidR="005A7F50">
        <w:rPr>
          <w:bCs/>
        </w:rPr>
        <w:t>était</w:t>
      </w:r>
      <w:r>
        <w:rPr>
          <w:bCs/>
        </w:rPr>
        <w:t>.</w:t>
      </w:r>
    </w:p>
    <w:p w14:paraId="40D9C3EF" w14:textId="77777777" w:rsidR="00514D33" w:rsidRDefault="005A7F50">
      <w:pPr>
        <w:rPr>
          <w:bCs/>
        </w:rPr>
      </w:pPr>
      <w:r>
        <w:t xml:space="preserve">Georges </w:t>
      </w:r>
      <w:r>
        <w:rPr>
          <w:bCs/>
        </w:rPr>
        <w:t>consulta l</w:t>
      </w:r>
      <w:r w:rsidR="00514D33">
        <w:rPr>
          <w:bCs/>
        </w:rPr>
        <w:t>’</w:t>
      </w:r>
      <w:r>
        <w:rPr>
          <w:bCs/>
        </w:rPr>
        <w:t>horloge</w:t>
      </w:r>
      <w:r w:rsidR="00514D33">
        <w:rPr>
          <w:bCs/>
        </w:rPr>
        <w:t>.</w:t>
      </w:r>
    </w:p>
    <w:p w14:paraId="7D3E749F" w14:textId="77777777" w:rsidR="00514D33" w:rsidRDefault="00514D33">
      <w:pPr>
        <w:rPr>
          <w:bCs/>
        </w:rPr>
      </w:pPr>
      <w:r>
        <w:rPr>
          <w:bCs/>
        </w:rPr>
        <w:t>— </w:t>
      </w:r>
      <w:r w:rsidR="005A7F50">
        <w:t xml:space="preserve">Si </w:t>
      </w:r>
      <w:r w:rsidR="005A7F50">
        <w:rPr>
          <w:bCs/>
        </w:rPr>
        <w:t>quéqu</w:t>
      </w:r>
      <w:r>
        <w:rPr>
          <w:bCs/>
        </w:rPr>
        <w:t>’</w:t>
      </w:r>
      <w:r w:rsidR="005A7F50">
        <w:rPr>
          <w:bCs/>
        </w:rPr>
        <w:t>un s</w:t>
      </w:r>
      <w:r>
        <w:rPr>
          <w:bCs/>
        </w:rPr>
        <w:t>’</w:t>
      </w:r>
      <w:r w:rsidR="005A7F50">
        <w:rPr>
          <w:bCs/>
        </w:rPr>
        <w:t>amène</w:t>
      </w:r>
      <w:r>
        <w:rPr>
          <w:bCs/>
        </w:rPr>
        <w:t xml:space="preserve">, </w:t>
      </w:r>
      <w:r w:rsidR="005A7F50">
        <w:rPr>
          <w:bCs/>
        </w:rPr>
        <w:t xml:space="preserve">tu </w:t>
      </w:r>
      <w:r w:rsidR="005A7F50">
        <w:t xml:space="preserve">y diras </w:t>
      </w:r>
      <w:r w:rsidR="005A7F50">
        <w:rPr>
          <w:bCs/>
        </w:rPr>
        <w:t>que le cuistot il est de sortie</w:t>
      </w:r>
      <w:r>
        <w:rPr>
          <w:bCs/>
        </w:rPr>
        <w:t xml:space="preserve">, </w:t>
      </w:r>
      <w:r w:rsidR="005A7F50">
        <w:rPr>
          <w:bCs/>
        </w:rPr>
        <w:t>et s</w:t>
      </w:r>
      <w:r>
        <w:rPr>
          <w:bCs/>
        </w:rPr>
        <w:t>’</w:t>
      </w:r>
      <w:r w:rsidR="005A7F50">
        <w:rPr>
          <w:bCs/>
        </w:rPr>
        <w:t>il insiste</w:t>
      </w:r>
      <w:r>
        <w:rPr>
          <w:bCs/>
        </w:rPr>
        <w:t xml:space="preserve">, </w:t>
      </w:r>
      <w:r w:rsidR="005A7F50">
        <w:rPr>
          <w:bCs/>
        </w:rPr>
        <w:t>tu y diras que tu vas dans la cuisine pour lui faire son manger toi-même</w:t>
      </w:r>
      <w:r>
        <w:rPr>
          <w:bCs/>
        </w:rPr>
        <w:t xml:space="preserve">. </w:t>
      </w:r>
      <w:r w:rsidR="005A7F50">
        <w:rPr>
          <w:bCs/>
        </w:rPr>
        <w:t>T</w:t>
      </w:r>
      <w:r>
        <w:rPr>
          <w:bCs/>
        </w:rPr>
        <w:t>’</w:t>
      </w:r>
      <w:r w:rsidR="005A7F50">
        <w:rPr>
          <w:bCs/>
        </w:rPr>
        <w:t>as saisi</w:t>
      </w:r>
      <w:r>
        <w:rPr>
          <w:bCs/>
        </w:rPr>
        <w:t xml:space="preserve">, </w:t>
      </w:r>
      <w:r w:rsidR="005A7F50">
        <w:rPr>
          <w:bCs/>
        </w:rPr>
        <w:t>petit loustic</w:t>
      </w:r>
      <w:r>
        <w:rPr>
          <w:bCs/>
        </w:rPr>
        <w:t> ?</w:t>
      </w:r>
    </w:p>
    <w:p w14:paraId="600CFEEE" w14:textId="77777777" w:rsidR="00514D33" w:rsidRDefault="00514D33">
      <w:r>
        <w:rPr>
          <w:bCs/>
        </w:rPr>
        <w:t>— </w:t>
      </w:r>
      <w:r w:rsidR="005A7F50">
        <w:t>Ça va bien</w:t>
      </w:r>
      <w:r>
        <w:t xml:space="preserve">, </w:t>
      </w:r>
      <w:r w:rsidR="005A7F50">
        <w:t>fit Georges</w:t>
      </w:r>
      <w:r>
        <w:t xml:space="preserve">. </w:t>
      </w:r>
      <w:r w:rsidR="005A7F50">
        <w:t>Qu</w:t>
      </w:r>
      <w:r>
        <w:t>’</w:t>
      </w:r>
      <w:r w:rsidR="005A7F50">
        <w:t>est-ce que vous nous ferez</w:t>
      </w:r>
      <w:r>
        <w:t xml:space="preserve">, </w:t>
      </w:r>
      <w:r w:rsidR="005A7F50">
        <w:t>après</w:t>
      </w:r>
      <w:r>
        <w:t> ?</w:t>
      </w:r>
    </w:p>
    <w:p w14:paraId="6D9CE45F" w14:textId="77777777" w:rsidR="00514D33" w:rsidRDefault="00514D33">
      <w:r>
        <w:t>— </w:t>
      </w:r>
      <w:r w:rsidR="005A7F50">
        <w:t>Ça dépend</w:t>
      </w:r>
      <w:r>
        <w:t xml:space="preserve">, </w:t>
      </w:r>
      <w:r w:rsidR="005A7F50">
        <w:t>dit Max</w:t>
      </w:r>
      <w:r>
        <w:t xml:space="preserve">. </w:t>
      </w:r>
      <w:r w:rsidR="005A7F50">
        <w:t>C</w:t>
      </w:r>
      <w:r>
        <w:t>’</w:t>
      </w:r>
      <w:r w:rsidR="005A7F50">
        <w:t>est une de ces choses qu</w:t>
      </w:r>
      <w:r>
        <w:t>’</w:t>
      </w:r>
      <w:r w:rsidR="005A7F50">
        <w:t>on ne peut pas dire d</w:t>
      </w:r>
      <w:r>
        <w:t>’</w:t>
      </w:r>
      <w:r w:rsidR="005A7F50">
        <w:t>avance</w:t>
      </w:r>
      <w:r>
        <w:t>.</w:t>
      </w:r>
    </w:p>
    <w:p w14:paraId="36F210A4" w14:textId="77777777" w:rsidR="00514D33" w:rsidRDefault="005A7F50">
      <w:pPr>
        <w:rPr>
          <w:bCs/>
        </w:rPr>
      </w:pPr>
      <w:r>
        <w:rPr>
          <w:lang w:val="de-DE"/>
        </w:rPr>
        <w:t>Georges regarda l</w:t>
      </w:r>
      <w:r w:rsidR="00514D33">
        <w:rPr>
          <w:lang w:val="de-DE"/>
        </w:rPr>
        <w:t>’</w:t>
      </w:r>
      <w:r>
        <w:rPr>
          <w:lang w:val="de-DE"/>
        </w:rPr>
        <w:t>horloge</w:t>
      </w:r>
      <w:r w:rsidR="00514D33">
        <w:rPr>
          <w:lang w:val="de-DE"/>
        </w:rPr>
        <w:t xml:space="preserve">. </w:t>
      </w:r>
      <w:r>
        <w:t>Il était six heures et quart</w:t>
      </w:r>
      <w:r w:rsidR="00514D33">
        <w:t xml:space="preserve">. </w:t>
      </w:r>
      <w:r>
        <w:t>La porte du restaurant s</w:t>
      </w:r>
      <w:r w:rsidR="00514D33">
        <w:t>’</w:t>
      </w:r>
      <w:r>
        <w:t>ouvrit</w:t>
      </w:r>
      <w:r w:rsidR="00514D33">
        <w:t xml:space="preserve">. </w:t>
      </w:r>
      <w:r>
        <w:t xml:space="preserve">Un </w:t>
      </w:r>
      <w:r>
        <w:rPr>
          <w:bCs/>
        </w:rPr>
        <w:t xml:space="preserve">wattman de </w:t>
      </w:r>
      <w:r>
        <w:t xml:space="preserve">tramway </w:t>
      </w:r>
      <w:r>
        <w:rPr>
          <w:bCs/>
        </w:rPr>
        <w:t>entra</w:t>
      </w:r>
      <w:r w:rsidR="00514D33">
        <w:rPr>
          <w:bCs/>
        </w:rPr>
        <w:t>.</w:t>
      </w:r>
    </w:p>
    <w:p w14:paraId="7F752E6E" w14:textId="77777777" w:rsidR="00514D33" w:rsidRDefault="00514D33">
      <w:r>
        <w:rPr>
          <w:bCs/>
        </w:rPr>
        <w:t>— </w:t>
      </w:r>
      <w:r w:rsidR="005A7F50">
        <w:rPr>
          <w:bCs/>
        </w:rPr>
        <w:t>Hello</w:t>
      </w:r>
      <w:r>
        <w:t xml:space="preserve">, </w:t>
      </w:r>
      <w:r w:rsidR="005A7F50">
        <w:t>Georges</w:t>
      </w:r>
      <w:r>
        <w:t xml:space="preserve">, </w:t>
      </w:r>
      <w:r w:rsidR="005A7F50">
        <w:t>fit-il</w:t>
      </w:r>
      <w:r>
        <w:t xml:space="preserve">. </w:t>
      </w:r>
      <w:r w:rsidR="005A7F50">
        <w:t>On peut croûter</w:t>
      </w:r>
      <w:r>
        <w:t> ?</w:t>
      </w:r>
    </w:p>
    <w:p w14:paraId="4D831D68" w14:textId="77777777" w:rsidR="00514D33" w:rsidRDefault="00514D33">
      <w:r>
        <w:t>— </w:t>
      </w:r>
      <w:r w:rsidR="005A7F50">
        <w:t>Sam est sorti</w:t>
      </w:r>
      <w:r>
        <w:t xml:space="preserve">, </w:t>
      </w:r>
      <w:r w:rsidR="005A7F50">
        <w:t>fit Georges</w:t>
      </w:r>
      <w:r>
        <w:t xml:space="preserve">. </w:t>
      </w:r>
      <w:r w:rsidR="005A7F50">
        <w:t>Y sera de retour dans une demi-heure</w:t>
      </w:r>
      <w:r>
        <w:t>.</w:t>
      </w:r>
    </w:p>
    <w:p w14:paraId="3A0C0AE7" w14:textId="77777777" w:rsidR="00514D33" w:rsidRDefault="00514D33">
      <w:r>
        <w:t>— </w:t>
      </w:r>
      <w:r w:rsidR="005A7F50">
        <w:t>Alors</w:t>
      </w:r>
      <w:r>
        <w:t xml:space="preserve">, </w:t>
      </w:r>
      <w:r w:rsidR="005A7F50">
        <w:t>j</w:t>
      </w:r>
      <w:r w:rsidR="005A7F50">
        <w:rPr>
          <w:bCs/>
        </w:rPr>
        <w:t xml:space="preserve">e </w:t>
      </w:r>
      <w:r w:rsidR="005A7F50">
        <w:t>suis obligé d</w:t>
      </w:r>
      <w:r>
        <w:t>’</w:t>
      </w:r>
      <w:r w:rsidR="005A7F50">
        <w:t>aller ailleurs</w:t>
      </w:r>
      <w:r>
        <w:t xml:space="preserve">, </w:t>
      </w:r>
      <w:r w:rsidR="005A7F50">
        <w:t>dit le wattman</w:t>
      </w:r>
      <w:r>
        <w:t>.</w:t>
      </w:r>
    </w:p>
    <w:p w14:paraId="7B0B1DE0" w14:textId="77777777" w:rsidR="00514D33" w:rsidRDefault="005A7F50">
      <w:r>
        <w:rPr>
          <w:lang w:val="de-DE"/>
        </w:rPr>
        <w:t>Georges regarda l</w:t>
      </w:r>
      <w:r w:rsidR="00514D33">
        <w:rPr>
          <w:lang w:val="de-DE"/>
        </w:rPr>
        <w:t>’</w:t>
      </w:r>
      <w:r>
        <w:rPr>
          <w:lang w:val="de-DE"/>
        </w:rPr>
        <w:t>horloge</w:t>
      </w:r>
      <w:r w:rsidR="00514D33">
        <w:rPr>
          <w:lang w:val="de-DE"/>
        </w:rPr>
        <w:t xml:space="preserve">. </w:t>
      </w:r>
      <w:r>
        <w:t>Elle marquait six heures vingt</w:t>
      </w:r>
      <w:r w:rsidR="00514D33">
        <w:t>.</w:t>
      </w:r>
    </w:p>
    <w:p w14:paraId="74861208" w14:textId="77777777" w:rsidR="00514D33" w:rsidRDefault="00514D33">
      <w:r>
        <w:lastRenderedPageBreak/>
        <w:t>— </w:t>
      </w:r>
      <w:r w:rsidR="005A7F50">
        <w:t>T</w:t>
      </w:r>
      <w:r>
        <w:t>’</w:t>
      </w:r>
      <w:r w:rsidR="005A7F50">
        <w:t>as bien dit ça</w:t>
      </w:r>
      <w:r>
        <w:t xml:space="preserve">, </w:t>
      </w:r>
      <w:r w:rsidR="005A7F50">
        <w:t>petit loustic</w:t>
      </w:r>
      <w:r>
        <w:t xml:space="preserve">, </w:t>
      </w:r>
      <w:r w:rsidR="005A7F50">
        <w:t>fit Max</w:t>
      </w:r>
      <w:r>
        <w:t xml:space="preserve">. </w:t>
      </w:r>
      <w:r w:rsidR="005A7F50">
        <w:t>T</w:t>
      </w:r>
      <w:r>
        <w:t>’</w:t>
      </w:r>
      <w:r w:rsidR="005A7F50">
        <w:t>es un vrai petit gentleman</w:t>
      </w:r>
      <w:r>
        <w:t>.</w:t>
      </w:r>
    </w:p>
    <w:p w14:paraId="566EC041" w14:textId="77777777" w:rsidR="00514D33" w:rsidRDefault="00514D33">
      <w:r>
        <w:t>— </w:t>
      </w:r>
      <w:r w:rsidR="005A7F50">
        <w:t>Y savait que je lui ferais sauter le caisson</w:t>
      </w:r>
      <w:r>
        <w:t xml:space="preserve">, </w:t>
      </w:r>
      <w:r w:rsidR="005A7F50">
        <w:t>dit Al dans la cuisine</w:t>
      </w:r>
      <w:r>
        <w:t>.</w:t>
      </w:r>
    </w:p>
    <w:p w14:paraId="71D2677C" w14:textId="77777777" w:rsidR="00514D33" w:rsidRDefault="00514D33">
      <w:r>
        <w:t>— </w:t>
      </w:r>
      <w:r w:rsidR="005A7F50">
        <w:t>Non</w:t>
      </w:r>
      <w:r>
        <w:t xml:space="preserve">, </w:t>
      </w:r>
      <w:r w:rsidR="005A7F50">
        <w:t>dit Max</w:t>
      </w:r>
      <w:r>
        <w:t xml:space="preserve">. </w:t>
      </w:r>
      <w:r w:rsidR="005A7F50">
        <w:t>C</w:t>
      </w:r>
      <w:r>
        <w:t>’</w:t>
      </w:r>
      <w:r w:rsidR="005A7F50">
        <w:t xml:space="preserve">est </w:t>
      </w:r>
      <w:r w:rsidR="005A7F50">
        <w:rPr>
          <w:bCs/>
        </w:rPr>
        <w:t>pas ça</w:t>
      </w:r>
      <w:r>
        <w:rPr>
          <w:bCs/>
        </w:rPr>
        <w:t xml:space="preserve">. </w:t>
      </w:r>
      <w:r w:rsidR="005A7F50">
        <w:t>Le petit loustic est gentil tout plein</w:t>
      </w:r>
      <w:r>
        <w:t xml:space="preserve">. </w:t>
      </w:r>
      <w:r w:rsidR="005A7F50">
        <w:t>C</w:t>
      </w:r>
      <w:r>
        <w:t>’</w:t>
      </w:r>
      <w:r w:rsidR="005A7F50">
        <w:t>est un bon petit gars</w:t>
      </w:r>
      <w:r>
        <w:t xml:space="preserve">. </w:t>
      </w:r>
      <w:r w:rsidR="005A7F50">
        <w:t>Moi</w:t>
      </w:r>
      <w:r>
        <w:t xml:space="preserve">, </w:t>
      </w:r>
      <w:r w:rsidR="005A7F50">
        <w:t xml:space="preserve">y </w:t>
      </w:r>
      <w:r w:rsidR="005A7F50">
        <w:rPr>
          <w:bCs/>
        </w:rPr>
        <w:t xml:space="preserve">me </w:t>
      </w:r>
      <w:r w:rsidR="005A7F50">
        <w:t>botte</w:t>
      </w:r>
      <w:r>
        <w:t>.</w:t>
      </w:r>
    </w:p>
    <w:p w14:paraId="2FD8F323" w14:textId="77777777" w:rsidR="00514D33" w:rsidRDefault="005A7F50">
      <w:pPr>
        <w:rPr>
          <w:bCs/>
        </w:rPr>
      </w:pPr>
      <w:r>
        <w:rPr>
          <w:bCs/>
        </w:rPr>
        <w:t>À six heures cinquante-cinq</w:t>
      </w:r>
      <w:r w:rsidR="00514D33">
        <w:rPr>
          <w:bCs/>
        </w:rPr>
        <w:t xml:space="preserve">, </w:t>
      </w:r>
      <w:r>
        <w:rPr>
          <w:bCs/>
        </w:rPr>
        <w:t>Georges dit</w:t>
      </w:r>
      <w:r w:rsidR="00514D33">
        <w:rPr>
          <w:bCs/>
        </w:rPr>
        <w:t> :</w:t>
      </w:r>
    </w:p>
    <w:p w14:paraId="30F45F8E" w14:textId="77777777" w:rsidR="00514D33" w:rsidRDefault="00514D33">
      <w:r>
        <w:rPr>
          <w:bCs/>
        </w:rPr>
        <w:t>— </w:t>
      </w:r>
      <w:r w:rsidR="005A7F50">
        <w:t>Y n</w:t>
      </w:r>
      <w:r>
        <w:t>’</w:t>
      </w:r>
      <w:r w:rsidR="005A7F50">
        <w:t>viendra plus</w:t>
      </w:r>
      <w:r>
        <w:t>.</w:t>
      </w:r>
    </w:p>
    <w:p w14:paraId="2A029C42" w14:textId="77777777" w:rsidR="00514D33" w:rsidRDefault="005A7F50">
      <w:pPr>
        <w:rPr>
          <w:bCs/>
        </w:rPr>
      </w:pPr>
      <w:r>
        <w:t xml:space="preserve">Dans </w:t>
      </w:r>
      <w:r>
        <w:rPr>
          <w:bCs/>
        </w:rPr>
        <w:t>l</w:t>
      </w:r>
      <w:r w:rsidR="00514D33">
        <w:rPr>
          <w:bCs/>
        </w:rPr>
        <w:t>’</w:t>
      </w:r>
      <w:r>
        <w:rPr>
          <w:bCs/>
        </w:rPr>
        <w:t>intervalle</w:t>
      </w:r>
      <w:r w:rsidR="00514D33">
        <w:rPr>
          <w:bCs/>
        </w:rPr>
        <w:t xml:space="preserve">, </w:t>
      </w:r>
      <w:r>
        <w:t>deux autres clients étaient entrés dans la salle</w:t>
      </w:r>
      <w:r w:rsidR="00514D33">
        <w:t xml:space="preserve">. </w:t>
      </w:r>
      <w:r>
        <w:t>Une fois</w:t>
      </w:r>
      <w:r w:rsidR="00514D33">
        <w:t xml:space="preserve">, </w:t>
      </w:r>
      <w:r>
        <w:t>Georges était allé à la cuisine pour préparer un sandwich au jambon et aux œufs qu</w:t>
      </w:r>
      <w:r w:rsidR="00514D33">
        <w:t>’</w:t>
      </w:r>
      <w:r>
        <w:t>on voulait emporter</w:t>
      </w:r>
      <w:r w:rsidR="00514D33">
        <w:t xml:space="preserve">. </w:t>
      </w:r>
      <w:r>
        <w:t>Dans la cuisine il avait vu Al</w:t>
      </w:r>
      <w:r w:rsidR="00514D33">
        <w:t xml:space="preserve">, </w:t>
      </w:r>
      <w:r>
        <w:t>le melon sur la nuque</w:t>
      </w:r>
      <w:r w:rsidR="00514D33">
        <w:t xml:space="preserve">, </w:t>
      </w:r>
      <w:r>
        <w:t>assis sur un t</w:t>
      </w:r>
      <w:r>
        <w:t>a</w:t>
      </w:r>
      <w:r>
        <w:t>bouret à côté du guichet</w:t>
      </w:r>
      <w:r w:rsidR="00514D33">
        <w:t xml:space="preserve">, </w:t>
      </w:r>
      <w:r>
        <w:t xml:space="preserve">un fusil de chasse aux canons rognés appuyé sur </w:t>
      </w:r>
      <w:r>
        <w:rPr>
          <w:bCs/>
        </w:rPr>
        <w:t>l</w:t>
      </w:r>
      <w:r w:rsidR="00514D33">
        <w:rPr>
          <w:bCs/>
        </w:rPr>
        <w:t>’</w:t>
      </w:r>
      <w:r>
        <w:rPr>
          <w:bCs/>
        </w:rPr>
        <w:t>allège</w:t>
      </w:r>
      <w:r w:rsidR="00514D33">
        <w:rPr>
          <w:bCs/>
        </w:rPr>
        <w:t xml:space="preserve">. </w:t>
      </w:r>
      <w:r>
        <w:rPr>
          <w:bCs/>
        </w:rPr>
        <w:t xml:space="preserve">Nick </w:t>
      </w:r>
      <w:r>
        <w:t xml:space="preserve">et le cuisinier étaient </w:t>
      </w:r>
      <w:r>
        <w:rPr>
          <w:bCs/>
        </w:rPr>
        <w:t xml:space="preserve">dos </w:t>
      </w:r>
      <w:r>
        <w:t xml:space="preserve">à </w:t>
      </w:r>
      <w:r>
        <w:rPr>
          <w:bCs/>
        </w:rPr>
        <w:t>dos dans un coin une serviette attachée sur la bouche</w:t>
      </w:r>
      <w:r w:rsidR="00514D33">
        <w:rPr>
          <w:bCs/>
        </w:rPr>
        <w:t xml:space="preserve">. </w:t>
      </w:r>
      <w:r>
        <w:rPr>
          <w:bCs/>
        </w:rPr>
        <w:t xml:space="preserve">Georges </w:t>
      </w:r>
      <w:r>
        <w:t xml:space="preserve">fit </w:t>
      </w:r>
      <w:r>
        <w:rPr>
          <w:bCs/>
        </w:rPr>
        <w:t>cuire le sandwich</w:t>
      </w:r>
      <w:r w:rsidR="00514D33">
        <w:rPr>
          <w:bCs/>
        </w:rPr>
        <w:t xml:space="preserve">, </w:t>
      </w:r>
      <w:r>
        <w:rPr>
          <w:bCs/>
        </w:rPr>
        <w:t>l</w:t>
      </w:r>
      <w:r w:rsidR="00514D33">
        <w:rPr>
          <w:bCs/>
        </w:rPr>
        <w:t>’</w:t>
      </w:r>
      <w:r>
        <w:rPr>
          <w:bCs/>
        </w:rPr>
        <w:t>enveloppa de papier huilé et le mit dans un sac</w:t>
      </w:r>
      <w:r w:rsidR="00514D33">
        <w:rPr>
          <w:bCs/>
        </w:rPr>
        <w:t xml:space="preserve">. </w:t>
      </w:r>
      <w:r>
        <w:rPr>
          <w:bCs/>
        </w:rPr>
        <w:t>Puis il sortit avec</w:t>
      </w:r>
      <w:r w:rsidR="00514D33">
        <w:rPr>
          <w:bCs/>
        </w:rPr>
        <w:t xml:space="preserve">. </w:t>
      </w:r>
      <w:r>
        <w:rPr>
          <w:bCs/>
        </w:rPr>
        <w:t>Le client s</w:t>
      </w:r>
      <w:r w:rsidR="00514D33">
        <w:rPr>
          <w:bCs/>
        </w:rPr>
        <w:t>’</w:t>
      </w:r>
      <w:r>
        <w:rPr>
          <w:bCs/>
        </w:rPr>
        <w:t>en alla après avoir payé</w:t>
      </w:r>
      <w:r w:rsidR="00514D33">
        <w:rPr>
          <w:bCs/>
        </w:rPr>
        <w:t>.</w:t>
      </w:r>
    </w:p>
    <w:p w14:paraId="4131695E" w14:textId="77777777" w:rsidR="00514D33" w:rsidRDefault="00514D33">
      <w:pPr>
        <w:rPr>
          <w:bCs/>
        </w:rPr>
      </w:pPr>
      <w:r>
        <w:rPr>
          <w:bCs/>
        </w:rPr>
        <w:t>— </w:t>
      </w:r>
      <w:r w:rsidR="005A7F50">
        <w:rPr>
          <w:bCs/>
        </w:rPr>
        <w:t>Le petit loustic y sait tout faire</w:t>
      </w:r>
      <w:r>
        <w:rPr>
          <w:bCs/>
        </w:rPr>
        <w:t xml:space="preserve">, </w:t>
      </w:r>
      <w:r w:rsidR="005A7F50">
        <w:rPr>
          <w:bCs/>
        </w:rPr>
        <w:t>dit Max</w:t>
      </w:r>
      <w:r>
        <w:rPr>
          <w:bCs/>
        </w:rPr>
        <w:t xml:space="preserve">. </w:t>
      </w:r>
      <w:r w:rsidR="005A7F50">
        <w:rPr>
          <w:bCs/>
        </w:rPr>
        <w:t>Y sait cuisiner</w:t>
      </w:r>
      <w:r>
        <w:rPr>
          <w:bCs/>
        </w:rPr>
        <w:t xml:space="preserve">, </w:t>
      </w:r>
      <w:r w:rsidR="005A7F50">
        <w:rPr>
          <w:bCs/>
        </w:rPr>
        <w:t>y sait tout faire</w:t>
      </w:r>
      <w:r>
        <w:rPr>
          <w:bCs/>
        </w:rPr>
        <w:t xml:space="preserve">. </w:t>
      </w:r>
      <w:r w:rsidR="005A7F50">
        <w:rPr>
          <w:bCs/>
        </w:rPr>
        <w:t>Tu feras le bonheur d</w:t>
      </w:r>
      <w:r>
        <w:rPr>
          <w:bCs/>
        </w:rPr>
        <w:t>’</w:t>
      </w:r>
      <w:r w:rsidR="005A7F50">
        <w:rPr>
          <w:bCs/>
        </w:rPr>
        <w:t>une gonzesse</w:t>
      </w:r>
      <w:r>
        <w:rPr>
          <w:bCs/>
        </w:rPr>
        <w:t xml:space="preserve">, </w:t>
      </w:r>
      <w:r w:rsidR="005A7F50">
        <w:rPr>
          <w:bCs/>
        </w:rPr>
        <w:t>petit loustic</w:t>
      </w:r>
      <w:r>
        <w:rPr>
          <w:bCs/>
        </w:rPr>
        <w:t>.</w:t>
      </w:r>
    </w:p>
    <w:p w14:paraId="1FA40960" w14:textId="77777777" w:rsidR="00514D33" w:rsidRDefault="00514D33">
      <w:pPr>
        <w:rPr>
          <w:bCs/>
        </w:rPr>
      </w:pPr>
      <w:r>
        <w:rPr>
          <w:bCs/>
        </w:rPr>
        <w:t>— </w:t>
      </w:r>
      <w:r w:rsidR="005A7F50">
        <w:rPr>
          <w:bCs/>
        </w:rPr>
        <w:t>Pas possible</w:t>
      </w:r>
      <w:r>
        <w:rPr>
          <w:bCs/>
        </w:rPr>
        <w:t xml:space="preserve"> ? </w:t>
      </w:r>
      <w:r w:rsidR="005A7F50">
        <w:rPr>
          <w:bCs/>
        </w:rPr>
        <w:t>fit Georges</w:t>
      </w:r>
      <w:r>
        <w:rPr>
          <w:bCs/>
        </w:rPr>
        <w:t xml:space="preserve">. </w:t>
      </w:r>
      <w:r w:rsidR="005A7F50">
        <w:rPr>
          <w:bCs/>
        </w:rPr>
        <w:t>Votre copain</w:t>
      </w:r>
      <w:r>
        <w:rPr>
          <w:bCs/>
        </w:rPr>
        <w:t xml:space="preserve">, </w:t>
      </w:r>
      <w:r w:rsidR="005A7F50">
        <w:rPr>
          <w:bCs/>
        </w:rPr>
        <w:t>Ole Andreson</w:t>
      </w:r>
      <w:r>
        <w:rPr>
          <w:bCs/>
        </w:rPr>
        <w:t xml:space="preserve">, </w:t>
      </w:r>
      <w:r w:rsidR="005A7F50">
        <w:rPr>
          <w:bCs/>
        </w:rPr>
        <w:t>y ne viendra plus</w:t>
      </w:r>
      <w:r>
        <w:rPr>
          <w:bCs/>
        </w:rPr>
        <w:t>.</w:t>
      </w:r>
    </w:p>
    <w:p w14:paraId="730873A0" w14:textId="77777777" w:rsidR="00514D33" w:rsidRDefault="00514D33">
      <w:pPr>
        <w:rPr>
          <w:bCs/>
        </w:rPr>
      </w:pPr>
      <w:r>
        <w:rPr>
          <w:bCs/>
        </w:rPr>
        <w:t>— </w:t>
      </w:r>
      <w:r w:rsidR="005A7F50">
        <w:rPr>
          <w:bCs/>
        </w:rPr>
        <w:t>On va lui donner dix minutes</w:t>
      </w:r>
      <w:r>
        <w:t xml:space="preserve">, </w:t>
      </w:r>
      <w:r w:rsidR="005A7F50">
        <w:t xml:space="preserve">fit </w:t>
      </w:r>
      <w:r w:rsidR="005A7F50">
        <w:rPr>
          <w:bCs/>
        </w:rPr>
        <w:t>Max</w:t>
      </w:r>
      <w:r>
        <w:rPr>
          <w:bCs/>
        </w:rPr>
        <w:t>.</w:t>
      </w:r>
    </w:p>
    <w:p w14:paraId="2648B378" w14:textId="77777777" w:rsidR="00514D33" w:rsidRDefault="005A7F50">
      <w:pPr>
        <w:rPr>
          <w:bCs/>
        </w:rPr>
      </w:pPr>
      <w:r>
        <w:rPr>
          <w:bCs/>
        </w:rPr>
        <w:t>Max guettait le miroir et l</w:t>
      </w:r>
      <w:r w:rsidR="00514D33">
        <w:rPr>
          <w:bCs/>
        </w:rPr>
        <w:t>’</w:t>
      </w:r>
      <w:r>
        <w:rPr>
          <w:bCs/>
        </w:rPr>
        <w:t>horloge</w:t>
      </w:r>
      <w:r w:rsidR="00514D33">
        <w:rPr>
          <w:bCs/>
        </w:rPr>
        <w:t xml:space="preserve">. </w:t>
      </w:r>
      <w:r>
        <w:rPr>
          <w:bCs/>
        </w:rPr>
        <w:t>Les aiguilles de l</w:t>
      </w:r>
      <w:r w:rsidR="00514D33">
        <w:rPr>
          <w:bCs/>
        </w:rPr>
        <w:t>’</w:t>
      </w:r>
      <w:r>
        <w:rPr>
          <w:bCs/>
        </w:rPr>
        <w:t xml:space="preserve">horloge </w:t>
      </w:r>
      <w:r>
        <w:t>marquèrent sept heures</w:t>
      </w:r>
      <w:r w:rsidR="00514D33">
        <w:t xml:space="preserve">, </w:t>
      </w:r>
      <w:r>
        <w:t xml:space="preserve">puis sept heures </w:t>
      </w:r>
      <w:r>
        <w:rPr>
          <w:bCs/>
        </w:rPr>
        <w:t>cinq</w:t>
      </w:r>
      <w:r w:rsidR="00514D33">
        <w:rPr>
          <w:bCs/>
        </w:rPr>
        <w:t>.</w:t>
      </w:r>
    </w:p>
    <w:p w14:paraId="4E19BD43" w14:textId="77777777" w:rsidR="00514D33" w:rsidRDefault="00514D33">
      <w:pPr>
        <w:rPr>
          <w:bCs/>
        </w:rPr>
      </w:pPr>
      <w:r>
        <w:rPr>
          <w:bCs/>
        </w:rPr>
        <w:lastRenderedPageBreak/>
        <w:t>— </w:t>
      </w:r>
      <w:r w:rsidR="005A7F50">
        <w:t>Allons-nous-en</w:t>
      </w:r>
      <w:r>
        <w:t xml:space="preserve">, </w:t>
      </w:r>
      <w:r w:rsidR="005A7F50">
        <w:t>dit Max</w:t>
      </w:r>
      <w:r>
        <w:t xml:space="preserve">. </w:t>
      </w:r>
      <w:r w:rsidR="005A7F50">
        <w:t>Vaut mieux s</w:t>
      </w:r>
      <w:r>
        <w:t>’</w:t>
      </w:r>
      <w:r w:rsidR="005A7F50">
        <w:t>en aller</w:t>
      </w:r>
      <w:r>
        <w:t xml:space="preserve">. </w:t>
      </w:r>
      <w:r w:rsidR="005A7F50">
        <w:t xml:space="preserve">Y ne </w:t>
      </w:r>
      <w:r w:rsidR="005A7F50">
        <w:rPr>
          <w:bCs/>
        </w:rPr>
        <w:t>viendra plus</w:t>
      </w:r>
      <w:r>
        <w:rPr>
          <w:bCs/>
        </w:rPr>
        <w:t>.</w:t>
      </w:r>
    </w:p>
    <w:p w14:paraId="4C7E95CC" w14:textId="77777777" w:rsidR="00514D33" w:rsidRDefault="00514D33">
      <w:r>
        <w:rPr>
          <w:bCs/>
        </w:rPr>
        <w:t>— </w:t>
      </w:r>
      <w:r w:rsidR="005A7F50">
        <w:t>Autant lui donner encore cinq minutes</w:t>
      </w:r>
      <w:r>
        <w:t xml:space="preserve">, </w:t>
      </w:r>
      <w:r w:rsidR="005A7F50">
        <w:t>fit Al dans la cu</w:t>
      </w:r>
      <w:r w:rsidR="005A7F50">
        <w:t>i</w:t>
      </w:r>
      <w:r w:rsidR="005A7F50">
        <w:t>sine</w:t>
      </w:r>
      <w:r>
        <w:t>.</w:t>
      </w:r>
    </w:p>
    <w:p w14:paraId="2F458083" w14:textId="77777777" w:rsidR="00514D33" w:rsidRDefault="005A7F50">
      <w:r>
        <w:t>Pendant ces cinq minutes</w:t>
      </w:r>
      <w:r w:rsidR="00514D33">
        <w:t xml:space="preserve">, </w:t>
      </w:r>
      <w:r>
        <w:t>un homme entra</w:t>
      </w:r>
      <w:r w:rsidR="00514D33">
        <w:t xml:space="preserve">. </w:t>
      </w:r>
      <w:r>
        <w:t>Georges lui expliqua que le cuisinier était malade</w:t>
      </w:r>
      <w:r w:rsidR="00514D33">
        <w:t>.</w:t>
      </w:r>
    </w:p>
    <w:p w14:paraId="185FED6C" w14:textId="77777777" w:rsidR="00514D33" w:rsidRDefault="00514D33">
      <w:pPr>
        <w:rPr>
          <w:bCs/>
        </w:rPr>
      </w:pPr>
      <w:r>
        <w:t>— </w:t>
      </w:r>
      <w:r w:rsidR="005A7F50">
        <w:t>Alors</w:t>
      </w:r>
      <w:r>
        <w:t xml:space="preserve">, </w:t>
      </w:r>
      <w:r w:rsidR="005A7F50">
        <w:t xml:space="preserve">pourquoi que vous ne prenez pas un autre </w:t>
      </w:r>
      <w:r w:rsidR="005A7F50">
        <w:rPr>
          <w:bCs/>
        </w:rPr>
        <w:t>cuistot</w:t>
      </w:r>
      <w:r>
        <w:rPr>
          <w:bCs/>
        </w:rPr>
        <w:t xml:space="preserve"> ? </w:t>
      </w:r>
      <w:r w:rsidR="005A7F50">
        <w:rPr>
          <w:bCs/>
        </w:rPr>
        <w:t>demanda l</w:t>
      </w:r>
      <w:r>
        <w:rPr>
          <w:bCs/>
        </w:rPr>
        <w:t>’</w:t>
      </w:r>
      <w:r w:rsidR="005A7F50">
        <w:rPr>
          <w:bCs/>
        </w:rPr>
        <w:t>homme</w:t>
      </w:r>
      <w:r>
        <w:rPr>
          <w:bCs/>
        </w:rPr>
        <w:t xml:space="preserve">. </w:t>
      </w:r>
      <w:r w:rsidR="005A7F50">
        <w:rPr>
          <w:bCs/>
        </w:rPr>
        <w:t>C</w:t>
      </w:r>
      <w:r>
        <w:rPr>
          <w:bCs/>
        </w:rPr>
        <w:t>’</w:t>
      </w:r>
      <w:r w:rsidR="005A7F50">
        <w:rPr>
          <w:bCs/>
        </w:rPr>
        <w:t xml:space="preserve">est-y donc que vous ne </w:t>
      </w:r>
      <w:r w:rsidR="005A7F50">
        <w:t xml:space="preserve">tenez </w:t>
      </w:r>
      <w:r w:rsidR="005A7F50">
        <w:rPr>
          <w:bCs/>
        </w:rPr>
        <w:t>pas un re</w:t>
      </w:r>
      <w:r w:rsidR="005A7F50">
        <w:rPr>
          <w:bCs/>
        </w:rPr>
        <w:t>s</w:t>
      </w:r>
      <w:r w:rsidR="005A7F50">
        <w:rPr>
          <w:bCs/>
        </w:rPr>
        <w:t>taurant</w:t>
      </w:r>
      <w:r>
        <w:rPr>
          <w:bCs/>
        </w:rPr>
        <w:t> ?</w:t>
      </w:r>
    </w:p>
    <w:p w14:paraId="3323F4D1" w14:textId="77777777" w:rsidR="00514D33" w:rsidRDefault="005A7F50">
      <w:pPr>
        <w:rPr>
          <w:bCs/>
        </w:rPr>
      </w:pPr>
      <w:r>
        <w:rPr>
          <w:bCs/>
        </w:rPr>
        <w:t>Il s</w:t>
      </w:r>
      <w:r w:rsidR="00514D33">
        <w:rPr>
          <w:bCs/>
        </w:rPr>
        <w:t>’</w:t>
      </w:r>
      <w:r>
        <w:rPr>
          <w:bCs/>
        </w:rPr>
        <w:t>en alla</w:t>
      </w:r>
      <w:r w:rsidR="00514D33">
        <w:rPr>
          <w:bCs/>
        </w:rPr>
        <w:t>.</w:t>
      </w:r>
    </w:p>
    <w:p w14:paraId="0573D2B1" w14:textId="77777777" w:rsidR="00514D33" w:rsidRDefault="00514D33">
      <w:pPr>
        <w:rPr>
          <w:bCs/>
        </w:rPr>
      </w:pPr>
      <w:r>
        <w:rPr>
          <w:bCs/>
        </w:rPr>
        <w:t>— </w:t>
      </w:r>
      <w:r w:rsidR="005A7F50">
        <w:rPr>
          <w:bCs/>
        </w:rPr>
        <w:t>Mettons-les</w:t>
      </w:r>
      <w:r>
        <w:rPr>
          <w:bCs/>
        </w:rPr>
        <w:t xml:space="preserve">, </w:t>
      </w:r>
      <w:r w:rsidR="005A7F50">
        <w:rPr>
          <w:bCs/>
        </w:rPr>
        <w:t>Al</w:t>
      </w:r>
      <w:r>
        <w:rPr>
          <w:bCs/>
        </w:rPr>
        <w:t xml:space="preserve">, </w:t>
      </w:r>
      <w:r w:rsidR="005A7F50">
        <w:rPr>
          <w:bCs/>
        </w:rPr>
        <w:t>dit Max</w:t>
      </w:r>
      <w:r>
        <w:rPr>
          <w:bCs/>
        </w:rPr>
        <w:t>.</w:t>
      </w:r>
    </w:p>
    <w:p w14:paraId="47667ED5" w14:textId="77777777" w:rsidR="00514D33" w:rsidRDefault="00514D33">
      <w:r>
        <w:rPr>
          <w:bCs/>
        </w:rPr>
        <w:t>— </w:t>
      </w:r>
      <w:r w:rsidR="005A7F50">
        <w:rPr>
          <w:bCs/>
        </w:rPr>
        <w:t xml:space="preserve">Et les deux petits loustics et le </w:t>
      </w:r>
      <w:r w:rsidR="005A7F50">
        <w:t>pruneau</w:t>
      </w:r>
      <w:r>
        <w:t> ?</w:t>
      </w:r>
    </w:p>
    <w:p w14:paraId="421C8380" w14:textId="77777777" w:rsidR="00514D33" w:rsidRDefault="00514D33">
      <w:pPr>
        <w:rPr>
          <w:bCs/>
        </w:rPr>
      </w:pPr>
      <w:r>
        <w:t>— </w:t>
      </w:r>
      <w:r w:rsidR="005A7F50">
        <w:rPr>
          <w:bCs/>
        </w:rPr>
        <w:t>Ils ne causeront pas</w:t>
      </w:r>
      <w:r>
        <w:rPr>
          <w:bCs/>
        </w:rPr>
        <w:t>.</w:t>
      </w:r>
    </w:p>
    <w:p w14:paraId="5AEDA256" w14:textId="77777777" w:rsidR="00514D33" w:rsidRDefault="00514D33">
      <w:pPr>
        <w:rPr>
          <w:bCs/>
        </w:rPr>
      </w:pPr>
      <w:r>
        <w:rPr>
          <w:bCs/>
        </w:rPr>
        <w:t>— </w:t>
      </w:r>
      <w:r w:rsidR="005A7F50">
        <w:rPr>
          <w:bCs/>
        </w:rPr>
        <w:t>Tu crois ça</w:t>
      </w:r>
      <w:r>
        <w:rPr>
          <w:bCs/>
        </w:rPr>
        <w:t xml:space="preserve">, </w:t>
      </w:r>
      <w:r w:rsidR="005A7F50">
        <w:rPr>
          <w:bCs/>
        </w:rPr>
        <w:t>toi</w:t>
      </w:r>
      <w:r>
        <w:rPr>
          <w:bCs/>
        </w:rPr>
        <w:t> ?</w:t>
      </w:r>
    </w:p>
    <w:p w14:paraId="6979991A" w14:textId="77777777" w:rsidR="00514D33" w:rsidRDefault="00514D33">
      <w:pPr>
        <w:rPr>
          <w:bCs/>
        </w:rPr>
      </w:pPr>
      <w:r>
        <w:rPr>
          <w:bCs/>
        </w:rPr>
        <w:t>— </w:t>
      </w:r>
      <w:r w:rsidR="005A7F50">
        <w:rPr>
          <w:bCs/>
        </w:rPr>
        <w:t>Sûr</w:t>
      </w:r>
      <w:r>
        <w:rPr>
          <w:bCs/>
        </w:rPr>
        <w:t xml:space="preserve">. </w:t>
      </w:r>
      <w:r w:rsidR="005A7F50">
        <w:rPr>
          <w:bCs/>
        </w:rPr>
        <w:t>Nous</w:t>
      </w:r>
      <w:r>
        <w:rPr>
          <w:bCs/>
        </w:rPr>
        <w:t xml:space="preserve">, </w:t>
      </w:r>
      <w:r w:rsidR="005A7F50">
        <w:rPr>
          <w:bCs/>
        </w:rPr>
        <w:t xml:space="preserve">on </w:t>
      </w:r>
      <w:r w:rsidR="005A7F50">
        <w:t xml:space="preserve">a </w:t>
      </w:r>
      <w:r w:rsidR="005A7F50">
        <w:rPr>
          <w:bCs/>
        </w:rPr>
        <w:t>fini</w:t>
      </w:r>
      <w:r>
        <w:rPr>
          <w:bCs/>
        </w:rPr>
        <w:t>.</w:t>
      </w:r>
    </w:p>
    <w:p w14:paraId="78F36ECE" w14:textId="77777777" w:rsidR="00514D33" w:rsidRDefault="00514D33">
      <w:pPr>
        <w:rPr>
          <w:bCs/>
        </w:rPr>
      </w:pPr>
      <w:r>
        <w:rPr>
          <w:bCs/>
        </w:rPr>
        <w:t>— </w:t>
      </w:r>
      <w:r w:rsidR="005A7F50">
        <w:rPr>
          <w:bCs/>
        </w:rPr>
        <w:t>Moi</w:t>
      </w:r>
      <w:r>
        <w:rPr>
          <w:bCs/>
        </w:rPr>
        <w:t xml:space="preserve">, </w:t>
      </w:r>
      <w:r w:rsidR="005A7F50">
        <w:rPr>
          <w:bCs/>
        </w:rPr>
        <w:t>j</w:t>
      </w:r>
      <w:r>
        <w:rPr>
          <w:bCs/>
        </w:rPr>
        <w:t>’</w:t>
      </w:r>
      <w:r w:rsidR="005A7F50">
        <w:rPr>
          <w:bCs/>
        </w:rPr>
        <w:t>aime pas ça</w:t>
      </w:r>
      <w:r>
        <w:rPr>
          <w:bCs/>
        </w:rPr>
        <w:t xml:space="preserve">. </w:t>
      </w:r>
      <w:r w:rsidR="005A7F50">
        <w:rPr>
          <w:bCs/>
        </w:rPr>
        <w:t>C</w:t>
      </w:r>
      <w:r>
        <w:rPr>
          <w:bCs/>
        </w:rPr>
        <w:t>’</w:t>
      </w:r>
      <w:r w:rsidR="005A7F50">
        <w:rPr>
          <w:bCs/>
        </w:rPr>
        <w:t xml:space="preserve">est </w:t>
      </w:r>
      <w:r w:rsidR="005A7F50">
        <w:t xml:space="preserve">pas </w:t>
      </w:r>
      <w:r w:rsidR="005A7F50">
        <w:rPr>
          <w:bCs/>
        </w:rPr>
        <w:t>de l</w:t>
      </w:r>
      <w:r>
        <w:rPr>
          <w:bCs/>
        </w:rPr>
        <w:t>’</w:t>
      </w:r>
      <w:r w:rsidR="005A7F50">
        <w:rPr>
          <w:bCs/>
        </w:rPr>
        <w:t>ouvrage bien faite</w:t>
      </w:r>
      <w:r>
        <w:rPr>
          <w:bCs/>
        </w:rPr>
        <w:t xml:space="preserve">. </w:t>
      </w:r>
      <w:r w:rsidR="005A7F50">
        <w:rPr>
          <w:bCs/>
        </w:rPr>
        <w:t>Tu causes trop</w:t>
      </w:r>
      <w:r>
        <w:rPr>
          <w:bCs/>
        </w:rPr>
        <w:t>.</w:t>
      </w:r>
    </w:p>
    <w:p w14:paraId="2DEED869" w14:textId="77777777" w:rsidR="00514D33" w:rsidRDefault="00514D33">
      <w:pPr>
        <w:rPr>
          <w:bCs/>
        </w:rPr>
      </w:pPr>
      <w:r>
        <w:rPr>
          <w:bCs/>
        </w:rPr>
        <w:t>— </w:t>
      </w:r>
      <w:r w:rsidR="005A7F50">
        <w:rPr>
          <w:bCs/>
        </w:rPr>
        <w:t>Oh</w:t>
      </w:r>
      <w:r>
        <w:rPr>
          <w:bCs/>
        </w:rPr>
        <w:t xml:space="preserve"> ! </w:t>
      </w:r>
      <w:r w:rsidR="005A7F50">
        <w:rPr>
          <w:bCs/>
        </w:rPr>
        <w:t>et puis merde</w:t>
      </w:r>
      <w:r>
        <w:rPr>
          <w:bCs/>
        </w:rPr>
        <w:t xml:space="preserve">, </w:t>
      </w:r>
      <w:r w:rsidR="005A7F50">
        <w:rPr>
          <w:bCs/>
        </w:rPr>
        <w:t>dit Max</w:t>
      </w:r>
      <w:r>
        <w:rPr>
          <w:bCs/>
        </w:rPr>
        <w:t xml:space="preserve">. </w:t>
      </w:r>
      <w:r w:rsidR="005A7F50">
        <w:rPr>
          <w:bCs/>
        </w:rPr>
        <w:t>Faut bien se distraire</w:t>
      </w:r>
      <w:r>
        <w:rPr>
          <w:bCs/>
        </w:rPr>
        <w:t xml:space="preserve">, </w:t>
      </w:r>
      <w:r w:rsidR="005A7F50">
        <w:rPr>
          <w:bCs/>
        </w:rPr>
        <w:t>pas vrai</w:t>
      </w:r>
      <w:r>
        <w:rPr>
          <w:bCs/>
        </w:rPr>
        <w:t> ?</w:t>
      </w:r>
    </w:p>
    <w:p w14:paraId="3EF10C7C" w14:textId="77777777" w:rsidR="00514D33" w:rsidRDefault="00514D33">
      <w:r>
        <w:rPr>
          <w:bCs/>
        </w:rPr>
        <w:t>— </w:t>
      </w:r>
      <w:r w:rsidR="005A7F50">
        <w:t>C</w:t>
      </w:r>
      <w:r>
        <w:t>’</w:t>
      </w:r>
      <w:r w:rsidR="005A7F50">
        <w:t xml:space="preserve">est </w:t>
      </w:r>
      <w:r w:rsidR="005A7F50">
        <w:rPr>
          <w:bCs/>
        </w:rPr>
        <w:t>égal</w:t>
      </w:r>
      <w:r>
        <w:rPr>
          <w:bCs/>
        </w:rPr>
        <w:t xml:space="preserve">, </w:t>
      </w:r>
      <w:r w:rsidR="005A7F50">
        <w:t>tu causes trop</w:t>
      </w:r>
      <w:r>
        <w:t xml:space="preserve">, </w:t>
      </w:r>
      <w:r w:rsidR="005A7F50">
        <w:t>fit Al</w:t>
      </w:r>
      <w:r>
        <w:t>.</w:t>
      </w:r>
    </w:p>
    <w:p w14:paraId="4078D0CE" w14:textId="77777777" w:rsidR="00514D33" w:rsidRDefault="005A7F50">
      <w:r>
        <w:t>Il sortit de la cuisine</w:t>
      </w:r>
      <w:r w:rsidR="00514D33">
        <w:t xml:space="preserve">. </w:t>
      </w:r>
      <w:r>
        <w:t xml:space="preserve">Les canons raccourcis </w:t>
      </w:r>
      <w:r>
        <w:rPr>
          <w:bCs/>
        </w:rPr>
        <w:t xml:space="preserve">du </w:t>
      </w:r>
      <w:r>
        <w:t>fusil fa</w:t>
      </w:r>
      <w:r>
        <w:t>i</w:t>
      </w:r>
      <w:r>
        <w:t>saient un léger renflement sous son pardessus trop étroit</w:t>
      </w:r>
      <w:r w:rsidR="00514D33">
        <w:t xml:space="preserve">. </w:t>
      </w:r>
      <w:r>
        <w:t>Il a</w:t>
      </w:r>
      <w:r>
        <w:t>r</w:t>
      </w:r>
      <w:r>
        <w:t>rangea son pardessus avec ses mains gantées</w:t>
      </w:r>
      <w:r w:rsidR="00514D33">
        <w:t>.</w:t>
      </w:r>
    </w:p>
    <w:p w14:paraId="75EF4DEB" w14:textId="77777777" w:rsidR="00514D33" w:rsidRDefault="00514D33">
      <w:r>
        <w:t>— </w:t>
      </w:r>
      <w:r w:rsidR="005A7F50">
        <w:t>À la revoyure</w:t>
      </w:r>
      <w:r>
        <w:t xml:space="preserve">, </w:t>
      </w:r>
      <w:r w:rsidR="005A7F50">
        <w:t>petit loustic</w:t>
      </w:r>
      <w:r>
        <w:t xml:space="preserve">, </w:t>
      </w:r>
      <w:r w:rsidR="005A7F50">
        <w:t>dit-il à Georges</w:t>
      </w:r>
      <w:r>
        <w:t xml:space="preserve">. </w:t>
      </w:r>
      <w:r w:rsidR="005A7F50">
        <w:t>Tu peux dire que t</w:t>
      </w:r>
      <w:r>
        <w:t>’</w:t>
      </w:r>
      <w:r w:rsidR="005A7F50">
        <w:t>es verni</w:t>
      </w:r>
      <w:r>
        <w:t>.</w:t>
      </w:r>
    </w:p>
    <w:p w14:paraId="788D1D77" w14:textId="77777777" w:rsidR="00514D33" w:rsidRDefault="00514D33">
      <w:pPr>
        <w:rPr>
          <w:bCs/>
        </w:rPr>
      </w:pPr>
      <w:r>
        <w:lastRenderedPageBreak/>
        <w:t>— </w:t>
      </w:r>
      <w:r w:rsidR="005A7F50">
        <w:rPr>
          <w:bCs/>
        </w:rPr>
        <w:t>Ça</w:t>
      </w:r>
      <w:r>
        <w:rPr>
          <w:bCs/>
        </w:rPr>
        <w:t xml:space="preserve">, </w:t>
      </w:r>
      <w:r w:rsidR="005A7F50">
        <w:rPr>
          <w:bCs/>
        </w:rPr>
        <w:t>c</w:t>
      </w:r>
      <w:r>
        <w:rPr>
          <w:bCs/>
        </w:rPr>
        <w:t>’</w:t>
      </w:r>
      <w:r w:rsidR="005A7F50">
        <w:rPr>
          <w:bCs/>
        </w:rPr>
        <w:t>est la vérité vraie</w:t>
      </w:r>
      <w:r>
        <w:rPr>
          <w:bCs/>
        </w:rPr>
        <w:t xml:space="preserve">, </w:t>
      </w:r>
      <w:r w:rsidR="005A7F50">
        <w:rPr>
          <w:bCs/>
        </w:rPr>
        <w:t>fit Max</w:t>
      </w:r>
      <w:r>
        <w:rPr>
          <w:bCs/>
        </w:rPr>
        <w:t xml:space="preserve">. </w:t>
      </w:r>
      <w:r w:rsidR="005A7F50">
        <w:rPr>
          <w:bCs/>
        </w:rPr>
        <w:t>Tu devrais jouer aux courses</w:t>
      </w:r>
      <w:r>
        <w:rPr>
          <w:bCs/>
        </w:rPr>
        <w:t xml:space="preserve">, </w:t>
      </w:r>
      <w:r w:rsidR="005A7F50">
        <w:rPr>
          <w:bCs/>
        </w:rPr>
        <w:t>petit loustic</w:t>
      </w:r>
      <w:r>
        <w:rPr>
          <w:bCs/>
        </w:rPr>
        <w:t>.</w:t>
      </w:r>
    </w:p>
    <w:p w14:paraId="58B04A0D" w14:textId="77777777" w:rsidR="00514D33" w:rsidRDefault="005A7F50">
      <w:pPr>
        <w:rPr>
          <w:bCs/>
        </w:rPr>
      </w:pPr>
      <w:r>
        <w:rPr>
          <w:bCs/>
        </w:rPr>
        <w:t>Les deux hommes sortirent</w:t>
      </w:r>
      <w:r w:rsidR="00514D33">
        <w:rPr>
          <w:bCs/>
        </w:rPr>
        <w:t xml:space="preserve">. </w:t>
      </w:r>
      <w:r>
        <w:rPr>
          <w:bCs/>
        </w:rPr>
        <w:t>Par la vitre</w:t>
      </w:r>
      <w:r w:rsidR="00514D33">
        <w:rPr>
          <w:bCs/>
        </w:rPr>
        <w:t xml:space="preserve">, </w:t>
      </w:r>
      <w:r>
        <w:rPr>
          <w:bCs/>
        </w:rPr>
        <w:t>Georges les rega</w:t>
      </w:r>
      <w:r>
        <w:rPr>
          <w:bCs/>
        </w:rPr>
        <w:t>r</w:t>
      </w:r>
      <w:r>
        <w:rPr>
          <w:bCs/>
        </w:rPr>
        <w:t>da passer sous le réverbère et traverser la rue</w:t>
      </w:r>
      <w:r w:rsidR="00514D33">
        <w:rPr>
          <w:bCs/>
        </w:rPr>
        <w:t xml:space="preserve">. </w:t>
      </w:r>
      <w:r>
        <w:rPr>
          <w:bCs/>
        </w:rPr>
        <w:t>Avec leurs pa</w:t>
      </w:r>
      <w:r>
        <w:rPr>
          <w:bCs/>
        </w:rPr>
        <w:t>r</w:t>
      </w:r>
      <w:r>
        <w:rPr>
          <w:bCs/>
        </w:rPr>
        <w:t>dessus étroits et leurs melons</w:t>
      </w:r>
      <w:r w:rsidR="00514D33">
        <w:rPr>
          <w:bCs/>
        </w:rPr>
        <w:t xml:space="preserve">, </w:t>
      </w:r>
      <w:r>
        <w:rPr>
          <w:bCs/>
        </w:rPr>
        <w:t xml:space="preserve">ils </w:t>
      </w:r>
      <w:r>
        <w:t xml:space="preserve">avaient </w:t>
      </w:r>
      <w:r>
        <w:rPr>
          <w:bCs/>
        </w:rPr>
        <w:t>l</w:t>
      </w:r>
      <w:r w:rsidR="00514D33">
        <w:rPr>
          <w:bCs/>
        </w:rPr>
        <w:t>’</w:t>
      </w:r>
      <w:r>
        <w:rPr>
          <w:bCs/>
        </w:rPr>
        <w:t>air d</w:t>
      </w:r>
      <w:r w:rsidR="00514D33">
        <w:rPr>
          <w:bCs/>
        </w:rPr>
        <w:t>’</w:t>
      </w:r>
      <w:r>
        <w:rPr>
          <w:bCs/>
        </w:rPr>
        <w:t xml:space="preserve">une paire </w:t>
      </w:r>
      <w:r>
        <w:t xml:space="preserve">de </w:t>
      </w:r>
      <w:r>
        <w:rPr>
          <w:bCs/>
        </w:rPr>
        <w:t xml:space="preserve">comiques </w:t>
      </w:r>
      <w:r>
        <w:t xml:space="preserve">de </w:t>
      </w:r>
      <w:r>
        <w:rPr>
          <w:bCs/>
        </w:rPr>
        <w:t>music-hall</w:t>
      </w:r>
      <w:r w:rsidR="00514D33">
        <w:rPr>
          <w:bCs/>
        </w:rPr>
        <w:t xml:space="preserve">. </w:t>
      </w:r>
      <w:r>
        <w:rPr>
          <w:bCs/>
        </w:rPr>
        <w:t xml:space="preserve">Georges poussa la porte </w:t>
      </w:r>
      <w:r>
        <w:t xml:space="preserve">battante </w:t>
      </w:r>
      <w:r>
        <w:rPr>
          <w:bCs/>
        </w:rPr>
        <w:t>et e</w:t>
      </w:r>
      <w:r>
        <w:rPr>
          <w:bCs/>
        </w:rPr>
        <w:t>n</w:t>
      </w:r>
      <w:r>
        <w:rPr>
          <w:bCs/>
        </w:rPr>
        <w:t>tra dans la cuisine</w:t>
      </w:r>
      <w:r w:rsidR="00514D33">
        <w:rPr>
          <w:bCs/>
        </w:rPr>
        <w:t xml:space="preserve">. </w:t>
      </w:r>
      <w:r>
        <w:rPr>
          <w:bCs/>
        </w:rPr>
        <w:t>Il délia Nick et le nègre</w:t>
      </w:r>
      <w:r w:rsidR="00514D33">
        <w:rPr>
          <w:bCs/>
        </w:rPr>
        <w:t>.</w:t>
      </w:r>
    </w:p>
    <w:p w14:paraId="7E15BD3F" w14:textId="77777777" w:rsidR="00514D33" w:rsidRDefault="00514D33">
      <w:pPr>
        <w:rPr>
          <w:bCs/>
        </w:rPr>
      </w:pPr>
      <w:r>
        <w:rPr>
          <w:bCs/>
        </w:rPr>
        <w:t>— </w:t>
      </w:r>
      <w:r w:rsidR="005A7F50">
        <w:rPr>
          <w:bCs/>
        </w:rPr>
        <w:t>J</w:t>
      </w:r>
      <w:r>
        <w:rPr>
          <w:bCs/>
        </w:rPr>
        <w:t>’</w:t>
      </w:r>
      <w:r w:rsidR="005A7F50">
        <w:rPr>
          <w:bCs/>
        </w:rPr>
        <w:t>ai mon compte</w:t>
      </w:r>
      <w:r>
        <w:rPr>
          <w:bCs/>
        </w:rPr>
        <w:t xml:space="preserve">, </w:t>
      </w:r>
      <w:r w:rsidR="005A7F50">
        <w:rPr>
          <w:bCs/>
        </w:rPr>
        <w:t>fit Sam le cuistot</w:t>
      </w:r>
      <w:r>
        <w:rPr>
          <w:bCs/>
        </w:rPr>
        <w:t xml:space="preserve">. </w:t>
      </w:r>
      <w:r w:rsidR="005A7F50">
        <w:rPr>
          <w:bCs/>
        </w:rPr>
        <w:t>Moi</w:t>
      </w:r>
      <w:r>
        <w:rPr>
          <w:bCs/>
        </w:rPr>
        <w:t xml:space="preserve">, </w:t>
      </w:r>
      <w:r w:rsidR="005A7F50">
        <w:rPr>
          <w:bCs/>
        </w:rPr>
        <w:t>j</w:t>
      </w:r>
      <w:r>
        <w:rPr>
          <w:bCs/>
        </w:rPr>
        <w:t>’</w:t>
      </w:r>
      <w:r w:rsidR="005A7F50">
        <w:rPr>
          <w:bCs/>
        </w:rPr>
        <w:t>ai mon com</w:t>
      </w:r>
      <w:r w:rsidR="005A7F50">
        <w:rPr>
          <w:bCs/>
        </w:rPr>
        <w:t>p</w:t>
      </w:r>
      <w:r w:rsidR="005A7F50">
        <w:rPr>
          <w:bCs/>
        </w:rPr>
        <w:t>te</w:t>
      </w:r>
      <w:r>
        <w:rPr>
          <w:bCs/>
        </w:rPr>
        <w:t xml:space="preserve">, </w:t>
      </w:r>
      <w:r w:rsidR="005A7F50">
        <w:rPr>
          <w:bCs/>
        </w:rPr>
        <w:t>voilà ce que je dis</w:t>
      </w:r>
      <w:r>
        <w:rPr>
          <w:bCs/>
        </w:rPr>
        <w:t>.</w:t>
      </w:r>
    </w:p>
    <w:p w14:paraId="230A02A3" w14:textId="77777777" w:rsidR="00514D33" w:rsidRDefault="005A7F50">
      <w:pPr>
        <w:rPr>
          <w:bCs/>
        </w:rPr>
      </w:pPr>
      <w:r>
        <w:rPr>
          <w:bCs/>
        </w:rPr>
        <w:t>Nick se redressa</w:t>
      </w:r>
      <w:r w:rsidR="00514D33">
        <w:rPr>
          <w:bCs/>
        </w:rPr>
        <w:t xml:space="preserve">. </w:t>
      </w:r>
      <w:r>
        <w:rPr>
          <w:bCs/>
        </w:rPr>
        <w:t>C</w:t>
      </w:r>
      <w:r w:rsidR="00514D33">
        <w:rPr>
          <w:bCs/>
        </w:rPr>
        <w:t>’</w:t>
      </w:r>
      <w:r>
        <w:rPr>
          <w:bCs/>
        </w:rPr>
        <w:t>était la première fois qu</w:t>
      </w:r>
      <w:r w:rsidR="00514D33">
        <w:rPr>
          <w:bCs/>
        </w:rPr>
        <w:t>’</w:t>
      </w:r>
      <w:r>
        <w:rPr>
          <w:bCs/>
        </w:rPr>
        <w:t>on lui mettait une serviette dans la bouche</w:t>
      </w:r>
      <w:r w:rsidR="00514D33">
        <w:rPr>
          <w:bCs/>
        </w:rPr>
        <w:t>.</w:t>
      </w:r>
    </w:p>
    <w:p w14:paraId="5213FEA8" w14:textId="77777777" w:rsidR="00514D33" w:rsidRDefault="00514D33">
      <w:pPr>
        <w:rPr>
          <w:bCs/>
        </w:rPr>
      </w:pPr>
      <w:r>
        <w:rPr>
          <w:bCs/>
        </w:rPr>
        <w:t>— </w:t>
      </w:r>
      <w:r w:rsidR="005A7F50">
        <w:rPr>
          <w:bCs/>
        </w:rPr>
        <w:t>Dites donc</w:t>
      </w:r>
      <w:r>
        <w:rPr>
          <w:bCs/>
        </w:rPr>
        <w:t xml:space="preserve">, </w:t>
      </w:r>
      <w:r w:rsidR="005A7F50">
        <w:rPr>
          <w:bCs/>
        </w:rPr>
        <w:t>fit-il</w:t>
      </w:r>
      <w:r>
        <w:rPr>
          <w:bCs/>
        </w:rPr>
        <w:t xml:space="preserve">. </w:t>
      </w:r>
      <w:r w:rsidR="005A7F50">
        <w:rPr>
          <w:bCs/>
        </w:rPr>
        <w:t>En voilà une histoire</w:t>
      </w:r>
      <w:r>
        <w:rPr>
          <w:bCs/>
        </w:rPr>
        <w:t> !</w:t>
      </w:r>
    </w:p>
    <w:p w14:paraId="641D4BE5" w14:textId="77777777" w:rsidR="00514D33" w:rsidRDefault="005A7F50">
      <w:pPr>
        <w:rPr>
          <w:bCs/>
        </w:rPr>
      </w:pPr>
      <w:r>
        <w:rPr>
          <w:bCs/>
        </w:rPr>
        <w:t>Il essayait de crâner</w:t>
      </w:r>
      <w:r w:rsidR="00514D33">
        <w:rPr>
          <w:bCs/>
        </w:rPr>
        <w:t>.</w:t>
      </w:r>
    </w:p>
    <w:p w14:paraId="52F57A5D" w14:textId="77777777" w:rsidR="00514D33" w:rsidRDefault="00514D33">
      <w:r>
        <w:rPr>
          <w:bCs/>
        </w:rPr>
        <w:t>— </w:t>
      </w:r>
      <w:r w:rsidR="005A7F50">
        <w:t xml:space="preserve">Ils voulaient tuer Ole </w:t>
      </w:r>
      <w:r w:rsidR="005A7F50">
        <w:rPr>
          <w:bCs/>
        </w:rPr>
        <w:t>Andreson</w:t>
      </w:r>
      <w:r>
        <w:rPr>
          <w:bCs/>
        </w:rPr>
        <w:t xml:space="preserve">, </w:t>
      </w:r>
      <w:r w:rsidR="005A7F50">
        <w:t>dit Georges</w:t>
      </w:r>
      <w:r>
        <w:t xml:space="preserve">. </w:t>
      </w:r>
      <w:r w:rsidR="005A7F50">
        <w:t>Ils com</w:t>
      </w:r>
      <w:r w:rsidR="005A7F50">
        <w:t>p</w:t>
      </w:r>
      <w:r w:rsidR="005A7F50">
        <w:t>taient lui tirer dessus quand il entrerait</w:t>
      </w:r>
      <w:r>
        <w:t>.</w:t>
      </w:r>
    </w:p>
    <w:p w14:paraId="2E642A63" w14:textId="77777777" w:rsidR="00514D33" w:rsidRDefault="00514D33">
      <w:r>
        <w:t>— </w:t>
      </w:r>
      <w:r w:rsidR="005A7F50">
        <w:t>Ole Andreson</w:t>
      </w:r>
      <w:r>
        <w:t> ?</w:t>
      </w:r>
    </w:p>
    <w:p w14:paraId="53BAE152" w14:textId="77777777" w:rsidR="00514D33" w:rsidRDefault="00514D33">
      <w:r>
        <w:t>— </w:t>
      </w:r>
      <w:r w:rsidR="005A7F50">
        <w:t>Sûr</w:t>
      </w:r>
      <w:r>
        <w:t>.</w:t>
      </w:r>
    </w:p>
    <w:p w14:paraId="4362D9F6" w14:textId="77777777" w:rsidR="00514D33" w:rsidRDefault="005A7F50">
      <w:pPr>
        <w:rPr>
          <w:bCs/>
        </w:rPr>
      </w:pPr>
      <w:r>
        <w:t xml:space="preserve">Le cuistot tâta les commissures de ses lèvres avec ses </w:t>
      </w:r>
      <w:r>
        <w:rPr>
          <w:bCs/>
        </w:rPr>
        <w:t>po</w:t>
      </w:r>
      <w:r>
        <w:rPr>
          <w:bCs/>
        </w:rPr>
        <w:t>u</w:t>
      </w:r>
      <w:r>
        <w:rPr>
          <w:bCs/>
        </w:rPr>
        <w:t>ces</w:t>
      </w:r>
      <w:r w:rsidR="00514D33">
        <w:rPr>
          <w:bCs/>
        </w:rPr>
        <w:t>.</w:t>
      </w:r>
    </w:p>
    <w:p w14:paraId="42507DAC" w14:textId="77777777" w:rsidR="00514D33" w:rsidRDefault="00514D33">
      <w:r>
        <w:rPr>
          <w:bCs/>
        </w:rPr>
        <w:t>— </w:t>
      </w:r>
      <w:r w:rsidR="005A7F50">
        <w:t>Y sont partis tous les deux</w:t>
      </w:r>
      <w:r>
        <w:t xml:space="preserve"> ? </w:t>
      </w:r>
      <w:r w:rsidR="005A7F50">
        <w:t>demanda-t-il</w:t>
      </w:r>
      <w:r>
        <w:t>.</w:t>
      </w:r>
    </w:p>
    <w:p w14:paraId="24F1F804" w14:textId="77777777" w:rsidR="00514D33" w:rsidRDefault="00514D33">
      <w:r>
        <w:t>— </w:t>
      </w:r>
      <w:r w:rsidR="005A7F50">
        <w:t>Ouais</w:t>
      </w:r>
      <w:r>
        <w:t xml:space="preserve">, </w:t>
      </w:r>
      <w:r w:rsidR="005A7F50">
        <w:t>fit Georges</w:t>
      </w:r>
      <w:r>
        <w:t xml:space="preserve">, </w:t>
      </w:r>
      <w:r w:rsidR="005A7F50">
        <w:t>ils sont partis</w:t>
      </w:r>
      <w:r>
        <w:t>.</w:t>
      </w:r>
    </w:p>
    <w:p w14:paraId="71C484B2" w14:textId="77777777" w:rsidR="00514D33" w:rsidRDefault="00514D33">
      <w:r>
        <w:t>— </w:t>
      </w:r>
      <w:r w:rsidR="005A7F50">
        <w:t>J</w:t>
      </w:r>
      <w:r>
        <w:t>’</w:t>
      </w:r>
      <w:r w:rsidR="005A7F50">
        <w:t>aime pas ça</w:t>
      </w:r>
      <w:r>
        <w:t xml:space="preserve">, </w:t>
      </w:r>
      <w:r w:rsidR="005A7F50">
        <w:t>dit le cuistot</w:t>
      </w:r>
      <w:r>
        <w:t xml:space="preserve">. </w:t>
      </w:r>
      <w:r w:rsidR="005A7F50">
        <w:t>J</w:t>
      </w:r>
      <w:r>
        <w:t>’</w:t>
      </w:r>
      <w:r w:rsidR="005A7F50">
        <w:t xml:space="preserve">aime pas </w:t>
      </w:r>
      <w:r w:rsidR="005A7F50">
        <w:rPr>
          <w:bCs/>
        </w:rPr>
        <w:t xml:space="preserve">ça </w:t>
      </w:r>
      <w:r w:rsidR="005A7F50">
        <w:t>du tout du tout</w:t>
      </w:r>
      <w:r>
        <w:t>.</w:t>
      </w:r>
    </w:p>
    <w:p w14:paraId="1B23994D" w14:textId="77777777" w:rsidR="00514D33" w:rsidRDefault="005A7F50">
      <w:pPr>
        <w:rPr>
          <w:bCs/>
        </w:rPr>
      </w:pPr>
      <w:r>
        <w:rPr>
          <w:bCs/>
        </w:rPr>
        <w:t>Georges se tourna vers Nick</w:t>
      </w:r>
      <w:r w:rsidR="00514D33">
        <w:rPr>
          <w:bCs/>
        </w:rPr>
        <w:t> :</w:t>
      </w:r>
    </w:p>
    <w:p w14:paraId="3FBCE388" w14:textId="77777777" w:rsidR="00514D33" w:rsidRDefault="00514D33">
      <w:r>
        <w:rPr>
          <w:bCs/>
        </w:rPr>
        <w:t>— </w:t>
      </w:r>
      <w:r w:rsidR="005A7F50">
        <w:t>Dis donc</w:t>
      </w:r>
      <w:r>
        <w:t xml:space="preserve">. </w:t>
      </w:r>
      <w:r w:rsidR="005A7F50">
        <w:t>Tu ferais bien d</w:t>
      </w:r>
      <w:r>
        <w:t>’</w:t>
      </w:r>
      <w:r w:rsidR="005A7F50">
        <w:t>aller voir Ole Andreson</w:t>
      </w:r>
      <w:r>
        <w:t>.</w:t>
      </w:r>
    </w:p>
    <w:p w14:paraId="4C71B9F6" w14:textId="77777777" w:rsidR="00514D33" w:rsidRDefault="00514D33">
      <w:r>
        <w:lastRenderedPageBreak/>
        <w:t>— </w:t>
      </w:r>
      <w:r w:rsidR="005A7F50">
        <w:t>Bon</w:t>
      </w:r>
      <w:r>
        <w:t>.</w:t>
      </w:r>
    </w:p>
    <w:p w14:paraId="41F7FF3D" w14:textId="77777777" w:rsidR="00514D33" w:rsidRDefault="00514D33">
      <w:r>
        <w:t>— </w:t>
      </w:r>
      <w:r w:rsidR="005A7F50">
        <w:t>Vous feriez bien mieux de ne pas fourrer le nez dans cette histoire</w:t>
      </w:r>
      <w:r>
        <w:t xml:space="preserve">, </w:t>
      </w:r>
      <w:r w:rsidR="005A7F50">
        <w:t>fit Sam le cuistot</w:t>
      </w:r>
      <w:r>
        <w:t xml:space="preserve">. </w:t>
      </w:r>
      <w:r w:rsidR="005A7F50">
        <w:t xml:space="preserve">Vous feriez bien mieux </w:t>
      </w:r>
      <w:r w:rsidR="005A7F50">
        <w:rPr>
          <w:bCs/>
        </w:rPr>
        <w:t xml:space="preserve">de </w:t>
      </w:r>
      <w:r w:rsidR="005A7F50">
        <w:t>rester le plus loin possible de cette histoire</w:t>
      </w:r>
      <w:r>
        <w:t>.</w:t>
      </w:r>
    </w:p>
    <w:p w14:paraId="62079E13" w14:textId="77777777" w:rsidR="00514D33" w:rsidRDefault="00514D33">
      <w:r>
        <w:t>— </w:t>
      </w:r>
      <w:r w:rsidR="005A7F50">
        <w:t>N</w:t>
      </w:r>
      <w:r>
        <w:t>’</w:t>
      </w:r>
      <w:r w:rsidR="005A7F50">
        <w:t>y va pas si tu n</w:t>
      </w:r>
      <w:r>
        <w:t>’</w:t>
      </w:r>
      <w:r w:rsidR="005A7F50">
        <w:t>y tiens pas</w:t>
      </w:r>
      <w:r>
        <w:t xml:space="preserve">, </w:t>
      </w:r>
      <w:r w:rsidR="005A7F50">
        <w:t>fit Georges</w:t>
      </w:r>
      <w:r>
        <w:t>.</w:t>
      </w:r>
    </w:p>
    <w:p w14:paraId="594833B7" w14:textId="77777777" w:rsidR="00514D33" w:rsidRDefault="00514D33">
      <w:pPr>
        <w:rPr>
          <w:bCs/>
        </w:rPr>
      </w:pPr>
      <w:r>
        <w:t>— </w:t>
      </w:r>
      <w:r w:rsidR="005A7F50">
        <w:t>Ça vous rapportera rien de bon</w:t>
      </w:r>
      <w:r>
        <w:t xml:space="preserve">, </w:t>
      </w:r>
      <w:r w:rsidR="005A7F50">
        <w:t>fit le cuistot</w:t>
      </w:r>
      <w:r>
        <w:t xml:space="preserve">. </w:t>
      </w:r>
      <w:r w:rsidR="005A7F50">
        <w:t xml:space="preserve">Ne </w:t>
      </w:r>
      <w:r w:rsidR="005A7F50">
        <w:rPr>
          <w:bCs/>
        </w:rPr>
        <w:t xml:space="preserve">vous en mêlez </w:t>
      </w:r>
      <w:r w:rsidR="005A7F50">
        <w:t>pas</w:t>
      </w:r>
      <w:r>
        <w:t xml:space="preserve">, </w:t>
      </w:r>
      <w:r w:rsidR="005A7F50">
        <w:rPr>
          <w:bCs/>
        </w:rPr>
        <w:t>c</w:t>
      </w:r>
      <w:r>
        <w:rPr>
          <w:bCs/>
        </w:rPr>
        <w:t>’</w:t>
      </w:r>
      <w:r w:rsidR="005A7F50">
        <w:rPr>
          <w:bCs/>
        </w:rPr>
        <w:t>est mon avis</w:t>
      </w:r>
      <w:r>
        <w:rPr>
          <w:bCs/>
        </w:rPr>
        <w:t>.</w:t>
      </w:r>
    </w:p>
    <w:p w14:paraId="41F4D423" w14:textId="77777777" w:rsidR="00514D33" w:rsidRDefault="00514D33">
      <w:pPr>
        <w:rPr>
          <w:bCs/>
        </w:rPr>
      </w:pPr>
      <w:r>
        <w:rPr>
          <w:bCs/>
        </w:rPr>
        <w:t>— </w:t>
      </w:r>
      <w:r w:rsidR="005A7F50">
        <w:t>J</w:t>
      </w:r>
      <w:r>
        <w:t>’</w:t>
      </w:r>
      <w:r w:rsidR="005A7F50">
        <w:t xml:space="preserve">y </w:t>
      </w:r>
      <w:r w:rsidR="005A7F50">
        <w:rPr>
          <w:bCs/>
        </w:rPr>
        <w:t>vais</w:t>
      </w:r>
      <w:r>
        <w:rPr>
          <w:bCs/>
        </w:rPr>
        <w:t xml:space="preserve">, </w:t>
      </w:r>
      <w:r w:rsidR="005A7F50">
        <w:rPr>
          <w:bCs/>
        </w:rPr>
        <w:t>dit Nick s</w:t>
      </w:r>
      <w:r>
        <w:rPr>
          <w:bCs/>
        </w:rPr>
        <w:t>’</w:t>
      </w:r>
      <w:r w:rsidR="005A7F50">
        <w:rPr>
          <w:bCs/>
        </w:rPr>
        <w:t>adressant à Georges</w:t>
      </w:r>
      <w:r>
        <w:rPr>
          <w:bCs/>
        </w:rPr>
        <w:t xml:space="preserve">. </w:t>
      </w:r>
      <w:r w:rsidR="005A7F50">
        <w:t xml:space="preserve">Où </w:t>
      </w:r>
      <w:r w:rsidR="005A7F50">
        <w:rPr>
          <w:bCs/>
        </w:rPr>
        <w:t>c</w:t>
      </w:r>
      <w:r>
        <w:rPr>
          <w:bCs/>
        </w:rPr>
        <w:t>’</w:t>
      </w:r>
      <w:r w:rsidR="005A7F50">
        <w:rPr>
          <w:bCs/>
        </w:rPr>
        <w:t>est qu</w:t>
      </w:r>
      <w:r>
        <w:rPr>
          <w:bCs/>
        </w:rPr>
        <w:t>’</w:t>
      </w:r>
      <w:r w:rsidR="005A7F50">
        <w:rPr>
          <w:bCs/>
        </w:rPr>
        <w:t>il h</w:t>
      </w:r>
      <w:r w:rsidR="005A7F50">
        <w:rPr>
          <w:bCs/>
        </w:rPr>
        <w:t>a</w:t>
      </w:r>
      <w:r w:rsidR="005A7F50">
        <w:rPr>
          <w:bCs/>
        </w:rPr>
        <w:t>bite</w:t>
      </w:r>
      <w:r>
        <w:rPr>
          <w:bCs/>
        </w:rPr>
        <w:t> ?</w:t>
      </w:r>
    </w:p>
    <w:p w14:paraId="687B28B1" w14:textId="77777777" w:rsidR="00514D33" w:rsidRDefault="005A7F50">
      <w:r>
        <w:t>Le cuistot tourna le dos</w:t>
      </w:r>
      <w:r w:rsidR="00514D33">
        <w:t>.</w:t>
      </w:r>
    </w:p>
    <w:p w14:paraId="57D4F04E" w14:textId="77777777" w:rsidR="00514D33" w:rsidRDefault="00514D33">
      <w:r>
        <w:t>— </w:t>
      </w:r>
      <w:r w:rsidR="005A7F50">
        <w:t>Les jeunes gens</w:t>
      </w:r>
      <w:r>
        <w:t xml:space="preserve">, </w:t>
      </w:r>
      <w:r w:rsidR="005A7F50">
        <w:t>ça sait toujours les choses mieux que personne</w:t>
      </w:r>
      <w:r>
        <w:t xml:space="preserve">, </w:t>
      </w:r>
      <w:r w:rsidR="005A7F50">
        <w:t>fit-il</w:t>
      </w:r>
      <w:r>
        <w:t>.</w:t>
      </w:r>
    </w:p>
    <w:p w14:paraId="1F13D0A8" w14:textId="77777777" w:rsidR="00514D33" w:rsidRDefault="005A7F50">
      <w:pPr>
        <w:rPr>
          <w:bCs/>
        </w:rPr>
      </w:pPr>
      <w:r>
        <w:rPr>
          <w:bCs/>
        </w:rPr>
        <w:t>Georges dit à Nick</w:t>
      </w:r>
      <w:r w:rsidR="00514D33">
        <w:rPr>
          <w:bCs/>
        </w:rPr>
        <w:t> :</w:t>
      </w:r>
    </w:p>
    <w:p w14:paraId="56387B39" w14:textId="77777777" w:rsidR="00514D33" w:rsidRDefault="00514D33">
      <w:pPr>
        <w:rPr>
          <w:bCs/>
        </w:rPr>
      </w:pPr>
      <w:r>
        <w:rPr>
          <w:bCs/>
        </w:rPr>
        <w:t>— </w:t>
      </w:r>
      <w:r w:rsidR="005A7F50">
        <w:t xml:space="preserve">Il habite dans le garni </w:t>
      </w:r>
      <w:r w:rsidR="005A7F50">
        <w:rPr>
          <w:bCs/>
        </w:rPr>
        <w:t>Hirsch</w:t>
      </w:r>
      <w:r>
        <w:rPr>
          <w:bCs/>
        </w:rPr>
        <w:t>.</w:t>
      </w:r>
    </w:p>
    <w:p w14:paraId="4FDC0A67" w14:textId="77777777" w:rsidR="00514D33" w:rsidRDefault="00514D33">
      <w:pPr>
        <w:rPr>
          <w:bCs/>
        </w:rPr>
      </w:pPr>
      <w:r>
        <w:rPr>
          <w:bCs/>
        </w:rPr>
        <w:t>— </w:t>
      </w:r>
      <w:r w:rsidR="005A7F50">
        <w:rPr>
          <w:bCs/>
        </w:rPr>
        <w:t>J</w:t>
      </w:r>
      <w:r>
        <w:rPr>
          <w:bCs/>
        </w:rPr>
        <w:t>’</w:t>
      </w:r>
      <w:r w:rsidR="005A7F50">
        <w:rPr>
          <w:bCs/>
        </w:rPr>
        <w:t>y vais</w:t>
      </w:r>
      <w:r>
        <w:rPr>
          <w:bCs/>
        </w:rPr>
        <w:t>.</w:t>
      </w:r>
    </w:p>
    <w:p w14:paraId="4788034F" w14:textId="77777777" w:rsidR="00514D33" w:rsidRDefault="005A7F50">
      <w:pPr>
        <w:rPr>
          <w:bCs/>
        </w:rPr>
      </w:pPr>
      <w:r>
        <w:t>Dehors la lampe à arc brillait à travers les branches nues</w:t>
      </w:r>
      <w:r w:rsidR="00514D33">
        <w:t xml:space="preserve">. </w:t>
      </w:r>
      <w:r>
        <w:rPr>
          <w:bCs/>
        </w:rPr>
        <w:t xml:space="preserve">Nick suivit les rails du tramway et tourna au réverbère suivant </w:t>
      </w:r>
      <w:r>
        <w:t xml:space="preserve">dans </w:t>
      </w:r>
      <w:r>
        <w:rPr>
          <w:bCs/>
        </w:rPr>
        <w:t>une rue latérale</w:t>
      </w:r>
      <w:r w:rsidR="00514D33">
        <w:rPr>
          <w:bCs/>
        </w:rPr>
        <w:t xml:space="preserve">. </w:t>
      </w:r>
      <w:r>
        <w:rPr>
          <w:bCs/>
        </w:rPr>
        <w:t xml:space="preserve">Le garni Hirsch était </w:t>
      </w:r>
      <w:r>
        <w:t xml:space="preserve">la </w:t>
      </w:r>
      <w:r>
        <w:rPr>
          <w:bCs/>
        </w:rPr>
        <w:t>troisième maison de la rue</w:t>
      </w:r>
      <w:r w:rsidR="00514D33">
        <w:rPr>
          <w:bCs/>
        </w:rPr>
        <w:t xml:space="preserve">. </w:t>
      </w:r>
      <w:r>
        <w:rPr>
          <w:bCs/>
        </w:rPr>
        <w:t>Nick gravit les deux marches et poussa le bouton de sonnette</w:t>
      </w:r>
      <w:r w:rsidR="00514D33">
        <w:rPr>
          <w:bCs/>
        </w:rPr>
        <w:t xml:space="preserve">. </w:t>
      </w:r>
      <w:r>
        <w:rPr>
          <w:bCs/>
        </w:rPr>
        <w:t>Une femme parut sur le seuil</w:t>
      </w:r>
      <w:r w:rsidR="00514D33">
        <w:rPr>
          <w:bCs/>
        </w:rPr>
        <w:t>.</w:t>
      </w:r>
    </w:p>
    <w:p w14:paraId="47F3CB22" w14:textId="77777777" w:rsidR="00514D33" w:rsidRDefault="00514D33">
      <w:pPr>
        <w:rPr>
          <w:bCs/>
        </w:rPr>
      </w:pPr>
      <w:r>
        <w:rPr>
          <w:bCs/>
        </w:rPr>
        <w:t>— </w:t>
      </w:r>
      <w:r w:rsidR="005A7F50">
        <w:rPr>
          <w:bCs/>
        </w:rPr>
        <w:t>Ole Andreson est là</w:t>
      </w:r>
      <w:r>
        <w:rPr>
          <w:bCs/>
        </w:rPr>
        <w:t> ?</w:t>
      </w:r>
    </w:p>
    <w:p w14:paraId="6EC4C498" w14:textId="77777777" w:rsidR="00514D33" w:rsidRDefault="00514D33">
      <w:pPr>
        <w:rPr>
          <w:bCs/>
        </w:rPr>
      </w:pPr>
      <w:r>
        <w:rPr>
          <w:bCs/>
        </w:rPr>
        <w:t>— </w:t>
      </w:r>
      <w:r w:rsidR="005A7F50">
        <w:rPr>
          <w:bCs/>
        </w:rPr>
        <w:t>Vous voulez le voir</w:t>
      </w:r>
      <w:r>
        <w:rPr>
          <w:bCs/>
        </w:rPr>
        <w:t> ?</w:t>
      </w:r>
    </w:p>
    <w:p w14:paraId="0DB6F4FB" w14:textId="77777777" w:rsidR="00514D33" w:rsidRDefault="00514D33">
      <w:r>
        <w:rPr>
          <w:bCs/>
        </w:rPr>
        <w:t>— </w:t>
      </w:r>
      <w:r w:rsidR="005A7F50">
        <w:rPr>
          <w:bCs/>
        </w:rPr>
        <w:t>Oui</w:t>
      </w:r>
      <w:r>
        <w:rPr>
          <w:bCs/>
        </w:rPr>
        <w:t xml:space="preserve">, </w:t>
      </w:r>
      <w:r w:rsidR="005A7F50">
        <w:rPr>
          <w:bCs/>
        </w:rPr>
        <w:t>s</w:t>
      </w:r>
      <w:r>
        <w:rPr>
          <w:bCs/>
        </w:rPr>
        <w:t>’</w:t>
      </w:r>
      <w:r w:rsidR="005A7F50">
        <w:rPr>
          <w:bCs/>
        </w:rPr>
        <w:t xml:space="preserve">il est </w:t>
      </w:r>
      <w:r w:rsidR="005A7F50">
        <w:t>là</w:t>
      </w:r>
      <w:r>
        <w:t>.</w:t>
      </w:r>
    </w:p>
    <w:p w14:paraId="3EE0FB1B" w14:textId="77777777" w:rsidR="00514D33" w:rsidRDefault="005A7F50">
      <w:pPr>
        <w:rPr>
          <w:bCs/>
        </w:rPr>
      </w:pPr>
      <w:r>
        <w:rPr>
          <w:bCs/>
        </w:rPr>
        <w:t>Nick suivit la femme au premier et jusqu</w:t>
      </w:r>
      <w:r w:rsidR="00514D33">
        <w:rPr>
          <w:bCs/>
        </w:rPr>
        <w:t>’</w:t>
      </w:r>
      <w:r>
        <w:rPr>
          <w:bCs/>
        </w:rPr>
        <w:t>au fond d</w:t>
      </w:r>
      <w:r w:rsidR="00514D33">
        <w:rPr>
          <w:bCs/>
        </w:rPr>
        <w:t>’</w:t>
      </w:r>
      <w:r>
        <w:rPr>
          <w:bCs/>
        </w:rPr>
        <w:t>un co</w:t>
      </w:r>
      <w:r>
        <w:rPr>
          <w:bCs/>
        </w:rPr>
        <w:t>r</w:t>
      </w:r>
      <w:r>
        <w:rPr>
          <w:bCs/>
        </w:rPr>
        <w:t>ridor</w:t>
      </w:r>
      <w:r w:rsidR="00514D33">
        <w:rPr>
          <w:bCs/>
        </w:rPr>
        <w:t xml:space="preserve">. </w:t>
      </w:r>
      <w:r>
        <w:rPr>
          <w:bCs/>
        </w:rPr>
        <w:t>Elle frappa à la porte</w:t>
      </w:r>
      <w:r w:rsidR="00514D33">
        <w:rPr>
          <w:bCs/>
        </w:rPr>
        <w:t>.</w:t>
      </w:r>
    </w:p>
    <w:p w14:paraId="580DFDF1" w14:textId="77777777" w:rsidR="00514D33" w:rsidRDefault="00514D33">
      <w:pPr>
        <w:rPr>
          <w:bCs/>
        </w:rPr>
      </w:pPr>
      <w:r>
        <w:rPr>
          <w:bCs/>
        </w:rPr>
        <w:lastRenderedPageBreak/>
        <w:t>— </w:t>
      </w:r>
      <w:r w:rsidR="005A7F50">
        <w:rPr>
          <w:bCs/>
        </w:rPr>
        <w:t xml:space="preserve">Qui </w:t>
      </w:r>
      <w:r w:rsidR="005A7F50">
        <w:t xml:space="preserve">va </w:t>
      </w:r>
      <w:r w:rsidR="005A7F50">
        <w:rPr>
          <w:bCs/>
        </w:rPr>
        <w:t>là</w:t>
      </w:r>
      <w:r>
        <w:rPr>
          <w:bCs/>
        </w:rPr>
        <w:t> ?</w:t>
      </w:r>
    </w:p>
    <w:p w14:paraId="2BD3FD2A" w14:textId="77777777" w:rsidR="00514D33" w:rsidRDefault="00514D33">
      <w:pPr>
        <w:rPr>
          <w:bCs/>
        </w:rPr>
      </w:pPr>
      <w:r>
        <w:rPr>
          <w:bCs/>
        </w:rPr>
        <w:t>— </w:t>
      </w:r>
      <w:r w:rsidR="005A7F50">
        <w:rPr>
          <w:bCs/>
        </w:rPr>
        <w:t>C</w:t>
      </w:r>
      <w:r>
        <w:rPr>
          <w:bCs/>
        </w:rPr>
        <w:t>’</w:t>
      </w:r>
      <w:r w:rsidR="005A7F50">
        <w:rPr>
          <w:bCs/>
        </w:rPr>
        <w:t>est quelqu</w:t>
      </w:r>
      <w:r>
        <w:rPr>
          <w:bCs/>
        </w:rPr>
        <w:t>’</w:t>
      </w:r>
      <w:r w:rsidR="005A7F50">
        <w:rPr>
          <w:bCs/>
        </w:rPr>
        <w:t>un pour vous voir</w:t>
      </w:r>
      <w:r>
        <w:rPr>
          <w:bCs/>
        </w:rPr>
        <w:t xml:space="preserve">, </w:t>
      </w:r>
      <w:r w:rsidR="005A7F50">
        <w:rPr>
          <w:bCs/>
        </w:rPr>
        <w:t>Mister Andreson</w:t>
      </w:r>
      <w:r>
        <w:rPr>
          <w:bCs/>
        </w:rPr>
        <w:t xml:space="preserve">, </w:t>
      </w:r>
      <w:r w:rsidR="005A7F50">
        <w:rPr>
          <w:bCs/>
        </w:rPr>
        <w:t>fit la femme</w:t>
      </w:r>
      <w:r>
        <w:rPr>
          <w:bCs/>
        </w:rPr>
        <w:t>.</w:t>
      </w:r>
    </w:p>
    <w:p w14:paraId="7EA3FC56" w14:textId="77777777" w:rsidR="00514D33" w:rsidRDefault="00514D33">
      <w:pPr>
        <w:rPr>
          <w:bCs/>
        </w:rPr>
      </w:pPr>
      <w:r>
        <w:rPr>
          <w:bCs/>
        </w:rPr>
        <w:t>— </w:t>
      </w:r>
      <w:r w:rsidR="005A7F50">
        <w:rPr>
          <w:bCs/>
        </w:rPr>
        <w:t>C</w:t>
      </w:r>
      <w:r>
        <w:rPr>
          <w:bCs/>
        </w:rPr>
        <w:t>’</w:t>
      </w:r>
      <w:r w:rsidR="005A7F50">
        <w:rPr>
          <w:bCs/>
        </w:rPr>
        <w:t>est moi</w:t>
      </w:r>
      <w:r>
        <w:rPr>
          <w:bCs/>
        </w:rPr>
        <w:t xml:space="preserve">, </w:t>
      </w:r>
      <w:r w:rsidR="005A7F50">
        <w:rPr>
          <w:bCs/>
        </w:rPr>
        <w:t>Nick Adams</w:t>
      </w:r>
      <w:r>
        <w:rPr>
          <w:bCs/>
        </w:rPr>
        <w:t>.</w:t>
      </w:r>
    </w:p>
    <w:p w14:paraId="74146567" w14:textId="77777777" w:rsidR="00514D33" w:rsidRDefault="00514D33">
      <w:r>
        <w:rPr>
          <w:bCs/>
        </w:rPr>
        <w:t>— </w:t>
      </w:r>
      <w:r w:rsidR="005A7F50">
        <w:t>Entrez</w:t>
      </w:r>
      <w:r>
        <w:t>.</w:t>
      </w:r>
    </w:p>
    <w:p w14:paraId="4D830B7D" w14:textId="77777777" w:rsidR="00514D33" w:rsidRDefault="005A7F50">
      <w:pPr>
        <w:rPr>
          <w:bCs/>
        </w:rPr>
      </w:pPr>
      <w:r>
        <w:rPr>
          <w:bCs/>
        </w:rPr>
        <w:t xml:space="preserve">Nick </w:t>
      </w:r>
      <w:r>
        <w:t>ouvrit la porte et entra dans la chambre</w:t>
      </w:r>
      <w:r w:rsidR="00514D33">
        <w:t xml:space="preserve">. </w:t>
      </w:r>
      <w:r>
        <w:t xml:space="preserve">Ole </w:t>
      </w:r>
      <w:r>
        <w:rPr>
          <w:bCs/>
        </w:rPr>
        <w:t>Andr</w:t>
      </w:r>
      <w:r>
        <w:rPr>
          <w:bCs/>
        </w:rPr>
        <w:t>e</w:t>
      </w:r>
      <w:r>
        <w:rPr>
          <w:bCs/>
        </w:rPr>
        <w:t xml:space="preserve">son </w:t>
      </w:r>
      <w:r>
        <w:t>était étendu</w:t>
      </w:r>
      <w:r w:rsidR="00514D33">
        <w:t xml:space="preserve">, </w:t>
      </w:r>
      <w:r>
        <w:t>tout habillé</w:t>
      </w:r>
      <w:r w:rsidR="00514D33">
        <w:t xml:space="preserve">, </w:t>
      </w:r>
      <w:r>
        <w:t>sur son lit</w:t>
      </w:r>
      <w:r w:rsidR="00514D33">
        <w:t xml:space="preserve">. </w:t>
      </w:r>
      <w:r>
        <w:t>Ancien poids lourd</w:t>
      </w:r>
      <w:r w:rsidR="00514D33">
        <w:t xml:space="preserve">, </w:t>
      </w:r>
      <w:r>
        <w:t>il était trop long pour le lit</w:t>
      </w:r>
      <w:r w:rsidR="00514D33">
        <w:t xml:space="preserve">. </w:t>
      </w:r>
      <w:r>
        <w:t>Il était couché</w:t>
      </w:r>
      <w:r w:rsidR="00514D33">
        <w:t xml:space="preserve">, </w:t>
      </w:r>
      <w:r>
        <w:t>la tête sur deux orei</w:t>
      </w:r>
      <w:r>
        <w:t>l</w:t>
      </w:r>
      <w:r>
        <w:t>lers</w:t>
      </w:r>
      <w:r w:rsidR="00514D33">
        <w:t xml:space="preserve">. </w:t>
      </w:r>
      <w:r>
        <w:t xml:space="preserve">Il ne regarda </w:t>
      </w:r>
      <w:r>
        <w:rPr>
          <w:bCs/>
        </w:rPr>
        <w:t>pas Nick</w:t>
      </w:r>
      <w:r w:rsidR="00514D33">
        <w:rPr>
          <w:bCs/>
        </w:rPr>
        <w:t>.</w:t>
      </w:r>
    </w:p>
    <w:p w14:paraId="375CA9FB" w14:textId="77777777" w:rsidR="00514D33" w:rsidRDefault="00514D33">
      <w:pPr>
        <w:rPr>
          <w:bCs/>
        </w:rPr>
      </w:pPr>
      <w:r>
        <w:rPr>
          <w:bCs/>
        </w:rPr>
        <w:t>— </w:t>
      </w:r>
      <w:r w:rsidR="005A7F50">
        <w:t>Qu</w:t>
      </w:r>
      <w:r>
        <w:t>’</w:t>
      </w:r>
      <w:r w:rsidR="005A7F50">
        <w:t>est-ce qu</w:t>
      </w:r>
      <w:r>
        <w:t>’</w:t>
      </w:r>
      <w:r w:rsidR="005A7F50">
        <w:t xml:space="preserve">il </w:t>
      </w:r>
      <w:r w:rsidR="005A7F50">
        <w:rPr>
          <w:bCs/>
        </w:rPr>
        <w:t>y a</w:t>
      </w:r>
      <w:r>
        <w:rPr>
          <w:bCs/>
        </w:rPr>
        <w:t xml:space="preserve"> ? </w:t>
      </w:r>
      <w:r w:rsidR="005A7F50">
        <w:rPr>
          <w:bCs/>
        </w:rPr>
        <w:t>demanda-t-il</w:t>
      </w:r>
      <w:r>
        <w:rPr>
          <w:bCs/>
        </w:rPr>
        <w:t>.</w:t>
      </w:r>
    </w:p>
    <w:p w14:paraId="78F1C76A" w14:textId="77777777" w:rsidR="00514D33" w:rsidRDefault="00514D33">
      <w:pPr>
        <w:rPr>
          <w:bCs/>
        </w:rPr>
      </w:pPr>
      <w:r>
        <w:rPr>
          <w:bCs/>
        </w:rPr>
        <w:t>— </w:t>
      </w:r>
      <w:r w:rsidR="005A7F50">
        <w:rPr>
          <w:bCs/>
        </w:rPr>
        <w:t>J</w:t>
      </w:r>
      <w:r>
        <w:rPr>
          <w:bCs/>
        </w:rPr>
        <w:t>’</w:t>
      </w:r>
      <w:r w:rsidR="005A7F50">
        <w:rPr>
          <w:bCs/>
        </w:rPr>
        <w:t>étais chez Henry</w:t>
      </w:r>
      <w:r>
        <w:rPr>
          <w:bCs/>
        </w:rPr>
        <w:t>’</w:t>
      </w:r>
      <w:r w:rsidR="005A7F50">
        <w:rPr>
          <w:bCs/>
        </w:rPr>
        <w:t>s</w:t>
      </w:r>
      <w:r>
        <w:rPr>
          <w:bCs/>
        </w:rPr>
        <w:t xml:space="preserve">, </w:t>
      </w:r>
      <w:r w:rsidR="005A7F50">
        <w:rPr>
          <w:bCs/>
        </w:rPr>
        <w:t>dit Nick</w:t>
      </w:r>
      <w:r>
        <w:rPr>
          <w:bCs/>
        </w:rPr>
        <w:t xml:space="preserve">, </w:t>
      </w:r>
      <w:r w:rsidR="005A7F50">
        <w:rPr>
          <w:bCs/>
        </w:rPr>
        <w:t>deux types sont entrés et m</w:t>
      </w:r>
      <w:r>
        <w:rPr>
          <w:bCs/>
        </w:rPr>
        <w:t>’</w:t>
      </w:r>
      <w:r w:rsidR="005A7F50">
        <w:rPr>
          <w:bCs/>
        </w:rPr>
        <w:t>ont attaché</w:t>
      </w:r>
      <w:r>
        <w:rPr>
          <w:bCs/>
        </w:rPr>
        <w:t xml:space="preserve">, </w:t>
      </w:r>
      <w:r w:rsidR="005A7F50">
        <w:rPr>
          <w:bCs/>
        </w:rPr>
        <w:t>moi et le cuistot</w:t>
      </w:r>
      <w:r>
        <w:rPr>
          <w:bCs/>
        </w:rPr>
        <w:t xml:space="preserve">, </w:t>
      </w:r>
      <w:r w:rsidR="005A7F50">
        <w:rPr>
          <w:bCs/>
        </w:rPr>
        <w:t>et ont dit qu</w:t>
      </w:r>
      <w:r>
        <w:rPr>
          <w:bCs/>
        </w:rPr>
        <w:t>’</w:t>
      </w:r>
      <w:r w:rsidR="005A7F50">
        <w:rPr>
          <w:bCs/>
        </w:rPr>
        <w:t>ils allaient vous tuer</w:t>
      </w:r>
      <w:r>
        <w:rPr>
          <w:bCs/>
        </w:rPr>
        <w:t>.</w:t>
      </w:r>
    </w:p>
    <w:p w14:paraId="6E7C276A" w14:textId="77777777" w:rsidR="00514D33" w:rsidRDefault="005A7F50">
      <w:pPr>
        <w:rPr>
          <w:bCs/>
        </w:rPr>
      </w:pPr>
      <w:r>
        <w:rPr>
          <w:bCs/>
        </w:rPr>
        <w:t>Ç</w:t>
      </w:r>
      <w:r w:rsidR="00514D33">
        <w:rPr>
          <w:bCs/>
        </w:rPr>
        <w:t>’</w:t>
      </w:r>
      <w:r>
        <w:rPr>
          <w:bCs/>
        </w:rPr>
        <w:t>avait l</w:t>
      </w:r>
      <w:r w:rsidR="00514D33">
        <w:rPr>
          <w:bCs/>
        </w:rPr>
        <w:t>’</w:t>
      </w:r>
      <w:r>
        <w:rPr>
          <w:bCs/>
        </w:rPr>
        <w:t>air bête</w:t>
      </w:r>
      <w:r w:rsidR="00514D33">
        <w:rPr>
          <w:bCs/>
        </w:rPr>
        <w:t xml:space="preserve">, </w:t>
      </w:r>
      <w:r>
        <w:rPr>
          <w:bCs/>
        </w:rPr>
        <w:t>ce qu</w:t>
      </w:r>
      <w:r w:rsidR="00514D33">
        <w:rPr>
          <w:bCs/>
        </w:rPr>
        <w:t>’</w:t>
      </w:r>
      <w:r>
        <w:rPr>
          <w:bCs/>
        </w:rPr>
        <w:t>il disait</w:t>
      </w:r>
      <w:r w:rsidR="00514D33">
        <w:rPr>
          <w:bCs/>
        </w:rPr>
        <w:t xml:space="preserve">. </w:t>
      </w:r>
      <w:r>
        <w:rPr>
          <w:bCs/>
        </w:rPr>
        <w:t>Ole Andreson ne dit mot</w:t>
      </w:r>
      <w:r w:rsidR="00514D33">
        <w:rPr>
          <w:bCs/>
        </w:rPr>
        <w:t>.</w:t>
      </w:r>
    </w:p>
    <w:p w14:paraId="2C00FBBB" w14:textId="77777777" w:rsidR="00514D33" w:rsidRDefault="00514D33">
      <w:pPr>
        <w:rPr>
          <w:bCs/>
        </w:rPr>
      </w:pPr>
      <w:r>
        <w:rPr>
          <w:bCs/>
        </w:rPr>
        <w:t>— </w:t>
      </w:r>
      <w:r w:rsidR="005A7F50">
        <w:rPr>
          <w:bCs/>
        </w:rPr>
        <w:t>Ils nous ont planqués dans la cuisine</w:t>
      </w:r>
      <w:r>
        <w:rPr>
          <w:bCs/>
        </w:rPr>
        <w:t xml:space="preserve">, </w:t>
      </w:r>
      <w:r w:rsidR="005A7F50">
        <w:rPr>
          <w:bCs/>
        </w:rPr>
        <w:t>reprit Nick</w:t>
      </w:r>
      <w:r>
        <w:rPr>
          <w:bCs/>
        </w:rPr>
        <w:t xml:space="preserve">. </w:t>
      </w:r>
      <w:r w:rsidR="005A7F50">
        <w:rPr>
          <w:bCs/>
        </w:rPr>
        <w:t>Ils comptaient vous tirer dessus quand vous entreriez pour dîner</w:t>
      </w:r>
      <w:r>
        <w:rPr>
          <w:bCs/>
        </w:rPr>
        <w:t>.</w:t>
      </w:r>
    </w:p>
    <w:p w14:paraId="3CC5EFE7" w14:textId="77777777" w:rsidR="00514D33" w:rsidRDefault="005A7F50">
      <w:pPr>
        <w:rPr>
          <w:bCs/>
        </w:rPr>
      </w:pPr>
      <w:r>
        <w:rPr>
          <w:bCs/>
        </w:rPr>
        <w:t>Ole Andreson regardait le mur et ne disait rien</w:t>
      </w:r>
      <w:r w:rsidR="00514D33">
        <w:rPr>
          <w:bCs/>
        </w:rPr>
        <w:t>.</w:t>
      </w:r>
    </w:p>
    <w:p w14:paraId="109148E3" w14:textId="77777777" w:rsidR="00514D33" w:rsidRDefault="00514D33">
      <w:pPr>
        <w:rPr>
          <w:bCs/>
        </w:rPr>
      </w:pPr>
      <w:r>
        <w:rPr>
          <w:bCs/>
        </w:rPr>
        <w:t>— </w:t>
      </w:r>
      <w:r w:rsidR="005A7F50">
        <w:rPr>
          <w:bCs/>
        </w:rPr>
        <w:t xml:space="preserve">Georges a dit comme ça que </w:t>
      </w:r>
      <w:r w:rsidR="005A7F50">
        <w:t xml:space="preserve">je </w:t>
      </w:r>
      <w:r w:rsidR="005A7F50">
        <w:rPr>
          <w:bCs/>
        </w:rPr>
        <w:t>ferais bien de venir vous prévenir</w:t>
      </w:r>
      <w:r>
        <w:rPr>
          <w:bCs/>
        </w:rPr>
        <w:t>.</w:t>
      </w:r>
    </w:p>
    <w:p w14:paraId="30A5E962" w14:textId="77777777" w:rsidR="00514D33" w:rsidRDefault="00514D33">
      <w:pPr>
        <w:rPr>
          <w:bCs/>
        </w:rPr>
      </w:pPr>
      <w:r>
        <w:rPr>
          <w:bCs/>
        </w:rPr>
        <w:t>— </w:t>
      </w:r>
      <w:r w:rsidR="005A7F50">
        <w:rPr>
          <w:bCs/>
        </w:rPr>
        <w:t>J</w:t>
      </w:r>
      <w:r>
        <w:rPr>
          <w:bCs/>
        </w:rPr>
        <w:t>’</w:t>
      </w:r>
      <w:r w:rsidR="005A7F50">
        <w:rPr>
          <w:bCs/>
        </w:rPr>
        <w:t>y peux rien</w:t>
      </w:r>
      <w:r>
        <w:rPr>
          <w:bCs/>
        </w:rPr>
        <w:t xml:space="preserve">, </w:t>
      </w:r>
      <w:r w:rsidR="005A7F50">
        <w:rPr>
          <w:bCs/>
        </w:rPr>
        <w:t>fit Ole Andreson</w:t>
      </w:r>
      <w:r>
        <w:rPr>
          <w:bCs/>
        </w:rPr>
        <w:t>.</w:t>
      </w:r>
    </w:p>
    <w:p w14:paraId="67F721ED" w14:textId="77777777" w:rsidR="00514D33" w:rsidRDefault="00514D33">
      <w:pPr>
        <w:rPr>
          <w:bCs/>
        </w:rPr>
      </w:pPr>
      <w:r>
        <w:rPr>
          <w:bCs/>
        </w:rPr>
        <w:t>— </w:t>
      </w:r>
      <w:r w:rsidR="005A7F50">
        <w:rPr>
          <w:bCs/>
        </w:rPr>
        <w:t>Je vas vous dire comment ils sont</w:t>
      </w:r>
      <w:r>
        <w:rPr>
          <w:bCs/>
        </w:rPr>
        <w:t>.</w:t>
      </w:r>
    </w:p>
    <w:p w14:paraId="0EDD6C53" w14:textId="77777777" w:rsidR="00514D33" w:rsidRDefault="00514D33">
      <w:pPr>
        <w:rPr>
          <w:bCs/>
        </w:rPr>
      </w:pPr>
      <w:r>
        <w:rPr>
          <w:bCs/>
        </w:rPr>
        <w:t>— </w:t>
      </w:r>
      <w:r w:rsidR="005A7F50">
        <w:rPr>
          <w:bCs/>
        </w:rPr>
        <w:t>Je veux pas le savoir</w:t>
      </w:r>
      <w:r>
        <w:rPr>
          <w:bCs/>
        </w:rPr>
        <w:t xml:space="preserve">, </w:t>
      </w:r>
      <w:r w:rsidR="005A7F50">
        <w:rPr>
          <w:bCs/>
        </w:rPr>
        <w:t>dit Ole Andreson</w:t>
      </w:r>
      <w:r>
        <w:rPr>
          <w:bCs/>
        </w:rPr>
        <w:t xml:space="preserve">. </w:t>
      </w:r>
      <w:r w:rsidR="005A7F50">
        <w:rPr>
          <w:bCs/>
        </w:rPr>
        <w:t>Il regar</w:t>
      </w:r>
      <w:r w:rsidR="005A7F50">
        <w:t>dait le mur</w:t>
      </w:r>
      <w:r>
        <w:t xml:space="preserve">, </w:t>
      </w:r>
      <w:r>
        <w:rPr>
          <w:bCs/>
        </w:rPr>
        <w:t xml:space="preserve">– </w:t>
      </w:r>
      <w:r w:rsidR="005A7F50">
        <w:t>Merci tout de même d</w:t>
      </w:r>
      <w:r>
        <w:t>’</w:t>
      </w:r>
      <w:r w:rsidR="005A7F50">
        <w:t xml:space="preserve">être venu </w:t>
      </w:r>
      <w:r w:rsidR="005A7F50">
        <w:rPr>
          <w:bCs/>
        </w:rPr>
        <w:t>me dire ça</w:t>
      </w:r>
      <w:r>
        <w:rPr>
          <w:bCs/>
        </w:rPr>
        <w:t>.</w:t>
      </w:r>
    </w:p>
    <w:p w14:paraId="5F915CDB" w14:textId="77777777" w:rsidR="00514D33" w:rsidRDefault="00514D33">
      <w:r>
        <w:rPr>
          <w:bCs/>
        </w:rPr>
        <w:lastRenderedPageBreak/>
        <w:t>— </w:t>
      </w:r>
      <w:r w:rsidR="005A7F50">
        <w:rPr>
          <w:bCs/>
        </w:rPr>
        <w:t>Oh</w:t>
      </w:r>
      <w:r>
        <w:rPr>
          <w:bCs/>
        </w:rPr>
        <w:t xml:space="preserve"> ! </w:t>
      </w:r>
      <w:r w:rsidR="005A7F50">
        <w:t>de rien</w:t>
      </w:r>
      <w:r>
        <w:t>.</w:t>
      </w:r>
    </w:p>
    <w:p w14:paraId="66A419F1" w14:textId="77777777" w:rsidR="00514D33" w:rsidRDefault="005A7F50">
      <w:r>
        <w:rPr>
          <w:bCs/>
        </w:rPr>
        <w:t xml:space="preserve">Nick </w:t>
      </w:r>
      <w:r>
        <w:t>regardait le grand corps étendu sur le lit</w:t>
      </w:r>
      <w:r w:rsidR="00514D33">
        <w:t>.</w:t>
      </w:r>
    </w:p>
    <w:p w14:paraId="40843154" w14:textId="77777777" w:rsidR="00514D33" w:rsidRDefault="00514D33">
      <w:r>
        <w:t>— </w:t>
      </w:r>
      <w:r w:rsidR="005A7F50">
        <w:t>Vous voulez que j</w:t>
      </w:r>
      <w:r>
        <w:t>’</w:t>
      </w:r>
      <w:r w:rsidR="005A7F50">
        <w:t>aille prévenir la police</w:t>
      </w:r>
      <w:r>
        <w:t> ?</w:t>
      </w:r>
    </w:p>
    <w:p w14:paraId="2A654A3E" w14:textId="77777777" w:rsidR="00514D33" w:rsidRDefault="00514D33">
      <w:r>
        <w:t>— </w:t>
      </w:r>
      <w:r w:rsidR="005A7F50">
        <w:t>Non</w:t>
      </w:r>
      <w:r>
        <w:t xml:space="preserve">, </w:t>
      </w:r>
      <w:r w:rsidR="005A7F50">
        <w:t xml:space="preserve">répondit Ole </w:t>
      </w:r>
      <w:r w:rsidR="005A7F50">
        <w:rPr>
          <w:bCs/>
        </w:rPr>
        <w:t>Andreson</w:t>
      </w:r>
      <w:r>
        <w:rPr>
          <w:bCs/>
        </w:rPr>
        <w:t xml:space="preserve">. </w:t>
      </w:r>
      <w:r w:rsidR="005A7F50">
        <w:t>Ça ne ferait aucun bien</w:t>
      </w:r>
      <w:r>
        <w:t>.</w:t>
      </w:r>
    </w:p>
    <w:p w14:paraId="0ADE077D" w14:textId="77777777" w:rsidR="00514D33" w:rsidRDefault="00514D33">
      <w:r>
        <w:t>— </w:t>
      </w:r>
      <w:r w:rsidR="005A7F50">
        <w:t>Je peux rien faire pour vous</w:t>
      </w:r>
      <w:r>
        <w:t> ?</w:t>
      </w:r>
    </w:p>
    <w:p w14:paraId="02D20D85" w14:textId="77777777" w:rsidR="00514D33" w:rsidRDefault="00514D33">
      <w:r>
        <w:t>— </w:t>
      </w:r>
      <w:r w:rsidR="005A7F50">
        <w:t>Non</w:t>
      </w:r>
      <w:r>
        <w:t xml:space="preserve">, </w:t>
      </w:r>
      <w:r w:rsidR="005A7F50">
        <w:t>Personne ne peut rien faire</w:t>
      </w:r>
      <w:r>
        <w:t>.</w:t>
      </w:r>
    </w:p>
    <w:p w14:paraId="4F5D6941" w14:textId="77777777" w:rsidR="00514D33" w:rsidRDefault="00514D33">
      <w:r>
        <w:t>— </w:t>
      </w:r>
      <w:r w:rsidR="005A7F50">
        <w:t>Peut-être c</w:t>
      </w:r>
      <w:r>
        <w:t>’</w:t>
      </w:r>
      <w:r w:rsidR="005A7F50">
        <w:t>était du bluff</w:t>
      </w:r>
      <w:r>
        <w:t> ?</w:t>
      </w:r>
    </w:p>
    <w:p w14:paraId="4D9BB676" w14:textId="77777777" w:rsidR="00514D33" w:rsidRDefault="00514D33">
      <w:pPr>
        <w:rPr>
          <w:bCs/>
        </w:rPr>
      </w:pPr>
      <w:r>
        <w:t>— </w:t>
      </w:r>
      <w:r w:rsidR="005A7F50">
        <w:rPr>
          <w:bCs/>
        </w:rPr>
        <w:t>Non</w:t>
      </w:r>
      <w:r>
        <w:rPr>
          <w:bCs/>
        </w:rPr>
        <w:t xml:space="preserve">. </w:t>
      </w:r>
      <w:r w:rsidR="005A7F50">
        <w:rPr>
          <w:bCs/>
        </w:rPr>
        <w:t>C</w:t>
      </w:r>
      <w:r>
        <w:rPr>
          <w:bCs/>
        </w:rPr>
        <w:t>’</w:t>
      </w:r>
      <w:r w:rsidR="005A7F50">
        <w:rPr>
          <w:bCs/>
        </w:rPr>
        <w:t>est pas du bluff</w:t>
      </w:r>
      <w:r>
        <w:rPr>
          <w:bCs/>
        </w:rPr>
        <w:t>.</w:t>
      </w:r>
    </w:p>
    <w:p w14:paraId="69B3A129" w14:textId="77777777" w:rsidR="00514D33" w:rsidRDefault="005A7F50">
      <w:pPr>
        <w:rPr>
          <w:bCs/>
        </w:rPr>
      </w:pPr>
      <w:r>
        <w:rPr>
          <w:bCs/>
        </w:rPr>
        <w:t>Ole Andreson se retourna vers le mur</w:t>
      </w:r>
      <w:r w:rsidR="00514D33">
        <w:rPr>
          <w:bCs/>
        </w:rPr>
        <w:t>.</w:t>
      </w:r>
    </w:p>
    <w:p w14:paraId="2B3A88FF" w14:textId="77777777" w:rsidR="00514D33" w:rsidRDefault="00514D33">
      <w:pPr>
        <w:rPr>
          <w:bCs/>
        </w:rPr>
      </w:pPr>
      <w:r>
        <w:rPr>
          <w:bCs/>
        </w:rPr>
        <w:t>— </w:t>
      </w:r>
      <w:r w:rsidR="005A7F50">
        <w:t xml:space="preserve">La </w:t>
      </w:r>
      <w:r w:rsidR="005A7F50">
        <w:rPr>
          <w:bCs/>
        </w:rPr>
        <w:t>seule chose</w:t>
      </w:r>
      <w:r>
        <w:rPr>
          <w:bCs/>
        </w:rPr>
        <w:t xml:space="preserve">, </w:t>
      </w:r>
      <w:r w:rsidR="005A7F50">
        <w:rPr>
          <w:bCs/>
        </w:rPr>
        <w:t>fit-il</w:t>
      </w:r>
      <w:r>
        <w:rPr>
          <w:bCs/>
        </w:rPr>
        <w:t xml:space="preserve">, </w:t>
      </w:r>
      <w:r w:rsidR="005A7F50">
        <w:rPr>
          <w:bCs/>
        </w:rPr>
        <w:t>parlant vers le mur</w:t>
      </w:r>
      <w:r>
        <w:rPr>
          <w:bCs/>
        </w:rPr>
        <w:t xml:space="preserve">, </w:t>
      </w:r>
      <w:r w:rsidR="005A7F50">
        <w:rPr>
          <w:bCs/>
        </w:rPr>
        <w:t>c</w:t>
      </w:r>
      <w:r>
        <w:rPr>
          <w:bCs/>
        </w:rPr>
        <w:t>’</w:t>
      </w:r>
      <w:r w:rsidR="005A7F50">
        <w:rPr>
          <w:bCs/>
        </w:rPr>
        <w:t xml:space="preserve">est que </w:t>
      </w:r>
      <w:r w:rsidR="005A7F50">
        <w:t xml:space="preserve">je </w:t>
      </w:r>
      <w:r w:rsidR="005A7F50">
        <w:rPr>
          <w:bCs/>
        </w:rPr>
        <w:t>peux pas me décider à sortir</w:t>
      </w:r>
      <w:r>
        <w:rPr>
          <w:bCs/>
        </w:rPr>
        <w:t xml:space="preserve">. </w:t>
      </w:r>
      <w:r w:rsidR="005A7F50">
        <w:rPr>
          <w:bCs/>
        </w:rPr>
        <w:t>Je suis resté dedans toute la jou</w:t>
      </w:r>
      <w:r w:rsidR="005A7F50">
        <w:rPr>
          <w:bCs/>
        </w:rPr>
        <w:t>r</w:t>
      </w:r>
      <w:r w:rsidR="005A7F50">
        <w:rPr>
          <w:bCs/>
        </w:rPr>
        <w:t>née</w:t>
      </w:r>
      <w:r>
        <w:rPr>
          <w:bCs/>
        </w:rPr>
        <w:t>.</w:t>
      </w:r>
    </w:p>
    <w:p w14:paraId="7FA67613" w14:textId="77777777" w:rsidR="00514D33" w:rsidRDefault="00514D33">
      <w:pPr>
        <w:rPr>
          <w:bCs/>
        </w:rPr>
      </w:pPr>
      <w:r>
        <w:rPr>
          <w:bCs/>
        </w:rPr>
        <w:t>— </w:t>
      </w:r>
      <w:r w:rsidR="005A7F50">
        <w:rPr>
          <w:bCs/>
        </w:rPr>
        <w:t>Vous pourriez pas quitter la ville</w:t>
      </w:r>
      <w:r>
        <w:rPr>
          <w:bCs/>
        </w:rPr>
        <w:t> ?</w:t>
      </w:r>
    </w:p>
    <w:p w14:paraId="300CB622" w14:textId="77777777" w:rsidR="00514D33" w:rsidRDefault="00514D33">
      <w:pPr>
        <w:rPr>
          <w:bCs/>
        </w:rPr>
      </w:pPr>
      <w:r>
        <w:rPr>
          <w:bCs/>
        </w:rPr>
        <w:t>— </w:t>
      </w:r>
      <w:r w:rsidR="005A7F50">
        <w:rPr>
          <w:bCs/>
        </w:rPr>
        <w:t>Non</w:t>
      </w:r>
      <w:r>
        <w:rPr>
          <w:bCs/>
        </w:rPr>
        <w:t xml:space="preserve">, </w:t>
      </w:r>
      <w:r w:rsidR="005A7F50">
        <w:rPr>
          <w:bCs/>
        </w:rPr>
        <w:t>dit Ole Andreson</w:t>
      </w:r>
      <w:r>
        <w:rPr>
          <w:bCs/>
        </w:rPr>
        <w:t xml:space="preserve">. </w:t>
      </w:r>
      <w:r w:rsidR="005A7F50">
        <w:rPr>
          <w:bCs/>
        </w:rPr>
        <w:t>J</w:t>
      </w:r>
      <w:r>
        <w:rPr>
          <w:bCs/>
        </w:rPr>
        <w:t>’</w:t>
      </w:r>
      <w:r w:rsidR="005A7F50">
        <w:rPr>
          <w:bCs/>
        </w:rPr>
        <w:t>en ai marre de cavaler comme ça</w:t>
      </w:r>
      <w:r>
        <w:rPr>
          <w:bCs/>
        </w:rPr>
        <w:t>.</w:t>
      </w:r>
    </w:p>
    <w:p w14:paraId="72B3FA4F" w14:textId="77777777" w:rsidR="00514D33" w:rsidRDefault="005A7F50">
      <w:pPr>
        <w:rPr>
          <w:bCs/>
        </w:rPr>
      </w:pPr>
      <w:r>
        <w:rPr>
          <w:bCs/>
        </w:rPr>
        <w:t>Il regardait le mur</w:t>
      </w:r>
      <w:r w:rsidR="00514D33">
        <w:rPr>
          <w:bCs/>
        </w:rPr>
        <w:t>.</w:t>
      </w:r>
    </w:p>
    <w:p w14:paraId="7D969F3B" w14:textId="77777777" w:rsidR="00514D33" w:rsidRDefault="00514D33">
      <w:pPr>
        <w:rPr>
          <w:bCs/>
        </w:rPr>
      </w:pPr>
      <w:r>
        <w:rPr>
          <w:bCs/>
        </w:rPr>
        <w:t>— </w:t>
      </w:r>
      <w:r w:rsidR="005A7F50">
        <w:rPr>
          <w:bCs/>
        </w:rPr>
        <w:t>Et puis y a rien à faire</w:t>
      </w:r>
      <w:r>
        <w:rPr>
          <w:bCs/>
        </w:rPr>
        <w:t>.</w:t>
      </w:r>
    </w:p>
    <w:p w14:paraId="1667A86D" w14:textId="77777777" w:rsidR="00514D33" w:rsidRDefault="00514D33">
      <w:pPr>
        <w:rPr>
          <w:bCs/>
        </w:rPr>
      </w:pPr>
      <w:r>
        <w:rPr>
          <w:bCs/>
        </w:rPr>
        <w:t>— </w:t>
      </w:r>
      <w:r w:rsidR="005A7F50">
        <w:rPr>
          <w:bCs/>
        </w:rPr>
        <w:t>Vous pourriez pas arranger ça</w:t>
      </w:r>
      <w:r>
        <w:rPr>
          <w:bCs/>
        </w:rPr>
        <w:t> ?</w:t>
      </w:r>
    </w:p>
    <w:p w14:paraId="21B5192B" w14:textId="77777777" w:rsidR="00514D33" w:rsidRDefault="00514D33">
      <w:r>
        <w:rPr>
          <w:bCs/>
        </w:rPr>
        <w:t>— </w:t>
      </w:r>
      <w:r w:rsidR="005A7F50">
        <w:t>Non</w:t>
      </w:r>
      <w:r>
        <w:t xml:space="preserve">. </w:t>
      </w:r>
      <w:r w:rsidR="005A7F50">
        <w:t xml:space="preserve">Je </w:t>
      </w:r>
      <w:r w:rsidR="005A7F50">
        <w:rPr>
          <w:bCs/>
        </w:rPr>
        <w:t>m</w:t>
      </w:r>
      <w:r>
        <w:rPr>
          <w:bCs/>
        </w:rPr>
        <w:t>’</w:t>
      </w:r>
      <w:r w:rsidR="005A7F50">
        <w:rPr>
          <w:bCs/>
        </w:rPr>
        <w:t xml:space="preserve">suis </w:t>
      </w:r>
      <w:r w:rsidR="005A7F50">
        <w:t>mis dans mon tort</w:t>
      </w:r>
      <w:r>
        <w:t>.</w:t>
      </w:r>
    </w:p>
    <w:p w14:paraId="3B93499C" w14:textId="77777777" w:rsidR="00514D33" w:rsidRDefault="005A7F50">
      <w:r>
        <w:t>Il parlait toujours de la même voix plate</w:t>
      </w:r>
      <w:r w:rsidR="00514D33">
        <w:t>.</w:t>
      </w:r>
    </w:p>
    <w:p w14:paraId="1C7BA7FC" w14:textId="77777777" w:rsidR="00514D33" w:rsidRDefault="00514D33">
      <w:r>
        <w:t>— </w:t>
      </w:r>
      <w:r w:rsidR="005A7F50">
        <w:t>Y a rien à faire</w:t>
      </w:r>
      <w:r>
        <w:t xml:space="preserve">. </w:t>
      </w:r>
      <w:r w:rsidR="005A7F50">
        <w:t xml:space="preserve">Dans </w:t>
      </w:r>
      <w:r w:rsidR="005A7F50">
        <w:rPr>
          <w:bCs/>
        </w:rPr>
        <w:t xml:space="preserve">quéque </w:t>
      </w:r>
      <w:r w:rsidR="005A7F50">
        <w:t xml:space="preserve">temps je </w:t>
      </w:r>
      <w:r w:rsidR="005A7F50">
        <w:rPr>
          <w:bCs/>
        </w:rPr>
        <w:t>m</w:t>
      </w:r>
      <w:r>
        <w:rPr>
          <w:bCs/>
        </w:rPr>
        <w:t>’</w:t>
      </w:r>
      <w:r w:rsidR="005A7F50">
        <w:rPr>
          <w:bCs/>
        </w:rPr>
        <w:t xml:space="preserve">déciderai </w:t>
      </w:r>
      <w:r w:rsidR="005A7F50">
        <w:t>à so</w:t>
      </w:r>
      <w:r w:rsidR="005A7F50">
        <w:t>r</w:t>
      </w:r>
      <w:r w:rsidR="005A7F50">
        <w:t>tir</w:t>
      </w:r>
      <w:r>
        <w:t>.</w:t>
      </w:r>
    </w:p>
    <w:p w14:paraId="4EE83EDF" w14:textId="77777777" w:rsidR="00514D33" w:rsidRDefault="00514D33">
      <w:pPr>
        <w:rPr>
          <w:bCs/>
        </w:rPr>
      </w:pPr>
      <w:r>
        <w:t>— </w:t>
      </w:r>
      <w:r w:rsidR="005A7F50">
        <w:t>Alors</w:t>
      </w:r>
      <w:r>
        <w:t xml:space="preserve">, </w:t>
      </w:r>
      <w:r w:rsidR="005A7F50">
        <w:t>moi</w:t>
      </w:r>
      <w:r>
        <w:t xml:space="preserve">, </w:t>
      </w:r>
      <w:r w:rsidR="005A7F50">
        <w:t>je retourne chez Georges</w:t>
      </w:r>
      <w:r>
        <w:t xml:space="preserve">, </w:t>
      </w:r>
      <w:r w:rsidR="005A7F50">
        <w:t xml:space="preserve">fit </w:t>
      </w:r>
      <w:r w:rsidR="005A7F50">
        <w:rPr>
          <w:bCs/>
        </w:rPr>
        <w:t>Nick</w:t>
      </w:r>
      <w:r>
        <w:rPr>
          <w:bCs/>
        </w:rPr>
        <w:t>.</w:t>
      </w:r>
    </w:p>
    <w:p w14:paraId="3EC0C010" w14:textId="77777777" w:rsidR="00514D33" w:rsidRDefault="00514D33">
      <w:pPr>
        <w:rPr>
          <w:bCs/>
        </w:rPr>
      </w:pPr>
      <w:r>
        <w:rPr>
          <w:bCs/>
        </w:rPr>
        <w:lastRenderedPageBreak/>
        <w:t>— </w:t>
      </w:r>
      <w:r w:rsidR="005A7F50">
        <w:rPr>
          <w:bCs/>
        </w:rPr>
        <w:t>À la revoyure</w:t>
      </w:r>
      <w:r>
        <w:rPr>
          <w:bCs/>
        </w:rPr>
        <w:t xml:space="preserve">, </w:t>
      </w:r>
      <w:r w:rsidR="005A7F50">
        <w:t xml:space="preserve">fit Ole </w:t>
      </w:r>
      <w:r w:rsidR="005A7F50">
        <w:rPr>
          <w:bCs/>
        </w:rPr>
        <w:t>Andreson</w:t>
      </w:r>
      <w:r>
        <w:rPr>
          <w:bCs/>
        </w:rPr>
        <w:t xml:space="preserve">. </w:t>
      </w:r>
      <w:r w:rsidR="005A7F50">
        <w:t>Il ne regarda pas dans la direction de Nick</w:t>
      </w:r>
      <w:r>
        <w:t xml:space="preserve">. – </w:t>
      </w:r>
      <w:r w:rsidR="005A7F50">
        <w:t xml:space="preserve">Merci encore </w:t>
      </w:r>
      <w:r w:rsidR="005A7F50">
        <w:rPr>
          <w:bCs/>
        </w:rPr>
        <w:t>d</w:t>
      </w:r>
      <w:r>
        <w:rPr>
          <w:bCs/>
        </w:rPr>
        <w:t>’</w:t>
      </w:r>
      <w:r w:rsidR="005A7F50">
        <w:rPr>
          <w:bCs/>
        </w:rPr>
        <w:t xml:space="preserve">être </w:t>
      </w:r>
      <w:r w:rsidR="005A7F50">
        <w:t>venu</w:t>
      </w:r>
      <w:r>
        <w:t xml:space="preserve">. </w:t>
      </w:r>
      <w:r w:rsidR="005A7F50">
        <w:rPr>
          <w:bCs/>
        </w:rPr>
        <w:t>Nick sortit</w:t>
      </w:r>
      <w:r>
        <w:rPr>
          <w:bCs/>
        </w:rPr>
        <w:t xml:space="preserve">. </w:t>
      </w:r>
      <w:r w:rsidR="005A7F50">
        <w:rPr>
          <w:bCs/>
        </w:rPr>
        <w:t>En r</w:t>
      </w:r>
      <w:r w:rsidR="005A7F50">
        <w:rPr>
          <w:bCs/>
        </w:rPr>
        <w:t>e</w:t>
      </w:r>
      <w:r w:rsidR="005A7F50">
        <w:rPr>
          <w:bCs/>
        </w:rPr>
        <w:t>fermant la porte</w:t>
      </w:r>
      <w:r>
        <w:rPr>
          <w:bCs/>
        </w:rPr>
        <w:t xml:space="preserve">, </w:t>
      </w:r>
      <w:r w:rsidR="005A7F50">
        <w:rPr>
          <w:bCs/>
        </w:rPr>
        <w:t>il vit Ole Andreson</w:t>
      </w:r>
      <w:r>
        <w:rPr>
          <w:bCs/>
        </w:rPr>
        <w:t xml:space="preserve">, </w:t>
      </w:r>
      <w:r w:rsidR="005A7F50">
        <w:t xml:space="preserve">tous </w:t>
      </w:r>
      <w:r w:rsidR="005A7F50">
        <w:rPr>
          <w:bCs/>
        </w:rPr>
        <w:t>ses vêtements sur le corps</w:t>
      </w:r>
      <w:r>
        <w:rPr>
          <w:bCs/>
        </w:rPr>
        <w:t xml:space="preserve">, </w:t>
      </w:r>
      <w:r w:rsidR="005A7F50">
        <w:rPr>
          <w:bCs/>
        </w:rPr>
        <w:t>qui regardait le mur</w:t>
      </w:r>
      <w:r>
        <w:rPr>
          <w:bCs/>
        </w:rPr>
        <w:t>.</w:t>
      </w:r>
    </w:p>
    <w:p w14:paraId="0394F17E" w14:textId="77777777" w:rsidR="00514D33" w:rsidRDefault="00514D33">
      <w:pPr>
        <w:rPr>
          <w:bCs/>
        </w:rPr>
      </w:pPr>
      <w:r>
        <w:rPr>
          <w:bCs/>
        </w:rPr>
        <w:t>— </w:t>
      </w:r>
      <w:r w:rsidR="005A7F50">
        <w:rPr>
          <w:bCs/>
        </w:rPr>
        <w:t>Il est resté toute la journée dans sa chambre</w:t>
      </w:r>
      <w:r>
        <w:rPr>
          <w:bCs/>
        </w:rPr>
        <w:t xml:space="preserve">, </w:t>
      </w:r>
      <w:r w:rsidR="005A7F50">
        <w:rPr>
          <w:bCs/>
        </w:rPr>
        <w:t>lui dit en bas la logeuse</w:t>
      </w:r>
      <w:r>
        <w:rPr>
          <w:bCs/>
        </w:rPr>
        <w:t xml:space="preserve">. </w:t>
      </w:r>
      <w:r w:rsidR="005A7F50">
        <w:rPr>
          <w:bCs/>
        </w:rPr>
        <w:t>Pour moi</w:t>
      </w:r>
      <w:r>
        <w:rPr>
          <w:bCs/>
        </w:rPr>
        <w:t xml:space="preserve">, </w:t>
      </w:r>
      <w:r w:rsidR="005A7F50">
        <w:rPr>
          <w:bCs/>
        </w:rPr>
        <w:t>il ne se sent pas bien</w:t>
      </w:r>
      <w:r>
        <w:rPr>
          <w:bCs/>
        </w:rPr>
        <w:t xml:space="preserve">. </w:t>
      </w:r>
      <w:r w:rsidR="005A7F50">
        <w:rPr>
          <w:bCs/>
        </w:rPr>
        <w:t>Je lui ai dit comme ça</w:t>
      </w:r>
      <w:r>
        <w:rPr>
          <w:bCs/>
        </w:rPr>
        <w:t xml:space="preserve"> : </w:t>
      </w:r>
      <w:r w:rsidR="005A7F50">
        <w:rPr>
          <w:bCs/>
        </w:rPr>
        <w:t>Mister Andreson</w:t>
      </w:r>
      <w:r>
        <w:rPr>
          <w:bCs/>
        </w:rPr>
        <w:t xml:space="preserve">, </w:t>
      </w:r>
      <w:r w:rsidR="005A7F50">
        <w:t xml:space="preserve">vous </w:t>
      </w:r>
      <w:r w:rsidR="005A7F50">
        <w:rPr>
          <w:bCs/>
        </w:rPr>
        <w:t>devriez sortir vous promener un peu par cette belle journée d</w:t>
      </w:r>
      <w:r>
        <w:rPr>
          <w:bCs/>
        </w:rPr>
        <w:t>’</w:t>
      </w:r>
      <w:r w:rsidR="005A7F50">
        <w:rPr>
          <w:bCs/>
        </w:rPr>
        <w:t>automne</w:t>
      </w:r>
      <w:r>
        <w:rPr>
          <w:bCs/>
        </w:rPr>
        <w:t xml:space="preserve">, </w:t>
      </w:r>
      <w:r w:rsidR="005A7F50">
        <w:rPr>
          <w:bCs/>
        </w:rPr>
        <w:t>mais ça ne lui disait rien</w:t>
      </w:r>
      <w:r>
        <w:rPr>
          <w:bCs/>
        </w:rPr>
        <w:t>.</w:t>
      </w:r>
    </w:p>
    <w:p w14:paraId="040133C9" w14:textId="77777777" w:rsidR="00514D33" w:rsidRDefault="00514D33">
      <w:pPr>
        <w:rPr>
          <w:bCs/>
        </w:rPr>
      </w:pPr>
      <w:r>
        <w:rPr>
          <w:bCs/>
        </w:rPr>
        <w:t>— </w:t>
      </w:r>
      <w:r w:rsidR="005A7F50">
        <w:rPr>
          <w:bCs/>
        </w:rPr>
        <w:t>Y veut pas sortir</w:t>
      </w:r>
      <w:r>
        <w:rPr>
          <w:bCs/>
        </w:rPr>
        <w:t>.</w:t>
      </w:r>
    </w:p>
    <w:p w14:paraId="3D2C64A9" w14:textId="77777777" w:rsidR="00514D33" w:rsidRDefault="00514D33">
      <w:pPr>
        <w:rPr>
          <w:bCs/>
        </w:rPr>
      </w:pPr>
      <w:r>
        <w:rPr>
          <w:bCs/>
        </w:rPr>
        <w:t>— </w:t>
      </w:r>
      <w:r w:rsidR="005A7F50">
        <w:rPr>
          <w:bCs/>
        </w:rPr>
        <w:t>Je regrette qu</w:t>
      </w:r>
      <w:r>
        <w:rPr>
          <w:bCs/>
        </w:rPr>
        <w:t>’</w:t>
      </w:r>
      <w:r w:rsidR="005A7F50">
        <w:rPr>
          <w:bCs/>
        </w:rPr>
        <w:t xml:space="preserve">il se sente </w:t>
      </w:r>
      <w:r w:rsidR="005A7F50">
        <w:t xml:space="preserve">pas </w:t>
      </w:r>
      <w:r w:rsidR="005A7F50">
        <w:rPr>
          <w:bCs/>
        </w:rPr>
        <w:t>bien</w:t>
      </w:r>
      <w:r>
        <w:rPr>
          <w:bCs/>
        </w:rPr>
        <w:t xml:space="preserve">, </w:t>
      </w:r>
      <w:r w:rsidR="005A7F50">
        <w:rPr>
          <w:bCs/>
        </w:rPr>
        <w:t>dit la femme</w:t>
      </w:r>
      <w:r>
        <w:rPr>
          <w:bCs/>
        </w:rPr>
        <w:t xml:space="preserve">. </w:t>
      </w:r>
      <w:r w:rsidR="005A7F50">
        <w:rPr>
          <w:bCs/>
        </w:rPr>
        <w:t>C</w:t>
      </w:r>
      <w:r>
        <w:rPr>
          <w:bCs/>
        </w:rPr>
        <w:t>’</w:t>
      </w:r>
      <w:r w:rsidR="005A7F50">
        <w:rPr>
          <w:bCs/>
        </w:rPr>
        <w:t>est un homme tout ce qu</w:t>
      </w:r>
      <w:r>
        <w:rPr>
          <w:bCs/>
        </w:rPr>
        <w:t>’</w:t>
      </w:r>
      <w:r w:rsidR="005A7F50">
        <w:rPr>
          <w:bCs/>
        </w:rPr>
        <w:t>il y a de comme il faut</w:t>
      </w:r>
      <w:r>
        <w:rPr>
          <w:bCs/>
        </w:rPr>
        <w:t xml:space="preserve">. </w:t>
      </w:r>
      <w:r w:rsidR="005A7F50">
        <w:rPr>
          <w:bCs/>
        </w:rPr>
        <w:t>Il était dans le ring</w:t>
      </w:r>
      <w:r>
        <w:rPr>
          <w:bCs/>
        </w:rPr>
        <w:t xml:space="preserve">, </w:t>
      </w:r>
      <w:r w:rsidR="005A7F50">
        <w:rPr>
          <w:bCs/>
        </w:rPr>
        <w:t>vous savez</w:t>
      </w:r>
      <w:r>
        <w:rPr>
          <w:bCs/>
        </w:rPr>
        <w:t>.</w:t>
      </w:r>
    </w:p>
    <w:p w14:paraId="6B1E7B89" w14:textId="77777777" w:rsidR="00514D33" w:rsidRDefault="00514D33">
      <w:pPr>
        <w:rPr>
          <w:bCs/>
        </w:rPr>
      </w:pPr>
      <w:r>
        <w:rPr>
          <w:bCs/>
        </w:rPr>
        <w:t>— </w:t>
      </w:r>
      <w:r w:rsidR="005A7F50">
        <w:rPr>
          <w:bCs/>
        </w:rPr>
        <w:t>Je sais</w:t>
      </w:r>
      <w:r>
        <w:rPr>
          <w:bCs/>
        </w:rPr>
        <w:t>.</w:t>
      </w:r>
    </w:p>
    <w:p w14:paraId="0B76364D" w14:textId="77777777" w:rsidR="00514D33" w:rsidRDefault="00514D33">
      <w:r>
        <w:rPr>
          <w:bCs/>
        </w:rPr>
        <w:t>— </w:t>
      </w:r>
      <w:r w:rsidR="005A7F50">
        <w:rPr>
          <w:bCs/>
        </w:rPr>
        <w:t>On le dirait jamais</w:t>
      </w:r>
      <w:r>
        <w:rPr>
          <w:bCs/>
        </w:rPr>
        <w:t xml:space="preserve">, </w:t>
      </w:r>
      <w:r w:rsidR="005A7F50">
        <w:rPr>
          <w:bCs/>
        </w:rPr>
        <w:t xml:space="preserve">sauf </w:t>
      </w:r>
      <w:r w:rsidR="005A7F50">
        <w:t xml:space="preserve">à </w:t>
      </w:r>
      <w:r w:rsidR="005A7F50">
        <w:rPr>
          <w:bCs/>
        </w:rPr>
        <w:t xml:space="preserve">voir la façon dont il </w:t>
      </w:r>
      <w:r w:rsidR="005A7F50">
        <w:t xml:space="preserve">a la </w:t>
      </w:r>
      <w:r w:rsidR="005A7F50">
        <w:rPr>
          <w:bCs/>
        </w:rPr>
        <w:t xml:space="preserve">figure </w:t>
      </w:r>
      <w:r w:rsidR="005A7F50">
        <w:t>amochée</w:t>
      </w:r>
      <w:r>
        <w:t xml:space="preserve">, </w:t>
      </w:r>
      <w:r w:rsidR="005A7F50">
        <w:t>fit la femme</w:t>
      </w:r>
      <w:r>
        <w:t xml:space="preserve">. </w:t>
      </w:r>
      <w:r w:rsidR="005A7F50">
        <w:t>Ils causaient contre la porte de la rue</w:t>
      </w:r>
      <w:r>
        <w:t xml:space="preserve">. </w:t>
      </w:r>
      <w:r w:rsidR="005A7F50">
        <w:t>E</w:t>
      </w:r>
      <w:r w:rsidR="005A7F50">
        <w:t>l</w:t>
      </w:r>
      <w:r w:rsidR="005A7F50">
        <w:t>le ajouta</w:t>
      </w:r>
      <w:r>
        <w:t xml:space="preserve"> : </w:t>
      </w:r>
      <w:r w:rsidR="005A7F50">
        <w:t>Il est doux comme un agneau</w:t>
      </w:r>
      <w:r>
        <w:t>.</w:t>
      </w:r>
    </w:p>
    <w:p w14:paraId="510DE171" w14:textId="77777777" w:rsidR="00514D33" w:rsidRDefault="005A7F50">
      <w:pPr>
        <w:rPr>
          <w:bCs/>
        </w:rPr>
      </w:pPr>
      <w:r>
        <w:t>Alors</w:t>
      </w:r>
      <w:r w:rsidR="00514D33">
        <w:t xml:space="preserve">, </w:t>
      </w:r>
      <w:r>
        <w:t>bonne nuit</w:t>
      </w:r>
      <w:r w:rsidR="00514D33">
        <w:t xml:space="preserve">, </w:t>
      </w:r>
      <w:r>
        <w:t xml:space="preserve">Missis </w:t>
      </w:r>
      <w:r>
        <w:rPr>
          <w:bCs/>
        </w:rPr>
        <w:t>Hirsch</w:t>
      </w:r>
      <w:r w:rsidR="00514D33">
        <w:rPr>
          <w:bCs/>
        </w:rPr>
        <w:t>.</w:t>
      </w:r>
    </w:p>
    <w:p w14:paraId="1C8E921B" w14:textId="77777777" w:rsidR="00514D33" w:rsidRDefault="00514D33">
      <w:r>
        <w:rPr>
          <w:bCs/>
        </w:rPr>
        <w:t>— </w:t>
      </w:r>
      <w:r w:rsidR="005A7F50">
        <w:t>Je ne suis pas Missis Hirsch</w:t>
      </w:r>
      <w:r>
        <w:t xml:space="preserve">, </w:t>
      </w:r>
      <w:r w:rsidR="005A7F50">
        <w:t>dit la femme</w:t>
      </w:r>
      <w:r>
        <w:t xml:space="preserve">. </w:t>
      </w:r>
      <w:r w:rsidR="005A7F50">
        <w:t>Elle</w:t>
      </w:r>
      <w:r>
        <w:t xml:space="preserve">, </w:t>
      </w:r>
      <w:r w:rsidR="005A7F50">
        <w:t>c</w:t>
      </w:r>
      <w:r>
        <w:t>’</w:t>
      </w:r>
      <w:r w:rsidR="005A7F50">
        <w:t>est la patronne</w:t>
      </w:r>
      <w:r>
        <w:t xml:space="preserve">. </w:t>
      </w:r>
      <w:r w:rsidR="005A7F50">
        <w:t>Moi</w:t>
      </w:r>
      <w:r>
        <w:t xml:space="preserve">, </w:t>
      </w:r>
      <w:r w:rsidR="005A7F50">
        <w:t>je suis seulement celle qui s</w:t>
      </w:r>
      <w:r>
        <w:t>’</w:t>
      </w:r>
      <w:r w:rsidR="005A7F50">
        <w:t>en occupe pour elle</w:t>
      </w:r>
      <w:r>
        <w:t xml:space="preserve">. </w:t>
      </w:r>
      <w:r w:rsidR="005A7F50">
        <w:t>Je suis Missis Bell</w:t>
      </w:r>
      <w:r>
        <w:t>.</w:t>
      </w:r>
    </w:p>
    <w:p w14:paraId="2487D86C" w14:textId="77777777" w:rsidR="00514D33" w:rsidRDefault="00514D33">
      <w:r>
        <w:t>— </w:t>
      </w:r>
      <w:r w:rsidR="005A7F50">
        <w:t>Alors</w:t>
      </w:r>
      <w:r>
        <w:t xml:space="preserve">, </w:t>
      </w:r>
      <w:r w:rsidR="005A7F50">
        <w:t>bonne nuit</w:t>
      </w:r>
      <w:r>
        <w:t xml:space="preserve">, </w:t>
      </w:r>
      <w:r w:rsidR="005A7F50">
        <w:t>Missis Bell</w:t>
      </w:r>
      <w:r>
        <w:t>.</w:t>
      </w:r>
    </w:p>
    <w:p w14:paraId="0A866D12" w14:textId="77777777" w:rsidR="00514D33" w:rsidRDefault="00514D33">
      <w:r>
        <w:t>— </w:t>
      </w:r>
      <w:r w:rsidR="005A7F50">
        <w:t>Bonne nuit</w:t>
      </w:r>
      <w:r>
        <w:t xml:space="preserve">, </w:t>
      </w:r>
      <w:r w:rsidR="005A7F50">
        <w:t>fit la femme</w:t>
      </w:r>
      <w:r>
        <w:t>.</w:t>
      </w:r>
    </w:p>
    <w:p w14:paraId="62130A1A" w14:textId="77777777" w:rsidR="00514D33" w:rsidRDefault="005A7F50">
      <w:r>
        <w:t>Nick suivit la rue obscure jusqu</w:t>
      </w:r>
      <w:r w:rsidR="00514D33">
        <w:t>’</w:t>
      </w:r>
      <w:r>
        <w:t>au coin</w:t>
      </w:r>
      <w:r w:rsidR="00514D33">
        <w:t xml:space="preserve">, </w:t>
      </w:r>
      <w:r>
        <w:t>sous la lampe à arc</w:t>
      </w:r>
      <w:r w:rsidR="00514D33">
        <w:t xml:space="preserve">, </w:t>
      </w:r>
      <w:r>
        <w:t>puis les rails du tram jusqu</w:t>
      </w:r>
      <w:r w:rsidR="00514D33">
        <w:t>’</w:t>
      </w:r>
      <w:r>
        <w:t xml:space="preserve">à </w:t>
      </w:r>
      <w:r>
        <w:rPr>
          <w:bCs/>
        </w:rPr>
        <w:t>Henry</w:t>
      </w:r>
      <w:r w:rsidR="00514D33">
        <w:rPr>
          <w:bCs/>
        </w:rPr>
        <w:t>’</w:t>
      </w:r>
      <w:r>
        <w:rPr>
          <w:bCs/>
        </w:rPr>
        <w:t>s</w:t>
      </w:r>
      <w:r w:rsidR="00514D33">
        <w:rPr>
          <w:bCs/>
        </w:rPr>
        <w:t xml:space="preserve">. </w:t>
      </w:r>
      <w:r>
        <w:rPr>
          <w:bCs/>
        </w:rPr>
        <w:t xml:space="preserve">Georges </w:t>
      </w:r>
      <w:r>
        <w:t>était derrière le comptoir</w:t>
      </w:r>
      <w:r w:rsidR="00514D33">
        <w:t>.</w:t>
      </w:r>
    </w:p>
    <w:p w14:paraId="0F777AFD" w14:textId="77777777" w:rsidR="00514D33" w:rsidRDefault="00514D33">
      <w:r>
        <w:t>— </w:t>
      </w:r>
      <w:r w:rsidR="005A7F50">
        <w:t>Tu l</w:t>
      </w:r>
      <w:r>
        <w:t>’</w:t>
      </w:r>
      <w:r w:rsidR="005A7F50">
        <w:t>as vu</w:t>
      </w:r>
      <w:r>
        <w:t> ?</w:t>
      </w:r>
    </w:p>
    <w:p w14:paraId="75B5F2D4" w14:textId="77777777" w:rsidR="00514D33" w:rsidRDefault="00514D33">
      <w:r>
        <w:lastRenderedPageBreak/>
        <w:t>— </w:t>
      </w:r>
      <w:r w:rsidR="005A7F50">
        <w:t>Oui</w:t>
      </w:r>
      <w:r>
        <w:t xml:space="preserve">, </w:t>
      </w:r>
      <w:r w:rsidR="005A7F50">
        <w:t>dit Nick</w:t>
      </w:r>
      <w:r>
        <w:t xml:space="preserve">. </w:t>
      </w:r>
      <w:r w:rsidR="005A7F50">
        <w:t>Il est dans sa carrée et ne veut pas sortir</w:t>
      </w:r>
      <w:r>
        <w:t>.</w:t>
      </w:r>
    </w:p>
    <w:p w14:paraId="6031B4B0" w14:textId="77777777" w:rsidR="00514D33" w:rsidRDefault="005A7F50">
      <w:r>
        <w:t>Le cuistot ouvrit la porte en entendant la voix de Nick</w:t>
      </w:r>
      <w:r w:rsidR="00514D33">
        <w:t>.</w:t>
      </w:r>
    </w:p>
    <w:p w14:paraId="6DED9F93" w14:textId="77777777" w:rsidR="00514D33" w:rsidRDefault="00514D33">
      <w:r>
        <w:t>— </w:t>
      </w:r>
      <w:r w:rsidR="005A7F50">
        <w:t>J</w:t>
      </w:r>
      <w:r>
        <w:t>’</w:t>
      </w:r>
      <w:r w:rsidR="005A7F50">
        <w:t>veux même pas écouter</w:t>
      </w:r>
      <w:r>
        <w:t xml:space="preserve">, </w:t>
      </w:r>
      <w:r w:rsidR="005A7F50">
        <w:rPr>
          <w:bCs/>
        </w:rPr>
        <w:t>fit-il</w:t>
      </w:r>
      <w:r>
        <w:rPr>
          <w:bCs/>
        </w:rPr>
        <w:t xml:space="preserve">, </w:t>
      </w:r>
      <w:r w:rsidR="005A7F50">
        <w:t>et il referma la porte</w:t>
      </w:r>
      <w:r>
        <w:t>.</w:t>
      </w:r>
    </w:p>
    <w:p w14:paraId="500FA9DC" w14:textId="77777777" w:rsidR="00514D33" w:rsidRDefault="00514D33">
      <w:r>
        <w:t>— </w:t>
      </w:r>
      <w:r w:rsidR="005A7F50">
        <w:t>Tu lui as dit</w:t>
      </w:r>
      <w:r>
        <w:t xml:space="preserve"> ? </w:t>
      </w:r>
      <w:r w:rsidR="005A7F50">
        <w:t>demanda Georges</w:t>
      </w:r>
      <w:r>
        <w:t>.</w:t>
      </w:r>
    </w:p>
    <w:p w14:paraId="03F446A6" w14:textId="77777777" w:rsidR="00514D33" w:rsidRDefault="00514D33">
      <w:r>
        <w:t>— </w:t>
      </w:r>
      <w:r w:rsidR="005A7F50">
        <w:t>Sûr</w:t>
      </w:r>
      <w:r>
        <w:t xml:space="preserve">. </w:t>
      </w:r>
      <w:r w:rsidR="005A7F50">
        <w:t>J</w:t>
      </w:r>
      <w:r>
        <w:t>’</w:t>
      </w:r>
      <w:r w:rsidR="005A7F50">
        <w:t>y ai dit</w:t>
      </w:r>
      <w:r>
        <w:t xml:space="preserve">, </w:t>
      </w:r>
      <w:r w:rsidR="005A7F50">
        <w:t>mais y sait bien de quoi y retourne</w:t>
      </w:r>
      <w:r>
        <w:t>.</w:t>
      </w:r>
    </w:p>
    <w:p w14:paraId="4D470D18" w14:textId="77777777" w:rsidR="00514D33" w:rsidRDefault="00514D33">
      <w:r>
        <w:t>— </w:t>
      </w:r>
      <w:r w:rsidR="005A7F50">
        <w:t>Qu</w:t>
      </w:r>
      <w:r>
        <w:t>’</w:t>
      </w:r>
      <w:r w:rsidR="005A7F50">
        <w:t xml:space="preserve">est-ce </w:t>
      </w:r>
      <w:r w:rsidR="005A7F50">
        <w:rPr>
          <w:bCs/>
        </w:rPr>
        <w:t>qu</w:t>
      </w:r>
      <w:r>
        <w:rPr>
          <w:bCs/>
        </w:rPr>
        <w:t>’</w:t>
      </w:r>
      <w:r w:rsidR="005A7F50">
        <w:rPr>
          <w:bCs/>
        </w:rPr>
        <w:t xml:space="preserve">i </w:t>
      </w:r>
      <w:r w:rsidR="005A7F50">
        <w:t>va faire</w:t>
      </w:r>
      <w:r>
        <w:t> ?</w:t>
      </w:r>
    </w:p>
    <w:p w14:paraId="39CE33CD" w14:textId="77777777" w:rsidR="00514D33" w:rsidRDefault="00514D33">
      <w:r>
        <w:t>— </w:t>
      </w:r>
      <w:r w:rsidR="005A7F50">
        <w:t>Rien</w:t>
      </w:r>
      <w:r>
        <w:t>.</w:t>
      </w:r>
    </w:p>
    <w:p w14:paraId="36A61065" w14:textId="77777777" w:rsidR="00514D33" w:rsidRDefault="00514D33">
      <w:r>
        <w:t>— </w:t>
      </w:r>
      <w:r w:rsidR="005A7F50">
        <w:t>Ils auront sa peau</w:t>
      </w:r>
      <w:r>
        <w:t>.</w:t>
      </w:r>
    </w:p>
    <w:p w14:paraId="1BCFD320" w14:textId="77777777" w:rsidR="00514D33" w:rsidRDefault="00514D33">
      <w:pPr>
        <w:rPr>
          <w:bCs/>
        </w:rPr>
      </w:pPr>
      <w:r>
        <w:t>— </w:t>
      </w:r>
      <w:r w:rsidR="005A7F50">
        <w:t>Ça m</w:t>
      </w:r>
      <w:r>
        <w:t>’</w:t>
      </w:r>
      <w:r w:rsidR="005A7F50">
        <w:t xml:space="preserve">en a tout </w:t>
      </w:r>
      <w:r w:rsidR="005A7F50">
        <w:rPr>
          <w:bCs/>
        </w:rPr>
        <w:t>l</w:t>
      </w:r>
      <w:r>
        <w:rPr>
          <w:bCs/>
        </w:rPr>
        <w:t>’</w:t>
      </w:r>
      <w:r w:rsidR="005A7F50">
        <w:rPr>
          <w:bCs/>
        </w:rPr>
        <w:t>air</w:t>
      </w:r>
      <w:r>
        <w:rPr>
          <w:bCs/>
        </w:rPr>
        <w:t>.</w:t>
      </w:r>
    </w:p>
    <w:p w14:paraId="0EE343B3" w14:textId="77777777" w:rsidR="00514D33" w:rsidRDefault="00514D33">
      <w:pPr>
        <w:rPr>
          <w:bCs/>
        </w:rPr>
      </w:pPr>
      <w:r>
        <w:rPr>
          <w:bCs/>
        </w:rPr>
        <w:t>— </w:t>
      </w:r>
      <w:r w:rsidR="005A7F50">
        <w:t xml:space="preserve">Il a dû se compromettre dans une sale histoire à </w:t>
      </w:r>
      <w:r w:rsidR="005A7F50">
        <w:rPr>
          <w:bCs/>
        </w:rPr>
        <w:t>Chicago</w:t>
      </w:r>
      <w:r>
        <w:rPr>
          <w:bCs/>
        </w:rPr>
        <w:t>.</w:t>
      </w:r>
    </w:p>
    <w:p w14:paraId="3FA8F209" w14:textId="77777777" w:rsidR="00514D33" w:rsidRDefault="00514D33">
      <w:r>
        <w:rPr>
          <w:bCs/>
        </w:rPr>
        <w:t>— </w:t>
      </w:r>
      <w:r w:rsidR="005A7F50">
        <w:t>Ça m</w:t>
      </w:r>
      <w:r>
        <w:t>’</w:t>
      </w:r>
      <w:r w:rsidR="005A7F50">
        <w:t>en a tout l</w:t>
      </w:r>
      <w:r>
        <w:t>’</w:t>
      </w:r>
      <w:r w:rsidR="005A7F50">
        <w:t>air</w:t>
      </w:r>
      <w:r>
        <w:t>.</w:t>
      </w:r>
    </w:p>
    <w:p w14:paraId="4F5A0C19" w14:textId="77777777" w:rsidR="00514D33" w:rsidRDefault="00514D33">
      <w:r>
        <w:t>— </w:t>
      </w:r>
      <w:r w:rsidR="005A7F50">
        <w:t>C</w:t>
      </w:r>
      <w:r>
        <w:t>’</w:t>
      </w:r>
      <w:r w:rsidR="005A7F50">
        <w:t>est pas drôle</w:t>
      </w:r>
      <w:r>
        <w:t>.</w:t>
      </w:r>
    </w:p>
    <w:p w14:paraId="4C8F0A33" w14:textId="77777777" w:rsidR="00514D33" w:rsidRDefault="00514D33">
      <w:pPr>
        <w:rPr>
          <w:bCs/>
        </w:rPr>
      </w:pPr>
      <w:r>
        <w:t>— </w:t>
      </w:r>
      <w:r w:rsidR="005A7F50">
        <w:t>C</w:t>
      </w:r>
      <w:r>
        <w:t>’</w:t>
      </w:r>
      <w:r w:rsidR="005A7F50">
        <w:t xml:space="preserve">est </w:t>
      </w:r>
      <w:r w:rsidR="005A7F50">
        <w:rPr>
          <w:bCs/>
        </w:rPr>
        <w:t>dégueulasse</w:t>
      </w:r>
      <w:r>
        <w:rPr>
          <w:bCs/>
        </w:rPr>
        <w:t xml:space="preserve">, </w:t>
      </w:r>
      <w:r w:rsidR="005A7F50">
        <w:t xml:space="preserve">fit </w:t>
      </w:r>
      <w:r w:rsidR="005A7F50">
        <w:rPr>
          <w:bCs/>
        </w:rPr>
        <w:t>Nick</w:t>
      </w:r>
      <w:r>
        <w:rPr>
          <w:bCs/>
        </w:rPr>
        <w:t>.</w:t>
      </w:r>
    </w:p>
    <w:p w14:paraId="26872EAE" w14:textId="77777777" w:rsidR="00514D33" w:rsidRDefault="005A7F50">
      <w:pPr>
        <w:rPr>
          <w:bCs/>
        </w:rPr>
      </w:pPr>
      <w:r>
        <w:t>Ils ne dirent plus rien</w:t>
      </w:r>
      <w:r w:rsidR="00514D33">
        <w:t xml:space="preserve">. </w:t>
      </w:r>
      <w:r>
        <w:t>Georges se baissa</w:t>
      </w:r>
      <w:r w:rsidR="00514D33">
        <w:t xml:space="preserve">, </w:t>
      </w:r>
      <w:r>
        <w:t xml:space="preserve">ramassa </w:t>
      </w:r>
      <w:r>
        <w:rPr>
          <w:bCs/>
        </w:rPr>
        <w:t>une se</w:t>
      </w:r>
      <w:r>
        <w:rPr>
          <w:bCs/>
        </w:rPr>
        <w:t>r</w:t>
      </w:r>
      <w:r>
        <w:rPr>
          <w:bCs/>
        </w:rPr>
        <w:t>viette et essuya le comptoir avec</w:t>
      </w:r>
      <w:r w:rsidR="00514D33">
        <w:rPr>
          <w:bCs/>
        </w:rPr>
        <w:t>.</w:t>
      </w:r>
    </w:p>
    <w:p w14:paraId="2B168F1F" w14:textId="77777777" w:rsidR="00514D33" w:rsidRDefault="00514D33">
      <w:pPr>
        <w:rPr>
          <w:bCs/>
        </w:rPr>
      </w:pPr>
      <w:r>
        <w:rPr>
          <w:bCs/>
        </w:rPr>
        <w:t>— </w:t>
      </w:r>
      <w:r w:rsidR="005A7F50">
        <w:rPr>
          <w:bCs/>
        </w:rPr>
        <w:t>Je me demande ce qu</w:t>
      </w:r>
      <w:r>
        <w:rPr>
          <w:bCs/>
        </w:rPr>
        <w:t>’</w:t>
      </w:r>
      <w:r w:rsidR="005A7F50">
        <w:rPr>
          <w:bCs/>
        </w:rPr>
        <w:t>il a bien pu faire</w:t>
      </w:r>
      <w:r>
        <w:rPr>
          <w:bCs/>
        </w:rPr>
        <w:t xml:space="preserve">, </w:t>
      </w:r>
      <w:r w:rsidR="005A7F50">
        <w:rPr>
          <w:bCs/>
        </w:rPr>
        <w:t>reprit Nick</w:t>
      </w:r>
      <w:r>
        <w:rPr>
          <w:bCs/>
        </w:rPr>
        <w:t>.</w:t>
      </w:r>
    </w:p>
    <w:p w14:paraId="1B7D5DCC" w14:textId="77777777" w:rsidR="00514D33" w:rsidRDefault="00514D33">
      <w:pPr>
        <w:rPr>
          <w:bCs/>
        </w:rPr>
      </w:pPr>
      <w:r>
        <w:rPr>
          <w:bCs/>
        </w:rPr>
        <w:t>— </w:t>
      </w:r>
      <w:r w:rsidR="005A7F50">
        <w:rPr>
          <w:bCs/>
        </w:rPr>
        <w:t>Il a donné quelqu</w:t>
      </w:r>
      <w:r>
        <w:rPr>
          <w:bCs/>
        </w:rPr>
        <w:t>’</w:t>
      </w:r>
      <w:r w:rsidR="005A7F50">
        <w:rPr>
          <w:bCs/>
        </w:rPr>
        <w:t>un</w:t>
      </w:r>
      <w:r>
        <w:rPr>
          <w:bCs/>
        </w:rPr>
        <w:t xml:space="preserve">. </w:t>
      </w:r>
      <w:r w:rsidR="005A7F50">
        <w:rPr>
          <w:bCs/>
        </w:rPr>
        <w:t>C</w:t>
      </w:r>
      <w:r>
        <w:rPr>
          <w:bCs/>
        </w:rPr>
        <w:t>’</w:t>
      </w:r>
      <w:r w:rsidR="005A7F50">
        <w:rPr>
          <w:bCs/>
        </w:rPr>
        <w:t xml:space="preserve">est pour </w:t>
      </w:r>
      <w:r w:rsidR="005A7F50">
        <w:t>ça qu</w:t>
      </w:r>
      <w:r>
        <w:t>’</w:t>
      </w:r>
      <w:r w:rsidR="005A7F50">
        <w:t xml:space="preserve">ils </w:t>
      </w:r>
      <w:r w:rsidR="005A7F50">
        <w:rPr>
          <w:bCs/>
        </w:rPr>
        <w:t>tuent les gens</w:t>
      </w:r>
      <w:r>
        <w:rPr>
          <w:bCs/>
        </w:rPr>
        <w:t>.</w:t>
      </w:r>
    </w:p>
    <w:p w14:paraId="3384242A" w14:textId="77777777" w:rsidR="00514D33" w:rsidRDefault="00514D33">
      <w:pPr>
        <w:rPr>
          <w:bCs/>
        </w:rPr>
      </w:pPr>
      <w:r>
        <w:rPr>
          <w:bCs/>
        </w:rPr>
        <w:t>— </w:t>
      </w:r>
      <w:r w:rsidR="005A7F50">
        <w:rPr>
          <w:bCs/>
        </w:rPr>
        <w:t>Moi</w:t>
      </w:r>
      <w:r>
        <w:rPr>
          <w:bCs/>
        </w:rPr>
        <w:t xml:space="preserve">, </w:t>
      </w:r>
      <w:r w:rsidR="005A7F50">
        <w:rPr>
          <w:bCs/>
        </w:rPr>
        <w:t>je quitte le pays</w:t>
      </w:r>
      <w:r>
        <w:rPr>
          <w:bCs/>
        </w:rPr>
        <w:t xml:space="preserve">, </w:t>
      </w:r>
      <w:r w:rsidR="005A7F50">
        <w:rPr>
          <w:bCs/>
        </w:rPr>
        <w:t>fit Nick</w:t>
      </w:r>
      <w:r>
        <w:rPr>
          <w:bCs/>
        </w:rPr>
        <w:t>.</w:t>
      </w:r>
    </w:p>
    <w:p w14:paraId="6F6C3CEA" w14:textId="77777777" w:rsidR="00514D33" w:rsidRDefault="00514D33">
      <w:pPr>
        <w:rPr>
          <w:bCs/>
        </w:rPr>
      </w:pPr>
      <w:r>
        <w:rPr>
          <w:bCs/>
        </w:rPr>
        <w:t>— </w:t>
      </w:r>
      <w:r w:rsidR="005A7F50">
        <w:rPr>
          <w:bCs/>
        </w:rPr>
        <w:t>Oui</w:t>
      </w:r>
      <w:r>
        <w:rPr>
          <w:bCs/>
        </w:rPr>
        <w:t xml:space="preserve">, </w:t>
      </w:r>
      <w:r w:rsidR="005A7F50">
        <w:t xml:space="preserve">fit </w:t>
      </w:r>
      <w:r w:rsidR="005A7F50">
        <w:rPr>
          <w:bCs/>
        </w:rPr>
        <w:t>Georges</w:t>
      </w:r>
      <w:r>
        <w:rPr>
          <w:bCs/>
        </w:rPr>
        <w:t xml:space="preserve">, </w:t>
      </w:r>
      <w:r w:rsidR="005A7F50">
        <w:rPr>
          <w:bCs/>
        </w:rPr>
        <w:t>c</w:t>
      </w:r>
      <w:r>
        <w:rPr>
          <w:bCs/>
        </w:rPr>
        <w:t>’</w:t>
      </w:r>
      <w:r w:rsidR="005A7F50">
        <w:rPr>
          <w:bCs/>
        </w:rPr>
        <w:t>est la chose à faire</w:t>
      </w:r>
      <w:r>
        <w:rPr>
          <w:bCs/>
        </w:rPr>
        <w:t>.</w:t>
      </w:r>
    </w:p>
    <w:p w14:paraId="2669DF29" w14:textId="77777777" w:rsidR="00514D33" w:rsidRDefault="00514D33">
      <w:pPr>
        <w:rPr>
          <w:bCs/>
        </w:rPr>
      </w:pPr>
      <w:r>
        <w:rPr>
          <w:bCs/>
        </w:rPr>
        <w:lastRenderedPageBreak/>
        <w:t>— </w:t>
      </w:r>
      <w:r w:rsidR="005A7F50">
        <w:rPr>
          <w:bCs/>
        </w:rPr>
        <w:t xml:space="preserve">Je peux pas supporter </w:t>
      </w:r>
      <w:r w:rsidR="005A7F50">
        <w:t>l</w:t>
      </w:r>
      <w:r>
        <w:t>’</w:t>
      </w:r>
      <w:r w:rsidR="005A7F50">
        <w:t xml:space="preserve">idée </w:t>
      </w:r>
      <w:r w:rsidR="005A7F50">
        <w:rPr>
          <w:bCs/>
        </w:rPr>
        <w:t>qu</w:t>
      </w:r>
      <w:r>
        <w:rPr>
          <w:bCs/>
        </w:rPr>
        <w:t>’</w:t>
      </w:r>
      <w:r w:rsidR="005A7F50">
        <w:rPr>
          <w:bCs/>
        </w:rPr>
        <w:t>il est là</w:t>
      </w:r>
      <w:r>
        <w:rPr>
          <w:bCs/>
        </w:rPr>
        <w:t xml:space="preserve">, </w:t>
      </w:r>
      <w:r w:rsidR="005A7F50">
        <w:rPr>
          <w:bCs/>
        </w:rPr>
        <w:t>dans sa carrée</w:t>
      </w:r>
      <w:r>
        <w:rPr>
          <w:bCs/>
        </w:rPr>
        <w:t xml:space="preserve">, </w:t>
      </w:r>
      <w:r w:rsidR="005A7F50">
        <w:rPr>
          <w:bCs/>
        </w:rPr>
        <w:t>sachant qu</w:t>
      </w:r>
      <w:r>
        <w:rPr>
          <w:bCs/>
        </w:rPr>
        <w:t>’</w:t>
      </w:r>
      <w:r w:rsidR="005A7F50">
        <w:rPr>
          <w:bCs/>
        </w:rPr>
        <w:t>on va le tuer</w:t>
      </w:r>
      <w:r>
        <w:rPr>
          <w:bCs/>
        </w:rPr>
        <w:t xml:space="preserve">. </w:t>
      </w:r>
      <w:r w:rsidR="005A7F50">
        <w:rPr>
          <w:bCs/>
        </w:rPr>
        <w:t>C</w:t>
      </w:r>
      <w:r>
        <w:rPr>
          <w:bCs/>
        </w:rPr>
        <w:t>’</w:t>
      </w:r>
      <w:r w:rsidR="005A7F50">
        <w:rPr>
          <w:bCs/>
        </w:rPr>
        <w:t>est trop affreux</w:t>
      </w:r>
      <w:r>
        <w:rPr>
          <w:bCs/>
        </w:rPr>
        <w:t>.</w:t>
      </w:r>
    </w:p>
    <w:p w14:paraId="46A2EF00" w14:textId="77777777" w:rsidR="00514D33" w:rsidRDefault="00514D33">
      <w:pPr>
        <w:rPr>
          <w:bCs/>
        </w:rPr>
      </w:pPr>
      <w:r>
        <w:rPr>
          <w:bCs/>
        </w:rPr>
        <w:t>— </w:t>
      </w:r>
      <w:r w:rsidR="005A7F50">
        <w:rPr>
          <w:bCs/>
        </w:rPr>
        <w:t>Alors</w:t>
      </w:r>
      <w:r>
        <w:rPr>
          <w:bCs/>
        </w:rPr>
        <w:t xml:space="preserve">, </w:t>
      </w:r>
      <w:r w:rsidR="005A7F50">
        <w:rPr>
          <w:bCs/>
        </w:rPr>
        <w:t>dit Georges</w:t>
      </w:r>
      <w:r>
        <w:rPr>
          <w:bCs/>
        </w:rPr>
        <w:t xml:space="preserve">, </w:t>
      </w:r>
      <w:r w:rsidR="005A7F50">
        <w:rPr>
          <w:bCs/>
        </w:rPr>
        <w:t>vaut mieux ne pas y penser</w:t>
      </w:r>
      <w:r>
        <w:rPr>
          <w:bCs/>
        </w:rPr>
        <w:t>.</w:t>
      </w:r>
    </w:p>
    <w:p w14:paraId="73B7BB4C" w14:textId="77777777" w:rsidR="005A7F50" w:rsidRDefault="005A7F50" w:rsidP="001A66C5">
      <w:pPr>
        <w:jc w:val="right"/>
      </w:pPr>
      <w:r>
        <w:rPr>
          <w:i/>
          <w:iCs/>
        </w:rPr>
        <w:t>Traduit par Victor Lhona</w:t>
      </w:r>
      <w:r w:rsidR="001A66C5">
        <w:rPr>
          <w:rStyle w:val="Appelnotedebasdep"/>
          <w:i/>
          <w:iCs/>
        </w:rPr>
        <w:footnoteReference w:id="2"/>
      </w:r>
    </w:p>
    <w:p w14:paraId="6A994CD1" w14:textId="77777777" w:rsidR="005A7F50" w:rsidRDefault="005A7F50">
      <w:pPr>
        <w:sectPr w:rsidR="005A7F50" w:rsidSect="001A66C5">
          <w:footerReference w:type="default" r:id="rId11"/>
          <w:pgSz w:w="11906" w:h="16838" w:code="9"/>
          <w:pgMar w:top="1134" w:right="1134" w:bottom="1134" w:left="1134" w:header="709" w:footer="709" w:gutter="0"/>
          <w:cols w:space="708"/>
          <w:titlePg/>
          <w:docGrid w:linePitch="360"/>
        </w:sectPr>
      </w:pPr>
    </w:p>
    <w:p w14:paraId="1624D1A9" w14:textId="77777777" w:rsidR="005A7F50" w:rsidRDefault="005A7F50" w:rsidP="001A66C5">
      <w:pPr>
        <w:pStyle w:val="Titre1"/>
        <w:spacing w:before="0" w:after="480"/>
      </w:pPr>
      <w:bookmarkStart w:id="10" w:name="_Toc202374689"/>
      <w:r>
        <w:lastRenderedPageBreak/>
        <w:t>À propos de cette édition électronique</w:t>
      </w:r>
      <w:bookmarkEnd w:id="10"/>
    </w:p>
    <w:p w14:paraId="1D8BEACE" w14:textId="77777777" w:rsidR="001A66C5" w:rsidRPr="00633842" w:rsidRDefault="001A66C5" w:rsidP="001A66C5">
      <w:pPr>
        <w:spacing w:before="180" w:after="180"/>
        <w:ind w:firstLine="0"/>
        <w:jc w:val="center"/>
        <w:rPr>
          <w:b/>
          <w:bCs/>
          <w:szCs w:val="32"/>
        </w:rPr>
      </w:pPr>
      <w:r w:rsidRPr="00633842">
        <w:rPr>
          <w:b/>
          <w:bCs/>
          <w:szCs w:val="32"/>
        </w:rPr>
        <w:t>Texte libre de droits.</w:t>
      </w:r>
    </w:p>
    <w:p w14:paraId="1BBBB356" w14:textId="77777777" w:rsidR="001A66C5" w:rsidRPr="00633842" w:rsidRDefault="001A66C5" w:rsidP="001A66C5">
      <w:pPr>
        <w:pStyle w:val="Centr"/>
        <w:spacing w:before="180" w:after="180"/>
      </w:pPr>
      <w:r w:rsidRPr="00633842">
        <w:t>Corrections, édition, conversion informatique et public</w:t>
      </w:r>
      <w:r w:rsidRPr="00633842">
        <w:t>a</w:t>
      </w:r>
      <w:r w:rsidRPr="00633842">
        <w:t>tion par le groupe :</w:t>
      </w:r>
    </w:p>
    <w:p w14:paraId="0ADB9D32" w14:textId="77777777" w:rsidR="001A66C5" w:rsidRPr="00633842" w:rsidRDefault="001A66C5" w:rsidP="001A66C5">
      <w:pPr>
        <w:spacing w:before="180" w:after="180"/>
        <w:ind w:firstLine="0"/>
        <w:jc w:val="center"/>
        <w:rPr>
          <w:b/>
          <w:bCs/>
          <w:i/>
          <w:iCs/>
          <w:szCs w:val="32"/>
        </w:rPr>
      </w:pPr>
      <w:r w:rsidRPr="00633842">
        <w:rPr>
          <w:b/>
          <w:bCs/>
          <w:i/>
          <w:iCs/>
          <w:szCs w:val="32"/>
        </w:rPr>
        <w:t>Ebooks libres et gratuits</w:t>
      </w:r>
    </w:p>
    <w:p w14:paraId="262A4E6C" w14:textId="77777777" w:rsidR="001A66C5" w:rsidRPr="00633842" w:rsidRDefault="001A66C5" w:rsidP="001A66C5">
      <w:pPr>
        <w:pStyle w:val="Centr"/>
        <w:spacing w:before="180" w:after="180"/>
      </w:pPr>
      <w:hyperlink r:id="rId12" w:history="1">
        <w:r w:rsidRPr="00F74CD6">
          <w:rPr>
            <w:rStyle w:val="Lienhypertexte"/>
          </w:rPr>
          <w:t>https://groups.google.com/g/ebooksgratuits</w:t>
        </w:r>
      </w:hyperlink>
    </w:p>
    <w:p w14:paraId="400F551C" w14:textId="77777777" w:rsidR="001A66C5" w:rsidRPr="00633842" w:rsidRDefault="001A66C5" w:rsidP="001A66C5">
      <w:pPr>
        <w:pStyle w:val="Centr"/>
        <w:spacing w:before="180" w:after="180"/>
      </w:pPr>
      <w:r w:rsidRPr="00633842">
        <w:t>Adresse du site web du groupe :</w:t>
      </w:r>
      <w:r w:rsidRPr="00633842">
        <w:br/>
      </w:r>
      <w:hyperlink r:id="rId13" w:history="1">
        <w:r w:rsidRPr="006763A8">
          <w:rPr>
            <w:rStyle w:val="Lienhypertexte"/>
            <w:szCs w:val="32"/>
          </w:rPr>
          <w:t>https://www.ebooksgratuits.com/</w:t>
        </w:r>
      </w:hyperlink>
    </w:p>
    <w:p w14:paraId="2740DEC7" w14:textId="77777777" w:rsidR="001A66C5" w:rsidRPr="00633842" w:rsidRDefault="001A66C5" w:rsidP="001A66C5">
      <w:pPr>
        <w:pStyle w:val="Centr"/>
        <w:spacing w:before="180" w:after="180"/>
      </w:pPr>
      <w:r w:rsidRPr="00633842">
        <w:t>—</w:t>
      </w:r>
    </w:p>
    <w:p w14:paraId="7EAF3655" w14:textId="77777777" w:rsidR="001A66C5" w:rsidRPr="00633842" w:rsidRDefault="001A66C5" w:rsidP="001A66C5">
      <w:pPr>
        <w:spacing w:before="180" w:after="180"/>
        <w:ind w:firstLine="0"/>
        <w:jc w:val="center"/>
        <w:rPr>
          <w:b/>
          <w:bCs/>
          <w:szCs w:val="32"/>
        </w:rPr>
      </w:pPr>
      <w:r>
        <w:rPr>
          <w:b/>
          <w:bCs/>
          <w:szCs w:val="32"/>
        </w:rPr>
        <w:t>Juillet 2025</w:t>
      </w:r>
    </w:p>
    <w:p w14:paraId="22C44401" w14:textId="77777777" w:rsidR="001A66C5" w:rsidRPr="00633842" w:rsidRDefault="001A66C5" w:rsidP="001A66C5">
      <w:pPr>
        <w:pStyle w:val="Centr"/>
        <w:spacing w:before="180" w:after="180"/>
      </w:pPr>
      <w:r w:rsidRPr="00633842">
        <w:t>—</w:t>
      </w:r>
    </w:p>
    <w:p w14:paraId="5E71AE35" w14:textId="77777777" w:rsidR="001A66C5" w:rsidRPr="00633842" w:rsidRDefault="001A66C5" w:rsidP="001A66C5">
      <w:pPr>
        <w:spacing w:before="180" w:after="180"/>
      </w:pPr>
      <w:r w:rsidRPr="00633842">
        <w:t>– </w:t>
      </w:r>
      <w:r w:rsidRPr="00633842">
        <w:rPr>
          <w:b/>
        </w:rPr>
        <w:t>Élaboration de ce livre électronique</w:t>
      </w:r>
      <w:r w:rsidRPr="00633842">
        <w:t> :</w:t>
      </w:r>
    </w:p>
    <w:p w14:paraId="4A350AE9" w14:textId="77777777" w:rsidR="001A66C5" w:rsidRPr="00633842" w:rsidRDefault="001A66C5" w:rsidP="001A66C5">
      <w:pPr>
        <w:suppressAutoHyphens/>
        <w:spacing w:before="180" w:after="180"/>
      </w:pPr>
      <w:r w:rsidRPr="00633842">
        <w:t xml:space="preserve">Les membres de </w:t>
      </w:r>
      <w:r w:rsidRPr="00633842">
        <w:rPr>
          <w:i/>
        </w:rPr>
        <w:t>Ebooks libres et gratuits</w:t>
      </w:r>
      <w:r w:rsidRPr="00633842">
        <w:t xml:space="preserve"> qui ont participé à l’élaboration de ce livre, sont :</w:t>
      </w:r>
      <w:r>
        <w:t xml:space="preserve"> </w:t>
      </w:r>
      <w:r w:rsidRPr="001A66C5">
        <w:t>YvetteT, Jean-Marc, GilbertC</w:t>
      </w:r>
      <w:r>
        <w:t>, Coolmicro.</w:t>
      </w:r>
    </w:p>
    <w:p w14:paraId="6FF05672" w14:textId="77777777" w:rsidR="001A66C5" w:rsidRPr="00633842" w:rsidRDefault="001A66C5" w:rsidP="001A66C5">
      <w:pPr>
        <w:spacing w:before="180" w:after="180"/>
      </w:pPr>
      <w:r w:rsidRPr="00633842">
        <w:t>– </w:t>
      </w:r>
      <w:r w:rsidRPr="00633842">
        <w:rPr>
          <w:b/>
        </w:rPr>
        <w:t>Dispositions</w:t>
      </w:r>
      <w:r w:rsidRPr="00633842">
        <w:t> :</w:t>
      </w:r>
    </w:p>
    <w:p w14:paraId="72315064" w14:textId="77777777" w:rsidR="001A66C5" w:rsidRPr="00633842" w:rsidRDefault="001A66C5" w:rsidP="001A66C5">
      <w:pPr>
        <w:spacing w:before="180" w:after="180"/>
      </w:pPr>
      <w:r w:rsidRPr="00633842">
        <w:t xml:space="preserve">Les livres que nous mettons à votre disposition, sont des textes libres de droits, que vous pouvez utiliser librement, </w:t>
      </w:r>
      <w:r w:rsidRPr="00633842">
        <w:rPr>
          <w:u w:val="single"/>
        </w:rPr>
        <w:t>à une fin non commerciale et non professionnelle</w:t>
      </w:r>
      <w:r w:rsidRPr="00633842">
        <w:t>. Tout lien vers notre site est bienvenu…</w:t>
      </w:r>
    </w:p>
    <w:p w14:paraId="68E60BA1" w14:textId="77777777" w:rsidR="001A66C5" w:rsidRPr="00633842" w:rsidRDefault="001A66C5" w:rsidP="001A66C5">
      <w:pPr>
        <w:spacing w:before="180" w:after="180"/>
      </w:pPr>
      <w:r w:rsidRPr="00633842">
        <w:t>– </w:t>
      </w:r>
      <w:r w:rsidRPr="00633842">
        <w:rPr>
          <w:b/>
        </w:rPr>
        <w:t>Qualité</w:t>
      </w:r>
      <w:r w:rsidRPr="00633842">
        <w:t> :</w:t>
      </w:r>
    </w:p>
    <w:p w14:paraId="5C5910B4" w14:textId="77777777" w:rsidR="001A66C5" w:rsidRPr="00633842" w:rsidRDefault="001A66C5" w:rsidP="001A66C5">
      <w:pPr>
        <w:spacing w:before="180" w:after="180"/>
      </w:pPr>
      <w:r w:rsidRPr="00633842">
        <w:t>Les textes sont livrés tels quels sans garantie de leur int</w:t>
      </w:r>
      <w:r w:rsidRPr="00633842">
        <w:t>é</w:t>
      </w:r>
      <w:r w:rsidRPr="00633842">
        <w:t>grité parfaite par rapport à l'original. Nous rappelons que c'est un travail d'amateurs non rétribués et que nous essayons de promouvoir la culture littéraire avec de maigres moyens.</w:t>
      </w:r>
    </w:p>
    <w:p w14:paraId="5FE2B4D6" w14:textId="77777777" w:rsidR="001A66C5" w:rsidRPr="00633842" w:rsidRDefault="001A66C5" w:rsidP="001A66C5">
      <w:pPr>
        <w:spacing w:before="180" w:after="180"/>
        <w:ind w:firstLine="0"/>
        <w:jc w:val="center"/>
        <w:rPr>
          <w:i/>
          <w:iCs/>
          <w:szCs w:val="32"/>
        </w:rPr>
      </w:pPr>
      <w:r w:rsidRPr="00633842">
        <w:rPr>
          <w:i/>
          <w:iCs/>
          <w:szCs w:val="32"/>
        </w:rPr>
        <w:t>Votre aide est la bienvenue !</w:t>
      </w:r>
    </w:p>
    <w:p w14:paraId="174061B7" w14:textId="77777777" w:rsidR="005A7F50" w:rsidRDefault="001A66C5" w:rsidP="001A66C5">
      <w:pPr>
        <w:pStyle w:val="Centr"/>
        <w:suppressAutoHyphens/>
        <w:spacing w:before="180" w:after="180"/>
      </w:pPr>
      <w:r w:rsidRPr="00633842">
        <w:t>VOUS POUVEZ NOUS AIDER À FAIRE CONNAÎTRE CES CLASSIQUES LITTÉRAIRES.</w:t>
      </w:r>
    </w:p>
    <w:sectPr w:rsidR="005A7F50" w:rsidSect="001A66C5">
      <w:pgSz w:w="11906" w:h="16838" w:code="9"/>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B0622D" w14:textId="77777777" w:rsidR="00FC225E" w:rsidRDefault="00FC225E">
      <w:r>
        <w:separator/>
      </w:r>
    </w:p>
  </w:endnote>
  <w:endnote w:type="continuationSeparator" w:id="0">
    <w:p w14:paraId="43224D5A" w14:textId="77777777" w:rsidR="00FC225E" w:rsidRDefault="00FC2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5AA8D" w14:textId="77777777" w:rsidR="005A7F50" w:rsidRDefault="005A7F50">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E8A6" w14:textId="77777777" w:rsidR="005A7F50" w:rsidRDefault="005A7F50">
    <w:pPr>
      <w:pStyle w:val="Pieddepage"/>
      <w:rPr>
        <w:sz w:val="30"/>
        <w:szCs w:val="30"/>
      </w:rPr>
    </w:pPr>
    <w:r>
      <w:rPr>
        <w:sz w:val="30"/>
        <w:szCs w:val="30"/>
      </w:rPr>
      <w:t xml:space="preserve">– </w:t>
    </w:r>
    <w:r>
      <w:rPr>
        <w:rStyle w:val="Numrodepage"/>
        <w:sz w:val="30"/>
        <w:szCs w:val="30"/>
      </w:rPr>
      <w:fldChar w:fldCharType="begin"/>
    </w:r>
    <w:r>
      <w:rPr>
        <w:rStyle w:val="Numrodepage"/>
        <w:sz w:val="30"/>
        <w:szCs w:val="30"/>
      </w:rPr>
      <w:instrText xml:space="preserve"> PAGE </w:instrText>
    </w:r>
    <w:r>
      <w:rPr>
        <w:rStyle w:val="Numrodepage"/>
        <w:sz w:val="30"/>
        <w:szCs w:val="30"/>
      </w:rPr>
      <w:fldChar w:fldCharType="separate"/>
    </w:r>
    <w:r>
      <w:rPr>
        <w:rStyle w:val="Numrodepage"/>
        <w:noProof/>
        <w:sz w:val="30"/>
        <w:szCs w:val="30"/>
      </w:rPr>
      <w:t>113</w:t>
    </w:r>
    <w:r>
      <w:rPr>
        <w:rStyle w:val="Numrodepage"/>
        <w:sz w:val="30"/>
        <w:szCs w:val="30"/>
      </w:rPr>
      <w:fldChar w:fldCharType="end"/>
    </w:r>
    <w:r>
      <w:rPr>
        <w:rStyle w:val="Numrodepage"/>
        <w:sz w:val="30"/>
        <w:szCs w:val="3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FD495D" w14:textId="77777777" w:rsidR="00FC225E" w:rsidRDefault="00FC225E">
      <w:r>
        <w:separator/>
      </w:r>
    </w:p>
  </w:footnote>
  <w:footnote w:type="continuationSeparator" w:id="0">
    <w:p w14:paraId="130EF218" w14:textId="77777777" w:rsidR="00FC225E" w:rsidRDefault="00FC225E">
      <w:r>
        <w:continuationSeparator/>
      </w:r>
    </w:p>
  </w:footnote>
  <w:footnote w:id="1">
    <w:p w14:paraId="41C6A8DC" w14:textId="77777777" w:rsidR="005A7F50" w:rsidRDefault="005A7F50">
      <w:pPr>
        <w:pStyle w:val="Notedebasdepage"/>
      </w:pPr>
      <w:r>
        <w:rPr>
          <w:rStyle w:val="Appelnotedebasdep"/>
        </w:rPr>
        <w:footnoteRef/>
      </w:r>
      <w:r>
        <w:t xml:space="preserve"> </w:t>
      </w:r>
      <w:r>
        <w:rPr>
          <w:i/>
          <w:iCs/>
        </w:rPr>
        <w:t>Madison Square Garden</w:t>
      </w:r>
      <w:r w:rsidR="00514D33">
        <w:rPr>
          <w:i/>
          <w:iCs/>
        </w:rPr>
        <w:t xml:space="preserve">, </w:t>
      </w:r>
      <w:r>
        <w:t>établissement new-yorkais bien connu</w:t>
      </w:r>
      <w:r w:rsidR="00514D33">
        <w:t xml:space="preserve">, </w:t>
      </w:r>
      <w:r>
        <w:t xml:space="preserve">analogue à notre ancien </w:t>
      </w:r>
      <w:r>
        <w:rPr>
          <w:i/>
          <w:iCs/>
        </w:rPr>
        <w:t>Vél</w:t>
      </w:r>
      <w:r w:rsidR="00514D33">
        <w:rPr>
          <w:i/>
          <w:iCs/>
        </w:rPr>
        <w:t xml:space="preserve">. </w:t>
      </w:r>
      <w:r>
        <w:rPr>
          <w:i/>
          <w:iCs/>
        </w:rPr>
        <w:t>d</w:t>
      </w:r>
      <w:r w:rsidR="00514D33">
        <w:rPr>
          <w:i/>
          <w:iCs/>
        </w:rPr>
        <w:t>’</w:t>
      </w:r>
      <w:r>
        <w:rPr>
          <w:i/>
          <w:iCs/>
        </w:rPr>
        <w:t>Hiv</w:t>
      </w:r>
      <w:r w:rsidR="00514D33">
        <w:rPr>
          <w:i/>
          <w:iCs/>
        </w:rPr>
        <w:t xml:space="preserve">. </w:t>
      </w:r>
      <w:r w:rsidR="00514D33">
        <w:t>(</w:t>
      </w:r>
      <w:r>
        <w:t>N</w:t>
      </w:r>
      <w:r w:rsidR="00514D33">
        <w:t xml:space="preserve">. </w:t>
      </w:r>
      <w:r>
        <w:t>d</w:t>
      </w:r>
      <w:r w:rsidR="00514D33">
        <w:t xml:space="preserve">. </w:t>
      </w:r>
      <w:r>
        <w:t>T</w:t>
      </w:r>
      <w:r w:rsidR="00514D33">
        <w:t>.)</w:t>
      </w:r>
    </w:p>
  </w:footnote>
  <w:footnote w:id="2">
    <w:p w14:paraId="7D48E705" w14:textId="77777777" w:rsidR="001A66C5" w:rsidRDefault="001A66C5">
      <w:pPr>
        <w:pStyle w:val="Notedebasdepage"/>
      </w:pPr>
      <w:r>
        <w:rPr>
          <w:rStyle w:val="Appelnotedebasdep"/>
        </w:rPr>
        <w:footnoteRef/>
      </w:r>
      <w:r>
        <w:t xml:space="preserve"> Sic… (</w:t>
      </w:r>
      <w:r w:rsidRPr="001A66C5">
        <w:rPr>
          <w:i/>
          <w:iCs/>
        </w:rPr>
        <w:t>Note du correcteur ELG.</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1A4753B6"/>
    <w:multiLevelType w:val="hybridMultilevel"/>
    <w:tmpl w:val="85602330"/>
    <w:lvl w:ilvl="0" w:tplc="5D108AB4">
      <w:start w:val="1"/>
      <w:numFmt w:val="decimal"/>
      <w:lvlText w:val="%1."/>
      <w:lvlJc w:val="left"/>
      <w:pPr>
        <w:tabs>
          <w:tab w:val="num" w:pos="720"/>
        </w:tabs>
        <w:ind w:left="720" w:hanging="360"/>
      </w:pPr>
    </w:lvl>
    <w:lvl w:ilvl="1" w:tplc="9DFE891A" w:tentative="1">
      <w:start w:val="1"/>
      <w:numFmt w:val="decimal"/>
      <w:lvlText w:val="%2."/>
      <w:lvlJc w:val="left"/>
      <w:pPr>
        <w:tabs>
          <w:tab w:val="num" w:pos="1440"/>
        </w:tabs>
        <w:ind w:left="1440" w:hanging="360"/>
      </w:pPr>
    </w:lvl>
    <w:lvl w:ilvl="2" w:tplc="5316EEA8" w:tentative="1">
      <w:start w:val="1"/>
      <w:numFmt w:val="decimal"/>
      <w:lvlText w:val="%3."/>
      <w:lvlJc w:val="left"/>
      <w:pPr>
        <w:tabs>
          <w:tab w:val="num" w:pos="2160"/>
        </w:tabs>
        <w:ind w:left="2160" w:hanging="360"/>
      </w:pPr>
    </w:lvl>
    <w:lvl w:ilvl="3" w:tplc="2DF441B0" w:tentative="1">
      <w:start w:val="1"/>
      <w:numFmt w:val="decimal"/>
      <w:lvlText w:val="%4."/>
      <w:lvlJc w:val="left"/>
      <w:pPr>
        <w:tabs>
          <w:tab w:val="num" w:pos="2880"/>
        </w:tabs>
        <w:ind w:left="2880" w:hanging="360"/>
      </w:pPr>
    </w:lvl>
    <w:lvl w:ilvl="4" w:tplc="4D66CA40" w:tentative="1">
      <w:start w:val="1"/>
      <w:numFmt w:val="decimal"/>
      <w:lvlText w:val="%5."/>
      <w:lvlJc w:val="left"/>
      <w:pPr>
        <w:tabs>
          <w:tab w:val="num" w:pos="3600"/>
        </w:tabs>
        <w:ind w:left="3600" w:hanging="360"/>
      </w:pPr>
    </w:lvl>
    <w:lvl w:ilvl="5" w:tplc="9970CAD6" w:tentative="1">
      <w:start w:val="1"/>
      <w:numFmt w:val="decimal"/>
      <w:lvlText w:val="%6."/>
      <w:lvlJc w:val="left"/>
      <w:pPr>
        <w:tabs>
          <w:tab w:val="num" w:pos="4320"/>
        </w:tabs>
        <w:ind w:left="4320" w:hanging="360"/>
      </w:pPr>
    </w:lvl>
    <w:lvl w:ilvl="6" w:tplc="F36AD9F2" w:tentative="1">
      <w:start w:val="1"/>
      <w:numFmt w:val="decimal"/>
      <w:lvlText w:val="%7."/>
      <w:lvlJc w:val="left"/>
      <w:pPr>
        <w:tabs>
          <w:tab w:val="num" w:pos="5040"/>
        </w:tabs>
        <w:ind w:left="5040" w:hanging="360"/>
      </w:pPr>
    </w:lvl>
    <w:lvl w:ilvl="7" w:tplc="D82C8C70" w:tentative="1">
      <w:start w:val="1"/>
      <w:numFmt w:val="decimal"/>
      <w:lvlText w:val="%8."/>
      <w:lvlJc w:val="left"/>
      <w:pPr>
        <w:tabs>
          <w:tab w:val="num" w:pos="5760"/>
        </w:tabs>
        <w:ind w:left="5760" w:hanging="360"/>
      </w:pPr>
    </w:lvl>
    <w:lvl w:ilvl="8" w:tplc="1102DA72" w:tentative="1">
      <w:start w:val="1"/>
      <w:numFmt w:val="decimal"/>
      <w:lvlText w:val="%9."/>
      <w:lvlJc w:val="left"/>
      <w:pPr>
        <w:tabs>
          <w:tab w:val="num" w:pos="6480"/>
        </w:tabs>
        <w:ind w:left="6480" w:hanging="360"/>
      </w:pPr>
    </w:lvl>
  </w:abstractNum>
  <w:abstractNum w:abstractNumId="12"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843864618">
    <w:abstractNumId w:val="12"/>
  </w:num>
  <w:num w:numId="2" w16cid:durableId="1260261160">
    <w:abstractNumId w:val="13"/>
  </w:num>
  <w:num w:numId="3" w16cid:durableId="792136303">
    <w:abstractNumId w:val="14"/>
  </w:num>
  <w:num w:numId="4" w16cid:durableId="141581752">
    <w:abstractNumId w:val="15"/>
  </w:num>
  <w:num w:numId="5" w16cid:durableId="742416729">
    <w:abstractNumId w:val="8"/>
  </w:num>
  <w:num w:numId="6" w16cid:durableId="1387027797">
    <w:abstractNumId w:val="3"/>
  </w:num>
  <w:num w:numId="7" w16cid:durableId="1598753046">
    <w:abstractNumId w:val="2"/>
  </w:num>
  <w:num w:numId="8" w16cid:durableId="1084836104">
    <w:abstractNumId w:val="1"/>
  </w:num>
  <w:num w:numId="9" w16cid:durableId="1947351415">
    <w:abstractNumId w:val="0"/>
  </w:num>
  <w:num w:numId="10" w16cid:durableId="1344163892">
    <w:abstractNumId w:val="9"/>
  </w:num>
  <w:num w:numId="11" w16cid:durableId="556555013">
    <w:abstractNumId w:val="7"/>
  </w:num>
  <w:num w:numId="12" w16cid:durableId="490214620">
    <w:abstractNumId w:val="6"/>
  </w:num>
  <w:num w:numId="13" w16cid:durableId="30886246">
    <w:abstractNumId w:val="5"/>
  </w:num>
  <w:num w:numId="14" w16cid:durableId="358895594">
    <w:abstractNumId w:val="4"/>
  </w:num>
  <w:num w:numId="15" w16cid:durableId="435099543">
    <w:abstractNumId w:val="10"/>
  </w:num>
  <w:num w:numId="16" w16cid:durableId="8762397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ttachedTemplate r:id="rId1"/>
  <w:linkStyles/>
  <w:defaultTabStop w:val="709"/>
  <w:autoHyphenation/>
  <w:hyphenationZone w:val="284"/>
  <w:doNotHyphenateCaps/>
  <w:noPunctuationKerning/>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7DB"/>
    <w:rsid w:val="001A66C5"/>
    <w:rsid w:val="0044208A"/>
    <w:rsid w:val="00514D33"/>
    <w:rsid w:val="00595CF1"/>
    <w:rsid w:val="005A7F50"/>
    <w:rsid w:val="006137DB"/>
    <w:rsid w:val="009260B6"/>
    <w:rsid w:val="00AC2231"/>
    <w:rsid w:val="00C42EDD"/>
    <w:rsid w:val="00C9243A"/>
    <w:rsid w:val="00D50196"/>
    <w:rsid w:val="00E67671"/>
    <w:rsid w:val="00F87588"/>
    <w:rsid w:val="00FC22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39283F"/>
  <w15:chartTrackingRefBased/>
  <w15:docId w15:val="{64D102E7-BD0A-46C8-B5DF-03D56EF02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7588"/>
    <w:pPr>
      <w:spacing w:before="240" w:after="240"/>
      <w:ind w:firstLine="680"/>
      <w:jc w:val="both"/>
    </w:pPr>
    <w:rPr>
      <w:rFonts w:ascii="Amasis30" w:hAnsi="Amasis30"/>
      <w:sz w:val="36"/>
      <w:szCs w:val="24"/>
    </w:rPr>
  </w:style>
  <w:style w:type="paragraph" w:styleId="Titre1">
    <w:name w:val="heading 1"/>
    <w:basedOn w:val="Normal"/>
    <w:next w:val="Normal"/>
    <w:qFormat/>
    <w:rsid w:val="00F87588"/>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F87588"/>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F87588"/>
    <w:pPr>
      <w:keepNext/>
      <w:suppressAutoHyphens/>
      <w:spacing w:before="480"/>
      <w:ind w:firstLine="0"/>
      <w:jc w:val="center"/>
      <w:outlineLvl w:val="2"/>
    </w:pPr>
    <w:rPr>
      <w:rFonts w:cs="Arial"/>
      <w:b/>
      <w:bCs/>
      <w:sz w:val="40"/>
      <w:szCs w:val="36"/>
    </w:rPr>
  </w:style>
  <w:style w:type="character" w:default="1" w:styleId="Policepardfaut">
    <w:name w:val="Default Paragraph Font"/>
    <w:semiHidden/>
    <w:rsid w:val="00F87588"/>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semiHidden/>
    <w:rsid w:val="00F87588"/>
  </w:style>
  <w:style w:type="character" w:styleId="Lienhypertexte">
    <w:name w:val="Hyperlink"/>
    <w:uiPriority w:val="99"/>
    <w:rsid w:val="00F87588"/>
    <w:rPr>
      <w:rFonts w:ascii="Amasis30" w:hAnsi="Amasis30"/>
      <w:color w:val="004080"/>
      <w:u w:val="single"/>
    </w:rPr>
  </w:style>
  <w:style w:type="paragraph" w:styleId="Explorateurdedocuments">
    <w:name w:val="Document Map"/>
    <w:basedOn w:val="Normal"/>
    <w:semiHidden/>
    <w:pPr>
      <w:shd w:val="clear" w:color="auto" w:fill="000080"/>
    </w:pPr>
    <w:rPr>
      <w:rFonts w:ascii="Tahoma" w:hAnsi="Tahoma" w:cs="Tahoma"/>
    </w:rPr>
  </w:style>
  <w:style w:type="paragraph" w:styleId="TM1">
    <w:name w:val="toc 1"/>
    <w:basedOn w:val="Normal"/>
    <w:next w:val="Normal"/>
    <w:autoRedefine/>
    <w:uiPriority w:val="39"/>
    <w:rsid w:val="00F87588"/>
    <w:pPr>
      <w:tabs>
        <w:tab w:val="right" w:leader="dot" w:pos="9639"/>
      </w:tabs>
      <w:spacing w:before="180" w:after="180"/>
      <w:ind w:firstLine="0"/>
      <w:jc w:val="left"/>
    </w:pPr>
    <w:rPr>
      <w:bCs/>
      <w:iCs/>
      <w:noProof/>
      <w:color w:val="000080"/>
      <w:szCs w:val="28"/>
    </w:rPr>
  </w:style>
  <w:style w:type="paragraph" w:styleId="En-tte">
    <w:name w:val="header"/>
    <w:basedOn w:val="Normal"/>
    <w:rsid w:val="00F87588"/>
    <w:pPr>
      <w:tabs>
        <w:tab w:val="center" w:pos="4536"/>
        <w:tab w:val="right" w:pos="9072"/>
      </w:tabs>
    </w:pPr>
  </w:style>
  <w:style w:type="paragraph" w:styleId="Pieddepage">
    <w:name w:val="footer"/>
    <w:basedOn w:val="Normal"/>
    <w:rsid w:val="00F87588"/>
    <w:pPr>
      <w:tabs>
        <w:tab w:val="center" w:pos="4536"/>
        <w:tab w:val="right" w:pos="9072"/>
      </w:tabs>
      <w:ind w:firstLine="0"/>
      <w:jc w:val="center"/>
    </w:pPr>
    <w:rPr>
      <w:sz w:val="32"/>
    </w:rPr>
  </w:style>
  <w:style w:type="character" w:styleId="Numrodepage">
    <w:name w:val="page number"/>
    <w:basedOn w:val="Policepardfaut"/>
    <w:rsid w:val="00F87588"/>
  </w:style>
  <w:style w:type="paragraph" w:styleId="TM2">
    <w:name w:val="toc 2"/>
    <w:basedOn w:val="Normal"/>
    <w:next w:val="Normal"/>
    <w:autoRedefine/>
    <w:uiPriority w:val="39"/>
    <w:rsid w:val="00F87588"/>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F87588"/>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F87588"/>
    <w:pPr>
      <w:ind w:left="780"/>
    </w:pPr>
  </w:style>
  <w:style w:type="paragraph" w:styleId="TM5">
    <w:name w:val="toc 5"/>
    <w:basedOn w:val="Normal"/>
    <w:next w:val="Normal"/>
    <w:autoRedefine/>
    <w:semiHidden/>
    <w:rsid w:val="00F87588"/>
    <w:pPr>
      <w:ind w:left="1040"/>
    </w:pPr>
  </w:style>
  <w:style w:type="paragraph" w:styleId="TM6">
    <w:name w:val="toc 6"/>
    <w:basedOn w:val="Normal"/>
    <w:next w:val="Normal"/>
    <w:autoRedefine/>
    <w:semiHidden/>
    <w:rsid w:val="00F87588"/>
    <w:pPr>
      <w:ind w:left="1300"/>
    </w:pPr>
  </w:style>
  <w:style w:type="paragraph" w:styleId="TM7">
    <w:name w:val="toc 7"/>
    <w:basedOn w:val="Normal"/>
    <w:next w:val="Normal"/>
    <w:autoRedefine/>
    <w:semiHidden/>
    <w:rsid w:val="00F87588"/>
    <w:pPr>
      <w:ind w:left="1560"/>
    </w:pPr>
  </w:style>
  <w:style w:type="paragraph" w:styleId="TM8">
    <w:name w:val="toc 8"/>
    <w:basedOn w:val="Normal"/>
    <w:next w:val="Normal"/>
    <w:autoRedefine/>
    <w:semiHidden/>
    <w:rsid w:val="00F87588"/>
    <w:pPr>
      <w:ind w:left="1820"/>
    </w:pPr>
  </w:style>
  <w:style w:type="paragraph" w:styleId="TM9">
    <w:name w:val="toc 9"/>
    <w:basedOn w:val="Normal"/>
    <w:next w:val="Normal"/>
    <w:autoRedefine/>
    <w:semiHidden/>
    <w:rsid w:val="00F87588"/>
    <w:pPr>
      <w:ind w:left="2080"/>
    </w:pPr>
  </w:style>
  <w:style w:type="character" w:styleId="Appelnotedebasdep">
    <w:name w:val="footnote reference"/>
    <w:qFormat/>
    <w:rsid w:val="00F87588"/>
    <w:rPr>
      <w:rFonts w:ascii="Amasis30" w:hAnsi="Amasis30"/>
      <w:b/>
      <w:sz w:val="36"/>
      <w:vertAlign w:val="superscript"/>
    </w:rPr>
  </w:style>
  <w:style w:type="paragraph" w:styleId="Notedebasdepage">
    <w:name w:val="footnote text"/>
    <w:basedOn w:val="Taille-1Normal"/>
    <w:qFormat/>
    <w:rsid w:val="00F87588"/>
    <w:rPr>
      <w:szCs w:val="30"/>
    </w:rPr>
  </w:style>
  <w:style w:type="paragraph" w:customStyle="1" w:styleId="Taille-1Normal">
    <w:name w:val="Taille-1Normal"/>
    <w:basedOn w:val="Normal"/>
    <w:rsid w:val="00F87588"/>
    <w:rPr>
      <w:sz w:val="32"/>
      <w:szCs w:val="28"/>
    </w:rPr>
  </w:style>
  <w:style w:type="paragraph" w:customStyle="1" w:styleId="Auteur">
    <w:name w:val="Auteur"/>
    <w:basedOn w:val="Normal"/>
    <w:rsid w:val="00F87588"/>
    <w:pPr>
      <w:spacing w:before="0" w:after="1800"/>
      <w:ind w:right="851" w:firstLine="0"/>
      <w:jc w:val="right"/>
    </w:pPr>
    <w:rPr>
      <w:sz w:val="48"/>
    </w:rPr>
  </w:style>
  <w:style w:type="paragraph" w:customStyle="1" w:styleId="Titrelivre">
    <w:name w:val="Titre_livre"/>
    <w:basedOn w:val="Normal"/>
    <w:rsid w:val="00F87588"/>
    <w:pPr>
      <w:spacing w:before="0" w:after="1200"/>
      <w:ind w:left="2268" w:right="851" w:firstLine="0"/>
      <w:jc w:val="right"/>
    </w:pPr>
    <w:rPr>
      <w:b/>
      <w:bCs/>
      <w:sz w:val="72"/>
    </w:rPr>
  </w:style>
  <w:style w:type="paragraph" w:customStyle="1" w:styleId="Soustitrelivre">
    <w:name w:val="Sous_titre_livre"/>
    <w:basedOn w:val="Normal"/>
    <w:rsid w:val="00F87588"/>
    <w:pPr>
      <w:spacing w:before="0" w:after="2160"/>
      <w:ind w:left="2268" w:right="851" w:firstLine="0"/>
      <w:jc w:val="right"/>
    </w:pPr>
    <w:rPr>
      <w:bCs/>
      <w:sz w:val="44"/>
      <w:szCs w:val="36"/>
    </w:rPr>
  </w:style>
  <w:style w:type="paragraph" w:customStyle="1" w:styleId="Photoauteur">
    <w:name w:val="Photo_auteur"/>
    <w:basedOn w:val="Normal"/>
    <w:rsid w:val="00F87588"/>
    <w:pPr>
      <w:spacing w:after="1080"/>
      <w:ind w:left="2268" w:firstLine="0"/>
      <w:jc w:val="center"/>
    </w:pPr>
    <w:rPr>
      <w:noProof/>
    </w:rPr>
  </w:style>
  <w:style w:type="paragraph" w:customStyle="1" w:styleId="DateSortie">
    <w:name w:val="Date_Sortie"/>
    <w:basedOn w:val="Normal"/>
    <w:rsid w:val="00F87588"/>
    <w:pPr>
      <w:spacing w:before="0" w:after="0"/>
      <w:ind w:right="1418" w:firstLine="0"/>
      <w:jc w:val="right"/>
    </w:pPr>
    <w:rPr>
      <w:bCs/>
      <w:sz w:val="40"/>
    </w:rPr>
  </w:style>
  <w:style w:type="paragraph" w:customStyle="1" w:styleId="Titretablematires">
    <w:name w:val="Titre table matières"/>
    <w:basedOn w:val="Normal"/>
    <w:rsid w:val="00F87588"/>
    <w:pPr>
      <w:pBdr>
        <w:top w:val="single" w:sz="8" w:space="1" w:color="auto"/>
        <w:bottom w:val="single" w:sz="8" w:space="1" w:color="auto"/>
      </w:pBdr>
      <w:ind w:left="2552" w:right="2552" w:firstLine="0"/>
      <w:jc w:val="center"/>
    </w:pPr>
    <w:rPr>
      <w:bCs/>
    </w:rPr>
  </w:style>
  <w:style w:type="paragraph" w:customStyle="1" w:styleId="Centr">
    <w:name w:val="Centré"/>
    <w:basedOn w:val="Normal"/>
    <w:rsid w:val="00F87588"/>
    <w:pPr>
      <w:ind w:firstLine="0"/>
      <w:jc w:val="center"/>
    </w:pPr>
    <w:rPr>
      <w:szCs w:val="20"/>
    </w:rPr>
  </w:style>
  <w:style w:type="paragraph" w:customStyle="1" w:styleId="NormalSansIndent">
    <w:name w:val="NormalSansIndent"/>
    <w:basedOn w:val="Normal"/>
    <w:rsid w:val="00F87588"/>
    <w:pPr>
      <w:ind w:firstLine="0"/>
    </w:pPr>
    <w:rPr>
      <w:szCs w:val="20"/>
    </w:rPr>
  </w:style>
  <w:style w:type="paragraph" w:customStyle="1" w:styleId="NormalSolidaire">
    <w:name w:val="NormalSolidaire"/>
    <w:basedOn w:val="Normal"/>
    <w:qFormat/>
    <w:rsid w:val="00F87588"/>
    <w:pPr>
      <w:keepNext/>
    </w:pPr>
  </w:style>
  <w:style w:type="paragraph" w:customStyle="1" w:styleId="NormalSautPageAvant">
    <w:name w:val="NormalSautPageAvant"/>
    <w:basedOn w:val="Normal"/>
    <w:qFormat/>
    <w:rsid w:val="00F87588"/>
    <w:pPr>
      <w:pageBreakBefore/>
    </w:pPr>
  </w:style>
  <w:style w:type="paragraph" w:customStyle="1" w:styleId="NormalEspAvtGrand">
    <w:name w:val="NormalEspAvtGrand"/>
    <w:basedOn w:val="Normal"/>
    <w:rsid w:val="00F87588"/>
    <w:pPr>
      <w:spacing w:before="2640"/>
    </w:pPr>
    <w:rPr>
      <w:szCs w:val="20"/>
    </w:rPr>
  </w:style>
  <w:style w:type="paragraph" w:customStyle="1" w:styleId="CentrEspAvt0">
    <w:name w:val="CentréEspAvt0"/>
    <w:basedOn w:val="Centr"/>
    <w:next w:val="CentrEspAvt0EspApr0"/>
    <w:rsid w:val="00F87588"/>
    <w:pPr>
      <w:spacing w:before="0"/>
    </w:pPr>
  </w:style>
  <w:style w:type="paragraph" w:customStyle="1" w:styleId="CentrEspAvt0EspApr0">
    <w:name w:val="CentréEspAvt0EspApr0"/>
    <w:basedOn w:val="Centr"/>
    <w:rsid w:val="00F87588"/>
    <w:pPr>
      <w:spacing w:before="0" w:after="0"/>
    </w:pPr>
  </w:style>
  <w:style w:type="paragraph" w:customStyle="1" w:styleId="CentrEspApr0">
    <w:name w:val="CentréEspApr0"/>
    <w:basedOn w:val="Centr"/>
    <w:next w:val="Normal"/>
    <w:rsid w:val="00F87588"/>
    <w:pPr>
      <w:spacing w:after="0"/>
    </w:pPr>
  </w:style>
  <w:style w:type="paragraph" w:customStyle="1" w:styleId="Droite">
    <w:name w:val="Droite"/>
    <w:basedOn w:val="Normal"/>
    <w:next w:val="Normal"/>
    <w:rsid w:val="00F87588"/>
    <w:pPr>
      <w:ind w:firstLine="0"/>
      <w:jc w:val="right"/>
    </w:pPr>
    <w:rPr>
      <w:szCs w:val="20"/>
    </w:rPr>
  </w:style>
  <w:style w:type="paragraph" w:customStyle="1" w:styleId="DroiteRetraitGauche1X">
    <w:name w:val="DroiteRetraitGauche1X"/>
    <w:basedOn w:val="Droite"/>
    <w:next w:val="Normal"/>
    <w:rsid w:val="00F87588"/>
    <w:pPr>
      <w:ind w:left="680"/>
    </w:pPr>
  </w:style>
  <w:style w:type="paragraph" w:customStyle="1" w:styleId="DroiteRetraitGauche2X">
    <w:name w:val="DroiteRetraitGauche2X"/>
    <w:basedOn w:val="Droite"/>
    <w:next w:val="Normal"/>
    <w:rsid w:val="00F87588"/>
    <w:pPr>
      <w:ind w:left="1361"/>
    </w:pPr>
  </w:style>
  <w:style w:type="paragraph" w:customStyle="1" w:styleId="DroiteRetraitGauche3X">
    <w:name w:val="DroiteRetraitGauche3X"/>
    <w:basedOn w:val="Droite"/>
    <w:next w:val="Normal"/>
    <w:rsid w:val="00F87588"/>
    <w:pPr>
      <w:ind w:left="2041"/>
    </w:pPr>
  </w:style>
  <w:style w:type="paragraph" w:customStyle="1" w:styleId="DroiteRetraitGauche4X">
    <w:name w:val="DroiteRetraitGauche4X"/>
    <w:basedOn w:val="Droite"/>
    <w:next w:val="Normal"/>
    <w:rsid w:val="00F87588"/>
    <w:pPr>
      <w:ind w:left="2722"/>
    </w:pPr>
  </w:style>
  <w:style w:type="paragraph" w:customStyle="1" w:styleId="Taille-1RetraitGauche1X">
    <w:name w:val="Taille-1RetraitGauche1X"/>
    <w:basedOn w:val="Taille-1Normal"/>
    <w:rsid w:val="00F87588"/>
    <w:pPr>
      <w:ind w:left="680"/>
    </w:pPr>
    <w:rPr>
      <w:szCs w:val="20"/>
    </w:rPr>
  </w:style>
  <w:style w:type="paragraph" w:customStyle="1" w:styleId="Taille-1RetraitGauche2X">
    <w:name w:val="Taille-1RetraitGauche2X"/>
    <w:basedOn w:val="Taille-1Normal"/>
    <w:rsid w:val="00F87588"/>
    <w:pPr>
      <w:ind w:left="1361"/>
    </w:pPr>
    <w:rPr>
      <w:szCs w:val="20"/>
    </w:rPr>
  </w:style>
  <w:style w:type="paragraph" w:customStyle="1" w:styleId="Taille-1RetraitGauche3X">
    <w:name w:val="Taille-1RetraitGauche3X"/>
    <w:basedOn w:val="Taille-1Normal"/>
    <w:rsid w:val="00F87588"/>
    <w:pPr>
      <w:ind w:left="2041"/>
    </w:pPr>
    <w:rPr>
      <w:szCs w:val="20"/>
    </w:rPr>
  </w:style>
  <w:style w:type="paragraph" w:customStyle="1" w:styleId="Taille-1RetraitGauche1XIndent0">
    <w:name w:val="Taille-1RetraitGauche1XIndent0"/>
    <w:basedOn w:val="Taille-1RetraitGauche1X"/>
    <w:rsid w:val="00F87588"/>
    <w:pPr>
      <w:ind w:firstLine="0"/>
    </w:pPr>
  </w:style>
  <w:style w:type="paragraph" w:customStyle="1" w:styleId="Taille-1RetraitGauche2XIndent0">
    <w:name w:val="Taille-1RetraitGauche2XIndent0"/>
    <w:basedOn w:val="Taille-1RetraitGauche2X"/>
    <w:rsid w:val="00F87588"/>
    <w:pPr>
      <w:ind w:firstLine="0"/>
    </w:pPr>
  </w:style>
  <w:style w:type="paragraph" w:customStyle="1" w:styleId="Taille-1RetraitGauche3XIndent0">
    <w:name w:val="Taille-1RetraitGauche3XIndent0"/>
    <w:basedOn w:val="Taille-1RetraitGauche3X"/>
    <w:rsid w:val="00F87588"/>
    <w:pPr>
      <w:ind w:firstLine="0"/>
    </w:pPr>
  </w:style>
  <w:style w:type="paragraph" w:customStyle="1" w:styleId="Taille-1RetraitGauche4XIndent0">
    <w:name w:val="Taille-1RetraitGauche4XIndent0"/>
    <w:basedOn w:val="Taille-1Normal"/>
    <w:rsid w:val="00F87588"/>
    <w:pPr>
      <w:ind w:left="2722" w:firstLine="0"/>
    </w:pPr>
    <w:rPr>
      <w:szCs w:val="20"/>
    </w:rPr>
  </w:style>
  <w:style w:type="paragraph" w:customStyle="1" w:styleId="NormalRetraitGauche1X">
    <w:name w:val="NormalRetraitGauche1X"/>
    <w:basedOn w:val="Normal"/>
    <w:rsid w:val="00F87588"/>
    <w:pPr>
      <w:ind w:left="680"/>
    </w:pPr>
    <w:rPr>
      <w:szCs w:val="20"/>
    </w:rPr>
  </w:style>
  <w:style w:type="paragraph" w:customStyle="1" w:styleId="NormalRetraitGauche2X">
    <w:name w:val="NormalRetraitGauche2X"/>
    <w:basedOn w:val="Normal"/>
    <w:rsid w:val="00F87588"/>
    <w:pPr>
      <w:ind w:left="1361"/>
    </w:pPr>
    <w:rPr>
      <w:szCs w:val="20"/>
    </w:rPr>
  </w:style>
  <w:style w:type="paragraph" w:customStyle="1" w:styleId="NormalRetraitGauche3X">
    <w:name w:val="NormalRetraitGauche3X"/>
    <w:basedOn w:val="Normal"/>
    <w:rsid w:val="00F87588"/>
    <w:pPr>
      <w:ind w:left="2041"/>
    </w:pPr>
    <w:rPr>
      <w:szCs w:val="20"/>
    </w:rPr>
  </w:style>
  <w:style w:type="paragraph" w:customStyle="1" w:styleId="NormalRetraitGauche1XIndent0">
    <w:name w:val="NormalRetraitGauche1XIndent0"/>
    <w:basedOn w:val="NormalRetraitGauche1X"/>
    <w:rsid w:val="00F87588"/>
    <w:pPr>
      <w:ind w:firstLine="0"/>
    </w:pPr>
  </w:style>
  <w:style w:type="paragraph" w:customStyle="1" w:styleId="NormalRetraitGauche2XIndent0">
    <w:name w:val="NormalRetraitGauche2XIndent0"/>
    <w:basedOn w:val="NormalRetraitGauche2X"/>
    <w:rsid w:val="00F87588"/>
    <w:pPr>
      <w:ind w:firstLine="0"/>
    </w:pPr>
  </w:style>
  <w:style w:type="paragraph" w:customStyle="1" w:styleId="NormalRetraitGauche3XIndent0">
    <w:name w:val="NormalRetraitGauche3XIndent0"/>
    <w:basedOn w:val="NormalRetraitGauche3X"/>
    <w:rsid w:val="00F87588"/>
    <w:pPr>
      <w:ind w:firstLine="0"/>
    </w:pPr>
  </w:style>
  <w:style w:type="paragraph" w:customStyle="1" w:styleId="NormalRetraitGauche4XIndent0">
    <w:name w:val="NormalRetraitGauche4XIndent0"/>
    <w:basedOn w:val="Normal"/>
    <w:rsid w:val="00F87588"/>
    <w:pPr>
      <w:ind w:left="2722" w:firstLine="0"/>
    </w:pPr>
    <w:rPr>
      <w:szCs w:val="20"/>
    </w:rPr>
  </w:style>
  <w:style w:type="paragraph" w:styleId="Notedefin">
    <w:name w:val="endnote text"/>
    <w:basedOn w:val="Taille-1Normal"/>
    <w:link w:val="NotedefinCar"/>
    <w:uiPriority w:val="99"/>
    <w:semiHidden/>
    <w:unhideWhenUsed/>
    <w:qFormat/>
    <w:rsid w:val="00F87588"/>
    <w:rPr>
      <w:szCs w:val="20"/>
      <w:lang w:val="x-none" w:eastAsia="x-none"/>
    </w:rPr>
  </w:style>
  <w:style w:type="character" w:customStyle="1" w:styleId="Car">
    <w:name w:val=" Car"/>
    <w:semiHidden/>
    <w:rPr>
      <w:rFonts w:ascii="Georgia" w:hAnsi="Georgia"/>
      <w:sz w:val="28"/>
    </w:rPr>
  </w:style>
  <w:style w:type="character" w:styleId="Appeldenotedefin">
    <w:name w:val="endnote reference"/>
    <w:uiPriority w:val="99"/>
    <w:unhideWhenUsed/>
    <w:qFormat/>
    <w:rsid w:val="00F87588"/>
    <w:rPr>
      <w:rFonts w:ascii="Amasis30" w:hAnsi="Amasis30"/>
      <w:b/>
      <w:sz w:val="36"/>
      <w:vertAlign w:val="superscript"/>
    </w:rPr>
  </w:style>
  <w:style w:type="paragraph" w:customStyle="1" w:styleId="NormalSuspendu1X">
    <w:name w:val="NormalSuspendu1X"/>
    <w:basedOn w:val="Normal"/>
    <w:rsid w:val="00F87588"/>
    <w:pPr>
      <w:ind w:left="680" w:hanging="680"/>
    </w:pPr>
    <w:rPr>
      <w:szCs w:val="20"/>
    </w:rPr>
  </w:style>
  <w:style w:type="paragraph" w:customStyle="1" w:styleId="NormalSuspendu1XRetrait1X">
    <w:name w:val="NormalSuspendu1XRetrait1X"/>
    <w:basedOn w:val="Normal"/>
    <w:rsid w:val="00F87588"/>
    <w:pPr>
      <w:ind w:left="1360" w:hanging="680"/>
    </w:pPr>
  </w:style>
  <w:style w:type="paragraph" w:customStyle="1" w:styleId="NormalEspAvt0EspApr0">
    <w:name w:val="NormalEspAvt0EspApr0"/>
    <w:basedOn w:val="Normal"/>
    <w:rsid w:val="00F87588"/>
    <w:pPr>
      <w:spacing w:before="0" w:after="0"/>
    </w:pPr>
    <w:rPr>
      <w:szCs w:val="20"/>
    </w:rPr>
  </w:style>
  <w:style w:type="paragraph" w:customStyle="1" w:styleId="NormalSuspendu1XRetrait2X">
    <w:name w:val="NormalSuspendu1XRetrait2X"/>
    <w:basedOn w:val="Normal"/>
    <w:rsid w:val="00F87588"/>
    <w:pPr>
      <w:ind w:left="2041" w:hanging="680"/>
    </w:pPr>
  </w:style>
  <w:style w:type="paragraph" w:customStyle="1" w:styleId="NormalSuspendu1XRetrait3X">
    <w:name w:val="NormalSuspendu1XRetrait3X"/>
    <w:basedOn w:val="Normal"/>
    <w:rsid w:val="00F87588"/>
    <w:pPr>
      <w:ind w:left="2721" w:hanging="680"/>
    </w:pPr>
    <w:rPr>
      <w:szCs w:val="20"/>
    </w:rPr>
  </w:style>
  <w:style w:type="paragraph" w:customStyle="1" w:styleId="NormalSuspendu1XRetrait4X">
    <w:name w:val="NormalSuspendu1XRetrait4X"/>
    <w:basedOn w:val="Normal"/>
    <w:rsid w:val="00F87588"/>
    <w:pPr>
      <w:ind w:left="3402" w:hanging="680"/>
    </w:pPr>
    <w:rPr>
      <w:szCs w:val="20"/>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8Num5z0">
    <w:name w:val="WW8Num5z0"/>
    <w:rPr>
      <w:rFonts w:ascii="Symbol" w:hAnsi="Symbol" w:cs="Symbol"/>
    </w:rPr>
  </w:style>
  <w:style w:type="character" w:customStyle="1" w:styleId="WW8Num6z0">
    <w:name w:val="WW8Num6z0"/>
    <w:rPr>
      <w:rFonts w:ascii="Symbol" w:hAnsi="Symbol" w:cs="Symbol"/>
    </w:rPr>
  </w:style>
  <w:style w:type="character" w:customStyle="1" w:styleId="WW8Num7z0">
    <w:name w:val="WW8Num7z0"/>
    <w:rPr>
      <w:rFonts w:ascii="Symbol" w:hAnsi="Symbol" w:cs="Symbol"/>
    </w:rPr>
  </w:style>
  <w:style w:type="character" w:customStyle="1" w:styleId="WW8Num8z0">
    <w:name w:val="WW8Num8z0"/>
    <w:rPr>
      <w:rFonts w:ascii="Symbol" w:hAnsi="Symbol" w:cs="Symbol"/>
    </w:rPr>
  </w:style>
  <w:style w:type="character" w:customStyle="1" w:styleId="WW8Num10z0">
    <w:name w:val="WW8Num10z0"/>
    <w:rPr>
      <w:rFonts w:ascii="Symbol" w:hAnsi="Symbol" w:cs="Symbol"/>
    </w:rPr>
  </w:style>
  <w:style w:type="character" w:customStyle="1" w:styleId="WW8Num11z0">
    <w:name w:val="WW8Num11z0"/>
    <w:rPr>
      <w:rFonts w:ascii="Symbol" w:hAnsi="Symbol" w:cs="Symbol"/>
      <w:sz w:val="20"/>
    </w:rPr>
  </w:style>
  <w:style w:type="character" w:customStyle="1" w:styleId="WW8Num11z1">
    <w:name w:val="WW8Num11z1"/>
    <w:rPr>
      <w:rFonts w:ascii="Courier New" w:hAnsi="Courier New" w:cs="Courier New"/>
      <w:sz w:val="20"/>
    </w:rPr>
  </w:style>
  <w:style w:type="character" w:customStyle="1" w:styleId="WW8Num11z2">
    <w:name w:val="WW8Num11z2"/>
    <w:rPr>
      <w:rFonts w:ascii="Wingdings" w:hAnsi="Wingdings" w:cs="Wingdings"/>
      <w:sz w:val="20"/>
    </w:rPr>
  </w:style>
  <w:style w:type="character" w:customStyle="1" w:styleId="WW8Num12z0">
    <w:name w:val="WW8Num12z0"/>
    <w:rPr>
      <w:rFonts w:ascii="Symbol" w:hAnsi="Symbol" w:cs="Symbol"/>
      <w:sz w:val="20"/>
    </w:rPr>
  </w:style>
  <w:style w:type="character" w:customStyle="1" w:styleId="WW8Num12z1">
    <w:name w:val="WW8Num12z1"/>
    <w:rPr>
      <w:rFonts w:ascii="Courier New" w:hAnsi="Courier New" w:cs="Courier New"/>
      <w:sz w:val="20"/>
    </w:rPr>
  </w:style>
  <w:style w:type="character" w:customStyle="1" w:styleId="WW8Num12z2">
    <w:name w:val="WW8Num12z2"/>
    <w:rPr>
      <w:rFonts w:ascii="Wingdings" w:hAnsi="Wingdings" w:cs="Wingdings"/>
      <w:sz w:val="20"/>
    </w:rPr>
  </w:style>
  <w:style w:type="character" w:customStyle="1" w:styleId="WW8Num13z0">
    <w:name w:val="WW8Num13z0"/>
    <w:rPr>
      <w:rFonts w:ascii="Symbol" w:hAnsi="Symbol" w:cs="Symbol"/>
      <w:sz w:val="20"/>
    </w:rPr>
  </w:style>
  <w:style w:type="character" w:customStyle="1" w:styleId="WW8Num13z1">
    <w:name w:val="WW8Num13z1"/>
    <w:rPr>
      <w:rFonts w:ascii="Courier New" w:hAnsi="Courier New" w:cs="Courier New"/>
      <w:sz w:val="20"/>
    </w:rPr>
  </w:style>
  <w:style w:type="character" w:customStyle="1" w:styleId="WW8Num13z2">
    <w:name w:val="WW8Num13z2"/>
    <w:rPr>
      <w:rFonts w:ascii="Wingdings" w:hAnsi="Wingdings" w:cs="Wingdings"/>
      <w:sz w:val="20"/>
    </w:rPr>
  </w:style>
  <w:style w:type="character" w:customStyle="1" w:styleId="WW8Num14z0">
    <w:name w:val="WW8Num14z0"/>
    <w:rPr>
      <w:rFonts w:ascii="Symbol" w:hAnsi="Symbol" w:cs="Symbol"/>
      <w:sz w:val="20"/>
    </w:rPr>
  </w:style>
  <w:style w:type="character" w:customStyle="1" w:styleId="WW8Num14z1">
    <w:name w:val="WW8Num14z1"/>
    <w:rPr>
      <w:rFonts w:ascii="Courier New" w:hAnsi="Courier New" w:cs="Courier New"/>
      <w:sz w:val="20"/>
    </w:rPr>
  </w:style>
  <w:style w:type="character" w:customStyle="1" w:styleId="WW8Num14z2">
    <w:name w:val="WW8Num14z2"/>
    <w:rPr>
      <w:rFonts w:ascii="Wingdings" w:hAnsi="Wingdings" w:cs="Wingdings"/>
      <w:sz w:val="20"/>
    </w:rPr>
  </w:style>
  <w:style w:type="character" w:customStyle="1" w:styleId="Policepardfaut1">
    <w:name w:val="Police par défaut1"/>
  </w:style>
  <w:style w:type="character" w:customStyle="1" w:styleId="Caractresdenotedebasdepage">
    <w:name w:val="Caractères de note de bas de page"/>
    <w:rPr>
      <w:rFonts w:ascii="Georgia" w:hAnsi="Georgia" w:cs="Georgia"/>
      <w:b/>
      <w:sz w:val="32"/>
      <w:vertAlign w:val="superscript"/>
    </w:rPr>
  </w:style>
  <w:style w:type="character" w:customStyle="1" w:styleId="NotedefinCar">
    <w:name w:val="Note de fin Car"/>
    <w:link w:val="Notedefin"/>
    <w:uiPriority w:val="99"/>
    <w:semiHidden/>
    <w:rsid w:val="00F87588"/>
    <w:rPr>
      <w:rFonts w:ascii="Amasis30" w:hAnsi="Amasis30"/>
      <w:sz w:val="32"/>
      <w:lang w:val="x-none" w:eastAsia="x-none"/>
    </w:rPr>
  </w:style>
  <w:style w:type="character" w:customStyle="1" w:styleId="Caractresdenotedefin">
    <w:name w:val="Caractères de note de fin"/>
    <w:rPr>
      <w:rFonts w:ascii="Georgia" w:hAnsi="Georgia" w:cs="Georgia"/>
      <w:b/>
      <w:sz w:val="32"/>
      <w:vertAlign w:val="superscript"/>
    </w:rPr>
  </w:style>
  <w:style w:type="character" w:styleId="Lienhypertextesuivivisit">
    <w:name w:val="FollowedHyperlink"/>
    <w:semiHidden/>
    <w:rPr>
      <w:color w:val="800080"/>
      <w:u w:val="single"/>
    </w:rPr>
  </w:style>
  <w:style w:type="paragraph" w:customStyle="1" w:styleId="Titre10">
    <w:name w:val="Titre1"/>
    <w:basedOn w:val="Normal"/>
    <w:next w:val="Corpsdetexte"/>
    <w:pPr>
      <w:keepNext/>
      <w:spacing w:after="120"/>
    </w:pPr>
    <w:rPr>
      <w:rFonts w:ascii="Arial" w:eastAsia="Microsoft YaHei" w:hAnsi="Arial" w:cs="Mangal"/>
      <w:sz w:val="28"/>
      <w:szCs w:val="28"/>
    </w:rPr>
  </w:style>
  <w:style w:type="paragraph" w:styleId="Corpsdetexte">
    <w:name w:val="Body Text"/>
    <w:basedOn w:val="Normal"/>
    <w:semiHidden/>
    <w:pPr>
      <w:spacing w:before="0" w:after="120"/>
    </w:pPr>
  </w:style>
  <w:style w:type="paragraph" w:styleId="Liste">
    <w:name w:val="List"/>
    <w:basedOn w:val="Corpsdetexte"/>
    <w:semiHidden/>
    <w:rPr>
      <w:rFonts w:cs="Mangal"/>
    </w:rPr>
  </w:style>
  <w:style w:type="paragraph" w:customStyle="1" w:styleId="Lgende1">
    <w:name w:val="Légende1"/>
    <w:basedOn w:val="Normal"/>
    <w:pPr>
      <w:suppressLineNumbers/>
      <w:spacing w:before="120" w:after="120"/>
    </w:pPr>
    <w:rPr>
      <w:rFonts w:cs="Mangal"/>
      <w:i/>
      <w:iCs/>
      <w:sz w:val="24"/>
    </w:rPr>
  </w:style>
  <w:style w:type="paragraph" w:customStyle="1" w:styleId="Index">
    <w:name w:val="Index"/>
    <w:basedOn w:val="Normal"/>
    <w:pPr>
      <w:suppressLineNumbers/>
    </w:pPr>
    <w:rPr>
      <w:rFonts w:cs="Mangal"/>
    </w:rPr>
  </w:style>
  <w:style w:type="paragraph" w:styleId="Explorateurdedocuments0">
    <w:name w:val="Document Map"/>
    <w:basedOn w:val="Normal"/>
    <w:rsid w:val="00F87588"/>
    <w:pPr>
      <w:shd w:val="clear" w:color="auto" w:fill="000080"/>
    </w:pPr>
    <w:rPr>
      <w:rFonts w:ascii="Tahoma" w:hAnsi="Tahoma" w:cs="Tahoma"/>
    </w:rPr>
  </w:style>
  <w:style w:type="paragraph" w:styleId="NormalWeb">
    <w:name w:val="Normal (Web)"/>
    <w:basedOn w:val="Normal"/>
    <w:semiHidden/>
    <w:pPr>
      <w:spacing w:before="280" w:after="280"/>
      <w:ind w:firstLine="0"/>
      <w:jc w:val="left"/>
    </w:pPr>
    <w:rPr>
      <w:rFonts w:ascii="Times New Roman" w:hAnsi="Times New Roman"/>
      <w:sz w:val="24"/>
    </w:rPr>
  </w:style>
  <w:style w:type="paragraph" w:styleId="Retrait1religne">
    <w:name w:val="Body Text First Indent"/>
    <w:basedOn w:val="Corpsdetexte"/>
    <w:semiHidden/>
    <w:pPr>
      <w:ind w:firstLine="283"/>
    </w:pPr>
  </w:style>
  <w:style w:type="paragraph" w:styleId="Textedebulles">
    <w:name w:val="Balloon Text"/>
    <w:basedOn w:val="Normal"/>
    <w:semiHidden/>
    <w:rPr>
      <w:rFonts w:ascii="Tahoma" w:hAnsi="Tahoma" w:cs="Tahoma"/>
      <w:sz w:val="16"/>
      <w:szCs w:val="16"/>
    </w:rPr>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styleId="Objetducommentaire">
    <w:name w:val="annotation subject"/>
    <w:basedOn w:val="Commentaire"/>
    <w:next w:val="Commentaire"/>
    <w:semiHidden/>
    <w:rPr>
      <w:b/>
      <w:bCs/>
    </w:rPr>
  </w:style>
  <w:style w:type="character" w:customStyle="1" w:styleId="api1">
    <w:name w:val="api1"/>
    <w:rPr>
      <w:rFonts w:ascii="Segoe UI" w:hAnsi="Segoe UI" w:cs="Segoe UI" w:hint="default"/>
      <w:strike w:val="0"/>
      <w:dstrike w:val="0"/>
      <w:u w:val="none"/>
      <w:effect w:val="none"/>
    </w:rPr>
  </w:style>
  <w:style w:type="paragraph" w:styleId="Rvision">
    <w:name w:val="Revision"/>
    <w:hidden/>
    <w:uiPriority w:val="99"/>
    <w:semiHidden/>
    <w:rsid w:val="00514D33"/>
    <w:rPr>
      <w:rFonts w:ascii="Georgia" w:hAnsi="Georgia"/>
      <w:sz w:val="32"/>
      <w:szCs w:val="24"/>
    </w:rPr>
  </w:style>
  <w:style w:type="character" w:customStyle="1" w:styleId="Taille-1Caracteres">
    <w:name w:val="Taille-1Caracteres"/>
    <w:qFormat/>
    <w:rsid w:val="00F87588"/>
    <w:rPr>
      <w:sz w:val="32"/>
      <w:szCs w:val="20"/>
    </w:rPr>
  </w:style>
  <w:style w:type="paragraph" w:customStyle="1" w:styleId="Etoile">
    <w:name w:val="Etoile"/>
    <w:basedOn w:val="Normal"/>
    <w:qFormat/>
    <w:rsid w:val="00F87588"/>
    <w:pPr>
      <w:ind w:firstLine="0"/>
      <w:jc w:val="center"/>
    </w:pPr>
    <w:rPr>
      <w:b/>
      <w:sz w:val="40"/>
      <w:szCs w:val="28"/>
    </w:rPr>
  </w:style>
  <w:style w:type="paragraph" w:customStyle="1" w:styleId="Taille-1Suspendu1XRetrait1XEsp0">
    <w:name w:val="Taille-1Suspendu1XRetrait1XEsp0"/>
    <w:basedOn w:val="Taille-1RetraitGauche1X"/>
    <w:qFormat/>
    <w:rsid w:val="00F87588"/>
    <w:pPr>
      <w:spacing w:before="0" w:after="0"/>
      <w:ind w:left="1360" w:hanging="680"/>
    </w:pPr>
  </w:style>
  <w:style w:type="character" w:styleId="Mentionnonrsolue">
    <w:name w:val="Unresolved Mention"/>
    <w:uiPriority w:val="99"/>
    <w:semiHidden/>
    <w:unhideWhenUsed/>
    <w:rsid w:val="00F87588"/>
    <w:rPr>
      <w:color w:val="605E5C"/>
      <w:shd w:val="clear" w:color="auto" w:fill="E1DFDD"/>
    </w:rPr>
  </w:style>
  <w:style w:type="paragraph" w:customStyle="1" w:styleId="Taille-1Suspendu1XRetrait2XEsp0">
    <w:name w:val="Taille-1Suspendu1XRetrait2XEsp0"/>
    <w:basedOn w:val="Taille-1RetraitGauche2X"/>
    <w:qFormat/>
    <w:rsid w:val="00F87588"/>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F87588"/>
    <w:pPr>
      <w:spacing w:before="0" w:after="0"/>
    </w:pPr>
  </w:style>
  <w:style w:type="paragraph" w:customStyle="1" w:styleId="NormalSuspendu1XEsp0">
    <w:name w:val="NormalSuspendu1XEsp0"/>
    <w:basedOn w:val="NormalSuspendu1X"/>
    <w:qFormat/>
    <w:rsid w:val="00F87588"/>
    <w:pPr>
      <w:spacing w:before="0" w:after="0"/>
    </w:pPr>
  </w:style>
  <w:style w:type="paragraph" w:customStyle="1" w:styleId="NormalSuspendu1XRetrait2XEsp0">
    <w:name w:val="NormalSuspendu1XRetrait2XEsp0"/>
    <w:basedOn w:val="NormalSuspendu1XRetrait2X"/>
    <w:qFormat/>
    <w:rsid w:val="00F87588"/>
    <w:pPr>
      <w:spacing w:before="0" w:after="0"/>
    </w:pPr>
  </w:style>
  <w:style w:type="paragraph" w:customStyle="1" w:styleId="ParagrapheVideNormal">
    <w:name w:val="ParagrapheVideNormal"/>
    <w:basedOn w:val="Normal"/>
    <w:next w:val="Normal"/>
    <w:qFormat/>
    <w:rsid w:val="00F87588"/>
  </w:style>
  <w:style w:type="paragraph" w:customStyle="1" w:styleId="ParagrapheVideNormal2">
    <w:name w:val="ParagrapheVideNormal2"/>
    <w:basedOn w:val="ParagrapheVideNormal"/>
    <w:next w:val="Normal"/>
    <w:qFormat/>
    <w:rsid w:val="00F87588"/>
  </w:style>
  <w:style w:type="paragraph" w:customStyle="1" w:styleId="Image">
    <w:name w:val="Image"/>
    <w:basedOn w:val="Centr"/>
    <w:next w:val="Normal"/>
    <w:qFormat/>
    <w:rsid w:val="00F875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booksgratuit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roups.google.com/g/ebooksgratui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74C43B-6A7D-4A46-AE5A-9AE70F72F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livres.dot</Template>
  <TotalTime>0</TotalTime>
  <Pages>149</Pages>
  <Words>28218</Words>
  <Characters>155199</Characters>
  <Application>Microsoft Office Word</Application>
  <DocSecurity>0</DocSecurity>
  <Lines>1293</Lines>
  <Paragraphs>366</Paragraphs>
  <ScaleCrop>false</ScaleCrop>
  <HeadingPairs>
    <vt:vector size="2" baseType="variant">
      <vt:variant>
        <vt:lpstr>Titre</vt:lpstr>
      </vt:variant>
      <vt:variant>
        <vt:i4>1</vt:i4>
      </vt:variant>
    </vt:vector>
  </HeadingPairs>
  <TitlesOfParts>
    <vt:vector size="1" baseType="lpstr">
      <vt:lpstr>Cinquante mille dollars</vt:lpstr>
    </vt:vector>
  </TitlesOfParts>
  <Company>Ebooks libres et gratuits</Company>
  <LinksUpToDate>false</LinksUpToDate>
  <CharactersWithSpaces>183051</CharactersWithSpaces>
  <SharedDoc>false</SharedDoc>
  <HLinks>
    <vt:vector size="54" baseType="variant">
      <vt:variant>
        <vt:i4>2359399</vt:i4>
      </vt:variant>
      <vt:variant>
        <vt:i4>51</vt:i4>
      </vt:variant>
      <vt:variant>
        <vt:i4>0</vt:i4>
      </vt:variant>
      <vt:variant>
        <vt:i4>5</vt:i4>
      </vt:variant>
      <vt:variant>
        <vt:lpwstr>https://www.ebooksgratuits.com/</vt:lpwstr>
      </vt:variant>
      <vt:variant>
        <vt:lpwstr/>
      </vt:variant>
      <vt:variant>
        <vt:i4>2228340</vt:i4>
      </vt:variant>
      <vt:variant>
        <vt:i4>48</vt:i4>
      </vt:variant>
      <vt:variant>
        <vt:i4>0</vt:i4>
      </vt:variant>
      <vt:variant>
        <vt:i4>5</vt:i4>
      </vt:variant>
      <vt:variant>
        <vt:lpwstr>https://groups.google.com/g/ebooksgratuits</vt:lpwstr>
      </vt:variant>
      <vt:variant>
        <vt:lpwstr/>
      </vt:variant>
      <vt:variant>
        <vt:i4>1572913</vt:i4>
      </vt:variant>
      <vt:variant>
        <vt:i4>41</vt:i4>
      </vt:variant>
      <vt:variant>
        <vt:i4>0</vt:i4>
      </vt:variant>
      <vt:variant>
        <vt:i4>5</vt:i4>
      </vt:variant>
      <vt:variant>
        <vt:lpwstr/>
      </vt:variant>
      <vt:variant>
        <vt:lpwstr>_Toc202374689</vt:lpwstr>
      </vt:variant>
      <vt:variant>
        <vt:i4>1572913</vt:i4>
      </vt:variant>
      <vt:variant>
        <vt:i4>35</vt:i4>
      </vt:variant>
      <vt:variant>
        <vt:i4>0</vt:i4>
      </vt:variant>
      <vt:variant>
        <vt:i4>5</vt:i4>
      </vt:variant>
      <vt:variant>
        <vt:lpwstr/>
      </vt:variant>
      <vt:variant>
        <vt:lpwstr>_Toc202374688</vt:lpwstr>
      </vt:variant>
      <vt:variant>
        <vt:i4>1572913</vt:i4>
      </vt:variant>
      <vt:variant>
        <vt:i4>29</vt:i4>
      </vt:variant>
      <vt:variant>
        <vt:i4>0</vt:i4>
      </vt:variant>
      <vt:variant>
        <vt:i4>5</vt:i4>
      </vt:variant>
      <vt:variant>
        <vt:lpwstr/>
      </vt:variant>
      <vt:variant>
        <vt:lpwstr>_Toc202374687</vt:lpwstr>
      </vt:variant>
      <vt:variant>
        <vt:i4>1572913</vt:i4>
      </vt:variant>
      <vt:variant>
        <vt:i4>23</vt:i4>
      </vt:variant>
      <vt:variant>
        <vt:i4>0</vt:i4>
      </vt:variant>
      <vt:variant>
        <vt:i4>5</vt:i4>
      </vt:variant>
      <vt:variant>
        <vt:lpwstr/>
      </vt:variant>
      <vt:variant>
        <vt:lpwstr>_Toc202374686</vt:lpwstr>
      </vt:variant>
      <vt:variant>
        <vt:i4>1572913</vt:i4>
      </vt:variant>
      <vt:variant>
        <vt:i4>17</vt:i4>
      </vt:variant>
      <vt:variant>
        <vt:i4>0</vt:i4>
      </vt:variant>
      <vt:variant>
        <vt:i4>5</vt:i4>
      </vt:variant>
      <vt:variant>
        <vt:lpwstr/>
      </vt:variant>
      <vt:variant>
        <vt:lpwstr>_Toc202374685</vt:lpwstr>
      </vt:variant>
      <vt:variant>
        <vt:i4>1572913</vt:i4>
      </vt:variant>
      <vt:variant>
        <vt:i4>11</vt:i4>
      </vt:variant>
      <vt:variant>
        <vt:i4>0</vt:i4>
      </vt:variant>
      <vt:variant>
        <vt:i4>5</vt:i4>
      </vt:variant>
      <vt:variant>
        <vt:lpwstr/>
      </vt:variant>
      <vt:variant>
        <vt:lpwstr>_Toc202374684</vt:lpwstr>
      </vt:variant>
      <vt:variant>
        <vt:i4>1572913</vt:i4>
      </vt:variant>
      <vt:variant>
        <vt:i4>5</vt:i4>
      </vt:variant>
      <vt:variant>
        <vt:i4>0</vt:i4>
      </vt:variant>
      <vt:variant>
        <vt:i4>5</vt:i4>
      </vt:variant>
      <vt:variant>
        <vt:lpwstr/>
      </vt:variant>
      <vt:variant>
        <vt:lpwstr>_Toc202374683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Cinquante mille dollars</dc:title>
  <dc:subject>Nouvelles</dc:subject>
  <dc:creator>Ernest Hemingway</dc:creator>
  <cp:keywords/>
  <dc:description>Recueil de 6 nouvelles : Cinquante mille dollars (l'entraînement et le dernier combat d'un boxeur) - Mon vieux (la vie d'un jockey de course d'obstacle) - L’invincible (le combat d'un toréro dans une arène de Madrid) - Le champion (déplacement d'un médecin et de son fils dans un village indien pour aider une femme dont l'accouchement se passe mal) - Le village indien (le déplacement d'un médecin et de son fils dans un village indien pour aider une femme dont l'accouchement se passe mal) - Les tueurs (la visite de deux tueurs dans un restaurant où ils vont attendre la venue de leur «client»).</dc:description>
  <cp:lastModifiedBy>Cool Micro</cp:lastModifiedBy>
  <cp:revision>2</cp:revision>
  <cp:lastPrinted>2025-07-02T16:55:00Z</cp:lastPrinted>
  <dcterms:created xsi:type="dcterms:W3CDTF">2025-07-02T16:57:00Z</dcterms:created>
  <dcterms:modified xsi:type="dcterms:W3CDTF">2025-07-02T16:57:00Z</dcterms:modified>
  <cp:category>Nouvelles</cp:category>
</cp:coreProperties>
</file>