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A1FD81" w14:textId="62C1004A" w:rsidR="00000000" w:rsidRDefault="007573A7" w:rsidP="00FF515C">
      <w:pPr>
        <w:pStyle w:val="Photoauteur"/>
        <w:spacing w:before="0" w:after="720"/>
      </w:pPr>
      <w:r w:rsidRPr="0051499D">
        <w:drawing>
          <wp:inline distT="0" distB="0" distL="0" distR="0" wp14:anchorId="53DA28E0" wp14:editId="3435334B">
            <wp:extent cx="3851910" cy="589661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51910" cy="5896610"/>
                    </a:xfrm>
                    <a:prstGeom prst="rect">
                      <a:avLst/>
                    </a:prstGeom>
                    <a:noFill/>
                    <a:ln>
                      <a:noFill/>
                    </a:ln>
                  </pic:spPr>
                </pic:pic>
              </a:graphicData>
            </a:graphic>
          </wp:inline>
        </w:drawing>
      </w:r>
      <w:r>
        <w:drawing>
          <wp:anchor distT="0" distB="0" distL="114300" distR="114300" simplePos="0" relativeHeight="251657728" behindDoc="0" locked="0" layoutInCell="1" allowOverlap="1" wp14:anchorId="587C9DEB" wp14:editId="6D8D59F5">
            <wp:simplePos x="0" y="0"/>
            <wp:positionH relativeFrom="page">
              <wp:posOffset>0</wp:posOffset>
            </wp:positionH>
            <wp:positionV relativeFrom="page">
              <wp:posOffset>0</wp:posOffset>
            </wp:positionV>
            <wp:extent cx="1440180" cy="10692130"/>
            <wp:effectExtent l="0" t="0" r="0" b="0"/>
            <wp:wrapNone/>
            <wp:docPr id="7"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018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86F370" w14:textId="77777777" w:rsidR="00000000" w:rsidRDefault="00000000" w:rsidP="008C3B95">
      <w:pPr>
        <w:pStyle w:val="Auteur"/>
        <w:spacing w:after="1080"/>
      </w:pPr>
      <w:r>
        <w:rPr>
          <w:lang w:val="fr-029"/>
        </w:rPr>
        <w:t>Raymond Leslie Goldman</w:t>
      </w:r>
    </w:p>
    <w:p w14:paraId="4535E4A8" w14:textId="77777777" w:rsidR="00000000" w:rsidRDefault="00000000" w:rsidP="008C3B95">
      <w:pPr>
        <w:pStyle w:val="Titrelivre"/>
        <w:spacing w:after="720"/>
      </w:pPr>
      <w:r>
        <w:t>ON A TUÉ LE J</w:t>
      </w:r>
      <w:r>
        <w:t>U</w:t>
      </w:r>
      <w:r>
        <w:t>GE ROBINSON</w:t>
      </w:r>
    </w:p>
    <w:p w14:paraId="16D5B7EE" w14:textId="77777777" w:rsidR="007573A7" w:rsidRDefault="00000000" w:rsidP="008C3B95">
      <w:pPr>
        <w:pStyle w:val="Soustitrelivre"/>
        <w:spacing w:after="960"/>
        <w:rPr>
          <w:i/>
          <w:lang w:val="en-GB"/>
        </w:rPr>
      </w:pPr>
      <w:r>
        <w:rPr>
          <w:i/>
          <w:lang w:val="en-GB"/>
        </w:rPr>
        <w:t xml:space="preserve">Judge Robinson </w:t>
      </w:r>
      <w:proofErr w:type="gramStart"/>
      <w:r>
        <w:rPr>
          <w:i/>
          <w:lang w:val="en-GB"/>
        </w:rPr>
        <w:t>murdered</w:t>
      </w:r>
      <w:r w:rsidR="007573A7">
        <w:rPr>
          <w:i/>
          <w:lang w:val="en-GB"/>
        </w:rPr>
        <w:t> !</w:t>
      </w:r>
      <w:proofErr w:type="gramEnd"/>
    </w:p>
    <w:p w14:paraId="4690E60F" w14:textId="7D44AB26" w:rsidR="00000000" w:rsidRDefault="00000000">
      <w:pPr>
        <w:pStyle w:val="DateSortie"/>
      </w:pPr>
      <w:r>
        <w:t>1936</w:t>
      </w:r>
    </w:p>
    <w:p w14:paraId="3FD697EE" w14:textId="07C73FA3" w:rsidR="00000000" w:rsidRDefault="00000000">
      <w:pPr>
        <w:pStyle w:val="DateSortie"/>
      </w:pPr>
      <w:r>
        <w:t>Traduit par E</w:t>
      </w:r>
      <w:r w:rsidR="00E474BC">
        <w:t>dmond</w:t>
      </w:r>
      <w:r w:rsidR="007573A7">
        <w:t xml:space="preserve"> </w:t>
      </w:r>
      <w:r>
        <w:t>Michel-Tyl</w:t>
      </w:r>
    </w:p>
    <w:p w14:paraId="268F4E11" w14:textId="77777777" w:rsidR="00000000" w:rsidRDefault="00000000">
      <w:pPr>
        <w:sectPr w:rsidR="00000000">
          <w:footerReference w:type="default" r:id="rId9"/>
          <w:pgSz w:w="11906" w:h="16838" w:code="9"/>
          <w:pgMar w:top="0" w:right="0" w:bottom="0" w:left="0" w:header="0" w:footer="0" w:gutter="0"/>
          <w:cols w:space="708"/>
          <w:titlePg/>
          <w:docGrid w:linePitch="360"/>
        </w:sectPr>
      </w:pPr>
    </w:p>
    <w:p w14:paraId="62B2BC63" w14:textId="77777777" w:rsidR="00000000" w:rsidRDefault="00000000" w:rsidP="007573A7">
      <w:pPr>
        <w:pStyle w:val="Titretablematires"/>
      </w:pPr>
      <w:r>
        <w:lastRenderedPageBreak/>
        <w:t>Table des matières</w:t>
      </w:r>
    </w:p>
    <w:p w14:paraId="7DF2167A" w14:textId="77777777" w:rsidR="00000000" w:rsidRDefault="00000000"/>
    <w:p w14:paraId="2049EAB3" w14:textId="4169E006" w:rsidR="00B65DFA" w:rsidRDefault="00000000">
      <w:pPr>
        <w:pStyle w:val="TM1"/>
        <w:rPr>
          <w:rFonts w:asciiTheme="minorHAnsi" w:eastAsiaTheme="minorEastAsia" w:hAnsiTheme="minorHAnsi" w:cstheme="minorBidi"/>
          <w:bCs w:val="0"/>
          <w:iCs w:val="0"/>
          <w:color w:val="auto"/>
          <w:kern w:val="2"/>
          <w:sz w:val="24"/>
          <w:szCs w:val="24"/>
          <w14:ligatures w14:val="standardContextual"/>
        </w:rPr>
      </w:pPr>
      <w:r>
        <w:rPr>
          <w:noProof w:val="0"/>
        </w:rPr>
        <w:fldChar w:fldCharType="begin"/>
      </w:r>
      <w:r>
        <w:rPr>
          <w:noProof w:val="0"/>
        </w:rPr>
        <w:instrText xml:space="preserve"> TOC \o "1-3" \h \z </w:instrText>
      </w:r>
      <w:r>
        <w:rPr>
          <w:noProof w:val="0"/>
        </w:rPr>
        <w:fldChar w:fldCharType="separate"/>
      </w:r>
      <w:hyperlink w:anchor="_Toc202203025" w:history="1">
        <w:r w:rsidR="00B65DFA" w:rsidRPr="00833B1C">
          <w:rPr>
            <w:rStyle w:val="Lienhypertexte"/>
          </w:rPr>
          <w:t>I</w:t>
        </w:r>
        <w:r w:rsidR="00B65DFA">
          <w:rPr>
            <w:webHidden/>
          </w:rPr>
          <w:tab/>
        </w:r>
        <w:r w:rsidR="00B65DFA">
          <w:rPr>
            <w:webHidden/>
          </w:rPr>
          <w:fldChar w:fldCharType="begin"/>
        </w:r>
        <w:r w:rsidR="00B65DFA">
          <w:rPr>
            <w:webHidden/>
          </w:rPr>
          <w:instrText xml:space="preserve"> PAGEREF _Toc202203025 \h </w:instrText>
        </w:r>
        <w:r w:rsidR="00B65DFA">
          <w:rPr>
            <w:webHidden/>
          </w:rPr>
        </w:r>
        <w:r w:rsidR="00B65DFA">
          <w:rPr>
            <w:webHidden/>
          </w:rPr>
          <w:fldChar w:fldCharType="separate"/>
        </w:r>
        <w:r w:rsidR="00936B03">
          <w:rPr>
            <w:webHidden/>
          </w:rPr>
          <w:t>3</w:t>
        </w:r>
        <w:r w:rsidR="00B65DFA">
          <w:rPr>
            <w:webHidden/>
          </w:rPr>
          <w:fldChar w:fldCharType="end"/>
        </w:r>
      </w:hyperlink>
    </w:p>
    <w:p w14:paraId="4EBD9FE1" w14:textId="15EF8902" w:rsidR="00B65DFA" w:rsidRDefault="00B65DFA">
      <w:pPr>
        <w:pStyle w:val="TM1"/>
        <w:rPr>
          <w:rFonts w:asciiTheme="minorHAnsi" w:eastAsiaTheme="minorEastAsia" w:hAnsiTheme="minorHAnsi" w:cstheme="minorBidi"/>
          <w:bCs w:val="0"/>
          <w:iCs w:val="0"/>
          <w:color w:val="auto"/>
          <w:kern w:val="2"/>
          <w:sz w:val="24"/>
          <w:szCs w:val="24"/>
          <w14:ligatures w14:val="standardContextual"/>
        </w:rPr>
      </w:pPr>
      <w:hyperlink w:anchor="_Toc202203026" w:history="1">
        <w:r w:rsidRPr="00833B1C">
          <w:rPr>
            <w:rStyle w:val="Lienhypertexte"/>
          </w:rPr>
          <w:t>II</w:t>
        </w:r>
        <w:r>
          <w:rPr>
            <w:webHidden/>
          </w:rPr>
          <w:tab/>
        </w:r>
        <w:r>
          <w:rPr>
            <w:webHidden/>
          </w:rPr>
          <w:fldChar w:fldCharType="begin"/>
        </w:r>
        <w:r>
          <w:rPr>
            <w:webHidden/>
          </w:rPr>
          <w:instrText xml:space="preserve"> PAGEREF _Toc202203026 \h </w:instrText>
        </w:r>
        <w:r>
          <w:rPr>
            <w:webHidden/>
          </w:rPr>
        </w:r>
        <w:r>
          <w:rPr>
            <w:webHidden/>
          </w:rPr>
          <w:fldChar w:fldCharType="separate"/>
        </w:r>
        <w:r w:rsidR="00936B03">
          <w:rPr>
            <w:webHidden/>
          </w:rPr>
          <w:t>45</w:t>
        </w:r>
        <w:r>
          <w:rPr>
            <w:webHidden/>
          </w:rPr>
          <w:fldChar w:fldCharType="end"/>
        </w:r>
      </w:hyperlink>
    </w:p>
    <w:p w14:paraId="5BAB662F" w14:textId="28B12346" w:rsidR="00B65DFA" w:rsidRDefault="00B65DFA">
      <w:pPr>
        <w:pStyle w:val="TM1"/>
        <w:rPr>
          <w:rFonts w:asciiTheme="minorHAnsi" w:eastAsiaTheme="minorEastAsia" w:hAnsiTheme="minorHAnsi" w:cstheme="minorBidi"/>
          <w:bCs w:val="0"/>
          <w:iCs w:val="0"/>
          <w:color w:val="auto"/>
          <w:kern w:val="2"/>
          <w:sz w:val="24"/>
          <w:szCs w:val="24"/>
          <w14:ligatures w14:val="standardContextual"/>
        </w:rPr>
      </w:pPr>
      <w:hyperlink w:anchor="_Toc202203027" w:history="1">
        <w:r w:rsidRPr="00833B1C">
          <w:rPr>
            <w:rStyle w:val="Lienhypertexte"/>
          </w:rPr>
          <w:t>III</w:t>
        </w:r>
        <w:r>
          <w:rPr>
            <w:webHidden/>
          </w:rPr>
          <w:tab/>
        </w:r>
        <w:r>
          <w:rPr>
            <w:webHidden/>
          </w:rPr>
          <w:fldChar w:fldCharType="begin"/>
        </w:r>
        <w:r>
          <w:rPr>
            <w:webHidden/>
          </w:rPr>
          <w:instrText xml:space="preserve"> PAGEREF _Toc202203027 \h </w:instrText>
        </w:r>
        <w:r>
          <w:rPr>
            <w:webHidden/>
          </w:rPr>
        </w:r>
        <w:r>
          <w:rPr>
            <w:webHidden/>
          </w:rPr>
          <w:fldChar w:fldCharType="separate"/>
        </w:r>
        <w:r w:rsidR="00936B03">
          <w:rPr>
            <w:webHidden/>
          </w:rPr>
          <w:t>84</w:t>
        </w:r>
        <w:r>
          <w:rPr>
            <w:webHidden/>
          </w:rPr>
          <w:fldChar w:fldCharType="end"/>
        </w:r>
      </w:hyperlink>
    </w:p>
    <w:p w14:paraId="597C050B" w14:textId="3F9B27EC" w:rsidR="00B65DFA" w:rsidRDefault="00B65DFA">
      <w:pPr>
        <w:pStyle w:val="TM1"/>
        <w:rPr>
          <w:rFonts w:asciiTheme="minorHAnsi" w:eastAsiaTheme="minorEastAsia" w:hAnsiTheme="minorHAnsi" w:cstheme="minorBidi"/>
          <w:bCs w:val="0"/>
          <w:iCs w:val="0"/>
          <w:color w:val="auto"/>
          <w:kern w:val="2"/>
          <w:sz w:val="24"/>
          <w:szCs w:val="24"/>
          <w14:ligatures w14:val="standardContextual"/>
        </w:rPr>
      </w:pPr>
      <w:hyperlink w:anchor="_Toc202203028" w:history="1">
        <w:r w:rsidRPr="00833B1C">
          <w:rPr>
            <w:rStyle w:val="Lienhypertexte"/>
          </w:rPr>
          <w:t>IV</w:t>
        </w:r>
        <w:r>
          <w:rPr>
            <w:webHidden/>
          </w:rPr>
          <w:tab/>
        </w:r>
        <w:r>
          <w:rPr>
            <w:webHidden/>
          </w:rPr>
          <w:fldChar w:fldCharType="begin"/>
        </w:r>
        <w:r>
          <w:rPr>
            <w:webHidden/>
          </w:rPr>
          <w:instrText xml:space="preserve"> PAGEREF _Toc202203028 \h </w:instrText>
        </w:r>
        <w:r>
          <w:rPr>
            <w:webHidden/>
          </w:rPr>
        </w:r>
        <w:r>
          <w:rPr>
            <w:webHidden/>
          </w:rPr>
          <w:fldChar w:fldCharType="separate"/>
        </w:r>
        <w:r w:rsidR="00936B03">
          <w:rPr>
            <w:webHidden/>
          </w:rPr>
          <w:t>127</w:t>
        </w:r>
        <w:r>
          <w:rPr>
            <w:webHidden/>
          </w:rPr>
          <w:fldChar w:fldCharType="end"/>
        </w:r>
      </w:hyperlink>
    </w:p>
    <w:p w14:paraId="05DA6D63" w14:textId="37372C8D" w:rsidR="00B65DFA" w:rsidRDefault="00B65DFA">
      <w:pPr>
        <w:pStyle w:val="TM1"/>
        <w:rPr>
          <w:rFonts w:asciiTheme="minorHAnsi" w:eastAsiaTheme="minorEastAsia" w:hAnsiTheme="minorHAnsi" w:cstheme="minorBidi"/>
          <w:bCs w:val="0"/>
          <w:iCs w:val="0"/>
          <w:color w:val="auto"/>
          <w:kern w:val="2"/>
          <w:sz w:val="24"/>
          <w:szCs w:val="24"/>
          <w14:ligatures w14:val="standardContextual"/>
        </w:rPr>
      </w:pPr>
      <w:hyperlink w:anchor="_Toc202203029" w:history="1">
        <w:r w:rsidRPr="00833B1C">
          <w:rPr>
            <w:rStyle w:val="Lienhypertexte"/>
          </w:rPr>
          <w:t>V</w:t>
        </w:r>
        <w:r>
          <w:rPr>
            <w:webHidden/>
          </w:rPr>
          <w:tab/>
        </w:r>
        <w:r>
          <w:rPr>
            <w:webHidden/>
          </w:rPr>
          <w:fldChar w:fldCharType="begin"/>
        </w:r>
        <w:r>
          <w:rPr>
            <w:webHidden/>
          </w:rPr>
          <w:instrText xml:space="preserve"> PAGEREF _Toc202203029 \h </w:instrText>
        </w:r>
        <w:r>
          <w:rPr>
            <w:webHidden/>
          </w:rPr>
        </w:r>
        <w:r>
          <w:rPr>
            <w:webHidden/>
          </w:rPr>
          <w:fldChar w:fldCharType="separate"/>
        </w:r>
        <w:r w:rsidR="00936B03">
          <w:rPr>
            <w:webHidden/>
          </w:rPr>
          <w:t>167</w:t>
        </w:r>
        <w:r>
          <w:rPr>
            <w:webHidden/>
          </w:rPr>
          <w:fldChar w:fldCharType="end"/>
        </w:r>
      </w:hyperlink>
    </w:p>
    <w:p w14:paraId="27A32225" w14:textId="6C544886" w:rsidR="00B65DFA" w:rsidRDefault="00B65DFA">
      <w:pPr>
        <w:pStyle w:val="TM1"/>
        <w:rPr>
          <w:rFonts w:asciiTheme="minorHAnsi" w:eastAsiaTheme="minorEastAsia" w:hAnsiTheme="minorHAnsi" w:cstheme="minorBidi"/>
          <w:bCs w:val="0"/>
          <w:iCs w:val="0"/>
          <w:color w:val="auto"/>
          <w:kern w:val="2"/>
          <w:sz w:val="24"/>
          <w:szCs w:val="24"/>
          <w14:ligatures w14:val="standardContextual"/>
        </w:rPr>
      </w:pPr>
      <w:hyperlink w:anchor="_Toc202203030" w:history="1">
        <w:r w:rsidRPr="00833B1C">
          <w:rPr>
            <w:rStyle w:val="Lienhypertexte"/>
          </w:rPr>
          <w:t>À propos de cette édition élec</w:t>
        </w:r>
        <w:r w:rsidRPr="00833B1C">
          <w:rPr>
            <w:rStyle w:val="Lienhypertexte"/>
          </w:rPr>
          <w:t>t</w:t>
        </w:r>
        <w:r w:rsidRPr="00833B1C">
          <w:rPr>
            <w:rStyle w:val="Lienhypertexte"/>
          </w:rPr>
          <w:t>ronique</w:t>
        </w:r>
        <w:r>
          <w:rPr>
            <w:webHidden/>
          </w:rPr>
          <w:tab/>
        </w:r>
        <w:r>
          <w:rPr>
            <w:webHidden/>
          </w:rPr>
          <w:fldChar w:fldCharType="begin"/>
        </w:r>
        <w:r>
          <w:rPr>
            <w:webHidden/>
          </w:rPr>
          <w:instrText xml:space="preserve"> PAGEREF _Toc202203030 \h </w:instrText>
        </w:r>
        <w:r>
          <w:rPr>
            <w:webHidden/>
          </w:rPr>
        </w:r>
        <w:r>
          <w:rPr>
            <w:webHidden/>
          </w:rPr>
          <w:fldChar w:fldCharType="separate"/>
        </w:r>
        <w:r w:rsidR="00936B03">
          <w:rPr>
            <w:webHidden/>
          </w:rPr>
          <w:t>214</w:t>
        </w:r>
        <w:r>
          <w:rPr>
            <w:webHidden/>
          </w:rPr>
          <w:fldChar w:fldCharType="end"/>
        </w:r>
      </w:hyperlink>
    </w:p>
    <w:p w14:paraId="331765BE" w14:textId="38619B3E" w:rsidR="00000000" w:rsidRDefault="00000000">
      <w:r>
        <w:fldChar w:fldCharType="end"/>
      </w:r>
    </w:p>
    <w:p w14:paraId="315E7883" w14:textId="77777777" w:rsidR="007573A7" w:rsidRDefault="00000000" w:rsidP="007573A7">
      <w:pPr>
        <w:pStyle w:val="Titre1"/>
      </w:pPr>
      <w:bookmarkStart w:id="0" w:name="bookmark1"/>
      <w:bookmarkStart w:id="1" w:name="_Toc202203025"/>
      <w:bookmarkEnd w:id="0"/>
      <w:r>
        <w:lastRenderedPageBreak/>
        <w:t>I</w:t>
      </w:r>
      <w:bookmarkEnd w:id="1"/>
    </w:p>
    <w:p w14:paraId="24F6AE2F" w14:textId="77777777" w:rsidR="007573A7" w:rsidRDefault="007573A7">
      <w:r>
        <w:t>— </w:t>
      </w:r>
      <w:r w:rsidR="00000000">
        <w:t>Avez-vous déjà roulé vite en auto</w:t>
      </w:r>
      <w:r>
        <w:t xml:space="preserve"> ? </w:t>
      </w:r>
      <w:r w:rsidR="00000000">
        <w:t>demandai-je à Ellen</w:t>
      </w:r>
      <w:r>
        <w:t>.</w:t>
      </w:r>
    </w:p>
    <w:p w14:paraId="5AC27C0D" w14:textId="77777777" w:rsidR="007573A7" w:rsidRDefault="00000000">
      <w:r>
        <w:t>Nous quittions l</w:t>
      </w:r>
      <w:r w:rsidR="007573A7">
        <w:t>’</w:t>
      </w:r>
      <w:r>
        <w:t>allée sablée du Country Club pour pre</w:t>
      </w:r>
      <w:r>
        <w:t>n</w:t>
      </w:r>
      <w:r>
        <w:t>dre la route 49</w:t>
      </w:r>
      <w:r w:rsidR="007573A7">
        <w:t>.</w:t>
      </w:r>
    </w:p>
    <w:p w14:paraId="7EADB69C" w14:textId="77777777" w:rsidR="007573A7" w:rsidRDefault="007573A7">
      <w:r>
        <w:t>— </w:t>
      </w:r>
      <w:r w:rsidR="00000000">
        <w:t>J</w:t>
      </w:r>
      <w:r>
        <w:t>’</w:t>
      </w:r>
      <w:r w:rsidR="00000000">
        <w:t>ai fait du cent vingt</w:t>
      </w:r>
      <w:r>
        <w:t xml:space="preserve">, </w:t>
      </w:r>
      <w:r w:rsidR="00000000">
        <w:t>dit-elle</w:t>
      </w:r>
      <w:r>
        <w:t>.</w:t>
      </w:r>
    </w:p>
    <w:p w14:paraId="5CA3B1EA" w14:textId="77777777" w:rsidR="007573A7" w:rsidRDefault="007573A7">
      <w:r>
        <w:t>— </w:t>
      </w:r>
      <w:r w:rsidR="00000000">
        <w:t>Ce n</w:t>
      </w:r>
      <w:r>
        <w:t>’</w:t>
      </w:r>
      <w:r w:rsidR="00000000">
        <w:t>est rien</w:t>
      </w:r>
      <w:r>
        <w:t xml:space="preserve">. </w:t>
      </w:r>
      <w:r w:rsidR="00000000">
        <w:t>Surveillez l</w:t>
      </w:r>
      <w:r>
        <w:t>’</w:t>
      </w:r>
      <w:r w:rsidR="00000000">
        <w:t>indicateur de vitesse</w:t>
      </w:r>
      <w:r>
        <w:t xml:space="preserve"> ; </w:t>
      </w:r>
      <w:r w:rsidR="00000000">
        <w:t>vous me préviendrez lorsqu</w:t>
      </w:r>
      <w:r>
        <w:t>’</w:t>
      </w:r>
      <w:r w:rsidR="00000000">
        <w:t>il marquera cent cinquante</w:t>
      </w:r>
      <w:r>
        <w:t>.</w:t>
      </w:r>
    </w:p>
    <w:p w14:paraId="403ED214" w14:textId="77777777" w:rsidR="007573A7" w:rsidRDefault="007573A7">
      <w:r>
        <w:t>— </w:t>
      </w:r>
      <w:r w:rsidR="00000000">
        <w:t>Vous allez nous tuer</w:t>
      </w:r>
      <w:r>
        <w:t xml:space="preserve">, </w:t>
      </w:r>
      <w:r w:rsidR="00000000">
        <w:t>dit-elle</w:t>
      </w:r>
      <w:r>
        <w:t xml:space="preserve">, </w:t>
      </w:r>
      <w:r w:rsidR="00000000">
        <w:t>très calme</w:t>
      </w:r>
      <w:r>
        <w:t>.</w:t>
      </w:r>
    </w:p>
    <w:p w14:paraId="49BBFC1C" w14:textId="77777777" w:rsidR="007573A7" w:rsidRDefault="007573A7">
      <w:r>
        <w:t>— </w:t>
      </w:r>
      <w:r w:rsidR="00000000">
        <w:t>Peut-être</w:t>
      </w:r>
      <w:r>
        <w:t xml:space="preserve"> ; </w:t>
      </w:r>
      <w:r w:rsidR="00000000">
        <w:t>si un pneu éclatait</w:t>
      </w:r>
      <w:r>
        <w:t> !</w:t>
      </w:r>
    </w:p>
    <w:p w14:paraId="2B8B872A" w14:textId="77777777" w:rsidR="007573A7" w:rsidRDefault="00000000">
      <w:r>
        <w:t>Sur un parcours d</w:t>
      </w:r>
      <w:r w:rsidR="007573A7">
        <w:t>’</w:t>
      </w:r>
      <w:r>
        <w:t>une dizaine de milles</w:t>
      </w:r>
      <w:r w:rsidR="007573A7">
        <w:t xml:space="preserve">, </w:t>
      </w:r>
      <w:r>
        <w:t>la route 49 trave</w:t>
      </w:r>
      <w:r>
        <w:t>r</w:t>
      </w:r>
      <w:r>
        <w:t>sait en ligne droite la plaine déserte</w:t>
      </w:r>
      <w:r w:rsidR="007573A7">
        <w:t xml:space="preserve">. </w:t>
      </w:r>
      <w:r>
        <w:t>La nuit d</w:t>
      </w:r>
      <w:r w:rsidR="007573A7">
        <w:t>’</w:t>
      </w:r>
      <w:r>
        <w:t>août était à la fois obscure et lumineuse</w:t>
      </w:r>
      <w:r w:rsidR="007573A7">
        <w:t xml:space="preserve">. </w:t>
      </w:r>
      <w:r>
        <w:t>Sous la nappe jaunâtre des phares</w:t>
      </w:r>
      <w:r w:rsidR="007573A7">
        <w:t xml:space="preserve">, </w:t>
      </w:r>
      <w:r>
        <w:t>le m</w:t>
      </w:r>
      <w:r>
        <w:t>a</w:t>
      </w:r>
      <w:r>
        <w:t>cadam luisait</w:t>
      </w:r>
      <w:r w:rsidR="007573A7">
        <w:t xml:space="preserve">. </w:t>
      </w:r>
      <w:r>
        <w:t>Ma nouvelle voiture était longue</w:t>
      </w:r>
      <w:r w:rsidR="007573A7">
        <w:t xml:space="preserve">, </w:t>
      </w:r>
      <w:r>
        <w:t>lourde</w:t>
      </w:r>
      <w:r w:rsidR="007573A7">
        <w:t xml:space="preserve">, </w:t>
      </w:r>
      <w:r>
        <w:t>basse</w:t>
      </w:r>
      <w:r w:rsidR="007573A7">
        <w:t xml:space="preserve"> ; </w:t>
      </w:r>
      <w:r>
        <w:t>le pare-brise était construit en forme de proue</w:t>
      </w:r>
      <w:r w:rsidR="007573A7">
        <w:t>.</w:t>
      </w:r>
    </w:p>
    <w:p w14:paraId="3502DD86" w14:textId="77777777" w:rsidR="007573A7" w:rsidRDefault="00000000">
      <w:r>
        <w:t>J</w:t>
      </w:r>
      <w:r w:rsidR="007573A7">
        <w:t>’</w:t>
      </w:r>
      <w:r>
        <w:t>appuyai doucement sur l</w:t>
      </w:r>
      <w:r w:rsidR="007573A7">
        <w:t>’</w:t>
      </w:r>
      <w:r>
        <w:t>accélérateur</w:t>
      </w:r>
      <w:r w:rsidR="007573A7">
        <w:t xml:space="preserve">. </w:t>
      </w:r>
      <w:r>
        <w:t>Par degrés</w:t>
      </w:r>
      <w:r w:rsidR="007573A7">
        <w:t xml:space="preserve">, </w:t>
      </w:r>
      <w:r>
        <w:t>la v</w:t>
      </w:r>
      <w:r>
        <w:t>i</w:t>
      </w:r>
      <w:r>
        <w:t>tesse augmentait</w:t>
      </w:r>
      <w:r w:rsidR="007573A7">
        <w:t xml:space="preserve">. </w:t>
      </w:r>
      <w:r>
        <w:t>J</w:t>
      </w:r>
      <w:r w:rsidR="007573A7">
        <w:t>’</w:t>
      </w:r>
      <w:r>
        <w:t>entendais</w:t>
      </w:r>
      <w:r w:rsidR="007573A7">
        <w:t xml:space="preserve">, </w:t>
      </w:r>
      <w:r>
        <w:t>au-dessus du sifflement du vent et du ronflement du moteur</w:t>
      </w:r>
      <w:r w:rsidR="007573A7">
        <w:t xml:space="preserve">, </w:t>
      </w:r>
      <w:r>
        <w:t>Ellen qui annonçait</w:t>
      </w:r>
      <w:r w:rsidR="007573A7">
        <w:t>… « </w:t>
      </w:r>
      <w:r>
        <w:t>Cent vingt</w:t>
      </w:r>
      <w:r w:rsidR="007573A7">
        <w:t xml:space="preserve">… </w:t>
      </w:r>
      <w:r>
        <w:t>Cent trente</w:t>
      </w:r>
      <w:r w:rsidR="007573A7">
        <w:t xml:space="preserve">… </w:t>
      </w:r>
      <w:r>
        <w:t>Cent quarante</w:t>
      </w:r>
      <w:r w:rsidR="007573A7">
        <w:t>… »</w:t>
      </w:r>
      <w:r>
        <w:t xml:space="preserve"> Après avoir tenu cette vitesse pendant une minute j</w:t>
      </w:r>
      <w:r w:rsidR="007573A7">
        <w:t>’</w:t>
      </w:r>
      <w:r>
        <w:t>appuyai à fond sur l</w:t>
      </w:r>
      <w:r w:rsidR="007573A7">
        <w:t>’</w:t>
      </w:r>
      <w:r>
        <w:t>accélérateur</w:t>
      </w:r>
      <w:r w:rsidR="007573A7">
        <w:t>.</w:t>
      </w:r>
    </w:p>
    <w:p w14:paraId="4304476C" w14:textId="22CD31F9" w:rsidR="00000000" w:rsidRDefault="00000000">
      <w:r>
        <w:t>La voix égale d</w:t>
      </w:r>
      <w:r w:rsidR="007573A7">
        <w:t>’</w:t>
      </w:r>
      <w:r>
        <w:t>Ellen annonça</w:t>
      </w:r>
      <w:r w:rsidR="007573A7">
        <w:t> : « </w:t>
      </w:r>
      <w:r>
        <w:t>Cent cinquante-cinq</w:t>
      </w:r>
      <w:r w:rsidR="007573A7">
        <w:t>. »</w:t>
      </w:r>
    </w:p>
    <w:p w14:paraId="74D18928" w14:textId="77777777" w:rsidR="007573A7" w:rsidRDefault="00000000">
      <w:r>
        <w:t>Loin devant nous</w:t>
      </w:r>
      <w:r w:rsidR="007573A7">
        <w:t xml:space="preserve">, </w:t>
      </w:r>
      <w:r>
        <w:t>j</w:t>
      </w:r>
      <w:r w:rsidR="007573A7">
        <w:t>’</w:t>
      </w:r>
      <w:r>
        <w:t>aperçus sur la route les phares d</w:t>
      </w:r>
      <w:r w:rsidR="007573A7">
        <w:t>’</w:t>
      </w:r>
      <w:r>
        <w:t>une voiture</w:t>
      </w:r>
      <w:r w:rsidR="007573A7">
        <w:t xml:space="preserve">. </w:t>
      </w:r>
      <w:r>
        <w:t>Je relevai le pied</w:t>
      </w:r>
      <w:r w:rsidR="007573A7">
        <w:t xml:space="preserve">. </w:t>
      </w:r>
      <w:r>
        <w:t>La vitesse descendit à quatre-vingts</w:t>
      </w:r>
      <w:r w:rsidR="007573A7">
        <w:t xml:space="preserve">. </w:t>
      </w:r>
      <w:r>
        <w:t>Un peu plus loin</w:t>
      </w:r>
      <w:r w:rsidR="007573A7">
        <w:t xml:space="preserve">, </w:t>
      </w:r>
      <w:r>
        <w:t>j</w:t>
      </w:r>
      <w:r w:rsidR="007573A7">
        <w:t>’</w:t>
      </w:r>
      <w:r>
        <w:t>obliquai à droite et j</w:t>
      </w:r>
      <w:r w:rsidR="007573A7">
        <w:t>’</w:t>
      </w:r>
      <w:r>
        <w:t xml:space="preserve">arrêtai mon </w:t>
      </w:r>
      <w:r>
        <w:lastRenderedPageBreak/>
        <w:t xml:space="preserve">cabriolet sur le </w:t>
      </w:r>
      <w:proofErr w:type="spellStart"/>
      <w:r>
        <w:t>bas côté</w:t>
      </w:r>
      <w:proofErr w:type="spellEnd"/>
      <w:r w:rsidR="007573A7">
        <w:t xml:space="preserve">, </w:t>
      </w:r>
      <w:r>
        <w:t>à l</w:t>
      </w:r>
      <w:r w:rsidR="007573A7">
        <w:t>’</w:t>
      </w:r>
      <w:r>
        <w:t xml:space="preserve">endroit où la 49 coupe la route de </w:t>
      </w:r>
      <w:proofErr w:type="spellStart"/>
      <w:r>
        <w:t>Graystone</w:t>
      </w:r>
      <w:proofErr w:type="spellEnd"/>
      <w:r w:rsidR="007573A7">
        <w:t>.</w:t>
      </w:r>
    </w:p>
    <w:p w14:paraId="609E60CF" w14:textId="77777777" w:rsidR="007573A7" w:rsidRDefault="00000000">
      <w:r>
        <w:t>Ellen</w:t>
      </w:r>
      <w:r w:rsidR="007573A7">
        <w:t xml:space="preserve">, </w:t>
      </w:r>
      <w:r>
        <w:t>confortablement assise</w:t>
      </w:r>
      <w:r w:rsidR="007573A7">
        <w:t xml:space="preserve">, </w:t>
      </w:r>
      <w:r>
        <w:t>jambes allongées</w:t>
      </w:r>
      <w:r w:rsidR="007573A7">
        <w:t xml:space="preserve">, </w:t>
      </w:r>
      <w:r>
        <w:t>rega</w:t>
      </w:r>
      <w:r>
        <w:t>r</w:t>
      </w:r>
      <w:r>
        <w:t>dait encore le cadran indicateur de vitesse</w:t>
      </w:r>
      <w:r w:rsidR="007573A7">
        <w:t>.</w:t>
      </w:r>
    </w:p>
    <w:p w14:paraId="68A4B988" w14:textId="77777777" w:rsidR="007573A7" w:rsidRDefault="007573A7">
      <w:r>
        <w:t>— </w:t>
      </w:r>
      <w:r w:rsidR="00000000">
        <w:t>Vous avez du cran</w:t>
      </w:r>
      <w:r>
        <w:t xml:space="preserve">, </w:t>
      </w:r>
      <w:r w:rsidR="00000000">
        <w:t>dis-je</w:t>
      </w:r>
      <w:r>
        <w:t xml:space="preserve">. </w:t>
      </w:r>
      <w:r w:rsidR="00000000">
        <w:t>Est-ce que cela vous a fait du bien</w:t>
      </w:r>
      <w:r>
        <w:t> ?</w:t>
      </w:r>
    </w:p>
    <w:p w14:paraId="3627A0C5" w14:textId="77777777" w:rsidR="007573A7" w:rsidRDefault="007573A7">
      <w:r>
        <w:t>— </w:t>
      </w:r>
      <w:r w:rsidR="00000000">
        <w:t>Oui</w:t>
      </w:r>
      <w:r>
        <w:t xml:space="preserve">, </w:t>
      </w:r>
      <w:r w:rsidR="00000000">
        <w:t>fit-elle</w:t>
      </w:r>
      <w:r>
        <w:t xml:space="preserve">. </w:t>
      </w:r>
      <w:r w:rsidR="00000000">
        <w:t>J</w:t>
      </w:r>
      <w:r>
        <w:t>’</w:t>
      </w:r>
      <w:r w:rsidR="00000000">
        <w:t>en avais besoin pour détendre mes nerfs</w:t>
      </w:r>
      <w:r>
        <w:t xml:space="preserve">. </w:t>
      </w:r>
      <w:r w:rsidR="00000000">
        <w:t>Voulez-vous me donner une cigarette</w:t>
      </w:r>
      <w:r>
        <w:t> ?</w:t>
      </w:r>
    </w:p>
    <w:p w14:paraId="67B842E5" w14:textId="77777777" w:rsidR="007573A7" w:rsidRDefault="00000000">
      <w:r>
        <w:t>Nous fumâmes en silence</w:t>
      </w:r>
      <w:r w:rsidR="007573A7">
        <w:t xml:space="preserve">. </w:t>
      </w:r>
      <w:r>
        <w:t>Je savais qu</w:t>
      </w:r>
      <w:r w:rsidR="007573A7">
        <w:t>’</w:t>
      </w:r>
      <w:r>
        <w:t>elle avait quitté la salle de bal pour me parler</w:t>
      </w:r>
      <w:r w:rsidR="007573A7">
        <w:t xml:space="preserve">, </w:t>
      </w:r>
      <w:r>
        <w:t>et je voulais lui laisser le temps de mener la chose à son gré</w:t>
      </w:r>
      <w:r w:rsidR="007573A7">
        <w:t xml:space="preserve">. </w:t>
      </w:r>
      <w:r>
        <w:t>Il ne m</w:t>
      </w:r>
      <w:r w:rsidR="007573A7">
        <w:t>’</w:t>
      </w:r>
      <w:r>
        <w:t>arrivait pas souvent d</w:t>
      </w:r>
      <w:r w:rsidR="007573A7">
        <w:t>’</w:t>
      </w:r>
      <w:r>
        <w:t>être seul à seul avec Ellen Robinson</w:t>
      </w:r>
      <w:r w:rsidR="007573A7">
        <w:t xml:space="preserve"> : </w:t>
      </w:r>
      <w:r>
        <w:t>je la rencontrais au Club</w:t>
      </w:r>
      <w:r w:rsidR="007573A7">
        <w:t xml:space="preserve">, </w:t>
      </w:r>
      <w:r>
        <w:t>parfois chez des amis communs</w:t>
      </w:r>
      <w:r w:rsidR="007573A7">
        <w:t xml:space="preserve"> ; </w:t>
      </w:r>
      <w:r>
        <w:t>nous échangions quelques mots</w:t>
      </w:r>
      <w:r w:rsidR="007573A7">
        <w:t xml:space="preserve">… </w:t>
      </w:r>
      <w:r>
        <w:t>c</w:t>
      </w:r>
      <w:r w:rsidR="007573A7">
        <w:t>’</w:t>
      </w:r>
      <w:r>
        <w:t>était tout</w:t>
      </w:r>
      <w:r w:rsidR="007573A7">
        <w:t>.</w:t>
      </w:r>
    </w:p>
    <w:p w14:paraId="33A4C24F" w14:textId="77777777" w:rsidR="007573A7" w:rsidRDefault="00000000">
      <w:r>
        <w:t>Nous étions en quelque sorte ennemis héréditaires</w:t>
      </w:r>
      <w:r w:rsidR="007573A7">
        <w:t xml:space="preserve">. </w:t>
      </w:r>
      <w:r>
        <w:t>La lu</w:t>
      </w:r>
      <w:r>
        <w:t>t</w:t>
      </w:r>
      <w:r>
        <w:t>te des Spence et des Robinson avait commencé bien avant que nous fussions nés</w:t>
      </w:r>
      <w:r w:rsidR="007573A7">
        <w:t xml:space="preserve">, </w:t>
      </w:r>
      <w:r>
        <w:t>et nos parents avaient décidé qu</w:t>
      </w:r>
      <w:r w:rsidR="007573A7">
        <w:t>’</w:t>
      </w:r>
      <w:r>
        <w:t>en venant au monde nous éprouverions l</w:t>
      </w:r>
      <w:r w:rsidR="007573A7">
        <w:t>’</w:t>
      </w:r>
      <w:r>
        <w:t>un pour l</w:t>
      </w:r>
      <w:r w:rsidR="007573A7">
        <w:t>’</w:t>
      </w:r>
      <w:r>
        <w:t>autre une haine instin</w:t>
      </w:r>
      <w:r>
        <w:t>c</w:t>
      </w:r>
      <w:r>
        <w:t>tive</w:t>
      </w:r>
      <w:r w:rsidR="007573A7">
        <w:t xml:space="preserve">. </w:t>
      </w:r>
      <w:r>
        <w:t>Mon père nourrit soigneusement cette antipathie pour les Robinson</w:t>
      </w:r>
      <w:r w:rsidR="007573A7">
        <w:t xml:space="preserve">, </w:t>
      </w:r>
      <w:r>
        <w:t>mais quoi qu</w:t>
      </w:r>
      <w:r w:rsidR="007573A7">
        <w:t>’</w:t>
      </w:r>
      <w:r>
        <w:t>il fît</w:t>
      </w:r>
      <w:r w:rsidR="007573A7">
        <w:t xml:space="preserve">, </w:t>
      </w:r>
      <w:r>
        <w:t xml:space="preserve">je ne </w:t>
      </w:r>
      <w:proofErr w:type="spellStart"/>
      <w:r>
        <w:t>pus</w:t>
      </w:r>
      <w:proofErr w:type="spellEnd"/>
      <w:r>
        <w:t xml:space="preserve"> jamais détester E</w:t>
      </w:r>
      <w:r>
        <w:t>l</w:t>
      </w:r>
      <w:r>
        <w:t>len</w:t>
      </w:r>
      <w:r w:rsidR="007573A7">
        <w:t xml:space="preserve">. </w:t>
      </w:r>
      <w:r>
        <w:t>À sept ans</w:t>
      </w:r>
      <w:r w:rsidR="007573A7">
        <w:t xml:space="preserve">, </w:t>
      </w:r>
      <w:r>
        <w:t>elle avait des tresses blondes</w:t>
      </w:r>
      <w:r w:rsidR="007573A7">
        <w:t xml:space="preserve">, </w:t>
      </w:r>
      <w:r>
        <w:t>d</w:t>
      </w:r>
      <w:r w:rsidR="007573A7">
        <w:t>’</w:t>
      </w:r>
      <w:r>
        <w:t>adorables yeux bleus</w:t>
      </w:r>
      <w:r w:rsidR="007573A7">
        <w:t xml:space="preserve">, </w:t>
      </w:r>
      <w:r>
        <w:t>et elle grimpait aux arbres ou jouait à la balle co</w:t>
      </w:r>
      <w:r>
        <w:t>m</w:t>
      </w:r>
      <w:r>
        <w:t>me un garçon</w:t>
      </w:r>
      <w:r w:rsidR="007573A7">
        <w:t xml:space="preserve">. </w:t>
      </w:r>
      <w:r>
        <w:t>Elle me plaisait</w:t>
      </w:r>
      <w:r w:rsidR="007573A7">
        <w:t xml:space="preserve">. </w:t>
      </w:r>
      <w:r>
        <w:t>Mais mon père me corrigeait durement à ch</w:t>
      </w:r>
      <w:r>
        <w:t>a</w:t>
      </w:r>
      <w:r>
        <w:t>que fois qu</w:t>
      </w:r>
      <w:r w:rsidR="007573A7">
        <w:t>’</w:t>
      </w:r>
      <w:r>
        <w:t>il me surprenait jouant avec elle ou la raccomp</w:t>
      </w:r>
      <w:r>
        <w:t>a</w:t>
      </w:r>
      <w:r>
        <w:t>gnant au sortir de l</w:t>
      </w:r>
      <w:r w:rsidR="007573A7">
        <w:t>’</w:t>
      </w:r>
      <w:r>
        <w:t>école</w:t>
      </w:r>
      <w:r w:rsidR="007573A7">
        <w:t xml:space="preserve">. </w:t>
      </w:r>
      <w:r>
        <w:t>Je décidai finalement que c</w:t>
      </w:r>
      <w:r w:rsidR="007573A7">
        <w:t>’</w:t>
      </w:r>
      <w:r>
        <w:t>était payer trop cher cette camaraderie</w:t>
      </w:r>
      <w:r w:rsidR="007573A7">
        <w:t xml:space="preserve">. </w:t>
      </w:r>
      <w:r>
        <w:t>Ellen avait maintenant vingt-deux ans</w:t>
      </w:r>
      <w:r w:rsidR="007573A7">
        <w:t xml:space="preserve">, </w:t>
      </w:r>
      <w:r>
        <w:t>et moi vingt-sept</w:t>
      </w:r>
      <w:r w:rsidR="007573A7">
        <w:t xml:space="preserve"> ; </w:t>
      </w:r>
      <w:r>
        <w:t>depuis de nombreuses années nous év</w:t>
      </w:r>
      <w:r>
        <w:t>i</w:t>
      </w:r>
      <w:r>
        <w:t>tions tacitement de nous rencontrer</w:t>
      </w:r>
      <w:r w:rsidR="007573A7">
        <w:t>.</w:t>
      </w:r>
    </w:p>
    <w:p w14:paraId="0AB5E2F9" w14:textId="77777777" w:rsidR="007573A7" w:rsidRDefault="00000000">
      <w:r>
        <w:lastRenderedPageBreak/>
        <w:t>Pourquoi m</w:t>
      </w:r>
      <w:r w:rsidR="007573A7">
        <w:t>’</w:t>
      </w:r>
      <w:r>
        <w:t>avait-elle demandé de l</w:t>
      </w:r>
      <w:r w:rsidR="007573A7">
        <w:t>’</w:t>
      </w:r>
      <w:r>
        <w:t>emmener dans ma voiture</w:t>
      </w:r>
      <w:r w:rsidR="007573A7">
        <w:t xml:space="preserve"> ? </w:t>
      </w:r>
      <w:r>
        <w:t>J</w:t>
      </w:r>
      <w:r w:rsidR="007573A7">
        <w:t>’</w:t>
      </w:r>
      <w:r>
        <w:t>éprouvais une méfiance instinctive pour tout ce que disait ou faisait un Robinson</w:t>
      </w:r>
      <w:r w:rsidR="007573A7">
        <w:t xml:space="preserve">. </w:t>
      </w:r>
      <w:r>
        <w:t>Je cherchais toujours quelque raison d</w:t>
      </w:r>
      <w:r w:rsidR="007573A7">
        <w:t>’</w:t>
      </w:r>
      <w:r>
        <w:t>agir tortueuse et cachée</w:t>
      </w:r>
      <w:r w:rsidR="007573A7">
        <w:t xml:space="preserve">… </w:t>
      </w:r>
      <w:r>
        <w:t>et je la découvrais souvent</w:t>
      </w:r>
      <w:r w:rsidR="007573A7">
        <w:t xml:space="preserve">. </w:t>
      </w:r>
      <w:r>
        <w:t>Ellen ressemblait bien plus à son oncle Andrew</w:t>
      </w:r>
      <w:r w:rsidR="007573A7">
        <w:t xml:space="preserve">, </w:t>
      </w:r>
      <w:r>
        <w:t>le grand homme de la famille</w:t>
      </w:r>
      <w:r w:rsidR="007573A7">
        <w:t xml:space="preserve">, </w:t>
      </w:r>
      <w:r>
        <w:t>qu</w:t>
      </w:r>
      <w:r w:rsidR="007573A7">
        <w:t>’</w:t>
      </w:r>
      <w:r>
        <w:t>à son père</w:t>
      </w:r>
      <w:r w:rsidR="007573A7">
        <w:t xml:space="preserve">, </w:t>
      </w:r>
      <w:r>
        <w:t>le juge</w:t>
      </w:r>
      <w:r w:rsidR="007573A7">
        <w:t xml:space="preserve">. </w:t>
      </w:r>
      <w:r>
        <w:t>Comme Andrew</w:t>
      </w:r>
      <w:r w:rsidR="007573A7">
        <w:t xml:space="preserve">, </w:t>
      </w:r>
      <w:r>
        <w:t>elle était froidement volontaire</w:t>
      </w:r>
      <w:r w:rsidR="007573A7">
        <w:t xml:space="preserve">, </w:t>
      </w:r>
      <w:r>
        <w:t>acharnée à forcer la victoire</w:t>
      </w:r>
      <w:r w:rsidR="007573A7">
        <w:t xml:space="preserve">. </w:t>
      </w:r>
      <w:r>
        <w:t>Lorsqu</w:t>
      </w:r>
      <w:r w:rsidR="007573A7">
        <w:t>’</w:t>
      </w:r>
      <w:r>
        <w:t>elle avait fait allusion à une promenade en voiture</w:t>
      </w:r>
      <w:r w:rsidR="007573A7">
        <w:t xml:space="preserve">, </w:t>
      </w:r>
      <w:r>
        <w:t>à gra</w:t>
      </w:r>
      <w:r>
        <w:t>n</w:t>
      </w:r>
      <w:r>
        <w:t>de vitesse</w:t>
      </w:r>
      <w:r w:rsidR="007573A7">
        <w:t xml:space="preserve">, </w:t>
      </w:r>
      <w:r>
        <w:t>elle n</w:t>
      </w:r>
      <w:r w:rsidR="007573A7">
        <w:t>’</w:t>
      </w:r>
      <w:r>
        <w:t>ignorait pas que j</w:t>
      </w:r>
      <w:r w:rsidR="007573A7">
        <w:t>’</w:t>
      </w:r>
      <w:r>
        <w:t>avais un cabriolet neuf et rapide</w:t>
      </w:r>
      <w:r w:rsidR="007573A7">
        <w:t xml:space="preserve">. </w:t>
      </w:r>
      <w:r>
        <w:t>J</w:t>
      </w:r>
      <w:r w:rsidR="007573A7">
        <w:t>’</w:t>
      </w:r>
      <w:r>
        <w:t>avais cédé</w:t>
      </w:r>
      <w:r w:rsidR="007573A7">
        <w:t xml:space="preserve">, </w:t>
      </w:r>
      <w:r>
        <w:t>poussé par la curiosité</w:t>
      </w:r>
      <w:r w:rsidR="007573A7">
        <w:t xml:space="preserve">. </w:t>
      </w:r>
      <w:r>
        <w:t>Maintenant</w:t>
      </w:r>
      <w:r w:rsidR="007573A7">
        <w:t xml:space="preserve">, </w:t>
      </w:r>
      <w:r>
        <w:t>j</w:t>
      </w:r>
      <w:r w:rsidR="007573A7">
        <w:t>’</w:t>
      </w:r>
      <w:r>
        <w:t>attendais qu</w:t>
      </w:r>
      <w:r w:rsidR="007573A7">
        <w:t>’</w:t>
      </w:r>
      <w:r>
        <w:t>elle voulût bien parler</w:t>
      </w:r>
      <w:r w:rsidR="007573A7">
        <w:t>.</w:t>
      </w:r>
    </w:p>
    <w:p w14:paraId="37340E79" w14:textId="77777777" w:rsidR="007573A7" w:rsidRDefault="007573A7">
      <w:r>
        <w:t>— </w:t>
      </w:r>
      <w:r w:rsidR="00000000">
        <w:t>Il faudra retourner au Club</w:t>
      </w:r>
      <w:r>
        <w:t xml:space="preserve">, </w:t>
      </w:r>
      <w:r w:rsidR="00000000">
        <w:t>dit-elle enfin</w:t>
      </w:r>
      <w:r>
        <w:t xml:space="preserve"> ; </w:t>
      </w:r>
      <w:r w:rsidR="00000000">
        <w:t>l</w:t>
      </w:r>
      <w:r>
        <w:t>’</w:t>
      </w:r>
      <w:r w:rsidR="00000000">
        <w:t>on va se d</w:t>
      </w:r>
      <w:r w:rsidR="00000000">
        <w:t>e</w:t>
      </w:r>
      <w:r w:rsidR="00000000">
        <w:t>mander où nous sommes allés</w:t>
      </w:r>
      <w:r>
        <w:t>.</w:t>
      </w:r>
    </w:p>
    <w:p w14:paraId="08E9D958" w14:textId="7ED11C35" w:rsidR="00000000" w:rsidRDefault="00000000">
      <w:r>
        <w:t>Je devais normalement répondre que nous pouvions e</w:t>
      </w:r>
      <w:r>
        <w:t>n</w:t>
      </w:r>
      <w:r>
        <w:t>core rester quelques minutes</w:t>
      </w:r>
      <w:r w:rsidR="007573A7">
        <w:t xml:space="preserve">. </w:t>
      </w:r>
      <w:r>
        <w:t>Au contraire</w:t>
      </w:r>
      <w:r w:rsidR="007573A7">
        <w:t xml:space="preserve">, </w:t>
      </w:r>
      <w:r>
        <w:t>me penchant vers le déclic du contact</w:t>
      </w:r>
      <w:r w:rsidR="007573A7">
        <w:t xml:space="preserve">, </w:t>
      </w:r>
      <w:r>
        <w:t>je dis</w:t>
      </w:r>
      <w:r w:rsidR="007573A7">
        <w:t> : « </w:t>
      </w:r>
      <w:r>
        <w:t>Si vous voulez</w:t>
      </w:r>
      <w:r w:rsidR="007573A7">
        <w:t>. »</w:t>
      </w:r>
    </w:p>
    <w:p w14:paraId="43CA347A" w14:textId="77777777" w:rsidR="007573A7" w:rsidRDefault="00000000">
      <w:r>
        <w:t>Elle posa la main sur mon bras</w:t>
      </w:r>
      <w:r w:rsidR="007573A7">
        <w:t> :</w:t>
      </w:r>
    </w:p>
    <w:p w14:paraId="607E7C9F" w14:textId="77777777" w:rsidR="007573A7" w:rsidRDefault="007573A7">
      <w:r>
        <w:t>— </w:t>
      </w:r>
      <w:r w:rsidR="00000000">
        <w:t>Attendez</w:t>
      </w:r>
      <w:r>
        <w:t xml:space="preserve">, </w:t>
      </w:r>
      <w:r w:rsidR="00000000">
        <w:t>murmura-t-elle</w:t>
      </w:r>
      <w:r>
        <w:t xml:space="preserve">. </w:t>
      </w:r>
      <w:r w:rsidR="00000000">
        <w:t>Après tout</w:t>
      </w:r>
      <w:r>
        <w:t xml:space="preserve">, </w:t>
      </w:r>
      <w:r w:rsidR="00000000">
        <w:t>cela n</w:t>
      </w:r>
      <w:r>
        <w:t>’</w:t>
      </w:r>
      <w:r w:rsidR="00000000">
        <w:t>a aucune importance</w:t>
      </w:r>
      <w:r>
        <w:t> !</w:t>
      </w:r>
    </w:p>
    <w:p w14:paraId="11D21CB1" w14:textId="77777777" w:rsidR="007573A7" w:rsidRDefault="007573A7">
      <w:r>
        <w:t>— </w:t>
      </w:r>
      <w:r w:rsidR="00000000">
        <w:t>Bien</w:t>
      </w:r>
      <w:r>
        <w:t xml:space="preserve">, </w:t>
      </w:r>
      <w:r w:rsidR="00000000">
        <w:t>dis-je</w:t>
      </w:r>
      <w:r>
        <w:t xml:space="preserve">, </w:t>
      </w:r>
      <w:r w:rsidR="00000000">
        <w:t>m</w:t>
      </w:r>
      <w:r>
        <w:t>’</w:t>
      </w:r>
      <w:r w:rsidR="00000000">
        <w:t>appuyant de nouveau contre le dossier</w:t>
      </w:r>
      <w:r>
        <w:t xml:space="preserve">. </w:t>
      </w:r>
      <w:r w:rsidR="00000000">
        <w:t>De quoi voulez-vous me parler</w:t>
      </w:r>
      <w:r>
        <w:t> ?</w:t>
      </w:r>
    </w:p>
    <w:p w14:paraId="49DAE81B" w14:textId="77777777" w:rsidR="007573A7" w:rsidRDefault="00000000">
      <w:r>
        <w:t>Cette attaque directe la fit sursauter</w:t>
      </w:r>
      <w:r w:rsidR="007573A7">
        <w:t xml:space="preserve">. </w:t>
      </w:r>
      <w:r>
        <w:t>Elle tira longuement sur sa cigarette puis la jeta par la portière ouverte</w:t>
      </w:r>
      <w:r w:rsidR="007573A7">
        <w:t>.</w:t>
      </w:r>
    </w:p>
    <w:p w14:paraId="23C8527B" w14:textId="77777777" w:rsidR="007573A7" w:rsidRDefault="007573A7">
      <w:r>
        <w:t>— </w:t>
      </w:r>
      <w:r w:rsidR="00000000">
        <w:t>Vous me détestez</w:t>
      </w:r>
      <w:r>
        <w:t xml:space="preserve">, </w:t>
      </w:r>
      <w:r w:rsidR="00000000">
        <w:t>n</w:t>
      </w:r>
      <w:r>
        <w:t>’</w:t>
      </w:r>
      <w:r w:rsidR="00000000">
        <w:t>est-ce pas</w:t>
      </w:r>
      <w:r>
        <w:t xml:space="preserve"> ? </w:t>
      </w:r>
      <w:r w:rsidR="00000000">
        <w:t>demanda-t-elle</w:t>
      </w:r>
      <w:r>
        <w:t>.</w:t>
      </w:r>
    </w:p>
    <w:p w14:paraId="4082A415" w14:textId="77777777" w:rsidR="007573A7" w:rsidRDefault="007573A7">
      <w:r>
        <w:t>— </w:t>
      </w:r>
      <w:r w:rsidR="00000000">
        <w:t>Pas le moins du monde</w:t>
      </w:r>
      <w:r>
        <w:t xml:space="preserve">. </w:t>
      </w:r>
      <w:r w:rsidR="00000000">
        <w:t>Souvenez-vous de notre enfance</w:t>
      </w:r>
      <w:r>
        <w:t xml:space="preserve">. </w:t>
      </w:r>
      <w:r w:rsidR="00000000">
        <w:t>Maintenant</w:t>
      </w:r>
      <w:r>
        <w:t xml:space="preserve">, </w:t>
      </w:r>
      <w:r w:rsidR="00000000">
        <w:t>nous ne nous voyons presque plus</w:t>
      </w:r>
      <w:r>
        <w:t>.</w:t>
      </w:r>
    </w:p>
    <w:p w14:paraId="452FF71C" w14:textId="77777777" w:rsidR="007573A7" w:rsidRDefault="007573A7">
      <w:r>
        <w:lastRenderedPageBreak/>
        <w:t>— </w:t>
      </w:r>
      <w:r w:rsidR="00000000">
        <w:t>Vous vous méfiez de moi</w:t>
      </w:r>
      <w:r>
        <w:t xml:space="preserve">, </w:t>
      </w:r>
      <w:r w:rsidR="00000000">
        <w:t>murmura-t-elle</w:t>
      </w:r>
      <w:r>
        <w:t xml:space="preserve"> ; </w:t>
      </w:r>
      <w:r w:rsidR="00000000">
        <w:t>comme si je complotais votre perte</w:t>
      </w:r>
      <w:r>
        <w:t xml:space="preserve"> ; </w:t>
      </w:r>
      <w:r w:rsidR="00000000">
        <w:t>même lorsque nous nous rencontrons par hasard au Club ou chez des amis</w:t>
      </w:r>
      <w:r>
        <w:t>.</w:t>
      </w:r>
    </w:p>
    <w:p w14:paraId="7F0FF87B" w14:textId="77777777" w:rsidR="007573A7" w:rsidRDefault="007573A7">
      <w:r>
        <w:t>— </w:t>
      </w:r>
      <w:r w:rsidR="00000000">
        <w:t>J</w:t>
      </w:r>
      <w:r>
        <w:t>’</w:t>
      </w:r>
      <w:r w:rsidR="00000000">
        <w:t>ai reçu tant de corrections à cause de vous</w:t>
      </w:r>
      <w:r>
        <w:t xml:space="preserve">, </w:t>
      </w:r>
      <w:r w:rsidR="00000000">
        <w:t>répondis-je en riant</w:t>
      </w:r>
      <w:r>
        <w:t xml:space="preserve">, </w:t>
      </w:r>
      <w:r w:rsidR="00000000">
        <w:t>que les coups ont dû m</w:t>
      </w:r>
      <w:r>
        <w:t>’</w:t>
      </w:r>
      <w:r w:rsidR="00000000">
        <w:t>inciter à la prudence</w:t>
      </w:r>
      <w:r>
        <w:t>.</w:t>
      </w:r>
    </w:p>
    <w:p w14:paraId="338FDB3C" w14:textId="77777777" w:rsidR="007573A7" w:rsidRDefault="007573A7">
      <w:r>
        <w:t>— </w:t>
      </w:r>
      <w:r w:rsidR="00000000">
        <w:t>Vous n</w:t>
      </w:r>
      <w:r>
        <w:t>’</w:t>
      </w:r>
      <w:r w:rsidR="00000000">
        <w:t>avez pourtant pas la réputation d</w:t>
      </w:r>
      <w:r>
        <w:t>’</w:t>
      </w:r>
      <w:r w:rsidR="00000000">
        <w:t>un homme pr</w:t>
      </w:r>
      <w:r w:rsidR="00000000">
        <w:t>u</w:t>
      </w:r>
      <w:r w:rsidR="00000000">
        <w:t>dent</w:t>
      </w:r>
      <w:r>
        <w:t>.</w:t>
      </w:r>
    </w:p>
    <w:p w14:paraId="418CDBD5" w14:textId="77777777" w:rsidR="007573A7" w:rsidRDefault="007573A7">
      <w:r>
        <w:t>— </w:t>
      </w:r>
      <w:r w:rsidR="00000000">
        <w:t xml:space="preserve">Depuis cinq ans que je dirige la </w:t>
      </w:r>
      <w:r w:rsidR="00000000">
        <w:rPr>
          <w:i/>
          <w:iCs/>
        </w:rPr>
        <w:t xml:space="preserve">Gazette </w:t>
      </w:r>
      <w:r w:rsidR="00000000">
        <w:t>j</w:t>
      </w:r>
      <w:r>
        <w:t>’</w:t>
      </w:r>
      <w:r w:rsidR="00000000">
        <w:t>ai appris à être circonspect</w:t>
      </w:r>
      <w:r>
        <w:t xml:space="preserve">, </w:t>
      </w:r>
      <w:r w:rsidR="00000000">
        <w:t>à me méfier de moi-même et des autres</w:t>
      </w:r>
      <w:r>
        <w:t xml:space="preserve">. </w:t>
      </w:r>
      <w:r w:rsidR="00000000">
        <w:t>Je suis tout disposé à changer d</w:t>
      </w:r>
      <w:r>
        <w:t>’</w:t>
      </w:r>
      <w:r w:rsidR="00000000">
        <w:t>attitude à votre égard</w:t>
      </w:r>
      <w:r>
        <w:t xml:space="preserve"> ; </w:t>
      </w:r>
      <w:r w:rsidR="00000000">
        <w:t>cela dépend de vous</w:t>
      </w:r>
      <w:r>
        <w:t>.</w:t>
      </w:r>
    </w:p>
    <w:p w14:paraId="79C3DB2D" w14:textId="77777777" w:rsidR="007573A7" w:rsidRDefault="00000000">
      <w:r>
        <w:t>Elle posa une main sur mon bras</w:t>
      </w:r>
      <w:r w:rsidR="007573A7">
        <w:t xml:space="preserve">, </w:t>
      </w:r>
      <w:r>
        <w:t>d</w:t>
      </w:r>
      <w:r w:rsidR="007573A7">
        <w:t>’</w:t>
      </w:r>
      <w:r>
        <w:t>un geste affectueux</w:t>
      </w:r>
      <w:r w:rsidR="007573A7">
        <w:t>.</w:t>
      </w:r>
    </w:p>
    <w:p w14:paraId="77B5CEDE" w14:textId="77777777" w:rsidR="007573A7" w:rsidRDefault="007573A7">
      <w:r>
        <w:t>— </w:t>
      </w:r>
      <w:r w:rsidR="00000000">
        <w:t>Entendu</w:t>
      </w:r>
      <w:r>
        <w:t xml:space="preserve">, </w:t>
      </w:r>
      <w:r w:rsidR="00000000">
        <w:t>Jerry</w:t>
      </w:r>
      <w:r>
        <w:t>.</w:t>
      </w:r>
    </w:p>
    <w:p w14:paraId="3ECCB2D7" w14:textId="77777777" w:rsidR="007573A7" w:rsidRDefault="00000000">
      <w:r>
        <w:t>Je posai à mon tour une main sur la sienne</w:t>
      </w:r>
      <w:r w:rsidR="007573A7">
        <w:t>.</w:t>
      </w:r>
    </w:p>
    <w:p w14:paraId="67D61D79" w14:textId="77777777" w:rsidR="007573A7" w:rsidRDefault="007573A7">
      <w:r>
        <w:t>— </w:t>
      </w:r>
      <w:r w:rsidR="00000000">
        <w:t>Nous voici rajeunis de quinze ans</w:t>
      </w:r>
      <w:r>
        <w:t xml:space="preserve">, </w:t>
      </w:r>
      <w:r w:rsidR="00000000">
        <w:t>dis-je</w:t>
      </w:r>
      <w:r>
        <w:t>.</w:t>
      </w:r>
    </w:p>
    <w:p w14:paraId="4CAA327A" w14:textId="77777777" w:rsidR="007573A7" w:rsidRDefault="007573A7">
      <w:r>
        <w:t>— </w:t>
      </w:r>
      <w:r w:rsidR="00000000">
        <w:t>J</w:t>
      </w:r>
      <w:r>
        <w:t>’</w:t>
      </w:r>
      <w:r w:rsidR="00000000">
        <w:t>espère que cette fois vous ne ferez pas battu</w:t>
      </w:r>
      <w:r>
        <w:t>.</w:t>
      </w:r>
    </w:p>
    <w:p w14:paraId="3E550BE6" w14:textId="77777777" w:rsidR="007573A7" w:rsidRDefault="007573A7">
      <w:r>
        <w:t>— </w:t>
      </w:r>
      <w:r w:rsidR="00000000">
        <w:t>C</w:t>
      </w:r>
      <w:r>
        <w:t>’</w:t>
      </w:r>
      <w:r w:rsidR="00000000">
        <w:t>est un risque que je suis prêt à courir</w:t>
      </w:r>
      <w:r>
        <w:t xml:space="preserve">, </w:t>
      </w:r>
      <w:r w:rsidR="00000000">
        <w:t>murmurai-je en souriant</w:t>
      </w:r>
      <w:r>
        <w:t xml:space="preserve">. </w:t>
      </w:r>
      <w:r w:rsidR="00000000">
        <w:t>Cependant</w:t>
      </w:r>
      <w:r>
        <w:t xml:space="preserve">, </w:t>
      </w:r>
      <w:r w:rsidR="00000000">
        <w:t>je n</w:t>
      </w:r>
      <w:r>
        <w:t>’</w:t>
      </w:r>
      <w:r w:rsidR="00000000">
        <w:t>ai pas l</w:t>
      </w:r>
      <w:r>
        <w:t>’</w:t>
      </w:r>
      <w:r w:rsidR="00000000">
        <w:t>intention d</w:t>
      </w:r>
      <w:r>
        <w:t>’</w:t>
      </w:r>
      <w:r w:rsidR="00000000">
        <w:t>abandonner toute prudence</w:t>
      </w:r>
      <w:r>
        <w:t xml:space="preserve"> : </w:t>
      </w:r>
      <w:r w:rsidR="00000000">
        <w:t>j</w:t>
      </w:r>
      <w:r>
        <w:t>’</w:t>
      </w:r>
      <w:r w:rsidR="00000000">
        <w:t>ai vu trop de films dont les héroïnes ressemblaient à Mata-Hari</w:t>
      </w:r>
      <w:r>
        <w:t>.</w:t>
      </w:r>
    </w:p>
    <w:p w14:paraId="6F766D07" w14:textId="77777777" w:rsidR="007573A7" w:rsidRDefault="00000000">
      <w:r>
        <w:t>J</w:t>
      </w:r>
      <w:r w:rsidR="007573A7">
        <w:t>’</w:t>
      </w:r>
      <w:r>
        <w:t>avais dit cela d</w:t>
      </w:r>
      <w:r w:rsidR="007573A7">
        <w:t>’</w:t>
      </w:r>
      <w:r>
        <w:t>un ton plaisant</w:t>
      </w:r>
      <w:r w:rsidR="007573A7">
        <w:t xml:space="preserve">. </w:t>
      </w:r>
      <w:r>
        <w:t>Elle répondit gravement</w:t>
      </w:r>
      <w:r w:rsidR="007573A7">
        <w:t> :</w:t>
      </w:r>
    </w:p>
    <w:p w14:paraId="45D1B823" w14:textId="77777777" w:rsidR="007573A7" w:rsidRDefault="007573A7">
      <w:r>
        <w:t>— </w:t>
      </w:r>
      <w:r w:rsidR="00000000">
        <w:t>Je ne suis pas une espionne</w:t>
      </w:r>
      <w:r>
        <w:t xml:space="preserve">. </w:t>
      </w:r>
      <w:r w:rsidR="00000000">
        <w:t>Si mon oncle Andrew che</w:t>
      </w:r>
      <w:r w:rsidR="00000000">
        <w:t>r</w:t>
      </w:r>
      <w:r w:rsidR="00000000">
        <w:t>che à se renseigner</w:t>
      </w:r>
      <w:r>
        <w:t xml:space="preserve">, </w:t>
      </w:r>
      <w:r w:rsidR="00000000">
        <w:t>il peut le faire sans avoir recours à moi</w:t>
      </w:r>
      <w:r>
        <w:t xml:space="preserve">. </w:t>
      </w:r>
      <w:r w:rsidR="00000000">
        <w:t>La politique ne m</w:t>
      </w:r>
      <w:r>
        <w:t>’</w:t>
      </w:r>
      <w:r w:rsidR="00000000">
        <w:t>intéresse pas</w:t>
      </w:r>
      <w:r>
        <w:t xml:space="preserve"> ; </w:t>
      </w:r>
      <w:r w:rsidR="00000000">
        <w:t>ce n</w:t>
      </w:r>
      <w:r>
        <w:t>’</w:t>
      </w:r>
      <w:r w:rsidR="00000000">
        <w:t>est pas une chose très pr</w:t>
      </w:r>
      <w:r w:rsidR="00000000">
        <w:t>o</w:t>
      </w:r>
      <w:r w:rsidR="00000000">
        <w:t>pre</w:t>
      </w:r>
      <w:r>
        <w:t xml:space="preserve"> ! </w:t>
      </w:r>
      <w:r w:rsidR="00000000">
        <w:t>Elle a empoisonné la vie de votre père et hâté sa mort</w:t>
      </w:r>
      <w:r>
        <w:t xml:space="preserve">. </w:t>
      </w:r>
      <w:r w:rsidR="00000000">
        <w:t>Et vous poursuivez son œuvre</w:t>
      </w:r>
      <w:r>
        <w:t>…</w:t>
      </w:r>
    </w:p>
    <w:p w14:paraId="0F9DDF90" w14:textId="77777777" w:rsidR="007573A7" w:rsidRDefault="007573A7">
      <w:r>
        <w:lastRenderedPageBreak/>
        <w:t>— </w:t>
      </w:r>
      <w:r w:rsidR="00000000">
        <w:t>J</w:t>
      </w:r>
      <w:r>
        <w:t>’</w:t>
      </w:r>
      <w:r w:rsidR="00000000">
        <w:t xml:space="preserve">ai hérité </w:t>
      </w:r>
      <w:r w:rsidR="00000000">
        <w:rPr>
          <w:i/>
          <w:iCs/>
        </w:rPr>
        <w:t>La Gazette</w:t>
      </w:r>
      <w:r>
        <w:rPr>
          <w:i/>
          <w:iCs/>
        </w:rPr>
        <w:t xml:space="preserve">, </w:t>
      </w:r>
      <w:r w:rsidR="00000000">
        <w:t>dis-je</w:t>
      </w:r>
      <w:r>
        <w:t xml:space="preserve">, </w:t>
      </w:r>
      <w:r w:rsidR="00000000">
        <w:t>et la politique du journal de mon père</w:t>
      </w:r>
      <w:r>
        <w:t xml:space="preserve">. </w:t>
      </w:r>
      <w:r w:rsidR="00000000">
        <w:t>Je devais forcément me heurter à Andrew Robinson</w:t>
      </w:r>
      <w:r>
        <w:t>.</w:t>
      </w:r>
    </w:p>
    <w:p w14:paraId="3E5B5D95" w14:textId="77777777" w:rsidR="007573A7" w:rsidRDefault="007573A7">
      <w:r>
        <w:t>— </w:t>
      </w:r>
      <w:r w:rsidR="00000000">
        <w:t>À quoi bon ces polémiques</w:t>
      </w:r>
      <w:r>
        <w:t xml:space="preserve">, </w:t>
      </w:r>
      <w:r w:rsidR="00000000">
        <w:t>ces calomnies</w:t>
      </w:r>
      <w:r>
        <w:t> ?</w:t>
      </w:r>
    </w:p>
    <w:p w14:paraId="7A998A72" w14:textId="77777777" w:rsidR="007573A7" w:rsidRDefault="00000000">
      <w:r>
        <w:t>Ce dernier mot me fit sursauter</w:t>
      </w:r>
      <w:r w:rsidR="007573A7">
        <w:t>.</w:t>
      </w:r>
    </w:p>
    <w:p w14:paraId="7EBC6449" w14:textId="77777777" w:rsidR="007573A7" w:rsidRDefault="007573A7">
      <w:r>
        <w:t>— </w:t>
      </w:r>
      <w:r w:rsidR="00000000">
        <w:t>Ah</w:t>
      </w:r>
      <w:r>
        <w:t xml:space="preserve"> ! </w:t>
      </w:r>
      <w:r w:rsidR="00000000">
        <w:t>ah</w:t>
      </w:r>
      <w:r>
        <w:t xml:space="preserve"> ! </w:t>
      </w:r>
      <w:r w:rsidR="00000000">
        <w:t>dis-je</w:t>
      </w:r>
      <w:r>
        <w:t xml:space="preserve"> ; </w:t>
      </w:r>
      <w:r w:rsidR="00000000">
        <w:t xml:space="preserve">est-ce que vous voulez parler du dernier </w:t>
      </w:r>
      <w:r>
        <w:t>« </w:t>
      </w:r>
      <w:r w:rsidR="00000000">
        <w:t>éditorial</w:t>
      </w:r>
      <w:r>
        <w:t> »</w:t>
      </w:r>
      <w:r w:rsidR="00000000">
        <w:t xml:space="preserve"> de </w:t>
      </w:r>
      <w:r w:rsidR="00000000">
        <w:rPr>
          <w:i/>
          <w:iCs/>
        </w:rPr>
        <w:t>La Gazette</w:t>
      </w:r>
      <w:r>
        <w:t> ?</w:t>
      </w:r>
    </w:p>
    <w:p w14:paraId="3136E19D" w14:textId="77777777" w:rsidR="007573A7" w:rsidRDefault="007573A7">
      <w:r>
        <w:t>— </w:t>
      </w:r>
      <w:r w:rsidR="00000000">
        <w:t>Donnez-moi une autre cigarette</w:t>
      </w:r>
      <w:r>
        <w:t xml:space="preserve"> ! </w:t>
      </w:r>
      <w:r w:rsidR="00000000">
        <w:t>répondit-elle</w:t>
      </w:r>
      <w:r>
        <w:t>.</w:t>
      </w:r>
    </w:p>
    <w:p w14:paraId="649C8EC3" w14:textId="77777777" w:rsidR="007573A7" w:rsidRDefault="007573A7">
      <w:r>
        <w:t>— </w:t>
      </w:r>
      <w:r w:rsidR="00000000">
        <w:t>Eh bien</w:t>
      </w:r>
      <w:r>
        <w:t xml:space="preserve"> ? </w:t>
      </w:r>
      <w:r w:rsidR="00000000">
        <w:t>insistai-je</w:t>
      </w:r>
      <w:r>
        <w:t>.</w:t>
      </w:r>
    </w:p>
    <w:p w14:paraId="3F443CB8" w14:textId="77777777" w:rsidR="007573A7" w:rsidRDefault="007573A7">
      <w:r>
        <w:t>— </w:t>
      </w:r>
      <w:r w:rsidR="00000000">
        <w:t>Oui</w:t>
      </w:r>
      <w:r>
        <w:t xml:space="preserve">, </w:t>
      </w:r>
      <w:r w:rsidR="00000000">
        <w:t>dit-elle</w:t>
      </w:r>
      <w:r>
        <w:t xml:space="preserve"> ; </w:t>
      </w:r>
      <w:r w:rsidR="00000000">
        <w:t>avez-vous écrit cet article</w:t>
      </w:r>
      <w:r>
        <w:t> ?</w:t>
      </w:r>
    </w:p>
    <w:p w14:paraId="4736A058" w14:textId="77777777" w:rsidR="007573A7" w:rsidRDefault="007573A7">
      <w:r>
        <w:t>— </w:t>
      </w:r>
      <w:r w:rsidR="00000000">
        <w:t>Non</w:t>
      </w:r>
      <w:r>
        <w:t xml:space="preserve">. </w:t>
      </w:r>
      <w:r w:rsidR="00000000">
        <w:t>C</w:t>
      </w:r>
      <w:r>
        <w:t>’</w:t>
      </w:r>
      <w:r w:rsidR="00000000">
        <w:t xml:space="preserve">est </w:t>
      </w:r>
      <w:proofErr w:type="spellStart"/>
      <w:r w:rsidR="00000000">
        <w:t>Jennison</w:t>
      </w:r>
      <w:proofErr w:type="spellEnd"/>
      <w:r>
        <w:t xml:space="preserve">. </w:t>
      </w:r>
      <w:r w:rsidR="00000000">
        <w:t>Il est de la génération de mon père et capable de rédiger un article de ce genre avec toute la chaleur désirable</w:t>
      </w:r>
      <w:r>
        <w:t xml:space="preserve">. </w:t>
      </w:r>
      <w:r w:rsidR="00000000">
        <w:t xml:space="preserve">Mais je ne vois </w:t>
      </w:r>
      <w:proofErr w:type="spellStart"/>
      <w:r w:rsidR="00000000">
        <w:t>point là</w:t>
      </w:r>
      <w:proofErr w:type="spellEnd"/>
      <w:r w:rsidR="00000000">
        <w:t xml:space="preserve"> de sujet de vous alarmer</w:t>
      </w:r>
      <w:r>
        <w:t xml:space="preserve">. </w:t>
      </w:r>
      <w:r w:rsidR="00000000">
        <w:t>Mon père a publié deux fois par semaine</w:t>
      </w:r>
      <w:r>
        <w:t xml:space="preserve">, </w:t>
      </w:r>
      <w:r w:rsidR="00000000">
        <w:t>pendant trente ans</w:t>
      </w:r>
      <w:r>
        <w:t xml:space="preserve">, </w:t>
      </w:r>
      <w:r w:rsidR="00000000">
        <w:t>un article de tête contre les Robinson</w:t>
      </w:r>
      <w:r>
        <w:t xml:space="preserve">. </w:t>
      </w:r>
      <w:r w:rsidR="00000000">
        <w:t>Comment était donc int</w:t>
      </w:r>
      <w:r w:rsidR="00000000">
        <w:t>i</w:t>
      </w:r>
      <w:r w:rsidR="00000000">
        <w:t>tulé le dernier</w:t>
      </w:r>
      <w:r>
        <w:t xml:space="preserve"> ? </w:t>
      </w:r>
      <w:r w:rsidR="00000000">
        <w:t>Ah</w:t>
      </w:r>
      <w:r>
        <w:t xml:space="preserve"> ! </w:t>
      </w:r>
      <w:r w:rsidR="00000000">
        <w:t>oui</w:t>
      </w:r>
      <w:r>
        <w:t xml:space="preserve">, </w:t>
      </w:r>
      <w:r w:rsidR="00000000">
        <w:rPr>
          <w:i/>
          <w:iCs/>
        </w:rPr>
        <w:t>La Chancelante Maison des Robinson</w:t>
      </w:r>
      <w:r>
        <w:rPr>
          <w:i/>
          <w:iCs/>
        </w:rPr>
        <w:t xml:space="preserve">. </w:t>
      </w:r>
      <w:r w:rsidR="00000000">
        <w:t>Tout cela n</w:t>
      </w:r>
      <w:r>
        <w:t>’</w:t>
      </w:r>
      <w:r w:rsidR="00000000">
        <w:t>a point d</w:t>
      </w:r>
      <w:r>
        <w:t>’</w:t>
      </w:r>
      <w:r w:rsidR="00000000">
        <w:t>importance</w:t>
      </w:r>
      <w:r>
        <w:t>.</w:t>
      </w:r>
    </w:p>
    <w:p w14:paraId="6FE39165" w14:textId="77777777" w:rsidR="007573A7" w:rsidRDefault="007573A7">
      <w:r>
        <w:t>— </w:t>
      </w:r>
      <w:r w:rsidR="00000000">
        <w:t>Est-ce que vous n</w:t>
      </w:r>
      <w:r>
        <w:t>’</w:t>
      </w:r>
      <w:r w:rsidR="00000000">
        <w:t>aviez pas une intention secrète</w:t>
      </w:r>
      <w:r>
        <w:t> ?…</w:t>
      </w:r>
    </w:p>
    <w:p w14:paraId="28142538" w14:textId="77777777" w:rsidR="007573A7" w:rsidRDefault="007573A7">
      <w:r>
        <w:t>— </w:t>
      </w:r>
      <w:r w:rsidR="00000000">
        <w:t>Qu</w:t>
      </w:r>
      <w:r>
        <w:t>’</w:t>
      </w:r>
      <w:r w:rsidR="00000000">
        <w:t>avez-vous</w:t>
      </w:r>
      <w:r>
        <w:t xml:space="preserve">, </w:t>
      </w:r>
      <w:r w:rsidR="00000000">
        <w:t>Ellen</w:t>
      </w:r>
      <w:r>
        <w:t xml:space="preserve"> ? </w:t>
      </w:r>
      <w:r w:rsidR="00000000">
        <w:t>interrompis-je</w:t>
      </w:r>
      <w:r>
        <w:t xml:space="preserve">. </w:t>
      </w:r>
      <w:r w:rsidR="00000000">
        <w:t>Tout à l</w:t>
      </w:r>
      <w:r>
        <w:t>’</w:t>
      </w:r>
      <w:r w:rsidR="00000000">
        <w:t>heure</w:t>
      </w:r>
      <w:r>
        <w:t xml:space="preserve">, </w:t>
      </w:r>
      <w:r w:rsidR="00000000">
        <w:t>au Club</w:t>
      </w:r>
      <w:r>
        <w:t xml:space="preserve">, </w:t>
      </w:r>
      <w:r w:rsidR="00000000">
        <w:t>vous étiez nerveuse et préoccupée</w:t>
      </w:r>
      <w:r>
        <w:t>.</w:t>
      </w:r>
    </w:p>
    <w:p w14:paraId="089AACD9" w14:textId="77777777" w:rsidR="007573A7" w:rsidRDefault="007573A7">
      <w:r>
        <w:t>— </w:t>
      </w:r>
      <w:r w:rsidR="00000000">
        <w:t>J</w:t>
      </w:r>
      <w:r>
        <w:t>’</w:t>
      </w:r>
      <w:r w:rsidR="00000000">
        <w:t>ai cru que cet article faisait allusion</w:t>
      </w:r>
      <w:r>
        <w:t xml:space="preserve">… </w:t>
      </w:r>
      <w:r w:rsidR="00000000">
        <w:t>Jerry</w:t>
      </w:r>
      <w:r>
        <w:t xml:space="preserve">, </w:t>
      </w:r>
      <w:r w:rsidR="00000000">
        <w:t>me dites-vous la vérité</w:t>
      </w:r>
      <w:r>
        <w:t xml:space="preserve"> ? </w:t>
      </w:r>
      <w:r w:rsidR="00000000">
        <w:t>N</w:t>
      </w:r>
      <w:r>
        <w:t>’</w:t>
      </w:r>
      <w:r w:rsidR="00000000">
        <w:t>avez-vous pas voulu parler de mon père</w:t>
      </w:r>
      <w:r>
        <w:t> ?</w:t>
      </w:r>
    </w:p>
    <w:p w14:paraId="782BE1E4" w14:textId="77777777" w:rsidR="007573A7" w:rsidRDefault="007573A7">
      <w:r>
        <w:t>— </w:t>
      </w:r>
      <w:r w:rsidR="00000000">
        <w:t>Je vous donne ma parole</w:t>
      </w:r>
      <w:r>
        <w:t xml:space="preserve">, </w:t>
      </w:r>
      <w:r w:rsidR="00000000">
        <w:t>dis-je</w:t>
      </w:r>
      <w:r>
        <w:t xml:space="preserve">, </w:t>
      </w:r>
      <w:r w:rsidR="00000000">
        <w:t>que cet article est aussi inoffensif que le bulletin météorologique</w:t>
      </w:r>
      <w:r>
        <w:t xml:space="preserve">. </w:t>
      </w:r>
      <w:r w:rsidR="00000000">
        <w:t>C</w:t>
      </w:r>
      <w:r>
        <w:t>’</w:t>
      </w:r>
      <w:r w:rsidR="00000000">
        <w:t>est un ramassis des sentences classiques que l</w:t>
      </w:r>
      <w:r>
        <w:t>’</w:t>
      </w:r>
      <w:r w:rsidR="00000000">
        <w:t>on rencontre dans tout discours pol</w:t>
      </w:r>
      <w:r w:rsidR="00000000">
        <w:t>i</w:t>
      </w:r>
      <w:r w:rsidR="00000000">
        <w:t>tique</w:t>
      </w:r>
      <w:r>
        <w:t xml:space="preserve">. </w:t>
      </w:r>
      <w:r w:rsidR="00000000">
        <w:t>Si je pouvais</w:t>
      </w:r>
      <w:r>
        <w:t xml:space="preserve">, </w:t>
      </w:r>
      <w:r w:rsidR="00000000">
        <w:t>Ellen</w:t>
      </w:r>
      <w:r>
        <w:t xml:space="preserve">, </w:t>
      </w:r>
      <w:r w:rsidR="00000000">
        <w:t xml:space="preserve">supprimer cet éditorial </w:t>
      </w:r>
      <w:r w:rsidR="00000000">
        <w:lastRenderedPageBreak/>
        <w:t>hebdom</w:t>
      </w:r>
      <w:r w:rsidR="00000000">
        <w:t>a</w:t>
      </w:r>
      <w:r w:rsidR="00000000">
        <w:t>daire sans nuire à l</w:t>
      </w:r>
      <w:r>
        <w:t>’</w:t>
      </w:r>
      <w:r w:rsidR="00000000">
        <w:t>intérêt de mon journal</w:t>
      </w:r>
      <w:r>
        <w:t xml:space="preserve">, </w:t>
      </w:r>
      <w:r w:rsidR="00000000">
        <w:t>je le ferais de grand cœur</w:t>
      </w:r>
      <w:r>
        <w:t xml:space="preserve">. </w:t>
      </w:r>
      <w:r w:rsidR="00000000">
        <w:t>Mais nos amis le lisent avec plaisir car ils y trouvent leurs idées développées en phrases sonores</w:t>
      </w:r>
      <w:r>
        <w:t xml:space="preserve">, </w:t>
      </w:r>
      <w:r w:rsidR="00000000">
        <w:t>et nos ennemis le lisent aussi pour voir ce que nous avons découvert ou imaginé contre eux</w:t>
      </w:r>
      <w:r>
        <w:t xml:space="preserve">. </w:t>
      </w:r>
      <w:r w:rsidR="00000000">
        <w:t>Pourquoi mêler votre père à cela</w:t>
      </w:r>
      <w:r>
        <w:t> ?</w:t>
      </w:r>
    </w:p>
    <w:p w14:paraId="1BC9D9B8" w14:textId="77777777" w:rsidR="007573A7" w:rsidRDefault="00000000">
      <w:r>
        <w:t>Elle ne répondit pas</w:t>
      </w:r>
      <w:r w:rsidR="007573A7">
        <w:t xml:space="preserve">. </w:t>
      </w:r>
      <w:r>
        <w:t>Elle regardait le point lumineux de sa cigarette</w:t>
      </w:r>
      <w:r w:rsidR="007573A7">
        <w:t>.</w:t>
      </w:r>
    </w:p>
    <w:p w14:paraId="3407E558" w14:textId="77777777" w:rsidR="007573A7" w:rsidRDefault="007573A7">
      <w:r>
        <w:t>— </w:t>
      </w:r>
      <w:r w:rsidR="00000000">
        <w:t>Je comprends</w:t>
      </w:r>
      <w:r>
        <w:t xml:space="preserve">, </w:t>
      </w:r>
      <w:r w:rsidR="00000000">
        <w:t>repris-je</w:t>
      </w:r>
      <w:r>
        <w:t xml:space="preserve"> ; </w:t>
      </w:r>
      <w:r w:rsidR="00000000">
        <w:t>vous avez pensé que je savais quelque chose</w:t>
      </w:r>
      <w:r>
        <w:t xml:space="preserve"> ; </w:t>
      </w:r>
      <w:r w:rsidR="00000000">
        <w:t>vous avez voulu savoir à quel point j</w:t>
      </w:r>
      <w:r>
        <w:t>’</w:t>
      </w:r>
      <w:r w:rsidR="00000000">
        <w:t>étais re</w:t>
      </w:r>
      <w:r w:rsidR="00000000">
        <w:t>n</w:t>
      </w:r>
      <w:r w:rsidR="00000000">
        <w:t>seigné</w:t>
      </w:r>
      <w:r>
        <w:t xml:space="preserve">. </w:t>
      </w:r>
      <w:r w:rsidR="00000000">
        <w:t>Maintenant vous regrettez d</w:t>
      </w:r>
      <w:r>
        <w:t>’</w:t>
      </w:r>
      <w:r w:rsidR="00000000">
        <w:t>avoir parlé</w:t>
      </w:r>
      <w:r>
        <w:t>.</w:t>
      </w:r>
    </w:p>
    <w:p w14:paraId="5B23BE65" w14:textId="77777777" w:rsidR="007573A7" w:rsidRDefault="007573A7">
      <w:r>
        <w:t>— </w:t>
      </w:r>
      <w:r w:rsidR="00000000">
        <w:t>C</w:t>
      </w:r>
      <w:r>
        <w:t>’</w:t>
      </w:r>
      <w:r w:rsidR="00000000">
        <w:t>est vrai</w:t>
      </w:r>
      <w:r>
        <w:t xml:space="preserve">, </w:t>
      </w:r>
      <w:r w:rsidR="00000000">
        <w:t>dit-elle</w:t>
      </w:r>
      <w:r>
        <w:t xml:space="preserve">, </w:t>
      </w:r>
      <w:r w:rsidR="00000000">
        <w:t>se tournant vers moi</w:t>
      </w:r>
      <w:r>
        <w:t xml:space="preserve"> ; </w:t>
      </w:r>
      <w:r w:rsidR="00000000">
        <w:t>je voulais vous demander d</w:t>
      </w:r>
      <w:r>
        <w:t>’</w:t>
      </w:r>
      <w:r w:rsidR="00000000">
        <w:t>arrêter cette campagne</w:t>
      </w:r>
      <w:r>
        <w:t>.</w:t>
      </w:r>
    </w:p>
    <w:p w14:paraId="51B07A11" w14:textId="77777777" w:rsidR="007573A7" w:rsidRDefault="007573A7">
      <w:r>
        <w:t>— </w:t>
      </w:r>
      <w:r w:rsidR="00000000">
        <w:t>Allons</w:t>
      </w:r>
      <w:r>
        <w:t xml:space="preserve">, </w:t>
      </w:r>
      <w:r w:rsidR="00000000">
        <w:t>dis-je</w:t>
      </w:r>
      <w:r>
        <w:t xml:space="preserve">, </w:t>
      </w:r>
      <w:r w:rsidR="00000000">
        <w:t>irrité</w:t>
      </w:r>
      <w:r>
        <w:t xml:space="preserve">, </w:t>
      </w:r>
      <w:r w:rsidR="00000000">
        <w:t>je comprends maintenant la raison de cette réunion d</w:t>
      </w:r>
      <w:r>
        <w:t>’</w:t>
      </w:r>
      <w:r w:rsidR="00000000">
        <w:t>amis d</w:t>
      </w:r>
      <w:r>
        <w:t>’</w:t>
      </w:r>
      <w:r w:rsidR="00000000">
        <w:t>enfance</w:t>
      </w:r>
      <w:r>
        <w:t xml:space="preserve">. </w:t>
      </w:r>
      <w:r w:rsidR="00000000">
        <w:t>Rentrons</w:t>
      </w:r>
      <w:r>
        <w:t xml:space="preserve">, </w:t>
      </w:r>
      <w:r w:rsidR="00000000">
        <w:t>voulez-vous</w:t>
      </w:r>
      <w:r>
        <w:t> ?</w:t>
      </w:r>
    </w:p>
    <w:p w14:paraId="2D8D9611" w14:textId="77777777" w:rsidR="007573A7" w:rsidRDefault="00000000">
      <w:r>
        <w:t>Elle me prit le bras</w:t>
      </w:r>
      <w:r w:rsidR="007573A7">
        <w:t>.</w:t>
      </w:r>
    </w:p>
    <w:p w14:paraId="69C17807" w14:textId="77777777" w:rsidR="007573A7" w:rsidRDefault="007573A7">
      <w:r>
        <w:t>— </w:t>
      </w:r>
      <w:r w:rsidR="00000000">
        <w:t>Non</w:t>
      </w:r>
      <w:r>
        <w:t xml:space="preserve">, </w:t>
      </w:r>
      <w:r w:rsidR="00000000">
        <w:t>je vous parlerai avant</w:t>
      </w:r>
      <w:r>
        <w:t xml:space="preserve"> ; </w:t>
      </w:r>
      <w:r w:rsidR="00000000">
        <w:t>je vous dirai tout</w:t>
      </w:r>
      <w:r>
        <w:t>.</w:t>
      </w:r>
    </w:p>
    <w:p w14:paraId="6740F675" w14:textId="77777777" w:rsidR="007573A7" w:rsidRDefault="007573A7">
      <w:r>
        <w:t>— </w:t>
      </w:r>
      <w:r w:rsidR="00000000">
        <w:t>C</w:t>
      </w:r>
      <w:r>
        <w:t>’</w:t>
      </w:r>
      <w:r w:rsidR="00000000">
        <w:t>est inutile</w:t>
      </w:r>
      <w:r>
        <w:t xml:space="preserve"> ! </w:t>
      </w:r>
      <w:r w:rsidR="00000000">
        <w:t>répondis-je</w:t>
      </w:r>
      <w:r>
        <w:t>.</w:t>
      </w:r>
    </w:p>
    <w:p w14:paraId="0F30FDE1" w14:textId="77777777" w:rsidR="007573A7" w:rsidRDefault="00000000">
      <w:r>
        <w:t>Elle me regarda</w:t>
      </w:r>
      <w:r w:rsidR="007573A7">
        <w:t xml:space="preserve">, </w:t>
      </w:r>
      <w:r>
        <w:t>surprise</w:t>
      </w:r>
      <w:r w:rsidR="007573A7">
        <w:t>.</w:t>
      </w:r>
    </w:p>
    <w:p w14:paraId="3858E792" w14:textId="77777777" w:rsidR="007573A7" w:rsidRDefault="007573A7">
      <w:r>
        <w:t>— </w:t>
      </w:r>
      <w:r w:rsidR="00000000">
        <w:t>Vous ne voulez pas savoir</w:t>
      </w:r>
      <w:r>
        <w:t> ?</w:t>
      </w:r>
    </w:p>
    <w:p w14:paraId="550E9973" w14:textId="77777777" w:rsidR="007573A7" w:rsidRDefault="007573A7">
      <w:r>
        <w:t>— </w:t>
      </w:r>
      <w:r w:rsidR="00000000">
        <w:t>Non</w:t>
      </w:r>
      <w:r>
        <w:t xml:space="preserve">. </w:t>
      </w:r>
      <w:r w:rsidR="00000000">
        <w:t>Je n</w:t>
      </w:r>
      <w:r>
        <w:t>’</w:t>
      </w:r>
      <w:r w:rsidR="00000000">
        <w:t>ai que faire de vos histoires</w:t>
      </w:r>
      <w:r>
        <w:t> !</w:t>
      </w:r>
    </w:p>
    <w:p w14:paraId="21481055" w14:textId="77777777" w:rsidR="007573A7" w:rsidRDefault="00000000">
      <w:r>
        <w:t xml:space="preserve">Elle </w:t>
      </w:r>
      <w:proofErr w:type="spellStart"/>
      <w:r>
        <w:t>serra</w:t>
      </w:r>
      <w:proofErr w:type="spellEnd"/>
      <w:r>
        <w:t xml:space="preserve"> mon bras comme je m</w:t>
      </w:r>
      <w:r w:rsidR="007573A7">
        <w:t>’</w:t>
      </w:r>
      <w:r>
        <w:t>apprêtais à mettre le contact</w:t>
      </w:r>
      <w:r w:rsidR="007573A7">
        <w:t>.</w:t>
      </w:r>
    </w:p>
    <w:p w14:paraId="032E08C4" w14:textId="77777777" w:rsidR="007573A7" w:rsidRDefault="007573A7">
      <w:r>
        <w:t>— </w:t>
      </w:r>
      <w:r w:rsidR="00000000">
        <w:t>Jerry</w:t>
      </w:r>
      <w:r>
        <w:t xml:space="preserve"> ! </w:t>
      </w:r>
      <w:r w:rsidR="00000000">
        <w:t>laissez-moi vous parler</w:t>
      </w:r>
      <w:r>
        <w:t xml:space="preserve">, </w:t>
      </w:r>
      <w:r w:rsidR="00000000">
        <w:t>dit-elle d</w:t>
      </w:r>
      <w:r>
        <w:t>’</w:t>
      </w:r>
      <w:r w:rsidR="00000000">
        <w:t>une voix su</w:t>
      </w:r>
      <w:r w:rsidR="00000000">
        <w:t>p</w:t>
      </w:r>
      <w:r w:rsidR="00000000">
        <w:t>pliante</w:t>
      </w:r>
      <w:r>
        <w:t xml:space="preserve">. </w:t>
      </w:r>
      <w:r w:rsidR="00000000">
        <w:t>Vous pourrez faire de mes déclarations ce que vous voudrez</w:t>
      </w:r>
      <w:r>
        <w:t xml:space="preserve"> : </w:t>
      </w:r>
      <w:r w:rsidR="00000000">
        <w:t>les répandre et les publier à votre gré</w:t>
      </w:r>
      <w:r>
        <w:t xml:space="preserve">. </w:t>
      </w:r>
      <w:r w:rsidR="00000000">
        <w:t>Mais je sais que vous les garderez pour vous</w:t>
      </w:r>
      <w:r>
        <w:t xml:space="preserve">. </w:t>
      </w:r>
      <w:r w:rsidR="00000000">
        <w:t>Il ne s</w:t>
      </w:r>
      <w:r>
        <w:t>’</w:t>
      </w:r>
      <w:r w:rsidR="00000000">
        <w:t xml:space="preserve">agit pas de mon oncle </w:t>
      </w:r>
      <w:r w:rsidR="00000000">
        <w:lastRenderedPageBreak/>
        <w:t>A</w:t>
      </w:r>
      <w:r w:rsidR="00000000">
        <w:t>n</w:t>
      </w:r>
      <w:r w:rsidR="00000000">
        <w:t>drew</w:t>
      </w:r>
      <w:r>
        <w:t xml:space="preserve">, </w:t>
      </w:r>
      <w:r w:rsidR="00000000">
        <w:t>ni de la politique</w:t>
      </w:r>
      <w:r>
        <w:t xml:space="preserve">. </w:t>
      </w:r>
      <w:r w:rsidR="00000000">
        <w:t>Vous apprendrez la chose un jour ou l</w:t>
      </w:r>
      <w:r>
        <w:t>’</w:t>
      </w:r>
      <w:r w:rsidR="00000000">
        <w:t>autre</w:t>
      </w:r>
      <w:r>
        <w:t xml:space="preserve">, </w:t>
      </w:r>
      <w:r w:rsidR="00000000">
        <w:t>d</w:t>
      </w:r>
      <w:r>
        <w:t>’</w:t>
      </w:r>
      <w:r w:rsidR="00000000">
        <w:t>ailleurs</w:t>
      </w:r>
      <w:r>
        <w:t xml:space="preserve">. </w:t>
      </w:r>
      <w:r w:rsidR="00000000">
        <w:t>Mais si vous la publiez</w:t>
      </w:r>
      <w:r>
        <w:t xml:space="preserve">, </w:t>
      </w:r>
      <w:r w:rsidR="00000000">
        <w:t>c</w:t>
      </w:r>
      <w:r>
        <w:t>’</w:t>
      </w:r>
      <w:r w:rsidR="00000000">
        <w:t>est mon père que vous tuerez</w:t>
      </w:r>
      <w:r>
        <w:t>.</w:t>
      </w:r>
    </w:p>
    <w:p w14:paraId="28141A52" w14:textId="77777777" w:rsidR="007573A7" w:rsidRDefault="007573A7">
      <w:r>
        <w:t>— </w:t>
      </w:r>
      <w:r w:rsidR="00000000">
        <w:t>Pourquoi désirez-vous absolument parler</w:t>
      </w:r>
      <w:r>
        <w:t> ?</w:t>
      </w:r>
    </w:p>
    <w:p w14:paraId="6392B1BC" w14:textId="77777777" w:rsidR="007573A7" w:rsidRDefault="007573A7">
      <w:r>
        <w:t>— </w:t>
      </w:r>
      <w:r w:rsidR="00000000">
        <w:t>Je ne sais pas</w:t>
      </w:r>
      <w:r>
        <w:t xml:space="preserve"> ! </w:t>
      </w:r>
      <w:r w:rsidR="00000000">
        <w:t>Je suis allée trop loin maintenant</w:t>
      </w:r>
      <w:r>
        <w:t xml:space="preserve">. </w:t>
      </w:r>
      <w:r w:rsidR="00000000">
        <w:t>Il faut que je parle</w:t>
      </w:r>
      <w:r>
        <w:t xml:space="preserve"> : </w:t>
      </w:r>
      <w:r w:rsidR="00000000">
        <w:t>je souffre trop</w:t>
      </w:r>
      <w:r>
        <w:t xml:space="preserve"> ! </w:t>
      </w:r>
      <w:r w:rsidR="00000000">
        <w:t>Jerry</w:t>
      </w:r>
      <w:r>
        <w:t xml:space="preserve"> ! </w:t>
      </w:r>
      <w:r w:rsidR="00000000">
        <w:t>Je</w:t>
      </w:r>
      <w:r>
        <w:t>…</w:t>
      </w:r>
    </w:p>
    <w:p w14:paraId="1E5A61FA" w14:textId="77777777" w:rsidR="007573A7" w:rsidRDefault="00000000">
      <w:r>
        <w:t>Je compris ce qui allait arriver et je dis rudement</w:t>
      </w:r>
      <w:r w:rsidR="007573A7">
        <w:t> :</w:t>
      </w:r>
    </w:p>
    <w:p w14:paraId="5FB59706" w14:textId="77777777" w:rsidR="007573A7" w:rsidRDefault="007573A7">
      <w:r>
        <w:t>— </w:t>
      </w:r>
      <w:r w:rsidR="00000000">
        <w:t>N</w:t>
      </w:r>
      <w:r>
        <w:t>’</w:t>
      </w:r>
      <w:r w:rsidR="00000000">
        <w:t>allez pas pleurer</w:t>
      </w:r>
      <w:r>
        <w:t xml:space="preserve"> ! </w:t>
      </w:r>
      <w:r w:rsidR="00000000">
        <w:t>Avec moi</w:t>
      </w:r>
      <w:r>
        <w:t xml:space="preserve">, </w:t>
      </w:r>
      <w:r w:rsidR="00000000">
        <w:t>ça ne prend pas</w:t>
      </w:r>
      <w:r>
        <w:t> !</w:t>
      </w:r>
    </w:p>
    <w:p w14:paraId="5CBF90C4" w14:textId="77777777" w:rsidR="007573A7" w:rsidRDefault="00000000">
      <w:r>
        <w:t>Mais elle posa son front contre mon épaule et se prit à sa</w:t>
      </w:r>
      <w:r>
        <w:t>n</w:t>
      </w:r>
      <w:r>
        <w:t>gloter</w:t>
      </w:r>
      <w:r w:rsidR="007573A7">
        <w:t>.</w:t>
      </w:r>
    </w:p>
    <w:p w14:paraId="15D3C927" w14:textId="546FB6AB" w:rsidR="00000000" w:rsidRDefault="00000000" w:rsidP="007573A7">
      <w:pPr>
        <w:pStyle w:val="Centr"/>
        <w:keepNext/>
        <w:spacing w:before="0" w:after="0"/>
      </w:pPr>
      <w:r>
        <w:t>*</w:t>
      </w:r>
    </w:p>
    <w:p w14:paraId="78D89A3B" w14:textId="77777777" w:rsidR="00000000" w:rsidRDefault="00000000" w:rsidP="007573A7">
      <w:pPr>
        <w:pStyle w:val="Centr"/>
        <w:keepNext/>
        <w:spacing w:before="0" w:after="0"/>
      </w:pPr>
      <w:r>
        <w:t>* *</w:t>
      </w:r>
    </w:p>
    <w:p w14:paraId="6F95C584" w14:textId="77777777" w:rsidR="007573A7" w:rsidRDefault="00000000">
      <w:r>
        <w:t>Je demeurai quelques secondes immobile</w:t>
      </w:r>
      <w:r w:rsidR="007573A7">
        <w:t xml:space="preserve">, </w:t>
      </w:r>
      <w:r>
        <w:t>sans rien dire</w:t>
      </w:r>
      <w:r w:rsidR="007573A7">
        <w:t xml:space="preserve">, </w:t>
      </w:r>
      <w:r>
        <w:t>m</w:t>
      </w:r>
      <w:r w:rsidR="007573A7">
        <w:t>’</w:t>
      </w:r>
      <w:r>
        <w:t>efforçant à détester Ellen</w:t>
      </w:r>
      <w:r w:rsidR="007573A7">
        <w:t xml:space="preserve">. </w:t>
      </w:r>
      <w:r>
        <w:t>Je pouvais regagner le Club sans l</w:t>
      </w:r>
      <w:r w:rsidR="007573A7">
        <w:t>’</w:t>
      </w:r>
      <w:r>
        <w:t>écouter</w:t>
      </w:r>
      <w:r w:rsidR="007573A7">
        <w:t xml:space="preserve"> ; </w:t>
      </w:r>
      <w:r>
        <w:t>ou bien la laisser parler et user cyniquement de ses déclarations</w:t>
      </w:r>
      <w:r w:rsidR="007573A7">
        <w:t>.</w:t>
      </w:r>
    </w:p>
    <w:p w14:paraId="7C52951B" w14:textId="77777777" w:rsidR="007573A7" w:rsidRDefault="00000000">
      <w:r>
        <w:t>Mais ses larmes étaient sincères</w:t>
      </w:r>
      <w:r w:rsidR="007573A7">
        <w:t xml:space="preserve"> : </w:t>
      </w:r>
      <w:r>
        <w:t>la pauvre enfant pleurait de tout son cœur</w:t>
      </w:r>
      <w:r w:rsidR="007573A7">
        <w:t xml:space="preserve">. </w:t>
      </w:r>
      <w:r>
        <w:t>Brusquement</w:t>
      </w:r>
      <w:r w:rsidR="007573A7">
        <w:t xml:space="preserve">, </w:t>
      </w:r>
      <w:r>
        <w:t>je pensai au jour où elle était tombée d</w:t>
      </w:r>
      <w:r w:rsidR="007573A7">
        <w:t>’</w:t>
      </w:r>
      <w:r>
        <w:t>un arbre</w:t>
      </w:r>
      <w:r w:rsidR="007573A7">
        <w:t xml:space="preserve">, </w:t>
      </w:r>
      <w:r>
        <w:t>lorsque nous étions petits</w:t>
      </w:r>
      <w:r w:rsidR="007573A7">
        <w:t xml:space="preserve">. </w:t>
      </w:r>
      <w:r>
        <w:t>Elle s</w:t>
      </w:r>
      <w:r w:rsidR="007573A7">
        <w:t>’</w:t>
      </w:r>
      <w:r>
        <w:t>était blessée au genou mais elle n</w:t>
      </w:r>
      <w:r w:rsidR="007573A7">
        <w:t>’</w:t>
      </w:r>
      <w:r>
        <w:t>avait pas pleuré</w:t>
      </w:r>
      <w:r w:rsidR="007573A7">
        <w:t xml:space="preserve">. </w:t>
      </w:r>
      <w:r>
        <w:t>Je l</w:t>
      </w:r>
      <w:r w:rsidR="007573A7">
        <w:t>’</w:t>
      </w:r>
      <w:r>
        <w:t>avais rapportée chez elle dans mes bras</w:t>
      </w:r>
      <w:r w:rsidR="007573A7">
        <w:t xml:space="preserve">, </w:t>
      </w:r>
      <w:r>
        <w:t>puis j</w:t>
      </w:r>
      <w:r w:rsidR="007573A7">
        <w:t>’</w:t>
      </w:r>
      <w:r>
        <w:t>étais rentré à la maison avec mes habits couverts de sang</w:t>
      </w:r>
      <w:r w:rsidR="007573A7">
        <w:t xml:space="preserve">. </w:t>
      </w:r>
      <w:r>
        <w:t>Ce soir</w:t>
      </w:r>
      <w:r w:rsidR="007573A7">
        <w:t xml:space="preserve">, </w:t>
      </w:r>
      <w:r>
        <w:t>le revers de mon veston de toile blanche était mouillé de larmes et taché de rouge à lèvres</w:t>
      </w:r>
      <w:r w:rsidR="007573A7">
        <w:t>.</w:t>
      </w:r>
    </w:p>
    <w:p w14:paraId="3906B097" w14:textId="77777777" w:rsidR="007573A7" w:rsidRDefault="00000000">
      <w:r>
        <w:t>J</w:t>
      </w:r>
      <w:r w:rsidR="007573A7">
        <w:t>’</w:t>
      </w:r>
      <w:r>
        <w:t>entourai de mon bras ses épaules tremblantes et</w:t>
      </w:r>
      <w:r w:rsidR="007573A7">
        <w:t xml:space="preserve">, </w:t>
      </w:r>
      <w:r>
        <w:t>de la main</w:t>
      </w:r>
      <w:r w:rsidR="007573A7">
        <w:t xml:space="preserve">, </w:t>
      </w:r>
      <w:r>
        <w:t>je caressai lentement ses cheveux qui étaient comme un métal souple et pâle</w:t>
      </w:r>
      <w:r w:rsidR="007573A7">
        <w:t xml:space="preserve">. </w:t>
      </w:r>
      <w:r>
        <w:t>Je murmurai ces apaisements qu</w:t>
      </w:r>
      <w:r w:rsidR="007573A7">
        <w:t>’</w:t>
      </w:r>
      <w:r>
        <w:t>un ho</w:t>
      </w:r>
      <w:r>
        <w:t>m</w:t>
      </w:r>
      <w:r>
        <w:t>me ne manque jamais de prononcer lorsqu</w:t>
      </w:r>
      <w:r w:rsidR="007573A7">
        <w:t>’</w:t>
      </w:r>
      <w:r>
        <w:t xml:space="preserve">une femme </w:t>
      </w:r>
      <w:r>
        <w:lastRenderedPageBreak/>
        <w:t>pleure contre son épaule</w:t>
      </w:r>
      <w:r w:rsidR="007573A7">
        <w:t> : « </w:t>
      </w:r>
      <w:r>
        <w:t>Allons</w:t>
      </w:r>
      <w:r w:rsidR="007573A7">
        <w:t xml:space="preserve">, </w:t>
      </w:r>
      <w:r>
        <w:t>allons</w:t>
      </w:r>
      <w:r w:rsidR="007573A7">
        <w:t xml:space="preserve"> ! </w:t>
      </w:r>
      <w:r>
        <w:t>Voyons</w:t>
      </w:r>
      <w:r w:rsidR="007573A7">
        <w:t xml:space="preserve">, </w:t>
      </w:r>
      <w:r>
        <w:t>voyons</w:t>
      </w:r>
      <w:r w:rsidR="007573A7">
        <w:t> ! »</w:t>
      </w:r>
      <w:r>
        <w:t xml:space="preserve"> Puis je dis</w:t>
      </w:r>
      <w:r w:rsidR="007573A7">
        <w:t xml:space="preserve">, </w:t>
      </w:r>
      <w:r>
        <w:t>doucement</w:t>
      </w:r>
      <w:r w:rsidR="007573A7">
        <w:t> : « </w:t>
      </w:r>
      <w:r>
        <w:t>Pleurez</w:t>
      </w:r>
      <w:r w:rsidR="007573A7">
        <w:t xml:space="preserve">, </w:t>
      </w:r>
      <w:r>
        <w:t>petite fille</w:t>
      </w:r>
      <w:r w:rsidR="007573A7">
        <w:t xml:space="preserve"> ! </w:t>
      </w:r>
      <w:r>
        <w:t>Ça vous soulag</w:t>
      </w:r>
      <w:r>
        <w:t>e</w:t>
      </w:r>
      <w:r>
        <w:t>ra</w:t>
      </w:r>
      <w:r w:rsidR="007573A7">
        <w:t> ! »</w:t>
      </w:r>
      <w:r>
        <w:t xml:space="preserve"> Et je me rendis compte que je n</w:t>
      </w:r>
      <w:r w:rsidR="007573A7">
        <w:t>’</w:t>
      </w:r>
      <w:r>
        <w:t>étais plus de mauvaise humeur</w:t>
      </w:r>
      <w:r w:rsidR="007573A7">
        <w:t xml:space="preserve">. </w:t>
      </w:r>
      <w:r>
        <w:t>J</w:t>
      </w:r>
      <w:r w:rsidR="007573A7">
        <w:t>’</w:t>
      </w:r>
      <w:r>
        <w:t>éprouvais</w:t>
      </w:r>
      <w:r w:rsidR="007573A7">
        <w:t xml:space="preserve">, </w:t>
      </w:r>
      <w:r>
        <w:t>au contraire</w:t>
      </w:r>
      <w:r w:rsidR="007573A7">
        <w:t xml:space="preserve">, </w:t>
      </w:r>
      <w:r>
        <w:t>une émotion douce à tenir Ellen dans mes bras</w:t>
      </w:r>
      <w:r w:rsidR="007573A7">
        <w:t xml:space="preserve">, </w:t>
      </w:r>
      <w:r>
        <w:t>à respirer le parfum de ses cheveux</w:t>
      </w:r>
      <w:r w:rsidR="007573A7">
        <w:t>.</w:t>
      </w:r>
    </w:p>
    <w:p w14:paraId="42FD8D53" w14:textId="77777777" w:rsidR="007573A7" w:rsidRDefault="00000000">
      <w:r>
        <w:t>Après un peu de temps</w:t>
      </w:r>
      <w:r w:rsidR="007573A7">
        <w:t xml:space="preserve">, </w:t>
      </w:r>
      <w:r>
        <w:t>elle cessa de sangloter et sa main hésitante chercha son mouchoir</w:t>
      </w:r>
      <w:r w:rsidR="007573A7">
        <w:t xml:space="preserve">. </w:t>
      </w:r>
      <w:r>
        <w:t>Je lui donnai le mien</w:t>
      </w:r>
      <w:r w:rsidR="007573A7">
        <w:t xml:space="preserve">. </w:t>
      </w:r>
      <w:r>
        <w:t>Elle s</w:t>
      </w:r>
      <w:r w:rsidR="007573A7">
        <w:t>’</w:t>
      </w:r>
      <w:r>
        <w:t>inclina au creux de mon bras</w:t>
      </w:r>
      <w:r w:rsidR="007573A7">
        <w:t xml:space="preserve">, </w:t>
      </w:r>
      <w:r>
        <w:t>essuya ses yeux et ses joues</w:t>
      </w:r>
      <w:r w:rsidR="007573A7">
        <w:t>.</w:t>
      </w:r>
    </w:p>
    <w:p w14:paraId="32876EE2" w14:textId="77777777" w:rsidR="007573A7" w:rsidRDefault="007573A7">
      <w:r>
        <w:t>— </w:t>
      </w:r>
      <w:r w:rsidR="00000000">
        <w:t>Ça va mieux</w:t>
      </w:r>
      <w:r>
        <w:t> ?</w:t>
      </w:r>
    </w:p>
    <w:p w14:paraId="25AADF0B" w14:textId="77777777" w:rsidR="007573A7" w:rsidRDefault="007573A7">
      <w:r>
        <w:t>— </w:t>
      </w:r>
      <w:r w:rsidR="00000000">
        <w:t>Oui</w:t>
      </w:r>
      <w:r>
        <w:t xml:space="preserve">. </w:t>
      </w:r>
      <w:r w:rsidR="00000000">
        <w:t>Il y avait des mois que j</w:t>
      </w:r>
      <w:r>
        <w:t>’</w:t>
      </w:r>
      <w:r w:rsidR="00000000">
        <w:t>avais envie de pleurer</w:t>
      </w:r>
      <w:r>
        <w:t xml:space="preserve">. </w:t>
      </w:r>
      <w:r w:rsidR="00000000">
        <w:t>Je n</w:t>
      </w:r>
      <w:r>
        <w:t>’</w:t>
      </w:r>
      <w:r w:rsidR="00000000">
        <w:t>en pouvais plus</w:t>
      </w:r>
      <w:r>
        <w:t>.</w:t>
      </w:r>
    </w:p>
    <w:p w14:paraId="2D6B27B4" w14:textId="77777777" w:rsidR="007573A7" w:rsidRDefault="007573A7">
      <w:r>
        <w:t>— </w:t>
      </w:r>
      <w:r w:rsidR="00000000">
        <w:t>Eh bien</w:t>
      </w:r>
      <w:r>
        <w:t xml:space="preserve">, </w:t>
      </w:r>
      <w:r w:rsidR="00000000">
        <w:t>dis-je</w:t>
      </w:r>
      <w:r>
        <w:t xml:space="preserve">, </w:t>
      </w:r>
      <w:r w:rsidR="00000000">
        <w:t>j</w:t>
      </w:r>
      <w:r>
        <w:t>’</w:t>
      </w:r>
      <w:r w:rsidR="00000000">
        <w:t>ai perdu la partie</w:t>
      </w:r>
      <w:r>
        <w:t xml:space="preserve">. </w:t>
      </w:r>
      <w:r w:rsidR="00000000">
        <w:t>Je savais bien que je ne résisterais pas si je consentais à sortir avec vous</w:t>
      </w:r>
      <w:r>
        <w:t xml:space="preserve">. </w:t>
      </w:r>
      <w:r w:rsidR="00000000">
        <w:t>Voyons</w:t>
      </w:r>
      <w:r>
        <w:t xml:space="preserve">, </w:t>
      </w:r>
      <w:r w:rsidR="00000000">
        <w:t>de quoi s</w:t>
      </w:r>
      <w:r>
        <w:t>’</w:t>
      </w:r>
      <w:r w:rsidR="00000000">
        <w:t>agit-il</w:t>
      </w:r>
      <w:r>
        <w:t xml:space="preserve"> ? </w:t>
      </w:r>
      <w:r w:rsidR="00000000">
        <w:t>Est-ce que je puis vous aider</w:t>
      </w:r>
      <w:r>
        <w:t> ?</w:t>
      </w:r>
    </w:p>
    <w:p w14:paraId="4075877A" w14:textId="77777777" w:rsidR="007573A7" w:rsidRDefault="007573A7">
      <w:r>
        <w:t>— </w:t>
      </w:r>
      <w:r w:rsidR="00000000">
        <w:t>Non</w:t>
      </w:r>
      <w:r>
        <w:t xml:space="preserve">. </w:t>
      </w:r>
      <w:r w:rsidR="00000000">
        <w:t>Il n</w:t>
      </w:r>
      <w:r>
        <w:t>’</w:t>
      </w:r>
      <w:r w:rsidR="00000000">
        <w:t>y a rien à faire</w:t>
      </w:r>
      <w:r>
        <w:t xml:space="preserve">. </w:t>
      </w:r>
      <w:r w:rsidR="00000000">
        <w:t>Depuis trois mois je vois le mal se développer sans pouvoir intervenir</w:t>
      </w:r>
      <w:r>
        <w:t xml:space="preserve">. </w:t>
      </w:r>
      <w:r w:rsidR="00000000">
        <w:t>Jerry</w:t>
      </w:r>
      <w:r>
        <w:t xml:space="preserve">, </w:t>
      </w:r>
      <w:r w:rsidR="00000000">
        <w:t>avez-vous vu mon père récemment</w:t>
      </w:r>
      <w:r>
        <w:t> ?</w:t>
      </w:r>
    </w:p>
    <w:p w14:paraId="2C5DDDB8" w14:textId="77777777" w:rsidR="007573A7" w:rsidRDefault="007573A7">
      <w:r>
        <w:t>— </w:t>
      </w:r>
      <w:r w:rsidR="00000000">
        <w:t>Non</w:t>
      </w:r>
      <w:r>
        <w:t xml:space="preserve">, </w:t>
      </w:r>
      <w:r w:rsidR="00000000">
        <w:t>pas depuis l</w:t>
      </w:r>
      <w:r>
        <w:t>’</w:t>
      </w:r>
      <w:r w:rsidR="00000000">
        <w:t>hiver dernier</w:t>
      </w:r>
      <w:r>
        <w:t>.</w:t>
      </w:r>
    </w:p>
    <w:p w14:paraId="7DA2CD47" w14:textId="77777777" w:rsidR="007573A7" w:rsidRDefault="007573A7">
      <w:r>
        <w:t>— </w:t>
      </w:r>
      <w:r w:rsidR="00000000">
        <w:t>Il est méconnaissable</w:t>
      </w:r>
      <w:r>
        <w:t xml:space="preserve"> ; </w:t>
      </w:r>
      <w:r w:rsidR="00000000">
        <w:t>il a beaucoup vieilli</w:t>
      </w:r>
      <w:r>
        <w:t>…</w:t>
      </w:r>
    </w:p>
    <w:p w14:paraId="3D46FE79" w14:textId="77777777" w:rsidR="007573A7" w:rsidRDefault="00000000">
      <w:r>
        <w:t>Je la sentis soudain frissonner</w:t>
      </w:r>
      <w:r w:rsidR="007573A7">
        <w:t>.</w:t>
      </w:r>
    </w:p>
    <w:p w14:paraId="1459FEA9" w14:textId="77777777" w:rsidR="007573A7" w:rsidRDefault="007573A7">
      <w:r>
        <w:t>— </w:t>
      </w:r>
      <w:r w:rsidR="00000000">
        <w:t>Ce démon le tue</w:t>
      </w:r>
      <w:r>
        <w:t xml:space="preserve"> ! </w:t>
      </w:r>
      <w:r w:rsidR="00000000">
        <w:t>murmura-t-elle</w:t>
      </w:r>
      <w:r>
        <w:t>.</w:t>
      </w:r>
    </w:p>
    <w:p w14:paraId="08EE85C0" w14:textId="77777777" w:rsidR="007573A7" w:rsidRDefault="007573A7">
      <w:r>
        <w:t>— </w:t>
      </w:r>
      <w:r w:rsidR="00000000">
        <w:t>Je ne comprends pas de quoi vous voulez parler</w:t>
      </w:r>
      <w:r>
        <w:t xml:space="preserve">, </w:t>
      </w:r>
      <w:r w:rsidR="00000000">
        <w:t>Ellen</w:t>
      </w:r>
      <w:r>
        <w:t xml:space="preserve">. </w:t>
      </w:r>
      <w:r w:rsidR="00000000">
        <w:t>Qui est ce démon</w:t>
      </w:r>
      <w:r>
        <w:t> ?</w:t>
      </w:r>
    </w:p>
    <w:p w14:paraId="76A54F79" w14:textId="77777777" w:rsidR="007573A7" w:rsidRDefault="007573A7">
      <w:r>
        <w:t>— </w:t>
      </w:r>
      <w:r w:rsidR="00000000">
        <w:t xml:space="preserve">Jonas </w:t>
      </w:r>
      <w:proofErr w:type="spellStart"/>
      <w:r w:rsidR="00000000">
        <w:t>Hatfield</w:t>
      </w:r>
      <w:proofErr w:type="spellEnd"/>
      <w:r>
        <w:t xml:space="preserve">. </w:t>
      </w:r>
      <w:r w:rsidR="00000000">
        <w:t>Vous le connaissez</w:t>
      </w:r>
      <w:r>
        <w:t xml:space="preserve">, </w:t>
      </w:r>
      <w:r w:rsidR="00000000">
        <w:t>n</w:t>
      </w:r>
      <w:r>
        <w:t>’</w:t>
      </w:r>
      <w:r w:rsidR="00000000">
        <w:t>est-ce pas</w:t>
      </w:r>
      <w:r>
        <w:t xml:space="preserve"> ? </w:t>
      </w:r>
      <w:r w:rsidR="00000000">
        <w:t>Il est venu à Midland l</w:t>
      </w:r>
      <w:r>
        <w:t>’</w:t>
      </w:r>
      <w:r w:rsidR="00000000">
        <w:t>année dernière</w:t>
      </w:r>
      <w:r>
        <w:t xml:space="preserve">, </w:t>
      </w:r>
      <w:r w:rsidR="00000000">
        <w:t>au printemps</w:t>
      </w:r>
      <w:r>
        <w:t xml:space="preserve">. </w:t>
      </w:r>
      <w:r w:rsidR="00000000">
        <w:t>Il se dit évang</w:t>
      </w:r>
      <w:r w:rsidR="00000000">
        <w:t>é</w:t>
      </w:r>
      <w:r w:rsidR="00000000">
        <w:t>liste</w:t>
      </w:r>
      <w:r>
        <w:t>.</w:t>
      </w:r>
    </w:p>
    <w:p w14:paraId="37FF7E0E" w14:textId="77777777" w:rsidR="007573A7" w:rsidRDefault="007573A7">
      <w:r>
        <w:lastRenderedPageBreak/>
        <w:t>— </w:t>
      </w:r>
      <w:r w:rsidR="00000000">
        <w:t>Oui</w:t>
      </w:r>
      <w:r>
        <w:t xml:space="preserve">, </w:t>
      </w:r>
      <w:r w:rsidR="00000000">
        <w:t>je me souviens</w:t>
      </w:r>
      <w:r>
        <w:t xml:space="preserve">. </w:t>
      </w:r>
      <w:r w:rsidR="00000000">
        <w:t>Il a tenu des meetings sous une tente</w:t>
      </w:r>
      <w:r>
        <w:t xml:space="preserve">, </w:t>
      </w:r>
      <w:r w:rsidR="00000000">
        <w:t>dans les faubourgs</w:t>
      </w:r>
      <w:r>
        <w:t xml:space="preserve">. </w:t>
      </w:r>
      <w:r w:rsidR="00000000">
        <w:t>Nous avons imprimé pour lui des pr</w:t>
      </w:r>
      <w:r w:rsidR="00000000">
        <w:t>o</w:t>
      </w:r>
      <w:r w:rsidR="00000000">
        <w:t>grammes et des tracts</w:t>
      </w:r>
      <w:r>
        <w:t xml:space="preserve">. </w:t>
      </w:r>
      <w:r w:rsidR="00000000">
        <w:t>Est-il encore ici</w:t>
      </w:r>
      <w:r>
        <w:t> ?</w:t>
      </w:r>
    </w:p>
    <w:p w14:paraId="3EF3E73F" w14:textId="77777777" w:rsidR="007573A7" w:rsidRDefault="007573A7">
      <w:r>
        <w:t>— </w:t>
      </w:r>
      <w:r w:rsidR="00000000">
        <w:t xml:space="preserve">Il est </w:t>
      </w:r>
      <w:r w:rsidR="00000000">
        <w:rPr>
          <w:bCs/>
        </w:rPr>
        <w:t xml:space="preserve">à </w:t>
      </w:r>
      <w:r w:rsidR="00000000">
        <w:t>la maison</w:t>
      </w:r>
      <w:r>
        <w:t xml:space="preserve"> ; </w:t>
      </w:r>
      <w:r w:rsidR="00000000">
        <w:t>il vit avec nous</w:t>
      </w:r>
      <w:r>
        <w:t>.</w:t>
      </w:r>
    </w:p>
    <w:p w14:paraId="1A264849" w14:textId="77777777" w:rsidR="007573A7" w:rsidRDefault="00000000">
      <w:r>
        <w:t>Je la regardai d</w:t>
      </w:r>
      <w:r w:rsidR="007573A7">
        <w:t>’</w:t>
      </w:r>
      <w:r>
        <w:t>un air d</w:t>
      </w:r>
      <w:r w:rsidR="007573A7">
        <w:t>’</w:t>
      </w:r>
      <w:r>
        <w:t>incrédulité</w:t>
      </w:r>
      <w:r w:rsidR="007573A7">
        <w:t>.</w:t>
      </w:r>
    </w:p>
    <w:p w14:paraId="7C50B7D8" w14:textId="77777777" w:rsidR="007573A7" w:rsidRDefault="007573A7">
      <w:r>
        <w:t>— </w:t>
      </w:r>
      <w:r w:rsidR="00000000">
        <w:t>Qu</w:t>
      </w:r>
      <w:r>
        <w:t>’</w:t>
      </w:r>
      <w:r w:rsidR="00000000">
        <w:t>est-ce que ce vagabond fait chez vous</w:t>
      </w:r>
      <w:r>
        <w:t> ?</w:t>
      </w:r>
    </w:p>
    <w:p w14:paraId="6F8F69FE" w14:textId="77777777" w:rsidR="007573A7" w:rsidRDefault="007573A7">
      <w:r>
        <w:t>— </w:t>
      </w:r>
      <w:r w:rsidR="00000000">
        <w:t>Mon père l</w:t>
      </w:r>
      <w:r>
        <w:t>’</w:t>
      </w:r>
      <w:r w:rsidR="00000000">
        <w:t>a invité</w:t>
      </w:r>
      <w:r>
        <w:t xml:space="preserve">, </w:t>
      </w:r>
      <w:r w:rsidR="00000000">
        <w:t>dit-elle d</w:t>
      </w:r>
      <w:r>
        <w:t>’</w:t>
      </w:r>
      <w:r w:rsidR="00000000">
        <w:t>un ton las</w:t>
      </w:r>
      <w:r>
        <w:t xml:space="preserve">. </w:t>
      </w:r>
      <w:r w:rsidR="00000000">
        <w:t>D</w:t>
      </w:r>
      <w:r>
        <w:t>’</w:t>
      </w:r>
      <w:r w:rsidR="00000000">
        <w:t>ailleurs</w:t>
      </w:r>
      <w:r>
        <w:t xml:space="preserve">, </w:t>
      </w:r>
      <w:r w:rsidR="00000000">
        <w:t>cela n</w:t>
      </w:r>
      <w:r>
        <w:t>’</w:t>
      </w:r>
      <w:r w:rsidR="00000000">
        <w:t xml:space="preserve">a pas changé </w:t>
      </w:r>
      <w:proofErr w:type="spellStart"/>
      <w:r w:rsidR="00000000">
        <w:t>grand</w:t>
      </w:r>
      <w:r>
        <w:t>’</w:t>
      </w:r>
      <w:r w:rsidR="00000000">
        <w:t>chose</w:t>
      </w:r>
      <w:proofErr w:type="spellEnd"/>
      <w:r>
        <w:t xml:space="preserve"> : </w:t>
      </w:r>
      <w:r w:rsidR="00000000">
        <w:t>il était constamment à la maison</w:t>
      </w:r>
      <w:r>
        <w:t xml:space="preserve">. </w:t>
      </w:r>
      <w:r w:rsidR="00000000">
        <w:t>Je ne comprends pas</w:t>
      </w:r>
      <w:r>
        <w:t xml:space="preserve">. </w:t>
      </w:r>
      <w:r w:rsidR="00000000">
        <w:t>Comment cet individu hypocrite a-t-il pu prendre un tel ascendant sur mon père</w:t>
      </w:r>
      <w:r>
        <w:t xml:space="preserve"> ? </w:t>
      </w:r>
      <w:r w:rsidR="00000000">
        <w:t>Papa ne fréquentait même pas l</w:t>
      </w:r>
      <w:r>
        <w:t>’</w:t>
      </w:r>
      <w:r w:rsidR="00000000">
        <w:t>église</w:t>
      </w:r>
      <w:r>
        <w:t xml:space="preserve">. </w:t>
      </w:r>
      <w:r w:rsidR="00000000">
        <w:t>Il a assisté par hasard à une réunion organ</w:t>
      </w:r>
      <w:r w:rsidR="00000000">
        <w:t>i</w:t>
      </w:r>
      <w:r w:rsidR="00000000">
        <w:t xml:space="preserve">sée par </w:t>
      </w:r>
      <w:proofErr w:type="spellStart"/>
      <w:r w:rsidR="00000000">
        <w:t>Hatfield</w:t>
      </w:r>
      <w:proofErr w:type="spellEnd"/>
      <w:r>
        <w:t xml:space="preserve">. </w:t>
      </w:r>
      <w:r w:rsidR="00000000">
        <w:t>Depuis ce jour-là</w:t>
      </w:r>
      <w:r>
        <w:t xml:space="preserve">, </w:t>
      </w:r>
      <w:r w:rsidR="00000000">
        <w:t>ce n</w:t>
      </w:r>
      <w:r>
        <w:t>’</w:t>
      </w:r>
      <w:r w:rsidR="00000000">
        <w:t>est plus le même ho</w:t>
      </w:r>
      <w:r w:rsidR="00000000">
        <w:t>m</w:t>
      </w:r>
      <w:r w:rsidR="00000000">
        <w:t>me</w:t>
      </w:r>
      <w:r>
        <w:t xml:space="preserve">, </w:t>
      </w:r>
      <w:r w:rsidR="00000000">
        <w:t>Jerry</w:t>
      </w:r>
      <w:r>
        <w:t xml:space="preserve">. </w:t>
      </w:r>
      <w:r w:rsidR="00000000">
        <w:t>Il ne lit que les tracts écrits par l</w:t>
      </w:r>
      <w:r>
        <w:t>’</w:t>
      </w:r>
      <w:r w:rsidR="00000000">
        <w:t>évangéliste ou un l</w:t>
      </w:r>
      <w:r w:rsidR="00000000">
        <w:t>i</w:t>
      </w:r>
      <w:r w:rsidR="00000000">
        <w:t>vre de prières que ce dernier lui a donné</w:t>
      </w:r>
      <w:r>
        <w:t xml:space="preserve">. </w:t>
      </w:r>
      <w:r w:rsidR="00000000">
        <w:t>Lorsque je lui parle</w:t>
      </w:r>
      <w:r>
        <w:t xml:space="preserve">, </w:t>
      </w:r>
      <w:r w:rsidR="00000000">
        <w:t>il me regarde comme si j</w:t>
      </w:r>
      <w:r>
        <w:t>’</w:t>
      </w:r>
      <w:r w:rsidR="00000000">
        <w:t>étais à plusieurs lieues de lui</w:t>
      </w:r>
      <w:r>
        <w:t>.</w:t>
      </w:r>
    </w:p>
    <w:p w14:paraId="5FD6FEE4" w14:textId="77777777" w:rsidR="007573A7" w:rsidRDefault="007573A7">
      <w:r>
        <w:t>— </w:t>
      </w:r>
      <w:r w:rsidR="00000000">
        <w:t>Qu</w:t>
      </w:r>
      <w:r>
        <w:t>’</w:t>
      </w:r>
      <w:r w:rsidR="00000000">
        <w:t>est-ce qu</w:t>
      </w:r>
      <w:r>
        <w:t>’</w:t>
      </w:r>
      <w:r w:rsidR="00000000">
        <w:t>il veut</w:t>
      </w:r>
      <w:r>
        <w:t xml:space="preserve">, </w:t>
      </w:r>
      <w:r w:rsidR="00000000">
        <w:t xml:space="preserve">ce </w:t>
      </w:r>
      <w:proofErr w:type="spellStart"/>
      <w:r w:rsidR="00000000">
        <w:t>Hatfield</w:t>
      </w:r>
      <w:proofErr w:type="spellEnd"/>
      <w:r>
        <w:t xml:space="preserve"> ? </w:t>
      </w:r>
      <w:r w:rsidR="00000000">
        <w:t>De l</w:t>
      </w:r>
      <w:r>
        <w:t>’</w:t>
      </w:r>
      <w:r w:rsidR="00000000">
        <w:t>argent</w:t>
      </w:r>
      <w:r>
        <w:t> ?</w:t>
      </w:r>
    </w:p>
    <w:p w14:paraId="73D834C0" w14:textId="77777777" w:rsidR="007573A7" w:rsidRDefault="007573A7">
      <w:r>
        <w:t>— </w:t>
      </w:r>
      <w:r w:rsidR="00000000">
        <w:t>Bien sûr</w:t>
      </w:r>
      <w:r>
        <w:t xml:space="preserve">. </w:t>
      </w:r>
      <w:r w:rsidR="00000000">
        <w:t>C</w:t>
      </w:r>
      <w:r>
        <w:t>’</w:t>
      </w:r>
      <w:r w:rsidR="00000000">
        <w:t>est un de ces personnages qui feignent la pi</w:t>
      </w:r>
      <w:r w:rsidR="00000000">
        <w:t>é</w:t>
      </w:r>
      <w:r w:rsidR="00000000">
        <w:t>té pour servir leur intérêt et que les vrais croyants méprisent</w:t>
      </w:r>
      <w:r>
        <w:t>.</w:t>
      </w:r>
    </w:p>
    <w:p w14:paraId="0CF179AF" w14:textId="77777777" w:rsidR="007573A7" w:rsidRDefault="00000000">
      <w:r>
        <w:t>Je détournai la tête du côté de la portière</w:t>
      </w:r>
      <w:r w:rsidR="007573A7">
        <w:t xml:space="preserve">. </w:t>
      </w:r>
      <w:r>
        <w:t>Des lucioles voletaient au-dessus des champs</w:t>
      </w:r>
      <w:r w:rsidR="007573A7">
        <w:t xml:space="preserve">, </w:t>
      </w:r>
      <w:r>
        <w:t>zébrant l</w:t>
      </w:r>
      <w:r w:rsidR="007573A7">
        <w:t>’</w:t>
      </w:r>
      <w:r>
        <w:t>ombre de leurs rapides traits de feu</w:t>
      </w:r>
      <w:r w:rsidR="007573A7">
        <w:t xml:space="preserve">. </w:t>
      </w:r>
      <w:proofErr w:type="spellStart"/>
      <w:r>
        <w:t>Au delà</w:t>
      </w:r>
      <w:proofErr w:type="spellEnd"/>
      <w:r>
        <w:t xml:space="preserve"> du croisement je distinguais la grille de fer hérissée de piquants qui entourait les terrains de </w:t>
      </w:r>
      <w:r w:rsidR="007573A7">
        <w:t>« </w:t>
      </w:r>
      <w:proofErr w:type="spellStart"/>
      <w:r>
        <w:t>Graystone</w:t>
      </w:r>
      <w:proofErr w:type="spellEnd"/>
      <w:r w:rsidR="007573A7">
        <w:t xml:space="preserve"> », </w:t>
      </w:r>
      <w:r>
        <w:t>l</w:t>
      </w:r>
      <w:r w:rsidR="007573A7">
        <w:t>’</w:t>
      </w:r>
      <w:r>
        <w:t>asile d</w:t>
      </w:r>
      <w:r w:rsidR="007573A7">
        <w:t>’</w:t>
      </w:r>
      <w:r>
        <w:t>aliénés</w:t>
      </w:r>
      <w:r w:rsidR="007573A7">
        <w:t xml:space="preserve">. </w:t>
      </w:r>
      <w:r>
        <w:t>Un peu plus loin la silhouette des bâtiments se découpait en noir sur le ciel étoilé</w:t>
      </w:r>
      <w:r w:rsidR="007573A7">
        <w:t xml:space="preserve">. </w:t>
      </w:r>
      <w:r>
        <w:t>De haut en bas de chacune des ailes</w:t>
      </w:r>
      <w:r w:rsidR="007573A7">
        <w:t xml:space="preserve">, </w:t>
      </w:r>
      <w:r>
        <w:t>les fenêtres correspondant aux couloirs de garde étaient éclairées et ressemblaient</w:t>
      </w:r>
      <w:r w:rsidR="007573A7">
        <w:t xml:space="preserve">, </w:t>
      </w:r>
      <w:r>
        <w:t>ainsi superp</w:t>
      </w:r>
      <w:r>
        <w:t>o</w:t>
      </w:r>
      <w:r>
        <w:t>sées</w:t>
      </w:r>
      <w:r w:rsidR="007573A7">
        <w:t xml:space="preserve">, </w:t>
      </w:r>
      <w:r>
        <w:t>à une ligne verticale de girandoles suspendues</w:t>
      </w:r>
      <w:r w:rsidR="007573A7">
        <w:t>.</w:t>
      </w:r>
    </w:p>
    <w:p w14:paraId="750ECCBF" w14:textId="77777777" w:rsidR="007573A7" w:rsidRDefault="007573A7">
      <w:r>
        <w:lastRenderedPageBreak/>
        <w:t>— </w:t>
      </w:r>
      <w:r w:rsidR="00000000">
        <w:t>Il lui a déjà donné beaucoup d</w:t>
      </w:r>
      <w:r>
        <w:t>’</w:t>
      </w:r>
      <w:r w:rsidR="00000000">
        <w:t>argent</w:t>
      </w:r>
      <w:r>
        <w:t xml:space="preserve">, </w:t>
      </w:r>
      <w:r w:rsidR="00000000">
        <w:t>reprit Ellen</w:t>
      </w:r>
      <w:r>
        <w:t xml:space="preserve">, </w:t>
      </w:r>
      <w:r w:rsidR="00000000">
        <w:t>mais cela n</w:t>
      </w:r>
      <w:r>
        <w:t>’</w:t>
      </w:r>
      <w:r w:rsidR="00000000">
        <w:t>a pas d</w:t>
      </w:r>
      <w:r>
        <w:t>’</w:t>
      </w:r>
      <w:r w:rsidR="00000000">
        <w:t>importance</w:t>
      </w:r>
      <w:r>
        <w:t xml:space="preserve">. </w:t>
      </w:r>
      <w:r w:rsidR="00000000">
        <w:t>Ce qui nous inquiète</w:t>
      </w:r>
      <w:r>
        <w:t xml:space="preserve">, </w:t>
      </w:r>
      <w:r w:rsidR="00000000">
        <w:t>c</w:t>
      </w:r>
      <w:r>
        <w:t>’</w:t>
      </w:r>
      <w:r w:rsidR="00000000">
        <w:t>est l</w:t>
      </w:r>
      <w:r>
        <w:t>’</w:t>
      </w:r>
      <w:r w:rsidR="00000000">
        <w:t>état de santé de mon père</w:t>
      </w:r>
      <w:r>
        <w:t xml:space="preserve">. </w:t>
      </w:r>
      <w:r w:rsidR="00000000">
        <w:t>Il a peur</w:t>
      </w:r>
      <w:r>
        <w:t xml:space="preserve">. </w:t>
      </w:r>
      <w:r w:rsidR="00000000">
        <w:t>Il vit dans une terreur perpétuelle</w:t>
      </w:r>
      <w:r>
        <w:t>.</w:t>
      </w:r>
    </w:p>
    <w:p w14:paraId="2F950780" w14:textId="77777777" w:rsidR="007573A7" w:rsidRDefault="007573A7">
      <w:r>
        <w:t>— </w:t>
      </w:r>
      <w:r w:rsidR="00000000">
        <w:t>De quoi a-t-il peur</w:t>
      </w:r>
      <w:r>
        <w:t xml:space="preserve"> ? </w:t>
      </w:r>
      <w:r w:rsidR="00000000">
        <w:t>demandai-je</w:t>
      </w:r>
      <w:r>
        <w:t xml:space="preserve"> ; </w:t>
      </w:r>
      <w:proofErr w:type="spellStart"/>
      <w:r w:rsidR="00000000">
        <w:t>Hatfield</w:t>
      </w:r>
      <w:proofErr w:type="spellEnd"/>
      <w:r w:rsidR="00000000">
        <w:t xml:space="preserve"> l</w:t>
      </w:r>
      <w:r>
        <w:t>’</w:t>
      </w:r>
      <w:r w:rsidR="00000000">
        <w:t>a-t-il men</w:t>
      </w:r>
      <w:r w:rsidR="00000000">
        <w:t>a</w:t>
      </w:r>
      <w:r w:rsidR="00000000">
        <w:t>cé</w:t>
      </w:r>
      <w:r>
        <w:t> ?</w:t>
      </w:r>
    </w:p>
    <w:p w14:paraId="4D6B9835" w14:textId="77777777" w:rsidR="007573A7" w:rsidRDefault="007573A7">
      <w:r>
        <w:t>— </w:t>
      </w:r>
      <w:r w:rsidR="00000000">
        <w:t>Vous ne comprenez pas</w:t>
      </w:r>
      <w:r>
        <w:t xml:space="preserve">. </w:t>
      </w:r>
      <w:r w:rsidR="00000000">
        <w:t>Il n</w:t>
      </w:r>
      <w:r>
        <w:t>’</w:t>
      </w:r>
      <w:r w:rsidR="00000000">
        <w:t>éprouve aucune crainte pour ce qui pourrait lui arriver pendant sa vie</w:t>
      </w:r>
      <w:r>
        <w:t>.</w:t>
      </w:r>
    </w:p>
    <w:p w14:paraId="273386C0" w14:textId="77777777" w:rsidR="007573A7" w:rsidRDefault="007573A7">
      <w:r>
        <w:t>— </w:t>
      </w:r>
      <w:r w:rsidR="00000000">
        <w:t>Alors</w:t>
      </w:r>
      <w:r>
        <w:t xml:space="preserve">, </w:t>
      </w:r>
      <w:r w:rsidR="00000000">
        <w:t>quoi</w:t>
      </w:r>
      <w:r>
        <w:t xml:space="preserve"> ? </w:t>
      </w:r>
      <w:r w:rsidR="00000000">
        <w:t>L</w:t>
      </w:r>
      <w:r>
        <w:t>’</w:t>
      </w:r>
      <w:r w:rsidR="00000000">
        <w:t>enfer</w:t>
      </w:r>
      <w:r>
        <w:t> ?</w:t>
      </w:r>
    </w:p>
    <w:p w14:paraId="706140FE" w14:textId="77777777" w:rsidR="007573A7" w:rsidRDefault="007573A7">
      <w:r>
        <w:t>— </w:t>
      </w:r>
      <w:r w:rsidR="00000000">
        <w:t>Oui</w:t>
      </w:r>
      <w:r>
        <w:t xml:space="preserve">. </w:t>
      </w:r>
      <w:r w:rsidR="00000000">
        <w:t>C</w:t>
      </w:r>
      <w:r>
        <w:t>’</w:t>
      </w:r>
      <w:r w:rsidR="00000000">
        <w:t xml:space="preserve">est la spécialité de </w:t>
      </w:r>
      <w:proofErr w:type="spellStart"/>
      <w:r w:rsidR="00000000">
        <w:t>Hatfield</w:t>
      </w:r>
      <w:proofErr w:type="spellEnd"/>
      <w:r>
        <w:t>.</w:t>
      </w:r>
    </w:p>
    <w:p w14:paraId="589EB5F7" w14:textId="77777777" w:rsidR="007573A7" w:rsidRDefault="00000000">
      <w:r>
        <w:t>Elle se pencha vers moi et ajouta d</w:t>
      </w:r>
      <w:r w:rsidR="007573A7">
        <w:t>’</w:t>
      </w:r>
      <w:r>
        <w:t>une voix basse qui su</w:t>
      </w:r>
      <w:r>
        <w:t>p</w:t>
      </w:r>
      <w:r>
        <w:t>pliait</w:t>
      </w:r>
      <w:r w:rsidR="007573A7">
        <w:t> :</w:t>
      </w:r>
    </w:p>
    <w:p w14:paraId="2E98B538" w14:textId="77777777" w:rsidR="007573A7" w:rsidRDefault="007573A7">
      <w:r>
        <w:t>— </w:t>
      </w:r>
      <w:r w:rsidR="00000000">
        <w:t>Mon père a toujours été un honnête homme</w:t>
      </w:r>
      <w:r>
        <w:t xml:space="preserve">. </w:t>
      </w:r>
      <w:r w:rsidR="00000000">
        <w:t>Vous le s</w:t>
      </w:r>
      <w:r w:rsidR="00000000">
        <w:t>a</w:t>
      </w:r>
      <w:r w:rsidR="00000000">
        <w:t>vez</w:t>
      </w:r>
      <w:r>
        <w:t xml:space="preserve">, </w:t>
      </w:r>
      <w:r w:rsidR="00000000">
        <w:t>n</w:t>
      </w:r>
      <w:r>
        <w:t>’</w:t>
      </w:r>
      <w:r w:rsidR="00000000">
        <w:t>est-ce pas</w:t>
      </w:r>
      <w:r>
        <w:t xml:space="preserve"> ? </w:t>
      </w:r>
      <w:r w:rsidR="00000000">
        <w:t>Lorsqu</w:t>
      </w:r>
      <w:r>
        <w:t>’</w:t>
      </w:r>
      <w:r w:rsidR="00000000">
        <w:t>il était juge</w:t>
      </w:r>
      <w:r>
        <w:t xml:space="preserve">, </w:t>
      </w:r>
      <w:r w:rsidR="00000000">
        <w:t>tout le monde</w:t>
      </w:r>
      <w:r>
        <w:t>…</w:t>
      </w:r>
    </w:p>
    <w:p w14:paraId="7807D9EC" w14:textId="77777777" w:rsidR="007573A7" w:rsidRDefault="007573A7">
      <w:r>
        <w:t>— </w:t>
      </w:r>
      <w:r w:rsidR="00000000">
        <w:t>Oui</w:t>
      </w:r>
      <w:r>
        <w:t xml:space="preserve">, </w:t>
      </w:r>
      <w:r w:rsidR="00000000">
        <w:t>coupai-je</w:t>
      </w:r>
      <w:r>
        <w:t xml:space="preserve"> ; </w:t>
      </w:r>
      <w:r w:rsidR="00000000">
        <w:t>il était juste</w:t>
      </w:r>
      <w:r>
        <w:t>.</w:t>
      </w:r>
    </w:p>
    <w:p w14:paraId="1AD208CC" w14:textId="77777777" w:rsidR="007573A7" w:rsidRDefault="00000000">
      <w:r>
        <w:t>Je n</w:t>
      </w:r>
      <w:r w:rsidR="007573A7">
        <w:t>’</w:t>
      </w:r>
      <w:r>
        <w:t>avais pas l</w:t>
      </w:r>
      <w:r w:rsidR="007573A7">
        <w:t>’</w:t>
      </w:r>
      <w:r>
        <w:t>intention d</w:t>
      </w:r>
      <w:r w:rsidR="007573A7">
        <w:t>’</w:t>
      </w:r>
      <w:r>
        <w:t>insister</w:t>
      </w:r>
      <w:r w:rsidR="007573A7">
        <w:t xml:space="preserve">, </w:t>
      </w:r>
      <w:r>
        <w:t>mais</w:t>
      </w:r>
      <w:r w:rsidR="007573A7">
        <w:t xml:space="preserve">, </w:t>
      </w:r>
      <w:r>
        <w:t>comme si elle p</w:t>
      </w:r>
      <w:r>
        <w:t>é</w:t>
      </w:r>
      <w:r>
        <w:t>nétrait ma pensée</w:t>
      </w:r>
      <w:r w:rsidR="007573A7">
        <w:t xml:space="preserve">, </w:t>
      </w:r>
      <w:r>
        <w:t>Ellen répéta d</w:t>
      </w:r>
      <w:r w:rsidR="007573A7">
        <w:t>’</w:t>
      </w:r>
      <w:r>
        <w:t>une voix qui tremblait</w:t>
      </w:r>
      <w:r w:rsidR="007573A7">
        <w:t> :</w:t>
      </w:r>
    </w:p>
    <w:p w14:paraId="7C234E16" w14:textId="77777777" w:rsidR="007573A7" w:rsidRDefault="007573A7">
      <w:r>
        <w:t>— </w:t>
      </w:r>
      <w:r w:rsidR="00000000">
        <w:t>Oui</w:t>
      </w:r>
      <w:r>
        <w:t xml:space="preserve">, </w:t>
      </w:r>
      <w:r w:rsidR="00000000">
        <w:t>il était juste</w:t>
      </w:r>
      <w:r>
        <w:t xml:space="preserve">. </w:t>
      </w:r>
      <w:r w:rsidR="00000000">
        <w:t>Il doit sa fortune personnelle à d</w:t>
      </w:r>
      <w:r>
        <w:t>’</w:t>
      </w:r>
      <w:r w:rsidR="00000000">
        <w:t>honnêtes spéculations</w:t>
      </w:r>
      <w:r>
        <w:t>.</w:t>
      </w:r>
    </w:p>
    <w:p w14:paraId="1223B18B" w14:textId="77777777" w:rsidR="007573A7" w:rsidRDefault="007573A7">
      <w:r>
        <w:t>— </w:t>
      </w:r>
      <w:r w:rsidR="00000000">
        <w:t>Certainement</w:t>
      </w:r>
      <w:r>
        <w:t xml:space="preserve">, </w:t>
      </w:r>
      <w:r w:rsidR="00000000">
        <w:t>dis-je d</w:t>
      </w:r>
      <w:r>
        <w:t>’</w:t>
      </w:r>
      <w:r w:rsidR="00000000">
        <w:t>un ton apaisant</w:t>
      </w:r>
      <w:r>
        <w:t xml:space="preserve">. </w:t>
      </w:r>
      <w:r w:rsidR="00000000">
        <w:t>Je n</w:t>
      </w:r>
      <w:r>
        <w:t>’</w:t>
      </w:r>
      <w:r w:rsidR="00000000">
        <w:t>ai jamais eu l</w:t>
      </w:r>
      <w:r>
        <w:t>’</w:t>
      </w:r>
      <w:r w:rsidR="00000000">
        <w:t>intention d</w:t>
      </w:r>
      <w:r>
        <w:t>’</w:t>
      </w:r>
      <w:r w:rsidR="00000000">
        <w:t>insinuer le contraire</w:t>
      </w:r>
      <w:r>
        <w:t xml:space="preserve">. </w:t>
      </w:r>
      <w:r w:rsidR="00000000">
        <w:t>Le frère d</w:t>
      </w:r>
      <w:r>
        <w:t>’</w:t>
      </w:r>
      <w:r w:rsidR="00000000">
        <w:t>Andrew Robinson était bien placé pour faire fructifier sa fortune</w:t>
      </w:r>
      <w:r>
        <w:t xml:space="preserve">. </w:t>
      </w:r>
      <w:r w:rsidR="00000000">
        <w:t>C</w:t>
      </w:r>
      <w:r>
        <w:t>’</w:t>
      </w:r>
      <w:r w:rsidR="00000000">
        <w:t>est tout nat</w:t>
      </w:r>
      <w:r w:rsidR="00000000">
        <w:t>u</w:t>
      </w:r>
      <w:r w:rsidR="00000000">
        <w:t>rel</w:t>
      </w:r>
      <w:r>
        <w:t>.</w:t>
      </w:r>
    </w:p>
    <w:p w14:paraId="16EF2833" w14:textId="77777777" w:rsidR="007573A7" w:rsidRDefault="00000000">
      <w:r>
        <w:t>Elle s</w:t>
      </w:r>
      <w:r w:rsidR="007573A7">
        <w:t>’</w:t>
      </w:r>
      <w:r>
        <w:t>appuya de nouveau contre le coussin et garda le s</w:t>
      </w:r>
      <w:r>
        <w:t>i</w:t>
      </w:r>
      <w:r>
        <w:t>lence</w:t>
      </w:r>
      <w:r w:rsidR="007573A7">
        <w:t>.</w:t>
      </w:r>
    </w:p>
    <w:p w14:paraId="64E5A8F5" w14:textId="77777777" w:rsidR="007573A7" w:rsidRDefault="007573A7">
      <w:r>
        <w:lastRenderedPageBreak/>
        <w:t>— </w:t>
      </w:r>
      <w:r w:rsidR="00000000">
        <w:t>Est-ce là tout</w:t>
      </w:r>
      <w:r>
        <w:t xml:space="preserve"> ? </w:t>
      </w:r>
      <w:r w:rsidR="00000000">
        <w:t>demandai-je</w:t>
      </w:r>
      <w:r>
        <w:t xml:space="preserve">. </w:t>
      </w:r>
      <w:r w:rsidR="00000000">
        <w:t>Qu</w:t>
      </w:r>
      <w:r>
        <w:t>’</w:t>
      </w:r>
      <w:r w:rsidR="00000000">
        <w:t xml:space="preserve">en dit le </w:t>
      </w:r>
      <w:r>
        <w:t>« </w:t>
      </w:r>
      <w:r w:rsidR="00000000">
        <w:t>Grand Chef</w:t>
      </w:r>
      <w:r>
        <w:t> »</w:t>
      </w:r>
      <w:r w:rsidR="00000000">
        <w:t xml:space="preserve"> Andrew Robinson</w:t>
      </w:r>
      <w:r>
        <w:t xml:space="preserve"> ? </w:t>
      </w:r>
      <w:r w:rsidR="00000000">
        <w:t>Pourquoi n</w:t>
      </w:r>
      <w:r>
        <w:t>’</w:t>
      </w:r>
      <w:r w:rsidR="00000000">
        <w:t xml:space="preserve">oblige-t-il pas </w:t>
      </w:r>
      <w:proofErr w:type="spellStart"/>
      <w:r w:rsidR="00000000">
        <w:t>Hatfield</w:t>
      </w:r>
      <w:proofErr w:type="spellEnd"/>
      <w:r w:rsidR="00000000">
        <w:t xml:space="preserve"> à quitter la ville</w:t>
      </w:r>
      <w:r>
        <w:t> ?</w:t>
      </w:r>
    </w:p>
    <w:p w14:paraId="7A062D2A" w14:textId="77777777" w:rsidR="007573A7" w:rsidRDefault="007573A7">
      <w:r>
        <w:t>— </w:t>
      </w:r>
      <w:r w:rsidR="00000000">
        <w:t>Il n</w:t>
      </w:r>
      <w:r>
        <w:t>’</w:t>
      </w:r>
      <w:r w:rsidR="00000000">
        <w:t>a pas encore pris de décision</w:t>
      </w:r>
      <w:r>
        <w:t xml:space="preserve">, </w:t>
      </w:r>
      <w:r w:rsidR="00000000">
        <w:t>répondit-elle</w:t>
      </w:r>
      <w:r>
        <w:t xml:space="preserve">. </w:t>
      </w:r>
      <w:r w:rsidR="00000000">
        <w:t>Nous d</w:t>
      </w:r>
      <w:r w:rsidR="00000000">
        <w:t>e</w:t>
      </w:r>
      <w:r w:rsidR="00000000">
        <w:t>vons agir avec prudence</w:t>
      </w:r>
      <w:r>
        <w:t xml:space="preserve">, </w:t>
      </w:r>
      <w:r w:rsidR="00000000">
        <w:t>car mon père a une maladie de cœur</w:t>
      </w:r>
      <w:r>
        <w:t xml:space="preserve">. </w:t>
      </w:r>
      <w:r w:rsidR="00000000">
        <w:t>Mon oncle Andrew aurait voulu jeter l</w:t>
      </w:r>
      <w:r>
        <w:t>’</w:t>
      </w:r>
      <w:r w:rsidR="00000000">
        <w:t>évangéliste à la porte</w:t>
      </w:r>
      <w:r>
        <w:t xml:space="preserve">, </w:t>
      </w:r>
      <w:r w:rsidR="00000000">
        <w:t>mais il s</w:t>
      </w:r>
      <w:r>
        <w:t>’</w:t>
      </w:r>
      <w:r w:rsidR="00000000">
        <w:t>est calmé et tente maintenant de faire entendre raison à son frère</w:t>
      </w:r>
      <w:r>
        <w:t xml:space="preserve">. </w:t>
      </w:r>
      <w:r w:rsidR="00000000">
        <w:t>C</w:t>
      </w:r>
      <w:r>
        <w:t>’</w:t>
      </w:r>
      <w:r w:rsidR="00000000">
        <w:t>est une situation sans issue</w:t>
      </w:r>
      <w:r>
        <w:t>.</w:t>
      </w:r>
    </w:p>
    <w:p w14:paraId="3F5AD45B" w14:textId="77777777" w:rsidR="007573A7" w:rsidRDefault="007573A7">
      <w:r>
        <w:t>— </w:t>
      </w:r>
      <w:r w:rsidR="00000000">
        <w:t>En attendant</w:t>
      </w:r>
      <w:r>
        <w:t xml:space="preserve">, </w:t>
      </w:r>
      <w:r w:rsidR="00000000">
        <w:t>dis-je</w:t>
      </w:r>
      <w:r>
        <w:t xml:space="preserve">, </w:t>
      </w:r>
      <w:r w:rsidR="00000000">
        <w:t>vous avez décidé avec votre oncle qu</w:t>
      </w:r>
      <w:r>
        <w:t>’</w:t>
      </w:r>
      <w:r w:rsidR="00000000">
        <w:t>il était préférable d</w:t>
      </w:r>
      <w:r>
        <w:t>’</w:t>
      </w:r>
      <w:r w:rsidR="00000000">
        <w:t xml:space="preserve">obtenir la neutralité de </w:t>
      </w:r>
      <w:r w:rsidR="00000000">
        <w:rPr>
          <w:i/>
          <w:iCs/>
        </w:rPr>
        <w:t>La Gazette</w:t>
      </w:r>
      <w:r w:rsidR="00000000">
        <w:t xml:space="preserve"> en me prenant pour confident</w:t>
      </w:r>
      <w:r>
        <w:t xml:space="preserve">. </w:t>
      </w:r>
      <w:r w:rsidR="00000000">
        <w:t>Soyez sans inquiétude</w:t>
      </w:r>
      <w:r>
        <w:t xml:space="preserve"> : </w:t>
      </w:r>
      <w:r w:rsidR="00000000">
        <w:t>mon journal n</w:t>
      </w:r>
      <w:r>
        <w:t>’</w:t>
      </w:r>
      <w:r w:rsidR="00000000">
        <w:t>est pas une feuille à scandales</w:t>
      </w:r>
      <w:r>
        <w:t xml:space="preserve">, </w:t>
      </w:r>
      <w:r w:rsidR="00000000">
        <w:t>Ellen</w:t>
      </w:r>
      <w:r>
        <w:t xml:space="preserve">. </w:t>
      </w:r>
      <w:r w:rsidR="00000000">
        <w:t>Dites au Grand Chef que vous m</w:t>
      </w:r>
      <w:r>
        <w:t>’</w:t>
      </w:r>
      <w:r w:rsidR="00000000">
        <w:t>avez convaincu</w:t>
      </w:r>
      <w:r>
        <w:t xml:space="preserve">… </w:t>
      </w:r>
      <w:r w:rsidR="00000000">
        <w:t>Le tour est joué</w:t>
      </w:r>
      <w:r>
        <w:t>…</w:t>
      </w:r>
    </w:p>
    <w:p w14:paraId="5AC8AC33" w14:textId="77777777" w:rsidR="007573A7" w:rsidRDefault="007573A7">
      <w:r>
        <w:t>— </w:t>
      </w:r>
      <w:r w:rsidR="00000000">
        <w:t>Jerry</w:t>
      </w:r>
      <w:r>
        <w:t xml:space="preserve">, </w:t>
      </w:r>
      <w:r w:rsidR="00000000">
        <w:t>je vous jure</w:t>
      </w:r>
      <w:r>
        <w:t>…</w:t>
      </w:r>
    </w:p>
    <w:p w14:paraId="416F3B6E" w14:textId="77777777" w:rsidR="007573A7" w:rsidRDefault="007573A7">
      <w:r>
        <w:t>— </w:t>
      </w:r>
      <w:r w:rsidR="00000000">
        <w:t>C</w:t>
      </w:r>
      <w:r>
        <w:t>’</w:t>
      </w:r>
      <w:r w:rsidR="00000000">
        <w:t>est sans importance</w:t>
      </w:r>
      <w:r>
        <w:t xml:space="preserve">, </w:t>
      </w:r>
      <w:r w:rsidR="00000000">
        <w:t>coupai-je</w:t>
      </w:r>
      <w:r>
        <w:t xml:space="preserve">. </w:t>
      </w:r>
      <w:r w:rsidR="00000000">
        <w:t>D</w:t>
      </w:r>
      <w:r>
        <w:t>’</w:t>
      </w:r>
      <w:r w:rsidR="00000000">
        <w:t>ailleurs</w:t>
      </w:r>
      <w:r>
        <w:t xml:space="preserve">, </w:t>
      </w:r>
      <w:r w:rsidR="00000000">
        <w:t>cela n</w:t>
      </w:r>
      <w:r>
        <w:t>’</w:t>
      </w:r>
      <w:r w:rsidR="00000000">
        <w:t xml:space="preserve">intéresse pas </w:t>
      </w:r>
      <w:r w:rsidR="00000000">
        <w:rPr>
          <w:i/>
          <w:iCs/>
        </w:rPr>
        <w:t>La Gazette</w:t>
      </w:r>
      <w:r>
        <w:rPr>
          <w:i/>
          <w:iCs/>
        </w:rPr>
        <w:t xml:space="preserve">. </w:t>
      </w:r>
      <w:r w:rsidR="00000000">
        <w:t>Retournons au Club</w:t>
      </w:r>
      <w:r>
        <w:t xml:space="preserve">, </w:t>
      </w:r>
      <w:r w:rsidR="00000000">
        <w:t>voulez-vous</w:t>
      </w:r>
      <w:r>
        <w:t xml:space="preserve"> : </w:t>
      </w:r>
      <w:r w:rsidR="00000000">
        <w:t>il est dix heures et demie</w:t>
      </w:r>
      <w:r>
        <w:t>.</w:t>
      </w:r>
    </w:p>
    <w:p w14:paraId="51DD2F16" w14:textId="77777777" w:rsidR="007573A7" w:rsidRDefault="00000000">
      <w:r>
        <w:t>Cette fois</w:t>
      </w:r>
      <w:r w:rsidR="007573A7">
        <w:t xml:space="preserve">, </w:t>
      </w:r>
      <w:r>
        <w:t>elle ne tenta pas de m</w:t>
      </w:r>
      <w:r w:rsidR="007573A7">
        <w:t>’</w:t>
      </w:r>
      <w:r>
        <w:t>arrêter lorsque je me pe</w:t>
      </w:r>
      <w:r>
        <w:t>n</w:t>
      </w:r>
      <w:r>
        <w:t>chai pour tourner la clé du contact</w:t>
      </w:r>
      <w:r w:rsidR="007573A7">
        <w:t xml:space="preserve">. </w:t>
      </w:r>
      <w:r>
        <w:t>Le brusque retour de ma mauvaise humeur mettait fin à la trêve que nous avions conclue</w:t>
      </w:r>
      <w:r w:rsidR="007573A7">
        <w:t xml:space="preserve">. </w:t>
      </w:r>
      <w:r>
        <w:t>En roulant sur la chaussée</w:t>
      </w:r>
      <w:r w:rsidR="007573A7">
        <w:t xml:space="preserve">, </w:t>
      </w:r>
      <w:r>
        <w:t>je songeais qu</w:t>
      </w:r>
      <w:r w:rsidR="007573A7">
        <w:t>’</w:t>
      </w:r>
      <w:r>
        <w:t>Ellen avait simpl</w:t>
      </w:r>
      <w:r>
        <w:t>e</w:t>
      </w:r>
      <w:r>
        <w:t>ment mentionné les événements</w:t>
      </w:r>
      <w:r w:rsidR="007573A7">
        <w:t xml:space="preserve">. </w:t>
      </w:r>
      <w:r>
        <w:t>J</w:t>
      </w:r>
      <w:r w:rsidR="007573A7">
        <w:t>’</w:t>
      </w:r>
      <w:r>
        <w:t>ignorais encore tout de leur signification</w:t>
      </w:r>
      <w:r w:rsidR="007573A7">
        <w:t>.</w:t>
      </w:r>
    </w:p>
    <w:p w14:paraId="05C3878B" w14:textId="6347BAFC" w:rsidR="00000000" w:rsidRDefault="00000000" w:rsidP="007573A7">
      <w:pPr>
        <w:pStyle w:val="Centr"/>
        <w:keepNext/>
        <w:spacing w:before="0" w:after="0"/>
      </w:pPr>
      <w:r>
        <w:t>*</w:t>
      </w:r>
    </w:p>
    <w:p w14:paraId="393390F3" w14:textId="77777777" w:rsidR="00000000" w:rsidRDefault="00000000" w:rsidP="007573A7">
      <w:pPr>
        <w:pStyle w:val="Centr"/>
        <w:keepNext/>
        <w:spacing w:before="0" w:after="0"/>
      </w:pPr>
      <w:r>
        <w:t>* *</w:t>
      </w:r>
    </w:p>
    <w:p w14:paraId="793E310A" w14:textId="77777777" w:rsidR="007573A7" w:rsidRDefault="00000000">
      <w:r>
        <w:t>À un mille du Club</w:t>
      </w:r>
      <w:r w:rsidR="007573A7">
        <w:t xml:space="preserve">, </w:t>
      </w:r>
      <w:r>
        <w:t>j</w:t>
      </w:r>
      <w:r w:rsidR="007573A7">
        <w:t>’</w:t>
      </w:r>
      <w:r>
        <w:t>aperçus une auto qui venait à notre rencontre</w:t>
      </w:r>
      <w:r w:rsidR="007573A7">
        <w:t xml:space="preserve">. </w:t>
      </w:r>
      <w:r>
        <w:t>C</w:t>
      </w:r>
      <w:r w:rsidR="007573A7">
        <w:t>’</w:t>
      </w:r>
      <w:r>
        <w:t>était la conduite intérieure de Don Williams</w:t>
      </w:r>
      <w:r w:rsidR="007573A7">
        <w:t xml:space="preserve">. </w:t>
      </w:r>
      <w:r>
        <w:t>Il r</w:t>
      </w:r>
      <w:r>
        <w:t>a</w:t>
      </w:r>
      <w:r>
        <w:t>lentit et actionna son klaxon à plusieurs reprises</w:t>
      </w:r>
      <w:r w:rsidR="007573A7">
        <w:t xml:space="preserve">. </w:t>
      </w:r>
      <w:r>
        <w:t>Nous nous a</w:t>
      </w:r>
      <w:r>
        <w:t>r</w:t>
      </w:r>
      <w:r>
        <w:t>rêtâmes côte à côte</w:t>
      </w:r>
      <w:r w:rsidR="007573A7">
        <w:t>.</w:t>
      </w:r>
    </w:p>
    <w:p w14:paraId="3F55760C" w14:textId="77777777" w:rsidR="007573A7" w:rsidRDefault="007573A7">
      <w:r>
        <w:lastRenderedPageBreak/>
        <w:t>— </w:t>
      </w:r>
      <w:r w:rsidR="00000000">
        <w:t>Où étiez-vous</w:t>
      </w:r>
      <w:r>
        <w:t xml:space="preserve"> ? </w:t>
      </w:r>
      <w:r w:rsidR="00000000">
        <w:t>demanda-t-il</w:t>
      </w:r>
      <w:r>
        <w:t xml:space="preserve">. </w:t>
      </w:r>
      <w:r w:rsidR="00000000">
        <w:t>Je vous cherche depuis un quart d</w:t>
      </w:r>
      <w:r>
        <w:t>’</w:t>
      </w:r>
      <w:r w:rsidR="00000000">
        <w:t>heure</w:t>
      </w:r>
      <w:r>
        <w:t>.</w:t>
      </w:r>
    </w:p>
    <w:p w14:paraId="7709184B" w14:textId="77777777" w:rsidR="007573A7" w:rsidRDefault="007573A7">
      <w:r>
        <w:t>— </w:t>
      </w:r>
      <w:r w:rsidR="00000000">
        <w:t>Nous étions sur la route</w:t>
      </w:r>
      <w:r>
        <w:t xml:space="preserve">, </w:t>
      </w:r>
      <w:r w:rsidR="00000000">
        <w:t>répondis-je</w:t>
      </w:r>
      <w:r>
        <w:t>.</w:t>
      </w:r>
    </w:p>
    <w:p w14:paraId="1F18827F" w14:textId="77777777" w:rsidR="007573A7" w:rsidRDefault="007573A7">
      <w:r>
        <w:t>— </w:t>
      </w:r>
      <w:r w:rsidR="00000000">
        <w:t>On vous a appelée au téléphone</w:t>
      </w:r>
      <w:r>
        <w:t xml:space="preserve">, </w:t>
      </w:r>
      <w:r w:rsidR="00000000">
        <w:t>Ellen</w:t>
      </w:r>
      <w:r>
        <w:t xml:space="preserve">, </w:t>
      </w:r>
      <w:r w:rsidR="00000000">
        <w:t>dit Williams</w:t>
      </w:r>
      <w:r>
        <w:t xml:space="preserve"> ; </w:t>
      </w:r>
      <w:r w:rsidR="00000000">
        <w:t>on vous a demandée plusieurs fois</w:t>
      </w:r>
      <w:r>
        <w:t>.</w:t>
      </w:r>
    </w:p>
    <w:p w14:paraId="2F514F6B" w14:textId="77777777" w:rsidR="007573A7" w:rsidRDefault="007573A7">
      <w:r>
        <w:t>— </w:t>
      </w:r>
      <w:r w:rsidR="00000000">
        <w:t>Qui</w:t>
      </w:r>
      <w:r>
        <w:t xml:space="preserve"> ? </w:t>
      </w:r>
      <w:r w:rsidR="00000000">
        <w:t>s</w:t>
      </w:r>
      <w:r>
        <w:t>’</w:t>
      </w:r>
      <w:r w:rsidR="00000000">
        <w:t>écria-t-elle</w:t>
      </w:r>
      <w:r>
        <w:t>.</w:t>
      </w:r>
    </w:p>
    <w:p w14:paraId="5C9021F8" w14:textId="77777777" w:rsidR="007573A7" w:rsidRDefault="007573A7">
      <w:r>
        <w:t>— </w:t>
      </w:r>
      <w:r w:rsidR="00000000">
        <w:t>Je ne sais pas</w:t>
      </w:r>
      <w:r>
        <w:t xml:space="preserve">. </w:t>
      </w:r>
      <w:r w:rsidR="00000000">
        <w:t>Le steward du Club m</w:t>
      </w:r>
      <w:r>
        <w:t>’</w:t>
      </w:r>
      <w:r w:rsidR="00000000">
        <w:t>a demandé de vous prévenir</w:t>
      </w:r>
      <w:r>
        <w:t xml:space="preserve"> : </w:t>
      </w:r>
      <w:r w:rsidR="00000000">
        <w:t>il faut téléphoner chez vous</w:t>
      </w:r>
      <w:r>
        <w:t>.</w:t>
      </w:r>
    </w:p>
    <w:p w14:paraId="20DE19C3" w14:textId="77777777" w:rsidR="007573A7" w:rsidRDefault="007573A7">
      <w:r>
        <w:t>— </w:t>
      </w:r>
      <w:r w:rsidR="00000000">
        <w:t>Oh</w:t>
      </w:r>
      <w:r>
        <w:t xml:space="preserve"> ! </w:t>
      </w:r>
      <w:r w:rsidR="00000000">
        <w:t>mon Dieu</w:t>
      </w:r>
      <w:r>
        <w:t xml:space="preserve"> ! </w:t>
      </w:r>
      <w:r w:rsidR="00000000">
        <w:t>fit Ellen</w:t>
      </w:r>
      <w:r>
        <w:t xml:space="preserve">, </w:t>
      </w:r>
      <w:r w:rsidR="00000000">
        <w:t>dans un souffle</w:t>
      </w:r>
      <w:r>
        <w:t>.</w:t>
      </w:r>
    </w:p>
    <w:p w14:paraId="210FA824" w14:textId="77777777" w:rsidR="007573A7" w:rsidRDefault="00000000">
      <w:r>
        <w:t>Pendant quelques secondes</w:t>
      </w:r>
      <w:r w:rsidR="007573A7">
        <w:t xml:space="preserve">, </w:t>
      </w:r>
      <w:r>
        <w:t>elle demeura immobile</w:t>
      </w:r>
      <w:r w:rsidR="007573A7">
        <w:t xml:space="preserve">, </w:t>
      </w:r>
      <w:r>
        <w:t>e</w:t>
      </w:r>
      <w:r>
        <w:t>n</w:t>
      </w:r>
      <w:r>
        <w:t>fonçant ses doigts dans mon bras qu</w:t>
      </w:r>
      <w:r w:rsidR="007573A7">
        <w:t>’</w:t>
      </w:r>
      <w:r>
        <w:t>elle serrait de toutes ses forces</w:t>
      </w:r>
      <w:r w:rsidR="007573A7">
        <w:t>.</w:t>
      </w:r>
    </w:p>
    <w:p w14:paraId="00B6A9CD" w14:textId="77777777" w:rsidR="007573A7" w:rsidRDefault="007573A7">
      <w:r>
        <w:t>— </w:t>
      </w:r>
      <w:r w:rsidR="00000000">
        <w:t>Menez-moi à la maison</w:t>
      </w:r>
      <w:r>
        <w:t xml:space="preserve"> ! </w:t>
      </w:r>
      <w:r w:rsidR="00000000">
        <w:t>Vite</w:t>
      </w:r>
      <w:r>
        <w:t xml:space="preserve"> ! </w:t>
      </w:r>
      <w:r w:rsidR="00000000">
        <w:t>me dit-elle brusquement</w:t>
      </w:r>
      <w:r>
        <w:t>.</w:t>
      </w:r>
    </w:p>
    <w:p w14:paraId="6A8AA8A9" w14:textId="77777777" w:rsidR="007573A7" w:rsidRDefault="00000000">
      <w:r>
        <w:t>Je remis ma voiture en marche et</w:t>
      </w:r>
      <w:r w:rsidR="007573A7">
        <w:t xml:space="preserve">, </w:t>
      </w:r>
      <w:r>
        <w:t>l</w:t>
      </w:r>
      <w:r w:rsidR="007573A7">
        <w:t>’</w:t>
      </w:r>
      <w:r>
        <w:t>instant d</w:t>
      </w:r>
      <w:r w:rsidR="007573A7">
        <w:t>’</w:t>
      </w:r>
      <w:r>
        <w:t>après</w:t>
      </w:r>
      <w:r w:rsidR="007573A7">
        <w:t xml:space="preserve">, </w:t>
      </w:r>
      <w:r>
        <w:t>nous foncions à grande vitesse vers Midland</w:t>
      </w:r>
      <w:r w:rsidR="007573A7">
        <w:t xml:space="preserve">. </w:t>
      </w:r>
      <w:r>
        <w:t>L</w:t>
      </w:r>
      <w:r w:rsidR="007573A7">
        <w:t>’</w:t>
      </w:r>
      <w:r>
        <w:t>angoisse d</w:t>
      </w:r>
      <w:r w:rsidR="007573A7">
        <w:t>’</w:t>
      </w:r>
      <w:r>
        <w:t>Ellen m</w:t>
      </w:r>
      <w:r w:rsidR="007573A7">
        <w:t>’</w:t>
      </w:r>
      <w:r>
        <w:t>avait gagné</w:t>
      </w:r>
      <w:r w:rsidR="007573A7">
        <w:t xml:space="preserve">, </w:t>
      </w:r>
      <w:r>
        <w:t>et je n</w:t>
      </w:r>
      <w:r w:rsidR="007573A7">
        <w:t>’</w:t>
      </w:r>
      <w:r>
        <w:t>éprouvai aucune surprise à constater que plusieurs automobiles stationnaient sur l</w:t>
      </w:r>
      <w:r w:rsidR="007573A7">
        <w:t>’</w:t>
      </w:r>
      <w:r>
        <w:t>allée sablée</w:t>
      </w:r>
      <w:r w:rsidR="007573A7">
        <w:t xml:space="preserve">, </w:t>
      </w:r>
      <w:r>
        <w:t>devant la demeure du juge Robinson</w:t>
      </w:r>
      <w:r w:rsidR="007573A7">
        <w:t xml:space="preserve">. </w:t>
      </w:r>
      <w:r>
        <w:t>Il y avait la Rolls noire d</w:t>
      </w:r>
      <w:r w:rsidR="007573A7">
        <w:t>’</w:t>
      </w:r>
      <w:r>
        <w:t>Andrew Robinson</w:t>
      </w:r>
      <w:r w:rsidR="007573A7">
        <w:t xml:space="preserve"> (</w:t>
      </w:r>
      <w:r>
        <w:t xml:space="preserve">son chauffeur et garde du corps </w:t>
      </w:r>
      <w:proofErr w:type="spellStart"/>
      <w:r>
        <w:t>Dugan</w:t>
      </w:r>
      <w:proofErr w:type="spellEnd"/>
      <w:r>
        <w:t xml:space="preserve"> était assis au volant</w:t>
      </w:r>
      <w:r w:rsidR="007573A7">
        <w:t xml:space="preserve">). </w:t>
      </w:r>
      <w:r>
        <w:t>Puis</w:t>
      </w:r>
      <w:r w:rsidR="007573A7">
        <w:t xml:space="preserve">, </w:t>
      </w:r>
      <w:r>
        <w:t>deux voitures de la police</w:t>
      </w:r>
      <w:r w:rsidR="007573A7">
        <w:t xml:space="preserve"> : </w:t>
      </w:r>
      <w:r>
        <w:t xml:space="preserve">la Buick du capitaine </w:t>
      </w:r>
      <w:proofErr w:type="spellStart"/>
      <w:r>
        <w:t>Louderback</w:t>
      </w:r>
      <w:proofErr w:type="spellEnd"/>
      <w:r>
        <w:t xml:space="preserve"> et une </w:t>
      </w:r>
      <w:proofErr w:type="spellStart"/>
      <w:r>
        <w:t>auto-radio</w:t>
      </w:r>
      <w:proofErr w:type="spellEnd"/>
      <w:r w:rsidR="007573A7">
        <w:t xml:space="preserve">. </w:t>
      </w:r>
      <w:r>
        <w:t>Un peu plus loin une La Salle que je ne connaissais pas</w:t>
      </w:r>
      <w:r w:rsidR="007573A7">
        <w:t xml:space="preserve">, </w:t>
      </w:r>
      <w:r>
        <w:t>mais dont la licence fixée contre le pare-brise portait une croix rouge indiquant que le véhicule appart</w:t>
      </w:r>
      <w:r>
        <w:t>e</w:t>
      </w:r>
      <w:r>
        <w:t>nait à un médecin</w:t>
      </w:r>
      <w:r w:rsidR="007573A7">
        <w:t xml:space="preserve">. </w:t>
      </w:r>
      <w:r>
        <w:t>Enfin</w:t>
      </w:r>
      <w:r w:rsidR="007573A7">
        <w:t xml:space="preserve">, </w:t>
      </w:r>
      <w:r>
        <w:t>près de l</w:t>
      </w:r>
      <w:r w:rsidR="007573A7">
        <w:t>’</w:t>
      </w:r>
      <w:r>
        <w:t>angle de la maison</w:t>
      </w:r>
      <w:r w:rsidR="007573A7">
        <w:t xml:space="preserve">, </w:t>
      </w:r>
      <w:r>
        <w:t>une a</w:t>
      </w:r>
      <w:r>
        <w:t>m</w:t>
      </w:r>
      <w:r>
        <w:t>bulance</w:t>
      </w:r>
      <w:r w:rsidR="007573A7">
        <w:t>.</w:t>
      </w:r>
    </w:p>
    <w:p w14:paraId="0051476C" w14:textId="77777777" w:rsidR="007573A7" w:rsidRDefault="00000000">
      <w:r>
        <w:t>Ellen</w:t>
      </w:r>
      <w:r w:rsidR="007573A7">
        <w:t xml:space="preserve">, </w:t>
      </w:r>
      <w:r>
        <w:t>muette d</w:t>
      </w:r>
      <w:r w:rsidR="007573A7">
        <w:t>’</w:t>
      </w:r>
      <w:r>
        <w:t>horreur</w:t>
      </w:r>
      <w:r w:rsidR="007573A7">
        <w:t xml:space="preserve">, </w:t>
      </w:r>
      <w:r>
        <w:t>avait ouvert la portière</w:t>
      </w:r>
      <w:r w:rsidR="007573A7">
        <w:t xml:space="preserve">. </w:t>
      </w:r>
      <w:r>
        <w:t>Je lui pris le poignet afin qu</w:t>
      </w:r>
      <w:r w:rsidR="007573A7">
        <w:t>’</w:t>
      </w:r>
      <w:r>
        <w:t>elle ne descendît pas avant que j</w:t>
      </w:r>
      <w:r w:rsidR="007573A7">
        <w:t>’</w:t>
      </w:r>
      <w:r>
        <w:t xml:space="preserve">eusse </w:t>
      </w:r>
      <w:r>
        <w:lastRenderedPageBreak/>
        <w:t>arrêté ma voiture</w:t>
      </w:r>
      <w:r w:rsidR="007573A7">
        <w:t xml:space="preserve">. </w:t>
      </w:r>
      <w:r>
        <w:t>Lorsqu</w:t>
      </w:r>
      <w:r w:rsidR="007573A7">
        <w:t>’</w:t>
      </w:r>
      <w:r>
        <w:t>elle sauta sur le gravier de l</w:t>
      </w:r>
      <w:r w:rsidR="007573A7">
        <w:t>’</w:t>
      </w:r>
      <w:r>
        <w:t>allée</w:t>
      </w:r>
      <w:r w:rsidR="007573A7">
        <w:t xml:space="preserve">, </w:t>
      </w:r>
      <w:r>
        <w:t>je la suivis vers les marches du perron où un policier de l</w:t>
      </w:r>
      <w:r w:rsidR="007573A7">
        <w:t>’</w:t>
      </w:r>
      <w:proofErr w:type="spellStart"/>
      <w:r>
        <w:t>auto-radio</w:t>
      </w:r>
      <w:proofErr w:type="spellEnd"/>
      <w:r>
        <w:t xml:space="preserve"> se t</w:t>
      </w:r>
      <w:r>
        <w:t>e</w:t>
      </w:r>
      <w:r>
        <w:t>nait debout</w:t>
      </w:r>
      <w:r w:rsidR="007573A7">
        <w:t xml:space="preserve">. </w:t>
      </w:r>
      <w:r>
        <w:t>Il s</w:t>
      </w:r>
      <w:r w:rsidR="007573A7">
        <w:t>’</w:t>
      </w:r>
      <w:r>
        <w:t>effaça pour nous laisser passer et nous pén</w:t>
      </w:r>
      <w:r>
        <w:t>é</w:t>
      </w:r>
      <w:r>
        <w:t>trâmes dans le hall</w:t>
      </w:r>
      <w:r w:rsidR="007573A7">
        <w:t>.</w:t>
      </w:r>
    </w:p>
    <w:p w14:paraId="756013F7" w14:textId="77777777" w:rsidR="007573A7" w:rsidRDefault="00000000">
      <w:r>
        <w:t>C</w:t>
      </w:r>
      <w:r w:rsidR="007573A7">
        <w:t>’</w:t>
      </w:r>
      <w:r>
        <w:t>était la première fois que j</w:t>
      </w:r>
      <w:r w:rsidR="007573A7">
        <w:t>’</w:t>
      </w:r>
      <w:r>
        <w:t>entrais dans la maison d</w:t>
      </w:r>
      <w:r w:rsidR="007573A7">
        <w:t>’</w:t>
      </w:r>
      <w:r>
        <w:t>Ellen</w:t>
      </w:r>
      <w:r w:rsidR="007573A7">
        <w:t>.</w:t>
      </w:r>
    </w:p>
    <w:p w14:paraId="29DC8040" w14:textId="77777777" w:rsidR="007573A7" w:rsidRDefault="00000000">
      <w:r>
        <w:t>Andrew Robinson marcha à la rencontre de sa nièce</w:t>
      </w:r>
      <w:r w:rsidR="007573A7">
        <w:t xml:space="preserve">. </w:t>
      </w:r>
      <w:r>
        <w:t>Il avait cinquante-cinq ans environ</w:t>
      </w:r>
      <w:r w:rsidR="007573A7">
        <w:t xml:space="preserve">, </w:t>
      </w:r>
      <w:r>
        <w:t>des cheveux gris abondants</w:t>
      </w:r>
      <w:r w:rsidR="007573A7">
        <w:t xml:space="preserve">, </w:t>
      </w:r>
      <w:r>
        <w:t>des sourcils touffus qui étaient restés blonds</w:t>
      </w:r>
      <w:r w:rsidR="007573A7">
        <w:t xml:space="preserve">. </w:t>
      </w:r>
      <w:r>
        <w:t>Son visage carré</w:t>
      </w:r>
      <w:r w:rsidR="007573A7">
        <w:t xml:space="preserve">, </w:t>
      </w:r>
      <w:r>
        <w:t>entièrement rasé</w:t>
      </w:r>
      <w:r w:rsidR="007573A7">
        <w:t xml:space="preserve">, </w:t>
      </w:r>
      <w:r>
        <w:t>apparaissait poupin et coloré sous la lumière électrique</w:t>
      </w:r>
      <w:r w:rsidR="007573A7">
        <w:t xml:space="preserve">. </w:t>
      </w:r>
      <w:r>
        <w:t>Il était presque aussi grand que moi</w:t>
      </w:r>
      <w:r w:rsidR="007573A7">
        <w:t>, (</w:t>
      </w:r>
      <w:r>
        <w:t>j</w:t>
      </w:r>
      <w:r w:rsidR="007573A7">
        <w:t>’</w:t>
      </w:r>
      <w:r>
        <w:t>ai un mètre quatre-vingt-six</w:t>
      </w:r>
      <w:r w:rsidR="007573A7">
        <w:t xml:space="preserve">), </w:t>
      </w:r>
      <w:r>
        <w:t>mais plus corpulent</w:t>
      </w:r>
      <w:r w:rsidR="007573A7">
        <w:t xml:space="preserve">. </w:t>
      </w:r>
      <w:r>
        <w:t xml:space="preserve">Les caricaturistes de </w:t>
      </w:r>
      <w:r>
        <w:rPr>
          <w:i/>
          <w:iCs/>
        </w:rPr>
        <w:t>La Gazette</w:t>
      </w:r>
      <w:r>
        <w:t xml:space="preserve"> avaient accoutumé de le représenter avec des lignes droites et des angles vifs</w:t>
      </w:r>
      <w:r w:rsidR="007573A7">
        <w:t xml:space="preserve">, </w:t>
      </w:r>
      <w:r>
        <w:t>des lèvres épaisses et des yeux cruels</w:t>
      </w:r>
      <w:r w:rsidR="007573A7">
        <w:t xml:space="preserve">, </w:t>
      </w:r>
      <w:r>
        <w:t>mais</w:t>
      </w:r>
      <w:r w:rsidR="007573A7">
        <w:t xml:space="preserve">, </w:t>
      </w:r>
      <w:r>
        <w:t>brusquement</w:t>
      </w:r>
      <w:r w:rsidR="007573A7">
        <w:t xml:space="preserve">, </w:t>
      </w:r>
      <w:r>
        <w:t>je compris combien Ellen lui ressemblait</w:t>
      </w:r>
      <w:r w:rsidR="007573A7">
        <w:t xml:space="preserve">. </w:t>
      </w:r>
      <w:r>
        <w:t>Leurs visages révélaient la même intelligence</w:t>
      </w:r>
      <w:r w:rsidR="007573A7">
        <w:t xml:space="preserve">, </w:t>
      </w:r>
      <w:r>
        <w:t>la même force de caractère</w:t>
      </w:r>
      <w:r w:rsidR="007573A7">
        <w:t xml:space="preserve">, </w:t>
      </w:r>
      <w:r>
        <w:t>le même pouvoir d</w:t>
      </w:r>
      <w:r w:rsidR="007573A7">
        <w:t>’</w:t>
      </w:r>
      <w:r>
        <w:t>action</w:t>
      </w:r>
      <w:r w:rsidR="007573A7">
        <w:t>.</w:t>
      </w:r>
    </w:p>
    <w:p w14:paraId="6AC6FFC4" w14:textId="77777777" w:rsidR="007573A7" w:rsidRDefault="00000000">
      <w:r>
        <w:t>La jeune fille était atrocement pâle</w:t>
      </w:r>
      <w:r w:rsidR="007573A7">
        <w:t xml:space="preserve">, </w:t>
      </w:r>
      <w:r>
        <w:t>mais la présence de son oncle semblait lui prêter une force nouvelle</w:t>
      </w:r>
      <w:r w:rsidR="007573A7">
        <w:t>.</w:t>
      </w:r>
    </w:p>
    <w:p w14:paraId="4566DE2A" w14:textId="77777777" w:rsidR="007573A7" w:rsidRDefault="007573A7">
      <w:r>
        <w:t>— </w:t>
      </w:r>
      <w:r w:rsidR="00000000">
        <w:t>Qu</w:t>
      </w:r>
      <w:r>
        <w:t>’</w:t>
      </w:r>
      <w:r w:rsidR="00000000">
        <w:t>est-il arrivé à papa</w:t>
      </w:r>
      <w:r>
        <w:t xml:space="preserve"> ? </w:t>
      </w:r>
      <w:r w:rsidR="00000000">
        <w:t>demanda-t-elle</w:t>
      </w:r>
      <w:r>
        <w:t>.</w:t>
      </w:r>
    </w:p>
    <w:p w14:paraId="5C5AF6AA" w14:textId="77777777" w:rsidR="007573A7" w:rsidRDefault="007573A7">
      <w:r>
        <w:t>— </w:t>
      </w:r>
      <w:r w:rsidR="00000000">
        <w:t>Il est mort</w:t>
      </w:r>
      <w:r>
        <w:t xml:space="preserve">, </w:t>
      </w:r>
      <w:r w:rsidR="00000000">
        <w:t>Ellen</w:t>
      </w:r>
      <w:r>
        <w:t xml:space="preserve">, </w:t>
      </w:r>
      <w:r w:rsidR="00000000">
        <w:t>répondit brutalement Andrew</w:t>
      </w:r>
      <w:r>
        <w:t>.</w:t>
      </w:r>
    </w:p>
    <w:p w14:paraId="5E45826C" w14:textId="77777777" w:rsidR="007573A7" w:rsidRDefault="00000000">
      <w:r>
        <w:t>Elle baissa la tête</w:t>
      </w:r>
      <w:r w:rsidR="007573A7">
        <w:t xml:space="preserve">. </w:t>
      </w:r>
      <w:r>
        <w:t>Ses épaules semblèrent s</w:t>
      </w:r>
      <w:r w:rsidR="007573A7">
        <w:t>’</w:t>
      </w:r>
      <w:r>
        <w:t>affaisser</w:t>
      </w:r>
      <w:r w:rsidR="007573A7">
        <w:t xml:space="preserve">. </w:t>
      </w:r>
      <w:r>
        <w:t>Elle fit quelques pas vers la gauche</w:t>
      </w:r>
      <w:r w:rsidR="007573A7">
        <w:t xml:space="preserve">, </w:t>
      </w:r>
      <w:r>
        <w:t>vers une porte fermée</w:t>
      </w:r>
      <w:r w:rsidR="007573A7">
        <w:t xml:space="preserve">, </w:t>
      </w:r>
      <w:r>
        <w:t>puis</w:t>
      </w:r>
      <w:r w:rsidR="007573A7">
        <w:t xml:space="preserve">, </w:t>
      </w:r>
      <w:r>
        <w:t>tournant sur ses talons</w:t>
      </w:r>
      <w:r w:rsidR="007573A7">
        <w:t xml:space="preserve">, </w:t>
      </w:r>
      <w:r>
        <w:t>elle alla d</w:t>
      </w:r>
      <w:r w:rsidR="007573A7">
        <w:t>’</w:t>
      </w:r>
      <w:r>
        <w:t>un pas ferme s</w:t>
      </w:r>
      <w:r w:rsidR="007573A7">
        <w:t>’</w:t>
      </w:r>
      <w:r>
        <w:t>asseoir dans une haute chaise de bois sculpté</w:t>
      </w:r>
      <w:r w:rsidR="007573A7">
        <w:t>.</w:t>
      </w:r>
    </w:p>
    <w:p w14:paraId="1C3C0B00" w14:textId="77777777" w:rsidR="007573A7" w:rsidRDefault="00000000">
      <w:r>
        <w:t>Andrew Robinson n</w:t>
      </w:r>
      <w:r w:rsidR="007573A7">
        <w:t>’</w:t>
      </w:r>
      <w:r>
        <w:t>avait pas bougé</w:t>
      </w:r>
      <w:r w:rsidR="007573A7">
        <w:t xml:space="preserve">, </w:t>
      </w:r>
      <w:r>
        <w:t>la suivant seulement du regard</w:t>
      </w:r>
      <w:r w:rsidR="007573A7">
        <w:t xml:space="preserve">. </w:t>
      </w:r>
      <w:r>
        <w:t>Ni l</w:t>
      </w:r>
      <w:r w:rsidR="007573A7">
        <w:t>’</w:t>
      </w:r>
      <w:r>
        <w:t>un ni l</w:t>
      </w:r>
      <w:r w:rsidR="007573A7">
        <w:t>’</w:t>
      </w:r>
      <w:r>
        <w:t>autre n</w:t>
      </w:r>
      <w:r w:rsidR="007573A7">
        <w:t>’</w:t>
      </w:r>
      <w:r>
        <w:t>avait paru constater ma présence</w:t>
      </w:r>
      <w:r w:rsidR="007573A7">
        <w:t>.</w:t>
      </w:r>
    </w:p>
    <w:p w14:paraId="0957988B" w14:textId="77777777" w:rsidR="007573A7" w:rsidRDefault="00000000">
      <w:r>
        <w:lastRenderedPageBreak/>
        <w:t>Lorsqu</w:t>
      </w:r>
      <w:r w:rsidR="007573A7">
        <w:t>’</w:t>
      </w:r>
      <w:r>
        <w:t>elle fut assise</w:t>
      </w:r>
      <w:r w:rsidR="007573A7">
        <w:t xml:space="preserve">, </w:t>
      </w:r>
      <w:r>
        <w:t>Ellen demanda</w:t>
      </w:r>
      <w:r w:rsidR="007573A7">
        <w:t> :</w:t>
      </w:r>
    </w:p>
    <w:p w14:paraId="58CD4C1C" w14:textId="77777777" w:rsidR="007573A7" w:rsidRDefault="007573A7">
      <w:r>
        <w:t>— </w:t>
      </w:r>
      <w:r w:rsidR="00000000">
        <w:t>Qu</w:t>
      </w:r>
      <w:r>
        <w:t>’</w:t>
      </w:r>
      <w:r w:rsidR="00000000">
        <w:t>est-il arrivé</w:t>
      </w:r>
      <w:r>
        <w:t> ?</w:t>
      </w:r>
    </w:p>
    <w:p w14:paraId="7ADCA3FA" w14:textId="77777777" w:rsidR="007573A7" w:rsidRDefault="00000000">
      <w:r>
        <w:t>Il hésita à répondre</w:t>
      </w:r>
      <w:r w:rsidR="007573A7">
        <w:t xml:space="preserve">. </w:t>
      </w:r>
      <w:r>
        <w:t>Il l</w:t>
      </w:r>
      <w:r w:rsidR="007573A7">
        <w:t>’</w:t>
      </w:r>
      <w:r>
        <w:t>examinait comme pour juger si elle était capable de supporter un autre choc</w:t>
      </w:r>
      <w:r w:rsidR="007573A7">
        <w:t>.</w:t>
      </w:r>
    </w:p>
    <w:p w14:paraId="6F10B6FF" w14:textId="77777777" w:rsidR="007573A7" w:rsidRDefault="007573A7">
      <w:r>
        <w:t>— </w:t>
      </w:r>
      <w:r w:rsidR="00000000">
        <w:t>Dites-le-moi</w:t>
      </w:r>
      <w:r>
        <w:t xml:space="preserve">, </w:t>
      </w:r>
      <w:r w:rsidR="00000000">
        <w:t>fit-elle d</w:t>
      </w:r>
      <w:r>
        <w:t>’</w:t>
      </w:r>
      <w:r w:rsidR="00000000">
        <w:t>un ton impatient</w:t>
      </w:r>
      <w:r>
        <w:t xml:space="preserve"> ; </w:t>
      </w:r>
      <w:r w:rsidR="00000000">
        <w:t>qu</w:t>
      </w:r>
      <w:r>
        <w:t>’</w:t>
      </w:r>
      <w:r w:rsidR="00000000">
        <w:t>est-il arrivé</w:t>
      </w:r>
      <w:r>
        <w:t> ?</w:t>
      </w:r>
    </w:p>
    <w:p w14:paraId="67DEB52A" w14:textId="77777777" w:rsidR="007573A7" w:rsidRDefault="007573A7">
      <w:r>
        <w:t>— </w:t>
      </w:r>
      <w:r w:rsidR="00000000">
        <w:rPr>
          <w:lang w:val="nl-NL"/>
        </w:rPr>
        <w:t xml:space="preserve">Je te </w:t>
      </w:r>
      <w:proofErr w:type="spellStart"/>
      <w:r w:rsidR="00000000">
        <w:rPr>
          <w:lang w:val="nl-NL"/>
        </w:rPr>
        <w:t>l</w:t>
      </w:r>
      <w:r>
        <w:rPr>
          <w:lang w:val="nl-NL"/>
        </w:rPr>
        <w:t>’</w:t>
      </w:r>
      <w:r w:rsidR="00000000">
        <w:rPr>
          <w:lang w:val="nl-NL"/>
        </w:rPr>
        <w:t>ai</w:t>
      </w:r>
      <w:proofErr w:type="spellEnd"/>
      <w:r w:rsidR="00000000">
        <w:rPr>
          <w:lang w:val="nl-NL"/>
        </w:rPr>
        <w:t xml:space="preserve"> dit</w:t>
      </w:r>
      <w:r>
        <w:rPr>
          <w:lang w:val="nl-NL"/>
        </w:rPr>
        <w:t xml:space="preserve">. </w:t>
      </w:r>
      <w:r w:rsidR="00000000">
        <w:t>Il est mort</w:t>
      </w:r>
      <w:r>
        <w:t>.</w:t>
      </w:r>
    </w:p>
    <w:p w14:paraId="51C2E7EB" w14:textId="77777777" w:rsidR="007573A7" w:rsidRDefault="007573A7">
      <w:r>
        <w:t>— </w:t>
      </w:r>
      <w:r w:rsidR="00000000">
        <w:t>Son cœur</w:t>
      </w:r>
      <w:r>
        <w:t> ?</w:t>
      </w:r>
    </w:p>
    <w:p w14:paraId="102D1811" w14:textId="77777777" w:rsidR="007573A7" w:rsidRDefault="00000000">
      <w:r>
        <w:t xml:space="preserve">Il </w:t>
      </w:r>
      <w:proofErr w:type="gramStart"/>
      <w:r>
        <w:t>fit</w:t>
      </w:r>
      <w:proofErr w:type="gramEnd"/>
      <w:r>
        <w:t xml:space="preserve"> un effort comme pour recouvrer son calme</w:t>
      </w:r>
      <w:r w:rsidR="007573A7">
        <w:t xml:space="preserve">. </w:t>
      </w:r>
      <w:r>
        <w:t>Ses mains se fermèrent et s</w:t>
      </w:r>
      <w:r w:rsidR="007573A7">
        <w:t>’</w:t>
      </w:r>
      <w:r>
        <w:t>ouvrirent</w:t>
      </w:r>
      <w:r w:rsidR="007573A7">
        <w:t xml:space="preserve">. </w:t>
      </w:r>
      <w:r>
        <w:t>Lorsqu</w:t>
      </w:r>
      <w:r w:rsidR="007573A7">
        <w:t>’</w:t>
      </w:r>
      <w:r>
        <w:t>il parla</w:t>
      </w:r>
      <w:r w:rsidR="007573A7">
        <w:t xml:space="preserve">, </w:t>
      </w:r>
      <w:r>
        <w:t>il tenait les poings serrés contre ses cuisses</w:t>
      </w:r>
      <w:r w:rsidR="007573A7">
        <w:t>.</w:t>
      </w:r>
    </w:p>
    <w:p w14:paraId="1780267C" w14:textId="77777777" w:rsidR="007573A7" w:rsidRDefault="007573A7">
      <w:r>
        <w:t>— </w:t>
      </w:r>
      <w:r w:rsidR="00000000">
        <w:t>Il a été assassiné</w:t>
      </w:r>
      <w:r>
        <w:t>.</w:t>
      </w:r>
    </w:p>
    <w:p w14:paraId="03332BDB" w14:textId="77777777" w:rsidR="007573A7" w:rsidRDefault="00000000">
      <w:r>
        <w:t>Elle se pencha un peu de côté</w:t>
      </w:r>
      <w:r w:rsidR="007573A7">
        <w:t xml:space="preserve">, </w:t>
      </w:r>
      <w:r>
        <w:t>puis en avant</w:t>
      </w:r>
      <w:r w:rsidR="007573A7">
        <w:t xml:space="preserve">, </w:t>
      </w:r>
      <w:r>
        <w:t>les doigts pressés contre ses paupières</w:t>
      </w:r>
      <w:r w:rsidR="007573A7">
        <w:t xml:space="preserve">. </w:t>
      </w:r>
      <w:r>
        <w:t>Andrew alla vers elle et lui posa une main sur l</w:t>
      </w:r>
      <w:r w:rsidR="007573A7">
        <w:t>’</w:t>
      </w:r>
      <w:r>
        <w:t>épaule</w:t>
      </w:r>
      <w:r w:rsidR="007573A7">
        <w:t>.</w:t>
      </w:r>
    </w:p>
    <w:p w14:paraId="1C833076" w14:textId="77777777" w:rsidR="007573A7" w:rsidRDefault="007573A7">
      <w:r>
        <w:t>— </w:t>
      </w:r>
      <w:r w:rsidR="00000000">
        <w:t>Courage</w:t>
      </w:r>
      <w:r>
        <w:t xml:space="preserve">, </w:t>
      </w:r>
      <w:r w:rsidR="00000000">
        <w:t>Ellen</w:t>
      </w:r>
      <w:r>
        <w:t> !</w:t>
      </w:r>
    </w:p>
    <w:p w14:paraId="085386C9" w14:textId="77777777" w:rsidR="007573A7" w:rsidRDefault="00000000">
      <w:r>
        <w:t>Elle leva la tête</w:t>
      </w:r>
      <w:r w:rsidR="007573A7">
        <w:t>.</w:t>
      </w:r>
    </w:p>
    <w:p w14:paraId="048440FB" w14:textId="77777777" w:rsidR="007573A7" w:rsidRDefault="007573A7">
      <w:r>
        <w:t>— </w:t>
      </w:r>
      <w:r w:rsidR="00000000">
        <w:t>Bien sûr</w:t>
      </w:r>
      <w:r>
        <w:t xml:space="preserve"> !… </w:t>
      </w:r>
      <w:r w:rsidR="00000000">
        <w:t>murmura-t-elle</w:t>
      </w:r>
      <w:r>
        <w:t xml:space="preserve">. </w:t>
      </w:r>
      <w:r w:rsidR="00000000">
        <w:t>Sait-on</w:t>
      </w:r>
      <w:r>
        <w:t xml:space="preserve">… </w:t>
      </w:r>
      <w:r w:rsidR="00000000">
        <w:t>qui</w:t>
      </w:r>
      <w:r>
        <w:t> ?</w:t>
      </w:r>
    </w:p>
    <w:p w14:paraId="657A1D03" w14:textId="77777777" w:rsidR="007573A7" w:rsidRDefault="007573A7">
      <w:r>
        <w:t>— </w:t>
      </w:r>
      <w:r w:rsidR="00000000">
        <w:t>Nous le saurons</w:t>
      </w:r>
      <w:r>
        <w:t>.</w:t>
      </w:r>
    </w:p>
    <w:p w14:paraId="5FA25C9D" w14:textId="77777777" w:rsidR="007573A7" w:rsidRDefault="007573A7">
      <w:r>
        <w:t>— </w:t>
      </w:r>
      <w:r w:rsidR="00000000">
        <w:t xml:space="preserve">Où est </w:t>
      </w:r>
      <w:proofErr w:type="spellStart"/>
      <w:r w:rsidR="00000000">
        <w:t>Hatfield</w:t>
      </w:r>
      <w:proofErr w:type="spellEnd"/>
      <w:r>
        <w:t> ?</w:t>
      </w:r>
    </w:p>
    <w:p w14:paraId="79419A0E" w14:textId="77777777" w:rsidR="007573A7" w:rsidRDefault="007573A7">
      <w:r>
        <w:t>— </w:t>
      </w:r>
      <w:r w:rsidR="00000000">
        <w:t>Il est sorti</w:t>
      </w:r>
      <w:r>
        <w:t xml:space="preserve">. </w:t>
      </w:r>
      <w:r w:rsidR="00000000">
        <w:t>S</w:t>
      </w:r>
      <w:r>
        <w:t>’</w:t>
      </w:r>
      <w:r w:rsidR="00000000">
        <w:t>il n</w:t>
      </w:r>
      <w:r>
        <w:t>’</w:t>
      </w:r>
      <w:r w:rsidR="00000000">
        <w:t>est pas revenu à onze heures et demie</w:t>
      </w:r>
      <w:r>
        <w:t xml:space="preserve">, </w:t>
      </w:r>
      <w:r w:rsidR="00000000">
        <w:t>nous le chercherons</w:t>
      </w:r>
      <w:r>
        <w:t>.</w:t>
      </w:r>
    </w:p>
    <w:p w14:paraId="3804D60B" w14:textId="77777777" w:rsidR="007573A7" w:rsidRDefault="00000000">
      <w:r>
        <w:t>Il se tourna vers moi</w:t>
      </w:r>
      <w:r w:rsidR="007573A7">
        <w:t xml:space="preserve">, </w:t>
      </w:r>
      <w:r>
        <w:t>et sans préliminaires</w:t>
      </w:r>
      <w:r w:rsidR="007573A7">
        <w:t> :</w:t>
      </w:r>
    </w:p>
    <w:p w14:paraId="4B8E4983" w14:textId="77777777" w:rsidR="007573A7" w:rsidRDefault="007573A7">
      <w:r>
        <w:lastRenderedPageBreak/>
        <w:t>— </w:t>
      </w:r>
      <w:r w:rsidR="00000000">
        <w:t>Un de vos reporters était ici tout à l</w:t>
      </w:r>
      <w:r>
        <w:t>’</w:t>
      </w:r>
      <w:r w:rsidR="00000000">
        <w:t>heure</w:t>
      </w:r>
      <w:r>
        <w:t xml:space="preserve"> ; </w:t>
      </w:r>
      <w:r w:rsidR="00000000">
        <w:t>il est reparti pour votre bureau</w:t>
      </w:r>
      <w:r>
        <w:t>.</w:t>
      </w:r>
    </w:p>
    <w:p w14:paraId="1EB12329" w14:textId="77777777" w:rsidR="007573A7" w:rsidRDefault="007573A7">
      <w:r>
        <w:t>— </w:t>
      </w:r>
      <w:r w:rsidR="00000000">
        <w:t>J</w:t>
      </w:r>
      <w:r>
        <w:t>’</w:t>
      </w:r>
      <w:r w:rsidR="00000000">
        <w:t>ai amené Ellen en voiture</w:t>
      </w:r>
      <w:r>
        <w:t xml:space="preserve">, </w:t>
      </w:r>
      <w:r w:rsidR="00000000">
        <w:t>dis-je</w:t>
      </w:r>
      <w:r>
        <w:t xml:space="preserve">. </w:t>
      </w:r>
      <w:r w:rsidR="00000000">
        <w:t xml:space="preserve">Est-ce que </w:t>
      </w:r>
      <w:proofErr w:type="spellStart"/>
      <w:r w:rsidR="00000000">
        <w:t>Loude</w:t>
      </w:r>
      <w:r w:rsidR="00000000">
        <w:t>r</w:t>
      </w:r>
      <w:r w:rsidR="00000000">
        <w:t>back</w:t>
      </w:r>
      <w:proofErr w:type="spellEnd"/>
      <w:r w:rsidR="00000000">
        <w:t xml:space="preserve"> est ici</w:t>
      </w:r>
      <w:r>
        <w:t> ?</w:t>
      </w:r>
    </w:p>
    <w:p w14:paraId="3B958E2C" w14:textId="77777777" w:rsidR="007573A7" w:rsidRDefault="00000000">
      <w:r>
        <w:t>Il fit oui de la tête</w:t>
      </w:r>
      <w:r w:rsidR="007573A7">
        <w:t>.</w:t>
      </w:r>
    </w:p>
    <w:p w14:paraId="79674E42" w14:textId="77777777" w:rsidR="007573A7" w:rsidRDefault="007573A7">
      <w:r>
        <w:t>— </w:t>
      </w:r>
      <w:r w:rsidR="00000000">
        <w:t xml:space="preserve">Et </w:t>
      </w:r>
      <w:proofErr w:type="spellStart"/>
      <w:r w:rsidR="00000000">
        <w:t>Preen</w:t>
      </w:r>
      <w:proofErr w:type="spellEnd"/>
      <w:r>
        <w:t> ?</w:t>
      </w:r>
    </w:p>
    <w:p w14:paraId="21BDBF26" w14:textId="77777777" w:rsidR="007573A7" w:rsidRDefault="007573A7">
      <w:r>
        <w:t>— </w:t>
      </w:r>
      <w:r w:rsidR="00000000">
        <w:t>Oui</w:t>
      </w:r>
      <w:r>
        <w:t>.</w:t>
      </w:r>
    </w:p>
    <w:p w14:paraId="434346FD" w14:textId="77777777" w:rsidR="007573A7" w:rsidRDefault="007573A7">
      <w:r>
        <w:t>— </w:t>
      </w:r>
      <w:r w:rsidR="00000000">
        <w:t>Là</w:t>
      </w:r>
      <w:r>
        <w:t xml:space="preserve"> ? </w:t>
      </w:r>
      <w:r w:rsidR="00000000">
        <w:t>demandai-je en montrant la porte fermée d</w:t>
      </w:r>
      <w:r>
        <w:t>’</w:t>
      </w:r>
      <w:r w:rsidR="00000000">
        <w:t>un mo</w:t>
      </w:r>
      <w:r w:rsidR="00000000">
        <w:t>u</w:t>
      </w:r>
      <w:r w:rsidR="00000000">
        <w:t>vement de la tête</w:t>
      </w:r>
      <w:r>
        <w:t>.</w:t>
      </w:r>
    </w:p>
    <w:p w14:paraId="3A3D4239" w14:textId="77777777" w:rsidR="007573A7" w:rsidRDefault="00000000">
      <w:r>
        <w:t>Il approuva de nouveau</w:t>
      </w:r>
      <w:r w:rsidR="007573A7">
        <w:t>.</w:t>
      </w:r>
    </w:p>
    <w:p w14:paraId="518087CC" w14:textId="77777777" w:rsidR="007573A7" w:rsidRDefault="007573A7">
      <w:r>
        <w:t>— </w:t>
      </w:r>
      <w:r w:rsidR="00000000">
        <w:t>Puis-je entrer</w:t>
      </w:r>
      <w:r>
        <w:t> ?</w:t>
      </w:r>
    </w:p>
    <w:p w14:paraId="06D8752B" w14:textId="77777777" w:rsidR="007573A7" w:rsidRDefault="007573A7">
      <w:r>
        <w:t>— </w:t>
      </w:r>
      <w:r w:rsidR="00000000">
        <w:t xml:space="preserve">Cela dépend de </w:t>
      </w:r>
      <w:proofErr w:type="spellStart"/>
      <w:r w:rsidR="00000000">
        <w:t>Louderback</w:t>
      </w:r>
      <w:proofErr w:type="spellEnd"/>
      <w:r>
        <w:t>.</w:t>
      </w:r>
    </w:p>
    <w:p w14:paraId="41EBFDD9" w14:textId="77777777" w:rsidR="007573A7" w:rsidRDefault="00000000">
      <w:r>
        <w:t>Je poussai la porte et je pénétrai dans la bibliothèque du juge</w:t>
      </w:r>
      <w:r w:rsidR="007573A7">
        <w:t>.</w:t>
      </w:r>
    </w:p>
    <w:p w14:paraId="77043381" w14:textId="77777777" w:rsidR="007573A7" w:rsidRDefault="00000000">
      <w:r>
        <w:t>La pièce était vaste</w:t>
      </w:r>
      <w:r w:rsidR="007573A7">
        <w:t xml:space="preserve">. </w:t>
      </w:r>
      <w:r>
        <w:t>Trois des murs disparaissaient sous les rayons chargés de livres</w:t>
      </w:r>
      <w:r w:rsidR="007573A7">
        <w:t xml:space="preserve">. </w:t>
      </w:r>
      <w:r>
        <w:t>Le quatrième était percé de trois gra</w:t>
      </w:r>
      <w:r>
        <w:t>n</w:t>
      </w:r>
      <w:r>
        <w:t>des portes-fenêtres s</w:t>
      </w:r>
      <w:r w:rsidR="007573A7">
        <w:t>’</w:t>
      </w:r>
      <w:r>
        <w:t>ouvrant sur un large perron dominant le jardin</w:t>
      </w:r>
      <w:r w:rsidR="007573A7">
        <w:t xml:space="preserve">. </w:t>
      </w:r>
      <w:r>
        <w:t>Lorsque j</w:t>
      </w:r>
      <w:r w:rsidR="007573A7">
        <w:t>’</w:t>
      </w:r>
      <w:r>
        <w:t>étais enfant</w:t>
      </w:r>
      <w:r w:rsidR="007573A7">
        <w:t xml:space="preserve">, </w:t>
      </w:r>
      <w:r>
        <w:t>je m</w:t>
      </w:r>
      <w:r w:rsidR="007573A7">
        <w:t>’</w:t>
      </w:r>
      <w:r>
        <w:t>introduisais dans ce jardin défendu et</w:t>
      </w:r>
      <w:r w:rsidR="007573A7">
        <w:t xml:space="preserve">, </w:t>
      </w:r>
      <w:r>
        <w:t>par les portes-fenêtres ouvertes j</w:t>
      </w:r>
      <w:r w:rsidR="007573A7">
        <w:t>’</w:t>
      </w:r>
      <w:r>
        <w:t>avais souvent vu le juge assis à son bureau</w:t>
      </w:r>
      <w:r w:rsidR="007573A7">
        <w:t xml:space="preserve">, </w:t>
      </w:r>
      <w:r>
        <w:t>tournant le dos à la terrasse</w:t>
      </w:r>
      <w:r w:rsidR="007573A7">
        <w:t>.</w:t>
      </w:r>
    </w:p>
    <w:p w14:paraId="5B50EAA5" w14:textId="77777777" w:rsidR="007573A7" w:rsidRDefault="00000000">
      <w:r>
        <w:t>Trois hommes se tenaient debout dans la bibliothèque</w:t>
      </w:r>
      <w:r w:rsidR="007573A7">
        <w:t xml:space="preserve"> ; </w:t>
      </w:r>
      <w:r>
        <w:t>ils formaient un petit groupe près du bureau</w:t>
      </w:r>
      <w:r w:rsidR="007573A7">
        <w:t xml:space="preserve">. </w:t>
      </w:r>
      <w:r>
        <w:t>J</w:t>
      </w:r>
      <w:r w:rsidR="007573A7">
        <w:t>’</w:t>
      </w:r>
      <w:r>
        <w:t>approchai et je vis le cadavre de Robinson qui gisait sur le tapis taché de sang</w:t>
      </w:r>
      <w:r w:rsidR="007573A7">
        <w:t xml:space="preserve">, </w:t>
      </w:r>
      <w:r>
        <w:t>le visage contre terre</w:t>
      </w:r>
      <w:r w:rsidR="007573A7">
        <w:t xml:space="preserve">, </w:t>
      </w:r>
      <w:r>
        <w:t>les bras en croix</w:t>
      </w:r>
      <w:r w:rsidR="007573A7">
        <w:t>.</w:t>
      </w:r>
    </w:p>
    <w:p w14:paraId="104BF293" w14:textId="77777777" w:rsidR="007573A7" w:rsidRDefault="00000000">
      <w:r>
        <w:lastRenderedPageBreak/>
        <w:t xml:space="preserve">Je rencontrais journellement le capitaine </w:t>
      </w:r>
      <w:proofErr w:type="spellStart"/>
      <w:r>
        <w:t>Louderback</w:t>
      </w:r>
      <w:proofErr w:type="spellEnd"/>
      <w:r>
        <w:t xml:space="preserve"> et le sergent </w:t>
      </w:r>
      <w:proofErr w:type="spellStart"/>
      <w:r>
        <w:t>Preen</w:t>
      </w:r>
      <w:proofErr w:type="spellEnd"/>
      <w:r>
        <w:t xml:space="preserve"> et je me contentai de leur adresser un signe am</w:t>
      </w:r>
      <w:r>
        <w:t>i</w:t>
      </w:r>
      <w:r>
        <w:t>cal</w:t>
      </w:r>
      <w:r w:rsidR="007573A7">
        <w:t xml:space="preserve">. </w:t>
      </w:r>
      <w:r>
        <w:t>J</w:t>
      </w:r>
      <w:r w:rsidR="007573A7">
        <w:t>’</w:t>
      </w:r>
      <w:r>
        <w:t>adressai un salut plus formel au médecin-légiste</w:t>
      </w:r>
      <w:r w:rsidR="007573A7">
        <w:t xml:space="preserve">, </w:t>
      </w:r>
      <w:r>
        <w:t>le do</w:t>
      </w:r>
      <w:r>
        <w:t>c</w:t>
      </w:r>
      <w:r>
        <w:t>teur Reynolds</w:t>
      </w:r>
      <w:r w:rsidR="007573A7">
        <w:t xml:space="preserve">, </w:t>
      </w:r>
      <w:r>
        <w:t>puis je me penchai sur le cadavre et je l</w:t>
      </w:r>
      <w:r w:rsidR="007573A7">
        <w:t>’</w:t>
      </w:r>
      <w:r>
        <w:t>examinai sans le toucher</w:t>
      </w:r>
      <w:r w:rsidR="007573A7">
        <w:t xml:space="preserve">. </w:t>
      </w:r>
      <w:r>
        <w:t>Le juge ne portait pas de veston</w:t>
      </w:r>
      <w:r w:rsidR="007573A7">
        <w:t xml:space="preserve">, </w:t>
      </w:r>
      <w:r>
        <w:t>sa chemise blanche était souillée de sang et déchirée au-dessous des épa</w:t>
      </w:r>
      <w:r>
        <w:t>u</w:t>
      </w:r>
      <w:r>
        <w:t>les et au milieu du dos</w:t>
      </w:r>
      <w:r w:rsidR="007573A7">
        <w:t>.</w:t>
      </w:r>
    </w:p>
    <w:p w14:paraId="09B8DD28" w14:textId="77777777" w:rsidR="007573A7" w:rsidRDefault="007573A7">
      <w:r>
        <w:t>— </w:t>
      </w:r>
      <w:r w:rsidR="00000000">
        <w:t>Poignardé</w:t>
      </w:r>
      <w:r>
        <w:t xml:space="preserve"> ? </w:t>
      </w:r>
      <w:r w:rsidR="00000000">
        <w:t xml:space="preserve">demandai-je à </w:t>
      </w:r>
      <w:proofErr w:type="spellStart"/>
      <w:r w:rsidR="00000000">
        <w:t>Louderback</w:t>
      </w:r>
      <w:proofErr w:type="spellEnd"/>
      <w:r>
        <w:t>.</w:t>
      </w:r>
    </w:p>
    <w:p w14:paraId="3644DC67" w14:textId="77777777" w:rsidR="007573A7" w:rsidRDefault="007573A7">
      <w:r>
        <w:t>— </w:t>
      </w:r>
      <w:r w:rsidR="00000000">
        <w:t>Sept fois</w:t>
      </w:r>
      <w:r>
        <w:t xml:space="preserve">, </w:t>
      </w:r>
      <w:r w:rsidR="00000000">
        <w:t>dit-il</w:t>
      </w:r>
      <w:r>
        <w:t xml:space="preserve"> ; </w:t>
      </w:r>
      <w:r w:rsidR="00000000">
        <w:t>des blessures très nettes</w:t>
      </w:r>
      <w:r>
        <w:t xml:space="preserve">, </w:t>
      </w:r>
      <w:r w:rsidR="00000000">
        <w:t>profondes de deux pouces environ</w:t>
      </w:r>
      <w:r>
        <w:t>.</w:t>
      </w:r>
    </w:p>
    <w:p w14:paraId="3A855B1E" w14:textId="77777777" w:rsidR="007573A7" w:rsidRDefault="007573A7">
      <w:r>
        <w:t>— </w:t>
      </w:r>
      <w:r w:rsidR="00000000">
        <w:t>L</w:t>
      </w:r>
      <w:r>
        <w:t>’</w:t>
      </w:r>
      <w:r w:rsidR="00000000">
        <w:t>arme</w:t>
      </w:r>
      <w:r>
        <w:t> ?</w:t>
      </w:r>
    </w:p>
    <w:p w14:paraId="51077CB5" w14:textId="77777777" w:rsidR="007573A7" w:rsidRDefault="00000000">
      <w:r>
        <w:t>Il haussa les épaules</w:t>
      </w:r>
      <w:r w:rsidR="007573A7">
        <w:t>.</w:t>
      </w:r>
    </w:p>
    <w:p w14:paraId="1408077E" w14:textId="77777777" w:rsidR="007573A7" w:rsidRDefault="007573A7">
      <w:r>
        <w:t>— </w:t>
      </w:r>
      <w:r w:rsidR="00000000">
        <w:t>Nous ne l</w:t>
      </w:r>
      <w:r>
        <w:t>’</w:t>
      </w:r>
      <w:r w:rsidR="00000000">
        <w:t>avons pas retrouvée</w:t>
      </w:r>
      <w:r>
        <w:t xml:space="preserve">. </w:t>
      </w:r>
      <w:r w:rsidR="00000000">
        <w:t>Le docteur Reynolds croit que le criminel a frappé avec un bistouri</w:t>
      </w:r>
      <w:r>
        <w:t xml:space="preserve">. </w:t>
      </w:r>
      <w:r w:rsidR="00000000">
        <w:t>Trois coups dans le dos</w:t>
      </w:r>
      <w:r>
        <w:t xml:space="preserve">, </w:t>
      </w:r>
      <w:r w:rsidR="00000000">
        <w:t>quatre dans la poitrine</w:t>
      </w:r>
      <w:r>
        <w:t xml:space="preserve">. </w:t>
      </w:r>
      <w:r w:rsidR="00000000">
        <w:t>Et quelques coups de marteau sur le crâne dont chacun aurait suffi à tuer le juge</w:t>
      </w:r>
      <w:r>
        <w:t>.</w:t>
      </w:r>
    </w:p>
    <w:p w14:paraId="08876D82" w14:textId="77777777" w:rsidR="007573A7" w:rsidRDefault="00000000">
      <w:r>
        <w:t>Le docteur Reynolds</w:t>
      </w:r>
      <w:r w:rsidR="007573A7">
        <w:t xml:space="preserve">, </w:t>
      </w:r>
      <w:r>
        <w:t>les sourcils froncés</w:t>
      </w:r>
      <w:r w:rsidR="007573A7">
        <w:t xml:space="preserve">, </w:t>
      </w:r>
      <w:r>
        <w:t>considérait le c</w:t>
      </w:r>
      <w:r>
        <w:t>a</w:t>
      </w:r>
      <w:r>
        <w:t>pitaine d</w:t>
      </w:r>
      <w:r w:rsidR="007573A7">
        <w:t>’</w:t>
      </w:r>
      <w:r>
        <w:t>un air réprobateur</w:t>
      </w:r>
      <w:r w:rsidR="007573A7">
        <w:t xml:space="preserve">. </w:t>
      </w:r>
      <w:r>
        <w:t>Le médecin des Robinson me d</w:t>
      </w:r>
      <w:r>
        <w:t>é</w:t>
      </w:r>
      <w:r>
        <w:t>testait</w:t>
      </w:r>
      <w:r w:rsidR="007573A7">
        <w:t xml:space="preserve">. </w:t>
      </w:r>
      <w:r>
        <w:t xml:space="preserve">Il estimait sans doute que </w:t>
      </w:r>
      <w:proofErr w:type="spellStart"/>
      <w:r>
        <w:t>Louderback</w:t>
      </w:r>
      <w:proofErr w:type="spellEnd"/>
      <w:r>
        <w:t xml:space="preserve"> parlait trop</w:t>
      </w:r>
      <w:r w:rsidR="007573A7">
        <w:t xml:space="preserve">. </w:t>
      </w:r>
      <w:r>
        <w:t>Mais le policier était mon ami</w:t>
      </w:r>
      <w:r w:rsidR="007573A7">
        <w:t xml:space="preserve">, </w:t>
      </w:r>
      <w:r>
        <w:t>un ami fidèle qui avait le courage de ne pas renier notre solide affection</w:t>
      </w:r>
      <w:r w:rsidR="007573A7">
        <w:t xml:space="preserve"> (</w:t>
      </w:r>
      <w:r>
        <w:t>quoiqu</w:t>
      </w:r>
      <w:r w:rsidR="007573A7">
        <w:t>’</w:t>
      </w:r>
      <w:r>
        <w:t>il fût entièrement aux ordres d</w:t>
      </w:r>
      <w:r w:rsidR="007573A7">
        <w:t>’</w:t>
      </w:r>
      <w:r>
        <w:t>Andrew Robinson</w:t>
      </w:r>
      <w:r w:rsidR="007573A7">
        <w:t xml:space="preserve">, </w:t>
      </w:r>
      <w:r>
        <w:t>maître occulte de la municipal</w:t>
      </w:r>
      <w:r>
        <w:t>i</w:t>
      </w:r>
      <w:r>
        <w:t>té de Midland</w:t>
      </w:r>
      <w:r w:rsidR="007573A7">
        <w:t xml:space="preserve">). </w:t>
      </w:r>
      <w:r>
        <w:t xml:space="preserve">Le sergent </w:t>
      </w:r>
      <w:proofErr w:type="spellStart"/>
      <w:r>
        <w:t>Preen</w:t>
      </w:r>
      <w:proofErr w:type="spellEnd"/>
      <w:r>
        <w:t xml:space="preserve"> était le beau-frère de </w:t>
      </w:r>
      <w:proofErr w:type="spellStart"/>
      <w:r>
        <w:t>Loude</w:t>
      </w:r>
      <w:r>
        <w:t>r</w:t>
      </w:r>
      <w:r>
        <w:t>back</w:t>
      </w:r>
      <w:proofErr w:type="spellEnd"/>
      <w:r w:rsidR="007573A7">
        <w:t>.</w:t>
      </w:r>
    </w:p>
    <w:p w14:paraId="3EB647D6" w14:textId="77777777" w:rsidR="007573A7" w:rsidRDefault="00000000">
      <w:r>
        <w:t>L</w:t>
      </w:r>
      <w:r w:rsidR="007573A7">
        <w:t>’</w:t>
      </w:r>
      <w:r>
        <w:t>inquiétude grotesque du médecin m</w:t>
      </w:r>
      <w:r w:rsidR="007573A7">
        <w:t>’</w:t>
      </w:r>
      <w:r>
        <w:t>irritait</w:t>
      </w:r>
      <w:r w:rsidR="007573A7">
        <w:t xml:space="preserve">. </w:t>
      </w:r>
      <w:r>
        <w:t>Je tirai un carnet de ma poche et j</w:t>
      </w:r>
      <w:r w:rsidR="007573A7">
        <w:t>’</w:t>
      </w:r>
      <w:r>
        <w:t>écrivis</w:t>
      </w:r>
      <w:r w:rsidR="007573A7">
        <w:t xml:space="preserve">, </w:t>
      </w:r>
      <w:r>
        <w:t>lisant en même temps à haute voix</w:t>
      </w:r>
      <w:r w:rsidR="007573A7">
        <w:t> :</w:t>
      </w:r>
    </w:p>
    <w:p w14:paraId="6EDC386B" w14:textId="77777777" w:rsidR="007573A7" w:rsidRDefault="007573A7">
      <w:r>
        <w:t>— </w:t>
      </w:r>
      <w:r w:rsidR="00000000">
        <w:t>Le docteur Reynolds</w:t>
      </w:r>
      <w:r>
        <w:t xml:space="preserve">, </w:t>
      </w:r>
      <w:r w:rsidR="00000000">
        <w:t>notre éminent médecin-légiste</w:t>
      </w:r>
      <w:r>
        <w:t xml:space="preserve">, </w:t>
      </w:r>
      <w:r w:rsidR="00000000">
        <w:t>a déclaré que les blessures avaient été portées</w:t>
      </w:r>
      <w:r>
        <w:t>…</w:t>
      </w:r>
    </w:p>
    <w:p w14:paraId="298B862C" w14:textId="77777777" w:rsidR="007573A7" w:rsidRDefault="007573A7">
      <w:r>
        <w:lastRenderedPageBreak/>
        <w:t>— </w:t>
      </w:r>
      <w:r w:rsidR="00000000">
        <w:t>Je n</w:t>
      </w:r>
      <w:r>
        <w:t>’</w:t>
      </w:r>
      <w:r w:rsidR="00000000">
        <w:t>ai rien déclaré du tout</w:t>
      </w:r>
      <w:r>
        <w:t xml:space="preserve"> ! </w:t>
      </w:r>
      <w:r w:rsidR="00000000">
        <w:t>coupa le praticien</w:t>
      </w:r>
      <w:r>
        <w:t xml:space="preserve">. </w:t>
      </w:r>
      <w:r w:rsidR="00000000">
        <w:t>Il s</w:t>
      </w:r>
      <w:r>
        <w:t>’</w:t>
      </w:r>
      <w:r w:rsidR="00000000">
        <w:t>agit d</w:t>
      </w:r>
      <w:r>
        <w:t>’</w:t>
      </w:r>
      <w:r w:rsidR="00000000">
        <w:t>une opinion personnelle qui n</w:t>
      </w:r>
      <w:r>
        <w:t>’</w:t>
      </w:r>
      <w:r w:rsidR="00000000">
        <w:t>est pas encore vérifiée</w:t>
      </w:r>
      <w:r>
        <w:t>.</w:t>
      </w:r>
    </w:p>
    <w:p w14:paraId="6BBC7302" w14:textId="77777777" w:rsidR="007573A7" w:rsidRDefault="007573A7">
      <w:r>
        <w:t>— </w:t>
      </w:r>
      <w:r w:rsidR="00000000">
        <w:t>Laissez-moi donc publier cela</w:t>
      </w:r>
      <w:r>
        <w:t xml:space="preserve">, </w:t>
      </w:r>
      <w:r w:rsidR="00000000">
        <w:t>dis-je</w:t>
      </w:r>
      <w:r>
        <w:t xml:space="preserve"> ; </w:t>
      </w:r>
      <w:r w:rsidR="00000000">
        <w:t>ce pourrait être après tout la vérité</w:t>
      </w:r>
      <w:r>
        <w:t>.</w:t>
      </w:r>
    </w:p>
    <w:p w14:paraId="692DF10B" w14:textId="77777777" w:rsidR="007573A7" w:rsidRDefault="007573A7">
      <w:r>
        <w:t>— </w:t>
      </w:r>
      <w:r w:rsidR="00000000">
        <w:t>Je refuse</w:t>
      </w:r>
      <w:r>
        <w:t xml:space="preserve"> ! </w:t>
      </w:r>
      <w:r w:rsidR="00000000">
        <w:t>protesta-t-il</w:t>
      </w:r>
      <w:r>
        <w:t>.</w:t>
      </w:r>
    </w:p>
    <w:p w14:paraId="65FF5744" w14:textId="77777777" w:rsidR="007573A7" w:rsidRDefault="00000000">
      <w:r>
        <w:t>Je fermai mon carnet</w:t>
      </w:r>
      <w:r w:rsidR="007573A7">
        <w:t>.</w:t>
      </w:r>
    </w:p>
    <w:p w14:paraId="60F7688D" w14:textId="77777777" w:rsidR="007573A7" w:rsidRDefault="007573A7">
      <w:r>
        <w:t>— </w:t>
      </w:r>
      <w:r w:rsidR="00000000">
        <w:t>Voyons</w:t>
      </w:r>
      <w:r>
        <w:t xml:space="preserve">, </w:t>
      </w:r>
      <w:r w:rsidR="00000000">
        <w:t>docteur</w:t>
      </w:r>
      <w:r>
        <w:t xml:space="preserve">, </w:t>
      </w:r>
      <w:r w:rsidR="00000000">
        <w:t>entre nous</w:t>
      </w:r>
      <w:r>
        <w:t xml:space="preserve">, </w:t>
      </w:r>
      <w:r w:rsidR="00000000">
        <w:t>quelle est votre opinion sur la cause de la mort</w:t>
      </w:r>
      <w:r>
        <w:t> ?</w:t>
      </w:r>
    </w:p>
    <w:p w14:paraId="6894763A" w14:textId="77777777" w:rsidR="007573A7" w:rsidRDefault="00000000">
      <w:r>
        <w:t>Il me regarda un instant</w:t>
      </w:r>
      <w:r w:rsidR="007573A7">
        <w:t xml:space="preserve">, </w:t>
      </w:r>
      <w:r>
        <w:t>levant la tête</w:t>
      </w:r>
      <w:r w:rsidR="007573A7">
        <w:t xml:space="preserve">, </w:t>
      </w:r>
      <w:r>
        <w:t>car il était petit</w:t>
      </w:r>
      <w:r w:rsidR="007573A7">
        <w:t xml:space="preserve"> ; </w:t>
      </w:r>
      <w:r>
        <w:t>sa barbiche était pointée vers ma poitrine</w:t>
      </w:r>
      <w:r w:rsidR="007573A7">
        <w:t>.</w:t>
      </w:r>
    </w:p>
    <w:p w14:paraId="67ABD31D" w14:textId="77777777" w:rsidR="007573A7" w:rsidRDefault="007573A7">
      <w:r>
        <w:t>— </w:t>
      </w:r>
      <w:r w:rsidR="00000000">
        <w:t>Vous manifestez en présence de la mort une légèreté que je trouve insultante</w:t>
      </w:r>
      <w:r>
        <w:t xml:space="preserve">, </w:t>
      </w:r>
      <w:r w:rsidR="00000000">
        <w:t>dit-il</w:t>
      </w:r>
      <w:r>
        <w:t>.</w:t>
      </w:r>
    </w:p>
    <w:p w14:paraId="2F7DFB1F" w14:textId="77777777" w:rsidR="007573A7" w:rsidRDefault="00000000">
      <w:r>
        <w:t>Puis</w:t>
      </w:r>
      <w:r w:rsidR="007573A7">
        <w:t xml:space="preserve">, </w:t>
      </w:r>
      <w:r>
        <w:t>il me tourna le dos et s</w:t>
      </w:r>
      <w:r w:rsidR="007573A7">
        <w:t>’</w:t>
      </w:r>
      <w:r>
        <w:t>adressa au capitaine</w:t>
      </w:r>
      <w:r w:rsidR="007573A7">
        <w:t> :</w:t>
      </w:r>
    </w:p>
    <w:p w14:paraId="172EF345" w14:textId="77777777" w:rsidR="007573A7" w:rsidRDefault="007573A7">
      <w:r>
        <w:t>— </w:t>
      </w:r>
      <w:r w:rsidR="00000000">
        <w:t>Je m</w:t>
      </w:r>
      <w:r>
        <w:t>’</w:t>
      </w:r>
      <w:r w:rsidR="00000000">
        <w:t>en vais</w:t>
      </w:r>
      <w:r>
        <w:t xml:space="preserve">. </w:t>
      </w:r>
      <w:r w:rsidR="00000000">
        <w:t>Si vous êtes prêt</w:t>
      </w:r>
      <w:r>
        <w:t xml:space="preserve">, </w:t>
      </w:r>
      <w:r w:rsidR="00000000">
        <w:t>je vais envoyer les ho</w:t>
      </w:r>
      <w:r w:rsidR="00000000">
        <w:t>m</w:t>
      </w:r>
      <w:r w:rsidR="00000000">
        <w:t>mes de l</w:t>
      </w:r>
      <w:r>
        <w:t>’</w:t>
      </w:r>
      <w:r w:rsidR="00000000">
        <w:t>ambulance pour enlever le cadavre</w:t>
      </w:r>
      <w:r>
        <w:t>.</w:t>
      </w:r>
    </w:p>
    <w:p w14:paraId="0C25864C" w14:textId="77777777" w:rsidR="007573A7" w:rsidRDefault="007573A7">
      <w:r>
        <w:t>— </w:t>
      </w:r>
      <w:r w:rsidR="00000000">
        <w:t>Entendu</w:t>
      </w:r>
      <w:r>
        <w:t xml:space="preserve">, </w:t>
      </w:r>
      <w:r w:rsidR="00000000">
        <w:t xml:space="preserve">répondit </w:t>
      </w:r>
      <w:proofErr w:type="spellStart"/>
      <w:r w:rsidR="00000000">
        <w:t>Louderback</w:t>
      </w:r>
      <w:proofErr w:type="spellEnd"/>
      <w:r>
        <w:t xml:space="preserve">. </w:t>
      </w:r>
      <w:r w:rsidR="00000000">
        <w:t>Bonsoir</w:t>
      </w:r>
      <w:r>
        <w:t xml:space="preserve">, </w:t>
      </w:r>
      <w:r w:rsidR="00000000">
        <w:t>docteur</w:t>
      </w:r>
      <w:r>
        <w:t xml:space="preserve"> ; </w:t>
      </w:r>
      <w:r w:rsidR="00000000">
        <w:t>merci</w:t>
      </w:r>
      <w:r>
        <w:t>.</w:t>
      </w:r>
    </w:p>
    <w:p w14:paraId="3BFB018C" w14:textId="77777777" w:rsidR="007573A7" w:rsidRDefault="007573A7">
      <w:r>
        <w:t>— </w:t>
      </w:r>
      <w:r w:rsidR="00000000">
        <w:t>Eh bien</w:t>
      </w:r>
      <w:r>
        <w:t xml:space="preserve">, </w:t>
      </w:r>
      <w:r w:rsidR="00000000">
        <w:t>dis-je</w:t>
      </w:r>
      <w:r>
        <w:t xml:space="preserve">, </w:t>
      </w:r>
      <w:r w:rsidR="00000000">
        <w:t>quand le médecin eut quitté la pièce</w:t>
      </w:r>
      <w:r>
        <w:t xml:space="preserve">, </w:t>
      </w:r>
      <w:r w:rsidR="00000000">
        <w:t>que s</w:t>
      </w:r>
      <w:r>
        <w:t>’</w:t>
      </w:r>
      <w:r w:rsidR="00000000">
        <w:t>est-il passé</w:t>
      </w:r>
      <w:r>
        <w:t> ?</w:t>
      </w:r>
    </w:p>
    <w:p w14:paraId="20D7876E" w14:textId="77777777" w:rsidR="007573A7" w:rsidRDefault="007573A7">
      <w:r>
        <w:t>— </w:t>
      </w:r>
      <w:r w:rsidR="00000000">
        <w:t>Vous en savez autant que nous</w:t>
      </w:r>
      <w:r>
        <w:t xml:space="preserve">, </w:t>
      </w:r>
      <w:r w:rsidR="00000000">
        <w:t>grogna le capitaine</w:t>
      </w:r>
      <w:r>
        <w:t xml:space="preserve">. </w:t>
      </w:r>
      <w:r w:rsidR="00000000">
        <w:t>R</w:t>
      </w:r>
      <w:r w:rsidR="00000000">
        <w:t>e</w:t>
      </w:r>
      <w:r w:rsidR="00000000">
        <w:t>ynolds n</w:t>
      </w:r>
      <w:r>
        <w:t>’</w:t>
      </w:r>
      <w:r w:rsidR="00000000">
        <w:t>est pas un mauvais type</w:t>
      </w:r>
      <w:r>
        <w:t xml:space="preserve">, </w:t>
      </w:r>
      <w:r w:rsidR="00000000">
        <w:t>Jerry</w:t>
      </w:r>
      <w:r>
        <w:t xml:space="preserve">, </w:t>
      </w:r>
      <w:r w:rsidR="00000000">
        <w:t>il est un peu irritable</w:t>
      </w:r>
      <w:r>
        <w:t xml:space="preserve">, </w:t>
      </w:r>
      <w:r w:rsidR="00000000">
        <w:t>c</w:t>
      </w:r>
      <w:r>
        <w:t>’</w:t>
      </w:r>
      <w:r w:rsidR="00000000">
        <w:t>est tout</w:t>
      </w:r>
      <w:r>
        <w:t>.</w:t>
      </w:r>
    </w:p>
    <w:p w14:paraId="6AC96A07" w14:textId="77777777" w:rsidR="007573A7" w:rsidRDefault="007573A7">
      <w:r>
        <w:t>— </w:t>
      </w:r>
      <w:r w:rsidR="00000000">
        <w:t>C</w:t>
      </w:r>
      <w:r>
        <w:t>’</w:t>
      </w:r>
      <w:r w:rsidR="00000000">
        <w:t>est un imbécile</w:t>
      </w:r>
      <w:r>
        <w:t xml:space="preserve"> ! </w:t>
      </w:r>
      <w:r w:rsidR="00000000">
        <w:t>Je l</w:t>
      </w:r>
      <w:r>
        <w:t>’</w:t>
      </w:r>
      <w:r w:rsidR="00000000">
        <w:t>ai rencontré avant-hier dans Prince Street</w:t>
      </w:r>
      <w:r>
        <w:t xml:space="preserve"> : </w:t>
      </w:r>
      <w:r w:rsidR="00000000">
        <w:t>il portait son stéthoscope pendu au cou par un cordon</w:t>
      </w:r>
      <w:r>
        <w:t xml:space="preserve">. </w:t>
      </w:r>
      <w:r w:rsidR="00000000">
        <w:t>Sans doute pour montrer à toute la ville qu</w:t>
      </w:r>
      <w:r>
        <w:t>’</w:t>
      </w:r>
      <w:r w:rsidR="00000000">
        <w:t xml:space="preserve">il est le </w:t>
      </w:r>
      <w:r w:rsidR="00000000">
        <w:lastRenderedPageBreak/>
        <w:t>m</w:t>
      </w:r>
      <w:r w:rsidR="00000000">
        <w:t>é</w:t>
      </w:r>
      <w:r w:rsidR="00000000">
        <w:t>d</w:t>
      </w:r>
      <w:r w:rsidR="00000000">
        <w:t>e</w:t>
      </w:r>
      <w:r w:rsidR="00000000">
        <w:t>cin des Robinson</w:t>
      </w:r>
      <w:r>
        <w:t xml:space="preserve">. </w:t>
      </w:r>
      <w:r w:rsidR="00000000">
        <w:t>Est-ce que les portes de la bibliothèque étaient ouvertes</w:t>
      </w:r>
      <w:r>
        <w:t> ?</w:t>
      </w:r>
    </w:p>
    <w:p w14:paraId="26C28384" w14:textId="77777777" w:rsidR="007573A7" w:rsidRDefault="007573A7">
      <w:r>
        <w:t>— </w:t>
      </w:r>
      <w:r w:rsidR="00000000">
        <w:t>Oui</w:t>
      </w:r>
      <w:r>
        <w:t xml:space="preserve">, </w:t>
      </w:r>
      <w:r w:rsidR="00000000">
        <w:t xml:space="preserve">dit </w:t>
      </w:r>
      <w:proofErr w:type="spellStart"/>
      <w:r w:rsidR="00000000">
        <w:t>Louderback</w:t>
      </w:r>
      <w:proofErr w:type="spellEnd"/>
      <w:r>
        <w:t xml:space="preserve">, </w:t>
      </w:r>
      <w:r w:rsidR="00000000">
        <w:t>les portes-fenêtres</w:t>
      </w:r>
      <w:r>
        <w:t xml:space="preserve">. </w:t>
      </w:r>
      <w:r w:rsidR="00000000">
        <w:t>Celle qui donne dans le hall était fermée</w:t>
      </w:r>
      <w:r>
        <w:t xml:space="preserve">, </w:t>
      </w:r>
      <w:r w:rsidR="00000000">
        <w:t>de l</w:t>
      </w:r>
      <w:r>
        <w:t>’</w:t>
      </w:r>
      <w:r w:rsidR="00000000">
        <w:t>intérieur</w:t>
      </w:r>
      <w:r>
        <w:t>.</w:t>
      </w:r>
    </w:p>
    <w:p w14:paraId="0F8A6CE7" w14:textId="77777777" w:rsidR="007573A7" w:rsidRDefault="007573A7">
      <w:r>
        <w:t>— </w:t>
      </w:r>
      <w:r w:rsidR="00000000">
        <w:t>Alors</w:t>
      </w:r>
      <w:r>
        <w:t xml:space="preserve">, </w:t>
      </w:r>
      <w:r w:rsidR="00000000">
        <w:t>l</w:t>
      </w:r>
      <w:r>
        <w:t>’</w:t>
      </w:r>
      <w:r w:rsidR="00000000">
        <w:t>assassin est venu par le jardin et la terrasse</w:t>
      </w:r>
      <w:r>
        <w:t xml:space="preserve">, </w:t>
      </w:r>
      <w:r w:rsidR="00000000">
        <w:t>r</w:t>
      </w:r>
      <w:r w:rsidR="00000000">
        <w:t>e</w:t>
      </w:r>
      <w:r w:rsidR="00000000">
        <w:t>marquai-je</w:t>
      </w:r>
      <w:r>
        <w:t xml:space="preserve">. </w:t>
      </w:r>
      <w:r w:rsidR="00000000">
        <w:t>Ou bien il était déjà dans la pièce</w:t>
      </w:r>
      <w:r>
        <w:t>.</w:t>
      </w:r>
    </w:p>
    <w:p w14:paraId="7B278893" w14:textId="77777777" w:rsidR="007573A7" w:rsidRDefault="007573A7">
      <w:r>
        <w:t>— </w:t>
      </w:r>
      <w:r w:rsidR="00000000">
        <w:t>Voici comment je vois les choses</w:t>
      </w:r>
      <w:r>
        <w:t xml:space="preserve">, </w:t>
      </w:r>
      <w:r w:rsidR="00000000">
        <w:t>dit le policier</w:t>
      </w:r>
      <w:r>
        <w:t xml:space="preserve">. </w:t>
      </w:r>
      <w:r w:rsidR="00000000">
        <w:t>Le juge écrit</w:t>
      </w:r>
      <w:r>
        <w:t xml:space="preserve">, </w:t>
      </w:r>
      <w:r w:rsidR="00000000">
        <w:t>à son bureau</w:t>
      </w:r>
      <w:r>
        <w:t xml:space="preserve">. </w:t>
      </w:r>
      <w:r w:rsidR="00000000">
        <w:t>L</w:t>
      </w:r>
      <w:r>
        <w:t>’</w:t>
      </w:r>
      <w:r w:rsidR="00000000">
        <w:t>homme entre par une porte-fenêtre</w:t>
      </w:r>
      <w:r>
        <w:t xml:space="preserve">. </w:t>
      </w:r>
      <w:r w:rsidR="00000000">
        <w:t>Le j</w:t>
      </w:r>
      <w:r w:rsidR="00000000">
        <w:t>u</w:t>
      </w:r>
      <w:r w:rsidR="00000000">
        <w:t>ge l</w:t>
      </w:r>
      <w:r>
        <w:t>’</w:t>
      </w:r>
      <w:r w:rsidR="00000000">
        <w:t>entend</w:t>
      </w:r>
      <w:r>
        <w:t xml:space="preserve">, </w:t>
      </w:r>
      <w:r w:rsidR="00000000">
        <w:t>repousse son fauteuil et se retourne</w:t>
      </w:r>
      <w:r>
        <w:t xml:space="preserve">. </w:t>
      </w:r>
      <w:r w:rsidR="00000000">
        <w:t>Il se lève</w:t>
      </w:r>
      <w:r>
        <w:t xml:space="preserve">. </w:t>
      </w:r>
      <w:r w:rsidR="00000000">
        <w:t>Il fait face à l</w:t>
      </w:r>
      <w:r>
        <w:t>’</w:t>
      </w:r>
      <w:r w:rsidR="00000000">
        <w:t>assassin qui tient un marteau à la main et frappe Robi</w:t>
      </w:r>
      <w:r w:rsidR="00000000">
        <w:t>n</w:t>
      </w:r>
      <w:r w:rsidR="00000000">
        <w:t>son à la tête</w:t>
      </w:r>
      <w:r>
        <w:t xml:space="preserve">. </w:t>
      </w:r>
      <w:r w:rsidR="00000000">
        <w:t>La partie antérieure du crâne a été fracturée</w:t>
      </w:r>
      <w:r>
        <w:t xml:space="preserve">. </w:t>
      </w:r>
      <w:r w:rsidR="00000000">
        <w:t>Alors</w:t>
      </w:r>
      <w:r>
        <w:t>…</w:t>
      </w:r>
    </w:p>
    <w:p w14:paraId="036D7E3B" w14:textId="77777777" w:rsidR="007573A7" w:rsidRDefault="007573A7">
      <w:r>
        <w:t>— </w:t>
      </w:r>
      <w:r w:rsidR="00000000">
        <w:t>Et les coups de poignard</w:t>
      </w:r>
      <w:r>
        <w:t xml:space="preserve"> ? </w:t>
      </w:r>
      <w:r w:rsidR="00000000">
        <w:t>demandai-je</w:t>
      </w:r>
      <w:r>
        <w:t>.</w:t>
      </w:r>
    </w:p>
    <w:p w14:paraId="2B2F86D4" w14:textId="77777777" w:rsidR="007573A7" w:rsidRDefault="00000000">
      <w:proofErr w:type="spellStart"/>
      <w:r>
        <w:t>Louderback</w:t>
      </w:r>
      <w:proofErr w:type="spellEnd"/>
      <w:r w:rsidR="007573A7">
        <w:t xml:space="preserve">, </w:t>
      </w:r>
      <w:r>
        <w:t>embarrassé</w:t>
      </w:r>
      <w:r w:rsidR="007573A7">
        <w:t xml:space="preserve">, </w:t>
      </w:r>
      <w:r>
        <w:t>se gratta la nuque</w:t>
      </w:r>
      <w:r w:rsidR="007573A7">
        <w:t>.</w:t>
      </w:r>
    </w:p>
    <w:p w14:paraId="12239E96" w14:textId="77777777" w:rsidR="007573A7" w:rsidRDefault="007573A7">
      <w:r>
        <w:t>— </w:t>
      </w:r>
      <w:r w:rsidR="00000000">
        <w:t>Ça</w:t>
      </w:r>
      <w:r>
        <w:t xml:space="preserve">, </w:t>
      </w:r>
      <w:r w:rsidR="00000000">
        <w:t>c</w:t>
      </w:r>
      <w:r>
        <w:t>’</w:t>
      </w:r>
      <w:r w:rsidR="00000000">
        <w:t>est plus compliqué</w:t>
      </w:r>
      <w:r>
        <w:t xml:space="preserve">, </w:t>
      </w:r>
      <w:r w:rsidR="00000000">
        <w:t>murmura-t-il</w:t>
      </w:r>
      <w:r>
        <w:t xml:space="preserve">. </w:t>
      </w:r>
      <w:r w:rsidR="00000000">
        <w:t>Le juge était co</w:t>
      </w:r>
      <w:r w:rsidR="00000000">
        <w:t>u</w:t>
      </w:r>
      <w:r w:rsidR="00000000">
        <w:t>ché sur le tapis</w:t>
      </w:r>
      <w:r>
        <w:t xml:space="preserve">. </w:t>
      </w:r>
      <w:r w:rsidR="00000000">
        <w:t>Il a dû tomber sur le ventre</w:t>
      </w:r>
      <w:r>
        <w:t xml:space="preserve">, </w:t>
      </w:r>
      <w:r w:rsidR="00000000">
        <w:t>le visage contre te</w:t>
      </w:r>
      <w:r w:rsidR="00000000">
        <w:t>r</w:t>
      </w:r>
      <w:r w:rsidR="00000000">
        <w:t>re</w:t>
      </w:r>
      <w:r>
        <w:t xml:space="preserve">. </w:t>
      </w:r>
      <w:r w:rsidR="00000000">
        <w:t>Reynolds déclare que l</w:t>
      </w:r>
      <w:r>
        <w:t>’</w:t>
      </w:r>
      <w:r w:rsidR="00000000">
        <w:t>un des coups de marteau suffisait à le tuer</w:t>
      </w:r>
      <w:r>
        <w:t xml:space="preserve">. </w:t>
      </w:r>
      <w:r w:rsidR="00000000">
        <w:t>D</w:t>
      </w:r>
      <w:r>
        <w:t>’</w:t>
      </w:r>
      <w:r w:rsidR="00000000">
        <w:t>autre part</w:t>
      </w:r>
      <w:r>
        <w:t xml:space="preserve">, </w:t>
      </w:r>
      <w:r w:rsidR="00000000">
        <w:t>les blessures portées à la poitrine sont a</w:t>
      </w:r>
      <w:r w:rsidR="00000000">
        <w:t>s</w:t>
      </w:r>
      <w:r w:rsidR="00000000">
        <w:t>sez profondes pour que la pointe de l</w:t>
      </w:r>
      <w:r>
        <w:t>’</w:t>
      </w:r>
      <w:r w:rsidR="00000000">
        <w:t>arme ait touché le cœur</w:t>
      </w:r>
      <w:r>
        <w:t>.</w:t>
      </w:r>
    </w:p>
    <w:p w14:paraId="1DDC64E5" w14:textId="77777777" w:rsidR="007573A7" w:rsidRDefault="007573A7">
      <w:r>
        <w:t>— </w:t>
      </w:r>
      <w:r w:rsidR="00000000">
        <w:t>A-t-il été assommé d</w:t>
      </w:r>
      <w:r>
        <w:t>’</w:t>
      </w:r>
      <w:r w:rsidR="00000000">
        <w:t>abord</w:t>
      </w:r>
      <w:r>
        <w:t> ?</w:t>
      </w:r>
    </w:p>
    <w:p w14:paraId="3AB41E27" w14:textId="77777777" w:rsidR="007573A7" w:rsidRDefault="007573A7">
      <w:r>
        <w:t>— </w:t>
      </w:r>
      <w:r w:rsidR="00000000">
        <w:t>Sans doute</w:t>
      </w:r>
      <w:r>
        <w:t xml:space="preserve">. </w:t>
      </w:r>
      <w:r w:rsidR="00000000">
        <w:t>Pourquoi l</w:t>
      </w:r>
      <w:r>
        <w:t>’</w:t>
      </w:r>
      <w:r w:rsidR="00000000">
        <w:t>aurait-on frappé à coups de ma</w:t>
      </w:r>
      <w:r w:rsidR="00000000">
        <w:t>r</w:t>
      </w:r>
      <w:r w:rsidR="00000000">
        <w:t>teau lorsqu</w:t>
      </w:r>
      <w:r>
        <w:t>’</w:t>
      </w:r>
      <w:r w:rsidR="00000000">
        <w:t>il était mort</w:t>
      </w:r>
      <w:r>
        <w:t> ?</w:t>
      </w:r>
    </w:p>
    <w:p w14:paraId="2CACC131" w14:textId="77777777" w:rsidR="007573A7" w:rsidRDefault="007573A7">
      <w:r>
        <w:t>— </w:t>
      </w:r>
      <w:r w:rsidR="00000000">
        <w:t>Et pourquoi l</w:t>
      </w:r>
      <w:r>
        <w:t>’</w:t>
      </w:r>
      <w:r w:rsidR="00000000">
        <w:t>aurait-on poignardé après lui avoir défoncé le crâne</w:t>
      </w:r>
      <w:r>
        <w:t xml:space="preserve"> ? </w:t>
      </w:r>
      <w:r w:rsidR="00000000">
        <w:t>répondis-je</w:t>
      </w:r>
      <w:r>
        <w:t xml:space="preserve">. </w:t>
      </w:r>
      <w:r w:rsidR="00000000">
        <w:t>Tout cela n</w:t>
      </w:r>
      <w:r>
        <w:t>’</w:t>
      </w:r>
      <w:r w:rsidR="00000000">
        <w:t>est pas clair</w:t>
      </w:r>
      <w:r>
        <w:t>.</w:t>
      </w:r>
    </w:p>
    <w:p w14:paraId="0A4424E6" w14:textId="77777777" w:rsidR="007573A7" w:rsidRDefault="007573A7">
      <w:r>
        <w:t>— </w:t>
      </w:r>
      <w:r w:rsidR="00000000">
        <w:t>Pour moi</w:t>
      </w:r>
      <w:r>
        <w:t xml:space="preserve">, </w:t>
      </w:r>
      <w:r w:rsidR="00000000">
        <w:t xml:space="preserve">dit </w:t>
      </w:r>
      <w:proofErr w:type="spellStart"/>
      <w:r w:rsidR="00000000">
        <w:t>Preen</w:t>
      </w:r>
      <w:proofErr w:type="spellEnd"/>
      <w:r>
        <w:t xml:space="preserve">, </w:t>
      </w:r>
      <w:r w:rsidR="00000000">
        <w:t>l</w:t>
      </w:r>
      <w:r>
        <w:t>’</w:t>
      </w:r>
      <w:r w:rsidR="00000000">
        <w:t>assassin tenait le juge par le cou</w:t>
      </w:r>
      <w:r>
        <w:t xml:space="preserve">. </w:t>
      </w:r>
      <w:r w:rsidR="00000000">
        <w:t>Voyez le col déchiré et tordu</w:t>
      </w:r>
      <w:r>
        <w:t xml:space="preserve">, </w:t>
      </w:r>
      <w:r w:rsidR="00000000">
        <w:t>la cravate dénouée</w:t>
      </w:r>
      <w:r>
        <w:t>.</w:t>
      </w:r>
    </w:p>
    <w:p w14:paraId="333A0383" w14:textId="77777777" w:rsidR="007573A7" w:rsidRDefault="007573A7">
      <w:r>
        <w:lastRenderedPageBreak/>
        <w:t>— </w:t>
      </w:r>
      <w:r w:rsidR="00000000">
        <w:t>Possible</w:t>
      </w:r>
      <w:r>
        <w:t xml:space="preserve"> ! </w:t>
      </w:r>
      <w:r w:rsidR="00000000">
        <w:t xml:space="preserve">fit </w:t>
      </w:r>
      <w:proofErr w:type="spellStart"/>
      <w:r w:rsidR="00000000">
        <w:t>Louderback</w:t>
      </w:r>
      <w:proofErr w:type="spellEnd"/>
      <w:r>
        <w:t xml:space="preserve">. </w:t>
      </w:r>
      <w:r w:rsidR="00000000">
        <w:t>Le meurtrier a pu frapper à coups de marteau puis il a pris le juge à la gorge et il l</w:t>
      </w:r>
      <w:r>
        <w:t>’</w:t>
      </w:r>
      <w:r w:rsidR="00000000">
        <w:t>a po</w:t>
      </w:r>
      <w:r w:rsidR="00000000">
        <w:t>i</w:t>
      </w:r>
      <w:r w:rsidR="00000000">
        <w:t>gnardé</w:t>
      </w:r>
      <w:r>
        <w:t>.</w:t>
      </w:r>
    </w:p>
    <w:p w14:paraId="130ECAB4" w14:textId="77777777" w:rsidR="007573A7" w:rsidRDefault="007573A7">
      <w:r>
        <w:t>— </w:t>
      </w:r>
      <w:r w:rsidR="00000000">
        <w:t>Avec le marteau</w:t>
      </w:r>
      <w:r>
        <w:t> ?</w:t>
      </w:r>
    </w:p>
    <w:p w14:paraId="75485C06" w14:textId="77777777" w:rsidR="007573A7" w:rsidRDefault="007573A7">
      <w:r>
        <w:t>— </w:t>
      </w:r>
      <w:r w:rsidR="00000000">
        <w:t>Il a pu lâcher le marteau et prendre le poignard ou le bi</w:t>
      </w:r>
      <w:r w:rsidR="00000000">
        <w:t>s</w:t>
      </w:r>
      <w:r w:rsidR="00000000">
        <w:t>touri dans sa poche pendant qu</w:t>
      </w:r>
      <w:r>
        <w:t>’</w:t>
      </w:r>
      <w:r w:rsidR="00000000">
        <w:t>il soutenait sa victime de l</w:t>
      </w:r>
      <w:r>
        <w:t>’</w:t>
      </w:r>
      <w:r w:rsidR="00000000">
        <w:t>autre main</w:t>
      </w:r>
      <w:r>
        <w:t>.</w:t>
      </w:r>
    </w:p>
    <w:p w14:paraId="21E36F90" w14:textId="77777777" w:rsidR="007573A7" w:rsidRDefault="007573A7">
      <w:r>
        <w:t>— </w:t>
      </w:r>
      <w:r w:rsidR="00000000">
        <w:t>Heu</w:t>
      </w:r>
      <w:r>
        <w:t xml:space="preserve">, </w:t>
      </w:r>
      <w:r w:rsidR="00000000">
        <w:t>heu</w:t>
      </w:r>
      <w:r>
        <w:t xml:space="preserve">… </w:t>
      </w:r>
      <w:r w:rsidR="00000000">
        <w:t>fis-je</w:t>
      </w:r>
      <w:r>
        <w:t xml:space="preserve">, </w:t>
      </w:r>
      <w:r w:rsidR="00000000">
        <w:t>incrédule</w:t>
      </w:r>
      <w:r>
        <w:t>.</w:t>
      </w:r>
    </w:p>
    <w:p w14:paraId="641DF880" w14:textId="77777777" w:rsidR="007573A7" w:rsidRDefault="007573A7">
      <w:r>
        <w:t>— </w:t>
      </w:r>
      <w:r w:rsidR="00000000">
        <w:t>Pourquoi pas</w:t>
      </w:r>
      <w:r>
        <w:t xml:space="preserve"> ? </w:t>
      </w:r>
      <w:r w:rsidR="00000000">
        <w:t xml:space="preserve">demanda </w:t>
      </w:r>
      <w:proofErr w:type="spellStart"/>
      <w:r w:rsidR="00000000">
        <w:t>Louderback</w:t>
      </w:r>
      <w:proofErr w:type="spellEnd"/>
      <w:r>
        <w:t>.</w:t>
      </w:r>
    </w:p>
    <w:p w14:paraId="7BEB2B7F" w14:textId="77777777" w:rsidR="007573A7" w:rsidRDefault="007573A7">
      <w:r>
        <w:t>— </w:t>
      </w:r>
      <w:r w:rsidR="00000000">
        <w:t>Essayez donc de soutenir d</w:t>
      </w:r>
      <w:r>
        <w:t>’</w:t>
      </w:r>
      <w:r w:rsidR="00000000">
        <w:t>une seule main un cadavre ou un homme qui a perdu connaissance</w:t>
      </w:r>
      <w:r>
        <w:t xml:space="preserve">, </w:t>
      </w:r>
      <w:r w:rsidR="00000000">
        <w:t>dis-je</w:t>
      </w:r>
      <w:r>
        <w:t xml:space="preserve">. </w:t>
      </w:r>
      <w:r w:rsidR="00000000">
        <w:t>Robinson pesait plus de quatre-vingts kilos</w:t>
      </w:r>
      <w:r>
        <w:t>.</w:t>
      </w:r>
    </w:p>
    <w:p w14:paraId="35A40E1D" w14:textId="77777777" w:rsidR="007573A7" w:rsidRDefault="007573A7">
      <w:r>
        <w:t>— </w:t>
      </w:r>
      <w:r w:rsidR="00000000">
        <w:t>Tu vois</w:t>
      </w:r>
      <w:r>
        <w:t xml:space="preserve"> ? </w:t>
      </w:r>
      <w:r w:rsidR="00000000">
        <w:t>dit le capitaine à son beau-frère</w:t>
      </w:r>
      <w:r>
        <w:t xml:space="preserve"> ; </w:t>
      </w:r>
      <w:r w:rsidR="00000000">
        <w:t>je te l</w:t>
      </w:r>
      <w:r>
        <w:t>’</w:t>
      </w:r>
      <w:r w:rsidR="00000000">
        <w:t>avais bien dit</w:t>
      </w:r>
      <w:r>
        <w:t xml:space="preserve">, </w:t>
      </w:r>
      <w:r w:rsidR="00000000">
        <w:t>c</w:t>
      </w:r>
      <w:r>
        <w:t>’</w:t>
      </w:r>
      <w:r w:rsidR="00000000">
        <w:t>est impossible</w:t>
      </w:r>
      <w:r>
        <w:t>.</w:t>
      </w:r>
    </w:p>
    <w:p w14:paraId="29B51607" w14:textId="77777777" w:rsidR="007573A7" w:rsidRDefault="007573A7">
      <w:r>
        <w:t>— </w:t>
      </w:r>
      <w:r w:rsidR="00000000">
        <w:t>C</w:t>
      </w:r>
      <w:r>
        <w:t>’</w:t>
      </w:r>
      <w:r w:rsidR="00000000">
        <w:t>est possible puisque cela ne peut s</w:t>
      </w:r>
      <w:r>
        <w:t>’</w:t>
      </w:r>
      <w:r w:rsidR="00000000">
        <w:t>être passé autr</w:t>
      </w:r>
      <w:r w:rsidR="00000000">
        <w:t>e</w:t>
      </w:r>
      <w:r w:rsidR="00000000">
        <w:t>ment</w:t>
      </w:r>
      <w:r>
        <w:t xml:space="preserve">, </w:t>
      </w:r>
      <w:r w:rsidR="00000000">
        <w:t xml:space="preserve">insista </w:t>
      </w:r>
      <w:proofErr w:type="spellStart"/>
      <w:r w:rsidR="00000000">
        <w:t>Preen</w:t>
      </w:r>
      <w:proofErr w:type="spellEnd"/>
      <w:r>
        <w:t>.</w:t>
      </w:r>
    </w:p>
    <w:p w14:paraId="54D8CD66" w14:textId="77777777" w:rsidR="007573A7" w:rsidRDefault="007573A7">
      <w:r>
        <w:t>— </w:t>
      </w:r>
      <w:r w:rsidR="00000000">
        <w:t>Il est entêté comme une mule</w:t>
      </w:r>
      <w:r>
        <w:t xml:space="preserve">, </w:t>
      </w:r>
      <w:r w:rsidR="00000000">
        <w:t xml:space="preserve">grogna </w:t>
      </w:r>
      <w:proofErr w:type="spellStart"/>
      <w:r w:rsidR="00000000">
        <w:t>Louderback</w:t>
      </w:r>
      <w:proofErr w:type="spellEnd"/>
      <w:r>
        <w:t>.</w:t>
      </w:r>
    </w:p>
    <w:p w14:paraId="45864983" w14:textId="77777777" w:rsidR="007573A7" w:rsidRDefault="007573A7">
      <w:r>
        <w:t>— </w:t>
      </w:r>
      <w:r w:rsidR="00000000">
        <w:t>Après</w:t>
      </w:r>
      <w:r>
        <w:t xml:space="preserve"> ? </w:t>
      </w:r>
      <w:r w:rsidR="00000000">
        <w:t>demandai-je</w:t>
      </w:r>
      <w:r>
        <w:t>.</w:t>
      </w:r>
    </w:p>
    <w:p w14:paraId="7C37EE55" w14:textId="77777777" w:rsidR="007573A7" w:rsidRDefault="007573A7">
      <w:r>
        <w:t>— </w:t>
      </w:r>
      <w:r w:rsidR="00000000">
        <w:t>Eh bien</w:t>
      </w:r>
      <w:r>
        <w:t xml:space="preserve">, </w:t>
      </w:r>
      <w:r w:rsidR="00000000">
        <w:t>supposons que les choses se soient passées ai</w:t>
      </w:r>
      <w:r w:rsidR="00000000">
        <w:t>n</w:t>
      </w:r>
      <w:r w:rsidR="00000000">
        <w:t>si</w:t>
      </w:r>
      <w:r>
        <w:t xml:space="preserve">, </w:t>
      </w:r>
      <w:r w:rsidR="00000000">
        <w:t>reprit le capitaine</w:t>
      </w:r>
      <w:r>
        <w:t xml:space="preserve">. </w:t>
      </w:r>
      <w:r w:rsidR="00000000">
        <w:t>L</w:t>
      </w:r>
      <w:r>
        <w:t>’</w:t>
      </w:r>
      <w:r w:rsidR="00000000">
        <w:t>homme a soutenu le juge et l</w:t>
      </w:r>
      <w:r>
        <w:t>’</w:t>
      </w:r>
      <w:r w:rsidR="00000000">
        <w:t>a poigna</w:t>
      </w:r>
      <w:r w:rsidR="00000000">
        <w:t>r</w:t>
      </w:r>
      <w:r w:rsidR="00000000">
        <w:t>dé</w:t>
      </w:r>
      <w:r>
        <w:t xml:space="preserve">. </w:t>
      </w:r>
      <w:r w:rsidR="00000000">
        <w:t>Puis</w:t>
      </w:r>
      <w:r>
        <w:t xml:space="preserve">, </w:t>
      </w:r>
      <w:r w:rsidR="00000000">
        <w:t>il a fait un pas en arrière et la victime s</w:t>
      </w:r>
      <w:r>
        <w:t>’</w:t>
      </w:r>
      <w:r w:rsidR="00000000">
        <w:t>est effondrée à plat ventre sur le tapis</w:t>
      </w:r>
      <w:r>
        <w:t xml:space="preserve">. </w:t>
      </w:r>
      <w:r w:rsidR="00000000">
        <w:t>L</w:t>
      </w:r>
      <w:r>
        <w:t>’</w:t>
      </w:r>
      <w:r w:rsidR="00000000">
        <w:t>assassin s</w:t>
      </w:r>
      <w:r>
        <w:t>’</w:t>
      </w:r>
      <w:r w:rsidR="00000000">
        <w:t>est penché sur lui et lui a porté trois coups dans le dos</w:t>
      </w:r>
      <w:r>
        <w:t xml:space="preserve">. </w:t>
      </w:r>
      <w:r w:rsidR="00000000">
        <w:t>Ça va</w:t>
      </w:r>
      <w:r>
        <w:t> ?</w:t>
      </w:r>
    </w:p>
    <w:p w14:paraId="2A0BFEE5" w14:textId="77777777" w:rsidR="007573A7" w:rsidRDefault="007573A7">
      <w:r>
        <w:t>— </w:t>
      </w:r>
      <w:r w:rsidR="00000000">
        <w:t>Heu</w:t>
      </w:r>
      <w:r>
        <w:t xml:space="preserve">, </w:t>
      </w:r>
      <w:r w:rsidR="00000000">
        <w:t>fis-je</w:t>
      </w:r>
      <w:r>
        <w:t xml:space="preserve">, </w:t>
      </w:r>
      <w:r w:rsidR="00000000">
        <w:t>ce n</w:t>
      </w:r>
      <w:r>
        <w:t>’</w:t>
      </w:r>
      <w:r w:rsidR="00000000">
        <w:t>est pas très fort</w:t>
      </w:r>
      <w:r>
        <w:t>.</w:t>
      </w:r>
    </w:p>
    <w:p w14:paraId="5935CC17" w14:textId="77777777" w:rsidR="007573A7" w:rsidRDefault="00000000">
      <w:r>
        <w:t>Les hommes de l</w:t>
      </w:r>
      <w:r w:rsidR="007573A7">
        <w:t>’</w:t>
      </w:r>
      <w:r>
        <w:t>ambulance venaient d</w:t>
      </w:r>
      <w:r w:rsidR="007573A7">
        <w:t>’</w:t>
      </w:r>
      <w:r>
        <w:t>entrer</w:t>
      </w:r>
      <w:r w:rsidR="007573A7">
        <w:t xml:space="preserve">, </w:t>
      </w:r>
      <w:r>
        <w:t>par la te</w:t>
      </w:r>
      <w:r>
        <w:t>r</w:t>
      </w:r>
      <w:r>
        <w:t>rasse</w:t>
      </w:r>
      <w:r w:rsidR="007573A7">
        <w:t xml:space="preserve">, </w:t>
      </w:r>
      <w:r>
        <w:t>avec leur brancard</w:t>
      </w:r>
      <w:r w:rsidR="007573A7">
        <w:t>.</w:t>
      </w:r>
    </w:p>
    <w:p w14:paraId="522F7730" w14:textId="77777777" w:rsidR="007573A7" w:rsidRDefault="007573A7">
      <w:r>
        <w:lastRenderedPageBreak/>
        <w:t>— </w:t>
      </w:r>
      <w:r w:rsidR="00000000">
        <w:t>Nous ne sommes pas encore prêts</w:t>
      </w:r>
      <w:r>
        <w:t xml:space="preserve">, </w:t>
      </w:r>
      <w:r w:rsidR="00000000">
        <w:t>dit le capitaine</w:t>
      </w:r>
      <w:r>
        <w:t xml:space="preserve">. </w:t>
      </w:r>
      <w:r w:rsidR="00000000">
        <w:t>Dans quelques minutes</w:t>
      </w:r>
      <w:r>
        <w:t>.</w:t>
      </w:r>
    </w:p>
    <w:p w14:paraId="48BBC576" w14:textId="77777777" w:rsidR="007573A7" w:rsidRDefault="00000000">
      <w:r>
        <w:t>Les infirmiers allèrent s</w:t>
      </w:r>
      <w:r w:rsidR="007573A7">
        <w:t>’</w:t>
      </w:r>
      <w:r>
        <w:t>asseoir sur les marches du perron</w:t>
      </w:r>
      <w:r w:rsidR="007573A7">
        <w:t xml:space="preserve">, </w:t>
      </w:r>
      <w:r>
        <w:t>face au jardin</w:t>
      </w:r>
      <w:r w:rsidR="007573A7">
        <w:t xml:space="preserve">. </w:t>
      </w:r>
      <w:proofErr w:type="spellStart"/>
      <w:r>
        <w:t>Louderback</w:t>
      </w:r>
      <w:proofErr w:type="spellEnd"/>
      <w:r>
        <w:t xml:space="preserve"> considérait fixement le cadavre</w:t>
      </w:r>
      <w:r w:rsidR="007573A7">
        <w:t>.</w:t>
      </w:r>
    </w:p>
    <w:p w14:paraId="34AFD908" w14:textId="77777777" w:rsidR="007573A7" w:rsidRDefault="007573A7">
      <w:r>
        <w:t>— </w:t>
      </w:r>
      <w:r w:rsidR="00000000">
        <w:t>Si le type ne le soutenait pas</w:t>
      </w:r>
      <w:r>
        <w:t xml:space="preserve">, </w:t>
      </w:r>
      <w:r w:rsidR="00000000">
        <w:t xml:space="preserve">ricana </w:t>
      </w:r>
      <w:proofErr w:type="spellStart"/>
      <w:r w:rsidR="00000000">
        <w:t>Preen</w:t>
      </w:r>
      <w:proofErr w:type="spellEnd"/>
      <w:r>
        <w:t xml:space="preserve">, </w:t>
      </w:r>
      <w:r w:rsidR="00000000">
        <w:t>je veux bien bouffer mon automatique</w:t>
      </w:r>
      <w:r>
        <w:t>.</w:t>
      </w:r>
    </w:p>
    <w:p w14:paraId="1DE4C777" w14:textId="77777777" w:rsidR="007573A7" w:rsidRDefault="007573A7">
      <w:r>
        <w:t>— </w:t>
      </w:r>
      <w:r w:rsidR="00000000">
        <w:t>Bouffe-le</w:t>
      </w:r>
      <w:r>
        <w:t xml:space="preserve">, </w:t>
      </w:r>
      <w:r w:rsidR="00000000">
        <w:t>grogna le capitaine</w:t>
      </w:r>
      <w:r>
        <w:t xml:space="preserve">. </w:t>
      </w:r>
      <w:proofErr w:type="spellStart"/>
      <w:r w:rsidR="00000000">
        <w:t>Carnera</w:t>
      </w:r>
      <w:proofErr w:type="spellEnd"/>
      <w:r w:rsidR="00000000">
        <w:t xml:space="preserve"> n</w:t>
      </w:r>
      <w:r>
        <w:t>’</w:t>
      </w:r>
      <w:r w:rsidR="00000000">
        <w:t>aurait pu le so</w:t>
      </w:r>
      <w:r w:rsidR="00000000">
        <w:t>u</w:t>
      </w:r>
      <w:r w:rsidR="00000000">
        <w:t>tenir d</w:t>
      </w:r>
      <w:r>
        <w:t>’</w:t>
      </w:r>
      <w:r w:rsidR="00000000">
        <w:t>une seule main</w:t>
      </w:r>
      <w:r>
        <w:t>.</w:t>
      </w:r>
    </w:p>
    <w:p w14:paraId="58E8D6AC" w14:textId="77777777" w:rsidR="007573A7" w:rsidRDefault="00000000">
      <w:r>
        <w:t>Le sergent haussa les épaules et nous tourna le dos</w:t>
      </w:r>
      <w:r w:rsidR="007573A7">
        <w:t>.</w:t>
      </w:r>
    </w:p>
    <w:p w14:paraId="126A6AEE" w14:textId="77777777" w:rsidR="007573A7" w:rsidRDefault="007573A7">
      <w:r>
        <w:t>— </w:t>
      </w:r>
      <w:r w:rsidR="00000000">
        <w:t>Le juge a peut-être été poignardé d</w:t>
      </w:r>
      <w:r>
        <w:t>’</w:t>
      </w:r>
      <w:r w:rsidR="00000000">
        <w:t>abord dans le dos</w:t>
      </w:r>
      <w:r>
        <w:t xml:space="preserve">, </w:t>
      </w:r>
      <w:r w:rsidR="00000000">
        <w:t>a</w:t>
      </w:r>
      <w:r w:rsidR="00000000">
        <w:t>s</w:t>
      </w:r>
      <w:r w:rsidR="00000000">
        <w:t>sis devant son bureau</w:t>
      </w:r>
      <w:r>
        <w:t xml:space="preserve">, </w:t>
      </w:r>
      <w:r w:rsidR="00000000">
        <w:t>suggérai-je</w:t>
      </w:r>
      <w:r>
        <w:t>.</w:t>
      </w:r>
    </w:p>
    <w:p w14:paraId="48A72619" w14:textId="77777777" w:rsidR="007573A7" w:rsidRDefault="007573A7">
      <w:r>
        <w:t>— </w:t>
      </w:r>
      <w:r w:rsidR="00000000">
        <w:t>Alors</w:t>
      </w:r>
      <w:r>
        <w:t xml:space="preserve">, </w:t>
      </w:r>
      <w:r w:rsidR="00000000">
        <w:t>il serait tombé sur son buvard</w:t>
      </w:r>
      <w:r>
        <w:t xml:space="preserve">, </w:t>
      </w:r>
      <w:r w:rsidR="00000000">
        <w:t>la tête en avant</w:t>
      </w:r>
      <w:r>
        <w:t xml:space="preserve">, </w:t>
      </w:r>
      <w:r w:rsidR="00000000">
        <w:t>r</w:t>
      </w:r>
      <w:r w:rsidR="00000000">
        <w:t>é</w:t>
      </w:r>
      <w:r w:rsidR="00000000">
        <w:t xml:space="preserve">pondit </w:t>
      </w:r>
      <w:proofErr w:type="spellStart"/>
      <w:r w:rsidR="00000000">
        <w:t>Louderback</w:t>
      </w:r>
      <w:proofErr w:type="spellEnd"/>
      <w:r>
        <w:t xml:space="preserve">. </w:t>
      </w:r>
      <w:r w:rsidR="00000000">
        <w:t>Non</w:t>
      </w:r>
      <w:r>
        <w:t xml:space="preserve">, </w:t>
      </w:r>
      <w:r w:rsidR="00000000">
        <w:t>il s</w:t>
      </w:r>
      <w:r>
        <w:t>’</w:t>
      </w:r>
      <w:r w:rsidR="00000000">
        <w:t>est levé</w:t>
      </w:r>
      <w:r>
        <w:t xml:space="preserve">. </w:t>
      </w:r>
      <w:r w:rsidR="00000000">
        <w:t>Il a vu l</w:t>
      </w:r>
      <w:r>
        <w:t>’</w:t>
      </w:r>
      <w:r w:rsidR="00000000">
        <w:t>assassin</w:t>
      </w:r>
      <w:r>
        <w:t>.</w:t>
      </w:r>
    </w:p>
    <w:p w14:paraId="30E4967F" w14:textId="77777777" w:rsidR="007573A7" w:rsidRDefault="007573A7">
      <w:r>
        <w:t>— </w:t>
      </w:r>
      <w:r w:rsidR="00000000">
        <w:t>Ah</w:t>
      </w:r>
      <w:r>
        <w:t> !</w:t>
      </w:r>
    </w:p>
    <w:p w14:paraId="4067D6E0" w14:textId="77777777" w:rsidR="007573A7" w:rsidRDefault="00000000">
      <w:r>
        <w:t>Le capitaine se baissa et</w:t>
      </w:r>
      <w:r w:rsidR="007573A7">
        <w:t xml:space="preserve">, </w:t>
      </w:r>
      <w:r>
        <w:t>avec effort</w:t>
      </w:r>
      <w:r w:rsidR="007573A7">
        <w:t xml:space="preserve">, </w:t>
      </w:r>
      <w:r>
        <w:t>retourna le cadavre</w:t>
      </w:r>
      <w:r w:rsidR="007573A7">
        <w:t>.</w:t>
      </w:r>
    </w:p>
    <w:p w14:paraId="4022D9A4" w14:textId="77777777" w:rsidR="007573A7" w:rsidRDefault="007573A7">
      <w:r>
        <w:t>— </w:t>
      </w:r>
      <w:r w:rsidR="00000000">
        <w:t>Regardez son visage</w:t>
      </w:r>
      <w:r>
        <w:t xml:space="preserve">, </w:t>
      </w:r>
      <w:r w:rsidR="00000000">
        <w:t>dit-il</w:t>
      </w:r>
      <w:r>
        <w:t xml:space="preserve"> ; </w:t>
      </w:r>
      <w:r w:rsidR="00000000">
        <w:t>cet homme a vu quelque ch</w:t>
      </w:r>
      <w:r w:rsidR="00000000">
        <w:t>o</w:t>
      </w:r>
      <w:r w:rsidR="00000000">
        <w:t>se qui l</w:t>
      </w:r>
      <w:r>
        <w:t>’</w:t>
      </w:r>
      <w:r w:rsidR="00000000">
        <w:t>a terrifié</w:t>
      </w:r>
      <w:r>
        <w:t>.</w:t>
      </w:r>
    </w:p>
    <w:p w14:paraId="00CB67B0" w14:textId="77777777" w:rsidR="007573A7" w:rsidRDefault="00000000">
      <w:r>
        <w:t>La face sanglante du juge était un masque d</w:t>
      </w:r>
      <w:r w:rsidR="007573A7">
        <w:t>’</w:t>
      </w:r>
      <w:r>
        <w:t>horreur</w:t>
      </w:r>
      <w:r w:rsidR="007573A7">
        <w:t xml:space="preserve">, </w:t>
      </w:r>
      <w:r>
        <w:t>les yeux exorbités</w:t>
      </w:r>
      <w:r w:rsidR="007573A7">
        <w:t>.</w:t>
      </w:r>
    </w:p>
    <w:p w14:paraId="6838C1AE" w14:textId="77777777" w:rsidR="007573A7" w:rsidRDefault="007573A7">
      <w:r>
        <w:t>— </w:t>
      </w:r>
      <w:r w:rsidR="00000000">
        <w:t>C</w:t>
      </w:r>
      <w:r>
        <w:t>’</w:t>
      </w:r>
      <w:r w:rsidR="00000000">
        <w:t>est vrai</w:t>
      </w:r>
      <w:r>
        <w:t xml:space="preserve">, </w:t>
      </w:r>
      <w:r w:rsidR="00000000">
        <w:t>dis-je</w:t>
      </w:r>
      <w:r>
        <w:t>.</w:t>
      </w:r>
    </w:p>
    <w:p w14:paraId="7C689418" w14:textId="77777777" w:rsidR="007573A7" w:rsidRDefault="007573A7">
      <w:r>
        <w:t>— </w:t>
      </w:r>
      <w:r w:rsidR="00000000">
        <w:t>Cette expression d</w:t>
      </w:r>
      <w:r>
        <w:t>’</w:t>
      </w:r>
      <w:r w:rsidR="00000000">
        <w:t>horreur m</w:t>
      </w:r>
      <w:r>
        <w:t>’</w:t>
      </w:r>
      <w:r w:rsidR="00000000">
        <w:t>a fait songer à une autre possibilité</w:t>
      </w:r>
      <w:r>
        <w:t xml:space="preserve">, </w:t>
      </w:r>
      <w:r w:rsidR="00000000">
        <w:t xml:space="preserve">poursuivit </w:t>
      </w:r>
      <w:proofErr w:type="spellStart"/>
      <w:r w:rsidR="00000000">
        <w:t>Louderback</w:t>
      </w:r>
      <w:proofErr w:type="spellEnd"/>
      <w:r>
        <w:t xml:space="preserve">. </w:t>
      </w:r>
      <w:r w:rsidR="00000000">
        <w:t>Mais non</w:t>
      </w:r>
      <w:r>
        <w:t xml:space="preserve">, </w:t>
      </w:r>
      <w:r w:rsidR="00000000">
        <w:t>c</w:t>
      </w:r>
      <w:r>
        <w:t>’</w:t>
      </w:r>
      <w:r w:rsidR="00000000">
        <w:t>est de la folie</w:t>
      </w:r>
      <w:r>
        <w:t> !</w:t>
      </w:r>
    </w:p>
    <w:p w14:paraId="339DF8B6" w14:textId="77777777" w:rsidR="007573A7" w:rsidRDefault="007573A7">
      <w:r>
        <w:t>— </w:t>
      </w:r>
      <w:r w:rsidR="00000000">
        <w:t>De quoi s</w:t>
      </w:r>
      <w:r>
        <w:t>’</w:t>
      </w:r>
      <w:r w:rsidR="00000000">
        <w:t>agit-il</w:t>
      </w:r>
      <w:r>
        <w:t xml:space="preserve"> ? </w:t>
      </w:r>
      <w:r w:rsidR="00000000">
        <w:t>demandai-je</w:t>
      </w:r>
      <w:r>
        <w:t xml:space="preserve">. </w:t>
      </w:r>
      <w:r w:rsidR="00000000">
        <w:t>Parlez</w:t>
      </w:r>
      <w:r>
        <w:t>.</w:t>
      </w:r>
    </w:p>
    <w:p w14:paraId="19510847" w14:textId="77777777" w:rsidR="007573A7" w:rsidRDefault="007573A7">
      <w:r>
        <w:lastRenderedPageBreak/>
        <w:t>— </w:t>
      </w:r>
      <w:r w:rsidR="00000000">
        <w:t>Inutile</w:t>
      </w:r>
      <w:r>
        <w:t xml:space="preserve">. </w:t>
      </w:r>
      <w:r w:rsidR="00000000">
        <w:t>Cela ressemble à la théorie de mon beau-frère</w:t>
      </w:r>
      <w:r>
        <w:t xml:space="preserve">. </w:t>
      </w:r>
      <w:r w:rsidR="00000000">
        <w:t>C</w:t>
      </w:r>
      <w:r>
        <w:t>’</w:t>
      </w:r>
      <w:r w:rsidR="00000000">
        <w:t>est épatant</w:t>
      </w:r>
      <w:r>
        <w:t xml:space="preserve">, </w:t>
      </w:r>
      <w:r w:rsidR="00000000">
        <w:t>mais invraisemblable</w:t>
      </w:r>
      <w:r>
        <w:t>.</w:t>
      </w:r>
    </w:p>
    <w:p w14:paraId="173F1201" w14:textId="77777777" w:rsidR="007573A7" w:rsidRDefault="00000000">
      <w:proofErr w:type="spellStart"/>
      <w:r>
        <w:t>Preen</w:t>
      </w:r>
      <w:proofErr w:type="spellEnd"/>
      <w:r>
        <w:t xml:space="preserve"> n</w:t>
      </w:r>
      <w:r w:rsidR="007573A7">
        <w:t>’</w:t>
      </w:r>
      <w:r>
        <w:t>avait pas renoncé à la bataille</w:t>
      </w:r>
      <w:r w:rsidR="007573A7">
        <w:t>.</w:t>
      </w:r>
    </w:p>
    <w:p w14:paraId="1960B84D" w14:textId="77777777" w:rsidR="007573A7" w:rsidRDefault="007573A7">
      <w:r>
        <w:t>— </w:t>
      </w:r>
      <w:r w:rsidR="00000000">
        <w:t>Est-ce que Reynolds n</w:t>
      </w:r>
      <w:r>
        <w:t>’</w:t>
      </w:r>
      <w:r w:rsidR="00000000">
        <w:t>a pas déclaré que les coups avaient été portés de haut en bas</w:t>
      </w:r>
      <w:r>
        <w:t xml:space="preserve"> ? </w:t>
      </w:r>
      <w:r w:rsidR="00000000">
        <w:t>ricana-t-il</w:t>
      </w:r>
      <w:r>
        <w:t xml:space="preserve">. </w:t>
      </w:r>
      <w:r w:rsidR="00000000">
        <w:t>L</w:t>
      </w:r>
      <w:r>
        <w:t>’</w:t>
      </w:r>
      <w:r w:rsidR="00000000">
        <w:t>assassin était donc grand</w:t>
      </w:r>
      <w:r>
        <w:t xml:space="preserve">… </w:t>
      </w:r>
      <w:r w:rsidR="00000000">
        <w:t>et vigoureux</w:t>
      </w:r>
      <w:r>
        <w:t xml:space="preserve">. </w:t>
      </w:r>
      <w:r w:rsidR="00000000">
        <w:t>Assez vigoureux pour</w:t>
      </w:r>
      <w:r>
        <w:t>…</w:t>
      </w:r>
    </w:p>
    <w:p w14:paraId="2ADC3644" w14:textId="77777777" w:rsidR="007573A7" w:rsidRDefault="007573A7">
      <w:r>
        <w:t>— </w:t>
      </w:r>
      <w:r w:rsidR="00000000">
        <w:t>Pour soutenir le juge</w:t>
      </w:r>
      <w:r>
        <w:t xml:space="preserve"> ! </w:t>
      </w:r>
      <w:r w:rsidR="00000000">
        <w:t>dis-je en riant</w:t>
      </w:r>
      <w:r>
        <w:t>.</w:t>
      </w:r>
    </w:p>
    <w:p w14:paraId="622E14C3" w14:textId="77777777" w:rsidR="007573A7" w:rsidRDefault="00000000">
      <w:proofErr w:type="spellStart"/>
      <w:r>
        <w:t>Preen</w:t>
      </w:r>
      <w:proofErr w:type="spellEnd"/>
      <w:r>
        <w:t xml:space="preserve"> haussa de nouveau les épaules et se tut</w:t>
      </w:r>
      <w:r w:rsidR="007573A7">
        <w:t xml:space="preserve">. </w:t>
      </w:r>
      <w:proofErr w:type="spellStart"/>
      <w:r>
        <w:t>Louderback</w:t>
      </w:r>
      <w:proofErr w:type="spellEnd"/>
      <w:r>
        <w:t xml:space="preserve"> appela les infirmiers qui emportèrent le cadavre</w:t>
      </w:r>
      <w:r w:rsidR="007573A7">
        <w:t>.</w:t>
      </w:r>
    </w:p>
    <w:p w14:paraId="41BC23F9" w14:textId="77777777" w:rsidR="007573A7" w:rsidRDefault="00000000">
      <w:r>
        <w:t>Assis sur le bureau</w:t>
      </w:r>
      <w:r w:rsidR="007573A7">
        <w:t xml:space="preserve">, </w:t>
      </w:r>
      <w:r>
        <w:t>j</w:t>
      </w:r>
      <w:r w:rsidR="007573A7">
        <w:t>’</w:t>
      </w:r>
      <w:r>
        <w:t>avais allumé une cigarette</w:t>
      </w:r>
      <w:r w:rsidR="007573A7">
        <w:t>.</w:t>
      </w:r>
    </w:p>
    <w:p w14:paraId="0FEABD77" w14:textId="77777777" w:rsidR="007573A7" w:rsidRDefault="007573A7">
      <w:r>
        <w:t>— </w:t>
      </w:r>
      <w:r w:rsidR="00000000">
        <w:t>J</w:t>
      </w:r>
      <w:r>
        <w:t>’</w:t>
      </w:r>
      <w:r w:rsidR="00000000">
        <w:t>ai aussi une théorie</w:t>
      </w:r>
      <w:r>
        <w:t xml:space="preserve">, </w:t>
      </w:r>
      <w:r w:rsidR="00000000">
        <w:t>dis-je</w:t>
      </w:r>
      <w:r>
        <w:t xml:space="preserve">. </w:t>
      </w:r>
      <w:r w:rsidR="00000000">
        <w:t>Le juge a été d</w:t>
      </w:r>
      <w:r>
        <w:t>’</w:t>
      </w:r>
      <w:r w:rsidR="00000000">
        <w:t>abord frappé à coups de marteau</w:t>
      </w:r>
      <w:r>
        <w:t xml:space="preserve">. </w:t>
      </w:r>
      <w:r w:rsidR="00000000">
        <w:t>Il est tombé la face contre terre</w:t>
      </w:r>
      <w:r>
        <w:t xml:space="preserve">. </w:t>
      </w:r>
      <w:r w:rsidR="00000000">
        <w:t>L</w:t>
      </w:r>
      <w:r>
        <w:t>’</w:t>
      </w:r>
      <w:r w:rsidR="00000000">
        <w:t>assassin s</w:t>
      </w:r>
      <w:r>
        <w:t>’</w:t>
      </w:r>
      <w:r w:rsidR="00000000">
        <w:t>est penché sur lui</w:t>
      </w:r>
      <w:r>
        <w:t xml:space="preserve">, </w:t>
      </w:r>
      <w:r w:rsidR="00000000">
        <w:t>l</w:t>
      </w:r>
      <w:r>
        <w:t>’</w:t>
      </w:r>
      <w:r w:rsidR="00000000">
        <w:t>a frappé de trois coups de poignard dans le dos</w:t>
      </w:r>
      <w:r>
        <w:t xml:space="preserve">. </w:t>
      </w:r>
      <w:r w:rsidR="00000000">
        <w:t>Puis</w:t>
      </w:r>
      <w:r>
        <w:t xml:space="preserve">, </w:t>
      </w:r>
      <w:r w:rsidR="00000000">
        <w:t>il l</w:t>
      </w:r>
      <w:r>
        <w:t>’</w:t>
      </w:r>
      <w:r w:rsidR="00000000">
        <w:t>a retourné pour s</w:t>
      </w:r>
      <w:r>
        <w:t>’</w:t>
      </w:r>
      <w:r w:rsidR="00000000">
        <w:t>assurer qu</w:t>
      </w:r>
      <w:r>
        <w:t>’</w:t>
      </w:r>
      <w:r w:rsidR="00000000">
        <w:t>il était mort</w:t>
      </w:r>
      <w:r>
        <w:t xml:space="preserve">. </w:t>
      </w:r>
      <w:r w:rsidR="00000000">
        <w:t>Il a porté les autres coups de poignard afin d</w:t>
      </w:r>
      <w:r>
        <w:t>’</w:t>
      </w:r>
      <w:r w:rsidR="00000000">
        <w:t>achever sa victime</w:t>
      </w:r>
      <w:r>
        <w:t>.</w:t>
      </w:r>
    </w:p>
    <w:p w14:paraId="4B8372BB" w14:textId="77777777" w:rsidR="007573A7" w:rsidRDefault="007573A7">
      <w:r>
        <w:t>— </w:t>
      </w:r>
      <w:r w:rsidR="00000000">
        <w:t>Et le col</w:t>
      </w:r>
      <w:r>
        <w:t xml:space="preserve"> ? </w:t>
      </w:r>
      <w:r w:rsidR="00000000">
        <w:t xml:space="preserve">demanda </w:t>
      </w:r>
      <w:proofErr w:type="spellStart"/>
      <w:r w:rsidR="00000000">
        <w:t>Preen</w:t>
      </w:r>
      <w:proofErr w:type="spellEnd"/>
      <w:r>
        <w:t>.</w:t>
      </w:r>
    </w:p>
    <w:p w14:paraId="6CA46C4C" w14:textId="77777777" w:rsidR="007573A7" w:rsidRDefault="007573A7">
      <w:r>
        <w:t>— </w:t>
      </w:r>
      <w:r w:rsidR="00000000">
        <w:t>Le juge a dû crier</w:t>
      </w:r>
      <w:r>
        <w:t xml:space="preserve">, </w:t>
      </w:r>
      <w:r w:rsidR="00000000">
        <w:t>observai-je</w:t>
      </w:r>
      <w:r>
        <w:t xml:space="preserve">. </w:t>
      </w:r>
      <w:r w:rsidR="00000000">
        <w:t>L</w:t>
      </w:r>
      <w:r>
        <w:t>’</w:t>
      </w:r>
      <w:r w:rsidR="00000000">
        <w:t>assassin l</w:t>
      </w:r>
      <w:r>
        <w:t>’</w:t>
      </w:r>
      <w:r w:rsidR="00000000">
        <w:t>a pris à la go</w:t>
      </w:r>
      <w:r w:rsidR="00000000">
        <w:t>r</w:t>
      </w:r>
      <w:r w:rsidR="00000000">
        <w:t>ge pour le faire taire</w:t>
      </w:r>
      <w:r>
        <w:t xml:space="preserve">, </w:t>
      </w:r>
      <w:r w:rsidR="00000000">
        <w:t>puis il a frappé à coups de marteau</w:t>
      </w:r>
      <w:r>
        <w:t>.</w:t>
      </w:r>
    </w:p>
    <w:p w14:paraId="56D0DD69" w14:textId="77777777" w:rsidR="007573A7" w:rsidRDefault="007573A7">
      <w:r>
        <w:t>— </w:t>
      </w:r>
      <w:r w:rsidR="00000000">
        <w:t>C</w:t>
      </w:r>
      <w:r>
        <w:t>’</w:t>
      </w:r>
      <w:r w:rsidR="00000000">
        <w:t>est ainsi que je voyais la chose</w:t>
      </w:r>
      <w:r>
        <w:t xml:space="preserve">, </w:t>
      </w:r>
      <w:r w:rsidR="00000000">
        <w:t xml:space="preserve">dit </w:t>
      </w:r>
      <w:proofErr w:type="spellStart"/>
      <w:r w:rsidR="00000000">
        <w:t>Louderback</w:t>
      </w:r>
      <w:proofErr w:type="spellEnd"/>
      <w:r>
        <w:t xml:space="preserve">. </w:t>
      </w:r>
      <w:r w:rsidR="00000000">
        <w:t>Mais cet entêté n</w:t>
      </w:r>
      <w:r>
        <w:t>’</w:t>
      </w:r>
      <w:r w:rsidR="00000000">
        <w:t>a pas voulu en convenir</w:t>
      </w:r>
      <w:r>
        <w:t>.</w:t>
      </w:r>
    </w:p>
    <w:p w14:paraId="722CC2FA" w14:textId="77777777" w:rsidR="007573A7" w:rsidRDefault="00000000">
      <w:r>
        <w:t>Le capitaine</w:t>
      </w:r>
      <w:r w:rsidR="007573A7">
        <w:t xml:space="preserve">, </w:t>
      </w:r>
      <w:r>
        <w:t>pensif</w:t>
      </w:r>
      <w:r w:rsidR="007573A7">
        <w:t xml:space="preserve">, </w:t>
      </w:r>
      <w:r>
        <w:t>se frottait le menton du bout des doigts</w:t>
      </w:r>
      <w:r w:rsidR="007573A7">
        <w:t>.</w:t>
      </w:r>
    </w:p>
    <w:p w14:paraId="6529AA6E" w14:textId="77777777" w:rsidR="007573A7" w:rsidRDefault="007573A7">
      <w:r>
        <w:t>— </w:t>
      </w:r>
      <w:r w:rsidR="00000000">
        <w:t>Tout cela concorde pourtant avec mon autre théorie</w:t>
      </w:r>
      <w:r>
        <w:t xml:space="preserve">. </w:t>
      </w:r>
      <w:r w:rsidR="00000000">
        <w:t>Le marteau</w:t>
      </w:r>
      <w:r>
        <w:t xml:space="preserve">. </w:t>
      </w:r>
      <w:r w:rsidR="00000000">
        <w:t>Le couteau</w:t>
      </w:r>
      <w:r>
        <w:t xml:space="preserve">. </w:t>
      </w:r>
      <w:r w:rsidR="00000000">
        <w:t>L</w:t>
      </w:r>
      <w:r>
        <w:t>’</w:t>
      </w:r>
      <w:r w:rsidR="00000000">
        <w:t>acharnement du meurtrier</w:t>
      </w:r>
      <w:r>
        <w:t xml:space="preserve">. </w:t>
      </w:r>
      <w:r w:rsidR="00000000">
        <w:t>Les coups portés à la poitrine et dans le dos</w:t>
      </w:r>
      <w:r>
        <w:t xml:space="preserve">. </w:t>
      </w:r>
      <w:r w:rsidR="00000000">
        <w:t>Ce nombre de coups</w:t>
      </w:r>
      <w:r>
        <w:t xml:space="preserve">. </w:t>
      </w:r>
      <w:r w:rsidR="00000000">
        <w:t>Et</w:t>
      </w:r>
      <w:r>
        <w:t xml:space="preserve">, </w:t>
      </w:r>
      <w:r w:rsidR="00000000">
        <w:t>c</w:t>
      </w:r>
      <w:r w:rsidR="00000000">
        <w:t>e</w:t>
      </w:r>
      <w:r w:rsidR="00000000">
        <w:t>pendant</w:t>
      </w:r>
      <w:r>
        <w:t>…</w:t>
      </w:r>
    </w:p>
    <w:p w14:paraId="57842FCE" w14:textId="77777777" w:rsidR="007573A7" w:rsidRDefault="00000000">
      <w:r>
        <w:lastRenderedPageBreak/>
        <w:t>Il hocha la tête d</w:t>
      </w:r>
      <w:r w:rsidR="007573A7">
        <w:t>’</w:t>
      </w:r>
      <w:r>
        <w:t>un air désespéré</w:t>
      </w:r>
      <w:r w:rsidR="007573A7">
        <w:t>.</w:t>
      </w:r>
    </w:p>
    <w:p w14:paraId="57588C0F" w14:textId="77777777" w:rsidR="007573A7" w:rsidRDefault="007573A7">
      <w:r>
        <w:t>— </w:t>
      </w:r>
      <w:r w:rsidR="00000000">
        <w:t>Et cependant</w:t>
      </w:r>
      <w:r>
        <w:t xml:space="preserve">, </w:t>
      </w:r>
      <w:r w:rsidR="00000000">
        <w:t>poursuivit-il</w:t>
      </w:r>
      <w:r>
        <w:t xml:space="preserve">, </w:t>
      </w:r>
      <w:r w:rsidR="00000000">
        <w:t>ce n</w:t>
      </w:r>
      <w:r>
        <w:t>’</w:t>
      </w:r>
      <w:r w:rsidR="00000000">
        <w:t>est pas possible</w:t>
      </w:r>
      <w:r>
        <w:t xml:space="preserve">. </w:t>
      </w:r>
      <w:r w:rsidR="00000000">
        <w:t>Il ne peut pas avoir commis ce crime</w:t>
      </w:r>
      <w:r>
        <w:t>.</w:t>
      </w:r>
    </w:p>
    <w:p w14:paraId="17F7A95B" w14:textId="77777777" w:rsidR="007573A7" w:rsidRDefault="007573A7">
      <w:r>
        <w:t>— </w:t>
      </w:r>
      <w:r w:rsidR="00000000">
        <w:t>De qui voulez-vous parler</w:t>
      </w:r>
      <w:r>
        <w:t xml:space="preserve"> ? </w:t>
      </w:r>
      <w:r w:rsidR="00000000">
        <w:t>demandai-je</w:t>
      </w:r>
      <w:r>
        <w:t xml:space="preserve">. </w:t>
      </w:r>
      <w:r w:rsidR="00000000">
        <w:t>Qui est l</w:t>
      </w:r>
      <w:r>
        <w:t>’</w:t>
      </w:r>
      <w:r w:rsidR="00000000">
        <w:t>homme qui ne peut avoir commis ce crime</w:t>
      </w:r>
      <w:r>
        <w:t> ?</w:t>
      </w:r>
    </w:p>
    <w:p w14:paraId="1E13B868" w14:textId="77777777" w:rsidR="007573A7" w:rsidRDefault="007573A7">
      <w:r>
        <w:t>— </w:t>
      </w:r>
      <w:r w:rsidR="00000000">
        <w:t>Magee le Boucher</w:t>
      </w:r>
      <w:r>
        <w:t xml:space="preserve">, </w:t>
      </w:r>
      <w:r w:rsidR="00000000">
        <w:t>murmura le policier</w:t>
      </w:r>
      <w:r>
        <w:t>.</w:t>
      </w:r>
    </w:p>
    <w:p w14:paraId="29AF023A" w14:textId="1328C4D4" w:rsidR="00000000" w:rsidRDefault="00000000" w:rsidP="007573A7">
      <w:pPr>
        <w:pStyle w:val="Centr"/>
        <w:keepNext/>
        <w:spacing w:before="0" w:after="0"/>
      </w:pPr>
      <w:r>
        <w:t>*</w:t>
      </w:r>
    </w:p>
    <w:p w14:paraId="39F531BA" w14:textId="77777777" w:rsidR="00000000" w:rsidRDefault="00000000" w:rsidP="007573A7">
      <w:pPr>
        <w:pStyle w:val="Centr"/>
        <w:keepNext/>
        <w:spacing w:before="0" w:after="0"/>
      </w:pPr>
      <w:r>
        <w:t>* *</w:t>
      </w:r>
    </w:p>
    <w:p w14:paraId="1F5DC66C" w14:textId="77777777" w:rsidR="007573A7" w:rsidRDefault="00000000">
      <w:r>
        <w:t>La porte qui donnait sur le hall s</w:t>
      </w:r>
      <w:r w:rsidR="007573A7">
        <w:t>’</w:t>
      </w:r>
      <w:r>
        <w:t>ouvrit et Andrew Robi</w:t>
      </w:r>
      <w:r>
        <w:t>n</w:t>
      </w:r>
      <w:r>
        <w:t>son entra</w:t>
      </w:r>
      <w:r w:rsidR="007573A7">
        <w:t xml:space="preserve">. </w:t>
      </w:r>
      <w:r>
        <w:t xml:space="preserve">Derrière lui venait Jonas </w:t>
      </w:r>
      <w:proofErr w:type="spellStart"/>
      <w:r>
        <w:t>Hatfield</w:t>
      </w:r>
      <w:proofErr w:type="spellEnd"/>
      <w:r w:rsidR="007573A7">
        <w:t xml:space="preserve">, </w:t>
      </w:r>
      <w:r>
        <w:t>grand et mince</w:t>
      </w:r>
      <w:r w:rsidR="007573A7">
        <w:t xml:space="preserve">, </w:t>
      </w:r>
      <w:r>
        <w:t>avec un long visage étroit tiré par l</w:t>
      </w:r>
      <w:r w:rsidR="007573A7">
        <w:t>’</w:t>
      </w:r>
      <w:r>
        <w:t>anxiété</w:t>
      </w:r>
      <w:r w:rsidR="007573A7">
        <w:t xml:space="preserve">. </w:t>
      </w:r>
      <w:r>
        <w:t>Il jeta un regard ci</w:t>
      </w:r>
      <w:r>
        <w:t>r</w:t>
      </w:r>
      <w:r>
        <w:t>culaire dans la pièce</w:t>
      </w:r>
      <w:r w:rsidR="007573A7">
        <w:t xml:space="preserve">, </w:t>
      </w:r>
      <w:r>
        <w:t>comme pour voir ce qui l</w:t>
      </w:r>
      <w:r w:rsidR="007573A7">
        <w:t>’</w:t>
      </w:r>
      <w:r>
        <w:t>attendait</w:t>
      </w:r>
      <w:r w:rsidR="007573A7">
        <w:t xml:space="preserve">. </w:t>
      </w:r>
      <w:r>
        <w:t>Il était vêtu de noir</w:t>
      </w:r>
      <w:r w:rsidR="007573A7">
        <w:t xml:space="preserve"> : </w:t>
      </w:r>
      <w:r>
        <w:t>redingote et pantalon déformé</w:t>
      </w:r>
      <w:r w:rsidR="007573A7">
        <w:t xml:space="preserve">, </w:t>
      </w:r>
      <w:r>
        <w:t>luisants d</w:t>
      </w:r>
      <w:r w:rsidR="007573A7">
        <w:t>’</w:t>
      </w:r>
      <w:r>
        <w:t>usure</w:t>
      </w:r>
      <w:r w:rsidR="007573A7">
        <w:t>.</w:t>
      </w:r>
    </w:p>
    <w:p w14:paraId="5570973C" w14:textId="77777777" w:rsidR="007573A7" w:rsidRDefault="00000000">
      <w:r>
        <w:t>Andrew Robinson referma le battant</w:t>
      </w:r>
      <w:r w:rsidR="007573A7">
        <w:t>.</w:t>
      </w:r>
    </w:p>
    <w:p w14:paraId="0F4458DB" w14:textId="77777777" w:rsidR="007573A7" w:rsidRDefault="007573A7">
      <w:r>
        <w:t>— </w:t>
      </w:r>
      <w:r w:rsidR="00000000">
        <w:t xml:space="preserve">Voici Jonas </w:t>
      </w:r>
      <w:proofErr w:type="spellStart"/>
      <w:r w:rsidR="00000000">
        <w:t>Hatfield</w:t>
      </w:r>
      <w:proofErr w:type="spellEnd"/>
      <w:r>
        <w:t xml:space="preserve">, </w:t>
      </w:r>
      <w:r w:rsidR="00000000">
        <w:t xml:space="preserve">dit-il à </w:t>
      </w:r>
      <w:proofErr w:type="spellStart"/>
      <w:r w:rsidR="00000000">
        <w:t>Louderback</w:t>
      </w:r>
      <w:proofErr w:type="spellEnd"/>
      <w:r>
        <w:t>.</w:t>
      </w:r>
    </w:p>
    <w:p w14:paraId="540DE9ED" w14:textId="77777777" w:rsidR="007573A7" w:rsidRDefault="00000000">
      <w:r>
        <w:t>Il parlait d</w:t>
      </w:r>
      <w:r w:rsidR="007573A7">
        <w:t>’</w:t>
      </w:r>
      <w:r>
        <w:t>un ton indifférent comme l</w:t>
      </w:r>
      <w:r w:rsidR="007573A7">
        <w:t>’</w:t>
      </w:r>
      <w:r>
        <w:t>on nomme un objet inanimé</w:t>
      </w:r>
      <w:r w:rsidR="007573A7">
        <w:t xml:space="preserve">, </w:t>
      </w:r>
      <w:r>
        <w:t>et non pour présenter l</w:t>
      </w:r>
      <w:r w:rsidR="007573A7">
        <w:t>’</w:t>
      </w:r>
      <w:r>
        <w:t>évangéliste</w:t>
      </w:r>
      <w:r w:rsidR="007573A7">
        <w:t xml:space="preserve">. </w:t>
      </w:r>
      <w:proofErr w:type="spellStart"/>
      <w:r>
        <w:t>Hatfield</w:t>
      </w:r>
      <w:proofErr w:type="spellEnd"/>
      <w:r>
        <w:t xml:space="preserve"> nous r</w:t>
      </w:r>
      <w:r>
        <w:t>e</w:t>
      </w:r>
      <w:r>
        <w:t>gardait comme le patient considère</w:t>
      </w:r>
      <w:r w:rsidR="007573A7">
        <w:t xml:space="preserve">, </w:t>
      </w:r>
      <w:r>
        <w:t>avant d</w:t>
      </w:r>
      <w:r w:rsidR="007573A7">
        <w:t>’</w:t>
      </w:r>
      <w:r>
        <w:t>être opéré</w:t>
      </w:r>
      <w:r w:rsidR="007573A7">
        <w:t xml:space="preserve">, </w:t>
      </w:r>
      <w:r>
        <w:t>un pl</w:t>
      </w:r>
      <w:r>
        <w:t>a</w:t>
      </w:r>
      <w:r>
        <w:t>teau couvert d</w:t>
      </w:r>
      <w:r w:rsidR="007573A7">
        <w:t>’</w:t>
      </w:r>
      <w:r>
        <w:t>instruments chirurgicaux en se demandant quel bistouri va lui ouvrir le ventre</w:t>
      </w:r>
      <w:r w:rsidR="007573A7">
        <w:t>.</w:t>
      </w:r>
    </w:p>
    <w:p w14:paraId="45F1724E" w14:textId="77777777" w:rsidR="007573A7" w:rsidRDefault="007573A7">
      <w:r>
        <w:t>— </w:t>
      </w:r>
      <w:r w:rsidR="00000000">
        <w:t>Asseyons-nous</w:t>
      </w:r>
      <w:r>
        <w:t xml:space="preserve">, </w:t>
      </w:r>
      <w:r w:rsidR="00000000">
        <w:t xml:space="preserve">dit </w:t>
      </w:r>
      <w:proofErr w:type="spellStart"/>
      <w:r w:rsidR="00000000">
        <w:t>Louderback</w:t>
      </w:r>
      <w:proofErr w:type="spellEnd"/>
      <w:r>
        <w:t xml:space="preserve">. </w:t>
      </w:r>
      <w:r w:rsidR="00000000">
        <w:t>Cet homme peut sans doute nous fournir des renseignements précis</w:t>
      </w:r>
      <w:r>
        <w:t>.</w:t>
      </w:r>
    </w:p>
    <w:p w14:paraId="5294E43E" w14:textId="77777777" w:rsidR="007573A7" w:rsidRDefault="00000000">
      <w:r>
        <w:t>Le capitaine s</w:t>
      </w:r>
      <w:r w:rsidR="007573A7">
        <w:t>’</w:t>
      </w:r>
      <w:r>
        <w:t>installa dans le fauteuil de bureau</w:t>
      </w:r>
      <w:r w:rsidR="007573A7">
        <w:t xml:space="preserve"> ; </w:t>
      </w:r>
      <w:proofErr w:type="spellStart"/>
      <w:r>
        <w:t>Preen</w:t>
      </w:r>
      <w:proofErr w:type="spellEnd"/>
      <w:r>
        <w:t xml:space="preserve"> et moi sur le canapé</w:t>
      </w:r>
      <w:r w:rsidR="007573A7">
        <w:t xml:space="preserve">. </w:t>
      </w:r>
      <w:r>
        <w:t>Andrew prit une chaise et s</w:t>
      </w:r>
      <w:r w:rsidR="007573A7">
        <w:t>’</w:t>
      </w:r>
      <w:r>
        <w:t>assit à califou</w:t>
      </w:r>
      <w:r>
        <w:t>r</w:t>
      </w:r>
      <w:r>
        <w:t>chon</w:t>
      </w:r>
      <w:r w:rsidR="007573A7">
        <w:t xml:space="preserve">. </w:t>
      </w:r>
      <w:r>
        <w:t>Il s</w:t>
      </w:r>
      <w:r w:rsidR="007573A7">
        <w:t>’</w:t>
      </w:r>
      <w:r>
        <w:t xml:space="preserve">accouda au dossier et posa son menton sur ses </w:t>
      </w:r>
      <w:r>
        <w:lastRenderedPageBreak/>
        <w:t>mains croisées</w:t>
      </w:r>
      <w:r w:rsidR="007573A7">
        <w:t xml:space="preserve">. </w:t>
      </w:r>
      <w:proofErr w:type="spellStart"/>
      <w:r>
        <w:t>Hatfield</w:t>
      </w:r>
      <w:proofErr w:type="spellEnd"/>
      <w:r w:rsidR="007573A7">
        <w:t xml:space="preserve">, </w:t>
      </w:r>
      <w:r>
        <w:t>indécis</w:t>
      </w:r>
      <w:r w:rsidR="007573A7">
        <w:t xml:space="preserve">, </w:t>
      </w:r>
      <w:r>
        <w:t>regardait tour à tour les sièges d</w:t>
      </w:r>
      <w:r>
        <w:t>e</w:t>
      </w:r>
      <w:r>
        <w:t>meurés vides</w:t>
      </w:r>
      <w:r w:rsidR="007573A7">
        <w:t>.</w:t>
      </w:r>
    </w:p>
    <w:p w14:paraId="1A0C6138" w14:textId="77777777" w:rsidR="007573A7" w:rsidRDefault="007573A7">
      <w:r>
        <w:t>— </w:t>
      </w:r>
      <w:r w:rsidR="00000000">
        <w:t>Où vous voudrez</w:t>
      </w:r>
      <w:r>
        <w:t xml:space="preserve"> ! </w:t>
      </w:r>
      <w:r w:rsidR="00000000">
        <w:t xml:space="preserve">dit </w:t>
      </w:r>
      <w:proofErr w:type="spellStart"/>
      <w:r w:rsidR="00000000">
        <w:t>Louderback</w:t>
      </w:r>
      <w:proofErr w:type="spellEnd"/>
      <w:r>
        <w:t xml:space="preserve">, </w:t>
      </w:r>
      <w:r w:rsidR="00000000">
        <w:t>impatienté</w:t>
      </w:r>
      <w:r>
        <w:t xml:space="preserve">. </w:t>
      </w:r>
      <w:r w:rsidR="00000000">
        <w:t>N</w:t>
      </w:r>
      <w:r>
        <w:t>’</w:t>
      </w:r>
      <w:r w:rsidR="00000000">
        <w:t>importe où</w:t>
      </w:r>
      <w:r>
        <w:t> !</w:t>
      </w:r>
    </w:p>
    <w:p w14:paraId="0C12F141" w14:textId="77777777" w:rsidR="007573A7" w:rsidRDefault="00000000">
      <w:r>
        <w:t>L</w:t>
      </w:r>
      <w:r w:rsidR="007573A7">
        <w:t>’</w:t>
      </w:r>
      <w:r>
        <w:t>évangéliste se dirigea doucement vers un fauteuil et s</w:t>
      </w:r>
      <w:r w:rsidR="007573A7">
        <w:t>’</w:t>
      </w:r>
      <w:r>
        <w:t>assit</w:t>
      </w:r>
      <w:r w:rsidR="007573A7">
        <w:t xml:space="preserve">. </w:t>
      </w:r>
      <w:r>
        <w:t>Il croisa aussitôt ses longues jambes et</w:t>
      </w:r>
      <w:r w:rsidR="007573A7">
        <w:t xml:space="preserve">, </w:t>
      </w:r>
      <w:r>
        <w:t>en un geste soigneux</w:t>
      </w:r>
      <w:r w:rsidR="007573A7">
        <w:t xml:space="preserve">, </w:t>
      </w:r>
      <w:r>
        <w:t>défit les plis de sa redingote du plat de la main</w:t>
      </w:r>
      <w:r w:rsidR="007573A7">
        <w:t xml:space="preserve">. </w:t>
      </w:r>
      <w:r>
        <w:t>Puis</w:t>
      </w:r>
      <w:r w:rsidR="007573A7">
        <w:t xml:space="preserve">, </w:t>
      </w:r>
      <w:r>
        <w:t>il mouilla du bout de la langue ses lèvres sèches</w:t>
      </w:r>
      <w:r w:rsidR="007573A7">
        <w:t xml:space="preserve">, </w:t>
      </w:r>
      <w:r>
        <w:t>plaça ses mains sur les bras du fauteuil et</w:t>
      </w:r>
      <w:r w:rsidR="007573A7">
        <w:t xml:space="preserve">, </w:t>
      </w:r>
      <w:r>
        <w:t>enfin</w:t>
      </w:r>
      <w:r w:rsidR="007573A7">
        <w:t xml:space="preserve">, </w:t>
      </w:r>
      <w:r>
        <w:t>les posa sur ses cuisses</w:t>
      </w:r>
      <w:r w:rsidR="007573A7">
        <w:t xml:space="preserve">, </w:t>
      </w:r>
      <w:r>
        <w:t>les doigts écartés</w:t>
      </w:r>
      <w:r w:rsidR="007573A7">
        <w:t>.</w:t>
      </w:r>
    </w:p>
    <w:p w14:paraId="0D9880B8" w14:textId="77777777" w:rsidR="007573A7" w:rsidRDefault="00000000">
      <w:r>
        <w:t>Les paupières à demi fermées</w:t>
      </w:r>
      <w:r w:rsidR="007573A7">
        <w:t xml:space="preserve">, </w:t>
      </w:r>
      <w:proofErr w:type="spellStart"/>
      <w:r>
        <w:t>Louderback</w:t>
      </w:r>
      <w:proofErr w:type="spellEnd"/>
      <w:r>
        <w:t xml:space="preserve"> observait l</w:t>
      </w:r>
      <w:r w:rsidR="007573A7">
        <w:t>’</w:t>
      </w:r>
      <w:r>
        <w:t>homme noir</w:t>
      </w:r>
      <w:r w:rsidR="007573A7">
        <w:t>.</w:t>
      </w:r>
    </w:p>
    <w:p w14:paraId="37D0B8A6" w14:textId="77777777" w:rsidR="007573A7" w:rsidRDefault="007573A7">
      <w:r>
        <w:t>— </w:t>
      </w:r>
      <w:r w:rsidR="00000000">
        <w:t>Que savez-vous de cet assassinat</w:t>
      </w:r>
      <w:r>
        <w:t xml:space="preserve"> ? </w:t>
      </w:r>
      <w:r w:rsidR="00000000">
        <w:t>demanda-t-il bru</w:t>
      </w:r>
      <w:r w:rsidR="00000000">
        <w:t>s</w:t>
      </w:r>
      <w:r w:rsidR="00000000">
        <w:t>quement</w:t>
      </w:r>
      <w:r>
        <w:t>.</w:t>
      </w:r>
    </w:p>
    <w:p w14:paraId="443DE590" w14:textId="77777777" w:rsidR="007573A7" w:rsidRDefault="00000000">
      <w:proofErr w:type="spellStart"/>
      <w:r>
        <w:t>Hatfield</w:t>
      </w:r>
      <w:proofErr w:type="spellEnd"/>
      <w:r>
        <w:t xml:space="preserve"> toussota avant de répondre</w:t>
      </w:r>
      <w:r w:rsidR="007573A7">
        <w:t>.</w:t>
      </w:r>
    </w:p>
    <w:p w14:paraId="32D7C0C2" w14:textId="77777777" w:rsidR="007573A7" w:rsidRDefault="007573A7">
      <w:r>
        <w:t>— </w:t>
      </w:r>
      <w:r w:rsidR="00000000">
        <w:t>Rien</w:t>
      </w:r>
      <w:r>
        <w:t xml:space="preserve">, </w:t>
      </w:r>
      <w:r w:rsidR="00000000">
        <w:t>dit-il enfin</w:t>
      </w:r>
      <w:r>
        <w:t xml:space="preserve"> ; </w:t>
      </w:r>
      <w:r w:rsidR="00000000">
        <w:t>j</w:t>
      </w:r>
      <w:r>
        <w:t>’</w:t>
      </w:r>
      <w:r w:rsidR="00000000">
        <w:t>en ai entendu parler il y a une demi-heure</w:t>
      </w:r>
      <w:r>
        <w:t xml:space="preserve"> ; </w:t>
      </w:r>
      <w:r w:rsidR="00000000">
        <w:t>j</w:t>
      </w:r>
      <w:r>
        <w:t>’</w:t>
      </w:r>
      <w:r w:rsidR="00000000">
        <w:t>ai acheté une édition spéciale avant de prendre le tramway</w:t>
      </w:r>
      <w:r>
        <w:t>…</w:t>
      </w:r>
    </w:p>
    <w:p w14:paraId="23CF9023" w14:textId="77777777" w:rsidR="007573A7" w:rsidRDefault="007573A7">
      <w:r>
        <w:t>— </w:t>
      </w:r>
      <w:r w:rsidR="00000000">
        <w:t>Où étiez-vous</w:t>
      </w:r>
      <w:r>
        <w:t> ?</w:t>
      </w:r>
    </w:p>
    <w:p w14:paraId="6A39B084" w14:textId="77777777" w:rsidR="007573A7" w:rsidRDefault="007573A7">
      <w:r>
        <w:t>— </w:t>
      </w:r>
      <w:r w:rsidR="00000000">
        <w:t>Voulez-vous dire</w:t>
      </w:r>
      <w:r>
        <w:t>…</w:t>
      </w:r>
    </w:p>
    <w:p w14:paraId="1FF83E73" w14:textId="77777777" w:rsidR="007573A7" w:rsidRDefault="007573A7">
      <w:r>
        <w:t>— </w:t>
      </w:r>
      <w:r w:rsidR="00000000">
        <w:t>Où avez-vous passé la soirée</w:t>
      </w:r>
      <w:r>
        <w:t> ?</w:t>
      </w:r>
    </w:p>
    <w:p w14:paraId="0ACB3182" w14:textId="77777777" w:rsidR="007573A7" w:rsidRDefault="00000000">
      <w:proofErr w:type="spellStart"/>
      <w:r>
        <w:t>Hatfield</w:t>
      </w:r>
      <w:proofErr w:type="spellEnd"/>
      <w:r>
        <w:t xml:space="preserve"> leva les yeux d</w:t>
      </w:r>
      <w:r w:rsidR="007573A7">
        <w:t>’</w:t>
      </w:r>
      <w:r>
        <w:t>un air inspiré comme s</w:t>
      </w:r>
      <w:r w:rsidR="007573A7">
        <w:t>’</w:t>
      </w:r>
      <w:r>
        <w:t>il cherchait une issue à travers le plafond</w:t>
      </w:r>
      <w:r w:rsidR="007573A7">
        <w:t xml:space="preserve">, </w:t>
      </w:r>
      <w:r>
        <w:t>puis il baissa la tête et dit</w:t>
      </w:r>
      <w:r w:rsidR="007573A7">
        <w:t> :</w:t>
      </w:r>
    </w:p>
    <w:p w14:paraId="4ACFDE21" w14:textId="77777777" w:rsidR="007573A7" w:rsidRDefault="007573A7">
      <w:r>
        <w:t>— </w:t>
      </w:r>
      <w:r w:rsidR="00000000">
        <w:t>J</w:t>
      </w:r>
      <w:r>
        <w:t>’</w:t>
      </w:r>
      <w:r w:rsidR="00000000">
        <w:t>ai fait une visite</w:t>
      </w:r>
      <w:r>
        <w:t>.</w:t>
      </w:r>
    </w:p>
    <w:p w14:paraId="69A471E9" w14:textId="506F7813" w:rsidR="007573A7" w:rsidRDefault="007573A7">
      <w:r>
        <w:t>— </w:t>
      </w:r>
      <w:r w:rsidR="00000000">
        <w:t>Allons</w:t>
      </w:r>
      <w:r>
        <w:t xml:space="preserve">, </w:t>
      </w:r>
      <w:r w:rsidR="00000000">
        <w:t>allons</w:t>
      </w:r>
      <w:r>
        <w:t xml:space="preserve">, </w:t>
      </w:r>
      <w:r w:rsidR="00000000">
        <w:t>ricana le capitaine</w:t>
      </w:r>
      <w:r>
        <w:t xml:space="preserve">. </w:t>
      </w:r>
      <w:r w:rsidR="00000000">
        <w:t>Épargnez-nous des questions inutiles</w:t>
      </w:r>
      <w:r>
        <w:t xml:space="preserve">. </w:t>
      </w:r>
      <w:r w:rsidR="00000000">
        <w:t>Vous avez dîné ici</w:t>
      </w:r>
      <w:r>
        <w:t xml:space="preserve">, </w:t>
      </w:r>
      <w:r w:rsidR="00000000">
        <w:t>à sept heures</w:t>
      </w:r>
      <w:r>
        <w:t xml:space="preserve">, </w:t>
      </w:r>
      <w:r w:rsidR="00000000">
        <w:t xml:space="preserve">avec le </w:t>
      </w:r>
      <w:r w:rsidR="00000000">
        <w:lastRenderedPageBreak/>
        <w:t>juge et miss Robinson</w:t>
      </w:r>
      <w:r>
        <w:t xml:space="preserve">. </w:t>
      </w:r>
      <w:r w:rsidR="00000000">
        <w:t>Vers huit heures un quart vous êtes venu dans cette pièce</w:t>
      </w:r>
      <w:r>
        <w:t xml:space="preserve">, </w:t>
      </w:r>
      <w:r w:rsidR="00000000">
        <w:t>avec votre hôte</w:t>
      </w:r>
      <w:r>
        <w:t xml:space="preserve">, </w:t>
      </w:r>
      <w:r w:rsidR="00000000">
        <w:t>tandis que miss Robinson montait dans sa chambre</w:t>
      </w:r>
      <w:r>
        <w:t xml:space="preserve">. </w:t>
      </w:r>
      <w:r w:rsidR="00000000">
        <w:t>À neuf heures</w:t>
      </w:r>
      <w:r>
        <w:t>, M. </w:t>
      </w:r>
      <w:r w:rsidR="00000000">
        <w:t>Williams est venu chercher la jeune fille</w:t>
      </w:r>
      <w:r>
        <w:t xml:space="preserve">. </w:t>
      </w:r>
      <w:r w:rsidR="00000000">
        <w:t>Vous étiez encore ici avec le juge</w:t>
      </w:r>
      <w:r>
        <w:t xml:space="preserve">. </w:t>
      </w:r>
      <w:r w:rsidR="00000000">
        <w:t>Son v</w:t>
      </w:r>
      <w:r w:rsidR="00000000">
        <w:t>a</w:t>
      </w:r>
      <w:r w:rsidR="00000000">
        <w:t>let de chambre</w:t>
      </w:r>
      <w:r>
        <w:t xml:space="preserve">, </w:t>
      </w:r>
      <w:r w:rsidR="00000000">
        <w:t>Miles</w:t>
      </w:r>
      <w:r>
        <w:t xml:space="preserve">, </w:t>
      </w:r>
      <w:r w:rsidR="00000000">
        <w:t>vous a vus</w:t>
      </w:r>
      <w:r>
        <w:t xml:space="preserve">, </w:t>
      </w:r>
      <w:r w:rsidR="00000000">
        <w:t>en sortant par le jardin</w:t>
      </w:r>
      <w:r>
        <w:t xml:space="preserve">, </w:t>
      </w:r>
      <w:r w:rsidR="00000000">
        <w:t>à neuf heures un quart</w:t>
      </w:r>
      <w:r>
        <w:t xml:space="preserve">. </w:t>
      </w:r>
      <w:r w:rsidR="00000000">
        <w:t>Qu</w:t>
      </w:r>
      <w:r>
        <w:t>’</w:t>
      </w:r>
      <w:r w:rsidR="00000000">
        <w:t>avez-vous fait depuis cette heure-là</w:t>
      </w:r>
      <w:r>
        <w:t> ?</w:t>
      </w:r>
    </w:p>
    <w:p w14:paraId="3FBB9E70" w14:textId="77777777" w:rsidR="007573A7" w:rsidRDefault="00000000">
      <w:proofErr w:type="spellStart"/>
      <w:r>
        <w:t>Hatfield</w:t>
      </w:r>
      <w:proofErr w:type="spellEnd"/>
      <w:r>
        <w:t xml:space="preserve"> jeta un regard rapide et méfiant à </w:t>
      </w:r>
      <w:proofErr w:type="spellStart"/>
      <w:r>
        <w:t>Preen</w:t>
      </w:r>
      <w:proofErr w:type="spellEnd"/>
      <w:r>
        <w:t xml:space="preserve"> qui tenait un carnet ouvert sur son genou et son stylo prêt</w:t>
      </w:r>
      <w:r w:rsidR="007573A7">
        <w:t xml:space="preserve">. </w:t>
      </w:r>
      <w:proofErr w:type="spellStart"/>
      <w:r>
        <w:t>Louderback</w:t>
      </w:r>
      <w:proofErr w:type="spellEnd"/>
      <w:r>
        <w:t xml:space="preserve"> croyait à cette mise en scène</w:t>
      </w:r>
      <w:r w:rsidR="007573A7">
        <w:t xml:space="preserve"> : </w:t>
      </w:r>
      <w:r>
        <w:t>il prétendait que les gens risquent moins de mentir lorsqu</w:t>
      </w:r>
      <w:r w:rsidR="007573A7">
        <w:t>’</w:t>
      </w:r>
      <w:r>
        <w:t>ils savent que leur déposition sera st</w:t>
      </w:r>
      <w:r>
        <w:t>é</w:t>
      </w:r>
      <w:r>
        <w:t>nographiée</w:t>
      </w:r>
      <w:r w:rsidR="007573A7">
        <w:t>.</w:t>
      </w:r>
    </w:p>
    <w:p w14:paraId="49594690" w14:textId="77777777" w:rsidR="007573A7" w:rsidRDefault="007573A7">
      <w:r>
        <w:t>— </w:t>
      </w:r>
      <w:r w:rsidR="00000000">
        <w:t>Je suis parti d</w:t>
      </w:r>
      <w:r>
        <w:t>’</w:t>
      </w:r>
      <w:r w:rsidR="00000000">
        <w:t>ici à neuf heures et demie</w:t>
      </w:r>
      <w:r>
        <w:t xml:space="preserve">, </w:t>
      </w:r>
      <w:r w:rsidR="00000000">
        <w:t>récita prude</w:t>
      </w:r>
      <w:r w:rsidR="00000000">
        <w:t>m</w:t>
      </w:r>
      <w:r w:rsidR="00000000">
        <w:t>ment l</w:t>
      </w:r>
      <w:r>
        <w:t>’</w:t>
      </w:r>
      <w:r w:rsidR="00000000">
        <w:t>évangéliste</w:t>
      </w:r>
      <w:r>
        <w:t xml:space="preserve">. </w:t>
      </w:r>
      <w:r w:rsidR="00000000">
        <w:t>J</w:t>
      </w:r>
      <w:r>
        <w:t>’</w:t>
      </w:r>
      <w:r w:rsidR="00000000">
        <w:t>ai pris le tramway</w:t>
      </w:r>
      <w:r>
        <w:t xml:space="preserve">, </w:t>
      </w:r>
      <w:r w:rsidR="00000000">
        <w:t>jusqu</w:t>
      </w:r>
      <w:r>
        <w:t>’</w:t>
      </w:r>
      <w:r w:rsidR="00000000">
        <w:t>à la maison de la personne que j</w:t>
      </w:r>
      <w:r>
        <w:t>’</w:t>
      </w:r>
      <w:r w:rsidR="00000000">
        <w:t>allais voir</w:t>
      </w:r>
      <w:r>
        <w:t xml:space="preserve"> : </w:t>
      </w:r>
      <w:r w:rsidR="00000000">
        <w:t>je n</w:t>
      </w:r>
      <w:r>
        <w:t>’</w:t>
      </w:r>
      <w:r w:rsidR="00000000">
        <w:t>ai pas d</w:t>
      </w:r>
      <w:r>
        <w:t>’</w:t>
      </w:r>
      <w:r w:rsidR="00000000">
        <w:t>automobile</w:t>
      </w:r>
      <w:r>
        <w:t xml:space="preserve">. </w:t>
      </w:r>
      <w:r w:rsidR="00000000">
        <w:t>Je suis arr</w:t>
      </w:r>
      <w:r w:rsidR="00000000">
        <w:t>i</w:t>
      </w:r>
      <w:r w:rsidR="00000000">
        <w:t>vé un peu avant dix heures</w:t>
      </w:r>
      <w:r>
        <w:t xml:space="preserve">. </w:t>
      </w:r>
      <w:r w:rsidR="00000000">
        <w:t>Ma visite a duré presque une heure</w:t>
      </w:r>
      <w:r>
        <w:t xml:space="preserve">. </w:t>
      </w:r>
      <w:r w:rsidR="00000000">
        <w:t>Je suis revenu directement ici</w:t>
      </w:r>
      <w:r>
        <w:t>.</w:t>
      </w:r>
    </w:p>
    <w:p w14:paraId="4B9AA241" w14:textId="77777777" w:rsidR="007573A7" w:rsidRDefault="007573A7">
      <w:r>
        <w:t>— </w:t>
      </w:r>
      <w:r w:rsidR="00000000">
        <w:t>Où habite cette personne</w:t>
      </w:r>
      <w:r>
        <w:t> ?</w:t>
      </w:r>
    </w:p>
    <w:p w14:paraId="327AF85D" w14:textId="77777777" w:rsidR="007573A7" w:rsidRDefault="007573A7">
      <w:r>
        <w:t>— </w:t>
      </w:r>
      <w:r w:rsidR="00000000">
        <w:t>À l</w:t>
      </w:r>
      <w:r>
        <w:t>’</w:t>
      </w:r>
      <w:r w:rsidR="00000000">
        <w:t>hôtel Madison</w:t>
      </w:r>
      <w:r>
        <w:t xml:space="preserve">, </w:t>
      </w:r>
      <w:r w:rsidR="00000000">
        <w:t>dans Cedar Street</w:t>
      </w:r>
      <w:r>
        <w:t>.</w:t>
      </w:r>
    </w:p>
    <w:p w14:paraId="5CF69B5D" w14:textId="77777777" w:rsidR="007573A7" w:rsidRDefault="007573A7">
      <w:r>
        <w:t>— </w:t>
      </w:r>
      <w:r w:rsidR="00000000">
        <w:t>Quel est son nom</w:t>
      </w:r>
      <w:r>
        <w:t> ?</w:t>
      </w:r>
    </w:p>
    <w:p w14:paraId="20B62472" w14:textId="77777777" w:rsidR="007573A7" w:rsidRDefault="007573A7">
      <w:r>
        <w:t>— </w:t>
      </w:r>
      <w:r w:rsidR="00000000">
        <w:rPr>
          <w:lang w:val="en-GB"/>
        </w:rPr>
        <w:t>Miss Harriet Bentley</w:t>
      </w:r>
      <w:r>
        <w:rPr>
          <w:lang w:val="en-GB"/>
        </w:rPr>
        <w:t xml:space="preserve">. </w:t>
      </w:r>
      <w:r w:rsidR="00000000">
        <w:t>Au Madison</w:t>
      </w:r>
      <w:r>
        <w:t xml:space="preserve">, </w:t>
      </w:r>
      <w:r w:rsidR="00000000">
        <w:t>l</w:t>
      </w:r>
      <w:r>
        <w:t>’</w:t>
      </w:r>
      <w:r w:rsidR="00000000">
        <w:t>employé de la réce</w:t>
      </w:r>
      <w:r w:rsidR="00000000">
        <w:t>p</w:t>
      </w:r>
      <w:r w:rsidR="00000000">
        <w:t>tion m</w:t>
      </w:r>
      <w:r>
        <w:t>’</w:t>
      </w:r>
      <w:r w:rsidR="00000000">
        <w:t>a vu arriver et partir</w:t>
      </w:r>
      <w:r>
        <w:t xml:space="preserve">. </w:t>
      </w:r>
      <w:r w:rsidR="00000000">
        <w:t>Vous n</w:t>
      </w:r>
      <w:r>
        <w:t>’</w:t>
      </w:r>
      <w:r w:rsidR="00000000">
        <w:t>aurez même pas à interr</w:t>
      </w:r>
      <w:r w:rsidR="00000000">
        <w:t>o</w:t>
      </w:r>
      <w:r w:rsidR="00000000">
        <w:t>ger miss Bentley</w:t>
      </w:r>
      <w:r>
        <w:t>.</w:t>
      </w:r>
    </w:p>
    <w:p w14:paraId="674F0594" w14:textId="77777777" w:rsidR="007573A7" w:rsidRDefault="007573A7">
      <w:r>
        <w:t>— </w:t>
      </w:r>
      <w:r w:rsidR="00000000">
        <w:t>Ça</w:t>
      </w:r>
      <w:r>
        <w:t xml:space="preserve">, </w:t>
      </w:r>
      <w:r w:rsidR="00000000">
        <w:t>c</w:t>
      </w:r>
      <w:r>
        <w:t>’</w:t>
      </w:r>
      <w:r w:rsidR="00000000">
        <w:t>est notre affaire</w:t>
      </w:r>
      <w:r>
        <w:t xml:space="preserve">, </w:t>
      </w:r>
      <w:r w:rsidR="00000000">
        <w:t xml:space="preserve">dit </w:t>
      </w:r>
      <w:proofErr w:type="spellStart"/>
      <w:r w:rsidR="00000000">
        <w:t>Louderback</w:t>
      </w:r>
      <w:proofErr w:type="spellEnd"/>
      <w:r>
        <w:t xml:space="preserve">. </w:t>
      </w:r>
      <w:r w:rsidR="00000000">
        <w:t>Je remarque que vous avez pris soin de vous montrer à l</w:t>
      </w:r>
      <w:r>
        <w:t>’</w:t>
      </w:r>
      <w:r w:rsidR="00000000">
        <w:t>employé de la réception</w:t>
      </w:r>
      <w:r>
        <w:t xml:space="preserve">, </w:t>
      </w:r>
      <w:r w:rsidR="00000000">
        <w:t>lors de votre arrivée et de votre départ</w:t>
      </w:r>
      <w:r>
        <w:t>.</w:t>
      </w:r>
    </w:p>
    <w:p w14:paraId="5E4C42CC" w14:textId="77777777" w:rsidR="007573A7" w:rsidRDefault="007573A7">
      <w:r>
        <w:t>— </w:t>
      </w:r>
      <w:r w:rsidR="00000000">
        <w:t>Je ne l</w:t>
      </w:r>
      <w:r>
        <w:t>’</w:t>
      </w:r>
      <w:r w:rsidR="00000000">
        <w:t>ai point fait à dessein</w:t>
      </w:r>
      <w:r>
        <w:t xml:space="preserve">, </w:t>
      </w:r>
      <w:r w:rsidR="00000000">
        <w:t xml:space="preserve">protesta </w:t>
      </w:r>
      <w:proofErr w:type="spellStart"/>
      <w:r w:rsidR="00000000">
        <w:t>Hatfield</w:t>
      </w:r>
      <w:proofErr w:type="spellEnd"/>
      <w:r>
        <w:t xml:space="preserve">. </w:t>
      </w:r>
      <w:r w:rsidR="00000000">
        <w:t>Le b</w:t>
      </w:r>
      <w:r w:rsidR="00000000">
        <w:t>u</w:t>
      </w:r>
      <w:r w:rsidR="00000000">
        <w:t>reau de cet employé se trouve près de l</w:t>
      </w:r>
      <w:r>
        <w:t>’</w:t>
      </w:r>
      <w:r w:rsidR="00000000">
        <w:t xml:space="preserve">entrée et cet homme </w:t>
      </w:r>
      <w:r w:rsidR="00000000">
        <w:lastRenderedPageBreak/>
        <w:t>m</w:t>
      </w:r>
      <w:r>
        <w:t>’</w:t>
      </w:r>
      <w:r w:rsidR="00000000">
        <w:t>a remarqué parce qu</w:t>
      </w:r>
      <w:r>
        <w:t>’</w:t>
      </w:r>
      <w:r w:rsidR="00000000">
        <w:t>il était inoccupé</w:t>
      </w:r>
      <w:r>
        <w:t xml:space="preserve">, </w:t>
      </w:r>
      <w:r w:rsidR="00000000">
        <w:t>et aussi parce qu</w:t>
      </w:r>
      <w:r>
        <w:t>’</w:t>
      </w:r>
      <w:r w:rsidR="00000000">
        <w:t>il me connaît</w:t>
      </w:r>
      <w:r>
        <w:t>.</w:t>
      </w:r>
    </w:p>
    <w:p w14:paraId="055274D3" w14:textId="77777777" w:rsidR="007573A7" w:rsidRDefault="007573A7">
      <w:r>
        <w:t>— </w:t>
      </w:r>
      <w:r w:rsidR="00000000">
        <w:t>Bien</w:t>
      </w:r>
      <w:r>
        <w:t xml:space="preserve">. </w:t>
      </w:r>
      <w:r w:rsidR="00000000">
        <w:t>Autre chose</w:t>
      </w:r>
      <w:r>
        <w:t xml:space="preserve">, </w:t>
      </w:r>
      <w:r w:rsidR="00000000">
        <w:t>poursuivit le capitaine</w:t>
      </w:r>
      <w:r>
        <w:t xml:space="preserve">. </w:t>
      </w:r>
      <w:r w:rsidR="00000000">
        <w:t>Le juge a écrit à son bureau</w:t>
      </w:r>
      <w:r>
        <w:t xml:space="preserve">, </w:t>
      </w:r>
      <w:r w:rsidR="00000000">
        <w:t>ce soir</w:t>
      </w:r>
      <w:r>
        <w:t xml:space="preserve">. </w:t>
      </w:r>
      <w:r w:rsidR="00000000">
        <w:t>Son encrier est découvert</w:t>
      </w:r>
      <w:r>
        <w:t xml:space="preserve"> ; </w:t>
      </w:r>
      <w:r w:rsidR="00000000">
        <w:t>nous avons trouvé une plume encore humide d</w:t>
      </w:r>
      <w:r>
        <w:t>’</w:t>
      </w:r>
      <w:r w:rsidR="00000000">
        <w:t>encre</w:t>
      </w:r>
      <w:r>
        <w:t xml:space="preserve">, </w:t>
      </w:r>
      <w:r w:rsidR="00000000">
        <w:t>mais ce qu</w:t>
      </w:r>
      <w:r>
        <w:t>’</w:t>
      </w:r>
      <w:r w:rsidR="00000000">
        <w:t>il a écrit a disparu</w:t>
      </w:r>
      <w:r>
        <w:t xml:space="preserve">. </w:t>
      </w:r>
      <w:r w:rsidR="00000000">
        <w:t>Savez-vous de quoi il s</w:t>
      </w:r>
      <w:r>
        <w:t>’</w:t>
      </w:r>
      <w:r w:rsidR="00000000">
        <w:t>agissait</w:t>
      </w:r>
      <w:r>
        <w:t> ?</w:t>
      </w:r>
    </w:p>
    <w:p w14:paraId="29D50959" w14:textId="77777777" w:rsidR="007573A7" w:rsidRDefault="007573A7">
      <w:r>
        <w:t>— </w:t>
      </w:r>
      <w:r w:rsidR="00000000">
        <w:t>Pas le moins du monde</w:t>
      </w:r>
      <w:r>
        <w:t>.</w:t>
      </w:r>
    </w:p>
    <w:p w14:paraId="2C6F385E" w14:textId="77777777" w:rsidR="007573A7" w:rsidRDefault="007573A7">
      <w:r>
        <w:t>— </w:t>
      </w:r>
      <w:r w:rsidR="00000000">
        <w:t>Il n</w:t>
      </w:r>
      <w:r>
        <w:t>’</w:t>
      </w:r>
      <w:r w:rsidR="00000000">
        <w:t>a pas écrit pendant que vous étiez avec lui</w:t>
      </w:r>
      <w:r>
        <w:t> ?</w:t>
      </w:r>
    </w:p>
    <w:p w14:paraId="3788AFF8" w14:textId="77777777" w:rsidR="007573A7" w:rsidRDefault="007573A7">
      <w:r>
        <w:t>— </w:t>
      </w:r>
      <w:r w:rsidR="00000000">
        <w:t>Non</w:t>
      </w:r>
      <w:r>
        <w:t>.</w:t>
      </w:r>
    </w:p>
    <w:p w14:paraId="79A90AA7" w14:textId="77777777" w:rsidR="007573A7" w:rsidRDefault="007573A7">
      <w:r>
        <w:t>— </w:t>
      </w:r>
      <w:r w:rsidR="00000000">
        <w:t>En êtes-vous sûr</w:t>
      </w:r>
      <w:r>
        <w:t> ?</w:t>
      </w:r>
    </w:p>
    <w:p w14:paraId="6508C43D" w14:textId="77777777" w:rsidR="007573A7" w:rsidRDefault="007573A7">
      <w:r>
        <w:t>— </w:t>
      </w:r>
      <w:r w:rsidR="00000000">
        <w:t>Absolument</w:t>
      </w:r>
      <w:r>
        <w:t xml:space="preserve">. </w:t>
      </w:r>
      <w:r w:rsidR="00000000">
        <w:t>Nous nous sommes entretenus de questions religieuses</w:t>
      </w:r>
      <w:r>
        <w:t xml:space="preserve">. </w:t>
      </w:r>
      <w:r w:rsidR="00000000">
        <w:t>Vous ignorez peut-être que j</w:t>
      </w:r>
      <w:r>
        <w:t>’</w:t>
      </w:r>
      <w:r w:rsidR="00000000">
        <w:t>étais le conseiller spir</w:t>
      </w:r>
      <w:r w:rsidR="00000000">
        <w:t>i</w:t>
      </w:r>
      <w:r w:rsidR="00000000">
        <w:t>tuel du juge Robinson</w:t>
      </w:r>
      <w:r>
        <w:t> ?</w:t>
      </w:r>
    </w:p>
    <w:p w14:paraId="42956AA8" w14:textId="77777777" w:rsidR="007573A7" w:rsidRDefault="007573A7">
      <w:r>
        <w:t>— </w:t>
      </w:r>
      <w:r w:rsidR="00000000">
        <w:t>Le capitaine le sait</w:t>
      </w:r>
      <w:r>
        <w:t xml:space="preserve">, </w:t>
      </w:r>
      <w:r w:rsidR="00000000">
        <w:t>dit Andrew</w:t>
      </w:r>
      <w:r>
        <w:t xml:space="preserve">, </w:t>
      </w:r>
      <w:r w:rsidR="00000000">
        <w:t>parlant le menton a</w:t>
      </w:r>
      <w:r w:rsidR="00000000">
        <w:t>p</w:t>
      </w:r>
      <w:r w:rsidR="00000000">
        <w:t>puyé sur le dos de sa main</w:t>
      </w:r>
      <w:r>
        <w:t xml:space="preserve">. </w:t>
      </w:r>
      <w:r w:rsidR="00000000">
        <w:t>Il sait l</w:t>
      </w:r>
      <w:r>
        <w:t>’</w:t>
      </w:r>
      <w:r w:rsidR="00000000">
        <w:t>influence néfaste que vous exerciez sur mon frère</w:t>
      </w:r>
      <w:r>
        <w:t xml:space="preserve">. </w:t>
      </w:r>
      <w:r w:rsidR="00000000">
        <w:t>Il sait que vous avez tiré de lui le plus d</w:t>
      </w:r>
      <w:r>
        <w:t>’</w:t>
      </w:r>
      <w:r w:rsidR="00000000">
        <w:t>argent possible</w:t>
      </w:r>
      <w:r>
        <w:t>.</w:t>
      </w:r>
    </w:p>
    <w:p w14:paraId="4B09F273" w14:textId="77777777" w:rsidR="007573A7" w:rsidRDefault="00000000">
      <w:proofErr w:type="spellStart"/>
      <w:r>
        <w:t>Hatfield</w:t>
      </w:r>
      <w:proofErr w:type="spellEnd"/>
      <w:r>
        <w:t xml:space="preserve"> rougit et prit un air indigné</w:t>
      </w:r>
      <w:r w:rsidR="007573A7">
        <w:t>.</w:t>
      </w:r>
    </w:p>
    <w:p w14:paraId="3BC32C6B" w14:textId="77777777" w:rsidR="007573A7" w:rsidRDefault="007573A7">
      <w:r>
        <w:t>— </w:t>
      </w:r>
      <w:r w:rsidR="00000000">
        <w:t>C</w:t>
      </w:r>
      <w:r>
        <w:t>’</w:t>
      </w:r>
      <w:r w:rsidR="00000000">
        <w:t>est faux</w:t>
      </w:r>
      <w:r>
        <w:t xml:space="preserve"> ! </w:t>
      </w:r>
      <w:r w:rsidR="00000000">
        <w:t>s</w:t>
      </w:r>
      <w:r>
        <w:t>’</w:t>
      </w:r>
      <w:r w:rsidR="00000000">
        <w:t>écria-t-il</w:t>
      </w:r>
      <w:r>
        <w:t>.</w:t>
      </w:r>
    </w:p>
    <w:p w14:paraId="13849978" w14:textId="77777777" w:rsidR="007573A7" w:rsidRDefault="007573A7">
      <w:r>
        <w:t>— </w:t>
      </w:r>
      <w:r w:rsidR="00000000">
        <w:t>Prenez garde</w:t>
      </w:r>
      <w:r>
        <w:t xml:space="preserve"> ! </w:t>
      </w:r>
      <w:r w:rsidR="00000000">
        <w:t>coupa Andrew</w:t>
      </w:r>
      <w:r>
        <w:t xml:space="preserve">, </w:t>
      </w:r>
      <w:r w:rsidR="00000000">
        <w:t>sans bouger ni élever la voix</w:t>
      </w:r>
      <w:r>
        <w:t xml:space="preserve">, </w:t>
      </w:r>
      <w:r w:rsidR="00000000">
        <w:t>mais d</w:t>
      </w:r>
      <w:r>
        <w:t>’</w:t>
      </w:r>
      <w:r w:rsidR="00000000">
        <w:t>un ton sec et menaçant</w:t>
      </w:r>
      <w:r>
        <w:t xml:space="preserve">. </w:t>
      </w:r>
      <w:r w:rsidR="00000000">
        <w:t>Ne dites pas que je mens</w:t>
      </w:r>
      <w:r>
        <w:t>.</w:t>
      </w:r>
    </w:p>
    <w:p w14:paraId="621DB9C3" w14:textId="77777777" w:rsidR="007573A7" w:rsidRDefault="007573A7">
      <w:r>
        <w:t>— </w:t>
      </w:r>
      <w:r w:rsidR="00000000">
        <w:t>Je</w:t>
      </w:r>
      <w:r>
        <w:t xml:space="preserve">… </w:t>
      </w:r>
      <w:r w:rsidR="00000000">
        <w:t>J</w:t>
      </w:r>
      <w:r>
        <w:t>’</w:t>
      </w:r>
      <w:r w:rsidR="00000000">
        <w:t>ai le droit de protester</w:t>
      </w:r>
      <w:r>
        <w:t>…</w:t>
      </w:r>
    </w:p>
    <w:p w14:paraId="3B9EDD85" w14:textId="77777777" w:rsidR="007573A7" w:rsidRDefault="00000000">
      <w:r>
        <w:t>Andrew l</w:t>
      </w:r>
      <w:r w:rsidR="007573A7">
        <w:t>’</w:t>
      </w:r>
      <w:r>
        <w:t>interrompit en se levant brusquement</w:t>
      </w:r>
      <w:r w:rsidR="007573A7">
        <w:t xml:space="preserve">. </w:t>
      </w:r>
      <w:r>
        <w:t>Il marcha vers le bureau et se tint debout</w:t>
      </w:r>
      <w:r w:rsidR="007573A7">
        <w:t xml:space="preserve">, </w:t>
      </w:r>
      <w:r>
        <w:t>face à l</w:t>
      </w:r>
      <w:r w:rsidR="007573A7">
        <w:t>’</w:t>
      </w:r>
      <w:r>
        <w:t>évangéliste</w:t>
      </w:r>
      <w:r w:rsidR="007573A7">
        <w:t>.</w:t>
      </w:r>
    </w:p>
    <w:p w14:paraId="4E090ECA" w14:textId="77777777" w:rsidR="007573A7" w:rsidRDefault="007573A7">
      <w:r>
        <w:t>— </w:t>
      </w:r>
      <w:r w:rsidR="00000000">
        <w:t>Protester contre quoi</w:t>
      </w:r>
      <w:r>
        <w:t xml:space="preserve"> ? </w:t>
      </w:r>
      <w:r w:rsidR="00000000">
        <w:t>fit-il doucement</w:t>
      </w:r>
      <w:r>
        <w:t xml:space="preserve">. </w:t>
      </w:r>
      <w:r w:rsidR="00000000">
        <w:t>Est-ce que mon frère ne vous a pas donné d</w:t>
      </w:r>
      <w:r>
        <w:t>’</w:t>
      </w:r>
      <w:r w:rsidR="00000000">
        <w:t>argent</w:t>
      </w:r>
      <w:r>
        <w:t> ?</w:t>
      </w:r>
    </w:p>
    <w:p w14:paraId="4A3B35CE" w14:textId="77777777" w:rsidR="007573A7" w:rsidRDefault="007573A7">
      <w:r>
        <w:lastRenderedPageBreak/>
        <w:t>— </w:t>
      </w:r>
      <w:r w:rsidR="00000000">
        <w:t>Pas à moi</w:t>
      </w:r>
      <w:r>
        <w:t xml:space="preserve">… </w:t>
      </w:r>
      <w:r w:rsidR="00000000">
        <w:t>personnellement</w:t>
      </w:r>
      <w:r>
        <w:t xml:space="preserve">. </w:t>
      </w:r>
      <w:r w:rsidR="00000000">
        <w:t>Il a contribué à nos bonnes œuvres</w:t>
      </w:r>
      <w:r>
        <w:t xml:space="preserve">. </w:t>
      </w:r>
      <w:r w:rsidR="00000000">
        <w:t>Dieu soit loué</w:t>
      </w:r>
      <w:r>
        <w:t xml:space="preserve">, </w:t>
      </w:r>
      <w:r w:rsidR="00000000">
        <w:t>il s</w:t>
      </w:r>
      <w:r>
        <w:t>’</w:t>
      </w:r>
      <w:r w:rsidR="00000000">
        <w:t>était soumis à l</w:t>
      </w:r>
      <w:r>
        <w:t>’</w:t>
      </w:r>
      <w:r w:rsidR="00000000">
        <w:t>Esprit Saint</w:t>
      </w:r>
      <w:r>
        <w:t xml:space="preserve">. </w:t>
      </w:r>
      <w:r w:rsidR="00000000">
        <w:t>Il a donné au nom du Sauveur</w:t>
      </w:r>
      <w:r>
        <w:t>.</w:t>
      </w:r>
    </w:p>
    <w:p w14:paraId="01A2ABC4" w14:textId="77777777" w:rsidR="007573A7" w:rsidRDefault="00000000">
      <w:r>
        <w:t>Il ferma les yeux et murmura</w:t>
      </w:r>
      <w:r w:rsidR="007573A7">
        <w:t> :</w:t>
      </w:r>
    </w:p>
    <w:p w14:paraId="2B721026" w14:textId="77777777" w:rsidR="007573A7" w:rsidRDefault="007573A7">
      <w:pPr>
        <w:rPr>
          <w:i/>
          <w:iCs/>
        </w:rPr>
      </w:pPr>
      <w:r>
        <w:t>— </w:t>
      </w:r>
      <w:r w:rsidR="00000000">
        <w:rPr>
          <w:i/>
          <w:iCs/>
        </w:rPr>
        <w:t>Alléluia</w:t>
      </w:r>
      <w:r>
        <w:rPr>
          <w:i/>
          <w:iCs/>
        </w:rPr>
        <w:t xml:space="preserve"> ! </w:t>
      </w:r>
      <w:r w:rsidR="00000000">
        <w:rPr>
          <w:i/>
          <w:iCs/>
        </w:rPr>
        <w:t>Amen</w:t>
      </w:r>
      <w:r>
        <w:rPr>
          <w:i/>
          <w:iCs/>
        </w:rPr>
        <w:t> !</w:t>
      </w:r>
    </w:p>
    <w:p w14:paraId="7092A0C3" w14:textId="77777777" w:rsidR="007573A7" w:rsidRDefault="007573A7">
      <w:r>
        <w:rPr>
          <w:i/>
          <w:iCs/>
        </w:rPr>
        <w:t>— </w:t>
      </w:r>
      <w:r w:rsidR="00000000">
        <w:t>Êtes-vous un ministre du culte régulièrement ordonné</w:t>
      </w:r>
      <w:r>
        <w:t xml:space="preserve"> ? </w:t>
      </w:r>
      <w:r w:rsidR="00000000">
        <w:t>demanda Andrew d</w:t>
      </w:r>
      <w:r>
        <w:t>’</w:t>
      </w:r>
      <w:r w:rsidR="00000000">
        <w:t>une voix sèche</w:t>
      </w:r>
      <w:r>
        <w:t>.</w:t>
      </w:r>
    </w:p>
    <w:p w14:paraId="3F408228" w14:textId="77777777" w:rsidR="007573A7" w:rsidRDefault="007573A7">
      <w:r>
        <w:t>— </w:t>
      </w:r>
      <w:r w:rsidR="00000000">
        <w:t>Je suis un homme qui</w:t>
      </w:r>
      <w:r>
        <w:t>…</w:t>
      </w:r>
    </w:p>
    <w:p w14:paraId="0513B325" w14:textId="77777777" w:rsidR="007573A7" w:rsidRDefault="007573A7">
      <w:r>
        <w:t>— </w:t>
      </w:r>
      <w:r w:rsidR="00000000">
        <w:t>Répondez par oui ou par non</w:t>
      </w:r>
      <w:r>
        <w:t>.</w:t>
      </w:r>
    </w:p>
    <w:p w14:paraId="397B075D" w14:textId="77777777" w:rsidR="007573A7" w:rsidRDefault="007573A7">
      <w:r>
        <w:t>— </w:t>
      </w:r>
      <w:r w:rsidR="00000000">
        <w:t>Non</w:t>
      </w:r>
      <w:r>
        <w:t>.</w:t>
      </w:r>
    </w:p>
    <w:p w14:paraId="1CC6EC4F" w14:textId="77777777" w:rsidR="007573A7" w:rsidRDefault="007573A7">
      <w:r>
        <w:t>— </w:t>
      </w:r>
      <w:r w:rsidR="00000000">
        <w:t>Alors</w:t>
      </w:r>
      <w:r>
        <w:t xml:space="preserve">, </w:t>
      </w:r>
      <w:r w:rsidR="00000000">
        <w:t>vous êtes un imposteur et un hypocrite</w:t>
      </w:r>
      <w:r>
        <w:t xml:space="preserve">. </w:t>
      </w:r>
      <w:r w:rsidR="00000000">
        <w:t>Épargnez-nous désormais votre langage pieux qui n</w:t>
      </w:r>
      <w:r>
        <w:t>’</w:t>
      </w:r>
      <w:r w:rsidR="00000000">
        <w:t>est qu</w:t>
      </w:r>
      <w:r>
        <w:t>’</w:t>
      </w:r>
      <w:r w:rsidR="00000000">
        <w:t>un mensonge</w:t>
      </w:r>
      <w:r>
        <w:t xml:space="preserve">. </w:t>
      </w:r>
      <w:r w:rsidR="00000000">
        <w:t>Je répète ce que j</w:t>
      </w:r>
      <w:r>
        <w:t>’</w:t>
      </w:r>
      <w:r w:rsidR="00000000">
        <w:t>ai dit</w:t>
      </w:r>
      <w:r>
        <w:t xml:space="preserve">. </w:t>
      </w:r>
      <w:r w:rsidR="00000000">
        <w:t>Vous avez exercé sur mon frère une influence néfaste</w:t>
      </w:r>
      <w:r>
        <w:t xml:space="preserve">. </w:t>
      </w:r>
      <w:r w:rsidR="00000000">
        <w:t>Vous avez tiré de lui beaucoup d</w:t>
      </w:r>
      <w:r>
        <w:t>’</w:t>
      </w:r>
      <w:r w:rsidR="00000000">
        <w:t>argent</w:t>
      </w:r>
      <w:r>
        <w:t xml:space="preserve">. </w:t>
      </w:r>
      <w:r w:rsidR="00000000">
        <w:t>Cet homme était malade de corps</w:t>
      </w:r>
      <w:r>
        <w:t xml:space="preserve">… </w:t>
      </w:r>
      <w:r w:rsidR="00000000">
        <w:t>et d</w:t>
      </w:r>
      <w:r>
        <w:t>’</w:t>
      </w:r>
      <w:r w:rsidR="00000000">
        <w:t>esprit</w:t>
      </w:r>
      <w:r>
        <w:t>.</w:t>
      </w:r>
    </w:p>
    <w:p w14:paraId="20665834" w14:textId="77777777" w:rsidR="007573A7" w:rsidRDefault="007573A7">
      <w:r>
        <w:t>— </w:t>
      </w:r>
      <w:r w:rsidR="00000000">
        <w:t>Son âme était malade</w:t>
      </w:r>
      <w:r>
        <w:t xml:space="preserve">, </w:t>
      </w:r>
      <w:r w:rsidR="00000000">
        <w:t xml:space="preserve">dit </w:t>
      </w:r>
      <w:proofErr w:type="spellStart"/>
      <w:r w:rsidR="00000000">
        <w:t>Hatfield</w:t>
      </w:r>
      <w:proofErr w:type="spellEnd"/>
      <w:r>
        <w:t>.</w:t>
      </w:r>
    </w:p>
    <w:p w14:paraId="2476DB9B" w14:textId="77777777" w:rsidR="007573A7" w:rsidRDefault="007573A7">
      <w:r>
        <w:t>— </w:t>
      </w:r>
      <w:r w:rsidR="00000000">
        <w:t>Et vous en étiez le médecin</w:t>
      </w:r>
      <w:r>
        <w:t xml:space="preserve">, </w:t>
      </w:r>
      <w:r w:rsidR="00000000">
        <w:t>pratiquant d</w:t>
      </w:r>
      <w:r>
        <w:t>’</w:t>
      </w:r>
      <w:r w:rsidR="00000000">
        <w:t>abondantes sa</w:t>
      </w:r>
      <w:r w:rsidR="00000000">
        <w:t>i</w:t>
      </w:r>
      <w:r w:rsidR="00000000">
        <w:t>gnées</w:t>
      </w:r>
      <w:r>
        <w:t>.</w:t>
      </w:r>
    </w:p>
    <w:p w14:paraId="1549BB75" w14:textId="77777777" w:rsidR="007573A7" w:rsidRDefault="00000000">
      <w:r>
        <w:t>Il tira un papier de la poche de son gilet</w:t>
      </w:r>
      <w:r w:rsidR="007573A7">
        <w:t>.</w:t>
      </w:r>
    </w:p>
    <w:p w14:paraId="1F161783" w14:textId="77777777" w:rsidR="007573A7" w:rsidRDefault="007573A7">
      <w:r>
        <w:t>— </w:t>
      </w:r>
      <w:r w:rsidR="00000000">
        <w:t>En mai</w:t>
      </w:r>
      <w:r>
        <w:t xml:space="preserve">, </w:t>
      </w:r>
      <w:r w:rsidR="00000000">
        <w:t>il vous a remis six cents dollars</w:t>
      </w:r>
      <w:r>
        <w:t xml:space="preserve">. </w:t>
      </w:r>
      <w:r w:rsidR="00000000">
        <w:t>En juin</w:t>
      </w:r>
      <w:r>
        <w:t xml:space="preserve">, </w:t>
      </w:r>
      <w:r w:rsidR="00000000">
        <w:t>deux mille quatre cent cinquante</w:t>
      </w:r>
      <w:r>
        <w:t xml:space="preserve">. </w:t>
      </w:r>
      <w:r w:rsidR="00000000">
        <w:t>En juillet</w:t>
      </w:r>
      <w:r>
        <w:t xml:space="preserve">, </w:t>
      </w:r>
      <w:r w:rsidR="00000000">
        <w:t>quatre mille cinq cents</w:t>
      </w:r>
      <w:r>
        <w:t xml:space="preserve">. </w:t>
      </w:r>
      <w:r w:rsidR="00000000">
        <w:t>Tout cela en chèques</w:t>
      </w:r>
      <w:r>
        <w:t xml:space="preserve">. </w:t>
      </w:r>
      <w:r w:rsidR="00000000">
        <w:t>Nous ignorons ce qu</w:t>
      </w:r>
      <w:r>
        <w:t>’</w:t>
      </w:r>
      <w:r w:rsidR="00000000">
        <w:t>il a pu vous donner en espèces</w:t>
      </w:r>
      <w:r>
        <w:t xml:space="preserve">… </w:t>
      </w:r>
      <w:r w:rsidR="00000000">
        <w:t>Nous avons trouvé les talons des chèques dans son tiroir</w:t>
      </w:r>
      <w:r>
        <w:t xml:space="preserve">. </w:t>
      </w:r>
      <w:r w:rsidR="00000000">
        <w:t>Est-ce exact</w:t>
      </w:r>
      <w:r>
        <w:t xml:space="preserve">, </w:t>
      </w:r>
      <w:r w:rsidR="00000000">
        <w:t>capitaine</w:t>
      </w:r>
      <w:r>
        <w:t> ?</w:t>
      </w:r>
    </w:p>
    <w:p w14:paraId="225D923F" w14:textId="77777777" w:rsidR="007573A7" w:rsidRDefault="007573A7">
      <w:r>
        <w:t>— </w:t>
      </w:r>
      <w:r w:rsidR="00000000">
        <w:t>C</w:t>
      </w:r>
      <w:r>
        <w:t>’</w:t>
      </w:r>
      <w:r w:rsidR="00000000">
        <w:t>est exact</w:t>
      </w:r>
      <w:r>
        <w:t>.</w:t>
      </w:r>
    </w:p>
    <w:p w14:paraId="3D6E4D0A" w14:textId="77777777" w:rsidR="007573A7" w:rsidRDefault="007573A7">
      <w:r>
        <w:lastRenderedPageBreak/>
        <w:t>— </w:t>
      </w:r>
      <w:r w:rsidR="00000000">
        <w:t>Ce soir</w:t>
      </w:r>
      <w:r>
        <w:t xml:space="preserve">, </w:t>
      </w:r>
      <w:r w:rsidR="00000000">
        <w:t>poursuivit Andrew</w:t>
      </w:r>
      <w:r>
        <w:t xml:space="preserve">, </w:t>
      </w:r>
      <w:r w:rsidR="00000000">
        <w:t>mon frère vous a remis un chèque de cinq mille dollars que vous avez sans doute dans v</w:t>
      </w:r>
      <w:r w:rsidR="00000000">
        <w:t>o</w:t>
      </w:r>
      <w:r w:rsidR="00000000">
        <w:t>tre portefeuille</w:t>
      </w:r>
      <w:r>
        <w:t>.</w:t>
      </w:r>
    </w:p>
    <w:p w14:paraId="2C9A4DAB" w14:textId="77777777" w:rsidR="007573A7" w:rsidRDefault="007573A7">
      <w:r>
        <w:t>— </w:t>
      </w:r>
      <w:r w:rsidR="00000000">
        <w:t>Je l</w:t>
      </w:r>
      <w:r>
        <w:t>’</w:t>
      </w:r>
      <w:r w:rsidR="00000000">
        <w:t>ai</w:t>
      </w:r>
      <w:r>
        <w:t xml:space="preserve">, </w:t>
      </w:r>
      <w:r w:rsidR="00000000">
        <w:t>dit l</w:t>
      </w:r>
      <w:r>
        <w:t>’</w:t>
      </w:r>
      <w:r w:rsidR="00000000">
        <w:t>évangéliste</w:t>
      </w:r>
      <w:r>
        <w:t xml:space="preserve">, </w:t>
      </w:r>
      <w:r w:rsidR="00000000">
        <w:t>d</w:t>
      </w:r>
      <w:r>
        <w:t>’</w:t>
      </w:r>
      <w:r w:rsidR="00000000">
        <w:t>un air de défi</w:t>
      </w:r>
      <w:r>
        <w:t>.</w:t>
      </w:r>
    </w:p>
    <w:p w14:paraId="0D2786D3" w14:textId="77777777" w:rsidR="007573A7" w:rsidRDefault="007573A7">
      <w:r>
        <w:t>— </w:t>
      </w:r>
      <w:r w:rsidR="00000000">
        <w:t>Donnez-le au capitaine</w:t>
      </w:r>
      <w:r>
        <w:t>.</w:t>
      </w:r>
    </w:p>
    <w:p w14:paraId="0A64C2A1" w14:textId="77777777" w:rsidR="007573A7" w:rsidRDefault="00000000">
      <w:proofErr w:type="spellStart"/>
      <w:r>
        <w:t>Hatfield</w:t>
      </w:r>
      <w:proofErr w:type="spellEnd"/>
      <w:r w:rsidR="007573A7">
        <w:t xml:space="preserve">, </w:t>
      </w:r>
      <w:r>
        <w:t>les lèvres serrées</w:t>
      </w:r>
      <w:r w:rsidR="007573A7">
        <w:t xml:space="preserve">, </w:t>
      </w:r>
      <w:r>
        <w:t>fit non de la tête</w:t>
      </w:r>
      <w:r w:rsidR="007573A7">
        <w:t>.</w:t>
      </w:r>
    </w:p>
    <w:p w14:paraId="39F885DE" w14:textId="77777777" w:rsidR="007573A7" w:rsidRDefault="007573A7">
      <w:r>
        <w:t>— </w:t>
      </w:r>
      <w:r w:rsidR="00000000">
        <w:t>Donnez-le au capitaine</w:t>
      </w:r>
      <w:r>
        <w:t xml:space="preserve">, </w:t>
      </w:r>
      <w:r w:rsidR="00000000">
        <w:t>répéta Andrew</w:t>
      </w:r>
      <w:r>
        <w:t>.</w:t>
      </w:r>
    </w:p>
    <w:p w14:paraId="0C1066CF" w14:textId="77777777" w:rsidR="007573A7" w:rsidRDefault="00000000">
      <w:r>
        <w:t>Il attendit quelques secondes</w:t>
      </w:r>
      <w:r w:rsidR="007573A7">
        <w:t xml:space="preserve">, </w:t>
      </w:r>
      <w:r>
        <w:t xml:space="preserve">puis alla se placer derrière </w:t>
      </w:r>
      <w:proofErr w:type="spellStart"/>
      <w:r>
        <w:t>Hatfield</w:t>
      </w:r>
      <w:proofErr w:type="spellEnd"/>
      <w:r w:rsidR="007573A7">
        <w:t xml:space="preserve">. </w:t>
      </w:r>
      <w:r>
        <w:t>Il le saisit par le col de sa redingote et le mit sur ses pieds d</w:t>
      </w:r>
      <w:r w:rsidR="007573A7">
        <w:t>’</w:t>
      </w:r>
      <w:r>
        <w:t>une secousse</w:t>
      </w:r>
      <w:r w:rsidR="007573A7">
        <w:t xml:space="preserve">. </w:t>
      </w:r>
      <w:r>
        <w:t>Sa main gauche fouilla la poche intérieure du vêtement et ramena un portefeuille</w:t>
      </w:r>
      <w:r w:rsidR="007573A7">
        <w:t>.</w:t>
      </w:r>
    </w:p>
    <w:p w14:paraId="28D3C680" w14:textId="77777777" w:rsidR="007573A7" w:rsidRDefault="00000000">
      <w:r>
        <w:t>Andrew lâcha l</w:t>
      </w:r>
      <w:r w:rsidR="007573A7">
        <w:t>’</w:t>
      </w:r>
      <w:r>
        <w:t>évangéliste et lança le portefeuille sur le b</w:t>
      </w:r>
      <w:r>
        <w:t>u</w:t>
      </w:r>
      <w:r>
        <w:t>reau</w:t>
      </w:r>
      <w:r w:rsidR="007573A7">
        <w:t>.</w:t>
      </w:r>
    </w:p>
    <w:p w14:paraId="54F76097" w14:textId="77777777" w:rsidR="007573A7" w:rsidRDefault="007573A7">
      <w:r>
        <w:t>— </w:t>
      </w:r>
      <w:r w:rsidR="00000000">
        <w:t>Prenez le chèque</w:t>
      </w:r>
      <w:r>
        <w:t xml:space="preserve">, </w:t>
      </w:r>
      <w:r w:rsidR="00000000">
        <w:t>capitaine</w:t>
      </w:r>
      <w:r>
        <w:t xml:space="preserve">, </w:t>
      </w:r>
      <w:r w:rsidR="00000000">
        <w:t>dit-il</w:t>
      </w:r>
      <w:r>
        <w:t xml:space="preserve"> ; </w:t>
      </w:r>
      <w:proofErr w:type="spellStart"/>
      <w:r w:rsidR="00000000">
        <w:t>gardez-le</w:t>
      </w:r>
      <w:proofErr w:type="spellEnd"/>
      <w:r w:rsidR="00000000">
        <w:t xml:space="preserve"> avec les t</w:t>
      </w:r>
      <w:r w:rsidR="00000000">
        <w:t>a</w:t>
      </w:r>
      <w:r w:rsidR="00000000">
        <w:t>lons des autres</w:t>
      </w:r>
      <w:r>
        <w:t>.</w:t>
      </w:r>
    </w:p>
    <w:p w14:paraId="36F5C5A9" w14:textId="77777777" w:rsidR="007573A7" w:rsidRDefault="00000000">
      <w:proofErr w:type="spellStart"/>
      <w:r>
        <w:t>Hatfield</w:t>
      </w:r>
      <w:proofErr w:type="spellEnd"/>
      <w:r>
        <w:t xml:space="preserve"> était devenu cramoisi</w:t>
      </w:r>
      <w:r w:rsidR="007573A7">
        <w:t>.</w:t>
      </w:r>
    </w:p>
    <w:p w14:paraId="346473FE" w14:textId="77777777" w:rsidR="007573A7" w:rsidRDefault="007573A7">
      <w:r>
        <w:t>— </w:t>
      </w:r>
      <w:r w:rsidR="00000000">
        <w:t>Je proteste</w:t>
      </w:r>
      <w:r>
        <w:t xml:space="preserve"> ! </w:t>
      </w:r>
      <w:r w:rsidR="00000000">
        <w:t>cria-t-il</w:t>
      </w:r>
      <w:r>
        <w:t xml:space="preserve">. </w:t>
      </w:r>
      <w:r w:rsidR="00000000">
        <w:t>Je ne me laisserai pas intimider ainsi</w:t>
      </w:r>
      <w:r>
        <w:t xml:space="preserve">. </w:t>
      </w:r>
      <w:r w:rsidR="00000000">
        <w:t>J</w:t>
      </w:r>
      <w:r>
        <w:t>’</w:t>
      </w:r>
      <w:r w:rsidR="00000000">
        <w:t>ai des droits</w:t>
      </w:r>
      <w:r>
        <w:t xml:space="preserve"> ! </w:t>
      </w:r>
      <w:r w:rsidR="00000000">
        <w:t>Tout ceci est illégal</w:t>
      </w:r>
      <w:r>
        <w:t> !</w:t>
      </w:r>
    </w:p>
    <w:p w14:paraId="2045E2EC" w14:textId="77777777" w:rsidR="007573A7" w:rsidRDefault="00000000">
      <w:proofErr w:type="spellStart"/>
      <w:r>
        <w:t>Louderback</w:t>
      </w:r>
      <w:proofErr w:type="spellEnd"/>
      <w:r>
        <w:t xml:space="preserve"> prit le chèque et le plaça dans une enveloppe</w:t>
      </w:r>
      <w:r w:rsidR="007573A7">
        <w:t xml:space="preserve">. </w:t>
      </w:r>
      <w:r>
        <w:t>Puis il examina tranquillement les autres papiers</w:t>
      </w:r>
      <w:r w:rsidR="007573A7">
        <w:t xml:space="preserve">, </w:t>
      </w:r>
      <w:r>
        <w:t>sans prêter la moindre attention aux cris de l</w:t>
      </w:r>
      <w:r w:rsidR="007573A7">
        <w:t>’</w:t>
      </w:r>
      <w:r>
        <w:t>évangéliste outragé</w:t>
      </w:r>
      <w:r w:rsidR="007573A7">
        <w:t>.</w:t>
      </w:r>
    </w:p>
    <w:p w14:paraId="2C7E74A2" w14:textId="77777777" w:rsidR="007573A7" w:rsidRDefault="00000000">
      <w:r>
        <w:t>Andrew se tourna vers moi</w:t>
      </w:r>
      <w:r w:rsidR="007573A7">
        <w:t> :</w:t>
      </w:r>
    </w:p>
    <w:p w14:paraId="48DE64E7" w14:textId="341F369A" w:rsidR="00000000" w:rsidRDefault="007573A7">
      <w:r>
        <w:t>— </w:t>
      </w:r>
      <w:r w:rsidR="00000000">
        <w:t xml:space="preserve">Voici qui peut vous suggérer un excellent article pour </w:t>
      </w:r>
      <w:r w:rsidR="00000000">
        <w:rPr>
          <w:i/>
          <w:iCs/>
        </w:rPr>
        <w:t>La Gazette</w:t>
      </w:r>
      <w:r>
        <w:rPr>
          <w:i/>
          <w:iCs/>
        </w:rPr>
        <w:t xml:space="preserve">. </w:t>
      </w:r>
      <w:r w:rsidR="00000000">
        <w:t>Les droits de l</w:t>
      </w:r>
      <w:r>
        <w:t>’</w:t>
      </w:r>
      <w:r w:rsidR="00000000">
        <w:t>homme et l</w:t>
      </w:r>
      <w:r>
        <w:t>’</w:t>
      </w:r>
      <w:r w:rsidR="00000000">
        <w:t>illégalité</w:t>
      </w:r>
      <w:r>
        <w:t xml:space="preserve">. </w:t>
      </w:r>
      <w:r w:rsidR="00000000">
        <w:t>N</w:t>
      </w:r>
      <w:r>
        <w:t>’</w:t>
      </w:r>
      <w:r w:rsidR="00000000">
        <w:t>oubliez pas l</w:t>
      </w:r>
      <w:r>
        <w:t>’</w:t>
      </w:r>
      <w:r w:rsidR="00000000">
        <w:t>anecdote de l</w:t>
      </w:r>
      <w:r>
        <w:t>’</w:t>
      </w:r>
      <w:r w:rsidR="00000000">
        <w:t>avocat qui va trouver son client dans sa cellule et lui dit</w:t>
      </w:r>
      <w:r>
        <w:t> : « </w:t>
      </w:r>
      <w:r w:rsidR="00000000">
        <w:t>On ne peut vous mettre en prison pour si peu</w:t>
      </w:r>
      <w:r>
        <w:t> ! »</w:t>
      </w:r>
    </w:p>
    <w:p w14:paraId="4F5CE27A" w14:textId="77777777" w:rsidR="007573A7" w:rsidRDefault="00000000">
      <w:proofErr w:type="spellStart"/>
      <w:r>
        <w:lastRenderedPageBreak/>
        <w:t>Hatfield</w:t>
      </w:r>
      <w:proofErr w:type="spellEnd"/>
      <w:r>
        <w:t xml:space="preserve"> s</w:t>
      </w:r>
      <w:r w:rsidR="007573A7">
        <w:t>’</w:t>
      </w:r>
      <w:r>
        <w:t>était levé</w:t>
      </w:r>
      <w:r w:rsidR="007573A7">
        <w:t xml:space="preserve">, </w:t>
      </w:r>
      <w:r>
        <w:t>pâle et tremblant</w:t>
      </w:r>
      <w:r w:rsidR="007573A7">
        <w:t xml:space="preserve">. </w:t>
      </w:r>
      <w:r>
        <w:t>Il s</w:t>
      </w:r>
      <w:r w:rsidR="007573A7">
        <w:t>’</w:t>
      </w:r>
      <w:r>
        <w:t>était approché du bureau et frappait le buvard du plat de la main</w:t>
      </w:r>
      <w:r w:rsidR="007573A7">
        <w:t>.</w:t>
      </w:r>
    </w:p>
    <w:p w14:paraId="135E57C7" w14:textId="77777777" w:rsidR="007573A7" w:rsidRDefault="007573A7">
      <w:r>
        <w:t>— </w:t>
      </w:r>
      <w:r w:rsidR="00000000">
        <w:t>Allez donc vous asseoir</w:t>
      </w:r>
      <w:r>
        <w:t xml:space="preserve">, </w:t>
      </w:r>
      <w:r w:rsidR="00000000">
        <w:t xml:space="preserve">dit </w:t>
      </w:r>
      <w:proofErr w:type="spellStart"/>
      <w:r w:rsidR="00000000">
        <w:t>Louderback</w:t>
      </w:r>
      <w:proofErr w:type="spellEnd"/>
      <w:r w:rsidR="00000000">
        <w:t xml:space="preserve"> d</w:t>
      </w:r>
      <w:r>
        <w:t>’</w:t>
      </w:r>
      <w:r w:rsidR="00000000">
        <w:t>un ton las</w:t>
      </w:r>
      <w:r>
        <w:t xml:space="preserve">. </w:t>
      </w:r>
      <w:r w:rsidR="00000000">
        <w:t>Nous ne sommes pas ici pour nous amuser</w:t>
      </w:r>
      <w:r>
        <w:t xml:space="preserve">. </w:t>
      </w:r>
      <w:r w:rsidR="00000000">
        <w:t>Il s</w:t>
      </w:r>
      <w:r>
        <w:t>’</w:t>
      </w:r>
      <w:r w:rsidR="00000000">
        <w:t>agit d</w:t>
      </w:r>
      <w:r>
        <w:t>’</w:t>
      </w:r>
      <w:r w:rsidR="00000000">
        <w:t>un meu</w:t>
      </w:r>
      <w:r w:rsidR="00000000">
        <w:t>r</w:t>
      </w:r>
      <w:r w:rsidR="00000000">
        <w:t>tre</w:t>
      </w:r>
      <w:r>
        <w:t>.</w:t>
      </w:r>
    </w:p>
    <w:p w14:paraId="11230F27" w14:textId="77777777" w:rsidR="007573A7" w:rsidRDefault="007573A7">
      <w:r>
        <w:t>— </w:t>
      </w:r>
      <w:r w:rsidR="00000000">
        <w:t>Alors</w:t>
      </w:r>
      <w:r>
        <w:t xml:space="preserve">, </w:t>
      </w:r>
      <w:r w:rsidR="00000000">
        <w:t>arrêtez-moi</w:t>
      </w:r>
      <w:r>
        <w:t xml:space="preserve"> ! </w:t>
      </w:r>
      <w:r w:rsidR="00000000">
        <w:t>cria l</w:t>
      </w:r>
      <w:r>
        <w:t>’</w:t>
      </w:r>
      <w:r w:rsidR="00000000">
        <w:t>évangéliste</w:t>
      </w:r>
      <w:r>
        <w:t xml:space="preserve">. </w:t>
      </w:r>
      <w:r w:rsidR="00000000">
        <w:t>J</w:t>
      </w:r>
      <w:r>
        <w:t>’</w:t>
      </w:r>
      <w:r w:rsidR="00000000">
        <w:t>aurai le droit d</w:t>
      </w:r>
      <w:r>
        <w:t>’</w:t>
      </w:r>
      <w:r w:rsidR="00000000">
        <w:t>être défendu par un avocat</w:t>
      </w:r>
      <w:r>
        <w:t xml:space="preserve">. </w:t>
      </w:r>
      <w:r w:rsidR="00000000">
        <w:t>Vous n</w:t>
      </w:r>
      <w:r>
        <w:t>’</w:t>
      </w:r>
      <w:r w:rsidR="00000000">
        <w:t>osez pas</w:t>
      </w:r>
      <w:r>
        <w:t xml:space="preserve"> ! </w:t>
      </w:r>
      <w:r w:rsidR="00000000">
        <w:t>Vous savez que j</w:t>
      </w:r>
      <w:r>
        <w:t>’</w:t>
      </w:r>
      <w:r w:rsidR="00000000">
        <w:t>ai un alibi inattaquable</w:t>
      </w:r>
      <w:r>
        <w:t> !</w:t>
      </w:r>
    </w:p>
    <w:p w14:paraId="3751E64E" w14:textId="77777777" w:rsidR="007573A7" w:rsidRDefault="007573A7">
      <w:r>
        <w:t>— </w:t>
      </w:r>
      <w:r w:rsidR="00000000">
        <w:t>Ça</w:t>
      </w:r>
      <w:r>
        <w:t xml:space="preserve">, </w:t>
      </w:r>
      <w:r w:rsidR="00000000">
        <w:t>je n</w:t>
      </w:r>
      <w:r>
        <w:t>’</w:t>
      </w:r>
      <w:r w:rsidR="00000000">
        <w:t>en suis pas sûr</w:t>
      </w:r>
      <w:r>
        <w:t xml:space="preserve">, </w:t>
      </w:r>
      <w:r w:rsidR="00000000">
        <w:t>répondit tranquillement le cap</w:t>
      </w:r>
      <w:r w:rsidR="00000000">
        <w:t>i</w:t>
      </w:r>
      <w:r w:rsidR="00000000">
        <w:t>taine</w:t>
      </w:r>
      <w:r>
        <w:t xml:space="preserve">. </w:t>
      </w:r>
      <w:r w:rsidR="00000000">
        <w:t>Nous ignorons l</w:t>
      </w:r>
      <w:r>
        <w:t>’</w:t>
      </w:r>
      <w:r w:rsidR="00000000">
        <w:t>heure exacte de la mort du juge</w:t>
      </w:r>
      <w:r>
        <w:t xml:space="preserve">. </w:t>
      </w:r>
      <w:r w:rsidR="00000000">
        <w:t>Vous êtes parti d</w:t>
      </w:r>
      <w:r>
        <w:t>’</w:t>
      </w:r>
      <w:r w:rsidR="00000000">
        <w:t>ici vers neuf heures et demie</w:t>
      </w:r>
      <w:r>
        <w:t xml:space="preserve">, </w:t>
      </w:r>
      <w:r w:rsidR="00000000">
        <w:t>soit</w:t>
      </w:r>
      <w:r>
        <w:t xml:space="preserve">. </w:t>
      </w:r>
      <w:r w:rsidR="00000000">
        <w:t>Pour aller à l</w:t>
      </w:r>
      <w:r>
        <w:t>’</w:t>
      </w:r>
      <w:r w:rsidR="00000000">
        <w:t>hôtel Madison il faut une vingtaine de minutes</w:t>
      </w:r>
      <w:r>
        <w:t>…</w:t>
      </w:r>
    </w:p>
    <w:p w14:paraId="1897FC62" w14:textId="77777777" w:rsidR="007573A7" w:rsidRDefault="007573A7">
      <w:r>
        <w:t>— </w:t>
      </w:r>
      <w:r w:rsidR="00000000">
        <w:t>Et j</w:t>
      </w:r>
      <w:r>
        <w:t>’</w:t>
      </w:r>
      <w:r w:rsidR="00000000">
        <w:t>ai des témoins qui affirmeront que j</w:t>
      </w:r>
      <w:r>
        <w:t>’</w:t>
      </w:r>
      <w:r w:rsidR="00000000">
        <w:t>y étais avant dix heures</w:t>
      </w:r>
      <w:r>
        <w:t>.</w:t>
      </w:r>
    </w:p>
    <w:p w14:paraId="0EED0EBB" w14:textId="77777777" w:rsidR="007573A7" w:rsidRDefault="007573A7">
      <w:r>
        <w:t>— </w:t>
      </w:r>
      <w:r w:rsidR="00000000">
        <w:t>Entendu</w:t>
      </w:r>
      <w:r>
        <w:t xml:space="preserve">. </w:t>
      </w:r>
      <w:r w:rsidR="00000000">
        <w:t>Mais quand le juge a-t-il été tué</w:t>
      </w:r>
      <w:r>
        <w:t xml:space="preserve"> ? </w:t>
      </w:r>
      <w:r w:rsidR="00000000">
        <w:t>Il était vivant à neuf heures et quart</w:t>
      </w:r>
      <w:r>
        <w:t xml:space="preserve">, </w:t>
      </w:r>
      <w:r w:rsidR="00000000">
        <w:t>lorsque Miles est sorti</w:t>
      </w:r>
      <w:r>
        <w:t xml:space="preserve">. </w:t>
      </w:r>
      <w:r w:rsidR="00000000">
        <w:t>À son retour</w:t>
      </w:r>
      <w:r>
        <w:t xml:space="preserve">, </w:t>
      </w:r>
      <w:r w:rsidR="00000000">
        <w:t>vers dix heures</w:t>
      </w:r>
      <w:r>
        <w:t xml:space="preserve">, </w:t>
      </w:r>
      <w:r w:rsidR="00000000">
        <w:t>le valet</w:t>
      </w:r>
      <w:r>
        <w:t xml:space="preserve">, </w:t>
      </w:r>
      <w:r w:rsidR="00000000">
        <w:t>en passant par le jardin a constaté que la bibliothèque était vide</w:t>
      </w:r>
      <w:r>
        <w:t xml:space="preserve">. </w:t>
      </w:r>
      <w:r w:rsidR="00000000">
        <w:t>Il est entré</w:t>
      </w:r>
      <w:r>
        <w:t xml:space="preserve">. </w:t>
      </w:r>
      <w:r w:rsidR="00000000">
        <w:t>Il a trouvé son maître étendu sur le tapis</w:t>
      </w:r>
      <w:r>
        <w:t xml:space="preserve">, </w:t>
      </w:r>
      <w:r w:rsidR="00000000">
        <w:t>mort</w:t>
      </w:r>
      <w:r>
        <w:t xml:space="preserve">. </w:t>
      </w:r>
      <w:r w:rsidR="00000000">
        <w:t>Il pouvait être mort à neuf heures et demie</w:t>
      </w:r>
      <w:r>
        <w:t xml:space="preserve">, </w:t>
      </w:r>
      <w:r w:rsidR="00000000">
        <w:t>lorsque vous avez quitté la pièce</w:t>
      </w:r>
      <w:r>
        <w:t>.</w:t>
      </w:r>
    </w:p>
    <w:p w14:paraId="33F5E83F" w14:textId="77777777" w:rsidR="007573A7" w:rsidRDefault="00000000">
      <w:proofErr w:type="spellStart"/>
      <w:r>
        <w:t>Hatfield</w:t>
      </w:r>
      <w:proofErr w:type="spellEnd"/>
      <w:r>
        <w:t xml:space="preserve"> écoutait bouche bée</w:t>
      </w:r>
      <w:r w:rsidR="007573A7">
        <w:t xml:space="preserve">. </w:t>
      </w:r>
      <w:r>
        <w:t>Par degrés son visage prenait une teinte cireuse</w:t>
      </w:r>
      <w:r w:rsidR="007573A7">
        <w:t xml:space="preserve">, </w:t>
      </w:r>
      <w:r>
        <w:t>comme si l</w:t>
      </w:r>
      <w:r w:rsidR="007573A7">
        <w:t>’</w:t>
      </w:r>
      <w:r>
        <w:t>homme avait reçu un coup au creux de l</w:t>
      </w:r>
      <w:r w:rsidR="007573A7">
        <w:t>’</w:t>
      </w:r>
      <w:r>
        <w:t>estomac</w:t>
      </w:r>
      <w:r w:rsidR="007573A7">
        <w:t>.</w:t>
      </w:r>
    </w:p>
    <w:p w14:paraId="2F2BD72E" w14:textId="77777777" w:rsidR="007573A7" w:rsidRDefault="007573A7">
      <w:r>
        <w:t>— </w:t>
      </w:r>
      <w:r w:rsidR="00000000">
        <w:t>Non</w:t>
      </w:r>
      <w:r>
        <w:t xml:space="preserve">, </w:t>
      </w:r>
      <w:r w:rsidR="00000000">
        <w:t>dit-il</w:t>
      </w:r>
      <w:r>
        <w:t xml:space="preserve">, </w:t>
      </w:r>
      <w:r w:rsidR="00000000">
        <w:t>il était vivant lorsque je suis parti</w:t>
      </w:r>
      <w:r>
        <w:t xml:space="preserve">. </w:t>
      </w:r>
      <w:r w:rsidR="00000000">
        <w:t>Dieu en est témoin</w:t>
      </w:r>
      <w:r>
        <w:t> !</w:t>
      </w:r>
    </w:p>
    <w:p w14:paraId="2B087D2E" w14:textId="77777777" w:rsidR="007573A7" w:rsidRDefault="007573A7">
      <w:r>
        <w:t>— </w:t>
      </w:r>
      <w:r w:rsidR="00000000">
        <w:t>Vous appelez ça un alibi</w:t>
      </w:r>
      <w:r>
        <w:t xml:space="preserve"> ! </w:t>
      </w:r>
      <w:r w:rsidR="00000000">
        <w:t xml:space="preserve">ricana </w:t>
      </w:r>
      <w:proofErr w:type="spellStart"/>
      <w:r w:rsidR="00000000">
        <w:t>Louderback</w:t>
      </w:r>
      <w:proofErr w:type="spellEnd"/>
      <w:r>
        <w:t>.</w:t>
      </w:r>
    </w:p>
    <w:p w14:paraId="2C1F8FD1" w14:textId="77777777" w:rsidR="007573A7" w:rsidRDefault="007573A7">
      <w:r>
        <w:lastRenderedPageBreak/>
        <w:t>— </w:t>
      </w:r>
      <w:r w:rsidR="00000000">
        <w:t>Pourquoi l</w:t>
      </w:r>
      <w:r>
        <w:t>’</w:t>
      </w:r>
      <w:r w:rsidR="00000000">
        <w:t>aurais-je tué</w:t>
      </w:r>
      <w:r>
        <w:t xml:space="preserve"> ? </w:t>
      </w:r>
      <w:r w:rsidR="00000000">
        <w:t>s</w:t>
      </w:r>
      <w:r>
        <w:t>’</w:t>
      </w:r>
      <w:r w:rsidR="00000000">
        <w:t xml:space="preserve">écria </w:t>
      </w:r>
      <w:proofErr w:type="spellStart"/>
      <w:r w:rsidR="00000000">
        <w:t>Hatfield</w:t>
      </w:r>
      <w:proofErr w:type="spellEnd"/>
      <w:r>
        <w:t xml:space="preserve">. </w:t>
      </w:r>
      <w:r w:rsidR="00000000">
        <w:t>Le juge Robi</w:t>
      </w:r>
      <w:r w:rsidR="00000000">
        <w:t>n</w:t>
      </w:r>
      <w:r w:rsidR="00000000">
        <w:t>son était mon meilleur ami</w:t>
      </w:r>
      <w:r>
        <w:t xml:space="preserve">. </w:t>
      </w:r>
      <w:r w:rsidR="00000000">
        <w:t>Il m</w:t>
      </w:r>
      <w:r>
        <w:t>’</w:t>
      </w:r>
      <w:r w:rsidR="00000000">
        <w:t>aidait</w:t>
      </w:r>
      <w:r>
        <w:t xml:space="preserve">. </w:t>
      </w:r>
      <w:r w:rsidR="00000000">
        <w:t>Vous savez qu</w:t>
      </w:r>
      <w:r>
        <w:t>’</w:t>
      </w:r>
      <w:r w:rsidR="00000000">
        <w:t>il m</w:t>
      </w:r>
      <w:r>
        <w:t>’</w:t>
      </w:r>
      <w:r w:rsidR="00000000">
        <w:t>a r</w:t>
      </w:r>
      <w:r w:rsidR="00000000">
        <w:t>e</w:t>
      </w:r>
      <w:r w:rsidR="00000000">
        <w:t>mis de l</w:t>
      </w:r>
      <w:r>
        <w:t>’</w:t>
      </w:r>
      <w:r w:rsidR="00000000">
        <w:t>argent</w:t>
      </w:r>
      <w:r>
        <w:t>.</w:t>
      </w:r>
    </w:p>
    <w:p w14:paraId="27CD3B17" w14:textId="77777777" w:rsidR="007573A7" w:rsidRDefault="007573A7">
      <w:r>
        <w:t>— </w:t>
      </w:r>
      <w:r w:rsidR="00000000">
        <w:t>Allez-y</w:t>
      </w:r>
      <w:r>
        <w:t xml:space="preserve">, </w:t>
      </w:r>
      <w:r w:rsidR="00000000">
        <w:t>capitaine</w:t>
      </w:r>
      <w:r>
        <w:t xml:space="preserve">, </w:t>
      </w:r>
      <w:r w:rsidR="00000000">
        <w:t>dit Andrew</w:t>
      </w:r>
      <w:r>
        <w:t xml:space="preserve">. </w:t>
      </w:r>
      <w:r w:rsidR="00000000">
        <w:t>Ne le ménagez pas</w:t>
      </w:r>
      <w:r>
        <w:t xml:space="preserve">. </w:t>
      </w:r>
      <w:r w:rsidR="00000000">
        <w:t>Il pe</w:t>
      </w:r>
      <w:r w:rsidR="00000000">
        <w:t>n</w:t>
      </w:r>
      <w:r w:rsidR="00000000">
        <w:t>se qu</w:t>
      </w:r>
      <w:r>
        <w:t>’</w:t>
      </w:r>
      <w:r w:rsidR="00000000">
        <w:t>il va s</w:t>
      </w:r>
      <w:r>
        <w:t>’</w:t>
      </w:r>
      <w:r w:rsidR="00000000">
        <w:t>en tirer</w:t>
      </w:r>
      <w:r>
        <w:t>.</w:t>
      </w:r>
    </w:p>
    <w:p w14:paraId="1F9C3CA8" w14:textId="77777777" w:rsidR="007573A7" w:rsidRDefault="007573A7">
      <w:r>
        <w:t>— </w:t>
      </w:r>
      <w:r w:rsidR="00000000">
        <w:t>Je n</w:t>
      </w:r>
      <w:r>
        <w:t>’</w:t>
      </w:r>
      <w:r w:rsidR="00000000">
        <w:t>aime pas beaucoup</w:t>
      </w:r>
      <w:r>
        <w:t xml:space="preserve">, </w:t>
      </w:r>
      <w:r w:rsidR="00000000">
        <w:t xml:space="preserve">reprit </w:t>
      </w:r>
      <w:proofErr w:type="spellStart"/>
      <w:r w:rsidR="00000000">
        <w:t>Louderback</w:t>
      </w:r>
      <w:proofErr w:type="spellEnd"/>
      <w:r>
        <w:t xml:space="preserve">, </w:t>
      </w:r>
      <w:r w:rsidR="00000000">
        <w:t>les suspects qui viennent me crier sous le nez</w:t>
      </w:r>
      <w:r>
        <w:t> : « </w:t>
      </w:r>
      <w:r w:rsidR="00000000">
        <w:t>Essayez donc de m</w:t>
      </w:r>
      <w:r>
        <w:t>’</w:t>
      </w:r>
      <w:r w:rsidR="00000000">
        <w:t>arrêter</w:t>
      </w:r>
      <w:r>
        <w:t> ! »</w:t>
      </w:r>
      <w:r w:rsidR="00000000">
        <w:t xml:space="preserve"> Votre alibi n</w:t>
      </w:r>
      <w:r>
        <w:t>’</w:t>
      </w:r>
      <w:r w:rsidR="00000000">
        <w:t>est pas inattaquable puisqu</w:t>
      </w:r>
      <w:r>
        <w:t>’</w:t>
      </w:r>
      <w:r w:rsidR="00000000">
        <w:t xml:space="preserve">il y a un </w:t>
      </w:r>
      <w:r>
        <w:t>« </w:t>
      </w:r>
      <w:r w:rsidR="00000000">
        <w:t>trou</w:t>
      </w:r>
      <w:r>
        <w:t> »</w:t>
      </w:r>
      <w:r w:rsidR="00000000">
        <w:t xml:space="preserve"> de quinze minutes</w:t>
      </w:r>
      <w:r>
        <w:t xml:space="preserve">. </w:t>
      </w:r>
      <w:r w:rsidR="00000000">
        <w:t>Vous êtes la dernière personne que l</w:t>
      </w:r>
      <w:r>
        <w:t>’</w:t>
      </w:r>
      <w:r w:rsidR="00000000">
        <w:t>on ait vue en compagnie du juge</w:t>
      </w:r>
      <w:r>
        <w:t xml:space="preserve">. </w:t>
      </w:r>
      <w:r w:rsidR="00000000">
        <w:t>Vous l</w:t>
      </w:r>
      <w:r>
        <w:t>’</w:t>
      </w:r>
      <w:r w:rsidR="00000000">
        <w:t>avez fait chanter pe</w:t>
      </w:r>
      <w:r w:rsidR="00000000">
        <w:t>n</w:t>
      </w:r>
      <w:r w:rsidR="00000000">
        <w:t>dant trois mois</w:t>
      </w:r>
      <w:r>
        <w:t xml:space="preserve"> – </w:t>
      </w:r>
      <w:r w:rsidR="00000000">
        <w:t>vos manœuvres équivalent à un chantage</w:t>
      </w:r>
      <w:r>
        <w:t xml:space="preserve">. – </w:t>
      </w:r>
      <w:r w:rsidR="00000000">
        <w:t>Que voulez-vous de plus</w:t>
      </w:r>
      <w:r>
        <w:t xml:space="preserve"> ? </w:t>
      </w:r>
      <w:r w:rsidR="00000000">
        <w:t>Un mobile</w:t>
      </w:r>
      <w:r>
        <w:t xml:space="preserve"> ? </w:t>
      </w:r>
      <w:r w:rsidR="00000000">
        <w:t>Il y a le testament que le juge a rédigé la semaine dernière sous votre influence</w:t>
      </w:r>
      <w:r>
        <w:t xml:space="preserve">. </w:t>
      </w:r>
      <w:r w:rsidR="00000000">
        <w:t>Il en a parlé à sa fille</w:t>
      </w:r>
      <w:r>
        <w:t xml:space="preserve">, </w:t>
      </w:r>
      <w:r w:rsidR="00000000">
        <w:t>avant-hier</w:t>
      </w:r>
      <w:r>
        <w:t xml:space="preserve">, </w:t>
      </w:r>
      <w:r w:rsidR="00000000">
        <w:t>lui recommandant de veiller à ce que l</w:t>
      </w:r>
      <w:r>
        <w:t>’</w:t>
      </w:r>
      <w:r w:rsidR="00000000">
        <w:t>on ne vous disputât pas le legs qu</w:t>
      </w:r>
      <w:r>
        <w:t>’</w:t>
      </w:r>
      <w:r w:rsidR="00000000">
        <w:t>il vous avait fait</w:t>
      </w:r>
      <w:r>
        <w:t>.</w:t>
      </w:r>
    </w:p>
    <w:p w14:paraId="070832A8" w14:textId="77777777" w:rsidR="007573A7" w:rsidRDefault="00000000">
      <w:r>
        <w:t>Le capitaine s</w:t>
      </w:r>
      <w:r w:rsidR="007573A7">
        <w:t>’</w:t>
      </w:r>
      <w:r>
        <w:t>interrompit et prit un document dans le t</w:t>
      </w:r>
      <w:r>
        <w:t>i</w:t>
      </w:r>
      <w:r>
        <w:t>roir du bureau</w:t>
      </w:r>
      <w:r w:rsidR="007573A7">
        <w:t>.</w:t>
      </w:r>
    </w:p>
    <w:p w14:paraId="7A6D0D03" w14:textId="77777777" w:rsidR="007573A7" w:rsidRDefault="007573A7">
      <w:r>
        <w:t>— </w:t>
      </w:r>
      <w:r w:rsidR="00000000">
        <w:t>Voici</w:t>
      </w:r>
      <w:r>
        <w:t xml:space="preserve">, </w:t>
      </w:r>
      <w:r w:rsidR="00000000">
        <w:t>dit-il</w:t>
      </w:r>
      <w:r>
        <w:t xml:space="preserve">. </w:t>
      </w:r>
      <w:r w:rsidR="00000000">
        <w:t>C</w:t>
      </w:r>
      <w:r>
        <w:t>’</w:t>
      </w:r>
      <w:r w:rsidR="00000000">
        <w:t>est un codicille au dernier testament de la victime</w:t>
      </w:r>
      <w:r>
        <w:t xml:space="preserve">. </w:t>
      </w:r>
      <w:r w:rsidR="00000000">
        <w:t>Nous avons donc la preuve que la mort du juge vous rapporte cinquante mille dollars</w:t>
      </w:r>
      <w:r>
        <w:t>.</w:t>
      </w:r>
    </w:p>
    <w:p w14:paraId="425F1557" w14:textId="77777777" w:rsidR="007573A7" w:rsidRDefault="00000000">
      <w:r>
        <w:t>L</w:t>
      </w:r>
      <w:r w:rsidR="007573A7">
        <w:t>’</w:t>
      </w:r>
      <w:r>
        <w:t xml:space="preserve">évangéliste </w:t>
      </w:r>
      <w:proofErr w:type="gramStart"/>
      <w:r>
        <w:t>fit</w:t>
      </w:r>
      <w:proofErr w:type="gramEnd"/>
      <w:r>
        <w:t xml:space="preserve"> un effort pour parler</w:t>
      </w:r>
      <w:r w:rsidR="007573A7">
        <w:t>.</w:t>
      </w:r>
    </w:p>
    <w:p w14:paraId="44040ABC" w14:textId="77777777" w:rsidR="007573A7" w:rsidRDefault="007573A7">
      <w:r>
        <w:t>— </w:t>
      </w:r>
      <w:r w:rsidR="00000000">
        <w:t>J</w:t>
      </w:r>
      <w:r>
        <w:t>’</w:t>
      </w:r>
      <w:r w:rsidR="00000000">
        <w:t>ai dit la vérité</w:t>
      </w:r>
      <w:r>
        <w:t xml:space="preserve">, </w:t>
      </w:r>
      <w:r w:rsidR="00000000">
        <w:t>murmura-t-il</w:t>
      </w:r>
      <w:r>
        <w:t xml:space="preserve">. </w:t>
      </w:r>
      <w:r w:rsidR="00000000">
        <w:t>Le chèque n</w:t>
      </w:r>
      <w:r>
        <w:t>’</w:t>
      </w:r>
      <w:r w:rsidR="00000000">
        <w:t>a pas été rédigé ce soir</w:t>
      </w:r>
      <w:r>
        <w:t>.</w:t>
      </w:r>
    </w:p>
    <w:p w14:paraId="6856F94A" w14:textId="77777777" w:rsidR="007573A7" w:rsidRDefault="007573A7">
      <w:r>
        <w:t>— </w:t>
      </w:r>
      <w:r w:rsidR="00000000">
        <w:t>Il est pourtant daté d</w:t>
      </w:r>
      <w:r>
        <w:t>’</w:t>
      </w:r>
      <w:r w:rsidR="00000000">
        <w:t>aujourd</w:t>
      </w:r>
      <w:r>
        <w:t>’</w:t>
      </w:r>
      <w:r w:rsidR="00000000">
        <w:t>hui</w:t>
      </w:r>
      <w:r>
        <w:t>.</w:t>
      </w:r>
    </w:p>
    <w:p w14:paraId="6DDAAADD" w14:textId="77777777" w:rsidR="007573A7" w:rsidRDefault="007573A7">
      <w:r>
        <w:t>— </w:t>
      </w:r>
      <w:r w:rsidR="00000000">
        <w:t>Il a été signé dans la journée</w:t>
      </w:r>
      <w:r>
        <w:t xml:space="preserve">. </w:t>
      </w:r>
      <w:r w:rsidR="00000000">
        <w:t>Ce matin</w:t>
      </w:r>
      <w:r>
        <w:t xml:space="preserve">. </w:t>
      </w:r>
      <w:r w:rsidR="00000000">
        <w:t>Le juge n</w:t>
      </w:r>
      <w:r>
        <w:t>’</w:t>
      </w:r>
      <w:r w:rsidR="00000000">
        <w:t>a rien écrit ici</w:t>
      </w:r>
      <w:r>
        <w:t xml:space="preserve">, </w:t>
      </w:r>
      <w:r w:rsidR="00000000">
        <w:t>en ma présence</w:t>
      </w:r>
      <w:r>
        <w:t xml:space="preserve">, </w:t>
      </w:r>
      <w:r w:rsidR="00000000">
        <w:t>après le dîner</w:t>
      </w:r>
      <w:r>
        <w:t>.</w:t>
      </w:r>
    </w:p>
    <w:p w14:paraId="555E5D02" w14:textId="77777777" w:rsidR="007573A7" w:rsidRDefault="007573A7">
      <w:r>
        <w:lastRenderedPageBreak/>
        <w:t>— </w:t>
      </w:r>
      <w:r w:rsidR="00000000">
        <w:t>Si</w:t>
      </w:r>
      <w:r>
        <w:t xml:space="preserve">. </w:t>
      </w:r>
      <w:r w:rsidR="00000000">
        <w:t>Nous avons trouvé sa plume encore humide</w:t>
      </w:r>
      <w:r>
        <w:t xml:space="preserve">. </w:t>
      </w:r>
      <w:r w:rsidR="00000000">
        <w:t>Il écrivait probablement lorsqu</w:t>
      </w:r>
      <w:r>
        <w:t>’</w:t>
      </w:r>
      <w:r w:rsidR="00000000">
        <w:t>il a été attaqué</w:t>
      </w:r>
      <w:r>
        <w:t xml:space="preserve">, </w:t>
      </w:r>
      <w:r w:rsidR="00000000">
        <w:t>mais ce qu</w:t>
      </w:r>
      <w:r>
        <w:t>’</w:t>
      </w:r>
      <w:r w:rsidR="00000000">
        <w:t>il a écrit a di</w:t>
      </w:r>
      <w:r w:rsidR="00000000">
        <w:t>s</w:t>
      </w:r>
      <w:r w:rsidR="00000000">
        <w:t>paru</w:t>
      </w:r>
      <w:r>
        <w:t xml:space="preserve">. </w:t>
      </w:r>
      <w:r w:rsidR="00000000">
        <w:t>La corbeille à papiers est vide</w:t>
      </w:r>
      <w:r>
        <w:t xml:space="preserve">. </w:t>
      </w:r>
      <w:r w:rsidR="00000000">
        <w:t>Où est ce document</w:t>
      </w:r>
      <w:r>
        <w:t> ?</w:t>
      </w:r>
    </w:p>
    <w:p w14:paraId="76D4A4C7" w14:textId="77777777" w:rsidR="007573A7" w:rsidRDefault="007573A7">
      <w:r>
        <w:t>— </w:t>
      </w:r>
      <w:r w:rsidR="00000000">
        <w:t>Je ne sais pas</w:t>
      </w:r>
      <w:r>
        <w:t>.</w:t>
      </w:r>
    </w:p>
    <w:p w14:paraId="780308FD" w14:textId="77777777" w:rsidR="007573A7" w:rsidRDefault="007573A7">
      <w:r>
        <w:t>— </w:t>
      </w:r>
      <w:r w:rsidR="00000000">
        <w:t>Allons</w:t>
      </w:r>
      <w:r>
        <w:t xml:space="preserve">, </w:t>
      </w:r>
      <w:r w:rsidR="00000000">
        <w:t>insista le policier</w:t>
      </w:r>
      <w:r>
        <w:t xml:space="preserve">, </w:t>
      </w:r>
      <w:r w:rsidR="00000000">
        <w:t>parlez</w:t>
      </w:r>
      <w:r>
        <w:t xml:space="preserve">, </w:t>
      </w:r>
      <w:r w:rsidR="00000000">
        <w:t>cela vaudra mieux</w:t>
      </w:r>
      <w:r>
        <w:t xml:space="preserve">. </w:t>
      </w:r>
      <w:r w:rsidR="00000000">
        <w:t>Su</w:t>
      </w:r>
      <w:r w:rsidR="00000000">
        <w:t>p</w:t>
      </w:r>
      <w:r w:rsidR="00000000">
        <w:t>posons</w:t>
      </w:r>
      <w:r>
        <w:t xml:space="preserve"> – </w:t>
      </w:r>
      <w:r w:rsidR="00000000">
        <w:t>ce n</w:t>
      </w:r>
      <w:r>
        <w:t>’</w:t>
      </w:r>
      <w:r w:rsidR="00000000">
        <w:t>est qu</w:t>
      </w:r>
      <w:r>
        <w:t>’</w:t>
      </w:r>
      <w:r w:rsidR="00000000">
        <w:t>une supposition</w:t>
      </w:r>
      <w:r>
        <w:t xml:space="preserve"> – </w:t>
      </w:r>
      <w:r w:rsidR="00000000">
        <w:t>que ce chèque de cinq mille dollars ait représenté un règlement définitif entre vous et le juge</w:t>
      </w:r>
      <w:r>
        <w:t xml:space="preserve">. </w:t>
      </w:r>
      <w:r w:rsidR="00000000">
        <w:t>Supposons qu</w:t>
      </w:r>
      <w:r>
        <w:t>’</w:t>
      </w:r>
      <w:r w:rsidR="00000000">
        <w:t>il ait résolu de ne pas vous laisser par te</w:t>
      </w:r>
      <w:r w:rsidR="00000000">
        <w:t>s</w:t>
      </w:r>
      <w:r w:rsidR="00000000">
        <w:t>tament cette somme de cinquante mille dollars</w:t>
      </w:r>
      <w:r>
        <w:t xml:space="preserve">. </w:t>
      </w:r>
      <w:r w:rsidR="00000000">
        <w:t>Sa fille et son frère ont insisté</w:t>
      </w:r>
      <w:r>
        <w:t xml:space="preserve">, </w:t>
      </w:r>
      <w:r w:rsidR="00000000">
        <w:t>hier et ce matin</w:t>
      </w:r>
      <w:r>
        <w:t xml:space="preserve">, </w:t>
      </w:r>
      <w:r w:rsidR="00000000">
        <w:t>pour qu</w:t>
      </w:r>
      <w:r>
        <w:t>’</w:t>
      </w:r>
      <w:r w:rsidR="00000000">
        <w:t>il déchirât ce cod</w:t>
      </w:r>
      <w:r w:rsidR="00000000">
        <w:t>i</w:t>
      </w:r>
      <w:r w:rsidR="00000000">
        <w:t>cille</w:t>
      </w:r>
      <w:r>
        <w:t xml:space="preserve">. </w:t>
      </w:r>
      <w:r w:rsidR="00000000">
        <w:t>N</w:t>
      </w:r>
      <w:r>
        <w:t>’</w:t>
      </w:r>
      <w:r w:rsidR="00000000">
        <w:t>est-ce pas</w:t>
      </w:r>
      <w:r>
        <w:t xml:space="preserve">, </w:t>
      </w:r>
      <w:r w:rsidR="00000000">
        <w:t>monsieur Robinson</w:t>
      </w:r>
      <w:r>
        <w:t> ?</w:t>
      </w:r>
    </w:p>
    <w:p w14:paraId="78AFAA36" w14:textId="77777777" w:rsidR="007573A7" w:rsidRDefault="00000000">
      <w:r>
        <w:t>Andrew approuva de la tête</w:t>
      </w:r>
      <w:r w:rsidR="007573A7">
        <w:t>.</w:t>
      </w:r>
    </w:p>
    <w:p w14:paraId="58D6DFD4" w14:textId="77777777" w:rsidR="007573A7" w:rsidRDefault="007573A7">
      <w:r>
        <w:t>— </w:t>
      </w:r>
      <w:r w:rsidR="00000000">
        <w:t>J</w:t>
      </w:r>
      <w:r>
        <w:t>’</w:t>
      </w:r>
      <w:r w:rsidR="00000000">
        <w:t>ai tenté de l</w:t>
      </w:r>
      <w:r>
        <w:t>’</w:t>
      </w:r>
      <w:r w:rsidR="00000000">
        <w:t>en persuader</w:t>
      </w:r>
      <w:r>
        <w:t xml:space="preserve">, </w:t>
      </w:r>
      <w:r w:rsidR="00000000">
        <w:t>ce matin</w:t>
      </w:r>
      <w:r>
        <w:t xml:space="preserve">, </w:t>
      </w:r>
      <w:r w:rsidR="00000000">
        <w:t>pendant deux he</w:t>
      </w:r>
      <w:r w:rsidR="00000000">
        <w:t>u</w:t>
      </w:r>
      <w:r w:rsidR="00000000">
        <w:t>res</w:t>
      </w:r>
      <w:r>
        <w:t xml:space="preserve">, </w:t>
      </w:r>
      <w:r w:rsidR="00000000">
        <w:t>dit-il</w:t>
      </w:r>
      <w:r>
        <w:t xml:space="preserve">. </w:t>
      </w:r>
      <w:r w:rsidR="00000000">
        <w:t>Il a fini par me dire qu</w:t>
      </w:r>
      <w:r>
        <w:t>’</w:t>
      </w:r>
      <w:r w:rsidR="00000000">
        <w:t>il réfléchirait</w:t>
      </w:r>
      <w:r>
        <w:t>.</w:t>
      </w:r>
    </w:p>
    <w:p w14:paraId="613A1D2E" w14:textId="77777777" w:rsidR="007573A7" w:rsidRDefault="007573A7">
      <w:r>
        <w:t>— </w:t>
      </w:r>
      <w:r w:rsidR="00000000">
        <w:t>Et vous avez de bonnes raisons de croire qu</w:t>
      </w:r>
      <w:r>
        <w:t>’</w:t>
      </w:r>
      <w:r w:rsidR="00000000">
        <w:t>après avoir réfléchi</w:t>
      </w:r>
      <w:r>
        <w:t xml:space="preserve">, </w:t>
      </w:r>
      <w:r w:rsidR="00000000">
        <w:t>votre frère avait résolu de se rendre à vos instances</w:t>
      </w:r>
      <w:r>
        <w:t xml:space="preserve"> ? </w:t>
      </w:r>
      <w:r w:rsidR="00000000">
        <w:t xml:space="preserve">demanda </w:t>
      </w:r>
      <w:proofErr w:type="spellStart"/>
      <w:r w:rsidR="00000000">
        <w:t>Louderback</w:t>
      </w:r>
      <w:proofErr w:type="spellEnd"/>
      <w:r>
        <w:t>.</w:t>
      </w:r>
    </w:p>
    <w:p w14:paraId="459663D4" w14:textId="77777777" w:rsidR="007573A7" w:rsidRDefault="007573A7">
      <w:r>
        <w:t>— </w:t>
      </w:r>
      <w:r w:rsidR="00000000">
        <w:t>Oui</w:t>
      </w:r>
      <w:r>
        <w:t xml:space="preserve">. </w:t>
      </w:r>
      <w:r w:rsidR="00000000">
        <w:t>Je lui avais expliqué que nous pourrions toujours demander l</w:t>
      </w:r>
      <w:r>
        <w:t>’</w:t>
      </w:r>
      <w:r w:rsidR="00000000">
        <w:t>annulation du codicille en faisant valoir l</w:t>
      </w:r>
      <w:r>
        <w:t>’</w:t>
      </w:r>
      <w:r w:rsidR="00000000">
        <w:t>état de fa</w:t>
      </w:r>
      <w:r w:rsidR="00000000">
        <w:t>i</w:t>
      </w:r>
      <w:r w:rsidR="00000000">
        <w:t>blesse mentale du testateur</w:t>
      </w:r>
      <w:r>
        <w:t xml:space="preserve">. </w:t>
      </w:r>
      <w:r w:rsidR="00000000">
        <w:t>J</w:t>
      </w:r>
      <w:r>
        <w:t>’</w:t>
      </w:r>
      <w:r w:rsidR="00000000">
        <w:t>ai insisté</w:t>
      </w:r>
      <w:r>
        <w:t xml:space="preserve">, </w:t>
      </w:r>
      <w:r w:rsidR="00000000">
        <w:t>lui demandant de ne pas nous réduire à cette extrémité</w:t>
      </w:r>
      <w:r>
        <w:t>.</w:t>
      </w:r>
    </w:p>
    <w:p w14:paraId="1F9A7466" w14:textId="77777777" w:rsidR="007573A7" w:rsidRDefault="00000000">
      <w:r>
        <w:t xml:space="preserve">Le capitaine se tourna vers </w:t>
      </w:r>
      <w:proofErr w:type="spellStart"/>
      <w:r>
        <w:t>Hatfield</w:t>
      </w:r>
      <w:proofErr w:type="spellEnd"/>
      <w:r w:rsidR="007573A7">
        <w:t>.</w:t>
      </w:r>
    </w:p>
    <w:p w14:paraId="02011789" w14:textId="77777777" w:rsidR="007573A7" w:rsidRDefault="007573A7">
      <w:r>
        <w:t>— </w:t>
      </w:r>
      <w:r w:rsidR="00000000">
        <w:t>Vous voyez</w:t>
      </w:r>
      <w:r>
        <w:t xml:space="preserve">, </w:t>
      </w:r>
      <w:r w:rsidR="00000000">
        <w:t>dit-il</w:t>
      </w:r>
      <w:r>
        <w:t xml:space="preserve">. </w:t>
      </w:r>
      <w:r w:rsidR="00000000">
        <w:t>Le juge a dû choisir entre ces deux choses</w:t>
      </w:r>
      <w:r>
        <w:t xml:space="preserve"> : </w:t>
      </w:r>
      <w:r w:rsidR="00000000">
        <w:t>détruire le codicille ou forcer sa fille à en demander l</w:t>
      </w:r>
      <w:r>
        <w:t>’</w:t>
      </w:r>
      <w:r w:rsidR="00000000">
        <w:t>annulation sous prétexte que son père n</w:t>
      </w:r>
      <w:r>
        <w:t>’</w:t>
      </w:r>
      <w:r w:rsidR="00000000">
        <w:t>était pas sain d</w:t>
      </w:r>
      <w:r>
        <w:t>’</w:t>
      </w:r>
      <w:r w:rsidR="00000000">
        <w:t>esprit</w:t>
      </w:r>
      <w:r>
        <w:t>.</w:t>
      </w:r>
    </w:p>
    <w:p w14:paraId="6F5ED972" w14:textId="77777777" w:rsidR="007573A7" w:rsidRDefault="007573A7">
      <w:r>
        <w:lastRenderedPageBreak/>
        <w:t>— </w:t>
      </w:r>
      <w:r w:rsidR="00000000">
        <w:t>Il a décidé de ne rien changer au codicille</w:t>
      </w:r>
      <w:r>
        <w:t xml:space="preserve">, </w:t>
      </w:r>
      <w:r w:rsidR="00000000">
        <w:t>s</w:t>
      </w:r>
      <w:r>
        <w:t>’</w:t>
      </w:r>
      <w:r w:rsidR="00000000">
        <w:t>écria l</w:t>
      </w:r>
      <w:r>
        <w:t>’</w:t>
      </w:r>
      <w:r w:rsidR="00000000">
        <w:t>évangéliste</w:t>
      </w:r>
      <w:r>
        <w:t xml:space="preserve">. </w:t>
      </w:r>
      <w:r w:rsidR="00000000">
        <w:t>Il me l</w:t>
      </w:r>
      <w:r>
        <w:t>’</w:t>
      </w:r>
      <w:r w:rsidR="00000000">
        <w:t>a dit</w:t>
      </w:r>
      <w:r>
        <w:t xml:space="preserve">, </w:t>
      </w:r>
      <w:r w:rsidR="00000000">
        <w:t>ce soir même</w:t>
      </w:r>
      <w:r>
        <w:t xml:space="preserve">. </w:t>
      </w:r>
      <w:r w:rsidR="00000000">
        <w:t>Il a ajouté</w:t>
      </w:r>
      <w:r>
        <w:t xml:space="preserve">, </w:t>
      </w:r>
      <w:r w:rsidR="00000000">
        <w:t>que sa fille et son frère étaient fous</w:t>
      </w:r>
      <w:r>
        <w:t xml:space="preserve">, </w:t>
      </w:r>
      <w:r w:rsidR="00000000">
        <w:t>qu</w:t>
      </w:r>
      <w:r>
        <w:t>’</w:t>
      </w:r>
      <w:r w:rsidR="00000000">
        <w:t>il laissait à celle-là un demi-million de dollars</w:t>
      </w:r>
      <w:r>
        <w:t xml:space="preserve">, </w:t>
      </w:r>
      <w:r w:rsidR="00000000">
        <w:t>et qu</w:t>
      </w:r>
      <w:r>
        <w:t>’</w:t>
      </w:r>
      <w:r w:rsidR="00000000">
        <w:t>il avait bien le droit de faire un legs de ci</w:t>
      </w:r>
      <w:r w:rsidR="00000000">
        <w:t>n</w:t>
      </w:r>
      <w:r w:rsidR="00000000">
        <w:t>quante mille dollars pour une bonne œuvre</w:t>
      </w:r>
      <w:r>
        <w:t>.</w:t>
      </w:r>
    </w:p>
    <w:p w14:paraId="4906165B" w14:textId="77777777" w:rsidR="007573A7" w:rsidRDefault="007573A7">
      <w:r>
        <w:t>— </w:t>
      </w:r>
      <w:r w:rsidR="00000000">
        <w:t>Ça</w:t>
      </w:r>
      <w:r>
        <w:t xml:space="preserve">, </w:t>
      </w:r>
      <w:r w:rsidR="00000000">
        <w:t>c</w:t>
      </w:r>
      <w:r>
        <w:t>’</w:t>
      </w:r>
      <w:r w:rsidR="00000000">
        <w:t>est votre version</w:t>
      </w:r>
      <w:r>
        <w:t xml:space="preserve">, </w:t>
      </w:r>
      <w:r w:rsidR="00000000">
        <w:t xml:space="preserve">dit </w:t>
      </w:r>
      <w:proofErr w:type="spellStart"/>
      <w:r w:rsidR="00000000">
        <w:t>Louderback</w:t>
      </w:r>
      <w:proofErr w:type="spellEnd"/>
      <w:r>
        <w:t xml:space="preserve">, </w:t>
      </w:r>
      <w:r w:rsidR="00000000">
        <w:t>mais il est poss</w:t>
      </w:r>
      <w:r w:rsidR="00000000">
        <w:t>i</w:t>
      </w:r>
      <w:r w:rsidR="00000000">
        <w:t>ble qu</w:t>
      </w:r>
      <w:r>
        <w:t>’</w:t>
      </w:r>
      <w:r w:rsidR="00000000">
        <w:t>il ait signé le chèque de cinq mille dollars et vous l</w:t>
      </w:r>
      <w:r>
        <w:t>’</w:t>
      </w:r>
      <w:r w:rsidR="00000000">
        <w:t>ait r</w:t>
      </w:r>
      <w:r w:rsidR="00000000">
        <w:t>e</w:t>
      </w:r>
      <w:r w:rsidR="00000000">
        <w:t>mis en compensation du codicille qu</w:t>
      </w:r>
      <w:r>
        <w:t>’</w:t>
      </w:r>
      <w:r w:rsidR="00000000">
        <w:t>il avait l</w:t>
      </w:r>
      <w:r>
        <w:t>’</w:t>
      </w:r>
      <w:r w:rsidR="00000000">
        <w:t>intention d</w:t>
      </w:r>
      <w:r>
        <w:t>’</w:t>
      </w:r>
      <w:r w:rsidR="00000000">
        <w:t>annuler</w:t>
      </w:r>
      <w:r>
        <w:t xml:space="preserve">. </w:t>
      </w:r>
      <w:r w:rsidR="00000000">
        <w:t>Pouvez-vous prouver qu</w:t>
      </w:r>
      <w:r>
        <w:t>’</w:t>
      </w:r>
      <w:r w:rsidR="00000000">
        <w:t>il a rédigé le chèque ce m</w:t>
      </w:r>
      <w:r w:rsidR="00000000">
        <w:t>a</w:t>
      </w:r>
      <w:r w:rsidR="00000000">
        <w:t>tin</w:t>
      </w:r>
      <w:r>
        <w:t xml:space="preserve"> ? </w:t>
      </w:r>
      <w:r w:rsidR="00000000">
        <w:t>La plume humide indique plutôt qu</w:t>
      </w:r>
      <w:r>
        <w:t>’</w:t>
      </w:r>
      <w:r w:rsidR="00000000">
        <w:t>il l</w:t>
      </w:r>
      <w:r>
        <w:t>’</w:t>
      </w:r>
      <w:r w:rsidR="00000000">
        <w:t>a signé ce soir</w:t>
      </w:r>
      <w:r>
        <w:t xml:space="preserve">. </w:t>
      </w:r>
      <w:r w:rsidR="00000000">
        <w:t>Il v</w:t>
      </w:r>
      <w:r w:rsidR="00000000">
        <w:t>a</w:t>
      </w:r>
      <w:r w:rsidR="00000000">
        <w:t>lait mieux sans doute encaisser les cinq mille dollars et les cinquante mille</w:t>
      </w:r>
      <w:r>
        <w:t> !</w:t>
      </w:r>
    </w:p>
    <w:p w14:paraId="6E3FA94B" w14:textId="24C8DE55" w:rsidR="00000000" w:rsidRDefault="00000000" w:rsidP="007573A7">
      <w:pPr>
        <w:pStyle w:val="Centr"/>
        <w:keepNext/>
        <w:spacing w:before="0" w:after="0"/>
      </w:pPr>
      <w:r>
        <w:t>*</w:t>
      </w:r>
    </w:p>
    <w:p w14:paraId="1B4E8C59" w14:textId="77777777" w:rsidR="00000000" w:rsidRDefault="00000000" w:rsidP="007573A7">
      <w:pPr>
        <w:pStyle w:val="Centr"/>
        <w:keepNext/>
        <w:spacing w:before="0" w:after="0"/>
      </w:pPr>
      <w:r>
        <w:t>* *</w:t>
      </w:r>
    </w:p>
    <w:p w14:paraId="1F024953" w14:textId="77777777" w:rsidR="007573A7" w:rsidRDefault="00000000">
      <w:r>
        <w:t>Le capitaine s</w:t>
      </w:r>
      <w:r w:rsidR="007573A7">
        <w:t>’</w:t>
      </w:r>
      <w:r>
        <w:t>interrompit</w:t>
      </w:r>
      <w:r w:rsidR="007573A7">
        <w:t xml:space="preserve">, </w:t>
      </w:r>
      <w:r>
        <w:t>s</w:t>
      </w:r>
      <w:r w:rsidR="007573A7">
        <w:t>’</w:t>
      </w:r>
      <w:r>
        <w:t>appuya contre le dossier de son fauteuil et sourit</w:t>
      </w:r>
      <w:r w:rsidR="007573A7">
        <w:t xml:space="preserve">. </w:t>
      </w:r>
      <w:r>
        <w:t>Il était comme un boxeur qui vient de po</w:t>
      </w:r>
      <w:r>
        <w:t>r</w:t>
      </w:r>
      <w:r>
        <w:t>ter le coup fatal à son adversaire et rompt le combat pour voir s</w:t>
      </w:r>
      <w:r w:rsidR="007573A7">
        <w:t>’</w:t>
      </w:r>
      <w:r>
        <w:t>effondrer le vaincu</w:t>
      </w:r>
      <w:r w:rsidR="007573A7">
        <w:t>.</w:t>
      </w:r>
    </w:p>
    <w:p w14:paraId="322B2BFE" w14:textId="77777777" w:rsidR="007573A7" w:rsidRDefault="00000000">
      <w:r>
        <w:t>Mais j</w:t>
      </w:r>
      <w:r w:rsidR="007573A7">
        <w:t>’</w:t>
      </w:r>
      <w:r>
        <w:t xml:space="preserve">ai vu des boxeurs </w:t>
      </w:r>
      <w:r w:rsidR="007573A7">
        <w:t>« </w:t>
      </w:r>
      <w:r>
        <w:t>groggy</w:t>
      </w:r>
      <w:r w:rsidR="007573A7">
        <w:t> »</w:t>
      </w:r>
      <w:r>
        <w:t xml:space="preserve"> qui n</w:t>
      </w:r>
      <w:r w:rsidR="007573A7">
        <w:t>’</w:t>
      </w:r>
      <w:r>
        <w:t>allaient pas au t</w:t>
      </w:r>
      <w:r>
        <w:t>a</w:t>
      </w:r>
      <w:r>
        <w:t xml:space="preserve">pis </w:t>
      </w:r>
      <w:r w:rsidR="007573A7">
        <w:t>« </w:t>
      </w:r>
      <w:r>
        <w:t>pour le compte</w:t>
      </w:r>
      <w:r w:rsidR="007573A7">
        <w:t> »</w:t>
      </w:r>
      <w:r>
        <w:t xml:space="preserve"> et reprenaient la lutte avec énergie du désespoir</w:t>
      </w:r>
      <w:r w:rsidR="007573A7">
        <w:t>.</w:t>
      </w:r>
    </w:p>
    <w:p w14:paraId="60DC2721" w14:textId="77777777" w:rsidR="007573A7" w:rsidRDefault="00000000">
      <w:proofErr w:type="spellStart"/>
      <w:r>
        <w:t>Hatfield</w:t>
      </w:r>
      <w:proofErr w:type="spellEnd"/>
      <w:r>
        <w:t xml:space="preserve"> parut réagir de la sorte</w:t>
      </w:r>
      <w:r w:rsidR="007573A7">
        <w:t xml:space="preserve">. </w:t>
      </w:r>
      <w:r>
        <w:t>Son visage hagard se col</w:t>
      </w:r>
      <w:r>
        <w:t>o</w:t>
      </w:r>
      <w:r>
        <w:t>ra</w:t>
      </w:r>
      <w:r w:rsidR="007573A7">
        <w:t xml:space="preserve"> ; </w:t>
      </w:r>
      <w:r>
        <w:t>une énergie nouvelle anima son grand corps maigre</w:t>
      </w:r>
      <w:r w:rsidR="007573A7">
        <w:t xml:space="preserve">. </w:t>
      </w:r>
      <w:r>
        <w:t>Il se l</w:t>
      </w:r>
      <w:r>
        <w:t>e</w:t>
      </w:r>
      <w:r>
        <w:t>va d</w:t>
      </w:r>
      <w:r w:rsidR="007573A7">
        <w:t>’</w:t>
      </w:r>
      <w:r>
        <w:t>un bond</w:t>
      </w:r>
      <w:r w:rsidR="007573A7">
        <w:t xml:space="preserve">, </w:t>
      </w:r>
      <w:r>
        <w:t xml:space="preserve">les </w:t>
      </w:r>
      <w:proofErr w:type="spellStart"/>
      <w:r>
        <w:t>points</w:t>
      </w:r>
      <w:proofErr w:type="spellEnd"/>
      <w:r>
        <w:t xml:space="preserve"> serrés</w:t>
      </w:r>
      <w:r w:rsidR="007573A7">
        <w:t xml:space="preserve">, </w:t>
      </w:r>
      <w:r>
        <w:t>et nous cria</w:t>
      </w:r>
      <w:r w:rsidR="007573A7">
        <w:t> :</w:t>
      </w:r>
    </w:p>
    <w:p w14:paraId="485E9BA8" w14:textId="77777777" w:rsidR="007573A7" w:rsidRDefault="007573A7">
      <w:r>
        <w:t>— </w:t>
      </w:r>
      <w:r w:rsidR="00000000">
        <w:t>Je comprends maintenant</w:t>
      </w:r>
      <w:r>
        <w:t xml:space="preserve"> ! </w:t>
      </w:r>
      <w:r w:rsidR="00000000">
        <w:t>Vous savez que je ne l</w:t>
      </w:r>
      <w:r>
        <w:t>’</w:t>
      </w:r>
      <w:r w:rsidR="00000000">
        <w:t>ai pas tué</w:t>
      </w:r>
      <w:r>
        <w:t xml:space="preserve">, </w:t>
      </w:r>
      <w:r w:rsidR="00000000">
        <w:t>mais vous voudriez me faire peur</w:t>
      </w:r>
      <w:r>
        <w:t>.</w:t>
      </w:r>
    </w:p>
    <w:p w14:paraId="6A65B707" w14:textId="77777777" w:rsidR="007573A7" w:rsidRDefault="00000000">
      <w:r>
        <w:t>Il fit quelques pas en avant et s</w:t>
      </w:r>
      <w:r w:rsidR="007573A7">
        <w:t>’</w:t>
      </w:r>
      <w:r>
        <w:t>appuya au bureau</w:t>
      </w:r>
      <w:r w:rsidR="007573A7">
        <w:t xml:space="preserve">, </w:t>
      </w:r>
      <w:r>
        <w:t>rega</w:t>
      </w:r>
      <w:r>
        <w:t>r</w:t>
      </w:r>
      <w:r>
        <w:t>dant Andrew Robinson droit dans les yeux</w:t>
      </w:r>
      <w:r w:rsidR="007573A7">
        <w:t>.</w:t>
      </w:r>
    </w:p>
    <w:p w14:paraId="304878F5" w14:textId="77777777" w:rsidR="007573A7" w:rsidRDefault="007573A7">
      <w:r>
        <w:lastRenderedPageBreak/>
        <w:t>— </w:t>
      </w:r>
      <w:r w:rsidR="00000000">
        <w:t>Vous voulez me faire peur</w:t>
      </w:r>
      <w:r>
        <w:t xml:space="preserve">, </w:t>
      </w:r>
      <w:r w:rsidR="00000000">
        <w:t>répéta-t-il</w:t>
      </w:r>
      <w:r>
        <w:t xml:space="preserve">, </w:t>
      </w:r>
      <w:r w:rsidR="00000000">
        <w:t>et vous débarra</w:t>
      </w:r>
      <w:r w:rsidR="00000000">
        <w:t>s</w:t>
      </w:r>
      <w:r w:rsidR="00000000">
        <w:t>ser de moi</w:t>
      </w:r>
      <w:r>
        <w:t xml:space="preserve"> ! </w:t>
      </w:r>
      <w:r w:rsidR="00000000">
        <w:t>Vous m</w:t>
      </w:r>
      <w:r>
        <w:t>’</w:t>
      </w:r>
      <w:r w:rsidR="00000000">
        <w:t>avez pris le chèque</w:t>
      </w:r>
      <w:r>
        <w:t xml:space="preserve">, </w:t>
      </w:r>
      <w:r w:rsidR="00000000">
        <w:t>mais je saurai bien vous forcer à le rendre</w:t>
      </w:r>
      <w:r>
        <w:t xml:space="preserve">. </w:t>
      </w:r>
      <w:r w:rsidR="00000000">
        <w:t>Il y a des tribunaux</w:t>
      </w:r>
      <w:r>
        <w:t>…</w:t>
      </w:r>
    </w:p>
    <w:p w14:paraId="45A89F32" w14:textId="77777777" w:rsidR="007573A7" w:rsidRDefault="00000000">
      <w:r>
        <w:t>Andrew était certainement aussi surpris que nous par cette brusque résistance</w:t>
      </w:r>
      <w:r w:rsidR="007573A7">
        <w:t xml:space="preserve">, </w:t>
      </w:r>
      <w:r>
        <w:t>mais il n</w:t>
      </w:r>
      <w:r w:rsidR="007573A7">
        <w:t>’</w:t>
      </w:r>
      <w:r>
        <w:t>en laissa rien voir</w:t>
      </w:r>
      <w:r w:rsidR="007573A7">
        <w:t xml:space="preserve">. </w:t>
      </w:r>
      <w:r>
        <w:t>Le capitaine r</w:t>
      </w:r>
      <w:r>
        <w:t>e</w:t>
      </w:r>
      <w:r>
        <w:t xml:space="preserve">gardait </w:t>
      </w:r>
      <w:proofErr w:type="spellStart"/>
      <w:r>
        <w:t>Hatfield</w:t>
      </w:r>
      <w:proofErr w:type="spellEnd"/>
      <w:r>
        <w:t xml:space="preserve"> d</w:t>
      </w:r>
      <w:r w:rsidR="007573A7">
        <w:t>’</w:t>
      </w:r>
      <w:r>
        <w:t>un air ahuri</w:t>
      </w:r>
      <w:r w:rsidR="007573A7">
        <w:t xml:space="preserve">. </w:t>
      </w:r>
      <w:proofErr w:type="spellStart"/>
      <w:r>
        <w:t>Preen</w:t>
      </w:r>
      <w:proofErr w:type="spellEnd"/>
      <w:r>
        <w:t xml:space="preserve"> avait fermé son carnet</w:t>
      </w:r>
      <w:r w:rsidR="007573A7">
        <w:t xml:space="preserve">. </w:t>
      </w:r>
      <w:r>
        <w:t>Seul</w:t>
      </w:r>
      <w:r w:rsidR="007573A7">
        <w:t xml:space="preserve">, </w:t>
      </w:r>
      <w:r>
        <w:t>Andrew n</w:t>
      </w:r>
      <w:r w:rsidR="007573A7">
        <w:t>’</w:t>
      </w:r>
      <w:r>
        <w:t>avait pas bronché</w:t>
      </w:r>
      <w:r w:rsidR="007573A7">
        <w:t>.</w:t>
      </w:r>
    </w:p>
    <w:p w14:paraId="48C12A95" w14:textId="77777777" w:rsidR="007573A7" w:rsidRDefault="007573A7">
      <w:r>
        <w:t>— </w:t>
      </w:r>
      <w:r w:rsidR="00000000">
        <w:t>Il y a du vrai dans ce que vous affirmez</w:t>
      </w:r>
      <w:r>
        <w:t xml:space="preserve">, </w:t>
      </w:r>
      <w:r w:rsidR="00000000">
        <w:t>dit doucement le Grand Chef</w:t>
      </w:r>
      <w:r>
        <w:t xml:space="preserve">. </w:t>
      </w:r>
      <w:r w:rsidR="00000000">
        <w:t>Je ne suis pas sûr que vous ayez tué mon frère</w:t>
      </w:r>
      <w:r>
        <w:t xml:space="preserve">. </w:t>
      </w:r>
      <w:r w:rsidR="00000000">
        <w:t>Mais n</w:t>
      </w:r>
      <w:r>
        <w:t>’</w:t>
      </w:r>
      <w:r w:rsidR="00000000">
        <w:t>oubliez pas ce que je vous ai dit l</w:t>
      </w:r>
      <w:r>
        <w:t>’</w:t>
      </w:r>
      <w:r w:rsidR="00000000">
        <w:t>autre jour</w:t>
      </w:r>
      <w:r>
        <w:t xml:space="preserve"> : </w:t>
      </w:r>
      <w:r w:rsidR="00000000">
        <w:t>vous re</w:t>
      </w:r>
      <w:r w:rsidR="00000000">
        <w:t>n</w:t>
      </w:r>
      <w:r w:rsidR="00000000">
        <w:t>drez tout</w:t>
      </w:r>
      <w:r>
        <w:t xml:space="preserve">, </w:t>
      </w:r>
      <w:r w:rsidR="00000000">
        <w:t>jusqu</w:t>
      </w:r>
      <w:r>
        <w:t>’</w:t>
      </w:r>
      <w:r w:rsidR="00000000">
        <w:t>au dernier dollar</w:t>
      </w:r>
      <w:r>
        <w:t>.</w:t>
      </w:r>
    </w:p>
    <w:p w14:paraId="436436F8" w14:textId="77777777" w:rsidR="007573A7" w:rsidRDefault="007573A7">
      <w:r>
        <w:t>— </w:t>
      </w:r>
      <w:r w:rsidR="00000000">
        <w:t>Jamais</w:t>
      </w:r>
      <w:r>
        <w:t> !</w:t>
      </w:r>
    </w:p>
    <w:p w14:paraId="19A1D0C1" w14:textId="77777777" w:rsidR="007573A7" w:rsidRDefault="007573A7">
      <w:r>
        <w:t>— </w:t>
      </w:r>
      <w:r w:rsidR="00000000">
        <w:t>Mais si</w:t>
      </w:r>
      <w:r>
        <w:t xml:space="preserve">. </w:t>
      </w:r>
      <w:r w:rsidR="00000000">
        <w:t>Et vous signerez même une renonciation</w:t>
      </w:r>
      <w:r>
        <w:t>.</w:t>
      </w:r>
    </w:p>
    <w:p w14:paraId="71BCD461" w14:textId="77777777" w:rsidR="007573A7" w:rsidRDefault="007573A7">
      <w:r>
        <w:t>— </w:t>
      </w:r>
      <w:r w:rsidR="00000000">
        <w:t>Jamais</w:t>
      </w:r>
      <w:r>
        <w:t> !</w:t>
      </w:r>
    </w:p>
    <w:p w14:paraId="6D37EE6A" w14:textId="77777777" w:rsidR="007573A7" w:rsidRDefault="007573A7">
      <w:r>
        <w:t>— </w:t>
      </w:r>
      <w:r w:rsidR="00000000">
        <w:t>Mais si</w:t>
      </w:r>
      <w:r>
        <w:t xml:space="preserve">. </w:t>
      </w:r>
      <w:r w:rsidR="00000000">
        <w:t>Je m</w:t>
      </w:r>
      <w:r>
        <w:t>’</w:t>
      </w:r>
      <w:r w:rsidR="00000000">
        <w:t>arrange toujours pour en faire à ma tête</w:t>
      </w:r>
      <w:r>
        <w:t xml:space="preserve">, </w:t>
      </w:r>
      <w:r w:rsidR="00000000">
        <w:t>dans cette ville</w:t>
      </w:r>
      <w:r>
        <w:t>.</w:t>
      </w:r>
    </w:p>
    <w:p w14:paraId="5A34227C" w14:textId="77777777" w:rsidR="007573A7" w:rsidRDefault="00000000">
      <w:r>
        <w:t>Il se tourna vers moi</w:t>
      </w:r>
      <w:r w:rsidR="007573A7">
        <w:t>.</w:t>
      </w:r>
    </w:p>
    <w:p w14:paraId="51A273D9" w14:textId="77777777" w:rsidR="007573A7" w:rsidRDefault="007573A7">
      <w:r>
        <w:t>— </w:t>
      </w:r>
      <w:r w:rsidR="00000000">
        <w:t>N</w:t>
      </w:r>
      <w:r>
        <w:t>’</w:t>
      </w:r>
      <w:r w:rsidR="00000000">
        <w:t>est-ce pas</w:t>
      </w:r>
      <w:r>
        <w:t xml:space="preserve">, </w:t>
      </w:r>
      <w:r w:rsidR="00000000">
        <w:t>Spence</w:t>
      </w:r>
      <w:r>
        <w:t xml:space="preserve"> ? </w:t>
      </w:r>
      <w:r w:rsidR="00000000">
        <w:t>dit-il</w:t>
      </w:r>
      <w:r>
        <w:t>.</w:t>
      </w:r>
    </w:p>
    <w:p w14:paraId="0A3CF258" w14:textId="77777777" w:rsidR="007573A7" w:rsidRDefault="00000000">
      <w:r>
        <w:t>Je ne répondis pas</w:t>
      </w:r>
      <w:r w:rsidR="007573A7">
        <w:t xml:space="preserve">, </w:t>
      </w:r>
      <w:r>
        <w:t>vaguement flatté que Robinson m</w:t>
      </w:r>
      <w:r w:rsidR="007573A7">
        <w:t>’</w:t>
      </w:r>
      <w:r>
        <w:t>ait pris à témoin</w:t>
      </w:r>
      <w:r w:rsidR="007573A7">
        <w:t xml:space="preserve">. </w:t>
      </w:r>
      <w:r>
        <w:t>Je me souvins de ce que mon père m</w:t>
      </w:r>
      <w:r w:rsidR="007573A7">
        <w:t>’</w:t>
      </w:r>
      <w:r>
        <w:t>avait to</w:t>
      </w:r>
      <w:r>
        <w:t>u</w:t>
      </w:r>
      <w:r>
        <w:t>jours dit d</w:t>
      </w:r>
      <w:r w:rsidR="007573A7">
        <w:t>’</w:t>
      </w:r>
      <w:r>
        <w:t>Andrew Robinson</w:t>
      </w:r>
      <w:r w:rsidR="007573A7">
        <w:t xml:space="preserve"> : </w:t>
      </w:r>
      <w:r>
        <w:t>il était brutal et sans scrupules mais</w:t>
      </w:r>
      <w:r w:rsidR="007573A7">
        <w:t xml:space="preserve">, </w:t>
      </w:r>
      <w:r>
        <w:t>pour le combattre avec succès</w:t>
      </w:r>
      <w:r w:rsidR="007573A7">
        <w:t xml:space="preserve">, </w:t>
      </w:r>
      <w:r>
        <w:t>mieux valait ne pas le connaître</w:t>
      </w:r>
      <w:r w:rsidR="007573A7">
        <w:t xml:space="preserve">, </w:t>
      </w:r>
      <w:r>
        <w:t>car il avait le don de désarmer ses ennemis et de les gagner à sa cause</w:t>
      </w:r>
      <w:r w:rsidR="007573A7">
        <w:t xml:space="preserve">. </w:t>
      </w:r>
      <w:r>
        <w:t>C</w:t>
      </w:r>
      <w:r w:rsidR="007573A7">
        <w:t>’</w:t>
      </w:r>
      <w:r>
        <w:t>était sans doute pour cette raison que mon père m</w:t>
      </w:r>
      <w:r w:rsidR="007573A7">
        <w:t>’</w:t>
      </w:r>
      <w:r>
        <w:t>avait défendu de fréquenter n</w:t>
      </w:r>
      <w:r w:rsidR="007573A7">
        <w:t>’</w:t>
      </w:r>
      <w:r>
        <w:t>importe quel Robinson</w:t>
      </w:r>
      <w:r w:rsidR="007573A7">
        <w:t>.</w:t>
      </w:r>
    </w:p>
    <w:p w14:paraId="5F851990" w14:textId="77777777" w:rsidR="007573A7" w:rsidRDefault="00000000">
      <w:r>
        <w:lastRenderedPageBreak/>
        <w:t>Ce soir</w:t>
      </w:r>
      <w:r w:rsidR="007573A7">
        <w:t xml:space="preserve">, </w:t>
      </w:r>
      <w:r>
        <w:t>le grand chef était parfait</w:t>
      </w:r>
      <w:r w:rsidR="007573A7">
        <w:t xml:space="preserve"> ; </w:t>
      </w:r>
      <w:r>
        <w:t>il écrasait son ennemi avec un implacable calme</w:t>
      </w:r>
      <w:r w:rsidR="007573A7">
        <w:t xml:space="preserve">. </w:t>
      </w:r>
      <w:r>
        <w:t>Il était comme un champion qui a</w:t>
      </w:r>
      <w:r>
        <w:t>n</w:t>
      </w:r>
      <w:r>
        <w:t>nonce avec tranquillité à celui qui l</w:t>
      </w:r>
      <w:r w:rsidR="007573A7">
        <w:t>’</w:t>
      </w:r>
      <w:r>
        <w:t>a défié</w:t>
      </w:r>
      <w:r w:rsidR="007573A7">
        <w:t> : « </w:t>
      </w:r>
      <w:r>
        <w:t>Je vous toucherai là et là</w:t>
      </w:r>
      <w:r w:rsidR="007573A7">
        <w:t>… »</w:t>
      </w:r>
      <w:r>
        <w:t xml:space="preserve"> et qui tient parole</w:t>
      </w:r>
      <w:r w:rsidR="007573A7">
        <w:t>.</w:t>
      </w:r>
    </w:p>
    <w:p w14:paraId="7DBB96E1" w14:textId="77777777" w:rsidR="007573A7" w:rsidRDefault="007573A7">
      <w:r>
        <w:t>— </w:t>
      </w:r>
      <w:r w:rsidR="00000000">
        <w:t>Lorsque mon frère était vivant</w:t>
      </w:r>
      <w:r>
        <w:t xml:space="preserve">, </w:t>
      </w:r>
      <w:r w:rsidR="00000000">
        <w:t>reprit Andrew d</w:t>
      </w:r>
      <w:r>
        <w:t>’</w:t>
      </w:r>
      <w:r w:rsidR="00000000">
        <w:t>un ton uni</w:t>
      </w:r>
      <w:r>
        <w:t xml:space="preserve">, </w:t>
      </w:r>
      <w:r w:rsidR="00000000">
        <w:t>je ne pouvais guère intervenir</w:t>
      </w:r>
      <w:r>
        <w:t xml:space="preserve"> ; </w:t>
      </w:r>
      <w:r w:rsidR="00000000">
        <w:t>son médecin m</w:t>
      </w:r>
      <w:r>
        <w:t>’</w:t>
      </w:r>
      <w:r w:rsidR="00000000">
        <w:t>avait prév</w:t>
      </w:r>
      <w:r w:rsidR="00000000">
        <w:t>e</w:t>
      </w:r>
      <w:r w:rsidR="00000000">
        <w:t>nu qu</w:t>
      </w:r>
      <w:r>
        <w:t>’</w:t>
      </w:r>
      <w:r w:rsidR="00000000">
        <w:t>il fallait le ménager</w:t>
      </w:r>
      <w:r>
        <w:t xml:space="preserve">, </w:t>
      </w:r>
      <w:r w:rsidR="00000000">
        <w:t>sinon</w:t>
      </w:r>
      <w:r>
        <w:t xml:space="preserve">, </w:t>
      </w:r>
      <w:r w:rsidR="00000000">
        <w:t>je vous aurais chassé à coups de pied dans le derrière de cette maison et de la ville</w:t>
      </w:r>
      <w:r>
        <w:t xml:space="preserve">. </w:t>
      </w:r>
      <w:r w:rsidR="00000000">
        <w:t>Capitaine</w:t>
      </w:r>
      <w:r>
        <w:t xml:space="preserve">, </w:t>
      </w:r>
      <w:r w:rsidR="00000000">
        <w:t>est-il assez compromis pour qu</w:t>
      </w:r>
      <w:r>
        <w:t>’</w:t>
      </w:r>
      <w:r w:rsidR="00000000">
        <w:t>on l</w:t>
      </w:r>
      <w:r>
        <w:t>’</w:t>
      </w:r>
      <w:r w:rsidR="00000000">
        <w:t>envoie réfléchir à l</w:t>
      </w:r>
      <w:r>
        <w:t>’</w:t>
      </w:r>
      <w:r w:rsidR="00000000">
        <w:t>ombre</w:t>
      </w:r>
      <w:r>
        <w:t> ?</w:t>
      </w:r>
    </w:p>
    <w:p w14:paraId="08B96321" w14:textId="77777777" w:rsidR="007573A7" w:rsidRDefault="007573A7">
      <w:r>
        <w:t>— </w:t>
      </w:r>
      <w:r w:rsidR="00000000">
        <w:t>Bien sûr</w:t>
      </w:r>
      <w:r>
        <w:t xml:space="preserve"> ! </w:t>
      </w:r>
      <w:r w:rsidR="00000000">
        <w:t xml:space="preserve">dit </w:t>
      </w:r>
      <w:proofErr w:type="spellStart"/>
      <w:r w:rsidR="00000000">
        <w:t>Louderback</w:t>
      </w:r>
      <w:proofErr w:type="spellEnd"/>
      <w:r>
        <w:t>.</w:t>
      </w:r>
    </w:p>
    <w:p w14:paraId="2340F7B0" w14:textId="77777777" w:rsidR="007573A7" w:rsidRDefault="00000000">
      <w:r>
        <w:t>Il appela</w:t>
      </w:r>
      <w:r w:rsidR="007573A7">
        <w:t xml:space="preserve">, </w:t>
      </w:r>
      <w:r>
        <w:t>par-dessus son épaule</w:t>
      </w:r>
      <w:r w:rsidR="007573A7">
        <w:t> :</w:t>
      </w:r>
    </w:p>
    <w:p w14:paraId="3806AA6C" w14:textId="77777777" w:rsidR="007573A7" w:rsidRDefault="007573A7">
      <w:r>
        <w:t>— </w:t>
      </w:r>
      <w:r w:rsidR="00000000">
        <w:t>Weber</w:t>
      </w:r>
      <w:r>
        <w:t> !</w:t>
      </w:r>
    </w:p>
    <w:p w14:paraId="02DA87A3" w14:textId="77777777" w:rsidR="007573A7" w:rsidRDefault="00000000">
      <w:r>
        <w:t>Le policier qui était sur la terrasse entra</w:t>
      </w:r>
      <w:r w:rsidR="007573A7">
        <w:t>.</w:t>
      </w:r>
    </w:p>
    <w:p w14:paraId="48D09DE3" w14:textId="77777777" w:rsidR="007573A7" w:rsidRDefault="007573A7">
      <w:r>
        <w:t>— </w:t>
      </w:r>
      <w:r w:rsidR="00000000">
        <w:t>Emmenez cet homme</w:t>
      </w:r>
      <w:r>
        <w:t xml:space="preserve">, </w:t>
      </w:r>
      <w:r w:rsidR="00000000">
        <w:t>dit le capitaine</w:t>
      </w:r>
      <w:r>
        <w:t xml:space="preserve"> ; </w:t>
      </w:r>
      <w:r w:rsidR="00000000">
        <w:t>il est soupçonné de meurtre</w:t>
      </w:r>
      <w:r>
        <w:t>.</w:t>
      </w:r>
    </w:p>
    <w:p w14:paraId="41549DB1" w14:textId="77777777" w:rsidR="007573A7" w:rsidRDefault="00000000">
      <w:proofErr w:type="spellStart"/>
      <w:r>
        <w:t>Hatfield</w:t>
      </w:r>
      <w:proofErr w:type="spellEnd"/>
      <w:r>
        <w:t xml:space="preserve"> ne paraissait pas s</w:t>
      </w:r>
      <w:r w:rsidR="007573A7">
        <w:t>’</w:t>
      </w:r>
      <w:r>
        <w:t>avouer vaincu</w:t>
      </w:r>
      <w:r w:rsidR="007573A7">
        <w:t xml:space="preserve">. </w:t>
      </w:r>
      <w:r>
        <w:t>Il suivit Weber jusqu</w:t>
      </w:r>
      <w:r w:rsidR="007573A7">
        <w:t>’</w:t>
      </w:r>
      <w:r>
        <w:t>à la porte</w:t>
      </w:r>
      <w:r w:rsidR="007573A7">
        <w:t xml:space="preserve">. </w:t>
      </w:r>
      <w:r>
        <w:t>Là</w:t>
      </w:r>
      <w:r w:rsidR="007573A7">
        <w:t xml:space="preserve">, </w:t>
      </w:r>
      <w:r>
        <w:t>il se retourna</w:t>
      </w:r>
      <w:r w:rsidR="007573A7">
        <w:t> :</w:t>
      </w:r>
    </w:p>
    <w:p w14:paraId="361545F8" w14:textId="77777777" w:rsidR="007573A7" w:rsidRDefault="007573A7">
      <w:r>
        <w:t>— </w:t>
      </w:r>
      <w:r w:rsidR="00000000">
        <w:t>Vous regretterez tout cela</w:t>
      </w:r>
      <w:r>
        <w:t xml:space="preserve">, </w:t>
      </w:r>
      <w:r w:rsidR="00000000">
        <w:t>Robinson</w:t>
      </w:r>
      <w:r>
        <w:t xml:space="preserve"> ! </w:t>
      </w:r>
      <w:r w:rsidR="00000000">
        <w:t>dit-il</w:t>
      </w:r>
      <w:r>
        <w:t>.</w:t>
      </w:r>
    </w:p>
    <w:p w14:paraId="0B6CA94A" w14:textId="77777777" w:rsidR="007573A7" w:rsidRDefault="00000000">
      <w:r>
        <w:t>Le policier lui prit le bras et l</w:t>
      </w:r>
      <w:r w:rsidR="007573A7">
        <w:t>’</w:t>
      </w:r>
      <w:r>
        <w:t>entraîna</w:t>
      </w:r>
      <w:r w:rsidR="007573A7">
        <w:t xml:space="preserve">. </w:t>
      </w:r>
      <w:r>
        <w:t>Dans le hall</w:t>
      </w:r>
      <w:r w:rsidR="007573A7">
        <w:t xml:space="preserve">, </w:t>
      </w:r>
      <w:r>
        <w:t>une pendule sonna minuit</w:t>
      </w:r>
      <w:r w:rsidR="007573A7">
        <w:t xml:space="preserve">. </w:t>
      </w:r>
      <w:r>
        <w:t>Par la porte entr</w:t>
      </w:r>
      <w:r w:rsidR="007573A7">
        <w:t>’</w:t>
      </w:r>
      <w:r>
        <w:t>ouverte</w:t>
      </w:r>
      <w:r w:rsidR="007573A7">
        <w:t xml:space="preserve">, </w:t>
      </w:r>
      <w:r>
        <w:t>j</w:t>
      </w:r>
      <w:r w:rsidR="007573A7">
        <w:t>’</w:t>
      </w:r>
      <w:r>
        <w:t>aperçus Ellen et je me hâtai de la rejoindre</w:t>
      </w:r>
      <w:r w:rsidR="007573A7">
        <w:t xml:space="preserve">. </w:t>
      </w:r>
      <w:r>
        <w:t>Elle portait une robe de chambre rayée</w:t>
      </w:r>
      <w:r w:rsidR="007573A7">
        <w:t xml:space="preserve">, </w:t>
      </w:r>
      <w:r>
        <w:t>sur un pyjama</w:t>
      </w:r>
      <w:r w:rsidR="007573A7">
        <w:t xml:space="preserve">. </w:t>
      </w:r>
      <w:r>
        <w:t>Dans ses pantoufles sans talons</w:t>
      </w:r>
      <w:r w:rsidR="007573A7">
        <w:t xml:space="preserve">, </w:t>
      </w:r>
      <w:r>
        <w:t>elle p</w:t>
      </w:r>
      <w:r>
        <w:t>a</w:t>
      </w:r>
      <w:r>
        <w:t>raissait beaucoup plus petite</w:t>
      </w:r>
      <w:r w:rsidR="007573A7">
        <w:t>.</w:t>
      </w:r>
    </w:p>
    <w:p w14:paraId="422715B9" w14:textId="77777777" w:rsidR="007573A7" w:rsidRDefault="007573A7">
      <w:r>
        <w:t>— </w:t>
      </w:r>
      <w:r w:rsidR="00000000">
        <w:t>Est-ce lui</w:t>
      </w:r>
      <w:r>
        <w:t xml:space="preserve"> ? </w:t>
      </w:r>
      <w:r w:rsidR="00000000">
        <w:t>me demanda-t-elle</w:t>
      </w:r>
      <w:r>
        <w:t>.</w:t>
      </w:r>
    </w:p>
    <w:p w14:paraId="76AE8C6E" w14:textId="77777777" w:rsidR="007573A7" w:rsidRDefault="007573A7">
      <w:r>
        <w:t>— </w:t>
      </w:r>
      <w:r w:rsidR="00000000">
        <w:t>Non</w:t>
      </w:r>
      <w:r>
        <w:t>.</w:t>
      </w:r>
    </w:p>
    <w:p w14:paraId="55E3D1A4" w14:textId="77777777" w:rsidR="007573A7" w:rsidRDefault="007573A7">
      <w:r>
        <w:lastRenderedPageBreak/>
        <w:t>— </w:t>
      </w:r>
      <w:r w:rsidR="00000000">
        <w:t>Pourquoi l</w:t>
      </w:r>
      <w:r>
        <w:t>’</w:t>
      </w:r>
      <w:r w:rsidR="00000000">
        <w:t>emmène-t-on</w:t>
      </w:r>
      <w:r>
        <w:t xml:space="preserve">, </w:t>
      </w:r>
      <w:r w:rsidR="00000000">
        <w:t>alors</w:t>
      </w:r>
      <w:r>
        <w:t> ?</w:t>
      </w:r>
    </w:p>
    <w:p w14:paraId="183A5396" w14:textId="77777777" w:rsidR="007573A7" w:rsidRDefault="007573A7">
      <w:r>
        <w:t>— </w:t>
      </w:r>
      <w:r w:rsidR="00000000">
        <w:t>On le soupçonne vaguement</w:t>
      </w:r>
      <w:r>
        <w:t xml:space="preserve">, </w:t>
      </w:r>
      <w:r w:rsidR="00000000">
        <w:t>dis-je</w:t>
      </w:r>
      <w:r>
        <w:t xml:space="preserve">, </w:t>
      </w:r>
      <w:r w:rsidR="00000000">
        <w:t>haussant les épaules</w:t>
      </w:r>
      <w:r>
        <w:t xml:space="preserve">. </w:t>
      </w:r>
      <w:r w:rsidR="00000000">
        <w:t>Puis-je user de votre appareil téléphonique</w:t>
      </w:r>
      <w:r>
        <w:t> ?</w:t>
      </w:r>
    </w:p>
    <w:p w14:paraId="33320ED3" w14:textId="77777777" w:rsidR="007573A7" w:rsidRDefault="00000000">
      <w:r>
        <w:t>Elle me montra du geste la cabine</w:t>
      </w:r>
      <w:r w:rsidR="007573A7">
        <w:t xml:space="preserve">, </w:t>
      </w:r>
      <w:r>
        <w:t>sous l</w:t>
      </w:r>
      <w:r w:rsidR="007573A7">
        <w:t>’</w:t>
      </w:r>
      <w:r>
        <w:t>escalier</w:t>
      </w:r>
      <w:r w:rsidR="007573A7">
        <w:t>.</w:t>
      </w:r>
    </w:p>
    <w:p w14:paraId="2C3EAF02" w14:textId="77777777" w:rsidR="007573A7" w:rsidRDefault="00000000">
      <w:r>
        <w:t>J</w:t>
      </w:r>
      <w:r w:rsidR="007573A7">
        <w:t>’</w:t>
      </w:r>
      <w:r>
        <w:t xml:space="preserve">appelai </w:t>
      </w:r>
      <w:r>
        <w:rPr>
          <w:i/>
          <w:iCs/>
        </w:rPr>
        <w:t>La Gazette</w:t>
      </w:r>
      <w:r w:rsidR="007573A7">
        <w:rPr>
          <w:i/>
          <w:iCs/>
        </w:rPr>
        <w:t xml:space="preserve">. </w:t>
      </w:r>
      <w:r>
        <w:t>Mitchell écrivait son article sur la mort du juge</w:t>
      </w:r>
      <w:r w:rsidR="007573A7">
        <w:t>.</w:t>
      </w:r>
    </w:p>
    <w:p w14:paraId="75B5FB57" w14:textId="77777777" w:rsidR="007573A7" w:rsidRDefault="00000000">
      <w:r>
        <w:t>Lorsque je rejoignis Ellen dans le hall</w:t>
      </w:r>
      <w:r w:rsidR="007573A7">
        <w:t xml:space="preserve">, </w:t>
      </w:r>
      <w:r>
        <w:t>la porte de la bibli</w:t>
      </w:r>
      <w:r>
        <w:t>o</w:t>
      </w:r>
      <w:r>
        <w:t>thèque était fermée</w:t>
      </w:r>
      <w:r w:rsidR="007573A7">
        <w:t>.</w:t>
      </w:r>
    </w:p>
    <w:p w14:paraId="59C10A9F" w14:textId="77777777" w:rsidR="007573A7" w:rsidRDefault="007573A7">
      <w:r>
        <w:t>— </w:t>
      </w:r>
      <w:r w:rsidR="00000000">
        <w:t>Jerry</w:t>
      </w:r>
      <w:r>
        <w:t xml:space="preserve">, </w:t>
      </w:r>
      <w:r w:rsidR="00000000">
        <w:t>dit la jeune fille</w:t>
      </w:r>
      <w:r>
        <w:t xml:space="preserve">, </w:t>
      </w:r>
      <w:r w:rsidR="00000000">
        <w:t>donnez-moi quelques détails</w:t>
      </w:r>
      <w:r>
        <w:t xml:space="preserve"> : </w:t>
      </w:r>
      <w:r w:rsidR="00000000">
        <w:t>je sais seulement que mon père a été assassiné</w:t>
      </w:r>
      <w:r>
        <w:t xml:space="preserve">. </w:t>
      </w:r>
      <w:r w:rsidR="00000000">
        <w:t>Comment a-t-il été tué</w:t>
      </w:r>
      <w:r>
        <w:t> ?</w:t>
      </w:r>
    </w:p>
    <w:p w14:paraId="5D006E24" w14:textId="77777777" w:rsidR="007573A7" w:rsidRDefault="007573A7">
      <w:r>
        <w:t>— </w:t>
      </w:r>
      <w:r w:rsidR="00000000">
        <w:t>Il a été frappé à plusieurs reprises avec une lame aiguë</w:t>
      </w:r>
      <w:r>
        <w:t xml:space="preserve">. </w:t>
      </w:r>
      <w:r w:rsidR="00000000">
        <w:t>Le docteur Reynolds pense que le meurtrier était armé d</w:t>
      </w:r>
      <w:r>
        <w:t>’</w:t>
      </w:r>
      <w:r w:rsidR="00000000">
        <w:t>un bi</w:t>
      </w:r>
      <w:r w:rsidR="00000000">
        <w:t>s</w:t>
      </w:r>
      <w:r w:rsidR="00000000">
        <w:t>touri</w:t>
      </w:r>
      <w:r>
        <w:t>.</w:t>
      </w:r>
    </w:p>
    <w:p w14:paraId="10377A09" w14:textId="77777777" w:rsidR="007573A7" w:rsidRDefault="00000000">
      <w:r>
        <w:t>Elle répéta lentement</w:t>
      </w:r>
      <w:r w:rsidR="007573A7">
        <w:t> : « </w:t>
      </w:r>
      <w:r>
        <w:t>Un bistouri</w:t>
      </w:r>
      <w:r w:rsidR="007573A7">
        <w:t>. »</w:t>
      </w:r>
      <w:r>
        <w:t xml:space="preserve"> Son regard était devenu vague</w:t>
      </w:r>
      <w:r w:rsidR="007573A7">
        <w:t xml:space="preserve">, </w:t>
      </w:r>
      <w:r>
        <w:t>comme si elle contemplait quelque chose</w:t>
      </w:r>
      <w:r w:rsidR="007573A7">
        <w:t xml:space="preserve">, </w:t>
      </w:r>
      <w:r>
        <w:t>très loin</w:t>
      </w:r>
      <w:r w:rsidR="007573A7">
        <w:t xml:space="preserve">. </w:t>
      </w:r>
      <w:r>
        <w:t>Elle mordait sa lèvre inférieure</w:t>
      </w:r>
      <w:r w:rsidR="007573A7">
        <w:t>.</w:t>
      </w:r>
    </w:p>
    <w:p w14:paraId="3CD1C9DE" w14:textId="77777777" w:rsidR="007573A7" w:rsidRDefault="007573A7">
      <w:r>
        <w:t>— </w:t>
      </w:r>
      <w:r w:rsidR="00000000">
        <w:t>Ne vous laissez pas impressionner par les détails</w:t>
      </w:r>
      <w:r>
        <w:t xml:space="preserve">, </w:t>
      </w:r>
      <w:r w:rsidR="00000000">
        <w:t>dis-je</w:t>
      </w:r>
      <w:r>
        <w:t xml:space="preserve">, </w:t>
      </w:r>
      <w:r w:rsidR="00000000">
        <w:t>lui tapotant l</w:t>
      </w:r>
      <w:r>
        <w:t>’</w:t>
      </w:r>
      <w:r w:rsidR="00000000">
        <w:t>épaule</w:t>
      </w:r>
      <w:r>
        <w:t xml:space="preserve">. </w:t>
      </w:r>
      <w:r w:rsidR="00000000">
        <w:t xml:space="preserve">Montez dans votre chambre et </w:t>
      </w:r>
      <w:proofErr w:type="spellStart"/>
      <w:r w:rsidR="00000000">
        <w:t>allez vous</w:t>
      </w:r>
      <w:proofErr w:type="spellEnd"/>
      <w:r w:rsidR="00000000">
        <w:t xml:space="preserve"> reposer</w:t>
      </w:r>
      <w:r>
        <w:t>.</w:t>
      </w:r>
    </w:p>
    <w:p w14:paraId="6C9E4203" w14:textId="77777777" w:rsidR="007573A7" w:rsidRDefault="007573A7">
      <w:r>
        <w:t>— </w:t>
      </w:r>
      <w:r w:rsidR="00000000">
        <w:t>Je veux tout savoir</w:t>
      </w:r>
      <w:r>
        <w:t xml:space="preserve">, </w:t>
      </w:r>
      <w:r w:rsidR="00000000">
        <w:t>s</w:t>
      </w:r>
      <w:r>
        <w:t>’</w:t>
      </w:r>
      <w:r w:rsidR="00000000">
        <w:t>écria-t-elle</w:t>
      </w:r>
      <w:r>
        <w:t xml:space="preserve"> ; </w:t>
      </w:r>
      <w:r w:rsidR="00000000">
        <w:t>le plus infime détail peut être très important</w:t>
      </w:r>
      <w:r>
        <w:t>.</w:t>
      </w:r>
    </w:p>
    <w:p w14:paraId="46D5985C" w14:textId="77777777" w:rsidR="007573A7" w:rsidRDefault="007573A7">
      <w:r>
        <w:t>— </w:t>
      </w:r>
      <w:r w:rsidR="00000000">
        <w:t>Laissez faire les policiers</w:t>
      </w:r>
      <w:r>
        <w:t xml:space="preserve"> ; </w:t>
      </w:r>
      <w:r w:rsidR="00000000">
        <w:t>c</w:t>
      </w:r>
      <w:r>
        <w:t>’</w:t>
      </w:r>
      <w:r w:rsidR="00000000">
        <w:t>est leur métier</w:t>
      </w:r>
      <w:r>
        <w:t>.</w:t>
      </w:r>
    </w:p>
    <w:p w14:paraId="20DF3420" w14:textId="77777777" w:rsidR="007573A7" w:rsidRDefault="007573A7">
      <w:r>
        <w:t>— </w:t>
      </w:r>
      <w:r w:rsidR="00000000">
        <w:t>Non</w:t>
      </w:r>
      <w:r>
        <w:t xml:space="preserve">, </w:t>
      </w:r>
      <w:r w:rsidR="00000000">
        <w:t>répondit-elle</w:t>
      </w:r>
      <w:r>
        <w:t xml:space="preserve">, </w:t>
      </w:r>
      <w:r w:rsidR="00000000">
        <w:t>secouant énergiquement la tête</w:t>
      </w:r>
      <w:r>
        <w:t xml:space="preserve">. </w:t>
      </w:r>
      <w:r w:rsidR="00000000">
        <w:t>Non</w:t>
      </w:r>
      <w:r>
        <w:t xml:space="preserve">, </w:t>
      </w:r>
      <w:r w:rsidR="00000000">
        <w:t>celui qui a tué mon père doit être arrêté et puni</w:t>
      </w:r>
      <w:r>
        <w:t>.</w:t>
      </w:r>
    </w:p>
    <w:p w14:paraId="6DC44FCC" w14:textId="77777777" w:rsidR="007573A7" w:rsidRDefault="007573A7">
      <w:r>
        <w:t>— </w:t>
      </w:r>
      <w:r w:rsidR="00000000">
        <w:t>La police l</w:t>
      </w:r>
      <w:r>
        <w:t>’</w:t>
      </w:r>
      <w:r w:rsidR="00000000">
        <w:t>arrêtera</w:t>
      </w:r>
      <w:r>
        <w:t xml:space="preserve"> ; </w:t>
      </w:r>
      <w:r w:rsidR="00000000">
        <w:t>elle sait toujours</w:t>
      </w:r>
      <w:r>
        <w:t>…</w:t>
      </w:r>
    </w:p>
    <w:p w14:paraId="7C846878" w14:textId="77777777" w:rsidR="007573A7" w:rsidRDefault="007573A7">
      <w:r>
        <w:lastRenderedPageBreak/>
        <w:t>— </w:t>
      </w:r>
      <w:r w:rsidR="00000000">
        <w:t>Pas toujours</w:t>
      </w:r>
      <w:r>
        <w:t xml:space="preserve">. </w:t>
      </w:r>
      <w:r w:rsidR="00000000">
        <w:t>Vous ne savez pas ce qu</w:t>
      </w:r>
      <w:r>
        <w:t>’</w:t>
      </w:r>
      <w:r w:rsidR="00000000">
        <w:t>il peut y avoir de</w:t>
      </w:r>
      <w:r w:rsidR="00000000">
        <w:t>r</w:t>
      </w:r>
      <w:r w:rsidR="00000000">
        <w:t>rière tout ceci</w:t>
      </w:r>
      <w:r>
        <w:t>.</w:t>
      </w:r>
    </w:p>
    <w:p w14:paraId="2A6C6671" w14:textId="77777777" w:rsidR="007573A7" w:rsidRDefault="00000000">
      <w:r>
        <w:t>Je la regardai attentivement</w:t>
      </w:r>
      <w:r w:rsidR="007573A7">
        <w:t xml:space="preserve">. </w:t>
      </w:r>
      <w:r>
        <w:t>Elle était atrocement pâle</w:t>
      </w:r>
      <w:r w:rsidR="007573A7">
        <w:t xml:space="preserve">, </w:t>
      </w:r>
      <w:r>
        <w:t>les traits tirés</w:t>
      </w:r>
      <w:r w:rsidR="007573A7">
        <w:t xml:space="preserve">. </w:t>
      </w:r>
      <w:r>
        <w:t>Ma main était restée sur son épaule</w:t>
      </w:r>
      <w:r w:rsidR="007573A7">
        <w:t xml:space="preserve"> : </w:t>
      </w:r>
      <w:r>
        <w:t xml:space="preserve">je </w:t>
      </w:r>
      <w:proofErr w:type="spellStart"/>
      <w:r>
        <w:t>serrai</w:t>
      </w:r>
      <w:proofErr w:type="spellEnd"/>
      <w:r>
        <w:t xml:space="preserve"> les doigts</w:t>
      </w:r>
      <w:r w:rsidR="007573A7">
        <w:t>.</w:t>
      </w:r>
    </w:p>
    <w:p w14:paraId="509C4031" w14:textId="77777777" w:rsidR="007573A7" w:rsidRDefault="007573A7">
      <w:r>
        <w:t>— </w:t>
      </w:r>
      <w:r w:rsidR="00000000">
        <w:t>Si vous savez quelque chose</w:t>
      </w:r>
      <w:r>
        <w:t xml:space="preserve">, </w:t>
      </w:r>
      <w:r w:rsidR="00000000">
        <w:t>dis-je</w:t>
      </w:r>
      <w:r>
        <w:t xml:space="preserve">, </w:t>
      </w:r>
      <w:r w:rsidR="00000000">
        <w:t xml:space="preserve">il faut le dire à </w:t>
      </w:r>
      <w:proofErr w:type="spellStart"/>
      <w:r w:rsidR="00000000">
        <w:t>Lo</w:t>
      </w:r>
      <w:r w:rsidR="00000000">
        <w:t>u</w:t>
      </w:r>
      <w:r w:rsidR="00000000">
        <w:t>derback</w:t>
      </w:r>
      <w:proofErr w:type="spellEnd"/>
      <w:r>
        <w:t>.</w:t>
      </w:r>
    </w:p>
    <w:p w14:paraId="550BC521" w14:textId="77777777" w:rsidR="007573A7" w:rsidRDefault="007573A7">
      <w:r>
        <w:t>— </w:t>
      </w:r>
      <w:r w:rsidR="00000000">
        <w:t>Pas si fort</w:t>
      </w:r>
      <w:r>
        <w:t xml:space="preserve">, </w:t>
      </w:r>
      <w:r w:rsidR="00000000">
        <w:t>murmura-t-elle</w:t>
      </w:r>
      <w:r>
        <w:t xml:space="preserve"> ; </w:t>
      </w:r>
      <w:r w:rsidR="00000000">
        <w:t>venez</w:t>
      </w:r>
      <w:r>
        <w:t>.</w:t>
      </w:r>
    </w:p>
    <w:p w14:paraId="0A50D634" w14:textId="77777777" w:rsidR="007573A7" w:rsidRDefault="00000000">
      <w:r>
        <w:t>Elle me conduisit dans la cuisine</w:t>
      </w:r>
      <w:r w:rsidR="007573A7">
        <w:t xml:space="preserve">, </w:t>
      </w:r>
      <w:r>
        <w:t>laissant la porte ouverte</w:t>
      </w:r>
      <w:r w:rsidR="007573A7">
        <w:t xml:space="preserve">. </w:t>
      </w:r>
      <w:r>
        <w:t>Nous pouvions voir le hall et la porte de la bibliothèque</w:t>
      </w:r>
      <w:r w:rsidR="007573A7">
        <w:t xml:space="preserve">. </w:t>
      </w:r>
      <w:r>
        <w:t>Assis sur la table</w:t>
      </w:r>
      <w:r w:rsidR="007573A7">
        <w:t xml:space="preserve">, </w:t>
      </w:r>
      <w:r>
        <w:t>j</w:t>
      </w:r>
      <w:r w:rsidR="007573A7">
        <w:t>’</w:t>
      </w:r>
      <w:r>
        <w:t>allumai une cigarette</w:t>
      </w:r>
      <w:r w:rsidR="007573A7">
        <w:t xml:space="preserve">, </w:t>
      </w:r>
      <w:r>
        <w:t>pour calmer mes nerfs</w:t>
      </w:r>
      <w:r w:rsidR="007573A7">
        <w:t xml:space="preserve"> : </w:t>
      </w:r>
      <w:r>
        <w:t>la conduite d</w:t>
      </w:r>
      <w:r w:rsidR="007573A7">
        <w:t>’</w:t>
      </w:r>
      <w:r>
        <w:t>Ellen m</w:t>
      </w:r>
      <w:r w:rsidR="007573A7">
        <w:t>’</w:t>
      </w:r>
      <w:r>
        <w:t>inquiétait</w:t>
      </w:r>
      <w:r w:rsidR="007573A7">
        <w:t>.</w:t>
      </w:r>
    </w:p>
    <w:p w14:paraId="6DEA717D" w14:textId="77777777" w:rsidR="007573A7" w:rsidRDefault="007573A7">
      <w:r>
        <w:t>— </w:t>
      </w:r>
      <w:r w:rsidR="00000000">
        <w:t>Qu</w:t>
      </w:r>
      <w:r>
        <w:t>’</w:t>
      </w:r>
      <w:r w:rsidR="00000000">
        <w:t>avez-vous</w:t>
      </w:r>
      <w:r>
        <w:t xml:space="preserve"> ? </w:t>
      </w:r>
      <w:r w:rsidR="00000000">
        <w:t>demandais-je</w:t>
      </w:r>
      <w:r>
        <w:t>.</w:t>
      </w:r>
    </w:p>
    <w:p w14:paraId="5D3D7D29" w14:textId="77777777" w:rsidR="007573A7" w:rsidRDefault="007573A7">
      <w:r>
        <w:t>— </w:t>
      </w:r>
      <w:r w:rsidR="00000000">
        <w:t>J</w:t>
      </w:r>
      <w:r>
        <w:t>’</w:t>
      </w:r>
      <w:r w:rsidR="00000000">
        <w:t>en ai assez</w:t>
      </w:r>
      <w:r>
        <w:t xml:space="preserve">, </w:t>
      </w:r>
      <w:r w:rsidR="00000000">
        <w:t>Jerry</w:t>
      </w:r>
      <w:r>
        <w:t xml:space="preserve">, </w:t>
      </w:r>
      <w:r w:rsidR="00000000">
        <w:t>dit-elle</w:t>
      </w:r>
      <w:r>
        <w:t>.</w:t>
      </w:r>
    </w:p>
    <w:p w14:paraId="2141FE3D" w14:textId="77777777" w:rsidR="007573A7" w:rsidRDefault="00000000">
      <w:r>
        <w:t>Ses yeux</w:t>
      </w:r>
      <w:r w:rsidR="007573A7">
        <w:t xml:space="preserve">, </w:t>
      </w:r>
      <w:r>
        <w:t>son visage</w:t>
      </w:r>
      <w:r w:rsidR="007573A7">
        <w:t xml:space="preserve">, </w:t>
      </w:r>
      <w:r>
        <w:t>sa voix avaient brusquement changé</w:t>
      </w:r>
      <w:r w:rsidR="007573A7">
        <w:t>.</w:t>
      </w:r>
    </w:p>
    <w:p w14:paraId="07BF231B" w14:textId="77777777" w:rsidR="007573A7" w:rsidRDefault="007573A7">
      <w:r>
        <w:t>— </w:t>
      </w:r>
      <w:r w:rsidR="00000000">
        <w:t>Je veux que vous m</w:t>
      </w:r>
      <w:r>
        <w:t>’</w:t>
      </w:r>
      <w:r w:rsidR="00000000">
        <w:t>aidiez</w:t>
      </w:r>
      <w:r>
        <w:t xml:space="preserve">, </w:t>
      </w:r>
      <w:r w:rsidR="00000000">
        <w:t>poursuivit-elle</w:t>
      </w:r>
      <w:r>
        <w:t xml:space="preserve"> ; </w:t>
      </w:r>
      <w:r w:rsidR="00000000">
        <w:t>je ne puis rien dire maintenant</w:t>
      </w:r>
      <w:r>
        <w:t xml:space="preserve">, </w:t>
      </w:r>
      <w:r w:rsidR="00000000">
        <w:t>je vous verrai demain</w:t>
      </w:r>
      <w:r>
        <w:t>.</w:t>
      </w:r>
    </w:p>
    <w:p w14:paraId="3B879F28" w14:textId="77777777" w:rsidR="007573A7" w:rsidRDefault="007573A7">
      <w:r>
        <w:t>— </w:t>
      </w:r>
      <w:r w:rsidR="00000000">
        <w:t>Où</w:t>
      </w:r>
      <w:r>
        <w:t> ?</w:t>
      </w:r>
    </w:p>
    <w:p w14:paraId="3CA014A6" w14:textId="77777777" w:rsidR="007573A7" w:rsidRDefault="007573A7">
      <w:r>
        <w:t>— </w:t>
      </w:r>
      <w:r w:rsidR="00000000">
        <w:t>À deux heures</w:t>
      </w:r>
      <w:r>
        <w:t xml:space="preserve">, </w:t>
      </w:r>
      <w:r w:rsidR="00000000">
        <w:t>je passerai</w:t>
      </w:r>
      <w:r>
        <w:t xml:space="preserve">, </w:t>
      </w:r>
      <w:r w:rsidR="00000000">
        <w:t>en voiture</w:t>
      </w:r>
      <w:r>
        <w:t xml:space="preserve">, </w:t>
      </w:r>
      <w:r w:rsidR="00000000">
        <w:t>au coin d</w:t>
      </w:r>
      <w:r>
        <w:t>’</w:t>
      </w:r>
      <w:r w:rsidR="00000000">
        <w:t>Union Street</w:t>
      </w:r>
      <w:r>
        <w:t xml:space="preserve">. </w:t>
      </w:r>
      <w:r w:rsidR="00000000">
        <w:t>Vous monterez</w:t>
      </w:r>
      <w:r>
        <w:t xml:space="preserve"> ; </w:t>
      </w:r>
      <w:r w:rsidR="00000000">
        <w:t>nous irons faire un tour</w:t>
      </w:r>
      <w:r>
        <w:t>.</w:t>
      </w:r>
    </w:p>
    <w:p w14:paraId="454129D7" w14:textId="77777777" w:rsidR="007573A7" w:rsidRDefault="00000000">
      <w:r>
        <w:t>Nous regagnâmes le hall</w:t>
      </w:r>
      <w:r w:rsidR="007573A7">
        <w:t xml:space="preserve">. </w:t>
      </w:r>
      <w:r>
        <w:t>Ellen monta dans sa chambre</w:t>
      </w:r>
      <w:r w:rsidR="007573A7">
        <w:t xml:space="preserve">. </w:t>
      </w:r>
      <w:r>
        <w:t>Je demeurai seul pendant quelques minutes</w:t>
      </w:r>
      <w:r w:rsidR="007573A7">
        <w:t xml:space="preserve">, </w:t>
      </w:r>
      <w:r>
        <w:t xml:space="preserve">puis </w:t>
      </w:r>
      <w:proofErr w:type="spellStart"/>
      <w:r>
        <w:t>Louderback</w:t>
      </w:r>
      <w:proofErr w:type="spellEnd"/>
      <w:r w:rsidR="007573A7">
        <w:t xml:space="preserve">, </w:t>
      </w:r>
      <w:r>
        <w:t xml:space="preserve">Andrew et </w:t>
      </w:r>
      <w:proofErr w:type="spellStart"/>
      <w:r>
        <w:t>Preen</w:t>
      </w:r>
      <w:proofErr w:type="spellEnd"/>
      <w:r>
        <w:t xml:space="preserve"> vinrent me rejoindre</w:t>
      </w:r>
      <w:r w:rsidR="007573A7">
        <w:t>.</w:t>
      </w:r>
    </w:p>
    <w:p w14:paraId="3B11CFC8" w14:textId="77777777" w:rsidR="007573A7" w:rsidRDefault="007573A7">
      <w:r>
        <w:t>— </w:t>
      </w:r>
      <w:r w:rsidR="00000000">
        <w:t>Où est Ellen</w:t>
      </w:r>
      <w:r>
        <w:t xml:space="preserve"> ? </w:t>
      </w:r>
      <w:r w:rsidR="00000000">
        <w:t>demanda Andrew</w:t>
      </w:r>
      <w:r>
        <w:t>.</w:t>
      </w:r>
    </w:p>
    <w:p w14:paraId="493ED220" w14:textId="77777777" w:rsidR="007573A7" w:rsidRDefault="007573A7">
      <w:r>
        <w:t>— </w:t>
      </w:r>
      <w:r w:rsidR="00000000">
        <w:t>Elle est allée se coucher</w:t>
      </w:r>
      <w:r>
        <w:t>.</w:t>
      </w:r>
    </w:p>
    <w:p w14:paraId="1E575171" w14:textId="77777777" w:rsidR="007573A7" w:rsidRDefault="007573A7">
      <w:r>
        <w:lastRenderedPageBreak/>
        <w:t>— </w:t>
      </w:r>
      <w:r w:rsidR="00000000">
        <w:t>Comment va-t-elle</w:t>
      </w:r>
      <w:r>
        <w:t> ?</w:t>
      </w:r>
    </w:p>
    <w:p w14:paraId="1665DC06" w14:textId="77777777" w:rsidR="007573A7" w:rsidRDefault="007573A7">
      <w:r>
        <w:t>— </w:t>
      </w:r>
      <w:r w:rsidR="00000000">
        <w:t>Bien</w:t>
      </w:r>
      <w:r>
        <w:t>.</w:t>
      </w:r>
    </w:p>
    <w:p w14:paraId="63267933" w14:textId="77777777" w:rsidR="007573A7" w:rsidRDefault="00000000">
      <w:r>
        <w:t>Il marcha vers l</w:t>
      </w:r>
      <w:r w:rsidR="007573A7">
        <w:t>’</w:t>
      </w:r>
      <w:r>
        <w:t>escalier</w:t>
      </w:r>
      <w:r w:rsidR="007573A7">
        <w:t xml:space="preserve">, </w:t>
      </w:r>
      <w:r>
        <w:t>hésita une fraction de seconde</w:t>
      </w:r>
      <w:r w:rsidR="007573A7">
        <w:t xml:space="preserve">, </w:t>
      </w:r>
      <w:r>
        <w:t>puis alla prendre son chapeau</w:t>
      </w:r>
      <w:r w:rsidR="007573A7">
        <w:t xml:space="preserve">, </w:t>
      </w:r>
      <w:r>
        <w:t>sur une chaise</w:t>
      </w:r>
      <w:r w:rsidR="007573A7">
        <w:t>.</w:t>
      </w:r>
    </w:p>
    <w:p w14:paraId="057F9B2B" w14:textId="77777777" w:rsidR="007573A7" w:rsidRDefault="007573A7">
      <w:r>
        <w:t>— </w:t>
      </w:r>
      <w:r w:rsidR="00000000">
        <w:t>Faites garder la maison</w:t>
      </w:r>
      <w:r>
        <w:t xml:space="preserve">, </w:t>
      </w:r>
      <w:r w:rsidR="00000000">
        <w:t xml:space="preserve">dit-il à </w:t>
      </w:r>
      <w:proofErr w:type="spellStart"/>
      <w:r w:rsidR="00000000">
        <w:t>Louderback</w:t>
      </w:r>
      <w:proofErr w:type="spellEnd"/>
      <w:r>
        <w:t>.</w:t>
      </w:r>
    </w:p>
    <w:p w14:paraId="722E8B41" w14:textId="77777777" w:rsidR="007573A7" w:rsidRDefault="00000000">
      <w:r>
        <w:t xml:space="preserve">Nous sortîmes sur le perron tandis que </w:t>
      </w:r>
      <w:proofErr w:type="spellStart"/>
      <w:r>
        <w:t>Preen</w:t>
      </w:r>
      <w:proofErr w:type="spellEnd"/>
      <w:r>
        <w:t xml:space="preserve"> allait tél</w:t>
      </w:r>
      <w:r>
        <w:t>é</w:t>
      </w:r>
      <w:r>
        <w:t>phoner</w:t>
      </w:r>
      <w:r w:rsidR="007573A7">
        <w:t xml:space="preserve">. </w:t>
      </w:r>
      <w:r>
        <w:t>Andrew réveilla son chauffeur et s</w:t>
      </w:r>
      <w:r w:rsidR="007573A7">
        <w:t>’</w:t>
      </w:r>
      <w:r>
        <w:t>en fut</w:t>
      </w:r>
      <w:r w:rsidR="007573A7">
        <w:t xml:space="preserve">. </w:t>
      </w:r>
      <w:r>
        <w:t>J</w:t>
      </w:r>
      <w:r w:rsidR="007573A7">
        <w:t>’</w:t>
      </w:r>
      <w:r>
        <w:t>allai m</w:t>
      </w:r>
      <w:r w:rsidR="007573A7">
        <w:t>’</w:t>
      </w:r>
      <w:r>
        <w:t xml:space="preserve">asseoir près de </w:t>
      </w:r>
      <w:proofErr w:type="spellStart"/>
      <w:r>
        <w:t>Louderback</w:t>
      </w:r>
      <w:proofErr w:type="spellEnd"/>
      <w:r w:rsidR="007573A7">
        <w:t>.</w:t>
      </w:r>
    </w:p>
    <w:p w14:paraId="08CF84E3" w14:textId="77777777" w:rsidR="007573A7" w:rsidRDefault="007573A7">
      <w:r>
        <w:t>— </w:t>
      </w:r>
      <w:r w:rsidR="00000000">
        <w:t>Je suis éreinté</w:t>
      </w:r>
      <w:r>
        <w:t xml:space="preserve">, </w:t>
      </w:r>
      <w:r w:rsidR="00000000">
        <w:t>soupira le policier</w:t>
      </w:r>
      <w:r>
        <w:t xml:space="preserve">. </w:t>
      </w:r>
      <w:r w:rsidR="00000000">
        <w:t>Je voulais me coucher tôt et il est plus de minuit</w:t>
      </w:r>
      <w:r>
        <w:t>.</w:t>
      </w:r>
    </w:p>
    <w:p w14:paraId="047F9C32" w14:textId="77777777" w:rsidR="007573A7" w:rsidRDefault="007573A7">
      <w:r>
        <w:t>— </w:t>
      </w:r>
      <w:r w:rsidR="00000000">
        <w:t>Minuit dix</w:t>
      </w:r>
      <w:r>
        <w:t>.</w:t>
      </w:r>
    </w:p>
    <w:p w14:paraId="10C30969" w14:textId="77777777" w:rsidR="007573A7" w:rsidRDefault="007573A7">
      <w:r>
        <w:t>— </w:t>
      </w:r>
      <w:r w:rsidR="00000000">
        <w:t>Quelle histoire</w:t>
      </w:r>
      <w:r>
        <w:t xml:space="preserve"> ! </w:t>
      </w:r>
      <w:r w:rsidR="00000000">
        <w:t xml:space="preserve">Que pensez-vous de </w:t>
      </w:r>
      <w:proofErr w:type="spellStart"/>
      <w:r w:rsidR="00000000">
        <w:t>Hatfield</w:t>
      </w:r>
      <w:proofErr w:type="spellEnd"/>
      <w:r>
        <w:t> ?</w:t>
      </w:r>
    </w:p>
    <w:p w14:paraId="0DDEE53A" w14:textId="77777777" w:rsidR="007573A7" w:rsidRDefault="007573A7">
      <w:r>
        <w:t>— </w:t>
      </w:r>
      <w:r w:rsidR="00000000">
        <w:t>Je vous l</w:t>
      </w:r>
      <w:r>
        <w:t>’</w:t>
      </w:r>
      <w:r w:rsidR="00000000">
        <w:t>ai déjà dit</w:t>
      </w:r>
      <w:r>
        <w:t>.</w:t>
      </w:r>
    </w:p>
    <w:p w14:paraId="6C4DB37A" w14:textId="77777777" w:rsidR="007573A7" w:rsidRDefault="007573A7">
      <w:r>
        <w:t>— </w:t>
      </w:r>
      <w:r w:rsidR="00000000">
        <w:t>Pensez-vous qu</w:t>
      </w:r>
      <w:r>
        <w:t>’</w:t>
      </w:r>
      <w:r w:rsidR="00000000">
        <w:t>il soit coupable</w:t>
      </w:r>
      <w:r>
        <w:t> ?</w:t>
      </w:r>
    </w:p>
    <w:p w14:paraId="0CEF1E16" w14:textId="77777777" w:rsidR="007573A7" w:rsidRDefault="007573A7">
      <w:r>
        <w:t>— </w:t>
      </w:r>
      <w:r w:rsidR="00000000">
        <w:t>Je n</w:t>
      </w:r>
      <w:r>
        <w:t>’</w:t>
      </w:r>
      <w:r w:rsidR="00000000">
        <w:t>en sais rien</w:t>
      </w:r>
      <w:r>
        <w:t>.</w:t>
      </w:r>
    </w:p>
    <w:p w14:paraId="62E67BAD" w14:textId="77777777" w:rsidR="007573A7" w:rsidRDefault="00000000">
      <w:r>
        <w:t>Il regarda fixement le globe laiteux qui nous éclairait</w:t>
      </w:r>
      <w:r w:rsidR="007573A7">
        <w:t xml:space="preserve">. </w:t>
      </w:r>
      <w:r>
        <w:t>Des insectes nocturnes tournoyaient alentour</w:t>
      </w:r>
      <w:r w:rsidR="007573A7">
        <w:t>.</w:t>
      </w:r>
    </w:p>
    <w:p w14:paraId="533ABB00" w14:textId="77777777" w:rsidR="007573A7" w:rsidRDefault="007573A7">
      <w:r>
        <w:t>— </w:t>
      </w:r>
      <w:r w:rsidR="00000000">
        <w:t>C</w:t>
      </w:r>
      <w:r>
        <w:t>’</w:t>
      </w:r>
      <w:r w:rsidR="00000000">
        <w:t>est un malhonnête homme</w:t>
      </w:r>
      <w:r>
        <w:t xml:space="preserve">, </w:t>
      </w:r>
      <w:r w:rsidR="00000000">
        <w:t>dit-il enfin</w:t>
      </w:r>
      <w:r>
        <w:t xml:space="preserve"> ; </w:t>
      </w:r>
      <w:r w:rsidR="00000000">
        <w:t>mais il n</w:t>
      </w:r>
      <w:r>
        <w:t>’</w:t>
      </w:r>
      <w:r w:rsidR="00000000">
        <w:t>a j</w:t>
      </w:r>
      <w:r w:rsidR="00000000">
        <w:t>a</w:t>
      </w:r>
      <w:r w:rsidR="00000000">
        <w:t>mais été condamné</w:t>
      </w:r>
      <w:r>
        <w:t>.</w:t>
      </w:r>
    </w:p>
    <w:p w14:paraId="100EBF3B" w14:textId="77777777" w:rsidR="007573A7" w:rsidRDefault="007573A7">
      <w:r>
        <w:t>— </w:t>
      </w:r>
      <w:r w:rsidR="00000000">
        <w:t>Qu</w:t>
      </w:r>
      <w:r>
        <w:t>’</w:t>
      </w:r>
      <w:r w:rsidR="00000000">
        <w:t>en savez-vous</w:t>
      </w:r>
      <w:r>
        <w:t> ?</w:t>
      </w:r>
    </w:p>
    <w:p w14:paraId="25018AB7" w14:textId="77777777" w:rsidR="007573A7" w:rsidRDefault="007573A7">
      <w:r>
        <w:t>— </w:t>
      </w:r>
      <w:r w:rsidR="00000000">
        <w:t>Une enquête</w:t>
      </w:r>
      <w:r>
        <w:t xml:space="preserve"> ; </w:t>
      </w:r>
      <w:r w:rsidR="00000000">
        <w:t>la semaine dernière</w:t>
      </w:r>
      <w:r>
        <w:t xml:space="preserve">. </w:t>
      </w:r>
      <w:r w:rsidR="00000000">
        <w:t>Andrew Robinson l</w:t>
      </w:r>
      <w:r>
        <w:t>’</w:t>
      </w:r>
      <w:r w:rsidR="00000000">
        <w:t>avait demandée</w:t>
      </w:r>
      <w:r>
        <w:t>.</w:t>
      </w:r>
    </w:p>
    <w:p w14:paraId="157E99C8" w14:textId="77777777" w:rsidR="007573A7" w:rsidRDefault="007573A7">
      <w:r>
        <w:t>— </w:t>
      </w:r>
      <w:r w:rsidR="00000000">
        <w:t>Cette fois</w:t>
      </w:r>
      <w:r>
        <w:t xml:space="preserve">, </w:t>
      </w:r>
      <w:r w:rsidR="00000000">
        <w:t>vous le tenez</w:t>
      </w:r>
      <w:r>
        <w:t xml:space="preserve">, </w:t>
      </w:r>
      <w:r w:rsidR="00000000">
        <w:t>dis-je</w:t>
      </w:r>
      <w:r>
        <w:t>.</w:t>
      </w:r>
    </w:p>
    <w:p w14:paraId="4E10C00A" w14:textId="77777777" w:rsidR="007573A7" w:rsidRDefault="007573A7">
      <w:r>
        <w:t>— </w:t>
      </w:r>
      <w:r w:rsidR="00000000">
        <w:t>Oh</w:t>
      </w:r>
      <w:r>
        <w:t xml:space="preserve"> ! </w:t>
      </w:r>
      <w:r w:rsidR="00000000">
        <w:t>murmura-t-il</w:t>
      </w:r>
      <w:r>
        <w:t xml:space="preserve">, </w:t>
      </w:r>
      <w:r w:rsidR="00000000">
        <w:t>ce n</w:t>
      </w:r>
      <w:r>
        <w:t>’</w:t>
      </w:r>
      <w:r w:rsidR="00000000">
        <w:t>est pas très sûr</w:t>
      </w:r>
      <w:r>
        <w:t>.</w:t>
      </w:r>
    </w:p>
    <w:p w14:paraId="7A85FC36" w14:textId="77777777" w:rsidR="007573A7" w:rsidRDefault="00000000">
      <w:r>
        <w:lastRenderedPageBreak/>
        <w:t>Les moustiques nous piquaient aux chevilles</w:t>
      </w:r>
      <w:r w:rsidR="007573A7">
        <w:t>.</w:t>
      </w:r>
    </w:p>
    <w:p w14:paraId="33A7163F" w14:textId="7FB5D57E" w:rsidR="007573A7" w:rsidRDefault="007573A7">
      <w:r>
        <w:t>— </w:t>
      </w:r>
      <w:r w:rsidR="00000000">
        <w:t>Qu</w:t>
      </w:r>
      <w:r>
        <w:t>’</w:t>
      </w:r>
      <w:r w:rsidR="00000000">
        <w:t xml:space="preserve">est-ce que fait </w:t>
      </w:r>
      <w:r>
        <w:t xml:space="preserve">Joe ? </w:t>
      </w:r>
      <w:r w:rsidR="00000000">
        <w:t xml:space="preserve">gémit </w:t>
      </w:r>
      <w:proofErr w:type="spellStart"/>
      <w:r w:rsidR="00000000">
        <w:t>Louderback</w:t>
      </w:r>
      <w:proofErr w:type="spellEnd"/>
      <w:r>
        <w:t xml:space="preserve"> ; </w:t>
      </w:r>
      <w:r w:rsidR="00000000">
        <w:t>je parie qu</w:t>
      </w:r>
      <w:r>
        <w:t>’</w:t>
      </w:r>
      <w:r w:rsidR="00000000">
        <w:t>il bavarde avec la téléphoniste</w:t>
      </w:r>
      <w:r>
        <w:t>.</w:t>
      </w:r>
    </w:p>
    <w:p w14:paraId="137292D8" w14:textId="201863CF" w:rsidR="007573A7" w:rsidRDefault="007573A7">
      <w:r>
        <w:t>Joe</w:t>
      </w:r>
      <w:r w:rsidR="00000000">
        <w:t xml:space="preserve"> </w:t>
      </w:r>
      <w:proofErr w:type="spellStart"/>
      <w:r w:rsidR="00000000">
        <w:t>Preen</w:t>
      </w:r>
      <w:proofErr w:type="spellEnd"/>
      <w:r w:rsidR="00000000">
        <w:t xml:space="preserve"> arriva quelques secondes plus tard</w:t>
      </w:r>
      <w:r>
        <w:t>.</w:t>
      </w:r>
    </w:p>
    <w:p w14:paraId="74494F58" w14:textId="77777777" w:rsidR="007573A7" w:rsidRDefault="007573A7">
      <w:r>
        <w:t>— </w:t>
      </w:r>
      <w:r w:rsidR="00000000">
        <w:t>Les hommes de garde sont en route</w:t>
      </w:r>
      <w:r>
        <w:t xml:space="preserve">, </w:t>
      </w:r>
      <w:r w:rsidR="00000000">
        <w:t>dit-il</w:t>
      </w:r>
      <w:r>
        <w:t>.</w:t>
      </w:r>
    </w:p>
    <w:p w14:paraId="35638794" w14:textId="77777777" w:rsidR="007573A7" w:rsidRDefault="00000000">
      <w:r>
        <w:t>Il s</w:t>
      </w:r>
      <w:r w:rsidR="007573A7">
        <w:t>’</w:t>
      </w:r>
      <w:r>
        <w:t>assit et me demanda une cigarette</w:t>
      </w:r>
      <w:r w:rsidR="007573A7">
        <w:t xml:space="preserve">. </w:t>
      </w:r>
      <w:r>
        <w:t xml:space="preserve">Je tentais de me remémorer la chose que je voulais demander à </w:t>
      </w:r>
      <w:proofErr w:type="spellStart"/>
      <w:r>
        <w:t>Louderback</w:t>
      </w:r>
      <w:proofErr w:type="spellEnd"/>
      <w:r w:rsidR="007573A7">
        <w:t xml:space="preserve">. </w:t>
      </w:r>
      <w:r>
        <w:t>C</w:t>
      </w:r>
      <w:r>
        <w:t>e</w:t>
      </w:r>
      <w:r>
        <w:t>la revint brusquement dans ma mémoire</w:t>
      </w:r>
      <w:r w:rsidR="007573A7">
        <w:t> :</w:t>
      </w:r>
    </w:p>
    <w:p w14:paraId="45E056B3" w14:textId="2715C3C5" w:rsidR="007573A7" w:rsidRDefault="007573A7">
      <w:r>
        <w:t>— </w:t>
      </w:r>
      <w:r w:rsidR="00000000">
        <w:t>Q</w:t>
      </w:r>
      <w:r w:rsidR="00000000">
        <w:t>ui est Magee le Boucher</w:t>
      </w:r>
      <w:r>
        <w:t> ?</w:t>
      </w:r>
    </w:p>
    <w:p w14:paraId="03B56D55" w14:textId="77777777" w:rsidR="007573A7" w:rsidRDefault="00000000">
      <w:r>
        <w:t>Le policier me regarda</w:t>
      </w:r>
      <w:r w:rsidR="007573A7">
        <w:t xml:space="preserve">, </w:t>
      </w:r>
      <w:r>
        <w:t>surpris</w:t>
      </w:r>
      <w:r w:rsidR="007573A7">
        <w:t> :</w:t>
      </w:r>
    </w:p>
    <w:p w14:paraId="6711E32B" w14:textId="77777777" w:rsidR="007573A7" w:rsidRDefault="007573A7">
      <w:r>
        <w:t>— </w:t>
      </w:r>
      <w:r w:rsidR="00000000">
        <w:t>Vous ne savez pas</w:t>
      </w:r>
      <w:r>
        <w:t xml:space="preserve"> ? </w:t>
      </w:r>
      <w:r w:rsidR="00000000">
        <w:t>La chose s</w:t>
      </w:r>
      <w:r>
        <w:t>’</w:t>
      </w:r>
      <w:r w:rsidR="00000000">
        <w:t>est passée il y a six ans</w:t>
      </w:r>
      <w:r>
        <w:t xml:space="preserve">. </w:t>
      </w:r>
      <w:r w:rsidR="00000000">
        <w:t>Vous étiez sans doute à l</w:t>
      </w:r>
      <w:r>
        <w:t>’</w:t>
      </w:r>
      <w:r w:rsidR="00000000">
        <w:t>Université</w:t>
      </w:r>
      <w:r>
        <w:t>.</w:t>
      </w:r>
    </w:p>
    <w:p w14:paraId="51AAA393" w14:textId="77777777" w:rsidR="007573A7" w:rsidRDefault="00000000">
      <w:r>
        <w:t>Il se tourna vers son beau-frère</w:t>
      </w:r>
      <w:r w:rsidR="007573A7">
        <w:t> :</w:t>
      </w:r>
    </w:p>
    <w:p w14:paraId="5C645E14" w14:textId="0A6CBC50" w:rsidR="007573A7" w:rsidRDefault="007573A7">
      <w:r>
        <w:t xml:space="preserve">— Joe, </w:t>
      </w:r>
      <w:r w:rsidR="00000000">
        <w:t>dit-il</w:t>
      </w:r>
      <w:r>
        <w:t xml:space="preserve">, </w:t>
      </w:r>
      <w:r w:rsidR="00000000">
        <w:t>tourne le commutateur</w:t>
      </w:r>
      <w:r>
        <w:t xml:space="preserve">. </w:t>
      </w:r>
      <w:r w:rsidR="00000000">
        <w:t>Avec cette lumière</w:t>
      </w:r>
      <w:r>
        <w:t xml:space="preserve">, </w:t>
      </w:r>
      <w:r w:rsidR="00000000">
        <w:t>les moustiques vont nous dévorer</w:t>
      </w:r>
      <w:r>
        <w:t>.</w:t>
      </w:r>
    </w:p>
    <w:p w14:paraId="13CBB77D" w14:textId="77777777" w:rsidR="007573A7" w:rsidRDefault="00000000">
      <w:r>
        <w:t>Dans l</w:t>
      </w:r>
      <w:r w:rsidR="007573A7">
        <w:t>’</w:t>
      </w:r>
      <w:r>
        <w:t>obscurité</w:t>
      </w:r>
      <w:r w:rsidR="007573A7">
        <w:t xml:space="preserve">, </w:t>
      </w:r>
      <w:r>
        <w:t>la nuit parut soudain plus fraîche</w:t>
      </w:r>
      <w:r w:rsidR="007573A7">
        <w:t>.</w:t>
      </w:r>
    </w:p>
    <w:p w14:paraId="199C9F68" w14:textId="77777777" w:rsidR="007573A7" w:rsidRDefault="007573A7">
      <w:r>
        <w:t>— </w:t>
      </w:r>
      <w:r w:rsidR="00000000">
        <w:t>Je n</w:t>
      </w:r>
      <w:r>
        <w:t>’</w:t>
      </w:r>
      <w:r w:rsidR="00000000">
        <w:t>en ai jamais entendu parler</w:t>
      </w:r>
      <w:r>
        <w:t xml:space="preserve">, </w:t>
      </w:r>
      <w:r w:rsidR="00000000">
        <w:t>dis-je</w:t>
      </w:r>
      <w:r>
        <w:t>.</w:t>
      </w:r>
    </w:p>
    <w:p w14:paraId="089FCE59" w14:textId="77777777" w:rsidR="007573A7" w:rsidRDefault="007573A7">
      <w:r>
        <w:t>— </w:t>
      </w:r>
      <w:r w:rsidR="00000000">
        <w:t>Un fou</w:t>
      </w:r>
      <w:r>
        <w:t xml:space="preserve">, </w:t>
      </w:r>
      <w:r w:rsidR="00000000">
        <w:t xml:space="preserve">murmura </w:t>
      </w:r>
      <w:proofErr w:type="spellStart"/>
      <w:r w:rsidR="00000000">
        <w:t>Louderback</w:t>
      </w:r>
      <w:proofErr w:type="spellEnd"/>
      <w:r>
        <w:t xml:space="preserve">. </w:t>
      </w:r>
      <w:r w:rsidR="00000000">
        <w:t>Il s</w:t>
      </w:r>
      <w:r>
        <w:t>’</w:t>
      </w:r>
      <w:r w:rsidR="00000000">
        <w:t xml:space="preserve">appelait </w:t>
      </w:r>
      <w:proofErr w:type="spellStart"/>
      <w:r w:rsidR="00000000">
        <w:t>Lon</w:t>
      </w:r>
      <w:proofErr w:type="spellEnd"/>
      <w:r w:rsidR="00000000">
        <w:t xml:space="preserve"> Magee</w:t>
      </w:r>
      <w:r>
        <w:t xml:space="preserve">. </w:t>
      </w:r>
      <w:r w:rsidR="00000000">
        <w:t>Les journaux l</w:t>
      </w:r>
      <w:r>
        <w:t>’</w:t>
      </w:r>
      <w:r w:rsidR="00000000">
        <w:t>avaient surnommé le Boucher</w:t>
      </w:r>
      <w:r>
        <w:t xml:space="preserve">. </w:t>
      </w:r>
      <w:r w:rsidR="00000000">
        <w:t>Nous n</w:t>
      </w:r>
      <w:r>
        <w:t>’</w:t>
      </w:r>
      <w:r w:rsidR="00000000">
        <w:t>avons j</w:t>
      </w:r>
      <w:r w:rsidR="00000000">
        <w:t>a</w:t>
      </w:r>
      <w:r w:rsidR="00000000">
        <w:t>mais su d</w:t>
      </w:r>
      <w:r>
        <w:t>’</w:t>
      </w:r>
      <w:r w:rsidR="00000000">
        <w:t>où il venait</w:t>
      </w:r>
      <w:r>
        <w:t xml:space="preserve">. </w:t>
      </w:r>
      <w:r w:rsidR="00000000">
        <w:t>C</w:t>
      </w:r>
      <w:r>
        <w:t>’</w:t>
      </w:r>
      <w:r w:rsidR="00000000">
        <w:t>était probablement lui qui avait causé une panique semblable à Cleveland puis à Toledo</w:t>
      </w:r>
      <w:r>
        <w:t xml:space="preserve">, </w:t>
      </w:r>
      <w:r w:rsidR="00000000">
        <w:t>avant de v</w:t>
      </w:r>
      <w:r w:rsidR="00000000">
        <w:t>e</w:t>
      </w:r>
      <w:r w:rsidR="00000000">
        <w:t>nir à Midland</w:t>
      </w:r>
      <w:r>
        <w:t xml:space="preserve">. </w:t>
      </w:r>
      <w:r w:rsidR="00000000">
        <w:t>Vous ne lisiez donc pas les journaux</w:t>
      </w:r>
      <w:r>
        <w:t xml:space="preserve">, </w:t>
      </w:r>
      <w:r w:rsidR="00000000">
        <w:t>à l</w:t>
      </w:r>
      <w:r>
        <w:t>’</w:t>
      </w:r>
      <w:r w:rsidR="00000000">
        <w:t>Université</w:t>
      </w:r>
      <w:r>
        <w:t> ?</w:t>
      </w:r>
    </w:p>
    <w:p w14:paraId="4194903F" w14:textId="77777777" w:rsidR="007573A7" w:rsidRDefault="007573A7">
      <w:r>
        <w:t>— </w:t>
      </w:r>
      <w:r w:rsidR="00000000">
        <w:t>La rubrique sportive</w:t>
      </w:r>
      <w:r>
        <w:t xml:space="preserve">, </w:t>
      </w:r>
      <w:r w:rsidR="00000000">
        <w:t>seulement</w:t>
      </w:r>
      <w:r>
        <w:t xml:space="preserve">, </w:t>
      </w:r>
      <w:r w:rsidR="00000000">
        <w:t>et en particulier le foo</w:t>
      </w:r>
      <w:r w:rsidR="00000000">
        <w:t>t</w:t>
      </w:r>
      <w:r w:rsidR="00000000">
        <w:t>ball</w:t>
      </w:r>
      <w:r>
        <w:t xml:space="preserve">. </w:t>
      </w:r>
      <w:r w:rsidR="00000000">
        <w:t>Je faisais partie de l</w:t>
      </w:r>
      <w:r>
        <w:t>’</w:t>
      </w:r>
      <w:r w:rsidR="00000000">
        <w:t>équipe</w:t>
      </w:r>
      <w:r>
        <w:t xml:space="preserve">. </w:t>
      </w:r>
      <w:r w:rsidR="00000000">
        <w:t>Mais pourquoi</w:t>
      </w:r>
      <w:r>
        <w:t xml:space="preserve">, </w:t>
      </w:r>
      <w:r w:rsidR="00000000">
        <w:t>tout à l</w:t>
      </w:r>
      <w:r>
        <w:t>’</w:t>
      </w:r>
      <w:r w:rsidR="00000000">
        <w:t>heure</w:t>
      </w:r>
      <w:r>
        <w:t xml:space="preserve">, </w:t>
      </w:r>
      <w:r w:rsidR="00000000">
        <w:t>avez-vous pensé à Magee le Boucher</w:t>
      </w:r>
      <w:r>
        <w:t> ?</w:t>
      </w:r>
    </w:p>
    <w:p w14:paraId="5ABFFF6F" w14:textId="77777777" w:rsidR="007573A7" w:rsidRDefault="007573A7">
      <w:r>
        <w:lastRenderedPageBreak/>
        <w:t>— </w:t>
      </w:r>
      <w:r w:rsidR="00000000">
        <w:t>Même technique</w:t>
      </w:r>
      <w:r>
        <w:t xml:space="preserve">. </w:t>
      </w:r>
      <w:r w:rsidR="00000000">
        <w:t>Il a tué six personnes avant que nous ayons pu l</w:t>
      </w:r>
      <w:r>
        <w:t>’</w:t>
      </w:r>
      <w:r w:rsidR="00000000">
        <w:t>arrêter</w:t>
      </w:r>
      <w:r>
        <w:t xml:space="preserve"> : </w:t>
      </w:r>
      <w:r w:rsidR="00000000">
        <w:t>trois hommes</w:t>
      </w:r>
      <w:r>
        <w:t xml:space="preserve">, </w:t>
      </w:r>
      <w:r w:rsidR="00000000">
        <w:t>deux femmes</w:t>
      </w:r>
      <w:r>
        <w:t xml:space="preserve">, </w:t>
      </w:r>
      <w:r w:rsidR="00000000">
        <w:t>une jeune fille</w:t>
      </w:r>
      <w:r>
        <w:t>.</w:t>
      </w:r>
    </w:p>
    <w:p w14:paraId="18894508" w14:textId="77777777" w:rsidR="007573A7" w:rsidRDefault="007573A7">
      <w:r>
        <w:t>— </w:t>
      </w:r>
      <w:r w:rsidR="00000000">
        <w:t>Quel était son genre de folie</w:t>
      </w:r>
      <w:r>
        <w:t> ?</w:t>
      </w:r>
    </w:p>
    <w:p w14:paraId="19B8D199" w14:textId="77777777" w:rsidR="007573A7" w:rsidRDefault="007573A7">
      <w:r>
        <w:t>— </w:t>
      </w:r>
      <w:r w:rsidR="00000000">
        <w:t>Je ne sais pas exactement</w:t>
      </w:r>
      <w:r>
        <w:t xml:space="preserve"> ; </w:t>
      </w:r>
      <w:r w:rsidR="00000000">
        <w:t>j</w:t>
      </w:r>
      <w:r>
        <w:t>’</w:t>
      </w:r>
      <w:r w:rsidR="00000000">
        <w:t>ai oublié le nom que lui a donné l</w:t>
      </w:r>
      <w:r>
        <w:t>’</w:t>
      </w:r>
      <w:r w:rsidR="00000000">
        <w:t>aliéniste</w:t>
      </w:r>
      <w:r>
        <w:t>.</w:t>
      </w:r>
    </w:p>
    <w:p w14:paraId="5769036D" w14:textId="77777777" w:rsidR="007573A7" w:rsidRDefault="007573A7">
      <w:r>
        <w:t>— </w:t>
      </w:r>
      <w:r w:rsidR="00000000">
        <w:t>Paranoïaque</w:t>
      </w:r>
      <w:r>
        <w:t> ?</w:t>
      </w:r>
    </w:p>
    <w:p w14:paraId="315031DC" w14:textId="5987333B" w:rsidR="007573A7" w:rsidRDefault="007573A7">
      <w:r>
        <w:t>— </w:t>
      </w:r>
      <w:r w:rsidR="00000000">
        <w:t>C</w:t>
      </w:r>
      <w:r>
        <w:t>’</w:t>
      </w:r>
      <w:r w:rsidR="00000000">
        <w:t>est ça</w:t>
      </w:r>
      <w:r>
        <w:t xml:space="preserve">. </w:t>
      </w:r>
      <w:r w:rsidR="00000000">
        <w:t>Un soir il attendait un tram</w:t>
      </w:r>
      <w:r>
        <w:t xml:space="preserve">, </w:t>
      </w:r>
      <w:r w:rsidR="00000000">
        <w:t>à l</w:t>
      </w:r>
      <w:r>
        <w:t>’</w:t>
      </w:r>
      <w:r w:rsidR="00000000">
        <w:t>arrêt</w:t>
      </w:r>
      <w:r>
        <w:t xml:space="preserve">. </w:t>
      </w:r>
      <w:r w:rsidR="00000000">
        <w:t>Un autre homme était près de lui</w:t>
      </w:r>
      <w:r>
        <w:t xml:space="preserve">. </w:t>
      </w:r>
      <w:r w:rsidR="00000000">
        <w:t>Lorsque le tram s</w:t>
      </w:r>
      <w:r>
        <w:t>’</w:t>
      </w:r>
      <w:r w:rsidR="00000000">
        <w:t>arrêta</w:t>
      </w:r>
      <w:r>
        <w:t xml:space="preserve">, </w:t>
      </w:r>
      <w:r w:rsidR="00000000">
        <w:t>l</w:t>
      </w:r>
      <w:r>
        <w:t>’</w:t>
      </w:r>
      <w:r w:rsidR="00000000">
        <w:t>autre s</w:t>
      </w:r>
      <w:r>
        <w:t>’</w:t>
      </w:r>
      <w:r w:rsidR="00000000">
        <w:t>élança le premier et bouscula légèrement Magee</w:t>
      </w:r>
      <w:r>
        <w:t xml:space="preserve">. </w:t>
      </w:r>
      <w:r w:rsidR="00000000">
        <w:t>Sur la plate-forme</w:t>
      </w:r>
      <w:r>
        <w:t xml:space="preserve">, </w:t>
      </w:r>
      <w:r w:rsidR="00000000">
        <w:t>il s</w:t>
      </w:r>
      <w:r>
        <w:t>’</w:t>
      </w:r>
      <w:r w:rsidR="00000000">
        <w:t>excusa</w:t>
      </w:r>
      <w:r>
        <w:t xml:space="preserve">. </w:t>
      </w:r>
      <w:r w:rsidR="00000000">
        <w:t>Magee lui jeta un regard terrible</w:t>
      </w:r>
      <w:r>
        <w:t xml:space="preserve">. </w:t>
      </w:r>
      <w:r w:rsidR="00000000">
        <w:t>Je connais ça</w:t>
      </w:r>
      <w:r>
        <w:t xml:space="preserve">. </w:t>
      </w:r>
      <w:r w:rsidR="00000000">
        <w:t>Si vous l</w:t>
      </w:r>
      <w:r>
        <w:t>’</w:t>
      </w:r>
      <w:r w:rsidR="00000000">
        <w:t>aviez vu dans la salle d</w:t>
      </w:r>
      <w:r>
        <w:t>’</w:t>
      </w:r>
      <w:r w:rsidR="00000000">
        <w:t>audience</w:t>
      </w:r>
      <w:r>
        <w:t xml:space="preserve">, </w:t>
      </w:r>
      <w:r w:rsidR="00000000">
        <w:t>enchaîné à un fa</w:t>
      </w:r>
      <w:r w:rsidR="00000000">
        <w:t>u</w:t>
      </w:r>
      <w:r w:rsidR="00000000">
        <w:t>teuil que nous avons dû clouer au parquet</w:t>
      </w:r>
      <w:r>
        <w:t xml:space="preserve">. </w:t>
      </w:r>
      <w:r w:rsidR="00000000">
        <w:t>Tu t</w:t>
      </w:r>
      <w:r>
        <w:t>’</w:t>
      </w:r>
      <w:r w:rsidR="00000000">
        <w:t>en souviens</w:t>
      </w:r>
      <w:r>
        <w:t>, Joe ?</w:t>
      </w:r>
    </w:p>
    <w:p w14:paraId="3EED9F12" w14:textId="77777777" w:rsidR="007573A7" w:rsidRDefault="007573A7">
      <w:r>
        <w:t>— </w:t>
      </w:r>
      <w:r w:rsidR="00000000">
        <w:t>Il y a six ans que j</w:t>
      </w:r>
      <w:r>
        <w:t>’</w:t>
      </w:r>
      <w:r w:rsidR="00000000">
        <w:t>essaye de l</w:t>
      </w:r>
      <w:r>
        <w:t>’</w:t>
      </w:r>
      <w:r w:rsidR="00000000">
        <w:t>oublier</w:t>
      </w:r>
      <w:r>
        <w:t xml:space="preserve">, </w:t>
      </w:r>
      <w:r w:rsidR="00000000">
        <w:t xml:space="preserve">dit </w:t>
      </w:r>
      <w:proofErr w:type="spellStart"/>
      <w:r w:rsidR="00000000">
        <w:t>Preen</w:t>
      </w:r>
      <w:proofErr w:type="spellEnd"/>
      <w:r>
        <w:t xml:space="preserve">. </w:t>
      </w:r>
      <w:r w:rsidR="00000000">
        <w:t>Souvent</w:t>
      </w:r>
      <w:r>
        <w:t xml:space="preserve">, </w:t>
      </w:r>
      <w:r w:rsidR="00000000">
        <w:t>la nuit</w:t>
      </w:r>
      <w:r>
        <w:t xml:space="preserve">, </w:t>
      </w:r>
      <w:r w:rsidR="00000000">
        <w:t>je me réveille en sursaut</w:t>
      </w:r>
      <w:r>
        <w:t xml:space="preserve">, </w:t>
      </w:r>
      <w:r w:rsidR="00000000">
        <w:t>couvert de sueur</w:t>
      </w:r>
      <w:r>
        <w:t>.</w:t>
      </w:r>
    </w:p>
    <w:p w14:paraId="348FA428" w14:textId="77777777" w:rsidR="007573A7" w:rsidRDefault="007573A7">
      <w:r>
        <w:t>— </w:t>
      </w:r>
      <w:r w:rsidR="00000000">
        <w:t>Le type qui l</w:t>
      </w:r>
      <w:r>
        <w:t>’</w:t>
      </w:r>
      <w:r w:rsidR="00000000">
        <w:t>avait bousculé prit peur</w:t>
      </w:r>
      <w:r>
        <w:t xml:space="preserve">, </w:t>
      </w:r>
      <w:r w:rsidR="00000000">
        <w:t xml:space="preserve">poursuivit </w:t>
      </w:r>
      <w:proofErr w:type="spellStart"/>
      <w:r w:rsidR="00000000">
        <w:t>Loude</w:t>
      </w:r>
      <w:r w:rsidR="00000000">
        <w:t>r</w:t>
      </w:r>
      <w:r w:rsidR="00000000">
        <w:t>back</w:t>
      </w:r>
      <w:proofErr w:type="spellEnd"/>
      <w:r>
        <w:t xml:space="preserve">. </w:t>
      </w:r>
      <w:r w:rsidR="00000000">
        <w:t>Magee ne le quittait pas des yeux</w:t>
      </w:r>
      <w:r>
        <w:t xml:space="preserve">. </w:t>
      </w:r>
      <w:r w:rsidR="00000000">
        <w:t>L</w:t>
      </w:r>
      <w:r>
        <w:t>’</w:t>
      </w:r>
      <w:r w:rsidR="00000000">
        <w:t>homme voulut de</w:t>
      </w:r>
      <w:r w:rsidR="00000000">
        <w:t>s</w:t>
      </w:r>
      <w:r w:rsidR="00000000">
        <w:t>cendre par surprise mais le Boucher le surveillait et descendit derrière lui</w:t>
      </w:r>
      <w:r>
        <w:t xml:space="preserve">. </w:t>
      </w:r>
      <w:r w:rsidR="00000000">
        <w:t>L</w:t>
      </w:r>
      <w:r>
        <w:t>’</w:t>
      </w:r>
      <w:r w:rsidR="00000000">
        <w:t>autre</w:t>
      </w:r>
      <w:r>
        <w:t xml:space="preserve">, </w:t>
      </w:r>
      <w:r w:rsidR="00000000">
        <w:t>sans hésiter</w:t>
      </w:r>
      <w:r>
        <w:t xml:space="preserve">, </w:t>
      </w:r>
      <w:r w:rsidR="00000000">
        <w:t>demanda à l</w:t>
      </w:r>
      <w:r>
        <w:t>’</w:t>
      </w:r>
      <w:r w:rsidR="00000000">
        <w:t>agent de service du carrefour de l</w:t>
      </w:r>
      <w:r>
        <w:t>’</w:t>
      </w:r>
      <w:r w:rsidR="00000000">
        <w:t>accompagner jusqu</w:t>
      </w:r>
      <w:r>
        <w:t>’</w:t>
      </w:r>
      <w:r w:rsidR="00000000">
        <w:t>à sa porte</w:t>
      </w:r>
      <w:r>
        <w:t xml:space="preserve">. </w:t>
      </w:r>
      <w:r w:rsidR="00000000">
        <w:t>Nous retrouv</w:t>
      </w:r>
      <w:r w:rsidR="00000000">
        <w:t>â</w:t>
      </w:r>
      <w:r w:rsidR="00000000">
        <w:t>mes son corps le lendemain</w:t>
      </w:r>
      <w:r>
        <w:t xml:space="preserve">, </w:t>
      </w:r>
      <w:r w:rsidR="00000000">
        <w:t>dans un terrain vague</w:t>
      </w:r>
      <w:r>
        <w:t>.</w:t>
      </w:r>
    </w:p>
    <w:p w14:paraId="66CBAD9E" w14:textId="77777777" w:rsidR="007573A7" w:rsidRDefault="00000000">
      <w:r>
        <w:t>Le policier s</w:t>
      </w:r>
      <w:r w:rsidR="007573A7">
        <w:t>’</w:t>
      </w:r>
      <w:r>
        <w:t>interrompit et posa une main sur mon genou</w:t>
      </w:r>
      <w:r w:rsidR="007573A7">
        <w:t> :</w:t>
      </w:r>
    </w:p>
    <w:p w14:paraId="0D75B9E7" w14:textId="77777777" w:rsidR="007573A7" w:rsidRDefault="007573A7">
      <w:r>
        <w:t>— </w:t>
      </w:r>
      <w:r w:rsidR="00000000">
        <w:t>Jerry</w:t>
      </w:r>
      <w:r>
        <w:t xml:space="preserve">, </w:t>
      </w:r>
      <w:r w:rsidR="00000000">
        <w:t>reprit-il après un silence</w:t>
      </w:r>
      <w:r>
        <w:t xml:space="preserve">, </w:t>
      </w:r>
      <w:r w:rsidR="00000000">
        <w:t>l</w:t>
      </w:r>
      <w:r>
        <w:t>’</w:t>
      </w:r>
      <w:r w:rsidR="00000000">
        <w:t>homme avait le crâne fracturé et portait plusieurs coups de poignard</w:t>
      </w:r>
      <w:r>
        <w:t xml:space="preserve">, </w:t>
      </w:r>
      <w:r w:rsidR="00000000">
        <w:t>devant et de</w:t>
      </w:r>
      <w:r w:rsidR="00000000">
        <w:t>r</w:t>
      </w:r>
      <w:r w:rsidR="00000000">
        <w:t>rière</w:t>
      </w:r>
      <w:r>
        <w:t>.</w:t>
      </w:r>
    </w:p>
    <w:p w14:paraId="02197098" w14:textId="77777777" w:rsidR="007573A7" w:rsidRDefault="00000000">
      <w:proofErr w:type="spellStart"/>
      <w:r>
        <w:t>Preen</w:t>
      </w:r>
      <w:proofErr w:type="spellEnd"/>
      <w:r>
        <w:t xml:space="preserve"> s</w:t>
      </w:r>
      <w:r w:rsidR="007573A7">
        <w:t>’</w:t>
      </w:r>
      <w:r>
        <w:t>était levé brusquement</w:t>
      </w:r>
      <w:r w:rsidR="007573A7">
        <w:t> :</w:t>
      </w:r>
    </w:p>
    <w:p w14:paraId="37B04D46" w14:textId="77777777" w:rsidR="007573A7" w:rsidRDefault="007573A7">
      <w:r>
        <w:lastRenderedPageBreak/>
        <w:t>— </w:t>
      </w:r>
      <w:r w:rsidR="00000000">
        <w:t>C</w:t>
      </w:r>
      <w:r>
        <w:t>’</w:t>
      </w:r>
      <w:r w:rsidR="00000000">
        <w:t>est vrai</w:t>
      </w:r>
      <w:r>
        <w:t xml:space="preserve">, </w:t>
      </w:r>
      <w:r w:rsidR="00000000">
        <w:t>grogna-t-il</w:t>
      </w:r>
      <w:r>
        <w:t xml:space="preserve"> ; </w:t>
      </w:r>
      <w:r w:rsidR="00000000">
        <w:t>c</w:t>
      </w:r>
      <w:r>
        <w:t>’</w:t>
      </w:r>
      <w:r w:rsidR="00000000">
        <w:t>est donc ça qui t</w:t>
      </w:r>
      <w:r>
        <w:t>’</w:t>
      </w:r>
      <w:r w:rsidR="00000000">
        <w:t>a fait penser à lui</w:t>
      </w:r>
      <w:r>
        <w:t>.</w:t>
      </w:r>
    </w:p>
    <w:p w14:paraId="3AE74519" w14:textId="565F80D2" w:rsidR="007573A7" w:rsidRDefault="007573A7">
      <w:r>
        <w:t>— </w:t>
      </w:r>
      <w:r w:rsidR="00000000">
        <w:t>Assieds-toi</w:t>
      </w:r>
      <w:r>
        <w:t>, Joe.</w:t>
      </w:r>
    </w:p>
    <w:p w14:paraId="5E594ADD" w14:textId="77777777" w:rsidR="007573A7" w:rsidRDefault="00000000">
      <w:proofErr w:type="spellStart"/>
      <w:r>
        <w:t>Preen</w:t>
      </w:r>
      <w:proofErr w:type="spellEnd"/>
      <w:r>
        <w:t xml:space="preserve"> se rassit et tira sur sa cigarette dont la lueur éclaira son visage tendu et alarmé</w:t>
      </w:r>
      <w:r w:rsidR="007573A7">
        <w:t>.</w:t>
      </w:r>
    </w:p>
    <w:p w14:paraId="02CD9540" w14:textId="77777777" w:rsidR="007573A7" w:rsidRDefault="00000000">
      <w:r>
        <w:t>Nous demeurâmes un instant silencieux</w:t>
      </w:r>
      <w:r w:rsidR="007573A7">
        <w:t xml:space="preserve">. </w:t>
      </w:r>
      <w:r>
        <w:t>Un oiseau cha</w:t>
      </w:r>
      <w:r>
        <w:t>n</w:t>
      </w:r>
      <w:r>
        <w:t>tait dans un arbre</w:t>
      </w:r>
      <w:r w:rsidR="007573A7">
        <w:t xml:space="preserve">. </w:t>
      </w:r>
      <w:r>
        <w:t>La brise nous apportait des odeurs de fleurs</w:t>
      </w:r>
      <w:r w:rsidR="007573A7">
        <w:t xml:space="preserve">, </w:t>
      </w:r>
      <w:r>
        <w:t>de verdure et de terre humide</w:t>
      </w:r>
      <w:r w:rsidR="007573A7">
        <w:t>.</w:t>
      </w:r>
    </w:p>
    <w:p w14:paraId="664114E6" w14:textId="77777777" w:rsidR="007573A7" w:rsidRDefault="007573A7">
      <w:r>
        <w:t>— </w:t>
      </w:r>
      <w:r w:rsidR="00000000">
        <w:t>Où est-il</w:t>
      </w:r>
      <w:r>
        <w:t xml:space="preserve">, </w:t>
      </w:r>
      <w:r w:rsidR="00000000">
        <w:t>ce Magee</w:t>
      </w:r>
      <w:r>
        <w:t xml:space="preserve"> ? </w:t>
      </w:r>
      <w:r w:rsidR="00000000">
        <w:t>demandai-je enfin</w:t>
      </w:r>
      <w:r>
        <w:t>.</w:t>
      </w:r>
    </w:p>
    <w:p w14:paraId="44CCD73B" w14:textId="77777777" w:rsidR="007573A7" w:rsidRDefault="007573A7">
      <w:r>
        <w:t>— </w:t>
      </w:r>
      <w:r w:rsidR="00000000">
        <w:t xml:space="preserve">À </w:t>
      </w:r>
      <w:proofErr w:type="spellStart"/>
      <w:r w:rsidR="00000000">
        <w:t>Graystone</w:t>
      </w:r>
      <w:proofErr w:type="spellEnd"/>
      <w:r>
        <w:t xml:space="preserve"> ; </w:t>
      </w:r>
      <w:r w:rsidR="00000000">
        <w:t>interné à vie</w:t>
      </w:r>
      <w:r>
        <w:t>.</w:t>
      </w:r>
    </w:p>
    <w:p w14:paraId="52920DD1" w14:textId="77777777" w:rsidR="007573A7" w:rsidRDefault="007573A7">
      <w:r>
        <w:t>— </w:t>
      </w:r>
      <w:r w:rsidR="00000000">
        <w:t>C</w:t>
      </w:r>
      <w:r>
        <w:t>’</w:t>
      </w:r>
      <w:r w:rsidR="00000000">
        <w:t>est donc pour ça que</w:t>
      </w:r>
      <w:r>
        <w:t>…</w:t>
      </w:r>
    </w:p>
    <w:p w14:paraId="6544602C" w14:textId="77777777" w:rsidR="007573A7" w:rsidRDefault="007573A7">
      <w:r>
        <w:t>— </w:t>
      </w:r>
      <w:r w:rsidR="00000000">
        <w:t>Bien sûr</w:t>
      </w:r>
      <w:r>
        <w:t xml:space="preserve">, </w:t>
      </w:r>
      <w:r w:rsidR="00000000">
        <w:t xml:space="preserve">coupa </w:t>
      </w:r>
      <w:proofErr w:type="spellStart"/>
      <w:r w:rsidR="00000000">
        <w:t>Louderback</w:t>
      </w:r>
      <w:proofErr w:type="spellEnd"/>
      <w:r>
        <w:t xml:space="preserve"> ; </w:t>
      </w:r>
      <w:r w:rsidR="00000000">
        <w:t>mais c</w:t>
      </w:r>
      <w:r>
        <w:t>’</w:t>
      </w:r>
      <w:r w:rsidR="00000000">
        <w:t>était fou d</w:t>
      </w:r>
      <w:r>
        <w:t>’</w:t>
      </w:r>
      <w:r w:rsidR="00000000">
        <w:t>y penser</w:t>
      </w:r>
      <w:r>
        <w:t xml:space="preserve"> ! </w:t>
      </w:r>
      <w:r w:rsidR="00000000">
        <w:t>Cependant</w:t>
      </w:r>
      <w:r>
        <w:t xml:space="preserve">, </w:t>
      </w:r>
      <w:r w:rsidR="00000000">
        <w:t>Jerry</w:t>
      </w:r>
      <w:r>
        <w:t xml:space="preserve">, </w:t>
      </w:r>
      <w:r w:rsidR="00000000">
        <w:t>il a tué six personnes en trois mois</w:t>
      </w:r>
      <w:r>
        <w:t xml:space="preserve">. </w:t>
      </w:r>
      <w:r w:rsidR="00000000">
        <w:t>J</w:t>
      </w:r>
      <w:r>
        <w:t>’</w:t>
      </w:r>
      <w:r w:rsidR="00000000">
        <w:t>ai vu les six victimes</w:t>
      </w:r>
      <w:r>
        <w:t xml:space="preserve">. </w:t>
      </w:r>
      <w:r w:rsidR="00000000">
        <w:t>Elles avaient toutes le crâne défoncé et des coups de couteau dans le dos et la poitrine</w:t>
      </w:r>
      <w:r>
        <w:t>.</w:t>
      </w:r>
    </w:p>
    <w:p w14:paraId="7397460B" w14:textId="77777777" w:rsidR="007573A7" w:rsidRDefault="007573A7">
      <w:r>
        <w:t>— </w:t>
      </w:r>
      <w:r w:rsidR="00000000">
        <w:t>Quelle sorte de couteau</w:t>
      </w:r>
      <w:r>
        <w:t> ?</w:t>
      </w:r>
    </w:p>
    <w:p w14:paraId="447F114B" w14:textId="77777777" w:rsidR="007573A7" w:rsidRDefault="007573A7">
      <w:r>
        <w:t>— </w:t>
      </w:r>
      <w:r w:rsidR="00000000">
        <w:t>Les autres fois</w:t>
      </w:r>
      <w:r>
        <w:t xml:space="preserve"> ? </w:t>
      </w:r>
      <w:r w:rsidR="00000000">
        <w:t>Un couteau de boucher</w:t>
      </w:r>
      <w:r>
        <w:t>.</w:t>
      </w:r>
    </w:p>
    <w:p w14:paraId="4E381E65" w14:textId="77777777" w:rsidR="007573A7" w:rsidRDefault="007573A7">
      <w:r>
        <w:t>— </w:t>
      </w:r>
      <w:r w:rsidR="00000000">
        <w:t>Pourquoi dites-vous</w:t>
      </w:r>
      <w:r>
        <w:t xml:space="preserve"> : </w:t>
      </w:r>
      <w:r w:rsidR="00000000">
        <w:t>les autres fois</w:t>
      </w:r>
      <w:r>
        <w:t> ?</w:t>
      </w:r>
    </w:p>
    <w:p w14:paraId="55CF6E3E" w14:textId="77777777" w:rsidR="007573A7" w:rsidRDefault="00000000">
      <w:r>
        <w:t>Le capitaine eut un rire forcé</w:t>
      </w:r>
      <w:r w:rsidR="007573A7">
        <w:t> :</w:t>
      </w:r>
    </w:p>
    <w:p w14:paraId="514F166E" w14:textId="77777777" w:rsidR="007573A7" w:rsidRDefault="007573A7">
      <w:r>
        <w:t>— </w:t>
      </w:r>
      <w:r w:rsidR="00000000">
        <w:t>Je vous ai dit que j</w:t>
      </w:r>
      <w:r>
        <w:t>’</w:t>
      </w:r>
      <w:r w:rsidR="00000000">
        <w:t>étais fou</w:t>
      </w:r>
      <w:r>
        <w:t xml:space="preserve">, </w:t>
      </w:r>
      <w:r w:rsidR="00000000">
        <w:t>ricana-t-il</w:t>
      </w:r>
      <w:r>
        <w:t xml:space="preserve">. </w:t>
      </w:r>
      <w:r w:rsidR="00000000">
        <w:t>Magee a d</w:t>
      </w:r>
      <w:r>
        <w:t>’</w:t>
      </w:r>
      <w:r w:rsidR="00000000">
        <w:t>abord assassiné un garçon épicier qui s</w:t>
      </w:r>
      <w:r>
        <w:t>’</w:t>
      </w:r>
      <w:r w:rsidR="00000000">
        <w:t>était trompé en lui rendant de la monnaie</w:t>
      </w:r>
      <w:r>
        <w:t xml:space="preserve">. </w:t>
      </w:r>
      <w:r w:rsidR="00000000">
        <w:t>Puis</w:t>
      </w:r>
      <w:r>
        <w:t xml:space="preserve">, </w:t>
      </w:r>
      <w:r w:rsidR="00000000">
        <w:t>une femme</w:t>
      </w:r>
      <w:r>
        <w:t xml:space="preserve">, </w:t>
      </w:r>
      <w:r w:rsidR="00000000">
        <w:t>dans Meredith Road</w:t>
      </w:r>
      <w:r>
        <w:t xml:space="preserve"> : </w:t>
      </w:r>
      <w:r w:rsidR="00000000">
        <w:t>nous n</w:t>
      </w:r>
      <w:r>
        <w:t>’</w:t>
      </w:r>
      <w:r w:rsidR="00000000">
        <w:t>avons jamais su pourquoi</w:t>
      </w:r>
      <w:r>
        <w:t xml:space="preserve">. </w:t>
      </w:r>
      <w:r w:rsidR="00000000">
        <w:t>La semaine suivante</w:t>
      </w:r>
      <w:r>
        <w:t xml:space="preserve">, </w:t>
      </w:r>
      <w:r w:rsidR="00000000">
        <w:t>une fillette qui avait eu peur et s</w:t>
      </w:r>
      <w:r>
        <w:t>’</w:t>
      </w:r>
      <w:r w:rsidR="00000000">
        <w:t>était enfuie en le voyant</w:t>
      </w:r>
      <w:r>
        <w:t xml:space="preserve">. </w:t>
      </w:r>
      <w:r w:rsidR="00000000">
        <w:t>Il avait considéré cela comme une insulte</w:t>
      </w:r>
      <w:r>
        <w:t xml:space="preserve">. </w:t>
      </w:r>
      <w:r w:rsidR="00000000">
        <w:t>Tous tués avec un marteau et un co</w:t>
      </w:r>
      <w:r w:rsidR="00000000">
        <w:t>u</w:t>
      </w:r>
      <w:r w:rsidR="00000000">
        <w:t>teau</w:t>
      </w:r>
      <w:r>
        <w:t>.</w:t>
      </w:r>
    </w:p>
    <w:p w14:paraId="766B32C0" w14:textId="77777777" w:rsidR="007573A7" w:rsidRDefault="007573A7">
      <w:r>
        <w:lastRenderedPageBreak/>
        <w:t>— </w:t>
      </w:r>
      <w:r w:rsidR="00000000">
        <w:t>Bon Dieu</w:t>
      </w:r>
      <w:r>
        <w:t xml:space="preserve"> ! </w:t>
      </w:r>
      <w:r w:rsidR="00000000">
        <w:t xml:space="preserve">jura de nouveau </w:t>
      </w:r>
      <w:proofErr w:type="spellStart"/>
      <w:r w:rsidR="00000000">
        <w:t>Preen</w:t>
      </w:r>
      <w:proofErr w:type="spellEnd"/>
      <w:r>
        <w:t xml:space="preserve"> ; </w:t>
      </w:r>
      <w:r w:rsidR="00000000">
        <w:t>je pense à ce qu</w:t>
      </w:r>
      <w:r>
        <w:t>’</w:t>
      </w:r>
      <w:r w:rsidR="00000000">
        <w:t>il a dit</w:t>
      </w:r>
      <w:r>
        <w:t xml:space="preserve">, </w:t>
      </w:r>
      <w:r w:rsidR="00000000">
        <w:t>le jour du procès</w:t>
      </w:r>
      <w:r>
        <w:t>.</w:t>
      </w:r>
    </w:p>
    <w:p w14:paraId="1737A642" w14:textId="77777777" w:rsidR="007573A7" w:rsidRDefault="007573A7">
      <w:r>
        <w:t>— </w:t>
      </w:r>
      <w:r w:rsidR="00000000">
        <w:t>Oui</w:t>
      </w:r>
      <w:r>
        <w:t xml:space="preserve">, </w:t>
      </w:r>
      <w:r w:rsidR="00000000">
        <w:t xml:space="preserve">dit </w:t>
      </w:r>
      <w:proofErr w:type="spellStart"/>
      <w:r w:rsidR="00000000">
        <w:t>Louderback</w:t>
      </w:r>
      <w:proofErr w:type="spellEnd"/>
      <w:r>
        <w:t xml:space="preserve"> ; </w:t>
      </w:r>
      <w:r w:rsidR="00000000">
        <w:t>c</w:t>
      </w:r>
      <w:r>
        <w:t>’</w:t>
      </w:r>
      <w:r w:rsidR="00000000">
        <w:t>est cela aussi qui m</w:t>
      </w:r>
      <w:r>
        <w:t>’</w:t>
      </w:r>
      <w:r w:rsidR="00000000">
        <w:t>a fait penser à lui</w:t>
      </w:r>
      <w:r>
        <w:t>.</w:t>
      </w:r>
    </w:p>
    <w:p w14:paraId="775580CD" w14:textId="77777777" w:rsidR="007573A7" w:rsidRDefault="007573A7">
      <w:r>
        <w:t>— </w:t>
      </w:r>
      <w:r w:rsidR="00000000">
        <w:t>Qu</w:t>
      </w:r>
      <w:r>
        <w:t>’</w:t>
      </w:r>
      <w:r w:rsidR="00000000">
        <w:t>a-t-il dit</w:t>
      </w:r>
      <w:r>
        <w:t xml:space="preserve"> ? </w:t>
      </w:r>
      <w:r w:rsidR="00000000">
        <w:t>demandai-je</w:t>
      </w:r>
      <w:r>
        <w:t>.</w:t>
      </w:r>
    </w:p>
    <w:p w14:paraId="47030D27" w14:textId="77777777" w:rsidR="007573A7" w:rsidRDefault="007573A7">
      <w:r>
        <w:t>— </w:t>
      </w:r>
      <w:r w:rsidR="00000000">
        <w:t>Nous l</w:t>
      </w:r>
      <w:r>
        <w:t>’</w:t>
      </w:r>
      <w:r w:rsidR="00000000">
        <w:t>avons pris après le sixième meurtre</w:t>
      </w:r>
      <w:r>
        <w:t xml:space="preserve">. </w:t>
      </w:r>
      <w:r w:rsidR="00000000">
        <w:t>Toute la ville était en proie à une terreur panique</w:t>
      </w:r>
      <w:r>
        <w:t xml:space="preserve">. </w:t>
      </w:r>
      <w:r w:rsidR="00000000">
        <w:t>Vous imaginez ça</w:t>
      </w:r>
      <w:r>
        <w:t xml:space="preserve"> ! </w:t>
      </w:r>
      <w:r w:rsidR="00000000">
        <w:t>Grilles aux fenêtres</w:t>
      </w:r>
      <w:r>
        <w:t xml:space="preserve"> ; </w:t>
      </w:r>
      <w:r w:rsidR="00000000">
        <w:t>rues désertes</w:t>
      </w:r>
      <w:r>
        <w:t xml:space="preserve"> ; </w:t>
      </w:r>
      <w:r w:rsidR="00000000">
        <w:t>coups de téléphone demandant que l</w:t>
      </w:r>
      <w:r>
        <w:t>’</w:t>
      </w:r>
      <w:r w:rsidR="00000000">
        <w:t>on gardât les maisons</w:t>
      </w:r>
      <w:r>
        <w:t xml:space="preserve"> : </w:t>
      </w:r>
      <w:r w:rsidR="00000000">
        <w:t>l</w:t>
      </w:r>
      <w:r>
        <w:t>’</w:t>
      </w:r>
      <w:r w:rsidR="00000000">
        <w:t>armée n</w:t>
      </w:r>
      <w:r>
        <w:t>’</w:t>
      </w:r>
      <w:r w:rsidR="00000000">
        <w:t>y aurait pas suffi</w:t>
      </w:r>
      <w:r>
        <w:t xml:space="preserve">. </w:t>
      </w:r>
      <w:r w:rsidR="00000000">
        <w:t>La presse jetait de l</w:t>
      </w:r>
      <w:r>
        <w:t>’</w:t>
      </w:r>
      <w:r w:rsidR="00000000">
        <w:t>huile sur le feu</w:t>
      </w:r>
      <w:r>
        <w:t xml:space="preserve">. </w:t>
      </w:r>
      <w:r w:rsidR="00000000">
        <w:t>Oui</w:t>
      </w:r>
      <w:r>
        <w:t xml:space="preserve">, </w:t>
      </w:r>
      <w:r w:rsidR="00000000">
        <w:t xml:space="preserve">votre </w:t>
      </w:r>
      <w:r w:rsidR="00000000">
        <w:rPr>
          <w:i/>
          <w:iCs/>
        </w:rPr>
        <w:t>Gazette</w:t>
      </w:r>
      <w:r w:rsidR="00000000">
        <w:t xml:space="preserve"> comme les autres</w:t>
      </w:r>
      <w:r>
        <w:t xml:space="preserve">. </w:t>
      </w:r>
      <w:r w:rsidR="00000000">
        <w:t>Finalement</w:t>
      </w:r>
      <w:r>
        <w:t xml:space="preserve">, </w:t>
      </w:r>
      <w:r w:rsidR="00000000">
        <w:t>nous l</w:t>
      </w:r>
      <w:r>
        <w:t>’</w:t>
      </w:r>
      <w:r w:rsidR="00000000">
        <w:t>avons pris</w:t>
      </w:r>
      <w:r>
        <w:t xml:space="preserve">, </w:t>
      </w:r>
      <w:r w:rsidR="00000000">
        <w:t>dans une grange des fa</w:t>
      </w:r>
      <w:r w:rsidR="00000000">
        <w:t>u</w:t>
      </w:r>
      <w:r w:rsidR="00000000">
        <w:t>bourgs</w:t>
      </w:r>
      <w:r>
        <w:t xml:space="preserve">, </w:t>
      </w:r>
      <w:r w:rsidR="00000000">
        <w:t>après l</w:t>
      </w:r>
      <w:r>
        <w:t>’</w:t>
      </w:r>
      <w:r w:rsidR="00000000">
        <w:t xml:space="preserve">avoir </w:t>
      </w:r>
      <w:r>
        <w:t>« </w:t>
      </w:r>
      <w:r w:rsidR="00000000">
        <w:t>gazé</w:t>
      </w:r>
      <w:r>
        <w:t xml:space="preserve"> ». </w:t>
      </w:r>
      <w:r w:rsidR="00000000">
        <w:t>Pour lui passer les menottes et le ligoter nous étions six</w:t>
      </w:r>
      <w:r>
        <w:t xml:space="preserve">… </w:t>
      </w:r>
      <w:r w:rsidR="00000000">
        <w:t>et il avait presque perdu connaissance</w:t>
      </w:r>
      <w:r>
        <w:t> !</w:t>
      </w:r>
    </w:p>
    <w:p w14:paraId="6B08AB7E" w14:textId="77777777" w:rsidR="007573A7" w:rsidRDefault="007573A7">
      <w:r>
        <w:t>— </w:t>
      </w:r>
      <w:r w:rsidR="00000000">
        <w:t>Qu</w:t>
      </w:r>
      <w:r>
        <w:t>’</w:t>
      </w:r>
      <w:r w:rsidR="00000000">
        <w:t>est-ce qu</w:t>
      </w:r>
      <w:r>
        <w:t>’</w:t>
      </w:r>
      <w:r w:rsidR="00000000">
        <w:t>il a dit</w:t>
      </w:r>
      <w:r>
        <w:t xml:space="preserve">, </w:t>
      </w:r>
      <w:r w:rsidR="00000000">
        <w:t>au procès</w:t>
      </w:r>
      <w:r>
        <w:t> ?</w:t>
      </w:r>
    </w:p>
    <w:p w14:paraId="347CBC8A" w14:textId="77777777" w:rsidR="007573A7" w:rsidRDefault="007573A7">
      <w:r>
        <w:t>— </w:t>
      </w:r>
      <w:r w:rsidR="00000000">
        <w:t>Il avait été traduit devant le juge Robinson</w:t>
      </w:r>
      <w:r>
        <w:t xml:space="preserve">. </w:t>
      </w:r>
      <w:r w:rsidR="00000000">
        <w:t>Nous ne pouvions pas demander sa vie</w:t>
      </w:r>
      <w:r>
        <w:t xml:space="preserve">, </w:t>
      </w:r>
      <w:r w:rsidR="00000000">
        <w:t>bien sûr</w:t>
      </w:r>
      <w:r>
        <w:t xml:space="preserve">, </w:t>
      </w:r>
      <w:r w:rsidR="00000000">
        <w:t>puisqu</w:t>
      </w:r>
      <w:r>
        <w:t>’</w:t>
      </w:r>
      <w:r w:rsidR="00000000">
        <w:t>il était fou</w:t>
      </w:r>
      <w:r>
        <w:t xml:space="preserve">, </w:t>
      </w:r>
      <w:r w:rsidR="00000000">
        <w:t>mais l</w:t>
      </w:r>
      <w:r>
        <w:t>’</w:t>
      </w:r>
      <w:r w:rsidR="00000000">
        <w:t>internement à perpétuité</w:t>
      </w:r>
      <w:r>
        <w:t xml:space="preserve">. </w:t>
      </w:r>
      <w:r w:rsidR="00000000">
        <w:t>Le procès a duré une journée</w:t>
      </w:r>
      <w:r>
        <w:t xml:space="preserve">. </w:t>
      </w:r>
      <w:r w:rsidR="00000000">
        <w:t>Magee était enchaîné au fauteuil cloué dans le parquet</w:t>
      </w:r>
      <w:r>
        <w:t xml:space="preserve">. </w:t>
      </w:r>
      <w:r w:rsidR="00000000">
        <w:t>Lorsqu</w:t>
      </w:r>
      <w:r>
        <w:t>’</w:t>
      </w:r>
      <w:r w:rsidR="00000000">
        <w:t>il a compris qu</w:t>
      </w:r>
      <w:r>
        <w:t>’</w:t>
      </w:r>
      <w:r w:rsidR="00000000">
        <w:t>il ne pouvait bouger</w:t>
      </w:r>
      <w:r>
        <w:t xml:space="preserve">, </w:t>
      </w:r>
      <w:r w:rsidR="00000000">
        <w:t>il s</w:t>
      </w:r>
      <w:r>
        <w:t>’</w:t>
      </w:r>
      <w:r w:rsidR="00000000">
        <w:t>est mis à écumer</w:t>
      </w:r>
      <w:r>
        <w:t xml:space="preserve">. </w:t>
      </w:r>
      <w:r w:rsidR="00000000">
        <w:t xml:space="preserve">Si vous voulez le voir allez donc à </w:t>
      </w:r>
      <w:proofErr w:type="spellStart"/>
      <w:r w:rsidR="00000000">
        <w:t>Graystone</w:t>
      </w:r>
      <w:proofErr w:type="spellEnd"/>
      <w:r w:rsidR="00000000">
        <w:t xml:space="preserve"> et demandez au docteur </w:t>
      </w:r>
      <w:proofErr w:type="spellStart"/>
      <w:r w:rsidR="00000000">
        <w:t>Wilks</w:t>
      </w:r>
      <w:proofErr w:type="spellEnd"/>
      <w:r w:rsidR="00000000">
        <w:t xml:space="preserve"> la permission</w:t>
      </w:r>
      <w:r>
        <w:t>…</w:t>
      </w:r>
    </w:p>
    <w:p w14:paraId="7F12010D" w14:textId="77777777" w:rsidR="007573A7" w:rsidRDefault="007573A7">
      <w:r>
        <w:t>— </w:t>
      </w:r>
      <w:r w:rsidR="00000000">
        <w:t>Non</w:t>
      </w:r>
      <w:r>
        <w:t xml:space="preserve">, </w:t>
      </w:r>
      <w:r w:rsidR="00000000">
        <w:t>merci</w:t>
      </w:r>
      <w:r>
        <w:t>.</w:t>
      </w:r>
    </w:p>
    <w:p w14:paraId="759DF1F3" w14:textId="77777777" w:rsidR="007573A7" w:rsidRDefault="00000000">
      <w:r>
        <w:t>Une voiture de la police s</w:t>
      </w:r>
      <w:r w:rsidR="007573A7">
        <w:t>’</w:t>
      </w:r>
      <w:r>
        <w:t>arrêtait devant le perron</w:t>
      </w:r>
      <w:r w:rsidR="007573A7">
        <w:t xml:space="preserve">. </w:t>
      </w:r>
      <w:r>
        <w:t xml:space="preserve">Trois hommes en descendirent à qui </w:t>
      </w:r>
      <w:proofErr w:type="spellStart"/>
      <w:r>
        <w:t>Louderback</w:t>
      </w:r>
      <w:proofErr w:type="spellEnd"/>
      <w:r>
        <w:t xml:space="preserve"> donna des instru</w:t>
      </w:r>
      <w:r>
        <w:t>c</w:t>
      </w:r>
      <w:r>
        <w:t>tions pour la garde de nuit</w:t>
      </w:r>
      <w:r w:rsidR="007573A7">
        <w:t>.</w:t>
      </w:r>
    </w:p>
    <w:p w14:paraId="128A94C8" w14:textId="77777777" w:rsidR="007573A7" w:rsidRDefault="007573A7">
      <w:r>
        <w:t>— </w:t>
      </w:r>
      <w:r w:rsidR="00000000">
        <w:t>Miss Robinson et les domestiques sont là</w:t>
      </w:r>
      <w:r>
        <w:t xml:space="preserve">, </w:t>
      </w:r>
      <w:r w:rsidR="00000000">
        <w:t>dit le cap</w:t>
      </w:r>
      <w:r w:rsidR="00000000">
        <w:t>i</w:t>
      </w:r>
      <w:r w:rsidR="00000000">
        <w:t>taine</w:t>
      </w:r>
      <w:r>
        <w:t xml:space="preserve">. </w:t>
      </w:r>
      <w:r w:rsidR="00000000">
        <w:t>Ne laissez approcher personne</w:t>
      </w:r>
      <w:r>
        <w:t>.</w:t>
      </w:r>
    </w:p>
    <w:p w14:paraId="1A772B27" w14:textId="77777777" w:rsidR="007573A7" w:rsidRDefault="00000000">
      <w:r>
        <w:lastRenderedPageBreak/>
        <w:t>Nous nous dirigeâmes vers les autos</w:t>
      </w:r>
      <w:r w:rsidR="007573A7">
        <w:t xml:space="preserve">. </w:t>
      </w:r>
      <w:proofErr w:type="spellStart"/>
      <w:r>
        <w:t>Preen</w:t>
      </w:r>
      <w:proofErr w:type="spellEnd"/>
      <w:r>
        <w:t xml:space="preserve"> et </w:t>
      </w:r>
      <w:proofErr w:type="spellStart"/>
      <w:r>
        <w:t>Louderback</w:t>
      </w:r>
      <w:proofErr w:type="spellEnd"/>
      <w:r>
        <w:t xml:space="preserve"> montèrent dans celle du capitaine</w:t>
      </w:r>
      <w:r w:rsidR="007573A7">
        <w:t>.</w:t>
      </w:r>
    </w:p>
    <w:p w14:paraId="0C7A0396" w14:textId="77777777" w:rsidR="007573A7" w:rsidRDefault="007573A7">
      <w:pPr>
        <w:rPr>
          <w:i/>
          <w:iCs/>
        </w:rPr>
      </w:pPr>
      <w:r>
        <w:t>— </w:t>
      </w:r>
      <w:r w:rsidR="00000000">
        <w:t>Au revoir</w:t>
      </w:r>
      <w:r>
        <w:t xml:space="preserve">, </w:t>
      </w:r>
      <w:r w:rsidR="00000000">
        <w:t>Jerry</w:t>
      </w:r>
      <w:r>
        <w:t xml:space="preserve">, </w:t>
      </w:r>
      <w:r w:rsidR="00000000">
        <w:t>dit le policier</w:t>
      </w:r>
      <w:r>
        <w:t xml:space="preserve">. </w:t>
      </w:r>
      <w:r w:rsidR="00000000">
        <w:t>Ne m</w:t>
      </w:r>
      <w:r>
        <w:t>’</w:t>
      </w:r>
      <w:r w:rsidR="00000000">
        <w:t xml:space="preserve">éreintez pas trop dans </w:t>
      </w:r>
      <w:r w:rsidR="00000000">
        <w:rPr>
          <w:i/>
          <w:iCs/>
        </w:rPr>
        <w:t>La Gazette</w:t>
      </w:r>
      <w:r>
        <w:rPr>
          <w:i/>
          <w:iCs/>
        </w:rPr>
        <w:t>.</w:t>
      </w:r>
    </w:p>
    <w:p w14:paraId="4D1ACAB9" w14:textId="77777777" w:rsidR="007573A7" w:rsidRDefault="007573A7">
      <w:r>
        <w:rPr>
          <w:i/>
          <w:iCs/>
        </w:rPr>
        <w:t>— </w:t>
      </w:r>
      <w:r w:rsidR="00000000">
        <w:t>Non</w:t>
      </w:r>
      <w:r>
        <w:t xml:space="preserve">, </w:t>
      </w:r>
      <w:r w:rsidR="00000000">
        <w:t>au contraire</w:t>
      </w:r>
      <w:r>
        <w:t xml:space="preserve">. </w:t>
      </w:r>
      <w:r w:rsidR="00000000">
        <w:t>À demain</w:t>
      </w:r>
      <w:r>
        <w:t>.</w:t>
      </w:r>
    </w:p>
    <w:p w14:paraId="04A08C5B" w14:textId="77777777" w:rsidR="007573A7" w:rsidRDefault="00000000">
      <w:r>
        <w:t>J</w:t>
      </w:r>
      <w:r w:rsidR="007573A7">
        <w:t>’</w:t>
      </w:r>
      <w:r>
        <w:t>allais monter dans mon cabriolet lorsque j</w:t>
      </w:r>
      <w:r w:rsidR="007573A7">
        <w:t>’</w:t>
      </w:r>
      <w:r>
        <w:t>entendis le bruit</w:t>
      </w:r>
      <w:r w:rsidR="007573A7">
        <w:t xml:space="preserve">. </w:t>
      </w:r>
      <w:r>
        <w:t>Je ne compris</w:t>
      </w:r>
      <w:r w:rsidR="007573A7">
        <w:t xml:space="preserve">, </w:t>
      </w:r>
      <w:r>
        <w:t>pas tout d</w:t>
      </w:r>
      <w:r w:rsidR="007573A7">
        <w:t>’</w:t>
      </w:r>
      <w:r>
        <w:t>abord de quoi il s</w:t>
      </w:r>
      <w:r w:rsidR="007573A7">
        <w:t>’</w:t>
      </w:r>
      <w:r>
        <w:t>agissait</w:t>
      </w:r>
      <w:r w:rsidR="007573A7">
        <w:t xml:space="preserve">. </w:t>
      </w:r>
      <w:r>
        <w:t>C</w:t>
      </w:r>
      <w:r w:rsidR="007573A7">
        <w:t>’</w:t>
      </w:r>
      <w:r>
        <w:t>était comme un cri lointain que l</w:t>
      </w:r>
      <w:r w:rsidR="007573A7">
        <w:t>’</w:t>
      </w:r>
      <w:r>
        <w:t>écho affaiblissait pendant quelques secondes</w:t>
      </w:r>
      <w:r w:rsidR="007573A7">
        <w:t xml:space="preserve">, </w:t>
      </w:r>
      <w:r>
        <w:t>puis qui reprenait</w:t>
      </w:r>
      <w:r w:rsidR="007573A7">
        <w:t xml:space="preserve">, </w:t>
      </w:r>
      <w:r>
        <w:t>déchirant</w:t>
      </w:r>
      <w:r w:rsidR="007573A7">
        <w:t xml:space="preserve">. </w:t>
      </w:r>
      <w:r>
        <w:t>Je savais que ce n</w:t>
      </w:r>
      <w:r w:rsidR="007573A7">
        <w:t>’</w:t>
      </w:r>
      <w:r>
        <w:t>était pas la sirène d</w:t>
      </w:r>
      <w:r w:rsidR="007573A7">
        <w:t>’</w:t>
      </w:r>
      <w:r>
        <w:t>une auto</w:t>
      </w:r>
      <w:r w:rsidR="007573A7">
        <w:t xml:space="preserve"> ; </w:t>
      </w:r>
      <w:r>
        <w:t>c</w:t>
      </w:r>
      <w:r w:rsidR="007573A7">
        <w:t>’</w:t>
      </w:r>
      <w:r>
        <w:t>était à la fois trop profond</w:t>
      </w:r>
      <w:r w:rsidR="007573A7">
        <w:t xml:space="preserve">, </w:t>
      </w:r>
      <w:r>
        <w:t>trop rauque et trop puissant</w:t>
      </w:r>
      <w:r w:rsidR="007573A7">
        <w:t xml:space="preserve">. </w:t>
      </w:r>
      <w:r>
        <w:t>Immobile</w:t>
      </w:r>
      <w:r w:rsidR="007573A7">
        <w:t xml:space="preserve">, </w:t>
      </w:r>
      <w:r>
        <w:t>j</w:t>
      </w:r>
      <w:r w:rsidR="007573A7">
        <w:t>’</w:t>
      </w:r>
      <w:r>
        <w:t>écoutais</w:t>
      </w:r>
      <w:r w:rsidR="007573A7">
        <w:t xml:space="preserve">. </w:t>
      </w:r>
      <w:proofErr w:type="gramStart"/>
      <w:r>
        <w:t>J</w:t>
      </w:r>
      <w:r w:rsidR="007573A7">
        <w:t>’</w:t>
      </w:r>
      <w:r>
        <w:t>avais peur</w:t>
      </w:r>
      <w:proofErr w:type="gramEnd"/>
      <w:r>
        <w:t xml:space="preserve"> de comprendre</w:t>
      </w:r>
      <w:r w:rsidR="007573A7">
        <w:t xml:space="preserve">. </w:t>
      </w:r>
      <w:proofErr w:type="spellStart"/>
      <w:r>
        <w:t>Louderback</w:t>
      </w:r>
      <w:proofErr w:type="spellEnd"/>
      <w:r>
        <w:t xml:space="preserve"> avait lancé son moteur qui</w:t>
      </w:r>
      <w:r w:rsidR="007573A7">
        <w:t xml:space="preserve">, </w:t>
      </w:r>
      <w:r>
        <w:t>après quelques halètements spasmodiques</w:t>
      </w:r>
      <w:r w:rsidR="007573A7">
        <w:t xml:space="preserve">, </w:t>
      </w:r>
      <w:r>
        <w:t>s</w:t>
      </w:r>
      <w:r w:rsidR="007573A7">
        <w:t>’</w:t>
      </w:r>
      <w:r>
        <w:t>arrêta court</w:t>
      </w:r>
      <w:r w:rsidR="007573A7">
        <w:t xml:space="preserve">. </w:t>
      </w:r>
      <w:r>
        <w:t>Les deux policiers écoutaient</w:t>
      </w:r>
      <w:r w:rsidR="007573A7">
        <w:t xml:space="preserve">, </w:t>
      </w:r>
      <w:r>
        <w:t>la tête inclinée vers l</w:t>
      </w:r>
      <w:r w:rsidR="007573A7">
        <w:t>’</w:t>
      </w:r>
      <w:r>
        <w:t>ouest</w:t>
      </w:r>
      <w:r w:rsidR="007573A7">
        <w:t xml:space="preserve">. </w:t>
      </w:r>
      <w:r>
        <w:t>La sirène g</w:t>
      </w:r>
      <w:r>
        <w:t>é</w:t>
      </w:r>
      <w:r>
        <w:t>missait toujours</w:t>
      </w:r>
      <w:r w:rsidR="007573A7">
        <w:t xml:space="preserve">, </w:t>
      </w:r>
      <w:r>
        <w:t>plus fort lorsque la brise soufflait vers nous</w:t>
      </w:r>
      <w:r w:rsidR="007573A7">
        <w:t>.</w:t>
      </w:r>
    </w:p>
    <w:p w14:paraId="7A2E1FF2" w14:textId="77777777" w:rsidR="007573A7" w:rsidRDefault="00000000">
      <w:r>
        <w:t>Je marchai vers la voiture du capitaine</w:t>
      </w:r>
      <w:r w:rsidR="007573A7">
        <w:t> :</w:t>
      </w:r>
    </w:p>
    <w:p w14:paraId="68A9B5C0" w14:textId="77777777" w:rsidR="007573A7" w:rsidRDefault="007573A7">
      <w:r>
        <w:t>— </w:t>
      </w:r>
      <w:r w:rsidR="00000000">
        <w:t>Entendez-vous comme moi</w:t>
      </w:r>
      <w:r>
        <w:t xml:space="preserve">, </w:t>
      </w:r>
      <w:r w:rsidR="00000000">
        <w:t>dis-je</w:t>
      </w:r>
      <w:r>
        <w:t xml:space="preserve">, </w:t>
      </w:r>
      <w:r w:rsidR="00000000">
        <w:t>ou bien suis-je fou</w:t>
      </w:r>
      <w:r>
        <w:t> ?</w:t>
      </w:r>
    </w:p>
    <w:p w14:paraId="2A9F6850" w14:textId="77777777" w:rsidR="007573A7" w:rsidRDefault="00000000">
      <w:proofErr w:type="spellStart"/>
      <w:r>
        <w:t>Louderback</w:t>
      </w:r>
      <w:proofErr w:type="spellEnd"/>
      <w:r>
        <w:t xml:space="preserve"> ouvrit la portière et se précipita vers la maison</w:t>
      </w:r>
      <w:r w:rsidR="007573A7">
        <w:t xml:space="preserve">, </w:t>
      </w:r>
      <w:r>
        <w:t>vers la cabine téléphonique</w:t>
      </w:r>
      <w:r w:rsidR="007573A7">
        <w:t>.</w:t>
      </w:r>
    </w:p>
    <w:p w14:paraId="5F0CD691" w14:textId="77777777" w:rsidR="007573A7" w:rsidRDefault="00000000">
      <w:r>
        <w:t>Nous le suivîmes</w:t>
      </w:r>
      <w:r w:rsidR="007573A7">
        <w:t xml:space="preserve">. </w:t>
      </w:r>
      <w:r>
        <w:t>Dans le hall</w:t>
      </w:r>
      <w:r w:rsidR="007573A7">
        <w:t xml:space="preserve">, </w:t>
      </w:r>
      <w:r>
        <w:t>je levai la tête</w:t>
      </w:r>
      <w:r w:rsidR="007573A7">
        <w:t xml:space="preserve">. </w:t>
      </w:r>
      <w:r>
        <w:t>Ellen était debout au haut de l</w:t>
      </w:r>
      <w:r w:rsidR="007573A7">
        <w:t>’</w:t>
      </w:r>
      <w:r>
        <w:t>escalier</w:t>
      </w:r>
      <w:r w:rsidR="007573A7">
        <w:t xml:space="preserve">. </w:t>
      </w:r>
      <w:r>
        <w:t>Je montai les marches</w:t>
      </w:r>
      <w:r w:rsidR="007573A7">
        <w:t> :</w:t>
      </w:r>
    </w:p>
    <w:p w14:paraId="5FEAEA68" w14:textId="77777777" w:rsidR="007573A7" w:rsidRDefault="007573A7">
      <w:r>
        <w:t>— </w:t>
      </w:r>
      <w:proofErr w:type="spellStart"/>
      <w:r w:rsidR="00000000">
        <w:t>Allez vous</w:t>
      </w:r>
      <w:proofErr w:type="spellEnd"/>
      <w:r w:rsidR="00000000">
        <w:t xml:space="preserve"> coucher</w:t>
      </w:r>
      <w:r>
        <w:t xml:space="preserve">, </w:t>
      </w:r>
      <w:r w:rsidR="00000000">
        <w:t>dis-je</w:t>
      </w:r>
      <w:r>
        <w:t xml:space="preserve"> ; </w:t>
      </w:r>
      <w:r w:rsidR="00000000">
        <w:t>la maison est gardée</w:t>
      </w:r>
      <w:r>
        <w:t>.</w:t>
      </w:r>
    </w:p>
    <w:p w14:paraId="01630FB9" w14:textId="77777777" w:rsidR="007573A7" w:rsidRDefault="00000000">
      <w:r>
        <w:t>Elle répondit</w:t>
      </w:r>
      <w:r w:rsidR="007573A7">
        <w:t xml:space="preserve">, </w:t>
      </w:r>
      <w:r>
        <w:t>bougeant à peine les lèvres</w:t>
      </w:r>
      <w:r w:rsidR="007573A7">
        <w:t> :</w:t>
      </w:r>
    </w:p>
    <w:p w14:paraId="612E3FF7" w14:textId="77777777" w:rsidR="007573A7" w:rsidRDefault="007573A7">
      <w:r>
        <w:t>— </w:t>
      </w:r>
      <w:r w:rsidR="00000000">
        <w:t>C</w:t>
      </w:r>
      <w:r>
        <w:t>’</w:t>
      </w:r>
      <w:r w:rsidR="00000000">
        <w:t xml:space="preserve">est la sirène de </w:t>
      </w:r>
      <w:proofErr w:type="spellStart"/>
      <w:r w:rsidR="00000000">
        <w:t>Graystone</w:t>
      </w:r>
      <w:proofErr w:type="spellEnd"/>
      <w:r>
        <w:t>.</w:t>
      </w:r>
    </w:p>
    <w:p w14:paraId="55E63274" w14:textId="77777777" w:rsidR="007573A7" w:rsidRDefault="007573A7">
      <w:r>
        <w:lastRenderedPageBreak/>
        <w:t>— </w:t>
      </w:r>
      <w:r w:rsidR="00000000">
        <w:t>Il doit y avoir quelque chose qui ne va pas</w:t>
      </w:r>
      <w:r>
        <w:t xml:space="preserve">, </w:t>
      </w:r>
      <w:r w:rsidR="00000000">
        <w:t>là-bas</w:t>
      </w:r>
      <w:r>
        <w:t xml:space="preserve">, </w:t>
      </w:r>
      <w:r w:rsidR="00000000">
        <w:t>mu</w:t>
      </w:r>
      <w:r w:rsidR="00000000">
        <w:t>r</w:t>
      </w:r>
      <w:r w:rsidR="00000000">
        <w:t>murai-je</w:t>
      </w:r>
      <w:r>
        <w:t>.</w:t>
      </w:r>
    </w:p>
    <w:p w14:paraId="2349AEDC" w14:textId="77777777" w:rsidR="007573A7" w:rsidRDefault="00000000">
      <w:r>
        <w:t>Comme si elle n</w:t>
      </w:r>
      <w:r w:rsidR="007573A7">
        <w:t>’</w:t>
      </w:r>
      <w:r>
        <w:t>avait pas entendu</w:t>
      </w:r>
      <w:r w:rsidR="007573A7">
        <w:t xml:space="preserve">, </w:t>
      </w:r>
      <w:r>
        <w:t>elle répéta de la même voix blanche</w:t>
      </w:r>
      <w:r w:rsidR="007573A7">
        <w:t> :</w:t>
      </w:r>
    </w:p>
    <w:p w14:paraId="30FFB9B9" w14:textId="77777777" w:rsidR="007573A7" w:rsidRDefault="007573A7">
      <w:r>
        <w:t>— </w:t>
      </w:r>
      <w:r w:rsidR="00000000">
        <w:t>C</w:t>
      </w:r>
      <w:r>
        <w:t>’</w:t>
      </w:r>
      <w:r w:rsidR="00000000">
        <w:t xml:space="preserve">est la sirène de </w:t>
      </w:r>
      <w:proofErr w:type="spellStart"/>
      <w:r w:rsidR="00000000">
        <w:t>Graystone</w:t>
      </w:r>
      <w:proofErr w:type="spellEnd"/>
      <w:r>
        <w:t>.</w:t>
      </w:r>
    </w:p>
    <w:p w14:paraId="4A5D01A2" w14:textId="77777777" w:rsidR="007573A7" w:rsidRDefault="00000000">
      <w:r>
        <w:t>Le capitaine sortait de la cabine</w:t>
      </w:r>
      <w:r w:rsidR="007573A7">
        <w:t>.</w:t>
      </w:r>
    </w:p>
    <w:p w14:paraId="48152ABA" w14:textId="61ECC0FC" w:rsidR="007573A7" w:rsidRDefault="007573A7">
      <w:r>
        <w:t xml:space="preserve">— Joe ! </w:t>
      </w:r>
      <w:r w:rsidR="00000000">
        <w:t>cria-t-il</w:t>
      </w:r>
      <w:r>
        <w:t xml:space="preserve">. </w:t>
      </w:r>
      <w:r w:rsidR="00000000">
        <w:t>Magee le Boucher s</w:t>
      </w:r>
      <w:r>
        <w:t>’</w:t>
      </w:r>
      <w:r w:rsidR="00000000">
        <w:t>est évadé</w:t>
      </w:r>
      <w:r>
        <w:t> !</w:t>
      </w:r>
    </w:p>
    <w:p w14:paraId="15F49AAD" w14:textId="77777777" w:rsidR="007573A7" w:rsidRDefault="00000000">
      <w:r>
        <w:t>Ellen avait entendu</w:t>
      </w:r>
      <w:r w:rsidR="007573A7">
        <w:t xml:space="preserve">. </w:t>
      </w:r>
      <w:r>
        <w:t>Elle ne pouvait pâlir davantage</w:t>
      </w:r>
      <w:r w:rsidR="007573A7">
        <w:t xml:space="preserve">. </w:t>
      </w:r>
      <w:r>
        <w:t>Elle se roidit</w:t>
      </w:r>
      <w:r w:rsidR="007573A7">
        <w:t>.</w:t>
      </w:r>
    </w:p>
    <w:p w14:paraId="7043A1EC" w14:textId="77777777" w:rsidR="007573A7" w:rsidRDefault="00000000">
      <w:r>
        <w:t>Je compris ce qui allait arriver et je m</w:t>
      </w:r>
      <w:r w:rsidR="007573A7">
        <w:t>’</w:t>
      </w:r>
      <w:r>
        <w:t>élançai</w:t>
      </w:r>
      <w:r w:rsidR="007573A7">
        <w:t xml:space="preserve">. </w:t>
      </w:r>
      <w:r>
        <w:t>L</w:t>
      </w:r>
      <w:r w:rsidR="007573A7">
        <w:t>’</w:t>
      </w:r>
      <w:r>
        <w:t>instant d</w:t>
      </w:r>
      <w:r w:rsidR="007573A7">
        <w:t>’</w:t>
      </w:r>
      <w:r>
        <w:t>après</w:t>
      </w:r>
      <w:r w:rsidR="007573A7">
        <w:t xml:space="preserve">, </w:t>
      </w:r>
      <w:r>
        <w:t>elle s</w:t>
      </w:r>
      <w:r w:rsidR="007573A7">
        <w:t>’</w:t>
      </w:r>
      <w:r>
        <w:t>écroulait dans mes bras</w:t>
      </w:r>
      <w:r w:rsidR="007573A7">
        <w:t xml:space="preserve">, </w:t>
      </w:r>
      <w:r>
        <w:t>sans connaissance</w:t>
      </w:r>
      <w:r w:rsidR="007573A7">
        <w:t>.</w:t>
      </w:r>
    </w:p>
    <w:p w14:paraId="1A5B3BA3" w14:textId="63DEAA99" w:rsidR="00000000" w:rsidRDefault="00000000" w:rsidP="007573A7">
      <w:pPr>
        <w:pStyle w:val="Titre1"/>
      </w:pPr>
      <w:bookmarkStart w:id="2" w:name="_Toc202203026"/>
      <w:r>
        <w:lastRenderedPageBreak/>
        <w:t>II</w:t>
      </w:r>
      <w:bookmarkEnd w:id="2"/>
    </w:p>
    <w:p w14:paraId="389DCDDF" w14:textId="77777777" w:rsidR="007573A7" w:rsidRDefault="00000000">
      <w:r>
        <w:t>Le corps inerte était lourd dans mes bras</w:t>
      </w:r>
      <w:r w:rsidR="007573A7">
        <w:t xml:space="preserve">. </w:t>
      </w:r>
      <w:r>
        <w:t>Les portes do</w:t>
      </w:r>
      <w:r>
        <w:t>n</w:t>
      </w:r>
      <w:r>
        <w:t>nant sur le palier demeuraient fermées et je me demandais que</w:t>
      </w:r>
      <w:r>
        <w:t>l</w:t>
      </w:r>
      <w:r>
        <w:t>le était celle de la chambre d</w:t>
      </w:r>
      <w:r w:rsidR="007573A7">
        <w:t>’</w:t>
      </w:r>
      <w:r>
        <w:t>Ellen lorsque l</w:t>
      </w:r>
      <w:r w:rsidR="007573A7">
        <w:t>’</w:t>
      </w:r>
      <w:r>
        <w:t>une d</w:t>
      </w:r>
      <w:r w:rsidR="007573A7">
        <w:t>’</w:t>
      </w:r>
      <w:r>
        <w:t>elles s</w:t>
      </w:r>
      <w:r w:rsidR="007573A7">
        <w:t>’</w:t>
      </w:r>
      <w:r>
        <w:t>ouvrit</w:t>
      </w:r>
      <w:r w:rsidR="007573A7">
        <w:t xml:space="preserve">. </w:t>
      </w:r>
      <w:r>
        <w:t>Une jeune femme en pyjama apparut sur le seuil et su</w:t>
      </w:r>
      <w:r>
        <w:t>r</w:t>
      </w:r>
      <w:r>
        <w:t>sauta en nous voyant</w:t>
      </w:r>
      <w:r w:rsidR="007573A7">
        <w:t>.</w:t>
      </w:r>
    </w:p>
    <w:p w14:paraId="4127DC4C" w14:textId="77777777" w:rsidR="007573A7" w:rsidRDefault="007573A7">
      <w:r>
        <w:t>— </w:t>
      </w:r>
      <w:r w:rsidR="00000000">
        <w:t>Je suis Jerry Spence</w:t>
      </w:r>
      <w:r>
        <w:t xml:space="preserve">, </w:t>
      </w:r>
      <w:r w:rsidR="00000000">
        <w:t>dis-je rapidement avant qu</w:t>
      </w:r>
      <w:r>
        <w:t>’</w:t>
      </w:r>
      <w:r w:rsidR="00000000">
        <w:t xml:space="preserve">elle </w:t>
      </w:r>
      <w:proofErr w:type="spellStart"/>
      <w:r w:rsidR="00000000">
        <w:t>eu</w:t>
      </w:r>
      <w:proofErr w:type="spellEnd"/>
      <w:r w:rsidR="00000000">
        <w:t xml:space="preserve"> le temps de crier</w:t>
      </w:r>
      <w:r>
        <w:t xml:space="preserve">. </w:t>
      </w:r>
      <w:r w:rsidR="00000000">
        <w:t>Je suis un ami d</w:t>
      </w:r>
      <w:r>
        <w:t>’</w:t>
      </w:r>
      <w:r w:rsidR="00000000">
        <w:t>Ellen</w:t>
      </w:r>
      <w:r>
        <w:t>.</w:t>
      </w:r>
    </w:p>
    <w:p w14:paraId="45EB6FDD" w14:textId="77777777" w:rsidR="007573A7" w:rsidRDefault="00000000">
      <w:r>
        <w:t>Elle parut se calmer</w:t>
      </w:r>
      <w:r w:rsidR="007573A7">
        <w:t>.</w:t>
      </w:r>
    </w:p>
    <w:p w14:paraId="547626E7" w14:textId="77777777" w:rsidR="007573A7" w:rsidRDefault="007573A7">
      <w:r>
        <w:t>— </w:t>
      </w:r>
      <w:r w:rsidR="00000000">
        <w:t>Elle n</w:t>
      </w:r>
      <w:r>
        <w:t>’</w:t>
      </w:r>
      <w:r w:rsidR="00000000">
        <w:t>est pas malade</w:t>
      </w:r>
      <w:r>
        <w:t xml:space="preserve">, </w:t>
      </w:r>
      <w:r w:rsidR="00000000">
        <w:t>affirmai-je</w:t>
      </w:r>
      <w:r>
        <w:t xml:space="preserve"> ; </w:t>
      </w:r>
      <w:r w:rsidR="00000000">
        <w:t>mais elle a perdu connaissance</w:t>
      </w:r>
      <w:r>
        <w:t xml:space="preserve">. </w:t>
      </w:r>
      <w:r w:rsidR="00000000">
        <w:t>Où est sa chambre</w:t>
      </w:r>
      <w:r>
        <w:t> ?</w:t>
      </w:r>
    </w:p>
    <w:p w14:paraId="6AB90299" w14:textId="77777777" w:rsidR="007573A7" w:rsidRDefault="00000000">
      <w:r>
        <w:t>La jeune femme ouvrit une porte et j</w:t>
      </w:r>
      <w:r w:rsidR="007573A7">
        <w:t>’</w:t>
      </w:r>
      <w:r>
        <w:t>allai poser Ellen sur son lit</w:t>
      </w:r>
      <w:r w:rsidR="007573A7">
        <w:t>.</w:t>
      </w:r>
    </w:p>
    <w:p w14:paraId="274E934E" w14:textId="77777777" w:rsidR="007573A7" w:rsidRDefault="007573A7">
      <w:r>
        <w:t>— </w:t>
      </w:r>
      <w:r w:rsidR="00000000">
        <w:t>Je vais appeler le docteur Reynolds</w:t>
      </w:r>
      <w:r>
        <w:t xml:space="preserve">, </w:t>
      </w:r>
      <w:r w:rsidR="00000000">
        <w:t>dit l</w:t>
      </w:r>
      <w:r>
        <w:t>’</w:t>
      </w:r>
      <w:r w:rsidR="00000000">
        <w:t>inconnue</w:t>
      </w:r>
      <w:r>
        <w:t>.</w:t>
      </w:r>
    </w:p>
    <w:p w14:paraId="1EFAD357" w14:textId="77777777" w:rsidR="007573A7" w:rsidRDefault="007573A7">
      <w:r>
        <w:t>— </w:t>
      </w:r>
      <w:r w:rsidR="00000000">
        <w:t>C</w:t>
      </w:r>
      <w:r>
        <w:t>’</w:t>
      </w:r>
      <w:r w:rsidR="00000000">
        <w:t>est inutile</w:t>
      </w:r>
      <w:r>
        <w:t xml:space="preserve">. </w:t>
      </w:r>
      <w:r w:rsidR="00000000">
        <w:t>Avez-vous des sels</w:t>
      </w:r>
      <w:r>
        <w:t> ?</w:t>
      </w:r>
    </w:p>
    <w:p w14:paraId="33C98451" w14:textId="77777777" w:rsidR="007573A7" w:rsidRDefault="007573A7">
      <w:r>
        <w:t>— </w:t>
      </w:r>
      <w:r w:rsidR="00000000">
        <w:t>Non</w:t>
      </w:r>
      <w:r>
        <w:t xml:space="preserve">, </w:t>
      </w:r>
      <w:r w:rsidR="00000000">
        <w:t>monsieur</w:t>
      </w:r>
      <w:r>
        <w:t xml:space="preserve">. </w:t>
      </w:r>
      <w:r w:rsidR="00000000">
        <w:t>Elle</w:t>
      </w:r>
      <w:r>
        <w:t xml:space="preserve">… </w:t>
      </w:r>
      <w:r w:rsidR="00000000">
        <w:t>elle est très pâle</w:t>
      </w:r>
      <w:r>
        <w:t> !</w:t>
      </w:r>
    </w:p>
    <w:p w14:paraId="157982F6" w14:textId="77777777" w:rsidR="007573A7" w:rsidRDefault="007573A7">
      <w:r>
        <w:t>— </w:t>
      </w:r>
      <w:r w:rsidR="00000000">
        <w:t>Ce n</w:t>
      </w:r>
      <w:r>
        <w:t>’</w:t>
      </w:r>
      <w:r w:rsidR="00000000">
        <w:t>est rien</w:t>
      </w:r>
      <w:r>
        <w:t xml:space="preserve"> ; </w:t>
      </w:r>
      <w:r w:rsidR="00000000">
        <w:t>allez chercher un cordial</w:t>
      </w:r>
      <w:r>
        <w:t>.</w:t>
      </w:r>
    </w:p>
    <w:p w14:paraId="6AD22564" w14:textId="77777777" w:rsidR="007573A7" w:rsidRDefault="00000000">
      <w:r>
        <w:t>Elle quitta la pièce</w:t>
      </w:r>
      <w:r w:rsidR="007573A7">
        <w:t xml:space="preserve">. </w:t>
      </w:r>
      <w:r>
        <w:t>Dès qu</w:t>
      </w:r>
      <w:r w:rsidR="007573A7">
        <w:t>’</w:t>
      </w:r>
      <w:r>
        <w:t>elle fut sortie</w:t>
      </w:r>
      <w:r w:rsidR="007573A7">
        <w:t xml:space="preserve">, </w:t>
      </w:r>
      <w:r>
        <w:t>Ellen ouvrit les yeux</w:t>
      </w:r>
      <w:r w:rsidR="007573A7">
        <w:t xml:space="preserve">, </w:t>
      </w:r>
      <w:r>
        <w:t>fixa son regard sur l</w:t>
      </w:r>
      <w:r w:rsidR="007573A7">
        <w:t>’</w:t>
      </w:r>
      <w:r>
        <w:t>ampoule électrique du plafond</w:t>
      </w:r>
      <w:r w:rsidR="007573A7">
        <w:t xml:space="preserve">, </w:t>
      </w:r>
      <w:r>
        <w:t>puis le tourna lentement vers moi</w:t>
      </w:r>
      <w:r w:rsidR="007573A7">
        <w:t> :</w:t>
      </w:r>
    </w:p>
    <w:p w14:paraId="39FB580D" w14:textId="77777777" w:rsidR="007573A7" w:rsidRDefault="007573A7">
      <w:r>
        <w:t>— </w:t>
      </w:r>
      <w:r w:rsidR="00000000">
        <w:t>Je me suis évanouie</w:t>
      </w:r>
      <w:r>
        <w:t xml:space="preserve">, </w:t>
      </w:r>
      <w:r w:rsidR="00000000">
        <w:t>murmura-t-elle</w:t>
      </w:r>
      <w:r>
        <w:t xml:space="preserve">, </w:t>
      </w:r>
      <w:r w:rsidR="00000000">
        <w:t>gênée</w:t>
      </w:r>
      <w:r>
        <w:t xml:space="preserve">, </w:t>
      </w:r>
      <w:r w:rsidR="00000000">
        <w:t>comme si e</w:t>
      </w:r>
      <w:r w:rsidR="00000000">
        <w:t>l</w:t>
      </w:r>
      <w:r w:rsidR="00000000">
        <w:t>le éprouvait une sorte de honte</w:t>
      </w:r>
      <w:r>
        <w:t>.</w:t>
      </w:r>
    </w:p>
    <w:p w14:paraId="6068367E" w14:textId="77777777" w:rsidR="007573A7" w:rsidRDefault="007573A7">
      <w:r>
        <w:t>— </w:t>
      </w:r>
      <w:r w:rsidR="00000000">
        <w:t>Vous allez mieux</w:t>
      </w:r>
      <w:r>
        <w:t xml:space="preserve">, </w:t>
      </w:r>
      <w:r w:rsidR="00000000">
        <w:t>n</w:t>
      </w:r>
      <w:r>
        <w:t>’</w:t>
      </w:r>
      <w:r w:rsidR="00000000">
        <w:t>est-ce pas</w:t>
      </w:r>
      <w:r>
        <w:t xml:space="preserve"> ? </w:t>
      </w:r>
      <w:r w:rsidR="00000000">
        <w:t>dis-je</w:t>
      </w:r>
      <w:r>
        <w:t xml:space="preserve">. </w:t>
      </w:r>
      <w:r w:rsidR="00000000">
        <w:t>Reposez-vous</w:t>
      </w:r>
      <w:r>
        <w:t>.</w:t>
      </w:r>
    </w:p>
    <w:p w14:paraId="17A1E7C3" w14:textId="77777777" w:rsidR="007573A7" w:rsidRDefault="00000000">
      <w:r>
        <w:lastRenderedPageBreak/>
        <w:t>Mais elle s</w:t>
      </w:r>
      <w:r w:rsidR="007573A7">
        <w:t>’</w:t>
      </w:r>
      <w:r>
        <w:t>était mise sur son séant</w:t>
      </w:r>
      <w:r w:rsidR="007573A7">
        <w:t xml:space="preserve">, </w:t>
      </w:r>
      <w:r>
        <w:t>posant les pieds sur le tapis</w:t>
      </w:r>
      <w:r w:rsidR="007573A7">
        <w:t xml:space="preserve">. </w:t>
      </w:r>
      <w:r>
        <w:t>Elle écoutait</w:t>
      </w:r>
      <w:r w:rsidR="007573A7">
        <w:t xml:space="preserve">. </w:t>
      </w:r>
      <w:r>
        <w:t>La sirène s</w:t>
      </w:r>
      <w:r w:rsidR="007573A7">
        <w:t>’</w:t>
      </w:r>
      <w:r>
        <w:t>était tue</w:t>
      </w:r>
      <w:r w:rsidR="007573A7">
        <w:t xml:space="preserve"> ; </w:t>
      </w:r>
      <w:r>
        <w:t>des voix d</w:t>
      </w:r>
      <w:r w:rsidR="007573A7">
        <w:t>’</w:t>
      </w:r>
      <w:r>
        <w:t>hommes montaient du hall</w:t>
      </w:r>
      <w:r w:rsidR="007573A7">
        <w:t xml:space="preserve">. </w:t>
      </w:r>
      <w:r>
        <w:t>Le regard d</w:t>
      </w:r>
      <w:r w:rsidR="007573A7">
        <w:t>’</w:t>
      </w:r>
      <w:r>
        <w:t>Ellen s</w:t>
      </w:r>
      <w:r w:rsidR="007573A7">
        <w:t>’</w:t>
      </w:r>
      <w:r>
        <w:t>assombrit</w:t>
      </w:r>
      <w:r w:rsidR="007573A7">
        <w:t>.</w:t>
      </w:r>
    </w:p>
    <w:p w14:paraId="214A0CFF" w14:textId="77777777" w:rsidR="007573A7" w:rsidRDefault="007573A7">
      <w:r>
        <w:t>— </w:t>
      </w:r>
      <w:r w:rsidR="00000000">
        <w:t>C</w:t>
      </w:r>
      <w:r>
        <w:t>’</w:t>
      </w:r>
      <w:r w:rsidR="00000000">
        <w:t>est la police</w:t>
      </w:r>
      <w:r>
        <w:t xml:space="preserve">, </w:t>
      </w:r>
      <w:r w:rsidR="00000000">
        <w:t>dis-je</w:t>
      </w:r>
      <w:r>
        <w:t xml:space="preserve">. </w:t>
      </w:r>
      <w:r w:rsidR="00000000">
        <w:t>Vous n</w:t>
      </w:r>
      <w:r>
        <w:t>’</w:t>
      </w:r>
      <w:r w:rsidR="00000000">
        <w:t>avez rien à craindre</w:t>
      </w:r>
      <w:r>
        <w:t xml:space="preserve">. </w:t>
      </w:r>
      <w:r w:rsidR="00000000">
        <w:t>Trois hommes vont vous garder</w:t>
      </w:r>
      <w:r>
        <w:t xml:space="preserve">, </w:t>
      </w:r>
      <w:r w:rsidR="00000000">
        <w:t>cette nuit</w:t>
      </w:r>
      <w:r>
        <w:t>.</w:t>
      </w:r>
    </w:p>
    <w:p w14:paraId="4FA73D0C" w14:textId="77777777" w:rsidR="007573A7" w:rsidRDefault="007573A7">
      <w:r>
        <w:t>— </w:t>
      </w:r>
      <w:r w:rsidR="00000000">
        <w:t>Je n</w:t>
      </w:r>
      <w:r>
        <w:t>’</w:t>
      </w:r>
      <w:r w:rsidR="00000000">
        <w:t>ai pas peur</w:t>
      </w:r>
      <w:r>
        <w:t xml:space="preserve">, </w:t>
      </w:r>
      <w:r w:rsidR="00000000">
        <w:t>fit-elle</w:t>
      </w:r>
      <w:r>
        <w:t xml:space="preserve">. </w:t>
      </w:r>
      <w:r w:rsidR="00000000">
        <w:t>Ce n</w:t>
      </w:r>
      <w:r>
        <w:t>’</w:t>
      </w:r>
      <w:r w:rsidR="00000000">
        <w:t>est pas la peur</w:t>
      </w:r>
      <w:r>
        <w:t xml:space="preserve">, </w:t>
      </w:r>
      <w:r w:rsidR="00000000">
        <w:t>c</w:t>
      </w:r>
      <w:r>
        <w:t>’</w:t>
      </w:r>
      <w:r w:rsidR="00000000">
        <w:t>est</w:t>
      </w:r>
      <w:r>
        <w:t>…</w:t>
      </w:r>
    </w:p>
    <w:p w14:paraId="23DB0CC0" w14:textId="77777777" w:rsidR="007573A7" w:rsidRDefault="00000000">
      <w:r>
        <w:t>La jeune femme rentrait dans la pièce</w:t>
      </w:r>
      <w:r w:rsidR="007573A7">
        <w:t xml:space="preserve">, </w:t>
      </w:r>
      <w:r>
        <w:t>portant un verre à demi plein d</w:t>
      </w:r>
      <w:r w:rsidR="007573A7">
        <w:t>’</w:t>
      </w:r>
      <w:r>
        <w:t>un liquide opalescent</w:t>
      </w:r>
      <w:r w:rsidR="007573A7">
        <w:t>.</w:t>
      </w:r>
    </w:p>
    <w:p w14:paraId="76000C34" w14:textId="77777777" w:rsidR="007573A7" w:rsidRDefault="007573A7">
      <w:r>
        <w:t>— </w:t>
      </w:r>
      <w:r w:rsidR="00000000">
        <w:t>Oh</w:t>
      </w:r>
      <w:r>
        <w:t xml:space="preserve"> ! </w:t>
      </w:r>
      <w:r w:rsidR="00000000">
        <w:t>miss Ellen</w:t>
      </w:r>
      <w:r>
        <w:t xml:space="preserve">, </w:t>
      </w:r>
      <w:r w:rsidR="00000000">
        <w:t>vous allez mieux</w:t>
      </w:r>
      <w:r>
        <w:t xml:space="preserve">, </w:t>
      </w:r>
      <w:r w:rsidR="00000000">
        <w:t>n</w:t>
      </w:r>
      <w:r>
        <w:t>’</w:t>
      </w:r>
      <w:r w:rsidR="00000000">
        <w:t>est-ce pas</w:t>
      </w:r>
      <w:r>
        <w:t xml:space="preserve"> ? </w:t>
      </w:r>
      <w:r w:rsidR="00000000">
        <w:t>dit-elle</w:t>
      </w:r>
      <w:r>
        <w:t xml:space="preserve">, </w:t>
      </w:r>
      <w:r w:rsidR="00000000">
        <w:t>anxieuse</w:t>
      </w:r>
      <w:r>
        <w:t>.</w:t>
      </w:r>
    </w:p>
    <w:p w14:paraId="2769BAB7" w14:textId="77777777" w:rsidR="007573A7" w:rsidRDefault="007573A7">
      <w:r>
        <w:t>— </w:t>
      </w:r>
      <w:r w:rsidR="00000000">
        <w:t>Oui</w:t>
      </w:r>
      <w:r>
        <w:t xml:space="preserve">, </w:t>
      </w:r>
      <w:r w:rsidR="00000000">
        <w:t>Kate</w:t>
      </w:r>
      <w:r>
        <w:t xml:space="preserve">, </w:t>
      </w:r>
      <w:r w:rsidR="00000000">
        <w:t>murmura Ellen en souriant à sa femme de chambre</w:t>
      </w:r>
      <w:r>
        <w:t>.</w:t>
      </w:r>
    </w:p>
    <w:p w14:paraId="3454CE6F" w14:textId="77777777" w:rsidR="007573A7" w:rsidRDefault="00000000">
      <w:r>
        <w:t>J</w:t>
      </w:r>
      <w:r w:rsidR="007573A7">
        <w:t>’</w:t>
      </w:r>
      <w:r>
        <w:t>avais pris le verre</w:t>
      </w:r>
      <w:r w:rsidR="007573A7">
        <w:t>.</w:t>
      </w:r>
    </w:p>
    <w:p w14:paraId="39B4A8BE" w14:textId="77777777" w:rsidR="007573A7" w:rsidRDefault="007573A7">
      <w:r>
        <w:t>— </w:t>
      </w:r>
      <w:r w:rsidR="00000000">
        <w:t>Je n</w:t>
      </w:r>
      <w:r>
        <w:t>’</w:t>
      </w:r>
      <w:r w:rsidR="00000000">
        <w:t>en veux pas</w:t>
      </w:r>
      <w:r>
        <w:t xml:space="preserve">, </w:t>
      </w:r>
      <w:r w:rsidR="00000000">
        <w:t>protesta Ellen</w:t>
      </w:r>
      <w:r>
        <w:t>.</w:t>
      </w:r>
    </w:p>
    <w:p w14:paraId="1F514396" w14:textId="77777777" w:rsidR="007573A7" w:rsidRDefault="007573A7">
      <w:r>
        <w:t>— </w:t>
      </w:r>
      <w:r w:rsidR="00000000">
        <w:t>Buvez donc</w:t>
      </w:r>
      <w:r>
        <w:t>.</w:t>
      </w:r>
    </w:p>
    <w:p w14:paraId="41733533" w14:textId="77777777" w:rsidR="007573A7" w:rsidRDefault="00000000">
      <w:r>
        <w:t>Elle avala le contenu d</w:t>
      </w:r>
      <w:r w:rsidR="007573A7">
        <w:t>’</w:t>
      </w:r>
      <w:r>
        <w:t>un trait et rendit le verre à Kate</w:t>
      </w:r>
      <w:r w:rsidR="007573A7">
        <w:t>.</w:t>
      </w:r>
    </w:p>
    <w:p w14:paraId="75F66BED" w14:textId="77777777" w:rsidR="007573A7" w:rsidRDefault="007573A7">
      <w:r>
        <w:t>— </w:t>
      </w:r>
      <w:r w:rsidR="00000000">
        <w:t>Voulez-vous aller me chercher de l</w:t>
      </w:r>
      <w:r>
        <w:t>’</w:t>
      </w:r>
      <w:r w:rsidR="00000000">
        <w:t>eau fraîche</w:t>
      </w:r>
      <w:r>
        <w:t xml:space="preserve">, </w:t>
      </w:r>
      <w:r w:rsidR="00000000">
        <w:t>de l</w:t>
      </w:r>
      <w:r>
        <w:t>’</w:t>
      </w:r>
      <w:r w:rsidR="00000000">
        <w:t>eau glacée</w:t>
      </w:r>
      <w:r>
        <w:t xml:space="preserve"> ? </w:t>
      </w:r>
      <w:r w:rsidR="00000000">
        <w:t>lui demanda-t-elle</w:t>
      </w:r>
      <w:r>
        <w:t>.</w:t>
      </w:r>
    </w:p>
    <w:p w14:paraId="0CDDF459" w14:textId="77777777" w:rsidR="007573A7" w:rsidRDefault="00000000">
      <w:r>
        <w:t>Je compris qu</w:t>
      </w:r>
      <w:r w:rsidR="007573A7">
        <w:t>’</w:t>
      </w:r>
      <w:r>
        <w:t>Ellen désirait écarter la femme de chambre en l</w:t>
      </w:r>
      <w:r w:rsidR="007573A7">
        <w:t>’</w:t>
      </w:r>
      <w:r>
        <w:t>envoyant chercher de la glace au rez-de-chaussée</w:t>
      </w:r>
      <w:r w:rsidR="007573A7">
        <w:t>.</w:t>
      </w:r>
    </w:p>
    <w:p w14:paraId="54F24946" w14:textId="77777777" w:rsidR="007573A7" w:rsidRDefault="007573A7">
      <w:r>
        <w:t>— </w:t>
      </w:r>
      <w:r w:rsidR="00000000">
        <w:t>Que disiez-vous</w:t>
      </w:r>
      <w:r>
        <w:t xml:space="preserve"> ? </w:t>
      </w:r>
      <w:r w:rsidR="00000000">
        <w:t>murmurai-je aussitôt que Kate eut quitté la pièce</w:t>
      </w:r>
      <w:r>
        <w:t>.</w:t>
      </w:r>
    </w:p>
    <w:p w14:paraId="758A52FB" w14:textId="77777777" w:rsidR="007573A7" w:rsidRDefault="00000000">
      <w:r>
        <w:t>Ellen se leva</w:t>
      </w:r>
      <w:r w:rsidR="007573A7">
        <w:t xml:space="preserve">, </w:t>
      </w:r>
      <w:r>
        <w:t>alla jusqu</w:t>
      </w:r>
      <w:r w:rsidR="007573A7">
        <w:t>’</w:t>
      </w:r>
      <w:r>
        <w:t>à la porte pour voir si nous étions seuls</w:t>
      </w:r>
      <w:r w:rsidR="007573A7">
        <w:t xml:space="preserve">. </w:t>
      </w:r>
      <w:r>
        <w:t>Elle revint et parla très vite</w:t>
      </w:r>
      <w:r w:rsidR="007573A7">
        <w:t>.</w:t>
      </w:r>
    </w:p>
    <w:p w14:paraId="15AC15D1" w14:textId="77777777" w:rsidR="007573A7" w:rsidRDefault="007573A7">
      <w:r>
        <w:lastRenderedPageBreak/>
        <w:t>— </w:t>
      </w:r>
      <w:r w:rsidR="00000000">
        <w:t>Je ne puis rien vous dire maintenant</w:t>
      </w:r>
      <w:r>
        <w:t xml:space="preserve">. </w:t>
      </w:r>
      <w:r w:rsidR="00000000">
        <w:t>Kate va remonter</w:t>
      </w:r>
      <w:r>
        <w:t xml:space="preserve">. </w:t>
      </w:r>
      <w:r w:rsidR="00000000">
        <w:t>N</w:t>
      </w:r>
      <w:r>
        <w:t>’</w:t>
      </w:r>
      <w:r w:rsidR="00000000">
        <w:t>oubliez pas notre rendez-vous</w:t>
      </w:r>
      <w:r>
        <w:t xml:space="preserve">, </w:t>
      </w:r>
      <w:r w:rsidR="00000000">
        <w:t>à deux heures</w:t>
      </w:r>
      <w:r>
        <w:t>.</w:t>
      </w:r>
    </w:p>
    <w:p w14:paraId="41C27D8F" w14:textId="77777777" w:rsidR="007573A7" w:rsidRDefault="007573A7">
      <w:r>
        <w:t>— </w:t>
      </w:r>
      <w:r w:rsidR="00000000">
        <w:t>J</w:t>
      </w:r>
      <w:r>
        <w:t>’</w:t>
      </w:r>
      <w:r w:rsidR="00000000">
        <w:t>y serai</w:t>
      </w:r>
      <w:r>
        <w:t>.</w:t>
      </w:r>
    </w:p>
    <w:p w14:paraId="0742F146" w14:textId="77777777" w:rsidR="007573A7" w:rsidRDefault="007573A7">
      <w:r>
        <w:t>— </w:t>
      </w:r>
      <w:r w:rsidR="00000000">
        <w:t xml:space="preserve">Croyez-vous que les policiers vont aller à </w:t>
      </w:r>
      <w:proofErr w:type="spellStart"/>
      <w:r w:rsidR="00000000">
        <w:t>Graystone</w:t>
      </w:r>
      <w:proofErr w:type="spellEnd"/>
      <w:r>
        <w:t> ?</w:t>
      </w:r>
    </w:p>
    <w:p w14:paraId="54F2BF87" w14:textId="77777777" w:rsidR="007573A7" w:rsidRDefault="007573A7">
      <w:r>
        <w:t>— </w:t>
      </w:r>
      <w:r w:rsidR="00000000">
        <w:t>Certainement</w:t>
      </w:r>
      <w:r>
        <w:t>.</w:t>
      </w:r>
    </w:p>
    <w:p w14:paraId="491C5267" w14:textId="77777777" w:rsidR="007573A7" w:rsidRDefault="007573A7">
      <w:r>
        <w:t>— </w:t>
      </w:r>
      <w:r w:rsidR="00000000">
        <w:t>Allez avec eux</w:t>
      </w:r>
      <w:r>
        <w:t xml:space="preserve">… </w:t>
      </w:r>
      <w:r w:rsidR="00000000">
        <w:t>s</w:t>
      </w:r>
      <w:r>
        <w:t>’</w:t>
      </w:r>
      <w:r w:rsidR="00000000">
        <w:t>ils le permettent</w:t>
      </w:r>
      <w:r>
        <w:t>.</w:t>
      </w:r>
    </w:p>
    <w:p w14:paraId="26DC86EC" w14:textId="77777777" w:rsidR="007573A7" w:rsidRDefault="007573A7">
      <w:r>
        <w:t>— </w:t>
      </w:r>
      <w:r w:rsidR="00000000">
        <w:t>Je ne leur demanderai pas leur avis</w:t>
      </w:r>
      <w:r>
        <w:t xml:space="preserve">, </w:t>
      </w:r>
      <w:r w:rsidR="00000000">
        <w:t>dis-je</w:t>
      </w:r>
      <w:r>
        <w:t xml:space="preserve"> ; </w:t>
      </w:r>
      <w:r w:rsidR="00000000">
        <w:t>mais pou</w:t>
      </w:r>
      <w:r w:rsidR="00000000">
        <w:t>r</w:t>
      </w:r>
      <w:r w:rsidR="00000000">
        <w:t>quoi</w:t>
      </w:r>
      <w:r>
        <w:t> ?</w:t>
      </w:r>
    </w:p>
    <w:p w14:paraId="6F8DCDF4" w14:textId="77777777" w:rsidR="007573A7" w:rsidRDefault="007573A7">
      <w:r>
        <w:t>— </w:t>
      </w:r>
      <w:r w:rsidR="00000000">
        <w:t>Je désire que vous soyez présent</w:t>
      </w:r>
      <w:r>
        <w:t xml:space="preserve">, </w:t>
      </w:r>
      <w:r w:rsidR="00000000">
        <w:t>que vous puissiez me renseigner très exactement</w:t>
      </w:r>
      <w:r>
        <w:t xml:space="preserve">. </w:t>
      </w:r>
      <w:r w:rsidR="00000000">
        <w:t>Comprenez-vous</w:t>
      </w:r>
      <w:r>
        <w:t> ?</w:t>
      </w:r>
    </w:p>
    <w:p w14:paraId="0CB42977" w14:textId="77777777" w:rsidR="007573A7" w:rsidRDefault="007573A7">
      <w:r>
        <w:t>— </w:t>
      </w:r>
      <w:r w:rsidR="00000000">
        <w:t>Non</w:t>
      </w:r>
      <w:r>
        <w:t xml:space="preserve">. </w:t>
      </w:r>
      <w:r w:rsidR="00000000">
        <w:t>Je comprendrai peut-être</w:t>
      </w:r>
      <w:r>
        <w:t xml:space="preserve">, </w:t>
      </w:r>
      <w:r w:rsidR="00000000">
        <w:t>à partir de deux heures</w:t>
      </w:r>
      <w:r>
        <w:t xml:space="preserve">, </w:t>
      </w:r>
      <w:r w:rsidR="00000000">
        <w:t>lorsque vous m</w:t>
      </w:r>
      <w:r>
        <w:t>’</w:t>
      </w:r>
      <w:r w:rsidR="00000000">
        <w:t>aurez tout expliqué</w:t>
      </w:r>
      <w:r>
        <w:t>.</w:t>
      </w:r>
    </w:p>
    <w:p w14:paraId="136D04CC" w14:textId="77777777" w:rsidR="007573A7" w:rsidRDefault="00000000">
      <w:r>
        <w:t>J</w:t>
      </w:r>
      <w:r w:rsidR="007573A7">
        <w:t>’</w:t>
      </w:r>
      <w:r>
        <w:t xml:space="preserve">entendis soudain ronfler le moteur de la voiture de </w:t>
      </w:r>
      <w:proofErr w:type="spellStart"/>
      <w:r>
        <w:t>Lo</w:t>
      </w:r>
      <w:r>
        <w:t>u</w:t>
      </w:r>
      <w:r>
        <w:t>derback</w:t>
      </w:r>
      <w:proofErr w:type="spellEnd"/>
      <w:r w:rsidR="007573A7">
        <w:t>.</w:t>
      </w:r>
    </w:p>
    <w:p w14:paraId="1D18D303" w14:textId="77777777" w:rsidR="007573A7" w:rsidRDefault="007573A7">
      <w:r>
        <w:t>— </w:t>
      </w:r>
      <w:r w:rsidR="00000000">
        <w:t>Ils s</w:t>
      </w:r>
      <w:r>
        <w:t>’</w:t>
      </w:r>
      <w:r w:rsidR="00000000">
        <w:t>en vont</w:t>
      </w:r>
      <w:r>
        <w:t xml:space="preserve">, </w:t>
      </w:r>
      <w:r w:rsidR="00000000">
        <w:t>dis-je</w:t>
      </w:r>
      <w:r>
        <w:t>.</w:t>
      </w:r>
    </w:p>
    <w:p w14:paraId="007DCF8D" w14:textId="77777777" w:rsidR="007573A7" w:rsidRDefault="00000000">
      <w:r>
        <w:t>Je courus à la fenêtre</w:t>
      </w:r>
      <w:r w:rsidR="007573A7">
        <w:t xml:space="preserve">. </w:t>
      </w:r>
      <w:proofErr w:type="spellStart"/>
      <w:r>
        <w:t>Preen</w:t>
      </w:r>
      <w:proofErr w:type="spellEnd"/>
      <w:r>
        <w:t xml:space="preserve"> était seul au volant</w:t>
      </w:r>
      <w:r w:rsidR="007573A7">
        <w:t>.</w:t>
      </w:r>
    </w:p>
    <w:p w14:paraId="333EDBC9" w14:textId="6F15D21D" w:rsidR="007573A7" w:rsidRDefault="007573A7">
      <w:r>
        <w:t>— </w:t>
      </w:r>
      <w:r w:rsidR="00000000">
        <w:t>Hé</w:t>
      </w:r>
      <w:r>
        <w:t xml:space="preserve">, Joe ! </w:t>
      </w:r>
      <w:r w:rsidR="00000000">
        <w:t>criai-je</w:t>
      </w:r>
      <w:r>
        <w:t xml:space="preserve">. </w:t>
      </w:r>
      <w:r w:rsidR="00000000">
        <w:t>Ici</w:t>
      </w:r>
      <w:r>
        <w:t xml:space="preserve">, </w:t>
      </w:r>
      <w:r w:rsidR="00000000">
        <w:t>à la fenêtre</w:t>
      </w:r>
      <w:r>
        <w:t> !</w:t>
      </w:r>
    </w:p>
    <w:p w14:paraId="622D2568" w14:textId="77777777" w:rsidR="007573A7" w:rsidRDefault="00000000">
      <w:r>
        <w:t>Il leva la tête</w:t>
      </w:r>
      <w:r w:rsidR="007573A7">
        <w:t>.</w:t>
      </w:r>
    </w:p>
    <w:p w14:paraId="3171088A" w14:textId="77777777" w:rsidR="007573A7" w:rsidRDefault="007573A7">
      <w:r>
        <w:t>— </w:t>
      </w:r>
      <w:r w:rsidR="00000000">
        <w:t>Attendez-moi</w:t>
      </w:r>
      <w:r>
        <w:t xml:space="preserve"> ; </w:t>
      </w:r>
      <w:r w:rsidR="00000000">
        <w:t>je viens</w:t>
      </w:r>
      <w:r>
        <w:t> !</w:t>
      </w:r>
    </w:p>
    <w:p w14:paraId="2A991195" w14:textId="77777777" w:rsidR="007573A7" w:rsidRDefault="007573A7">
      <w:r>
        <w:t>— </w:t>
      </w:r>
      <w:r w:rsidR="00000000">
        <w:t>Faites vite</w:t>
      </w:r>
      <w:r>
        <w:t xml:space="preserve">, </w:t>
      </w:r>
      <w:r w:rsidR="00000000">
        <w:t>dit-il</w:t>
      </w:r>
      <w:r>
        <w:t xml:space="preserve"> ; </w:t>
      </w:r>
      <w:r w:rsidR="00000000">
        <w:t>il téléphone</w:t>
      </w:r>
      <w:r>
        <w:t xml:space="preserve"> ; </w:t>
      </w:r>
      <w:r w:rsidR="00000000">
        <w:t>nous allons partir</w:t>
      </w:r>
      <w:r>
        <w:t>.</w:t>
      </w:r>
    </w:p>
    <w:p w14:paraId="503506DB" w14:textId="77777777" w:rsidR="007573A7" w:rsidRDefault="00000000">
      <w:r>
        <w:t>Ellen me suivit sur le palier</w:t>
      </w:r>
      <w:r w:rsidR="007573A7">
        <w:t xml:space="preserve"> ; </w:t>
      </w:r>
      <w:r>
        <w:t>elle me serrait le bras à deux mains</w:t>
      </w:r>
      <w:r w:rsidR="007573A7">
        <w:t xml:space="preserve"> ; </w:t>
      </w:r>
      <w:r>
        <w:t>elle leva son visage vers moi</w:t>
      </w:r>
      <w:r w:rsidR="007573A7">
        <w:t>.</w:t>
      </w:r>
    </w:p>
    <w:p w14:paraId="5A27FB1B" w14:textId="77777777" w:rsidR="007573A7" w:rsidRDefault="007573A7">
      <w:r>
        <w:t>— </w:t>
      </w:r>
      <w:r w:rsidR="00000000">
        <w:t>Regardez</w:t>
      </w:r>
      <w:r>
        <w:t xml:space="preserve">, </w:t>
      </w:r>
      <w:r w:rsidR="00000000">
        <w:t>bien tout</w:t>
      </w:r>
      <w:r>
        <w:t xml:space="preserve">, </w:t>
      </w:r>
      <w:r w:rsidR="00000000">
        <w:t>Jerry</w:t>
      </w:r>
      <w:r>
        <w:t xml:space="preserve">, </w:t>
      </w:r>
      <w:r w:rsidR="00000000">
        <w:t>insista-t-elle</w:t>
      </w:r>
      <w:r>
        <w:t>.</w:t>
      </w:r>
    </w:p>
    <w:p w14:paraId="078398C1" w14:textId="77777777" w:rsidR="007573A7" w:rsidRDefault="007573A7">
      <w:r>
        <w:lastRenderedPageBreak/>
        <w:t>— </w:t>
      </w:r>
      <w:r w:rsidR="00000000">
        <w:t>C</w:t>
      </w:r>
      <w:r>
        <w:t>’</w:t>
      </w:r>
      <w:r w:rsidR="00000000">
        <w:t>est entendu</w:t>
      </w:r>
      <w:r>
        <w:t xml:space="preserve">, </w:t>
      </w:r>
      <w:r w:rsidR="00000000">
        <w:t>Ellen</w:t>
      </w:r>
      <w:r>
        <w:t>.</w:t>
      </w:r>
    </w:p>
    <w:p w14:paraId="1ABD20AC" w14:textId="77777777" w:rsidR="007573A7" w:rsidRDefault="007573A7">
      <w:r>
        <w:t>— </w:t>
      </w:r>
      <w:r w:rsidR="00000000">
        <w:t>Et surtout</w:t>
      </w:r>
      <w:r>
        <w:t xml:space="preserve">, </w:t>
      </w:r>
      <w:r w:rsidR="00000000">
        <w:rPr>
          <w:i/>
          <w:iCs/>
        </w:rPr>
        <w:t xml:space="preserve">surveillez le docteur </w:t>
      </w:r>
      <w:proofErr w:type="spellStart"/>
      <w:r w:rsidR="00000000">
        <w:rPr>
          <w:i/>
          <w:iCs/>
        </w:rPr>
        <w:t>Wilks</w:t>
      </w:r>
      <w:proofErr w:type="spellEnd"/>
      <w:r>
        <w:t> !</w:t>
      </w:r>
    </w:p>
    <w:p w14:paraId="2C990B8B" w14:textId="77777777" w:rsidR="007573A7" w:rsidRDefault="00000000">
      <w:r>
        <w:t>Elle me lâcha le bras et regagna sa chambre en courant comme Kate gravissait l</w:t>
      </w:r>
      <w:r w:rsidR="007573A7">
        <w:t>’</w:t>
      </w:r>
      <w:r>
        <w:t>escalier</w:t>
      </w:r>
      <w:r w:rsidR="007573A7">
        <w:t xml:space="preserve">. </w:t>
      </w:r>
      <w:r>
        <w:t>Dans le hall</w:t>
      </w:r>
      <w:r w:rsidR="007573A7">
        <w:t xml:space="preserve">, </w:t>
      </w:r>
      <w:r>
        <w:t xml:space="preserve">je rejoignis </w:t>
      </w:r>
      <w:proofErr w:type="spellStart"/>
      <w:r>
        <w:t>Lo</w:t>
      </w:r>
      <w:r>
        <w:t>u</w:t>
      </w:r>
      <w:r>
        <w:t>derback</w:t>
      </w:r>
      <w:proofErr w:type="spellEnd"/>
      <w:r w:rsidR="007573A7">
        <w:t xml:space="preserve">, </w:t>
      </w:r>
      <w:r>
        <w:t>inquiet</w:t>
      </w:r>
      <w:r w:rsidR="007573A7">
        <w:t xml:space="preserve">, </w:t>
      </w:r>
      <w:r>
        <w:t>qui sortait de la cabine téléphonique</w:t>
      </w:r>
      <w:r w:rsidR="007573A7">
        <w:t>.</w:t>
      </w:r>
    </w:p>
    <w:p w14:paraId="27F4C1A5" w14:textId="77777777" w:rsidR="007573A7" w:rsidRDefault="007573A7">
      <w:r>
        <w:t>— </w:t>
      </w:r>
      <w:r w:rsidR="00000000">
        <w:t xml:space="preserve">Si vous allez à </w:t>
      </w:r>
      <w:proofErr w:type="spellStart"/>
      <w:r w:rsidR="00000000">
        <w:t>Graystone</w:t>
      </w:r>
      <w:proofErr w:type="spellEnd"/>
      <w:r>
        <w:t xml:space="preserve">, </w:t>
      </w:r>
      <w:r w:rsidR="00000000">
        <w:t>dis-je</w:t>
      </w:r>
      <w:r>
        <w:t xml:space="preserve">, </w:t>
      </w:r>
      <w:r w:rsidR="00000000">
        <w:t>je vous accompagne</w:t>
      </w:r>
      <w:r>
        <w:t>.</w:t>
      </w:r>
    </w:p>
    <w:p w14:paraId="1C0C7D2D" w14:textId="77777777" w:rsidR="007573A7" w:rsidRDefault="00000000">
      <w:r>
        <w:t>Nous montâmes dans la voiture qui s</w:t>
      </w:r>
      <w:r w:rsidR="007573A7">
        <w:t>’</w:t>
      </w:r>
      <w:r>
        <w:t>ébranla aussitôt</w:t>
      </w:r>
      <w:r w:rsidR="007573A7">
        <w:t xml:space="preserve">. </w:t>
      </w:r>
      <w:r>
        <w:t>Le capitaine desserra sa cravate</w:t>
      </w:r>
      <w:r w:rsidR="007573A7">
        <w:t xml:space="preserve">, </w:t>
      </w:r>
      <w:r>
        <w:t>déboutonna son col et ôta son chapeau</w:t>
      </w:r>
      <w:r w:rsidR="007573A7">
        <w:t>.</w:t>
      </w:r>
    </w:p>
    <w:p w14:paraId="571F0B0B" w14:textId="77777777" w:rsidR="007573A7" w:rsidRDefault="007573A7">
      <w:r>
        <w:t>— </w:t>
      </w:r>
      <w:r w:rsidR="00000000">
        <w:t>Que faisiez-vous là-haut</w:t>
      </w:r>
      <w:r>
        <w:t xml:space="preserve"> ? </w:t>
      </w:r>
      <w:r w:rsidR="00000000">
        <w:t>me demanda-t-il</w:t>
      </w:r>
      <w:r>
        <w:t>.</w:t>
      </w:r>
    </w:p>
    <w:p w14:paraId="2189BE39" w14:textId="77777777" w:rsidR="007573A7" w:rsidRDefault="007573A7">
      <w:r>
        <w:t>— </w:t>
      </w:r>
      <w:r w:rsidR="00000000">
        <w:t>Je parlais à Ellen Robinson</w:t>
      </w:r>
      <w:r>
        <w:t>.</w:t>
      </w:r>
    </w:p>
    <w:p w14:paraId="620C8981" w14:textId="77777777" w:rsidR="007573A7" w:rsidRDefault="007573A7">
      <w:r>
        <w:t>— </w:t>
      </w:r>
      <w:r w:rsidR="00000000">
        <w:t>Est-ce qu</w:t>
      </w:r>
      <w:r>
        <w:t>’</w:t>
      </w:r>
      <w:r w:rsidR="00000000">
        <w:t>elle sait</w:t>
      </w:r>
      <w:r>
        <w:t> ?</w:t>
      </w:r>
    </w:p>
    <w:p w14:paraId="3080D3E0" w14:textId="77777777" w:rsidR="007573A7" w:rsidRDefault="007573A7">
      <w:r>
        <w:t>— </w:t>
      </w:r>
      <w:r w:rsidR="00000000">
        <w:t>Oui</w:t>
      </w:r>
      <w:r>
        <w:t>.</w:t>
      </w:r>
    </w:p>
    <w:p w14:paraId="79D53B46" w14:textId="77777777" w:rsidR="007573A7" w:rsidRDefault="007573A7">
      <w:r>
        <w:t>— </w:t>
      </w:r>
      <w:r w:rsidR="00000000">
        <w:t>A-t-elle peur</w:t>
      </w:r>
      <w:r>
        <w:t> ?</w:t>
      </w:r>
    </w:p>
    <w:p w14:paraId="08BD1A09" w14:textId="77777777" w:rsidR="007573A7" w:rsidRDefault="007573A7">
      <w:r>
        <w:t>— </w:t>
      </w:r>
      <w:r w:rsidR="00000000">
        <w:t>Non</w:t>
      </w:r>
      <w:r>
        <w:t>.</w:t>
      </w:r>
    </w:p>
    <w:p w14:paraId="61E2AC23" w14:textId="77777777" w:rsidR="007573A7" w:rsidRDefault="007573A7">
      <w:r>
        <w:t>— </w:t>
      </w:r>
      <w:r w:rsidR="00000000">
        <w:t>J</w:t>
      </w:r>
      <w:r>
        <w:t>’</w:t>
      </w:r>
      <w:r w:rsidR="00000000">
        <w:t>ai demandé trois hommes de plus pour garder la ma</w:t>
      </w:r>
      <w:r w:rsidR="00000000">
        <w:t>i</w:t>
      </w:r>
      <w:r w:rsidR="00000000">
        <w:t>son</w:t>
      </w:r>
      <w:r>
        <w:t xml:space="preserve">. </w:t>
      </w:r>
      <w:r w:rsidR="00000000">
        <w:t>Cependant</w:t>
      </w:r>
      <w:r>
        <w:t xml:space="preserve">, </w:t>
      </w:r>
      <w:r w:rsidR="00000000">
        <w:t>je ne pense pas que Magee revienne</w:t>
      </w:r>
      <w:r>
        <w:t xml:space="preserve"> : </w:t>
      </w:r>
      <w:r w:rsidR="00000000">
        <w:t>il doit avoir d</w:t>
      </w:r>
      <w:r>
        <w:t>’</w:t>
      </w:r>
      <w:r w:rsidR="00000000">
        <w:t>autres comptes à régler</w:t>
      </w:r>
      <w:r>
        <w:t xml:space="preserve">. </w:t>
      </w:r>
      <w:r w:rsidR="00000000">
        <w:t>On prétend que ces gens-là n</w:t>
      </w:r>
      <w:r>
        <w:t>’</w:t>
      </w:r>
      <w:r w:rsidR="00000000">
        <w:t>oublient jamais une insulte</w:t>
      </w:r>
      <w:r>
        <w:t>.</w:t>
      </w:r>
    </w:p>
    <w:p w14:paraId="2B16DC48" w14:textId="77777777" w:rsidR="007573A7" w:rsidRDefault="007573A7">
      <w:r>
        <w:t>— </w:t>
      </w:r>
      <w:r w:rsidR="00000000">
        <w:t>Vous regrettez sans doute de l</w:t>
      </w:r>
      <w:r>
        <w:t>’</w:t>
      </w:r>
      <w:r w:rsidR="00000000">
        <w:t>avoir malmené</w:t>
      </w:r>
      <w:r>
        <w:t xml:space="preserve">, </w:t>
      </w:r>
      <w:r w:rsidR="00000000">
        <w:t>dis-je</w:t>
      </w:r>
      <w:r>
        <w:t>.</w:t>
      </w:r>
    </w:p>
    <w:p w14:paraId="4C06F614" w14:textId="77777777" w:rsidR="007573A7" w:rsidRDefault="007573A7">
      <w:r>
        <w:t>— </w:t>
      </w:r>
      <w:r w:rsidR="00000000">
        <w:t>Ne plaisantez pas</w:t>
      </w:r>
      <w:r>
        <w:t xml:space="preserve">, </w:t>
      </w:r>
      <w:r w:rsidR="00000000">
        <w:t>murmura-t-il d</w:t>
      </w:r>
      <w:r>
        <w:t>’</w:t>
      </w:r>
      <w:r w:rsidR="00000000">
        <w:t>un air préoccupé</w:t>
      </w:r>
      <w:r>
        <w:t xml:space="preserve">. </w:t>
      </w:r>
      <w:r w:rsidR="00000000">
        <w:t>Ce démon me déteste autant qu</w:t>
      </w:r>
      <w:r>
        <w:t>’</w:t>
      </w:r>
      <w:r w:rsidR="00000000">
        <w:t>il détestait le juge</w:t>
      </w:r>
      <w:r>
        <w:t xml:space="preserve">. </w:t>
      </w:r>
      <w:r w:rsidR="00000000">
        <w:t>Lorsqu</w:t>
      </w:r>
      <w:r>
        <w:t>’</w:t>
      </w:r>
      <w:r w:rsidR="00000000">
        <w:t>il s</w:t>
      </w:r>
      <w:r>
        <w:t>’</w:t>
      </w:r>
      <w:r w:rsidR="00000000">
        <w:t>est défendu</w:t>
      </w:r>
      <w:r>
        <w:t xml:space="preserve">, </w:t>
      </w:r>
      <w:r w:rsidR="00000000">
        <w:t>avant le procès</w:t>
      </w:r>
      <w:r>
        <w:t xml:space="preserve">, </w:t>
      </w:r>
      <w:r w:rsidR="00000000">
        <w:t>j</w:t>
      </w:r>
      <w:r>
        <w:t>’</w:t>
      </w:r>
      <w:r w:rsidR="00000000">
        <w:t>ai si bien tapé dessus que mon poing était endolori</w:t>
      </w:r>
      <w:r>
        <w:t xml:space="preserve">. </w:t>
      </w:r>
      <w:r w:rsidR="00000000">
        <w:t>Ça</w:t>
      </w:r>
      <w:r>
        <w:t xml:space="preserve">, </w:t>
      </w:r>
      <w:r w:rsidR="00000000">
        <w:t>il ne doit pas l</w:t>
      </w:r>
      <w:r>
        <w:t>’</w:t>
      </w:r>
      <w:r w:rsidR="00000000">
        <w:t>avoir oublié</w:t>
      </w:r>
      <w:r>
        <w:t>.</w:t>
      </w:r>
    </w:p>
    <w:p w14:paraId="2A68699C" w14:textId="77777777" w:rsidR="007573A7" w:rsidRDefault="007573A7">
      <w:r>
        <w:lastRenderedPageBreak/>
        <w:t>— </w:t>
      </w:r>
      <w:r w:rsidR="00000000">
        <w:t>Ne vous inquiétez donc pas</w:t>
      </w:r>
      <w:r>
        <w:t xml:space="preserve"> ; </w:t>
      </w:r>
      <w:r w:rsidR="00000000">
        <w:t>il sera arrêté avant le jour</w:t>
      </w:r>
      <w:r>
        <w:t>.</w:t>
      </w:r>
    </w:p>
    <w:p w14:paraId="0E4B6E73" w14:textId="77777777" w:rsidR="007573A7" w:rsidRDefault="007573A7">
      <w:r>
        <w:t>— </w:t>
      </w:r>
      <w:r w:rsidR="00000000">
        <w:t>Je l</w:t>
      </w:r>
      <w:r>
        <w:t>’</w:t>
      </w:r>
      <w:r w:rsidR="00000000">
        <w:t>espère</w:t>
      </w:r>
      <w:r>
        <w:t xml:space="preserve">, </w:t>
      </w:r>
      <w:r w:rsidR="00000000">
        <w:t>dit le policier avec ferveur</w:t>
      </w:r>
      <w:r>
        <w:t xml:space="preserve">. </w:t>
      </w:r>
      <w:r w:rsidR="00000000">
        <w:t>Je ne dormirai pas tranquille avant qu</w:t>
      </w:r>
      <w:r>
        <w:t>’</w:t>
      </w:r>
      <w:r w:rsidR="00000000">
        <w:t xml:space="preserve">il ait été ramené à </w:t>
      </w:r>
      <w:proofErr w:type="spellStart"/>
      <w:r w:rsidR="00000000">
        <w:t>Graystone</w:t>
      </w:r>
      <w:proofErr w:type="spellEnd"/>
      <w:r>
        <w:t>.</w:t>
      </w:r>
    </w:p>
    <w:p w14:paraId="624FF23E" w14:textId="77777777" w:rsidR="007573A7" w:rsidRDefault="007573A7">
      <w:r>
        <w:t>— </w:t>
      </w:r>
      <w:r w:rsidR="00000000">
        <w:t>Comment diable a-t-il pu s</w:t>
      </w:r>
      <w:r>
        <w:t>’</w:t>
      </w:r>
      <w:r w:rsidR="00000000">
        <w:t>évader</w:t>
      </w:r>
      <w:r>
        <w:t xml:space="preserve"> ? </w:t>
      </w:r>
      <w:r w:rsidR="00000000">
        <w:t>demandai-je</w:t>
      </w:r>
      <w:r>
        <w:t>.</w:t>
      </w:r>
    </w:p>
    <w:p w14:paraId="0328B237" w14:textId="77777777" w:rsidR="007573A7" w:rsidRDefault="007573A7">
      <w:r>
        <w:t>— </w:t>
      </w:r>
      <w:r w:rsidR="00000000">
        <w:t>C</w:t>
      </w:r>
      <w:r>
        <w:t>’</w:t>
      </w:r>
      <w:r w:rsidR="00000000">
        <w:t>est ce que nous allons voir</w:t>
      </w:r>
      <w:r>
        <w:t xml:space="preserve">, </w:t>
      </w:r>
      <w:proofErr w:type="spellStart"/>
      <w:r w:rsidR="00000000">
        <w:t>dit il</w:t>
      </w:r>
      <w:proofErr w:type="spellEnd"/>
      <w:r w:rsidR="00000000">
        <w:t xml:space="preserve"> d</w:t>
      </w:r>
      <w:r>
        <w:t>’</w:t>
      </w:r>
      <w:r w:rsidR="00000000">
        <w:t>une voix sèche</w:t>
      </w:r>
      <w:r>
        <w:t>.</w:t>
      </w:r>
    </w:p>
    <w:p w14:paraId="622865D0" w14:textId="039B5677" w:rsidR="007573A7" w:rsidRDefault="00000000">
      <w:r>
        <w:t>Nous traversions la ville</w:t>
      </w:r>
      <w:r w:rsidR="007573A7">
        <w:t xml:space="preserve">, </w:t>
      </w:r>
      <w:r>
        <w:t>très rapidement</w:t>
      </w:r>
      <w:r w:rsidR="007573A7">
        <w:t xml:space="preserve">. </w:t>
      </w:r>
      <w:proofErr w:type="spellStart"/>
      <w:r>
        <w:t>Preen</w:t>
      </w:r>
      <w:proofErr w:type="spellEnd"/>
      <w:r>
        <w:t xml:space="preserve"> actionnait sans cesse la sirène spéciale</w:t>
      </w:r>
      <w:r w:rsidR="007573A7">
        <w:t xml:space="preserve">. </w:t>
      </w:r>
      <w:r>
        <w:t>Lorsque nous atteignîmes la route 49</w:t>
      </w:r>
      <w:r w:rsidR="007573A7">
        <w:t>, Joe</w:t>
      </w:r>
      <w:r>
        <w:t xml:space="preserve"> lança la voiture à fond</w:t>
      </w:r>
      <w:r w:rsidR="007573A7">
        <w:t xml:space="preserve">. </w:t>
      </w:r>
      <w:r>
        <w:t>Bientôt nous aperçûmes la masse sombre de l</w:t>
      </w:r>
      <w:r w:rsidR="007573A7">
        <w:t>’</w:t>
      </w:r>
      <w:r>
        <w:t>asile</w:t>
      </w:r>
      <w:r w:rsidR="007573A7">
        <w:t xml:space="preserve">, </w:t>
      </w:r>
      <w:r>
        <w:t>toutes fenêtres éclairées</w:t>
      </w:r>
      <w:r w:rsidR="007573A7">
        <w:t xml:space="preserve">. </w:t>
      </w:r>
      <w:r>
        <w:t>Des projecteurs placés sur les toits fouillaient de leurs pinceaux lumineux la campagne environnante</w:t>
      </w:r>
      <w:r w:rsidR="007573A7">
        <w:t>.</w:t>
      </w:r>
    </w:p>
    <w:p w14:paraId="46B24A74" w14:textId="77777777" w:rsidR="007573A7" w:rsidRDefault="00000000">
      <w:proofErr w:type="spellStart"/>
      <w:r>
        <w:t>Louderback</w:t>
      </w:r>
      <w:proofErr w:type="spellEnd"/>
      <w:r>
        <w:t xml:space="preserve"> se pencha vers moi</w:t>
      </w:r>
      <w:r w:rsidR="007573A7">
        <w:t>.</w:t>
      </w:r>
    </w:p>
    <w:p w14:paraId="4C17C623" w14:textId="77777777" w:rsidR="007573A7" w:rsidRDefault="007573A7">
      <w:r>
        <w:t>— </w:t>
      </w:r>
      <w:r w:rsidR="00000000">
        <w:t>À quoi bon tout cela</w:t>
      </w:r>
      <w:r>
        <w:t xml:space="preserve"> ? </w:t>
      </w:r>
      <w:r w:rsidR="00000000">
        <w:t>ricana-t-il</w:t>
      </w:r>
      <w:r>
        <w:t xml:space="preserve">. </w:t>
      </w:r>
      <w:r w:rsidR="00000000">
        <w:t>S</w:t>
      </w:r>
      <w:r>
        <w:t>’</w:t>
      </w:r>
      <w:r w:rsidR="00000000">
        <w:t>ils espèrent trouver Magee avec un projecteur</w:t>
      </w:r>
      <w:r>
        <w:t xml:space="preserve">, </w:t>
      </w:r>
      <w:r w:rsidR="00000000">
        <w:t>ils sont aussi fous que lui</w:t>
      </w:r>
      <w:r>
        <w:t>.</w:t>
      </w:r>
    </w:p>
    <w:p w14:paraId="27ACD549" w14:textId="77777777" w:rsidR="007573A7" w:rsidRDefault="007573A7">
      <w:r>
        <w:t>— </w:t>
      </w:r>
      <w:r w:rsidR="00000000">
        <w:t>C</w:t>
      </w:r>
      <w:r>
        <w:t>’</w:t>
      </w:r>
      <w:r w:rsidR="00000000">
        <w:t>est sans doute le règlement</w:t>
      </w:r>
      <w:r>
        <w:t xml:space="preserve">, </w:t>
      </w:r>
      <w:r w:rsidR="00000000">
        <w:t>répondis-je</w:t>
      </w:r>
      <w:r>
        <w:t xml:space="preserve">. </w:t>
      </w:r>
      <w:r w:rsidR="00000000">
        <w:t>Et il y a eu un pot de vin à toucher lorsqu</w:t>
      </w:r>
      <w:r>
        <w:t>’</w:t>
      </w:r>
      <w:r w:rsidR="00000000">
        <w:t>on a installé cette batterie de proje</w:t>
      </w:r>
      <w:r w:rsidR="00000000">
        <w:t>c</w:t>
      </w:r>
      <w:r w:rsidR="00000000">
        <w:t>teurs</w:t>
      </w:r>
      <w:r>
        <w:t>.</w:t>
      </w:r>
    </w:p>
    <w:p w14:paraId="2042D88F" w14:textId="77777777" w:rsidR="007573A7" w:rsidRDefault="00000000">
      <w:r>
        <w:t>Les grilles de l</w:t>
      </w:r>
      <w:r w:rsidR="007573A7">
        <w:t>’</w:t>
      </w:r>
      <w:r>
        <w:t>asile étaient ouvertes et gardées par des hommes armés de fusils</w:t>
      </w:r>
      <w:r w:rsidR="007573A7">
        <w:t xml:space="preserve">. </w:t>
      </w:r>
      <w:r>
        <w:t>Nous allâmes jusqu</w:t>
      </w:r>
      <w:r w:rsidR="007573A7">
        <w:t>’</w:t>
      </w:r>
      <w:r>
        <w:t>au bâtiment pri</w:t>
      </w:r>
      <w:r>
        <w:t>n</w:t>
      </w:r>
      <w:r>
        <w:t>cipal</w:t>
      </w:r>
      <w:r w:rsidR="007573A7">
        <w:t xml:space="preserve">, </w:t>
      </w:r>
      <w:r>
        <w:t>accompagnés par la lumière d</w:t>
      </w:r>
      <w:r w:rsidR="007573A7">
        <w:t>’</w:t>
      </w:r>
      <w:r>
        <w:t>un projecteur</w:t>
      </w:r>
      <w:r w:rsidR="007573A7">
        <w:t>.</w:t>
      </w:r>
    </w:p>
    <w:p w14:paraId="6261A276" w14:textId="77777777" w:rsidR="007573A7" w:rsidRDefault="00000000">
      <w:proofErr w:type="spellStart"/>
      <w:r>
        <w:t>Louderback</w:t>
      </w:r>
      <w:proofErr w:type="spellEnd"/>
      <w:r w:rsidR="007573A7">
        <w:t xml:space="preserve">, </w:t>
      </w:r>
      <w:r>
        <w:t>à la fois furieux et inquiet</w:t>
      </w:r>
      <w:r w:rsidR="007573A7">
        <w:t xml:space="preserve">, </w:t>
      </w:r>
      <w:r>
        <w:t>ne décolérait pas</w:t>
      </w:r>
      <w:r w:rsidR="007573A7">
        <w:t>.</w:t>
      </w:r>
    </w:p>
    <w:p w14:paraId="2E866D5E" w14:textId="77777777" w:rsidR="007573A7" w:rsidRDefault="007573A7">
      <w:r>
        <w:t>— </w:t>
      </w:r>
      <w:r w:rsidR="00000000">
        <w:t>Ça</w:t>
      </w:r>
      <w:r>
        <w:t xml:space="preserve">, </w:t>
      </w:r>
      <w:r w:rsidR="00000000">
        <w:t>alors</w:t>
      </w:r>
      <w:r>
        <w:t xml:space="preserve"> ! </w:t>
      </w:r>
      <w:r w:rsidR="00000000">
        <w:t>grogna-t-il</w:t>
      </w:r>
      <w:r>
        <w:t xml:space="preserve">. </w:t>
      </w:r>
      <w:r w:rsidR="00000000">
        <w:t>Trois hommes armés de fusils pour garder une porte ouverte</w:t>
      </w:r>
      <w:r>
        <w:t xml:space="preserve">. </w:t>
      </w:r>
      <w:r w:rsidR="00000000">
        <w:t>Pourquoi n</w:t>
      </w:r>
      <w:r>
        <w:t>’</w:t>
      </w:r>
      <w:r w:rsidR="00000000">
        <w:t>ont-ils pas fermé les grilles et envoyé ces hommes à la recherche de Magee</w:t>
      </w:r>
      <w:r>
        <w:t xml:space="preserve"> ? </w:t>
      </w:r>
      <w:r w:rsidR="00000000">
        <w:t>Ils pe</w:t>
      </w:r>
      <w:r w:rsidR="00000000">
        <w:t>n</w:t>
      </w:r>
      <w:r w:rsidR="00000000">
        <w:t>sent peut-être qu</w:t>
      </w:r>
      <w:r>
        <w:t>’</w:t>
      </w:r>
      <w:r w:rsidR="00000000">
        <w:t>il a envie de revenir</w:t>
      </w:r>
      <w:r>
        <w:t xml:space="preserve"> ! </w:t>
      </w:r>
      <w:r w:rsidR="00000000">
        <w:t xml:space="preserve">Et </w:t>
      </w:r>
      <w:proofErr w:type="spellStart"/>
      <w:r w:rsidR="00000000">
        <w:t>cet</w:t>
      </w:r>
      <w:proofErr w:type="spellEnd"/>
      <w:r w:rsidR="00000000">
        <w:t xml:space="preserve"> idiot</w:t>
      </w:r>
      <w:r>
        <w:t xml:space="preserve">, </w:t>
      </w:r>
      <w:r w:rsidR="00000000">
        <w:t>sur le toit</w:t>
      </w:r>
      <w:r>
        <w:t xml:space="preserve">, </w:t>
      </w:r>
      <w:r w:rsidR="00000000">
        <w:t>qui nous éblouit avec son truc</w:t>
      </w:r>
      <w:r>
        <w:t xml:space="preserve"> ! </w:t>
      </w:r>
      <w:r w:rsidR="00000000">
        <w:t>Je ne comprends pas</w:t>
      </w:r>
      <w:r>
        <w:t> !</w:t>
      </w:r>
    </w:p>
    <w:p w14:paraId="0A2CDE19" w14:textId="77777777" w:rsidR="007573A7" w:rsidRDefault="007573A7">
      <w:r>
        <w:lastRenderedPageBreak/>
        <w:t>— </w:t>
      </w:r>
      <w:r w:rsidR="00000000">
        <w:t>Moi non plus</w:t>
      </w:r>
      <w:r>
        <w:t xml:space="preserve">, </w:t>
      </w:r>
      <w:r w:rsidR="00000000">
        <w:t>dis-je</w:t>
      </w:r>
      <w:r>
        <w:t xml:space="preserve">, </w:t>
      </w:r>
      <w:r w:rsidR="00000000">
        <w:t>sincèrement</w:t>
      </w:r>
      <w:r>
        <w:t>.</w:t>
      </w:r>
    </w:p>
    <w:p w14:paraId="203936D9" w14:textId="77777777" w:rsidR="007573A7" w:rsidRDefault="007573A7">
      <w:r>
        <w:t>— </w:t>
      </w:r>
      <w:r w:rsidR="00000000">
        <w:t>Les dirigeants sont aussi fous que les pensionnaires</w:t>
      </w:r>
      <w:r>
        <w:t xml:space="preserve"> ! </w:t>
      </w:r>
      <w:r w:rsidR="00000000">
        <w:t xml:space="preserve">grommela </w:t>
      </w:r>
      <w:proofErr w:type="spellStart"/>
      <w:r w:rsidR="00000000">
        <w:t>Louderback</w:t>
      </w:r>
      <w:proofErr w:type="spellEnd"/>
      <w:r>
        <w:t xml:space="preserve">. </w:t>
      </w:r>
      <w:r w:rsidR="00000000">
        <w:t>Pas étonnant que Magee se soit évadé</w:t>
      </w:r>
      <w:r>
        <w:t xml:space="preserve">. </w:t>
      </w:r>
      <w:r w:rsidR="00000000">
        <w:t xml:space="preserve">Je vais dire à </w:t>
      </w:r>
      <w:proofErr w:type="spellStart"/>
      <w:r w:rsidR="00000000">
        <w:t>Wilks</w:t>
      </w:r>
      <w:proofErr w:type="spellEnd"/>
      <w:r w:rsidR="00000000">
        <w:t xml:space="preserve"> ce que j</w:t>
      </w:r>
      <w:r>
        <w:t>’</w:t>
      </w:r>
      <w:r w:rsidR="00000000">
        <w:t>en pense</w:t>
      </w:r>
      <w:r>
        <w:t xml:space="preserve">. </w:t>
      </w:r>
      <w:r w:rsidR="00000000">
        <w:t>Tant pis si je perds ma place</w:t>
      </w:r>
      <w:r>
        <w:t>.</w:t>
      </w:r>
    </w:p>
    <w:p w14:paraId="06994F9D" w14:textId="77777777" w:rsidR="007573A7" w:rsidRDefault="007573A7">
      <w:r>
        <w:t>— </w:t>
      </w:r>
      <w:r w:rsidR="00000000">
        <w:t>Vous la perdrez probablement</w:t>
      </w:r>
      <w:r>
        <w:t xml:space="preserve">, </w:t>
      </w:r>
      <w:r w:rsidR="00000000">
        <w:t>dis-je</w:t>
      </w:r>
      <w:r>
        <w:t>.</w:t>
      </w:r>
    </w:p>
    <w:p w14:paraId="64E6C617" w14:textId="4DF9E37F" w:rsidR="00000000" w:rsidRDefault="00000000" w:rsidP="007573A7">
      <w:pPr>
        <w:pStyle w:val="Centr"/>
        <w:keepNext/>
        <w:spacing w:before="0" w:after="0"/>
        <w:rPr>
          <w:rFonts w:eastAsia="MS Mincho"/>
        </w:rPr>
      </w:pPr>
      <w:r>
        <w:rPr>
          <w:rFonts w:eastAsia="MS Mincho"/>
        </w:rPr>
        <w:t>*</w:t>
      </w:r>
    </w:p>
    <w:p w14:paraId="044A4404" w14:textId="77777777" w:rsidR="00000000" w:rsidRDefault="00000000" w:rsidP="007573A7">
      <w:pPr>
        <w:pStyle w:val="Centr"/>
        <w:keepNext/>
        <w:spacing w:before="0" w:after="0"/>
        <w:rPr>
          <w:rFonts w:eastAsia="MS Mincho"/>
        </w:rPr>
      </w:pPr>
      <w:r>
        <w:rPr>
          <w:rFonts w:eastAsia="MS Mincho"/>
        </w:rPr>
        <w:t>* *</w:t>
      </w:r>
    </w:p>
    <w:p w14:paraId="271046D5" w14:textId="77777777" w:rsidR="007573A7" w:rsidRDefault="00000000">
      <w:r>
        <w:t>J</w:t>
      </w:r>
      <w:r w:rsidR="007573A7">
        <w:t>’</w:t>
      </w:r>
      <w:r>
        <w:t>avais pénétré à l</w:t>
      </w:r>
      <w:r w:rsidR="007573A7">
        <w:t>’</w:t>
      </w:r>
      <w:r>
        <w:t>intérieur de l</w:t>
      </w:r>
      <w:r w:rsidR="007573A7">
        <w:t>’</w:t>
      </w:r>
      <w:r>
        <w:t xml:space="preserve">asile de </w:t>
      </w:r>
      <w:proofErr w:type="spellStart"/>
      <w:r>
        <w:t>Graystone</w:t>
      </w:r>
      <w:proofErr w:type="spellEnd"/>
      <w:r w:rsidR="007573A7">
        <w:t xml:space="preserve">, </w:t>
      </w:r>
      <w:r>
        <w:t>cinq ans auparavant</w:t>
      </w:r>
      <w:r w:rsidR="007573A7">
        <w:t xml:space="preserve">, </w:t>
      </w:r>
      <w:r>
        <w:t>du vivant de mon père</w:t>
      </w:r>
      <w:r w:rsidR="007573A7">
        <w:t xml:space="preserve">, </w:t>
      </w:r>
      <w:r>
        <w:t xml:space="preserve">alors que je débutais à </w:t>
      </w:r>
      <w:r>
        <w:rPr>
          <w:i/>
          <w:iCs/>
        </w:rPr>
        <w:t>La Gazette</w:t>
      </w:r>
      <w:r w:rsidR="007573A7">
        <w:rPr>
          <w:i/>
          <w:iCs/>
        </w:rPr>
        <w:t xml:space="preserve">. </w:t>
      </w:r>
      <w:r>
        <w:t>C</w:t>
      </w:r>
      <w:r w:rsidR="007573A7">
        <w:t>’</w:t>
      </w:r>
      <w:r>
        <w:t>était à l</w:t>
      </w:r>
      <w:r w:rsidR="007573A7">
        <w:t>’</w:t>
      </w:r>
      <w:r>
        <w:t>occasion de l</w:t>
      </w:r>
      <w:r w:rsidR="007573A7">
        <w:t>’</w:t>
      </w:r>
      <w:r>
        <w:t>inauguration des nouveaux bâtiments</w:t>
      </w:r>
      <w:r w:rsidR="007573A7">
        <w:t xml:space="preserve">. </w:t>
      </w:r>
      <w:r>
        <w:t>Le gouverneur de l</w:t>
      </w:r>
      <w:r w:rsidR="007573A7">
        <w:t>’</w:t>
      </w:r>
      <w:r>
        <w:t>État et tous les notables de Midland étaient présents</w:t>
      </w:r>
      <w:r w:rsidR="007573A7">
        <w:t xml:space="preserve">. </w:t>
      </w:r>
      <w:r>
        <w:t xml:space="preserve">La longue série des discours officiels avait été clôturée par celui du docteur </w:t>
      </w:r>
      <w:proofErr w:type="spellStart"/>
      <w:r>
        <w:t>Wilks</w:t>
      </w:r>
      <w:proofErr w:type="spellEnd"/>
      <w:r>
        <w:t xml:space="preserve"> qui m</w:t>
      </w:r>
      <w:r w:rsidR="007573A7">
        <w:t>’</w:t>
      </w:r>
      <w:r>
        <w:t>avait fait remettre son texte encarté dans une chemise</w:t>
      </w:r>
      <w:r w:rsidR="007573A7">
        <w:t xml:space="preserve">. </w:t>
      </w:r>
      <w:r>
        <w:t>Sur la couverture l</w:t>
      </w:r>
      <w:r w:rsidR="007573A7">
        <w:t>’</w:t>
      </w:r>
      <w:r>
        <w:t>on avait dactylographié</w:t>
      </w:r>
      <w:r w:rsidR="007573A7">
        <w:t xml:space="preserve">, </w:t>
      </w:r>
      <w:r>
        <w:t>en capitales</w:t>
      </w:r>
      <w:r w:rsidR="007573A7">
        <w:t xml:space="preserve"> : </w:t>
      </w:r>
      <w:r>
        <w:rPr>
          <w:i/>
          <w:iCs/>
        </w:rPr>
        <w:t>insérer in extenso</w:t>
      </w:r>
      <w:r w:rsidR="007573A7">
        <w:t>.</w:t>
      </w:r>
    </w:p>
    <w:p w14:paraId="06095FAE" w14:textId="77777777" w:rsidR="007573A7" w:rsidRDefault="00000000">
      <w:r>
        <w:t>J</w:t>
      </w:r>
      <w:r w:rsidR="007573A7">
        <w:t>’</w:t>
      </w:r>
      <w:r>
        <w:t>avais rapporté ce document à mon père</w:t>
      </w:r>
      <w:r w:rsidR="007573A7">
        <w:t xml:space="preserve">, </w:t>
      </w:r>
      <w:r>
        <w:t>qui avait éclaté de rire</w:t>
      </w:r>
      <w:r w:rsidR="007573A7">
        <w:t xml:space="preserve">. </w:t>
      </w:r>
      <w:r>
        <w:t>Depuis dix ans</w:t>
      </w:r>
      <w:r w:rsidR="007573A7">
        <w:t xml:space="preserve">, </w:t>
      </w:r>
      <w:r>
        <w:t>il déplorait dans son journal l</w:t>
      </w:r>
      <w:r w:rsidR="007573A7">
        <w:t>’</w:t>
      </w:r>
      <w:r>
        <w:t>état de l</w:t>
      </w:r>
      <w:r w:rsidR="007573A7">
        <w:t>’</w:t>
      </w:r>
      <w:r>
        <w:t>asile d</w:t>
      </w:r>
      <w:r w:rsidR="007573A7">
        <w:t>’</w:t>
      </w:r>
      <w:r>
        <w:t>aliénés</w:t>
      </w:r>
      <w:r w:rsidR="007573A7">
        <w:t xml:space="preserve">. </w:t>
      </w:r>
      <w:r>
        <w:t>Il avait rassemblé une série de documents dont chacun nous aurait fait condamner pour diffamation si nous n</w:t>
      </w:r>
      <w:r w:rsidR="007573A7">
        <w:t>’</w:t>
      </w:r>
      <w:r>
        <w:t>avions pu en prouver l</w:t>
      </w:r>
      <w:r w:rsidR="007573A7">
        <w:t>’</w:t>
      </w:r>
      <w:r>
        <w:t>authenticité</w:t>
      </w:r>
      <w:r w:rsidR="007573A7">
        <w:t xml:space="preserve">. </w:t>
      </w:r>
      <w:r>
        <w:t>Mon père avait usé de ce</w:t>
      </w:r>
      <w:r>
        <w:t>t</w:t>
      </w:r>
      <w:r>
        <w:t>te arme et poursuivi une vive campagne qui avait abouti à la construction de nouveaux bâtiments</w:t>
      </w:r>
      <w:r w:rsidR="007573A7">
        <w:t xml:space="preserve">. </w:t>
      </w:r>
      <w:r>
        <w:t xml:space="preserve">Et voici que le docteur </w:t>
      </w:r>
      <w:proofErr w:type="spellStart"/>
      <w:r>
        <w:t>Wilks</w:t>
      </w:r>
      <w:proofErr w:type="spellEnd"/>
      <w:r w:rsidR="007573A7">
        <w:t xml:space="preserve">, </w:t>
      </w:r>
      <w:r>
        <w:t>en cinq mille mots soigneusement choisis</w:t>
      </w:r>
      <w:r w:rsidR="007573A7">
        <w:t xml:space="preserve">, </w:t>
      </w:r>
      <w:r>
        <w:t>revendiquait le mérite d</w:t>
      </w:r>
      <w:r w:rsidR="007573A7">
        <w:t>’</w:t>
      </w:r>
      <w:r>
        <w:t xml:space="preserve">avoir fait édifier cette </w:t>
      </w:r>
      <w:r w:rsidR="007573A7">
        <w:t>« </w:t>
      </w:r>
      <w:r>
        <w:t>institution modèle</w:t>
      </w:r>
      <w:r w:rsidR="007573A7">
        <w:t> » !</w:t>
      </w:r>
    </w:p>
    <w:p w14:paraId="41D8055A" w14:textId="77777777" w:rsidR="007573A7" w:rsidRDefault="00000000">
      <w:r>
        <w:t>Mon père avait jeté le discours au panier</w:t>
      </w:r>
      <w:r w:rsidR="007573A7">
        <w:t xml:space="preserve">. </w:t>
      </w:r>
      <w:r>
        <w:t>Puis prenant le compte rendu de la cérémonie que j</w:t>
      </w:r>
      <w:r w:rsidR="007573A7">
        <w:t>’</w:t>
      </w:r>
      <w:r>
        <w:t xml:space="preserve">avais déposé sur son </w:t>
      </w:r>
      <w:r>
        <w:lastRenderedPageBreak/>
        <w:t>b</w:t>
      </w:r>
      <w:r>
        <w:t>u</w:t>
      </w:r>
      <w:r>
        <w:t>reau</w:t>
      </w:r>
      <w:r w:rsidR="007573A7">
        <w:t xml:space="preserve">, </w:t>
      </w:r>
      <w:r>
        <w:t>il avait réduit à deux ou trois lignes le paragraphe conce</w:t>
      </w:r>
      <w:r>
        <w:t>r</w:t>
      </w:r>
      <w:r>
        <w:t xml:space="preserve">nant le docteur </w:t>
      </w:r>
      <w:proofErr w:type="spellStart"/>
      <w:r>
        <w:t>Wilks</w:t>
      </w:r>
      <w:proofErr w:type="spellEnd"/>
      <w:r w:rsidR="007573A7">
        <w:t>.</w:t>
      </w:r>
    </w:p>
    <w:p w14:paraId="471C74EC" w14:textId="77777777" w:rsidR="007573A7" w:rsidRDefault="00000000">
      <w:r>
        <w:t>Depuis cinq ans</w:t>
      </w:r>
      <w:r w:rsidR="007573A7">
        <w:t xml:space="preserve">, </w:t>
      </w:r>
      <w:r>
        <w:t>le silence s</w:t>
      </w:r>
      <w:r w:rsidR="007573A7">
        <w:t>’</w:t>
      </w:r>
      <w:r>
        <w:t xml:space="preserve">était fait sur </w:t>
      </w:r>
      <w:proofErr w:type="spellStart"/>
      <w:r>
        <w:t>Graystone</w:t>
      </w:r>
      <w:proofErr w:type="spellEnd"/>
      <w:r>
        <w:t xml:space="preserve"> que </w:t>
      </w:r>
      <w:r>
        <w:rPr>
          <w:i/>
          <w:iCs/>
        </w:rPr>
        <w:t>La Gazette</w:t>
      </w:r>
      <w:r>
        <w:t xml:space="preserve"> ne considérait plus comme un prétexte à attaquer la p</w:t>
      </w:r>
      <w:r>
        <w:t>o</w:t>
      </w:r>
      <w:r>
        <w:t>litique des Robinson</w:t>
      </w:r>
      <w:r w:rsidR="007573A7">
        <w:t>.</w:t>
      </w:r>
    </w:p>
    <w:p w14:paraId="075BA19D" w14:textId="77777777" w:rsidR="007573A7" w:rsidRDefault="00000000">
      <w:r>
        <w:t>En pénétrant dans le hall de l</w:t>
      </w:r>
      <w:r w:rsidR="007573A7">
        <w:t>’</w:t>
      </w:r>
      <w:r>
        <w:t>asile</w:t>
      </w:r>
      <w:r w:rsidR="007573A7">
        <w:t xml:space="preserve">, </w:t>
      </w:r>
      <w:r>
        <w:t>je me demandais s</w:t>
      </w:r>
      <w:r w:rsidR="007573A7">
        <w:t>’</w:t>
      </w:r>
      <w:r>
        <w:t>il ne serait pas possible de ressusciter la vieille querelle</w:t>
      </w:r>
      <w:r w:rsidR="007573A7">
        <w:t xml:space="preserve">. </w:t>
      </w:r>
      <w:r>
        <w:t>Les élections municipales étaient proches</w:t>
      </w:r>
      <w:r w:rsidR="007573A7">
        <w:t xml:space="preserve">. </w:t>
      </w:r>
      <w:r>
        <w:t>Un prisonnier dangereux avait pu s</w:t>
      </w:r>
      <w:r w:rsidR="007573A7">
        <w:t>’</w:t>
      </w:r>
      <w:r>
        <w:t xml:space="preserve">évader de </w:t>
      </w:r>
      <w:proofErr w:type="spellStart"/>
      <w:r>
        <w:t>Graystone</w:t>
      </w:r>
      <w:proofErr w:type="spellEnd"/>
      <w:r>
        <w:t xml:space="preserve"> et une accusation de négligence était lég</w:t>
      </w:r>
      <w:r>
        <w:t>i</w:t>
      </w:r>
      <w:r>
        <w:t>time</w:t>
      </w:r>
      <w:r w:rsidR="007573A7">
        <w:t xml:space="preserve">. </w:t>
      </w:r>
      <w:r>
        <w:t xml:space="preserve">Je ne savais pas </w:t>
      </w:r>
      <w:proofErr w:type="spellStart"/>
      <w:r>
        <w:t>grand</w:t>
      </w:r>
      <w:r w:rsidR="007573A7">
        <w:t>’</w:t>
      </w:r>
      <w:r>
        <w:t>chose</w:t>
      </w:r>
      <w:proofErr w:type="spellEnd"/>
      <w:r>
        <w:t xml:space="preserve"> du docteur </w:t>
      </w:r>
      <w:proofErr w:type="spellStart"/>
      <w:r>
        <w:t>Wilks</w:t>
      </w:r>
      <w:proofErr w:type="spellEnd"/>
      <w:r w:rsidR="007573A7">
        <w:t xml:space="preserve">, </w:t>
      </w:r>
      <w:r>
        <w:t>sinon qu</w:t>
      </w:r>
      <w:r w:rsidR="007573A7">
        <w:t>’</w:t>
      </w:r>
      <w:r>
        <w:t>il avait été nommé par les autorités municipales</w:t>
      </w:r>
      <w:r w:rsidR="007573A7">
        <w:t xml:space="preserve">, </w:t>
      </w:r>
      <w:r>
        <w:t>c</w:t>
      </w:r>
      <w:r w:rsidR="007573A7">
        <w:t>’</w:t>
      </w:r>
      <w:r>
        <w:t>est-à-dire le clan des Robinson</w:t>
      </w:r>
      <w:r w:rsidR="007573A7">
        <w:t xml:space="preserve">. </w:t>
      </w:r>
      <w:r>
        <w:t>Nos adversaires s</w:t>
      </w:r>
      <w:r w:rsidR="007573A7">
        <w:t>’</w:t>
      </w:r>
      <w:r>
        <w:t>efforceraient sans doute de tirer leur épingle du jeu en rejetant la responsabilité sur quelque employé subalterne</w:t>
      </w:r>
      <w:r w:rsidR="007573A7">
        <w:t xml:space="preserve">, </w:t>
      </w:r>
      <w:r>
        <w:t>mais l</w:t>
      </w:r>
      <w:r w:rsidR="007573A7">
        <w:t>’</w:t>
      </w:r>
      <w:r>
        <w:t>attaque ne serait pas inutile</w:t>
      </w:r>
      <w:r w:rsidR="007573A7">
        <w:t>.</w:t>
      </w:r>
    </w:p>
    <w:p w14:paraId="6180879C" w14:textId="77777777" w:rsidR="007573A7" w:rsidRDefault="00000000">
      <w:r>
        <w:t>Les dernières paroles qu</w:t>
      </w:r>
      <w:r w:rsidR="007573A7">
        <w:t>’</w:t>
      </w:r>
      <w:r>
        <w:t>Ellen avait murmurées à mon oreille</w:t>
      </w:r>
      <w:r w:rsidR="007573A7">
        <w:t> : « </w:t>
      </w:r>
      <w:r>
        <w:t xml:space="preserve">Surveillez le docteur </w:t>
      </w:r>
      <w:proofErr w:type="spellStart"/>
      <w:r>
        <w:t>Wilks</w:t>
      </w:r>
      <w:proofErr w:type="spellEnd"/>
      <w:r w:rsidR="007573A7">
        <w:t> ! »</w:t>
      </w:r>
      <w:r>
        <w:t xml:space="preserve"> surgirent brusquement dans ma mémoire</w:t>
      </w:r>
      <w:r w:rsidR="007573A7">
        <w:t xml:space="preserve">. </w:t>
      </w:r>
      <w:r>
        <w:t>Je songeai à l</w:t>
      </w:r>
      <w:r w:rsidR="007573A7">
        <w:t>’</w:t>
      </w:r>
      <w:r>
        <w:t>étrange conduite de la jeune fille</w:t>
      </w:r>
      <w:r w:rsidR="007573A7">
        <w:t xml:space="preserve">, </w:t>
      </w:r>
      <w:r>
        <w:t>dans la cuisine et sur le palier</w:t>
      </w:r>
      <w:r w:rsidR="007573A7">
        <w:t xml:space="preserve">, </w:t>
      </w:r>
      <w:r>
        <w:t xml:space="preserve">lorsque la sirène de </w:t>
      </w:r>
      <w:proofErr w:type="spellStart"/>
      <w:r>
        <w:t>Graystone</w:t>
      </w:r>
      <w:proofErr w:type="spellEnd"/>
      <w:r>
        <w:t xml:space="preserve"> gémissait</w:t>
      </w:r>
      <w:r w:rsidR="007573A7">
        <w:t xml:space="preserve">. </w:t>
      </w:r>
      <w:r>
        <w:t>Si je pouvais découvrir ce qu</w:t>
      </w:r>
      <w:r w:rsidR="007573A7">
        <w:t>’</w:t>
      </w:r>
      <w:r>
        <w:t>Ellen savait</w:t>
      </w:r>
      <w:r w:rsidR="007573A7">
        <w:t> ?…</w:t>
      </w:r>
    </w:p>
    <w:p w14:paraId="02B9C16C" w14:textId="77777777" w:rsidR="007573A7" w:rsidRDefault="00000000">
      <w:r>
        <w:t>Avant d</w:t>
      </w:r>
      <w:r w:rsidR="007573A7">
        <w:t>’</w:t>
      </w:r>
      <w:r>
        <w:t>entrer dans le hall</w:t>
      </w:r>
      <w:r w:rsidR="007573A7">
        <w:t xml:space="preserve">, </w:t>
      </w:r>
      <w:proofErr w:type="spellStart"/>
      <w:r>
        <w:t>Louderback</w:t>
      </w:r>
      <w:proofErr w:type="spellEnd"/>
      <w:r>
        <w:t xml:space="preserve"> épingla son insigne au revers de son veston</w:t>
      </w:r>
      <w:r w:rsidR="007573A7">
        <w:t>.</w:t>
      </w:r>
    </w:p>
    <w:p w14:paraId="025FD3A0" w14:textId="77777777" w:rsidR="007573A7" w:rsidRDefault="007573A7">
      <w:r>
        <w:t>— </w:t>
      </w:r>
      <w:r w:rsidR="00000000">
        <w:t>On ne sait jamais</w:t>
      </w:r>
      <w:r>
        <w:t xml:space="preserve">, </w:t>
      </w:r>
      <w:r w:rsidR="00000000">
        <w:t>grogna-t-il</w:t>
      </w:r>
      <w:r>
        <w:t xml:space="preserve"> ; </w:t>
      </w:r>
      <w:r w:rsidR="00000000">
        <w:t>un de ces types armés de fusils est bien capable de nous envoyer une balle</w:t>
      </w:r>
      <w:r>
        <w:t xml:space="preserve">, </w:t>
      </w:r>
      <w:r w:rsidR="00000000">
        <w:t>au lieu des rayons d</w:t>
      </w:r>
      <w:r>
        <w:t>’</w:t>
      </w:r>
      <w:r w:rsidR="00000000">
        <w:t>un projecteur</w:t>
      </w:r>
      <w:r>
        <w:t>.</w:t>
      </w:r>
    </w:p>
    <w:p w14:paraId="7361BB85" w14:textId="77777777" w:rsidR="007573A7" w:rsidRDefault="00000000">
      <w:r>
        <w:t>J</w:t>
      </w:r>
      <w:r w:rsidR="007573A7">
        <w:t>’</w:t>
      </w:r>
      <w:r>
        <w:t>éclatai de rire</w:t>
      </w:r>
      <w:r w:rsidR="007573A7">
        <w:t xml:space="preserve">. </w:t>
      </w:r>
      <w:proofErr w:type="spellStart"/>
      <w:r>
        <w:t>Louderback</w:t>
      </w:r>
      <w:proofErr w:type="spellEnd"/>
      <w:r>
        <w:t xml:space="preserve"> était calme et de caractère agréable</w:t>
      </w:r>
      <w:r w:rsidR="007573A7">
        <w:t xml:space="preserve"> ; </w:t>
      </w:r>
      <w:r>
        <w:t>sa soudaine mauvaise humeur m</w:t>
      </w:r>
      <w:r w:rsidR="007573A7">
        <w:t>’</w:t>
      </w:r>
      <w:r>
        <w:t>amusait</w:t>
      </w:r>
      <w:r w:rsidR="007573A7">
        <w:t xml:space="preserve">. </w:t>
      </w:r>
      <w:r>
        <w:t>Il semblait considérer l</w:t>
      </w:r>
      <w:r w:rsidR="007573A7">
        <w:t>’</w:t>
      </w:r>
      <w:r>
        <w:t>évasion de Magee le Boucher comme une offense personnelle</w:t>
      </w:r>
      <w:r w:rsidR="007573A7">
        <w:t xml:space="preserve">. </w:t>
      </w:r>
      <w:r>
        <w:t xml:space="preserve">Il demanda à un homme armé qui </w:t>
      </w:r>
      <w:r>
        <w:lastRenderedPageBreak/>
        <w:t>arpentait le hall</w:t>
      </w:r>
      <w:r w:rsidR="007573A7">
        <w:t xml:space="preserve">, </w:t>
      </w:r>
      <w:r>
        <w:t xml:space="preserve">où était le bureau du docteur </w:t>
      </w:r>
      <w:proofErr w:type="spellStart"/>
      <w:r>
        <w:t>Wilks</w:t>
      </w:r>
      <w:proofErr w:type="spellEnd"/>
      <w:r w:rsidR="007573A7">
        <w:t xml:space="preserve">. </w:t>
      </w:r>
      <w:r>
        <w:t>Le garde montra une porte</w:t>
      </w:r>
      <w:r w:rsidR="007573A7">
        <w:t>.</w:t>
      </w:r>
    </w:p>
    <w:p w14:paraId="1C83D115" w14:textId="77777777" w:rsidR="007573A7" w:rsidRDefault="007573A7">
      <w:r>
        <w:t>— </w:t>
      </w:r>
      <w:r w:rsidR="00000000">
        <w:t>Il est occupé</w:t>
      </w:r>
      <w:r>
        <w:t xml:space="preserve"> ! </w:t>
      </w:r>
      <w:r w:rsidR="00000000">
        <w:t>dit-il</w:t>
      </w:r>
      <w:r>
        <w:t>.</w:t>
      </w:r>
    </w:p>
    <w:p w14:paraId="729A7484" w14:textId="77777777" w:rsidR="007573A7" w:rsidRDefault="007573A7">
      <w:r>
        <w:t>— </w:t>
      </w:r>
      <w:r w:rsidR="00000000">
        <w:t>Moi aussi</w:t>
      </w:r>
      <w:r>
        <w:t xml:space="preserve">, </w:t>
      </w:r>
      <w:r w:rsidR="00000000">
        <w:t>répondit le capitaine</w:t>
      </w:r>
      <w:r>
        <w:t xml:space="preserve">, </w:t>
      </w:r>
      <w:r w:rsidR="00000000">
        <w:t>qui se dirigea vers le b</w:t>
      </w:r>
      <w:r w:rsidR="00000000">
        <w:t>u</w:t>
      </w:r>
      <w:r w:rsidR="00000000">
        <w:t>reau</w:t>
      </w:r>
      <w:r>
        <w:t>.</w:t>
      </w:r>
    </w:p>
    <w:p w14:paraId="5EC05874" w14:textId="77777777" w:rsidR="007573A7" w:rsidRDefault="00000000">
      <w:r>
        <w:t>Il entra sans frapper</w:t>
      </w:r>
      <w:r w:rsidR="007573A7">
        <w:t xml:space="preserve"> ; </w:t>
      </w:r>
      <w:r>
        <w:t>nous le suivîmes</w:t>
      </w:r>
      <w:r w:rsidR="007573A7">
        <w:t>.</w:t>
      </w:r>
    </w:p>
    <w:p w14:paraId="111041F5" w14:textId="2A74D29B" w:rsidR="00000000" w:rsidRDefault="00000000">
      <w:r>
        <w:t xml:space="preserve">Le docteur </w:t>
      </w:r>
      <w:proofErr w:type="spellStart"/>
      <w:r>
        <w:t>Wilks</w:t>
      </w:r>
      <w:proofErr w:type="spellEnd"/>
      <w:r>
        <w:t xml:space="preserve"> était assis devant son bureau et s</w:t>
      </w:r>
      <w:r w:rsidR="007573A7">
        <w:t>’</w:t>
      </w:r>
      <w:r>
        <w:t>entretenait avec deux hommes que je ne connaissais pas</w:t>
      </w:r>
      <w:r w:rsidR="007573A7">
        <w:t xml:space="preserve">. </w:t>
      </w:r>
      <w:r>
        <w:t>Il l</w:t>
      </w:r>
      <w:r>
        <w:t>e</w:t>
      </w:r>
      <w:r>
        <w:t>va un instant les yeux lorsque nous entrâmes</w:t>
      </w:r>
      <w:r w:rsidR="007573A7">
        <w:t xml:space="preserve">, </w:t>
      </w:r>
      <w:r>
        <w:t>puis reprit imm</w:t>
      </w:r>
      <w:r>
        <w:t>é</w:t>
      </w:r>
      <w:r>
        <w:t>diatement la conversation interrompue</w:t>
      </w:r>
      <w:r w:rsidR="007573A7">
        <w:t xml:space="preserve">. </w:t>
      </w:r>
      <w:r>
        <w:t>Ce que j</w:t>
      </w:r>
      <w:r w:rsidR="007573A7">
        <w:t>’</w:t>
      </w:r>
      <w:r>
        <w:t>entendis se</w:t>
      </w:r>
      <w:r>
        <w:t>m</w:t>
      </w:r>
      <w:r>
        <w:t xml:space="preserve">blait indiquer que les deux interlocuteurs du docteur </w:t>
      </w:r>
      <w:proofErr w:type="spellStart"/>
      <w:r>
        <w:t>Wilks</w:t>
      </w:r>
      <w:proofErr w:type="spellEnd"/>
      <w:r>
        <w:t xml:space="preserve"> étaient des médecins de l</w:t>
      </w:r>
      <w:r w:rsidR="007573A7">
        <w:t>’</w:t>
      </w:r>
      <w:r>
        <w:t>établissement</w:t>
      </w:r>
      <w:r w:rsidR="007573A7">
        <w:t xml:space="preserve">. </w:t>
      </w:r>
      <w:r>
        <w:t>Ils parlaient d</w:t>
      </w:r>
      <w:r w:rsidR="007573A7">
        <w:t>’</w:t>
      </w:r>
      <w:r>
        <w:t>un ble</w:t>
      </w:r>
      <w:r>
        <w:t>s</w:t>
      </w:r>
      <w:r>
        <w:t>sé</w:t>
      </w:r>
      <w:r w:rsidR="007573A7">
        <w:t xml:space="preserve">. </w:t>
      </w:r>
      <w:r>
        <w:t>Le directeur leur donnait des indications pour une opération d</w:t>
      </w:r>
      <w:r w:rsidR="007573A7">
        <w:t>’</w:t>
      </w:r>
      <w:r>
        <w:t>urgence</w:t>
      </w:r>
      <w:r w:rsidR="007573A7">
        <w:t xml:space="preserve">. </w:t>
      </w:r>
      <w:proofErr w:type="spellStart"/>
      <w:r>
        <w:t>Wilks</w:t>
      </w:r>
      <w:proofErr w:type="spellEnd"/>
      <w:r>
        <w:t xml:space="preserve"> s</w:t>
      </w:r>
      <w:r w:rsidR="007573A7">
        <w:t>’</w:t>
      </w:r>
      <w:r>
        <w:t>exprimait d</w:t>
      </w:r>
      <w:r w:rsidR="007573A7">
        <w:t>’</w:t>
      </w:r>
      <w:r>
        <w:t>une voix sèche et précise</w:t>
      </w:r>
      <w:r w:rsidR="007573A7">
        <w:t xml:space="preserve">, </w:t>
      </w:r>
      <w:r>
        <w:t>avec une moue perpétuelle de ses lèvres minces qui découvrait des dents petites et très blanches</w:t>
      </w:r>
      <w:r w:rsidR="007573A7">
        <w:t xml:space="preserve">. </w:t>
      </w:r>
      <w:r>
        <w:t>Ellen m</w:t>
      </w:r>
      <w:r w:rsidR="007573A7">
        <w:t>’</w:t>
      </w:r>
      <w:r>
        <w:t>avait demandé de le su</w:t>
      </w:r>
      <w:r>
        <w:t>r</w:t>
      </w:r>
      <w:r>
        <w:t>veiller</w:t>
      </w:r>
      <w:r w:rsidR="007573A7">
        <w:t xml:space="preserve">, </w:t>
      </w:r>
      <w:r>
        <w:t>et je le considérai avec l</w:t>
      </w:r>
      <w:r w:rsidR="007573A7">
        <w:t>’</w:t>
      </w:r>
      <w:r>
        <w:t>attention que manifeste un fe</w:t>
      </w:r>
      <w:r>
        <w:t>r</w:t>
      </w:r>
      <w:r>
        <w:t>mier pour un veau qu</w:t>
      </w:r>
      <w:r w:rsidR="007573A7">
        <w:t>’</w:t>
      </w:r>
      <w:r>
        <w:t>il destine à sa table</w:t>
      </w:r>
      <w:r w:rsidR="007573A7">
        <w:t xml:space="preserve">. </w:t>
      </w:r>
      <w:r>
        <w:t>Je pensais</w:t>
      </w:r>
      <w:r w:rsidR="007573A7">
        <w:t> : « </w:t>
      </w:r>
      <w:r>
        <w:t>Tu n</w:t>
      </w:r>
      <w:r w:rsidR="007573A7">
        <w:t>’</w:t>
      </w:r>
      <w:r>
        <w:t>es pas seulement un homme</w:t>
      </w:r>
      <w:r w:rsidR="007573A7">
        <w:t xml:space="preserve">, </w:t>
      </w:r>
      <w:r>
        <w:t>mais sans doute un tremplin polit</w:t>
      </w:r>
      <w:r>
        <w:t>i</w:t>
      </w:r>
      <w:r>
        <w:t>que</w:t>
      </w:r>
      <w:r w:rsidR="007573A7">
        <w:t xml:space="preserve">, </w:t>
      </w:r>
      <w:r>
        <w:t>car les élections sont proches</w:t>
      </w:r>
      <w:r w:rsidR="007573A7">
        <w:t>. »</w:t>
      </w:r>
    </w:p>
    <w:p w14:paraId="7FD31704" w14:textId="77777777" w:rsidR="007573A7" w:rsidRDefault="00000000">
      <w:r>
        <w:t>Il s</w:t>
      </w:r>
      <w:r w:rsidR="007573A7">
        <w:t>’</w:t>
      </w:r>
      <w:r>
        <w:t xml:space="preserve">écoula près de cinq minutes avant que </w:t>
      </w:r>
      <w:proofErr w:type="spellStart"/>
      <w:r>
        <w:t>Wilks</w:t>
      </w:r>
      <w:proofErr w:type="spellEnd"/>
      <w:r>
        <w:t xml:space="preserve"> remerciât les deux médecins et se tournât vers nous</w:t>
      </w:r>
      <w:r w:rsidR="007573A7">
        <w:t xml:space="preserve">. </w:t>
      </w:r>
      <w:r>
        <w:t>Il s</w:t>
      </w:r>
      <w:r w:rsidR="007573A7">
        <w:t>’</w:t>
      </w:r>
      <w:r>
        <w:t xml:space="preserve">adressa à </w:t>
      </w:r>
      <w:proofErr w:type="spellStart"/>
      <w:r>
        <w:t>Lo</w:t>
      </w:r>
      <w:r>
        <w:t>u</w:t>
      </w:r>
      <w:r>
        <w:t>derback</w:t>
      </w:r>
      <w:proofErr w:type="spellEnd"/>
      <w:r w:rsidR="007573A7">
        <w:t xml:space="preserve">, </w:t>
      </w:r>
      <w:r>
        <w:t>sans doute à cause de son insigne</w:t>
      </w:r>
      <w:r w:rsidR="007573A7">
        <w:t>.</w:t>
      </w:r>
    </w:p>
    <w:p w14:paraId="514285AD" w14:textId="77777777" w:rsidR="007573A7" w:rsidRDefault="007573A7">
      <w:r>
        <w:t>— </w:t>
      </w:r>
      <w:r w:rsidR="00000000">
        <w:t>Que désirez-vous</w:t>
      </w:r>
      <w:r>
        <w:t xml:space="preserve"> ? </w:t>
      </w:r>
      <w:r w:rsidR="00000000">
        <w:t>fit-il</w:t>
      </w:r>
      <w:r>
        <w:t>.</w:t>
      </w:r>
    </w:p>
    <w:p w14:paraId="60B00E37" w14:textId="2BC13578" w:rsidR="007573A7" w:rsidRDefault="00000000">
      <w:r>
        <w:t>Le capitaine se présenta</w:t>
      </w:r>
      <w:r w:rsidR="007573A7">
        <w:t xml:space="preserve">, </w:t>
      </w:r>
      <w:r>
        <w:t>négligeant de parler de nous</w:t>
      </w:r>
      <w:r w:rsidR="007573A7">
        <w:t xml:space="preserve">. </w:t>
      </w:r>
      <w:proofErr w:type="spellStart"/>
      <w:r>
        <w:t>Preen</w:t>
      </w:r>
      <w:proofErr w:type="spellEnd"/>
      <w:r>
        <w:t xml:space="preserve"> se tenait derrière lui et j</w:t>
      </w:r>
      <w:r w:rsidR="007573A7">
        <w:t>’</w:t>
      </w:r>
      <w:r>
        <w:t xml:space="preserve">étais moi-même debout à côté de </w:t>
      </w:r>
      <w:r w:rsidR="007573A7">
        <w:t xml:space="preserve">Joe. </w:t>
      </w:r>
      <w:proofErr w:type="spellStart"/>
      <w:r>
        <w:t>Wilks</w:t>
      </w:r>
      <w:proofErr w:type="spellEnd"/>
      <w:r>
        <w:t xml:space="preserve"> ne m</w:t>
      </w:r>
      <w:r w:rsidR="007573A7">
        <w:t>’</w:t>
      </w:r>
      <w:r>
        <w:t>avait vu qu</w:t>
      </w:r>
      <w:r w:rsidR="007573A7">
        <w:t>’</w:t>
      </w:r>
      <w:r>
        <w:t>une seule fois et j</w:t>
      </w:r>
      <w:r w:rsidR="007573A7">
        <w:t>’</w:t>
      </w:r>
      <w:r>
        <w:t>espérais qu</w:t>
      </w:r>
      <w:r w:rsidR="007573A7">
        <w:t>’</w:t>
      </w:r>
      <w:r>
        <w:t>il me prendrait pour un inspecteur de police</w:t>
      </w:r>
      <w:r w:rsidR="007573A7">
        <w:t>.</w:t>
      </w:r>
    </w:p>
    <w:p w14:paraId="6E17DF52" w14:textId="77777777" w:rsidR="007573A7" w:rsidRDefault="007573A7">
      <w:r>
        <w:lastRenderedPageBreak/>
        <w:t>— </w:t>
      </w:r>
      <w:r w:rsidR="00000000">
        <w:t>Je voudrais quelques renseignements sur ce qui s</w:t>
      </w:r>
      <w:r>
        <w:t>’</w:t>
      </w:r>
      <w:r w:rsidR="00000000">
        <w:t>est passé</w:t>
      </w:r>
      <w:r>
        <w:t xml:space="preserve">, </w:t>
      </w:r>
      <w:r w:rsidR="00000000">
        <w:t xml:space="preserve">dit </w:t>
      </w:r>
      <w:proofErr w:type="spellStart"/>
      <w:r w:rsidR="00000000">
        <w:t>Louderback</w:t>
      </w:r>
      <w:proofErr w:type="spellEnd"/>
      <w:r>
        <w:t>.</w:t>
      </w:r>
    </w:p>
    <w:p w14:paraId="2648D60F" w14:textId="77777777" w:rsidR="007573A7" w:rsidRDefault="00000000">
      <w:r>
        <w:t>Le capitaine avait soudain abandonné son attitude de défi</w:t>
      </w:r>
      <w:r w:rsidR="007573A7">
        <w:t xml:space="preserve">, </w:t>
      </w:r>
      <w:r>
        <w:t>et je m</w:t>
      </w:r>
      <w:r w:rsidR="007573A7">
        <w:t>’</w:t>
      </w:r>
      <w:r>
        <w:t>en réjouis</w:t>
      </w:r>
      <w:r w:rsidR="007573A7">
        <w:t xml:space="preserve"> : </w:t>
      </w:r>
      <w:proofErr w:type="spellStart"/>
      <w:r>
        <w:t>Wilks</w:t>
      </w:r>
      <w:proofErr w:type="spellEnd"/>
      <w:r>
        <w:t xml:space="preserve"> n</w:t>
      </w:r>
      <w:r w:rsidR="007573A7">
        <w:t>’</w:t>
      </w:r>
      <w:r>
        <w:t>était pas homme à se laisser intim</w:t>
      </w:r>
      <w:r>
        <w:t>i</w:t>
      </w:r>
      <w:r>
        <w:t>der</w:t>
      </w:r>
      <w:r w:rsidR="007573A7">
        <w:t xml:space="preserve">. </w:t>
      </w:r>
      <w:r>
        <w:t>Ses lèvres minces</w:t>
      </w:r>
      <w:r w:rsidR="007573A7">
        <w:t xml:space="preserve">, </w:t>
      </w:r>
      <w:r>
        <w:t>son regard perçant</w:t>
      </w:r>
      <w:r w:rsidR="007573A7">
        <w:t xml:space="preserve">, </w:t>
      </w:r>
      <w:r>
        <w:t>ses larges épaules et sa tête rejetée en arrière révélaient un caractère indomptable</w:t>
      </w:r>
      <w:r w:rsidR="007573A7">
        <w:t>.</w:t>
      </w:r>
    </w:p>
    <w:p w14:paraId="293948EE" w14:textId="77777777" w:rsidR="007573A7" w:rsidRDefault="007573A7">
      <w:r>
        <w:t>— </w:t>
      </w:r>
      <w:r w:rsidR="00000000">
        <w:t>Je voudrais être moi-même mieux renseigné</w:t>
      </w:r>
      <w:r>
        <w:t xml:space="preserve">, </w:t>
      </w:r>
      <w:r w:rsidR="00000000">
        <w:t>dit-il</w:t>
      </w:r>
      <w:r>
        <w:t xml:space="preserve">. </w:t>
      </w:r>
      <w:r w:rsidR="00000000">
        <w:t>L</w:t>
      </w:r>
      <w:r>
        <w:t>’</w:t>
      </w:r>
      <w:r w:rsidR="00000000">
        <w:t>évasion d</w:t>
      </w:r>
      <w:r>
        <w:t>’</w:t>
      </w:r>
      <w:r w:rsidR="00000000">
        <w:t>un fou furieux est très regrettable et je déplore qu</w:t>
      </w:r>
      <w:r>
        <w:t>’</w:t>
      </w:r>
      <w:r w:rsidR="00000000">
        <w:t>elle ait déjà causé la mort du juge Robinson</w:t>
      </w:r>
      <w:r>
        <w:t>.</w:t>
      </w:r>
    </w:p>
    <w:p w14:paraId="0FA2B573" w14:textId="77777777" w:rsidR="007573A7" w:rsidRDefault="007573A7">
      <w:r>
        <w:t>— </w:t>
      </w:r>
      <w:r w:rsidR="00000000">
        <w:t>Comment cela est-il arrivé</w:t>
      </w:r>
      <w:r>
        <w:t xml:space="preserve"> ? </w:t>
      </w:r>
      <w:r w:rsidR="00000000">
        <w:t>Comment a-t-il pu s</w:t>
      </w:r>
      <w:r>
        <w:t>’</w:t>
      </w:r>
      <w:r w:rsidR="00000000">
        <w:t>évader</w:t>
      </w:r>
      <w:r>
        <w:t xml:space="preserve"> ? </w:t>
      </w:r>
      <w:r w:rsidR="00000000">
        <w:t>demanda le capitaine</w:t>
      </w:r>
      <w:r>
        <w:t>.</w:t>
      </w:r>
    </w:p>
    <w:p w14:paraId="58C0148D" w14:textId="77777777" w:rsidR="007573A7" w:rsidRDefault="00000000">
      <w:r>
        <w:t xml:space="preserve">Le docteur </w:t>
      </w:r>
      <w:proofErr w:type="spellStart"/>
      <w:r>
        <w:t>Wilks</w:t>
      </w:r>
      <w:proofErr w:type="spellEnd"/>
      <w:r>
        <w:t xml:space="preserve"> haussa les sourcils et regarda sa montre-bracelet</w:t>
      </w:r>
      <w:r w:rsidR="007573A7">
        <w:t>.</w:t>
      </w:r>
    </w:p>
    <w:p w14:paraId="6BAA5591" w14:textId="77777777" w:rsidR="007573A7" w:rsidRDefault="007573A7">
      <w:r>
        <w:t>— </w:t>
      </w:r>
      <w:r w:rsidR="00000000">
        <w:t>Nous avons constaté l</w:t>
      </w:r>
      <w:r>
        <w:t>’</w:t>
      </w:r>
      <w:r w:rsidR="00000000">
        <w:t>évasion à minuit cinq</w:t>
      </w:r>
      <w:r>
        <w:t xml:space="preserve">, </w:t>
      </w:r>
      <w:r w:rsidR="00000000">
        <w:t>dit-il</w:t>
      </w:r>
      <w:r>
        <w:t xml:space="preserve">. </w:t>
      </w:r>
      <w:r w:rsidR="00000000">
        <w:t>Il est minuit vingt-cinq</w:t>
      </w:r>
      <w:r>
        <w:t xml:space="preserve">. </w:t>
      </w:r>
      <w:r w:rsidR="00000000">
        <w:t>Croyez-vous que nous ayons disposé du temps nécessaire à mener une enquête sérieuse</w:t>
      </w:r>
      <w:r>
        <w:t> ?</w:t>
      </w:r>
    </w:p>
    <w:p w14:paraId="525BDEB1" w14:textId="77777777" w:rsidR="007573A7" w:rsidRDefault="00000000">
      <w:r>
        <w:t>Il avait parlé d</w:t>
      </w:r>
      <w:r w:rsidR="007573A7">
        <w:t>’</w:t>
      </w:r>
      <w:r>
        <w:t>un ton de sarcasme qui n</w:t>
      </w:r>
      <w:r w:rsidR="007573A7">
        <w:t>’</w:t>
      </w:r>
      <w:r>
        <w:t xml:space="preserve">échappa point à </w:t>
      </w:r>
      <w:proofErr w:type="spellStart"/>
      <w:r>
        <w:t>Louderback</w:t>
      </w:r>
      <w:proofErr w:type="spellEnd"/>
      <w:r w:rsidR="007573A7">
        <w:t>.</w:t>
      </w:r>
    </w:p>
    <w:p w14:paraId="71877A9D" w14:textId="77777777" w:rsidR="007573A7" w:rsidRDefault="007573A7">
      <w:r>
        <w:t>— </w:t>
      </w:r>
      <w:r w:rsidR="00000000">
        <w:t>Eh bien</w:t>
      </w:r>
      <w:r>
        <w:t xml:space="preserve">, </w:t>
      </w:r>
      <w:r w:rsidR="00000000">
        <w:t>nous allons chercher</w:t>
      </w:r>
      <w:r>
        <w:t xml:space="preserve">, </w:t>
      </w:r>
      <w:r w:rsidR="00000000">
        <w:t>dit le capitaine</w:t>
      </w:r>
      <w:r>
        <w:t xml:space="preserve">, </w:t>
      </w:r>
      <w:r w:rsidR="00000000">
        <w:t>c</w:t>
      </w:r>
      <w:r>
        <w:t>’</w:t>
      </w:r>
      <w:r w:rsidR="00000000">
        <w:t>est pour cela que je suis venu</w:t>
      </w:r>
      <w:r>
        <w:t>.</w:t>
      </w:r>
    </w:p>
    <w:p w14:paraId="10EA1584" w14:textId="77777777" w:rsidR="007573A7" w:rsidRDefault="007573A7">
      <w:r>
        <w:t>— </w:t>
      </w:r>
      <w:r w:rsidR="00000000">
        <w:t>Je vais vous dire ce que je sais</w:t>
      </w:r>
      <w:r>
        <w:t xml:space="preserve">, </w:t>
      </w:r>
      <w:r w:rsidR="00000000">
        <w:t>répondit le médecin d</w:t>
      </w:r>
      <w:r>
        <w:t>’</w:t>
      </w:r>
      <w:r w:rsidR="00000000">
        <w:t>un ton conciliant</w:t>
      </w:r>
      <w:r>
        <w:t xml:space="preserve">. </w:t>
      </w:r>
      <w:r w:rsidR="00000000">
        <w:t>Je vous laisserai diriger l</w:t>
      </w:r>
      <w:r>
        <w:t>’</w:t>
      </w:r>
      <w:r w:rsidR="00000000">
        <w:t>enquête à votre gré</w:t>
      </w:r>
      <w:r>
        <w:t xml:space="preserve">. </w:t>
      </w:r>
      <w:r w:rsidR="00000000">
        <w:t>Cependant</w:t>
      </w:r>
      <w:r>
        <w:t xml:space="preserve">, </w:t>
      </w:r>
      <w:r w:rsidR="00000000">
        <w:t>il me semble qu</w:t>
      </w:r>
      <w:r>
        <w:t>’</w:t>
      </w:r>
      <w:r w:rsidR="00000000">
        <w:t>il est plus important de capturer l</w:t>
      </w:r>
      <w:r>
        <w:t>’</w:t>
      </w:r>
      <w:r w:rsidR="00000000">
        <w:t>évadé que d</w:t>
      </w:r>
      <w:r>
        <w:t>’</w:t>
      </w:r>
      <w:r w:rsidR="00000000">
        <w:t>apprendre comment il a fui</w:t>
      </w:r>
      <w:r>
        <w:t>.</w:t>
      </w:r>
    </w:p>
    <w:p w14:paraId="0C5ABAEE" w14:textId="77777777" w:rsidR="007573A7" w:rsidRDefault="007573A7">
      <w:r>
        <w:t>— </w:t>
      </w:r>
      <w:r w:rsidR="00000000">
        <w:t>J</w:t>
      </w:r>
      <w:r>
        <w:t>’</w:t>
      </w:r>
      <w:r w:rsidR="00000000">
        <w:t>ai fait le nécessaire</w:t>
      </w:r>
      <w:r>
        <w:t xml:space="preserve">, </w:t>
      </w:r>
      <w:r w:rsidR="00000000">
        <w:t xml:space="preserve">coupa </w:t>
      </w:r>
      <w:proofErr w:type="spellStart"/>
      <w:r w:rsidR="00000000">
        <w:t>Louderback</w:t>
      </w:r>
      <w:proofErr w:type="spellEnd"/>
      <w:r>
        <w:t xml:space="preserve">. </w:t>
      </w:r>
      <w:r w:rsidR="00000000">
        <w:t>Tous nos ho</w:t>
      </w:r>
      <w:r w:rsidR="00000000">
        <w:t>m</w:t>
      </w:r>
      <w:r w:rsidR="00000000">
        <w:t>mes disponibles ont été alertés avant même que votre sirène ait cessé de mugir</w:t>
      </w:r>
      <w:r>
        <w:t>.</w:t>
      </w:r>
    </w:p>
    <w:p w14:paraId="1E7A97B9" w14:textId="77777777" w:rsidR="007573A7" w:rsidRDefault="00000000">
      <w:r>
        <w:lastRenderedPageBreak/>
        <w:t>Il prit une chaise et s</w:t>
      </w:r>
      <w:r w:rsidR="007573A7">
        <w:t>’</w:t>
      </w:r>
      <w:r>
        <w:t>assit devant le bureau</w:t>
      </w:r>
      <w:r w:rsidR="007573A7">
        <w:t xml:space="preserve">. </w:t>
      </w:r>
      <w:proofErr w:type="spellStart"/>
      <w:r>
        <w:t>Preen</w:t>
      </w:r>
      <w:proofErr w:type="spellEnd"/>
      <w:r>
        <w:t xml:space="preserve"> me to</w:t>
      </w:r>
      <w:r>
        <w:t>u</w:t>
      </w:r>
      <w:r>
        <w:t>cha le bras et nous allâmes nous asseoir au fond de la pièce</w:t>
      </w:r>
      <w:r w:rsidR="007573A7">
        <w:t xml:space="preserve">, </w:t>
      </w:r>
      <w:r>
        <w:t>contre le mur</w:t>
      </w:r>
      <w:r w:rsidR="007573A7">
        <w:t>.</w:t>
      </w:r>
    </w:p>
    <w:p w14:paraId="14C471C7" w14:textId="77777777" w:rsidR="007573A7" w:rsidRDefault="007573A7">
      <w:r>
        <w:t>— </w:t>
      </w:r>
      <w:r w:rsidR="00000000">
        <w:t>Magee a tué le juge Robinson</w:t>
      </w:r>
      <w:r>
        <w:t xml:space="preserve">, </w:t>
      </w:r>
      <w:r w:rsidR="00000000">
        <w:t>poursuivit le capitaine</w:t>
      </w:r>
      <w:r>
        <w:t xml:space="preserve">, </w:t>
      </w:r>
      <w:r w:rsidR="00000000">
        <w:t>e</w:t>
      </w:r>
      <w:r w:rsidR="00000000">
        <w:t>n</w:t>
      </w:r>
      <w:r w:rsidR="00000000">
        <w:t>tre neuf heures quinze et dix heures</w:t>
      </w:r>
      <w:r>
        <w:t xml:space="preserve">. </w:t>
      </w:r>
      <w:r w:rsidR="00000000">
        <w:t>Il s</w:t>
      </w:r>
      <w:r>
        <w:t>’</w:t>
      </w:r>
      <w:r w:rsidR="00000000">
        <w:t>était donc évadé avant</w:t>
      </w:r>
      <w:r>
        <w:t>…</w:t>
      </w:r>
    </w:p>
    <w:p w14:paraId="7203B332" w14:textId="77777777" w:rsidR="007573A7" w:rsidRDefault="007573A7">
      <w:r>
        <w:t>— </w:t>
      </w:r>
      <w:r w:rsidR="00000000">
        <w:t>Il s</w:t>
      </w:r>
      <w:r>
        <w:t>’</w:t>
      </w:r>
      <w:r w:rsidR="00000000">
        <w:t>est évadé quelques minutes après neuf heures</w:t>
      </w:r>
      <w:r>
        <w:t xml:space="preserve">, </w:t>
      </w:r>
      <w:r w:rsidR="00000000">
        <w:t xml:space="preserve">coupa </w:t>
      </w:r>
      <w:proofErr w:type="spellStart"/>
      <w:r w:rsidR="00000000">
        <w:t>Wilks</w:t>
      </w:r>
      <w:proofErr w:type="spellEnd"/>
      <w:r>
        <w:t>.</w:t>
      </w:r>
    </w:p>
    <w:p w14:paraId="47D989B5" w14:textId="77777777" w:rsidR="007573A7" w:rsidRDefault="00000000">
      <w:proofErr w:type="spellStart"/>
      <w:r>
        <w:t>Louderback</w:t>
      </w:r>
      <w:proofErr w:type="spellEnd"/>
      <w:r>
        <w:t xml:space="preserve"> demeura un instant interdit</w:t>
      </w:r>
      <w:r w:rsidR="007573A7">
        <w:t>.</w:t>
      </w:r>
    </w:p>
    <w:p w14:paraId="2356F5F8" w14:textId="77777777" w:rsidR="007573A7" w:rsidRDefault="007573A7">
      <w:r>
        <w:t>— </w:t>
      </w:r>
      <w:r w:rsidR="00000000">
        <w:t>Vous l</w:t>
      </w:r>
      <w:r>
        <w:t>’</w:t>
      </w:r>
      <w:r w:rsidR="00000000">
        <w:t>avez su</w:t>
      </w:r>
      <w:r>
        <w:t> ?</w:t>
      </w:r>
    </w:p>
    <w:p w14:paraId="2388326F" w14:textId="77777777" w:rsidR="007573A7" w:rsidRDefault="007573A7">
      <w:r>
        <w:t>— </w:t>
      </w:r>
      <w:r w:rsidR="00000000">
        <w:t>Certainement</w:t>
      </w:r>
      <w:r>
        <w:t>.</w:t>
      </w:r>
    </w:p>
    <w:p w14:paraId="11646079" w14:textId="77777777" w:rsidR="007573A7" w:rsidRDefault="007573A7">
      <w:r>
        <w:t>— </w:t>
      </w:r>
      <w:r w:rsidR="00000000">
        <w:t>Et vous ayez fait actionner la sirène à minuit</w:t>
      </w:r>
      <w:r>
        <w:t> ?</w:t>
      </w:r>
    </w:p>
    <w:p w14:paraId="6E449679" w14:textId="77777777" w:rsidR="007573A7" w:rsidRDefault="007573A7">
      <w:r>
        <w:t>— </w:t>
      </w:r>
      <w:r w:rsidR="00000000">
        <w:t>Nous l</w:t>
      </w:r>
      <w:r>
        <w:t>’</w:t>
      </w:r>
      <w:r w:rsidR="00000000">
        <w:t>avons su à minuit</w:t>
      </w:r>
      <w:r>
        <w:t xml:space="preserve">, </w:t>
      </w:r>
      <w:r w:rsidR="00000000">
        <w:t>capitaine</w:t>
      </w:r>
      <w:r>
        <w:t xml:space="preserve">, </w:t>
      </w:r>
      <w:r w:rsidR="00000000">
        <w:t>dit le médecin avec une patience exagérée</w:t>
      </w:r>
      <w:r>
        <w:t xml:space="preserve">. </w:t>
      </w:r>
      <w:r w:rsidR="00000000">
        <w:t>Voulez-vous me permettre de vous r</w:t>
      </w:r>
      <w:r w:rsidR="00000000">
        <w:t>a</w:t>
      </w:r>
      <w:r w:rsidR="00000000">
        <w:t>conter ce qui s</w:t>
      </w:r>
      <w:r>
        <w:t>’</w:t>
      </w:r>
      <w:r w:rsidR="00000000">
        <w:t>est passé</w:t>
      </w:r>
      <w:r>
        <w:t xml:space="preserve"> ? </w:t>
      </w:r>
      <w:r w:rsidR="00000000">
        <w:t>À neuf heures</w:t>
      </w:r>
      <w:r>
        <w:t xml:space="preserve">, </w:t>
      </w:r>
      <w:r w:rsidR="00000000">
        <w:t>le gardien Kennedy a pénétré dans le quartier 16</w:t>
      </w:r>
      <w:r>
        <w:t xml:space="preserve">, </w:t>
      </w:r>
      <w:r w:rsidR="00000000">
        <w:t>celui où Magee était détenu</w:t>
      </w:r>
      <w:r>
        <w:t xml:space="preserve">. </w:t>
      </w:r>
      <w:r w:rsidR="00000000">
        <w:t>Le quartier 16 est situé au rez-de-chaussée de l</w:t>
      </w:r>
      <w:r>
        <w:t>’</w:t>
      </w:r>
      <w:r w:rsidR="00000000">
        <w:t>aile sud</w:t>
      </w:r>
      <w:r>
        <w:t xml:space="preserve">. </w:t>
      </w:r>
      <w:r w:rsidR="00000000">
        <w:t>Le règl</w:t>
      </w:r>
      <w:r w:rsidR="00000000">
        <w:t>e</w:t>
      </w:r>
      <w:r w:rsidR="00000000">
        <w:t>ment prescrit que les gardiens affectés à la surveillance d</w:t>
      </w:r>
      <w:r>
        <w:t>’</w:t>
      </w:r>
      <w:r w:rsidR="00000000">
        <w:t>un quartier doivent le visiter toutes les heures pendant la journée</w:t>
      </w:r>
      <w:r>
        <w:t xml:space="preserve"> – </w:t>
      </w:r>
      <w:r w:rsidR="00000000">
        <w:t>de six heures à six heures</w:t>
      </w:r>
      <w:r>
        <w:t xml:space="preserve"> – </w:t>
      </w:r>
      <w:r w:rsidR="00000000">
        <w:t>et toutes les trois heures pendant la nuit</w:t>
      </w:r>
      <w:r>
        <w:t xml:space="preserve">. </w:t>
      </w:r>
      <w:r w:rsidR="00000000">
        <w:t>Kennedy a apporté le repas du soir de Magee à six heures</w:t>
      </w:r>
      <w:r>
        <w:t xml:space="preserve">. </w:t>
      </w:r>
      <w:r w:rsidR="00000000">
        <w:t>À neuf heures il a fait sa ronde habituelle</w:t>
      </w:r>
      <w:r>
        <w:t>.</w:t>
      </w:r>
    </w:p>
    <w:p w14:paraId="32EF6EB2" w14:textId="77777777" w:rsidR="007573A7" w:rsidRDefault="007573A7">
      <w:r>
        <w:t>— </w:t>
      </w:r>
      <w:r w:rsidR="00000000">
        <w:t>Magee était-il encore dans sa cellule</w:t>
      </w:r>
      <w:r>
        <w:t> ?</w:t>
      </w:r>
    </w:p>
    <w:p w14:paraId="2B708894" w14:textId="77777777" w:rsidR="007573A7" w:rsidRDefault="00000000">
      <w:proofErr w:type="spellStart"/>
      <w:r>
        <w:t>Wilks</w:t>
      </w:r>
      <w:proofErr w:type="spellEnd"/>
      <w:r>
        <w:t xml:space="preserve"> fit oui de la tête</w:t>
      </w:r>
      <w:r w:rsidR="007573A7">
        <w:t>.</w:t>
      </w:r>
    </w:p>
    <w:p w14:paraId="500991BB" w14:textId="77777777" w:rsidR="007573A7" w:rsidRDefault="007573A7">
      <w:r>
        <w:t>— </w:t>
      </w:r>
      <w:r w:rsidR="00000000">
        <w:t>Kennedy vous l</w:t>
      </w:r>
      <w:r>
        <w:t>’</w:t>
      </w:r>
      <w:r w:rsidR="00000000">
        <w:t>a dit</w:t>
      </w:r>
      <w:r>
        <w:t> ?</w:t>
      </w:r>
    </w:p>
    <w:p w14:paraId="23EC143A" w14:textId="77777777" w:rsidR="007573A7" w:rsidRDefault="007573A7">
      <w:r>
        <w:lastRenderedPageBreak/>
        <w:t>— </w:t>
      </w:r>
      <w:r w:rsidR="00000000">
        <w:t>Non</w:t>
      </w:r>
      <w:r>
        <w:t xml:space="preserve">. </w:t>
      </w:r>
      <w:r w:rsidR="00000000">
        <w:t>Kennedy ne nous a rien dit</w:t>
      </w:r>
      <w:r>
        <w:t xml:space="preserve">. </w:t>
      </w:r>
      <w:r w:rsidR="00000000">
        <w:t>Il est dans le coma d</w:t>
      </w:r>
      <w:r w:rsidR="00000000">
        <w:t>e</w:t>
      </w:r>
      <w:r w:rsidR="00000000">
        <w:t>puis neuf heures</w:t>
      </w:r>
      <w:r>
        <w:t xml:space="preserve">. </w:t>
      </w:r>
      <w:r w:rsidR="00000000">
        <w:t>En ce moment</w:t>
      </w:r>
      <w:r>
        <w:t xml:space="preserve">, </w:t>
      </w:r>
      <w:r w:rsidR="00000000">
        <w:t>il est sur la table d</w:t>
      </w:r>
      <w:r>
        <w:t>’</w:t>
      </w:r>
      <w:r w:rsidR="00000000">
        <w:t>opération et deux chirurgiens tentent de le sauver</w:t>
      </w:r>
      <w:r>
        <w:t>.</w:t>
      </w:r>
    </w:p>
    <w:p w14:paraId="0F4B3612" w14:textId="77777777" w:rsidR="007573A7" w:rsidRDefault="00000000">
      <w:proofErr w:type="spellStart"/>
      <w:r>
        <w:t>Louderback</w:t>
      </w:r>
      <w:proofErr w:type="spellEnd"/>
      <w:r>
        <w:t xml:space="preserve"> se leva à demi</w:t>
      </w:r>
      <w:r w:rsidR="007573A7">
        <w:t xml:space="preserve">. </w:t>
      </w:r>
      <w:proofErr w:type="spellStart"/>
      <w:r>
        <w:t>Wilks</w:t>
      </w:r>
      <w:proofErr w:type="spellEnd"/>
      <w:r>
        <w:t xml:space="preserve"> lui fit signe de se ra</w:t>
      </w:r>
      <w:r>
        <w:t>s</w:t>
      </w:r>
      <w:r>
        <w:t>seoir</w:t>
      </w:r>
      <w:r w:rsidR="007573A7">
        <w:t>.</w:t>
      </w:r>
    </w:p>
    <w:p w14:paraId="0C4D3846" w14:textId="77777777" w:rsidR="007573A7" w:rsidRDefault="007573A7">
      <w:r>
        <w:t>— </w:t>
      </w:r>
      <w:r w:rsidR="00000000">
        <w:t>Vous comprendrez bien mieux</w:t>
      </w:r>
      <w:r>
        <w:t xml:space="preserve">, </w:t>
      </w:r>
      <w:r w:rsidR="00000000">
        <w:t>capitaine</w:t>
      </w:r>
      <w:r>
        <w:t xml:space="preserve">, </w:t>
      </w:r>
      <w:r w:rsidR="00000000">
        <w:t>dit-il</w:t>
      </w:r>
      <w:r>
        <w:t xml:space="preserve">, </w:t>
      </w:r>
      <w:r w:rsidR="00000000">
        <w:t>si vous m</w:t>
      </w:r>
      <w:r>
        <w:t>’</w:t>
      </w:r>
      <w:r w:rsidR="00000000">
        <w:t>écoutez jusqu</w:t>
      </w:r>
      <w:r>
        <w:t>’</w:t>
      </w:r>
      <w:r w:rsidR="00000000">
        <w:t>au bout</w:t>
      </w:r>
      <w:r>
        <w:t xml:space="preserve">. </w:t>
      </w:r>
      <w:r w:rsidR="00000000">
        <w:t>Vous pourrez m</w:t>
      </w:r>
      <w:r>
        <w:t>’</w:t>
      </w:r>
      <w:r w:rsidR="00000000">
        <w:t>interroger plus util</w:t>
      </w:r>
      <w:r w:rsidR="00000000">
        <w:t>e</w:t>
      </w:r>
      <w:r w:rsidR="00000000">
        <w:t>ment</w:t>
      </w:r>
      <w:r>
        <w:t xml:space="preserve">. </w:t>
      </w:r>
      <w:r w:rsidR="00000000">
        <w:t>Que disais-je donc</w:t>
      </w:r>
      <w:r>
        <w:t xml:space="preserve"> ? </w:t>
      </w:r>
      <w:r w:rsidR="00000000">
        <w:t>Ah</w:t>
      </w:r>
      <w:r>
        <w:t xml:space="preserve"> ! </w:t>
      </w:r>
      <w:r w:rsidR="00000000">
        <w:t>oui</w:t>
      </w:r>
      <w:r>
        <w:t xml:space="preserve">, </w:t>
      </w:r>
      <w:r w:rsidR="00000000">
        <w:t>Kennedy a commencé sa ronde à neuf heures pour inspecter les cellules et éteindre la lumière électrique</w:t>
      </w:r>
      <w:r>
        <w:t xml:space="preserve">. </w:t>
      </w:r>
      <w:r w:rsidR="00000000">
        <w:t>Il devait cesser son service aussitôt après et un autre gardien</w:t>
      </w:r>
      <w:r>
        <w:t xml:space="preserve">, </w:t>
      </w:r>
      <w:proofErr w:type="spellStart"/>
      <w:r w:rsidR="00000000">
        <w:t>Cornish</w:t>
      </w:r>
      <w:proofErr w:type="spellEnd"/>
      <w:r>
        <w:t xml:space="preserve">, </w:t>
      </w:r>
      <w:r w:rsidR="00000000">
        <w:t>était désigné pour faire la ronde de minuit et les suivantes</w:t>
      </w:r>
      <w:r>
        <w:t xml:space="preserve">. </w:t>
      </w:r>
      <w:r w:rsidR="00000000">
        <w:t>À minuit</w:t>
      </w:r>
      <w:r>
        <w:t xml:space="preserve">, </w:t>
      </w:r>
      <w:proofErr w:type="spellStart"/>
      <w:r w:rsidR="00000000">
        <w:t>Cornish</w:t>
      </w:r>
      <w:proofErr w:type="spellEnd"/>
      <w:r w:rsidR="00000000">
        <w:t xml:space="preserve"> a pénétré dans le quartier 16 et il a inspecté les cellules à l</w:t>
      </w:r>
      <w:r>
        <w:t>’</w:t>
      </w:r>
      <w:r w:rsidR="00000000">
        <w:t>aide de sa lampe éle</w:t>
      </w:r>
      <w:r w:rsidR="00000000">
        <w:t>c</w:t>
      </w:r>
      <w:r w:rsidR="00000000">
        <w:t>trique</w:t>
      </w:r>
      <w:r>
        <w:t xml:space="preserve">. </w:t>
      </w:r>
      <w:r w:rsidR="00000000">
        <w:t>Le 16</w:t>
      </w:r>
      <w:r>
        <w:t xml:space="preserve">, </w:t>
      </w:r>
      <w:r w:rsidR="00000000">
        <w:t xml:space="preserve">que les gardiens appellent </w:t>
      </w:r>
      <w:r>
        <w:t>« </w:t>
      </w:r>
      <w:r w:rsidR="00000000">
        <w:t>la Cage</w:t>
      </w:r>
      <w:r>
        <w:t xml:space="preserve"> », </w:t>
      </w:r>
      <w:r w:rsidR="00000000">
        <w:t>est occupé par trois détenus</w:t>
      </w:r>
      <w:r>
        <w:t xml:space="preserve"> ; </w:t>
      </w:r>
      <w:r w:rsidR="00000000">
        <w:t>ce quartier est isolé par deux portes de fer</w:t>
      </w:r>
      <w:r>
        <w:t xml:space="preserve"> ; </w:t>
      </w:r>
      <w:r w:rsidR="00000000">
        <w:t>il comprend six cellules</w:t>
      </w:r>
      <w:r>
        <w:t xml:space="preserve">, </w:t>
      </w:r>
      <w:r w:rsidR="00000000">
        <w:t>alignées à gauche du couloir</w:t>
      </w:r>
      <w:r>
        <w:t xml:space="preserve">. </w:t>
      </w:r>
      <w:r w:rsidR="00000000">
        <w:t>Est-ce clair</w:t>
      </w:r>
      <w:r>
        <w:t> ?</w:t>
      </w:r>
    </w:p>
    <w:p w14:paraId="58670A6C" w14:textId="77777777" w:rsidR="007573A7" w:rsidRDefault="007573A7">
      <w:r>
        <w:t>— </w:t>
      </w:r>
      <w:r w:rsidR="00000000">
        <w:t>Oui</w:t>
      </w:r>
      <w:r>
        <w:t>.</w:t>
      </w:r>
    </w:p>
    <w:p w14:paraId="39A476C0" w14:textId="77777777" w:rsidR="007573A7" w:rsidRDefault="007573A7">
      <w:r>
        <w:t>— </w:t>
      </w:r>
      <w:r w:rsidR="00000000">
        <w:t>Nous parlerons plus tard de la disposition des lieux</w:t>
      </w:r>
      <w:r>
        <w:t xml:space="preserve">. </w:t>
      </w:r>
      <w:r w:rsidR="00000000">
        <w:t>Ce quartier est destiné à isoler les fous dangereux</w:t>
      </w:r>
      <w:r>
        <w:t xml:space="preserve"> : </w:t>
      </w:r>
      <w:r w:rsidR="00000000">
        <w:t>nous en avions trois</w:t>
      </w:r>
      <w:r>
        <w:t xml:space="preserve">, </w:t>
      </w:r>
      <w:r w:rsidR="00000000">
        <w:t>en comptant Magee</w:t>
      </w:r>
      <w:r>
        <w:t xml:space="preserve">. </w:t>
      </w:r>
      <w:r w:rsidR="00000000">
        <w:t>Il n</w:t>
      </w:r>
      <w:r>
        <w:t>’</w:t>
      </w:r>
      <w:r w:rsidR="00000000">
        <w:t>est pas possible de laisser vivre ces hommes avec les autres et nous les enfermons</w:t>
      </w:r>
      <w:r>
        <w:t xml:space="preserve">, </w:t>
      </w:r>
      <w:r w:rsidR="00000000">
        <w:t>un peu comme des félins dans une ménagerie</w:t>
      </w:r>
      <w:r>
        <w:t xml:space="preserve">. </w:t>
      </w:r>
      <w:r w:rsidR="00000000">
        <w:t>Il existe au fond du co</w:t>
      </w:r>
      <w:r w:rsidR="00000000">
        <w:t>u</w:t>
      </w:r>
      <w:r w:rsidR="00000000">
        <w:t>loir une troisième porte de fer qui s</w:t>
      </w:r>
      <w:r>
        <w:t>’</w:t>
      </w:r>
      <w:r w:rsidR="00000000">
        <w:t>ouvre sur une cour où</w:t>
      </w:r>
      <w:r>
        <w:t xml:space="preserve">, </w:t>
      </w:r>
      <w:r w:rsidR="00000000">
        <w:t>tour à tour</w:t>
      </w:r>
      <w:r>
        <w:t xml:space="preserve">, </w:t>
      </w:r>
      <w:r w:rsidR="00000000">
        <w:t>les prisonniers prennent un peu d</w:t>
      </w:r>
      <w:r>
        <w:t>’</w:t>
      </w:r>
      <w:r w:rsidR="00000000">
        <w:t>exercice</w:t>
      </w:r>
      <w:r>
        <w:t>.</w:t>
      </w:r>
    </w:p>
    <w:p w14:paraId="5CCA8AA8" w14:textId="77777777" w:rsidR="007573A7" w:rsidRDefault="007573A7">
      <w:r>
        <w:t>« </w:t>
      </w:r>
      <w:r w:rsidR="00000000">
        <w:t xml:space="preserve">Revenons à la ronde de </w:t>
      </w:r>
      <w:proofErr w:type="spellStart"/>
      <w:r w:rsidR="00000000">
        <w:t>Cornish</w:t>
      </w:r>
      <w:proofErr w:type="spellEnd"/>
      <w:r>
        <w:t xml:space="preserve">, </w:t>
      </w:r>
      <w:r w:rsidR="00000000">
        <w:t>à minuit</w:t>
      </w:r>
      <w:r>
        <w:t xml:space="preserve">. </w:t>
      </w:r>
      <w:r w:rsidR="00000000">
        <w:t>Il a ouvert la première porte de fer</w:t>
      </w:r>
      <w:r>
        <w:t xml:space="preserve">, </w:t>
      </w:r>
      <w:r w:rsidR="00000000">
        <w:t>est entré</w:t>
      </w:r>
      <w:r>
        <w:t xml:space="preserve">, </w:t>
      </w:r>
      <w:r w:rsidR="00000000">
        <w:t>l</w:t>
      </w:r>
      <w:r>
        <w:t>’</w:t>
      </w:r>
      <w:r w:rsidR="00000000">
        <w:t>a refermée à clef</w:t>
      </w:r>
      <w:r>
        <w:t xml:space="preserve">. </w:t>
      </w:r>
      <w:r w:rsidR="00000000">
        <w:t>Il a ensuite ouvert la deuxième porte de fer qu</w:t>
      </w:r>
      <w:r>
        <w:t>’</w:t>
      </w:r>
      <w:r w:rsidR="00000000">
        <w:t>il a également refermée à clef derrière lui</w:t>
      </w:r>
      <w:r>
        <w:t xml:space="preserve">. </w:t>
      </w:r>
      <w:r w:rsidR="00000000">
        <w:t>Il a ainsi observé strictement les règlements</w:t>
      </w:r>
      <w:r>
        <w:t>.</w:t>
      </w:r>
    </w:p>
    <w:p w14:paraId="7900DFB1" w14:textId="77777777" w:rsidR="007573A7" w:rsidRDefault="007573A7">
      <w:r>
        <w:lastRenderedPageBreak/>
        <w:t>« </w:t>
      </w:r>
      <w:r w:rsidR="00000000">
        <w:t>Il a suivi le mur</w:t>
      </w:r>
      <w:r>
        <w:t xml:space="preserve">, </w:t>
      </w:r>
      <w:r w:rsidR="00000000">
        <w:t>à sa droite</w:t>
      </w:r>
      <w:r>
        <w:t xml:space="preserve">, </w:t>
      </w:r>
      <w:r w:rsidR="00000000">
        <w:t>éclairant de sa lampe électr</w:t>
      </w:r>
      <w:r w:rsidR="00000000">
        <w:t>i</w:t>
      </w:r>
      <w:r w:rsidR="00000000">
        <w:t>que les cellules occupées</w:t>
      </w:r>
      <w:r>
        <w:t xml:space="preserve"> : </w:t>
      </w:r>
      <w:r w:rsidR="00000000">
        <w:t>la 1</w:t>
      </w:r>
      <w:r>
        <w:t xml:space="preserve">, </w:t>
      </w:r>
      <w:r w:rsidR="00000000">
        <w:t>la 3 et la 5</w:t>
      </w:r>
      <w:r>
        <w:t xml:space="preserve">. </w:t>
      </w:r>
      <w:r w:rsidR="00000000">
        <w:t>Magee était dans la 5</w:t>
      </w:r>
      <w:r>
        <w:t xml:space="preserve">. </w:t>
      </w:r>
      <w:r w:rsidR="00000000">
        <w:t>Les détenus de la 1 et de la 3 dormaient</w:t>
      </w:r>
      <w:r>
        <w:t xml:space="preserve">. </w:t>
      </w:r>
      <w:proofErr w:type="spellStart"/>
      <w:r w:rsidR="00000000">
        <w:t>Cornish</w:t>
      </w:r>
      <w:proofErr w:type="spellEnd"/>
      <w:r w:rsidR="00000000">
        <w:t xml:space="preserve"> pensa tout d</w:t>
      </w:r>
      <w:r>
        <w:t>’</w:t>
      </w:r>
      <w:r w:rsidR="00000000">
        <w:t>abord que Magee dormait aussi</w:t>
      </w:r>
      <w:r>
        <w:t xml:space="preserve">, </w:t>
      </w:r>
      <w:r w:rsidR="00000000">
        <w:t>mais il aperçut</w:t>
      </w:r>
      <w:r>
        <w:t xml:space="preserve">, </w:t>
      </w:r>
      <w:r w:rsidR="00000000">
        <w:t>à la lueur de sa lampe électrique</w:t>
      </w:r>
      <w:r>
        <w:t xml:space="preserve">, </w:t>
      </w:r>
      <w:r w:rsidR="00000000">
        <w:t>une tache noirâtre sur le parquet ciré</w:t>
      </w:r>
      <w:r>
        <w:t xml:space="preserve"> : </w:t>
      </w:r>
      <w:r w:rsidR="00000000">
        <w:t>c</w:t>
      </w:r>
      <w:r>
        <w:t>’</w:t>
      </w:r>
      <w:r w:rsidR="00000000">
        <w:t>était du sang</w:t>
      </w:r>
      <w:r>
        <w:t xml:space="preserve">. </w:t>
      </w:r>
      <w:r w:rsidR="00000000">
        <w:t>L</w:t>
      </w:r>
      <w:r>
        <w:t>’</w:t>
      </w:r>
      <w:r w:rsidR="00000000">
        <w:t>homme allongé sur la couchette portait l</w:t>
      </w:r>
      <w:r>
        <w:t>’</w:t>
      </w:r>
      <w:r w:rsidR="00000000">
        <w:t>uniforme de bure grise de Magee</w:t>
      </w:r>
      <w:r>
        <w:t xml:space="preserve"> ; </w:t>
      </w:r>
      <w:r w:rsidR="00000000">
        <w:t>il avait le visage tourné vers le mur</w:t>
      </w:r>
      <w:r>
        <w:t xml:space="preserve">. </w:t>
      </w:r>
      <w:r w:rsidR="00000000">
        <w:t>Mais Kennedy n</w:t>
      </w:r>
      <w:r>
        <w:t>’</w:t>
      </w:r>
      <w:r w:rsidR="00000000">
        <w:t>est pas aussi corpulent que Magee</w:t>
      </w:r>
      <w:r>
        <w:t xml:space="preserve">. </w:t>
      </w:r>
      <w:r w:rsidR="00000000">
        <w:t>Il y avait aussi la tache de sang</w:t>
      </w:r>
      <w:r>
        <w:t xml:space="preserve">, </w:t>
      </w:r>
      <w:r w:rsidR="00000000">
        <w:t xml:space="preserve">et </w:t>
      </w:r>
      <w:proofErr w:type="spellStart"/>
      <w:r w:rsidR="00000000">
        <w:t>Cornish</w:t>
      </w:r>
      <w:proofErr w:type="spellEnd"/>
      <w:r w:rsidR="00000000">
        <w:t xml:space="preserve"> comprit tout de suite</w:t>
      </w:r>
      <w:r>
        <w:t>.</w:t>
      </w:r>
    </w:p>
    <w:p w14:paraId="5F38DA05" w14:textId="77777777" w:rsidR="007573A7" w:rsidRDefault="007573A7">
      <w:r>
        <w:t>« </w:t>
      </w:r>
      <w:r w:rsidR="00000000">
        <w:t>La cellule était fermée</w:t>
      </w:r>
      <w:r>
        <w:t xml:space="preserve">. </w:t>
      </w:r>
      <w:r w:rsidR="00000000">
        <w:t>La porte de fer du fond du couloir</w:t>
      </w:r>
      <w:r>
        <w:t xml:space="preserve">, </w:t>
      </w:r>
      <w:r w:rsidR="00000000">
        <w:t>celle qui donne sur la cour</w:t>
      </w:r>
      <w:r>
        <w:t xml:space="preserve">, </w:t>
      </w:r>
      <w:r w:rsidR="00000000">
        <w:t>était également fermée</w:t>
      </w:r>
      <w:r>
        <w:t xml:space="preserve">. </w:t>
      </w:r>
      <w:r w:rsidR="00000000">
        <w:t>En somme</w:t>
      </w:r>
      <w:r>
        <w:t xml:space="preserve">, </w:t>
      </w:r>
      <w:r w:rsidR="00000000">
        <w:t>tout était normal</w:t>
      </w:r>
      <w:r>
        <w:t xml:space="preserve">, </w:t>
      </w:r>
      <w:proofErr w:type="gramStart"/>
      <w:r w:rsidR="00000000">
        <w:t>sauf que</w:t>
      </w:r>
      <w:proofErr w:type="gramEnd"/>
      <w:r w:rsidR="00000000">
        <w:t xml:space="preserve"> Magee avait disparu et que Kennedy agonisait sur la couchette du fou</w:t>
      </w:r>
      <w:r>
        <w:t>.</w:t>
      </w:r>
    </w:p>
    <w:p w14:paraId="599AB896" w14:textId="77777777" w:rsidR="007573A7" w:rsidRDefault="00000000">
      <w:proofErr w:type="spellStart"/>
      <w:r>
        <w:t>Wilks</w:t>
      </w:r>
      <w:proofErr w:type="spellEnd"/>
      <w:r>
        <w:t xml:space="preserve"> s</w:t>
      </w:r>
      <w:r w:rsidR="007573A7">
        <w:t>’</w:t>
      </w:r>
      <w:r>
        <w:t>interrompit</w:t>
      </w:r>
      <w:r w:rsidR="007573A7">
        <w:t>.</w:t>
      </w:r>
    </w:p>
    <w:p w14:paraId="12A26014" w14:textId="77777777" w:rsidR="007573A7" w:rsidRDefault="007573A7">
      <w:r>
        <w:t>— </w:t>
      </w:r>
      <w:r w:rsidR="00000000">
        <w:t>Vous m</w:t>
      </w:r>
      <w:r>
        <w:t>’</w:t>
      </w:r>
      <w:r w:rsidR="00000000">
        <w:t xml:space="preserve">aviez dit que vous ne saviez pas </w:t>
      </w:r>
      <w:proofErr w:type="spellStart"/>
      <w:r w:rsidR="00000000">
        <w:t>grand</w:t>
      </w:r>
      <w:r>
        <w:t>’</w:t>
      </w:r>
      <w:r w:rsidR="00000000">
        <w:t>chose</w:t>
      </w:r>
      <w:proofErr w:type="spellEnd"/>
      <w:r>
        <w:t xml:space="preserve">, </w:t>
      </w:r>
      <w:r w:rsidR="00000000">
        <w:t>r</w:t>
      </w:r>
      <w:r w:rsidR="00000000">
        <w:t>e</w:t>
      </w:r>
      <w:r w:rsidR="00000000">
        <w:t xml:space="preserve">marqua </w:t>
      </w:r>
      <w:proofErr w:type="spellStart"/>
      <w:r w:rsidR="00000000">
        <w:t>Louderback</w:t>
      </w:r>
      <w:proofErr w:type="spellEnd"/>
      <w:r>
        <w:t>.</w:t>
      </w:r>
    </w:p>
    <w:p w14:paraId="684CE1AF" w14:textId="77777777" w:rsidR="007573A7" w:rsidRDefault="00000000">
      <w:r>
        <w:t>Le médecin haussa les épaules</w:t>
      </w:r>
      <w:r w:rsidR="007573A7">
        <w:t>.</w:t>
      </w:r>
    </w:p>
    <w:p w14:paraId="4BBF76FD" w14:textId="77777777" w:rsidR="007573A7" w:rsidRDefault="007573A7">
      <w:r>
        <w:t>— </w:t>
      </w:r>
      <w:r w:rsidR="00000000">
        <w:t>Nous sommes arrivés à cette version par déduction</w:t>
      </w:r>
      <w:r>
        <w:t xml:space="preserve">, </w:t>
      </w:r>
      <w:r w:rsidR="00000000">
        <w:t>cap</w:t>
      </w:r>
      <w:r w:rsidR="00000000">
        <w:t>i</w:t>
      </w:r>
      <w:r w:rsidR="00000000">
        <w:t>taine</w:t>
      </w:r>
      <w:r>
        <w:t xml:space="preserve">. </w:t>
      </w:r>
      <w:r w:rsidR="00000000">
        <w:t>La seule personne qui puisse fournir des renseignements précis est le gardien Kennedy</w:t>
      </w:r>
      <w:r>
        <w:t xml:space="preserve">, </w:t>
      </w:r>
      <w:r w:rsidR="00000000">
        <w:t>et je crains fort que le pauvre homme ne survive pas à ses blessures</w:t>
      </w:r>
      <w:r>
        <w:t>.</w:t>
      </w:r>
    </w:p>
    <w:p w14:paraId="632C125A" w14:textId="77777777" w:rsidR="007573A7" w:rsidRDefault="007573A7">
      <w:r>
        <w:t>— </w:t>
      </w:r>
      <w:r w:rsidR="00000000">
        <w:t>Alors</w:t>
      </w:r>
      <w:r>
        <w:t xml:space="preserve">, </w:t>
      </w:r>
      <w:r w:rsidR="00000000">
        <w:t>il faudra se contenter de la déduction</w:t>
      </w:r>
      <w:r>
        <w:t xml:space="preserve">, </w:t>
      </w:r>
      <w:r w:rsidR="00000000">
        <w:t>soupira le policier</w:t>
      </w:r>
      <w:r>
        <w:t xml:space="preserve">. </w:t>
      </w:r>
      <w:r w:rsidR="00000000">
        <w:t>Que ferait-on sans elle au cours des enquêtes crimine</w:t>
      </w:r>
      <w:r w:rsidR="00000000">
        <w:t>l</w:t>
      </w:r>
      <w:r w:rsidR="00000000">
        <w:t>les puisque</w:t>
      </w:r>
      <w:r>
        <w:t xml:space="preserve">, </w:t>
      </w:r>
      <w:r w:rsidR="00000000">
        <w:t>en général</w:t>
      </w:r>
      <w:r>
        <w:t xml:space="preserve">, </w:t>
      </w:r>
      <w:r w:rsidR="00000000">
        <w:t>ceux qui pourraient parler sont morts</w:t>
      </w:r>
      <w:r>
        <w:t> ?</w:t>
      </w:r>
    </w:p>
    <w:p w14:paraId="32E76798" w14:textId="77777777" w:rsidR="007573A7" w:rsidRDefault="00000000">
      <w:r>
        <w:t xml:space="preserve">Le docteur </w:t>
      </w:r>
      <w:proofErr w:type="spellStart"/>
      <w:r>
        <w:t>Wilks</w:t>
      </w:r>
      <w:proofErr w:type="spellEnd"/>
      <w:r>
        <w:t xml:space="preserve"> sourit</w:t>
      </w:r>
      <w:r w:rsidR="007573A7">
        <w:t xml:space="preserve">. </w:t>
      </w:r>
      <w:r>
        <w:t>L</w:t>
      </w:r>
      <w:r w:rsidR="007573A7">
        <w:t>’</w:t>
      </w:r>
      <w:r>
        <w:t>attitude des deux interlocuteurs marquait une détente amicale</w:t>
      </w:r>
      <w:r w:rsidR="007573A7">
        <w:t>.</w:t>
      </w:r>
    </w:p>
    <w:p w14:paraId="6992E241" w14:textId="77777777" w:rsidR="007573A7" w:rsidRDefault="007573A7">
      <w:r>
        <w:lastRenderedPageBreak/>
        <w:t>— </w:t>
      </w:r>
      <w:r w:rsidR="00000000">
        <w:t>Ce Kennedy</w:t>
      </w:r>
      <w:r>
        <w:t xml:space="preserve">, </w:t>
      </w:r>
      <w:r w:rsidR="00000000">
        <w:t>qu</w:t>
      </w:r>
      <w:r>
        <w:t>’</w:t>
      </w:r>
      <w:r w:rsidR="00000000">
        <w:t>est-ce qu</w:t>
      </w:r>
      <w:r>
        <w:t>’</w:t>
      </w:r>
      <w:r w:rsidR="00000000">
        <w:t>il a</w:t>
      </w:r>
      <w:r>
        <w:t xml:space="preserve">, </w:t>
      </w:r>
      <w:r w:rsidR="00000000">
        <w:t>exactement</w:t>
      </w:r>
      <w:r>
        <w:t xml:space="preserve"> ? </w:t>
      </w:r>
      <w:r w:rsidR="00000000">
        <w:t xml:space="preserve">demanda </w:t>
      </w:r>
      <w:proofErr w:type="spellStart"/>
      <w:r w:rsidR="00000000">
        <w:t>Louderback</w:t>
      </w:r>
      <w:proofErr w:type="spellEnd"/>
      <w:r>
        <w:t>.</w:t>
      </w:r>
    </w:p>
    <w:p w14:paraId="457C40AB" w14:textId="77777777" w:rsidR="007573A7" w:rsidRDefault="007573A7">
      <w:r>
        <w:t>— </w:t>
      </w:r>
      <w:r w:rsidR="00000000">
        <w:t>Une fracture du crâne</w:t>
      </w:r>
      <w:r>
        <w:t>.</w:t>
      </w:r>
    </w:p>
    <w:p w14:paraId="3640B770" w14:textId="77777777" w:rsidR="007573A7" w:rsidRDefault="007573A7">
      <w:r>
        <w:t>— </w:t>
      </w:r>
      <w:r w:rsidR="00000000">
        <w:t>Avec quoi le coup a-t-il été porté</w:t>
      </w:r>
      <w:r>
        <w:t> ?</w:t>
      </w:r>
    </w:p>
    <w:p w14:paraId="44710EFD" w14:textId="77777777" w:rsidR="007573A7" w:rsidRDefault="007573A7">
      <w:r>
        <w:t>— </w:t>
      </w:r>
      <w:r w:rsidR="00000000">
        <w:t>Nous l</w:t>
      </w:r>
      <w:r>
        <w:t>’</w:t>
      </w:r>
      <w:r w:rsidR="00000000">
        <w:t>ignorons</w:t>
      </w:r>
      <w:r>
        <w:t xml:space="preserve">. </w:t>
      </w:r>
      <w:r w:rsidR="00000000">
        <w:t>Peut-être le lourd anneau de fer à l</w:t>
      </w:r>
      <w:r>
        <w:t>’</w:t>
      </w:r>
      <w:r w:rsidR="00000000">
        <w:t>aide duquel le gardien portait ses clefs</w:t>
      </w:r>
      <w:r>
        <w:t>.</w:t>
      </w:r>
    </w:p>
    <w:p w14:paraId="2DFC5186" w14:textId="77777777" w:rsidR="007573A7" w:rsidRDefault="00000000">
      <w:r>
        <w:t>Le capitaine demeura un instant silencieux</w:t>
      </w:r>
      <w:r w:rsidR="007573A7">
        <w:t xml:space="preserve">, </w:t>
      </w:r>
      <w:r>
        <w:t>hochant la tête</w:t>
      </w:r>
      <w:r w:rsidR="007573A7">
        <w:t>.</w:t>
      </w:r>
    </w:p>
    <w:p w14:paraId="2948A687" w14:textId="77777777" w:rsidR="007573A7" w:rsidRDefault="007573A7">
      <w:r>
        <w:t>— </w:t>
      </w:r>
      <w:r w:rsidR="00000000">
        <w:t>Tout cela nous fournit un tableau assez précis</w:t>
      </w:r>
      <w:r>
        <w:t xml:space="preserve">, </w:t>
      </w:r>
      <w:r w:rsidR="00000000">
        <w:t>dit-il après quelques secondes</w:t>
      </w:r>
      <w:r>
        <w:t xml:space="preserve">. </w:t>
      </w:r>
      <w:r w:rsidR="00000000">
        <w:t>Cependant</w:t>
      </w:r>
      <w:r>
        <w:t xml:space="preserve">, </w:t>
      </w:r>
      <w:r w:rsidR="00000000">
        <w:t>il y manque une chose</w:t>
      </w:r>
      <w:r>
        <w:t>…</w:t>
      </w:r>
    </w:p>
    <w:p w14:paraId="431CE84B" w14:textId="77777777" w:rsidR="007573A7" w:rsidRDefault="007573A7">
      <w:r>
        <w:t>— </w:t>
      </w:r>
      <w:r w:rsidR="00000000">
        <w:t>Comment Magee a-t-il pu s</w:t>
      </w:r>
      <w:r>
        <w:t>’</w:t>
      </w:r>
      <w:r w:rsidR="00000000">
        <w:t>emparer de l</w:t>
      </w:r>
      <w:r>
        <w:t>’</w:t>
      </w:r>
      <w:r w:rsidR="00000000">
        <w:t>anneau de fer</w:t>
      </w:r>
      <w:r>
        <w:t xml:space="preserve">, </w:t>
      </w:r>
      <w:r w:rsidR="00000000">
        <w:t>n</w:t>
      </w:r>
      <w:r>
        <w:t>’</w:t>
      </w:r>
      <w:r w:rsidR="00000000">
        <w:t>est-ce pas</w:t>
      </w:r>
      <w:r>
        <w:t xml:space="preserve"> ? </w:t>
      </w:r>
      <w:r w:rsidR="00000000">
        <w:t xml:space="preserve">coupa </w:t>
      </w:r>
      <w:proofErr w:type="spellStart"/>
      <w:r w:rsidR="00000000">
        <w:t>Wilks</w:t>
      </w:r>
      <w:proofErr w:type="spellEnd"/>
      <w:r>
        <w:t xml:space="preserve">. </w:t>
      </w:r>
      <w:r w:rsidR="00000000">
        <w:t>Peut-être trouverez-vous la réponse dans le fait que Kennedy porte des meurtrissures à la gorge</w:t>
      </w:r>
      <w:r>
        <w:t xml:space="preserve">. </w:t>
      </w:r>
      <w:r w:rsidR="00000000">
        <w:t>Il a subi un commencement de strangulation</w:t>
      </w:r>
      <w:r>
        <w:t>.</w:t>
      </w:r>
    </w:p>
    <w:p w14:paraId="2928CA2A" w14:textId="77777777" w:rsidR="007573A7" w:rsidRDefault="007573A7">
      <w:r>
        <w:t>— </w:t>
      </w:r>
      <w:r w:rsidR="00000000">
        <w:t>C</w:t>
      </w:r>
      <w:r>
        <w:t>’</w:t>
      </w:r>
      <w:r w:rsidR="00000000">
        <w:t>est ça</w:t>
      </w:r>
      <w:r>
        <w:t xml:space="preserve"> ! </w:t>
      </w:r>
      <w:r w:rsidR="00000000">
        <w:t>s</w:t>
      </w:r>
      <w:r>
        <w:t>’</w:t>
      </w:r>
      <w:r w:rsidR="00000000">
        <w:t>écria le capitaine</w:t>
      </w:r>
      <w:r>
        <w:t>.</w:t>
      </w:r>
    </w:p>
    <w:p w14:paraId="68A0CA4F" w14:textId="77777777" w:rsidR="007573A7" w:rsidRDefault="007573A7">
      <w:r>
        <w:t>— </w:t>
      </w:r>
      <w:r w:rsidR="00000000">
        <w:t>Probablement</w:t>
      </w:r>
      <w:r>
        <w:t xml:space="preserve">. </w:t>
      </w:r>
      <w:r w:rsidR="00000000">
        <w:t>Kennedy a dû</w:t>
      </w:r>
      <w:r>
        <w:t xml:space="preserve">, </w:t>
      </w:r>
      <w:r w:rsidR="00000000">
        <w:t>fort imprudemment</w:t>
      </w:r>
      <w:r>
        <w:t xml:space="preserve">, </w:t>
      </w:r>
      <w:r w:rsidR="00000000">
        <w:t>s</w:t>
      </w:r>
      <w:r>
        <w:t>’</w:t>
      </w:r>
      <w:r w:rsidR="00000000">
        <w:t>approcher de Magee</w:t>
      </w:r>
      <w:r>
        <w:t xml:space="preserve">, </w:t>
      </w:r>
      <w:r w:rsidR="00000000">
        <w:t>à portée de la main</w:t>
      </w:r>
      <w:r>
        <w:t>.</w:t>
      </w:r>
    </w:p>
    <w:p w14:paraId="32659E18" w14:textId="77777777" w:rsidR="007573A7" w:rsidRDefault="007573A7">
      <w:r>
        <w:t>— </w:t>
      </w:r>
      <w:r w:rsidR="00000000">
        <w:t>Il a passé le bras entre les barreaux</w:t>
      </w:r>
      <w:r>
        <w:t> ?</w:t>
      </w:r>
    </w:p>
    <w:p w14:paraId="589F4CD4" w14:textId="77777777" w:rsidR="007573A7" w:rsidRDefault="007573A7">
      <w:r>
        <w:t>— </w:t>
      </w:r>
      <w:r w:rsidR="00000000">
        <w:t>Non</w:t>
      </w:r>
      <w:r>
        <w:t xml:space="preserve">. </w:t>
      </w:r>
      <w:r w:rsidR="00000000">
        <w:t>C</w:t>
      </w:r>
      <w:r>
        <w:t>’</w:t>
      </w:r>
      <w:r w:rsidR="00000000">
        <w:t>est impossible</w:t>
      </w:r>
      <w:r>
        <w:t xml:space="preserve"> ; </w:t>
      </w:r>
      <w:r w:rsidR="00000000">
        <w:t>la cellule est fermée par un lattis d</w:t>
      </w:r>
      <w:r>
        <w:t>’</w:t>
      </w:r>
      <w:r w:rsidR="00000000">
        <w:t>acier qui ne permet pas au détenu de passer la main ou le bras</w:t>
      </w:r>
      <w:r>
        <w:t>.</w:t>
      </w:r>
    </w:p>
    <w:p w14:paraId="01868CE3" w14:textId="77777777" w:rsidR="007573A7" w:rsidRDefault="007573A7">
      <w:r>
        <w:t>— </w:t>
      </w:r>
      <w:r w:rsidR="00000000">
        <w:t>Alors</w:t>
      </w:r>
      <w:r>
        <w:t xml:space="preserve">, </w:t>
      </w:r>
      <w:r w:rsidR="00000000">
        <w:t>Kennedy est entré dans la cellule</w:t>
      </w:r>
      <w:r>
        <w:t xml:space="preserve">. </w:t>
      </w:r>
      <w:r w:rsidR="00000000">
        <w:t>Est-ce un fait courant</w:t>
      </w:r>
      <w:r>
        <w:t> ?</w:t>
      </w:r>
    </w:p>
    <w:p w14:paraId="6350F8E2" w14:textId="77777777" w:rsidR="007573A7" w:rsidRDefault="007573A7">
      <w:r>
        <w:t>— </w:t>
      </w:r>
      <w:r w:rsidR="00000000">
        <w:t>Non</w:t>
      </w:r>
      <w:r>
        <w:t xml:space="preserve">. </w:t>
      </w:r>
      <w:r w:rsidR="00000000">
        <w:t>Surtout la nuit</w:t>
      </w:r>
      <w:r>
        <w:t xml:space="preserve">. </w:t>
      </w:r>
      <w:r w:rsidR="00000000">
        <w:t>On pénètre dans la cellule</w:t>
      </w:r>
      <w:r>
        <w:t xml:space="preserve">, </w:t>
      </w:r>
      <w:r w:rsidR="00000000">
        <w:t>pour la nettoyer</w:t>
      </w:r>
      <w:r>
        <w:t xml:space="preserve">, </w:t>
      </w:r>
      <w:r w:rsidR="00000000">
        <w:t>lorsque le détenu se promène dans la cour</w:t>
      </w:r>
      <w:r>
        <w:t>.</w:t>
      </w:r>
    </w:p>
    <w:p w14:paraId="346FAD27" w14:textId="77777777" w:rsidR="007573A7" w:rsidRDefault="007573A7">
      <w:r>
        <w:lastRenderedPageBreak/>
        <w:t>— </w:t>
      </w:r>
      <w:r w:rsidR="00000000">
        <w:t>Et les repas</w:t>
      </w:r>
      <w:r>
        <w:t> ?</w:t>
      </w:r>
    </w:p>
    <w:p w14:paraId="67BA2842" w14:textId="77777777" w:rsidR="007573A7" w:rsidRDefault="007573A7">
      <w:r>
        <w:t>— </w:t>
      </w:r>
      <w:r w:rsidR="00000000">
        <w:t>Ils sont passés</w:t>
      </w:r>
      <w:r>
        <w:t xml:space="preserve">, </w:t>
      </w:r>
      <w:r w:rsidR="00000000">
        <w:t>sur un plateau</w:t>
      </w:r>
      <w:r>
        <w:t xml:space="preserve">, </w:t>
      </w:r>
      <w:r w:rsidR="00000000">
        <w:t>par un guichet</w:t>
      </w:r>
      <w:r>
        <w:t xml:space="preserve">. </w:t>
      </w:r>
      <w:r w:rsidR="00000000">
        <w:t>Nous pr</w:t>
      </w:r>
      <w:r w:rsidR="00000000">
        <w:t>e</w:t>
      </w:r>
      <w:r w:rsidR="00000000">
        <w:t>nons beaucoup de précautions à l</w:t>
      </w:r>
      <w:r>
        <w:t>’</w:t>
      </w:r>
      <w:r w:rsidR="00000000">
        <w:t>égard des fous furieux</w:t>
      </w:r>
      <w:r>
        <w:t xml:space="preserve">. </w:t>
      </w:r>
      <w:r w:rsidR="00000000">
        <w:t>Ils peuvent se montrer très dociles pendant des semaines</w:t>
      </w:r>
      <w:r>
        <w:t xml:space="preserve">, </w:t>
      </w:r>
      <w:r w:rsidR="00000000">
        <w:t>puis</w:t>
      </w:r>
      <w:r>
        <w:t xml:space="preserve">, </w:t>
      </w:r>
      <w:r w:rsidR="00000000">
        <w:t>brusquement</w:t>
      </w:r>
      <w:r>
        <w:t xml:space="preserve">, </w:t>
      </w:r>
      <w:r w:rsidR="00000000">
        <w:t>ils se mettent dans un état de violente fureur</w:t>
      </w:r>
      <w:r>
        <w:t>.</w:t>
      </w:r>
    </w:p>
    <w:p w14:paraId="10FF319C" w14:textId="77777777" w:rsidR="007573A7" w:rsidRDefault="00000000">
      <w:proofErr w:type="spellStart"/>
      <w:r>
        <w:t>Louderback</w:t>
      </w:r>
      <w:proofErr w:type="spellEnd"/>
      <w:r w:rsidR="007573A7">
        <w:t xml:space="preserve">, </w:t>
      </w:r>
      <w:r>
        <w:t>pensif</w:t>
      </w:r>
      <w:r w:rsidR="007573A7">
        <w:t xml:space="preserve">, </w:t>
      </w:r>
      <w:r>
        <w:t>se grattait le menton</w:t>
      </w:r>
      <w:r w:rsidR="007573A7">
        <w:t>.</w:t>
      </w:r>
    </w:p>
    <w:p w14:paraId="22AA29B8" w14:textId="77777777" w:rsidR="007573A7" w:rsidRDefault="007573A7">
      <w:r>
        <w:t>— </w:t>
      </w:r>
      <w:r w:rsidR="00000000">
        <w:t>Kennedy est entré dans la cellule ou il a ouvert le guichet</w:t>
      </w:r>
      <w:r>
        <w:t xml:space="preserve">, </w:t>
      </w:r>
      <w:r w:rsidR="00000000">
        <w:t>dit-il</w:t>
      </w:r>
      <w:r>
        <w:t>.</w:t>
      </w:r>
    </w:p>
    <w:p w14:paraId="62767507" w14:textId="77777777" w:rsidR="007573A7" w:rsidRDefault="007573A7">
      <w:r>
        <w:t>— </w:t>
      </w:r>
      <w:r w:rsidR="00000000">
        <w:t>Oui</w:t>
      </w:r>
      <w:r>
        <w:t xml:space="preserve">, </w:t>
      </w:r>
      <w:r w:rsidR="00000000">
        <w:t>approuva le médecin</w:t>
      </w:r>
      <w:r>
        <w:t>.</w:t>
      </w:r>
    </w:p>
    <w:p w14:paraId="106C4CB9" w14:textId="77777777" w:rsidR="007573A7" w:rsidRDefault="007573A7">
      <w:r>
        <w:t>— </w:t>
      </w:r>
      <w:r w:rsidR="00000000">
        <w:t>Magee l</w:t>
      </w:r>
      <w:r>
        <w:t>’</w:t>
      </w:r>
      <w:r w:rsidR="00000000">
        <w:t>a pris à la gorge</w:t>
      </w:r>
      <w:r>
        <w:t xml:space="preserve">, </w:t>
      </w:r>
      <w:r w:rsidR="00000000">
        <w:t>poursuivit le policier</w:t>
      </w:r>
      <w:r>
        <w:t xml:space="preserve">. </w:t>
      </w:r>
      <w:r w:rsidR="00000000">
        <w:t>Après</w:t>
      </w:r>
      <w:r>
        <w:t xml:space="preserve">, </w:t>
      </w:r>
      <w:r w:rsidR="00000000">
        <w:t>c</w:t>
      </w:r>
      <w:r>
        <w:t>’</w:t>
      </w:r>
      <w:r w:rsidR="00000000">
        <w:t>était facile</w:t>
      </w:r>
      <w:r>
        <w:t xml:space="preserve">. </w:t>
      </w:r>
      <w:r w:rsidR="00000000">
        <w:t>Il a assommé le gardien avec l</w:t>
      </w:r>
      <w:r>
        <w:t>’</w:t>
      </w:r>
      <w:r w:rsidR="00000000">
        <w:t>anneau de fer</w:t>
      </w:r>
      <w:r>
        <w:t xml:space="preserve">. </w:t>
      </w:r>
      <w:r w:rsidR="00000000">
        <w:t>Il a fait l</w:t>
      </w:r>
      <w:r>
        <w:t>’</w:t>
      </w:r>
      <w:r w:rsidR="00000000">
        <w:t>échange des uniformes et il a ouvert les portes en se se</w:t>
      </w:r>
      <w:r w:rsidR="00000000">
        <w:t>r</w:t>
      </w:r>
      <w:r w:rsidR="00000000">
        <w:t>vant des clefs</w:t>
      </w:r>
      <w:r>
        <w:t xml:space="preserve">. </w:t>
      </w:r>
      <w:r w:rsidR="00000000">
        <w:t>Si j</w:t>
      </w:r>
      <w:r>
        <w:t>’</w:t>
      </w:r>
      <w:r w:rsidR="00000000">
        <w:t>ai bien compris</w:t>
      </w:r>
      <w:r>
        <w:t xml:space="preserve">, </w:t>
      </w:r>
      <w:r w:rsidR="00000000">
        <w:t>il existe deux sorties</w:t>
      </w:r>
      <w:r>
        <w:t xml:space="preserve"> : </w:t>
      </w:r>
      <w:r w:rsidR="00000000">
        <w:t>les deux portes de fer</w:t>
      </w:r>
      <w:r>
        <w:t xml:space="preserve">, </w:t>
      </w:r>
      <w:r w:rsidR="00000000">
        <w:t>au nord</w:t>
      </w:r>
      <w:r>
        <w:t xml:space="preserve"> ; </w:t>
      </w:r>
      <w:r w:rsidR="00000000">
        <w:t>au sud</w:t>
      </w:r>
      <w:r>
        <w:t xml:space="preserve">, </w:t>
      </w:r>
      <w:r w:rsidR="00000000">
        <w:t>la porte de fer qui s</w:t>
      </w:r>
      <w:r>
        <w:t>’</w:t>
      </w:r>
      <w:r w:rsidR="00000000">
        <w:t>ouvre sur la cour</w:t>
      </w:r>
      <w:r>
        <w:t>.</w:t>
      </w:r>
    </w:p>
    <w:p w14:paraId="04C001BC" w14:textId="77777777" w:rsidR="007573A7" w:rsidRDefault="007573A7">
      <w:r>
        <w:t>— </w:t>
      </w:r>
      <w:r w:rsidR="00000000">
        <w:t>C</w:t>
      </w:r>
      <w:r>
        <w:t>’</w:t>
      </w:r>
      <w:r w:rsidR="00000000">
        <w:t>est cela</w:t>
      </w:r>
      <w:r>
        <w:t>.</w:t>
      </w:r>
    </w:p>
    <w:p w14:paraId="44B8084F" w14:textId="77777777" w:rsidR="007573A7" w:rsidRDefault="007573A7">
      <w:r>
        <w:t>— </w:t>
      </w:r>
      <w:r w:rsidR="00000000">
        <w:t>S</w:t>
      </w:r>
      <w:r>
        <w:t>’</w:t>
      </w:r>
      <w:r w:rsidR="00000000">
        <w:t>il est sorti par le nord</w:t>
      </w:r>
      <w:r>
        <w:t xml:space="preserve">, </w:t>
      </w:r>
      <w:r w:rsidR="00000000">
        <w:t>en ouvrant les deux</w:t>
      </w:r>
      <w:r>
        <w:t>…</w:t>
      </w:r>
    </w:p>
    <w:p w14:paraId="67213D7E" w14:textId="77777777" w:rsidR="007573A7" w:rsidRDefault="007573A7">
      <w:r>
        <w:t>— </w:t>
      </w:r>
      <w:r w:rsidR="00000000">
        <w:t>Non</w:t>
      </w:r>
      <w:r>
        <w:t xml:space="preserve">, </w:t>
      </w:r>
      <w:r w:rsidR="00000000">
        <w:t xml:space="preserve">coupa </w:t>
      </w:r>
      <w:proofErr w:type="spellStart"/>
      <w:r w:rsidR="00000000">
        <w:t>Wilks</w:t>
      </w:r>
      <w:proofErr w:type="spellEnd"/>
      <w:r>
        <w:t xml:space="preserve">, </w:t>
      </w:r>
      <w:r w:rsidR="00000000">
        <w:t>car il aurait dû suivre le couloir du quartier 15 et passer devant le poste central des gardiens</w:t>
      </w:r>
      <w:r>
        <w:t xml:space="preserve"> ; </w:t>
      </w:r>
      <w:r w:rsidR="00000000">
        <w:t>l</w:t>
      </w:r>
      <w:r>
        <w:t>’</w:t>
      </w:r>
      <w:r w:rsidR="00000000">
        <w:t>un d</w:t>
      </w:r>
      <w:r>
        <w:t>’</w:t>
      </w:r>
      <w:r w:rsidR="00000000">
        <w:t>entre eux n</w:t>
      </w:r>
      <w:r>
        <w:t>’</w:t>
      </w:r>
      <w:r w:rsidR="00000000">
        <w:t>aurait pas manqué de le voir</w:t>
      </w:r>
      <w:r>
        <w:t>.</w:t>
      </w:r>
    </w:p>
    <w:p w14:paraId="35AB3D60" w14:textId="77777777" w:rsidR="007573A7" w:rsidRDefault="007573A7">
      <w:r>
        <w:t>— </w:t>
      </w:r>
      <w:r w:rsidR="00000000">
        <w:t>Alors</w:t>
      </w:r>
      <w:r>
        <w:t xml:space="preserve">, </w:t>
      </w:r>
      <w:r w:rsidR="00000000">
        <w:t>il est sorti par le sud</w:t>
      </w:r>
      <w:r>
        <w:t> ?</w:t>
      </w:r>
    </w:p>
    <w:p w14:paraId="0F8E1059" w14:textId="77777777" w:rsidR="007573A7" w:rsidRDefault="007573A7">
      <w:r>
        <w:t>— </w:t>
      </w:r>
      <w:r w:rsidR="00000000">
        <w:t>Certainement</w:t>
      </w:r>
      <w:r>
        <w:t xml:space="preserve">, </w:t>
      </w:r>
      <w:r w:rsidR="00000000">
        <w:t xml:space="preserve">dit </w:t>
      </w:r>
      <w:proofErr w:type="spellStart"/>
      <w:r w:rsidR="00000000">
        <w:t>Wilks</w:t>
      </w:r>
      <w:proofErr w:type="spellEnd"/>
      <w:r>
        <w:t xml:space="preserve">. </w:t>
      </w:r>
      <w:r w:rsidR="00000000">
        <w:t>Voulez-vous visiter le quartier 16</w:t>
      </w:r>
      <w:r>
        <w:t> ?</w:t>
      </w:r>
    </w:p>
    <w:p w14:paraId="5851D761" w14:textId="77777777" w:rsidR="007573A7" w:rsidRDefault="00000000">
      <w:r>
        <w:t>Il se leva et m</w:t>
      </w:r>
      <w:r w:rsidR="007573A7">
        <w:t>’</w:t>
      </w:r>
      <w:r>
        <w:t>apparut plus grand et plus robuste que je l</w:t>
      </w:r>
      <w:r w:rsidR="007573A7">
        <w:t>’</w:t>
      </w:r>
      <w:r>
        <w:t>avais imaginé</w:t>
      </w:r>
      <w:r w:rsidR="007573A7">
        <w:t xml:space="preserve">. </w:t>
      </w:r>
      <w:r>
        <w:t xml:space="preserve">Il fit signe à </w:t>
      </w:r>
      <w:proofErr w:type="spellStart"/>
      <w:r>
        <w:t>Louderback</w:t>
      </w:r>
      <w:proofErr w:type="spellEnd"/>
      <w:r>
        <w:t xml:space="preserve"> de le suivre</w:t>
      </w:r>
      <w:r w:rsidR="007573A7">
        <w:t xml:space="preserve">. </w:t>
      </w:r>
      <w:r>
        <w:t>Nous a</w:t>
      </w:r>
      <w:r>
        <w:t>l</w:t>
      </w:r>
      <w:r>
        <w:t>lions derrière</w:t>
      </w:r>
      <w:r w:rsidR="007573A7">
        <w:t xml:space="preserve">, </w:t>
      </w:r>
      <w:proofErr w:type="spellStart"/>
      <w:r>
        <w:t>Preen</w:t>
      </w:r>
      <w:proofErr w:type="spellEnd"/>
      <w:r>
        <w:t xml:space="preserve"> et moi</w:t>
      </w:r>
      <w:r w:rsidR="007573A7">
        <w:t xml:space="preserve">. </w:t>
      </w:r>
      <w:r>
        <w:t xml:space="preserve">Après quelques minutes de </w:t>
      </w:r>
      <w:r>
        <w:lastRenderedPageBreak/>
        <w:t>marche dans les couloirs</w:t>
      </w:r>
      <w:r w:rsidR="007573A7">
        <w:t xml:space="preserve">, </w:t>
      </w:r>
      <w:r>
        <w:t>nous arrivâmes au quartier 15</w:t>
      </w:r>
      <w:r w:rsidR="007573A7">
        <w:t xml:space="preserve">. </w:t>
      </w:r>
      <w:r>
        <w:t>De chaque côté les cellules étaient garnies de vitres dépolies</w:t>
      </w:r>
      <w:r w:rsidR="007573A7">
        <w:t xml:space="preserve"> : </w:t>
      </w:r>
      <w:r>
        <w:t>cela ressemblait davantage à un hôpital qu</w:t>
      </w:r>
      <w:r w:rsidR="007573A7">
        <w:t>’</w:t>
      </w:r>
      <w:r>
        <w:t>à une maison de fous</w:t>
      </w:r>
      <w:r w:rsidR="007573A7">
        <w:t>.</w:t>
      </w:r>
    </w:p>
    <w:p w14:paraId="34D95299" w14:textId="77777777" w:rsidR="007573A7" w:rsidRDefault="00000000">
      <w:r>
        <w:t>Au fond du couloir</w:t>
      </w:r>
      <w:r w:rsidR="007573A7">
        <w:t xml:space="preserve">, </w:t>
      </w:r>
      <w:r>
        <w:t>un homme se leva à notre approche</w:t>
      </w:r>
      <w:r w:rsidR="007573A7">
        <w:t>.</w:t>
      </w:r>
    </w:p>
    <w:p w14:paraId="63AF5AF7" w14:textId="77777777" w:rsidR="007573A7" w:rsidRDefault="007573A7">
      <w:r>
        <w:t>— </w:t>
      </w:r>
      <w:r w:rsidR="00000000">
        <w:t>C</w:t>
      </w:r>
      <w:r>
        <w:t>’</w:t>
      </w:r>
      <w:r w:rsidR="00000000">
        <w:t xml:space="preserve">est </w:t>
      </w:r>
      <w:proofErr w:type="spellStart"/>
      <w:r w:rsidR="00000000">
        <w:t>Cornish</w:t>
      </w:r>
      <w:proofErr w:type="spellEnd"/>
      <w:r>
        <w:t xml:space="preserve">, </w:t>
      </w:r>
      <w:r w:rsidR="00000000">
        <w:t xml:space="preserve">dit le docteur </w:t>
      </w:r>
      <w:proofErr w:type="spellStart"/>
      <w:r w:rsidR="00000000">
        <w:t>Wilks</w:t>
      </w:r>
      <w:proofErr w:type="spellEnd"/>
      <w:r>
        <w:t>.</w:t>
      </w:r>
    </w:p>
    <w:p w14:paraId="47FECE3B" w14:textId="77777777" w:rsidR="007573A7" w:rsidRDefault="00000000">
      <w:r>
        <w:t>Le gardien poussa la porte battante et nous vîmes devant nous la première porte métallique fermée</w:t>
      </w:r>
      <w:r w:rsidR="007573A7">
        <w:t xml:space="preserve">. </w:t>
      </w:r>
      <w:r>
        <w:t>Dans l</w:t>
      </w:r>
      <w:r w:rsidR="007573A7">
        <w:t>’</w:t>
      </w:r>
      <w:r>
        <w:t>obscurité</w:t>
      </w:r>
      <w:r w:rsidR="007573A7">
        <w:t xml:space="preserve">, </w:t>
      </w:r>
      <w:proofErr w:type="spellStart"/>
      <w:r>
        <w:t>Cornish</w:t>
      </w:r>
      <w:proofErr w:type="spellEnd"/>
      <w:r>
        <w:t xml:space="preserve"> chercha à l</w:t>
      </w:r>
      <w:r w:rsidR="007573A7">
        <w:t>’</w:t>
      </w:r>
      <w:r>
        <w:t>aide de sa lampe électrique un commutateur qu</w:t>
      </w:r>
      <w:r w:rsidR="007573A7">
        <w:t>’</w:t>
      </w:r>
      <w:r>
        <w:t>il manœuvre et une ampoule s</w:t>
      </w:r>
      <w:r w:rsidR="007573A7">
        <w:t>’</w:t>
      </w:r>
      <w:r>
        <w:t>alluma au plafond</w:t>
      </w:r>
      <w:r w:rsidR="007573A7">
        <w:t>.</w:t>
      </w:r>
    </w:p>
    <w:p w14:paraId="00D78071" w14:textId="77777777" w:rsidR="007573A7" w:rsidRDefault="00000000">
      <w:proofErr w:type="spellStart"/>
      <w:r>
        <w:t>Cornish</w:t>
      </w:r>
      <w:proofErr w:type="spellEnd"/>
      <w:r>
        <w:t xml:space="preserve"> portait à la main l</w:t>
      </w:r>
      <w:r w:rsidR="007573A7">
        <w:t>’</w:t>
      </w:r>
      <w:r>
        <w:t>anneau de fer réunissant ses clefs</w:t>
      </w:r>
      <w:r w:rsidR="007573A7">
        <w:t xml:space="preserve">. </w:t>
      </w:r>
      <w:r>
        <w:t>J</w:t>
      </w:r>
      <w:r w:rsidR="007573A7">
        <w:t>’</w:t>
      </w:r>
      <w:r>
        <w:t>aurais voulu lui demander de me le laisser soupeser</w:t>
      </w:r>
      <w:r w:rsidR="007573A7">
        <w:t xml:space="preserve">. </w:t>
      </w:r>
      <w:r>
        <w:t>Il paraissait assez lourd</w:t>
      </w:r>
      <w:r w:rsidR="007573A7">
        <w:t xml:space="preserve"> : </w:t>
      </w:r>
      <w:r>
        <w:t>deux ou trois livres peut-être</w:t>
      </w:r>
      <w:r w:rsidR="007573A7">
        <w:t>.</w:t>
      </w:r>
    </w:p>
    <w:p w14:paraId="1F173609" w14:textId="77777777" w:rsidR="007573A7" w:rsidRDefault="00000000">
      <w:r>
        <w:t>L</w:t>
      </w:r>
      <w:r w:rsidR="007573A7">
        <w:t>’</w:t>
      </w:r>
      <w:r>
        <w:t>homme ouvrit l</w:t>
      </w:r>
      <w:r w:rsidR="007573A7">
        <w:t>’</w:t>
      </w:r>
      <w:r>
        <w:t>une après l</w:t>
      </w:r>
      <w:r w:rsidR="007573A7">
        <w:t>’</w:t>
      </w:r>
      <w:r>
        <w:t>autre les deux portes de fer et les referma avec soin</w:t>
      </w:r>
      <w:r w:rsidR="007573A7">
        <w:t xml:space="preserve"> ; </w:t>
      </w:r>
      <w:r>
        <w:t>nous avançâmes dans le couloir éclairé</w:t>
      </w:r>
      <w:r w:rsidR="007573A7">
        <w:t>.</w:t>
      </w:r>
    </w:p>
    <w:p w14:paraId="5D9B969B" w14:textId="77777777" w:rsidR="007573A7" w:rsidRDefault="00000000">
      <w:r>
        <w:t>La porte de la cellule 5 était ouverte</w:t>
      </w:r>
      <w:r w:rsidR="007573A7">
        <w:t xml:space="preserve">. </w:t>
      </w:r>
      <w:r>
        <w:t>Une large tache de sang souillait le parquet</w:t>
      </w:r>
      <w:r w:rsidR="007573A7">
        <w:t xml:space="preserve">. </w:t>
      </w:r>
      <w:r>
        <w:t>Il y avait aussi des éclaboussures hors de la cellule et contre le mur opposé</w:t>
      </w:r>
      <w:r w:rsidR="007573A7">
        <w:t>.</w:t>
      </w:r>
    </w:p>
    <w:p w14:paraId="1B17B5F1" w14:textId="77777777" w:rsidR="007573A7" w:rsidRDefault="00000000">
      <w:proofErr w:type="spellStart"/>
      <w:r>
        <w:t>Cornish</w:t>
      </w:r>
      <w:proofErr w:type="spellEnd"/>
      <w:r>
        <w:t xml:space="preserve"> ouvrit la porte de fer du fond et nous sortîmes dans la petite cour où les prisonniers faisaient leur promenade journalière</w:t>
      </w:r>
      <w:r w:rsidR="007573A7">
        <w:t xml:space="preserve">. </w:t>
      </w:r>
      <w:r>
        <w:t>Cette cour n</w:t>
      </w:r>
      <w:r w:rsidR="007573A7">
        <w:t>’</w:t>
      </w:r>
      <w:r>
        <w:t>était pas éclairée et ne pouvait être examinée qu</w:t>
      </w:r>
      <w:r w:rsidR="007573A7">
        <w:t>’</w:t>
      </w:r>
      <w:r>
        <w:t>à l</w:t>
      </w:r>
      <w:r w:rsidR="007573A7">
        <w:t>’</w:t>
      </w:r>
      <w:r>
        <w:t>aide de la lampe électrique du gardien</w:t>
      </w:r>
      <w:r w:rsidR="007573A7">
        <w:t xml:space="preserve">. </w:t>
      </w:r>
      <w:r>
        <w:t>Elle était petite</w:t>
      </w:r>
      <w:r w:rsidR="007573A7">
        <w:t xml:space="preserve">, </w:t>
      </w:r>
      <w:r>
        <w:t>circulaire</w:t>
      </w:r>
      <w:r w:rsidR="007573A7">
        <w:t xml:space="preserve"> ; </w:t>
      </w:r>
      <w:r>
        <w:t>les murs étaient hauts et lisses</w:t>
      </w:r>
      <w:r w:rsidR="007573A7">
        <w:t xml:space="preserve"> ; </w:t>
      </w:r>
      <w:r>
        <w:t>elle était p</w:t>
      </w:r>
      <w:r>
        <w:t>a</w:t>
      </w:r>
      <w:r>
        <w:t>vée de carreaux de faïence rouge</w:t>
      </w:r>
      <w:r w:rsidR="007573A7">
        <w:t>.</w:t>
      </w:r>
    </w:p>
    <w:p w14:paraId="0E91CB40" w14:textId="77777777" w:rsidR="007573A7" w:rsidRDefault="007573A7">
      <w:r>
        <w:t>— </w:t>
      </w:r>
      <w:r w:rsidR="00000000">
        <w:t>Comment a-t-il pu sortir d</w:t>
      </w:r>
      <w:r>
        <w:t>’</w:t>
      </w:r>
      <w:r w:rsidR="00000000">
        <w:t>ici</w:t>
      </w:r>
      <w:r>
        <w:t xml:space="preserve"> ? </w:t>
      </w:r>
      <w:r w:rsidR="00000000">
        <w:t xml:space="preserve">demanda </w:t>
      </w:r>
      <w:proofErr w:type="spellStart"/>
      <w:r w:rsidR="00000000">
        <w:t>Louderback</w:t>
      </w:r>
      <w:proofErr w:type="spellEnd"/>
      <w:r>
        <w:t>.</w:t>
      </w:r>
    </w:p>
    <w:p w14:paraId="492D7AE6" w14:textId="77777777" w:rsidR="007573A7" w:rsidRDefault="00000000">
      <w:proofErr w:type="spellStart"/>
      <w:r>
        <w:t>Wilks</w:t>
      </w:r>
      <w:proofErr w:type="spellEnd"/>
      <w:r>
        <w:t xml:space="preserve"> prit la lampe de </w:t>
      </w:r>
      <w:proofErr w:type="spellStart"/>
      <w:r>
        <w:t>Cornish</w:t>
      </w:r>
      <w:proofErr w:type="spellEnd"/>
      <w:r>
        <w:t xml:space="preserve"> et dirigea le faisceau lum</w:t>
      </w:r>
      <w:r>
        <w:t>i</w:t>
      </w:r>
      <w:r>
        <w:t>neux sur une porte de fer encastrée dans le mur</w:t>
      </w:r>
      <w:r w:rsidR="007573A7">
        <w:t>.</w:t>
      </w:r>
    </w:p>
    <w:p w14:paraId="0E4474F0" w14:textId="77777777" w:rsidR="007573A7" w:rsidRDefault="007573A7">
      <w:r>
        <w:lastRenderedPageBreak/>
        <w:t>— </w:t>
      </w:r>
      <w:r w:rsidR="00000000">
        <w:t>Elle mène au sous-sol</w:t>
      </w:r>
      <w:r>
        <w:t xml:space="preserve">, </w:t>
      </w:r>
      <w:r w:rsidR="00000000">
        <w:t>dit-il</w:t>
      </w:r>
      <w:r>
        <w:t xml:space="preserve">. </w:t>
      </w:r>
      <w:r w:rsidR="00000000">
        <w:t>Vous allez voir</w:t>
      </w:r>
      <w:r>
        <w:t>.</w:t>
      </w:r>
    </w:p>
    <w:p w14:paraId="7E172591" w14:textId="77777777" w:rsidR="007573A7" w:rsidRDefault="00000000">
      <w:proofErr w:type="spellStart"/>
      <w:r>
        <w:t>Cornish</w:t>
      </w:r>
      <w:proofErr w:type="spellEnd"/>
      <w:r>
        <w:t xml:space="preserve"> chercha une clef dans son trousseau et ouvrit la porte</w:t>
      </w:r>
      <w:r w:rsidR="007573A7">
        <w:t xml:space="preserve">. </w:t>
      </w:r>
      <w:r>
        <w:t>Il entra le premier</w:t>
      </w:r>
      <w:r w:rsidR="007573A7">
        <w:t xml:space="preserve">, </w:t>
      </w:r>
      <w:r>
        <w:t>tourna un commutateur</w:t>
      </w:r>
      <w:r w:rsidR="007573A7">
        <w:t xml:space="preserve">, </w:t>
      </w:r>
      <w:r>
        <w:t>et nous v</w:t>
      </w:r>
      <w:r>
        <w:t>î</w:t>
      </w:r>
      <w:r>
        <w:t>mes un long couloir dans lequel nous nous engageâmes</w:t>
      </w:r>
      <w:r w:rsidR="007573A7">
        <w:t xml:space="preserve">. </w:t>
      </w:r>
      <w:r>
        <w:t>Au fond</w:t>
      </w:r>
      <w:r w:rsidR="007573A7">
        <w:t xml:space="preserve">, </w:t>
      </w:r>
      <w:r>
        <w:t>une porte qui n</w:t>
      </w:r>
      <w:r w:rsidR="007573A7">
        <w:t>’</w:t>
      </w:r>
      <w:r>
        <w:t>était pas fermée à clef s</w:t>
      </w:r>
      <w:r w:rsidR="007573A7">
        <w:t>’</w:t>
      </w:r>
      <w:r>
        <w:t>ouvrait sur une plate-forte en ciment</w:t>
      </w:r>
      <w:r w:rsidR="007573A7">
        <w:t xml:space="preserve">, </w:t>
      </w:r>
      <w:r>
        <w:t>divisée en cases par des lignes colorées</w:t>
      </w:r>
      <w:r w:rsidR="007573A7">
        <w:t xml:space="preserve">, </w:t>
      </w:r>
      <w:r>
        <w:t>et utilisée sans doute pour garer des automobiles</w:t>
      </w:r>
      <w:r w:rsidR="007573A7">
        <w:t xml:space="preserve">. </w:t>
      </w:r>
      <w:proofErr w:type="spellStart"/>
      <w:r>
        <w:t>Au delà</w:t>
      </w:r>
      <w:proofErr w:type="spellEnd"/>
      <w:r w:rsidR="007573A7">
        <w:t xml:space="preserve">, </w:t>
      </w:r>
      <w:r>
        <w:t>la p</w:t>
      </w:r>
      <w:r>
        <w:t>e</w:t>
      </w:r>
      <w:r>
        <w:t>louse</w:t>
      </w:r>
      <w:r w:rsidR="007573A7">
        <w:t>.</w:t>
      </w:r>
    </w:p>
    <w:p w14:paraId="4C9DCE3F" w14:textId="77777777" w:rsidR="007573A7" w:rsidRDefault="007573A7">
      <w:r>
        <w:t>— </w:t>
      </w:r>
      <w:r w:rsidR="00000000">
        <w:t>Voilà</w:t>
      </w:r>
      <w:r>
        <w:t xml:space="preserve">, </w:t>
      </w:r>
      <w:r w:rsidR="00000000">
        <w:t xml:space="preserve">dit le docteur </w:t>
      </w:r>
      <w:proofErr w:type="spellStart"/>
      <w:r w:rsidR="00000000">
        <w:t>Wilks</w:t>
      </w:r>
      <w:proofErr w:type="spellEnd"/>
      <w:r>
        <w:t xml:space="preserve">, </w:t>
      </w:r>
      <w:r w:rsidR="00000000">
        <w:t>grâce aux clefs de Kennedy</w:t>
      </w:r>
      <w:r>
        <w:t xml:space="preserve">, </w:t>
      </w:r>
      <w:r w:rsidR="00000000">
        <w:t>il a quitté la cour et les bâtiments sud</w:t>
      </w:r>
      <w:r>
        <w:t xml:space="preserve">. </w:t>
      </w:r>
      <w:r w:rsidR="00000000">
        <w:t>Ce n</w:t>
      </w:r>
      <w:r>
        <w:t>’</w:t>
      </w:r>
      <w:r w:rsidR="00000000">
        <w:t>est pas la grille ext</w:t>
      </w:r>
      <w:r w:rsidR="00000000">
        <w:t>é</w:t>
      </w:r>
      <w:r w:rsidR="00000000">
        <w:t>rieure qui pouvait l</w:t>
      </w:r>
      <w:r>
        <w:t>’</w:t>
      </w:r>
      <w:r w:rsidR="00000000">
        <w:t>arrêter</w:t>
      </w:r>
      <w:r>
        <w:t>.</w:t>
      </w:r>
    </w:p>
    <w:p w14:paraId="1EFC68BA" w14:textId="590915FF" w:rsidR="00000000" w:rsidRDefault="00000000" w:rsidP="007573A7">
      <w:pPr>
        <w:pStyle w:val="Centr"/>
        <w:keepNext/>
        <w:spacing w:before="0" w:after="0"/>
      </w:pPr>
      <w:r>
        <w:t>*</w:t>
      </w:r>
    </w:p>
    <w:p w14:paraId="544A6157" w14:textId="77777777" w:rsidR="00000000" w:rsidRDefault="00000000" w:rsidP="007573A7">
      <w:pPr>
        <w:pStyle w:val="Centr"/>
        <w:keepNext/>
        <w:spacing w:before="0" w:after="0"/>
      </w:pPr>
      <w:r>
        <w:t>* *</w:t>
      </w:r>
    </w:p>
    <w:p w14:paraId="1F50CDAE" w14:textId="77777777" w:rsidR="007573A7" w:rsidRDefault="00000000">
      <w:r>
        <w:t>J</w:t>
      </w:r>
      <w:r w:rsidR="007573A7">
        <w:t>’</w:t>
      </w:r>
      <w:r>
        <w:t>étais debout</w:t>
      </w:r>
      <w:r w:rsidR="007573A7">
        <w:t xml:space="preserve">, </w:t>
      </w:r>
      <w:r>
        <w:t>à l</w:t>
      </w:r>
      <w:r w:rsidR="007573A7">
        <w:t>’</w:t>
      </w:r>
      <w:r>
        <w:t>écart</w:t>
      </w:r>
      <w:r w:rsidR="007573A7">
        <w:t xml:space="preserve">. </w:t>
      </w:r>
      <w:r>
        <w:t>Devant moi s</w:t>
      </w:r>
      <w:r w:rsidR="007573A7">
        <w:t>’</w:t>
      </w:r>
      <w:r>
        <w:t>élevait l</w:t>
      </w:r>
      <w:r w:rsidR="007573A7">
        <w:t>’</w:t>
      </w:r>
      <w:r>
        <w:t>ombre ma</w:t>
      </w:r>
      <w:r>
        <w:t>s</w:t>
      </w:r>
      <w:r>
        <w:t xml:space="preserve">sive des vieux bâtiments de </w:t>
      </w:r>
      <w:proofErr w:type="spellStart"/>
      <w:r>
        <w:t>Graystone</w:t>
      </w:r>
      <w:proofErr w:type="spellEnd"/>
      <w:r w:rsidR="007573A7">
        <w:t xml:space="preserve">, </w:t>
      </w:r>
      <w:r>
        <w:t>en partie abandonnés</w:t>
      </w:r>
      <w:r w:rsidR="007573A7">
        <w:t xml:space="preserve">. </w:t>
      </w:r>
      <w:r>
        <w:t>Çà et là quelques fenêtres étaient éclairées</w:t>
      </w:r>
      <w:r w:rsidR="007573A7">
        <w:t>.</w:t>
      </w:r>
    </w:p>
    <w:p w14:paraId="6CFD56FE" w14:textId="77777777" w:rsidR="007573A7" w:rsidRDefault="00000000">
      <w:r>
        <w:t>Je me sentais soudain découragé</w:t>
      </w:r>
      <w:r w:rsidR="007573A7">
        <w:t xml:space="preserve">. </w:t>
      </w:r>
      <w:r>
        <w:t>Le plan que j</w:t>
      </w:r>
      <w:r w:rsidR="007573A7">
        <w:t>’</w:t>
      </w:r>
      <w:r>
        <w:t>avais im</w:t>
      </w:r>
      <w:r>
        <w:t>a</w:t>
      </w:r>
      <w:r>
        <w:t>giné devenait impraticable</w:t>
      </w:r>
      <w:r w:rsidR="007573A7">
        <w:t xml:space="preserve"> : </w:t>
      </w:r>
      <w:r>
        <w:t>je ne pouvais découvrir la moindre faute dans la façon d</w:t>
      </w:r>
      <w:r w:rsidR="007573A7">
        <w:t>’</w:t>
      </w:r>
      <w:r>
        <w:t xml:space="preserve">agir du docteur </w:t>
      </w:r>
      <w:proofErr w:type="spellStart"/>
      <w:r>
        <w:t>Wilks</w:t>
      </w:r>
      <w:proofErr w:type="spellEnd"/>
      <w:r w:rsidR="007573A7">
        <w:t xml:space="preserve">. </w:t>
      </w:r>
      <w:r>
        <w:t>On ne saurait acc</w:t>
      </w:r>
      <w:r>
        <w:t>u</w:t>
      </w:r>
      <w:r>
        <w:t>ser les gens de négligence ou d</w:t>
      </w:r>
      <w:r w:rsidR="007573A7">
        <w:t>’</w:t>
      </w:r>
      <w:r>
        <w:t>incapacité</w:t>
      </w:r>
      <w:r w:rsidR="007573A7">
        <w:t xml:space="preserve"> – </w:t>
      </w:r>
      <w:r>
        <w:t>comme il est de r</w:t>
      </w:r>
      <w:r>
        <w:t>è</w:t>
      </w:r>
      <w:r>
        <w:t>gle dans les querelles politiques</w:t>
      </w:r>
      <w:r w:rsidR="007573A7">
        <w:t xml:space="preserve"> – </w:t>
      </w:r>
      <w:r>
        <w:t>sans s</w:t>
      </w:r>
      <w:r w:rsidR="007573A7">
        <w:t>’</w:t>
      </w:r>
      <w:r>
        <w:t>appuyer sur un certain nombre de preuves</w:t>
      </w:r>
      <w:r w:rsidR="007573A7">
        <w:t xml:space="preserve">. </w:t>
      </w:r>
      <w:r>
        <w:t>Il était possible d</w:t>
      </w:r>
      <w:r w:rsidR="007573A7">
        <w:t>’</w:t>
      </w:r>
      <w:r>
        <w:t xml:space="preserve">attaquer le parti adverse en accusant </w:t>
      </w:r>
      <w:proofErr w:type="spellStart"/>
      <w:r>
        <w:t>Wilks</w:t>
      </w:r>
      <w:proofErr w:type="spellEnd"/>
      <w:r w:rsidR="007573A7">
        <w:t xml:space="preserve">, </w:t>
      </w:r>
      <w:r>
        <w:t>mais notre argument ne tiendrait pas si le coupable était un simple gardien assez imprudent pour s</w:t>
      </w:r>
      <w:r w:rsidR="007573A7">
        <w:t>’</w:t>
      </w:r>
      <w:r>
        <w:t>être exposé à la fureur de Magee le Boucher</w:t>
      </w:r>
      <w:r w:rsidR="007573A7">
        <w:t>.</w:t>
      </w:r>
    </w:p>
    <w:p w14:paraId="52F1986A" w14:textId="77777777" w:rsidR="007573A7" w:rsidRDefault="00000000">
      <w:r>
        <w:t xml:space="preserve">Kennedy avait commis une faute professionnelle mais le système employé à </w:t>
      </w:r>
      <w:proofErr w:type="spellStart"/>
      <w:r>
        <w:t>Graystone</w:t>
      </w:r>
      <w:proofErr w:type="spellEnd"/>
      <w:r>
        <w:t xml:space="preserve"> demeurait inattaquable</w:t>
      </w:r>
      <w:r w:rsidR="007573A7">
        <w:t>.</w:t>
      </w:r>
    </w:p>
    <w:p w14:paraId="214BBE9D" w14:textId="77777777" w:rsidR="007573A7" w:rsidRDefault="00000000">
      <w:r>
        <w:lastRenderedPageBreak/>
        <w:t>Je remâchais lentement ma déconvenue</w:t>
      </w:r>
      <w:r w:rsidR="007573A7">
        <w:t xml:space="preserve">, </w:t>
      </w:r>
      <w:r>
        <w:t>me remémorant l</w:t>
      </w:r>
      <w:r w:rsidR="007573A7">
        <w:t>’</w:t>
      </w:r>
      <w:r>
        <w:t xml:space="preserve">explication précise et détaillée fournie par le docteur </w:t>
      </w:r>
      <w:proofErr w:type="spellStart"/>
      <w:r>
        <w:t>Wilks</w:t>
      </w:r>
      <w:proofErr w:type="spellEnd"/>
      <w:r w:rsidR="007573A7">
        <w:t xml:space="preserve">. </w:t>
      </w:r>
      <w:r>
        <w:t xml:space="preserve">Il avait pris soin de faire ressortir la perfection du règlement de </w:t>
      </w:r>
      <w:proofErr w:type="spellStart"/>
      <w:r>
        <w:t>Graystone</w:t>
      </w:r>
      <w:proofErr w:type="spellEnd"/>
      <w:r w:rsidR="007573A7">
        <w:t xml:space="preserve">. </w:t>
      </w:r>
      <w:r>
        <w:t xml:space="preserve">La rudesse de </w:t>
      </w:r>
      <w:proofErr w:type="spellStart"/>
      <w:r>
        <w:t>Louderback</w:t>
      </w:r>
      <w:proofErr w:type="spellEnd"/>
      <w:r>
        <w:t xml:space="preserve"> l</w:t>
      </w:r>
      <w:r w:rsidR="007573A7">
        <w:t>’</w:t>
      </w:r>
      <w:r>
        <w:t>avait prévenu et il n</w:t>
      </w:r>
      <w:r w:rsidR="007573A7">
        <w:t>’</w:t>
      </w:r>
      <w:r>
        <w:t>avait rien négligé pour se justifier</w:t>
      </w:r>
      <w:r w:rsidR="007573A7">
        <w:t xml:space="preserve">. </w:t>
      </w:r>
      <w:r>
        <w:t>Il y avait réussi</w:t>
      </w:r>
      <w:r w:rsidR="007573A7">
        <w:t>.</w:t>
      </w:r>
    </w:p>
    <w:p w14:paraId="2B448083" w14:textId="77777777" w:rsidR="007573A7" w:rsidRDefault="00000000">
      <w:r>
        <w:t>Je suivis lentement le groupe qui regagnait la cour princ</w:t>
      </w:r>
      <w:r>
        <w:t>i</w:t>
      </w:r>
      <w:r>
        <w:t>pale en contournant le bâtiment</w:t>
      </w:r>
      <w:r w:rsidR="007573A7">
        <w:t xml:space="preserve">. </w:t>
      </w:r>
      <w:proofErr w:type="spellStart"/>
      <w:r>
        <w:t>Preen</w:t>
      </w:r>
      <w:proofErr w:type="spellEnd"/>
      <w:r>
        <w:t xml:space="preserve"> monta le premier dans la voiture et se mit au volant</w:t>
      </w:r>
      <w:r w:rsidR="007573A7">
        <w:t xml:space="preserve">. </w:t>
      </w:r>
      <w:r>
        <w:t>J</w:t>
      </w:r>
      <w:r w:rsidR="007573A7">
        <w:t>’</w:t>
      </w:r>
      <w:r>
        <w:t>allai m</w:t>
      </w:r>
      <w:r w:rsidR="007573A7">
        <w:t>’</w:t>
      </w:r>
      <w:r>
        <w:t>asseoir derrière</w:t>
      </w:r>
      <w:r w:rsidR="007573A7">
        <w:t xml:space="preserve">, </w:t>
      </w:r>
      <w:r>
        <w:t xml:space="preserve">tandis que </w:t>
      </w:r>
      <w:proofErr w:type="spellStart"/>
      <w:r>
        <w:t>Wilks</w:t>
      </w:r>
      <w:proofErr w:type="spellEnd"/>
      <w:r>
        <w:t xml:space="preserve"> et </w:t>
      </w:r>
      <w:proofErr w:type="spellStart"/>
      <w:r>
        <w:t>Louderback</w:t>
      </w:r>
      <w:proofErr w:type="spellEnd"/>
      <w:r>
        <w:t xml:space="preserve"> causaient encore amicalement</w:t>
      </w:r>
      <w:r w:rsidR="007573A7">
        <w:t xml:space="preserve">. </w:t>
      </w:r>
      <w:r>
        <w:t>Les projecteurs des toits continuaient de croiser leurs faisceaux l</w:t>
      </w:r>
      <w:r>
        <w:t>u</w:t>
      </w:r>
      <w:r>
        <w:t>mineux</w:t>
      </w:r>
      <w:r w:rsidR="007573A7">
        <w:t xml:space="preserve">, </w:t>
      </w:r>
      <w:r>
        <w:t>éclairant le ciel et le terrain environnant</w:t>
      </w:r>
      <w:r w:rsidR="007573A7">
        <w:t xml:space="preserve">, </w:t>
      </w:r>
      <w:r>
        <w:t>mais cette fois le capitaine ne fit aucun remarque désobligeante sur leur utilité</w:t>
      </w:r>
      <w:r w:rsidR="007573A7">
        <w:t>.</w:t>
      </w:r>
    </w:p>
    <w:p w14:paraId="5016236E" w14:textId="77777777" w:rsidR="007573A7" w:rsidRDefault="00000000">
      <w:r>
        <w:t>J</w:t>
      </w:r>
      <w:r w:rsidR="007573A7">
        <w:t>’</w:t>
      </w:r>
      <w:r>
        <w:t xml:space="preserve">entendis le docteur </w:t>
      </w:r>
      <w:proofErr w:type="spellStart"/>
      <w:r>
        <w:t>Wilks</w:t>
      </w:r>
      <w:proofErr w:type="spellEnd"/>
      <w:r>
        <w:t xml:space="preserve"> qui disait</w:t>
      </w:r>
      <w:r w:rsidR="007573A7">
        <w:t> :</w:t>
      </w:r>
    </w:p>
    <w:p w14:paraId="26EBD7A9" w14:textId="77777777" w:rsidR="007573A7" w:rsidRDefault="007573A7">
      <w:r>
        <w:t>— </w:t>
      </w:r>
      <w:r w:rsidR="00000000">
        <w:t>Je vous avertirai si Kennedy en réchappe</w:t>
      </w:r>
      <w:r>
        <w:t xml:space="preserve">. </w:t>
      </w:r>
      <w:r w:rsidR="00000000">
        <w:t>Je monte i</w:t>
      </w:r>
      <w:r w:rsidR="00000000">
        <w:t>m</w:t>
      </w:r>
      <w:r w:rsidR="00000000">
        <w:t>médiatement à la salle d</w:t>
      </w:r>
      <w:r>
        <w:t>’</w:t>
      </w:r>
      <w:r w:rsidR="00000000">
        <w:t>opérations</w:t>
      </w:r>
      <w:r>
        <w:t>.</w:t>
      </w:r>
    </w:p>
    <w:p w14:paraId="384F7A0E" w14:textId="77777777" w:rsidR="007573A7" w:rsidRDefault="007573A7">
      <w:r>
        <w:t>— </w:t>
      </w:r>
      <w:r w:rsidR="00000000">
        <w:t>J</w:t>
      </w:r>
      <w:r>
        <w:t>’</w:t>
      </w:r>
      <w:r w:rsidR="00000000">
        <w:t>espère que vous le sauverez</w:t>
      </w:r>
      <w:r>
        <w:t xml:space="preserve">, </w:t>
      </w:r>
      <w:r w:rsidR="00000000">
        <w:t>répondit le capitaine</w:t>
      </w:r>
      <w:r>
        <w:t xml:space="preserve"> ; </w:t>
      </w:r>
      <w:r w:rsidR="00000000">
        <w:t>mais je doute qu</w:t>
      </w:r>
      <w:r>
        <w:t>’</w:t>
      </w:r>
      <w:r w:rsidR="00000000">
        <w:t>il puisse ajouter le moindre détail à ce que nous savons déjà</w:t>
      </w:r>
      <w:r>
        <w:t xml:space="preserve">. </w:t>
      </w:r>
      <w:r w:rsidR="00000000">
        <w:t>Décidément</w:t>
      </w:r>
      <w:r>
        <w:t xml:space="preserve">, </w:t>
      </w:r>
      <w:r w:rsidR="00000000">
        <w:t>la déduction a du bon</w:t>
      </w:r>
      <w:r>
        <w:t>.</w:t>
      </w:r>
    </w:p>
    <w:p w14:paraId="11CC40B8" w14:textId="77777777" w:rsidR="007573A7" w:rsidRDefault="00000000">
      <w:r>
        <w:t xml:space="preserve">Le docteur </w:t>
      </w:r>
      <w:proofErr w:type="spellStart"/>
      <w:r>
        <w:t>Wilks</w:t>
      </w:r>
      <w:proofErr w:type="spellEnd"/>
      <w:r>
        <w:t xml:space="preserve"> ne répondit pas tout de suite</w:t>
      </w:r>
      <w:r w:rsidR="007573A7">
        <w:t>.</w:t>
      </w:r>
    </w:p>
    <w:p w14:paraId="7A6EAA6B" w14:textId="77777777" w:rsidR="007573A7" w:rsidRDefault="007573A7">
      <w:r>
        <w:t>— </w:t>
      </w:r>
      <w:r w:rsidR="00000000">
        <w:t>Je voudrais vous demander</w:t>
      </w:r>
      <w:r>
        <w:t xml:space="preserve">, </w:t>
      </w:r>
      <w:r w:rsidR="00000000">
        <w:t>dit-il après un long silence</w:t>
      </w:r>
      <w:r>
        <w:t xml:space="preserve">, </w:t>
      </w:r>
      <w:r w:rsidR="00000000">
        <w:t>de ne faire aucune déclaration à la presse</w:t>
      </w:r>
      <w:r>
        <w:t xml:space="preserve">. </w:t>
      </w:r>
      <w:r w:rsidR="00000000">
        <w:t>J</w:t>
      </w:r>
      <w:r>
        <w:t>’</w:t>
      </w:r>
      <w:r w:rsidR="00000000">
        <w:t>ai refusé de recevoir les journalistes</w:t>
      </w:r>
      <w:r>
        <w:t xml:space="preserve">. </w:t>
      </w:r>
      <w:r w:rsidR="00000000">
        <w:t>Une commission d</w:t>
      </w:r>
      <w:r>
        <w:t>’</w:t>
      </w:r>
      <w:r w:rsidR="00000000">
        <w:t>enquête sera nommée a</w:t>
      </w:r>
      <w:r w:rsidR="00000000">
        <w:t>u</w:t>
      </w:r>
      <w:r w:rsidR="00000000">
        <w:t>jourd</w:t>
      </w:r>
      <w:r>
        <w:t>’</w:t>
      </w:r>
      <w:r w:rsidR="00000000">
        <w:t>hui même et rien ne sera publié avant qu</w:t>
      </w:r>
      <w:r>
        <w:t>’</w:t>
      </w:r>
      <w:r w:rsidR="00000000">
        <w:t>elle ait déposé son rapport</w:t>
      </w:r>
      <w:r>
        <w:t xml:space="preserve">. </w:t>
      </w:r>
      <w:r w:rsidR="00000000">
        <w:t>Le gouverneur m</w:t>
      </w:r>
      <w:r>
        <w:t>’</w:t>
      </w:r>
      <w:r w:rsidR="00000000">
        <w:t>a appelé au téléphone aussitôt que j</w:t>
      </w:r>
      <w:r>
        <w:t>’</w:t>
      </w:r>
      <w:r w:rsidR="00000000">
        <w:t>ai donné le signal d</w:t>
      </w:r>
      <w:r>
        <w:t>’</w:t>
      </w:r>
      <w:r w:rsidR="00000000">
        <w:t>alarme et il a particulièrement insisté</w:t>
      </w:r>
      <w:r>
        <w:t>.</w:t>
      </w:r>
    </w:p>
    <w:p w14:paraId="6F881BF0" w14:textId="77777777" w:rsidR="007573A7" w:rsidRDefault="00000000">
      <w:proofErr w:type="spellStart"/>
      <w:r>
        <w:t>Louderback</w:t>
      </w:r>
      <w:proofErr w:type="spellEnd"/>
      <w:r>
        <w:t xml:space="preserve"> tourna vivement la tête et me chercha des yeux</w:t>
      </w:r>
      <w:r w:rsidR="007573A7">
        <w:t xml:space="preserve">. </w:t>
      </w:r>
      <w:r>
        <w:t>Puis il regarda à ses pieds d</w:t>
      </w:r>
      <w:r w:rsidR="007573A7">
        <w:t>’</w:t>
      </w:r>
      <w:r>
        <w:t>un air embarrassé</w:t>
      </w:r>
      <w:r w:rsidR="007573A7">
        <w:t>.</w:t>
      </w:r>
    </w:p>
    <w:p w14:paraId="721CC16E" w14:textId="77777777" w:rsidR="007573A7" w:rsidRDefault="007573A7">
      <w:r>
        <w:lastRenderedPageBreak/>
        <w:t>— </w:t>
      </w:r>
      <w:r w:rsidR="00000000">
        <w:t>C</w:t>
      </w:r>
      <w:r>
        <w:t>’</w:t>
      </w:r>
      <w:r w:rsidR="00000000">
        <w:t>est entendu</w:t>
      </w:r>
      <w:r>
        <w:t xml:space="preserve">, </w:t>
      </w:r>
      <w:r w:rsidR="00000000">
        <w:t>docteur</w:t>
      </w:r>
      <w:r>
        <w:t xml:space="preserve">, </w:t>
      </w:r>
      <w:r w:rsidR="00000000">
        <w:t>dit-il enfin</w:t>
      </w:r>
      <w:r>
        <w:t>.</w:t>
      </w:r>
    </w:p>
    <w:p w14:paraId="266FDB86" w14:textId="77777777" w:rsidR="007573A7" w:rsidRDefault="007573A7">
      <w:r>
        <w:t>— </w:t>
      </w:r>
      <w:r w:rsidR="00000000">
        <w:t>Prévenez vos hommes</w:t>
      </w:r>
      <w:r>
        <w:t xml:space="preserve">, </w:t>
      </w:r>
      <w:r w:rsidR="00000000">
        <w:t xml:space="preserve">insista </w:t>
      </w:r>
      <w:proofErr w:type="spellStart"/>
      <w:r w:rsidR="00000000">
        <w:t>Wilks</w:t>
      </w:r>
      <w:proofErr w:type="spellEnd"/>
      <w:r>
        <w:t xml:space="preserve">, </w:t>
      </w:r>
      <w:r w:rsidR="00000000">
        <w:t>montrant l</w:t>
      </w:r>
      <w:r>
        <w:t>’</w:t>
      </w:r>
      <w:r w:rsidR="00000000">
        <w:t>auto du geste</w:t>
      </w:r>
      <w:r>
        <w:t xml:space="preserve">. </w:t>
      </w:r>
      <w:r w:rsidR="00000000">
        <w:t>S</w:t>
      </w:r>
      <w:r>
        <w:t>’</w:t>
      </w:r>
      <w:r w:rsidR="00000000">
        <w:t>ils parlaient trop tôt</w:t>
      </w:r>
      <w:r>
        <w:t xml:space="preserve">, </w:t>
      </w:r>
      <w:r w:rsidR="00000000">
        <w:t>cela pourrait</w:t>
      </w:r>
      <w:r>
        <w:t xml:space="preserve">… </w:t>
      </w:r>
      <w:r w:rsidR="00000000">
        <w:t>nuire à leur ava</w:t>
      </w:r>
      <w:r w:rsidR="00000000">
        <w:t>n</w:t>
      </w:r>
      <w:r w:rsidR="00000000">
        <w:t>cement</w:t>
      </w:r>
      <w:r>
        <w:t>.</w:t>
      </w:r>
    </w:p>
    <w:p w14:paraId="7C49FE65" w14:textId="77777777" w:rsidR="007573A7" w:rsidRDefault="00000000">
      <w:r>
        <w:t>Ils se serrèrent la main et le docteur remonta le perron en courant</w:t>
      </w:r>
      <w:r w:rsidR="007573A7">
        <w:t xml:space="preserve">. </w:t>
      </w:r>
      <w:proofErr w:type="spellStart"/>
      <w:r>
        <w:t>Louderback</w:t>
      </w:r>
      <w:proofErr w:type="spellEnd"/>
      <w:r>
        <w:t xml:space="preserve"> vint s</w:t>
      </w:r>
      <w:r w:rsidR="007573A7">
        <w:t>’</w:t>
      </w:r>
      <w:r>
        <w:t>asseoir à côté de moi et la voiture s</w:t>
      </w:r>
      <w:r w:rsidR="007573A7">
        <w:t>’</w:t>
      </w:r>
      <w:r>
        <w:t>ébranla</w:t>
      </w:r>
      <w:r w:rsidR="007573A7">
        <w:t>.</w:t>
      </w:r>
    </w:p>
    <w:p w14:paraId="5C1A3374" w14:textId="77777777" w:rsidR="007573A7" w:rsidRDefault="007573A7">
      <w:r>
        <w:t>— </w:t>
      </w:r>
      <w:r w:rsidR="00000000">
        <w:t>Vous avez entendu</w:t>
      </w:r>
      <w:r>
        <w:t xml:space="preserve">, </w:t>
      </w:r>
      <w:r w:rsidR="00000000">
        <w:t>Jerry</w:t>
      </w:r>
      <w:r>
        <w:t xml:space="preserve"> ? </w:t>
      </w:r>
      <w:r w:rsidR="00000000">
        <w:t>dit le capitaine d</w:t>
      </w:r>
      <w:r>
        <w:t>’</w:t>
      </w:r>
      <w:r w:rsidR="00000000">
        <w:t>un ton su</w:t>
      </w:r>
      <w:r w:rsidR="00000000">
        <w:t>p</w:t>
      </w:r>
      <w:r w:rsidR="00000000">
        <w:t>pliant</w:t>
      </w:r>
      <w:r>
        <w:t>.</w:t>
      </w:r>
    </w:p>
    <w:p w14:paraId="2A4AE4C6" w14:textId="77777777" w:rsidR="007573A7" w:rsidRDefault="00000000">
      <w:r>
        <w:t>J</w:t>
      </w:r>
      <w:r w:rsidR="007573A7">
        <w:t>’</w:t>
      </w:r>
      <w:r>
        <w:t>éclatai de rire</w:t>
      </w:r>
      <w:r w:rsidR="007573A7">
        <w:t xml:space="preserve">. </w:t>
      </w:r>
      <w:r>
        <w:t>Je riais encore lorsque l</w:t>
      </w:r>
      <w:r w:rsidR="007573A7">
        <w:t>’</w:t>
      </w:r>
      <w:r>
        <w:t>auto tourna sur la route 49</w:t>
      </w:r>
      <w:r w:rsidR="007573A7">
        <w:t>.</w:t>
      </w:r>
    </w:p>
    <w:p w14:paraId="64986AF1" w14:textId="77777777" w:rsidR="007573A7" w:rsidRDefault="007573A7">
      <w:r>
        <w:t>— </w:t>
      </w:r>
      <w:r w:rsidR="00000000">
        <w:t>Allez</w:t>
      </w:r>
      <w:r>
        <w:t xml:space="preserve">, </w:t>
      </w:r>
      <w:r w:rsidR="00000000">
        <w:t>riez donc</w:t>
      </w:r>
      <w:r>
        <w:t xml:space="preserve"> ! </w:t>
      </w:r>
      <w:r w:rsidR="00000000">
        <w:t xml:space="preserve">grogna </w:t>
      </w:r>
      <w:proofErr w:type="spellStart"/>
      <w:r w:rsidR="00000000">
        <w:t>Louderback</w:t>
      </w:r>
      <w:proofErr w:type="spellEnd"/>
      <w:r>
        <w:t>.</w:t>
      </w:r>
    </w:p>
    <w:p w14:paraId="5DBE0679" w14:textId="77777777" w:rsidR="007573A7" w:rsidRDefault="007573A7">
      <w:r>
        <w:t>— </w:t>
      </w:r>
      <w:r w:rsidR="00000000">
        <w:t>Je ne m</w:t>
      </w:r>
      <w:r>
        <w:t>’</w:t>
      </w:r>
      <w:r w:rsidR="00000000">
        <w:t>en prive pas</w:t>
      </w:r>
      <w:r>
        <w:t xml:space="preserve"> ! </w:t>
      </w:r>
      <w:r w:rsidR="00000000">
        <w:t>répondis-je</w:t>
      </w:r>
      <w:r>
        <w:t>.</w:t>
      </w:r>
    </w:p>
    <w:p w14:paraId="716B5972" w14:textId="77777777" w:rsidR="007573A7" w:rsidRDefault="00000000">
      <w:r>
        <w:t>Il posa la main sur mon bras</w:t>
      </w:r>
      <w:r w:rsidR="007573A7">
        <w:t>.</w:t>
      </w:r>
    </w:p>
    <w:p w14:paraId="1F4B16E0" w14:textId="77777777" w:rsidR="007573A7" w:rsidRDefault="007573A7">
      <w:r>
        <w:t>— </w:t>
      </w:r>
      <w:r w:rsidR="00000000">
        <w:t>Jerry</w:t>
      </w:r>
      <w:r>
        <w:t xml:space="preserve">, </w:t>
      </w:r>
      <w:r w:rsidR="00000000">
        <w:t>dit-il</w:t>
      </w:r>
      <w:r>
        <w:t xml:space="preserve">, </w:t>
      </w:r>
      <w:r w:rsidR="00000000">
        <w:t>soyez chic</w:t>
      </w:r>
      <w:r>
        <w:t xml:space="preserve">. </w:t>
      </w:r>
      <w:r w:rsidR="00000000">
        <w:t>C</w:t>
      </w:r>
      <w:r>
        <w:t>’</w:t>
      </w:r>
      <w:r w:rsidR="00000000">
        <w:t>est l</w:t>
      </w:r>
      <w:r>
        <w:t>’</w:t>
      </w:r>
      <w:r w:rsidR="00000000">
        <w:t>ordre du gouverneur</w:t>
      </w:r>
      <w:r>
        <w:t xml:space="preserve">. </w:t>
      </w:r>
      <w:r w:rsidR="00000000">
        <w:t>Vous avez entendu</w:t>
      </w:r>
      <w:r>
        <w:t> ?</w:t>
      </w:r>
    </w:p>
    <w:p w14:paraId="45858883" w14:textId="77777777" w:rsidR="007573A7" w:rsidRDefault="007573A7">
      <w:r>
        <w:t>— </w:t>
      </w:r>
      <w:r w:rsidR="00000000">
        <w:t>Bien sûr</w:t>
      </w:r>
      <w:r>
        <w:t xml:space="preserve">. </w:t>
      </w:r>
      <w:r w:rsidR="00000000">
        <w:t>Pourquoi croyez-vous que j</w:t>
      </w:r>
      <w:r>
        <w:t>’</w:t>
      </w:r>
      <w:r w:rsidR="00000000">
        <w:t>ai éclaté de rire</w:t>
      </w:r>
      <w:r>
        <w:t> ?</w:t>
      </w:r>
    </w:p>
    <w:p w14:paraId="6BCAA05D" w14:textId="77777777" w:rsidR="007573A7" w:rsidRDefault="007573A7">
      <w:r>
        <w:t>— </w:t>
      </w:r>
      <w:r w:rsidR="00000000">
        <w:t>On va me faire sauter</w:t>
      </w:r>
      <w:r>
        <w:t> !</w:t>
      </w:r>
    </w:p>
    <w:p w14:paraId="0A79F398" w14:textId="77777777" w:rsidR="007573A7" w:rsidRDefault="007573A7">
      <w:r>
        <w:t>— </w:t>
      </w:r>
      <w:r w:rsidR="00000000">
        <w:t>Allons donc</w:t>
      </w:r>
      <w:r>
        <w:t xml:space="preserve"> ! </w:t>
      </w:r>
      <w:r w:rsidR="00000000">
        <w:t>Qu</w:t>
      </w:r>
      <w:r>
        <w:t>’</w:t>
      </w:r>
      <w:r w:rsidR="00000000">
        <w:t>est-ce que peut faire le gouverneur</w:t>
      </w:r>
      <w:r>
        <w:t xml:space="preserve"> ? </w:t>
      </w:r>
      <w:r w:rsidR="00000000">
        <w:t>Seul le maire a le droit de vous révoquer</w:t>
      </w:r>
      <w:r>
        <w:t>.</w:t>
      </w:r>
    </w:p>
    <w:p w14:paraId="4A1CBD89" w14:textId="77777777" w:rsidR="007573A7" w:rsidRDefault="007573A7">
      <w:r>
        <w:t>— </w:t>
      </w:r>
      <w:r w:rsidR="00000000">
        <w:t>C</w:t>
      </w:r>
      <w:r>
        <w:t>’</w:t>
      </w:r>
      <w:r w:rsidR="00000000">
        <w:t>est tout pareil</w:t>
      </w:r>
      <w:r>
        <w:t xml:space="preserve">, </w:t>
      </w:r>
      <w:r w:rsidR="00000000">
        <w:t>Jerry</w:t>
      </w:r>
      <w:r>
        <w:t xml:space="preserve">. </w:t>
      </w:r>
      <w:r w:rsidR="00000000">
        <w:t>Je n</w:t>
      </w:r>
      <w:r>
        <w:t>’</w:t>
      </w:r>
      <w:r w:rsidR="00000000">
        <w:t>avais pas le droit de vous amener</w:t>
      </w:r>
      <w:r>
        <w:t xml:space="preserve">, </w:t>
      </w:r>
      <w:r w:rsidR="00000000">
        <w:t>de vous présenter comme l</w:t>
      </w:r>
      <w:r>
        <w:t>’</w:t>
      </w:r>
      <w:r w:rsidR="00000000">
        <w:t>un de mes hommes</w:t>
      </w:r>
      <w:r>
        <w:t>.</w:t>
      </w:r>
    </w:p>
    <w:p w14:paraId="54B2C0A1" w14:textId="77777777" w:rsidR="007573A7" w:rsidRDefault="007573A7">
      <w:r>
        <w:t>— </w:t>
      </w:r>
      <w:r w:rsidR="00000000">
        <w:t>Vous ne m</w:t>
      </w:r>
      <w:r>
        <w:t>’</w:t>
      </w:r>
      <w:r w:rsidR="00000000">
        <w:t>avez pas amené</w:t>
      </w:r>
      <w:r>
        <w:t xml:space="preserve">, </w:t>
      </w:r>
      <w:r w:rsidR="00000000">
        <w:t>mon vieux</w:t>
      </w:r>
      <w:r>
        <w:t xml:space="preserve"> ; </w:t>
      </w:r>
      <w:r w:rsidR="00000000">
        <w:t>je suis entré de</w:t>
      </w:r>
      <w:r w:rsidR="00000000">
        <w:t>r</w:t>
      </w:r>
      <w:r w:rsidR="00000000">
        <w:t xml:space="preserve">rière vous et </w:t>
      </w:r>
      <w:proofErr w:type="spellStart"/>
      <w:r w:rsidR="00000000">
        <w:t>Wilks</w:t>
      </w:r>
      <w:proofErr w:type="spellEnd"/>
      <w:r w:rsidR="00000000">
        <w:t xml:space="preserve"> ne m</w:t>
      </w:r>
      <w:r>
        <w:t>’</w:t>
      </w:r>
      <w:r w:rsidR="00000000">
        <w:t>a demandé aucune explication</w:t>
      </w:r>
      <w:r>
        <w:t>.</w:t>
      </w:r>
    </w:p>
    <w:p w14:paraId="2DD98D63" w14:textId="77777777" w:rsidR="007573A7" w:rsidRDefault="007573A7">
      <w:r>
        <w:t>— </w:t>
      </w:r>
      <w:r w:rsidR="00000000">
        <w:t>Vous n</w:t>
      </w:r>
      <w:r>
        <w:t>’</w:t>
      </w:r>
      <w:r w:rsidR="00000000">
        <w:t>allez pas imprimer tout ça</w:t>
      </w:r>
      <w:r>
        <w:t xml:space="preserve">, </w:t>
      </w:r>
      <w:r w:rsidR="00000000">
        <w:t>n</w:t>
      </w:r>
      <w:r>
        <w:t>’</w:t>
      </w:r>
      <w:r w:rsidR="00000000">
        <w:t>est-ce pas</w:t>
      </w:r>
      <w:r>
        <w:t> ?</w:t>
      </w:r>
    </w:p>
    <w:p w14:paraId="5C658350" w14:textId="77777777" w:rsidR="007573A7" w:rsidRDefault="007573A7">
      <w:pPr>
        <w:rPr>
          <w:i/>
          <w:iCs/>
        </w:rPr>
      </w:pPr>
      <w:r>
        <w:lastRenderedPageBreak/>
        <w:t>— </w:t>
      </w:r>
      <w:r w:rsidR="00000000">
        <w:t>Mais si</w:t>
      </w:r>
      <w:r>
        <w:t xml:space="preserve">. </w:t>
      </w:r>
      <w:r w:rsidR="00000000">
        <w:t>Je suis journaliste</w:t>
      </w:r>
      <w:r>
        <w:t xml:space="preserve">, </w:t>
      </w:r>
      <w:r w:rsidR="00000000">
        <w:t>ne l</w:t>
      </w:r>
      <w:r>
        <w:t>’</w:t>
      </w:r>
      <w:r w:rsidR="00000000">
        <w:t>oubliez pas</w:t>
      </w:r>
      <w:r>
        <w:t xml:space="preserve">, </w:t>
      </w:r>
      <w:r w:rsidR="00000000">
        <w:t>et je ne n</w:t>
      </w:r>
      <w:r w:rsidR="00000000">
        <w:t>é</w:t>
      </w:r>
      <w:r w:rsidR="00000000">
        <w:t>gligerai pas l</w:t>
      </w:r>
      <w:r>
        <w:t>’</w:t>
      </w:r>
      <w:r w:rsidR="00000000">
        <w:t>occasion d</w:t>
      </w:r>
      <w:r>
        <w:t>’</w:t>
      </w:r>
      <w:r w:rsidR="00000000">
        <w:t xml:space="preserve">annoncer la chose avant </w:t>
      </w:r>
      <w:r w:rsidR="00000000">
        <w:rPr>
          <w:i/>
          <w:iCs/>
        </w:rPr>
        <w:t>La Tribune</w:t>
      </w:r>
      <w:r>
        <w:rPr>
          <w:i/>
          <w:iCs/>
        </w:rPr>
        <w:t>.</w:t>
      </w:r>
    </w:p>
    <w:p w14:paraId="60860482" w14:textId="77777777" w:rsidR="007573A7" w:rsidRDefault="007573A7">
      <w:r>
        <w:rPr>
          <w:i/>
          <w:iCs/>
        </w:rPr>
        <w:t>— </w:t>
      </w:r>
      <w:r w:rsidR="00000000">
        <w:t>Pensez à moi</w:t>
      </w:r>
      <w:r>
        <w:t xml:space="preserve">, </w:t>
      </w:r>
      <w:r w:rsidR="00000000">
        <w:t>Jerry</w:t>
      </w:r>
      <w:r>
        <w:t> !</w:t>
      </w:r>
    </w:p>
    <w:p w14:paraId="78B341AE" w14:textId="77777777" w:rsidR="007573A7" w:rsidRDefault="007573A7">
      <w:r>
        <w:t>— </w:t>
      </w:r>
      <w:r w:rsidR="00000000">
        <w:t xml:space="preserve">Je pense aux lecteurs de </w:t>
      </w:r>
      <w:r w:rsidR="00000000">
        <w:rPr>
          <w:i/>
          <w:iCs/>
        </w:rPr>
        <w:t>La Gazette</w:t>
      </w:r>
      <w:r>
        <w:rPr>
          <w:i/>
          <w:iCs/>
        </w:rPr>
        <w:t xml:space="preserve">, </w:t>
      </w:r>
      <w:r w:rsidR="00000000">
        <w:t>répondis-je</w:t>
      </w:r>
      <w:r>
        <w:t xml:space="preserve">. </w:t>
      </w:r>
      <w:r w:rsidR="00000000">
        <w:t>Mais soyez sans inquiétude</w:t>
      </w:r>
      <w:r>
        <w:t xml:space="preserve">, </w:t>
      </w:r>
      <w:r w:rsidR="00000000">
        <w:t>l</w:t>
      </w:r>
      <w:r>
        <w:t>’</w:t>
      </w:r>
      <w:r w:rsidR="00000000">
        <w:t>article sera rédigé de façon à ne pas vous compromettre</w:t>
      </w:r>
      <w:r>
        <w:t xml:space="preserve">. </w:t>
      </w:r>
      <w:r w:rsidR="00000000">
        <w:t>C</w:t>
      </w:r>
      <w:r>
        <w:t>’</w:t>
      </w:r>
      <w:r w:rsidR="00000000">
        <w:t>est juré</w:t>
      </w:r>
      <w:r>
        <w:t>.</w:t>
      </w:r>
    </w:p>
    <w:p w14:paraId="5FFB42E8" w14:textId="77777777" w:rsidR="007573A7" w:rsidRDefault="007573A7">
      <w:r>
        <w:t>— </w:t>
      </w:r>
      <w:r w:rsidR="00000000">
        <w:t>Cela n</w:t>
      </w:r>
      <w:r>
        <w:t>’</w:t>
      </w:r>
      <w:r w:rsidR="00000000">
        <w:t>arrangera rien</w:t>
      </w:r>
      <w:r>
        <w:t xml:space="preserve"> ! </w:t>
      </w:r>
      <w:r w:rsidR="00000000">
        <w:t>gémit-il</w:t>
      </w:r>
      <w:r>
        <w:t>.</w:t>
      </w:r>
    </w:p>
    <w:p w14:paraId="27CCC3AF" w14:textId="77777777" w:rsidR="007573A7" w:rsidRDefault="007573A7">
      <w:r>
        <w:t>— </w:t>
      </w:r>
      <w:r w:rsidR="00000000">
        <w:t>Eh bien</w:t>
      </w:r>
      <w:r>
        <w:t xml:space="preserve">, </w:t>
      </w:r>
      <w:r w:rsidR="00000000">
        <w:t>si vous êtes révoqué</w:t>
      </w:r>
      <w:r>
        <w:t xml:space="preserve">, </w:t>
      </w:r>
      <w:r w:rsidR="00000000">
        <w:t>je vous offre une place au journal</w:t>
      </w:r>
      <w:r>
        <w:t xml:space="preserve"> : </w:t>
      </w:r>
      <w:r w:rsidR="00000000">
        <w:t>deux mille dollars par an</w:t>
      </w:r>
      <w:r>
        <w:t xml:space="preserve">. </w:t>
      </w:r>
      <w:r w:rsidR="00000000">
        <w:t>Et Dieu sait que je ne tent</w:t>
      </w:r>
      <w:r w:rsidR="00000000">
        <w:t>e</w:t>
      </w:r>
      <w:r w:rsidR="00000000">
        <w:t>rais pas de faire de vous un journaliste pour un million de do</w:t>
      </w:r>
      <w:r w:rsidR="00000000">
        <w:t>l</w:t>
      </w:r>
      <w:r w:rsidR="00000000">
        <w:t>lars</w:t>
      </w:r>
      <w:r>
        <w:t> !</w:t>
      </w:r>
    </w:p>
    <w:p w14:paraId="2BCEADD9" w14:textId="77777777" w:rsidR="007573A7" w:rsidRDefault="00000000">
      <w:r>
        <w:t>Il essuya la sueur qui inondait son visage et se tut</w:t>
      </w:r>
      <w:r w:rsidR="007573A7">
        <w:t>.</w:t>
      </w:r>
    </w:p>
    <w:p w14:paraId="428F2A6F" w14:textId="77777777" w:rsidR="007573A7" w:rsidRDefault="007573A7">
      <w:r>
        <w:t>— </w:t>
      </w:r>
      <w:r w:rsidR="00000000">
        <w:t>Laissez-moi près de la maison du juge</w:t>
      </w:r>
      <w:r>
        <w:t xml:space="preserve">, </w:t>
      </w:r>
      <w:r w:rsidR="00000000">
        <w:t xml:space="preserve">dis-je à </w:t>
      </w:r>
      <w:proofErr w:type="spellStart"/>
      <w:r w:rsidR="00000000">
        <w:t>Preen</w:t>
      </w:r>
      <w:proofErr w:type="spellEnd"/>
      <w:r>
        <w:t xml:space="preserve">. </w:t>
      </w:r>
      <w:r w:rsidR="00000000">
        <w:t>Je voudrais reprendre ma voiture</w:t>
      </w:r>
      <w:r>
        <w:t>.</w:t>
      </w:r>
    </w:p>
    <w:p w14:paraId="21784D77" w14:textId="77777777" w:rsidR="007573A7" w:rsidRDefault="00000000">
      <w:r>
        <w:t>Je descendis au coin de l</w:t>
      </w:r>
      <w:r w:rsidR="007573A7">
        <w:t>’</w:t>
      </w:r>
      <w:r>
        <w:t>avenue et je gagnai à pied la ma</w:t>
      </w:r>
      <w:r>
        <w:t>i</w:t>
      </w:r>
      <w:r>
        <w:t>son d</w:t>
      </w:r>
      <w:r w:rsidR="007573A7">
        <w:t>’</w:t>
      </w:r>
      <w:r>
        <w:t>Ellen</w:t>
      </w:r>
      <w:r w:rsidR="007573A7">
        <w:t xml:space="preserve">. </w:t>
      </w:r>
      <w:r>
        <w:t>Le porche était éclairé</w:t>
      </w:r>
      <w:r w:rsidR="007573A7">
        <w:t xml:space="preserve"> ; </w:t>
      </w:r>
      <w:r>
        <w:t>un policier était assis d</w:t>
      </w:r>
      <w:r>
        <w:t>e</w:t>
      </w:r>
      <w:r>
        <w:t>vant la porte fermée</w:t>
      </w:r>
      <w:r w:rsidR="007573A7">
        <w:t xml:space="preserve">. </w:t>
      </w:r>
      <w:r>
        <w:t>Pas de lumières aux fenêtres du premier étage</w:t>
      </w:r>
      <w:r w:rsidR="007573A7">
        <w:t>.</w:t>
      </w:r>
    </w:p>
    <w:p w14:paraId="09A2C415" w14:textId="77777777" w:rsidR="007573A7" w:rsidRDefault="00000000">
      <w:r>
        <w:t>Cinq minutes plus tard j</w:t>
      </w:r>
      <w:r w:rsidR="007573A7">
        <w:t>’</w:t>
      </w:r>
      <w:r>
        <w:t>arrivais aux bureaux du journal</w:t>
      </w:r>
      <w:r w:rsidR="007573A7">
        <w:t>.</w:t>
      </w:r>
    </w:p>
    <w:p w14:paraId="2C6D97C9" w14:textId="1F4087B4" w:rsidR="00000000" w:rsidRDefault="00000000" w:rsidP="007573A7">
      <w:pPr>
        <w:pStyle w:val="Centr"/>
        <w:keepNext/>
        <w:spacing w:before="0" w:after="0"/>
      </w:pPr>
      <w:r>
        <w:t>*</w:t>
      </w:r>
    </w:p>
    <w:p w14:paraId="0364B9B6" w14:textId="77777777" w:rsidR="00000000" w:rsidRDefault="00000000" w:rsidP="007573A7">
      <w:pPr>
        <w:pStyle w:val="Centr"/>
        <w:keepNext/>
        <w:spacing w:before="0" w:after="0"/>
      </w:pPr>
      <w:r>
        <w:t>* *</w:t>
      </w:r>
    </w:p>
    <w:p w14:paraId="43CD3C5B" w14:textId="77777777" w:rsidR="007573A7" w:rsidRDefault="00000000">
      <w:r>
        <w:t xml:space="preserve">Le lendemain matin le compte rendu complet de ma visite à </w:t>
      </w:r>
      <w:proofErr w:type="spellStart"/>
      <w:r>
        <w:t>Graystone</w:t>
      </w:r>
      <w:proofErr w:type="spellEnd"/>
      <w:r>
        <w:t xml:space="preserve"> figurait dans </w:t>
      </w:r>
      <w:r>
        <w:rPr>
          <w:i/>
          <w:iCs/>
        </w:rPr>
        <w:t>La Gazette</w:t>
      </w:r>
      <w:r w:rsidR="007573A7">
        <w:rPr>
          <w:i/>
          <w:iCs/>
        </w:rPr>
        <w:t xml:space="preserve">, </w:t>
      </w:r>
      <w:r>
        <w:t>en première page</w:t>
      </w:r>
      <w:r w:rsidR="007573A7">
        <w:t xml:space="preserve">. </w:t>
      </w:r>
      <w:r>
        <w:rPr>
          <w:i/>
          <w:iCs/>
        </w:rPr>
        <w:t>La Tr</w:t>
      </w:r>
      <w:r>
        <w:rPr>
          <w:i/>
          <w:iCs/>
        </w:rPr>
        <w:t>i</w:t>
      </w:r>
      <w:r>
        <w:rPr>
          <w:i/>
          <w:iCs/>
        </w:rPr>
        <w:t>bune</w:t>
      </w:r>
      <w:r w:rsidR="007573A7">
        <w:t xml:space="preserve"> (</w:t>
      </w:r>
      <w:r>
        <w:t>qui avait</w:t>
      </w:r>
      <w:r w:rsidR="007573A7">
        <w:t xml:space="preserve">, </w:t>
      </w:r>
      <w:r>
        <w:t>comme nous</w:t>
      </w:r>
      <w:r w:rsidR="007573A7">
        <w:t xml:space="preserve">, </w:t>
      </w:r>
      <w:r>
        <w:t>publié dans la nuit une édition spéciale relatant le meurtre du juge Robinson et l</w:t>
      </w:r>
      <w:r w:rsidR="007573A7">
        <w:t>’</w:t>
      </w:r>
      <w:r>
        <w:t>évasion de Magee le Boucher</w:t>
      </w:r>
      <w:r w:rsidR="007573A7">
        <w:t xml:space="preserve">), </w:t>
      </w:r>
      <w:r>
        <w:t xml:space="preserve">déclarait que le docteur </w:t>
      </w:r>
      <w:proofErr w:type="spellStart"/>
      <w:r>
        <w:t>Wilks</w:t>
      </w:r>
      <w:proofErr w:type="spellEnd"/>
      <w:r>
        <w:t xml:space="preserve"> </w:t>
      </w:r>
      <w:r w:rsidR="007573A7">
        <w:lastRenderedPageBreak/>
        <w:t>« </w:t>
      </w:r>
      <w:r>
        <w:t>s</w:t>
      </w:r>
      <w:r w:rsidR="007573A7">
        <w:t>’</w:t>
      </w:r>
      <w:r>
        <w:t>était ref</w:t>
      </w:r>
      <w:r>
        <w:t>u</w:t>
      </w:r>
      <w:r>
        <w:t>sé à toute déclaration tant que la commission d</w:t>
      </w:r>
      <w:r w:rsidR="007573A7">
        <w:t>’</w:t>
      </w:r>
      <w:r>
        <w:t>enquête n</w:t>
      </w:r>
      <w:r w:rsidR="007573A7">
        <w:t>’</w:t>
      </w:r>
      <w:r>
        <w:t>aurait pas déposé son rapport</w:t>
      </w:r>
      <w:r w:rsidR="007573A7">
        <w:t xml:space="preserve"> ». </w:t>
      </w:r>
      <w:r>
        <w:t>Quant à mon article</w:t>
      </w:r>
      <w:r w:rsidR="007573A7">
        <w:t xml:space="preserve">, </w:t>
      </w:r>
      <w:r>
        <w:t>j</w:t>
      </w:r>
      <w:r w:rsidR="007573A7">
        <w:t>’</w:t>
      </w:r>
      <w:r>
        <w:t xml:space="preserve">y citais tout au long les paroles du directeur de </w:t>
      </w:r>
      <w:proofErr w:type="spellStart"/>
      <w:r>
        <w:t>Graystone</w:t>
      </w:r>
      <w:proofErr w:type="spellEnd"/>
      <w:r w:rsidR="007573A7">
        <w:t xml:space="preserve"> ; </w:t>
      </w:r>
      <w:r>
        <w:t>un plan du quartier 16 et de la cour</w:t>
      </w:r>
      <w:r w:rsidR="007573A7">
        <w:t xml:space="preserve">, </w:t>
      </w:r>
      <w:r>
        <w:t>enrichi de croix</w:t>
      </w:r>
      <w:r w:rsidR="007573A7">
        <w:t xml:space="preserve">, </w:t>
      </w:r>
      <w:r>
        <w:t>de flèches et de lignes pointi</w:t>
      </w:r>
      <w:r>
        <w:t>l</w:t>
      </w:r>
      <w:r>
        <w:t>lées</w:t>
      </w:r>
      <w:r w:rsidR="007573A7">
        <w:t xml:space="preserve">, </w:t>
      </w:r>
      <w:r>
        <w:t>figurait en bonne place</w:t>
      </w:r>
      <w:r w:rsidR="007573A7">
        <w:t xml:space="preserve">. </w:t>
      </w:r>
      <w:r>
        <w:t>La devise de notre concurrent</w:t>
      </w:r>
      <w:r w:rsidR="007573A7">
        <w:t> : « </w:t>
      </w:r>
      <w:r>
        <w:rPr>
          <w:i/>
          <w:iCs/>
        </w:rPr>
        <w:t>La Tribune</w:t>
      </w:r>
      <w:r>
        <w:t xml:space="preserve"> partout et toujours la première</w:t>
      </w:r>
      <w:r w:rsidR="007573A7">
        <w:t xml:space="preserve"> », </w:t>
      </w:r>
      <w:r>
        <w:t>avait singuli</w:t>
      </w:r>
      <w:r>
        <w:t>è</w:t>
      </w:r>
      <w:r>
        <w:t>rement pâli</w:t>
      </w:r>
      <w:r w:rsidR="007573A7">
        <w:t xml:space="preserve">, </w:t>
      </w:r>
      <w:r>
        <w:t>ce matin-là</w:t>
      </w:r>
      <w:r w:rsidR="007573A7">
        <w:t>.</w:t>
      </w:r>
    </w:p>
    <w:p w14:paraId="694FDE16" w14:textId="77777777" w:rsidR="007573A7" w:rsidRDefault="00000000">
      <w:proofErr w:type="spellStart"/>
      <w:r>
        <w:t>Louderback</w:t>
      </w:r>
      <w:proofErr w:type="spellEnd"/>
      <w:r>
        <w:t xml:space="preserve"> aussi était pâle lorsque j</w:t>
      </w:r>
      <w:r w:rsidR="007573A7">
        <w:t>’</w:t>
      </w:r>
      <w:r>
        <w:t>allai le voir à son b</w:t>
      </w:r>
      <w:r>
        <w:t>u</w:t>
      </w:r>
      <w:r>
        <w:t>reau</w:t>
      </w:r>
      <w:r w:rsidR="007573A7">
        <w:t xml:space="preserve">. </w:t>
      </w:r>
      <w:r>
        <w:t>Trop désespéré pour manifester sa mauvaise humeur</w:t>
      </w:r>
      <w:r w:rsidR="007573A7">
        <w:t xml:space="preserve">, </w:t>
      </w:r>
      <w:r>
        <w:t>il me jeta un regard triste</w:t>
      </w:r>
      <w:r w:rsidR="007573A7">
        <w:t xml:space="preserve">, </w:t>
      </w:r>
      <w:r>
        <w:t>comme s</w:t>
      </w:r>
      <w:r w:rsidR="007573A7">
        <w:t>’</w:t>
      </w:r>
      <w:r>
        <w:t>il voulait dire</w:t>
      </w:r>
      <w:r w:rsidR="007573A7">
        <w:t> : « </w:t>
      </w:r>
      <w:r>
        <w:t>Toi aussi</w:t>
      </w:r>
      <w:r w:rsidR="007573A7">
        <w:t xml:space="preserve">, </w:t>
      </w:r>
      <w:r>
        <w:t>Brutus</w:t>
      </w:r>
      <w:r w:rsidR="007573A7">
        <w:t> ! »</w:t>
      </w:r>
      <w:r>
        <w:t xml:space="preserve"> Il murmura</w:t>
      </w:r>
      <w:r w:rsidR="007573A7">
        <w:t> :</w:t>
      </w:r>
    </w:p>
    <w:p w14:paraId="1EA7B61B" w14:textId="77777777" w:rsidR="007573A7" w:rsidRDefault="007573A7">
      <w:r>
        <w:t>— </w:t>
      </w:r>
      <w:r w:rsidR="00000000">
        <w:t>Je suis fichu</w:t>
      </w:r>
      <w:r>
        <w:t> !</w:t>
      </w:r>
    </w:p>
    <w:p w14:paraId="19D80817" w14:textId="77777777" w:rsidR="007573A7" w:rsidRDefault="007573A7">
      <w:r>
        <w:t>— </w:t>
      </w:r>
      <w:r w:rsidR="00000000">
        <w:t>N</w:t>
      </w:r>
      <w:r>
        <w:t>’</w:t>
      </w:r>
      <w:r w:rsidR="00000000">
        <w:t>y pensez plus</w:t>
      </w:r>
      <w:r>
        <w:t xml:space="preserve">, </w:t>
      </w:r>
      <w:r w:rsidR="00000000">
        <w:t>dis-je</w:t>
      </w:r>
      <w:r>
        <w:t xml:space="preserve"> ; </w:t>
      </w:r>
      <w:r w:rsidR="00000000">
        <w:t>ne vous ai-je pas fait une pr</w:t>
      </w:r>
      <w:r w:rsidR="00000000">
        <w:t>o</w:t>
      </w:r>
      <w:r w:rsidR="00000000">
        <w:t>messe</w:t>
      </w:r>
      <w:r>
        <w:t> ?</w:t>
      </w:r>
    </w:p>
    <w:p w14:paraId="186A1AE5" w14:textId="77777777" w:rsidR="007573A7" w:rsidRDefault="007573A7">
      <w:r>
        <w:t>— </w:t>
      </w:r>
      <w:r w:rsidR="00000000">
        <w:t>Si</w:t>
      </w:r>
      <w:r>
        <w:t>.</w:t>
      </w:r>
    </w:p>
    <w:p w14:paraId="5ECBB357" w14:textId="77777777" w:rsidR="007573A7" w:rsidRDefault="007573A7">
      <w:r>
        <w:t>— </w:t>
      </w:r>
      <w:r w:rsidR="00000000">
        <w:t>Eh bien</w:t>
      </w:r>
      <w:r>
        <w:t xml:space="preserve">, </w:t>
      </w:r>
      <w:r w:rsidR="00000000">
        <w:t>lorsque Jerry Spence promet</w:t>
      </w:r>
      <w:r>
        <w:t xml:space="preserve">, </w:t>
      </w:r>
      <w:r w:rsidR="00000000">
        <w:t>il tient</w:t>
      </w:r>
      <w:r>
        <w:t xml:space="preserve">. </w:t>
      </w:r>
      <w:r w:rsidR="00000000">
        <w:t>Je vais voir le maire</w:t>
      </w:r>
      <w:r>
        <w:t>.</w:t>
      </w:r>
    </w:p>
    <w:p w14:paraId="2B59118D" w14:textId="77777777" w:rsidR="007573A7" w:rsidRDefault="007573A7">
      <w:r>
        <w:t>— </w:t>
      </w:r>
      <w:r w:rsidR="00000000">
        <w:t>Tom Crane</w:t>
      </w:r>
      <w:r>
        <w:t> ?</w:t>
      </w:r>
    </w:p>
    <w:p w14:paraId="77E8E4BA" w14:textId="77777777" w:rsidR="007573A7" w:rsidRDefault="007573A7">
      <w:r>
        <w:t>— </w:t>
      </w:r>
      <w:r w:rsidR="00000000">
        <w:t>Lui-même</w:t>
      </w:r>
      <w:r>
        <w:t xml:space="preserve">. </w:t>
      </w:r>
      <w:r w:rsidR="00000000">
        <w:t>J</w:t>
      </w:r>
      <w:r>
        <w:t>’</w:t>
      </w:r>
      <w:r w:rsidR="00000000">
        <w:t>ai eu l</w:t>
      </w:r>
      <w:r>
        <w:t>’</w:t>
      </w:r>
      <w:r w:rsidR="00000000">
        <w:t>occasion de lui rendre</w:t>
      </w:r>
      <w:r>
        <w:t xml:space="preserve">, </w:t>
      </w:r>
      <w:r w:rsidR="00000000">
        <w:t>il y a quelques années</w:t>
      </w:r>
      <w:r>
        <w:t xml:space="preserve">, </w:t>
      </w:r>
      <w:r w:rsidR="00000000">
        <w:t>un grand service</w:t>
      </w:r>
      <w:r>
        <w:t xml:space="preserve">. </w:t>
      </w:r>
      <w:r w:rsidR="00000000">
        <w:t>À part cela</w:t>
      </w:r>
      <w:r>
        <w:t xml:space="preserve">, </w:t>
      </w:r>
      <w:r w:rsidR="00000000">
        <w:t>quoi de neuf</w:t>
      </w:r>
      <w:r>
        <w:t> ?</w:t>
      </w:r>
    </w:p>
    <w:p w14:paraId="3BDF4997" w14:textId="77777777" w:rsidR="007573A7" w:rsidRDefault="007573A7">
      <w:r>
        <w:t>— </w:t>
      </w:r>
      <w:r w:rsidR="00000000">
        <w:t>Rien</w:t>
      </w:r>
      <w:r>
        <w:t xml:space="preserve">. </w:t>
      </w:r>
      <w:r w:rsidR="00000000">
        <w:t>Magee court toujours</w:t>
      </w:r>
      <w:r>
        <w:t xml:space="preserve">. </w:t>
      </w:r>
      <w:r w:rsidR="00000000">
        <w:t>Il se cache et ne sortira qu</w:t>
      </w:r>
      <w:r>
        <w:t>’</w:t>
      </w:r>
      <w:r w:rsidR="00000000">
        <w:t>à la nuit</w:t>
      </w:r>
      <w:r>
        <w:t>.</w:t>
      </w:r>
    </w:p>
    <w:p w14:paraId="0ECEF0A8" w14:textId="77777777" w:rsidR="007573A7" w:rsidRDefault="007573A7">
      <w:r>
        <w:t>— </w:t>
      </w:r>
      <w:r w:rsidR="00000000">
        <w:t xml:space="preserve">Et Jonas </w:t>
      </w:r>
      <w:proofErr w:type="spellStart"/>
      <w:r w:rsidR="00000000">
        <w:t>Hatfield</w:t>
      </w:r>
      <w:proofErr w:type="spellEnd"/>
      <w:r>
        <w:t xml:space="preserve"> ? </w:t>
      </w:r>
      <w:r w:rsidR="00000000">
        <w:t>demandai-je</w:t>
      </w:r>
      <w:r>
        <w:t>.</w:t>
      </w:r>
    </w:p>
    <w:p w14:paraId="0F8DC1E4" w14:textId="77777777" w:rsidR="007573A7" w:rsidRDefault="007573A7">
      <w:r>
        <w:t>— </w:t>
      </w:r>
      <w:r w:rsidR="00000000">
        <w:t>Nous l</w:t>
      </w:r>
      <w:r>
        <w:t>’</w:t>
      </w:r>
      <w:r w:rsidR="00000000">
        <w:t>avons relâché ce matin</w:t>
      </w:r>
      <w:r>
        <w:t xml:space="preserve">, </w:t>
      </w:r>
      <w:r w:rsidR="00000000">
        <w:t>en lui rendant son chèque</w:t>
      </w:r>
      <w:r>
        <w:t xml:space="preserve">. </w:t>
      </w:r>
      <w:r w:rsidR="00000000">
        <w:t>C</w:t>
      </w:r>
      <w:r>
        <w:t>’</w:t>
      </w:r>
      <w:r w:rsidR="00000000">
        <w:t>est une canaille</w:t>
      </w:r>
      <w:r>
        <w:t xml:space="preserve">, </w:t>
      </w:r>
      <w:r w:rsidR="00000000">
        <w:t>ce type</w:t>
      </w:r>
      <w:r>
        <w:t xml:space="preserve"> ; </w:t>
      </w:r>
      <w:r w:rsidR="00000000">
        <w:t>il empoisonnera les Robinson s</w:t>
      </w:r>
      <w:r>
        <w:t>’</w:t>
      </w:r>
      <w:r w:rsidR="00000000">
        <w:t>ils ne s</w:t>
      </w:r>
      <w:r>
        <w:t>’</w:t>
      </w:r>
      <w:r w:rsidR="00000000">
        <w:t>en débarrassent pas en le payant</w:t>
      </w:r>
      <w:r>
        <w:t>.</w:t>
      </w:r>
    </w:p>
    <w:p w14:paraId="50914654" w14:textId="77777777" w:rsidR="007573A7" w:rsidRDefault="007573A7">
      <w:r>
        <w:lastRenderedPageBreak/>
        <w:t>— </w:t>
      </w:r>
      <w:r w:rsidR="00000000">
        <w:t>Si je connais bien le Grand Chef</w:t>
      </w:r>
      <w:r>
        <w:t xml:space="preserve">, </w:t>
      </w:r>
      <w:r w:rsidR="00000000">
        <w:t>dis-je</w:t>
      </w:r>
      <w:r>
        <w:t xml:space="preserve">, </w:t>
      </w:r>
      <w:r w:rsidR="00000000">
        <w:t>il ne payera pas</w:t>
      </w:r>
      <w:r>
        <w:t>.</w:t>
      </w:r>
    </w:p>
    <w:p w14:paraId="79CF7709" w14:textId="77777777" w:rsidR="007573A7" w:rsidRDefault="007573A7">
      <w:r>
        <w:t>— </w:t>
      </w:r>
      <w:r w:rsidR="00000000">
        <w:t>C</w:t>
      </w:r>
      <w:r>
        <w:t>’</w:t>
      </w:r>
      <w:r w:rsidR="00000000">
        <w:t>est ce qu</w:t>
      </w:r>
      <w:r>
        <w:t>’</w:t>
      </w:r>
      <w:r w:rsidR="00000000">
        <w:t>il disait au pasteur</w:t>
      </w:r>
      <w:r>
        <w:t xml:space="preserve">, </w:t>
      </w:r>
      <w:r w:rsidR="00000000">
        <w:t>ce matin</w:t>
      </w:r>
      <w:r>
        <w:t xml:space="preserve">, </w:t>
      </w:r>
      <w:r w:rsidR="00000000">
        <w:t>avant qu</w:t>
      </w:r>
      <w:r>
        <w:t>’</w:t>
      </w:r>
      <w:r w:rsidR="00000000">
        <w:t>on le relâchât</w:t>
      </w:r>
      <w:r>
        <w:t xml:space="preserve">. </w:t>
      </w:r>
      <w:r w:rsidR="00000000">
        <w:rPr>
          <w:lang w:val="en-GB"/>
        </w:rPr>
        <w:t xml:space="preserve">Mais Hatfield </w:t>
      </w:r>
      <w:proofErr w:type="spellStart"/>
      <w:r w:rsidR="00000000">
        <w:rPr>
          <w:lang w:val="en-GB"/>
        </w:rPr>
        <w:t>bluffe</w:t>
      </w:r>
      <w:proofErr w:type="spellEnd"/>
      <w:r w:rsidR="00000000">
        <w:rPr>
          <w:lang w:val="en-GB"/>
        </w:rPr>
        <w:t xml:space="preserve"> encore</w:t>
      </w:r>
      <w:r>
        <w:rPr>
          <w:lang w:val="en-GB"/>
        </w:rPr>
        <w:t xml:space="preserve">. </w:t>
      </w:r>
      <w:r w:rsidR="00000000">
        <w:t>Il a déclaré à Andrew R</w:t>
      </w:r>
      <w:r w:rsidR="00000000">
        <w:t>o</w:t>
      </w:r>
      <w:r w:rsidR="00000000">
        <w:t>binson qu</w:t>
      </w:r>
      <w:r>
        <w:t>’</w:t>
      </w:r>
      <w:r w:rsidR="00000000">
        <w:t>il savait certaines choses</w:t>
      </w:r>
      <w:r>
        <w:t>…</w:t>
      </w:r>
    </w:p>
    <w:p w14:paraId="2484E329" w14:textId="77777777" w:rsidR="007573A7" w:rsidRDefault="00000000">
      <w:r>
        <w:t>Je détournai mon regard pour cacher ma surprise</w:t>
      </w:r>
      <w:r w:rsidR="007573A7">
        <w:t>.</w:t>
      </w:r>
    </w:p>
    <w:p w14:paraId="6374CFB9" w14:textId="77777777" w:rsidR="007573A7" w:rsidRDefault="007573A7">
      <w:r>
        <w:t>— </w:t>
      </w:r>
      <w:r w:rsidR="00000000">
        <w:t>Il bluffe</w:t>
      </w:r>
      <w:r>
        <w:t xml:space="preserve">, </w:t>
      </w:r>
      <w:r w:rsidR="00000000">
        <w:t>murmurai-je</w:t>
      </w:r>
      <w:r>
        <w:t>.</w:t>
      </w:r>
    </w:p>
    <w:p w14:paraId="45F34BD4" w14:textId="77777777" w:rsidR="007573A7" w:rsidRDefault="007573A7">
      <w:r>
        <w:t>— </w:t>
      </w:r>
      <w:r w:rsidR="00000000">
        <w:t>Bien sûr</w:t>
      </w:r>
      <w:r>
        <w:t xml:space="preserve">, </w:t>
      </w:r>
      <w:r w:rsidR="00000000">
        <w:t>mais ça ne prend pas avec le Grand Chef</w:t>
      </w:r>
      <w:r>
        <w:t xml:space="preserve">. </w:t>
      </w:r>
      <w:proofErr w:type="spellStart"/>
      <w:r w:rsidR="00000000">
        <w:t>Ha</w:t>
      </w:r>
      <w:r w:rsidR="00000000">
        <w:t>t</w:t>
      </w:r>
      <w:r w:rsidR="00000000">
        <w:t>field</w:t>
      </w:r>
      <w:proofErr w:type="spellEnd"/>
      <w:r w:rsidR="00000000">
        <w:t xml:space="preserve"> n</w:t>
      </w:r>
      <w:r>
        <w:t>’</w:t>
      </w:r>
      <w:r w:rsidR="00000000">
        <w:t>ira pas loin</w:t>
      </w:r>
      <w:r>
        <w:t>.</w:t>
      </w:r>
    </w:p>
    <w:p w14:paraId="1A9D7C53" w14:textId="77777777" w:rsidR="007573A7" w:rsidRDefault="007573A7">
      <w:r>
        <w:t>— </w:t>
      </w:r>
      <w:r w:rsidR="00000000">
        <w:t xml:space="preserve">Il pourrait bien aller </w:t>
      </w:r>
      <w:r>
        <w:t>« </w:t>
      </w:r>
      <w:r w:rsidR="00000000">
        <w:t>faire un tour</w:t>
      </w:r>
      <w:r>
        <w:t> »</w:t>
      </w:r>
      <w:r w:rsidR="00000000">
        <w:t xml:space="preserve"> dans une des voit</w:t>
      </w:r>
      <w:r w:rsidR="00000000">
        <w:t>u</w:t>
      </w:r>
      <w:r w:rsidR="00000000">
        <w:t xml:space="preserve">res de Jack </w:t>
      </w:r>
      <w:proofErr w:type="spellStart"/>
      <w:r w:rsidR="00000000">
        <w:t>Curfew</w:t>
      </w:r>
      <w:proofErr w:type="spellEnd"/>
      <w:r>
        <w:t xml:space="preserve">, </w:t>
      </w:r>
      <w:r w:rsidR="00000000">
        <w:t>dis-je en me levant</w:t>
      </w:r>
      <w:r>
        <w:t xml:space="preserve">. </w:t>
      </w:r>
      <w:r w:rsidR="00000000">
        <w:t>Rien de nouveau à pr</w:t>
      </w:r>
      <w:r w:rsidR="00000000">
        <w:t>o</w:t>
      </w:r>
      <w:r w:rsidR="00000000">
        <w:t>pos de mon article</w:t>
      </w:r>
      <w:r>
        <w:t> ?</w:t>
      </w:r>
    </w:p>
    <w:p w14:paraId="612031D1" w14:textId="77777777" w:rsidR="007573A7" w:rsidRDefault="007573A7">
      <w:r>
        <w:t>— </w:t>
      </w:r>
      <w:r w:rsidR="00000000">
        <w:t>Si</w:t>
      </w:r>
      <w:r>
        <w:t xml:space="preserve">. </w:t>
      </w:r>
      <w:r w:rsidR="00000000">
        <w:t>Le colonel Rice est venu protester ce matin</w:t>
      </w:r>
      <w:r>
        <w:t xml:space="preserve">. </w:t>
      </w:r>
      <w:r w:rsidR="00000000">
        <w:t>Il avait t</w:t>
      </w:r>
      <w:r w:rsidR="00000000">
        <w:t>é</w:t>
      </w:r>
      <w:r w:rsidR="00000000">
        <w:t xml:space="preserve">léphoné à </w:t>
      </w:r>
      <w:proofErr w:type="spellStart"/>
      <w:r w:rsidR="00000000">
        <w:t>Wilks</w:t>
      </w:r>
      <w:proofErr w:type="spellEnd"/>
      <w:r>
        <w:t xml:space="preserve"> ; </w:t>
      </w:r>
      <w:r w:rsidR="00000000">
        <w:t>celui-ci lui avait dit que l</w:t>
      </w:r>
      <w:r>
        <w:t>’</w:t>
      </w:r>
      <w:r w:rsidR="00000000">
        <w:t>un des deux détect</w:t>
      </w:r>
      <w:r w:rsidR="00000000">
        <w:t>i</w:t>
      </w:r>
      <w:r w:rsidR="00000000">
        <w:t>ves qui m</w:t>
      </w:r>
      <w:r>
        <w:t>’</w:t>
      </w:r>
      <w:r w:rsidR="00000000">
        <w:t>accompagnaient avait sans doute parlé</w:t>
      </w:r>
      <w:r>
        <w:t xml:space="preserve">. </w:t>
      </w:r>
      <w:r w:rsidR="00000000">
        <w:t>Alors</w:t>
      </w:r>
      <w:r>
        <w:t xml:space="preserve">, </w:t>
      </w:r>
      <w:r w:rsidR="00000000">
        <w:t>j</w:t>
      </w:r>
      <w:r>
        <w:t>’</w:t>
      </w:r>
      <w:r w:rsidR="00000000">
        <w:t>ai tout raconté à Rice</w:t>
      </w:r>
      <w:r>
        <w:t>.</w:t>
      </w:r>
    </w:p>
    <w:p w14:paraId="2002523F" w14:textId="77777777" w:rsidR="007573A7" w:rsidRDefault="00000000">
      <w:r>
        <w:t xml:space="preserve">Le colonel était le directeur de </w:t>
      </w:r>
      <w:r>
        <w:rPr>
          <w:i/>
          <w:iCs/>
        </w:rPr>
        <w:t>La Tribune</w:t>
      </w:r>
      <w:r w:rsidR="007573A7">
        <w:rPr>
          <w:i/>
          <w:iCs/>
        </w:rPr>
        <w:t xml:space="preserve"> : </w:t>
      </w:r>
      <w:r>
        <w:t>un brave homme</w:t>
      </w:r>
      <w:r w:rsidR="007573A7">
        <w:t xml:space="preserve">, </w:t>
      </w:r>
      <w:r>
        <w:t>contemporain de mon père</w:t>
      </w:r>
      <w:r w:rsidR="007573A7">
        <w:t xml:space="preserve">. </w:t>
      </w:r>
      <w:r>
        <w:t>Je l</w:t>
      </w:r>
      <w:r w:rsidR="007573A7">
        <w:t>’</w:t>
      </w:r>
      <w:r>
        <w:t>avais vu souvent</w:t>
      </w:r>
      <w:r w:rsidR="007573A7">
        <w:t xml:space="preserve">, </w:t>
      </w:r>
      <w:r>
        <w:t>chez nous</w:t>
      </w:r>
      <w:r w:rsidR="007573A7">
        <w:t xml:space="preserve">, </w:t>
      </w:r>
      <w:r>
        <w:t>engager après dîner</w:t>
      </w:r>
      <w:r w:rsidR="007573A7">
        <w:t xml:space="preserve">, </w:t>
      </w:r>
      <w:r>
        <w:t>d</w:t>
      </w:r>
      <w:r w:rsidR="007573A7">
        <w:t>’</w:t>
      </w:r>
      <w:r>
        <w:t>interminables discussions avec son concurrent</w:t>
      </w:r>
      <w:r w:rsidR="007573A7">
        <w:t xml:space="preserve">. </w:t>
      </w:r>
      <w:r>
        <w:t>Il avait finalement passé dans le camp ennemi</w:t>
      </w:r>
      <w:r w:rsidR="007573A7">
        <w:t>.</w:t>
      </w:r>
    </w:p>
    <w:p w14:paraId="42F10AEA" w14:textId="77777777" w:rsidR="007573A7" w:rsidRDefault="007573A7">
      <w:r>
        <w:t>— </w:t>
      </w:r>
      <w:r w:rsidR="00000000">
        <w:t>Au revoir</w:t>
      </w:r>
      <w:r>
        <w:t xml:space="preserve">, </w:t>
      </w:r>
      <w:r w:rsidR="00000000">
        <w:t xml:space="preserve">dis-je à </w:t>
      </w:r>
      <w:proofErr w:type="spellStart"/>
      <w:r w:rsidR="00000000">
        <w:t>Louderback</w:t>
      </w:r>
      <w:proofErr w:type="spellEnd"/>
      <w:r>
        <w:t xml:space="preserve">, </w:t>
      </w:r>
      <w:r w:rsidR="00000000">
        <w:t>et soyez sans inquiétude</w:t>
      </w:r>
      <w:r>
        <w:t>.</w:t>
      </w:r>
    </w:p>
    <w:p w14:paraId="0F78EF17" w14:textId="77777777" w:rsidR="007573A7" w:rsidRDefault="00000000">
      <w:r>
        <w:t>Le bureau du premier magistrat de Midland était situé dans un autre immeuble</w:t>
      </w:r>
      <w:r w:rsidR="007573A7">
        <w:t>.</w:t>
      </w:r>
    </w:p>
    <w:p w14:paraId="135F4708" w14:textId="77777777" w:rsidR="007573A7" w:rsidRDefault="00000000">
      <w:r>
        <w:t>Tom Crane avait amassé une fortune considérable en exploitant les nombreuses laiteries qu</w:t>
      </w:r>
      <w:r w:rsidR="007573A7">
        <w:t>’</w:t>
      </w:r>
      <w:r>
        <w:t xml:space="preserve">il possédait dans la </w:t>
      </w:r>
      <w:r>
        <w:lastRenderedPageBreak/>
        <w:t>camp</w:t>
      </w:r>
      <w:r>
        <w:t>a</w:t>
      </w:r>
      <w:r>
        <w:t>gne environnant Midland</w:t>
      </w:r>
      <w:r w:rsidR="007573A7">
        <w:t xml:space="preserve">. </w:t>
      </w:r>
      <w:r>
        <w:t>À cinquante ans</w:t>
      </w:r>
      <w:r w:rsidR="007573A7">
        <w:t xml:space="preserve">, </w:t>
      </w:r>
      <w:r>
        <w:t>il s</w:t>
      </w:r>
      <w:r w:rsidR="007573A7">
        <w:t>’</w:t>
      </w:r>
      <w:r>
        <w:t>était lancé dans la politique locale</w:t>
      </w:r>
      <w:r w:rsidR="007573A7">
        <w:t xml:space="preserve">. </w:t>
      </w:r>
      <w:r>
        <w:t>Ardent partisan de la prohibition</w:t>
      </w:r>
      <w:r w:rsidR="007573A7">
        <w:t xml:space="preserve">, </w:t>
      </w:r>
      <w:r>
        <w:t xml:space="preserve">il avait été soutenu par les </w:t>
      </w:r>
      <w:r w:rsidR="007573A7">
        <w:t>« </w:t>
      </w:r>
      <w:r>
        <w:t>bootleggers</w:t>
      </w:r>
      <w:r w:rsidR="007573A7">
        <w:t> »</w:t>
      </w:r>
      <w:r>
        <w:t xml:space="preserve"> puisque la bande de Jack </w:t>
      </w:r>
      <w:proofErr w:type="spellStart"/>
      <w:r>
        <w:t>Cu</w:t>
      </w:r>
      <w:r>
        <w:t>r</w:t>
      </w:r>
      <w:r>
        <w:t>few</w:t>
      </w:r>
      <w:proofErr w:type="spellEnd"/>
      <w:r>
        <w:t xml:space="preserve"> profitait de cet état de choses pour vendre très cher son a</w:t>
      </w:r>
      <w:r>
        <w:t>l</w:t>
      </w:r>
      <w:r>
        <w:t>cool de contrebande</w:t>
      </w:r>
      <w:r w:rsidR="007573A7">
        <w:t xml:space="preserve">. </w:t>
      </w:r>
      <w:r>
        <w:t>D</w:t>
      </w:r>
      <w:r w:rsidR="007573A7">
        <w:t>’</w:t>
      </w:r>
      <w:r>
        <w:t>autre part</w:t>
      </w:r>
      <w:r w:rsidR="007573A7">
        <w:t xml:space="preserve">, </w:t>
      </w:r>
      <w:r>
        <w:t>les Robinson avaient besoin d</w:t>
      </w:r>
      <w:r w:rsidR="007573A7">
        <w:t>’</w:t>
      </w:r>
      <w:r>
        <w:t>un homme populaire</w:t>
      </w:r>
      <w:r w:rsidR="007573A7">
        <w:t xml:space="preserve">, </w:t>
      </w:r>
      <w:r>
        <w:t>docile</w:t>
      </w:r>
      <w:r w:rsidR="007573A7">
        <w:t xml:space="preserve">… </w:t>
      </w:r>
      <w:r>
        <w:t>et généreux</w:t>
      </w:r>
      <w:r w:rsidR="007573A7">
        <w:t xml:space="preserve">. </w:t>
      </w:r>
      <w:r>
        <w:t>À chaque fois qu</w:t>
      </w:r>
      <w:r w:rsidR="007573A7">
        <w:t>’</w:t>
      </w:r>
      <w:r>
        <w:t>on le flattait un peu</w:t>
      </w:r>
      <w:r w:rsidR="007573A7">
        <w:t xml:space="preserve">, </w:t>
      </w:r>
      <w:r>
        <w:t>Crane lâchait quelques milliers de dollars pour la bonne cause</w:t>
      </w:r>
      <w:r w:rsidR="007573A7">
        <w:t xml:space="preserve"> : </w:t>
      </w:r>
      <w:r>
        <w:t>il avait tant fréquenté les pâturages et les laiteries qu</w:t>
      </w:r>
      <w:r w:rsidR="007573A7">
        <w:t>’</w:t>
      </w:r>
      <w:r>
        <w:t xml:space="preserve">il se laissait </w:t>
      </w:r>
      <w:r w:rsidR="007573A7">
        <w:t>« </w:t>
      </w:r>
      <w:r>
        <w:t>traire</w:t>
      </w:r>
      <w:r w:rsidR="007573A7">
        <w:t> »</w:t>
      </w:r>
      <w:r>
        <w:t xml:space="preserve"> sans douleur</w:t>
      </w:r>
      <w:r w:rsidR="007573A7">
        <w:t xml:space="preserve">. </w:t>
      </w:r>
      <w:r>
        <w:t>Je ne cra</w:t>
      </w:r>
      <w:r>
        <w:t>i</w:t>
      </w:r>
      <w:r>
        <w:t xml:space="preserve">gnais pas que </w:t>
      </w:r>
      <w:proofErr w:type="spellStart"/>
      <w:r>
        <w:t>Louderback</w:t>
      </w:r>
      <w:proofErr w:type="spellEnd"/>
      <w:r>
        <w:t xml:space="preserve"> fût révoqué</w:t>
      </w:r>
      <w:r w:rsidR="007573A7">
        <w:t xml:space="preserve">, </w:t>
      </w:r>
      <w:r>
        <w:t>car j</w:t>
      </w:r>
      <w:r w:rsidR="007573A7">
        <w:t>’</w:t>
      </w:r>
      <w:r>
        <w:t>avais</w:t>
      </w:r>
      <w:r w:rsidR="007573A7">
        <w:t xml:space="preserve">, </w:t>
      </w:r>
      <w:r>
        <w:t>quelques a</w:t>
      </w:r>
      <w:r>
        <w:t>n</w:t>
      </w:r>
      <w:r>
        <w:t>nées auparavant</w:t>
      </w:r>
      <w:r w:rsidR="007573A7">
        <w:t xml:space="preserve">, </w:t>
      </w:r>
      <w:r>
        <w:t>rendu à Tom Crane un service important</w:t>
      </w:r>
      <w:r w:rsidR="007573A7">
        <w:t xml:space="preserve">. </w:t>
      </w:r>
      <w:r>
        <w:t>Le naïf quinquagénaire s</w:t>
      </w:r>
      <w:r w:rsidR="007573A7">
        <w:t>’</w:t>
      </w:r>
      <w:r>
        <w:t>était laissé séduire par une aventurière qui avait tenté de monnayer quelques lettres compromettantes</w:t>
      </w:r>
      <w:r w:rsidR="007573A7">
        <w:t xml:space="preserve">. </w:t>
      </w:r>
      <w:r>
        <w:t>Cette femme était venue m</w:t>
      </w:r>
      <w:r w:rsidR="007573A7">
        <w:t>’</w:t>
      </w:r>
      <w:r>
        <w:t xml:space="preserve">offrir de publier la chose dans </w:t>
      </w:r>
      <w:r>
        <w:rPr>
          <w:i/>
          <w:iCs/>
        </w:rPr>
        <w:t>La Gazette</w:t>
      </w:r>
      <w:r w:rsidR="007573A7">
        <w:rPr>
          <w:i/>
          <w:iCs/>
        </w:rPr>
        <w:t xml:space="preserve">. </w:t>
      </w:r>
      <w:r>
        <w:t>J</w:t>
      </w:r>
      <w:r w:rsidR="007573A7">
        <w:t>’</w:t>
      </w:r>
      <w:r>
        <w:t>avais refusé et prévenu Crane</w:t>
      </w:r>
      <w:r w:rsidR="007573A7">
        <w:t>.</w:t>
      </w:r>
    </w:p>
    <w:p w14:paraId="050FF394" w14:textId="77777777" w:rsidR="007573A7" w:rsidRDefault="007573A7">
      <w:r>
        <w:t>— </w:t>
      </w:r>
      <w:r w:rsidR="00000000">
        <w:t>La publication d</w:t>
      </w:r>
      <w:r>
        <w:t>’</w:t>
      </w:r>
      <w:r w:rsidR="00000000">
        <w:t>un article tiré de ces lettres vous caus</w:t>
      </w:r>
      <w:r w:rsidR="00000000">
        <w:t>e</w:t>
      </w:r>
      <w:r w:rsidR="00000000">
        <w:t>rait un préjudice considérable</w:t>
      </w:r>
      <w:r>
        <w:t xml:space="preserve">, </w:t>
      </w:r>
      <w:r w:rsidR="00000000">
        <w:t>lui avais-je dit</w:t>
      </w:r>
      <w:r>
        <w:t xml:space="preserve"> ; </w:t>
      </w:r>
      <w:r w:rsidR="00000000">
        <w:t>mais je n</w:t>
      </w:r>
      <w:r>
        <w:t>’</w:t>
      </w:r>
      <w:r w:rsidR="00000000">
        <w:t>ai pas l</w:t>
      </w:r>
      <w:r>
        <w:t>’</w:t>
      </w:r>
      <w:r w:rsidR="00000000">
        <w:t>intention de vous nuire</w:t>
      </w:r>
      <w:r>
        <w:t xml:space="preserve">. </w:t>
      </w:r>
      <w:r w:rsidR="00000000">
        <w:t>J</w:t>
      </w:r>
      <w:r>
        <w:t>’</w:t>
      </w:r>
      <w:r w:rsidR="00000000">
        <w:t>ai été</w:t>
      </w:r>
      <w:r>
        <w:t xml:space="preserve">, </w:t>
      </w:r>
      <w:r w:rsidR="00000000">
        <w:t>moi aussi</w:t>
      </w:r>
      <w:r>
        <w:t xml:space="preserve">, </w:t>
      </w:r>
      <w:r w:rsidR="00000000">
        <w:t>élevé à l</w:t>
      </w:r>
      <w:r>
        <w:t>’</w:t>
      </w:r>
      <w:r w:rsidR="00000000">
        <w:t>aide du lait de vos fermes</w:t>
      </w:r>
      <w:r>
        <w:t>.</w:t>
      </w:r>
    </w:p>
    <w:p w14:paraId="33566A34" w14:textId="77777777" w:rsidR="007573A7" w:rsidRDefault="00000000">
      <w:r>
        <w:t>Crâne n</w:t>
      </w:r>
      <w:r w:rsidR="007573A7">
        <w:t>’</w:t>
      </w:r>
      <w:r>
        <w:t>était pas un politicien expérimenté</w:t>
      </w:r>
      <w:r w:rsidR="007573A7">
        <w:t xml:space="preserve">, </w:t>
      </w:r>
      <w:r>
        <w:t>mais il avait bien compris qu</w:t>
      </w:r>
      <w:r w:rsidR="007573A7">
        <w:t>’</w:t>
      </w:r>
      <w:r>
        <w:t>un jour ou l</w:t>
      </w:r>
      <w:r w:rsidR="007573A7">
        <w:t>’</w:t>
      </w:r>
      <w:r>
        <w:t>autre je viendrais lui demander quelque service</w:t>
      </w:r>
      <w:r w:rsidR="007573A7">
        <w:t>.</w:t>
      </w:r>
    </w:p>
    <w:p w14:paraId="2FA36D92" w14:textId="77777777" w:rsidR="007573A7" w:rsidRDefault="00000000">
      <w:r>
        <w:t>Il me reçut donc très cordialement et m</w:t>
      </w:r>
      <w:r w:rsidR="007573A7">
        <w:t>’</w:t>
      </w:r>
      <w:r>
        <w:t>assura qu</w:t>
      </w:r>
      <w:r w:rsidR="007573A7">
        <w:t>’</w:t>
      </w:r>
      <w:r>
        <w:t>il refus</w:t>
      </w:r>
      <w:r>
        <w:t>e</w:t>
      </w:r>
      <w:r>
        <w:t>rait</w:t>
      </w:r>
      <w:r w:rsidR="007573A7">
        <w:t xml:space="preserve">, </w:t>
      </w:r>
      <w:r>
        <w:t>le cas échéant</w:t>
      </w:r>
      <w:r w:rsidR="007573A7">
        <w:t xml:space="preserve">, </w:t>
      </w:r>
      <w:r>
        <w:t xml:space="preserve">de signer la révocation de </w:t>
      </w:r>
      <w:proofErr w:type="spellStart"/>
      <w:r>
        <w:t>Louderback</w:t>
      </w:r>
      <w:proofErr w:type="spellEnd"/>
      <w:r w:rsidR="007573A7">
        <w:t xml:space="preserve">. </w:t>
      </w:r>
      <w:r>
        <w:t>Pe</w:t>
      </w:r>
      <w:r>
        <w:t>r</w:t>
      </w:r>
      <w:r>
        <w:t>sonne</w:t>
      </w:r>
      <w:r w:rsidR="007573A7">
        <w:t xml:space="preserve">, </w:t>
      </w:r>
      <w:r>
        <w:t>d</w:t>
      </w:r>
      <w:r w:rsidR="007573A7">
        <w:t>’</w:t>
      </w:r>
      <w:r>
        <w:t>ailleurs</w:t>
      </w:r>
      <w:r w:rsidR="007573A7">
        <w:t xml:space="preserve">, </w:t>
      </w:r>
      <w:r>
        <w:t>n</w:t>
      </w:r>
      <w:r w:rsidR="007573A7">
        <w:t>’</w:t>
      </w:r>
      <w:r>
        <w:t>avait encore protesté</w:t>
      </w:r>
      <w:r w:rsidR="007573A7">
        <w:t>.</w:t>
      </w:r>
    </w:p>
    <w:p w14:paraId="7B7D4698" w14:textId="77777777" w:rsidR="007573A7" w:rsidRDefault="007573A7">
      <w:r>
        <w:t>— </w:t>
      </w:r>
      <w:r w:rsidR="00000000">
        <w:t>Je serais déjà renseigné</w:t>
      </w:r>
      <w:r>
        <w:t xml:space="preserve">, </w:t>
      </w:r>
      <w:r w:rsidR="00000000">
        <w:t>si le gouverneur avait insisté</w:t>
      </w:r>
      <w:r>
        <w:t xml:space="preserve">, </w:t>
      </w:r>
      <w:r w:rsidR="00000000">
        <w:t>déclara-t-il</w:t>
      </w:r>
      <w:r>
        <w:t xml:space="preserve"> ; </w:t>
      </w:r>
      <w:r w:rsidR="00000000">
        <w:t>j</w:t>
      </w:r>
      <w:r>
        <w:t>’</w:t>
      </w:r>
      <w:r w:rsidR="00000000">
        <w:t xml:space="preserve">ai lu votre article et je ne comprends pas en quoi sa publication aurait pu gêner </w:t>
      </w:r>
      <w:proofErr w:type="spellStart"/>
      <w:r w:rsidR="00000000">
        <w:t>Wilks</w:t>
      </w:r>
      <w:proofErr w:type="spellEnd"/>
      <w:r w:rsidR="00000000">
        <w:t xml:space="preserve"> ou l</w:t>
      </w:r>
      <w:r>
        <w:t>’</w:t>
      </w:r>
      <w:r w:rsidR="00000000">
        <w:t>administration</w:t>
      </w:r>
      <w:r>
        <w:t>.</w:t>
      </w:r>
    </w:p>
    <w:p w14:paraId="72AD622F" w14:textId="77777777" w:rsidR="007573A7" w:rsidRDefault="00000000">
      <w:r>
        <w:lastRenderedPageBreak/>
        <w:t>Intrigué</w:t>
      </w:r>
      <w:r w:rsidR="007573A7">
        <w:t xml:space="preserve">, </w:t>
      </w:r>
      <w:r>
        <w:t xml:space="preserve">je retournai chez </w:t>
      </w:r>
      <w:proofErr w:type="spellStart"/>
      <w:r>
        <w:t>Louderback</w:t>
      </w:r>
      <w:proofErr w:type="spellEnd"/>
      <w:r>
        <w:t xml:space="preserve"> pour lui demander de téléphoner à </w:t>
      </w:r>
      <w:proofErr w:type="spellStart"/>
      <w:r>
        <w:t>Graystone</w:t>
      </w:r>
      <w:proofErr w:type="spellEnd"/>
      <w:r w:rsidR="007573A7">
        <w:t xml:space="preserve">, </w:t>
      </w:r>
      <w:r>
        <w:t>sous prétexte de présenter ses exc</w:t>
      </w:r>
      <w:r>
        <w:t>u</w:t>
      </w:r>
      <w:r>
        <w:t xml:space="preserve">ses au docteur </w:t>
      </w:r>
      <w:proofErr w:type="spellStart"/>
      <w:r>
        <w:t>Wilks</w:t>
      </w:r>
      <w:proofErr w:type="spellEnd"/>
      <w:r w:rsidR="007573A7">
        <w:t xml:space="preserve">. </w:t>
      </w:r>
      <w:r>
        <w:t>Lorsque le capitaine raccrocha le réce</w:t>
      </w:r>
      <w:r>
        <w:t>p</w:t>
      </w:r>
      <w:r>
        <w:t>teur</w:t>
      </w:r>
      <w:r w:rsidR="007573A7">
        <w:t xml:space="preserve">, </w:t>
      </w:r>
      <w:r>
        <w:t>il me regarda d</w:t>
      </w:r>
      <w:r w:rsidR="007573A7">
        <w:t>’</w:t>
      </w:r>
      <w:r>
        <w:t>un air ébahi</w:t>
      </w:r>
      <w:r w:rsidR="007573A7">
        <w:t>.</w:t>
      </w:r>
    </w:p>
    <w:p w14:paraId="11612A71" w14:textId="77777777" w:rsidR="007573A7" w:rsidRDefault="007573A7">
      <w:r>
        <w:t>— </w:t>
      </w:r>
      <w:r w:rsidR="00000000">
        <w:t>Il est doux comme un mouton</w:t>
      </w:r>
      <w:r>
        <w:t xml:space="preserve">, </w:t>
      </w:r>
      <w:r w:rsidR="00000000">
        <w:t>dit-il</w:t>
      </w:r>
      <w:r>
        <w:t xml:space="preserve"> ; </w:t>
      </w:r>
      <w:r w:rsidR="00000000">
        <w:t>votre article a même paru l</w:t>
      </w:r>
      <w:r>
        <w:t>’</w:t>
      </w:r>
      <w:r w:rsidR="00000000">
        <w:t>intéresser</w:t>
      </w:r>
      <w:r>
        <w:t xml:space="preserve"> ; </w:t>
      </w:r>
      <w:r w:rsidR="00000000">
        <w:t>le gouverneur n</w:t>
      </w:r>
      <w:r>
        <w:t>’</w:t>
      </w:r>
      <w:r w:rsidR="00000000">
        <w:t>a pas protesté</w:t>
      </w:r>
      <w:r>
        <w:t xml:space="preserve">. </w:t>
      </w:r>
      <w:r w:rsidR="00000000">
        <w:t>Qu</w:t>
      </w:r>
      <w:r>
        <w:t>’</w:t>
      </w:r>
      <w:r w:rsidR="00000000">
        <w:t>en pe</w:t>
      </w:r>
      <w:r w:rsidR="00000000">
        <w:t>n</w:t>
      </w:r>
      <w:r w:rsidR="00000000">
        <w:t>sez-vous</w:t>
      </w:r>
      <w:r>
        <w:t> ?</w:t>
      </w:r>
    </w:p>
    <w:p w14:paraId="12DB051B" w14:textId="77777777" w:rsidR="007573A7" w:rsidRDefault="007573A7">
      <w:r>
        <w:t>— </w:t>
      </w:r>
      <w:r w:rsidR="00000000">
        <w:t>Ils craignaient sans doute</w:t>
      </w:r>
      <w:r>
        <w:t xml:space="preserve">, </w:t>
      </w:r>
      <w:r w:rsidR="00000000">
        <w:t>répondis-je</w:t>
      </w:r>
      <w:r>
        <w:t xml:space="preserve">, </w:t>
      </w:r>
      <w:r w:rsidR="00000000">
        <w:t>que l</w:t>
      </w:r>
      <w:r>
        <w:t>’</w:t>
      </w:r>
      <w:r w:rsidR="00000000">
        <w:t>envie me prît de publier ce que je pensais réellement de l</w:t>
      </w:r>
      <w:r>
        <w:t>’</w:t>
      </w:r>
      <w:r w:rsidR="00000000">
        <w:t>évasion</w:t>
      </w:r>
      <w:r>
        <w:t xml:space="preserve">. </w:t>
      </w:r>
      <w:r w:rsidR="00000000">
        <w:t>Cela viendra peut-être</w:t>
      </w:r>
      <w:r>
        <w:t xml:space="preserve">, </w:t>
      </w:r>
      <w:r w:rsidR="00000000">
        <w:t>un jour</w:t>
      </w:r>
      <w:r>
        <w:t xml:space="preserve">. </w:t>
      </w:r>
      <w:r w:rsidR="00000000">
        <w:t>En attendant</w:t>
      </w:r>
      <w:r>
        <w:t xml:space="preserve">, </w:t>
      </w:r>
      <w:r w:rsidR="00000000">
        <w:t>ils sont tous contents</w:t>
      </w:r>
      <w:r>
        <w:t xml:space="preserve">, </w:t>
      </w:r>
      <w:r w:rsidR="00000000">
        <w:t>sauf le colonel Rice</w:t>
      </w:r>
      <w:r>
        <w:t xml:space="preserve">. </w:t>
      </w:r>
      <w:r w:rsidR="00000000">
        <w:t>Avez-vous eu des nouvelles de Kennedy</w:t>
      </w:r>
      <w:r>
        <w:t> ?</w:t>
      </w:r>
    </w:p>
    <w:p w14:paraId="2AD8538B" w14:textId="77777777" w:rsidR="007573A7" w:rsidRDefault="007573A7">
      <w:r>
        <w:t>— </w:t>
      </w:r>
      <w:r w:rsidR="00000000">
        <w:t>Il est mort</w:t>
      </w:r>
      <w:r>
        <w:t xml:space="preserve">, </w:t>
      </w:r>
      <w:r w:rsidR="00000000">
        <w:t xml:space="preserve">dit </w:t>
      </w:r>
      <w:proofErr w:type="spellStart"/>
      <w:r w:rsidR="00000000">
        <w:t>Louderback</w:t>
      </w:r>
      <w:proofErr w:type="spellEnd"/>
      <w:r>
        <w:t>.</w:t>
      </w:r>
    </w:p>
    <w:p w14:paraId="26A93290" w14:textId="775FA20A" w:rsidR="00000000" w:rsidRDefault="00000000" w:rsidP="007573A7">
      <w:pPr>
        <w:pStyle w:val="Centr"/>
        <w:keepNext/>
        <w:spacing w:before="0" w:after="0"/>
      </w:pPr>
      <w:r>
        <w:t>*</w:t>
      </w:r>
    </w:p>
    <w:p w14:paraId="44057B01" w14:textId="77777777" w:rsidR="00000000" w:rsidRDefault="00000000" w:rsidP="007573A7">
      <w:pPr>
        <w:pStyle w:val="Centr"/>
        <w:keepNext/>
        <w:spacing w:before="0" w:after="0"/>
      </w:pPr>
      <w:r>
        <w:t>* *</w:t>
      </w:r>
    </w:p>
    <w:p w14:paraId="399834F4" w14:textId="77777777" w:rsidR="007573A7" w:rsidRDefault="00000000">
      <w:r>
        <w:t>Je sortais de l</w:t>
      </w:r>
      <w:r w:rsidR="007573A7">
        <w:t>’</w:t>
      </w:r>
      <w:r>
        <w:t>Hôtel de Ville et je regagnais à pied mon b</w:t>
      </w:r>
      <w:r>
        <w:t>u</w:t>
      </w:r>
      <w:r>
        <w:t>reau en m</w:t>
      </w:r>
      <w:r w:rsidR="007573A7">
        <w:t>’</w:t>
      </w:r>
      <w:r>
        <w:t xml:space="preserve">efforçant de retrouver le nom de cette femme que </w:t>
      </w:r>
      <w:proofErr w:type="spellStart"/>
      <w:r>
        <w:t>Hatfield</w:t>
      </w:r>
      <w:proofErr w:type="spellEnd"/>
      <w:r>
        <w:t xml:space="preserve"> avait </w:t>
      </w:r>
      <w:proofErr w:type="spellStart"/>
      <w:r>
        <w:t>nommée</w:t>
      </w:r>
      <w:proofErr w:type="spellEnd"/>
      <w:r>
        <w:t xml:space="preserve"> la veille</w:t>
      </w:r>
      <w:r w:rsidR="007573A7">
        <w:t xml:space="preserve">. </w:t>
      </w:r>
      <w:r>
        <w:t>Je n</w:t>
      </w:r>
      <w:r w:rsidR="007573A7">
        <w:t>’</w:t>
      </w:r>
      <w:r>
        <w:t>avais retenu que le pr</w:t>
      </w:r>
      <w:r>
        <w:t>é</w:t>
      </w:r>
      <w:r>
        <w:t>nom</w:t>
      </w:r>
      <w:r w:rsidR="007573A7">
        <w:t xml:space="preserve"> : </w:t>
      </w:r>
      <w:r>
        <w:t>Harriet</w:t>
      </w:r>
      <w:r w:rsidR="007573A7">
        <w:t xml:space="preserve">. </w:t>
      </w:r>
      <w:proofErr w:type="spellStart"/>
      <w:r>
        <w:t>Louderback</w:t>
      </w:r>
      <w:proofErr w:type="spellEnd"/>
      <w:r>
        <w:t xml:space="preserve"> aurait pu me renseigner</w:t>
      </w:r>
      <w:r w:rsidR="007573A7">
        <w:t xml:space="preserve">, </w:t>
      </w:r>
      <w:r>
        <w:t>mais je ne voulais pas éveiller l</w:t>
      </w:r>
      <w:r w:rsidR="007573A7">
        <w:t>’</w:t>
      </w:r>
      <w:r>
        <w:t>attention du capitaine</w:t>
      </w:r>
      <w:r w:rsidR="007573A7">
        <w:t xml:space="preserve">. </w:t>
      </w:r>
      <w:r>
        <w:t>Je m</w:t>
      </w:r>
      <w:r w:rsidR="007573A7">
        <w:t>’</w:t>
      </w:r>
      <w:r>
        <w:t xml:space="preserve">étais arrêté sur la petite place lorsque je vis </w:t>
      </w:r>
      <w:proofErr w:type="spellStart"/>
      <w:r>
        <w:t>Hatfield</w:t>
      </w:r>
      <w:proofErr w:type="spellEnd"/>
      <w:r>
        <w:t xml:space="preserve"> qui descendait les marches du grand perron</w:t>
      </w:r>
      <w:r w:rsidR="007573A7">
        <w:t xml:space="preserve">. </w:t>
      </w:r>
      <w:r>
        <w:t>Je traversai la rue et j</w:t>
      </w:r>
      <w:r w:rsidR="007573A7">
        <w:t>’</w:t>
      </w:r>
      <w:r>
        <w:t>eus vite fait de rattraper l</w:t>
      </w:r>
      <w:r w:rsidR="007573A7">
        <w:t>’</w:t>
      </w:r>
      <w:r>
        <w:t>évangéliste</w:t>
      </w:r>
      <w:r w:rsidR="007573A7">
        <w:t>.</w:t>
      </w:r>
    </w:p>
    <w:p w14:paraId="3360659E" w14:textId="77777777" w:rsidR="007573A7" w:rsidRDefault="007573A7">
      <w:r>
        <w:t>— </w:t>
      </w:r>
      <w:r w:rsidR="00000000">
        <w:t>Bonjour</w:t>
      </w:r>
      <w:r>
        <w:t xml:space="preserve">, </w:t>
      </w:r>
      <w:r w:rsidR="00000000">
        <w:t>dis-je</w:t>
      </w:r>
      <w:r>
        <w:t xml:space="preserve">, </w:t>
      </w:r>
      <w:r w:rsidR="00000000">
        <w:t>venant à sa hauteur</w:t>
      </w:r>
      <w:r>
        <w:t>.</w:t>
      </w:r>
    </w:p>
    <w:p w14:paraId="3DB6E414" w14:textId="77777777" w:rsidR="007573A7" w:rsidRDefault="00000000">
      <w:r>
        <w:t>Il me regarda d</w:t>
      </w:r>
      <w:r w:rsidR="007573A7">
        <w:t>’</w:t>
      </w:r>
      <w:r>
        <w:t>un air hostile</w:t>
      </w:r>
      <w:r w:rsidR="007573A7">
        <w:t xml:space="preserve">. </w:t>
      </w:r>
      <w:r>
        <w:t>Je souris aimablement</w:t>
      </w:r>
      <w:r w:rsidR="007573A7">
        <w:t>.</w:t>
      </w:r>
    </w:p>
    <w:p w14:paraId="5DE219EA" w14:textId="77777777" w:rsidR="007573A7" w:rsidRDefault="007573A7">
      <w:pPr>
        <w:rPr>
          <w:i/>
          <w:iCs/>
        </w:rPr>
      </w:pPr>
      <w:r>
        <w:t>— </w:t>
      </w:r>
      <w:r w:rsidR="00000000">
        <w:t>Nous n</w:t>
      </w:r>
      <w:r>
        <w:t>’</w:t>
      </w:r>
      <w:r w:rsidR="00000000">
        <w:t>avons pas été présentés l</w:t>
      </w:r>
      <w:r>
        <w:t>’</w:t>
      </w:r>
      <w:r w:rsidR="00000000">
        <w:t>un à l</w:t>
      </w:r>
      <w:r>
        <w:t>’</w:t>
      </w:r>
      <w:r w:rsidR="00000000">
        <w:t>autre</w:t>
      </w:r>
      <w:r>
        <w:t xml:space="preserve">, </w:t>
      </w:r>
      <w:r w:rsidR="00000000">
        <w:t>hier soir</w:t>
      </w:r>
      <w:r>
        <w:t xml:space="preserve">, </w:t>
      </w:r>
      <w:r w:rsidR="00000000">
        <w:t>dis-je d</w:t>
      </w:r>
      <w:r>
        <w:t>’</w:t>
      </w:r>
      <w:r w:rsidR="00000000">
        <w:t>une voix douce</w:t>
      </w:r>
      <w:r>
        <w:t xml:space="preserve">. </w:t>
      </w:r>
      <w:r w:rsidR="00000000">
        <w:t>Vous avez pu penser que j</w:t>
      </w:r>
      <w:r>
        <w:t>’</w:t>
      </w:r>
      <w:r w:rsidR="00000000">
        <w:t>appartenais à la police</w:t>
      </w:r>
      <w:r>
        <w:t xml:space="preserve">, </w:t>
      </w:r>
      <w:r w:rsidR="00000000">
        <w:t>je suis Jerry Spence</w:t>
      </w:r>
      <w:r>
        <w:t xml:space="preserve">, </w:t>
      </w:r>
      <w:r w:rsidR="00000000">
        <w:t xml:space="preserve">le propriétaire de </w:t>
      </w:r>
      <w:r w:rsidR="00000000">
        <w:rPr>
          <w:i/>
          <w:iCs/>
        </w:rPr>
        <w:t>La Gazette</w:t>
      </w:r>
      <w:r>
        <w:rPr>
          <w:i/>
          <w:iCs/>
        </w:rPr>
        <w:t>.</w:t>
      </w:r>
    </w:p>
    <w:p w14:paraId="64B8DD91" w14:textId="77777777" w:rsidR="007573A7" w:rsidRDefault="007573A7">
      <w:r>
        <w:rPr>
          <w:i/>
          <w:iCs/>
        </w:rPr>
        <w:lastRenderedPageBreak/>
        <w:t>— </w:t>
      </w:r>
      <w:r w:rsidR="00000000">
        <w:t>Alors</w:t>
      </w:r>
      <w:r>
        <w:t xml:space="preserve"> ? </w:t>
      </w:r>
      <w:r w:rsidR="00000000">
        <w:t>murmura-t-il</w:t>
      </w:r>
      <w:r>
        <w:t xml:space="preserve">, </w:t>
      </w:r>
      <w:r w:rsidR="00000000">
        <w:t>avec la même hostilité</w:t>
      </w:r>
      <w:r>
        <w:t>.</w:t>
      </w:r>
    </w:p>
    <w:p w14:paraId="107A6EA4" w14:textId="77777777" w:rsidR="007573A7" w:rsidRDefault="007573A7">
      <w:r>
        <w:t>— </w:t>
      </w:r>
      <w:r w:rsidR="00000000">
        <w:t>Alors</w:t>
      </w:r>
      <w:r>
        <w:t xml:space="preserve">, </w:t>
      </w:r>
      <w:r w:rsidR="00000000">
        <w:t xml:space="preserve">monsieur </w:t>
      </w:r>
      <w:proofErr w:type="spellStart"/>
      <w:r w:rsidR="00000000">
        <w:t>Hatfield</w:t>
      </w:r>
      <w:proofErr w:type="spellEnd"/>
      <w:r>
        <w:t xml:space="preserve">, </w:t>
      </w:r>
      <w:r w:rsidR="00000000">
        <w:t>vous connaissez la politique de mon journal et vous savez que je suis l</w:t>
      </w:r>
      <w:r>
        <w:t>’</w:t>
      </w:r>
      <w:r w:rsidR="00000000">
        <w:t>ennemi des Robinson</w:t>
      </w:r>
      <w:r>
        <w:t>.</w:t>
      </w:r>
    </w:p>
    <w:p w14:paraId="645AA0B0" w14:textId="77777777" w:rsidR="007573A7" w:rsidRDefault="007573A7">
      <w:r>
        <w:t>— </w:t>
      </w:r>
      <w:r w:rsidR="00000000">
        <w:t>Cela n</w:t>
      </w:r>
      <w:r>
        <w:t>’</w:t>
      </w:r>
      <w:r w:rsidR="00000000">
        <w:t>a</w:t>
      </w:r>
      <w:r>
        <w:t xml:space="preserve">, </w:t>
      </w:r>
      <w:r w:rsidR="00000000">
        <w:t>pour moi</w:t>
      </w:r>
      <w:r>
        <w:t xml:space="preserve">, </w:t>
      </w:r>
      <w:r w:rsidR="00000000">
        <w:t>aucune importance</w:t>
      </w:r>
      <w:r>
        <w:t xml:space="preserve">, </w:t>
      </w:r>
      <w:r w:rsidR="00000000">
        <w:t>dit-il froidement</w:t>
      </w:r>
      <w:r>
        <w:t>.</w:t>
      </w:r>
    </w:p>
    <w:p w14:paraId="625B0898" w14:textId="77777777" w:rsidR="007573A7" w:rsidRDefault="007573A7">
      <w:r>
        <w:t>— </w:t>
      </w:r>
      <w:r w:rsidR="00000000">
        <w:t>Peut-être</w:t>
      </w:r>
      <w:r>
        <w:t xml:space="preserve">, </w:t>
      </w:r>
      <w:r w:rsidR="00000000">
        <w:t>répondis-je gravement</w:t>
      </w:r>
      <w:r>
        <w:t xml:space="preserve"> ; </w:t>
      </w:r>
      <w:r w:rsidR="00000000">
        <w:t>mais j</w:t>
      </w:r>
      <w:r>
        <w:t>’</w:t>
      </w:r>
      <w:r w:rsidR="00000000">
        <w:t>ai été indigné de voir de quelle façon outrageante vous avez été traité</w:t>
      </w:r>
      <w:r>
        <w:t>.</w:t>
      </w:r>
    </w:p>
    <w:p w14:paraId="2BF3A053" w14:textId="77777777" w:rsidR="007573A7" w:rsidRDefault="00000000">
      <w:r>
        <w:t>Il parut s</w:t>
      </w:r>
      <w:r w:rsidR="007573A7">
        <w:t>’</w:t>
      </w:r>
      <w:r>
        <w:t>adoucir et un pâle sourire détendit ses lèvres</w:t>
      </w:r>
      <w:r w:rsidR="007573A7">
        <w:t>.</w:t>
      </w:r>
    </w:p>
    <w:p w14:paraId="6F9BF53E" w14:textId="77777777" w:rsidR="007573A7" w:rsidRDefault="007573A7">
      <w:r>
        <w:t>— </w:t>
      </w:r>
      <w:r w:rsidR="00000000">
        <w:t>Ils ne m</w:t>
      </w:r>
      <w:r>
        <w:t>’</w:t>
      </w:r>
      <w:r w:rsidR="00000000">
        <w:t>ont pas fait peur</w:t>
      </w:r>
      <w:r>
        <w:t xml:space="preserve">, </w:t>
      </w:r>
      <w:r w:rsidR="00000000">
        <w:t>dit-il</w:t>
      </w:r>
      <w:r>
        <w:t>.</w:t>
      </w:r>
    </w:p>
    <w:p w14:paraId="4E61950C" w14:textId="77777777" w:rsidR="007573A7" w:rsidRDefault="007573A7">
      <w:r>
        <w:t>— </w:t>
      </w:r>
      <w:r w:rsidR="00000000">
        <w:t>Non</w:t>
      </w:r>
      <w:r>
        <w:t xml:space="preserve">. </w:t>
      </w:r>
      <w:r w:rsidR="00000000">
        <w:t>Vous avez vraiment manifesté beaucoup de co</w:t>
      </w:r>
      <w:r w:rsidR="00000000">
        <w:t>u</w:t>
      </w:r>
      <w:r w:rsidR="00000000">
        <w:t>rage</w:t>
      </w:r>
      <w:r>
        <w:t>.</w:t>
      </w:r>
    </w:p>
    <w:p w14:paraId="5ACF7689" w14:textId="77777777" w:rsidR="007573A7" w:rsidRDefault="007573A7">
      <w:r>
        <w:t>— </w:t>
      </w:r>
      <w:r w:rsidR="00000000">
        <w:t>Ils ne m</w:t>
      </w:r>
      <w:r>
        <w:t>’</w:t>
      </w:r>
      <w:r w:rsidR="00000000">
        <w:t>ont pas fait peur</w:t>
      </w:r>
      <w:r>
        <w:t xml:space="preserve">, </w:t>
      </w:r>
      <w:r w:rsidR="00000000">
        <w:t>répéta-t-il</w:t>
      </w:r>
      <w:r>
        <w:t>.</w:t>
      </w:r>
    </w:p>
    <w:p w14:paraId="6FC54623" w14:textId="77777777" w:rsidR="007573A7" w:rsidRDefault="007573A7">
      <w:r>
        <w:t>— </w:t>
      </w:r>
      <w:r w:rsidR="00000000">
        <w:t>Pourquoi les craindriez-vous</w:t>
      </w:r>
      <w:r>
        <w:t xml:space="preserve"> ? </w:t>
      </w:r>
      <w:r w:rsidR="00000000">
        <w:t>insistai-je</w:t>
      </w:r>
      <w:r>
        <w:t xml:space="preserve"> ; </w:t>
      </w:r>
      <w:r w:rsidR="00000000">
        <w:t>vous les tenez à votre merci</w:t>
      </w:r>
      <w:r>
        <w:t>.</w:t>
      </w:r>
    </w:p>
    <w:p w14:paraId="4551B3CE" w14:textId="77777777" w:rsidR="007573A7" w:rsidRDefault="00000000">
      <w:r>
        <w:t>Nous avions tourné le coin de l</w:t>
      </w:r>
      <w:r w:rsidR="007573A7">
        <w:t>’</w:t>
      </w:r>
      <w:r>
        <w:t>avenue</w:t>
      </w:r>
      <w:r w:rsidR="007573A7">
        <w:t xml:space="preserve">, </w:t>
      </w:r>
      <w:r>
        <w:t>nous dirigeant vers Cedar Street</w:t>
      </w:r>
      <w:r w:rsidR="007573A7">
        <w:t xml:space="preserve">. </w:t>
      </w:r>
      <w:proofErr w:type="spellStart"/>
      <w:r>
        <w:t>Hatfield</w:t>
      </w:r>
      <w:proofErr w:type="spellEnd"/>
      <w:r>
        <w:t xml:space="preserve"> regardait droit devant lui</w:t>
      </w:r>
      <w:r w:rsidR="007573A7">
        <w:t xml:space="preserve">. </w:t>
      </w:r>
      <w:r>
        <w:t>Du coin de l</w:t>
      </w:r>
      <w:r w:rsidR="007573A7">
        <w:t>’</w:t>
      </w:r>
      <w:r>
        <w:t>œil</w:t>
      </w:r>
      <w:r w:rsidR="007573A7">
        <w:t xml:space="preserve">, </w:t>
      </w:r>
      <w:r>
        <w:t>je vis que son visage s</w:t>
      </w:r>
      <w:r w:rsidR="007573A7">
        <w:t>’</w:t>
      </w:r>
      <w:r>
        <w:t>était crispé</w:t>
      </w:r>
      <w:r w:rsidR="007573A7">
        <w:t>.</w:t>
      </w:r>
    </w:p>
    <w:p w14:paraId="457980EE" w14:textId="77777777" w:rsidR="007573A7" w:rsidRDefault="007573A7">
      <w:r>
        <w:t>— </w:t>
      </w:r>
      <w:r w:rsidR="00000000">
        <w:t>Pas encore</w:t>
      </w:r>
      <w:r>
        <w:t xml:space="preserve">, </w:t>
      </w:r>
      <w:r w:rsidR="00000000">
        <w:t>dit-il</w:t>
      </w:r>
      <w:r>
        <w:t xml:space="preserve">, </w:t>
      </w:r>
      <w:r w:rsidR="00000000">
        <w:t>mais cela viendra</w:t>
      </w:r>
      <w:r>
        <w:t>.</w:t>
      </w:r>
    </w:p>
    <w:p w14:paraId="6EBD1513" w14:textId="77777777" w:rsidR="007573A7" w:rsidRDefault="00000000">
      <w:r>
        <w:t>Je n</w:t>
      </w:r>
      <w:r w:rsidR="007573A7">
        <w:t>’</w:t>
      </w:r>
      <w:r>
        <w:t>avais pas l</w:t>
      </w:r>
      <w:r w:rsidR="007573A7">
        <w:t>’</w:t>
      </w:r>
      <w:r>
        <w:t>intention de l</w:t>
      </w:r>
      <w:r w:rsidR="007573A7">
        <w:t>’</w:t>
      </w:r>
      <w:r>
        <w:t>importuner et</w:t>
      </w:r>
      <w:r w:rsidR="007573A7">
        <w:t xml:space="preserve">, </w:t>
      </w:r>
      <w:r>
        <w:t>lorsqu</w:t>
      </w:r>
      <w:r w:rsidR="007573A7">
        <w:t>’</w:t>
      </w:r>
      <w:r>
        <w:t>il s</w:t>
      </w:r>
      <w:r w:rsidR="007573A7">
        <w:t>’</w:t>
      </w:r>
      <w:r>
        <w:t>arrêta devant l</w:t>
      </w:r>
      <w:r w:rsidR="007573A7">
        <w:t>’</w:t>
      </w:r>
      <w:r>
        <w:t>hôtel Madison</w:t>
      </w:r>
      <w:r w:rsidR="007573A7">
        <w:t xml:space="preserve">, </w:t>
      </w:r>
      <w:r>
        <w:t xml:space="preserve">je lui tendis la main et je </w:t>
      </w:r>
      <w:proofErr w:type="spellStart"/>
      <w:r>
        <w:t>serrai</w:t>
      </w:r>
      <w:proofErr w:type="spellEnd"/>
      <w:r>
        <w:t xml:space="preserve"> dans les miens ses doigts froids</w:t>
      </w:r>
      <w:r w:rsidR="007573A7">
        <w:t xml:space="preserve">, </w:t>
      </w:r>
      <w:r>
        <w:t>légèrement humides</w:t>
      </w:r>
      <w:r w:rsidR="007573A7">
        <w:t>.</w:t>
      </w:r>
    </w:p>
    <w:p w14:paraId="7D1F50A9" w14:textId="77777777" w:rsidR="007573A7" w:rsidRDefault="007573A7">
      <w:pPr>
        <w:rPr>
          <w:i/>
          <w:iCs/>
        </w:rPr>
      </w:pPr>
      <w:r>
        <w:t>— </w:t>
      </w:r>
      <w:r w:rsidR="00000000">
        <w:t>Au revoir</w:t>
      </w:r>
      <w:r>
        <w:t xml:space="preserve">, </w:t>
      </w:r>
      <w:r w:rsidR="00000000">
        <w:t xml:space="preserve">monsieur </w:t>
      </w:r>
      <w:proofErr w:type="spellStart"/>
      <w:r w:rsidR="00000000">
        <w:t>Hatfield</w:t>
      </w:r>
      <w:proofErr w:type="spellEnd"/>
      <w:r>
        <w:t xml:space="preserve"> ; </w:t>
      </w:r>
      <w:r w:rsidR="00000000">
        <w:t>j</w:t>
      </w:r>
      <w:r>
        <w:t>’</w:t>
      </w:r>
      <w:r w:rsidR="00000000">
        <w:t>espère que vous ne vous laisserez pas intimider</w:t>
      </w:r>
      <w:r>
        <w:t xml:space="preserve">, </w:t>
      </w:r>
      <w:r w:rsidR="00000000">
        <w:t>Andrew Robinson agit à sa guise depuis trop longtemps</w:t>
      </w:r>
      <w:r>
        <w:t xml:space="preserve">. </w:t>
      </w:r>
      <w:r w:rsidR="00000000">
        <w:t>Il est temps que quelqu</w:t>
      </w:r>
      <w:r>
        <w:t>’</w:t>
      </w:r>
      <w:r w:rsidR="00000000">
        <w:t xml:space="preserve">un ait le </w:t>
      </w:r>
      <w:r w:rsidR="00000000">
        <w:lastRenderedPageBreak/>
        <w:t>courage de se dresser contre lui</w:t>
      </w:r>
      <w:r>
        <w:t xml:space="preserve">. </w:t>
      </w:r>
      <w:r w:rsidR="00000000">
        <w:t>Si je puis vous être de quelque secours</w:t>
      </w:r>
      <w:r>
        <w:t xml:space="preserve">, </w:t>
      </w:r>
      <w:r w:rsidR="00000000">
        <w:t>n</w:t>
      </w:r>
      <w:r>
        <w:t>’</w:t>
      </w:r>
      <w:r w:rsidR="00000000">
        <w:t xml:space="preserve">hésitez pas à venir me voir à </w:t>
      </w:r>
      <w:r w:rsidR="00000000">
        <w:rPr>
          <w:i/>
          <w:iCs/>
        </w:rPr>
        <w:t>La Gazette</w:t>
      </w:r>
      <w:r>
        <w:rPr>
          <w:i/>
          <w:iCs/>
        </w:rPr>
        <w:t>.</w:t>
      </w:r>
    </w:p>
    <w:p w14:paraId="3221EC43" w14:textId="77777777" w:rsidR="007573A7" w:rsidRDefault="00000000">
      <w:r>
        <w:t>Il entra dans l</w:t>
      </w:r>
      <w:r w:rsidR="007573A7">
        <w:t>’</w:t>
      </w:r>
      <w:r>
        <w:t>hôtel</w:t>
      </w:r>
      <w:r w:rsidR="007573A7">
        <w:t xml:space="preserve">. </w:t>
      </w:r>
      <w:r>
        <w:t>En regagnant mon bureau</w:t>
      </w:r>
      <w:r w:rsidR="007573A7">
        <w:t xml:space="preserve">, </w:t>
      </w:r>
      <w:r>
        <w:t>je songeais à ses dernières paroles</w:t>
      </w:r>
      <w:r w:rsidR="007573A7">
        <w:t> : « </w:t>
      </w:r>
      <w:r>
        <w:t>Pas encore</w:t>
      </w:r>
      <w:r w:rsidR="007573A7">
        <w:t xml:space="preserve">, </w:t>
      </w:r>
      <w:r>
        <w:t>mais cela viendra</w:t>
      </w:r>
      <w:r w:rsidR="007573A7">
        <w:t>. »</w:t>
      </w:r>
      <w:r>
        <w:t xml:space="preserve"> Il ne bluffait pas</w:t>
      </w:r>
      <w:r w:rsidR="007573A7">
        <w:t xml:space="preserve">, </w:t>
      </w:r>
      <w:r>
        <w:t>mais il ne savait rien de précis</w:t>
      </w:r>
      <w:r w:rsidR="007573A7">
        <w:t>.</w:t>
      </w:r>
    </w:p>
    <w:p w14:paraId="5143971A" w14:textId="77777777" w:rsidR="007573A7" w:rsidRDefault="00000000">
      <w:r>
        <w:t>Brusquement</w:t>
      </w:r>
      <w:r w:rsidR="007573A7">
        <w:t xml:space="preserve">, </w:t>
      </w:r>
      <w:r>
        <w:t>je retrouvai le nom que je cherchais depuis un quart d</w:t>
      </w:r>
      <w:r w:rsidR="007573A7">
        <w:t>’</w:t>
      </w:r>
      <w:r>
        <w:t>heure</w:t>
      </w:r>
      <w:r w:rsidR="007573A7">
        <w:t xml:space="preserve"> : </w:t>
      </w:r>
      <w:r>
        <w:t>Harriet Bentley</w:t>
      </w:r>
      <w:r w:rsidR="007573A7">
        <w:t xml:space="preserve">, </w:t>
      </w:r>
      <w:r>
        <w:t>hôtel Madison</w:t>
      </w:r>
      <w:r w:rsidR="007573A7">
        <w:t>.</w:t>
      </w:r>
    </w:p>
    <w:p w14:paraId="3F06A12B" w14:textId="5A718D39" w:rsidR="00000000" w:rsidRDefault="00000000" w:rsidP="007573A7">
      <w:pPr>
        <w:pStyle w:val="Centr"/>
        <w:keepNext/>
        <w:spacing w:before="0" w:after="0"/>
      </w:pPr>
      <w:r>
        <w:t>*</w:t>
      </w:r>
    </w:p>
    <w:p w14:paraId="7C61CDB4" w14:textId="77777777" w:rsidR="00000000" w:rsidRDefault="00000000" w:rsidP="007573A7">
      <w:pPr>
        <w:pStyle w:val="Centr"/>
        <w:keepNext/>
        <w:spacing w:before="0" w:after="0"/>
      </w:pPr>
      <w:r>
        <w:t>* *</w:t>
      </w:r>
    </w:p>
    <w:p w14:paraId="4B080933" w14:textId="77777777" w:rsidR="007573A7" w:rsidRDefault="00000000">
      <w:r>
        <w:t>Quelques minutes avant deux heures</w:t>
      </w:r>
      <w:r w:rsidR="007573A7">
        <w:t xml:space="preserve">, </w:t>
      </w:r>
      <w:r>
        <w:t>j</w:t>
      </w:r>
      <w:r w:rsidR="007573A7">
        <w:t>’</w:t>
      </w:r>
      <w:r>
        <w:t>étais debout au coin de la seconde avenue</w:t>
      </w:r>
      <w:r w:rsidR="007573A7">
        <w:t xml:space="preserve">, </w:t>
      </w:r>
      <w:r>
        <w:t>surveillant les voitures qui passaient</w:t>
      </w:r>
      <w:r w:rsidR="007573A7">
        <w:t xml:space="preserve">. </w:t>
      </w:r>
      <w:r>
        <w:t>Je m</w:t>
      </w:r>
      <w:r w:rsidR="007573A7">
        <w:t>’</w:t>
      </w:r>
      <w:r>
        <w:t>approchai du trottoir lorsque je vis le coupé d</w:t>
      </w:r>
      <w:r w:rsidR="007573A7">
        <w:t>’</w:t>
      </w:r>
      <w:r>
        <w:t>Ellen</w:t>
      </w:r>
      <w:r w:rsidR="007573A7">
        <w:t xml:space="preserve">. </w:t>
      </w:r>
      <w:r>
        <w:t>Elle ralentit</w:t>
      </w:r>
      <w:r w:rsidR="007573A7">
        <w:t>.</w:t>
      </w:r>
    </w:p>
    <w:p w14:paraId="0A62E844" w14:textId="77777777" w:rsidR="007573A7" w:rsidRDefault="007573A7">
      <w:r>
        <w:t>— </w:t>
      </w:r>
      <w:r w:rsidR="00000000">
        <w:t>Allez-vous de mon côté</w:t>
      </w:r>
      <w:r>
        <w:t xml:space="preserve"> ? </w:t>
      </w:r>
      <w:r w:rsidR="00000000">
        <w:t>dit-elle</w:t>
      </w:r>
      <w:r>
        <w:t>.</w:t>
      </w:r>
    </w:p>
    <w:p w14:paraId="1C329DA3" w14:textId="77777777" w:rsidR="007573A7" w:rsidRDefault="00000000">
      <w:r>
        <w:t>J</w:t>
      </w:r>
      <w:r w:rsidR="007573A7">
        <w:t>’</w:t>
      </w:r>
      <w:r>
        <w:t>ouvris la portière et je m</w:t>
      </w:r>
      <w:r w:rsidR="007573A7">
        <w:t>’</w:t>
      </w:r>
      <w:r>
        <w:t>assis auprès d</w:t>
      </w:r>
      <w:r w:rsidR="007573A7">
        <w:t>’</w:t>
      </w:r>
      <w:r>
        <w:t>elle</w:t>
      </w:r>
      <w:r w:rsidR="007573A7">
        <w:t>.</w:t>
      </w:r>
    </w:p>
    <w:p w14:paraId="20F5C6DC" w14:textId="77777777" w:rsidR="007573A7" w:rsidRDefault="00000000">
      <w:r>
        <w:t>Nous échangeâmes quelques mots tandis que la voiture sortait rapidement de la ville</w:t>
      </w:r>
      <w:r w:rsidR="007573A7">
        <w:t xml:space="preserve">. </w:t>
      </w:r>
      <w:r>
        <w:t>Ellen s</w:t>
      </w:r>
      <w:r w:rsidR="007573A7">
        <w:t>’</w:t>
      </w:r>
      <w:r>
        <w:t>arrêta dans l</w:t>
      </w:r>
      <w:r w:rsidR="007573A7">
        <w:t>’</w:t>
      </w:r>
      <w:r>
        <w:t>immense parc municipal</w:t>
      </w:r>
      <w:r w:rsidR="007573A7">
        <w:t xml:space="preserve">, </w:t>
      </w:r>
      <w:r>
        <w:t>à l</w:t>
      </w:r>
      <w:r w:rsidR="007573A7">
        <w:t>’</w:t>
      </w:r>
      <w:r>
        <w:t>ombre des grands érables</w:t>
      </w:r>
      <w:r w:rsidR="007573A7">
        <w:t>.</w:t>
      </w:r>
    </w:p>
    <w:p w14:paraId="53CAE6BB" w14:textId="77777777" w:rsidR="007573A7" w:rsidRDefault="00000000">
      <w:r>
        <w:t xml:space="preserve">Je lui racontai ma visite à </w:t>
      </w:r>
      <w:proofErr w:type="spellStart"/>
      <w:r>
        <w:t>Graystone</w:t>
      </w:r>
      <w:proofErr w:type="spellEnd"/>
      <w:r w:rsidR="007573A7">
        <w:t>.</w:t>
      </w:r>
    </w:p>
    <w:p w14:paraId="39DB3ADF" w14:textId="77777777" w:rsidR="007573A7" w:rsidRDefault="007573A7">
      <w:r>
        <w:t>— </w:t>
      </w:r>
      <w:r w:rsidR="00000000">
        <w:t>J</w:t>
      </w:r>
      <w:r>
        <w:t>’</w:t>
      </w:r>
      <w:r w:rsidR="00000000">
        <w:t xml:space="preserve">ai lu tout cela dans </w:t>
      </w:r>
      <w:r w:rsidR="00000000">
        <w:rPr>
          <w:i/>
          <w:iCs/>
        </w:rPr>
        <w:t>La Gazette</w:t>
      </w:r>
      <w:r>
        <w:rPr>
          <w:i/>
          <w:iCs/>
        </w:rPr>
        <w:t xml:space="preserve">, </w:t>
      </w:r>
      <w:r w:rsidR="00000000">
        <w:t>me dit-elle lorsque j</w:t>
      </w:r>
      <w:r>
        <w:t>’</w:t>
      </w:r>
      <w:r w:rsidR="00000000">
        <w:t>eus fini</w:t>
      </w:r>
      <w:r>
        <w:t>.</w:t>
      </w:r>
    </w:p>
    <w:p w14:paraId="6357B9C6" w14:textId="77777777" w:rsidR="007573A7" w:rsidRDefault="007573A7">
      <w:r>
        <w:t>— </w:t>
      </w:r>
      <w:r w:rsidR="00000000">
        <w:t>J</w:t>
      </w:r>
      <w:r>
        <w:t>’</w:t>
      </w:r>
      <w:r w:rsidR="00000000">
        <w:t>ai publié exactement ce que j</w:t>
      </w:r>
      <w:r>
        <w:t>’</w:t>
      </w:r>
      <w:r w:rsidR="00000000">
        <w:t>ai vu et entendu</w:t>
      </w:r>
      <w:r>
        <w:t xml:space="preserve">, </w:t>
      </w:r>
      <w:r w:rsidR="00000000">
        <w:t>répo</w:t>
      </w:r>
      <w:r w:rsidR="00000000">
        <w:t>n</w:t>
      </w:r>
      <w:r w:rsidR="00000000">
        <w:t>dis-je</w:t>
      </w:r>
      <w:r>
        <w:t>.</w:t>
      </w:r>
    </w:p>
    <w:p w14:paraId="179E5D66" w14:textId="77777777" w:rsidR="007573A7" w:rsidRDefault="00000000">
      <w:r>
        <w:t>Elle me regarda</w:t>
      </w:r>
      <w:r w:rsidR="007573A7">
        <w:t xml:space="preserve">, </w:t>
      </w:r>
      <w:r>
        <w:t>les sourcils froncés</w:t>
      </w:r>
      <w:r w:rsidR="007573A7">
        <w:t>.</w:t>
      </w:r>
    </w:p>
    <w:p w14:paraId="77FDFE2F" w14:textId="77777777" w:rsidR="007573A7" w:rsidRDefault="007573A7">
      <w:r>
        <w:t>— </w:t>
      </w:r>
      <w:r w:rsidR="00000000">
        <w:t>Je croyais que vous aviez une idée</w:t>
      </w:r>
      <w:r>
        <w:t xml:space="preserve">, </w:t>
      </w:r>
      <w:r w:rsidR="00000000">
        <w:t>murmura-t-elle</w:t>
      </w:r>
      <w:r>
        <w:t>.</w:t>
      </w:r>
    </w:p>
    <w:p w14:paraId="252822D2" w14:textId="77777777" w:rsidR="007573A7" w:rsidRDefault="007573A7">
      <w:r>
        <w:t>— </w:t>
      </w:r>
      <w:r w:rsidR="00000000">
        <w:t>Quelle idée</w:t>
      </w:r>
      <w:r>
        <w:t> ?</w:t>
      </w:r>
    </w:p>
    <w:p w14:paraId="34C71B48" w14:textId="77777777" w:rsidR="007573A7" w:rsidRDefault="007573A7">
      <w:r>
        <w:lastRenderedPageBreak/>
        <w:t>— </w:t>
      </w:r>
      <w:r w:rsidR="00000000">
        <w:t>Gagner sa confiance</w:t>
      </w:r>
      <w:r>
        <w:t>.</w:t>
      </w:r>
    </w:p>
    <w:p w14:paraId="066CF2C6" w14:textId="77777777" w:rsidR="007573A7" w:rsidRDefault="007573A7">
      <w:r>
        <w:t>— </w:t>
      </w:r>
      <w:r w:rsidR="00000000">
        <w:t xml:space="preserve">Celle de </w:t>
      </w:r>
      <w:proofErr w:type="spellStart"/>
      <w:r w:rsidR="00000000">
        <w:t>Wilks</w:t>
      </w:r>
      <w:proofErr w:type="spellEnd"/>
      <w:r>
        <w:t> ?</w:t>
      </w:r>
    </w:p>
    <w:p w14:paraId="4B870FB0" w14:textId="77777777" w:rsidR="007573A7" w:rsidRDefault="007573A7">
      <w:r>
        <w:t>— </w:t>
      </w:r>
      <w:r w:rsidR="00000000">
        <w:t>Oui</w:t>
      </w:r>
      <w:r>
        <w:t>.</w:t>
      </w:r>
    </w:p>
    <w:p w14:paraId="7D1E158F" w14:textId="77777777" w:rsidR="007573A7" w:rsidRDefault="007573A7">
      <w:r>
        <w:t>— </w:t>
      </w:r>
      <w:r w:rsidR="00000000">
        <w:t>Vous me flattez</w:t>
      </w:r>
      <w:r>
        <w:t xml:space="preserve">. </w:t>
      </w:r>
      <w:r w:rsidR="00000000">
        <w:t>Je n</w:t>
      </w:r>
      <w:r>
        <w:t>’</w:t>
      </w:r>
      <w:r w:rsidR="00000000">
        <w:t>ai pu faire qu</w:t>
      </w:r>
      <w:r>
        <w:t>’</w:t>
      </w:r>
      <w:r w:rsidR="00000000">
        <w:t>une chose</w:t>
      </w:r>
      <w:r>
        <w:t xml:space="preserve"> : </w:t>
      </w:r>
      <w:r w:rsidR="00000000">
        <w:t>constater que l</w:t>
      </w:r>
      <w:r>
        <w:t>’</w:t>
      </w:r>
      <w:r w:rsidR="00000000">
        <w:t>évasion de Magee ne saurait être reprochée au docteur</w:t>
      </w:r>
      <w:r>
        <w:t>.</w:t>
      </w:r>
    </w:p>
    <w:p w14:paraId="2F9DC1C7" w14:textId="77777777" w:rsidR="007573A7" w:rsidRDefault="007573A7">
      <w:r>
        <w:t>— </w:t>
      </w:r>
      <w:r w:rsidR="00000000">
        <w:t>Ah</w:t>
      </w:r>
      <w:r>
        <w:t xml:space="preserve"> ! </w:t>
      </w:r>
      <w:r w:rsidR="00000000">
        <w:t>fit-elle</w:t>
      </w:r>
      <w:r>
        <w:t xml:space="preserve">, </w:t>
      </w:r>
      <w:r w:rsidR="00000000">
        <w:t>d</w:t>
      </w:r>
      <w:r>
        <w:t>’</w:t>
      </w:r>
      <w:r w:rsidR="00000000">
        <w:t>un air de reproche</w:t>
      </w:r>
      <w:r>
        <w:t xml:space="preserve">. </w:t>
      </w:r>
      <w:r w:rsidR="00000000">
        <w:t>Et le bistouri</w:t>
      </w:r>
      <w:r>
        <w:t> ?</w:t>
      </w:r>
    </w:p>
    <w:p w14:paraId="24943BA5" w14:textId="77777777" w:rsidR="007573A7" w:rsidRDefault="00000000">
      <w:r>
        <w:t>Je sursautai</w:t>
      </w:r>
      <w:r w:rsidR="007573A7">
        <w:t xml:space="preserve">. </w:t>
      </w:r>
      <w:r>
        <w:t>J</w:t>
      </w:r>
      <w:r w:rsidR="007573A7">
        <w:t>’</w:t>
      </w:r>
      <w:r>
        <w:t>avais en effet négligé ce point important</w:t>
      </w:r>
      <w:r w:rsidR="007573A7">
        <w:t xml:space="preserve">. </w:t>
      </w:r>
      <w:r>
        <w:t>Cependant</w:t>
      </w:r>
      <w:r w:rsidR="007573A7">
        <w:t xml:space="preserve">, </w:t>
      </w:r>
      <w:r>
        <w:t>je répondis</w:t>
      </w:r>
      <w:r w:rsidR="007573A7">
        <w:t xml:space="preserve">, </w:t>
      </w:r>
      <w:r>
        <w:t>comme si j</w:t>
      </w:r>
      <w:r w:rsidR="007573A7">
        <w:t>’</w:t>
      </w:r>
      <w:r>
        <w:t>y avais longuement pensé</w:t>
      </w:r>
      <w:r w:rsidR="007573A7">
        <w:t> :</w:t>
      </w:r>
    </w:p>
    <w:p w14:paraId="331CA350" w14:textId="77777777" w:rsidR="007573A7" w:rsidRDefault="007573A7">
      <w:r>
        <w:t>— </w:t>
      </w:r>
      <w:r w:rsidR="00000000">
        <w:t>Nous ne savons pas encore de quelle nature était l</w:t>
      </w:r>
      <w:r>
        <w:t>’</w:t>
      </w:r>
      <w:r w:rsidR="00000000">
        <w:t>arme</w:t>
      </w:r>
      <w:r>
        <w:t>.</w:t>
      </w:r>
    </w:p>
    <w:p w14:paraId="01C9F6C3" w14:textId="77777777" w:rsidR="007573A7" w:rsidRDefault="007573A7">
      <w:r>
        <w:t>— </w:t>
      </w:r>
      <w:r w:rsidR="00000000">
        <w:t>Vous m</w:t>
      </w:r>
      <w:r>
        <w:t>’</w:t>
      </w:r>
      <w:r w:rsidR="00000000">
        <w:t>avez dit</w:t>
      </w:r>
      <w:r>
        <w:t xml:space="preserve">… </w:t>
      </w:r>
      <w:r w:rsidR="00000000">
        <w:t>coupa-t-elle</w:t>
      </w:r>
      <w:r>
        <w:t>.</w:t>
      </w:r>
    </w:p>
    <w:p w14:paraId="40800099" w14:textId="77777777" w:rsidR="007573A7" w:rsidRDefault="007573A7">
      <w:r>
        <w:t>— </w:t>
      </w:r>
      <w:r w:rsidR="00000000">
        <w:t>Je vous ai dit que le docteur Reynolds avait supposé que c</w:t>
      </w:r>
      <w:r>
        <w:t>’</w:t>
      </w:r>
      <w:r w:rsidR="00000000">
        <w:t>était un bistouri</w:t>
      </w:r>
      <w:r>
        <w:t>.</w:t>
      </w:r>
    </w:p>
    <w:p w14:paraId="6A8DF2C2" w14:textId="77777777" w:rsidR="007573A7" w:rsidRDefault="007573A7">
      <w:r>
        <w:t>— </w:t>
      </w:r>
      <w:r w:rsidR="00000000">
        <w:t>Cela doit faire une blessure particulière</w:t>
      </w:r>
      <w:r>
        <w:t>.</w:t>
      </w:r>
    </w:p>
    <w:p w14:paraId="3963E5F7" w14:textId="77777777" w:rsidR="007573A7" w:rsidRDefault="007573A7">
      <w:r>
        <w:t>— </w:t>
      </w:r>
      <w:r w:rsidR="00000000">
        <w:t>Le docteur Reynolds est chirurgien</w:t>
      </w:r>
      <w:r>
        <w:t xml:space="preserve">, </w:t>
      </w:r>
      <w:r w:rsidR="00000000">
        <w:t>insista-t-elle</w:t>
      </w:r>
      <w:r>
        <w:t xml:space="preserve"> ; </w:t>
      </w:r>
      <w:r w:rsidR="00000000">
        <w:t>il sait de quoi il parle</w:t>
      </w:r>
      <w:r>
        <w:t>.</w:t>
      </w:r>
    </w:p>
    <w:p w14:paraId="0AAB09F4" w14:textId="77777777" w:rsidR="007573A7" w:rsidRDefault="00000000">
      <w:r>
        <w:t>Elle serra les poings</w:t>
      </w:r>
      <w:r w:rsidR="007573A7">
        <w:t> :</w:t>
      </w:r>
    </w:p>
    <w:p w14:paraId="26AB1058" w14:textId="77777777" w:rsidR="007573A7" w:rsidRDefault="007573A7">
      <w:r>
        <w:t>— </w:t>
      </w:r>
      <w:r w:rsidR="00000000">
        <w:t>Oh</w:t>
      </w:r>
      <w:r>
        <w:t xml:space="preserve"> ! </w:t>
      </w:r>
      <w:r w:rsidR="00000000">
        <w:t>comme je voudrais être un homme</w:t>
      </w:r>
      <w:r>
        <w:t> !</w:t>
      </w:r>
    </w:p>
    <w:p w14:paraId="63A17F36" w14:textId="77777777" w:rsidR="007573A7" w:rsidRDefault="007573A7">
      <w:r>
        <w:t>— </w:t>
      </w:r>
      <w:r w:rsidR="00000000">
        <w:t>Que feriez-vous</w:t>
      </w:r>
      <w:r>
        <w:t> ?</w:t>
      </w:r>
    </w:p>
    <w:p w14:paraId="46B5D425" w14:textId="77777777" w:rsidR="007573A7" w:rsidRDefault="007573A7">
      <w:r>
        <w:t>— </w:t>
      </w:r>
      <w:r w:rsidR="00000000">
        <w:t>Je chercherais</w:t>
      </w:r>
      <w:r>
        <w:t xml:space="preserve">, </w:t>
      </w:r>
      <w:r w:rsidR="00000000">
        <w:t>je trouverais</w:t>
      </w:r>
      <w:r>
        <w:t>.</w:t>
      </w:r>
    </w:p>
    <w:p w14:paraId="1A7BDBC9" w14:textId="77777777" w:rsidR="007573A7" w:rsidRDefault="007573A7">
      <w:r>
        <w:t>— </w:t>
      </w:r>
      <w:r w:rsidR="00000000">
        <w:t>Quoi</w:t>
      </w:r>
      <w:r>
        <w:t xml:space="preserve">, </w:t>
      </w:r>
      <w:r w:rsidR="00000000">
        <w:t>l</w:t>
      </w:r>
      <w:r>
        <w:t>’</w:t>
      </w:r>
      <w:r w:rsidR="00000000">
        <w:t>arme</w:t>
      </w:r>
      <w:r>
        <w:t> ?</w:t>
      </w:r>
    </w:p>
    <w:p w14:paraId="7A5FC1E9" w14:textId="77777777" w:rsidR="007573A7" w:rsidRDefault="007573A7">
      <w:r>
        <w:lastRenderedPageBreak/>
        <w:t>— </w:t>
      </w:r>
      <w:r w:rsidR="00000000">
        <w:t>Tout</w:t>
      </w:r>
      <w:r>
        <w:t xml:space="preserve">. </w:t>
      </w:r>
      <w:r w:rsidR="00000000">
        <w:t>Mon père a été lâchement assassiné</w:t>
      </w:r>
      <w:r>
        <w:t xml:space="preserve">. </w:t>
      </w:r>
      <w:r w:rsidR="00000000">
        <w:t>Il était vieux et malade</w:t>
      </w:r>
      <w:r>
        <w:t xml:space="preserve">, </w:t>
      </w:r>
      <w:r w:rsidR="00000000">
        <w:t>mais j</w:t>
      </w:r>
      <w:r>
        <w:t>’</w:t>
      </w:r>
      <w:r w:rsidR="00000000">
        <w:t>aurais pu le garder encore quelques années</w:t>
      </w:r>
      <w:r>
        <w:t xml:space="preserve"> ! </w:t>
      </w:r>
      <w:r w:rsidR="00000000">
        <w:t>Vous entendez</w:t>
      </w:r>
      <w:r>
        <w:t xml:space="preserve"> ; </w:t>
      </w:r>
      <w:r w:rsidR="00000000">
        <w:t>il a été assassiné</w:t>
      </w:r>
      <w:r>
        <w:t>…</w:t>
      </w:r>
    </w:p>
    <w:p w14:paraId="5E4A7E29" w14:textId="77777777" w:rsidR="007573A7" w:rsidRDefault="007573A7">
      <w:r>
        <w:t>— </w:t>
      </w:r>
      <w:r w:rsidR="00000000">
        <w:t>Je comprends</w:t>
      </w:r>
      <w:r>
        <w:t xml:space="preserve">, </w:t>
      </w:r>
      <w:r w:rsidR="00000000">
        <w:t>Ellen</w:t>
      </w:r>
      <w:r>
        <w:t>.</w:t>
      </w:r>
    </w:p>
    <w:p w14:paraId="4EDE3418" w14:textId="77777777" w:rsidR="007573A7" w:rsidRDefault="00000000">
      <w:r>
        <w:t>Sa douleur me faisait mal</w:t>
      </w:r>
      <w:r w:rsidR="007573A7">
        <w:t xml:space="preserve">. </w:t>
      </w:r>
      <w:r>
        <w:t>Je n</w:t>
      </w:r>
      <w:r w:rsidR="007573A7">
        <w:t>’</w:t>
      </w:r>
      <w:r>
        <w:t>avais jamais ressenti une aussi tendre émotion</w:t>
      </w:r>
      <w:r w:rsidR="007573A7">
        <w:t xml:space="preserve">. </w:t>
      </w:r>
      <w:r>
        <w:t>Je pris sa main dans la mienne et j</w:t>
      </w:r>
      <w:r w:rsidR="007573A7">
        <w:t>’</w:t>
      </w:r>
      <w:r>
        <w:t>eus l</w:t>
      </w:r>
      <w:r w:rsidR="007573A7">
        <w:t>’</w:t>
      </w:r>
      <w:r>
        <w:t>impression</w:t>
      </w:r>
      <w:r w:rsidR="007573A7">
        <w:t xml:space="preserve"> – </w:t>
      </w:r>
      <w:r>
        <w:t>comment dirai-je</w:t>
      </w:r>
      <w:r w:rsidR="007573A7">
        <w:t xml:space="preserve"> – </w:t>
      </w:r>
      <w:r>
        <w:t>que je n</w:t>
      </w:r>
      <w:r w:rsidR="007573A7">
        <w:t>’</w:t>
      </w:r>
      <w:r>
        <w:t>avais jamais tenu ainsi la main d</w:t>
      </w:r>
      <w:r w:rsidR="007573A7">
        <w:t>’</w:t>
      </w:r>
      <w:r>
        <w:t>une femme</w:t>
      </w:r>
      <w:r w:rsidR="007573A7">
        <w:t>.</w:t>
      </w:r>
    </w:p>
    <w:p w14:paraId="26E531FC" w14:textId="77777777" w:rsidR="007573A7" w:rsidRDefault="007573A7">
      <w:r>
        <w:t>— </w:t>
      </w:r>
      <w:r w:rsidR="00000000">
        <w:t>J</w:t>
      </w:r>
      <w:r>
        <w:t>’</w:t>
      </w:r>
      <w:r w:rsidR="00000000">
        <w:t>ai promis de vous aider</w:t>
      </w:r>
      <w:r>
        <w:t xml:space="preserve">, </w:t>
      </w:r>
      <w:r w:rsidR="00000000">
        <w:t>dis-je</w:t>
      </w:r>
      <w:r>
        <w:t xml:space="preserve"> ; </w:t>
      </w:r>
      <w:r w:rsidR="00000000">
        <w:t>j</w:t>
      </w:r>
      <w:r>
        <w:t>’</w:t>
      </w:r>
      <w:r w:rsidR="00000000">
        <w:t>ignore ce que vous a</w:t>
      </w:r>
      <w:r w:rsidR="00000000">
        <w:t>l</w:t>
      </w:r>
      <w:r w:rsidR="00000000">
        <w:t>lez me demander</w:t>
      </w:r>
      <w:r>
        <w:t xml:space="preserve">, </w:t>
      </w:r>
      <w:r w:rsidR="00000000">
        <w:t>mais je suis prêt à le faire</w:t>
      </w:r>
      <w:r>
        <w:t>.</w:t>
      </w:r>
    </w:p>
    <w:p w14:paraId="4A04D6A4" w14:textId="77777777" w:rsidR="007573A7" w:rsidRDefault="007573A7">
      <w:r>
        <w:t>— </w:t>
      </w:r>
      <w:r w:rsidR="00000000">
        <w:t>Oui</w:t>
      </w:r>
      <w:r>
        <w:t xml:space="preserve">, </w:t>
      </w:r>
      <w:r w:rsidR="00000000">
        <w:t>dit-elle</w:t>
      </w:r>
      <w:r>
        <w:t xml:space="preserve">, </w:t>
      </w:r>
      <w:r w:rsidR="00000000">
        <w:t>vous promettez de m</w:t>
      </w:r>
      <w:r>
        <w:t>’</w:t>
      </w:r>
      <w:r w:rsidR="00000000">
        <w:t>aider</w:t>
      </w:r>
      <w:r>
        <w:t xml:space="preserve">, </w:t>
      </w:r>
      <w:r w:rsidR="00000000">
        <w:t>Jerry</w:t>
      </w:r>
      <w:r>
        <w:t xml:space="preserve">, </w:t>
      </w:r>
      <w:r w:rsidR="00000000">
        <w:t>mais une seule chose compte pour vous</w:t>
      </w:r>
      <w:r>
        <w:t xml:space="preserve"> : </w:t>
      </w:r>
      <w:r w:rsidR="00000000">
        <w:t>votre journal</w:t>
      </w:r>
      <w:r>
        <w:t xml:space="preserve">… </w:t>
      </w:r>
      <w:r w:rsidR="00000000">
        <w:t>la politique</w:t>
      </w:r>
      <w:r>
        <w:t xml:space="preserve">. </w:t>
      </w:r>
      <w:r w:rsidR="00000000">
        <w:t>Peu importe que mon père ait été assassiné</w:t>
      </w:r>
      <w:r>
        <w:t xml:space="preserve">. </w:t>
      </w:r>
      <w:r w:rsidR="00000000">
        <w:t>Ce n</w:t>
      </w:r>
      <w:r>
        <w:t>’</w:t>
      </w:r>
      <w:r w:rsidR="00000000">
        <w:t>est qu</w:t>
      </w:r>
      <w:r>
        <w:t>’</w:t>
      </w:r>
      <w:r w:rsidR="00000000">
        <w:t>un fait d</w:t>
      </w:r>
      <w:r w:rsidR="00000000">
        <w:t>i</w:t>
      </w:r>
      <w:r w:rsidR="00000000">
        <w:t>vers dont vous tentez de tirer parti</w:t>
      </w:r>
      <w:r>
        <w:t>.</w:t>
      </w:r>
    </w:p>
    <w:p w14:paraId="61CFA0F8" w14:textId="77777777" w:rsidR="007573A7" w:rsidRDefault="007573A7">
      <w:r>
        <w:t>— </w:t>
      </w:r>
      <w:r w:rsidR="00000000">
        <w:t>J</w:t>
      </w:r>
      <w:r>
        <w:t>’</w:t>
      </w:r>
      <w:r w:rsidR="00000000">
        <w:t>ai dit que je vous aiderai</w:t>
      </w:r>
      <w:r>
        <w:t xml:space="preserve">, </w:t>
      </w:r>
      <w:r w:rsidR="00000000">
        <w:t>Ellen</w:t>
      </w:r>
      <w:r>
        <w:t>.</w:t>
      </w:r>
    </w:p>
    <w:p w14:paraId="61453337" w14:textId="77777777" w:rsidR="007573A7" w:rsidRDefault="007573A7">
      <w:r>
        <w:t>— </w:t>
      </w:r>
      <w:r w:rsidR="00000000">
        <w:t>Oui</w:t>
      </w:r>
      <w:r>
        <w:t xml:space="preserve">, </w:t>
      </w:r>
      <w:r w:rsidR="00000000">
        <w:t>mais dès qu</w:t>
      </w:r>
      <w:r>
        <w:t>’</w:t>
      </w:r>
      <w:r w:rsidR="00000000">
        <w:t>il n</w:t>
      </w:r>
      <w:r>
        <w:t>’</w:t>
      </w:r>
      <w:r w:rsidR="00000000">
        <w:t>est plus question de politique</w:t>
      </w:r>
      <w:r>
        <w:t xml:space="preserve">, </w:t>
      </w:r>
      <w:r w:rsidR="00000000">
        <w:t>les choses ne vous intéressent plus</w:t>
      </w:r>
      <w:r>
        <w:t>.</w:t>
      </w:r>
    </w:p>
    <w:p w14:paraId="175B2308" w14:textId="77777777" w:rsidR="007573A7" w:rsidRDefault="007573A7">
      <w:r>
        <w:t>— </w:t>
      </w:r>
      <w:r w:rsidR="00000000">
        <w:t>D</w:t>
      </w:r>
      <w:r>
        <w:t>’</w:t>
      </w:r>
      <w:r w:rsidR="00000000">
        <w:t>autre part</w:t>
      </w:r>
      <w:r>
        <w:t xml:space="preserve">, </w:t>
      </w:r>
      <w:r w:rsidR="00000000">
        <w:t>protestai-je</w:t>
      </w:r>
      <w:r>
        <w:t xml:space="preserve">, </w:t>
      </w:r>
      <w:r w:rsidR="00000000">
        <w:t>vous savez que je ne m</w:t>
      </w:r>
      <w:r>
        <w:t>’</w:t>
      </w:r>
      <w:r w:rsidR="00000000">
        <w:t>arrête point en chemin et que j</w:t>
      </w:r>
      <w:r>
        <w:t>’</w:t>
      </w:r>
      <w:r w:rsidR="00000000">
        <w:t>ai accoutumé de mener jusqu</w:t>
      </w:r>
      <w:r>
        <w:t>’</w:t>
      </w:r>
      <w:r w:rsidR="00000000">
        <w:t>au bout tout ce que j</w:t>
      </w:r>
      <w:r>
        <w:t>’</w:t>
      </w:r>
      <w:r w:rsidR="00000000">
        <w:t>entreprends</w:t>
      </w:r>
      <w:r>
        <w:t>.</w:t>
      </w:r>
    </w:p>
    <w:p w14:paraId="3D1BB9FB" w14:textId="77777777" w:rsidR="007573A7" w:rsidRDefault="00000000">
      <w:r>
        <w:t>Elle me regarda longtemps sans rien dire</w:t>
      </w:r>
      <w:r w:rsidR="007573A7">
        <w:t xml:space="preserve">. </w:t>
      </w:r>
      <w:r>
        <w:t>Son visage d</w:t>
      </w:r>
      <w:r>
        <w:t>e</w:t>
      </w:r>
      <w:r>
        <w:t>meurait froid</w:t>
      </w:r>
      <w:r w:rsidR="007573A7">
        <w:t xml:space="preserve">, </w:t>
      </w:r>
      <w:r>
        <w:t>sans expression</w:t>
      </w:r>
      <w:r w:rsidR="007573A7">
        <w:t xml:space="preserve">, </w:t>
      </w:r>
      <w:r>
        <w:t>mais une flamme brûlait au fond de ses prunelles</w:t>
      </w:r>
      <w:r w:rsidR="007573A7">
        <w:t xml:space="preserve">. </w:t>
      </w:r>
      <w:r>
        <w:t>Elle parla enfin</w:t>
      </w:r>
      <w:r w:rsidR="007573A7">
        <w:t xml:space="preserve">, </w:t>
      </w:r>
      <w:r>
        <w:t>lentement</w:t>
      </w:r>
      <w:r w:rsidR="007573A7">
        <w:t xml:space="preserve">, </w:t>
      </w:r>
      <w:r>
        <w:t>espaçant les mots</w:t>
      </w:r>
      <w:r w:rsidR="007573A7">
        <w:t>.</w:t>
      </w:r>
    </w:p>
    <w:p w14:paraId="7041580F" w14:textId="77777777" w:rsidR="007573A7" w:rsidRDefault="007573A7">
      <w:r>
        <w:t>— </w:t>
      </w:r>
      <w:r w:rsidR="00000000">
        <w:t>Jerry</w:t>
      </w:r>
      <w:r>
        <w:t xml:space="preserve">, </w:t>
      </w:r>
      <w:r w:rsidR="00000000">
        <w:t>je vous demande de découvrir l</w:t>
      </w:r>
      <w:r>
        <w:t>’</w:t>
      </w:r>
      <w:r w:rsidR="00000000">
        <w:t>assassin de mon père</w:t>
      </w:r>
      <w:r>
        <w:t>.</w:t>
      </w:r>
    </w:p>
    <w:p w14:paraId="75EE86FF" w14:textId="6BBA970A" w:rsidR="00000000" w:rsidRDefault="00000000" w:rsidP="007573A7">
      <w:pPr>
        <w:pStyle w:val="Centr"/>
        <w:keepNext/>
        <w:spacing w:before="0" w:after="0"/>
      </w:pPr>
      <w:r>
        <w:lastRenderedPageBreak/>
        <w:t>*</w:t>
      </w:r>
    </w:p>
    <w:p w14:paraId="5ABDE117" w14:textId="77777777" w:rsidR="00000000" w:rsidRDefault="00000000" w:rsidP="007573A7">
      <w:pPr>
        <w:pStyle w:val="Centr"/>
        <w:keepNext/>
        <w:spacing w:before="0" w:after="0"/>
      </w:pPr>
      <w:r>
        <w:t>* *</w:t>
      </w:r>
    </w:p>
    <w:p w14:paraId="3CB74EC2" w14:textId="77777777" w:rsidR="007573A7" w:rsidRDefault="00000000">
      <w:r>
        <w:t>Je la considérai un instant</w:t>
      </w:r>
      <w:r w:rsidR="007573A7">
        <w:t xml:space="preserve">, </w:t>
      </w:r>
      <w:r>
        <w:t>d</w:t>
      </w:r>
      <w:r w:rsidR="007573A7">
        <w:t>’</w:t>
      </w:r>
      <w:r>
        <w:t>un air d</w:t>
      </w:r>
      <w:r w:rsidR="007573A7">
        <w:t>’</w:t>
      </w:r>
      <w:r>
        <w:t>incrédulité</w:t>
      </w:r>
      <w:r w:rsidR="007573A7">
        <w:t>.</w:t>
      </w:r>
    </w:p>
    <w:p w14:paraId="669B7B0D" w14:textId="77777777" w:rsidR="007573A7" w:rsidRDefault="007573A7">
      <w:r>
        <w:t>— </w:t>
      </w:r>
      <w:r w:rsidR="00000000">
        <w:t>Que voulez-vous dire</w:t>
      </w:r>
      <w:r>
        <w:t xml:space="preserve"> ? </w:t>
      </w:r>
      <w:r w:rsidR="00000000">
        <w:t>C</w:t>
      </w:r>
      <w:r>
        <w:t>’</w:t>
      </w:r>
      <w:r w:rsidR="00000000">
        <w:t>est Magee qui a tué votre père</w:t>
      </w:r>
      <w:r>
        <w:t>.</w:t>
      </w:r>
    </w:p>
    <w:p w14:paraId="429E5E9C" w14:textId="77777777" w:rsidR="007573A7" w:rsidRDefault="00000000">
      <w:r>
        <w:t>Elle fit non de la tête</w:t>
      </w:r>
      <w:r w:rsidR="007573A7">
        <w:t>.</w:t>
      </w:r>
    </w:p>
    <w:p w14:paraId="35F9385D" w14:textId="77777777" w:rsidR="007573A7" w:rsidRDefault="007573A7">
      <w:r>
        <w:t>— </w:t>
      </w:r>
      <w:r w:rsidR="00000000">
        <w:t>Comment</w:t>
      </w:r>
      <w:r>
        <w:t xml:space="preserve"> ? </w:t>
      </w:r>
      <w:r w:rsidR="00000000">
        <w:t>Ce n</w:t>
      </w:r>
      <w:r>
        <w:t>’</w:t>
      </w:r>
      <w:r w:rsidR="00000000">
        <w:t>est pas Magee</w:t>
      </w:r>
      <w:r>
        <w:t> ?</w:t>
      </w:r>
    </w:p>
    <w:p w14:paraId="12AFA056" w14:textId="77777777" w:rsidR="007573A7" w:rsidRDefault="007573A7">
      <w:r>
        <w:t>— </w:t>
      </w:r>
      <w:r w:rsidR="00000000">
        <w:t>Il peut l</w:t>
      </w:r>
      <w:r>
        <w:t>’</w:t>
      </w:r>
      <w:r w:rsidR="00000000">
        <w:t>avoir tué</w:t>
      </w:r>
      <w:r>
        <w:t xml:space="preserve">, </w:t>
      </w:r>
      <w:r w:rsidR="00000000">
        <w:t>répondit-elle</w:t>
      </w:r>
      <w:r>
        <w:t xml:space="preserve">, </w:t>
      </w:r>
      <w:r w:rsidR="00000000">
        <w:t>mais il n</w:t>
      </w:r>
      <w:r>
        <w:t>’</w:t>
      </w:r>
      <w:r w:rsidR="00000000">
        <w:t>est pas l</w:t>
      </w:r>
      <w:r>
        <w:t>’</w:t>
      </w:r>
      <w:r w:rsidR="00000000">
        <w:t>assassin</w:t>
      </w:r>
      <w:r>
        <w:t>.</w:t>
      </w:r>
    </w:p>
    <w:p w14:paraId="77D5DED2" w14:textId="77777777" w:rsidR="007573A7" w:rsidRDefault="007573A7">
      <w:r>
        <w:t>— </w:t>
      </w:r>
      <w:r w:rsidR="00000000">
        <w:t xml:space="preserve">Voulez-vous dire que le docteur </w:t>
      </w:r>
      <w:proofErr w:type="spellStart"/>
      <w:r w:rsidR="00000000">
        <w:t>Wilks</w:t>
      </w:r>
      <w:proofErr w:type="spellEnd"/>
      <w:r>
        <w:t>… ?</w:t>
      </w:r>
    </w:p>
    <w:p w14:paraId="2E22C4FA" w14:textId="77777777" w:rsidR="007573A7" w:rsidRDefault="007573A7">
      <w:r>
        <w:t>— </w:t>
      </w:r>
      <w:r w:rsidR="00000000">
        <w:t>Je ne sais pas ce que je veux dire</w:t>
      </w:r>
      <w:r>
        <w:t>.</w:t>
      </w:r>
    </w:p>
    <w:p w14:paraId="101169D3" w14:textId="77777777" w:rsidR="007573A7" w:rsidRDefault="00000000">
      <w:r>
        <w:t>Elle ferma les yeux et baissa la tête</w:t>
      </w:r>
      <w:r w:rsidR="007573A7">
        <w:t> :</w:t>
      </w:r>
    </w:p>
    <w:p w14:paraId="6053BE75" w14:textId="77777777" w:rsidR="007573A7" w:rsidRDefault="007573A7">
      <w:r>
        <w:t>— </w:t>
      </w:r>
      <w:r w:rsidR="00000000">
        <w:t>Je ne sais pas ce que je veux dire</w:t>
      </w:r>
      <w:r>
        <w:t xml:space="preserve">, </w:t>
      </w:r>
      <w:r w:rsidR="00000000">
        <w:t>répéta-t-elle à voix ba</w:t>
      </w:r>
      <w:r w:rsidR="00000000">
        <w:t>s</w:t>
      </w:r>
      <w:r w:rsidR="00000000">
        <w:t>se</w:t>
      </w:r>
      <w:r>
        <w:t>.</w:t>
      </w:r>
    </w:p>
    <w:p w14:paraId="301759BC" w14:textId="77777777" w:rsidR="007573A7" w:rsidRDefault="007573A7">
      <w:r>
        <w:t>— </w:t>
      </w:r>
      <w:r w:rsidR="00000000">
        <w:t>Alors</w:t>
      </w:r>
      <w:r>
        <w:t xml:space="preserve">… </w:t>
      </w:r>
      <w:r w:rsidR="00000000">
        <w:t>vous croyez</w:t>
      </w:r>
      <w:r>
        <w:t>… ?</w:t>
      </w:r>
    </w:p>
    <w:p w14:paraId="749C8E42" w14:textId="77777777" w:rsidR="007573A7" w:rsidRDefault="007573A7">
      <w:r>
        <w:t>— </w:t>
      </w:r>
      <w:r w:rsidR="00000000">
        <w:t>Non</w:t>
      </w:r>
      <w:r>
        <w:t xml:space="preserve">… </w:t>
      </w:r>
      <w:r w:rsidR="00000000">
        <w:t>je sens</w:t>
      </w:r>
      <w:r>
        <w:t>…</w:t>
      </w:r>
    </w:p>
    <w:p w14:paraId="6A35541D" w14:textId="77777777" w:rsidR="007573A7" w:rsidRDefault="007573A7">
      <w:r>
        <w:t>— </w:t>
      </w:r>
      <w:r w:rsidR="00000000">
        <w:t>L</w:t>
      </w:r>
      <w:r>
        <w:t>’</w:t>
      </w:r>
      <w:r w:rsidR="00000000">
        <w:t>intuition féminine ne saurait tout expliquer</w:t>
      </w:r>
      <w:r>
        <w:t xml:space="preserve">, </w:t>
      </w:r>
      <w:r w:rsidR="00000000">
        <w:t>dis-je</w:t>
      </w:r>
      <w:r>
        <w:t xml:space="preserve"> ; </w:t>
      </w:r>
      <w:r w:rsidR="00000000">
        <w:t>il doit exister des faits</w:t>
      </w:r>
      <w:r>
        <w:t xml:space="preserve">. </w:t>
      </w:r>
      <w:r w:rsidR="00000000">
        <w:t>Je voudrais les connaître</w:t>
      </w:r>
      <w:r>
        <w:t>.</w:t>
      </w:r>
    </w:p>
    <w:p w14:paraId="6FD6CDF2" w14:textId="77777777" w:rsidR="007573A7" w:rsidRDefault="007573A7">
      <w:r>
        <w:t>— </w:t>
      </w:r>
      <w:r w:rsidR="00000000">
        <w:t>Je vous dirai tout</w:t>
      </w:r>
      <w:r>
        <w:t xml:space="preserve">, </w:t>
      </w:r>
      <w:r w:rsidR="00000000">
        <w:t>Jerry</w:t>
      </w:r>
      <w:r>
        <w:t xml:space="preserve">, </w:t>
      </w:r>
      <w:r w:rsidR="00000000">
        <w:t>dès que ce sera possible</w:t>
      </w:r>
      <w:r>
        <w:t xml:space="preserve">. </w:t>
      </w:r>
      <w:r w:rsidR="00000000">
        <w:t>Tout cela ne m</w:t>
      </w:r>
      <w:r>
        <w:t>’</w:t>
      </w:r>
      <w:r w:rsidR="00000000">
        <w:t>apparaît pas encore très clairement</w:t>
      </w:r>
      <w:r>
        <w:t xml:space="preserve">. </w:t>
      </w:r>
      <w:r w:rsidR="00000000">
        <w:t>C</w:t>
      </w:r>
      <w:r>
        <w:t>’</w:t>
      </w:r>
      <w:r w:rsidR="00000000">
        <w:t>est</w:t>
      </w:r>
      <w:r>
        <w:t xml:space="preserve">, </w:t>
      </w:r>
      <w:r w:rsidR="00000000">
        <w:t>dans mon esprit</w:t>
      </w:r>
      <w:r>
        <w:t xml:space="preserve">, </w:t>
      </w:r>
      <w:r w:rsidR="00000000">
        <w:t>un mélange de mots</w:t>
      </w:r>
      <w:r>
        <w:t xml:space="preserve">, </w:t>
      </w:r>
      <w:r w:rsidR="00000000">
        <w:t>de phrases</w:t>
      </w:r>
      <w:r>
        <w:t xml:space="preserve">, </w:t>
      </w:r>
      <w:r w:rsidR="00000000">
        <w:t>d</w:t>
      </w:r>
      <w:r>
        <w:t>’</w:t>
      </w:r>
      <w:r w:rsidR="00000000">
        <w:t>incidents</w:t>
      </w:r>
      <w:r>
        <w:t xml:space="preserve">, </w:t>
      </w:r>
      <w:r w:rsidR="00000000">
        <w:t>que la mort de mon père a réveillés et qui tournoient confusément dans ma tête</w:t>
      </w:r>
      <w:r>
        <w:t xml:space="preserve">. </w:t>
      </w:r>
      <w:r w:rsidR="00000000">
        <w:t>Comprenez-vous</w:t>
      </w:r>
      <w:r>
        <w:t> ?</w:t>
      </w:r>
    </w:p>
    <w:p w14:paraId="21B074DC" w14:textId="77777777" w:rsidR="007573A7" w:rsidRDefault="007573A7">
      <w:r>
        <w:t>— </w:t>
      </w:r>
      <w:r w:rsidR="00000000">
        <w:t>Un peu</w:t>
      </w:r>
      <w:r>
        <w:t>.</w:t>
      </w:r>
    </w:p>
    <w:p w14:paraId="0B074268" w14:textId="77777777" w:rsidR="007573A7" w:rsidRDefault="007573A7">
      <w:r>
        <w:lastRenderedPageBreak/>
        <w:t>— </w:t>
      </w:r>
      <w:r w:rsidR="00000000">
        <w:t>Il est très difficile d</w:t>
      </w:r>
      <w:r>
        <w:t>’</w:t>
      </w:r>
      <w:r w:rsidR="00000000">
        <w:t>expliquer ce que l</w:t>
      </w:r>
      <w:r>
        <w:t>’</w:t>
      </w:r>
      <w:r w:rsidR="00000000">
        <w:t>on ressent d</w:t>
      </w:r>
      <w:r>
        <w:t>’</w:t>
      </w:r>
      <w:r w:rsidR="00000000">
        <w:t>une façon à la fois aussi vague et aussi forte</w:t>
      </w:r>
      <w:r>
        <w:t>.</w:t>
      </w:r>
    </w:p>
    <w:p w14:paraId="69A2EC84" w14:textId="77777777" w:rsidR="007573A7" w:rsidRDefault="00000000">
      <w:r>
        <w:t>Elle demeura quelques secondes silencieuse</w:t>
      </w:r>
      <w:r w:rsidR="007573A7">
        <w:t xml:space="preserve">, </w:t>
      </w:r>
      <w:r>
        <w:t>puis elle ajo</w:t>
      </w:r>
      <w:r>
        <w:t>u</w:t>
      </w:r>
      <w:r>
        <w:t>ta</w:t>
      </w:r>
      <w:r w:rsidR="007573A7">
        <w:t> :</w:t>
      </w:r>
    </w:p>
    <w:p w14:paraId="20236C18" w14:textId="77777777" w:rsidR="007573A7" w:rsidRDefault="007573A7">
      <w:r>
        <w:t>— </w:t>
      </w:r>
      <w:r w:rsidR="00000000">
        <w:t>Depuis un an</w:t>
      </w:r>
      <w:r>
        <w:t xml:space="preserve">, </w:t>
      </w:r>
      <w:r w:rsidR="00000000">
        <w:t>j</w:t>
      </w:r>
      <w:r>
        <w:t>’</w:t>
      </w:r>
      <w:r w:rsidR="00000000">
        <w:t xml:space="preserve">ai beaucoup fréquenté le docteur </w:t>
      </w:r>
      <w:proofErr w:type="spellStart"/>
      <w:r w:rsidR="00000000">
        <w:t>Wilks</w:t>
      </w:r>
      <w:proofErr w:type="spellEnd"/>
      <w:r>
        <w:t xml:space="preserve">. </w:t>
      </w:r>
      <w:r w:rsidR="00000000">
        <w:t>Je le connaissais depuis mon enfance</w:t>
      </w:r>
      <w:r>
        <w:t xml:space="preserve">. </w:t>
      </w:r>
      <w:r w:rsidR="00000000">
        <w:t>Peu à peu</w:t>
      </w:r>
      <w:r>
        <w:t xml:space="preserve">, </w:t>
      </w:r>
      <w:r w:rsidR="00000000">
        <w:t>il a paru s</w:t>
      </w:r>
      <w:r>
        <w:t>’</w:t>
      </w:r>
      <w:r w:rsidR="00000000">
        <w:t>intéresser davantage à moi</w:t>
      </w:r>
      <w:r>
        <w:t xml:space="preserve">. </w:t>
      </w:r>
      <w:r w:rsidR="00000000">
        <w:t>Il y a près d</w:t>
      </w:r>
      <w:r>
        <w:t>’</w:t>
      </w:r>
      <w:r w:rsidR="00000000">
        <w:t>un an que je le vois deux fois par semaine</w:t>
      </w:r>
      <w:r>
        <w:t xml:space="preserve">. </w:t>
      </w:r>
      <w:r w:rsidR="00000000">
        <w:t>Il voudrait m</w:t>
      </w:r>
      <w:r>
        <w:t>’</w:t>
      </w:r>
      <w:r w:rsidR="00000000">
        <w:t>épouser</w:t>
      </w:r>
      <w:r>
        <w:t xml:space="preserve">, </w:t>
      </w:r>
      <w:r w:rsidR="00000000">
        <w:t>et je le déteste</w:t>
      </w:r>
      <w:r>
        <w:t>.</w:t>
      </w:r>
    </w:p>
    <w:p w14:paraId="54EFF403" w14:textId="77777777" w:rsidR="007573A7" w:rsidRDefault="007573A7">
      <w:r>
        <w:t>— </w:t>
      </w:r>
      <w:r w:rsidR="00000000">
        <w:t>Pourquoi l</w:t>
      </w:r>
      <w:r>
        <w:t>’</w:t>
      </w:r>
      <w:r w:rsidR="00000000">
        <w:t>avez-vous vu si fréquemment</w:t>
      </w:r>
      <w:r>
        <w:t> ?</w:t>
      </w:r>
    </w:p>
    <w:p w14:paraId="4D2DBCBE" w14:textId="77777777" w:rsidR="007573A7" w:rsidRDefault="007573A7">
      <w:r>
        <w:t>— </w:t>
      </w:r>
      <w:r w:rsidR="00000000">
        <w:t>Tout d</w:t>
      </w:r>
      <w:r>
        <w:t>’</w:t>
      </w:r>
      <w:r w:rsidR="00000000">
        <w:t>abord</w:t>
      </w:r>
      <w:r>
        <w:t xml:space="preserve">, </w:t>
      </w:r>
      <w:r w:rsidR="00000000">
        <w:t>je ne savais comment refuser</w:t>
      </w:r>
      <w:r>
        <w:t xml:space="preserve">. </w:t>
      </w:r>
      <w:r w:rsidR="00000000">
        <w:t>Puis</w:t>
      </w:r>
      <w:r>
        <w:t xml:space="preserve">, </w:t>
      </w:r>
      <w:r w:rsidR="00000000">
        <w:t>ce fut trop tard</w:t>
      </w:r>
      <w:r>
        <w:t xml:space="preserve">. </w:t>
      </w:r>
      <w:r w:rsidR="00000000">
        <w:t>Il est depuis vingt-cinq ans un ami intime de mon p</w:t>
      </w:r>
      <w:r w:rsidR="00000000">
        <w:t>è</w:t>
      </w:r>
      <w:r w:rsidR="00000000">
        <w:t>re</w:t>
      </w:r>
      <w:r>
        <w:t>.</w:t>
      </w:r>
    </w:p>
    <w:p w14:paraId="3D3F2861" w14:textId="77777777" w:rsidR="007573A7" w:rsidRDefault="007573A7">
      <w:r>
        <w:t>— </w:t>
      </w:r>
      <w:r w:rsidR="00000000">
        <w:t>Quel âge a-t-il</w:t>
      </w:r>
      <w:r>
        <w:t> ?</w:t>
      </w:r>
    </w:p>
    <w:p w14:paraId="1229C315" w14:textId="77777777" w:rsidR="007573A7" w:rsidRDefault="007573A7">
      <w:r>
        <w:t>— </w:t>
      </w:r>
      <w:r w:rsidR="00000000">
        <w:t>Cinquante ans</w:t>
      </w:r>
      <w:r>
        <w:t xml:space="preserve">. </w:t>
      </w:r>
      <w:r w:rsidR="00000000">
        <w:t>Il est venu à Midland à vingt-cinq ans</w:t>
      </w:r>
      <w:r>
        <w:t xml:space="preserve">. </w:t>
      </w:r>
      <w:r w:rsidR="00000000">
        <w:t>Mon père l</w:t>
      </w:r>
      <w:r>
        <w:t>’</w:t>
      </w:r>
      <w:r w:rsidR="00000000">
        <w:t>a fait nommer d</w:t>
      </w:r>
      <w:r>
        <w:t>’</w:t>
      </w:r>
      <w:r w:rsidR="00000000">
        <w:t xml:space="preserve">abord médecin à </w:t>
      </w:r>
      <w:proofErr w:type="spellStart"/>
      <w:r w:rsidR="00000000">
        <w:t>Graystone</w:t>
      </w:r>
      <w:proofErr w:type="spellEnd"/>
      <w:r>
        <w:t xml:space="preserve">, </w:t>
      </w:r>
      <w:r w:rsidR="00000000">
        <w:t>puis d</w:t>
      </w:r>
      <w:r w:rsidR="00000000">
        <w:t>i</w:t>
      </w:r>
      <w:r w:rsidR="00000000">
        <w:t>recteur</w:t>
      </w:r>
      <w:r>
        <w:t>.</w:t>
      </w:r>
    </w:p>
    <w:p w14:paraId="5E2314FB" w14:textId="77777777" w:rsidR="007573A7" w:rsidRDefault="007573A7">
      <w:r>
        <w:t>— </w:t>
      </w:r>
      <w:r w:rsidR="00000000">
        <w:t>Je croyais que votre oncle l</w:t>
      </w:r>
      <w:r>
        <w:t>’</w:t>
      </w:r>
      <w:r w:rsidR="00000000">
        <w:t>avait fait nommer</w:t>
      </w:r>
      <w:r>
        <w:t>.</w:t>
      </w:r>
    </w:p>
    <w:p w14:paraId="369D985E" w14:textId="77777777" w:rsidR="007573A7" w:rsidRDefault="007573A7">
      <w:r>
        <w:t>— </w:t>
      </w:r>
      <w:r w:rsidR="00000000">
        <w:t>Non</w:t>
      </w:r>
      <w:r>
        <w:t xml:space="preserve">, </w:t>
      </w:r>
      <w:r w:rsidR="00000000">
        <w:t>mon père était alors beaucoup plus influent que son frère</w:t>
      </w:r>
      <w:r>
        <w:t xml:space="preserve"> ; </w:t>
      </w:r>
      <w:r w:rsidR="00000000">
        <w:t>il était juge</w:t>
      </w:r>
      <w:r>
        <w:t xml:space="preserve">, </w:t>
      </w:r>
      <w:r w:rsidR="00000000">
        <w:t>tandis qu</w:t>
      </w:r>
      <w:r>
        <w:t>’</w:t>
      </w:r>
      <w:r w:rsidR="00000000">
        <w:t>Andrew venait à peine de quitter le barreau pour faire de la politique</w:t>
      </w:r>
      <w:r>
        <w:t>.</w:t>
      </w:r>
    </w:p>
    <w:p w14:paraId="162AC06F" w14:textId="77777777" w:rsidR="007573A7" w:rsidRDefault="007573A7">
      <w:r>
        <w:t>— </w:t>
      </w:r>
      <w:r w:rsidR="00000000">
        <w:t xml:space="preserve">Pourquoi détestez-vous </w:t>
      </w:r>
      <w:proofErr w:type="spellStart"/>
      <w:r w:rsidR="00000000">
        <w:t>Wilks</w:t>
      </w:r>
      <w:proofErr w:type="spellEnd"/>
      <w:r>
        <w:t> ?</w:t>
      </w:r>
    </w:p>
    <w:p w14:paraId="076BC385" w14:textId="77777777" w:rsidR="007573A7" w:rsidRDefault="007573A7">
      <w:r>
        <w:t>— </w:t>
      </w:r>
      <w:r w:rsidR="00000000">
        <w:t>Je ne sais pas</w:t>
      </w:r>
      <w:r>
        <w:t xml:space="preserve"> ; </w:t>
      </w:r>
      <w:r w:rsidR="00000000">
        <w:t>je l</w:t>
      </w:r>
      <w:r>
        <w:t>’</w:t>
      </w:r>
      <w:r w:rsidR="00000000">
        <w:t>ai toujours détesté</w:t>
      </w:r>
      <w:r>
        <w:t xml:space="preserve">. </w:t>
      </w:r>
      <w:r w:rsidR="00000000">
        <w:t>Ce sentiment s</w:t>
      </w:r>
      <w:r>
        <w:t>’</w:t>
      </w:r>
      <w:r w:rsidR="00000000">
        <w:t>est accentué lorsque j</w:t>
      </w:r>
      <w:r>
        <w:t>’</w:t>
      </w:r>
      <w:r w:rsidR="00000000">
        <w:t>ai été amenée à sortir avec lui</w:t>
      </w:r>
      <w:r>
        <w:t xml:space="preserve">. </w:t>
      </w:r>
      <w:r w:rsidR="00000000">
        <w:t>D</w:t>
      </w:r>
      <w:r>
        <w:t>’</w:t>
      </w:r>
      <w:r w:rsidR="00000000">
        <w:t>ailleurs</w:t>
      </w:r>
      <w:r>
        <w:t xml:space="preserve">, </w:t>
      </w:r>
      <w:r w:rsidR="00000000">
        <w:t>je crois qu</w:t>
      </w:r>
      <w:r>
        <w:t>’</w:t>
      </w:r>
      <w:r w:rsidR="00000000">
        <w:t>il est un peu fou</w:t>
      </w:r>
      <w:r>
        <w:t xml:space="preserve">. </w:t>
      </w:r>
      <w:r w:rsidR="00000000">
        <w:t>N</w:t>
      </w:r>
      <w:r>
        <w:t>’</w:t>
      </w:r>
      <w:r w:rsidR="00000000">
        <w:t>est-il pas vrai que ceux qui vivent avec des aliénés perdent plus facilement la raison</w:t>
      </w:r>
      <w:r>
        <w:t> ?</w:t>
      </w:r>
    </w:p>
    <w:p w14:paraId="2B7C5812" w14:textId="77777777" w:rsidR="007573A7" w:rsidRDefault="007573A7">
      <w:r>
        <w:lastRenderedPageBreak/>
        <w:t>— </w:t>
      </w:r>
      <w:r w:rsidR="00000000">
        <w:t>On le dit</w:t>
      </w:r>
      <w:r>
        <w:t xml:space="preserve">, </w:t>
      </w:r>
      <w:r w:rsidR="00000000">
        <w:t>mais il ne faut rien exagérer</w:t>
      </w:r>
      <w:r>
        <w:t xml:space="preserve">. </w:t>
      </w:r>
      <w:r w:rsidR="00000000">
        <w:t xml:space="preserve">Le docteur </w:t>
      </w:r>
      <w:proofErr w:type="spellStart"/>
      <w:r w:rsidR="00000000">
        <w:t>Wilks</w:t>
      </w:r>
      <w:proofErr w:type="spellEnd"/>
      <w:r w:rsidR="00000000">
        <w:t xml:space="preserve"> m</w:t>
      </w:r>
      <w:r>
        <w:t>’</w:t>
      </w:r>
      <w:r w:rsidR="00000000">
        <w:t>a paru très intelligent et sain d</w:t>
      </w:r>
      <w:r>
        <w:t>’</w:t>
      </w:r>
      <w:r w:rsidR="00000000">
        <w:t>esprit</w:t>
      </w:r>
      <w:r>
        <w:t>.</w:t>
      </w:r>
    </w:p>
    <w:p w14:paraId="55D5096C" w14:textId="77777777" w:rsidR="007573A7" w:rsidRDefault="00000000">
      <w:r>
        <w:t>Elle tressaillit</w:t>
      </w:r>
      <w:r w:rsidR="007573A7">
        <w:t> :</w:t>
      </w:r>
    </w:p>
    <w:p w14:paraId="26E95FEE" w14:textId="77777777" w:rsidR="007573A7" w:rsidRDefault="007573A7">
      <w:r>
        <w:t>— </w:t>
      </w:r>
      <w:r w:rsidR="00000000">
        <w:t>Avez-vous remarqué ses yeux</w:t>
      </w:r>
      <w:r>
        <w:t xml:space="preserve"> ? </w:t>
      </w:r>
      <w:r w:rsidR="00000000">
        <w:t>murmura-t-elle</w:t>
      </w:r>
      <w:r>
        <w:t>.</w:t>
      </w:r>
    </w:p>
    <w:p w14:paraId="65872AFC" w14:textId="77777777" w:rsidR="007573A7" w:rsidRDefault="007573A7">
      <w:r>
        <w:t>— </w:t>
      </w:r>
      <w:r w:rsidR="00000000">
        <w:t>Il a un regard pénétrant</w:t>
      </w:r>
      <w:r>
        <w:t xml:space="preserve">, </w:t>
      </w:r>
      <w:r w:rsidR="00000000">
        <w:t>c</w:t>
      </w:r>
      <w:r>
        <w:t>’</w:t>
      </w:r>
      <w:r w:rsidR="00000000">
        <w:t>est entendu</w:t>
      </w:r>
      <w:r>
        <w:t>.</w:t>
      </w:r>
    </w:p>
    <w:p w14:paraId="57EE7F20" w14:textId="77777777" w:rsidR="007573A7" w:rsidRDefault="007573A7">
      <w:r>
        <w:t>— </w:t>
      </w:r>
      <w:r w:rsidR="00000000">
        <w:t>Il voit au dedans de vous</w:t>
      </w:r>
      <w:r>
        <w:t xml:space="preserve">. </w:t>
      </w:r>
      <w:r w:rsidR="00000000">
        <w:t>Une flamme brûle dans ce r</w:t>
      </w:r>
      <w:r w:rsidR="00000000">
        <w:t>e</w:t>
      </w:r>
      <w:r w:rsidR="00000000">
        <w:t>gard</w:t>
      </w:r>
      <w:r>
        <w:t xml:space="preserve">. </w:t>
      </w:r>
      <w:r w:rsidR="00000000">
        <w:t>Si vous pouviez le voir lorsqu</w:t>
      </w:r>
      <w:r>
        <w:t>’</w:t>
      </w:r>
      <w:r w:rsidR="00000000">
        <w:t>il parle des fous</w:t>
      </w:r>
      <w:r>
        <w:t xml:space="preserve">, </w:t>
      </w:r>
      <w:r w:rsidR="00000000">
        <w:t>de la légère différence qui les sépare des êtres raisonnables</w:t>
      </w:r>
      <w:r>
        <w:t> !</w:t>
      </w:r>
    </w:p>
    <w:p w14:paraId="707FD294" w14:textId="77777777" w:rsidR="007573A7" w:rsidRDefault="007573A7">
      <w:r>
        <w:t>— </w:t>
      </w:r>
      <w:r w:rsidR="00000000">
        <w:t>C</w:t>
      </w:r>
      <w:r>
        <w:t>’</w:t>
      </w:r>
      <w:r w:rsidR="00000000">
        <w:t>est qu</w:t>
      </w:r>
      <w:r>
        <w:t>’</w:t>
      </w:r>
      <w:r w:rsidR="00000000">
        <w:t>il s</w:t>
      </w:r>
      <w:r>
        <w:t>’</w:t>
      </w:r>
      <w:r w:rsidR="00000000">
        <w:t>intéresse beaucoup à son œuvre</w:t>
      </w:r>
      <w:r>
        <w:t xml:space="preserve">, </w:t>
      </w:r>
      <w:r w:rsidR="00000000">
        <w:t>dis-je</w:t>
      </w:r>
      <w:r>
        <w:t>.</w:t>
      </w:r>
    </w:p>
    <w:p w14:paraId="0CF99A47" w14:textId="77777777" w:rsidR="007573A7" w:rsidRDefault="007573A7">
      <w:r>
        <w:t>— </w:t>
      </w:r>
      <w:r w:rsidR="00000000">
        <w:t>Pourquoi le défendez-vous</w:t>
      </w:r>
      <w:r>
        <w:t xml:space="preserve"> ? </w:t>
      </w:r>
      <w:r w:rsidR="00000000">
        <w:t>cria-t-elle</w:t>
      </w:r>
      <w:r>
        <w:t xml:space="preserve">. </w:t>
      </w:r>
      <w:r w:rsidR="00000000">
        <w:t>Vous ne le connaissez pas</w:t>
      </w:r>
      <w:r>
        <w:t xml:space="preserve">. </w:t>
      </w:r>
      <w:r w:rsidR="00000000">
        <w:t>Je vous affirme qu</w:t>
      </w:r>
      <w:r>
        <w:t>’</w:t>
      </w:r>
      <w:r w:rsidR="00000000">
        <w:t>il est fou</w:t>
      </w:r>
      <w:r>
        <w:t xml:space="preserve">. </w:t>
      </w:r>
      <w:r w:rsidR="00000000">
        <w:t>Il est capable</w:t>
      </w:r>
      <w:r>
        <w:t xml:space="preserve">… </w:t>
      </w:r>
      <w:r w:rsidR="00000000">
        <w:t>de tout</w:t>
      </w:r>
      <w:r>
        <w:t>.</w:t>
      </w:r>
    </w:p>
    <w:p w14:paraId="49A2C5A6" w14:textId="77777777" w:rsidR="007573A7" w:rsidRDefault="007573A7">
      <w:r>
        <w:t>— </w:t>
      </w:r>
      <w:r w:rsidR="00000000">
        <w:t>D</w:t>
      </w:r>
      <w:r>
        <w:t>’</w:t>
      </w:r>
      <w:r w:rsidR="00000000">
        <w:t>avoir assassiné votre père</w:t>
      </w:r>
      <w:r>
        <w:t xml:space="preserve">, </w:t>
      </w:r>
      <w:r w:rsidR="00000000">
        <w:t>par exemple</w:t>
      </w:r>
      <w:r>
        <w:t xml:space="preserve"> ? </w:t>
      </w:r>
      <w:r w:rsidR="00000000">
        <w:t>Je sais ce que vous allez me répondre</w:t>
      </w:r>
      <w:r>
        <w:t xml:space="preserve"> : </w:t>
      </w:r>
      <w:proofErr w:type="spellStart"/>
      <w:r w:rsidR="00000000">
        <w:t>Wilks</w:t>
      </w:r>
      <w:proofErr w:type="spellEnd"/>
      <w:r w:rsidR="00000000">
        <w:t xml:space="preserve"> a favorisé l</w:t>
      </w:r>
      <w:r>
        <w:t>’</w:t>
      </w:r>
      <w:r w:rsidR="00000000">
        <w:t>évasion de Magee afin que ce dernier tuât votre père</w:t>
      </w:r>
      <w:r>
        <w:t>.</w:t>
      </w:r>
    </w:p>
    <w:p w14:paraId="06D4B0CF" w14:textId="77777777" w:rsidR="007573A7" w:rsidRDefault="007573A7">
      <w:r>
        <w:t>— </w:t>
      </w:r>
      <w:r w:rsidR="00000000">
        <w:t>Oui</w:t>
      </w:r>
      <w:r>
        <w:t xml:space="preserve">, </w:t>
      </w:r>
      <w:r w:rsidR="00000000">
        <w:t>dit-elle d</w:t>
      </w:r>
      <w:r>
        <w:t>’</w:t>
      </w:r>
      <w:r w:rsidR="00000000">
        <w:t>un air de défi</w:t>
      </w:r>
      <w:r>
        <w:t>.</w:t>
      </w:r>
    </w:p>
    <w:p w14:paraId="2B497AE2" w14:textId="77777777" w:rsidR="007573A7" w:rsidRDefault="007573A7">
      <w:r>
        <w:t>— </w:t>
      </w:r>
      <w:r w:rsidR="00000000">
        <w:t>C</w:t>
      </w:r>
      <w:r>
        <w:t>’</w:t>
      </w:r>
      <w:r w:rsidR="00000000">
        <w:t>est absurde</w:t>
      </w:r>
      <w:r>
        <w:t> !</w:t>
      </w:r>
    </w:p>
    <w:p w14:paraId="282DE13B" w14:textId="77777777" w:rsidR="007573A7" w:rsidRDefault="007573A7">
      <w:r>
        <w:t>— </w:t>
      </w:r>
      <w:r w:rsidR="00000000">
        <w:t>Pourquoi</w:t>
      </w:r>
      <w:r>
        <w:t> ?</w:t>
      </w:r>
    </w:p>
    <w:p w14:paraId="70C3AEBE" w14:textId="77777777" w:rsidR="007573A7" w:rsidRDefault="007573A7">
      <w:r>
        <w:t>— </w:t>
      </w:r>
      <w:r w:rsidR="00000000">
        <w:t>Parce que l</w:t>
      </w:r>
      <w:r>
        <w:t>’</w:t>
      </w:r>
      <w:r w:rsidR="00000000">
        <w:t>on ne se sert pas d</w:t>
      </w:r>
      <w:r>
        <w:t>’</w:t>
      </w:r>
      <w:r w:rsidR="00000000">
        <w:t>un fou comme d</w:t>
      </w:r>
      <w:r>
        <w:t>’</w:t>
      </w:r>
      <w:r w:rsidR="00000000">
        <w:t>un pist</w:t>
      </w:r>
      <w:r w:rsidR="00000000">
        <w:t>o</w:t>
      </w:r>
      <w:r w:rsidR="00000000">
        <w:t>let automatique</w:t>
      </w:r>
      <w:r>
        <w:t xml:space="preserve">. </w:t>
      </w:r>
      <w:r w:rsidR="00000000">
        <w:t>Magee était enfermé dans une cage de fer</w:t>
      </w:r>
      <w:r>
        <w:t>…</w:t>
      </w:r>
    </w:p>
    <w:p w14:paraId="71C948AD" w14:textId="77777777" w:rsidR="007573A7" w:rsidRDefault="007573A7">
      <w:r>
        <w:t>— </w:t>
      </w:r>
      <w:r w:rsidR="00000000">
        <w:t>Et la suggestion</w:t>
      </w:r>
      <w:r>
        <w:t xml:space="preserve"> ? </w:t>
      </w:r>
      <w:r w:rsidR="00000000">
        <w:t>cria-t-elle</w:t>
      </w:r>
      <w:r>
        <w:t xml:space="preserve">. </w:t>
      </w:r>
      <w:proofErr w:type="spellStart"/>
      <w:r w:rsidR="00000000">
        <w:t>Wilks</w:t>
      </w:r>
      <w:proofErr w:type="spellEnd"/>
      <w:r w:rsidR="00000000">
        <w:t xml:space="preserve"> m</w:t>
      </w:r>
      <w:r>
        <w:t>’</w:t>
      </w:r>
      <w:r w:rsidR="00000000">
        <w:t>a souvent parlé du pouvoir de la suggestion sur les aliénés</w:t>
      </w:r>
      <w:r>
        <w:t xml:space="preserve">. </w:t>
      </w:r>
      <w:r w:rsidR="00000000">
        <w:t>Je craignais toujours</w:t>
      </w:r>
      <w:r>
        <w:t>…</w:t>
      </w:r>
    </w:p>
    <w:p w14:paraId="6850485E" w14:textId="77777777" w:rsidR="007573A7" w:rsidRDefault="007573A7">
      <w:r>
        <w:t>— </w:t>
      </w:r>
      <w:r w:rsidR="00000000">
        <w:t>Qu</w:t>
      </w:r>
      <w:r>
        <w:t>’</w:t>
      </w:r>
      <w:r w:rsidR="00000000">
        <w:t>il tentât de vous hypnotiser</w:t>
      </w:r>
      <w:r>
        <w:t xml:space="preserve"> ? </w:t>
      </w:r>
      <w:r w:rsidR="00000000">
        <w:t>coupai-je en éclatant de rire</w:t>
      </w:r>
      <w:r>
        <w:t xml:space="preserve">. </w:t>
      </w:r>
      <w:r w:rsidR="00000000">
        <w:t>Vous exagérez</w:t>
      </w:r>
      <w:r>
        <w:t xml:space="preserve">, </w:t>
      </w:r>
      <w:r w:rsidR="00000000">
        <w:t>Ellen</w:t>
      </w:r>
      <w:r>
        <w:t>.</w:t>
      </w:r>
    </w:p>
    <w:p w14:paraId="5A499830" w14:textId="77777777" w:rsidR="007573A7" w:rsidRDefault="007573A7">
      <w:r>
        <w:lastRenderedPageBreak/>
        <w:t>— </w:t>
      </w:r>
      <w:r w:rsidR="00000000">
        <w:t>Il a hypnotisé Magee</w:t>
      </w:r>
      <w:r>
        <w:t xml:space="preserve">, </w:t>
      </w:r>
      <w:r w:rsidR="00000000">
        <w:t>répondit-elle sans m</w:t>
      </w:r>
      <w:r>
        <w:t>’</w:t>
      </w:r>
      <w:r w:rsidR="00000000">
        <w:t>écouter</w:t>
      </w:r>
      <w:r>
        <w:t xml:space="preserve"> ; </w:t>
      </w:r>
      <w:r w:rsidR="00000000">
        <w:t>puis il l</w:t>
      </w:r>
      <w:r>
        <w:t>’</w:t>
      </w:r>
      <w:r w:rsidR="00000000">
        <w:t>a persuadé de tuer mon père</w:t>
      </w:r>
      <w:r>
        <w:t>.</w:t>
      </w:r>
    </w:p>
    <w:p w14:paraId="104BDB11" w14:textId="77777777" w:rsidR="007573A7" w:rsidRDefault="007573A7">
      <w:r>
        <w:t>— </w:t>
      </w:r>
      <w:r w:rsidR="00000000">
        <w:t>Pourquoi</w:t>
      </w:r>
      <w:r>
        <w:t xml:space="preserve"> ? </w:t>
      </w:r>
      <w:r w:rsidR="00000000">
        <w:t>N</w:t>
      </w:r>
      <w:r>
        <w:t>’</w:t>
      </w:r>
      <w:r w:rsidR="00000000">
        <w:t>étaient-ils pas de vieux amis</w:t>
      </w:r>
      <w:r>
        <w:t> ?</w:t>
      </w:r>
    </w:p>
    <w:p w14:paraId="6402B171" w14:textId="77777777" w:rsidR="007573A7" w:rsidRDefault="007573A7">
      <w:r>
        <w:t>— </w:t>
      </w:r>
      <w:proofErr w:type="spellStart"/>
      <w:r w:rsidR="00000000">
        <w:t>Wilks</w:t>
      </w:r>
      <w:proofErr w:type="spellEnd"/>
      <w:r w:rsidR="00000000">
        <w:t xml:space="preserve"> n</w:t>
      </w:r>
      <w:r>
        <w:t>’</w:t>
      </w:r>
      <w:r w:rsidR="00000000">
        <w:t>ignorait pas que mon père refusait de lui acco</w:t>
      </w:r>
      <w:r w:rsidR="00000000">
        <w:t>r</w:t>
      </w:r>
      <w:r w:rsidR="00000000">
        <w:t>der ma main</w:t>
      </w:r>
      <w:r>
        <w:t>.</w:t>
      </w:r>
    </w:p>
    <w:p w14:paraId="75BC37FE" w14:textId="77777777" w:rsidR="007573A7" w:rsidRDefault="007573A7">
      <w:r>
        <w:t>— </w:t>
      </w:r>
      <w:r w:rsidR="00000000">
        <w:t xml:space="preserve">Et vous pensez que cela a suffi pour que </w:t>
      </w:r>
      <w:proofErr w:type="spellStart"/>
      <w:r w:rsidR="00000000">
        <w:t>Wilks</w:t>
      </w:r>
      <w:proofErr w:type="spellEnd"/>
      <w:r w:rsidR="00000000">
        <w:t xml:space="preserve"> rendît la liberté à un fou dangereux</w:t>
      </w:r>
      <w:r>
        <w:t xml:space="preserve"> ? </w:t>
      </w:r>
      <w:r w:rsidR="00000000">
        <w:t>Ellen</w:t>
      </w:r>
      <w:r>
        <w:t xml:space="preserve">, </w:t>
      </w:r>
      <w:r w:rsidR="00000000">
        <w:t>je croyais que vous vouliez me parler sérieusement</w:t>
      </w:r>
      <w:r>
        <w:t> !</w:t>
      </w:r>
    </w:p>
    <w:p w14:paraId="7E7CA3ED" w14:textId="77777777" w:rsidR="007573A7" w:rsidRDefault="00000000">
      <w:r>
        <w:t>Elle me jeta un regard furieux</w:t>
      </w:r>
      <w:r w:rsidR="007573A7">
        <w:t>.</w:t>
      </w:r>
    </w:p>
    <w:p w14:paraId="219FDDFE" w14:textId="77777777" w:rsidR="007573A7" w:rsidRDefault="007573A7">
      <w:r>
        <w:t>— </w:t>
      </w:r>
      <w:r w:rsidR="00000000">
        <w:t>Bien sûr</w:t>
      </w:r>
      <w:r>
        <w:t xml:space="preserve">, </w:t>
      </w:r>
      <w:r w:rsidR="00000000">
        <w:t>dit-elle</w:t>
      </w:r>
      <w:r>
        <w:t xml:space="preserve"> ; </w:t>
      </w:r>
      <w:r w:rsidR="00000000">
        <w:t>cela ne vous intéresse pas puisqu</w:t>
      </w:r>
      <w:r>
        <w:t>’</w:t>
      </w:r>
      <w:r w:rsidR="00000000">
        <w:t>il ne s</w:t>
      </w:r>
      <w:r>
        <w:t>’</w:t>
      </w:r>
      <w:r w:rsidR="00000000">
        <w:t>agit pas de politique</w:t>
      </w:r>
      <w:r>
        <w:t xml:space="preserve">. </w:t>
      </w:r>
      <w:r w:rsidR="00000000">
        <w:t>Je savais que je ne pourrais compter sur vous</w:t>
      </w:r>
      <w:r>
        <w:t>.</w:t>
      </w:r>
    </w:p>
    <w:p w14:paraId="5958E3F5" w14:textId="77777777" w:rsidR="007573A7" w:rsidRDefault="00000000">
      <w:r>
        <w:t>Je haussai les épaules</w:t>
      </w:r>
      <w:r w:rsidR="007573A7">
        <w:t>.</w:t>
      </w:r>
    </w:p>
    <w:p w14:paraId="7E2E75C3" w14:textId="77777777" w:rsidR="007573A7" w:rsidRDefault="007573A7">
      <w:r>
        <w:t>— </w:t>
      </w:r>
      <w:r w:rsidR="00000000">
        <w:t>N</w:t>
      </w:r>
      <w:r>
        <w:t>’</w:t>
      </w:r>
      <w:r w:rsidR="00000000">
        <w:t>espérez pas que je m</w:t>
      </w:r>
      <w:r>
        <w:t>’</w:t>
      </w:r>
      <w:r w:rsidR="00000000">
        <w:t>emballe sur un argument aussi peu plausible</w:t>
      </w:r>
      <w:r>
        <w:t>.</w:t>
      </w:r>
    </w:p>
    <w:p w14:paraId="6762AD91" w14:textId="77777777" w:rsidR="007573A7" w:rsidRDefault="007573A7">
      <w:r>
        <w:t>— </w:t>
      </w:r>
      <w:r w:rsidR="00000000">
        <w:t>Mais il est fou</w:t>
      </w:r>
      <w:r>
        <w:t> !</w:t>
      </w:r>
    </w:p>
    <w:p w14:paraId="348A33B8" w14:textId="77777777" w:rsidR="007573A7" w:rsidRDefault="007573A7">
      <w:r>
        <w:t>— </w:t>
      </w:r>
      <w:r w:rsidR="00000000">
        <w:t>Ce n</w:t>
      </w:r>
      <w:r>
        <w:t>’</w:t>
      </w:r>
      <w:r w:rsidR="00000000">
        <w:t>est pas mon avis</w:t>
      </w:r>
      <w:r>
        <w:t>.</w:t>
      </w:r>
    </w:p>
    <w:p w14:paraId="4A165FA4" w14:textId="77777777" w:rsidR="007573A7" w:rsidRDefault="007573A7">
      <w:r>
        <w:t>— </w:t>
      </w:r>
      <w:r w:rsidR="00000000">
        <w:t>Si vous aviez pu le voir</w:t>
      </w:r>
      <w:r>
        <w:t xml:space="preserve">, </w:t>
      </w:r>
      <w:r w:rsidR="00000000">
        <w:t>le soir qu</w:t>
      </w:r>
      <w:r>
        <w:t>’</w:t>
      </w:r>
      <w:r w:rsidR="00000000">
        <w:t>il a parlé à mon père</w:t>
      </w:r>
      <w:r>
        <w:t xml:space="preserve"> ! </w:t>
      </w:r>
      <w:r w:rsidR="00000000">
        <w:t>Il m</w:t>
      </w:r>
      <w:r>
        <w:t>’</w:t>
      </w:r>
      <w:r w:rsidR="00000000">
        <w:t>avait emmenée dans sa voiture</w:t>
      </w:r>
      <w:r>
        <w:t xml:space="preserve">. </w:t>
      </w:r>
      <w:r w:rsidR="00000000">
        <w:t>Il voulait me persuader de l</w:t>
      </w:r>
      <w:r>
        <w:t>’</w:t>
      </w:r>
      <w:r w:rsidR="00000000">
        <w:t>épouser</w:t>
      </w:r>
      <w:r>
        <w:t xml:space="preserve">. </w:t>
      </w:r>
      <w:r w:rsidR="00000000">
        <w:t>Nous sommes revenus à la maison</w:t>
      </w:r>
      <w:r>
        <w:t xml:space="preserve">. </w:t>
      </w:r>
      <w:r w:rsidR="00000000">
        <w:t>Mon père n</w:t>
      </w:r>
      <w:r>
        <w:t>’</w:t>
      </w:r>
      <w:r w:rsidR="00000000">
        <w:t>était pas couché</w:t>
      </w:r>
      <w:r>
        <w:t xml:space="preserve">. </w:t>
      </w:r>
      <w:r w:rsidR="00000000">
        <w:t xml:space="preserve">Jonas </w:t>
      </w:r>
      <w:proofErr w:type="spellStart"/>
      <w:r w:rsidR="00000000">
        <w:t>Hatfield</w:t>
      </w:r>
      <w:proofErr w:type="spellEnd"/>
      <w:r w:rsidR="00000000">
        <w:t xml:space="preserve"> venait de partir</w:t>
      </w:r>
      <w:r>
        <w:t xml:space="preserve">. </w:t>
      </w:r>
      <w:proofErr w:type="spellStart"/>
      <w:r w:rsidR="00000000">
        <w:t>Wilks</w:t>
      </w:r>
      <w:proofErr w:type="spellEnd"/>
      <w:r w:rsidR="00000000">
        <w:t xml:space="preserve"> me prévint qu</w:t>
      </w:r>
      <w:r>
        <w:t>’</w:t>
      </w:r>
      <w:r w:rsidR="00000000">
        <w:t>il allait parler à papa de notre mariage puisque tôt ou tard j</w:t>
      </w:r>
      <w:r>
        <w:t>’</w:t>
      </w:r>
      <w:r w:rsidR="00000000">
        <w:t>accepterais de l</w:t>
      </w:r>
      <w:r>
        <w:t>’</w:t>
      </w:r>
      <w:r w:rsidR="00000000">
        <w:t>épouser</w:t>
      </w:r>
      <w:r>
        <w:t xml:space="preserve">. </w:t>
      </w:r>
      <w:r w:rsidR="00000000">
        <w:t>Je montai dans ma chambre</w:t>
      </w:r>
      <w:r>
        <w:t xml:space="preserve">. </w:t>
      </w:r>
      <w:r w:rsidR="00000000">
        <w:t>Je n</w:t>
      </w:r>
      <w:r>
        <w:t>’</w:t>
      </w:r>
      <w:r w:rsidR="00000000">
        <w:t>entendis rien tout d</w:t>
      </w:r>
      <w:r>
        <w:t>’</w:t>
      </w:r>
      <w:r w:rsidR="00000000">
        <w:t>abord</w:t>
      </w:r>
      <w:r>
        <w:t xml:space="preserve">, </w:t>
      </w:r>
      <w:r w:rsidR="00000000">
        <w:t>puis je perçus des éclats de voix</w:t>
      </w:r>
      <w:r>
        <w:t xml:space="preserve">, </w:t>
      </w:r>
      <w:r w:rsidR="00000000">
        <w:t>mais cela ne m</w:t>
      </w:r>
      <w:r>
        <w:t>’</w:t>
      </w:r>
      <w:r w:rsidR="00000000">
        <w:t>intéressait pas</w:t>
      </w:r>
      <w:r>
        <w:t xml:space="preserve">. </w:t>
      </w:r>
      <w:r w:rsidR="00000000">
        <w:t>Ce que mon père pensait de ce mariage m</w:t>
      </w:r>
      <w:r>
        <w:t>’</w:t>
      </w:r>
      <w:r w:rsidR="00000000">
        <w:t>importait peu</w:t>
      </w:r>
      <w:r>
        <w:t>.</w:t>
      </w:r>
    </w:p>
    <w:p w14:paraId="14D3BEDA" w14:textId="77777777" w:rsidR="007573A7" w:rsidRDefault="007573A7">
      <w:r>
        <w:lastRenderedPageBreak/>
        <w:t>« </w:t>
      </w:r>
      <w:r w:rsidR="00000000">
        <w:t>Soudain</w:t>
      </w:r>
      <w:r>
        <w:t xml:space="preserve">, </w:t>
      </w:r>
      <w:r w:rsidR="00000000">
        <w:t>papa cria</w:t>
      </w:r>
      <w:r>
        <w:t> : « </w:t>
      </w:r>
      <w:r w:rsidR="00000000">
        <w:t>Que Dieu m</w:t>
      </w:r>
      <w:r>
        <w:t>’</w:t>
      </w:r>
      <w:r w:rsidR="00000000">
        <w:t>entende et me pardonne</w:t>
      </w:r>
      <w:r>
        <w:t> ! »</w:t>
      </w:r>
      <w:r w:rsidR="00000000">
        <w:t xml:space="preserve"> Puis</w:t>
      </w:r>
      <w:r>
        <w:t xml:space="preserve">, </w:t>
      </w:r>
      <w:r w:rsidR="00000000">
        <w:t>plus rien</w:t>
      </w:r>
      <w:r>
        <w:t xml:space="preserve">, </w:t>
      </w:r>
      <w:r w:rsidR="00000000">
        <w:t>ils s</w:t>
      </w:r>
      <w:r>
        <w:t>’</w:t>
      </w:r>
      <w:r w:rsidR="00000000">
        <w:t>entretenaient à voix basse</w:t>
      </w:r>
      <w:r>
        <w:t xml:space="preserve">. </w:t>
      </w:r>
      <w:r w:rsidR="00000000">
        <w:t>Après un peu de temps</w:t>
      </w:r>
      <w:r>
        <w:t xml:space="preserve">, </w:t>
      </w:r>
      <w:r w:rsidR="00000000">
        <w:t xml:space="preserve">le docteur </w:t>
      </w:r>
      <w:proofErr w:type="spellStart"/>
      <w:r w:rsidR="00000000">
        <w:t>Wilks</w:t>
      </w:r>
      <w:proofErr w:type="spellEnd"/>
      <w:r w:rsidR="00000000">
        <w:t xml:space="preserve"> sortit de la bibliothèque et se mit à arpenter le hall</w:t>
      </w:r>
      <w:r>
        <w:t xml:space="preserve">. </w:t>
      </w:r>
      <w:r w:rsidR="00000000">
        <w:t>Je sortis sur le palier et dans l</w:t>
      </w:r>
      <w:r>
        <w:t>’</w:t>
      </w:r>
      <w:r w:rsidR="00000000">
        <w:t>obscurité il ne pouvait me voir</w:t>
      </w:r>
      <w:r>
        <w:t xml:space="preserve">. </w:t>
      </w:r>
      <w:r w:rsidR="00000000">
        <w:t>J</w:t>
      </w:r>
      <w:r>
        <w:t>’</w:t>
      </w:r>
      <w:r w:rsidR="00000000">
        <w:t>aperçus son visage</w:t>
      </w:r>
      <w:r>
        <w:t xml:space="preserve">. </w:t>
      </w:r>
      <w:r w:rsidR="00000000">
        <w:t>Vous savez combien il est impassible</w:t>
      </w:r>
      <w:r>
        <w:t xml:space="preserve">. </w:t>
      </w:r>
      <w:r w:rsidR="00000000">
        <w:t>Eh bien</w:t>
      </w:r>
      <w:r>
        <w:t xml:space="preserve">, </w:t>
      </w:r>
      <w:r w:rsidR="00000000">
        <w:t>ce soir-là</w:t>
      </w:r>
      <w:r>
        <w:t xml:space="preserve">, </w:t>
      </w:r>
      <w:r w:rsidR="00000000">
        <w:t>ses traits étaient contractés</w:t>
      </w:r>
      <w:r>
        <w:t xml:space="preserve">. </w:t>
      </w:r>
      <w:r w:rsidR="00000000">
        <w:t>On eût dit qu</w:t>
      </w:r>
      <w:r>
        <w:t>’</w:t>
      </w:r>
      <w:r w:rsidR="00000000">
        <w:t>il éprouvait à la fois de la rage et de la terreur</w:t>
      </w:r>
      <w:r>
        <w:t xml:space="preserve"> : </w:t>
      </w:r>
      <w:r w:rsidR="00000000">
        <w:t>une sorte d</w:t>
      </w:r>
      <w:r>
        <w:t>’</w:t>
      </w:r>
      <w:r w:rsidR="00000000">
        <w:t>affreux désespoir</w:t>
      </w:r>
      <w:r>
        <w:t xml:space="preserve">. </w:t>
      </w:r>
      <w:r w:rsidR="00000000">
        <w:t>Il allait et venait</w:t>
      </w:r>
      <w:r>
        <w:t xml:space="preserve">, </w:t>
      </w:r>
      <w:r w:rsidR="00000000">
        <w:t>les épaules ba</w:t>
      </w:r>
      <w:r w:rsidR="00000000">
        <w:t>s</w:t>
      </w:r>
      <w:r w:rsidR="00000000">
        <w:t>ses</w:t>
      </w:r>
      <w:r>
        <w:t xml:space="preserve">, </w:t>
      </w:r>
      <w:r w:rsidR="00000000">
        <w:t>d</w:t>
      </w:r>
      <w:r>
        <w:t>’</w:t>
      </w:r>
      <w:r w:rsidR="00000000">
        <w:t>un air abattu</w:t>
      </w:r>
      <w:r>
        <w:t xml:space="preserve">, </w:t>
      </w:r>
      <w:r w:rsidR="00000000">
        <w:t>puis soudain il levait la tête</w:t>
      </w:r>
      <w:r>
        <w:t xml:space="preserve">, </w:t>
      </w:r>
      <w:r w:rsidR="00000000">
        <w:t>serrait les poings et ses yeux lançaient des flammes</w:t>
      </w:r>
      <w:r>
        <w:t xml:space="preserve">. </w:t>
      </w:r>
      <w:r w:rsidR="00000000">
        <w:t>Cela dura plus de cinq minutes</w:t>
      </w:r>
      <w:r>
        <w:t xml:space="preserve">. </w:t>
      </w:r>
      <w:r w:rsidR="00000000">
        <w:t>Brusquement</w:t>
      </w:r>
      <w:r>
        <w:t xml:space="preserve">, </w:t>
      </w:r>
      <w:r w:rsidR="00000000">
        <w:t>il sursauta</w:t>
      </w:r>
      <w:r>
        <w:t xml:space="preserve">, </w:t>
      </w:r>
      <w:r w:rsidR="00000000">
        <w:t>regarda sa montre et quitta la maison en courant</w:t>
      </w:r>
      <w:r>
        <w:t>…</w:t>
      </w:r>
    </w:p>
    <w:p w14:paraId="254455DC" w14:textId="77777777" w:rsidR="007573A7" w:rsidRDefault="00000000">
      <w:r>
        <w:t>Elle s</w:t>
      </w:r>
      <w:r w:rsidR="007573A7">
        <w:t>’</w:t>
      </w:r>
      <w:r>
        <w:t>interrompit</w:t>
      </w:r>
      <w:r w:rsidR="007573A7">
        <w:t xml:space="preserve">, </w:t>
      </w:r>
      <w:r>
        <w:t>haletante</w:t>
      </w:r>
      <w:r w:rsidR="007573A7">
        <w:t xml:space="preserve">, </w:t>
      </w:r>
      <w:r>
        <w:t>comme si elle venait d</w:t>
      </w:r>
      <w:r w:rsidR="007573A7">
        <w:t>’</w:t>
      </w:r>
      <w:r>
        <w:t>assister de nouveau à la scène</w:t>
      </w:r>
      <w:r w:rsidR="007573A7">
        <w:t>.</w:t>
      </w:r>
    </w:p>
    <w:p w14:paraId="62BF13C0" w14:textId="77777777" w:rsidR="007573A7" w:rsidRDefault="007573A7">
      <w:r>
        <w:t>— </w:t>
      </w:r>
      <w:r w:rsidR="00000000">
        <w:t>Que pensez-vous de tout cela</w:t>
      </w:r>
      <w:r>
        <w:t xml:space="preserve"> ? </w:t>
      </w:r>
      <w:r w:rsidR="00000000">
        <w:t>demandai-je doucement</w:t>
      </w:r>
      <w:r>
        <w:t>.</w:t>
      </w:r>
    </w:p>
    <w:p w14:paraId="6FE2DE41" w14:textId="77777777" w:rsidR="007573A7" w:rsidRDefault="00000000">
      <w:r>
        <w:t>Elle répondit par une question</w:t>
      </w:r>
      <w:r w:rsidR="007573A7">
        <w:t>.</w:t>
      </w:r>
    </w:p>
    <w:p w14:paraId="48C2DA6F" w14:textId="77777777" w:rsidR="007573A7" w:rsidRDefault="007573A7">
      <w:r>
        <w:t>— </w:t>
      </w:r>
      <w:r w:rsidR="00000000">
        <w:t>Ne croyez-vous qu</w:t>
      </w:r>
      <w:r>
        <w:t>’</w:t>
      </w:r>
      <w:r w:rsidR="00000000">
        <w:t>il soit fou</w:t>
      </w:r>
      <w:r>
        <w:t> ?</w:t>
      </w:r>
    </w:p>
    <w:p w14:paraId="753D68A7" w14:textId="77777777" w:rsidR="007573A7" w:rsidRDefault="007573A7">
      <w:r>
        <w:t>— </w:t>
      </w:r>
      <w:r w:rsidR="00000000">
        <w:t>Pourquoi serait-il fou</w:t>
      </w:r>
      <w:r>
        <w:t xml:space="preserve"> ? </w:t>
      </w:r>
      <w:r w:rsidR="00000000">
        <w:t>L</w:t>
      </w:r>
      <w:r>
        <w:t>’</w:t>
      </w:r>
      <w:r w:rsidR="00000000">
        <w:t>on ne peut juger quelqu</w:t>
      </w:r>
      <w:r>
        <w:t>’</w:t>
      </w:r>
      <w:r w:rsidR="00000000">
        <w:t>un sans connaître les raisons qui le poussent à agir</w:t>
      </w:r>
      <w:r>
        <w:t xml:space="preserve">. </w:t>
      </w:r>
      <w:r w:rsidR="00000000">
        <w:t>Lorsque mon visage est sale</w:t>
      </w:r>
      <w:r>
        <w:t xml:space="preserve">, </w:t>
      </w:r>
      <w:r w:rsidR="00000000">
        <w:t>je le lave</w:t>
      </w:r>
      <w:r>
        <w:t xml:space="preserve">, </w:t>
      </w:r>
      <w:r w:rsidR="00000000">
        <w:t>c</w:t>
      </w:r>
      <w:r>
        <w:t>’</w:t>
      </w:r>
      <w:r w:rsidR="00000000">
        <w:t>est normal</w:t>
      </w:r>
      <w:r>
        <w:t xml:space="preserve">. </w:t>
      </w:r>
      <w:r w:rsidR="00000000">
        <w:t>Si je m</w:t>
      </w:r>
      <w:r>
        <w:t>’</w:t>
      </w:r>
      <w:r w:rsidR="00000000">
        <w:t>acharne à le laver lor</w:t>
      </w:r>
      <w:r w:rsidR="00000000">
        <w:t>s</w:t>
      </w:r>
      <w:r w:rsidR="00000000">
        <w:t>qu</w:t>
      </w:r>
      <w:r>
        <w:t>’</w:t>
      </w:r>
      <w:r w:rsidR="00000000">
        <w:t>il est propre</w:t>
      </w:r>
      <w:r>
        <w:t xml:space="preserve">, </w:t>
      </w:r>
      <w:r w:rsidR="00000000">
        <w:t>cela touche à la folie</w:t>
      </w:r>
      <w:r>
        <w:t xml:space="preserve">. </w:t>
      </w:r>
      <w:r w:rsidR="00000000">
        <w:t>Comprenez-vous</w:t>
      </w:r>
      <w:r>
        <w:t xml:space="preserve"> ? </w:t>
      </w:r>
      <w:r w:rsidR="00000000">
        <w:t>J</w:t>
      </w:r>
      <w:r>
        <w:t>’</w:t>
      </w:r>
      <w:r w:rsidR="00000000">
        <w:t xml:space="preserve">ignore quelles raisons ont poussé le docteur </w:t>
      </w:r>
      <w:proofErr w:type="spellStart"/>
      <w:r w:rsidR="00000000">
        <w:t>Wilks</w:t>
      </w:r>
      <w:proofErr w:type="spellEnd"/>
      <w:r w:rsidR="00000000">
        <w:t xml:space="preserve"> à agir</w:t>
      </w:r>
      <w:r>
        <w:t xml:space="preserve">, </w:t>
      </w:r>
      <w:r w:rsidR="00000000">
        <w:t>ce soir-là</w:t>
      </w:r>
      <w:r>
        <w:t>.</w:t>
      </w:r>
    </w:p>
    <w:p w14:paraId="181A902D" w14:textId="77777777" w:rsidR="007573A7" w:rsidRDefault="007573A7">
      <w:r>
        <w:t>— </w:t>
      </w:r>
      <w:r w:rsidR="00000000">
        <w:t>Je vous ai dit ce qui était arrivé</w:t>
      </w:r>
      <w:r>
        <w:t>.</w:t>
      </w:r>
    </w:p>
    <w:p w14:paraId="4D4D2BE7" w14:textId="77777777" w:rsidR="007573A7" w:rsidRDefault="007573A7">
      <w:r>
        <w:t>— </w:t>
      </w:r>
      <w:r w:rsidR="00000000">
        <w:t>Ce qui est arrivé</w:t>
      </w:r>
      <w:r>
        <w:t xml:space="preserve">, </w:t>
      </w:r>
      <w:r w:rsidR="00000000">
        <w:t>selon vous</w:t>
      </w:r>
      <w:r>
        <w:t>.</w:t>
      </w:r>
    </w:p>
    <w:p w14:paraId="454B4EF4" w14:textId="77777777" w:rsidR="007573A7" w:rsidRDefault="007573A7">
      <w:r>
        <w:t>— </w:t>
      </w:r>
      <w:r w:rsidR="00000000">
        <w:t>Mais j</w:t>
      </w:r>
      <w:r>
        <w:t>’</w:t>
      </w:r>
      <w:r w:rsidR="00000000">
        <w:t>ai parlé à mon père</w:t>
      </w:r>
      <w:r>
        <w:t xml:space="preserve">, </w:t>
      </w:r>
      <w:r w:rsidR="00000000">
        <w:t>le lendemain</w:t>
      </w:r>
      <w:r>
        <w:t>.</w:t>
      </w:r>
    </w:p>
    <w:p w14:paraId="025A3952" w14:textId="77777777" w:rsidR="007573A7" w:rsidRDefault="007573A7">
      <w:r>
        <w:t>— </w:t>
      </w:r>
      <w:r w:rsidR="00000000">
        <w:t>Pourquoi s</w:t>
      </w:r>
      <w:r>
        <w:t>’</w:t>
      </w:r>
      <w:r w:rsidR="00000000">
        <w:t>opposait-il à ce mariage</w:t>
      </w:r>
      <w:r>
        <w:t> ?</w:t>
      </w:r>
    </w:p>
    <w:p w14:paraId="230C7EBE" w14:textId="77777777" w:rsidR="007573A7" w:rsidRDefault="007573A7">
      <w:r>
        <w:lastRenderedPageBreak/>
        <w:t>— </w:t>
      </w:r>
      <w:r w:rsidR="00000000">
        <w:t>Parce qu</w:t>
      </w:r>
      <w:r>
        <w:t>’</w:t>
      </w:r>
      <w:r w:rsidR="00000000">
        <w:t xml:space="preserve">il estimait que </w:t>
      </w:r>
      <w:proofErr w:type="spellStart"/>
      <w:r w:rsidR="00000000">
        <w:t>Wilks</w:t>
      </w:r>
      <w:proofErr w:type="spellEnd"/>
      <w:r w:rsidR="00000000">
        <w:t xml:space="preserve"> était trop vieux et qu</w:t>
      </w:r>
      <w:r>
        <w:t>’</w:t>
      </w:r>
      <w:r w:rsidR="00000000">
        <w:t>il n</w:t>
      </w:r>
      <w:r>
        <w:t>’</w:t>
      </w:r>
      <w:r w:rsidR="00000000">
        <w:t>en voulait qu</w:t>
      </w:r>
      <w:r>
        <w:t>’</w:t>
      </w:r>
      <w:r w:rsidR="00000000">
        <w:t>à notre argent</w:t>
      </w:r>
      <w:r>
        <w:t>.</w:t>
      </w:r>
    </w:p>
    <w:p w14:paraId="5A48D26E" w14:textId="77777777" w:rsidR="007573A7" w:rsidRDefault="007573A7">
      <w:r>
        <w:t>— </w:t>
      </w:r>
      <w:r w:rsidR="00000000">
        <w:t>Cela ne pouvait expliquer l</w:t>
      </w:r>
      <w:r>
        <w:t>’</w:t>
      </w:r>
      <w:r w:rsidR="00000000">
        <w:t>étrange conduite du docteur</w:t>
      </w:r>
      <w:r>
        <w:t xml:space="preserve">, </w:t>
      </w:r>
      <w:r w:rsidR="00000000">
        <w:t>répondis-je</w:t>
      </w:r>
      <w:r>
        <w:t xml:space="preserve">. </w:t>
      </w:r>
      <w:r w:rsidR="00000000">
        <w:t>À vous entendre</w:t>
      </w:r>
      <w:r>
        <w:t xml:space="preserve">, </w:t>
      </w:r>
      <w:r w:rsidR="00000000">
        <w:t>il semble qu</w:t>
      </w:r>
      <w:r>
        <w:t>’</w:t>
      </w:r>
      <w:r w:rsidR="00000000">
        <w:t>il ait eu brusquement conscience d</w:t>
      </w:r>
      <w:r>
        <w:t>’</w:t>
      </w:r>
      <w:r w:rsidR="00000000">
        <w:t>un danger</w:t>
      </w:r>
      <w:r>
        <w:t xml:space="preserve">. </w:t>
      </w:r>
      <w:r w:rsidR="00000000">
        <w:t>Quand l</w:t>
      </w:r>
      <w:r>
        <w:t>’</w:t>
      </w:r>
      <w:r w:rsidR="00000000">
        <w:t>avez-vous revu</w:t>
      </w:r>
      <w:r>
        <w:t> ?</w:t>
      </w:r>
    </w:p>
    <w:p w14:paraId="279EFF7F" w14:textId="77777777" w:rsidR="007573A7" w:rsidRDefault="007573A7">
      <w:r>
        <w:t>— </w:t>
      </w:r>
      <w:r w:rsidR="00000000">
        <w:t>Dimanche soir</w:t>
      </w:r>
      <w:r>
        <w:t xml:space="preserve">. </w:t>
      </w:r>
      <w:r w:rsidR="00000000">
        <w:t>Nous étions assis sur le perron</w:t>
      </w:r>
      <w:r>
        <w:t xml:space="preserve">. </w:t>
      </w:r>
      <w:r w:rsidR="00000000">
        <w:t>Mon père était dans la bibliothèque</w:t>
      </w:r>
      <w:r>
        <w:t xml:space="preserve">, </w:t>
      </w:r>
      <w:r w:rsidR="00000000">
        <w:t xml:space="preserve">avec </w:t>
      </w:r>
      <w:proofErr w:type="spellStart"/>
      <w:r w:rsidR="00000000">
        <w:t>Hatfield</w:t>
      </w:r>
      <w:proofErr w:type="spellEnd"/>
      <w:r>
        <w:t xml:space="preserve">. </w:t>
      </w:r>
      <w:proofErr w:type="spellStart"/>
      <w:r w:rsidR="00000000">
        <w:t>Wilks</w:t>
      </w:r>
      <w:proofErr w:type="spellEnd"/>
      <w:r w:rsidR="00000000">
        <w:t xml:space="preserve"> feignait de s</w:t>
      </w:r>
      <w:r>
        <w:t>’</w:t>
      </w:r>
      <w:r w:rsidR="00000000">
        <w:t>occuper uniquement de moi</w:t>
      </w:r>
      <w:r>
        <w:t xml:space="preserve">, </w:t>
      </w:r>
      <w:r w:rsidR="00000000">
        <w:t>mais il s</w:t>
      </w:r>
      <w:r>
        <w:t>’</w:t>
      </w:r>
      <w:r w:rsidR="00000000">
        <w:t>efforçait d</w:t>
      </w:r>
      <w:r>
        <w:t>’</w:t>
      </w:r>
      <w:r w:rsidR="00000000">
        <w:t>entendre ce que l</w:t>
      </w:r>
      <w:r>
        <w:t>’</w:t>
      </w:r>
      <w:r w:rsidR="00000000">
        <w:t>on disait dans la pièce</w:t>
      </w:r>
      <w:r>
        <w:t xml:space="preserve">. </w:t>
      </w:r>
      <w:r w:rsidR="00000000">
        <w:t>Il a rapproché à plusieurs reprises sa chaise de la fenêtre ouverte</w:t>
      </w:r>
      <w:r>
        <w:t>.</w:t>
      </w:r>
    </w:p>
    <w:p w14:paraId="6AEB1A2E" w14:textId="77777777" w:rsidR="007573A7" w:rsidRDefault="00000000">
      <w:r>
        <w:t>Il y eut un long silence</w:t>
      </w:r>
      <w:r w:rsidR="007573A7">
        <w:t xml:space="preserve">, </w:t>
      </w:r>
      <w:r>
        <w:t>puis je demandai doucement à E</w:t>
      </w:r>
      <w:r>
        <w:t>l</w:t>
      </w:r>
      <w:r>
        <w:t>len si elle avait quelque autre chose à me dire</w:t>
      </w:r>
      <w:r w:rsidR="007573A7">
        <w:t xml:space="preserve">, </w:t>
      </w:r>
      <w:r>
        <w:t xml:space="preserve">mais elle revenait sans cesse à la folie criminelle de </w:t>
      </w:r>
      <w:proofErr w:type="spellStart"/>
      <w:r>
        <w:t>Wilks</w:t>
      </w:r>
      <w:proofErr w:type="spellEnd"/>
      <w:r w:rsidR="007573A7">
        <w:t xml:space="preserve">. </w:t>
      </w:r>
      <w:r>
        <w:t>Un seul détail m</w:t>
      </w:r>
      <w:r w:rsidR="007573A7">
        <w:t>’</w:t>
      </w:r>
      <w:r>
        <w:t>intéressait</w:t>
      </w:r>
      <w:r w:rsidR="007573A7">
        <w:t xml:space="preserve"> : </w:t>
      </w:r>
      <w:r>
        <w:t>Pourquoi le docteur</w:t>
      </w:r>
      <w:r w:rsidR="007573A7">
        <w:t xml:space="preserve">, </w:t>
      </w:r>
      <w:r>
        <w:t>après avoir regardé sa mo</w:t>
      </w:r>
      <w:r>
        <w:t>n</w:t>
      </w:r>
      <w:r>
        <w:t>tre</w:t>
      </w:r>
      <w:r w:rsidR="007573A7">
        <w:t xml:space="preserve">, </w:t>
      </w:r>
      <w:r>
        <w:t>avait-il quitté si brusquement la maison du juge</w:t>
      </w:r>
      <w:r w:rsidR="007573A7">
        <w:t> ?</w:t>
      </w:r>
    </w:p>
    <w:p w14:paraId="05B2ADD0" w14:textId="19BC613D" w:rsidR="00000000" w:rsidRDefault="00000000" w:rsidP="007573A7">
      <w:pPr>
        <w:pStyle w:val="Centr"/>
        <w:keepNext/>
        <w:spacing w:before="0" w:after="0"/>
      </w:pPr>
      <w:r>
        <w:t>*</w:t>
      </w:r>
    </w:p>
    <w:p w14:paraId="32C2B066" w14:textId="77777777" w:rsidR="00000000" w:rsidRDefault="00000000" w:rsidP="007573A7">
      <w:pPr>
        <w:pStyle w:val="Centr"/>
        <w:keepNext/>
        <w:spacing w:before="0" w:after="0"/>
      </w:pPr>
      <w:r>
        <w:t>* *</w:t>
      </w:r>
    </w:p>
    <w:p w14:paraId="4B9BB3C3" w14:textId="77777777" w:rsidR="007573A7" w:rsidRDefault="00000000">
      <w:r>
        <w:t>Il était un peu plus de quatre heures lorsque nous rentr</w:t>
      </w:r>
      <w:r>
        <w:t>â</w:t>
      </w:r>
      <w:r>
        <w:t>mes en ville</w:t>
      </w:r>
      <w:r w:rsidR="007573A7">
        <w:t xml:space="preserve">. </w:t>
      </w:r>
      <w:r>
        <w:t>Ellen me laissa et j</w:t>
      </w:r>
      <w:r w:rsidR="007573A7">
        <w:t>’</w:t>
      </w:r>
      <w:r>
        <w:t xml:space="preserve">allai tout de suite voir </w:t>
      </w:r>
      <w:proofErr w:type="spellStart"/>
      <w:r>
        <w:t>Loude</w:t>
      </w:r>
      <w:r>
        <w:t>r</w:t>
      </w:r>
      <w:r>
        <w:t>back</w:t>
      </w:r>
      <w:proofErr w:type="spellEnd"/>
      <w:r w:rsidR="007573A7">
        <w:t xml:space="preserve">. </w:t>
      </w:r>
      <w:r>
        <w:t>Magee n</w:t>
      </w:r>
      <w:r w:rsidR="007573A7">
        <w:t>’</w:t>
      </w:r>
      <w:r>
        <w:t>avait pas encore été arrêté</w:t>
      </w:r>
      <w:r w:rsidR="007573A7">
        <w:t xml:space="preserve"> ; </w:t>
      </w:r>
      <w:r>
        <w:t>le capitaine attendait anxieusement que la nuit tombât</w:t>
      </w:r>
      <w:r w:rsidR="007573A7">
        <w:t>.</w:t>
      </w:r>
    </w:p>
    <w:p w14:paraId="17EBFE15" w14:textId="77777777" w:rsidR="007573A7" w:rsidRDefault="007573A7">
      <w:r>
        <w:t>— </w:t>
      </w:r>
      <w:r w:rsidR="00000000">
        <w:t>Il va encore tuer quelqu</w:t>
      </w:r>
      <w:r>
        <w:t>’</w:t>
      </w:r>
      <w:r w:rsidR="00000000">
        <w:t>un</w:t>
      </w:r>
      <w:r>
        <w:t xml:space="preserve">, </w:t>
      </w:r>
      <w:r w:rsidR="00000000">
        <w:t>déclara-t-il d</w:t>
      </w:r>
      <w:r>
        <w:t>’</w:t>
      </w:r>
      <w:r w:rsidR="00000000">
        <w:t>un ton lugubre</w:t>
      </w:r>
      <w:r>
        <w:t>.</w:t>
      </w:r>
    </w:p>
    <w:p w14:paraId="4E3B0798" w14:textId="77777777" w:rsidR="007573A7" w:rsidRDefault="007573A7">
      <w:r>
        <w:t>— </w:t>
      </w:r>
      <w:r w:rsidR="00000000">
        <w:t>À propos de l</w:t>
      </w:r>
      <w:r>
        <w:t>’</w:t>
      </w:r>
      <w:r w:rsidR="00000000">
        <w:t>arme</w:t>
      </w:r>
      <w:r>
        <w:t xml:space="preserve">, </w:t>
      </w:r>
      <w:r w:rsidR="00000000">
        <w:t>dis-je</w:t>
      </w:r>
      <w:r>
        <w:t xml:space="preserve">, </w:t>
      </w:r>
      <w:r w:rsidR="00000000">
        <w:t>était-ce bien un bistouri</w:t>
      </w:r>
      <w:r>
        <w:t> ?</w:t>
      </w:r>
    </w:p>
    <w:p w14:paraId="79D1B3F9" w14:textId="77777777" w:rsidR="007573A7" w:rsidRDefault="007573A7">
      <w:r>
        <w:t>— </w:t>
      </w:r>
      <w:r w:rsidR="00000000">
        <w:t>Le docteur Reynolds l</w:t>
      </w:r>
      <w:r>
        <w:t>’</w:t>
      </w:r>
      <w:r w:rsidR="00000000">
        <w:t>a confirmé après l</w:t>
      </w:r>
      <w:r>
        <w:t>’</w:t>
      </w:r>
      <w:r w:rsidR="00000000">
        <w:t>autopsie</w:t>
      </w:r>
      <w:r>
        <w:t>.</w:t>
      </w:r>
    </w:p>
    <w:p w14:paraId="76453525" w14:textId="77777777" w:rsidR="007573A7" w:rsidRDefault="007573A7">
      <w:r>
        <w:t>— </w:t>
      </w:r>
      <w:r w:rsidR="00000000">
        <w:t>Alors</w:t>
      </w:r>
      <w:r>
        <w:t xml:space="preserve">, </w:t>
      </w:r>
      <w:r w:rsidR="00000000">
        <w:t>vous vous êtes sans doute demandé comment M</w:t>
      </w:r>
      <w:r w:rsidR="00000000">
        <w:t>a</w:t>
      </w:r>
      <w:r w:rsidR="00000000">
        <w:t>gee s</w:t>
      </w:r>
      <w:r>
        <w:t>’</w:t>
      </w:r>
      <w:r w:rsidR="00000000">
        <w:t>était procuré un bistouri</w:t>
      </w:r>
      <w:r>
        <w:t> ?</w:t>
      </w:r>
    </w:p>
    <w:p w14:paraId="2E1BC8CC" w14:textId="77777777" w:rsidR="007573A7" w:rsidRDefault="00000000">
      <w:proofErr w:type="spellStart"/>
      <w:r>
        <w:lastRenderedPageBreak/>
        <w:t>Louderback</w:t>
      </w:r>
      <w:proofErr w:type="spellEnd"/>
      <w:r>
        <w:t xml:space="preserve"> me regarda et haussa les épaules</w:t>
      </w:r>
      <w:r w:rsidR="007573A7">
        <w:t>.</w:t>
      </w:r>
    </w:p>
    <w:p w14:paraId="586B58CE" w14:textId="77777777" w:rsidR="007573A7" w:rsidRDefault="007573A7">
      <w:r>
        <w:t>— </w:t>
      </w:r>
      <w:r w:rsidR="00000000">
        <w:t>Bien sûr</w:t>
      </w:r>
      <w:r>
        <w:t xml:space="preserve">, </w:t>
      </w:r>
      <w:r w:rsidR="00000000">
        <w:t>dit-il</w:t>
      </w:r>
      <w:r>
        <w:t xml:space="preserve">, </w:t>
      </w:r>
      <w:r w:rsidR="00000000">
        <w:t>et j</w:t>
      </w:r>
      <w:r>
        <w:t>’</w:t>
      </w:r>
      <w:r w:rsidR="00000000">
        <w:t>ai trouvé la réponse à cette question</w:t>
      </w:r>
      <w:r>
        <w:t xml:space="preserve">. </w:t>
      </w:r>
      <w:r w:rsidR="00000000">
        <w:t xml:space="preserve">Je reviens de </w:t>
      </w:r>
      <w:proofErr w:type="spellStart"/>
      <w:r w:rsidR="00000000">
        <w:t>Graystone</w:t>
      </w:r>
      <w:proofErr w:type="spellEnd"/>
      <w:r>
        <w:t xml:space="preserve"> ; </w:t>
      </w:r>
      <w:r w:rsidR="00000000">
        <w:t>j</w:t>
      </w:r>
      <w:r>
        <w:t>’</w:t>
      </w:r>
      <w:r w:rsidR="00000000">
        <w:t xml:space="preserve">ai vu le docteur </w:t>
      </w:r>
      <w:proofErr w:type="spellStart"/>
      <w:r w:rsidR="00000000">
        <w:t>Wilks</w:t>
      </w:r>
      <w:proofErr w:type="spellEnd"/>
      <w:r>
        <w:t xml:space="preserve"> ; </w:t>
      </w:r>
      <w:r w:rsidR="00000000">
        <w:t>il m</w:t>
      </w:r>
      <w:r>
        <w:t>’</w:t>
      </w:r>
      <w:r w:rsidR="00000000">
        <w:t>a montré l</w:t>
      </w:r>
      <w:r>
        <w:t>’</w:t>
      </w:r>
      <w:r w:rsidR="00000000">
        <w:t>endroit où Magee a pris le bistouri</w:t>
      </w:r>
      <w:r>
        <w:t xml:space="preserve">. </w:t>
      </w:r>
      <w:r w:rsidR="00000000">
        <w:t>Vous n</w:t>
      </w:r>
      <w:r>
        <w:t>’</w:t>
      </w:r>
      <w:r w:rsidR="00000000">
        <w:t>avez pas oublié le sous-sol où nous avons accédé par la porte de la cour circ</w:t>
      </w:r>
      <w:r w:rsidR="00000000">
        <w:t>u</w:t>
      </w:r>
      <w:r w:rsidR="00000000">
        <w:t>laire</w:t>
      </w:r>
      <w:r>
        <w:t xml:space="preserve"> ? </w:t>
      </w:r>
      <w:r w:rsidR="00000000">
        <w:t>À droite de ce grand couloir</w:t>
      </w:r>
      <w:r>
        <w:t xml:space="preserve">, </w:t>
      </w:r>
      <w:r w:rsidR="00000000">
        <w:t>une porte qui n</w:t>
      </w:r>
      <w:r>
        <w:t>’</w:t>
      </w:r>
      <w:r w:rsidR="00000000">
        <w:t>est jamais fe</w:t>
      </w:r>
      <w:r w:rsidR="00000000">
        <w:t>r</w:t>
      </w:r>
      <w:r w:rsidR="00000000">
        <w:t>mée à clef ouvre sur une pièce servant de magasin et qui contient entre autres choses un placard renfermant des instr</w:t>
      </w:r>
      <w:r w:rsidR="00000000">
        <w:t>u</w:t>
      </w:r>
      <w:r w:rsidR="00000000">
        <w:t>ments chirurgicaux et une caisse d</w:t>
      </w:r>
      <w:r>
        <w:t>’</w:t>
      </w:r>
      <w:r w:rsidR="00000000">
        <w:t>outils de charpentier</w:t>
      </w:r>
      <w:r>
        <w:t xml:space="preserve">. </w:t>
      </w:r>
      <w:r w:rsidR="00000000">
        <w:t>Magee a pris là le bistouri et le marteau</w:t>
      </w:r>
      <w:r>
        <w:t>.</w:t>
      </w:r>
    </w:p>
    <w:p w14:paraId="4C6D64F3" w14:textId="77777777" w:rsidR="007573A7" w:rsidRDefault="00000000">
      <w:r>
        <w:t>Je me mordis la lèvre et j</w:t>
      </w:r>
      <w:r w:rsidR="007573A7">
        <w:t>’</w:t>
      </w:r>
      <w:r>
        <w:t>allai tout contre la fenêtre voir ce qui se passait dans la rue</w:t>
      </w:r>
      <w:r w:rsidR="007573A7">
        <w:t>.</w:t>
      </w:r>
    </w:p>
    <w:p w14:paraId="2D0005FC" w14:textId="77777777" w:rsidR="007573A7" w:rsidRDefault="007573A7">
      <w:r>
        <w:t>— </w:t>
      </w:r>
      <w:r w:rsidR="00000000">
        <w:t>Et voilà</w:t>
      </w:r>
      <w:r>
        <w:t xml:space="preserve"> ! </w:t>
      </w:r>
      <w:r w:rsidR="00000000">
        <w:t>pensais-je</w:t>
      </w:r>
      <w:r>
        <w:t xml:space="preserve"> ; </w:t>
      </w:r>
      <w:r w:rsidR="00000000">
        <w:t>si ce n</w:t>
      </w:r>
      <w:r>
        <w:t>’</w:t>
      </w:r>
      <w:r w:rsidR="00000000">
        <w:t>était pour Ellen</w:t>
      </w:r>
      <w:r>
        <w:t xml:space="preserve">, </w:t>
      </w:r>
      <w:r w:rsidR="00000000">
        <w:t>je charg</w:t>
      </w:r>
      <w:r w:rsidR="00000000">
        <w:t>e</w:t>
      </w:r>
      <w:r w:rsidR="00000000">
        <w:t>rais un reporter débutant de suivre l</w:t>
      </w:r>
      <w:r>
        <w:t>’</w:t>
      </w:r>
      <w:r w:rsidR="00000000">
        <w:t>affaire Robinson</w:t>
      </w:r>
      <w:r>
        <w:t xml:space="preserve">. </w:t>
      </w:r>
      <w:r w:rsidR="00000000">
        <w:t xml:space="preserve">Mais pourquoi diable </w:t>
      </w:r>
      <w:proofErr w:type="spellStart"/>
      <w:r w:rsidR="00000000">
        <w:t>Wilks</w:t>
      </w:r>
      <w:proofErr w:type="spellEnd"/>
      <w:r w:rsidR="00000000">
        <w:t xml:space="preserve"> a-t-il regardé si brusquement sa montre</w:t>
      </w:r>
      <w:r>
        <w:t xml:space="preserve">, </w:t>
      </w:r>
      <w:r w:rsidR="00000000">
        <w:t>l</w:t>
      </w:r>
      <w:r>
        <w:t>’</w:t>
      </w:r>
      <w:r w:rsidR="00000000">
        <w:t>autre soir</w:t>
      </w:r>
      <w:r>
        <w:t> ?</w:t>
      </w:r>
    </w:p>
    <w:p w14:paraId="1295E83F" w14:textId="77777777" w:rsidR="007573A7" w:rsidRDefault="00000000">
      <w:r>
        <w:t>Lorsque je tournai sur mes talons</w:t>
      </w:r>
      <w:r w:rsidR="007573A7">
        <w:t xml:space="preserve">, </w:t>
      </w:r>
      <w:proofErr w:type="spellStart"/>
      <w:r>
        <w:t>Louderback</w:t>
      </w:r>
      <w:proofErr w:type="spellEnd"/>
      <w:r>
        <w:t xml:space="preserve"> me rega</w:t>
      </w:r>
      <w:r>
        <w:t>r</w:t>
      </w:r>
      <w:r>
        <w:t>dait en riant</w:t>
      </w:r>
      <w:r w:rsidR="007573A7">
        <w:t>.</w:t>
      </w:r>
    </w:p>
    <w:p w14:paraId="164E0AE9" w14:textId="77777777" w:rsidR="007573A7" w:rsidRDefault="007573A7">
      <w:r>
        <w:t>— </w:t>
      </w:r>
      <w:r w:rsidR="00000000">
        <w:t>Qu</w:t>
      </w:r>
      <w:r>
        <w:t>’</w:t>
      </w:r>
      <w:r w:rsidR="00000000">
        <w:t>est-ce qui vous amuse</w:t>
      </w:r>
      <w:r>
        <w:t xml:space="preserve"> ? </w:t>
      </w:r>
      <w:r w:rsidR="00000000">
        <w:t>demandai-je</w:t>
      </w:r>
      <w:r>
        <w:t xml:space="preserve">, </w:t>
      </w:r>
      <w:r w:rsidR="00000000">
        <w:t>furieux</w:t>
      </w:r>
      <w:r>
        <w:t>.</w:t>
      </w:r>
    </w:p>
    <w:p w14:paraId="24656C55" w14:textId="77777777" w:rsidR="007573A7" w:rsidRDefault="007573A7">
      <w:r>
        <w:t>— </w:t>
      </w:r>
      <w:r w:rsidR="00000000">
        <w:t>Vous avez l</w:t>
      </w:r>
      <w:r>
        <w:t>’</w:t>
      </w:r>
      <w:r w:rsidR="00000000">
        <w:t>air vexé</w:t>
      </w:r>
      <w:r>
        <w:t xml:space="preserve">, </w:t>
      </w:r>
      <w:r w:rsidR="00000000">
        <w:t>dit-il</w:t>
      </w:r>
      <w:r>
        <w:t xml:space="preserve"> ; </w:t>
      </w:r>
      <w:r w:rsidR="00000000">
        <w:t xml:space="preserve">rien à reprocher au système </w:t>
      </w:r>
      <w:proofErr w:type="spellStart"/>
      <w:r w:rsidR="00000000">
        <w:t>Wilks</w:t>
      </w:r>
      <w:proofErr w:type="spellEnd"/>
      <w:r>
        <w:t>.</w:t>
      </w:r>
    </w:p>
    <w:p w14:paraId="435E64D5" w14:textId="77777777" w:rsidR="007573A7" w:rsidRDefault="007573A7">
      <w:r>
        <w:t>— </w:t>
      </w:r>
      <w:r w:rsidR="00000000">
        <w:t>Oui</w:t>
      </w:r>
      <w:r>
        <w:t xml:space="preserve">, </w:t>
      </w:r>
      <w:r w:rsidR="00000000">
        <w:t>il est si parfait</w:t>
      </w:r>
      <w:r>
        <w:t xml:space="preserve">, </w:t>
      </w:r>
      <w:r w:rsidR="00000000">
        <w:t>ce système</w:t>
      </w:r>
      <w:r>
        <w:t xml:space="preserve">, </w:t>
      </w:r>
      <w:r w:rsidR="00000000">
        <w:t>que j</w:t>
      </w:r>
      <w:r>
        <w:t>’</w:t>
      </w:r>
      <w:r w:rsidR="00000000">
        <w:t>éprouve malgré tout une méfiance instinctive</w:t>
      </w:r>
      <w:r>
        <w:t xml:space="preserve">. </w:t>
      </w:r>
      <w:r w:rsidR="00000000">
        <w:t>Bonsoir</w:t>
      </w:r>
      <w:r>
        <w:t xml:space="preserve">, </w:t>
      </w:r>
      <w:r w:rsidR="00000000">
        <w:t>je reviendrai vous voir</w:t>
      </w:r>
      <w:r>
        <w:t>.</w:t>
      </w:r>
    </w:p>
    <w:p w14:paraId="51228408" w14:textId="77777777" w:rsidR="007573A7" w:rsidRDefault="007573A7">
      <w:r>
        <w:t>— </w:t>
      </w:r>
      <w:r w:rsidR="00000000">
        <w:t>Pourquoi</w:t>
      </w:r>
      <w:r>
        <w:t xml:space="preserve"> ? </w:t>
      </w:r>
      <w:r w:rsidR="00000000">
        <w:t>fit-il</w:t>
      </w:r>
      <w:r>
        <w:t xml:space="preserve">, </w:t>
      </w:r>
      <w:r w:rsidR="00000000">
        <w:t>riant de nouveau</w:t>
      </w:r>
      <w:r>
        <w:t>.</w:t>
      </w:r>
    </w:p>
    <w:p w14:paraId="31AD64A5" w14:textId="77777777" w:rsidR="007573A7" w:rsidRDefault="007573A7">
      <w:r>
        <w:t>— </w:t>
      </w:r>
      <w:r w:rsidR="00000000">
        <w:t>Pour savoir si vous avez arrêté Magee ou si c</w:t>
      </w:r>
      <w:r>
        <w:t>’</w:t>
      </w:r>
      <w:r w:rsidR="00000000">
        <w:t>est lui qui vous a eu</w:t>
      </w:r>
      <w:r>
        <w:t xml:space="preserve">, </w:t>
      </w:r>
      <w:r w:rsidR="00000000">
        <w:t>grognai-je</w:t>
      </w:r>
      <w:r>
        <w:t xml:space="preserve">, </w:t>
      </w:r>
      <w:r w:rsidR="00000000">
        <w:t>irrité</w:t>
      </w:r>
      <w:r>
        <w:t>.</w:t>
      </w:r>
    </w:p>
    <w:p w14:paraId="29BD8ACC" w14:textId="77777777" w:rsidR="007573A7" w:rsidRDefault="00000000">
      <w:r>
        <w:lastRenderedPageBreak/>
        <w:t>J</w:t>
      </w:r>
      <w:r w:rsidR="007573A7">
        <w:t>’</w:t>
      </w:r>
      <w:r>
        <w:t>allai au garage prendre ma voiture et un quart d</w:t>
      </w:r>
      <w:r w:rsidR="007573A7">
        <w:t>’</w:t>
      </w:r>
      <w:r>
        <w:t>heure plus tard j</w:t>
      </w:r>
      <w:r w:rsidR="007573A7">
        <w:t>’</w:t>
      </w:r>
      <w:r>
        <w:t xml:space="preserve">étais à </w:t>
      </w:r>
      <w:proofErr w:type="spellStart"/>
      <w:r>
        <w:t>Graystone</w:t>
      </w:r>
      <w:proofErr w:type="spellEnd"/>
      <w:r w:rsidR="007573A7">
        <w:t xml:space="preserve">. </w:t>
      </w:r>
      <w:r>
        <w:t xml:space="preserve">Je fis passer ma carte au docteur </w:t>
      </w:r>
      <w:proofErr w:type="spellStart"/>
      <w:r>
        <w:t>Wilks</w:t>
      </w:r>
      <w:proofErr w:type="spellEnd"/>
      <w:r>
        <w:t xml:space="preserve"> qui sortit de son bureau pour venir me recevoir</w:t>
      </w:r>
      <w:r w:rsidR="007573A7">
        <w:t>.</w:t>
      </w:r>
    </w:p>
    <w:p w14:paraId="158400DA" w14:textId="77777777" w:rsidR="007573A7" w:rsidRDefault="00000000">
      <w:r>
        <w:t>Je m</w:t>
      </w:r>
      <w:r w:rsidR="007573A7">
        <w:t>’</w:t>
      </w:r>
      <w:r>
        <w:t>excusai immédiatement d</w:t>
      </w:r>
      <w:r w:rsidR="007573A7">
        <w:t>’</w:t>
      </w:r>
      <w:r>
        <w:t>avoir</w:t>
      </w:r>
      <w:r w:rsidR="007573A7">
        <w:t xml:space="preserve">, </w:t>
      </w:r>
      <w:r>
        <w:t>la veille</w:t>
      </w:r>
      <w:r w:rsidR="007573A7">
        <w:t xml:space="preserve">, </w:t>
      </w:r>
      <w:r>
        <w:t>usé d</w:t>
      </w:r>
      <w:r w:rsidR="007573A7">
        <w:t>’</w:t>
      </w:r>
      <w:r>
        <w:t>une supercherie pour m</w:t>
      </w:r>
      <w:r w:rsidR="007573A7">
        <w:t>’</w:t>
      </w:r>
      <w:r>
        <w:t>introduire dans l</w:t>
      </w:r>
      <w:r w:rsidR="007573A7">
        <w:t>’</w:t>
      </w:r>
      <w:r>
        <w:t xml:space="preserve">asile à la suite de </w:t>
      </w:r>
      <w:proofErr w:type="spellStart"/>
      <w:r>
        <w:t>Loude</w:t>
      </w:r>
      <w:r>
        <w:t>r</w:t>
      </w:r>
      <w:r>
        <w:t>back</w:t>
      </w:r>
      <w:proofErr w:type="spellEnd"/>
      <w:r>
        <w:t xml:space="preserve"> qui avait</w:t>
      </w:r>
      <w:r w:rsidR="007573A7">
        <w:t xml:space="preserve">, </w:t>
      </w:r>
      <w:r>
        <w:t>du reste</w:t>
      </w:r>
      <w:r w:rsidR="007573A7">
        <w:t xml:space="preserve">, </w:t>
      </w:r>
      <w:r>
        <w:t>oublié de me présenter</w:t>
      </w:r>
      <w:r w:rsidR="007573A7">
        <w:t xml:space="preserve">. </w:t>
      </w:r>
      <w:r>
        <w:t>Le métier de journaliste impliquait ce sans-gêne qui permettait seul d</w:t>
      </w:r>
      <w:r w:rsidR="007573A7">
        <w:t>’</w:t>
      </w:r>
      <w:r>
        <w:t>obtenir des renseignements précis</w:t>
      </w:r>
      <w:r w:rsidR="007573A7">
        <w:t>.</w:t>
      </w:r>
    </w:p>
    <w:p w14:paraId="0E7C06B2" w14:textId="77777777" w:rsidR="007573A7" w:rsidRDefault="007573A7">
      <w:r>
        <w:t>— </w:t>
      </w:r>
      <w:r w:rsidR="00000000">
        <w:t>Il n</w:t>
      </w:r>
      <w:r>
        <w:t>’</w:t>
      </w:r>
      <w:r w:rsidR="00000000">
        <w:t>y a pas de mal</w:t>
      </w:r>
      <w:r>
        <w:t xml:space="preserve">, </w:t>
      </w:r>
      <w:r w:rsidR="00000000">
        <w:t>monsieur Spence</w:t>
      </w:r>
      <w:r>
        <w:t xml:space="preserve">, </w:t>
      </w:r>
      <w:r w:rsidR="00000000">
        <w:t>répondit-il en so</w:t>
      </w:r>
      <w:r w:rsidR="00000000">
        <w:t>u</w:t>
      </w:r>
      <w:r w:rsidR="00000000">
        <w:t>riant</w:t>
      </w:r>
      <w:r>
        <w:t xml:space="preserve"> ; </w:t>
      </w:r>
      <w:r w:rsidR="00000000">
        <w:t>le colonel Rice a été fort ennuyé</w:t>
      </w:r>
      <w:r>
        <w:t xml:space="preserve">, </w:t>
      </w:r>
      <w:r w:rsidR="00000000">
        <w:t>mais je comprends pa</w:t>
      </w:r>
      <w:r w:rsidR="00000000">
        <w:t>r</w:t>
      </w:r>
      <w:r w:rsidR="00000000">
        <w:t>faitement vos raisons et considère la chose comme une inn</w:t>
      </w:r>
      <w:r w:rsidR="00000000">
        <w:t>o</w:t>
      </w:r>
      <w:r w:rsidR="00000000">
        <w:t>cente mystification</w:t>
      </w:r>
      <w:r>
        <w:t>.</w:t>
      </w:r>
    </w:p>
    <w:p w14:paraId="3AE1C794" w14:textId="77777777" w:rsidR="007573A7" w:rsidRDefault="007573A7">
      <w:r>
        <w:t>— </w:t>
      </w:r>
      <w:r w:rsidR="00000000">
        <w:t>J</w:t>
      </w:r>
      <w:r>
        <w:t>’</w:t>
      </w:r>
      <w:r w:rsidR="00000000">
        <w:t>espère</w:t>
      </w:r>
      <w:r>
        <w:t xml:space="preserve">, </w:t>
      </w:r>
      <w:r w:rsidR="00000000">
        <w:t>dis-je</w:t>
      </w:r>
      <w:r>
        <w:t xml:space="preserve">, </w:t>
      </w:r>
      <w:r w:rsidR="00000000">
        <w:t>que j</w:t>
      </w:r>
      <w:r>
        <w:t>’</w:t>
      </w:r>
      <w:r w:rsidR="00000000">
        <w:t>ai rapporté vos paroles sans en déformer le sens</w:t>
      </w:r>
      <w:r>
        <w:t>…</w:t>
      </w:r>
    </w:p>
    <w:p w14:paraId="0C51AA6B" w14:textId="77777777" w:rsidR="007573A7" w:rsidRDefault="007573A7">
      <w:r>
        <w:t>— </w:t>
      </w:r>
      <w:r w:rsidR="00000000">
        <w:t>Absolument</w:t>
      </w:r>
      <w:r>
        <w:t xml:space="preserve">, </w:t>
      </w:r>
      <w:r w:rsidR="00000000">
        <w:t>coupa-t-il</w:t>
      </w:r>
      <w:r>
        <w:t xml:space="preserve"> ; </w:t>
      </w:r>
      <w:r w:rsidR="00000000">
        <w:t>et je ne m</w:t>
      </w:r>
      <w:r>
        <w:t>’</w:t>
      </w:r>
      <w:r w:rsidR="00000000">
        <w:t>attendais pas à une telle précision</w:t>
      </w:r>
      <w:r>
        <w:t xml:space="preserve">. </w:t>
      </w:r>
      <w:r w:rsidR="00000000">
        <w:rPr>
          <w:i/>
          <w:iCs/>
        </w:rPr>
        <w:t>La Gazette</w:t>
      </w:r>
      <w:r w:rsidR="00000000">
        <w:t xml:space="preserve"> n</w:t>
      </w:r>
      <w:r>
        <w:t>’</w:t>
      </w:r>
      <w:r w:rsidR="00000000">
        <w:t>a pas toujours rendu justice aux e</w:t>
      </w:r>
      <w:r w:rsidR="00000000">
        <w:t>f</w:t>
      </w:r>
      <w:r w:rsidR="00000000">
        <w:t xml:space="preserve">forts que nous avons faits à </w:t>
      </w:r>
      <w:proofErr w:type="spellStart"/>
      <w:r w:rsidR="00000000">
        <w:t>Graystone</w:t>
      </w:r>
      <w:proofErr w:type="spellEnd"/>
      <w:r>
        <w:t>.</w:t>
      </w:r>
    </w:p>
    <w:p w14:paraId="04D98797" w14:textId="4203EE90" w:rsidR="007573A7" w:rsidRDefault="00000000">
      <w:r>
        <w:t>J</w:t>
      </w:r>
      <w:r w:rsidR="007573A7">
        <w:t>’</w:t>
      </w:r>
      <w:r>
        <w:t>allais me tirer de ce mauvais pas par une réponse dipl</w:t>
      </w:r>
      <w:r>
        <w:t>o</w:t>
      </w:r>
      <w:r>
        <w:t>matique lorsque l</w:t>
      </w:r>
      <w:r w:rsidR="007573A7">
        <w:t>’</w:t>
      </w:r>
      <w:r>
        <w:t>un des médecins qui était dans le bureau</w:t>
      </w:r>
      <w:r w:rsidR="007573A7">
        <w:t xml:space="preserve">, </w:t>
      </w:r>
      <w:r>
        <w:t>la veille</w:t>
      </w:r>
      <w:r w:rsidR="007573A7">
        <w:t xml:space="preserve">, </w:t>
      </w:r>
      <w:r>
        <w:t>lors de notre arrivée entra dans la pièce</w:t>
      </w:r>
      <w:r w:rsidR="007573A7">
        <w:t xml:space="preserve">. </w:t>
      </w:r>
      <w:proofErr w:type="spellStart"/>
      <w:r>
        <w:t>Wilks</w:t>
      </w:r>
      <w:proofErr w:type="spellEnd"/>
      <w:r>
        <w:t xml:space="preserve"> nous pr</w:t>
      </w:r>
      <w:r>
        <w:t>é</w:t>
      </w:r>
      <w:r>
        <w:t>senta l</w:t>
      </w:r>
      <w:r w:rsidR="007573A7">
        <w:t>’</w:t>
      </w:r>
      <w:r>
        <w:t>un à l</w:t>
      </w:r>
      <w:r w:rsidR="007573A7">
        <w:t>’</w:t>
      </w:r>
      <w:r>
        <w:t>autre</w:t>
      </w:r>
      <w:r w:rsidR="007573A7">
        <w:t> : M. </w:t>
      </w:r>
      <w:r>
        <w:t>Spence</w:t>
      </w:r>
      <w:r w:rsidR="007573A7">
        <w:t xml:space="preserve">. </w:t>
      </w:r>
      <w:r>
        <w:t>Docteur Haley</w:t>
      </w:r>
      <w:r w:rsidR="007573A7">
        <w:t xml:space="preserve">. </w:t>
      </w:r>
      <w:r>
        <w:t>Nous écha</w:t>
      </w:r>
      <w:r>
        <w:t>n</w:t>
      </w:r>
      <w:r>
        <w:t>geâmes une poignée de mains et le docteur Haley se retira après avoir causé quelques instants avec son directeur</w:t>
      </w:r>
      <w:r w:rsidR="007573A7">
        <w:t>.</w:t>
      </w:r>
    </w:p>
    <w:p w14:paraId="53018277" w14:textId="77777777" w:rsidR="007573A7" w:rsidRDefault="007573A7">
      <w:r>
        <w:t>— </w:t>
      </w:r>
      <w:r w:rsidR="00000000">
        <w:t>Docteur</w:t>
      </w:r>
      <w:r>
        <w:t xml:space="preserve">, </w:t>
      </w:r>
      <w:r w:rsidR="00000000">
        <w:t xml:space="preserve">dis-je aussitôt à </w:t>
      </w:r>
      <w:proofErr w:type="spellStart"/>
      <w:r w:rsidR="00000000">
        <w:t>Wilks</w:t>
      </w:r>
      <w:proofErr w:type="spellEnd"/>
      <w:r>
        <w:t xml:space="preserve">, </w:t>
      </w:r>
      <w:r w:rsidR="00000000">
        <w:t>je voulais vous dema</w:t>
      </w:r>
      <w:r w:rsidR="00000000">
        <w:t>n</w:t>
      </w:r>
      <w:r w:rsidR="00000000">
        <w:t>der l</w:t>
      </w:r>
      <w:r>
        <w:t>’</w:t>
      </w:r>
      <w:r w:rsidR="00000000">
        <w:t>autorisation de publier</w:t>
      </w:r>
      <w:r>
        <w:t xml:space="preserve">, </w:t>
      </w:r>
      <w:r w:rsidR="00000000">
        <w:t>dans mon supplément du dima</w:t>
      </w:r>
      <w:r w:rsidR="00000000">
        <w:t>n</w:t>
      </w:r>
      <w:r w:rsidR="00000000">
        <w:t>che</w:t>
      </w:r>
      <w:r>
        <w:t xml:space="preserve">, </w:t>
      </w:r>
      <w:r w:rsidR="00000000">
        <w:t>une série d</w:t>
      </w:r>
      <w:r>
        <w:t>’</w:t>
      </w:r>
      <w:r w:rsidR="00000000">
        <w:t>articles sur le quartier 16</w:t>
      </w:r>
      <w:r>
        <w:t xml:space="preserve">, </w:t>
      </w:r>
      <w:r w:rsidR="00000000">
        <w:t>la Cage</w:t>
      </w:r>
      <w:r>
        <w:t xml:space="preserve">, </w:t>
      </w:r>
      <w:r w:rsidR="00000000">
        <w:t>comme l</w:t>
      </w:r>
      <w:r>
        <w:t>’</w:t>
      </w:r>
      <w:r w:rsidR="00000000">
        <w:t>appellent vos gardiens</w:t>
      </w:r>
      <w:r>
        <w:t>.</w:t>
      </w:r>
    </w:p>
    <w:p w14:paraId="4959C4B2" w14:textId="77777777" w:rsidR="007573A7" w:rsidRDefault="00000000">
      <w:r>
        <w:t>Il me regardait fixement</w:t>
      </w:r>
      <w:r w:rsidR="007573A7">
        <w:t>.</w:t>
      </w:r>
    </w:p>
    <w:p w14:paraId="6D2D53F3" w14:textId="77777777" w:rsidR="007573A7" w:rsidRDefault="007573A7">
      <w:r>
        <w:lastRenderedPageBreak/>
        <w:t>— </w:t>
      </w:r>
      <w:r w:rsidR="00000000">
        <w:t>Je n</w:t>
      </w:r>
      <w:r>
        <w:t>’</w:t>
      </w:r>
      <w:r w:rsidR="00000000">
        <w:t>y vois personnellement aucune objection</w:t>
      </w:r>
      <w:r>
        <w:t xml:space="preserve">, </w:t>
      </w:r>
      <w:r w:rsidR="00000000">
        <w:t>dit-il e</w:t>
      </w:r>
      <w:r w:rsidR="00000000">
        <w:t>n</w:t>
      </w:r>
      <w:r w:rsidR="00000000">
        <w:t>fin</w:t>
      </w:r>
      <w:r>
        <w:t>.</w:t>
      </w:r>
    </w:p>
    <w:p w14:paraId="6C4D3D35" w14:textId="77777777" w:rsidR="007573A7" w:rsidRDefault="007573A7">
      <w:r>
        <w:t>— </w:t>
      </w:r>
      <w:r w:rsidR="00000000">
        <w:t>Merci</w:t>
      </w:r>
      <w:r>
        <w:t xml:space="preserve">. </w:t>
      </w:r>
      <w:r w:rsidR="00000000">
        <w:t>J</w:t>
      </w:r>
      <w:r>
        <w:t>’</w:t>
      </w:r>
      <w:r w:rsidR="00000000">
        <w:t>espère avoir un jour l</w:t>
      </w:r>
      <w:r>
        <w:t>’</w:t>
      </w:r>
      <w:r w:rsidR="00000000">
        <w:t>occasion de visiter le qua</w:t>
      </w:r>
      <w:r w:rsidR="00000000">
        <w:t>r</w:t>
      </w:r>
      <w:r w:rsidR="00000000">
        <w:t>tier et d</w:t>
      </w:r>
      <w:r>
        <w:t>’</w:t>
      </w:r>
      <w:r w:rsidR="00000000">
        <w:t>apprendre quelques détails sur les deux compagnons de Magee</w:t>
      </w:r>
      <w:r>
        <w:t>.</w:t>
      </w:r>
    </w:p>
    <w:p w14:paraId="1B063C1B" w14:textId="77777777" w:rsidR="007573A7" w:rsidRDefault="007573A7">
      <w:r>
        <w:t>— </w:t>
      </w:r>
      <w:r w:rsidR="00000000">
        <w:t>Vous pouvez visiter le quartier aujourd</w:t>
      </w:r>
      <w:r>
        <w:t>’</w:t>
      </w:r>
      <w:r w:rsidR="00000000">
        <w:t>hui même</w:t>
      </w:r>
      <w:r>
        <w:t xml:space="preserve">, </w:t>
      </w:r>
      <w:r w:rsidR="00000000">
        <w:t>dit-il d</w:t>
      </w:r>
      <w:r>
        <w:t>’</w:t>
      </w:r>
      <w:r w:rsidR="00000000">
        <w:t>une voix un peu sèche</w:t>
      </w:r>
      <w:r>
        <w:t>.</w:t>
      </w:r>
    </w:p>
    <w:p w14:paraId="023CA6C2" w14:textId="77777777" w:rsidR="007573A7" w:rsidRDefault="00000000">
      <w:r>
        <w:t>Il m</w:t>
      </w:r>
      <w:r w:rsidR="007573A7">
        <w:t>’</w:t>
      </w:r>
      <w:r>
        <w:t>accompagna</w:t>
      </w:r>
      <w:r w:rsidR="007573A7">
        <w:t xml:space="preserve">. </w:t>
      </w:r>
      <w:r>
        <w:t>Nous parcourûmes de nouveau le quartier 15</w:t>
      </w:r>
      <w:r w:rsidR="007573A7">
        <w:t xml:space="preserve">, </w:t>
      </w:r>
      <w:r>
        <w:t>le couloir</w:t>
      </w:r>
      <w:r w:rsidR="007573A7">
        <w:t xml:space="preserve"> ; </w:t>
      </w:r>
      <w:r>
        <w:t>nous franchîmes la porte battante pour nous arrêter devant la première porte de fer qui était fermée à clef</w:t>
      </w:r>
      <w:r w:rsidR="007573A7">
        <w:t xml:space="preserve">. </w:t>
      </w:r>
      <w:r>
        <w:t>Je me retournai</w:t>
      </w:r>
      <w:r w:rsidR="007573A7">
        <w:t xml:space="preserve">, </w:t>
      </w:r>
      <w:r>
        <w:t>poussant la porte battante</w:t>
      </w:r>
      <w:r w:rsidR="007573A7">
        <w:t xml:space="preserve">, </w:t>
      </w:r>
      <w:r>
        <w:t>comme pour regarder le couloir derrière moi</w:t>
      </w:r>
      <w:r w:rsidR="007573A7">
        <w:t xml:space="preserve">, </w:t>
      </w:r>
      <w:r>
        <w:t>et je jetai un rapide coup d</w:t>
      </w:r>
      <w:r w:rsidR="007573A7">
        <w:t>’</w:t>
      </w:r>
      <w:r>
        <w:t>œil de côté</w:t>
      </w:r>
      <w:r w:rsidR="007573A7">
        <w:t xml:space="preserve"> : </w:t>
      </w:r>
      <w:r>
        <w:t>la manette noire de l</w:t>
      </w:r>
      <w:r w:rsidR="007573A7">
        <w:t>’</w:t>
      </w:r>
      <w:r>
        <w:t>interrupteur électrique qui commandait l</w:t>
      </w:r>
      <w:r w:rsidR="007573A7">
        <w:t>’</w:t>
      </w:r>
      <w:r>
        <w:t>éclairage du quartier 16 était là</w:t>
      </w:r>
      <w:r w:rsidR="007573A7">
        <w:t xml:space="preserve">, </w:t>
      </w:r>
      <w:r>
        <w:t>à portée de ma main</w:t>
      </w:r>
      <w:r w:rsidR="007573A7">
        <w:t xml:space="preserve">. </w:t>
      </w:r>
      <w:r>
        <w:t xml:space="preserve">Je ne me rappelais plus si cet interrupteur était en deçà ou </w:t>
      </w:r>
      <w:proofErr w:type="spellStart"/>
      <w:r>
        <w:t>au delà</w:t>
      </w:r>
      <w:proofErr w:type="spellEnd"/>
      <w:r>
        <w:t xml:space="preserve"> des portes de fer</w:t>
      </w:r>
      <w:r w:rsidR="007573A7">
        <w:t>.</w:t>
      </w:r>
    </w:p>
    <w:p w14:paraId="0C868350" w14:textId="77777777" w:rsidR="007573A7" w:rsidRDefault="007573A7">
      <w:r>
        <w:t>— </w:t>
      </w:r>
      <w:r w:rsidR="00000000">
        <w:t>Je regrette de ne pouvoir vous faire ouvrir immédiat</w:t>
      </w:r>
      <w:r w:rsidR="00000000">
        <w:t>e</w:t>
      </w:r>
      <w:r w:rsidR="00000000">
        <w:t>ment</w:t>
      </w:r>
      <w:r>
        <w:t xml:space="preserve">, </w:t>
      </w:r>
      <w:r w:rsidR="00000000">
        <w:t xml:space="preserve">dit </w:t>
      </w:r>
      <w:proofErr w:type="spellStart"/>
      <w:r w:rsidR="00000000">
        <w:t>Wilks</w:t>
      </w:r>
      <w:proofErr w:type="spellEnd"/>
      <w:r>
        <w:t xml:space="preserve"> ; </w:t>
      </w:r>
      <w:r w:rsidR="00000000">
        <w:t>le gardien commencera sa tournée dans une demi-heure et je n</w:t>
      </w:r>
      <w:r>
        <w:t>’</w:t>
      </w:r>
      <w:r w:rsidR="00000000">
        <w:t>ai pas de clef</w:t>
      </w:r>
      <w:r>
        <w:t>…</w:t>
      </w:r>
    </w:p>
    <w:p w14:paraId="7F95BEE7" w14:textId="77777777" w:rsidR="007573A7" w:rsidRDefault="007573A7">
      <w:r>
        <w:t>— </w:t>
      </w:r>
      <w:r w:rsidR="00000000">
        <w:t>Je n</w:t>
      </w:r>
      <w:r>
        <w:t>’</w:t>
      </w:r>
      <w:r w:rsidR="00000000">
        <w:t>avais pas l</w:t>
      </w:r>
      <w:r>
        <w:t>’</w:t>
      </w:r>
      <w:r w:rsidR="00000000">
        <w:t>intention de visiter le quartier a</w:t>
      </w:r>
      <w:r w:rsidR="00000000">
        <w:t>u</w:t>
      </w:r>
      <w:r w:rsidR="00000000">
        <w:t>jourd</w:t>
      </w:r>
      <w:r>
        <w:t>’</w:t>
      </w:r>
      <w:r w:rsidR="00000000">
        <w:t>hui</w:t>
      </w:r>
      <w:r>
        <w:t xml:space="preserve">, </w:t>
      </w:r>
      <w:r w:rsidR="00000000">
        <w:t>répondis-je</w:t>
      </w:r>
      <w:r>
        <w:t xml:space="preserve">. </w:t>
      </w:r>
      <w:r w:rsidR="00000000">
        <w:t>Je reviendrai</w:t>
      </w:r>
      <w:r>
        <w:t xml:space="preserve">, </w:t>
      </w:r>
      <w:r w:rsidR="00000000">
        <w:t>si vous le permettez</w:t>
      </w:r>
      <w:r>
        <w:t>.</w:t>
      </w:r>
    </w:p>
    <w:p w14:paraId="09454407" w14:textId="77777777" w:rsidR="007573A7" w:rsidRDefault="00000000">
      <w:r>
        <w:t>Nous regagnâmes le couloir</w:t>
      </w:r>
      <w:r w:rsidR="007573A7">
        <w:t xml:space="preserve">, </w:t>
      </w:r>
      <w:r>
        <w:t>puis le hall</w:t>
      </w:r>
      <w:r w:rsidR="007573A7">
        <w:t xml:space="preserve">. </w:t>
      </w:r>
      <w:r>
        <w:t>Je pris congé du docteur qui m</w:t>
      </w:r>
      <w:r w:rsidR="007573A7">
        <w:t>’</w:t>
      </w:r>
      <w:r>
        <w:t>accompagna poliment jusqu</w:t>
      </w:r>
      <w:r w:rsidR="007573A7">
        <w:t>’</w:t>
      </w:r>
      <w:r>
        <w:t>à ma voiture et me regarda partir</w:t>
      </w:r>
      <w:r w:rsidR="007573A7">
        <w:t>.</w:t>
      </w:r>
    </w:p>
    <w:p w14:paraId="2241FD0C" w14:textId="77777777" w:rsidR="007573A7" w:rsidRDefault="00000000">
      <w:r>
        <w:t>Un espoir soudain faisait battre mon cœur un peu plus vite</w:t>
      </w:r>
      <w:r w:rsidR="007573A7">
        <w:t xml:space="preserve"> : </w:t>
      </w:r>
      <w:r>
        <w:t>j</w:t>
      </w:r>
      <w:r w:rsidR="007573A7">
        <w:t>’</w:t>
      </w:r>
      <w:r>
        <w:t>avais enfin découvert une faute dans le plan jusque-là ina</w:t>
      </w:r>
      <w:r>
        <w:t>t</w:t>
      </w:r>
      <w:r>
        <w:t xml:space="preserve">taquable du docteur </w:t>
      </w:r>
      <w:proofErr w:type="spellStart"/>
      <w:r>
        <w:t>Wilks</w:t>
      </w:r>
      <w:proofErr w:type="spellEnd"/>
      <w:r w:rsidR="007573A7">
        <w:t>.</w:t>
      </w:r>
    </w:p>
    <w:p w14:paraId="7AD49E04" w14:textId="77777777" w:rsidR="007573A7" w:rsidRDefault="00000000">
      <w:r>
        <w:t>La veille</w:t>
      </w:r>
      <w:r w:rsidR="007573A7">
        <w:t xml:space="preserve">, </w:t>
      </w:r>
      <w:r>
        <w:t>il nous avait déclaré que</w:t>
      </w:r>
      <w:r w:rsidR="007573A7">
        <w:t xml:space="preserve">. </w:t>
      </w:r>
      <w:r>
        <w:t>Kennedy</w:t>
      </w:r>
      <w:r w:rsidR="007573A7">
        <w:t xml:space="preserve">, </w:t>
      </w:r>
      <w:r>
        <w:t>lors de sa ronde de neuf heures</w:t>
      </w:r>
      <w:r w:rsidR="007573A7">
        <w:t xml:space="preserve">, </w:t>
      </w:r>
      <w:r>
        <w:t xml:space="preserve">avait visité le quartier 16 pour inspecter </w:t>
      </w:r>
      <w:r>
        <w:lastRenderedPageBreak/>
        <w:t xml:space="preserve">les cellules et </w:t>
      </w:r>
      <w:r>
        <w:rPr>
          <w:i/>
          <w:iCs/>
        </w:rPr>
        <w:t>couper le courant électrique</w:t>
      </w:r>
      <w:r>
        <w:t xml:space="preserve"> pour la durée de la nuit</w:t>
      </w:r>
      <w:r w:rsidR="007573A7">
        <w:t xml:space="preserve">. </w:t>
      </w:r>
      <w:r>
        <w:t>À minuit</w:t>
      </w:r>
      <w:r w:rsidR="007573A7">
        <w:t xml:space="preserve">, </w:t>
      </w:r>
      <w:proofErr w:type="spellStart"/>
      <w:r>
        <w:t>Cornish</w:t>
      </w:r>
      <w:proofErr w:type="spellEnd"/>
      <w:r>
        <w:t xml:space="preserve"> avait usé de sa lampe de poche</w:t>
      </w:r>
      <w:r w:rsidR="007573A7">
        <w:t xml:space="preserve"> ; </w:t>
      </w:r>
      <w:r>
        <w:t>le courant était donc coupé</w:t>
      </w:r>
      <w:r w:rsidR="007573A7">
        <w:t xml:space="preserve">. </w:t>
      </w:r>
      <w:r>
        <w:t>Mais pourquoi Kennedy</w:t>
      </w:r>
      <w:r w:rsidR="007573A7">
        <w:t xml:space="preserve">, </w:t>
      </w:r>
      <w:r>
        <w:t>qui devait qui</w:t>
      </w:r>
      <w:r>
        <w:t>t</w:t>
      </w:r>
      <w:r>
        <w:t>ter le quartier en repassant par la double porte de fer</w:t>
      </w:r>
      <w:r w:rsidR="007573A7">
        <w:t xml:space="preserve">, </w:t>
      </w:r>
      <w:r>
        <w:t>aurait-il éteint avant d</w:t>
      </w:r>
      <w:r w:rsidR="007573A7">
        <w:t>’</w:t>
      </w:r>
      <w:r>
        <w:t>avoir fait sa ronde</w:t>
      </w:r>
      <w:r w:rsidR="007573A7">
        <w:t xml:space="preserve"> ? </w:t>
      </w:r>
      <w:r>
        <w:t>Ce n</w:t>
      </w:r>
      <w:r w:rsidR="007573A7">
        <w:t>’</w:t>
      </w:r>
      <w:r>
        <w:t>était pas logique</w:t>
      </w:r>
      <w:r w:rsidR="007573A7">
        <w:t xml:space="preserve">. </w:t>
      </w:r>
      <w:r>
        <w:t>Il a</w:t>
      </w:r>
      <w:r>
        <w:t>u</w:t>
      </w:r>
      <w:r>
        <w:t>rait manœuvré la manette en sortant</w:t>
      </w:r>
      <w:r w:rsidR="007573A7">
        <w:t xml:space="preserve">. </w:t>
      </w:r>
      <w:r>
        <w:t>Or</w:t>
      </w:r>
      <w:r w:rsidR="007573A7">
        <w:t xml:space="preserve">, </w:t>
      </w:r>
      <w:r>
        <w:t>il n</w:t>
      </w:r>
      <w:r w:rsidR="007573A7">
        <w:t>’</w:t>
      </w:r>
      <w:r>
        <w:t>était pas ressorti</w:t>
      </w:r>
      <w:r w:rsidR="007573A7">
        <w:t>.</w:t>
      </w:r>
    </w:p>
    <w:p w14:paraId="41036EF3" w14:textId="77777777" w:rsidR="007573A7" w:rsidRDefault="00000000">
      <w:r>
        <w:t>Arrivé à l</w:t>
      </w:r>
      <w:r w:rsidR="007573A7">
        <w:t>’</w:t>
      </w:r>
      <w:r>
        <w:t xml:space="preserve">intersection du chemin de </w:t>
      </w:r>
      <w:proofErr w:type="spellStart"/>
      <w:r>
        <w:t>Graystone</w:t>
      </w:r>
      <w:proofErr w:type="spellEnd"/>
      <w:r>
        <w:t xml:space="preserve"> avec la ro</w:t>
      </w:r>
      <w:r>
        <w:t>u</w:t>
      </w:r>
      <w:r>
        <w:t>te 49</w:t>
      </w:r>
      <w:r w:rsidR="007573A7">
        <w:t xml:space="preserve">, </w:t>
      </w:r>
      <w:r>
        <w:t>je vis le docteur Haley qui attendait</w:t>
      </w:r>
      <w:r w:rsidR="007573A7">
        <w:t xml:space="preserve">, </w:t>
      </w:r>
      <w:r>
        <w:t>à l</w:t>
      </w:r>
      <w:r w:rsidR="007573A7">
        <w:t>’</w:t>
      </w:r>
      <w:r>
        <w:t>arrêt de l</w:t>
      </w:r>
      <w:r w:rsidR="007573A7">
        <w:t>’</w:t>
      </w:r>
      <w:r>
        <w:t>autobus suburbain</w:t>
      </w:r>
      <w:r w:rsidR="007573A7">
        <w:t>.</w:t>
      </w:r>
    </w:p>
    <w:p w14:paraId="7454E748" w14:textId="77777777" w:rsidR="007573A7" w:rsidRDefault="007573A7">
      <w:r>
        <w:t>— </w:t>
      </w:r>
      <w:r w:rsidR="00000000">
        <w:t>Voulez-vous monter</w:t>
      </w:r>
      <w:r>
        <w:t xml:space="preserve"> ? </w:t>
      </w:r>
      <w:r w:rsidR="00000000">
        <w:t>lui demandai-je</w:t>
      </w:r>
      <w:r>
        <w:t>.</w:t>
      </w:r>
    </w:p>
    <w:p w14:paraId="5509E8F8" w14:textId="77777777" w:rsidR="007573A7" w:rsidRDefault="007573A7">
      <w:r>
        <w:t>— </w:t>
      </w:r>
      <w:r w:rsidR="00000000">
        <w:t>Je vais jusqu</w:t>
      </w:r>
      <w:r>
        <w:t>’</w:t>
      </w:r>
      <w:r w:rsidR="00000000">
        <w:t>au bureau de tabac</w:t>
      </w:r>
      <w:r>
        <w:t xml:space="preserve">, </w:t>
      </w:r>
      <w:r w:rsidR="00000000">
        <w:t>dit-il</w:t>
      </w:r>
      <w:r>
        <w:t xml:space="preserve">, </w:t>
      </w:r>
      <w:r w:rsidR="00000000">
        <w:t>en s</w:t>
      </w:r>
      <w:r>
        <w:t>’</w:t>
      </w:r>
      <w:r w:rsidR="00000000">
        <w:t>asseyant près de moi</w:t>
      </w:r>
      <w:r>
        <w:t xml:space="preserve">. </w:t>
      </w:r>
      <w:r w:rsidR="00000000">
        <w:t>J</w:t>
      </w:r>
      <w:r>
        <w:t>’</w:t>
      </w:r>
      <w:r w:rsidR="00000000">
        <w:t>avais eu d</w:t>
      </w:r>
      <w:r>
        <w:t>’</w:t>
      </w:r>
      <w:r w:rsidR="00000000">
        <w:t>abord l</w:t>
      </w:r>
      <w:r>
        <w:t>’</w:t>
      </w:r>
      <w:r w:rsidR="00000000">
        <w:t>intention d</w:t>
      </w:r>
      <w:r>
        <w:t>’</w:t>
      </w:r>
      <w:r w:rsidR="00000000">
        <w:t>y aller à pied</w:t>
      </w:r>
      <w:r>
        <w:t xml:space="preserve">, </w:t>
      </w:r>
      <w:r w:rsidR="00000000">
        <w:t>mais il fait trop chaud</w:t>
      </w:r>
      <w:r>
        <w:t>.</w:t>
      </w:r>
    </w:p>
    <w:p w14:paraId="1763CFE9" w14:textId="77777777" w:rsidR="007573A7" w:rsidRDefault="00000000">
      <w:r>
        <w:t>L</w:t>
      </w:r>
      <w:r w:rsidR="007573A7">
        <w:t>’</w:t>
      </w:r>
      <w:r>
        <w:t>agglomération où se rendait le médecin n</w:t>
      </w:r>
      <w:r w:rsidR="007573A7">
        <w:t>’</w:t>
      </w:r>
      <w:r>
        <w:t>était qu</w:t>
      </w:r>
      <w:r w:rsidR="007573A7">
        <w:t>’</w:t>
      </w:r>
      <w:r>
        <w:t>à deux milles de distance</w:t>
      </w:r>
      <w:r w:rsidR="007573A7">
        <w:t xml:space="preserve">. </w:t>
      </w:r>
      <w:r>
        <w:t>Je conduisis lentement afin de pouvoir demeurer quelques minutes avec lui</w:t>
      </w:r>
      <w:r w:rsidR="007573A7">
        <w:t xml:space="preserve">. </w:t>
      </w:r>
      <w:r>
        <w:t>Je compris que Haley ne se souvenait pas de m</w:t>
      </w:r>
      <w:r w:rsidR="007573A7">
        <w:t>’</w:t>
      </w:r>
      <w:r>
        <w:t>avoir vu</w:t>
      </w:r>
      <w:r w:rsidR="007573A7">
        <w:t xml:space="preserve">, </w:t>
      </w:r>
      <w:r>
        <w:t>la veille</w:t>
      </w:r>
      <w:r w:rsidR="007573A7">
        <w:t xml:space="preserve">, </w:t>
      </w:r>
      <w:r>
        <w:t>avec les policiers</w:t>
      </w:r>
      <w:r w:rsidR="007573A7">
        <w:t xml:space="preserve"> ; </w:t>
      </w:r>
      <w:r>
        <w:t>il me considérait seulement comme un ami du directeur</w:t>
      </w:r>
      <w:r w:rsidR="007573A7">
        <w:t>.</w:t>
      </w:r>
    </w:p>
    <w:p w14:paraId="0D35CA97" w14:textId="77777777" w:rsidR="007573A7" w:rsidRDefault="00000000">
      <w:r>
        <w:t>La franchise de son regard</w:t>
      </w:r>
      <w:r w:rsidR="007573A7">
        <w:t xml:space="preserve">, </w:t>
      </w:r>
      <w:r>
        <w:t>la liberté avec laquelle il s</w:t>
      </w:r>
      <w:r w:rsidR="007573A7">
        <w:t>’</w:t>
      </w:r>
      <w:r>
        <w:t>exprimait à propos de la tragique évasion de Magee</w:t>
      </w:r>
      <w:r w:rsidR="007573A7">
        <w:t xml:space="preserve">, </w:t>
      </w:r>
      <w:r>
        <w:t>démo</w:t>
      </w:r>
      <w:r>
        <w:t>n</w:t>
      </w:r>
      <w:r>
        <w:t>traient qu</w:t>
      </w:r>
      <w:r w:rsidR="007573A7">
        <w:t>’</w:t>
      </w:r>
      <w:r>
        <w:t>il n</w:t>
      </w:r>
      <w:r w:rsidR="007573A7">
        <w:t>’</w:t>
      </w:r>
      <w:r>
        <w:t>avait pas reçu la consigne de se taire</w:t>
      </w:r>
      <w:r w:rsidR="007573A7">
        <w:t xml:space="preserve">. </w:t>
      </w:r>
      <w:r>
        <w:t>Haley était bavard</w:t>
      </w:r>
      <w:r w:rsidR="007573A7">
        <w:t xml:space="preserve">, </w:t>
      </w:r>
      <w:r>
        <w:t>mais en cinq minutes</w:t>
      </w:r>
      <w:r w:rsidR="007573A7">
        <w:t xml:space="preserve">, </w:t>
      </w:r>
      <w:r>
        <w:t>l</w:t>
      </w:r>
      <w:r w:rsidR="007573A7">
        <w:t>’</w:t>
      </w:r>
      <w:r>
        <w:t xml:space="preserve">on ne peut apprendre </w:t>
      </w:r>
      <w:proofErr w:type="spellStart"/>
      <w:r>
        <w:t>grand</w:t>
      </w:r>
      <w:r w:rsidR="007573A7">
        <w:t>’</w:t>
      </w:r>
      <w:r>
        <w:t>chose</w:t>
      </w:r>
      <w:proofErr w:type="spellEnd"/>
      <w:r w:rsidR="007573A7">
        <w:t>.</w:t>
      </w:r>
    </w:p>
    <w:p w14:paraId="0068B0B2" w14:textId="77777777" w:rsidR="007573A7" w:rsidRDefault="007573A7">
      <w:r>
        <w:t>— </w:t>
      </w:r>
      <w:r w:rsidR="00000000">
        <w:t>Il est dommage</w:t>
      </w:r>
      <w:r>
        <w:t xml:space="preserve">, </w:t>
      </w:r>
      <w:r w:rsidR="00000000">
        <w:t>dis-je</w:t>
      </w:r>
      <w:r>
        <w:t xml:space="preserve"> – </w:t>
      </w:r>
      <w:r w:rsidR="00000000">
        <w:t>lorsque les maisons furent à quelques centaines de pas devant nous</w:t>
      </w:r>
      <w:r>
        <w:t xml:space="preserve"> – </w:t>
      </w:r>
      <w:r w:rsidR="00000000">
        <w:t>que vous n</w:t>
      </w:r>
      <w:r>
        <w:t>’</w:t>
      </w:r>
      <w:r w:rsidR="00000000">
        <w:t>ayez pu sauver le pauvre Kennedy</w:t>
      </w:r>
      <w:r>
        <w:t xml:space="preserve">. </w:t>
      </w:r>
      <w:r w:rsidR="00000000">
        <w:t>Je suppose que l</w:t>
      </w:r>
      <w:r>
        <w:t>’</w:t>
      </w:r>
      <w:r w:rsidR="00000000">
        <w:t>opération du trépan est souvent fatale</w:t>
      </w:r>
      <w:r>
        <w:t>.</w:t>
      </w:r>
    </w:p>
    <w:p w14:paraId="39752CC6" w14:textId="77777777" w:rsidR="007573A7" w:rsidRDefault="00000000">
      <w:r>
        <w:lastRenderedPageBreak/>
        <w:t>Il répéta</w:t>
      </w:r>
      <w:r w:rsidR="007573A7">
        <w:t> : « </w:t>
      </w:r>
      <w:r>
        <w:t>Du trépan</w:t>
      </w:r>
      <w:r w:rsidR="007573A7">
        <w:t> ? »</w:t>
      </w:r>
      <w:r>
        <w:t xml:space="preserve"> d</w:t>
      </w:r>
      <w:r w:rsidR="007573A7">
        <w:t>’</w:t>
      </w:r>
      <w:r>
        <w:t>un ton interrogateur</w:t>
      </w:r>
      <w:r w:rsidR="007573A7">
        <w:t>.</w:t>
      </w:r>
    </w:p>
    <w:p w14:paraId="3B85B7DC" w14:textId="77777777" w:rsidR="007573A7" w:rsidRDefault="00000000">
      <w:r>
        <w:t>Je m</w:t>
      </w:r>
      <w:r w:rsidR="007573A7">
        <w:t>’</w:t>
      </w:r>
      <w:r>
        <w:t>excusai</w:t>
      </w:r>
      <w:r w:rsidR="007573A7">
        <w:t>.</w:t>
      </w:r>
    </w:p>
    <w:p w14:paraId="44E6E6C5" w14:textId="77777777" w:rsidR="007573A7" w:rsidRDefault="007573A7">
      <w:r>
        <w:t>— </w:t>
      </w:r>
      <w:r w:rsidR="00000000">
        <w:t>Je ne sais exactement comment vous appelez cela</w:t>
      </w:r>
      <w:r>
        <w:t xml:space="preserve">. </w:t>
      </w:r>
      <w:r w:rsidR="00000000">
        <w:t>Je pensais que</w:t>
      </w:r>
      <w:r>
        <w:t xml:space="preserve">, </w:t>
      </w:r>
      <w:r w:rsidR="00000000">
        <w:t>lorsque le crâne avait été fracturé</w:t>
      </w:r>
      <w:r>
        <w:t xml:space="preserve">, </w:t>
      </w:r>
      <w:r w:rsidR="00000000">
        <w:t>on pratiquait l</w:t>
      </w:r>
      <w:r>
        <w:t>’</w:t>
      </w:r>
      <w:r w:rsidR="00000000">
        <w:t>opération du trépan</w:t>
      </w:r>
      <w:r>
        <w:t>.</w:t>
      </w:r>
    </w:p>
    <w:p w14:paraId="6FDE7300" w14:textId="77777777" w:rsidR="007573A7" w:rsidRDefault="007573A7">
      <w:r>
        <w:t>— </w:t>
      </w:r>
      <w:r w:rsidR="00000000">
        <w:t>C</w:t>
      </w:r>
      <w:r>
        <w:t>’</w:t>
      </w:r>
      <w:r w:rsidR="00000000">
        <w:t>est vrai</w:t>
      </w:r>
      <w:r>
        <w:t xml:space="preserve">, </w:t>
      </w:r>
      <w:r w:rsidR="00000000">
        <w:t>dit-il</w:t>
      </w:r>
      <w:r>
        <w:t xml:space="preserve">. </w:t>
      </w:r>
      <w:r w:rsidR="00000000">
        <w:t>Mais</w:t>
      </w:r>
      <w:r>
        <w:t xml:space="preserve">, </w:t>
      </w:r>
      <w:r w:rsidR="00000000">
        <w:t>dans le cas de Kennedy</w:t>
      </w:r>
      <w:r>
        <w:t xml:space="preserve">, </w:t>
      </w:r>
      <w:r w:rsidR="00000000">
        <w:t>la fracture avait moins d</w:t>
      </w:r>
      <w:r>
        <w:t>’</w:t>
      </w:r>
      <w:r w:rsidR="00000000">
        <w:t>importance que l</w:t>
      </w:r>
      <w:r>
        <w:t>’</w:t>
      </w:r>
      <w:r w:rsidR="00000000">
        <w:t>hémorragie de l</w:t>
      </w:r>
      <w:r>
        <w:t>’</w:t>
      </w:r>
      <w:r w:rsidR="00000000">
        <w:t>artère carotide gauche</w:t>
      </w:r>
      <w:r>
        <w:t>.</w:t>
      </w:r>
    </w:p>
    <w:p w14:paraId="394EB3CB" w14:textId="77777777" w:rsidR="007573A7" w:rsidRDefault="007573A7">
      <w:r>
        <w:t>— </w:t>
      </w:r>
      <w:r w:rsidR="00000000">
        <w:t>C</w:t>
      </w:r>
      <w:r>
        <w:t>’</w:t>
      </w:r>
      <w:r w:rsidR="00000000">
        <w:t>est quelque part dans le cou</w:t>
      </w:r>
      <w:r>
        <w:t> ?</w:t>
      </w:r>
    </w:p>
    <w:p w14:paraId="0D94B673" w14:textId="77777777" w:rsidR="007573A7" w:rsidRDefault="007573A7">
      <w:r>
        <w:t>— </w:t>
      </w:r>
      <w:r w:rsidR="00000000">
        <w:t>Oui</w:t>
      </w:r>
      <w:r>
        <w:t xml:space="preserve">. </w:t>
      </w:r>
      <w:r w:rsidR="00000000">
        <w:t>La lame de Magee a ouvert l</w:t>
      </w:r>
      <w:r>
        <w:t>’</w:t>
      </w:r>
      <w:r w:rsidR="00000000">
        <w:t>une de ces artères</w:t>
      </w:r>
      <w:r>
        <w:t>.</w:t>
      </w:r>
    </w:p>
    <w:p w14:paraId="2620D650" w14:textId="77777777" w:rsidR="007573A7" w:rsidRDefault="007573A7">
      <w:r>
        <w:t>— </w:t>
      </w:r>
      <w:r w:rsidR="00000000">
        <w:t>Je comprends</w:t>
      </w:r>
      <w:r>
        <w:t xml:space="preserve">, </w:t>
      </w:r>
      <w:r w:rsidR="00000000">
        <w:t>murmurai-je</w:t>
      </w:r>
      <w:r>
        <w:t xml:space="preserve">. </w:t>
      </w:r>
      <w:r w:rsidR="00000000">
        <w:t>Il avait déjà perdu bea</w:t>
      </w:r>
      <w:r w:rsidR="00000000">
        <w:t>u</w:t>
      </w:r>
      <w:r w:rsidR="00000000">
        <w:t>coup de sang lorsqu</w:t>
      </w:r>
      <w:r>
        <w:t>’</w:t>
      </w:r>
      <w:r w:rsidR="00000000">
        <w:t>on l</w:t>
      </w:r>
      <w:r>
        <w:t>’</w:t>
      </w:r>
      <w:r w:rsidR="00000000">
        <w:t>a retrouvé</w:t>
      </w:r>
      <w:r>
        <w:t>.</w:t>
      </w:r>
    </w:p>
    <w:p w14:paraId="7552D20D" w14:textId="77777777" w:rsidR="007573A7" w:rsidRDefault="00000000">
      <w:r>
        <w:t>J</w:t>
      </w:r>
      <w:r w:rsidR="007573A7">
        <w:t>’</w:t>
      </w:r>
      <w:r>
        <w:t>arrêtai la voiture devant le bureau de tabac</w:t>
      </w:r>
      <w:r w:rsidR="007573A7">
        <w:t>.</w:t>
      </w:r>
    </w:p>
    <w:p w14:paraId="17E04A54" w14:textId="77777777" w:rsidR="007573A7" w:rsidRDefault="007573A7">
      <w:r>
        <w:t>— </w:t>
      </w:r>
      <w:r w:rsidR="00000000">
        <w:t>Je puis vous attendre et vous ramener</w:t>
      </w:r>
      <w:r>
        <w:t xml:space="preserve">, </w:t>
      </w:r>
      <w:r w:rsidR="00000000">
        <w:t>proposai-je</w:t>
      </w:r>
      <w:r>
        <w:t>.</w:t>
      </w:r>
    </w:p>
    <w:p w14:paraId="41E00AD5" w14:textId="77777777" w:rsidR="007573A7" w:rsidRDefault="007573A7">
      <w:r>
        <w:t>— </w:t>
      </w:r>
      <w:r w:rsidR="00000000">
        <w:t>Non</w:t>
      </w:r>
      <w:r>
        <w:t xml:space="preserve">, </w:t>
      </w:r>
      <w:r w:rsidR="00000000">
        <w:t>merci</w:t>
      </w:r>
      <w:r>
        <w:t xml:space="preserve">, </w:t>
      </w:r>
      <w:r w:rsidR="00000000">
        <w:t>dit Haley</w:t>
      </w:r>
      <w:r>
        <w:t xml:space="preserve">. </w:t>
      </w:r>
      <w:r w:rsidR="00000000">
        <w:t>Je resterai ici jusqu</w:t>
      </w:r>
      <w:r>
        <w:t>’</w:t>
      </w:r>
      <w:r w:rsidR="00000000">
        <w:t>à ce qu</w:t>
      </w:r>
      <w:r>
        <w:t>’</w:t>
      </w:r>
      <w:r w:rsidR="00000000">
        <w:t>il fasse assez frais pour que le retour à pied soit agréable</w:t>
      </w:r>
      <w:r>
        <w:t>.</w:t>
      </w:r>
    </w:p>
    <w:p w14:paraId="33B01A3C" w14:textId="77777777" w:rsidR="007573A7" w:rsidRDefault="00000000">
      <w:r>
        <w:t>L</w:t>
      </w:r>
      <w:r w:rsidR="007573A7">
        <w:t>’</w:t>
      </w:r>
      <w:r>
        <w:t>instant d</w:t>
      </w:r>
      <w:r w:rsidR="007573A7">
        <w:t>’</w:t>
      </w:r>
      <w:r>
        <w:t>après</w:t>
      </w:r>
      <w:r w:rsidR="007573A7">
        <w:t xml:space="preserve">, </w:t>
      </w:r>
      <w:r>
        <w:t>je repartais pour Midland</w:t>
      </w:r>
      <w:r w:rsidR="007573A7">
        <w:t xml:space="preserve">. </w:t>
      </w:r>
      <w:r>
        <w:t>J</w:t>
      </w:r>
      <w:r w:rsidR="007573A7">
        <w:t>’</w:t>
      </w:r>
      <w:r>
        <w:t>étais sati</w:t>
      </w:r>
      <w:r>
        <w:t>s</w:t>
      </w:r>
      <w:r>
        <w:t>fait</w:t>
      </w:r>
      <w:r w:rsidR="007573A7">
        <w:t xml:space="preserve">. </w:t>
      </w:r>
      <w:r>
        <w:t>Je ne voulais plus</w:t>
      </w:r>
      <w:r w:rsidR="007573A7">
        <w:t xml:space="preserve">, </w:t>
      </w:r>
      <w:r>
        <w:t>pour le moment</w:t>
      </w:r>
      <w:r w:rsidR="007573A7">
        <w:t xml:space="preserve">, </w:t>
      </w:r>
      <w:r>
        <w:t>penser à Magee</w:t>
      </w:r>
      <w:r w:rsidR="007573A7">
        <w:t xml:space="preserve">, </w:t>
      </w:r>
      <w:r>
        <w:t>aux Robinson</w:t>
      </w:r>
      <w:r w:rsidR="007573A7">
        <w:t xml:space="preserve">, </w:t>
      </w:r>
      <w:r>
        <w:t xml:space="preserve">à </w:t>
      </w:r>
      <w:proofErr w:type="spellStart"/>
      <w:r>
        <w:t>Wilks</w:t>
      </w:r>
      <w:proofErr w:type="spellEnd"/>
      <w:r w:rsidR="007573A7">
        <w:t xml:space="preserve">, </w:t>
      </w:r>
      <w:r>
        <w:t xml:space="preserve">à Jonas </w:t>
      </w:r>
      <w:proofErr w:type="spellStart"/>
      <w:r>
        <w:t>Hatfield</w:t>
      </w:r>
      <w:proofErr w:type="spellEnd"/>
      <w:r>
        <w:t xml:space="preserve"> et sa petite amie du Mad</w:t>
      </w:r>
      <w:r>
        <w:t>i</w:t>
      </w:r>
      <w:r>
        <w:t>son-</w:t>
      </w:r>
      <w:proofErr w:type="spellStart"/>
      <w:r>
        <w:t>Hotel</w:t>
      </w:r>
      <w:proofErr w:type="spellEnd"/>
      <w:r w:rsidR="007573A7">
        <w:t xml:space="preserve">, </w:t>
      </w:r>
      <w:r>
        <w:t>ni au quartier 16 ou à l</w:t>
      </w:r>
      <w:r w:rsidR="007573A7">
        <w:t>’</w:t>
      </w:r>
      <w:r>
        <w:t>artère carotide de Kennedy</w:t>
      </w:r>
      <w:r w:rsidR="007573A7">
        <w:t xml:space="preserve">, </w:t>
      </w:r>
      <w:r>
        <w:t xml:space="preserve">cette blessure dont le docteur </w:t>
      </w:r>
      <w:proofErr w:type="spellStart"/>
      <w:r>
        <w:t>Wilks</w:t>
      </w:r>
      <w:proofErr w:type="spellEnd"/>
      <w:r>
        <w:t xml:space="preserve"> avait négligé de nous parler</w:t>
      </w:r>
      <w:r w:rsidR="007573A7">
        <w:t xml:space="preserve">. </w:t>
      </w:r>
      <w:r>
        <w:t>Je ne voulais même plus me demander pourquoi le docteur avait brusquement regardé sa montre</w:t>
      </w:r>
      <w:r w:rsidR="007573A7">
        <w:t xml:space="preserve">, </w:t>
      </w:r>
      <w:r>
        <w:t>un soir chez Ellen</w:t>
      </w:r>
      <w:r w:rsidR="007573A7">
        <w:t> ?</w:t>
      </w:r>
    </w:p>
    <w:p w14:paraId="2E15E828" w14:textId="77777777" w:rsidR="007573A7" w:rsidRDefault="00000000">
      <w:r>
        <w:t>Tout cela</w:t>
      </w:r>
      <w:r w:rsidR="007573A7">
        <w:t xml:space="preserve">, </w:t>
      </w:r>
      <w:r>
        <w:t>je le réservais pour le lendemain</w:t>
      </w:r>
      <w:r w:rsidR="007573A7">
        <w:t>.</w:t>
      </w:r>
    </w:p>
    <w:p w14:paraId="2DCFAD18" w14:textId="77777777" w:rsidR="007573A7" w:rsidRDefault="00000000">
      <w:r>
        <w:lastRenderedPageBreak/>
        <w:t>Je ne pensais plus qu</w:t>
      </w:r>
      <w:r w:rsidR="007573A7">
        <w:t>’</w:t>
      </w:r>
      <w:r>
        <w:t>à la douche froide qui m</w:t>
      </w:r>
      <w:r w:rsidR="007573A7">
        <w:t>’</w:t>
      </w:r>
      <w:r>
        <w:t>attendait chez moi</w:t>
      </w:r>
      <w:r w:rsidR="007573A7">
        <w:t xml:space="preserve">, </w:t>
      </w:r>
      <w:r>
        <w:t>au linge frais posé sur mon lit</w:t>
      </w:r>
      <w:r w:rsidR="007573A7">
        <w:t xml:space="preserve">, </w:t>
      </w:r>
      <w:r>
        <w:t>à Millie Anders</w:t>
      </w:r>
      <w:r w:rsidR="007573A7">
        <w:t xml:space="preserve">, </w:t>
      </w:r>
      <w:r>
        <w:t>un peu bête et si jolie</w:t>
      </w:r>
      <w:r w:rsidR="007573A7">
        <w:t xml:space="preserve">, </w:t>
      </w:r>
      <w:r>
        <w:t xml:space="preserve">avec qui je devais passer la soirée au casino de Jack </w:t>
      </w:r>
      <w:proofErr w:type="spellStart"/>
      <w:r>
        <w:t>Curfew</w:t>
      </w:r>
      <w:proofErr w:type="spellEnd"/>
      <w:r w:rsidR="007573A7">
        <w:t>.</w:t>
      </w:r>
    </w:p>
    <w:p w14:paraId="1D9E4AB0" w14:textId="19780E77" w:rsidR="00000000" w:rsidRDefault="00000000" w:rsidP="007573A7">
      <w:pPr>
        <w:pStyle w:val="Titre1"/>
      </w:pPr>
      <w:bookmarkStart w:id="3" w:name="_Toc202203027"/>
      <w:r>
        <w:lastRenderedPageBreak/>
        <w:t>III</w:t>
      </w:r>
      <w:bookmarkEnd w:id="3"/>
    </w:p>
    <w:p w14:paraId="55A5B593" w14:textId="77777777" w:rsidR="007573A7" w:rsidRDefault="00000000">
      <w:r>
        <w:t>De la fenêtre de mon bureau</w:t>
      </w:r>
      <w:r w:rsidR="007573A7">
        <w:t xml:space="preserve">, </w:t>
      </w:r>
      <w:r>
        <w:t>je regardais défiler lentement dans la rue le convoi funèbre du juge Robinson</w:t>
      </w:r>
      <w:r w:rsidR="007573A7">
        <w:t xml:space="preserve">. </w:t>
      </w:r>
      <w:r>
        <w:t>Une longue file de limousines noires suivait le cercueil</w:t>
      </w:r>
      <w:r w:rsidR="007573A7">
        <w:t>.</w:t>
      </w:r>
    </w:p>
    <w:p w14:paraId="491FA570" w14:textId="77777777" w:rsidR="007573A7" w:rsidRDefault="00000000">
      <w:r>
        <w:t>J</w:t>
      </w:r>
      <w:r w:rsidR="007573A7">
        <w:t>’</w:t>
      </w:r>
      <w:r>
        <w:t>étais sur le point de quitter la fenêtre lorsque je rema</w:t>
      </w:r>
      <w:r>
        <w:t>r</w:t>
      </w:r>
      <w:r>
        <w:t>quai</w:t>
      </w:r>
      <w:r w:rsidR="007573A7">
        <w:t xml:space="preserve">, </w:t>
      </w:r>
      <w:r>
        <w:t>sur le trottoir d</w:t>
      </w:r>
      <w:r w:rsidR="007573A7">
        <w:t>’</w:t>
      </w:r>
      <w:r>
        <w:t>en face</w:t>
      </w:r>
      <w:r w:rsidR="007573A7">
        <w:t xml:space="preserve">, </w:t>
      </w:r>
      <w:r>
        <w:t xml:space="preserve">Jonas </w:t>
      </w:r>
      <w:proofErr w:type="spellStart"/>
      <w:r>
        <w:t>Hatfield</w:t>
      </w:r>
      <w:proofErr w:type="spellEnd"/>
      <w:r>
        <w:t xml:space="preserve"> debout parmi les curieux</w:t>
      </w:r>
      <w:r w:rsidR="007573A7">
        <w:t xml:space="preserve">. </w:t>
      </w:r>
      <w:r>
        <w:t>Son chapeau de feutre mou à larges bords contrastait étrangement avec les canotiers de paille des autres spectateurs</w:t>
      </w:r>
      <w:r w:rsidR="007573A7">
        <w:t xml:space="preserve">. </w:t>
      </w:r>
      <w:r>
        <w:t>Une femme se tenait près de lui</w:t>
      </w:r>
      <w:r w:rsidR="007573A7">
        <w:t xml:space="preserve"> ; </w:t>
      </w:r>
      <w:r>
        <w:t>de temps à autre</w:t>
      </w:r>
      <w:r w:rsidR="007573A7">
        <w:t xml:space="preserve">, </w:t>
      </w:r>
      <w:r>
        <w:t>il baissait la tête pour lui parler</w:t>
      </w:r>
      <w:r w:rsidR="007573A7">
        <w:t xml:space="preserve">. </w:t>
      </w:r>
      <w:r>
        <w:t>Quittant immédiatement ma place à la fen</w:t>
      </w:r>
      <w:r>
        <w:t>ê</w:t>
      </w:r>
      <w:r>
        <w:t>tre</w:t>
      </w:r>
      <w:r w:rsidR="007573A7">
        <w:t xml:space="preserve">, </w:t>
      </w:r>
      <w:r>
        <w:t>je descendis dans la rue et je restai sous le porche du bui</w:t>
      </w:r>
      <w:r>
        <w:t>l</w:t>
      </w:r>
      <w:r>
        <w:t>ding en attendant que le cortège se fût écoulé</w:t>
      </w:r>
      <w:r w:rsidR="007573A7">
        <w:t>.</w:t>
      </w:r>
    </w:p>
    <w:p w14:paraId="3F6BF341" w14:textId="77777777" w:rsidR="007573A7" w:rsidRDefault="00000000">
      <w:r>
        <w:t>L</w:t>
      </w:r>
      <w:r w:rsidR="007573A7">
        <w:t>’</w:t>
      </w:r>
      <w:r>
        <w:t>évangéliste et sa compagne partirent ensemble</w:t>
      </w:r>
      <w:r w:rsidR="007573A7">
        <w:t xml:space="preserve"> : </w:t>
      </w:r>
      <w:r>
        <w:t>je n</w:t>
      </w:r>
      <w:r w:rsidR="007573A7">
        <w:t>’</w:t>
      </w:r>
      <w:r>
        <w:t>aurais jamais cru qu</w:t>
      </w:r>
      <w:r w:rsidR="007573A7">
        <w:t>’</w:t>
      </w:r>
      <w:r>
        <w:t>elle fût aussi jeune</w:t>
      </w:r>
      <w:r w:rsidR="007573A7">
        <w:t xml:space="preserve">. </w:t>
      </w:r>
      <w:r>
        <w:t>Elle paraissait à peine avoir passé la trentaine</w:t>
      </w:r>
      <w:r w:rsidR="007573A7">
        <w:t xml:space="preserve"> ; </w:t>
      </w:r>
      <w:r>
        <w:t>son visage était agréable</w:t>
      </w:r>
      <w:r w:rsidR="007573A7">
        <w:t xml:space="preserve">, </w:t>
      </w:r>
      <w:r>
        <w:t>son regard brillant</w:t>
      </w:r>
      <w:r w:rsidR="007573A7">
        <w:t xml:space="preserve">, </w:t>
      </w:r>
      <w:r>
        <w:t>ses manières vives</w:t>
      </w:r>
      <w:r w:rsidR="007573A7">
        <w:t>.</w:t>
      </w:r>
    </w:p>
    <w:p w14:paraId="180B3822" w14:textId="77777777" w:rsidR="007573A7" w:rsidRDefault="007573A7">
      <w:r>
        <w:t>— </w:t>
      </w:r>
      <w:r w:rsidR="00000000">
        <w:t>Elle est un peu commune et semble d</w:t>
      </w:r>
      <w:r>
        <w:t>’</w:t>
      </w:r>
      <w:r w:rsidR="00000000">
        <w:t>abord facile</w:t>
      </w:r>
      <w:r>
        <w:t xml:space="preserve"> ! </w:t>
      </w:r>
      <w:r w:rsidR="00000000">
        <w:t>pe</w:t>
      </w:r>
      <w:r w:rsidR="00000000">
        <w:t>n</w:t>
      </w:r>
      <w:r w:rsidR="00000000">
        <w:t>sai-je</w:t>
      </w:r>
      <w:r>
        <w:t>.</w:t>
      </w:r>
    </w:p>
    <w:p w14:paraId="09534681" w14:textId="77777777" w:rsidR="007573A7" w:rsidRDefault="00000000">
      <w:r>
        <w:t>J</w:t>
      </w:r>
      <w:r w:rsidR="007573A7">
        <w:t>’</w:t>
      </w:r>
      <w:r>
        <w:t>avais suivi le couple avec précaution et j</w:t>
      </w:r>
      <w:r w:rsidR="007573A7">
        <w:t>’</w:t>
      </w:r>
      <w:r>
        <w:t xml:space="preserve">entendis </w:t>
      </w:r>
      <w:proofErr w:type="spellStart"/>
      <w:r>
        <w:t>Har</w:t>
      </w:r>
      <w:r>
        <w:t>t</w:t>
      </w:r>
      <w:r>
        <w:t>field</w:t>
      </w:r>
      <w:proofErr w:type="spellEnd"/>
      <w:r>
        <w:t xml:space="preserve"> qui parlait</w:t>
      </w:r>
      <w:r w:rsidR="007573A7">
        <w:t>.</w:t>
      </w:r>
    </w:p>
    <w:p w14:paraId="408387AE" w14:textId="77777777" w:rsidR="007573A7" w:rsidRDefault="007573A7">
      <w:r>
        <w:t>— </w:t>
      </w:r>
      <w:r w:rsidR="00000000">
        <w:t>Je déjeune avec un avocat</w:t>
      </w:r>
      <w:r>
        <w:t xml:space="preserve">, </w:t>
      </w:r>
      <w:r w:rsidR="00000000">
        <w:t>disait-il</w:t>
      </w:r>
      <w:r>
        <w:t xml:space="preserve">. </w:t>
      </w:r>
      <w:r w:rsidR="00000000">
        <w:t>Retournez-vous à l</w:t>
      </w:r>
      <w:r>
        <w:t>’</w:t>
      </w:r>
      <w:r w:rsidR="00000000">
        <w:t>hôtel</w:t>
      </w:r>
      <w:r>
        <w:t> ?</w:t>
      </w:r>
    </w:p>
    <w:p w14:paraId="3B78EF13" w14:textId="77777777" w:rsidR="007573A7" w:rsidRDefault="007573A7">
      <w:r>
        <w:t>— </w:t>
      </w:r>
      <w:r w:rsidR="00000000">
        <w:t>Oui</w:t>
      </w:r>
      <w:r>
        <w:t xml:space="preserve">, </w:t>
      </w:r>
      <w:r w:rsidR="00000000">
        <w:t>répondit-elle</w:t>
      </w:r>
      <w:r>
        <w:t xml:space="preserve"> ; </w:t>
      </w:r>
      <w:r w:rsidR="00000000">
        <w:t>je vous attendrai ce soir</w:t>
      </w:r>
      <w:r>
        <w:t xml:space="preserve">, </w:t>
      </w:r>
      <w:r w:rsidR="00000000">
        <w:t>pour dîner</w:t>
      </w:r>
      <w:r>
        <w:t>.</w:t>
      </w:r>
    </w:p>
    <w:p w14:paraId="0F3F80BE" w14:textId="77777777" w:rsidR="007573A7" w:rsidRDefault="00000000">
      <w:r>
        <w:t>Ils se séparèrent</w:t>
      </w:r>
      <w:r w:rsidR="007573A7">
        <w:t xml:space="preserve">. </w:t>
      </w:r>
      <w:r>
        <w:t>Elle se dirigea vers Cedar Street</w:t>
      </w:r>
      <w:r w:rsidR="007573A7">
        <w:t>.</w:t>
      </w:r>
    </w:p>
    <w:p w14:paraId="1B9F43D5" w14:textId="6078208E" w:rsidR="00000000" w:rsidRDefault="00000000">
      <w:r>
        <w:t>Je regagnai aussitôt mon bureau</w:t>
      </w:r>
      <w:r w:rsidR="007573A7">
        <w:t xml:space="preserve">. </w:t>
      </w:r>
      <w:r>
        <w:t xml:space="preserve">Dans la collection de </w:t>
      </w:r>
      <w:r>
        <w:rPr>
          <w:i/>
          <w:iCs/>
        </w:rPr>
        <w:t>La Gazette</w:t>
      </w:r>
      <w:r w:rsidR="007573A7">
        <w:rPr>
          <w:i/>
          <w:iCs/>
        </w:rPr>
        <w:t xml:space="preserve">, </w:t>
      </w:r>
      <w:r>
        <w:t xml:space="preserve">je retrouvai facilement les annonces que nous avions </w:t>
      </w:r>
      <w:r>
        <w:lastRenderedPageBreak/>
        <w:t>publiées pour l</w:t>
      </w:r>
      <w:r w:rsidR="007573A7">
        <w:t>’</w:t>
      </w:r>
      <w:r>
        <w:t>évangéliste</w:t>
      </w:r>
      <w:r w:rsidR="007573A7">
        <w:t xml:space="preserve">. </w:t>
      </w:r>
      <w:r>
        <w:t>Les dernières se terminaient par la phrase</w:t>
      </w:r>
      <w:r w:rsidR="007573A7">
        <w:t> : « M. </w:t>
      </w:r>
      <w:proofErr w:type="spellStart"/>
      <w:r>
        <w:t>Hatfield</w:t>
      </w:r>
      <w:proofErr w:type="spellEnd"/>
      <w:r>
        <w:t xml:space="preserve"> sera assisté par miss Harriet Bentley</w:t>
      </w:r>
      <w:r w:rsidR="007573A7">
        <w:t xml:space="preserve">, </w:t>
      </w:r>
      <w:r>
        <w:t>soprano</w:t>
      </w:r>
      <w:r w:rsidR="007573A7">
        <w:t>. »</w:t>
      </w:r>
    </w:p>
    <w:p w14:paraId="70FE1067" w14:textId="77777777" w:rsidR="007573A7" w:rsidRDefault="00000000">
      <w:r>
        <w:t>Je pris dans un tiroir un flacon plat de vieux whisky que je glissai dans ma poche et</w:t>
      </w:r>
      <w:r w:rsidR="007573A7">
        <w:t xml:space="preserve">, </w:t>
      </w:r>
      <w:r>
        <w:t>cinq minutes plus tard</w:t>
      </w:r>
      <w:r w:rsidR="007573A7">
        <w:t xml:space="preserve">, </w:t>
      </w:r>
      <w:r>
        <w:t>je pénétrais dans le hall de l</w:t>
      </w:r>
      <w:r w:rsidR="007573A7">
        <w:t>’</w:t>
      </w:r>
      <w:r>
        <w:t>hôtel Madison</w:t>
      </w:r>
      <w:r w:rsidR="007573A7">
        <w:t xml:space="preserve">. </w:t>
      </w:r>
      <w:r>
        <w:t>Je pus parler à miss Bentley au téléphone</w:t>
      </w:r>
      <w:r w:rsidR="007573A7">
        <w:t xml:space="preserve">, </w:t>
      </w:r>
      <w:r>
        <w:t>et lui demander un entretien</w:t>
      </w:r>
      <w:r w:rsidR="007573A7">
        <w:t>.</w:t>
      </w:r>
    </w:p>
    <w:p w14:paraId="61B71C8D" w14:textId="77777777" w:rsidR="007573A7" w:rsidRDefault="007573A7">
      <w:r>
        <w:t>— </w:t>
      </w:r>
      <w:r w:rsidR="00000000">
        <w:t>Certainement</w:t>
      </w:r>
      <w:r>
        <w:t xml:space="preserve">, </w:t>
      </w:r>
      <w:r w:rsidR="00000000">
        <w:t>monsieur Spence</w:t>
      </w:r>
      <w:r>
        <w:t xml:space="preserve">. </w:t>
      </w:r>
      <w:r w:rsidR="00000000">
        <w:t>Voulez-vous monter dans cinq minutes</w:t>
      </w:r>
      <w:r>
        <w:t> ?</w:t>
      </w:r>
    </w:p>
    <w:p w14:paraId="4FB56FFD" w14:textId="77777777" w:rsidR="007573A7" w:rsidRDefault="00000000">
      <w:r>
        <w:t>Elle avait parlé avec une sorte de joie contenue</w:t>
      </w:r>
      <w:r w:rsidR="007573A7">
        <w:t>.</w:t>
      </w:r>
    </w:p>
    <w:p w14:paraId="628E4BE8" w14:textId="77777777" w:rsidR="007573A7" w:rsidRDefault="00000000">
      <w:r>
        <w:t>Lorsque je pénétrai dans l</w:t>
      </w:r>
      <w:r w:rsidR="007573A7">
        <w:t>’</w:t>
      </w:r>
      <w:r>
        <w:t>appartement</w:t>
      </w:r>
      <w:r w:rsidR="007573A7">
        <w:t xml:space="preserve">, </w:t>
      </w:r>
      <w:r>
        <w:t>qui se composait d</w:t>
      </w:r>
      <w:r w:rsidR="007573A7">
        <w:t>’</w:t>
      </w:r>
      <w:r>
        <w:t>un salon et d</w:t>
      </w:r>
      <w:r w:rsidR="007573A7">
        <w:t>’</w:t>
      </w:r>
      <w:r>
        <w:t>une chambre à coucher</w:t>
      </w:r>
      <w:r w:rsidR="007573A7">
        <w:t xml:space="preserve">, </w:t>
      </w:r>
      <w:r>
        <w:t>je compris qu</w:t>
      </w:r>
      <w:r w:rsidR="007573A7">
        <w:t>’</w:t>
      </w:r>
      <w:r>
        <w:t>elle avait mis à profit les cinq minutes pour se poudrer</w:t>
      </w:r>
      <w:r w:rsidR="007573A7">
        <w:t xml:space="preserve">, </w:t>
      </w:r>
      <w:r>
        <w:t>rougir ses lèvres et peigner ses cheveux</w:t>
      </w:r>
      <w:r w:rsidR="007573A7">
        <w:t>.</w:t>
      </w:r>
    </w:p>
    <w:p w14:paraId="73D51E4E" w14:textId="77777777" w:rsidR="007573A7" w:rsidRDefault="00000000">
      <w:r>
        <w:t>Je crus que l</w:t>
      </w:r>
      <w:r w:rsidR="007573A7">
        <w:t>’</w:t>
      </w:r>
      <w:r>
        <w:t>évangéliste lui avait parlé de moi</w:t>
      </w:r>
      <w:r w:rsidR="007573A7">
        <w:t xml:space="preserve">, </w:t>
      </w:r>
      <w:r>
        <w:t>mais je constatai bientôt que l</w:t>
      </w:r>
      <w:r w:rsidR="007573A7">
        <w:t>’</w:t>
      </w:r>
      <w:r>
        <w:t>attitude de miss Bentley à mon égard ne révélait aucune méfiance</w:t>
      </w:r>
      <w:r w:rsidR="007573A7">
        <w:t>.</w:t>
      </w:r>
    </w:p>
    <w:p w14:paraId="490A3A00" w14:textId="77777777" w:rsidR="007573A7" w:rsidRDefault="007573A7">
      <w:r>
        <w:t>— </w:t>
      </w:r>
      <w:r w:rsidR="00000000">
        <w:t>J</w:t>
      </w:r>
      <w:r>
        <w:t>’</w:t>
      </w:r>
      <w:r w:rsidR="00000000">
        <w:t>ai depuis si longtemps envie de vous connaître</w:t>
      </w:r>
      <w:r>
        <w:t xml:space="preserve">, </w:t>
      </w:r>
      <w:r w:rsidR="00000000">
        <w:t>mo</w:t>
      </w:r>
      <w:r w:rsidR="00000000">
        <w:t>n</w:t>
      </w:r>
      <w:r w:rsidR="00000000">
        <w:t>sieur Spence</w:t>
      </w:r>
      <w:r>
        <w:t xml:space="preserve">, </w:t>
      </w:r>
      <w:r w:rsidR="00000000">
        <w:t>dit-elle</w:t>
      </w:r>
      <w:r>
        <w:t xml:space="preserve"> ; </w:t>
      </w:r>
      <w:r w:rsidR="00000000">
        <w:t>savez-vous que je suis née à Midland</w:t>
      </w:r>
      <w:r>
        <w:t> ?</w:t>
      </w:r>
    </w:p>
    <w:p w14:paraId="0299CC46" w14:textId="77777777" w:rsidR="007573A7" w:rsidRDefault="00000000">
      <w:r>
        <w:t>Elle me confia immédiatement qu</w:t>
      </w:r>
      <w:r w:rsidR="007573A7">
        <w:t>’</w:t>
      </w:r>
      <w:r>
        <w:t>elle avait suivi avec pa</w:t>
      </w:r>
      <w:r>
        <w:t>s</w:t>
      </w:r>
      <w:r>
        <w:t>sion les matches locaux de football</w:t>
      </w:r>
      <w:r w:rsidR="007573A7">
        <w:t xml:space="preserve">. </w:t>
      </w:r>
      <w:r>
        <w:t>Elle me cita des dates</w:t>
      </w:r>
      <w:r w:rsidR="007573A7">
        <w:t xml:space="preserve">, </w:t>
      </w:r>
      <w:r>
        <w:t>des résultats</w:t>
      </w:r>
      <w:r w:rsidR="007573A7">
        <w:t xml:space="preserve">, </w:t>
      </w:r>
      <w:r>
        <w:t>des noms de joueurs que j</w:t>
      </w:r>
      <w:r w:rsidR="007573A7">
        <w:t>’</w:t>
      </w:r>
      <w:r>
        <w:t>avais depuis longtemps o</w:t>
      </w:r>
      <w:r>
        <w:t>u</w:t>
      </w:r>
      <w:r>
        <w:t>bliés</w:t>
      </w:r>
      <w:r w:rsidR="007573A7">
        <w:t xml:space="preserve">. </w:t>
      </w:r>
      <w:r>
        <w:t>Elle parla d</w:t>
      </w:r>
      <w:r w:rsidR="007573A7">
        <w:t>’</w:t>
      </w:r>
      <w:r>
        <w:t xml:space="preserve">un ton méprisant des équipes récentes </w:t>
      </w:r>
      <w:r w:rsidR="007573A7">
        <w:t>« </w:t>
      </w:r>
      <w:r>
        <w:t>qui ne valaient pas la grande équipe de jadis</w:t>
      </w:r>
      <w:r w:rsidR="007573A7">
        <w:t xml:space="preserve">, </w:t>
      </w:r>
      <w:r>
        <w:t>commandée par Jerry Spence</w:t>
      </w:r>
      <w:r w:rsidR="007573A7">
        <w:t> ».</w:t>
      </w:r>
    </w:p>
    <w:p w14:paraId="2D755954" w14:textId="77777777" w:rsidR="007573A7" w:rsidRDefault="007573A7">
      <w:r>
        <w:t>— </w:t>
      </w:r>
      <w:r w:rsidR="00000000">
        <w:t>Il est bien rare</w:t>
      </w:r>
      <w:r>
        <w:t xml:space="preserve">, </w:t>
      </w:r>
      <w:r w:rsidR="00000000">
        <w:t>répondis-je</w:t>
      </w:r>
      <w:r>
        <w:t xml:space="preserve">, </w:t>
      </w:r>
      <w:r w:rsidR="00000000">
        <w:t>de rencontrer une femme qui comprenne réellement le jeu</w:t>
      </w:r>
      <w:r>
        <w:t>.</w:t>
      </w:r>
    </w:p>
    <w:p w14:paraId="732698DE" w14:textId="77777777" w:rsidR="007573A7" w:rsidRDefault="00000000">
      <w:r>
        <w:lastRenderedPageBreak/>
        <w:t>Après une heure de conversation</w:t>
      </w:r>
      <w:r w:rsidR="007573A7">
        <w:t xml:space="preserve">, </w:t>
      </w:r>
      <w:r>
        <w:t>je n</w:t>
      </w:r>
      <w:r w:rsidR="007573A7">
        <w:t>’</w:t>
      </w:r>
      <w:r>
        <w:t>avais pas encore pa</w:t>
      </w:r>
      <w:r>
        <w:t>r</w:t>
      </w:r>
      <w:r>
        <w:t>lé de l</w:t>
      </w:r>
      <w:r w:rsidR="007573A7">
        <w:t>’</w:t>
      </w:r>
      <w:r>
        <w:t>objet de ma visite</w:t>
      </w:r>
      <w:r w:rsidR="007573A7">
        <w:t xml:space="preserve">, </w:t>
      </w:r>
      <w:r>
        <w:t>et je lui demandai de déjeuner avec moi</w:t>
      </w:r>
      <w:r w:rsidR="007573A7">
        <w:t xml:space="preserve">. </w:t>
      </w:r>
      <w:r>
        <w:t>Elle accepta immédiatement et suggéra que le déjeuner fût servi dans son appartement</w:t>
      </w:r>
      <w:r w:rsidR="007573A7">
        <w:t>.</w:t>
      </w:r>
    </w:p>
    <w:p w14:paraId="27F2D072" w14:textId="77777777" w:rsidR="007573A7" w:rsidRDefault="00000000">
      <w:r>
        <w:t>Je la quittai à quatre heures</w:t>
      </w:r>
      <w:r w:rsidR="007573A7">
        <w:t xml:space="preserve">, </w:t>
      </w:r>
      <w:r>
        <w:t>ayant bu un peu plus que de raison</w:t>
      </w:r>
      <w:r w:rsidR="007573A7">
        <w:t xml:space="preserve">. </w:t>
      </w:r>
      <w:r>
        <w:t>Mais elle avait parlé sans contrainte et j</w:t>
      </w:r>
      <w:r w:rsidR="007573A7">
        <w:t>’</w:t>
      </w:r>
      <w:r>
        <w:t>avais appris ce que je voulais savoir</w:t>
      </w:r>
      <w:r w:rsidR="007573A7">
        <w:t>.</w:t>
      </w:r>
    </w:p>
    <w:p w14:paraId="502A34C1" w14:textId="2AC37882" w:rsidR="00000000" w:rsidRDefault="00000000" w:rsidP="007573A7">
      <w:pPr>
        <w:pStyle w:val="Centr"/>
        <w:keepNext/>
        <w:spacing w:before="0" w:after="0"/>
      </w:pPr>
      <w:r>
        <w:t>*</w:t>
      </w:r>
    </w:p>
    <w:p w14:paraId="7E36A4A1" w14:textId="77777777" w:rsidR="00000000" w:rsidRDefault="00000000" w:rsidP="007573A7">
      <w:pPr>
        <w:pStyle w:val="Centr"/>
        <w:keepNext/>
        <w:spacing w:before="0" w:after="0"/>
      </w:pPr>
      <w:r>
        <w:t>* *</w:t>
      </w:r>
    </w:p>
    <w:p w14:paraId="343339FD" w14:textId="77777777" w:rsidR="007573A7" w:rsidRDefault="00000000">
      <w:r>
        <w:t>Sur mon bureau</w:t>
      </w:r>
      <w:r w:rsidR="007573A7">
        <w:t xml:space="preserve">, </w:t>
      </w:r>
      <w:r>
        <w:t>une note m</w:t>
      </w:r>
      <w:r w:rsidR="007573A7">
        <w:t>’</w:t>
      </w:r>
      <w:r>
        <w:t>informa qu</w:t>
      </w:r>
      <w:r w:rsidR="007573A7">
        <w:t>’</w:t>
      </w:r>
      <w:r>
        <w:t>Ellen Robinson m</w:t>
      </w:r>
      <w:r w:rsidR="007573A7">
        <w:t>’</w:t>
      </w:r>
      <w:r>
        <w:t>avait appelé au téléphone</w:t>
      </w:r>
      <w:r w:rsidR="007573A7">
        <w:t xml:space="preserve">. </w:t>
      </w:r>
      <w:r>
        <w:t>Je demandai son numéro</w:t>
      </w:r>
      <w:r w:rsidR="007573A7">
        <w:t xml:space="preserve">. </w:t>
      </w:r>
      <w:r>
        <w:t>Elle me pria de dîner le soir même avec elle</w:t>
      </w:r>
      <w:r w:rsidR="007573A7">
        <w:t xml:space="preserve"> : </w:t>
      </w:r>
      <w:r>
        <w:t>nous pourrions causer</w:t>
      </w:r>
      <w:r w:rsidR="007573A7">
        <w:t xml:space="preserve"> : </w:t>
      </w:r>
      <w:r>
        <w:t>e</w:t>
      </w:r>
      <w:r>
        <w:t>l</w:t>
      </w:r>
      <w:r>
        <w:t>le serait seule</w:t>
      </w:r>
      <w:r w:rsidR="007573A7">
        <w:t>.</w:t>
      </w:r>
    </w:p>
    <w:p w14:paraId="59A8519E" w14:textId="77777777" w:rsidR="007573A7" w:rsidRDefault="007573A7">
      <w:r>
        <w:t>— </w:t>
      </w:r>
      <w:r w:rsidR="00000000">
        <w:t>Impossible</w:t>
      </w:r>
      <w:r>
        <w:t xml:space="preserve">, </w:t>
      </w:r>
      <w:r w:rsidR="00000000">
        <w:t>dis-je</w:t>
      </w:r>
      <w:r>
        <w:t xml:space="preserve">, </w:t>
      </w:r>
      <w:r w:rsidR="00000000">
        <w:t>je suis un peu ivre</w:t>
      </w:r>
      <w:r>
        <w:t>.</w:t>
      </w:r>
    </w:p>
    <w:p w14:paraId="000843E8" w14:textId="77777777" w:rsidR="007573A7" w:rsidRDefault="007573A7">
      <w:r>
        <w:t>— </w:t>
      </w:r>
      <w:r w:rsidR="00000000">
        <w:t>Dans l</w:t>
      </w:r>
      <w:r>
        <w:t>’</w:t>
      </w:r>
      <w:r w:rsidR="00000000">
        <w:t>après-midi</w:t>
      </w:r>
      <w:r>
        <w:t xml:space="preserve"> ! </w:t>
      </w:r>
      <w:r w:rsidR="00000000">
        <w:t>fit-elle d</w:t>
      </w:r>
      <w:r>
        <w:t>’</w:t>
      </w:r>
      <w:r w:rsidR="00000000">
        <w:t>un ton de reproche</w:t>
      </w:r>
      <w:r>
        <w:t>.</w:t>
      </w:r>
    </w:p>
    <w:p w14:paraId="25224D59" w14:textId="77777777" w:rsidR="007573A7" w:rsidRDefault="007573A7">
      <w:r>
        <w:t>— </w:t>
      </w:r>
      <w:r w:rsidR="00000000">
        <w:t>Je n</w:t>
      </w:r>
      <w:r>
        <w:t>’</w:t>
      </w:r>
      <w:r w:rsidR="00000000">
        <w:t>ai pu faire autrement</w:t>
      </w:r>
      <w:r>
        <w:t xml:space="preserve"> ! </w:t>
      </w:r>
      <w:r w:rsidR="00000000">
        <w:t>protestai-je</w:t>
      </w:r>
      <w:r>
        <w:t xml:space="preserve">. </w:t>
      </w:r>
      <w:r w:rsidR="00000000">
        <w:t>C</w:t>
      </w:r>
      <w:r>
        <w:t>’</w:t>
      </w:r>
      <w:r w:rsidR="00000000">
        <w:t>était indispe</w:t>
      </w:r>
      <w:r w:rsidR="00000000">
        <w:t>n</w:t>
      </w:r>
      <w:r w:rsidR="00000000">
        <w:t>sable</w:t>
      </w:r>
      <w:r>
        <w:t>.</w:t>
      </w:r>
    </w:p>
    <w:p w14:paraId="42D201ED" w14:textId="77777777" w:rsidR="007573A7" w:rsidRDefault="007573A7">
      <w:r>
        <w:t>— </w:t>
      </w:r>
      <w:r w:rsidR="00000000">
        <w:t>Vous parlez cependant comme si vous aviez tout votre sang-froid</w:t>
      </w:r>
      <w:r>
        <w:t xml:space="preserve">, </w:t>
      </w:r>
      <w:r w:rsidR="00000000">
        <w:t>dit-elle</w:t>
      </w:r>
      <w:r>
        <w:t>.</w:t>
      </w:r>
    </w:p>
    <w:p w14:paraId="6A27BB3F" w14:textId="77777777" w:rsidR="007573A7" w:rsidRDefault="007573A7">
      <w:r>
        <w:t>— </w:t>
      </w:r>
      <w:r w:rsidR="00000000">
        <w:t>Bien sûr</w:t>
      </w:r>
      <w:r>
        <w:t xml:space="preserve"> ; </w:t>
      </w:r>
      <w:r w:rsidR="00000000">
        <w:t>mais je tenais à vous avertir</w:t>
      </w:r>
      <w:r>
        <w:t>.</w:t>
      </w:r>
    </w:p>
    <w:p w14:paraId="764771AD" w14:textId="77777777" w:rsidR="007573A7" w:rsidRDefault="007573A7">
      <w:r>
        <w:t>— </w:t>
      </w:r>
      <w:r w:rsidR="00000000">
        <w:t>Alors</w:t>
      </w:r>
      <w:r>
        <w:t xml:space="preserve">, </w:t>
      </w:r>
      <w:r w:rsidR="00000000">
        <w:t>je vous attends</w:t>
      </w:r>
      <w:r>
        <w:t>.</w:t>
      </w:r>
    </w:p>
    <w:p w14:paraId="2A5E7C79" w14:textId="77777777" w:rsidR="007573A7" w:rsidRDefault="007573A7">
      <w:r>
        <w:t>— </w:t>
      </w:r>
      <w:r w:rsidR="00000000">
        <w:t>À sept heures</w:t>
      </w:r>
      <w:r>
        <w:t xml:space="preserve">, </w:t>
      </w:r>
      <w:r w:rsidR="00000000">
        <w:t>c</w:t>
      </w:r>
      <w:r>
        <w:t>’</w:t>
      </w:r>
      <w:r w:rsidR="00000000">
        <w:t>est entendu</w:t>
      </w:r>
      <w:r>
        <w:t xml:space="preserve">. </w:t>
      </w:r>
      <w:r w:rsidR="00000000">
        <w:t>J</w:t>
      </w:r>
      <w:r>
        <w:t>’</w:t>
      </w:r>
      <w:r w:rsidR="00000000">
        <w:t>ai beaucoup de choses à vous dire</w:t>
      </w:r>
      <w:r>
        <w:t>.</w:t>
      </w:r>
    </w:p>
    <w:p w14:paraId="18A08C54" w14:textId="77777777" w:rsidR="007573A7" w:rsidRDefault="00000000">
      <w:r>
        <w:t>Miles servit le dîner sur le perron latéral</w:t>
      </w:r>
      <w:r w:rsidR="007573A7">
        <w:t xml:space="preserve">, </w:t>
      </w:r>
      <w:r>
        <w:t>abrité par une marquise</w:t>
      </w:r>
      <w:r w:rsidR="007573A7">
        <w:t xml:space="preserve">. </w:t>
      </w:r>
      <w:r>
        <w:t>Après le repas</w:t>
      </w:r>
      <w:r w:rsidR="007573A7">
        <w:t xml:space="preserve">, </w:t>
      </w:r>
      <w:r>
        <w:t>nous plaçâmes nos fauteuils côte à c</w:t>
      </w:r>
      <w:r>
        <w:t>ô</w:t>
      </w:r>
      <w:r>
        <w:t>te</w:t>
      </w:r>
      <w:r w:rsidR="007573A7">
        <w:t xml:space="preserve">, </w:t>
      </w:r>
      <w:r>
        <w:t>mais opposés l</w:t>
      </w:r>
      <w:r w:rsidR="007573A7">
        <w:t>’</w:t>
      </w:r>
      <w:r>
        <w:t>un à l</w:t>
      </w:r>
      <w:r w:rsidR="007573A7">
        <w:t>’</w:t>
      </w:r>
      <w:r>
        <w:t>autre</w:t>
      </w:r>
      <w:r w:rsidR="007573A7">
        <w:t xml:space="preserve">, </w:t>
      </w:r>
      <w:r>
        <w:t>à la façon de ces causeuses que l</w:t>
      </w:r>
      <w:r w:rsidR="007573A7">
        <w:t>’</w:t>
      </w:r>
      <w:r>
        <w:t xml:space="preserve">on nomme </w:t>
      </w:r>
      <w:r w:rsidR="007573A7">
        <w:t>« </w:t>
      </w:r>
      <w:r>
        <w:t>tête-à-tête</w:t>
      </w:r>
      <w:r w:rsidR="007573A7">
        <w:t xml:space="preserve"> ». </w:t>
      </w:r>
      <w:r>
        <w:t xml:space="preserve">Le soleil descendait </w:t>
      </w:r>
      <w:r>
        <w:lastRenderedPageBreak/>
        <w:t>lentement</w:t>
      </w:r>
      <w:r w:rsidR="007573A7">
        <w:t xml:space="preserve">. </w:t>
      </w:r>
      <w:r>
        <w:t>Nous demeurions silencieux</w:t>
      </w:r>
      <w:r w:rsidR="007573A7">
        <w:t xml:space="preserve">, </w:t>
      </w:r>
      <w:r>
        <w:t>attendant le moment d</w:t>
      </w:r>
      <w:r w:rsidR="007573A7">
        <w:t>’</w:t>
      </w:r>
      <w:r>
        <w:t>aborder le sujet qui nous tenait tant à cœur</w:t>
      </w:r>
      <w:r w:rsidR="007573A7">
        <w:t>.</w:t>
      </w:r>
    </w:p>
    <w:p w14:paraId="0554B671" w14:textId="77777777" w:rsidR="007573A7" w:rsidRDefault="00000000">
      <w:r>
        <w:t>Ellen ferma les yeux et posa sa main sur la mienne</w:t>
      </w:r>
      <w:r w:rsidR="007573A7">
        <w:t>.</w:t>
      </w:r>
    </w:p>
    <w:p w14:paraId="5E2DF416" w14:textId="77777777" w:rsidR="007573A7" w:rsidRDefault="007573A7">
      <w:r>
        <w:t>— </w:t>
      </w:r>
      <w:r w:rsidR="00000000">
        <w:t>Qu</w:t>
      </w:r>
      <w:r>
        <w:t>’</w:t>
      </w:r>
      <w:r w:rsidR="00000000">
        <w:t>avez-vous à me dire</w:t>
      </w:r>
      <w:r>
        <w:t xml:space="preserve"> ? </w:t>
      </w:r>
      <w:r w:rsidR="00000000">
        <w:t>demanda-t-elle enfin</w:t>
      </w:r>
      <w:r>
        <w:t>.</w:t>
      </w:r>
    </w:p>
    <w:p w14:paraId="41649AAE" w14:textId="77777777" w:rsidR="007573A7" w:rsidRDefault="007573A7">
      <w:r>
        <w:t>— </w:t>
      </w:r>
      <w:r w:rsidR="00000000">
        <w:t>Attendons demain</w:t>
      </w:r>
      <w:r>
        <w:t xml:space="preserve">, </w:t>
      </w:r>
      <w:r w:rsidR="00000000">
        <w:t>murmurai-je</w:t>
      </w:r>
      <w:r>
        <w:t xml:space="preserve"> ; </w:t>
      </w:r>
      <w:r w:rsidR="00000000">
        <w:t>ce soir vous êtes très lasse</w:t>
      </w:r>
      <w:r>
        <w:t>.</w:t>
      </w:r>
    </w:p>
    <w:p w14:paraId="42497051" w14:textId="77777777" w:rsidR="007573A7" w:rsidRDefault="007573A7">
      <w:r>
        <w:t>— </w:t>
      </w:r>
      <w:r w:rsidR="00000000">
        <w:t>Avez-vous pensé à ce que je vous ai dit</w:t>
      </w:r>
      <w:r>
        <w:t xml:space="preserve"> ? </w:t>
      </w:r>
      <w:r w:rsidR="00000000">
        <w:t>répondit-elle</w:t>
      </w:r>
      <w:r>
        <w:t>.</w:t>
      </w:r>
    </w:p>
    <w:p w14:paraId="7E5F20DC" w14:textId="77777777" w:rsidR="007573A7" w:rsidRDefault="00000000">
      <w:r>
        <w:t>Je ne parlai pas tout de suite</w:t>
      </w:r>
      <w:r w:rsidR="007573A7">
        <w:t xml:space="preserve">, </w:t>
      </w:r>
      <w:r>
        <w:t>songeant au mal que j</w:t>
      </w:r>
      <w:r w:rsidR="007573A7">
        <w:t>’</w:t>
      </w:r>
      <w:r>
        <w:t>allais lui faire</w:t>
      </w:r>
      <w:r w:rsidR="007573A7">
        <w:t>.</w:t>
      </w:r>
    </w:p>
    <w:p w14:paraId="20B3F7A6" w14:textId="77777777" w:rsidR="007573A7" w:rsidRDefault="007573A7">
      <w:r>
        <w:t>— </w:t>
      </w:r>
      <w:r w:rsidR="00000000">
        <w:t>J</w:t>
      </w:r>
      <w:r>
        <w:t>’</w:t>
      </w:r>
      <w:r w:rsidR="00000000">
        <w:t>ai découvert la vérité</w:t>
      </w:r>
      <w:r>
        <w:t xml:space="preserve">, </w:t>
      </w:r>
      <w:r w:rsidR="00000000">
        <w:t>dis-je enfin</w:t>
      </w:r>
      <w:r>
        <w:t xml:space="preserve">… </w:t>
      </w:r>
      <w:r w:rsidR="00000000">
        <w:t xml:space="preserve">au sujet de </w:t>
      </w:r>
      <w:proofErr w:type="spellStart"/>
      <w:r w:rsidR="00000000">
        <w:t>Hatfield</w:t>
      </w:r>
      <w:proofErr w:type="spellEnd"/>
      <w:r w:rsidR="00000000">
        <w:t xml:space="preserve"> et de votre père</w:t>
      </w:r>
      <w:r>
        <w:t xml:space="preserve">. </w:t>
      </w:r>
      <w:r w:rsidR="00000000">
        <w:t>Désirez-vous la connaître</w:t>
      </w:r>
      <w:r>
        <w:t> ?</w:t>
      </w:r>
    </w:p>
    <w:p w14:paraId="6050B48F" w14:textId="77777777" w:rsidR="007573A7" w:rsidRDefault="007573A7">
      <w:r>
        <w:t>— </w:t>
      </w:r>
      <w:r w:rsidR="00000000">
        <w:t>Certainement</w:t>
      </w:r>
      <w:r>
        <w:t>.</w:t>
      </w:r>
    </w:p>
    <w:p w14:paraId="0EA387F6" w14:textId="77777777" w:rsidR="007573A7" w:rsidRDefault="007573A7">
      <w:r>
        <w:t>— </w:t>
      </w:r>
      <w:r w:rsidR="00000000">
        <w:t>C</w:t>
      </w:r>
      <w:r>
        <w:t>’</w:t>
      </w:r>
      <w:r w:rsidR="00000000">
        <w:t>est que</w:t>
      </w:r>
      <w:r>
        <w:t xml:space="preserve">… </w:t>
      </w:r>
      <w:r w:rsidR="00000000">
        <w:t>elle n</w:t>
      </w:r>
      <w:r>
        <w:t>’</w:t>
      </w:r>
      <w:r w:rsidR="00000000">
        <w:t>est pas très favorable à votre père</w:t>
      </w:r>
      <w:r>
        <w:t xml:space="preserve">, </w:t>
      </w:r>
      <w:r w:rsidR="00000000">
        <w:t>E</w:t>
      </w:r>
      <w:r w:rsidR="00000000">
        <w:t>l</w:t>
      </w:r>
      <w:r w:rsidR="00000000">
        <w:t>len</w:t>
      </w:r>
      <w:r>
        <w:t>.</w:t>
      </w:r>
    </w:p>
    <w:p w14:paraId="4B398CA6" w14:textId="77777777" w:rsidR="007573A7" w:rsidRDefault="007573A7">
      <w:r>
        <w:t>— </w:t>
      </w:r>
      <w:r w:rsidR="00000000">
        <w:t>Parlez</w:t>
      </w:r>
      <w:r>
        <w:t>.</w:t>
      </w:r>
    </w:p>
    <w:p w14:paraId="0FC8D3D1" w14:textId="77777777" w:rsidR="007573A7" w:rsidRDefault="00000000">
      <w:r>
        <w:t>J</w:t>
      </w:r>
      <w:r w:rsidR="007573A7">
        <w:t>’</w:t>
      </w:r>
      <w:r>
        <w:t>hésitai un instant</w:t>
      </w:r>
      <w:r w:rsidR="007573A7">
        <w:t xml:space="preserve">, </w:t>
      </w:r>
      <w:r>
        <w:t>ne sachant comment présenter la ch</w:t>
      </w:r>
      <w:r>
        <w:t>o</w:t>
      </w:r>
      <w:r>
        <w:t>se</w:t>
      </w:r>
      <w:r w:rsidR="007573A7">
        <w:t>.</w:t>
      </w:r>
    </w:p>
    <w:p w14:paraId="1B381B78" w14:textId="77777777" w:rsidR="007573A7" w:rsidRDefault="007573A7">
      <w:r>
        <w:t>— </w:t>
      </w:r>
      <w:proofErr w:type="spellStart"/>
      <w:r w:rsidR="00000000">
        <w:t>Hatfield</w:t>
      </w:r>
      <w:proofErr w:type="spellEnd"/>
      <w:r>
        <w:t xml:space="preserve">, </w:t>
      </w:r>
      <w:r w:rsidR="00000000">
        <w:t>dis-je enfin</w:t>
      </w:r>
      <w:r>
        <w:t xml:space="preserve">, </w:t>
      </w:r>
      <w:r w:rsidR="00000000">
        <w:t>est venu à Midland au mois d</w:t>
      </w:r>
      <w:r>
        <w:t>’</w:t>
      </w:r>
      <w:r w:rsidR="00000000">
        <w:t>avril</w:t>
      </w:r>
      <w:r>
        <w:t xml:space="preserve">. </w:t>
      </w:r>
      <w:r w:rsidR="00000000">
        <w:t>Il avait monté la tente sous laquelle il réunit les fidèles et il se préparait à annoncer ses réunions</w:t>
      </w:r>
      <w:r>
        <w:t xml:space="preserve">, </w:t>
      </w:r>
      <w:r w:rsidR="00000000">
        <w:t>lorsque la femme qui l</w:t>
      </w:r>
      <w:r>
        <w:t>’</w:t>
      </w:r>
      <w:r w:rsidR="00000000">
        <w:t>accompagnait</w:t>
      </w:r>
      <w:r>
        <w:t xml:space="preserve"> – </w:t>
      </w:r>
      <w:r w:rsidR="00000000">
        <w:t>jouant de l</w:t>
      </w:r>
      <w:r>
        <w:t>’</w:t>
      </w:r>
      <w:r w:rsidR="00000000">
        <w:t>harmonium et chantant les hymnes consacrés</w:t>
      </w:r>
      <w:r>
        <w:t xml:space="preserve"> – </w:t>
      </w:r>
      <w:r w:rsidR="00000000">
        <w:t>le quitta brusquement</w:t>
      </w:r>
      <w:r>
        <w:t xml:space="preserve">. </w:t>
      </w:r>
      <w:proofErr w:type="spellStart"/>
      <w:r w:rsidR="00000000">
        <w:t>Hatfield</w:t>
      </w:r>
      <w:proofErr w:type="spellEnd"/>
      <w:r w:rsidR="00000000">
        <w:t xml:space="preserve"> n</w:t>
      </w:r>
      <w:r>
        <w:t>’</w:t>
      </w:r>
      <w:r w:rsidR="00000000">
        <w:t>est pas musicien et chante faux</w:t>
      </w:r>
      <w:r>
        <w:t xml:space="preserve">. </w:t>
      </w:r>
      <w:r w:rsidR="00000000">
        <w:t>Il s</w:t>
      </w:r>
      <w:r>
        <w:t>’</w:t>
      </w:r>
      <w:r w:rsidR="00000000">
        <w:t>adressa à une agence qui lui envoya une jeune femme</w:t>
      </w:r>
      <w:r>
        <w:t xml:space="preserve"> : </w:t>
      </w:r>
      <w:r w:rsidR="00000000">
        <w:t>Harriet Bentley</w:t>
      </w:r>
      <w:r>
        <w:t xml:space="preserve">. </w:t>
      </w:r>
      <w:r w:rsidR="00000000">
        <w:t>En deux heures</w:t>
      </w:r>
      <w:r>
        <w:t xml:space="preserve">, </w:t>
      </w:r>
      <w:r w:rsidR="00000000">
        <w:t>il en fit une évangéliste</w:t>
      </w:r>
      <w:r>
        <w:t xml:space="preserve"> : </w:t>
      </w:r>
      <w:r w:rsidR="00000000">
        <w:t>elle connaissait les hymnes et il lui enseigna se</w:t>
      </w:r>
      <w:r w:rsidR="00000000">
        <w:t>u</w:t>
      </w:r>
      <w:r w:rsidR="00000000">
        <w:t>lement la technique du métier</w:t>
      </w:r>
      <w:r>
        <w:t xml:space="preserve">. </w:t>
      </w:r>
      <w:r w:rsidR="00000000">
        <w:t xml:space="preserve">Il lui promit un tiers </w:t>
      </w:r>
      <w:r w:rsidR="00000000">
        <w:lastRenderedPageBreak/>
        <w:t>des bénéf</w:t>
      </w:r>
      <w:r w:rsidR="00000000">
        <w:t>i</w:t>
      </w:r>
      <w:r w:rsidR="00000000">
        <w:t>ces</w:t>
      </w:r>
      <w:r>
        <w:t xml:space="preserve"> : </w:t>
      </w:r>
      <w:r w:rsidR="00000000">
        <w:t>elle fut assez habile pour obtenir une promesse écrite et dûment s</w:t>
      </w:r>
      <w:r w:rsidR="00000000">
        <w:t>i</w:t>
      </w:r>
      <w:r w:rsidR="00000000">
        <w:t>gnée</w:t>
      </w:r>
      <w:r>
        <w:t>.</w:t>
      </w:r>
    </w:p>
    <w:p w14:paraId="73818654" w14:textId="77777777" w:rsidR="007573A7" w:rsidRDefault="007573A7">
      <w:r>
        <w:t>« </w:t>
      </w:r>
      <w:r w:rsidR="00000000">
        <w:t>Les premières réunions eurent un grand succès</w:t>
      </w:r>
      <w:r>
        <w:t xml:space="preserve">, </w:t>
      </w:r>
      <w:r w:rsidR="00000000">
        <w:t>quant au nombre d</w:t>
      </w:r>
      <w:r>
        <w:t>’</w:t>
      </w:r>
      <w:r w:rsidR="00000000">
        <w:t>auditeurs</w:t>
      </w:r>
      <w:r>
        <w:t xml:space="preserve">, </w:t>
      </w:r>
      <w:r w:rsidR="00000000">
        <w:t>mais la quête ne fut pas très productive et miss Bentley ne cacha point sa déconvenue</w:t>
      </w:r>
      <w:r>
        <w:t xml:space="preserve">. </w:t>
      </w:r>
      <w:r w:rsidR="00000000">
        <w:t xml:space="preserve">Mais </w:t>
      </w:r>
      <w:proofErr w:type="spellStart"/>
      <w:r w:rsidR="00000000">
        <w:t>Hatfield</w:t>
      </w:r>
      <w:proofErr w:type="spellEnd"/>
      <w:r w:rsidR="00000000">
        <w:t xml:space="preserve"> est très fort</w:t>
      </w:r>
      <w:r>
        <w:t xml:space="preserve">. </w:t>
      </w:r>
      <w:r w:rsidR="00000000">
        <w:t>Il lui expliqua qu</w:t>
      </w:r>
      <w:r>
        <w:t>’</w:t>
      </w:r>
      <w:r w:rsidR="00000000">
        <w:t xml:space="preserve">au cours de toutes ses </w:t>
      </w:r>
      <w:r>
        <w:t>« </w:t>
      </w:r>
      <w:r w:rsidR="00000000">
        <w:t>missions</w:t>
      </w:r>
      <w:r>
        <w:t xml:space="preserve"> », </w:t>
      </w:r>
      <w:r w:rsidR="00000000">
        <w:t>une ou plusieurs personnes riches s</w:t>
      </w:r>
      <w:r>
        <w:t>’</w:t>
      </w:r>
      <w:r w:rsidR="00000000">
        <w:t>étaient converties et lui avaient versé des sommes importantes</w:t>
      </w:r>
      <w:r>
        <w:t>.</w:t>
      </w:r>
    </w:p>
    <w:p w14:paraId="08FF281D" w14:textId="77777777" w:rsidR="007573A7" w:rsidRDefault="007573A7">
      <w:r>
        <w:t>« </w:t>
      </w:r>
      <w:r w:rsidR="00000000">
        <w:t>Au cours de la seconde série de réunions</w:t>
      </w:r>
      <w:r>
        <w:t xml:space="preserve">, </w:t>
      </w:r>
      <w:r w:rsidR="00000000">
        <w:t>un soir</w:t>
      </w:r>
      <w:r>
        <w:t xml:space="preserve">, </w:t>
      </w:r>
      <w:r w:rsidR="00000000">
        <w:t>votre père entra et s</w:t>
      </w:r>
      <w:r>
        <w:t>’</w:t>
      </w:r>
      <w:r w:rsidR="00000000">
        <w:t>assit</w:t>
      </w:r>
      <w:r>
        <w:t xml:space="preserve">, </w:t>
      </w:r>
      <w:r w:rsidR="00000000">
        <w:t>au fond</w:t>
      </w:r>
      <w:r>
        <w:t xml:space="preserve">. </w:t>
      </w:r>
      <w:r w:rsidR="00000000">
        <w:t>Comment</w:t>
      </w:r>
      <w:r>
        <w:t xml:space="preserve"> ? </w:t>
      </w:r>
      <w:r w:rsidR="00000000">
        <w:t>Je l</w:t>
      </w:r>
      <w:r>
        <w:t>’</w:t>
      </w:r>
      <w:r w:rsidR="00000000">
        <w:t>ignore</w:t>
      </w:r>
      <w:r>
        <w:t>.</w:t>
      </w:r>
    </w:p>
    <w:p w14:paraId="413E24C1" w14:textId="77777777" w:rsidR="007573A7" w:rsidRDefault="007573A7">
      <w:r>
        <w:t>— </w:t>
      </w:r>
      <w:r w:rsidR="00000000">
        <w:t>Je le sais</w:t>
      </w:r>
      <w:r>
        <w:t xml:space="preserve">, </w:t>
      </w:r>
      <w:r w:rsidR="00000000">
        <w:t>dit Ellen</w:t>
      </w:r>
      <w:r>
        <w:t xml:space="preserve">. </w:t>
      </w:r>
      <w:r w:rsidR="00000000">
        <w:t>C</w:t>
      </w:r>
      <w:r>
        <w:t>’</w:t>
      </w:r>
      <w:r w:rsidR="00000000">
        <w:t>était un lundi</w:t>
      </w:r>
      <w:r>
        <w:t xml:space="preserve">. </w:t>
      </w:r>
      <w:r w:rsidR="00000000">
        <w:t>Papa avait souffert toute la journée</w:t>
      </w:r>
      <w:r>
        <w:t xml:space="preserve">. </w:t>
      </w:r>
      <w:r w:rsidR="00000000">
        <w:t>Le soir</w:t>
      </w:r>
      <w:r>
        <w:t xml:space="preserve">, </w:t>
      </w:r>
      <w:r w:rsidR="00000000">
        <w:t>il était nerveux et inquiet</w:t>
      </w:r>
      <w:r>
        <w:t xml:space="preserve">. </w:t>
      </w:r>
      <w:r w:rsidR="00000000">
        <w:t xml:space="preserve">Il demanda à Miles de le conduire à </w:t>
      </w:r>
      <w:proofErr w:type="spellStart"/>
      <w:r w:rsidR="00000000">
        <w:t>Rosedale</w:t>
      </w:r>
      <w:proofErr w:type="spellEnd"/>
      <w:r>
        <w:t xml:space="preserve">, </w:t>
      </w:r>
      <w:r w:rsidR="00000000">
        <w:t>en automobile</w:t>
      </w:r>
      <w:r>
        <w:t xml:space="preserve">. </w:t>
      </w:r>
      <w:r w:rsidR="00000000">
        <w:t>Papa fit arrêter la voiture près du cimetière où ma mère est enterrée</w:t>
      </w:r>
      <w:r>
        <w:t xml:space="preserve">. </w:t>
      </w:r>
      <w:r w:rsidR="00000000">
        <w:t>Il resta là une demi-heure</w:t>
      </w:r>
      <w:r>
        <w:t xml:space="preserve">, </w:t>
      </w:r>
      <w:r w:rsidR="00000000">
        <w:t>puis il dit à Miles</w:t>
      </w:r>
      <w:r>
        <w:t> : « </w:t>
      </w:r>
      <w:r w:rsidR="00000000">
        <w:t>Je ne tarderai pas à venir la rejoindre</w:t>
      </w:r>
      <w:r>
        <w:t>. »</w:t>
      </w:r>
      <w:r w:rsidR="00000000">
        <w:t xml:space="preserve"> Au retour</w:t>
      </w:r>
      <w:r>
        <w:t xml:space="preserve">, </w:t>
      </w:r>
      <w:r w:rsidR="00000000">
        <w:t xml:space="preserve">ils passèrent près de la tente de </w:t>
      </w:r>
      <w:proofErr w:type="spellStart"/>
      <w:r w:rsidR="00000000">
        <w:t>Ha</w:t>
      </w:r>
      <w:r w:rsidR="00000000">
        <w:t>t</w:t>
      </w:r>
      <w:r w:rsidR="00000000">
        <w:t>field</w:t>
      </w:r>
      <w:proofErr w:type="spellEnd"/>
      <w:r>
        <w:t xml:space="preserve">. </w:t>
      </w:r>
      <w:r w:rsidR="00000000">
        <w:t>On chantait</w:t>
      </w:r>
      <w:r>
        <w:t xml:space="preserve"> : </w:t>
      </w:r>
      <w:r w:rsidR="00000000">
        <w:rPr>
          <w:i/>
          <w:iCs/>
        </w:rPr>
        <w:t>Vers de nouveaux rivages</w:t>
      </w:r>
      <w:r>
        <w:rPr>
          <w:i/>
          <w:iCs/>
        </w:rPr>
        <w:t xml:space="preserve">. </w:t>
      </w:r>
      <w:r w:rsidR="00000000">
        <w:t>Papa</w:t>
      </w:r>
      <w:r>
        <w:t xml:space="preserve">, </w:t>
      </w:r>
      <w:r w:rsidR="00000000">
        <w:t>qui avait fait arrêter l</w:t>
      </w:r>
      <w:r>
        <w:t>’</w:t>
      </w:r>
      <w:r w:rsidR="00000000">
        <w:t>auto</w:t>
      </w:r>
      <w:r>
        <w:t xml:space="preserve">, </w:t>
      </w:r>
      <w:r w:rsidR="00000000">
        <w:t>descendit</w:t>
      </w:r>
      <w:r>
        <w:t xml:space="preserve"> ; </w:t>
      </w:r>
      <w:r w:rsidR="00000000">
        <w:t>il dit à Miles de l</w:t>
      </w:r>
      <w:r>
        <w:t>’</w:t>
      </w:r>
      <w:r w:rsidR="00000000">
        <w:t>attendre et il e</w:t>
      </w:r>
      <w:r w:rsidR="00000000">
        <w:t>n</w:t>
      </w:r>
      <w:r w:rsidR="00000000">
        <w:t>tra</w:t>
      </w:r>
      <w:r>
        <w:t xml:space="preserve">. </w:t>
      </w:r>
      <w:r w:rsidR="00000000">
        <w:t>Miles attendit plus de deux heures</w:t>
      </w:r>
      <w:r>
        <w:t xml:space="preserve">. </w:t>
      </w:r>
      <w:r w:rsidR="00000000">
        <w:t>Mon père sortit enfin</w:t>
      </w:r>
      <w:r>
        <w:t xml:space="preserve">, </w:t>
      </w:r>
      <w:r w:rsidR="00000000">
        <w:t>tremblant</w:t>
      </w:r>
      <w:r>
        <w:t xml:space="preserve">, </w:t>
      </w:r>
      <w:r w:rsidR="00000000">
        <w:t>épuisé</w:t>
      </w:r>
      <w:r>
        <w:t xml:space="preserve">. </w:t>
      </w:r>
      <w:r w:rsidR="00000000">
        <w:t>En revenant à la maison</w:t>
      </w:r>
      <w:r>
        <w:t xml:space="preserve">, </w:t>
      </w:r>
      <w:r w:rsidR="00000000">
        <w:t>Miles l</w:t>
      </w:r>
      <w:r>
        <w:t>’</w:t>
      </w:r>
      <w:r w:rsidR="00000000">
        <w:t>entendit sangloter et murmurer à plusieurs reprises</w:t>
      </w:r>
      <w:r>
        <w:t> :</w:t>
      </w:r>
    </w:p>
    <w:p w14:paraId="21032DF2" w14:textId="77777777" w:rsidR="007573A7" w:rsidRDefault="007573A7">
      <w:r>
        <w:t>« — </w:t>
      </w:r>
      <w:r w:rsidR="00000000">
        <w:t>Que Dieu me pardonne</w:t>
      </w:r>
      <w:r>
        <w:t> !</w:t>
      </w:r>
    </w:p>
    <w:p w14:paraId="1BCD49E2" w14:textId="77777777" w:rsidR="007573A7" w:rsidRDefault="00000000">
      <w:r>
        <w:t>Ellen se tut</w:t>
      </w:r>
      <w:r w:rsidR="007573A7">
        <w:t xml:space="preserve"> ; </w:t>
      </w:r>
      <w:r>
        <w:t>sa voix s</w:t>
      </w:r>
      <w:r w:rsidR="007573A7">
        <w:t>’</w:t>
      </w:r>
      <w:r>
        <w:t>était brisée sur les derniers mots</w:t>
      </w:r>
      <w:r w:rsidR="007573A7">
        <w:t xml:space="preserve">. </w:t>
      </w:r>
      <w:r>
        <w:t>Sa main</w:t>
      </w:r>
      <w:r w:rsidR="007573A7">
        <w:t xml:space="preserve">, </w:t>
      </w:r>
      <w:r>
        <w:t>dans la mienne</w:t>
      </w:r>
      <w:r w:rsidR="007573A7">
        <w:t xml:space="preserve">, </w:t>
      </w:r>
      <w:r>
        <w:t>était devenue froide et molle</w:t>
      </w:r>
      <w:r w:rsidR="007573A7">
        <w:t>.</w:t>
      </w:r>
    </w:p>
    <w:p w14:paraId="42A92F45" w14:textId="77777777" w:rsidR="007573A7" w:rsidRDefault="007573A7">
      <w:r>
        <w:t>— </w:t>
      </w:r>
      <w:r w:rsidR="00000000">
        <w:t>Jerry</w:t>
      </w:r>
      <w:r>
        <w:t xml:space="preserve">, </w:t>
      </w:r>
      <w:r w:rsidR="00000000">
        <w:t>reprit-elle après un long silence</w:t>
      </w:r>
      <w:r>
        <w:t xml:space="preserve">, </w:t>
      </w:r>
      <w:r w:rsidR="00000000">
        <w:t>je suis prête à tout entendre</w:t>
      </w:r>
      <w:r>
        <w:t xml:space="preserve">, </w:t>
      </w:r>
      <w:r w:rsidR="00000000">
        <w:t>mais je veux me convaincre que cette terreur</w:t>
      </w:r>
      <w:r>
        <w:t xml:space="preserve">, </w:t>
      </w:r>
      <w:r w:rsidR="00000000">
        <w:t>ce b</w:t>
      </w:r>
      <w:r w:rsidR="00000000">
        <w:t>e</w:t>
      </w:r>
      <w:r w:rsidR="00000000">
        <w:t>soin d</w:t>
      </w:r>
      <w:r>
        <w:t>’</w:t>
      </w:r>
      <w:r w:rsidR="00000000">
        <w:t>expier</w:t>
      </w:r>
      <w:r>
        <w:t xml:space="preserve">, </w:t>
      </w:r>
      <w:r w:rsidR="00000000">
        <w:t>se rapportaient à une faute imaginaire</w:t>
      </w:r>
      <w:r>
        <w:t>.</w:t>
      </w:r>
    </w:p>
    <w:p w14:paraId="313124E1" w14:textId="77777777" w:rsidR="007573A7" w:rsidRDefault="007573A7">
      <w:r>
        <w:t>— </w:t>
      </w:r>
      <w:r w:rsidR="00000000">
        <w:t>Peut-être</w:t>
      </w:r>
      <w:r>
        <w:t xml:space="preserve">, </w:t>
      </w:r>
      <w:r w:rsidR="00000000">
        <w:t>dis-je</w:t>
      </w:r>
      <w:r>
        <w:t xml:space="preserve"> ; </w:t>
      </w:r>
      <w:r w:rsidR="00000000">
        <w:t>j</w:t>
      </w:r>
      <w:r>
        <w:t>’</w:t>
      </w:r>
      <w:r w:rsidR="00000000">
        <w:t>ignore quels sentiments l</w:t>
      </w:r>
      <w:r>
        <w:t>’</w:t>
      </w:r>
      <w:r w:rsidR="00000000">
        <w:t>ont poussé</w:t>
      </w:r>
      <w:r>
        <w:t xml:space="preserve">. </w:t>
      </w:r>
      <w:r w:rsidR="00000000">
        <w:t>Je sais seulement ce qui s</w:t>
      </w:r>
      <w:r>
        <w:t>’</w:t>
      </w:r>
      <w:r w:rsidR="00000000">
        <w:t>est passé sous la tente</w:t>
      </w:r>
      <w:r>
        <w:t xml:space="preserve">. </w:t>
      </w:r>
      <w:proofErr w:type="spellStart"/>
      <w:r w:rsidR="00000000">
        <w:lastRenderedPageBreak/>
        <w:t>Hatfield</w:t>
      </w:r>
      <w:proofErr w:type="spellEnd"/>
      <w:r w:rsidR="00000000">
        <w:t xml:space="preserve"> pr</w:t>
      </w:r>
      <w:r w:rsidR="00000000">
        <w:t>ê</w:t>
      </w:r>
      <w:r w:rsidR="00000000">
        <w:t>chait</w:t>
      </w:r>
      <w:r>
        <w:t xml:space="preserve">, </w:t>
      </w:r>
      <w:r w:rsidR="00000000">
        <w:t>c</w:t>
      </w:r>
      <w:r>
        <w:t>’</w:t>
      </w:r>
      <w:r w:rsidR="00000000">
        <w:t>est-à-dire menaçait son auditoire des flammes de l</w:t>
      </w:r>
      <w:r>
        <w:t>’</w:t>
      </w:r>
      <w:r w:rsidR="00000000">
        <w:t>enfer et l</w:t>
      </w:r>
      <w:r>
        <w:t>’</w:t>
      </w:r>
      <w:r w:rsidR="00000000">
        <w:t>exhortait à se convertir</w:t>
      </w:r>
      <w:r>
        <w:t xml:space="preserve">. </w:t>
      </w:r>
      <w:r w:rsidR="00000000">
        <w:t>Vous savez comment cela se passe</w:t>
      </w:r>
      <w:r>
        <w:t xml:space="preserve">. </w:t>
      </w:r>
      <w:r w:rsidR="00000000">
        <w:t>Les fidèles touchés par le repentir marchent vers l</w:t>
      </w:r>
      <w:r>
        <w:t>’</w:t>
      </w:r>
      <w:r w:rsidR="00000000">
        <w:t>estrade où ils montent pour prier et s</w:t>
      </w:r>
      <w:r>
        <w:t>’</w:t>
      </w:r>
      <w:r w:rsidR="00000000">
        <w:t>accuser</w:t>
      </w:r>
      <w:r>
        <w:t xml:space="preserve">. </w:t>
      </w:r>
      <w:r w:rsidR="00000000">
        <w:t>Harriet Bentley accueillait ceux qui voulaient s</w:t>
      </w:r>
      <w:r>
        <w:t>’</w:t>
      </w:r>
      <w:r w:rsidR="00000000">
        <w:t>agenouiller sur l</w:t>
      </w:r>
      <w:r>
        <w:t>’</w:t>
      </w:r>
      <w:r w:rsidR="00000000">
        <w:t>estrade</w:t>
      </w:r>
      <w:r>
        <w:t xml:space="preserve">. </w:t>
      </w:r>
      <w:r w:rsidR="00000000">
        <w:t>Lorsqu</w:t>
      </w:r>
      <w:r>
        <w:t>’</w:t>
      </w:r>
      <w:r w:rsidR="00000000">
        <w:t>elle vit venir v</w:t>
      </w:r>
      <w:r w:rsidR="00000000">
        <w:t>o</w:t>
      </w:r>
      <w:r w:rsidR="00000000">
        <w:t>tre père</w:t>
      </w:r>
      <w:r>
        <w:t xml:space="preserve">, </w:t>
      </w:r>
      <w:r w:rsidR="00000000">
        <w:t>elle le reconnut</w:t>
      </w:r>
      <w:r>
        <w:t xml:space="preserve">. </w:t>
      </w:r>
      <w:r w:rsidR="00000000">
        <w:t>Tandis qu</w:t>
      </w:r>
      <w:r>
        <w:t>’</w:t>
      </w:r>
      <w:r w:rsidR="00000000">
        <w:t>il se frappait la poitrine</w:t>
      </w:r>
      <w:r>
        <w:t xml:space="preserve">, </w:t>
      </w:r>
      <w:r w:rsidR="00000000">
        <w:t>elle écrivit sur un carré de papier</w:t>
      </w:r>
      <w:r>
        <w:t> : « </w:t>
      </w:r>
      <w:r w:rsidR="00000000">
        <w:t>Attention</w:t>
      </w:r>
      <w:r>
        <w:t xml:space="preserve">. </w:t>
      </w:r>
      <w:r w:rsidR="00000000">
        <w:t>Le vieux en redi</w:t>
      </w:r>
      <w:r w:rsidR="00000000">
        <w:t>n</w:t>
      </w:r>
      <w:r w:rsidR="00000000">
        <w:t>gote est le juge Robinson</w:t>
      </w:r>
      <w:r>
        <w:t xml:space="preserve">, </w:t>
      </w:r>
      <w:r w:rsidR="00000000">
        <w:t>riche et influent</w:t>
      </w:r>
      <w:r>
        <w:t>. »</w:t>
      </w:r>
      <w:r w:rsidR="00000000">
        <w:t xml:space="preserve"> Puis</w:t>
      </w:r>
      <w:r>
        <w:t xml:space="preserve">, </w:t>
      </w:r>
      <w:r w:rsidR="00000000">
        <w:t xml:space="preserve">elle glissa le papier à </w:t>
      </w:r>
      <w:proofErr w:type="spellStart"/>
      <w:r w:rsidR="00000000">
        <w:t>Hatfield</w:t>
      </w:r>
      <w:proofErr w:type="spellEnd"/>
      <w:r>
        <w:t>.</w:t>
      </w:r>
    </w:p>
    <w:p w14:paraId="26F3B97E" w14:textId="77777777" w:rsidR="007573A7" w:rsidRDefault="00000000">
      <w:r>
        <w:t>Ellen poussa un cri étouffé</w:t>
      </w:r>
      <w:r w:rsidR="007573A7">
        <w:t>.</w:t>
      </w:r>
    </w:p>
    <w:p w14:paraId="348A294C" w14:textId="77777777" w:rsidR="007573A7" w:rsidRDefault="007573A7">
      <w:r>
        <w:t>— </w:t>
      </w:r>
      <w:r w:rsidR="00000000">
        <w:t>Pardon</w:t>
      </w:r>
      <w:r>
        <w:t xml:space="preserve">, </w:t>
      </w:r>
      <w:r w:rsidR="00000000">
        <w:t>mon amie</w:t>
      </w:r>
      <w:r>
        <w:t xml:space="preserve"> ! </w:t>
      </w:r>
      <w:r w:rsidR="00000000">
        <w:t>murmurai-je</w:t>
      </w:r>
      <w:r>
        <w:t>.</w:t>
      </w:r>
    </w:p>
    <w:p w14:paraId="6415634F" w14:textId="77777777" w:rsidR="007573A7" w:rsidRDefault="007573A7">
      <w:r>
        <w:t>— </w:t>
      </w:r>
      <w:r w:rsidR="00000000">
        <w:t>Allez</w:t>
      </w:r>
      <w:r>
        <w:t xml:space="preserve">, </w:t>
      </w:r>
      <w:r w:rsidR="00000000">
        <w:t>je veux tout entendre</w:t>
      </w:r>
      <w:r>
        <w:t>.</w:t>
      </w:r>
    </w:p>
    <w:p w14:paraId="5C45C655" w14:textId="77777777" w:rsidR="007573A7" w:rsidRDefault="007573A7">
      <w:r>
        <w:t>— </w:t>
      </w:r>
      <w:proofErr w:type="spellStart"/>
      <w:r w:rsidR="00000000">
        <w:t>Hatfield</w:t>
      </w:r>
      <w:proofErr w:type="spellEnd"/>
      <w:r w:rsidR="00000000">
        <w:t xml:space="preserve"> s</w:t>
      </w:r>
      <w:r>
        <w:t>’</w:t>
      </w:r>
      <w:r w:rsidR="00000000">
        <w:t>occupa aussitôt de votre père</w:t>
      </w:r>
      <w:r>
        <w:t xml:space="preserve">. </w:t>
      </w:r>
      <w:r w:rsidR="00000000">
        <w:t>C</w:t>
      </w:r>
      <w:r>
        <w:t>’</w:t>
      </w:r>
      <w:r w:rsidR="00000000">
        <w:t>est ainsi que cela a commencé</w:t>
      </w:r>
      <w:r>
        <w:t xml:space="preserve">. </w:t>
      </w:r>
      <w:proofErr w:type="gramStart"/>
      <w:r w:rsidR="00000000">
        <w:t>Après</w:t>
      </w:r>
      <w:proofErr w:type="gramEnd"/>
      <w:r>
        <w:t xml:space="preserve">, </w:t>
      </w:r>
      <w:r w:rsidR="00000000">
        <w:t>il est venu tous les soirs</w:t>
      </w:r>
      <w:r>
        <w:t>.</w:t>
      </w:r>
    </w:p>
    <w:p w14:paraId="73ADAA79" w14:textId="77777777" w:rsidR="007573A7" w:rsidRDefault="007573A7">
      <w:r>
        <w:t>— </w:t>
      </w:r>
      <w:r w:rsidR="00000000">
        <w:t>Jusqu</w:t>
      </w:r>
      <w:r>
        <w:t>’</w:t>
      </w:r>
      <w:r w:rsidR="00000000">
        <w:t xml:space="preserve">à ce que </w:t>
      </w:r>
      <w:proofErr w:type="spellStart"/>
      <w:r w:rsidR="00000000">
        <w:t>Hatfield</w:t>
      </w:r>
      <w:proofErr w:type="spellEnd"/>
      <w:r w:rsidR="00000000">
        <w:t xml:space="preserve"> vînt s</w:t>
      </w:r>
      <w:r>
        <w:t>’</w:t>
      </w:r>
      <w:r w:rsidR="00000000">
        <w:t>installer chez nous</w:t>
      </w:r>
      <w:r>
        <w:t>.</w:t>
      </w:r>
    </w:p>
    <w:p w14:paraId="72DADB31" w14:textId="77777777" w:rsidR="007573A7" w:rsidRDefault="007573A7">
      <w:r>
        <w:t>— </w:t>
      </w:r>
      <w:r w:rsidR="00000000">
        <w:t>Oui</w:t>
      </w:r>
      <w:r>
        <w:t xml:space="preserve">. </w:t>
      </w:r>
      <w:r w:rsidR="00000000">
        <w:t>Les réunions cessèrent après la deuxième semaine de mai</w:t>
      </w:r>
      <w:r>
        <w:t xml:space="preserve">. </w:t>
      </w:r>
      <w:r w:rsidR="00000000">
        <w:t>Cependant l</w:t>
      </w:r>
      <w:r>
        <w:t>’</w:t>
      </w:r>
      <w:r w:rsidR="00000000">
        <w:t>évangéliste demeurait à Midland</w:t>
      </w:r>
      <w:r>
        <w:t xml:space="preserve">. </w:t>
      </w:r>
      <w:r w:rsidR="00000000">
        <w:t>Votre p</w:t>
      </w:r>
      <w:r w:rsidR="00000000">
        <w:t>è</w:t>
      </w:r>
      <w:r w:rsidR="00000000">
        <w:t>re lui avait remis de l</w:t>
      </w:r>
      <w:r>
        <w:t>’</w:t>
      </w:r>
      <w:r w:rsidR="00000000">
        <w:t>argent</w:t>
      </w:r>
      <w:r>
        <w:t xml:space="preserve">. </w:t>
      </w:r>
      <w:r w:rsidR="00000000">
        <w:t>Harriet Bentley réclama sa part</w:t>
      </w:r>
      <w:r>
        <w:t xml:space="preserve">. </w:t>
      </w:r>
      <w:r w:rsidR="00000000">
        <w:t>Depuis</w:t>
      </w:r>
      <w:r>
        <w:t xml:space="preserve">, </w:t>
      </w:r>
      <w:proofErr w:type="spellStart"/>
      <w:r w:rsidR="00000000">
        <w:t>Hatfield</w:t>
      </w:r>
      <w:proofErr w:type="spellEnd"/>
      <w:r w:rsidR="00000000">
        <w:t xml:space="preserve"> a tenté de se débarrasser d</w:t>
      </w:r>
      <w:r>
        <w:t>’</w:t>
      </w:r>
      <w:r w:rsidR="00000000">
        <w:t>elle</w:t>
      </w:r>
      <w:r>
        <w:t xml:space="preserve">. </w:t>
      </w:r>
      <w:r w:rsidR="00000000">
        <w:t>Ils se détestent</w:t>
      </w:r>
      <w:r>
        <w:t xml:space="preserve">, </w:t>
      </w:r>
      <w:r w:rsidR="00000000">
        <w:t>mais ils ne se sépareront pas avant d</w:t>
      </w:r>
      <w:r>
        <w:t>’</w:t>
      </w:r>
      <w:r w:rsidR="00000000">
        <w:t>avoir exploité à fond la s</w:t>
      </w:r>
      <w:r w:rsidR="00000000">
        <w:t>i</w:t>
      </w:r>
      <w:r w:rsidR="00000000">
        <w:t>tuation</w:t>
      </w:r>
      <w:r>
        <w:t>.</w:t>
      </w:r>
    </w:p>
    <w:p w14:paraId="1C90087D" w14:textId="77777777" w:rsidR="007573A7" w:rsidRDefault="007573A7">
      <w:r>
        <w:t>— </w:t>
      </w:r>
      <w:r w:rsidR="00000000">
        <w:t>Ils réclameront l</w:t>
      </w:r>
      <w:r>
        <w:t>’</w:t>
      </w:r>
      <w:r w:rsidR="00000000">
        <w:t xml:space="preserve">argent que papa a laissé à </w:t>
      </w:r>
      <w:proofErr w:type="spellStart"/>
      <w:r w:rsidR="00000000">
        <w:t>Hatfield</w:t>
      </w:r>
      <w:proofErr w:type="spellEnd"/>
      <w:r>
        <w:t> ?</w:t>
      </w:r>
    </w:p>
    <w:p w14:paraId="5F448216" w14:textId="77777777" w:rsidR="007573A7" w:rsidRDefault="007573A7">
      <w:r>
        <w:t>— </w:t>
      </w:r>
      <w:r w:rsidR="00000000">
        <w:t>Cela</w:t>
      </w:r>
      <w:r>
        <w:t xml:space="preserve">, </w:t>
      </w:r>
      <w:r w:rsidR="00000000">
        <w:t>et autre chose</w:t>
      </w:r>
      <w:r>
        <w:t>.</w:t>
      </w:r>
    </w:p>
    <w:p w14:paraId="36B08481" w14:textId="77777777" w:rsidR="007573A7" w:rsidRDefault="007573A7">
      <w:r>
        <w:t>— </w:t>
      </w:r>
      <w:r w:rsidR="00000000">
        <w:t>Que voulez-vous dire</w:t>
      </w:r>
      <w:r>
        <w:t> ?</w:t>
      </w:r>
    </w:p>
    <w:p w14:paraId="7B563DF2" w14:textId="77777777" w:rsidR="007573A7" w:rsidRDefault="007573A7">
      <w:r>
        <w:t>— </w:t>
      </w:r>
      <w:r w:rsidR="00000000">
        <w:t>Je ne le sais pas exactement</w:t>
      </w:r>
      <w:r>
        <w:t xml:space="preserve">. </w:t>
      </w:r>
      <w:r w:rsidR="00000000">
        <w:t>Ils paraissent avoir le moyen d</w:t>
      </w:r>
      <w:r>
        <w:t>’</w:t>
      </w:r>
      <w:r w:rsidR="00000000">
        <w:t>obtenir davantage</w:t>
      </w:r>
      <w:r>
        <w:t>.</w:t>
      </w:r>
    </w:p>
    <w:p w14:paraId="5143C444" w14:textId="77777777" w:rsidR="007573A7" w:rsidRDefault="007573A7">
      <w:r>
        <w:t>— </w:t>
      </w:r>
      <w:r w:rsidR="00000000">
        <w:t>De moi</w:t>
      </w:r>
      <w:r>
        <w:t> ?</w:t>
      </w:r>
    </w:p>
    <w:p w14:paraId="7340A57F" w14:textId="77777777" w:rsidR="007573A7" w:rsidRDefault="007573A7">
      <w:r>
        <w:lastRenderedPageBreak/>
        <w:t>— </w:t>
      </w:r>
      <w:r w:rsidR="00000000">
        <w:t>De vous ou de votre oncle</w:t>
      </w:r>
      <w:r>
        <w:t xml:space="preserve">. </w:t>
      </w:r>
      <w:r w:rsidR="00000000">
        <w:t>C</w:t>
      </w:r>
      <w:r>
        <w:t>’</w:t>
      </w:r>
      <w:r w:rsidR="00000000">
        <w:t>est Harriet Bentley qui m</w:t>
      </w:r>
      <w:r>
        <w:t>’</w:t>
      </w:r>
      <w:r w:rsidR="00000000">
        <w:t>a dit tout cela</w:t>
      </w:r>
      <w:r>
        <w:t xml:space="preserve">. </w:t>
      </w:r>
      <w:r w:rsidR="00000000">
        <w:t>J</w:t>
      </w:r>
      <w:r>
        <w:t>’</w:t>
      </w:r>
      <w:r w:rsidR="00000000">
        <w:t>ai passé l</w:t>
      </w:r>
      <w:r>
        <w:t>’</w:t>
      </w:r>
      <w:r w:rsidR="00000000">
        <w:t>après-midi avec elle</w:t>
      </w:r>
      <w:r>
        <w:t>.</w:t>
      </w:r>
    </w:p>
    <w:p w14:paraId="08BEB8F2" w14:textId="77777777" w:rsidR="007573A7" w:rsidRDefault="007573A7">
      <w:r>
        <w:t>— </w:t>
      </w:r>
      <w:r w:rsidR="00000000">
        <w:t>Ah</w:t>
      </w:r>
      <w:r>
        <w:t xml:space="preserve"> ! </w:t>
      </w:r>
      <w:r w:rsidR="00000000">
        <w:t>fit Ellen</w:t>
      </w:r>
      <w:r>
        <w:t>.</w:t>
      </w:r>
    </w:p>
    <w:p w14:paraId="353714B7" w14:textId="77777777" w:rsidR="007573A7" w:rsidRDefault="007573A7">
      <w:r>
        <w:t>— </w:t>
      </w:r>
      <w:r w:rsidR="00000000">
        <w:t>Elle ne sait pas exactement</w:t>
      </w:r>
      <w:r>
        <w:t xml:space="preserve">, </w:t>
      </w:r>
      <w:r w:rsidR="00000000">
        <w:t>poursuivis-je</w:t>
      </w:r>
      <w:r>
        <w:t xml:space="preserve">, </w:t>
      </w:r>
      <w:r w:rsidR="00000000">
        <w:t>jusqu</w:t>
      </w:r>
      <w:r>
        <w:t>’</w:t>
      </w:r>
      <w:r w:rsidR="00000000">
        <w:t xml:space="preserve">à quel point </w:t>
      </w:r>
      <w:proofErr w:type="spellStart"/>
      <w:r w:rsidR="00000000">
        <w:t>Hatfield</w:t>
      </w:r>
      <w:proofErr w:type="spellEnd"/>
      <w:r w:rsidR="00000000">
        <w:t xml:space="preserve"> est renseigné</w:t>
      </w:r>
      <w:r>
        <w:t xml:space="preserve">. </w:t>
      </w:r>
      <w:r w:rsidR="00000000">
        <w:t>Elle paraît convaincue</w:t>
      </w:r>
      <w:r>
        <w:t xml:space="preserve">, </w:t>
      </w:r>
      <w:r w:rsidR="00000000">
        <w:t>d</w:t>
      </w:r>
      <w:r>
        <w:t>’</w:t>
      </w:r>
      <w:r w:rsidR="00000000">
        <w:t>autre part</w:t>
      </w:r>
      <w:r>
        <w:t xml:space="preserve">, </w:t>
      </w:r>
      <w:r w:rsidR="00000000">
        <w:t>que la conscience de votre père n</w:t>
      </w:r>
      <w:r>
        <w:t>’</w:t>
      </w:r>
      <w:r w:rsidR="00000000">
        <w:t>a pas été troublée par une faute imaginaire</w:t>
      </w:r>
      <w:r>
        <w:t>.</w:t>
      </w:r>
    </w:p>
    <w:p w14:paraId="4FE22BD1" w14:textId="77777777" w:rsidR="007573A7" w:rsidRDefault="007573A7">
      <w:r>
        <w:t>— </w:t>
      </w:r>
      <w:r w:rsidR="00000000">
        <w:t>Ils n</w:t>
      </w:r>
      <w:r>
        <w:t>’</w:t>
      </w:r>
      <w:r w:rsidR="00000000">
        <w:t>en savent rien</w:t>
      </w:r>
      <w:r>
        <w:t xml:space="preserve">, </w:t>
      </w:r>
      <w:r w:rsidR="00000000">
        <w:t>protesta Ellen</w:t>
      </w:r>
      <w:r>
        <w:t xml:space="preserve">, </w:t>
      </w:r>
      <w:r w:rsidR="00000000">
        <w:t>parce que mon père était incapable de commettre une faute contre l</w:t>
      </w:r>
      <w:r>
        <w:t>’</w:t>
      </w:r>
      <w:r w:rsidR="00000000">
        <w:t>honneur</w:t>
      </w:r>
      <w:r>
        <w:t>.</w:t>
      </w:r>
    </w:p>
    <w:p w14:paraId="4F6938B2" w14:textId="77777777" w:rsidR="007573A7" w:rsidRDefault="007573A7">
      <w:r>
        <w:t>— </w:t>
      </w:r>
      <w:r w:rsidR="00000000">
        <w:t>En êtes-vous sûre</w:t>
      </w:r>
      <w:r>
        <w:t> ?</w:t>
      </w:r>
    </w:p>
    <w:p w14:paraId="254F384E" w14:textId="77777777" w:rsidR="007573A7" w:rsidRDefault="00000000">
      <w:r>
        <w:t>Elle sursauta</w:t>
      </w:r>
      <w:r w:rsidR="007573A7">
        <w:t>.</w:t>
      </w:r>
    </w:p>
    <w:p w14:paraId="25A8D9AB" w14:textId="77777777" w:rsidR="007573A7" w:rsidRDefault="007573A7">
      <w:r>
        <w:t>— </w:t>
      </w:r>
      <w:r w:rsidR="00000000">
        <w:t>Vous croyez donc qu</w:t>
      </w:r>
      <w:r>
        <w:t>’</w:t>
      </w:r>
      <w:r w:rsidR="00000000">
        <w:t>il a pu commettre une action ma</w:t>
      </w:r>
      <w:r w:rsidR="00000000">
        <w:t>l</w:t>
      </w:r>
      <w:r w:rsidR="00000000">
        <w:t>honnête</w:t>
      </w:r>
      <w:r>
        <w:t xml:space="preserve"> ? </w:t>
      </w:r>
      <w:r w:rsidR="00000000">
        <w:t>s</w:t>
      </w:r>
      <w:r>
        <w:t>’</w:t>
      </w:r>
      <w:r w:rsidR="00000000">
        <w:t>écria-t-elle</w:t>
      </w:r>
      <w:r>
        <w:t>.</w:t>
      </w:r>
    </w:p>
    <w:p w14:paraId="4ED7C5D0" w14:textId="77777777" w:rsidR="007573A7" w:rsidRDefault="007573A7">
      <w:r>
        <w:t>— </w:t>
      </w:r>
      <w:r w:rsidR="00000000">
        <w:t>Peut-être</w:t>
      </w:r>
      <w:r>
        <w:t xml:space="preserve">, </w:t>
      </w:r>
      <w:r w:rsidR="00000000">
        <w:t>dis-je</w:t>
      </w:r>
      <w:r>
        <w:t xml:space="preserve">, </w:t>
      </w:r>
      <w:r w:rsidR="00000000">
        <w:t>une action qu</w:t>
      </w:r>
      <w:r>
        <w:t>’</w:t>
      </w:r>
      <w:r w:rsidR="00000000">
        <w:t>il considérait comme te</w:t>
      </w:r>
      <w:r w:rsidR="00000000">
        <w:t>l</w:t>
      </w:r>
      <w:r w:rsidR="00000000">
        <w:t>le</w:t>
      </w:r>
      <w:r>
        <w:t>.</w:t>
      </w:r>
    </w:p>
    <w:p w14:paraId="35561530" w14:textId="77777777" w:rsidR="007573A7" w:rsidRDefault="00000000">
      <w:r>
        <w:t>Elle se tut</w:t>
      </w:r>
      <w:r w:rsidR="007573A7">
        <w:t xml:space="preserve">. </w:t>
      </w:r>
      <w:r>
        <w:t>Dans la nuit qui tombait autour de nous</w:t>
      </w:r>
      <w:r w:rsidR="007573A7">
        <w:t xml:space="preserve">, </w:t>
      </w:r>
      <w:r>
        <w:t>elle se mit à pleurer doucement</w:t>
      </w:r>
      <w:r w:rsidR="007573A7">
        <w:t>.</w:t>
      </w:r>
    </w:p>
    <w:p w14:paraId="05272550" w14:textId="77777777" w:rsidR="007573A7" w:rsidRDefault="007573A7">
      <w:r>
        <w:t>— </w:t>
      </w:r>
      <w:r w:rsidR="00000000">
        <w:t>Pardon</w:t>
      </w:r>
      <w:r>
        <w:t xml:space="preserve">, </w:t>
      </w:r>
      <w:r w:rsidR="00000000">
        <w:t>petite fille</w:t>
      </w:r>
      <w:r>
        <w:t xml:space="preserve">, </w:t>
      </w:r>
      <w:r w:rsidR="00000000">
        <w:t>dis-je</w:t>
      </w:r>
      <w:r>
        <w:t xml:space="preserve"> ; </w:t>
      </w:r>
      <w:r w:rsidR="00000000">
        <w:t>vous avez voulu savoir</w:t>
      </w:r>
      <w:r>
        <w:t>…</w:t>
      </w:r>
    </w:p>
    <w:p w14:paraId="29A5840C" w14:textId="77777777" w:rsidR="007573A7" w:rsidRDefault="00000000">
      <w:r>
        <w:t>Pendant une ou deux minutes</w:t>
      </w:r>
      <w:r w:rsidR="007573A7">
        <w:t xml:space="preserve">, </w:t>
      </w:r>
      <w:r>
        <w:t>nous n</w:t>
      </w:r>
      <w:r w:rsidR="007573A7">
        <w:t>’</w:t>
      </w:r>
      <w:r>
        <w:t>échangeâmes pas un seul mot</w:t>
      </w:r>
      <w:r w:rsidR="007573A7">
        <w:t xml:space="preserve">, </w:t>
      </w:r>
      <w:r>
        <w:t>puis elle cessa de pleurer</w:t>
      </w:r>
      <w:r w:rsidR="007573A7">
        <w:t xml:space="preserve">. </w:t>
      </w:r>
      <w:r>
        <w:t>Mais sa main était molle dans la mienne et je sentais qu</w:t>
      </w:r>
      <w:r w:rsidR="007573A7">
        <w:t>’</w:t>
      </w:r>
      <w:r>
        <w:t>elle perdait courage</w:t>
      </w:r>
      <w:r w:rsidR="007573A7">
        <w:t>.</w:t>
      </w:r>
    </w:p>
    <w:p w14:paraId="7D7927F0" w14:textId="77777777" w:rsidR="007573A7" w:rsidRDefault="007573A7">
      <w:r>
        <w:t>— </w:t>
      </w:r>
      <w:r w:rsidR="00000000">
        <w:t>J</w:t>
      </w:r>
      <w:r>
        <w:t>’</w:t>
      </w:r>
      <w:r w:rsidR="00000000">
        <w:t>abandonnerai l</w:t>
      </w:r>
      <w:r>
        <w:t>’</w:t>
      </w:r>
      <w:r w:rsidR="00000000">
        <w:t>affaire</w:t>
      </w:r>
      <w:r>
        <w:t xml:space="preserve">, </w:t>
      </w:r>
      <w:r w:rsidR="00000000">
        <w:t>si vous voulez</w:t>
      </w:r>
      <w:r>
        <w:t xml:space="preserve">, </w:t>
      </w:r>
      <w:r w:rsidR="00000000">
        <w:t>dis-je enfin</w:t>
      </w:r>
      <w:r>
        <w:t>.</w:t>
      </w:r>
    </w:p>
    <w:p w14:paraId="4E2CB713" w14:textId="77777777" w:rsidR="007573A7" w:rsidRDefault="007573A7">
      <w:r>
        <w:t>— </w:t>
      </w:r>
      <w:r w:rsidR="00000000">
        <w:t>Abandonner</w:t>
      </w:r>
      <w:r>
        <w:t> ?</w:t>
      </w:r>
    </w:p>
    <w:p w14:paraId="352019ED" w14:textId="77777777" w:rsidR="007573A7" w:rsidRDefault="007573A7">
      <w:r>
        <w:t>— </w:t>
      </w:r>
      <w:r w:rsidR="00000000">
        <w:t>Oui</w:t>
      </w:r>
      <w:r>
        <w:t xml:space="preserve">, </w:t>
      </w:r>
      <w:r w:rsidR="00000000">
        <w:t>et je n</w:t>
      </w:r>
      <w:r>
        <w:t>’</w:t>
      </w:r>
      <w:r w:rsidR="00000000">
        <w:t>y penserai plus</w:t>
      </w:r>
      <w:r>
        <w:t>.</w:t>
      </w:r>
    </w:p>
    <w:p w14:paraId="3525C1CE" w14:textId="77777777" w:rsidR="007573A7" w:rsidRDefault="007573A7">
      <w:r>
        <w:t>— </w:t>
      </w:r>
      <w:r w:rsidR="00000000">
        <w:t>Vous feriez cela pour moi</w:t>
      </w:r>
      <w:r>
        <w:t xml:space="preserve">, </w:t>
      </w:r>
      <w:r w:rsidR="00000000">
        <w:t>Jerry</w:t>
      </w:r>
      <w:r>
        <w:t> ?</w:t>
      </w:r>
    </w:p>
    <w:p w14:paraId="106040B0" w14:textId="77777777" w:rsidR="007573A7" w:rsidRDefault="007573A7">
      <w:r>
        <w:lastRenderedPageBreak/>
        <w:t>— </w:t>
      </w:r>
      <w:r w:rsidR="00000000">
        <w:t>Certainement</w:t>
      </w:r>
      <w:r>
        <w:t>.</w:t>
      </w:r>
    </w:p>
    <w:p w14:paraId="6FB0BE27" w14:textId="77777777" w:rsidR="007573A7" w:rsidRDefault="00000000">
      <w:r>
        <w:t>Elle serra ma main et dit</w:t>
      </w:r>
      <w:r w:rsidR="007573A7">
        <w:t xml:space="preserve">, </w:t>
      </w:r>
      <w:r>
        <w:t>d</w:t>
      </w:r>
      <w:r w:rsidR="007573A7">
        <w:t>’</w:t>
      </w:r>
      <w:r>
        <w:t>une voix qui tremblait</w:t>
      </w:r>
      <w:r w:rsidR="007573A7">
        <w:t> :</w:t>
      </w:r>
    </w:p>
    <w:p w14:paraId="29F27829" w14:textId="77777777" w:rsidR="007573A7" w:rsidRDefault="007573A7">
      <w:r>
        <w:t>— </w:t>
      </w:r>
      <w:r w:rsidR="00000000">
        <w:t>C</w:t>
      </w:r>
      <w:r>
        <w:t>’</w:t>
      </w:r>
      <w:r w:rsidR="00000000">
        <w:t>est pour vous une chose très importante</w:t>
      </w:r>
      <w:r>
        <w:t xml:space="preserve">. </w:t>
      </w:r>
      <w:r w:rsidR="00000000">
        <w:t>Je le co</w:t>
      </w:r>
      <w:r w:rsidR="00000000">
        <w:t>m</w:t>
      </w:r>
      <w:r w:rsidR="00000000">
        <w:t>prends</w:t>
      </w:r>
      <w:r>
        <w:t xml:space="preserve">, </w:t>
      </w:r>
      <w:r w:rsidR="00000000">
        <w:t>Jerry</w:t>
      </w:r>
      <w:r>
        <w:t>.</w:t>
      </w:r>
    </w:p>
    <w:p w14:paraId="3799D712" w14:textId="77777777" w:rsidR="007573A7" w:rsidRDefault="007573A7">
      <w:r>
        <w:t>— </w:t>
      </w:r>
      <w:r w:rsidR="00000000">
        <w:t>Vous avez été suffisamment malheureuse</w:t>
      </w:r>
      <w:r>
        <w:t xml:space="preserve">, </w:t>
      </w:r>
      <w:r w:rsidR="00000000">
        <w:t>murmurai-je</w:t>
      </w:r>
      <w:r>
        <w:t>.</w:t>
      </w:r>
    </w:p>
    <w:p w14:paraId="6383E09B" w14:textId="77777777" w:rsidR="007573A7" w:rsidRDefault="00000000">
      <w:r>
        <w:t>Sans lâcher ma main</w:t>
      </w:r>
      <w:r w:rsidR="007573A7">
        <w:t xml:space="preserve">, </w:t>
      </w:r>
      <w:r>
        <w:t>elle se pencha vers moi</w:t>
      </w:r>
      <w:r w:rsidR="007573A7">
        <w:t xml:space="preserve">. </w:t>
      </w:r>
      <w:r>
        <w:t>Je la voyais confusément</w:t>
      </w:r>
      <w:r w:rsidR="007573A7">
        <w:t xml:space="preserve"> ; </w:t>
      </w:r>
      <w:r>
        <w:t>elle était comme une ombre devant mes yeux</w:t>
      </w:r>
      <w:r w:rsidR="007573A7">
        <w:t xml:space="preserve">. </w:t>
      </w:r>
      <w:r>
        <w:t>E</w:t>
      </w:r>
      <w:r>
        <w:t>l</w:t>
      </w:r>
      <w:r>
        <w:t>le approcha son visage du mien</w:t>
      </w:r>
      <w:r w:rsidR="007573A7">
        <w:t>.</w:t>
      </w:r>
    </w:p>
    <w:p w14:paraId="746C20CE" w14:textId="77777777" w:rsidR="007573A7" w:rsidRDefault="007573A7">
      <w:r>
        <w:t>— </w:t>
      </w:r>
      <w:r w:rsidR="00000000">
        <w:t>Vous êtes gentil</w:t>
      </w:r>
      <w:r>
        <w:t xml:space="preserve">, </w:t>
      </w:r>
      <w:r w:rsidR="00000000">
        <w:t>Jerry</w:t>
      </w:r>
      <w:r>
        <w:t>.</w:t>
      </w:r>
    </w:p>
    <w:p w14:paraId="18DCDCF9" w14:textId="77777777" w:rsidR="007573A7" w:rsidRDefault="00000000">
      <w:r>
        <w:t>Puis elle appuya sa joue contre la mienne</w:t>
      </w:r>
      <w:r w:rsidR="007573A7">
        <w:t>.</w:t>
      </w:r>
    </w:p>
    <w:p w14:paraId="21B66915" w14:textId="77777777" w:rsidR="007573A7" w:rsidRDefault="00000000">
      <w:r>
        <w:t>Je ne pus m</w:t>
      </w:r>
      <w:r w:rsidR="007573A7">
        <w:t>’</w:t>
      </w:r>
      <w:r>
        <w:t>empêcher de la prendre dans mes bras et de l</w:t>
      </w:r>
      <w:r w:rsidR="007573A7">
        <w:t>’</w:t>
      </w:r>
      <w:r>
        <w:t>embrasser</w:t>
      </w:r>
      <w:r w:rsidR="007573A7">
        <w:t>.</w:t>
      </w:r>
    </w:p>
    <w:p w14:paraId="48AE767A" w14:textId="77777777" w:rsidR="007573A7" w:rsidRDefault="00000000">
      <w:r>
        <w:t>Lorsque je relevai la tête</w:t>
      </w:r>
      <w:r w:rsidR="007573A7">
        <w:t xml:space="preserve">, </w:t>
      </w:r>
      <w:r>
        <w:t>Ellen demeura immobile au creux de mon épaule et</w:t>
      </w:r>
      <w:r w:rsidR="007573A7">
        <w:t xml:space="preserve">, </w:t>
      </w:r>
      <w:r>
        <w:t>pendant une fraction de seconde</w:t>
      </w:r>
      <w:r w:rsidR="007573A7">
        <w:t xml:space="preserve">, </w:t>
      </w:r>
      <w:r>
        <w:t>je crus qu</w:t>
      </w:r>
      <w:r w:rsidR="007573A7">
        <w:t>’</w:t>
      </w:r>
      <w:r>
        <w:t>elle avait perdu connaissance</w:t>
      </w:r>
      <w:r w:rsidR="007573A7">
        <w:t xml:space="preserve">. </w:t>
      </w:r>
      <w:r>
        <w:t xml:space="preserve">Mais elle bougea et voulut </w:t>
      </w:r>
      <w:r>
        <w:rPr>
          <w:i/>
          <w:iCs/>
        </w:rPr>
        <w:t xml:space="preserve">se </w:t>
      </w:r>
      <w:r>
        <w:t>lever</w:t>
      </w:r>
      <w:r w:rsidR="007573A7">
        <w:t xml:space="preserve">. </w:t>
      </w:r>
      <w:r>
        <w:t>Je l</w:t>
      </w:r>
      <w:r w:rsidR="007573A7">
        <w:t>’</w:t>
      </w:r>
      <w:r>
        <w:t>aidai</w:t>
      </w:r>
      <w:r w:rsidR="007573A7">
        <w:t xml:space="preserve">. </w:t>
      </w:r>
      <w:r>
        <w:t>Elle marcha vers le bord du perron</w:t>
      </w:r>
      <w:r w:rsidR="007573A7">
        <w:t xml:space="preserve">. </w:t>
      </w:r>
      <w:r>
        <w:t>Je voyais sa silhouette découpée sur le ciel clair et je m</w:t>
      </w:r>
      <w:r w:rsidR="007573A7">
        <w:t>’</w:t>
      </w:r>
      <w:r>
        <w:t>approchai d</w:t>
      </w:r>
      <w:r w:rsidR="007573A7">
        <w:t>’</w:t>
      </w:r>
      <w:r>
        <w:t>elle</w:t>
      </w:r>
      <w:r w:rsidR="007573A7">
        <w:t>.</w:t>
      </w:r>
    </w:p>
    <w:p w14:paraId="7A48106E" w14:textId="77777777" w:rsidR="007573A7" w:rsidRDefault="007573A7">
      <w:r>
        <w:t>— </w:t>
      </w:r>
      <w:r w:rsidR="00000000">
        <w:t>Pardonnez-moi</w:t>
      </w:r>
      <w:r>
        <w:t xml:space="preserve">, </w:t>
      </w:r>
      <w:r w:rsidR="00000000">
        <w:t>dis-je à voix basse</w:t>
      </w:r>
      <w:r>
        <w:t xml:space="preserve">, </w:t>
      </w:r>
      <w:r w:rsidR="00000000">
        <w:t>je</w:t>
      </w:r>
      <w:r>
        <w:t>…</w:t>
      </w:r>
    </w:p>
    <w:p w14:paraId="788D9BEB" w14:textId="77777777" w:rsidR="007573A7" w:rsidRDefault="00000000">
      <w:r>
        <w:t>Elle posa une main sur mon bras et nous restâmes lon</w:t>
      </w:r>
      <w:r>
        <w:t>g</w:t>
      </w:r>
      <w:r>
        <w:t>temps ainsi</w:t>
      </w:r>
      <w:r w:rsidR="007573A7">
        <w:t xml:space="preserve">, </w:t>
      </w:r>
      <w:r>
        <w:t>les yeux fixés sur les arbres noirs qui frissonnaient sous la brise</w:t>
      </w:r>
      <w:r w:rsidR="007573A7">
        <w:t>.</w:t>
      </w:r>
    </w:p>
    <w:p w14:paraId="5ADCC81B" w14:textId="39AB37EF" w:rsidR="00000000" w:rsidRDefault="00000000">
      <w:r>
        <w:t>Je me dis</w:t>
      </w:r>
      <w:r w:rsidR="007573A7">
        <w:t> : « </w:t>
      </w:r>
      <w:r>
        <w:t>Ça y est</w:t>
      </w:r>
      <w:r w:rsidR="007573A7">
        <w:t xml:space="preserve">, </w:t>
      </w:r>
      <w:r>
        <w:t>je suis amoureux d</w:t>
      </w:r>
      <w:r w:rsidR="007573A7">
        <w:t>’</w:t>
      </w:r>
      <w:r>
        <w:t>elle</w:t>
      </w:r>
      <w:r w:rsidR="007573A7">
        <w:t>. »</w:t>
      </w:r>
    </w:p>
    <w:p w14:paraId="7C6E5B90" w14:textId="77777777" w:rsidR="007573A7" w:rsidRDefault="00000000">
      <w:r>
        <w:lastRenderedPageBreak/>
        <w:t>C</w:t>
      </w:r>
      <w:r w:rsidR="007573A7">
        <w:t>’</w:t>
      </w:r>
      <w:r>
        <w:t>était désastreux</w:t>
      </w:r>
      <w:r w:rsidR="007573A7">
        <w:t xml:space="preserve">. </w:t>
      </w:r>
      <w:r>
        <w:t>Je ne pouvais à la fois aimer Ellen et combattre les Robinson</w:t>
      </w:r>
      <w:r w:rsidR="007573A7">
        <w:t xml:space="preserve">. </w:t>
      </w:r>
      <w:r>
        <w:t>Je compris pourquoi j</w:t>
      </w:r>
      <w:r w:rsidR="007573A7">
        <w:t>’</w:t>
      </w:r>
      <w:r>
        <w:t>avais senti fo</w:t>
      </w:r>
      <w:r>
        <w:t>n</w:t>
      </w:r>
      <w:r>
        <w:t>dre mon énergie au cours des journées précédentes</w:t>
      </w:r>
      <w:r w:rsidR="007573A7">
        <w:t>.</w:t>
      </w:r>
    </w:p>
    <w:p w14:paraId="26357677" w14:textId="77777777" w:rsidR="007573A7" w:rsidRDefault="00000000">
      <w:r>
        <w:t>Elle parla comme si elle connaissait mes pensées</w:t>
      </w:r>
      <w:r w:rsidR="007573A7">
        <w:t> :</w:t>
      </w:r>
    </w:p>
    <w:p w14:paraId="029D7BDD" w14:textId="77777777" w:rsidR="007573A7" w:rsidRDefault="007573A7">
      <w:r>
        <w:t>— </w:t>
      </w:r>
      <w:r w:rsidR="00000000">
        <w:t>Vous ne pouvez pas abandonner cette affaire</w:t>
      </w:r>
      <w:r>
        <w:t xml:space="preserve">, </w:t>
      </w:r>
      <w:r w:rsidR="00000000">
        <w:t>Jerry</w:t>
      </w:r>
      <w:r>
        <w:t>.</w:t>
      </w:r>
    </w:p>
    <w:p w14:paraId="60DEACC4" w14:textId="77777777" w:rsidR="007573A7" w:rsidRDefault="007573A7">
      <w:r>
        <w:t>— </w:t>
      </w:r>
      <w:r w:rsidR="00000000">
        <w:t>Pourquoi pas</w:t>
      </w:r>
      <w:r>
        <w:t xml:space="preserve"> ? </w:t>
      </w:r>
      <w:r w:rsidR="00000000">
        <w:t>La police ne sait rien</w:t>
      </w:r>
      <w:r>
        <w:t xml:space="preserve">. </w:t>
      </w:r>
      <w:r w:rsidR="00000000">
        <w:t>Tout peut s</w:t>
      </w:r>
      <w:r>
        <w:t>’</w:t>
      </w:r>
      <w:r w:rsidR="00000000">
        <w:t>arranger à la faveur de l</w:t>
      </w:r>
      <w:r>
        <w:t>’</w:t>
      </w:r>
      <w:r w:rsidR="00000000">
        <w:t>émotion causée par l</w:t>
      </w:r>
      <w:r>
        <w:t>’</w:t>
      </w:r>
      <w:r w:rsidR="00000000">
        <w:t>évasion de M</w:t>
      </w:r>
      <w:r w:rsidR="00000000">
        <w:t>a</w:t>
      </w:r>
      <w:r w:rsidR="00000000">
        <w:t>gee</w:t>
      </w:r>
      <w:r>
        <w:t xml:space="preserve">. </w:t>
      </w:r>
      <w:r w:rsidR="00000000">
        <w:t xml:space="preserve">Votre oncle saura se défendre contre </w:t>
      </w:r>
      <w:proofErr w:type="spellStart"/>
      <w:r w:rsidR="00000000">
        <w:t>Hatfield</w:t>
      </w:r>
      <w:proofErr w:type="spellEnd"/>
      <w:r>
        <w:t xml:space="preserve">. </w:t>
      </w:r>
      <w:r w:rsidR="00000000">
        <w:t>Au besoin</w:t>
      </w:r>
      <w:r>
        <w:t xml:space="preserve">, </w:t>
      </w:r>
      <w:r w:rsidR="00000000">
        <w:t>il peut l</w:t>
      </w:r>
      <w:r>
        <w:t>’</w:t>
      </w:r>
      <w:r w:rsidR="00000000">
        <w:t>acheter</w:t>
      </w:r>
      <w:r>
        <w:t xml:space="preserve">, </w:t>
      </w:r>
      <w:r w:rsidR="00000000">
        <w:t>et les Robinson seront sauvés</w:t>
      </w:r>
      <w:r>
        <w:t>.</w:t>
      </w:r>
    </w:p>
    <w:p w14:paraId="0ABF7E37" w14:textId="77777777" w:rsidR="007573A7" w:rsidRDefault="007573A7">
      <w:r>
        <w:t>— </w:t>
      </w:r>
      <w:r w:rsidR="00000000">
        <w:t>Non</w:t>
      </w:r>
      <w:r>
        <w:t xml:space="preserve">, </w:t>
      </w:r>
      <w:r w:rsidR="00000000">
        <w:t>Jerry</w:t>
      </w:r>
      <w:r>
        <w:t xml:space="preserve">, </w:t>
      </w:r>
      <w:r w:rsidR="00000000">
        <w:t>dit-elle</w:t>
      </w:r>
      <w:r>
        <w:t xml:space="preserve"> ; </w:t>
      </w:r>
      <w:r w:rsidR="00000000">
        <w:t xml:space="preserve">je veux que le docteur </w:t>
      </w:r>
      <w:proofErr w:type="spellStart"/>
      <w:r w:rsidR="00000000">
        <w:t>Wilks</w:t>
      </w:r>
      <w:proofErr w:type="spellEnd"/>
      <w:r w:rsidR="00000000">
        <w:t xml:space="preserve"> paye cher le meurtre de mon père</w:t>
      </w:r>
      <w:r>
        <w:t>.</w:t>
      </w:r>
    </w:p>
    <w:p w14:paraId="625DF877" w14:textId="77777777" w:rsidR="007573A7" w:rsidRDefault="00000000">
      <w:r>
        <w:t>J</w:t>
      </w:r>
      <w:r w:rsidR="007573A7">
        <w:t>’</w:t>
      </w:r>
      <w:r>
        <w:t>allai allumer la petite lampe posée sur la table</w:t>
      </w:r>
      <w:r w:rsidR="007573A7">
        <w:t xml:space="preserve">, </w:t>
      </w:r>
      <w:r>
        <w:t>puis je pris Ellen aux épaules</w:t>
      </w:r>
      <w:r w:rsidR="007573A7">
        <w:t>.</w:t>
      </w:r>
    </w:p>
    <w:p w14:paraId="27DDC5E7" w14:textId="77777777" w:rsidR="007573A7" w:rsidRDefault="007573A7">
      <w:r>
        <w:t>— </w:t>
      </w:r>
      <w:r w:rsidR="00000000">
        <w:t>Écoutez-moi</w:t>
      </w:r>
      <w:r>
        <w:t xml:space="preserve">, </w:t>
      </w:r>
      <w:r w:rsidR="00000000">
        <w:t>dis-je</w:t>
      </w:r>
      <w:r>
        <w:t xml:space="preserve"> ; </w:t>
      </w:r>
      <w:r w:rsidR="00000000">
        <w:t>si je poursuis cette affaire</w:t>
      </w:r>
      <w:r>
        <w:t xml:space="preserve">, </w:t>
      </w:r>
      <w:r w:rsidR="00000000">
        <w:t>je ne m</w:t>
      </w:r>
      <w:r>
        <w:t>’</w:t>
      </w:r>
      <w:r w:rsidR="00000000">
        <w:t>arrêterai plus</w:t>
      </w:r>
      <w:r>
        <w:t xml:space="preserve">. </w:t>
      </w:r>
      <w:r w:rsidR="00000000">
        <w:t>Je ne sais où elle nous conduira</w:t>
      </w:r>
      <w:r>
        <w:t xml:space="preserve">. </w:t>
      </w:r>
      <w:proofErr w:type="spellStart"/>
      <w:r w:rsidR="00000000">
        <w:t>Wilks</w:t>
      </w:r>
      <w:proofErr w:type="spellEnd"/>
      <w:r w:rsidR="00000000">
        <w:t xml:space="preserve"> paiera</w:t>
      </w:r>
      <w:r>
        <w:t xml:space="preserve">, </w:t>
      </w:r>
      <w:r w:rsidR="00000000">
        <w:t>certes</w:t>
      </w:r>
      <w:r>
        <w:t xml:space="preserve">, </w:t>
      </w:r>
      <w:r w:rsidR="00000000">
        <w:t>mais il se peut que vous deviez aussi payer</w:t>
      </w:r>
      <w:r>
        <w:t xml:space="preserve">. </w:t>
      </w:r>
      <w:r w:rsidR="00000000">
        <w:t>Vous ou v</w:t>
      </w:r>
      <w:r w:rsidR="00000000">
        <w:t>o</w:t>
      </w:r>
      <w:r w:rsidR="00000000">
        <w:t>tre famille</w:t>
      </w:r>
      <w:r>
        <w:t xml:space="preserve">. </w:t>
      </w:r>
      <w:r w:rsidR="00000000">
        <w:t>Comprenez-vous</w:t>
      </w:r>
      <w:r>
        <w:t> ?</w:t>
      </w:r>
    </w:p>
    <w:p w14:paraId="0558BD8E" w14:textId="77777777" w:rsidR="007573A7" w:rsidRDefault="007573A7">
      <w:r>
        <w:t>— </w:t>
      </w:r>
      <w:r w:rsidR="00000000">
        <w:t>Oui</w:t>
      </w:r>
      <w:r>
        <w:t>.</w:t>
      </w:r>
    </w:p>
    <w:p w14:paraId="3B0160ED" w14:textId="77777777" w:rsidR="007573A7" w:rsidRDefault="007573A7">
      <w:r>
        <w:t>— </w:t>
      </w:r>
      <w:r w:rsidR="00000000">
        <w:t>J</w:t>
      </w:r>
      <w:r>
        <w:t>’</w:t>
      </w:r>
      <w:r w:rsidR="00000000">
        <w:t>insiste</w:t>
      </w:r>
      <w:r>
        <w:t xml:space="preserve">, </w:t>
      </w:r>
      <w:r w:rsidR="00000000">
        <w:t>Ellen</w:t>
      </w:r>
      <w:r>
        <w:t xml:space="preserve"> ; </w:t>
      </w:r>
      <w:r w:rsidR="00000000">
        <w:t>c</w:t>
      </w:r>
      <w:r>
        <w:t>’</w:t>
      </w:r>
      <w:r w:rsidR="00000000">
        <w:t>est très grave</w:t>
      </w:r>
      <w:r>
        <w:t xml:space="preserve">. </w:t>
      </w:r>
      <w:r w:rsidR="00000000">
        <w:t>Votre père est mort parce qu</w:t>
      </w:r>
      <w:r>
        <w:t>’</w:t>
      </w:r>
      <w:r w:rsidR="00000000">
        <w:t>il détenait un secret dangereux</w:t>
      </w:r>
      <w:r>
        <w:t>.</w:t>
      </w:r>
    </w:p>
    <w:p w14:paraId="21E3CD98" w14:textId="77777777" w:rsidR="007573A7" w:rsidRDefault="007573A7">
      <w:r>
        <w:t>— </w:t>
      </w:r>
      <w:r w:rsidR="00000000">
        <w:t xml:space="preserve">Il savait trop de choses sur </w:t>
      </w:r>
      <w:proofErr w:type="spellStart"/>
      <w:r w:rsidR="00000000">
        <w:t>Wilks</w:t>
      </w:r>
      <w:proofErr w:type="spellEnd"/>
      <w:r>
        <w:t xml:space="preserve">, </w:t>
      </w:r>
      <w:r w:rsidR="00000000">
        <w:t>répondit-elle</w:t>
      </w:r>
      <w:r>
        <w:t xml:space="preserve">. </w:t>
      </w:r>
      <w:r w:rsidR="00000000">
        <w:t>J</w:t>
      </w:r>
      <w:r>
        <w:t>’</w:t>
      </w:r>
      <w:r w:rsidR="00000000">
        <w:t>y ai beaucoup pensé depuis hier</w:t>
      </w:r>
      <w:r>
        <w:t xml:space="preserve">. </w:t>
      </w:r>
      <w:r w:rsidR="00000000">
        <w:t>Ce qu</w:t>
      </w:r>
      <w:r>
        <w:t>’</w:t>
      </w:r>
      <w:r w:rsidR="00000000">
        <w:t>il savait constituait une o</w:t>
      </w:r>
      <w:r w:rsidR="00000000">
        <w:t>b</w:t>
      </w:r>
      <w:r w:rsidR="00000000">
        <w:t>jection capitale à notre mariage</w:t>
      </w:r>
      <w:r>
        <w:t xml:space="preserve">. </w:t>
      </w:r>
      <w:r w:rsidR="00000000">
        <w:t>C</w:t>
      </w:r>
      <w:r>
        <w:t>’</w:t>
      </w:r>
      <w:r w:rsidR="00000000">
        <w:t xml:space="preserve">est pour cela que </w:t>
      </w:r>
      <w:proofErr w:type="spellStart"/>
      <w:r w:rsidR="00000000">
        <w:t>Wilks</w:t>
      </w:r>
      <w:proofErr w:type="spellEnd"/>
      <w:r w:rsidR="00000000">
        <w:t xml:space="preserve"> a vo</w:t>
      </w:r>
      <w:r w:rsidR="00000000">
        <w:t>u</w:t>
      </w:r>
      <w:r w:rsidR="00000000">
        <w:t>lu se débarrasser de lui</w:t>
      </w:r>
      <w:r>
        <w:t>.</w:t>
      </w:r>
    </w:p>
    <w:p w14:paraId="7AE847FA" w14:textId="77777777" w:rsidR="007573A7" w:rsidRDefault="007573A7">
      <w:r>
        <w:t>— </w:t>
      </w:r>
      <w:r w:rsidR="00000000">
        <w:t>Je le crois</w:t>
      </w:r>
      <w:r>
        <w:t xml:space="preserve">, </w:t>
      </w:r>
      <w:r w:rsidR="00000000">
        <w:t>répondis-je</w:t>
      </w:r>
      <w:r>
        <w:t xml:space="preserve">, </w:t>
      </w:r>
      <w:r w:rsidR="00000000">
        <w:t>mais il faut aller au fond des ch</w:t>
      </w:r>
      <w:r w:rsidR="00000000">
        <w:t>o</w:t>
      </w:r>
      <w:r w:rsidR="00000000">
        <w:t>ses</w:t>
      </w:r>
      <w:r>
        <w:t xml:space="preserve">. </w:t>
      </w:r>
      <w:r w:rsidR="00000000">
        <w:t>Je vous avertis</w:t>
      </w:r>
      <w:r>
        <w:t xml:space="preserve">, </w:t>
      </w:r>
      <w:r w:rsidR="00000000">
        <w:t>Ellen</w:t>
      </w:r>
      <w:r>
        <w:t xml:space="preserve"> : </w:t>
      </w:r>
      <w:r w:rsidR="00000000">
        <w:t>ce que votre père savait ne compr</w:t>
      </w:r>
      <w:r w:rsidR="00000000">
        <w:t>o</w:t>
      </w:r>
      <w:r w:rsidR="00000000">
        <w:t xml:space="preserve">mettait pas seulement </w:t>
      </w:r>
      <w:proofErr w:type="spellStart"/>
      <w:r w:rsidR="00000000">
        <w:t>Wilks</w:t>
      </w:r>
      <w:proofErr w:type="spellEnd"/>
      <w:r>
        <w:t xml:space="preserve">, </w:t>
      </w:r>
      <w:r w:rsidR="00000000">
        <w:t>mais votre père lui-</w:t>
      </w:r>
      <w:r w:rsidR="00000000">
        <w:lastRenderedPageBreak/>
        <w:t>même</w:t>
      </w:r>
      <w:r>
        <w:t xml:space="preserve">. </w:t>
      </w:r>
      <w:r w:rsidR="00000000">
        <w:t>C</w:t>
      </w:r>
      <w:r>
        <w:t>’</w:t>
      </w:r>
      <w:r w:rsidR="00000000">
        <w:t>est cela qui causait les remords du juge</w:t>
      </w:r>
      <w:r>
        <w:t xml:space="preserve">. </w:t>
      </w:r>
      <w:r w:rsidR="00000000">
        <w:t>C</w:t>
      </w:r>
      <w:r>
        <w:t>’</w:t>
      </w:r>
      <w:r w:rsidR="00000000">
        <w:t>est pour cela qu</w:t>
      </w:r>
      <w:r>
        <w:t>’</w:t>
      </w:r>
      <w:r w:rsidR="00000000">
        <w:t xml:space="preserve">il a été une proie facile pour </w:t>
      </w:r>
      <w:proofErr w:type="spellStart"/>
      <w:r w:rsidR="00000000">
        <w:t>Hatfield</w:t>
      </w:r>
      <w:proofErr w:type="spellEnd"/>
      <w:r>
        <w:t xml:space="preserve"> : </w:t>
      </w:r>
      <w:r w:rsidR="00000000">
        <w:t>parce qu</w:t>
      </w:r>
      <w:r>
        <w:t>’</w:t>
      </w:r>
      <w:r w:rsidR="00000000">
        <w:t>il n</w:t>
      </w:r>
      <w:r>
        <w:t>’</w:t>
      </w:r>
      <w:r w:rsidR="00000000">
        <w:t>avait plus lon</w:t>
      </w:r>
      <w:r w:rsidR="00000000">
        <w:t>g</w:t>
      </w:r>
      <w:r w:rsidR="00000000">
        <w:t>temps à vivre et qu</w:t>
      </w:r>
      <w:r>
        <w:t>’</w:t>
      </w:r>
      <w:r w:rsidR="00000000">
        <w:t xml:space="preserve">il </w:t>
      </w:r>
      <w:proofErr w:type="gramStart"/>
      <w:r w:rsidR="00000000">
        <w:t>avait peur de</w:t>
      </w:r>
      <w:proofErr w:type="gramEnd"/>
      <w:r w:rsidR="00000000">
        <w:t xml:space="preserve"> la mort</w:t>
      </w:r>
      <w:r>
        <w:t>.</w:t>
      </w:r>
    </w:p>
    <w:p w14:paraId="6D902C1A" w14:textId="77777777" w:rsidR="007573A7" w:rsidRDefault="007573A7">
      <w:r>
        <w:t>— </w:t>
      </w:r>
      <w:r w:rsidR="00000000">
        <w:t>Il faut aller de l</w:t>
      </w:r>
      <w:r>
        <w:t>’</w:t>
      </w:r>
      <w:r w:rsidR="00000000">
        <w:t>avant</w:t>
      </w:r>
      <w:r>
        <w:t xml:space="preserve">, </w:t>
      </w:r>
      <w:r w:rsidR="00000000">
        <w:t>dit-elle</w:t>
      </w:r>
      <w:r>
        <w:t>.</w:t>
      </w:r>
    </w:p>
    <w:p w14:paraId="3BC79CB5" w14:textId="77777777" w:rsidR="007573A7" w:rsidRDefault="007573A7">
      <w:r>
        <w:t>— </w:t>
      </w:r>
      <w:r w:rsidR="00000000">
        <w:t>Vous êtes bien décidée</w:t>
      </w:r>
      <w:r>
        <w:t> ?</w:t>
      </w:r>
    </w:p>
    <w:p w14:paraId="17654256" w14:textId="77777777" w:rsidR="007573A7" w:rsidRDefault="00000000">
      <w:r>
        <w:t>Elle fit oui de la tête</w:t>
      </w:r>
      <w:r w:rsidR="007573A7">
        <w:t xml:space="preserve">, </w:t>
      </w:r>
      <w:r>
        <w:t>plusieurs fois</w:t>
      </w:r>
      <w:r w:rsidR="007573A7">
        <w:t>.</w:t>
      </w:r>
    </w:p>
    <w:p w14:paraId="1FA1E11E" w14:textId="77777777" w:rsidR="007573A7" w:rsidRDefault="007573A7">
      <w:r>
        <w:t>— </w:t>
      </w:r>
      <w:r w:rsidR="00000000">
        <w:t>Si mon père a commis une faute</w:t>
      </w:r>
      <w:r>
        <w:t xml:space="preserve">, </w:t>
      </w:r>
      <w:r w:rsidR="00000000">
        <w:t>il a payé</w:t>
      </w:r>
      <w:r>
        <w:t xml:space="preserve">, </w:t>
      </w:r>
      <w:r w:rsidR="00000000">
        <w:t>dit-elle d</w:t>
      </w:r>
      <w:r>
        <w:t>’</w:t>
      </w:r>
      <w:r w:rsidR="00000000">
        <w:t>une voix ferme</w:t>
      </w:r>
      <w:r>
        <w:t xml:space="preserve">. </w:t>
      </w:r>
      <w:r w:rsidR="00000000">
        <w:t>Les autres doivent payer aussi</w:t>
      </w:r>
      <w:r>
        <w:t>.</w:t>
      </w:r>
    </w:p>
    <w:p w14:paraId="3B04CD9C" w14:textId="77777777" w:rsidR="007573A7" w:rsidRDefault="007573A7">
      <w:r>
        <w:t>— </w:t>
      </w:r>
      <w:r w:rsidR="00000000">
        <w:t>C</w:t>
      </w:r>
      <w:r>
        <w:t>’</w:t>
      </w:r>
      <w:r w:rsidR="00000000">
        <w:t>est entendu</w:t>
      </w:r>
      <w:r>
        <w:t xml:space="preserve">, </w:t>
      </w:r>
      <w:r w:rsidR="00000000">
        <w:t>dis-je</w:t>
      </w:r>
      <w:r>
        <w:t>.</w:t>
      </w:r>
    </w:p>
    <w:p w14:paraId="7C5F39C8" w14:textId="204610F2" w:rsidR="00000000" w:rsidRDefault="00000000" w:rsidP="007573A7">
      <w:pPr>
        <w:pStyle w:val="Centr"/>
        <w:keepNext/>
        <w:spacing w:before="0" w:after="0"/>
      </w:pPr>
      <w:r>
        <w:t>*</w:t>
      </w:r>
    </w:p>
    <w:p w14:paraId="6C38A3D1" w14:textId="77777777" w:rsidR="00000000" w:rsidRDefault="00000000" w:rsidP="007573A7">
      <w:pPr>
        <w:pStyle w:val="Centr"/>
        <w:keepNext/>
        <w:spacing w:before="0" w:after="0"/>
      </w:pPr>
      <w:r>
        <w:t>* *</w:t>
      </w:r>
    </w:p>
    <w:p w14:paraId="2C3A4351" w14:textId="77777777" w:rsidR="007573A7" w:rsidRDefault="00000000">
      <w:r>
        <w:t>Le lendemain</w:t>
      </w:r>
      <w:r w:rsidR="007573A7">
        <w:t xml:space="preserve"> – </w:t>
      </w:r>
      <w:r>
        <w:t>samedi</w:t>
      </w:r>
      <w:r w:rsidR="007573A7">
        <w:t xml:space="preserve"> – </w:t>
      </w:r>
      <w:r>
        <w:t>je quittai Midland pour quelques jours</w:t>
      </w:r>
      <w:r w:rsidR="007573A7">
        <w:t xml:space="preserve"> : </w:t>
      </w:r>
      <w:r>
        <w:t>une affaire importante m</w:t>
      </w:r>
      <w:r w:rsidR="007573A7">
        <w:t>’</w:t>
      </w:r>
      <w:r>
        <w:t>appelait à Chicago</w:t>
      </w:r>
      <w:r w:rsidR="007573A7">
        <w:t xml:space="preserve">. </w:t>
      </w:r>
      <w:r>
        <w:t>Je revins le mercredi suivant</w:t>
      </w:r>
      <w:r w:rsidR="007573A7">
        <w:t xml:space="preserve">. </w:t>
      </w:r>
      <w:r>
        <w:t>Entre temps</w:t>
      </w:r>
      <w:r w:rsidR="007573A7">
        <w:t xml:space="preserve">, </w:t>
      </w:r>
      <w:r>
        <w:t>le meurtre du juge avait fourni assez de manchettes au journal pour que la rédaction n</w:t>
      </w:r>
      <w:r w:rsidR="007573A7">
        <w:t>’</w:t>
      </w:r>
      <w:r>
        <w:t>ait pas recours à la politique extérieure ou à l</w:t>
      </w:r>
      <w:r w:rsidR="007573A7">
        <w:t>’</w:t>
      </w:r>
      <w:r>
        <w:t xml:space="preserve">inévitable </w:t>
      </w:r>
      <w:r w:rsidR="007573A7">
        <w:t>« </w:t>
      </w:r>
      <w:r>
        <w:t>New Deal</w:t>
      </w:r>
      <w:r w:rsidR="007573A7">
        <w:t> ».</w:t>
      </w:r>
    </w:p>
    <w:p w14:paraId="601A26F7" w14:textId="6F1C6E72" w:rsidR="007573A7" w:rsidRDefault="00000000">
      <w:pPr>
        <w:rPr>
          <w:i/>
          <w:iCs/>
        </w:rPr>
      </w:pPr>
      <w:r>
        <w:t>Dimanche ma</w:t>
      </w:r>
      <w:r>
        <w:t>t</w:t>
      </w:r>
      <w:r>
        <w:t>in</w:t>
      </w:r>
      <w:r w:rsidR="007573A7">
        <w:t xml:space="preserve"> : </w:t>
      </w:r>
      <w:r>
        <w:rPr>
          <w:i/>
          <w:iCs/>
        </w:rPr>
        <w:t>Magee le Boucher erre dans la ville terrorisée</w:t>
      </w:r>
      <w:r w:rsidR="007573A7">
        <w:rPr>
          <w:i/>
          <w:iCs/>
        </w:rPr>
        <w:t>.</w:t>
      </w:r>
    </w:p>
    <w:p w14:paraId="7FFA0DD4" w14:textId="77777777" w:rsidR="007573A7" w:rsidRDefault="00000000">
      <w:pPr>
        <w:rPr>
          <w:i/>
          <w:iCs/>
        </w:rPr>
      </w:pPr>
      <w:r>
        <w:t>Lundi soir</w:t>
      </w:r>
      <w:r w:rsidR="007573A7">
        <w:t xml:space="preserve"> : </w:t>
      </w:r>
      <w:r>
        <w:rPr>
          <w:i/>
          <w:iCs/>
        </w:rPr>
        <w:t>Le testament du juge Robinson déclaré valide</w:t>
      </w:r>
      <w:r w:rsidR="007573A7">
        <w:rPr>
          <w:i/>
          <w:iCs/>
        </w:rPr>
        <w:t xml:space="preserve">. </w:t>
      </w:r>
      <w:r>
        <w:rPr>
          <w:i/>
          <w:iCs/>
        </w:rPr>
        <w:t>Un procès en perspective</w:t>
      </w:r>
      <w:r w:rsidR="007573A7">
        <w:rPr>
          <w:i/>
          <w:iCs/>
        </w:rPr>
        <w:t>.</w:t>
      </w:r>
    </w:p>
    <w:p w14:paraId="682B0B9C" w14:textId="77777777" w:rsidR="007573A7" w:rsidRDefault="00000000">
      <w:pPr>
        <w:rPr>
          <w:i/>
          <w:iCs/>
        </w:rPr>
      </w:pPr>
      <w:r>
        <w:t>Mardi matin</w:t>
      </w:r>
      <w:r w:rsidR="007573A7">
        <w:t xml:space="preserve"> : </w:t>
      </w:r>
      <w:r>
        <w:rPr>
          <w:i/>
          <w:iCs/>
        </w:rPr>
        <w:t>Magee le Boucher répand la terreur dans les faubourgs</w:t>
      </w:r>
      <w:r w:rsidR="007573A7">
        <w:rPr>
          <w:i/>
          <w:iCs/>
        </w:rPr>
        <w:t>.</w:t>
      </w:r>
    </w:p>
    <w:p w14:paraId="1E294441" w14:textId="77777777" w:rsidR="007573A7" w:rsidRDefault="00000000">
      <w:pPr>
        <w:rPr>
          <w:i/>
          <w:iCs/>
        </w:rPr>
      </w:pPr>
      <w:r>
        <w:t>Mardi soir</w:t>
      </w:r>
      <w:r w:rsidR="007573A7">
        <w:t xml:space="preserve"> : </w:t>
      </w:r>
      <w:r>
        <w:rPr>
          <w:i/>
          <w:iCs/>
        </w:rPr>
        <w:t>Magee pas encore arrêté</w:t>
      </w:r>
      <w:r w:rsidR="007573A7">
        <w:rPr>
          <w:i/>
          <w:iCs/>
        </w:rPr>
        <w:t xml:space="preserve">. </w:t>
      </w:r>
      <w:r>
        <w:rPr>
          <w:i/>
          <w:iCs/>
        </w:rPr>
        <w:t>Avertissement de la police</w:t>
      </w:r>
      <w:r w:rsidR="007573A7">
        <w:rPr>
          <w:i/>
          <w:iCs/>
        </w:rPr>
        <w:t>.</w:t>
      </w:r>
    </w:p>
    <w:p w14:paraId="2C606972" w14:textId="77777777" w:rsidR="007573A7" w:rsidRDefault="00000000">
      <w:r>
        <w:lastRenderedPageBreak/>
        <w:t>Ce dernier titre me fit sourire</w:t>
      </w:r>
      <w:r w:rsidR="007573A7">
        <w:t xml:space="preserve">. </w:t>
      </w:r>
      <w:r>
        <w:t>Ray Mitchell</w:t>
      </w:r>
      <w:r w:rsidR="007573A7">
        <w:t xml:space="preserve">, </w:t>
      </w:r>
      <w:r>
        <w:t>mon rédacteur en chef</w:t>
      </w:r>
      <w:r w:rsidR="007573A7">
        <w:t xml:space="preserve">, </w:t>
      </w:r>
      <w:r>
        <w:t>était persuadé que la main d</w:t>
      </w:r>
      <w:r w:rsidR="007573A7">
        <w:t>’</w:t>
      </w:r>
      <w:r>
        <w:t>un vendeur de journaux</w:t>
      </w:r>
      <w:r w:rsidR="007573A7">
        <w:t xml:space="preserve">, </w:t>
      </w:r>
      <w:r>
        <w:t>habilement placée</w:t>
      </w:r>
      <w:r w:rsidR="007573A7">
        <w:t xml:space="preserve">, </w:t>
      </w:r>
      <w:r>
        <w:t>peut cacher des syllabes ou des mots entiers et donner un sens nouveau à la manchette</w:t>
      </w:r>
      <w:r w:rsidR="007573A7">
        <w:t xml:space="preserve">. </w:t>
      </w:r>
      <w:r>
        <w:t>Une subtile manœ</w:t>
      </w:r>
      <w:r>
        <w:t>u</w:t>
      </w:r>
      <w:r>
        <w:t>vre pouvait laisser croire à la capture du fou et</w:t>
      </w:r>
      <w:r w:rsidR="007573A7">
        <w:t xml:space="preserve">… </w:t>
      </w:r>
      <w:r>
        <w:t>faire acheter le journal</w:t>
      </w:r>
      <w:r w:rsidR="007573A7">
        <w:t xml:space="preserve">. </w:t>
      </w:r>
      <w:r>
        <w:t>Quelque jour</w:t>
      </w:r>
      <w:r w:rsidR="007573A7">
        <w:t xml:space="preserve">, </w:t>
      </w:r>
      <w:r>
        <w:t>une société industrielle va me chiper Mi</w:t>
      </w:r>
      <w:r>
        <w:t>t</w:t>
      </w:r>
      <w:r>
        <w:t>chell qui vendra des vitamines ou des spécialités pharmaceut</w:t>
      </w:r>
      <w:r>
        <w:t>i</w:t>
      </w:r>
      <w:r>
        <w:t>ques à la tonne</w:t>
      </w:r>
      <w:r w:rsidR="007573A7">
        <w:t> !</w:t>
      </w:r>
    </w:p>
    <w:p w14:paraId="416E8162" w14:textId="77777777" w:rsidR="007573A7" w:rsidRDefault="00000000">
      <w:r>
        <w:t>Je lus le numéro de mercredi dans le train qui me ramenait à Midland</w:t>
      </w:r>
      <w:r w:rsidR="007573A7">
        <w:t xml:space="preserve">. </w:t>
      </w:r>
      <w:r>
        <w:t>Il annonçait</w:t>
      </w:r>
      <w:r w:rsidR="007573A7">
        <w:t> :</w:t>
      </w:r>
    </w:p>
    <w:p w14:paraId="6B61DFF3" w14:textId="09BA0C17" w:rsidR="00000000" w:rsidRDefault="007573A7">
      <w:r>
        <w:t>« </w:t>
      </w:r>
      <w:r w:rsidR="00000000">
        <w:t>La commission d</w:t>
      </w:r>
      <w:r>
        <w:t>’</w:t>
      </w:r>
      <w:r w:rsidR="00000000">
        <w:t xml:space="preserve">enquête de </w:t>
      </w:r>
      <w:proofErr w:type="spellStart"/>
      <w:r w:rsidR="00000000">
        <w:t>Graystone</w:t>
      </w:r>
      <w:proofErr w:type="spellEnd"/>
      <w:r w:rsidR="00000000">
        <w:t xml:space="preserve"> se réunit ce m</w:t>
      </w:r>
      <w:r w:rsidR="00000000">
        <w:t>a</w:t>
      </w:r>
      <w:r w:rsidR="00000000">
        <w:t>tin</w:t>
      </w:r>
      <w:r>
        <w:t>. »</w:t>
      </w:r>
    </w:p>
    <w:p w14:paraId="3CB742C5" w14:textId="77777777" w:rsidR="007573A7" w:rsidRDefault="00000000">
      <w:r>
        <w:t>Au premier arrêt</w:t>
      </w:r>
      <w:r w:rsidR="007573A7">
        <w:t xml:space="preserve">, </w:t>
      </w:r>
      <w:r>
        <w:t>j</w:t>
      </w:r>
      <w:r w:rsidR="007573A7">
        <w:t>’</w:t>
      </w:r>
      <w:r>
        <w:t>envoyai un télégramme à Mitchell</w:t>
      </w:r>
      <w:r w:rsidR="007573A7">
        <w:t> :</w:t>
      </w:r>
    </w:p>
    <w:p w14:paraId="7723F460" w14:textId="77777777" w:rsidR="007573A7" w:rsidRDefault="007573A7">
      <w:r>
        <w:t>« </w:t>
      </w:r>
      <w:r w:rsidR="00000000">
        <w:t>Publiez in-extenso rapport commission</w:t>
      </w:r>
      <w:r>
        <w:t xml:space="preserve"> – </w:t>
      </w:r>
      <w:r w:rsidR="00000000">
        <w:t>Stop</w:t>
      </w:r>
      <w:r>
        <w:t xml:space="preserve"> – </w:t>
      </w:r>
      <w:r w:rsidR="00000000">
        <w:t>Pas de commentaires</w:t>
      </w:r>
      <w:r>
        <w:t xml:space="preserve"> – </w:t>
      </w:r>
      <w:r w:rsidR="00000000">
        <w:t>Stop</w:t>
      </w:r>
      <w:r>
        <w:t xml:space="preserve"> – </w:t>
      </w:r>
      <w:r w:rsidR="00000000">
        <w:t>Manchette comme suit</w:t>
      </w:r>
      <w:r>
        <w:t xml:space="preserve"> : </w:t>
      </w:r>
      <w:r w:rsidR="00000000">
        <w:t>Enquête ne r</w:t>
      </w:r>
      <w:r w:rsidR="00000000">
        <w:t>é</w:t>
      </w:r>
      <w:r w:rsidR="00000000">
        <w:t>vèle aucune faute administrative</w:t>
      </w:r>
      <w:r>
        <w:t xml:space="preserve"> – </w:t>
      </w:r>
      <w:r w:rsidR="00000000">
        <w:t>Stop</w:t>
      </w:r>
      <w:r>
        <w:t xml:space="preserve"> – </w:t>
      </w:r>
      <w:r w:rsidR="00000000">
        <w:t xml:space="preserve">Arriverai </w:t>
      </w:r>
      <w:r>
        <w:t>4 heure</w:t>
      </w:r>
      <w:r w:rsidR="00000000">
        <w:t>s 30</w:t>
      </w:r>
      <w:r>
        <w:t>.</w:t>
      </w:r>
    </w:p>
    <w:p w14:paraId="07C85CDC" w14:textId="5D894B8B" w:rsidR="00000000" w:rsidRDefault="007573A7">
      <w:pPr>
        <w:jc w:val="right"/>
        <w:rPr>
          <w:bCs/>
        </w:rPr>
      </w:pPr>
      <w:r>
        <w:rPr>
          <w:bCs/>
        </w:rPr>
        <w:t>« </w:t>
      </w:r>
      <w:r w:rsidR="00000000">
        <w:rPr>
          <w:bCs/>
        </w:rPr>
        <w:t>J</w:t>
      </w:r>
      <w:r>
        <w:rPr>
          <w:bCs/>
        </w:rPr>
        <w:t xml:space="preserve">. </w:t>
      </w:r>
      <w:r w:rsidR="00000000">
        <w:rPr>
          <w:bCs/>
        </w:rPr>
        <w:t>-S</w:t>
      </w:r>
      <w:r>
        <w:rPr>
          <w:bCs/>
        </w:rPr>
        <w:t xml:space="preserve">. </w:t>
      </w:r>
      <w:r w:rsidR="00000000">
        <w:rPr>
          <w:bCs/>
        </w:rPr>
        <w:t>SPENCE</w:t>
      </w:r>
      <w:r>
        <w:rPr>
          <w:bCs/>
        </w:rPr>
        <w:t>. »</w:t>
      </w:r>
    </w:p>
    <w:p w14:paraId="2647451F" w14:textId="77777777" w:rsidR="007573A7" w:rsidRDefault="00000000">
      <w:r>
        <w:t>J</w:t>
      </w:r>
      <w:r w:rsidR="007573A7">
        <w:t>’</w:t>
      </w:r>
      <w:r>
        <w:t>achetai le numéro de trois heures à la gare et je le lus dans le taxi qui m</w:t>
      </w:r>
      <w:r w:rsidR="007573A7">
        <w:t>’</w:t>
      </w:r>
      <w:r>
        <w:t>amenait au bureau</w:t>
      </w:r>
      <w:r w:rsidR="007573A7">
        <w:t xml:space="preserve">. </w:t>
      </w:r>
      <w:r>
        <w:t>Mitchell avait suivi mes instructions</w:t>
      </w:r>
      <w:r w:rsidR="007573A7">
        <w:t xml:space="preserve">. </w:t>
      </w:r>
      <w:r>
        <w:t>Le rapport des enquêteurs ne différait guère de l</w:t>
      </w:r>
      <w:r w:rsidR="007573A7">
        <w:t>’</w:t>
      </w:r>
      <w:r>
        <w:t>article que j</w:t>
      </w:r>
      <w:r w:rsidR="007573A7">
        <w:t>’</w:t>
      </w:r>
      <w:r>
        <w:t xml:space="preserve">avais écrit après ma première visite à </w:t>
      </w:r>
      <w:proofErr w:type="spellStart"/>
      <w:r>
        <w:t>Graystone</w:t>
      </w:r>
      <w:proofErr w:type="spellEnd"/>
      <w:r w:rsidR="007573A7">
        <w:t xml:space="preserve">. </w:t>
      </w:r>
      <w:r>
        <w:t xml:space="preserve">Le docteur </w:t>
      </w:r>
      <w:proofErr w:type="spellStart"/>
      <w:r>
        <w:t>Wilks</w:t>
      </w:r>
      <w:proofErr w:type="spellEnd"/>
      <w:r>
        <w:t xml:space="preserve"> présidait la Commission</w:t>
      </w:r>
      <w:r w:rsidR="007573A7">
        <w:t xml:space="preserve">. </w:t>
      </w:r>
      <w:r>
        <w:t>Il était assisté par le colonel Rice et un certain nombre de fonctionnaires munic</w:t>
      </w:r>
      <w:r>
        <w:t>i</w:t>
      </w:r>
      <w:r>
        <w:t>paux</w:t>
      </w:r>
      <w:r w:rsidR="007573A7">
        <w:t>.</w:t>
      </w:r>
    </w:p>
    <w:p w14:paraId="2DF5C099" w14:textId="77777777" w:rsidR="007573A7" w:rsidRDefault="00000000">
      <w:r>
        <w:t>Le rapport déplorait la mort de Kennedy sans insister sur la cause de la mort</w:t>
      </w:r>
      <w:r w:rsidR="007573A7">
        <w:t xml:space="preserve"> : </w:t>
      </w:r>
      <w:r>
        <w:t>la carotide tranchée n</w:t>
      </w:r>
      <w:r w:rsidR="007573A7">
        <w:t>’</w:t>
      </w:r>
      <w:r>
        <w:t>était pas mentionnée</w:t>
      </w:r>
      <w:r w:rsidR="007573A7">
        <w:t xml:space="preserve">. </w:t>
      </w:r>
      <w:r>
        <w:t>Les enquêteurs n</w:t>
      </w:r>
      <w:r w:rsidR="007573A7">
        <w:t>’</w:t>
      </w:r>
      <w:r>
        <w:t>avaient point cherché à élucider la question de l</w:t>
      </w:r>
      <w:r w:rsidR="007573A7">
        <w:t>’</w:t>
      </w:r>
      <w:r>
        <w:t>éclairage du quartier 16</w:t>
      </w:r>
      <w:r w:rsidR="007573A7">
        <w:t xml:space="preserve">, </w:t>
      </w:r>
      <w:r>
        <w:t xml:space="preserve">mais ils avaient insisté </w:t>
      </w:r>
      <w:r>
        <w:lastRenderedPageBreak/>
        <w:t xml:space="preserve">sur la précision des ordres permanents rédigés par le docteur </w:t>
      </w:r>
      <w:proofErr w:type="spellStart"/>
      <w:r>
        <w:t>Wilks</w:t>
      </w:r>
      <w:proofErr w:type="spellEnd"/>
      <w:r w:rsidR="007573A7">
        <w:t xml:space="preserve">, </w:t>
      </w:r>
      <w:r>
        <w:t>et ils concluaient en déclarant que Kennedy avait été victime d</w:t>
      </w:r>
      <w:r w:rsidR="007573A7">
        <w:t>’</w:t>
      </w:r>
      <w:r>
        <w:t>une infraction au règlement</w:t>
      </w:r>
      <w:r w:rsidR="007573A7">
        <w:t xml:space="preserve">. </w:t>
      </w:r>
      <w:r>
        <w:t>Sa négligence avait causé la mort du juge Robinson et la menace qui pesait actuellement sur la ville tout entière</w:t>
      </w:r>
      <w:r w:rsidR="007573A7">
        <w:t>.</w:t>
      </w:r>
    </w:p>
    <w:p w14:paraId="0677A42B" w14:textId="77777777" w:rsidR="007573A7" w:rsidRDefault="00000000">
      <w:r>
        <w:t>Ray Mitchell me suivit dans mon bureau</w:t>
      </w:r>
      <w:r w:rsidR="007573A7">
        <w:t xml:space="preserve">. </w:t>
      </w:r>
      <w:r>
        <w:t>L</w:t>
      </w:r>
      <w:r w:rsidR="007573A7">
        <w:t>’</w:t>
      </w:r>
      <w:r>
        <w:t>ahurissement et la fureur se peignaient alternativement sur son visage</w:t>
      </w:r>
      <w:r w:rsidR="007573A7">
        <w:t xml:space="preserve">. </w:t>
      </w:r>
      <w:r>
        <w:t>Il jeta un numéro du journal sur mon buvard</w:t>
      </w:r>
      <w:r w:rsidR="007573A7">
        <w:t>.</w:t>
      </w:r>
    </w:p>
    <w:p w14:paraId="0AE5F882" w14:textId="77777777" w:rsidR="007573A7" w:rsidRDefault="007573A7">
      <w:r>
        <w:t>— </w:t>
      </w:r>
      <w:r w:rsidR="00000000">
        <w:t>Pourquoi avez-vous demandé cette manchette</w:t>
      </w:r>
      <w:r>
        <w:t xml:space="preserve"> ? </w:t>
      </w:r>
      <w:r w:rsidR="00000000">
        <w:t>dit-il</w:t>
      </w:r>
      <w:r>
        <w:t>.</w:t>
      </w:r>
    </w:p>
    <w:p w14:paraId="1E92F3B1" w14:textId="77777777" w:rsidR="007573A7" w:rsidRDefault="007573A7">
      <w:r>
        <w:t>— </w:t>
      </w:r>
      <w:r w:rsidR="00000000">
        <w:t>Elle est parfaite</w:t>
      </w:r>
      <w:r>
        <w:t xml:space="preserve">, </w:t>
      </w:r>
      <w:r w:rsidR="00000000">
        <w:t>répondis-je</w:t>
      </w:r>
      <w:r>
        <w:t xml:space="preserve">. </w:t>
      </w:r>
      <w:r w:rsidR="00000000">
        <w:t>L</w:t>
      </w:r>
      <w:r>
        <w:t>’</w:t>
      </w:r>
      <w:r w:rsidR="00000000">
        <w:t>enquête n</w:t>
      </w:r>
      <w:r>
        <w:t>’</w:t>
      </w:r>
      <w:r w:rsidR="00000000">
        <w:t>a révélé aucune faute administrative</w:t>
      </w:r>
      <w:r>
        <w:t xml:space="preserve">, </w:t>
      </w:r>
      <w:r w:rsidR="00000000">
        <w:t>n</w:t>
      </w:r>
      <w:r>
        <w:t>’</w:t>
      </w:r>
      <w:r w:rsidR="00000000">
        <w:t>est-ce pas</w:t>
      </w:r>
      <w:r>
        <w:t> ?</w:t>
      </w:r>
    </w:p>
    <w:p w14:paraId="1654C7B8" w14:textId="77777777" w:rsidR="007573A7" w:rsidRDefault="00000000">
      <w:r>
        <w:t>Il leva les bras</w:t>
      </w:r>
      <w:r w:rsidR="007573A7">
        <w:t xml:space="preserve">, </w:t>
      </w:r>
      <w:r>
        <w:t>les doigts écartés</w:t>
      </w:r>
      <w:r w:rsidR="007573A7">
        <w:t xml:space="preserve">, </w:t>
      </w:r>
      <w:r>
        <w:t>comme s</w:t>
      </w:r>
      <w:r w:rsidR="007573A7">
        <w:t>’</w:t>
      </w:r>
      <w:r>
        <w:t>il allait s</w:t>
      </w:r>
      <w:r w:rsidR="007573A7">
        <w:t>’</w:t>
      </w:r>
      <w:r>
        <w:t>arracher les cheveux</w:t>
      </w:r>
      <w:r w:rsidR="007573A7">
        <w:t>.</w:t>
      </w:r>
    </w:p>
    <w:p w14:paraId="0C32219C" w14:textId="77777777" w:rsidR="007573A7" w:rsidRDefault="007573A7">
      <w:r>
        <w:t>— </w:t>
      </w:r>
      <w:r w:rsidR="00000000">
        <w:t>Est-ce une raison pour l</w:t>
      </w:r>
      <w:r>
        <w:t>’</w:t>
      </w:r>
      <w:r w:rsidR="00000000">
        <w:t>imprimer en caractère de trois pouces</w:t>
      </w:r>
      <w:r>
        <w:t xml:space="preserve"> ? </w:t>
      </w:r>
      <w:r w:rsidR="00000000">
        <w:t>gémit-il</w:t>
      </w:r>
      <w:r>
        <w:t>.</w:t>
      </w:r>
    </w:p>
    <w:p w14:paraId="0890BCF4" w14:textId="77777777" w:rsidR="007573A7" w:rsidRDefault="007573A7">
      <w:r>
        <w:t>— </w:t>
      </w:r>
      <w:r w:rsidR="00000000">
        <w:t>Allons</w:t>
      </w:r>
      <w:r>
        <w:t xml:space="preserve">, </w:t>
      </w:r>
      <w:r w:rsidR="00000000">
        <w:t>allons</w:t>
      </w:r>
      <w:r>
        <w:t xml:space="preserve">, </w:t>
      </w:r>
      <w:r w:rsidR="00000000">
        <w:t>Ray</w:t>
      </w:r>
      <w:r>
        <w:t> !</w:t>
      </w:r>
    </w:p>
    <w:p w14:paraId="232B6FD5" w14:textId="77777777" w:rsidR="007573A7" w:rsidRDefault="007573A7">
      <w:r>
        <w:t>— </w:t>
      </w:r>
      <w:r w:rsidR="00000000">
        <w:t>Mais votre père a dû se retourner dans la tombe</w:t>
      </w:r>
      <w:r>
        <w:t xml:space="preserve"> ! </w:t>
      </w:r>
      <w:r w:rsidR="00000000">
        <w:t>cria-t-il</w:t>
      </w:r>
      <w:r>
        <w:t xml:space="preserve">. </w:t>
      </w:r>
      <w:r w:rsidR="00000000">
        <w:t>Il savait</w:t>
      </w:r>
      <w:r>
        <w:t xml:space="preserve">, </w:t>
      </w:r>
      <w:r w:rsidR="00000000">
        <w:rPr>
          <w:i/>
          <w:iCs/>
        </w:rPr>
        <w:t>lui</w:t>
      </w:r>
      <w:r>
        <w:rPr>
          <w:i/>
          <w:iCs/>
        </w:rPr>
        <w:t xml:space="preserve">, </w:t>
      </w:r>
      <w:r w:rsidR="00000000">
        <w:t>comment on rédige une manchette</w:t>
      </w:r>
      <w:r>
        <w:t> !</w:t>
      </w:r>
    </w:p>
    <w:p w14:paraId="1CB58443" w14:textId="77777777" w:rsidR="007573A7" w:rsidRDefault="007573A7">
      <w:r>
        <w:t>— </w:t>
      </w:r>
      <w:r w:rsidR="00000000">
        <w:t>Qu</w:t>
      </w:r>
      <w:r>
        <w:t>’</w:t>
      </w:r>
      <w:r w:rsidR="00000000">
        <w:t>aurait-il écrit</w:t>
      </w:r>
      <w:r>
        <w:t> ?</w:t>
      </w:r>
    </w:p>
    <w:p w14:paraId="5E2191D1" w14:textId="77777777" w:rsidR="007573A7" w:rsidRDefault="007573A7">
      <w:r>
        <w:t>— </w:t>
      </w:r>
      <w:r w:rsidR="00000000">
        <w:rPr>
          <w:i/>
          <w:iCs/>
        </w:rPr>
        <w:t>L</w:t>
      </w:r>
      <w:r>
        <w:rPr>
          <w:i/>
          <w:iCs/>
        </w:rPr>
        <w:t>’</w:t>
      </w:r>
      <w:r w:rsidR="00000000">
        <w:rPr>
          <w:i/>
          <w:iCs/>
        </w:rPr>
        <w:t xml:space="preserve">enquête de </w:t>
      </w:r>
      <w:proofErr w:type="spellStart"/>
      <w:r w:rsidR="00000000">
        <w:rPr>
          <w:i/>
          <w:iCs/>
        </w:rPr>
        <w:t>Graystone</w:t>
      </w:r>
      <w:proofErr w:type="spellEnd"/>
      <w:r w:rsidR="00000000">
        <w:rPr>
          <w:i/>
          <w:iCs/>
        </w:rPr>
        <w:t xml:space="preserve"> ne révèle aucun fait nouveau</w:t>
      </w:r>
      <w:r>
        <w:rPr>
          <w:i/>
          <w:iCs/>
        </w:rPr>
        <w:t xml:space="preserve">, </w:t>
      </w:r>
      <w:r w:rsidR="00000000">
        <w:t>par exemple</w:t>
      </w:r>
      <w:r>
        <w:t xml:space="preserve">. </w:t>
      </w:r>
      <w:r w:rsidR="00000000">
        <w:t>C</w:t>
      </w:r>
      <w:r>
        <w:t>’</w:t>
      </w:r>
      <w:r w:rsidR="00000000">
        <w:t>est la vérité et</w:t>
      </w:r>
      <w:r>
        <w:t xml:space="preserve">, </w:t>
      </w:r>
      <w:r w:rsidR="00000000">
        <w:t>en même temps</w:t>
      </w:r>
      <w:r>
        <w:t>…</w:t>
      </w:r>
    </w:p>
    <w:p w14:paraId="6A6C8CF0" w14:textId="77777777" w:rsidR="007573A7" w:rsidRDefault="007573A7">
      <w:r>
        <w:t>— </w:t>
      </w:r>
      <w:r w:rsidR="00000000">
        <w:t>Ray</w:t>
      </w:r>
      <w:r>
        <w:t xml:space="preserve">… </w:t>
      </w:r>
      <w:r w:rsidR="00000000">
        <w:t>coupai-je</w:t>
      </w:r>
      <w:r>
        <w:t xml:space="preserve">, </w:t>
      </w:r>
      <w:r w:rsidR="00000000">
        <w:t>ouvrant la valise que j</w:t>
      </w:r>
      <w:r>
        <w:t>’</w:t>
      </w:r>
      <w:r w:rsidR="00000000">
        <w:t>avais posée sur mon bureau</w:t>
      </w:r>
      <w:r>
        <w:t xml:space="preserve">, </w:t>
      </w:r>
      <w:r w:rsidR="00000000">
        <w:t>je vous ai rapporté une bouteille de vieux whisky</w:t>
      </w:r>
      <w:r>
        <w:t xml:space="preserve">, </w:t>
      </w:r>
      <w:r w:rsidR="00000000">
        <w:t>du whisky d</w:t>
      </w:r>
      <w:r>
        <w:t>’</w:t>
      </w:r>
      <w:proofErr w:type="spellStart"/>
      <w:r w:rsidR="00000000">
        <w:t>avant guerre</w:t>
      </w:r>
      <w:proofErr w:type="spellEnd"/>
      <w:r>
        <w:t xml:space="preserve">, </w:t>
      </w:r>
      <w:r w:rsidR="00000000">
        <w:t>avec l</w:t>
      </w:r>
      <w:r>
        <w:t>’</w:t>
      </w:r>
      <w:r w:rsidR="00000000">
        <w:t>étiquette et tout</w:t>
      </w:r>
      <w:r>
        <w:t xml:space="preserve">. </w:t>
      </w:r>
      <w:r w:rsidR="00000000">
        <w:t>Allez donc y goûter</w:t>
      </w:r>
      <w:r>
        <w:t>.</w:t>
      </w:r>
    </w:p>
    <w:p w14:paraId="65E94339" w14:textId="77777777" w:rsidR="007573A7" w:rsidRDefault="00000000">
      <w:r>
        <w:t>Il s</w:t>
      </w:r>
      <w:r w:rsidR="007573A7">
        <w:t>’</w:t>
      </w:r>
      <w:r>
        <w:t>immobilisa et me considéra attentivement</w:t>
      </w:r>
      <w:r w:rsidR="007573A7">
        <w:t xml:space="preserve">, </w:t>
      </w:r>
      <w:r>
        <w:t>les yeux à demi fermés</w:t>
      </w:r>
      <w:r w:rsidR="007573A7">
        <w:t>.</w:t>
      </w:r>
    </w:p>
    <w:p w14:paraId="5AFC063F" w14:textId="77777777" w:rsidR="007573A7" w:rsidRDefault="007573A7">
      <w:r>
        <w:lastRenderedPageBreak/>
        <w:t>— </w:t>
      </w:r>
      <w:r w:rsidR="00000000">
        <w:t>Vous</w:t>
      </w:r>
      <w:r>
        <w:t xml:space="preserve">, </w:t>
      </w:r>
      <w:r w:rsidR="00000000">
        <w:t>vous me cachez quelque chose</w:t>
      </w:r>
      <w:r>
        <w:t xml:space="preserve">, </w:t>
      </w:r>
      <w:r w:rsidR="00000000">
        <w:t>murmura-t-il</w:t>
      </w:r>
      <w:r>
        <w:t>.</w:t>
      </w:r>
    </w:p>
    <w:p w14:paraId="3FBF58E0" w14:textId="77777777" w:rsidR="007573A7" w:rsidRDefault="007573A7">
      <w:r>
        <w:t>— </w:t>
      </w:r>
      <w:r w:rsidR="00000000">
        <w:t>À la bonne heure</w:t>
      </w:r>
      <w:r>
        <w:t xml:space="preserve">, </w:t>
      </w:r>
      <w:r w:rsidR="00000000">
        <w:t>dis-je</w:t>
      </w:r>
      <w:r>
        <w:t xml:space="preserve"> ; </w:t>
      </w:r>
      <w:r w:rsidR="00000000">
        <w:t>j</w:t>
      </w:r>
      <w:r>
        <w:t>’</w:t>
      </w:r>
      <w:r w:rsidR="00000000">
        <w:t>aime que l</w:t>
      </w:r>
      <w:r>
        <w:t>’</w:t>
      </w:r>
      <w:r w:rsidR="00000000">
        <w:t>on me prête des projets ténébreux</w:t>
      </w:r>
      <w:r>
        <w:t>.</w:t>
      </w:r>
    </w:p>
    <w:p w14:paraId="56F41311" w14:textId="77777777" w:rsidR="007573A7" w:rsidRDefault="007573A7">
      <w:r>
        <w:t>— </w:t>
      </w:r>
      <w:r w:rsidR="00000000">
        <w:t>Quel jeu allez-vous jouer avec les Robinson</w:t>
      </w:r>
      <w:r>
        <w:t xml:space="preserve"> ? </w:t>
      </w:r>
      <w:r w:rsidR="00000000">
        <w:t>insista-t-il</w:t>
      </w:r>
      <w:r>
        <w:t>.</w:t>
      </w:r>
    </w:p>
    <w:p w14:paraId="5F2E1035" w14:textId="77777777" w:rsidR="007573A7" w:rsidRDefault="007573A7">
      <w:r>
        <w:t>— </w:t>
      </w:r>
      <w:r w:rsidR="00000000">
        <w:t>Ray</w:t>
      </w:r>
      <w:r>
        <w:t xml:space="preserve">, </w:t>
      </w:r>
      <w:r w:rsidR="00000000">
        <w:t>dis-je</w:t>
      </w:r>
      <w:r>
        <w:t xml:space="preserve">, </w:t>
      </w:r>
      <w:r w:rsidR="00000000">
        <w:t>j</w:t>
      </w:r>
      <w:r>
        <w:t>’</w:t>
      </w:r>
      <w:r w:rsidR="00000000">
        <w:t>ai payé</w:t>
      </w:r>
      <w:r>
        <w:t xml:space="preserve"> ? </w:t>
      </w:r>
      <w:r w:rsidR="00000000">
        <w:t>cette bouteille vingt dollars</w:t>
      </w:r>
      <w:r>
        <w:t>.</w:t>
      </w:r>
    </w:p>
    <w:p w14:paraId="374A1BE8" w14:textId="77777777" w:rsidR="007573A7" w:rsidRDefault="00000000">
      <w:r>
        <w:t>Il me regarda un instant</w:t>
      </w:r>
      <w:r w:rsidR="007573A7">
        <w:t xml:space="preserve">, </w:t>
      </w:r>
      <w:r>
        <w:t>haussa les épaules et prit la bo</w:t>
      </w:r>
      <w:r>
        <w:t>u</w:t>
      </w:r>
      <w:r>
        <w:t>teille dont il lut l</w:t>
      </w:r>
      <w:r w:rsidR="007573A7">
        <w:t>’</w:t>
      </w:r>
      <w:r>
        <w:t>étiquette</w:t>
      </w:r>
      <w:r w:rsidR="007573A7">
        <w:t>.</w:t>
      </w:r>
    </w:p>
    <w:p w14:paraId="4E0A714D" w14:textId="77777777" w:rsidR="007573A7" w:rsidRDefault="007573A7">
      <w:r>
        <w:t>— </w:t>
      </w:r>
      <w:r w:rsidR="00000000">
        <w:t>Je n</w:t>
      </w:r>
      <w:r>
        <w:t>’</w:t>
      </w:r>
      <w:r w:rsidR="00000000">
        <w:t>en avais pas bu depuis plus de vingt ans</w:t>
      </w:r>
      <w:r>
        <w:t xml:space="preserve">, </w:t>
      </w:r>
      <w:r w:rsidR="00000000">
        <w:t>soupira-t-il</w:t>
      </w:r>
      <w:r>
        <w:t xml:space="preserve">. </w:t>
      </w:r>
      <w:r w:rsidR="00000000">
        <w:t>On vendait ça trois dollars et demi</w:t>
      </w:r>
      <w:r>
        <w:t>.</w:t>
      </w:r>
    </w:p>
    <w:p w14:paraId="5AA4C0E4" w14:textId="77777777" w:rsidR="007573A7" w:rsidRDefault="00000000">
      <w:r>
        <w:t>Il sortit</w:t>
      </w:r>
      <w:r w:rsidR="007573A7">
        <w:t xml:space="preserve">, </w:t>
      </w:r>
      <w:r>
        <w:t>rasséréné</w:t>
      </w:r>
      <w:r w:rsidR="007573A7">
        <w:t xml:space="preserve">, </w:t>
      </w:r>
      <w:r>
        <w:t>emportant sa bouteille</w:t>
      </w:r>
      <w:r w:rsidR="007573A7">
        <w:t xml:space="preserve">. </w:t>
      </w:r>
      <w:r>
        <w:t>J</w:t>
      </w:r>
      <w:r w:rsidR="007573A7">
        <w:t>’</w:t>
      </w:r>
      <w:r>
        <w:t>appelai Ellen au téléphone</w:t>
      </w:r>
      <w:r w:rsidR="007573A7">
        <w:t xml:space="preserve"> ; </w:t>
      </w:r>
      <w:r>
        <w:t>elle n</w:t>
      </w:r>
      <w:r w:rsidR="007573A7">
        <w:t>’</w:t>
      </w:r>
      <w:r>
        <w:t>était pas chez elle</w:t>
      </w:r>
      <w:r w:rsidR="007573A7">
        <w:t xml:space="preserve">. </w:t>
      </w:r>
      <w:r>
        <w:t xml:space="preserve">Je demandai </w:t>
      </w:r>
      <w:proofErr w:type="spellStart"/>
      <w:r>
        <w:t>Loude</w:t>
      </w:r>
      <w:r>
        <w:t>r</w:t>
      </w:r>
      <w:r>
        <w:t>back</w:t>
      </w:r>
      <w:proofErr w:type="spellEnd"/>
      <w:r w:rsidR="007573A7">
        <w:t xml:space="preserve"> ; </w:t>
      </w:r>
      <w:r>
        <w:t>il était à son bureau où j</w:t>
      </w:r>
      <w:r w:rsidR="007573A7">
        <w:t>’</w:t>
      </w:r>
      <w:r>
        <w:t>allai le rejoindre</w:t>
      </w:r>
      <w:r w:rsidR="007573A7">
        <w:t>.</w:t>
      </w:r>
    </w:p>
    <w:p w14:paraId="04BF5C4F" w14:textId="77777777" w:rsidR="007573A7" w:rsidRDefault="007573A7">
      <w:r>
        <w:t>— </w:t>
      </w:r>
      <w:r w:rsidR="00000000">
        <w:t>Je croyais</w:t>
      </w:r>
      <w:r>
        <w:t xml:space="preserve">, </w:t>
      </w:r>
      <w:r w:rsidR="00000000">
        <w:t>dit-il</w:t>
      </w:r>
      <w:r>
        <w:t xml:space="preserve">, </w:t>
      </w:r>
      <w:r w:rsidR="00000000">
        <w:t>que vous ne viendriez me voir qu</w:t>
      </w:r>
      <w:r>
        <w:t>’</w:t>
      </w:r>
      <w:r w:rsidR="00000000">
        <w:t>après la capture de Magee</w:t>
      </w:r>
      <w:r>
        <w:t>.</w:t>
      </w:r>
    </w:p>
    <w:p w14:paraId="3ED294EE" w14:textId="77777777" w:rsidR="007573A7" w:rsidRDefault="007573A7">
      <w:r>
        <w:t>— </w:t>
      </w:r>
      <w:r w:rsidR="00000000">
        <w:t>Je parie que vous n</w:t>
      </w:r>
      <w:r>
        <w:t>’</w:t>
      </w:r>
      <w:r w:rsidR="00000000">
        <w:t>avez pas quitté votre bureau</w:t>
      </w:r>
      <w:r>
        <w:t xml:space="preserve">, </w:t>
      </w:r>
      <w:r w:rsidR="00000000">
        <w:t>répo</w:t>
      </w:r>
      <w:r w:rsidR="00000000">
        <w:t>n</w:t>
      </w:r>
      <w:r w:rsidR="00000000">
        <w:t>dis-je</w:t>
      </w:r>
      <w:r>
        <w:t xml:space="preserve">. </w:t>
      </w:r>
      <w:r w:rsidR="00000000">
        <w:t>Où couchez-vous</w:t>
      </w:r>
      <w:r>
        <w:t> ?</w:t>
      </w:r>
    </w:p>
    <w:p w14:paraId="66C4F9D0" w14:textId="77777777" w:rsidR="007573A7" w:rsidRDefault="007573A7">
      <w:r>
        <w:t>— </w:t>
      </w:r>
      <w:r w:rsidR="00000000">
        <w:t>Ne plaisantez pas</w:t>
      </w:r>
      <w:r>
        <w:t xml:space="preserve">, </w:t>
      </w:r>
      <w:r w:rsidR="00000000">
        <w:t>Jerry</w:t>
      </w:r>
      <w:r>
        <w:t xml:space="preserve">, </w:t>
      </w:r>
      <w:r w:rsidR="00000000">
        <w:t>grogna-t-il</w:t>
      </w:r>
      <w:r>
        <w:t xml:space="preserve">. </w:t>
      </w:r>
      <w:r w:rsidR="00000000">
        <w:t>Je n</w:t>
      </w:r>
      <w:r>
        <w:t>’</w:t>
      </w:r>
      <w:r w:rsidR="00000000">
        <w:t>en puis plus</w:t>
      </w:r>
      <w:r>
        <w:t>.</w:t>
      </w:r>
    </w:p>
    <w:p w14:paraId="6B119C83" w14:textId="77777777" w:rsidR="007573A7" w:rsidRDefault="007573A7">
      <w:r>
        <w:t>— </w:t>
      </w:r>
      <w:r w:rsidR="00000000">
        <w:t>Ça se voit</w:t>
      </w:r>
      <w:r>
        <w:t xml:space="preserve"> ; </w:t>
      </w:r>
      <w:r w:rsidR="00000000">
        <w:t>je croyais que c</w:t>
      </w:r>
      <w:r>
        <w:t>’</w:t>
      </w:r>
      <w:r w:rsidR="00000000">
        <w:t>était la peur</w:t>
      </w:r>
      <w:r>
        <w:t> !</w:t>
      </w:r>
    </w:p>
    <w:p w14:paraId="40F14D41" w14:textId="77777777" w:rsidR="007573A7" w:rsidRDefault="007573A7">
      <w:r>
        <w:t>— </w:t>
      </w:r>
      <w:r w:rsidR="00000000">
        <w:t>Ce démon nous mène la vie dure</w:t>
      </w:r>
      <w:r>
        <w:t xml:space="preserve">, </w:t>
      </w:r>
      <w:r w:rsidR="00000000">
        <w:t>soupira-t-il</w:t>
      </w:r>
      <w:r>
        <w:t xml:space="preserve">. </w:t>
      </w:r>
      <w:r w:rsidR="00000000">
        <w:t>On le voit ici</w:t>
      </w:r>
      <w:r>
        <w:t xml:space="preserve">, </w:t>
      </w:r>
      <w:r w:rsidR="00000000">
        <w:t>puis là et</w:t>
      </w:r>
      <w:r>
        <w:t xml:space="preserve">, </w:t>
      </w:r>
      <w:r w:rsidR="00000000">
        <w:t>lorsque nous arrivons</w:t>
      </w:r>
      <w:r>
        <w:t xml:space="preserve">, </w:t>
      </w:r>
      <w:r w:rsidR="00000000">
        <w:t>il a disparu</w:t>
      </w:r>
      <w:r>
        <w:t xml:space="preserve">. </w:t>
      </w:r>
      <w:r w:rsidR="00000000">
        <w:t>Vous me d</w:t>
      </w:r>
      <w:r w:rsidR="00000000">
        <w:t>e</w:t>
      </w:r>
      <w:r w:rsidR="00000000">
        <w:t>mandez où je couche</w:t>
      </w:r>
      <w:r>
        <w:t xml:space="preserve"> ? </w:t>
      </w:r>
      <w:r w:rsidR="00000000">
        <w:t>Je ne me couche pas</w:t>
      </w:r>
      <w:r>
        <w:t xml:space="preserve">. </w:t>
      </w:r>
      <w:r w:rsidR="00000000">
        <w:t>On nous appelle constamment au téléphone</w:t>
      </w:r>
      <w:r>
        <w:t xml:space="preserve">. </w:t>
      </w:r>
      <w:r w:rsidR="00000000">
        <w:t>Cette nuit</w:t>
      </w:r>
      <w:r>
        <w:t xml:space="preserve">, </w:t>
      </w:r>
      <w:r w:rsidR="00000000">
        <w:t>à une heure</w:t>
      </w:r>
      <w:r>
        <w:t xml:space="preserve">, </w:t>
      </w:r>
      <w:r w:rsidR="00000000">
        <w:t>nous avons été alertés trois fois</w:t>
      </w:r>
      <w:r>
        <w:t xml:space="preserve">, </w:t>
      </w:r>
      <w:r w:rsidR="00000000">
        <w:t>à cinq minutes d</w:t>
      </w:r>
      <w:r>
        <w:t>’</w:t>
      </w:r>
      <w:r w:rsidR="00000000">
        <w:t>intervalle</w:t>
      </w:r>
      <w:r>
        <w:t xml:space="preserve">. </w:t>
      </w:r>
      <w:r w:rsidR="00000000">
        <w:t>Une femme a</w:t>
      </w:r>
      <w:r w:rsidR="00000000">
        <w:t>f</w:t>
      </w:r>
      <w:r w:rsidR="00000000">
        <w:t>folée criait que Magee tentait de pénétrer chez elle par la fenêtre de la cave</w:t>
      </w:r>
      <w:r>
        <w:t xml:space="preserve">. </w:t>
      </w:r>
      <w:r w:rsidR="00000000">
        <w:t>Un homme avait vu Magee traverser un terrain v</w:t>
      </w:r>
      <w:r w:rsidR="00000000">
        <w:t>a</w:t>
      </w:r>
      <w:r w:rsidR="00000000">
        <w:t>gue</w:t>
      </w:r>
      <w:r>
        <w:t xml:space="preserve">, </w:t>
      </w:r>
      <w:r w:rsidR="00000000">
        <w:t>derrière sa maison</w:t>
      </w:r>
      <w:r>
        <w:t xml:space="preserve">. </w:t>
      </w:r>
      <w:r w:rsidR="00000000">
        <w:t>C</w:t>
      </w:r>
      <w:r>
        <w:t>’</w:t>
      </w:r>
      <w:r w:rsidR="00000000">
        <w:t xml:space="preserve">est ainsi toute </w:t>
      </w:r>
      <w:r w:rsidR="00000000">
        <w:lastRenderedPageBreak/>
        <w:t>la nuit</w:t>
      </w:r>
      <w:r>
        <w:t xml:space="preserve">, </w:t>
      </w:r>
      <w:r w:rsidR="00000000">
        <w:t>jusqu</w:t>
      </w:r>
      <w:r>
        <w:t>’</w:t>
      </w:r>
      <w:r w:rsidR="00000000">
        <w:t>au matin</w:t>
      </w:r>
      <w:r>
        <w:t xml:space="preserve">, </w:t>
      </w:r>
      <w:r w:rsidR="00000000">
        <w:t>et</w:t>
      </w:r>
      <w:r>
        <w:t xml:space="preserve">, </w:t>
      </w:r>
      <w:r w:rsidR="00000000">
        <w:t>en plein jour</w:t>
      </w:r>
      <w:r>
        <w:t xml:space="preserve">, </w:t>
      </w:r>
      <w:r w:rsidR="00000000">
        <w:t>cela diminue à peine d</w:t>
      </w:r>
      <w:r>
        <w:t>’</w:t>
      </w:r>
      <w:r w:rsidR="00000000">
        <w:t>intensité</w:t>
      </w:r>
      <w:r>
        <w:t xml:space="preserve">. </w:t>
      </w:r>
      <w:r w:rsidR="00000000">
        <w:t>Nous avons bien les voitures équipées avec un appareil de radio</w:t>
      </w:r>
      <w:r>
        <w:t xml:space="preserve">, </w:t>
      </w:r>
      <w:r w:rsidR="00000000">
        <w:t>mais</w:t>
      </w:r>
      <w:r>
        <w:t xml:space="preserve">, </w:t>
      </w:r>
      <w:r w:rsidR="00000000">
        <w:t>dès que la chose paraît sérieuse</w:t>
      </w:r>
      <w:r>
        <w:t xml:space="preserve">, </w:t>
      </w:r>
      <w:r w:rsidR="00000000">
        <w:t>je dois me déplacer</w:t>
      </w:r>
      <w:r>
        <w:t>.</w:t>
      </w:r>
    </w:p>
    <w:p w14:paraId="637B9EC4" w14:textId="77777777" w:rsidR="007573A7" w:rsidRDefault="007573A7">
      <w:r>
        <w:t>— </w:t>
      </w:r>
      <w:r w:rsidR="00000000">
        <w:t>Pauvre vieux</w:t>
      </w:r>
      <w:r>
        <w:t> !</w:t>
      </w:r>
    </w:p>
    <w:p w14:paraId="0427E5C7" w14:textId="77777777" w:rsidR="007573A7" w:rsidRDefault="007573A7">
      <w:r>
        <w:t>— </w:t>
      </w:r>
      <w:r w:rsidR="00000000">
        <w:t>Si je ne le capture pas cette semaine</w:t>
      </w:r>
      <w:r>
        <w:t xml:space="preserve">, </w:t>
      </w:r>
      <w:r w:rsidR="00000000">
        <w:t>ça va mal tourner</w:t>
      </w:r>
      <w:r>
        <w:t xml:space="preserve">, </w:t>
      </w:r>
      <w:r w:rsidR="00000000">
        <w:t>dit-il</w:t>
      </w:r>
      <w:r>
        <w:t xml:space="preserve">. </w:t>
      </w:r>
      <w:r w:rsidR="00000000">
        <w:t>Qui accusera-t-on de négligence</w:t>
      </w:r>
      <w:r>
        <w:t xml:space="preserve"> ? </w:t>
      </w:r>
      <w:proofErr w:type="spellStart"/>
      <w:r w:rsidR="00000000">
        <w:t>Louderback</w:t>
      </w:r>
      <w:proofErr w:type="spellEnd"/>
      <w:r>
        <w:t xml:space="preserve">, </w:t>
      </w:r>
      <w:r w:rsidR="00000000">
        <w:t>bien sûr</w:t>
      </w:r>
      <w:r>
        <w:t> !</w:t>
      </w:r>
    </w:p>
    <w:p w14:paraId="5C0C11BF" w14:textId="77777777" w:rsidR="007573A7" w:rsidRDefault="007573A7">
      <w:r>
        <w:t>— </w:t>
      </w:r>
      <w:r w:rsidR="00000000">
        <w:t>Je vous donnerai un coup d</w:t>
      </w:r>
      <w:r>
        <w:t>’</w:t>
      </w:r>
      <w:r w:rsidR="00000000">
        <w:t>épaule</w:t>
      </w:r>
      <w:r>
        <w:t xml:space="preserve">, </w:t>
      </w:r>
      <w:r w:rsidR="00000000">
        <w:t>dis-je</w:t>
      </w:r>
      <w:r>
        <w:t xml:space="preserve">, </w:t>
      </w:r>
      <w:r w:rsidR="00000000">
        <w:t>en parlant dans le journal de votre vigilance qui oblige Magee à se terrer</w:t>
      </w:r>
      <w:r>
        <w:t>.</w:t>
      </w:r>
    </w:p>
    <w:p w14:paraId="7EA42AEB" w14:textId="77777777" w:rsidR="007573A7" w:rsidRDefault="007573A7">
      <w:r>
        <w:t>— </w:t>
      </w:r>
      <w:r w:rsidR="00000000">
        <w:t>Merci</w:t>
      </w:r>
      <w:r>
        <w:t xml:space="preserve">. </w:t>
      </w:r>
      <w:r w:rsidR="00000000">
        <w:t xml:space="preserve">En votre absence Mitchell et </w:t>
      </w:r>
      <w:proofErr w:type="spellStart"/>
      <w:r w:rsidR="00000000">
        <w:t>Jennison</w:t>
      </w:r>
      <w:proofErr w:type="spellEnd"/>
      <w:r w:rsidR="00000000">
        <w:t xml:space="preserve"> ont été très chics</w:t>
      </w:r>
      <w:r>
        <w:t xml:space="preserve">. </w:t>
      </w:r>
      <w:r w:rsidR="00000000">
        <w:t>Ils m</w:t>
      </w:r>
      <w:r>
        <w:t>’</w:t>
      </w:r>
      <w:r w:rsidR="00000000">
        <w:t>ont fait interviewer</w:t>
      </w:r>
      <w:r>
        <w:t>.</w:t>
      </w:r>
    </w:p>
    <w:p w14:paraId="1C9AE403" w14:textId="77777777" w:rsidR="007573A7" w:rsidRDefault="007573A7">
      <w:r>
        <w:t>— </w:t>
      </w:r>
      <w:r w:rsidR="00000000">
        <w:t>J</w:t>
      </w:r>
      <w:r>
        <w:t>’</w:t>
      </w:r>
      <w:r w:rsidR="00000000">
        <w:t>ai lu ça</w:t>
      </w:r>
      <w:r>
        <w:t>.</w:t>
      </w:r>
    </w:p>
    <w:p w14:paraId="4DBAE724" w14:textId="77777777" w:rsidR="007573A7" w:rsidRDefault="007573A7">
      <w:r>
        <w:t>— </w:t>
      </w:r>
      <w:r w:rsidR="00000000">
        <w:t>Je devais prévenir le public</w:t>
      </w:r>
      <w:r>
        <w:t xml:space="preserve">, </w:t>
      </w:r>
      <w:r w:rsidR="00000000">
        <w:t>expliqua le capitaine</w:t>
      </w:r>
      <w:r>
        <w:t xml:space="preserve">. </w:t>
      </w:r>
      <w:r w:rsidR="00000000">
        <w:t>Si les gens s</w:t>
      </w:r>
      <w:r>
        <w:t>’</w:t>
      </w:r>
      <w:r w:rsidR="00000000">
        <w:t>aventurent dans les rues désertes</w:t>
      </w:r>
      <w:r>
        <w:t xml:space="preserve">, </w:t>
      </w:r>
      <w:r w:rsidR="00000000">
        <w:t>le soir</w:t>
      </w:r>
      <w:r>
        <w:t xml:space="preserve">, </w:t>
      </w:r>
      <w:r w:rsidR="00000000">
        <w:t>ou dans les faubourgs</w:t>
      </w:r>
      <w:r>
        <w:t xml:space="preserve">, </w:t>
      </w:r>
      <w:r w:rsidR="00000000">
        <w:t>ils risquent leur vie</w:t>
      </w:r>
      <w:r>
        <w:t xml:space="preserve">. </w:t>
      </w:r>
      <w:r w:rsidR="00000000">
        <w:t>Nous avons reçu ce matin un appel venant d</w:t>
      </w:r>
      <w:r>
        <w:t>’</w:t>
      </w:r>
      <w:r w:rsidR="00000000">
        <w:t xml:space="preserve">une pharmacie de </w:t>
      </w:r>
      <w:proofErr w:type="spellStart"/>
      <w:r w:rsidR="00000000">
        <w:t>Mackinley</w:t>
      </w:r>
      <w:proofErr w:type="spellEnd"/>
      <w:r w:rsidR="00000000">
        <w:t xml:space="preserve"> qui a une cabine t</w:t>
      </w:r>
      <w:r w:rsidR="00000000">
        <w:t>é</w:t>
      </w:r>
      <w:r w:rsidR="00000000">
        <w:t>léphonique publique</w:t>
      </w:r>
      <w:r>
        <w:t xml:space="preserve">. </w:t>
      </w:r>
      <w:r w:rsidR="00000000">
        <w:t>Je suis allé sur les lieux parce que l</w:t>
      </w:r>
      <w:r>
        <w:t>’</w:t>
      </w:r>
      <w:r w:rsidR="00000000">
        <w:t>homme n</w:t>
      </w:r>
      <w:r>
        <w:t>’</w:t>
      </w:r>
      <w:r w:rsidR="00000000">
        <w:t>avait pas seulement vu Magee</w:t>
      </w:r>
      <w:r>
        <w:t xml:space="preserve">, </w:t>
      </w:r>
      <w:r w:rsidR="00000000">
        <w:t>il soutenait que le fou l</w:t>
      </w:r>
      <w:r>
        <w:t>’</w:t>
      </w:r>
      <w:r w:rsidR="00000000">
        <w:t>avait poursuivi</w:t>
      </w:r>
      <w:r>
        <w:t xml:space="preserve">. </w:t>
      </w:r>
      <w:r w:rsidR="00000000">
        <w:t>Nous l</w:t>
      </w:r>
      <w:r>
        <w:t>’</w:t>
      </w:r>
      <w:r w:rsidR="00000000">
        <w:t>avons trouvé dans la pharmacie où il nous attendait avec sa femme</w:t>
      </w:r>
      <w:r>
        <w:t xml:space="preserve">. </w:t>
      </w:r>
      <w:r w:rsidR="00000000">
        <w:t>Il avait vu Magee à quatre milles de là</w:t>
      </w:r>
      <w:r>
        <w:t xml:space="preserve">, </w:t>
      </w:r>
      <w:r w:rsidR="00000000">
        <w:t>sur la route</w:t>
      </w:r>
      <w:r>
        <w:t xml:space="preserve">, </w:t>
      </w:r>
      <w:r w:rsidR="00000000">
        <w:t>près de sa ferme</w:t>
      </w:r>
      <w:r>
        <w:t xml:space="preserve">. </w:t>
      </w:r>
      <w:r w:rsidR="00000000">
        <w:t>Après avoir vainement fait battre le terrain par des patrouilles</w:t>
      </w:r>
      <w:r>
        <w:t xml:space="preserve"> ; </w:t>
      </w:r>
      <w:r w:rsidR="00000000">
        <w:t>je l</w:t>
      </w:r>
      <w:r>
        <w:t>’</w:t>
      </w:r>
      <w:r w:rsidR="00000000">
        <w:t>ai accompagné chez lui où j</w:t>
      </w:r>
      <w:r>
        <w:t>’</w:t>
      </w:r>
      <w:r w:rsidR="00000000">
        <w:t>ai laissé une garde</w:t>
      </w:r>
      <w:r>
        <w:t xml:space="preserve">. </w:t>
      </w:r>
      <w:r w:rsidR="00000000">
        <w:t>Je suis sûr que celui-là a vu Magee</w:t>
      </w:r>
      <w:r>
        <w:t>.</w:t>
      </w:r>
    </w:p>
    <w:p w14:paraId="0503DA64" w14:textId="77777777" w:rsidR="007573A7" w:rsidRDefault="007573A7">
      <w:r>
        <w:t>— </w:t>
      </w:r>
      <w:r w:rsidR="00000000">
        <w:t>Comment le savez-vous</w:t>
      </w:r>
      <w:r>
        <w:t> ?</w:t>
      </w:r>
    </w:p>
    <w:p w14:paraId="7C384402" w14:textId="77777777" w:rsidR="007573A7" w:rsidRDefault="007573A7">
      <w:r>
        <w:t>— </w:t>
      </w:r>
      <w:r w:rsidR="00000000">
        <w:t>Il était allé se coucher</w:t>
      </w:r>
      <w:r>
        <w:t xml:space="preserve">, </w:t>
      </w:r>
      <w:r w:rsidR="00000000">
        <w:t xml:space="preserve">laissant sa Ford sur le </w:t>
      </w:r>
      <w:proofErr w:type="spellStart"/>
      <w:r w:rsidR="00000000">
        <w:t>bas côté</w:t>
      </w:r>
      <w:proofErr w:type="spellEnd"/>
      <w:r w:rsidR="00000000">
        <w:t xml:space="preserve"> de la route</w:t>
      </w:r>
      <w:r>
        <w:t xml:space="preserve">. </w:t>
      </w:r>
      <w:r w:rsidR="00000000">
        <w:t>Vers minuit</w:t>
      </w:r>
      <w:r>
        <w:t xml:space="preserve">, </w:t>
      </w:r>
      <w:r w:rsidR="00000000">
        <w:t>il se réveille et songe qu</w:t>
      </w:r>
      <w:r>
        <w:t>’</w:t>
      </w:r>
      <w:r w:rsidR="00000000">
        <w:t>il a oublié de re</w:t>
      </w:r>
      <w:r w:rsidR="00000000">
        <w:t>n</w:t>
      </w:r>
      <w:r w:rsidR="00000000">
        <w:t>trer sa voiture</w:t>
      </w:r>
      <w:r>
        <w:t xml:space="preserve">. </w:t>
      </w:r>
      <w:r w:rsidR="00000000">
        <w:t>Il sort</w:t>
      </w:r>
      <w:r>
        <w:t xml:space="preserve">, </w:t>
      </w:r>
      <w:r w:rsidR="00000000">
        <w:t xml:space="preserve">se met au volant et allume ses </w:t>
      </w:r>
      <w:r w:rsidR="00000000">
        <w:lastRenderedPageBreak/>
        <w:t>phares</w:t>
      </w:r>
      <w:r>
        <w:t xml:space="preserve">. </w:t>
      </w:r>
      <w:r w:rsidR="00000000">
        <w:t>À ce moment</w:t>
      </w:r>
      <w:r>
        <w:t xml:space="preserve">, </w:t>
      </w:r>
      <w:r w:rsidR="00000000">
        <w:t>il aperçoit Magee qui venait vers lui</w:t>
      </w:r>
      <w:r>
        <w:t xml:space="preserve">, </w:t>
      </w:r>
      <w:r w:rsidR="00000000">
        <w:t>sur la route</w:t>
      </w:r>
      <w:r>
        <w:t>.</w:t>
      </w:r>
    </w:p>
    <w:p w14:paraId="34D7116B" w14:textId="77777777" w:rsidR="007573A7" w:rsidRDefault="007573A7">
      <w:r>
        <w:t>— </w:t>
      </w:r>
      <w:r w:rsidR="00000000">
        <w:t>Comment a-t-il su que c</w:t>
      </w:r>
      <w:r>
        <w:t>’</w:t>
      </w:r>
      <w:r w:rsidR="00000000">
        <w:t>était Magee</w:t>
      </w:r>
      <w:r>
        <w:t> ?</w:t>
      </w:r>
    </w:p>
    <w:p w14:paraId="306238E3" w14:textId="77777777" w:rsidR="007573A7" w:rsidRDefault="007573A7">
      <w:r>
        <w:t>— </w:t>
      </w:r>
      <w:r w:rsidR="00000000">
        <w:t>Il m</w:t>
      </w:r>
      <w:r>
        <w:t>’</w:t>
      </w:r>
      <w:r w:rsidR="00000000">
        <w:t>a dépeint exactement sa démarche</w:t>
      </w:r>
      <w:r>
        <w:t xml:space="preserve">, </w:t>
      </w:r>
      <w:r w:rsidR="00000000">
        <w:t>le mouvement particulier des bras</w:t>
      </w:r>
      <w:r>
        <w:t xml:space="preserve">. </w:t>
      </w:r>
      <w:r w:rsidR="00000000">
        <w:t>L</w:t>
      </w:r>
      <w:r>
        <w:t>’</w:t>
      </w:r>
      <w:r w:rsidR="00000000">
        <w:t>homme tenait un marteau à la main</w:t>
      </w:r>
      <w:r>
        <w:t xml:space="preserve">. </w:t>
      </w:r>
      <w:r w:rsidR="00000000">
        <w:t>Il portait une sorte d</w:t>
      </w:r>
      <w:r>
        <w:t>’</w:t>
      </w:r>
      <w:r w:rsidR="00000000">
        <w:t>uniforme et une casquette à visière de cuir</w:t>
      </w:r>
      <w:r>
        <w:t xml:space="preserve">. </w:t>
      </w:r>
      <w:r w:rsidR="00000000">
        <w:t>Il n</w:t>
      </w:r>
      <w:r>
        <w:t>’</w:t>
      </w:r>
      <w:r w:rsidR="00000000">
        <w:t>a pas quitté les vêtements de Kennedy</w:t>
      </w:r>
      <w:r>
        <w:t> !</w:t>
      </w:r>
    </w:p>
    <w:p w14:paraId="36CB940E" w14:textId="77777777" w:rsidR="007573A7" w:rsidRDefault="007573A7">
      <w:r>
        <w:t>— </w:t>
      </w:r>
      <w:r w:rsidR="00000000">
        <w:t>Ah</w:t>
      </w:r>
      <w:r>
        <w:t xml:space="preserve"> ! </w:t>
      </w:r>
      <w:r w:rsidR="00000000">
        <w:t>ah</w:t>
      </w:r>
      <w:r>
        <w:t xml:space="preserve"> ! </w:t>
      </w:r>
      <w:r w:rsidR="00000000">
        <w:t>murmurai-je à mi-voix</w:t>
      </w:r>
      <w:r>
        <w:t>.</w:t>
      </w:r>
    </w:p>
    <w:p w14:paraId="6391ABB1" w14:textId="77777777" w:rsidR="007573A7" w:rsidRDefault="00000000">
      <w:proofErr w:type="spellStart"/>
      <w:r>
        <w:t>Louderback</w:t>
      </w:r>
      <w:proofErr w:type="spellEnd"/>
      <w:r>
        <w:t xml:space="preserve"> avait entendu</w:t>
      </w:r>
      <w:r w:rsidR="007573A7">
        <w:t>.</w:t>
      </w:r>
    </w:p>
    <w:p w14:paraId="233200B8" w14:textId="77777777" w:rsidR="007573A7" w:rsidRDefault="007573A7">
      <w:r>
        <w:t>— </w:t>
      </w:r>
      <w:r w:rsidR="00000000">
        <w:t>Quoi</w:t>
      </w:r>
      <w:r>
        <w:t xml:space="preserve"> ? </w:t>
      </w:r>
      <w:r w:rsidR="00000000">
        <w:t>fit-il</w:t>
      </w:r>
      <w:r>
        <w:t>.</w:t>
      </w:r>
    </w:p>
    <w:p w14:paraId="02EA00BA" w14:textId="77777777" w:rsidR="007573A7" w:rsidRDefault="007573A7">
      <w:r>
        <w:t>— </w:t>
      </w:r>
      <w:r w:rsidR="00000000">
        <w:t>Continuez</w:t>
      </w:r>
      <w:r>
        <w:t xml:space="preserve">, </w:t>
      </w:r>
      <w:r w:rsidR="00000000">
        <w:t>dis-je</w:t>
      </w:r>
      <w:r>
        <w:t xml:space="preserve">. </w:t>
      </w:r>
      <w:r w:rsidR="00000000">
        <w:t>Qu</w:t>
      </w:r>
      <w:r>
        <w:t>’</w:t>
      </w:r>
      <w:r w:rsidR="00000000">
        <w:t>est-il arrivé</w:t>
      </w:r>
      <w:r>
        <w:t> ?</w:t>
      </w:r>
    </w:p>
    <w:p w14:paraId="0B355B14" w14:textId="77777777" w:rsidR="007573A7" w:rsidRDefault="007573A7">
      <w:r>
        <w:t>— </w:t>
      </w:r>
      <w:r w:rsidR="00000000">
        <w:t>Lorsqu</w:t>
      </w:r>
      <w:r>
        <w:t>’</w:t>
      </w:r>
      <w:r w:rsidR="00000000">
        <w:t>il se vit pris dans la nappe lumineuse des phares</w:t>
      </w:r>
      <w:r>
        <w:t xml:space="preserve">, </w:t>
      </w:r>
      <w:r w:rsidR="00000000">
        <w:t>Magee s</w:t>
      </w:r>
      <w:r>
        <w:t>’</w:t>
      </w:r>
      <w:r w:rsidR="00000000">
        <w:t>arrêta et s</w:t>
      </w:r>
      <w:r>
        <w:t>’</w:t>
      </w:r>
      <w:r w:rsidR="00000000">
        <w:t>accroupit dans le fossé</w:t>
      </w:r>
      <w:r>
        <w:t xml:space="preserve">. </w:t>
      </w:r>
      <w:r w:rsidR="00000000">
        <w:t>Le fermier sauta de son siège et rentra chez lui en courant</w:t>
      </w:r>
      <w:r>
        <w:t xml:space="preserve">. </w:t>
      </w:r>
      <w:r w:rsidR="00000000">
        <w:t>Il n</w:t>
      </w:r>
      <w:r>
        <w:t>’</w:t>
      </w:r>
      <w:r w:rsidR="00000000">
        <w:t>avait pas d</w:t>
      </w:r>
      <w:r>
        <w:t>’</w:t>
      </w:r>
      <w:r w:rsidR="00000000">
        <w:t>arme et il décida de fuir</w:t>
      </w:r>
      <w:r>
        <w:t xml:space="preserve">. </w:t>
      </w:r>
      <w:r w:rsidR="00000000">
        <w:t>Il réveilla sa femme qui le suivit aussitôt</w:t>
      </w:r>
      <w:r>
        <w:t xml:space="preserve">, </w:t>
      </w:r>
      <w:r w:rsidR="00000000">
        <w:t>en chemise</w:t>
      </w:r>
      <w:r>
        <w:t xml:space="preserve">. </w:t>
      </w:r>
      <w:r w:rsidR="00000000">
        <w:t>Le moteur était en marche</w:t>
      </w:r>
      <w:r>
        <w:t xml:space="preserve">. </w:t>
      </w:r>
      <w:r w:rsidR="00000000">
        <w:t>En quelques secondes le fermier fit tourner sa voiture et s</w:t>
      </w:r>
      <w:r>
        <w:t>’</w:t>
      </w:r>
      <w:r w:rsidR="00000000">
        <w:t>élança sur la route qui mène à la ville</w:t>
      </w:r>
      <w:r>
        <w:t xml:space="preserve">. </w:t>
      </w:r>
      <w:r w:rsidR="00000000">
        <w:t>Sa femme se retourna et vit Magee qui courait derrière eux</w:t>
      </w:r>
      <w:r>
        <w:t>.</w:t>
      </w:r>
    </w:p>
    <w:p w14:paraId="5C2E12BE" w14:textId="77777777" w:rsidR="007573A7" w:rsidRDefault="00000000">
      <w:r>
        <w:t>Le capitaine s</w:t>
      </w:r>
      <w:r w:rsidR="007573A7">
        <w:t>’</w:t>
      </w:r>
      <w:r>
        <w:t>interrompit</w:t>
      </w:r>
      <w:r w:rsidR="007573A7">
        <w:t>.</w:t>
      </w:r>
    </w:p>
    <w:p w14:paraId="70313528" w14:textId="77777777" w:rsidR="007573A7" w:rsidRDefault="007573A7">
      <w:r>
        <w:t>— </w:t>
      </w:r>
      <w:r w:rsidR="00000000">
        <w:t>J</w:t>
      </w:r>
      <w:r>
        <w:t>’</w:t>
      </w:r>
      <w:r w:rsidR="00000000">
        <w:t>ai laissé trois hommes là-bas</w:t>
      </w:r>
      <w:r>
        <w:t xml:space="preserve">, </w:t>
      </w:r>
      <w:r w:rsidR="00000000">
        <w:t>dit-il</w:t>
      </w:r>
      <w:r>
        <w:t xml:space="preserve">. </w:t>
      </w:r>
      <w:r w:rsidR="00000000">
        <w:t>Si l</w:t>
      </w:r>
      <w:r>
        <w:t>’</w:t>
      </w:r>
      <w:r w:rsidR="00000000">
        <w:t>on n</w:t>
      </w:r>
      <w:r>
        <w:t>’</w:t>
      </w:r>
      <w:r w:rsidR="00000000">
        <w:t>y prend garde</w:t>
      </w:r>
      <w:r>
        <w:t xml:space="preserve">, </w:t>
      </w:r>
      <w:r w:rsidR="00000000">
        <w:t>Magee tuera le fermier</w:t>
      </w:r>
      <w:r>
        <w:t>.</w:t>
      </w:r>
    </w:p>
    <w:p w14:paraId="372DF090" w14:textId="77777777" w:rsidR="007573A7" w:rsidRDefault="007573A7">
      <w:r>
        <w:t>— </w:t>
      </w:r>
      <w:r w:rsidR="00000000">
        <w:t>Croyez-vous</w:t>
      </w:r>
      <w:r>
        <w:t xml:space="preserve"> ? </w:t>
      </w:r>
      <w:r w:rsidR="00000000">
        <w:t>murmurai-je</w:t>
      </w:r>
      <w:r>
        <w:t>.</w:t>
      </w:r>
    </w:p>
    <w:p w14:paraId="3C2ABBF1" w14:textId="2AD136BE" w:rsidR="00000000" w:rsidRDefault="00000000" w:rsidP="007573A7">
      <w:pPr>
        <w:pStyle w:val="Centr"/>
        <w:keepNext/>
        <w:spacing w:before="0" w:after="0"/>
      </w:pPr>
      <w:r>
        <w:t>*</w:t>
      </w:r>
    </w:p>
    <w:p w14:paraId="4E78DADA" w14:textId="77777777" w:rsidR="00000000" w:rsidRDefault="00000000" w:rsidP="007573A7">
      <w:pPr>
        <w:pStyle w:val="Centr"/>
        <w:keepNext/>
        <w:spacing w:before="0" w:after="0"/>
      </w:pPr>
      <w:r>
        <w:t>* *</w:t>
      </w:r>
    </w:p>
    <w:p w14:paraId="60832BD4" w14:textId="77777777" w:rsidR="007573A7" w:rsidRDefault="00000000">
      <w:r>
        <w:t>Le règne de la terreur prit fin le lendemain soir</w:t>
      </w:r>
      <w:r w:rsidR="007573A7">
        <w:t>.</w:t>
      </w:r>
    </w:p>
    <w:p w14:paraId="505E6085" w14:textId="77777777" w:rsidR="007573A7" w:rsidRDefault="00000000">
      <w:r>
        <w:lastRenderedPageBreak/>
        <w:t>À dix heures</w:t>
      </w:r>
      <w:r w:rsidR="007573A7">
        <w:t xml:space="preserve">, </w:t>
      </w:r>
      <w:r>
        <w:rPr>
          <w:i/>
          <w:iCs/>
        </w:rPr>
        <w:t>La Gazette</w:t>
      </w:r>
      <w:r>
        <w:t xml:space="preserve"> publiait une édition spéciale a</w:t>
      </w:r>
      <w:r>
        <w:t>n</w:t>
      </w:r>
      <w:r>
        <w:t>nonçant la mort de Magee</w:t>
      </w:r>
      <w:r w:rsidR="007573A7">
        <w:t>.</w:t>
      </w:r>
    </w:p>
    <w:p w14:paraId="38CD6D6A" w14:textId="77777777" w:rsidR="007573A7" w:rsidRDefault="007573A7">
      <w:r>
        <w:t>« </w:t>
      </w:r>
      <w:r w:rsidR="00000000">
        <w:t>Magee le Boucher</w:t>
      </w:r>
      <w:r>
        <w:t xml:space="preserve">, </w:t>
      </w:r>
      <w:r w:rsidR="00000000">
        <w:t>le fou criminel</w:t>
      </w:r>
      <w:r>
        <w:t xml:space="preserve">, </w:t>
      </w:r>
      <w:r w:rsidR="00000000">
        <w:t xml:space="preserve">évadé de </w:t>
      </w:r>
      <w:proofErr w:type="spellStart"/>
      <w:r w:rsidR="00000000">
        <w:t>Graystone</w:t>
      </w:r>
      <w:proofErr w:type="spellEnd"/>
      <w:r w:rsidR="00000000">
        <w:t xml:space="preserve"> depuis neuf jours</w:t>
      </w:r>
      <w:r>
        <w:t xml:space="preserve">, </w:t>
      </w:r>
      <w:r w:rsidR="00000000">
        <w:t>a été tué ce soir dans les environs de Henley-</w:t>
      </w:r>
      <w:proofErr w:type="spellStart"/>
      <w:r w:rsidR="00000000">
        <w:t>Heights</w:t>
      </w:r>
      <w:proofErr w:type="spellEnd"/>
      <w:r>
        <w:t xml:space="preserve">, </w:t>
      </w:r>
      <w:r w:rsidR="00000000">
        <w:t>tout près de l</w:t>
      </w:r>
      <w:r>
        <w:t>’</w:t>
      </w:r>
      <w:r w:rsidR="00000000">
        <w:t>endroit où la police l</w:t>
      </w:r>
      <w:r>
        <w:t>’</w:t>
      </w:r>
      <w:r w:rsidR="00000000">
        <w:t>avait arrêté six ans auparavant</w:t>
      </w:r>
      <w:r>
        <w:t>.</w:t>
      </w:r>
    </w:p>
    <w:p w14:paraId="4BF16321" w14:textId="77777777" w:rsidR="007573A7" w:rsidRDefault="007573A7">
      <w:r>
        <w:t>« </w:t>
      </w:r>
      <w:r w:rsidR="00000000">
        <w:t xml:space="preserve">Noël </w:t>
      </w:r>
      <w:proofErr w:type="spellStart"/>
      <w:r w:rsidR="00000000">
        <w:t>Lenahan</w:t>
      </w:r>
      <w:proofErr w:type="spellEnd"/>
      <w:r>
        <w:t xml:space="preserve">, </w:t>
      </w:r>
      <w:r w:rsidR="00000000">
        <w:t>âgé de trente-neuf ans</w:t>
      </w:r>
      <w:r>
        <w:t xml:space="preserve">, </w:t>
      </w:r>
      <w:r w:rsidR="00000000">
        <w:t>briquetier en chômage</w:t>
      </w:r>
      <w:r>
        <w:t xml:space="preserve">, </w:t>
      </w:r>
      <w:r w:rsidR="00000000">
        <w:t>a mis fin à la sanglante carrière de Magee le Boucher en déchargeant sur lui les deux coups de son fusil de chasse</w:t>
      </w:r>
      <w:r>
        <w:t xml:space="preserve">. </w:t>
      </w:r>
      <w:proofErr w:type="spellStart"/>
      <w:r w:rsidR="00000000">
        <w:t>Lenahan</w:t>
      </w:r>
      <w:proofErr w:type="spellEnd"/>
      <w:r>
        <w:t xml:space="preserve">, </w:t>
      </w:r>
      <w:r w:rsidR="00000000">
        <w:t>qui est sans travail-depuis près d</w:t>
      </w:r>
      <w:r>
        <w:t>’</w:t>
      </w:r>
      <w:r w:rsidR="00000000">
        <w:t>un an</w:t>
      </w:r>
      <w:r>
        <w:t xml:space="preserve">, </w:t>
      </w:r>
      <w:r w:rsidR="00000000">
        <w:t>parcourait les collines boisées à la recherche d</w:t>
      </w:r>
      <w:r>
        <w:t>’</w:t>
      </w:r>
      <w:r w:rsidR="00000000">
        <w:t>un lapin qu</w:t>
      </w:r>
      <w:r>
        <w:t>’</w:t>
      </w:r>
      <w:r w:rsidR="00000000">
        <w:t>il pût rapporter chez lui pour le dîner des siens</w:t>
      </w:r>
      <w:r>
        <w:t xml:space="preserve">. </w:t>
      </w:r>
      <w:r w:rsidR="00000000">
        <w:t>Il aperçut et reconnut Magee le Boucher</w:t>
      </w:r>
      <w:r>
        <w:t xml:space="preserve">, </w:t>
      </w:r>
      <w:r w:rsidR="00000000">
        <w:t>et le suivit jusqu</w:t>
      </w:r>
      <w:r>
        <w:t>’</w:t>
      </w:r>
      <w:r w:rsidR="00000000">
        <w:t>à la grange abandonnée où le dangereux évadé se cachait</w:t>
      </w:r>
      <w:r>
        <w:t>…</w:t>
      </w:r>
    </w:p>
    <w:p w14:paraId="46972561" w14:textId="77777777" w:rsidR="007573A7" w:rsidRDefault="007573A7">
      <w:r>
        <w:t>« </w:t>
      </w:r>
      <w:r w:rsidR="00000000">
        <w:t>J</w:t>
      </w:r>
      <w:r>
        <w:t>’</w:t>
      </w:r>
      <w:r w:rsidR="00000000">
        <w:t>ai eu d</w:t>
      </w:r>
      <w:r>
        <w:t>’</w:t>
      </w:r>
      <w:r w:rsidR="00000000">
        <w:t>abord l</w:t>
      </w:r>
      <w:r>
        <w:t>’</w:t>
      </w:r>
      <w:r w:rsidR="00000000">
        <w:t>intention d</w:t>
      </w:r>
      <w:r>
        <w:t>’</w:t>
      </w:r>
      <w:r w:rsidR="00000000">
        <w:t>avertir la police</w:t>
      </w:r>
      <w:r>
        <w:t xml:space="preserve">, </w:t>
      </w:r>
      <w:r w:rsidR="00000000">
        <w:t xml:space="preserve">a déclaré </w:t>
      </w:r>
      <w:proofErr w:type="spellStart"/>
      <w:r w:rsidR="00000000">
        <w:t>Lenahan</w:t>
      </w:r>
      <w:proofErr w:type="spellEnd"/>
      <w:r w:rsidR="00000000">
        <w:t xml:space="preserve"> au reporter de </w:t>
      </w:r>
      <w:r w:rsidR="00000000">
        <w:rPr>
          <w:i/>
          <w:iCs/>
        </w:rPr>
        <w:t>La Gazette</w:t>
      </w:r>
      <w:r>
        <w:t xml:space="preserve">, </w:t>
      </w:r>
      <w:r w:rsidR="00000000">
        <w:t>mais j</w:t>
      </w:r>
      <w:r>
        <w:t>’</w:t>
      </w:r>
      <w:r w:rsidR="00000000">
        <w:t>ai craint que l</w:t>
      </w:r>
      <w:r>
        <w:t>’</w:t>
      </w:r>
      <w:r w:rsidR="00000000">
        <w:t>homme pût s</w:t>
      </w:r>
      <w:r>
        <w:t>’</w:t>
      </w:r>
      <w:r w:rsidR="00000000">
        <w:t>enfuir en mon absence</w:t>
      </w:r>
      <w:r>
        <w:t xml:space="preserve">. </w:t>
      </w:r>
      <w:r w:rsidR="00000000">
        <w:t>Je me suis caché dans les buissons</w:t>
      </w:r>
      <w:r>
        <w:t xml:space="preserve">, </w:t>
      </w:r>
      <w:r w:rsidR="00000000">
        <w:t>près de la porte</w:t>
      </w:r>
      <w:r>
        <w:t xml:space="preserve">, </w:t>
      </w:r>
      <w:r w:rsidR="00000000">
        <w:t>et je l</w:t>
      </w:r>
      <w:r>
        <w:t>’</w:t>
      </w:r>
      <w:r w:rsidR="00000000">
        <w:t>ai attendu</w:t>
      </w:r>
      <w:r>
        <w:t xml:space="preserve">. </w:t>
      </w:r>
      <w:r w:rsidR="00000000">
        <w:t>Lorsqu</w:t>
      </w:r>
      <w:r>
        <w:t>’</w:t>
      </w:r>
      <w:r w:rsidR="00000000">
        <w:t>il est sorti</w:t>
      </w:r>
      <w:r>
        <w:t xml:space="preserve">, </w:t>
      </w:r>
      <w:r w:rsidR="00000000">
        <w:t>j</w:t>
      </w:r>
      <w:r>
        <w:t>’</w:t>
      </w:r>
      <w:r w:rsidR="00000000">
        <w:t>ai tiré mes deux coups</w:t>
      </w:r>
      <w:r>
        <w:t xml:space="preserve">, </w:t>
      </w:r>
      <w:r w:rsidR="00000000">
        <w:t>à six pas</w:t>
      </w:r>
      <w:r>
        <w:t>…</w:t>
      </w:r>
    </w:p>
    <w:p w14:paraId="23B4894D" w14:textId="77777777" w:rsidR="007573A7" w:rsidRDefault="007573A7">
      <w:r>
        <w:t>« </w:t>
      </w:r>
      <w:r w:rsidR="00000000">
        <w:t>Magee portait l</w:t>
      </w:r>
      <w:r>
        <w:t>’</w:t>
      </w:r>
      <w:r w:rsidR="00000000">
        <w:t>uniforme et la casquette qu</w:t>
      </w:r>
      <w:r>
        <w:t>’</w:t>
      </w:r>
      <w:r w:rsidR="00000000">
        <w:t>il avait pris à Howard Kennedy</w:t>
      </w:r>
      <w:r>
        <w:t xml:space="preserve">, </w:t>
      </w:r>
      <w:r w:rsidR="00000000">
        <w:t>le gardien qu</w:t>
      </w:r>
      <w:r>
        <w:t>’</w:t>
      </w:r>
      <w:r w:rsidR="00000000">
        <w:t xml:space="preserve">il a assassiné avant de quitter </w:t>
      </w:r>
      <w:proofErr w:type="spellStart"/>
      <w:r w:rsidR="00000000">
        <w:t>Graystone</w:t>
      </w:r>
      <w:proofErr w:type="spellEnd"/>
      <w:r>
        <w:t xml:space="preserve">. </w:t>
      </w:r>
      <w:r w:rsidR="00000000">
        <w:t>Le marteau de quatre livres et le bistouri ont été trouvés en sa possession</w:t>
      </w:r>
      <w:r>
        <w:t xml:space="preserve">. </w:t>
      </w:r>
      <w:r w:rsidR="00000000">
        <w:t>Dans la grange</w:t>
      </w:r>
      <w:r>
        <w:t xml:space="preserve">, </w:t>
      </w:r>
      <w:r w:rsidR="00000000">
        <w:t>la police a découvert le trousseau de clés de Kennedy</w:t>
      </w:r>
      <w:r>
        <w:t>.</w:t>
      </w:r>
    </w:p>
    <w:p w14:paraId="15CC5358" w14:textId="2F81DAD2" w:rsidR="00000000" w:rsidRDefault="007573A7">
      <w:r>
        <w:t>« </w:t>
      </w:r>
      <w:r w:rsidR="00000000">
        <w:t>Les deux coups de feu ont porté</w:t>
      </w:r>
      <w:r>
        <w:t xml:space="preserve"> : </w:t>
      </w:r>
      <w:r w:rsidR="00000000">
        <w:t>le premier a blessé M</w:t>
      </w:r>
      <w:r w:rsidR="00000000">
        <w:t>a</w:t>
      </w:r>
      <w:r w:rsidR="00000000">
        <w:t>gee au côté gauche</w:t>
      </w:r>
      <w:r>
        <w:t xml:space="preserve">, </w:t>
      </w:r>
      <w:r w:rsidR="00000000">
        <w:t>fracturant le bras et l</w:t>
      </w:r>
      <w:r>
        <w:t>’</w:t>
      </w:r>
      <w:r w:rsidR="00000000">
        <w:t>épaule</w:t>
      </w:r>
      <w:r>
        <w:t xml:space="preserve"> ; </w:t>
      </w:r>
      <w:r w:rsidR="00000000">
        <w:t>le second l</w:t>
      </w:r>
      <w:r>
        <w:t>’</w:t>
      </w:r>
      <w:r w:rsidR="00000000">
        <w:t>a frappé au ventre</w:t>
      </w:r>
      <w:r>
        <w:t xml:space="preserve">. </w:t>
      </w:r>
      <w:r w:rsidR="00000000">
        <w:t>La mort a été instantanée</w:t>
      </w:r>
      <w:r>
        <w:t>. »</w:t>
      </w:r>
    </w:p>
    <w:p w14:paraId="5AA61CA7" w14:textId="77777777" w:rsidR="00000000" w:rsidRDefault="00000000" w:rsidP="007573A7">
      <w:pPr>
        <w:pStyle w:val="Centr"/>
        <w:keepNext/>
        <w:spacing w:before="0" w:after="0"/>
      </w:pPr>
      <w:r>
        <w:lastRenderedPageBreak/>
        <w:t>*</w:t>
      </w:r>
    </w:p>
    <w:p w14:paraId="31A609A9" w14:textId="77777777" w:rsidR="00000000" w:rsidRDefault="00000000" w:rsidP="007573A7">
      <w:pPr>
        <w:pStyle w:val="Centr"/>
        <w:keepNext/>
        <w:spacing w:before="0" w:after="0"/>
      </w:pPr>
      <w:r>
        <w:t>* *</w:t>
      </w:r>
    </w:p>
    <w:p w14:paraId="16B6323E" w14:textId="77777777" w:rsidR="007573A7" w:rsidRDefault="00000000">
      <w:r>
        <w:t>En lisant la manchette du journal</w:t>
      </w:r>
      <w:r w:rsidR="007573A7">
        <w:t xml:space="preserve">, </w:t>
      </w:r>
      <w:r>
        <w:t>j</w:t>
      </w:r>
      <w:r w:rsidR="007573A7">
        <w:t>’</w:t>
      </w:r>
      <w:r>
        <w:t>en imaginais une a</w:t>
      </w:r>
      <w:r>
        <w:t>u</w:t>
      </w:r>
      <w:r>
        <w:t>tre</w:t>
      </w:r>
      <w:r w:rsidR="007573A7">
        <w:t> :</w:t>
      </w:r>
    </w:p>
    <w:p w14:paraId="68FAA119" w14:textId="60040EBC" w:rsidR="00000000" w:rsidRDefault="007573A7">
      <w:r>
        <w:t>« </w:t>
      </w:r>
      <w:r w:rsidR="00000000">
        <w:t xml:space="preserve">Le fusil de chasse de </w:t>
      </w:r>
      <w:proofErr w:type="spellStart"/>
      <w:r w:rsidR="00000000">
        <w:t>Lenahan</w:t>
      </w:r>
      <w:proofErr w:type="spellEnd"/>
      <w:r w:rsidR="00000000">
        <w:t xml:space="preserve"> pulvérise l</w:t>
      </w:r>
      <w:r>
        <w:t>’</w:t>
      </w:r>
      <w:r w:rsidR="00000000">
        <w:t>astucieuse thé</w:t>
      </w:r>
      <w:r w:rsidR="00000000">
        <w:t>o</w:t>
      </w:r>
      <w:r w:rsidR="00000000">
        <w:t>rie de Jerry Spence</w:t>
      </w:r>
      <w:r>
        <w:t>. »</w:t>
      </w:r>
    </w:p>
    <w:p w14:paraId="7203226E" w14:textId="77777777" w:rsidR="00000000" w:rsidRDefault="00000000" w:rsidP="007573A7">
      <w:pPr>
        <w:pStyle w:val="Centr"/>
        <w:keepNext/>
        <w:spacing w:before="0" w:after="0"/>
      </w:pPr>
      <w:r>
        <w:t>*</w:t>
      </w:r>
    </w:p>
    <w:p w14:paraId="7D4CDACE" w14:textId="77777777" w:rsidR="00000000" w:rsidRDefault="00000000" w:rsidP="007573A7">
      <w:pPr>
        <w:pStyle w:val="Centr"/>
        <w:keepNext/>
        <w:spacing w:before="0" w:after="0"/>
      </w:pPr>
      <w:r>
        <w:t>* *</w:t>
      </w:r>
    </w:p>
    <w:p w14:paraId="5DD78119" w14:textId="77777777" w:rsidR="007573A7" w:rsidRDefault="00000000">
      <w:r>
        <w:t>Le lendemain</w:t>
      </w:r>
      <w:r w:rsidR="007573A7">
        <w:t xml:space="preserve">, </w:t>
      </w:r>
      <w:r>
        <w:t>dans l</w:t>
      </w:r>
      <w:r w:rsidR="007573A7">
        <w:t>’</w:t>
      </w:r>
      <w:r>
        <w:t>après-midi</w:t>
      </w:r>
      <w:r w:rsidR="007573A7">
        <w:t xml:space="preserve">, </w:t>
      </w:r>
      <w:r>
        <w:t>j</w:t>
      </w:r>
      <w:r w:rsidR="007573A7">
        <w:t>’</w:t>
      </w:r>
      <w:r>
        <w:t>allai chez Ellen</w:t>
      </w:r>
      <w:r w:rsidR="007573A7">
        <w:t xml:space="preserve">. </w:t>
      </w:r>
      <w:r>
        <w:t>Elle était sortie mais sa femme de chambre m</w:t>
      </w:r>
      <w:r w:rsidR="007573A7">
        <w:t>’</w:t>
      </w:r>
      <w:r>
        <w:t>informa qu</w:t>
      </w:r>
      <w:r w:rsidR="007573A7">
        <w:t>’</w:t>
      </w:r>
      <w:r>
        <w:t>elle ne tarderait pas à rentrer et je décidai de l</w:t>
      </w:r>
      <w:r w:rsidR="007573A7">
        <w:t>’</w:t>
      </w:r>
      <w:r>
        <w:t>attendre</w:t>
      </w:r>
      <w:r w:rsidR="007573A7">
        <w:t>.</w:t>
      </w:r>
    </w:p>
    <w:p w14:paraId="718B8A20" w14:textId="77777777" w:rsidR="007573A7" w:rsidRDefault="00000000">
      <w:r>
        <w:t>La mort de Magee le Boucher m</w:t>
      </w:r>
      <w:r w:rsidR="007573A7">
        <w:t>’</w:t>
      </w:r>
      <w:r>
        <w:t>avait absolument bouleversé</w:t>
      </w:r>
      <w:r w:rsidR="007573A7">
        <w:t xml:space="preserve">. </w:t>
      </w:r>
      <w:r>
        <w:t>J</w:t>
      </w:r>
      <w:r w:rsidR="007573A7">
        <w:t>’</w:t>
      </w:r>
      <w:r>
        <w:t>étais comme celui qui a préparé l</w:t>
      </w:r>
      <w:r w:rsidR="007573A7">
        <w:t>’</w:t>
      </w:r>
      <w:r>
        <w:t>arrangement définitif d</w:t>
      </w:r>
      <w:r w:rsidR="007573A7">
        <w:t>’</w:t>
      </w:r>
      <w:r>
        <w:t>un puzzle en classant les morceaux par couleur</w:t>
      </w:r>
      <w:r w:rsidR="007573A7">
        <w:t xml:space="preserve">, </w:t>
      </w:r>
      <w:r>
        <w:t>et voit so</w:t>
      </w:r>
      <w:r>
        <w:t>u</w:t>
      </w:r>
      <w:r>
        <w:t>dain quelqu</w:t>
      </w:r>
      <w:r w:rsidR="007573A7">
        <w:t>’</w:t>
      </w:r>
      <w:r>
        <w:t>un renverser la table</w:t>
      </w:r>
      <w:r w:rsidR="007573A7">
        <w:t xml:space="preserve">. </w:t>
      </w:r>
      <w:r>
        <w:t>Je ne prétends pas que j</w:t>
      </w:r>
      <w:r w:rsidR="007573A7">
        <w:t>’</w:t>
      </w:r>
      <w:r>
        <w:t>avais atteint à la solution du problème</w:t>
      </w:r>
      <w:r w:rsidR="007573A7">
        <w:t xml:space="preserve">, </w:t>
      </w:r>
      <w:r>
        <w:t>mais ma théorie avait été comme une navette reliant tous les fils et laissant esp</w:t>
      </w:r>
      <w:r>
        <w:t>é</w:t>
      </w:r>
      <w:r>
        <w:t>rer l</w:t>
      </w:r>
      <w:r w:rsidR="007573A7">
        <w:t>’</w:t>
      </w:r>
      <w:r>
        <w:t>établissement prochain de la trame</w:t>
      </w:r>
      <w:r w:rsidR="007573A7">
        <w:t xml:space="preserve">. </w:t>
      </w:r>
      <w:r>
        <w:t>Il ne me restait</w:t>
      </w:r>
      <w:r w:rsidR="007573A7">
        <w:t xml:space="preserve">, </w:t>
      </w:r>
      <w:r>
        <w:t>plus qu</w:t>
      </w:r>
      <w:r w:rsidR="007573A7">
        <w:t>’</w:t>
      </w:r>
      <w:r>
        <w:t>une poignée de fils embrouillés dont je ne savais que faire</w:t>
      </w:r>
      <w:r w:rsidR="007573A7">
        <w:t xml:space="preserve">. </w:t>
      </w:r>
      <w:r>
        <w:t>À qui pouvais-je parler de tout cela</w:t>
      </w:r>
      <w:r w:rsidR="007573A7">
        <w:t xml:space="preserve">, </w:t>
      </w:r>
      <w:r>
        <w:t>sinon à Ellen</w:t>
      </w:r>
      <w:r w:rsidR="007573A7">
        <w:t xml:space="preserve">, </w:t>
      </w:r>
      <w:r>
        <w:t>la seule pe</w:t>
      </w:r>
      <w:r>
        <w:t>r</w:t>
      </w:r>
      <w:r>
        <w:t>sonne qui pût comprendre</w:t>
      </w:r>
      <w:r w:rsidR="007573A7">
        <w:t xml:space="preserve"> ? </w:t>
      </w:r>
      <w:r>
        <w:t>Nous étions sans doute les seuls à penser que l</w:t>
      </w:r>
      <w:r w:rsidR="007573A7">
        <w:t>’</w:t>
      </w:r>
      <w:r>
        <w:t>affaire Robinson demeurait mystérieuse</w:t>
      </w:r>
      <w:r w:rsidR="007573A7">
        <w:t>.</w:t>
      </w:r>
    </w:p>
    <w:p w14:paraId="3190A54E" w14:textId="77777777" w:rsidR="007573A7" w:rsidRDefault="00000000">
      <w:r>
        <w:t>Délivrée de la menace de Magee</w:t>
      </w:r>
      <w:r w:rsidR="007573A7">
        <w:t xml:space="preserve">, </w:t>
      </w:r>
      <w:r>
        <w:t>la ville s</w:t>
      </w:r>
      <w:r w:rsidR="007573A7">
        <w:t>’</w:t>
      </w:r>
      <w:r>
        <w:t>occuperait sans tarder d</w:t>
      </w:r>
      <w:r w:rsidR="007573A7">
        <w:t>’</w:t>
      </w:r>
      <w:r>
        <w:t>autre chose</w:t>
      </w:r>
      <w:r w:rsidR="007573A7">
        <w:t xml:space="preserve"> : </w:t>
      </w:r>
      <w:r>
        <w:t xml:space="preserve">le procès intenté par </w:t>
      </w:r>
      <w:proofErr w:type="spellStart"/>
      <w:r>
        <w:t>Hatfield</w:t>
      </w:r>
      <w:proofErr w:type="spellEnd"/>
      <w:r>
        <w:t xml:space="preserve"> aux héritiers du juge</w:t>
      </w:r>
      <w:r w:rsidR="007573A7">
        <w:t xml:space="preserve">. </w:t>
      </w:r>
      <w:r>
        <w:t xml:space="preserve">Quant à </w:t>
      </w:r>
      <w:proofErr w:type="spellStart"/>
      <w:r>
        <w:t>Louderback</w:t>
      </w:r>
      <w:proofErr w:type="spellEnd"/>
      <w:r w:rsidR="007573A7">
        <w:t xml:space="preserve">, </w:t>
      </w:r>
      <w:r>
        <w:t>il avait dû pousser</w:t>
      </w:r>
      <w:r w:rsidR="007573A7">
        <w:t xml:space="preserve">, </w:t>
      </w:r>
      <w:r>
        <w:t>un soupir de soulagement et sans doute rattrapait-il les heures de sommeil perdues</w:t>
      </w:r>
      <w:r w:rsidR="007573A7">
        <w:t>.</w:t>
      </w:r>
    </w:p>
    <w:p w14:paraId="64CE36AF" w14:textId="77777777" w:rsidR="007573A7" w:rsidRDefault="00000000">
      <w:r>
        <w:t>Cependant</w:t>
      </w:r>
      <w:r w:rsidR="007573A7">
        <w:t xml:space="preserve">, </w:t>
      </w:r>
      <w:r>
        <w:t>un certain nombre de faits précis deme</w:t>
      </w:r>
      <w:r>
        <w:t>u</w:t>
      </w:r>
      <w:r>
        <w:t>raient</w:t>
      </w:r>
      <w:r w:rsidR="007573A7">
        <w:t xml:space="preserve"> : </w:t>
      </w:r>
      <w:r>
        <w:t>l</w:t>
      </w:r>
      <w:r w:rsidR="007573A7">
        <w:t>’</w:t>
      </w:r>
      <w:r>
        <w:t xml:space="preserve">attitude de </w:t>
      </w:r>
      <w:proofErr w:type="spellStart"/>
      <w:r>
        <w:t>Wilks</w:t>
      </w:r>
      <w:proofErr w:type="spellEnd"/>
      <w:r>
        <w:t xml:space="preserve"> dans le hall</w:t>
      </w:r>
      <w:r w:rsidR="007573A7">
        <w:t xml:space="preserve">, </w:t>
      </w:r>
      <w:r>
        <w:t xml:space="preserve">le soir où il avait fui </w:t>
      </w:r>
      <w:r>
        <w:lastRenderedPageBreak/>
        <w:t>après avoir consulté sa montre</w:t>
      </w:r>
      <w:r w:rsidR="007573A7">
        <w:t xml:space="preserve"> ; </w:t>
      </w:r>
      <w:r>
        <w:t>l</w:t>
      </w:r>
      <w:r w:rsidR="007573A7">
        <w:t>’</w:t>
      </w:r>
      <w:r>
        <w:t>artère de Kennedy</w:t>
      </w:r>
      <w:r w:rsidR="007573A7">
        <w:t xml:space="preserve"> ; </w:t>
      </w:r>
      <w:r>
        <w:t>l</w:t>
      </w:r>
      <w:r w:rsidR="007573A7">
        <w:t>’</w:t>
      </w:r>
      <w:r>
        <w:t>éclairage électrique du quartier 16</w:t>
      </w:r>
      <w:r w:rsidR="007573A7">
        <w:t>.</w:t>
      </w:r>
    </w:p>
    <w:p w14:paraId="769E765F" w14:textId="77777777" w:rsidR="007573A7" w:rsidRDefault="00000000">
      <w:r>
        <w:t>J</w:t>
      </w:r>
      <w:r w:rsidR="007573A7">
        <w:t>’</w:t>
      </w:r>
      <w:r>
        <w:t>y songeais en me promenant dans les allées du jardin</w:t>
      </w:r>
      <w:r w:rsidR="007573A7">
        <w:t xml:space="preserve">, </w:t>
      </w:r>
      <w:r>
        <w:t>derrière la maison</w:t>
      </w:r>
      <w:r w:rsidR="007573A7">
        <w:t xml:space="preserve">. </w:t>
      </w:r>
      <w:r>
        <w:t>Ma théorie ne tenait plus et je devais à tout prix en échafauder une autre</w:t>
      </w:r>
      <w:r w:rsidR="007573A7">
        <w:t xml:space="preserve">. </w:t>
      </w:r>
      <w:r>
        <w:t>J</w:t>
      </w:r>
      <w:r w:rsidR="007573A7">
        <w:t>’</w:t>
      </w:r>
      <w:r>
        <w:t>avais rejeté celle qu</w:t>
      </w:r>
      <w:r w:rsidR="007573A7">
        <w:t>’</w:t>
      </w:r>
      <w:r>
        <w:t>Ellen avait proposée mais</w:t>
      </w:r>
      <w:r w:rsidR="007573A7">
        <w:t xml:space="preserve">, </w:t>
      </w:r>
      <w:r>
        <w:t>à la faveur des événements de la nuit préc</w:t>
      </w:r>
      <w:r>
        <w:t>é</w:t>
      </w:r>
      <w:r>
        <w:t>dente</w:t>
      </w:r>
      <w:r w:rsidR="007573A7">
        <w:t xml:space="preserve">, </w:t>
      </w:r>
      <w:r>
        <w:t>elle devait être examinée de nouveau</w:t>
      </w:r>
      <w:r w:rsidR="007573A7">
        <w:t xml:space="preserve">. </w:t>
      </w:r>
      <w:r>
        <w:t>Un fou tel que M</w:t>
      </w:r>
      <w:r>
        <w:t>a</w:t>
      </w:r>
      <w:r>
        <w:t>gee pouvait-il obéir à un psychiatre</w:t>
      </w:r>
      <w:r w:rsidR="007573A7">
        <w:t xml:space="preserve"> ? </w:t>
      </w:r>
      <w:r>
        <w:t>Hypnotisme</w:t>
      </w:r>
      <w:r w:rsidR="007573A7">
        <w:t xml:space="preserve"> ? </w:t>
      </w:r>
      <w:r>
        <w:t>J</w:t>
      </w:r>
      <w:r w:rsidR="007573A7">
        <w:t>’</w:t>
      </w:r>
      <w:r>
        <w:t>avais to</w:t>
      </w:r>
      <w:r>
        <w:t>u</w:t>
      </w:r>
      <w:r>
        <w:t>jours associé dans mon esprit l</w:t>
      </w:r>
      <w:r w:rsidR="007573A7">
        <w:t>’</w:t>
      </w:r>
      <w:r>
        <w:t>hypnotisme à la prestidigitation et à d</w:t>
      </w:r>
      <w:r w:rsidR="007573A7">
        <w:t>’</w:t>
      </w:r>
      <w:r>
        <w:t>amusantes expériences de télépathie</w:t>
      </w:r>
      <w:r w:rsidR="007573A7">
        <w:t xml:space="preserve">. </w:t>
      </w:r>
      <w:r>
        <w:t>Cependant</w:t>
      </w:r>
      <w:r w:rsidR="007573A7">
        <w:t xml:space="preserve">, </w:t>
      </w:r>
      <w:r>
        <w:t>la science l</w:t>
      </w:r>
      <w:r w:rsidR="007573A7">
        <w:t>’</w:t>
      </w:r>
      <w:r>
        <w:t>acceptait</w:t>
      </w:r>
      <w:r w:rsidR="007573A7">
        <w:t xml:space="preserve"> ; </w:t>
      </w:r>
      <w:r>
        <w:t>la médecine en usait</w:t>
      </w:r>
      <w:r w:rsidR="007573A7">
        <w:t>.</w:t>
      </w:r>
    </w:p>
    <w:p w14:paraId="253935CA" w14:textId="77777777" w:rsidR="007573A7" w:rsidRDefault="00000000">
      <w:r>
        <w:t>Je retournais tout cela dans mon esprit</w:t>
      </w:r>
      <w:r w:rsidR="007573A7">
        <w:t xml:space="preserve">. </w:t>
      </w:r>
      <w:r>
        <w:t>Magee s</w:t>
      </w:r>
      <w:r w:rsidR="007573A7">
        <w:t>’</w:t>
      </w:r>
      <w:r>
        <w:t>était év</w:t>
      </w:r>
      <w:r>
        <w:t>a</w:t>
      </w:r>
      <w:r>
        <w:t>dé</w:t>
      </w:r>
      <w:r w:rsidR="007573A7">
        <w:t xml:space="preserve"> ; </w:t>
      </w:r>
      <w:r>
        <w:t>le fait était certain</w:t>
      </w:r>
      <w:r w:rsidR="007573A7">
        <w:t xml:space="preserve">. </w:t>
      </w:r>
      <w:r>
        <w:t>Il s</w:t>
      </w:r>
      <w:r w:rsidR="007573A7">
        <w:t>’</w:t>
      </w:r>
      <w:r>
        <w:t>était sans doute procuré le bistouri avant d</w:t>
      </w:r>
      <w:r w:rsidR="007573A7">
        <w:t>’</w:t>
      </w:r>
      <w:r>
        <w:t>en frapper Kennedy</w:t>
      </w:r>
      <w:r w:rsidR="007573A7">
        <w:t xml:space="preserve"> ; </w:t>
      </w:r>
      <w:r>
        <w:t>mais il avait dû enlever au gardien son trousseau de clefs</w:t>
      </w:r>
      <w:r w:rsidR="007573A7">
        <w:t xml:space="preserve">, </w:t>
      </w:r>
      <w:r>
        <w:t>afin de pouvoir fuir par la cour et le m</w:t>
      </w:r>
      <w:r>
        <w:t>a</w:t>
      </w:r>
      <w:r>
        <w:t>gasin</w:t>
      </w:r>
      <w:r w:rsidR="007573A7">
        <w:t xml:space="preserve">, </w:t>
      </w:r>
      <w:r>
        <w:t>il avait pris les clefs après avoir frappé Kennedy</w:t>
      </w:r>
      <w:r w:rsidR="007573A7">
        <w:t xml:space="preserve">. </w:t>
      </w:r>
      <w:r>
        <w:t>Co</w:t>
      </w:r>
      <w:r>
        <w:t>m</w:t>
      </w:r>
      <w:r>
        <w:t>ment avait-il eu le bistouri</w:t>
      </w:r>
      <w:r w:rsidR="007573A7">
        <w:t xml:space="preserve"> ? </w:t>
      </w:r>
      <w:r>
        <w:t>La police l</w:t>
      </w:r>
      <w:r w:rsidR="007573A7">
        <w:t>’</w:t>
      </w:r>
      <w:r>
        <w:t>avait identifié</w:t>
      </w:r>
      <w:r w:rsidR="007573A7">
        <w:t xml:space="preserve"> : </w:t>
      </w:r>
      <w:r>
        <w:t>l</w:t>
      </w:r>
      <w:r w:rsidR="007573A7">
        <w:t>’</w:t>
      </w:r>
      <w:r>
        <w:t>instrument chirurgical manquait dans l</w:t>
      </w:r>
      <w:r w:rsidR="007573A7">
        <w:t>’</w:t>
      </w:r>
      <w:r>
        <w:t>unique trousse retro</w:t>
      </w:r>
      <w:r>
        <w:t>u</w:t>
      </w:r>
      <w:r>
        <w:t>vée dans le magasin</w:t>
      </w:r>
      <w:r w:rsidR="007573A7">
        <w:t xml:space="preserve"> ; </w:t>
      </w:r>
      <w:r>
        <w:t>il portait la marque de la même manufa</w:t>
      </w:r>
      <w:r>
        <w:t>c</w:t>
      </w:r>
      <w:r>
        <w:t>ture</w:t>
      </w:r>
      <w:r w:rsidR="007573A7">
        <w:t xml:space="preserve"> ; </w:t>
      </w:r>
      <w:r>
        <w:t>son manche était semblable</w:t>
      </w:r>
      <w:r w:rsidR="007573A7">
        <w:t xml:space="preserve">, </w:t>
      </w:r>
      <w:r>
        <w:t>en ébonite striée d</w:t>
      </w:r>
      <w:r w:rsidR="007573A7">
        <w:t>’</w:t>
      </w:r>
      <w:r>
        <w:t>un fin ca</w:t>
      </w:r>
      <w:r>
        <w:t>r</w:t>
      </w:r>
      <w:r>
        <w:t>relage</w:t>
      </w:r>
      <w:r w:rsidR="007573A7">
        <w:t>.</w:t>
      </w:r>
    </w:p>
    <w:p w14:paraId="5D128E2B" w14:textId="77777777" w:rsidR="007573A7" w:rsidRDefault="00000000">
      <w:r>
        <w:t>Comment Magee avait-il pu le prendre</w:t>
      </w:r>
      <w:r w:rsidR="007573A7">
        <w:t xml:space="preserve"> ? </w:t>
      </w:r>
      <w:r>
        <w:t>Et le marteau</w:t>
      </w:r>
      <w:r w:rsidR="007573A7">
        <w:t xml:space="preserve"> ? </w:t>
      </w:r>
      <w:r>
        <w:t>Il avait eu le bistouri avant le marteau</w:t>
      </w:r>
      <w:r w:rsidR="007573A7">
        <w:t xml:space="preserve">, </w:t>
      </w:r>
      <w:r>
        <w:t>sinon il eût assommé le gardien avec le marteau et non avec le trousseau de clefs</w:t>
      </w:r>
      <w:r w:rsidR="007573A7">
        <w:t xml:space="preserve">. </w:t>
      </w:r>
      <w:r>
        <w:t xml:space="preserve">Si </w:t>
      </w:r>
      <w:proofErr w:type="spellStart"/>
      <w:r>
        <w:t>Wilks</w:t>
      </w:r>
      <w:proofErr w:type="spellEnd"/>
      <w:r>
        <w:t xml:space="preserve"> lui avait passé le bistouri</w:t>
      </w:r>
      <w:r w:rsidR="007573A7">
        <w:t xml:space="preserve">, </w:t>
      </w:r>
      <w:r>
        <w:t>Magee s</w:t>
      </w:r>
      <w:r w:rsidR="007573A7">
        <w:t>’</w:t>
      </w:r>
      <w:r>
        <w:t>était emparé du ma</w:t>
      </w:r>
      <w:r>
        <w:t>r</w:t>
      </w:r>
      <w:r>
        <w:t>teau plus tard</w:t>
      </w:r>
      <w:r w:rsidR="007573A7">
        <w:t xml:space="preserve">, </w:t>
      </w:r>
      <w:r>
        <w:t>avant de fuir</w:t>
      </w:r>
      <w:r w:rsidR="007573A7">
        <w:t>.</w:t>
      </w:r>
    </w:p>
    <w:p w14:paraId="08A706A7" w14:textId="77777777" w:rsidR="007573A7" w:rsidRDefault="00000000">
      <w:r>
        <w:t>Malgré tout</w:t>
      </w:r>
      <w:r w:rsidR="007573A7">
        <w:t xml:space="preserve">, </w:t>
      </w:r>
      <w:r>
        <w:t>je ne pouvais me faire à la véracité de cette théorie</w:t>
      </w:r>
      <w:r w:rsidR="007573A7">
        <w:t xml:space="preserve">. </w:t>
      </w:r>
      <w:r>
        <w:t>Lâcher un fou</w:t>
      </w:r>
      <w:r w:rsidR="007573A7">
        <w:t xml:space="preserve"> ! </w:t>
      </w:r>
      <w:proofErr w:type="spellStart"/>
      <w:r>
        <w:t>Louderback</w:t>
      </w:r>
      <w:proofErr w:type="spellEnd"/>
      <w:r>
        <w:t xml:space="preserve"> m</w:t>
      </w:r>
      <w:r w:rsidR="007573A7">
        <w:t>’</w:t>
      </w:r>
      <w:r>
        <w:t>avait bien parlé de la haine de Magee pour le juge Robinson</w:t>
      </w:r>
      <w:r w:rsidR="007573A7">
        <w:t xml:space="preserve">, </w:t>
      </w:r>
      <w:r>
        <w:t xml:space="preserve">et </w:t>
      </w:r>
      <w:proofErr w:type="spellStart"/>
      <w:r>
        <w:t>Wilks</w:t>
      </w:r>
      <w:proofErr w:type="spellEnd"/>
      <w:r>
        <w:t xml:space="preserve"> ne l</w:t>
      </w:r>
      <w:r w:rsidR="007573A7">
        <w:t>’</w:t>
      </w:r>
      <w:r>
        <w:t>ignorait pas</w:t>
      </w:r>
      <w:r w:rsidR="007573A7">
        <w:t xml:space="preserve">, </w:t>
      </w:r>
      <w:r>
        <w:t>mais</w:t>
      </w:r>
      <w:r w:rsidR="007573A7">
        <w:t>…</w:t>
      </w:r>
    </w:p>
    <w:p w14:paraId="25CF46CC" w14:textId="77777777" w:rsidR="007573A7" w:rsidRDefault="00000000">
      <w:r>
        <w:lastRenderedPageBreak/>
        <w:t>Je regardais d</w:t>
      </w:r>
      <w:r w:rsidR="007573A7">
        <w:t>’</w:t>
      </w:r>
      <w:r>
        <w:t>un air furieux les inoffensives verveines qui bordaient l</w:t>
      </w:r>
      <w:r w:rsidR="007573A7">
        <w:t>’</w:t>
      </w:r>
      <w:r>
        <w:t>allée sablée</w:t>
      </w:r>
      <w:r w:rsidR="007573A7">
        <w:t>.</w:t>
      </w:r>
    </w:p>
    <w:p w14:paraId="58BB99B0" w14:textId="77777777" w:rsidR="007573A7" w:rsidRDefault="007573A7">
      <w:r>
        <w:t>— </w:t>
      </w:r>
      <w:r w:rsidR="00000000">
        <w:t>Zut</w:t>
      </w:r>
      <w:r>
        <w:t xml:space="preserve"> ! </w:t>
      </w:r>
      <w:r w:rsidR="00000000">
        <w:t>leur dis-je</w:t>
      </w:r>
      <w:r>
        <w:t xml:space="preserve">, </w:t>
      </w:r>
      <w:r w:rsidR="00000000">
        <w:t>ça ne mène nulle part</w:t>
      </w:r>
      <w:r>
        <w:t> !</w:t>
      </w:r>
    </w:p>
    <w:p w14:paraId="1C20A57A" w14:textId="77777777" w:rsidR="007573A7" w:rsidRDefault="007573A7">
      <w:r>
        <w:t>— </w:t>
      </w:r>
      <w:r w:rsidR="00000000">
        <w:t>Où vouliez-vous aller</w:t>
      </w:r>
      <w:r>
        <w:t xml:space="preserve">, </w:t>
      </w:r>
      <w:r w:rsidR="00000000">
        <w:t>monsieur Jerry</w:t>
      </w:r>
      <w:r>
        <w:t> ?</w:t>
      </w:r>
    </w:p>
    <w:p w14:paraId="5C48DB70" w14:textId="77777777" w:rsidR="007573A7" w:rsidRDefault="00000000">
      <w:r>
        <w:t>Je tournai sur mes talons</w:t>
      </w:r>
      <w:r w:rsidR="007573A7">
        <w:t xml:space="preserve">. </w:t>
      </w:r>
      <w:r>
        <w:t>Harry Dodd se tenait à quelques pas de moi et me regardait d</w:t>
      </w:r>
      <w:r w:rsidR="007573A7">
        <w:t>’</w:t>
      </w:r>
      <w:r>
        <w:t>un air doux</w:t>
      </w:r>
      <w:r w:rsidR="007573A7">
        <w:t xml:space="preserve">. </w:t>
      </w:r>
      <w:r>
        <w:t>J</w:t>
      </w:r>
      <w:r w:rsidR="007573A7">
        <w:t>’</w:t>
      </w:r>
      <w:r>
        <w:t>éclatai de rire</w:t>
      </w:r>
      <w:r w:rsidR="007573A7">
        <w:t>.</w:t>
      </w:r>
    </w:p>
    <w:p w14:paraId="03714491" w14:textId="77777777" w:rsidR="007573A7" w:rsidRDefault="007573A7">
      <w:r>
        <w:t>— </w:t>
      </w:r>
      <w:r w:rsidR="00000000">
        <w:t>J</w:t>
      </w:r>
      <w:r>
        <w:t>’</w:t>
      </w:r>
      <w:r w:rsidR="00000000">
        <w:t>attends miss Ellen</w:t>
      </w:r>
      <w:r>
        <w:t xml:space="preserve">, </w:t>
      </w:r>
      <w:r w:rsidR="00000000">
        <w:t>Harry</w:t>
      </w:r>
      <w:r>
        <w:t xml:space="preserve">, </w:t>
      </w:r>
      <w:r w:rsidR="00000000">
        <w:t>répondis-je</w:t>
      </w:r>
      <w:r>
        <w:t>.</w:t>
      </w:r>
    </w:p>
    <w:p w14:paraId="211F4E72" w14:textId="77777777" w:rsidR="007573A7" w:rsidRDefault="00000000">
      <w:r>
        <w:t>Harry Dodd était le jardinier du juge depuis une vingtaine d</w:t>
      </w:r>
      <w:r w:rsidR="007573A7">
        <w:t>’</w:t>
      </w:r>
      <w:r>
        <w:t>années</w:t>
      </w:r>
      <w:r w:rsidR="007573A7">
        <w:t xml:space="preserve">. </w:t>
      </w:r>
      <w:r>
        <w:t>Auparavant</w:t>
      </w:r>
      <w:r w:rsidR="007573A7">
        <w:t xml:space="preserve">, </w:t>
      </w:r>
      <w:r>
        <w:t>il avait entretenu les pelouses de pl</w:t>
      </w:r>
      <w:r>
        <w:t>u</w:t>
      </w:r>
      <w:r>
        <w:t>sieurs maisons du voisinage</w:t>
      </w:r>
      <w:r w:rsidR="007573A7">
        <w:t xml:space="preserve">. </w:t>
      </w:r>
      <w:r>
        <w:t>Harry était un simple d</w:t>
      </w:r>
      <w:r w:rsidR="007573A7">
        <w:t>’</w:t>
      </w:r>
      <w:r>
        <w:t>esprit</w:t>
      </w:r>
      <w:r w:rsidR="007573A7">
        <w:t xml:space="preserve">, </w:t>
      </w:r>
      <w:r>
        <w:t>doux et souriant</w:t>
      </w:r>
      <w:r w:rsidR="007573A7">
        <w:t xml:space="preserve">, </w:t>
      </w:r>
      <w:r>
        <w:t>qui m</w:t>
      </w:r>
      <w:r w:rsidR="007573A7">
        <w:t>’</w:t>
      </w:r>
      <w:r>
        <w:t>apparaissait toujours tel que je l</w:t>
      </w:r>
      <w:r w:rsidR="007573A7">
        <w:t>’</w:t>
      </w:r>
      <w:r>
        <w:t>avais vu aux jours de mon enfance</w:t>
      </w:r>
      <w:r w:rsidR="007573A7">
        <w:t xml:space="preserve">. </w:t>
      </w:r>
      <w:r>
        <w:t>Il semblait porter éternellement le même pantalon bleu</w:t>
      </w:r>
      <w:r w:rsidR="007573A7">
        <w:t xml:space="preserve">, </w:t>
      </w:r>
      <w:r>
        <w:t>le même chapeau de paille aux bords e</w:t>
      </w:r>
      <w:r>
        <w:t>f</w:t>
      </w:r>
      <w:r>
        <w:t>frangés et</w:t>
      </w:r>
      <w:r w:rsidR="007573A7">
        <w:t xml:space="preserve">, </w:t>
      </w:r>
      <w:r>
        <w:t>en hiver</w:t>
      </w:r>
      <w:r w:rsidR="007573A7">
        <w:t xml:space="preserve">, </w:t>
      </w:r>
      <w:r>
        <w:t>la même casquette de loutre</w:t>
      </w:r>
      <w:r w:rsidR="007573A7">
        <w:t xml:space="preserve">, </w:t>
      </w:r>
      <w:r>
        <w:t>le même vieux</w:t>
      </w:r>
      <w:r w:rsidR="007573A7">
        <w:t xml:space="preserve">, </w:t>
      </w:r>
      <w:r>
        <w:t>cache-nez de laine</w:t>
      </w:r>
      <w:r w:rsidR="007573A7">
        <w:t>.</w:t>
      </w:r>
    </w:p>
    <w:p w14:paraId="356FADBC" w14:textId="77777777" w:rsidR="007573A7" w:rsidRDefault="00000000">
      <w:r>
        <w:t>J</w:t>
      </w:r>
      <w:r w:rsidR="007573A7">
        <w:t>’</w:t>
      </w:r>
      <w:r>
        <w:t>avais toujours aimé Harry parce que</w:t>
      </w:r>
      <w:r w:rsidR="007573A7">
        <w:t xml:space="preserve">, </w:t>
      </w:r>
      <w:r>
        <w:t>lorsque</w:t>
      </w:r>
      <w:r w:rsidR="007573A7">
        <w:t xml:space="preserve">, </w:t>
      </w:r>
      <w:r>
        <w:t>tout petit</w:t>
      </w:r>
      <w:r w:rsidR="007573A7">
        <w:t xml:space="preserve">, </w:t>
      </w:r>
      <w:r>
        <w:t>je me glissais dans le jardin pour retrouver Ellen</w:t>
      </w:r>
      <w:r w:rsidR="007573A7">
        <w:t xml:space="preserve">, </w:t>
      </w:r>
      <w:r>
        <w:t>il feignait gravement de ne point me voir et s</w:t>
      </w:r>
      <w:r w:rsidR="007573A7">
        <w:t>’</w:t>
      </w:r>
      <w:r>
        <w:t>affairait à tailler ses haies ou rempoter ses fleurs</w:t>
      </w:r>
      <w:r w:rsidR="007573A7">
        <w:t xml:space="preserve">. </w:t>
      </w:r>
      <w:r>
        <w:t>Nous partagions ainsi un profond secret et cela nous réjouissait tous les deux</w:t>
      </w:r>
      <w:r w:rsidR="007573A7">
        <w:t xml:space="preserve">. </w:t>
      </w:r>
      <w:r>
        <w:t>Il m</w:t>
      </w:r>
      <w:r w:rsidR="007573A7">
        <w:t>’</w:t>
      </w:r>
      <w:r>
        <w:t>aimait aussi parce que je le protégeais contre les gamins qui le tourmentaient</w:t>
      </w:r>
      <w:r w:rsidR="007573A7">
        <w:t xml:space="preserve">. </w:t>
      </w:r>
      <w:r>
        <w:t>Lorsque je les poursuivais</w:t>
      </w:r>
      <w:r w:rsidR="007573A7">
        <w:t xml:space="preserve">, </w:t>
      </w:r>
      <w:r>
        <w:t>Harry battait des mains et sautillait sur place</w:t>
      </w:r>
      <w:r w:rsidR="007573A7">
        <w:t xml:space="preserve">, </w:t>
      </w:r>
      <w:r>
        <w:t>ivre de joie</w:t>
      </w:r>
      <w:r w:rsidR="007573A7">
        <w:t xml:space="preserve">. </w:t>
      </w:r>
      <w:r>
        <w:t>Il m</w:t>
      </w:r>
      <w:r w:rsidR="007573A7">
        <w:t>’</w:t>
      </w:r>
      <w:r>
        <w:t xml:space="preserve">appelait </w:t>
      </w:r>
      <w:r w:rsidR="007573A7">
        <w:t>« </w:t>
      </w:r>
      <w:r>
        <w:t>Monsieur Jerry</w:t>
      </w:r>
      <w:r w:rsidR="007573A7">
        <w:t> »</w:t>
      </w:r>
      <w:r>
        <w:t xml:space="preserve"> alors que je n</w:t>
      </w:r>
      <w:r w:rsidR="007573A7">
        <w:t>’</w:t>
      </w:r>
      <w:r>
        <w:t>avais pas dix ans</w:t>
      </w:r>
      <w:r w:rsidR="007573A7">
        <w:t>.</w:t>
      </w:r>
    </w:p>
    <w:p w14:paraId="0B30C8C9" w14:textId="77777777" w:rsidR="007573A7" w:rsidRDefault="007573A7">
      <w:r>
        <w:t>— </w:t>
      </w:r>
      <w:r w:rsidR="00000000">
        <w:t>Je croyais que vous étiez de mauvaise humeur parce que vous ne pouviez pas aller où vous vouliez</w:t>
      </w:r>
      <w:r>
        <w:t xml:space="preserve">, </w:t>
      </w:r>
      <w:r w:rsidR="00000000">
        <w:t>monsieur Jerry</w:t>
      </w:r>
      <w:r>
        <w:t xml:space="preserve">, </w:t>
      </w:r>
      <w:r w:rsidR="00000000">
        <w:t>dit-il</w:t>
      </w:r>
      <w:r>
        <w:t xml:space="preserve">, </w:t>
      </w:r>
      <w:r w:rsidR="00000000">
        <w:t>hochant tristement la tête</w:t>
      </w:r>
      <w:r>
        <w:t xml:space="preserve">. </w:t>
      </w:r>
      <w:r w:rsidR="00000000">
        <w:t>N</w:t>
      </w:r>
      <w:r>
        <w:t>’</w:t>
      </w:r>
      <w:r w:rsidR="00000000">
        <w:t>est-ce pas terrible que le pauvre juge ait été assassiné</w:t>
      </w:r>
      <w:r>
        <w:t xml:space="preserve"> ? </w:t>
      </w:r>
      <w:r w:rsidR="00000000">
        <w:t>Un si brave homme</w:t>
      </w:r>
      <w:r>
        <w:t> !</w:t>
      </w:r>
    </w:p>
    <w:p w14:paraId="5AD79FE9" w14:textId="77777777" w:rsidR="007573A7" w:rsidRDefault="007573A7">
      <w:r>
        <w:lastRenderedPageBreak/>
        <w:t>— </w:t>
      </w:r>
      <w:r w:rsidR="00000000">
        <w:t>Oui</w:t>
      </w:r>
      <w:r>
        <w:t xml:space="preserve">, </w:t>
      </w:r>
      <w:r w:rsidR="00000000">
        <w:t>c</w:t>
      </w:r>
      <w:r>
        <w:t>’</w:t>
      </w:r>
      <w:r w:rsidR="00000000">
        <w:t>est terrible</w:t>
      </w:r>
      <w:r>
        <w:t xml:space="preserve"> ! </w:t>
      </w:r>
      <w:r w:rsidR="00000000">
        <w:t>répétai-je</w:t>
      </w:r>
      <w:r>
        <w:t>.</w:t>
      </w:r>
    </w:p>
    <w:p w14:paraId="37DBAABC" w14:textId="77777777" w:rsidR="007573A7" w:rsidRDefault="00000000">
      <w:r>
        <w:t>Harry ferma un œil</w:t>
      </w:r>
      <w:r w:rsidR="007573A7">
        <w:t xml:space="preserve">, </w:t>
      </w:r>
      <w:r>
        <w:t>rejeta lentement la tête en arrière et</w:t>
      </w:r>
      <w:r w:rsidR="007573A7">
        <w:t xml:space="preserve">, </w:t>
      </w:r>
      <w:r>
        <w:t>de son index replié et souillé de terre</w:t>
      </w:r>
      <w:r w:rsidR="007573A7">
        <w:t xml:space="preserve">, </w:t>
      </w:r>
      <w:r>
        <w:t>il me fit signe d</w:t>
      </w:r>
      <w:r w:rsidR="007573A7">
        <w:t>’</w:t>
      </w:r>
      <w:r>
        <w:t>approcher</w:t>
      </w:r>
      <w:r w:rsidR="007573A7">
        <w:t xml:space="preserve">, </w:t>
      </w:r>
      <w:r>
        <w:t>comme s</w:t>
      </w:r>
      <w:r w:rsidR="007573A7">
        <w:t>’</w:t>
      </w:r>
      <w:r>
        <w:t>il voulait me confier un secret</w:t>
      </w:r>
      <w:r w:rsidR="007573A7">
        <w:t>.</w:t>
      </w:r>
    </w:p>
    <w:p w14:paraId="6EEBABF8" w14:textId="77777777" w:rsidR="007573A7" w:rsidRDefault="007573A7">
      <w:r>
        <w:t>— </w:t>
      </w:r>
      <w:r w:rsidR="00000000">
        <w:t>J</w:t>
      </w:r>
      <w:r>
        <w:t>’</w:t>
      </w:r>
      <w:r w:rsidR="00000000">
        <w:t>ai pleuré</w:t>
      </w:r>
      <w:r>
        <w:t xml:space="preserve">, </w:t>
      </w:r>
      <w:r w:rsidR="00000000">
        <w:t>murmura-t-il</w:t>
      </w:r>
      <w:r>
        <w:t>.</w:t>
      </w:r>
    </w:p>
    <w:p w14:paraId="15F89B5E" w14:textId="77777777" w:rsidR="007573A7" w:rsidRDefault="007573A7">
      <w:r>
        <w:t>— </w:t>
      </w:r>
      <w:r w:rsidR="00000000">
        <w:t>C</w:t>
      </w:r>
      <w:r>
        <w:t>’</w:t>
      </w:r>
      <w:r w:rsidR="00000000">
        <w:t>est tout naturel</w:t>
      </w:r>
      <w:r>
        <w:t xml:space="preserve">, </w:t>
      </w:r>
      <w:r w:rsidR="00000000">
        <w:t>lui dis-je</w:t>
      </w:r>
      <w:r>
        <w:t xml:space="preserve"> ; </w:t>
      </w:r>
      <w:r w:rsidR="00000000">
        <w:t>le juge était votre ami</w:t>
      </w:r>
      <w:r>
        <w:t xml:space="preserve">. </w:t>
      </w:r>
      <w:r w:rsidR="00000000">
        <w:t>Vous avez longtemps travaillé pour lui</w:t>
      </w:r>
      <w:r>
        <w:t>.</w:t>
      </w:r>
    </w:p>
    <w:p w14:paraId="5D31257A" w14:textId="77777777" w:rsidR="007573A7" w:rsidRDefault="007573A7">
      <w:r>
        <w:t>— </w:t>
      </w:r>
      <w:r w:rsidR="00000000">
        <w:t>Oui</w:t>
      </w:r>
      <w:r>
        <w:t xml:space="preserve">. </w:t>
      </w:r>
      <w:r w:rsidR="00000000">
        <w:t>Il a été si bon</w:t>
      </w:r>
      <w:r>
        <w:t xml:space="preserve"> ; </w:t>
      </w:r>
      <w:r w:rsidR="00000000">
        <w:t>il m</w:t>
      </w:r>
      <w:r>
        <w:t>’</w:t>
      </w:r>
      <w:r w:rsidR="00000000">
        <w:t>a tiré de cet enfer</w:t>
      </w:r>
      <w:r>
        <w:t xml:space="preserve">, </w:t>
      </w:r>
      <w:r w:rsidR="00000000">
        <w:t>là-bas</w:t>
      </w:r>
      <w:r>
        <w:t xml:space="preserve">. </w:t>
      </w:r>
      <w:r w:rsidR="00000000">
        <w:t>Vous vous souvenez</w:t>
      </w:r>
      <w:r>
        <w:t xml:space="preserve">, </w:t>
      </w:r>
      <w:r w:rsidR="00000000">
        <w:t>monsieur Jerry</w:t>
      </w:r>
      <w:r>
        <w:t xml:space="preserve">. </w:t>
      </w:r>
      <w:r w:rsidR="00000000">
        <w:t>Sans lui</w:t>
      </w:r>
      <w:r>
        <w:t xml:space="preserve">, </w:t>
      </w:r>
      <w:r w:rsidR="00000000">
        <w:t>j</w:t>
      </w:r>
      <w:r>
        <w:t>’</w:t>
      </w:r>
      <w:r w:rsidR="00000000">
        <w:t>y serais encore</w:t>
      </w:r>
      <w:r>
        <w:t>.</w:t>
      </w:r>
    </w:p>
    <w:p w14:paraId="258E83F6" w14:textId="77777777" w:rsidR="007573A7" w:rsidRDefault="00000000">
      <w:r>
        <w:t>Je songeai brusquement à l</w:t>
      </w:r>
      <w:r w:rsidR="007573A7">
        <w:t>’</w:t>
      </w:r>
      <w:r>
        <w:t>aventure du jardinier</w:t>
      </w:r>
      <w:r w:rsidR="007573A7">
        <w:t xml:space="preserve">. </w:t>
      </w:r>
      <w:r>
        <w:t>Il avait été</w:t>
      </w:r>
      <w:r w:rsidR="007573A7">
        <w:t xml:space="preserve">, </w:t>
      </w:r>
      <w:r>
        <w:t>un jour</w:t>
      </w:r>
      <w:r w:rsidR="007573A7">
        <w:t xml:space="preserve">, </w:t>
      </w:r>
      <w:r>
        <w:t>accusé de vol</w:t>
      </w:r>
      <w:r w:rsidR="007573A7">
        <w:t xml:space="preserve">. </w:t>
      </w:r>
      <w:r>
        <w:t>L</w:t>
      </w:r>
      <w:r w:rsidR="007573A7">
        <w:t>’</w:t>
      </w:r>
      <w:r>
        <w:t>un des propriétaires pour qui il travaillait de temps à autre avait constaté la disparition de c</w:t>
      </w:r>
      <w:r>
        <w:t>i</w:t>
      </w:r>
      <w:r>
        <w:t>sailles à couper les haies</w:t>
      </w:r>
      <w:r w:rsidR="007573A7">
        <w:t xml:space="preserve">. </w:t>
      </w:r>
      <w:r>
        <w:t>On les avait trouvées chez Harry et le propriétaire</w:t>
      </w:r>
      <w:r w:rsidR="007573A7">
        <w:t xml:space="preserve">, </w:t>
      </w:r>
      <w:r>
        <w:t>acariâtre</w:t>
      </w:r>
      <w:r w:rsidR="007573A7">
        <w:t xml:space="preserve">, </w:t>
      </w:r>
      <w:r>
        <w:t>avait insisté pour que l</w:t>
      </w:r>
      <w:r w:rsidR="007573A7">
        <w:t>’</w:t>
      </w:r>
      <w:r>
        <w:t>on arrêtât le ja</w:t>
      </w:r>
      <w:r>
        <w:t>r</w:t>
      </w:r>
      <w:r>
        <w:t>dinier</w:t>
      </w:r>
      <w:r w:rsidR="007573A7">
        <w:t xml:space="preserve">. </w:t>
      </w:r>
      <w:r>
        <w:t>Harry n</w:t>
      </w:r>
      <w:r w:rsidR="007573A7">
        <w:t>’</w:t>
      </w:r>
      <w:r>
        <w:t>avait pas volé les cisailles</w:t>
      </w:r>
      <w:r w:rsidR="007573A7">
        <w:t xml:space="preserve">. </w:t>
      </w:r>
      <w:r>
        <w:t>Il les avait emportées chez lui pour les aiguiser</w:t>
      </w:r>
      <w:r w:rsidR="007573A7">
        <w:t xml:space="preserve"> ; </w:t>
      </w:r>
      <w:r>
        <w:t>puis</w:t>
      </w:r>
      <w:r w:rsidR="007573A7">
        <w:t xml:space="preserve">, </w:t>
      </w:r>
      <w:r>
        <w:t>il avait oublié</w:t>
      </w:r>
      <w:r w:rsidR="007573A7">
        <w:t>…</w:t>
      </w:r>
    </w:p>
    <w:p w14:paraId="4C4C2B8C" w14:textId="77777777" w:rsidR="007573A7" w:rsidRDefault="00000000">
      <w:r>
        <w:t>L</w:t>
      </w:r>
      <w:r w:rsidR="007573A7">
        <w:t>’</w:t>
      </w:r>
      <w:r>
        <w:t>on ne pouvait condamner ce simple d</w:t>
      </w:r>
      <w:r w:rsidR="007573A7">
        <w:t>’</w:t>
      </w:r>
      <w:r>
        <w:t xml:space="preserve">esprit à la prison et il fut envoyé à </w:t>
      </w:r>
      <w:proofErr w:type="spellStart"/>
      <w:r>
        <w:t>Graystone</w:t>
      </w:r>
      <w:proofErr w:type="spellEnd"/>
      <w:r w:rsidR="007573A7">
        <w:t xml:space="preserve">. </w:t>
      </w:r>
      <w:r>
        <w:t>Il y resta trois ou quatre semaines avant que le juge Robinson s</w:t>
      </w:r>
      <w:r w:rsidR="007573A7">
        <w:t>’</w:t>
      </w:r>
      <w:r>
        <w:t>aperçût qu</w:t>
      </w:r>
      <w:r w:rsidR="007573A7">
        <w:t>’</w:t>
      </w:r>
      <w:r>
        <w:t>il avait manqué de v</w:t>
      </w:r>
      <w:r>
        <w:t>e</w:t>
      </w:r>
      <w:r>
        <w:t>nir chez lui au jour fixé</w:t>
      </w:r>
      <w:r w:rsidR="007573A7">
        <w:t xml:space="preserve">. </w:t>
      </w:r>
      <w:r>
        <w:t>Le lendemain</w:t>
      </w:r>
      <w:r w:rsidR="007573A7">
        <w:t xml:space="preserve">, </w:t>
      </w:r>
      <w:r>
        <w:t xml:space="preserve">Harry quittait </w:t>
      </w:r>
      <w:proofErr w:type="spellStart"/>
      <w:r>
        <w:t>Graystone</w:t>
      </w:r>
      <w:proofErr w:type="spellEnd"/>
      <w:r w:rsidR="007573A7">
        <w:t xml:space="preserve">, </w:t>
      </w:r>
      <w:r>
        <w:t>devenait jardinier en titre chez le juge</w:t>
      </w:r>
      <w:r w:rsidR="007573A7">
        <w:t xml:space="preserve">, </w:t>
      </w:r>
      <w:r>
        <w:t>avec une chambre sp</w:t>
      </w:r>
      <w:r>
        <w:t>a</w:t>
      </w:r>
      <w:r>
        <w:t>cieuse et confortable au-dessus du garage</w:t>
      </w:r>
      <w:r w:rsidR="007573A7">
        <w:t xml:space="preserve">. </w:t>
      </w:r>
      <w:r>
        <w:t>Depuis</w:t>
      </w:r>
      <w:r w:rsidR="007573A7">
        <w:t xml:space="preserve">, </w:t>
      </w:r>
      <w:r>
        <w:t>aussi pr</w:t>
      </w:r>
      <w:r>
        <w:t>o</w:t>
      </w:r>
      <w:r>
        <w:t>fondément enraciné que les érables et les ormes qui ombr</w:t>
      </w:r>
      <w:r>
        <w:t>a</w:t>
      </w:r>
      <w:r>
        <w:t>geaient la maison</w:t>
      </w:r>
      <w:r w:rsidR="007573A7">
        <w:t xml:space="preserve">, </w:t>
      </w:r>
      <w:r>
        <w:t>il semblait faire partie du paysage</w:t>
      </w:r>
      <w:r w:rsidR="007573A7">
        <w:t>.</w:t>
      </w:r>
    </w:p>
    <w:p w14:paraId="37170D70" w14:textId="77777777" w:rsidR="007573A7" w:rsidRDefault="007573A7">
      <w:r>
        <w:t>— </w:t>
      </w:r>
      <w:r w:rsidR="00000000">
        <w:t>Harry</w:t>
      </w:r>
      <w:r>
        <w:t xml:space="preserve">, </w:t>
      </w:r>
      <w:r w:rsidR="00000000">
        <w:t>lui demandai-je</w:t>
      </w:r>
      <w:r>
        <w:t xml:space="preserve">, </w:t>
      </w:r>
      <w:r w:rsidR="00000000">
        <w:t xml:space="preserve">avez-vous vu le docteur </w:t>
      </w:r>
      <w:proofErr w:type="spellStart"/>
      <w:r w:rsidR="00000000">
        <w:t>Wilks</w:t>
      </w:r>
      <w:proofErr w:type="spellEnd"/>
      <w:r>
        <w:t xml:space="preserve">, </w:t>
      </w:r>
      <w:r w:rsidR="00000000">
        <w:t xml:space="preserve">à </w:t>
      </w:r>
      <w:proofErr w:type="spellStart"/>
      <w:r w:rsidR="00000000">
        <w:t>Graystone</w:t>
      </w:r>
      <w:proofErr w:type="spellEnd"/>
      <w:r>
        <w:t> ?</w:t>
      </w:r>
    </w:p>
    <w:p w14:paraId="52C8A58B" w14:textId="77777777" w:rsidR="007573A7" w:rsidRDefault="00000000">
      <w:r>
        <w:t>Il réfléchit</w:t>
      </w:r>
      <w:r w:rsidR="007573A7">
        <w:t xml:space="preserve">, </w:t>
      </w:r>
      <w:r>
        <w:t>se grattant le front</w:t>
      </w:r>
      <w:r w:rsidR="007573A7">
        <w:t>.</w:t>
      </w:r>
    </w:p>
    <w:p w14:paraId="3364ADD4" w14:textId="77777777" w:rsidR="007573A7" w:rsidRDefault="007573A7">
      <w:r>
        <w:lastRenderedPageBreak/>
        <w:t>— </w:t>
      </w:r>
      <w:r w:rsidR="00000000">
        <w:t>Je ne m</w:t>
      </w:r>
      <w:r>
        <w:t>’</w:t>
      </w:r>
      <w:r w:rsidR="00000000">
        <w:t>en souviens pas</w:t>
      </w:r>
      <w:r>
        <w:t xml:space="preserve">, </w:t>
      </w:r>
      <w:r w:rsidR="00000000">
        <w:t>dit-il</w:t>
      </w:r>
      <w:r>
        <w:t>.</w:t>
      </w:r>
    </w:p>
    <w:p w14:paraId="585CF818" w14:textId="77777777" w:rsidR="007573A7" w:rsidRDefault="007573A7">
      <w:r>
        <w:t>— </w:t>
      </w:r>
      <w:r w:rsidR="00000000">
        <w:t>Vous le connaissez bien</w:t>
      </w:r>
      <w:r>
        <w:t xml:space="preserve"> ; </w:t>
      </w:r>
      <w:r w:rsidR="00000000">
        <w:t>vous l</w:t>
      </w:r>
      <w:r>
        <w:t>’</w:t>
      </w:r>
      <w:r w:rsidR="00000000">
        <w:t>avez vu ici</w:t>
      </w:r>
      <w:r>
        <w:t>.</w:t>
      </w:r>
    </w:p>
    <w:p w14:paraId="6FD60252" w14:textId="77777777" w:rsidR="007573A7" w:rsidRDefault="007573A7">
      <w:r>
        <w:t>— </w:t>
      </w:r>
      <w:r w:rsidR="00000000">
        <w:t>C</w:t>
      </w:r>
      <w:r>
        <w:t>’</w:t>
      </w:r>
      <w:r w:rsidR="00000000">
        <w:t>est ce grand</w:t>
      </w:r>
      <w:r>
        <w:t xml:space="preserve">, </w:t>
      </w:r>
      <w:r w:rsidR="00000000">
        <w:t>avec un drôle de regard</w:t>
      </w:r>
      <w:r>
        <w:t xml:space="preserve"> ? </w:t>
      </w:r>
      <w:r w:rsidR="00000000">
        <w:t>Mais il ne vient guère que le soir</w:t>
      </w:r>
      <w:r>
        <w:t>.</w:t>
      </w:r>
    </w:p>
    <w:p w14:paraId="00AE8515" w14:textId="77777777" w:rsidR="007573A7" w:rsidRDefault="007573A7">
      <w:r>
        <w:t>— </w:t>
      </w:r>
      <w:r w:rsidR="00000000">
        <w:t>Eh bien</w:t>
      </w:r>
      <w:r>
        <w:t xml:space="preserve">, </w:t>
      </w:r>
      <w:r w:rsidR="00000000">
        <w:t>c</w:t>
      </w:r>
      <w:r>
        <w:t>’</w:t>
      </w:r>
      <w:r w:rsidR="00000000">
        <w:t xml:space="preserve">est lui le directeur de </w:t>
      </w:r>
      <w:proofErr w:type="spellStart"/>
      <w:r w:rsidR="00000000">
        <w:t>Graystone</w:t>
      </w:r>
      <w:proofErr w:type="spellEnd"/>
      <w:r>
        <w:t xml:space="preserve">, </w:t>
      </w:r>
      <w:r w:rsidR="00000000">
        <w:t>dis-je</w:t>
      </w:r>
      <w:r>
        <w:t xml:space="preserve"> ; </w:t>
      </w:r>
      <w:r w:rsidR="00000000">
        <w:t>il était là-bas lorsque l</w:t>
      </w:r>
      <w:r>
        <w:t>’</w:t>
      </w:r>
      <w:r w:rsidR="00000000">
        <w:t>on vous y a envoyé</w:t>
      </w:r>
      <w:r>
        <w:t>.</w:t>
      </w:r>
    </w:p>
    <w:p w14:paraId="63CAAA2D" w14:textId="77777777" w:rsidR="007573A7" w:rsidRDefault="007573A7">
      <w:r>
        <w:t>— </w:t>
      </w:r>
      <w:r w:rsidR="00000000">
        <w:t>Je n</w:t>
      </w:r>
      <w:r>
        <w:t>’</w:t>
      </w:r>
      <w:r w:rsidR="00000000">
        <w:t>ai jamais vu de médecins</w:t>
      </w:r>
      <w:r>
        <w:t xml:space="preserve">, </w:t>
      </w:r>
      <w:r w:rsidR="00000000">
        <w:t>dit Harry</w:t>
      </w:r>
      <w:r>
        <w:t xml:space="preserve">. </w:t>
      </w:r>
      <w:r w:rsidR="00000000">
        <w:t>On m</w:t>
      </w:r>
      <w:r>
        <w:t>’</w:t>
      </w:r>
      <w:r w:rsidR="00000000">
        <w:t>a enfermé dans une cellule</w:t>
      </w:r>
      <w:r>
        <w:t xml:space="preserve">, </w:t>
      </w:r>
      <w:r w:rsidR="00000000">
        <w:t>et un homme m</w:t>
      </w:r>
      <w:r>
        <w:t>’</w:t>
      </w:r>
      <w:r w:rsidR="00000000">
        <w:t>a dit</w:t>
      </w:r>
      <w:r>
        <w:t> : « </w:t>
      </w:r>
      <w:r w:rsidR="00000000">
        <w:t>Tais-toi</w:t>
      </w:r>
      <w:r>
        <w:t> ! »</w:t>
      </w:r>
      <w:r w:rsidR="00000000">
        <w:t xml:space="preserve"> lorsque je me suis mis à pleurer</w:t>
      </w:r>
      <w:r>
        <w:t xml:space="preserve">. </w:t>
      </w:r>
      <w:r w:rsidR="00000000">
        <w:t>On me nourrissait bien</w:t>
      </w:r>
      <w:r>
        <w:t xml:space="preserve">, </w:t>
      </w:r>
      <w:r w:rsidR="00000000">
        <w:t>du porc et des haricots</w:t>
      </w:r>
      <w:r>
        <w:t xml:space="preserve">, </w:t>
      </w:r>
      <w:r w:rsidR="00000000">
        <w:t>c</w:t>
      </w:r>
      <w:r>
        <w:t>’</w:t>
      </w:r>
      <w:r w:rsidR="00000000">
        <w:t>était bon</w:t>
      </w:r>
      <w:r>
        <w:t xml:space="preserve">. </w:t>
      </w:r>
      <w:r w:rsidR="00000000">
        <w:t>Il y avait un rat qui venait dans ma cellule</w:t>
      </w:r>
      <w:r>
        <w:t xml:space="preserve">, </w:t>
      </w:r>
      <w:r w:rsidR="00000000">
        <w:t>monsieur Jerry</w:t>
      </w:r>
      <w:r>
        <w:t xml:space="preserve">. </w:t>
      </w:r>
      <w:r w:rsidR="00000000">
        <w:t>Je le chassais</w:t>
      </w:r>
      <w:r>
        <w:t xml:space="preserve">, </w:t>
      </w:r>
      <w:r w:rsidR="00000000">
        <w:t>mais il revenait toujours</w:t>
      </w:r>
      <w:r>
        <w:t xml:space="preserve">. </w:t>
      </w:r>
      <w:r w:rsidR="00000000">
        <w:t>Pas une souris</w:t>
      </w:r>
      <w:r>
        <w:t xml:space="preserve">, </w:t>
      </w:r>
      <w:r w:rsidR="00000000">
        <w:t>un gros rat</w:t>
      </w:r>
      <w:r>
        <w:t xml:space="preserve">. </w:t>
      </w:r>
      <w:r w:rsidR="00000000">
        <w:t>Il montrait ses dents pointues</w:t>
      </w:r>
      <w:r>
        <w:t xml:space="preserve">, </w:t>
      </w:r>
      <w:r w:rsidR="00000000">
        <w:t>mais il ne m</w:t>
      </w:r>
      <w:r>
        <w:t>’</w:t>
      </w:r>
      <w:r w:rsidR="00000000">
        <w:t>a jamais mordu</w:t>
      </w:r>
      <w:r>
        <w:t xml:space="preserve">. </w:t>
      </w:r>
      <w:proofErr w:type="gramStart"/>
      <w:r w:rsidR="00000000">
        <w:t>Après</w:t>
      </w:r>
      <w:proofErr w:type="gramEnd"/>
      <w:r>
        <w:t xml:space="preserve">, </w:t>
      </w:r>
      <w:r w:rsidR="00000000">
        <w:t>je n</w:t>
      </w:r>
      <w:r>
        <w:t>’</w:t>
      </w:r>
      <w:r w:rsidR="00000000">
        <w:t>en avais plus peur</w:t>
      </w:r>
      <w:r>
        <w:t xml:space="preserve">. </w:t>
      </w:r>
      <w:r w:rsidR="00000000">
        <w:t xml:space="preserve">Je </w:t>
      </w:r>
      <w:proofErr w:type="gramStart"/>
      <w:r w:rsidR="00000000">
        <w:t>n</w:t>
      </w:r>
      <w:r>
        <w:t>’</w:t>
      </w:r>
      <w:r w:rsidR="00000000">
        <w:t>avais peur</w:t>
      </w:r>
      <w:proofErr w:type="gramEnd"/>
      <w:r w:rsidR="00000000">
        <w:t xml:space="preserve"> que de l</w:t>
      </w:r>
      <w:r>
        <w:t>’</w:t>
      </w:r>
      <w:r w:rsidR="00000000">
        <w:t>Âme Perdue</w:t>
      </w:r>
      <w:r>
        <w:t>.</w:t>
      </w:r>
    </w:p>
    <w:p w14:paraId="29EACF08" w14:textId="77777777" w:rsidR="007573A7" w:rsidRDefault="00000000">
      <w:r>
        <w:t>J</w:t>
      </w:r>
      <w:r w:rsidR="007573A7">
        <w:t>’</w:t>
      </w:r>
      <w:r>
        <w:t>avais souvent entendu parler des haricots et du rat</w:t>
      </w:r>
      <w:r w:rsidR="007573A7">
        <w:t xml:space="preserve">, </w:t>
      </w:r>
      <w:r>
        <w:t>mais c</w:t>
      </w:r>
      <w:r w:rsidR="007573A7">
        <w:t>’</w:t>
      </w:r>
      <w:r>
        <w:t>était la première fois que Harry faisait allusion devant moi à l</w:t>
      </w:r>
      <w:r w:rsidR="007573A7">
        <w:t>’</w:t>
      </w:r>
      <w:r>
        <w:t>Âme Perdue</w:t>
      </w:r>
      <w:r w:rsidR="007573A7">
        <w:t>.</w:t>
      </w:r>
    </w:p>
    <w:p w14:paraId="39E517F0" w14:textId="77777777" w:rsidR="007573A7" w:rsidRDefault="007573A7">
      <w:r>
        <w:t>— </w:t>
      </w:r>
      <w:r w:rsidR="00000000">
        <w:t>Qu</w:t>
      </w:r>
      <w:r>
        <w:t>’</w:t>
      </w:r>
      <w:r w:rsidR="00000000">
        <w:t>est-ce que cette Âme Perdue</w:t>
      </w:r>
      <w:r>
        <w:t xml:space="preserve"> ? </w:t>
      </w:r>
      <w:r w:rsidR="00000000">
        <w:t>demandai-je</w:t>
      </w:r>
      <w:r>
        <w:t>.</w:t>
      </w:r>
    </w:p>
    <w:p w14:paraId="7BE04C3F" w14:textId="77777777" w:rsidR="007573A7" w:rsidRDefault="007573A7">
      <w:r>
        <w:t>— </w:t>
      </w:r>
      <w:r w:rsidR="00000000">
        <w:t>Je ne vous en ai jamais parlé</w:t>
      </w:r>
      <w:r>
        <w:t xml:space="preserve"> ? </w:t>
      </w:r>
      <w:r w:rsidR="00000000">
        <w:t>C</w:t>
      </w:r>
      <w:r>
        <w:t>’</w:t>
      </w:r>
      <w:r w:rsidR="00000000">
        <w:t>est possible</w:t>
      </w:r>
      <w:r>
        <w:t xml:space="preserve">. </w:t>
      </w:r>
      <w:r w:rsidR="00000000">
        <w:t>Je sais pourquoi</w:t>
      </w:r>
      <w:r>
        <w:t xml:space="preserve">. </w:t>
      </w:r>
      <w:r w:rsidR="00000000">
        <w:t>J</w:t>
      </w:r>
      <w:r>
        <w:t>’</w:t>
      </w:r>
      <w:r w:rsidR="00000000">
        <w:t>ai raconté l</w:t>
      </w:r>
      <w:r>
        <w:t>’</w:t>
      </w:r>
      <w:r w:rsidR="00000000">
        <w:t>histoire au juge</w:t>
      </w:r>
      <w:r>
        <w:t xml:space="preserve">, </w:t>
      </w:r>
      <w:r w:rsidR="00000000">
        <w:t xml:space="preserve">après ma sortie de </w:t>
      </w:r>
      <w:proofErr w:type="spellStart"/>
      <w:r w:rsidR="00000000">
        <w:t>Graystone</w:t>
      </w:r>
      <w:proofErr w:type="spellEnd"/>
      <w:r w:rsidR="00000000">
        <w:t xml:space="preserve"> et il m</w:t>
      </w:r>
      <w:r>
        <w:t>’</w:t>
      </w:r>
      <w:r w:rsidR="00000000">
        <w:t>a demandé de ne pas parler de choses aussi e</w:t>
      </w:r>
      <w:r w:rsidR="00000000">
        <w:t>f</w:t>
      </w:r>
      <w:r w:rsidR="00000000">
        <w:t>frayantes</w:t>
      </w:r>
      <w:r>
        <w:t xml:space="preserve">. </w:t>
      </w:r>
      <w:r w:rsidR="00000000">
        <w:t>Alors</w:t>
      </w:r>
      <w:r>
        <w:t xml:space="preserve">, </w:t>
      </w:r>
      <w:r w:rsidR="00000000">
        <w:t>j</w:t>
      </w:r>
      <w:r>
        <w:t>’</w:t>
      </w:r>
      <w:r w:rsidR="00000000">
        <w:t>ai obéi</w:t>
      </w:r>
      <w:r>
        <w:t xml:space="preserve"> ; </w:t>
      </w:r>
      <w:r w:rsidR="00000000">
        <w:t>c</w:t>
      </w:r>
      <w:r>
        <w:t>’</w:t>
      </w:r>
      <w:r w:rsidR="00000000">
        <w:t>était un brave homme</w:t>
      </w:r>
      <w:r>
        <w:t>…</w:t>
      </w:r>
    </w:p>
    <w:p w14:paraId="52AE65B6" w14:textId="77777777" w:rsidR="007573A7" w:rsidRDefault="007573A7">
      <w:r>
        <w:t>— </w:t>
      </w:r>
      <w:r w:rsidR="00000000">
        <w:t>Maintenant</w:t>
      </w:r>
      <w:r>
        <w:t xml:space="preserve">, </w:t>
      </w:r>
      <w:r w:rsidR="00000000">
        <w:t>vous pouvez me dire</w:t>
      </w:r>
      <w:r>
        <w:t>…</w:t>
      </w:r>
    </w:p>
    <w:p w14:paraId="734A7F45" w14:textId="77777777" w:rsidR="007573A7" w:rsidRDefault="00000000">
      <w:r>
        <w:t>Il loucha</w:t>
      </w:r>
      <w:r w:rsidR="007573A7">
        <w:t xml:space="preserve">, </w:t>
      </w:r>
      <w:r>
        <w:t>son visage se plissa et il se mit à parler</w:t>
      </w:r>
      <w:r w:rsidR="007573A7">
        <w:t>.</w:t>
      </w:r>
    </w:p>
    <w:p w14:paraId="2CABBE32" w14:textId="77777777" w:rsidR="007573A7" w:rsidRDefault="007573A7">
      <w:r>
        <w:t>— </w:t>
      </w:r>
      <w:r w:rsidR="00000000">
        <w:t>C</w:t>
      </w:r>
      <w:r>
        <w:t>’</w:t>
      </w:r>
      <w:r w:rsidR="00000000">
        <w:t>était une chose que j</w:t>
      </w:r>
      <w:r>
        <w:t>’</w:t>
      </w:r>
      <w:r w:rsidR="00000000">
        <w:t>entendais la nuit</w:t>
      </w:r>
      <w:r>
        <w:t>.</w:t>
      </w:r>
    </w:p>
    <w:p w14:paraId="14C4D360" w14:textId="77777777" w:rsidR="007573A7" w:rsidRDefault="00000000">
      <w:r>
        <w:t>Il s</w:t>
      </w:r>
      <w:r w:rsidR="007573A7">
        <w:t>’</w:t>
      </w:r>
      <w:r>
        <w:t>interrompit</w:t>
      </w:r>
      <w:r w:rsidR="007573A7">
        <w:t xml:space="preserve">, </w:t>
      </w:r>
      <w:r>
        <w:t>mais son regard demeurait attaché au mien et</w:t>
      </w:r>
      <w:r w:rsidR="007573A7">
        <w:t xml:space="preserve">, </w:t>
      </w:r>
      <w:r>
        <w:t>tout de suite</w:t>
      </w:r>
      <w:r w:rsidR="007573A7">
        <w:t xml:space="preserve">, </w:t>
      </w:r>
      <w:r>
        <w:t>il poursuivit</w:t>
      </w:r>
      <w:r w:rsidR="007573A7">
        <w:t> :</w:t>
      </w:r>
    </w:p>
    <w:p w14:paraId="089F282B" w14:textId="77777777" w:rsidR="007573A7" w:rsidRDefault="007573A7">
      <w:r>
        <w:lastRenderedPageBreak/>
        <w:t>— </w:t>
      </w:r>
      <w:r w:rsidR="00000000">
        <w:t>Dans la journée</w:t>
      </w:r>
      <w:r>
        <w:t xml:space="preserve">, </w:t>
      </w:r>
      <w:r w:rsidR="00000000">
        <w:t>nous entendions du bruit</w:t>
      </w:r>
      <w:r>
        <w:t xml:space="preserve">, </w:t>
      </w:r>
      <w:r w:rsidR="00000000">
        <w:t>beaucoup de bruit</w:t>
      </w:r>
      <w:r>
        <w:t xml:space="preserve">. </w:t>
      </w:r>
      <w:r w:rsidR="00000000">
        <w:t>Il y en avait qui criaient sans cesse</w:t>
      </w:r>
      <w:r>
        <w:t xml:space="preserve">. </w:t>
      </w:r>
      <w:r w:rsidR="00000000">
        <w:t>Le soir</w:t>
      </w:r>
      <w:r>
        <w:t xml:space="preserve">, </w:t>
      </w:r>
      <w:r w:rsidR="00000000">
        <w:t>tout devenait calme</w:t>
      </w:r>
      <w:r>
        <w:t xml:space="preserve">. </w:t>
      </w:r>
      <w:r w:rsidR="00000000">
        <w:t>Si calme que j</w:t>
      </w:r>
      <w:r>
        <w:t>’</w:t>
      </w:r>
      <w:r w:rsidR="00000000">
        <w:t>entendais mon rat marcher sur le parquet</w:t>
      </w:r>
      <w:r>
        <w:t xml:space="preserve">. </w:t>
      </w:r>
      <w:r w:rsidR="00000000">
        <w:t>C</w:t>
      </w:r>
      <w:r>
        <w:t>’</w:t>
      </w:r>
      <w:r w:rsidR="00000000">
        <w:t>était quand nous n</w:t>
      </w:r>
      <w:r>
        <w:t>’</w:t>
      </w:r>
      <w:r w:rsidR="00000000">
        <w:t>avions plus de lumière</w:t>
      </w:r>
      <w:r>
        <w:t>.</w:t>
      </w:r>
    </w:p>
    <w:p w14:paraId="64BC985E" w14:textId="77777777" w:rsidR="007573A7" w:rsidRDefault="007573A7">
      <w:r>
        <w:t>« </w:t>
      </w:r>
      <w:r w:rsidR="00000000">
        <w:t>Alors</w:t>
      </w:r>
      <w:r>
        <w:t xml:space="preserve">, </w:t>
      </w:r>
      <w:r w:rsidR="00000000">
        <w:t>nous l</w:t>
      </w:r>
      <w:r>
        <w:t>’</w:t>
      </w:r>
      <w:r w:rsidR="00000000">
        <w:t>entendions</w:t>
      </w:r>
      <w:r>
        <w:t xml:space="preserve"> ; </w:t>
      </w:r>
      <w:r w:rsidR="00000000">
        <w:t>pas le rat</w:t>
      </w:r>
      <w:r>
        <w:t xml:space="preserve">, </w:t>
      </w:r>
      <w:r w:rsidR="00000000">
        <w:t>l</w:t>
      </w:r>
      <w:r>
        <w:t>’</w:t>
      </w:r>
      <w:r w:rsidR="00000000">
        <w:t>Âme Perdue</w:t>
      </w:r>
      <w:r>
        <w:t xml:space="preserve">. </w:t>
      </w:r>
      <w:r w:rsidR="00000000">
        <w:t>Nous l</w:t>
      </w:r>
      <w:r>
        <w:t>’</w:t>
      </w:r>
      <w:r w:rsidR="00000000">
        <w:t>entendions gémir et crier</w:t>
      </w:r>
      <w:r>
        <w:t xml:space="preserve">. </w:t>
      </w:r>
      <w:r w:rsidR="00000000">
        <w:t>Parfois elle hurlait</w:t>
      </w:r>
      <w:r>
        <w:t> : « </w:t>
      </w:r>
      <w:r w:rsidR="00000000">
        <w:t>Au secours</w:t>
      </w:r>
      <w:r>
        <w:t xml:space="preserve"> ! </w:t>
      </w:r>
      <w:r w:rsidR="00000000">
        <w:t>Au secours</w:t>
      </w:r>
      <w:r>
        <w:t> ! »</w:t>
      </w:r>
      <w:r w:rsidR="00000000">
        <w:t xml:space="preserve"> Et cela semblait venir de très loin</w:t>
      </w:r>
      <w:r>
        <w:t xml:space="preserve">. </w:t>
      </w:r>
      <w:r w:rsidR="00000000">
        <w:t>Nous n</w:t>
      </w:r>
      <w:r>
        <w:t>’</w:t>
      </w:r>
      <w:r w:rsidR="00000000">
        <w:t>étions que deux à l</w:t>
      </w:r>
      <w:r>
        <w:t>’</w:t>
      </w:r>
      <w:r w:rsidR="00000000">
        <w:t>entendre</w:t>
      </w:r>
      <w:r>
        <w:t xml:space="preserve"> : </w:t>
      </w:r>
      <w:r w:rsidR="00000000">
        <w:t>moi et un autre</w:t>
      </w:r>
      <w:r>
        <w:t>.</w:t>
      </w:r>
    </w:p>
    <w:p w14:paraId="307BBE2D" w14:textId="77777777" w:rsidR="007573A7" w:rsidRDefault="007573A7">
      <w:r>
        <w:t>— </w:t>
      </w:r>
      <w:r w:rsidR="00000000">
        <w:t>Qui était l</w:t>
      </w:r>
      <w:r>
        <w:t>’</w:t>
      </w:r>
      <w:r w:rsidR="00000000">
        <w:t>autre</w:t>
      </w:r>
      <w:r>
        <w:t> ?</w:t>
      </w:r>
    </w:p>
    <w:p w14:paraId="083908BA" w14:textId="77777777" w:rsidR="007573A7" w:rsidRDefault="007573A7">
      <w:r>
        <w:t>— </w:t>
      </w:r>
      <w:r w:rsidR="00000000">
        <w:t xml:space="preserve">Sam </w:t>
      </w:r>
      <w:proofErr w:type="spellStart"/>
      <w:r w:rsidR="00000000">
        <w:t>Shaeffer</w:t>
      </w:r>
      <w:proofErr w:type="spellEnd"/>
      <w:r>
        <w:t xml:space="preserve">. </w:t>
      </w:r>
      <w:r w:rsidR="00000000">
        <w:t>Il était dans la cellule voisine de la mienne</w:t>
      </w:r>
      <w:r>
        <w:t xml:space="preserve">. </w:t>
      </w:r>
      <w:r w:rsidR="00000000">
        <w:t>Il l</w:t>
      </w:r>
      <w:r>
        <w:t>’</w:t>
      </w:r>
      <w:r w:rsidR="00000000">
        <w:t>entendait aussi</w:t>
      </w:r>
      <w:r>
        <w:t xml:space="preserve">. </w:t>
      </w:r>
      <w:r w:rsidR="00000000">
        <w:t>Il m</w:t>
      </w:r>
      <w:r>
        <w:t>’</w:t>
      </w:r>
      <w:r w:rsidR="00000000">
        <w:t>en parlait pendant que nous étions dans la cour</w:t>
      </w:r>
      <w:r>
        <w:t xml:space="preserve">, </w:t>
      </w:r>
      <w:r w:rsidR="00000000">
        <w:t>en promenade</w:t>
      </w:r>
      <w:r>
        <w:t xml:space="preserve">. </w:t>
      </w:r>
      <w:r w:rsidR="00000000">
        <w:t>Les premières nuits</w:t>
      </w:r>
      <w:r>
        <w:t xml:space="preserve">, </w:t>
      </w:r>
      <w:r w:rsidR="00000000">
        <w:t>monsieur Jerry</w:t>
      </w:r>
      <w:r>
        <w:t xml:space="preserve">, </w:t>
      </w:r>
      <w:r w:rsidR="00000000">
        <w:t>j</w:t>
      </w:r>
      <w:r>
        <w:t>’</w:t>
      </w:r>
      <w:r w:rsidR="00000000">
        <w:t>avais cru que c</w:t>
      </w:r>
      <w:r>
        <w:t>’</w:t>
      </w:r>
      <w:r w:rsidR="00000000">
        <w:t>étaient des bruits que j</w:t>
      </w:r>
      <w:r>
        <w:t>’</w:t>
      </w:r>
      <w:r w:rsidR="00000000">
        <w:t>entendais dans ma tête</w:t>
      </w:r>
      <w:r>
        <w:t xml:space="preserve">, </w:t>
      </w:r>
      <w:r w:rsidR="00000000">
        <w:t>mais lorsque Sam me dit qu</w:t>
      </w:r>
      <w:r>
        <w:t>’</w:t>
      </w:r>
      <w:r w:rsidR="00000000">
        <w:t>il avait entendu</w:t>
      </w:r>
      <w:r>
        <w:t xml:space="preserve">, </w:t>
      </w:r>
      <w:r w:rsidR="00000000">
        <w:t>je pensai que c</w:t>
      </w:r>
      <w:r>
        <w:t>’</w:t>
      </w:r>
      <w:r w:rsidR="00000000">
        <w:t>était une Âme Perdue</w:t>
      </w:r>
      <w:r>
        <w:t xml:space="preserve">. </w:t>
      </w:r>
      <w:r w:rsidR="00000000">
        <w:t>Quelqu</w:t>
      </w:r>
      <w:r>
        <w:t>’</w:t>
      </w:r>
      <w:r w:rsidR="00000000">
        <w:t>un qui était mort dans sa ce</w:t>
      </w:r>
      <w:r w:rsidR="00000000">
        <w:t>l</w:t>
      </w:r>
      <w:r w:rsidR="00000000">
        <w:t>lule</w:t>
      </w:r>
      <w:r>
        <w:t xml:space="preserve">, </w:t>
      </w:r>
      <w:r w:rsidR="00000000">
        <w:t>ou dans la mienne</w:t>
      </w:r>
      <w:r>
        <w:t xml:space="preserve"> – </w:t>
      </w:r>
      <w:r w:rsidR="00000000">
        <w:t>il y a mille ans peut-être</w:t>
      </w:r>
      <w:r>
        <w:t xml:space="preserve"> – </w:t>
      </w:r>
      <w:r w:rsidR="00000000">
        <w:t>et son âme était restée emprisonnée dans le mur</w:t>
      </w:r>
      <w:r>
        <w:t xml:space="preserve">. </w:t>
      </w:r>
      <w:r w:rsidR="00000000">
        <w:t>C</w:t>
      </w:r>
      <w:r>
        <w:t>’</w:t>
      </w:r>
      <w:r w:rsidR="00000000">
        <w:t>est pour ça que nous étions les seuls à l</w:t>
      </w:r>
      <w:r>
        <w:t>’</w:t>
      </w:r>
      <w:r w:rsidR="00000000">
        <w:t>entendre hurler et gémir</w:t>
      </w:r>
      <w:r>
        <w:t xml:space="preserve">, </w:t>
      </w:r>
      <w:r w:rsidR="00000000">
        <w:t>la nuit</w:t>
      </w:r>
      <w:r>
        <w:t>.</w:t>
      </w:r>
    </w:p>
    <w:p w14:paraId="0461C326" w14:textId="77777777" w:rsidR="007573A7" w:rsidRDefault="00000000">
      <w:r>
        <w:t>Il se tut</w:t>
      </w:r>
      <w:r w:rsidR="007573A7">
        <w:t xml:space="preserve">, </w:t>
      </w:r>
      <w:r>
        <w:t>hochant la tête</w:t>
      </w:r>
      <w:r w:rsidR="007573A7">
        <w:t xml:space="preserve">. </w:t>
      </w:r>
      <w:r>
        <w:t>Je n</w:t>
      </w:r>
      <w:r w:rsidR="007573A7">
        <w:t>’</w:t>
      </w:r>
      <w:r>
        <w:t>avais pas l</w:t>
      </w:r>
      <w:r w:rsidR="007573A7">
        <w:t>’</w:t>
      </w:r>
      <w:r>
        <w:t>intention de le d</w:t>
      </w:r>
      <w:r>
        <w:t>é</w:t>
      </w:r>
      <w:r>
        <w:t>tromper en gâchant sa belle histoire</w:t>
      </w:r>
      <w:r w:rsidR="007573A7">
        <w:t>.</w:t>
      </w:r>
    </w:p>
    <w:p w14:paraId="488B7029" w14:textId="77777777" w:rsidR="007573A7" w:rsidRDefault="007573A7">
      <w:r>
        <w:t>— </w:t>
      </w:r>
      <w:r w:rsidR="00000000">
        <w:t>C</w:t>
      </w:r>
      <w:r>
        <w:t>’</w:t>
      </w:r>
      <w:r w:rsidR="00000000">
        <w:t>est sans doute la vérité</w:t>
      </w:r>
      <w:r>
        <w:t xml:space="preserve">, </w:t>
      </w:r>
      <w:r w:rsidR="00000000">
        <w:t>Harry</w:t>
      </w:r>
      <w:r>
        <w:t xml:space="preserve">, </w:t>
      </w:r>
      <w:r w:rsidR="00000000">
        <w:t>lui dis-je</w:t>
      </w:r>
      <w:r>
        <w:t xml:space="preserve">. </w:t>
      </w:r>
      <w:r w:rsidR="00000000">
        <w:t xml:space="preserve">Vous avez eu de la chance de quitter </w:t>
      </w:r>
      <w:proofErr w:type="spellStart"/>
      <w:r w:rsidR="00000000">
        <w:t>Graystone</w:t>
      </w:r>
      <w:proofErr w:type="spellEnd"/>
      <w:r w:rsidR="00000000">
        <w:t xml:space="preserve"> après quelques semaines</w:t>
      </w:r>
      <w:r>
        <w:t>.</w:t>
      </w:r>
    </w:p>
    <w:p w14:paraId="3BD3FE1D" w14:textId="77777777" w:rsidR="007573A7" w:rsidRDefault="007573A7">
      <w:r>
        <w:t>— </w:t>
      </w:r>
      <w:r w:rsidR="00000000">
        <w:t>Oh</w:t>
      </w:r>
      <w:r>
        <w:t xml:space="preserve"> ! </w:t>
      </w:r>
      <w:r w:rsidR="00000000">
        <w:t>oui</w:t>
      </w:r>
      <w:r>
        <w:t xml:space="preserve">, </w:t>
      </w:r>
      <w:r w:rsidR="00000000">
        <w:t>monsieur Jerry</w:t>
      </w:r>
      <w:r>
        <w:t xml:space="preserve"> ! </w:t>
      </w:r>
      <w:r w:rsidR="00000000">
        <w:t>Pauvre Sam</w:t>
      </w:r>
      <w:r>
        <w:t xml:space="preserve"> ! </w:t>
      </w:r>
      <w:r w:rsidR="00000000">
        <w:t>Il est toujours là-bas</w:t>
      </w:r>
      <w:r>
        <w:t xml:space="preserve">. </w:t>
      </w:r>
      <w:r w:rsidR="00000000">
        <w:t>Il doit encore entendre l</w:t>
      </w:r>
      <w:r>
        <w:t>’</w:t>
      </w:r>
      <w:r w:rsidR="00000000">
        <w:t>Âme Perdue</w:t>
      </w:r>
      <w:r>
        <w:t xml:space="preserve">, </w:t>
      </w:r>
      <w:r w:rsidR="00000000">
        <w:t>tous les soirs</w:t>
      </w:r>
      <w:r>
        <w:t>.</w:t>
      </w:r>
    </w:p>
    <w:p w14:paraId="7ACA7789" w14:textId="77777777" w:rsidR="007573A7" w:rsidRDefault="007573A7">
      <w:r>
        <w:t>— </w:t>
      </w:r>
      <w:r w:rsidR="00000000">
        <w:t>Non</w:t>
      </w:r>
      <w:r>
        <w:t xml:space="preserve">, </w:t>
      </w:r>
      <w:r w:rsidR="00000000">
        <w:t>dis-je</w:t>
      </w:r>
      <w:r>
        <w:t xml:space="preserve">. </w:t>
      </w:r>
      <w:r w:rsidR="00000000">
        <w:t>On a construit de nouveaux bâtiments et v</w:t>
      </w:r>
      <w:r w:rsidR="00000000">
        <w:t>o</w:t>
      </w:r>
      <w:r w:rsidR="00000000">
        <w:t>tre ami occupe une chambre confortable</w:t>
      </w:r>
      <w:r>
        <w:t xml:space="preserve">, </w:t>
      </w:r>
      <w:r w:rsidR="00000000">
        <w:t>au lieu d</w:t>
      </w:r>
      <w:r>
        <w:t>’</w:t>
      </w:r>
      <w:r w:rsidR="00000000">
        <w:t>une cellule</w:t>
      </w:r>
      <w:r>
        <w:t xml:space="preserve">. </w:t>
      </w:r>
      <w:r w:rsidR="00000000">
        <w:t>Ne le plaignez pas</w:t>
      </w:r>
      <w:r>
        <w:t>.</w:t>
      </w:r>
    </w:p>
    <w:p w14:paraId="1CEBF43E" w14:textId="77777777" w:rsidR="007573A7" w:rsidRDefault="00000000">
      <w:r>
        <w:lastRenderedPageBreak/>
        <w:t>La voiture d</w:t>
      </w:r>
      <w:r w:rsidR="007573A7">
        <w:t>’</w:t>
      </w:r>
      <w:r>
        <w:t>Ellen apparut dans l</w:t>
      </w:r>
      <w:r w:rsidR="007573A7">
        <w:t>’</w:t>
      </w:r>
      <w:r>
        <w:t>allée</w:t>
      </w:r>
      <w:r w:rsidR="007573A7">
        <w:t xml:space="preserve">. </w:t>
      </w:r>
      <w:r>
        <w:t xml:space="preserve">Je </w:t>
      </w:r>
      <w:proofErr w:type="spellStart"/>
      <w:r>
        <w:t>serrai</w:t>
      </w:r>
      <w:proofErr w:type="spellEnd"/>
      <w:r>
        <w:t xml:space="preserve"> la main du brave Harry</w:t>
      </w:r>
      <w:r w:rsidR="007573A7">
        <w:t xml:space="preserve">, </w:t>
      </w:r>
      <w:r>
        <w:t>puis j</w:t>
      </w:r>
      <w:r w:rsidR="007573A7">
        <w:t>’</w:t>
      </w:r>
      <w:r>
        <w:t>allai au-devant de la jeune fille</w:t>
      </w:r>
      <w:r w:rsidR="007573A7">
        <w:t>.</w:t>
      </w:r>
    </w:p>
    <w:p w14:paraId="2CA5AED5" w14:textId="77777777" w:rsidR="007573A7" w:rsidRDefault="007573A7">
      <w:r>
        <w:t>— </w:t>
      </w:r>
      <w:r w:rsidR="00000000">
        <w:t>Vous paraissez soucieux</w:t>
      </w:r>
      <w:r>
        <w:t xml:space="preserve">, </w:t>
      </w:r>
      <w:r w:rsidR="00000000">
        <w:t>Jerry</w:t>
      </w:r>
      <w:r>
        <w:t xml:space="preserve">, </w:t>
      </w:r>
      <w:r w:rsidR="00000000">
        <w:t>dit-elle</w:t>
      </w:r>
      <w:r>
        <w:t xml:space="preserve">. </w:t>
      </w:r>
      <w:r w:rsidR="00000000">
        <w:t>Qu</w:t>
      </w:r>
      <w:r>
        <w:t>’</w:t>
      </w:r>
      <w:r w:rsidR="00000000">
        <w:t>est-ce qui ne va pas</w:t>
      </w:r>
      <w:r>
        <w:t> ?</w:t>
      </w:r>
    </w:p>
    <w:p w14:paraId="515342D1" w14:textId="77777777" w:rsidR="007573A7" w:rsidRDefault="007573A7">
      <w:r>
        <w:t>— </w:t>
      </w:r>
      <w:r w:rsidR="00000000">
        <w:t>Rien ne va</w:t>
      </w:r>
      <w:r>
        <w:t xml:space="preserve"> ! </w:t>
      </w:r>
      <w:r w:rsidR="00000000">
        <w:t>grognai-je</w:t>
      </w:r>
      <w:r>
        <w:t>.</w:t>
      </w:r>
    </w:p>
    <w:p w14:paraId="19A21704" w14:textId="77777777" w:rsidR="007573A7" w:rsidRDefault="007573A7">
      <w:r>
        <w:t>— </w:t>
      </w:r>
      <w:r w:rsidR="00000000">
        <w:t>Allons</w:t>
      </w:r>
      <w:r>
        <w:t xml:space="preserve">, </w:t>
      </w:r>
      <w:r w:rsidR="00000000">
        <w:t>venez me raconter ça</w:t>
      </w:r>
      <w:r>
        <w:t>.</w:t>
      </w:r>
    </w:p>
    <w:p w14:paraId="5C588076" w14:textId="77777777" w:rsidR="007573A7" w:rsidRDefault="00000000">
      <w:r>
        <w:t>Nous allâmes nous asseoir sur le perron</w:t>
      </w:r>
      <w:r w:rsidR="007573A7">
        <w:t>.</w:t>
      </w:r>
    </w:p>
    <w:p w14:paraId="595FABE7" w14:textId="77777777" w:rsidR="007573A7" w:rsidRDefault="007573A7">
      <w:r>
        <w:t>— </w:t>
      </w:r>
      <w:r w:rsidR="00000000">
        <w:t>La mort de Magee</w:t>
      </w:r>
      <w:r>
        <w:t xml:space="preserve">, </w:t>
      </w:r>
      <w:r w:rsidR="00000000">
        <w:t>déclarai-je immédiatement</w:t>
      </w:r>
      <w:r>
        <w:t xml:space="preserve">, </w:t>
      </w:r>
      <w:r w:rsidR="00000000">
        <w:t>m</w:t>
      </w:r>
      <w:r>
        <w:t>’</w:t>
      </w:r>
      <w:r w:rsidR="00000000">
        <w:t>a co</w:t>
      </w:r>
      <w:r w:rsidR="00000000">
        <w:t>m</w:t>
      </w:r>
      <w:r w:rsidR="00000000">
        <w:t>plètement bouleversé</w:t>
      </w:r>
      <w:r>
        <w:t>.</w:t>
      </w:r>
    </w:p>
    <w:p w14:paraId="6A711682" w14:textId="77777777" w:rsidR="007573A7" w:rsidRDefault="007573A7">
      <w:r>
        <w:t>— </w:t>
      </w:r>
      <w:r w:rsidR="00000000">
        <w:t>Pourquoi</w:t>
      </w:r>
      <w:r>
        <w:t> ?</w:t>
      </w:r>
    </w:p>
    <w:p w14:paraId="3E4BEFA3" w14:textId="77777777" w:rsidR="007573A7" w:rsidRDefault="007573A7">
      <w:r>
        <w:t>— </w:t>
      </w:r>
      <w:r w:rsidR="00000000">
        <w:t>J</w:t>
      </w:r>
      <w:r>
        <w:t>’</w:t>
      </w:r>
      <w:r w:rsidR="00000000">
        <w:t>avais échafaudé une excellente théorie</w:t>
      </w:r>
      <w:r>
        <w:t xml:space="preserve">. </w:t>
      </w:r>
      <w:r w:rsidR="00000000">
        <w:t>Tout était e</w:t>
      </w:r>
      <w:r w:rsidR="00000000">
        <w:t>x</w:t>
      </w:r>
      <w:r w:rsidR="00000000">
        <w:t>pliqué</w:t>
      </w:r>
      <w:r>
        <w:t xml:space="preserve">. </w:t>
      </w:r>
      <w:r w:rsidR="00000000">
        <w:t>Lorsque le briquetier a tué Magee</w:t>
      </w:r>
      <w:r>
        <w:t xml:space="preserve">, </w:t>
      </w:r>
      <w:r w:rsidR="00000000">
        <w:t>il a</w:t>
      </w:r>
      <w:r>
        <w:t xml:space="preserve">, </w:t>
      </w:r>
      <w:r w:rsidR="00000000">
        <w:t>du même coup</w:t>
      </w:r>
      <w:r>
        <w:t xml:space="preserve">, </w:t>
      </w:r>
      <w:r w:rsidR="00000000">
        <w:t>tué tout mon espoir</w:t>
      </w:r>
      <w:r>
        <w:t>.</w:t>
      </w:r>
    </w:p>
    <w:p w14:paraId="4C57842F" w14:textId="77777777" w:rsidR="007573A7" w:rsidRDefault="007573A7">
      <w:r>
        <w:t>— </w:t>
      </w:r>
      <w:r w:rsidR="00000000">
        <w:t>Je ne comprends pas</w:t>
      </w:r>
      <w:r>
        <w:t xml:space="preserve">, </w:t>
      </w:r>
      <w:r w:rsidR="00000000">
        <w:t>murmura Ellen</w:t>
      </w:r>
      <w:r>
        <w:t>.</w:t>
      </w:r>
    </w:p>
    <w:p w14:paraId="71BF4B66" w14:textId="77777777" w:rsidR="007573A7" w:rsidRDefault="007573A7">
      <w:r>
        <w:t>— </w:t>
      </w:r>
      <w:r w:rsidR="00000000">
        <w:t>Je croyais que Magee était mort</w:t>
      </w:r>
      <w:r>
        <w:t xml:space="preserve">, </w:t>
      </w:r>
      <w:r w:rsidR="00000000">
        <w:t>dis-je</w:t>
      </w:r>
      <w:r>
        <w:t>.</w:t>
      </w:r>
    </w:p>
    <w:p w14:paraId="61417356" w14:textId="5476EF18" w:rsidR="00000000" w:rsidRDefault="00000000" w:rsidP="007573A7">
      <w:pPr>
        <w:pStyle w:val="Centr"/>
        <w:keepNext/>
        <w:spacing w:before="0" w:after="0"/>
      </w:pPr>
      <w:r>
        <w:t>*</w:t>
      </w:r>
    </w:p>
    <w:p w14:paraId="26F2995D" w14:textId="77777777" w:rsidR="00000000" w:rsidRDefault="00000000" w:rsidP="007573A7">
      <w:pPr>
        <w:pStyle w:val="Centr"/>
        <w:keepNext/>
        <w:spacing w:before="0" w:after="0"/>
      </w:pPr>
      <w:r>
        <w:t>* *</w:t>
      </w:r>
    </w:p>
    <w:p w14:paraId="258200A0" w14:textId="77777777" w:rsidR="007573A7" w:rsidRDefault="00000000">
      <w:r>
        <w:t>Lorsque je retournai au journal vers quatre heures</w:t>
      </w:r>
      <w:r w:rsidR="007573A7">
        <w:t xml:space="preserve">, </w:t>
      </w:r>
      <w:r>
        <w:t xml:space="preserve">je vis </w:t>
      </w:r>
      <w:proofErr w:type="spellStart"/>
      <w:r>
        <w:t>Hatfield</w:t>
      </w:r>
      <w:proofErr w:type="spellEnd"/>
      <w:r>
        <w:t xml:space="preserve"> assis dans le salon d</w:t>
      </w:r>
      <w:r w:rsidR="007573A7">
        <w:t>’</w:t>
      </w:r>
      <w:r>
        <w:t>attente</w:t>
      </w:r>
      <w:r w:rsidR="007573A7">
        <w:t xml:space="preserve">. </w:t>
      </w:r>
      <w:r>
        <w:t>Je le fis tout de suite e</w:t>
      </w:r>
      <w:r>
        <w:t>n</w:t>
      </w:r>
      <w:r>
        <w:t>trer dans mon bureau</w:t>
      </w:r>
      <w:r w:rsidR="007573A7">
        <w:t>.</w:t>
      </w:r>
    </w:p>
    <w:p w14:paraId="58DA4039" w14:textId="77777777" w:rsidR="007573A7" w:rsidRDefault="007573A7">
      <w:r>
        <w:t>— </w:t>
      </w:r>
      <w:r w:rsidR="00000000">
        <w:t>Monsieur Spence</w:t>
      </w:r>
      <w:r>
        <w:t xml:space="preserve">, </w:t>
      </w:r>
      <w:r w:rsidR="00000000">
        <w:t>déclara-t-il aussitôt</w:t>
      </w:r>
      <w:r>
        <w:t xml:space="preserve">, </w:t>
      </w:r>
      <w:r w:rsidR="00000000">
        <w:t>je voudrais vous parler</w:t>
      </w:r>
      <w:r>
        <w:t>.</w:t>
      </w:r>
    </w:p>
    <w:p w14:paraId="47A28F42" w14:textId="77777777" w:rsidR="007573A7" w:rsidRDefault="00000000">
      <w:r>
        <w:t>Sa voix tremblait en prononçant cette déclaration supe</w:t>
      </w:r>
      <w:r>
        <w:t>r</w:t>
      </w:r>
      <w:r>
        <w:t>flue</w:t>
      </w:r>
      <w:r w:rsidR="007573A7">
        <w:t xml:space="preserve">. </w:t>
      </w:r>
      <w:r>
        <w:t>Il était très pâle</w:t>
      </w:r>
      <w:r w:rsidR="007573A7">
        <w:t>.</w:t>
      </w:r>
    </w:p>
    <w:p w14:paraId="460B2F97" w14:textId="77777777" w:rsidR="007573A7" w:rsidRDefault="007573A7">
      <w:r>
        <w:t>— </w:t>
      </w:r>
      <w:r w:rsidR="00000000">
        <w:t>Je vous écoute</w:t>
      </w:r>
      <w:r>
        <w:t xml:space="preserve">, </w:t>
      </w:r>
      <w:r w:rsidR="00000000">
        <w:t xml:space="preserve">monsieur </w:t>
      </w:r>
      <w:proofErr w:type="spellStart"/>
      <w:r w:rsidR="00000000">
        <w:t>Hatfield</w:t>
      </w:r>
      <w:proofErr w:type="spellEnd"/>
      <w:r>
        <w:t>.</w:t>
      </w:r>
    </w:p>
    <w:p w14:paraId="0AAAADF9" w14:textId="77777777" w:rsidR="007573A7" w:rsidRDefault="00000000">
      <w:r>
        <w:lastRenderedPageBreak/>
        <w:t>Il se pencha en avant et posa ses longues mains sur mon bureau</w:t>
      </w:r>
      <w:r w:rsidR="007573A7">
        <w:t>.</w:t>
      </w:r>
    </w:p>
    <w:p w14:paraId="5C4F3C97" w14:textId="77777777" w:rsidR="007573A7" w:rsidRDefault="007573A7">
      <w:r>
        <w:t>— </w:t>
      </w:r>
      <w:r w:rsidR="00000000">
        <w:t>On me persécute</w:t>
      </w:r>
      <w:r>
        <w:t xml:space="preserve">, </w:t>
      </w:r>
      <w:r w:rsidR="00000000">
        <w:t>dit-il</w:t>
      </w:r>
      <w:r>
        <w:t xml:space="preserve">. </w:t>
      </w:r>
      <w:r w:rsidR="00000000">
        <w:t>Je ne sais où découvrir quelqu</w:t>
      </w:r>
      <w:r>
        <w:t>’</w:t>
      </w:r>
      <w:r w:rsidR="00000000">
        <w:t>un qui puisse me protéger</w:t>
      </w:r>
      <w:r>
        <w:t xml:space="preserve">. </w:t>
      </w:r>
      <w:r w:rsidR="00000000">
        <w:t>J</w:t>
      </w:r>
      <w:r>
        <w:t>’</w:t>
      </w:r>
      <w:r w:rsidR="00000000">
        <w:t>ai prévenu la police</w:t>
      </w:r>
      <w:r>
        <w:t xml:space="preserve">, </w:t>
      </w:r>
      <w:r w:rsidR="00000000">
        <w:t>mais c</w:t>
      </w:r>
      <w:r>
        <w:t>’</w:t>
      </w:r>
      <w:r w:rsidR="00000000">
        <w:t>était perdre mon temps</w:t>
      </w:r>
      <w:r>
        <w:t xml:space="preserve"> : </w:t>
      </w:r>
      <w:r w:rsidR="00000000">
        <w:t>ils prétendent que je me trompe</w:t>
      </w:r>
      <w:r>
        <w:t xml:space="preserve">, </w:t>
      </w:r>
      <w:r w:rsidR="00000000">
        <w:t>que j</w:t>
      </w:r>
      <w:r>
        <w:t>’</w:t>
      </w:r>
      <w:r w:rsidR="00000000">
        <w:t>exagère</w:t>
      </w:r>
      <w:r>
        <w:t xml:space="preserve">. </w:t>
      </w:r>
      <w:r w:rsidR="00000000">
        <w:t>J</w:t>
      </w:r>
      <w:r>
        <w:t>’</w:t>
      </w:r>
      <w:r w:rsidR="00000000">
        <w:t>ai demandé l</w:t>
      </w:r>
      <w:r>
        <w:t>’</w:t>
      </w:r>
      <w:r w:rsidR="00000000">
        <w:t>autorisation de porter un revolver</w:t>
      </w:r>
      <w:r>
        <w:t xml:space="preserve">. </w:t>
      </w:r>
      <w:r w:rsidR="00000000">
        <w:t>Ils ont refusé</w:t>
      </w:r>
      <w:r>
        <w:t xml:space="preserve">. </w:t>
      </w:r>
      <w:r w:rsidR="00000000">
        <w:t>Ils veulent la preuve que j</w:t>
      </w:r>
      <w:r>
        <w:t>’</w:t>
      </w:r>
      <w:r w:rsidR="00000000">
        <w:t>ai été menacé</w:t>
      </w:r>
      <w:r>
        <w:t xml:space="preserve">. </w:t>
      </w:r>
      <w:r w:rsidR="00000000">
        <w:t>Que faire</w:t>
      </w:r>
      <w:r>
        <w:t xml:space="preserve"> ? </w:t>
      </w:r>
      <w:r w:rsidR="00000000">
        <w:t>Je n</w:t>
      </w:r>
      <w:r>
        <w:t>’</w:t>
      </w:r>
      <w:r w:rsidR="00000000">
        <w:t>ai pas reçu de lettres de menaces</w:t>
      </w:r>
      <w:r>
        <w:t>.</w:t>
      </w:r>
    </w:p>
    <w:p w14:paraId="7CAB1E2A" w14:textId="77777777" w:rsidR="007573A7" w:rsidRDefault="007573A7">
      <w:r>
        <w:t>— </w:t>
      </w:r>
      <w:r w:rsidR="00000000">
        <w:t>Qui vous a menacé</w:t>
      </w:r>
      <w:r>
        <w:t> ?</w:t>
      </w:r>
    </w:p>
    <w:p w14:paraId="65AF859D" w14:textId="77777777" w:rsidR="007573A7" w:rsidRDefault="007573A7">
      <w:r>
        <w:t>— </w:t>
      </w:r>
      <w:r w:rsidR="00000000">
        <w:t>Je</w:t>
      </w:r>
      <w:r>
        <w:t xml:space="preserve">… </w:t>
      </w:r>
      <w:r w:rsidR="00000000">
        <w:t>je ne sais pas</w:t>
      </w:r>
      <w:r>
        <w:t xml:space="preserve">. </w:t>
      </w:r>
      <w:r w:rsidR="00000000">
        <w:t>Cela se passe de si étrange façon</w:t>
      </w:r>
      <w:r>
        <w:t xml:space="preserve">. </w:t>
      </w:r>
      <w:r w:rsidR="00000000">
        <w:t>Un homme s</w:t>
      </w:r>
      <w:r>
        <w:t>’</w:t>
      </w:r>
      <w:r w:rsidR="00000000">
        <w:t>approche de moi</w:t>
      </w:r>
      <w:r>
        <w:t xml:space="preserve">, </w:t>
      </w:r>
      <w:r w:rsidR="00000000">
        <w:t>dans la rue</w:t>
      </w:r>
      <w:r>
        <w:t xml:space="preserve">, </w:t>
      </w:r>
      <w:r w:rsidR="00000000">
        <w:t>et me dit à voix basse</w:t>
      </w:r>
      <w:r>
        <w:t> : « </w:t>
      </w:r>
      <w:r w:rsidR="00000000">
        <w:t>Tu n</w:t>
      </w:r>
      <w:r>
        <w:t>’</w:t>
      </w:r>
      <w:r w:rsidR="00000000">
        <w:t>es pas chez toi</w:t>
      </w:r>
      <w:r>
        <w:t xml:space="preserve">, </w:t>
      </w:r>
      <w:r w:rsidR="00000000">
        <w:t>ici</w:t>
      </w:r>
      <w:r>
        <w:t> ! »</w:t>
      </w:r>
      <w:r w:rsidR="00000000">
        <w:t xml:space="preserve"> Un autre m</w:t>
      </w:r>
      <w:r>
        <w:t>’</w:t>
      </w:r>
      <w:r w:rsidR="00000000">
        <w:t>attend près de l</w:t>
      </w:r>
      <w:r>
        <w:t>’</w:t>
      </w:r>
      <w:r w:rsidR="00000000">
        <w:t>entrée de l</w:t>
      </w:r>
      <w:r>
        <w:t>’</w:t>
      </w:r>
      <w:r w:rsidR="00000000">
        <w:t>hôtel</w:t>
      </w:r>
      <w:r>
        <w:t xml:space="preserve">. </w:t>
      </w:r>
      <w:r w:rsidR="00000000">
        <w:t>Il me parle ou il ne me parle pas</w:t>
      </w:r>
      <w:r>
        <w:t xml:space="preserve">, </w:t>
      </w:r>
      <w:r w:rsidR="00000000">
        <w:t>mais son attitude est une menace</w:t>
      </w:r>
      <w:r>
        <w:t xml:space="preserve">. </w:t>
      </w:r>
      <w:r w:rsidR="00000000">
        <w:t>D</w:t>
      </w:r>
      <w:r>
        <w:t>’</w:t>
      </w:r>
      <w:r w:rsidR="00000000">
        <w:t>autres lois</w:t>
      </w:r>
      <w:r>
        <w:t xml:space="preserve">, </w:t>
      </w:r>
      <w:r w:rsidR="00000000">
        <w:t>ils sont trois ou quatre</w:t>
      </w:r>
      <w:r>
        <w:t xml:space="preserve">, </w:t>
      </w:r>
      <w:r w:rsidR="00000000">
        <w:t>dans une auto bleue</w:t>
      </w:r>
      <w:r>
        <w:t xml:space="preserve">, </w:t>
      </w:r>
      <w:r w:rsidR="00000000">
        <w:t>ils s</w:t>
      </w:r>
      <w:r>
        <w:t>’</w:t>
      </w:r>
      <w:r w:rsidR="00000000">
        <w:t>arrêtent contre le trottoir que je suis</w:t>
      </w:r>
      <w:r>
        <w:t xml:space="preserve">, </w:t>
      </w:r>
      <w:r w:rsidR="00000000">
        <w:t>comme s</w:t>
      </w:r>
      <w:r>
        <w:t>’</w:t>
      </w:r>
      <w:r w:rsidR="00000000">
        <w:t>ils se préparaient à m</w:t>
      </w:r>
      <w:r>
        <w:t>’</w:t>
      </w:r>
      <w:r w:rsidR="00000000">
        <w:t>attaquer</w:t>
      </w:r>
      <w:r>
        <w:t xml:space="preserve">. </w:t>
      </w:r>
      <w:r w:rsidR="00000000">
        <w:t>Ils me regardent</w:t>
      </w:r>
      <w:r>
        <w:t xml:space="preserve">. </w:t>
      </w:r>
      <w:r w:rsidR="00000000">
        <w:t>Un peu plus loin</w:t>
      </w:r>
      <w:r>
        <w:t xml:space="preserve">, </w:t>
      </w:r>
      <w:r w:rsidR="00000000">
        <w:t>ça recommence</w:t>
      </w:r>
      <w:r>
        <w:t>.</w:t>
      </w:r>
    </w:p>
    <w:p w14:paraId="05F0412E" w14:textId="77777777" w:rsidR="007573A7" w:rsidRDefault="00000000">
      <w:r>
        <w:t>Il passa une main sur sa bouche sèche</w:t>
      </w:r>
      <w:r w:rsidR="007573A7">
        <w:t>.</w:t>
      </w:r>
    </w:p>
    <w:p w14:paraId="6048BC4B" w14:textId="77777777" w:rsidR="007573A7" w:rsidRDefault="007573A7">
      <w:r>
        <w:t>— </w:t>
      </w:r>
      <w:r w:rsidR="00000000">
        <w:t>Je veux être protégé</w:t>
      </w:r>
      <w:r>
        <w:t xml:space="preserve">, </w:t>
      </w:r>
      <w:r w:rsidR="00000000">
        <w:t>reprit-il</w:t>
      </w:r>
      <w:r>
        <w:t xml:space="preserve">. </w:t>
      </w:r>
      <w:r w:rsidR="00000000">
        <w:t>La police refuse de m</w:t>
      </w:r>
      <w:r>
        <w:t>’</w:t>
      </w:r>
      <w:r w:rsidR="00000000">
        <w:t>écouter</w:t>
      </w:r>
      <w:r>
        <w:t xml:space="preserve">. </w:t>
      </w:r>
      <w:r w:rsidR="00000000">
        <w:t>Que dois-je faire</w:t>
      </w:r>
      <w:r>
        <w:t xml:space="preserve">, </w:t>
      </w:r>
      <w:r w:rsidR="00000000">
        <w:t>monsieur Spence</w:t>
      </w:r>
      <w:r>
        <w:t> ?</w:t>
      </w:r>
    </w:p>
    <w:p w14:paraId="16950F7E" w14:textId="77777777" w:rsidR="007573A7" w:rsidRDefault="007573A7">
      <w:r>
        <w:t>— </w:t>
      </w:r>
      <w:r w:rsidR="00000000">
        <w:t>Je ne sais pas</w:t>
      </w:r>
      <w:r>
        <w:t>.</w:t>
      </w:r>
    </w:p>
    <w:p w14:paraId="21C2E325" w14:textId="77777777" w:rsidR="007573A7" w:rsidRDefault="007573A7">
      <w:r>
        <w:t>— </w:t>
      </w:r>
      <w:r w:rsidR="00000000">
        <w:t>Mais</w:t>
      </w:r>
      <w:r>
        <w:t xml:space="preserve">, </w:t>
      </w:r>
      <w:r w:rsidR="00000000">
        <w:t>il doit y avoir quelque chose à faire</w:t>
      </w:r>
      <w:r>
        <w:t xml:space="preserve"> ? </w:t>
      </w:r>
      <w:r w:rsidR="00000000">
        <w:t>Nous sommes dans un pays civilisé</w:t>
      </w:r>
      <w:r>
        <w:t> !</w:t>
      </w:r>
    </w:p>
    <w:p w14:paraId="66664CA1" w14:textId="77777777" w:rsidR="007573A7" w:rsidRDefault="007573A7">
      <w:r>
        <w:t>— </w:t>
      </w:r>
      <w:r w:rsidR="00000000">
        <w:t>Justement</w:t>
      </w:r>
      <w:r>
        <w:t xml:space="preserve">. </w:t>
      </w:r>
      <w:r w:rsidR="00000000">
        <w:t>Cela ne pourrait vous arriver dans le désert du Sahara</w:t>
      </w:r>
      <w:r>
        <w:t xml:space="preserve">. </w:t>
      </w:r>
      <w:r w:rsidR="00000000">
        <w:t>À Midland</w:t>
      </w:r>
      <w:r>
        <w:t xml:space="preserve">, </w:t>
      </w:r>
      <w:r w:rsidR="00000000">
        <w:t>c</w:t>
      </w:r>
      <w:r>
        <w:t>’</w:t>
      </w:r>
      <w:r w:rsidR="00000000">
        <w:t>est courant</w:t>
      </w:r>
      <w:r>
        <w:t>.</w:t>
      </w:r>
    </w:p>
    <w:p w14:paraId="15DB1D23" w14:textId="77777777" w:rsidR="007573A7" w:rsidRDefault="007573A7">
      <w:r>
        <w:t>— </w:t>
      </w:r>
      <w:r w:rsidR="00000000">
        <w:t>Que vont-ils faire</w:t>
      </w:r>
      <w:r>
        <w:t> ?</w:t>
      </w:r>
    </w:p>
    <w:p w14:paraId="2DA9B970" w14:textId="77777777" w:rsidR="007573A7" w:rsidRDefault="007573A7">
      <w:r>
        <w:t>— </w:t>
      </w:r>
      <w:r w:rsidR="00000000">
        <w:t>Je ne sais pas</w:t>
      </w:r>
      <w:r>
        <w:t xml:space="preserve">, </w:t>
      </w:r>
      <w:r w:rsidR="00000000">
        <w:t>dis-je</w:t>
      </w:r>
      <w:r>
        <w:t xml:space="preserve">, </w:t>
      </w:r>
      <w:r w:rsidR="00000000">
        <w:t>haussant les épaules</w:t>
      </w:r>
      <w:r>
        <w:t>.</w:t>
      </w:r>
    </w:p>
    <w:p w14:paraId="05391C3A" w14:textId="77777777" w:rsidR="007573A7" w:rsidRDefault="007573A7">
      <w:r>
        <w:lastRenderedPageBreak/>
        <w:t>— </w:t>
      </w:r>
      <w:r w:rsidR="00000000">
        <w:t>Et les représentants de la loi refusent de me protéger</w:t>
      </w:r>
      <w:r>
        <w:t>.</w:t>
      </w:r>
    </w:p>
    <w:p w14:paraId="43F7B6EA" w14:textId="77777777" w:rsidR="007573A7" w:rsidRDefault="007573A7">
      <w:r>
        <w:t>— </w:t>
      </w:r>
      <w:r w:rsidR="00000000">
        <w:t>Ceux qui se déclarent ouvertement ennemis d</w:t>
      </w:r>
      <w:r>
        <w:t>’</w:t>
      </w:r>
      <w:r w:rsidR="00000000">
        <w:t>Andrew Robinson savent qu</w:t>
      </w:r>
      <w:r>
        <w:t>’</w:t>
      </w:r>
      <w:r w:rsidR="00000000">
        <w:t>ils ne doivent pas compter sur la loi</w:t>
      </w:r>
      <w:r>
        <w:t xml:space="preserve">. </w:t>
      </w:r>
      <w:r w:rsidR="00000000">
        <w:t>Il vous a déclaré lui-même l</w:t>
      </w:r>
      <w:r>
        <w:t>’</w:t>
      </w:r>
      <w:r w:rsidR="00000000">
        <w:t>autre soir</w:t>
      </w:r>
      <w:r>
        <w:t xml:space="preserve">, </w:t>
      </w:r>
      <w:r w:rsidR="00000000">
        <w:t>qu</w:t>
      </w:r>
      <w:r>
        <w:t>’</w:t>
      </w:r>
      <w:r w:rsidR="00000000">
        <w:t>il vous chasserait de la ville</w:t>
      </w:r>
      <w:r>
        <w:t xml:space="preserve">. </w:t>
      </w:r>
      <w:r w:rsidR="00000000">
        <w:t>Il paraît décidé à tenir parole</w:t>
      </w:r>
      <w:r>
        <w:t>.</w:t>
      </w:r>
    </w:p>
    <w:p w14:paraId="20A344B7" w14:textId="77777777" w:rsidR="007573A7" w:rsidRDefault="007573A7">
      <w:r>
        <w:t>— </w:t>
      </w:r>
      <w:r w:rsidR="00000000">
        <w:t>Jamais</w:t>
      </w:r>
      <w:r>
        <w:t> !</w:t>
      </w:r>
    </w:p>
    <w:p w14:paraId="5397E61B" w14:textId="77777777" w:rsidR="007573A7" w:rsidRDefault="00000000">
      <w:r>
        <w:t>Je haussai de nouveau les épaules</w:t>
      </w:r>
      <w:r w:rsidR="007573A7">
        <w:t>.</w:t>
      </w:r>
    </w:p>
    <w:p w14:paraId="5391F664" w14:textId="77777777" w:rsidR="007573A7" w:rsidRDefault="007573A7">
      <w:r>
        <w:t>— </w:t>
      </w:r>
      <w:r w:rsidR="00000000">
        <w:t>Cela vous regarde</w:t>
      </w:r>
      <w:r>
        <w:t xml:space="preserve"> ! </w:t>
      </w:r>
      <w:r w:rsidR="00000000">
        <w:t>dis-je</w:t>
      </w:r>
      <w:r>
        <w:t xml:space="preserve">. </w:t>
      </w:r>
      <w:r w:rsidR="00000000">
        <w:t>Vous êtes venu me demander conseil</w:t>
      </w:r>
      <w:r>
        <w:t xml:space="preserve">. </w:t>
      </w:r>
      <w:r w:rsidR="00000000">
        <w:t>Je vous réponds franchement qu</w:t>
      </w:r>
      <w:r>
        <w:t>’</w:t>
      </w:r>
      <w:r w:rsidR="00000000">
        <w:t>il n</w:t>
      </w:r>
      <w:r>
        <w:t>’</w:t>
      </w:r>
      <w:r w:rsidR="00000000">
        <w:t>y a rien à faire</w:t>
      </w:r>
      <w:r>
        <w:t>.</w:t>
      </w:r>
    </w:p>
    <w:p w14:paraId="7F4071E5" w14:textId="77777777" w:rsidR="007573A7" w:rsidRDefault="00000000">
      <w:r>
        <w:t>Il s</w:t>
      </w:r>
      <w:r w:rsidR="007573A7">
        <w:t>’</w:t>
      </w:r>
      <w:r>
        <w:t>affaissa dans le fauteuil</w:t>
      </w:r>
      <w:r w:rsidR="007573A7">
        <w:t>.</w:t>
      </w:r>
    </w:p>
    <w:p w14:paraId="4C2D27E3" w14:textId="77777777" w:rsidR="007573A7" w:rsidRDefault="007573A7">
      <w:pPr>
        <w:rPr>
          <w:i/>
          <w:iCs/>
        </w:rPr>
      </w:pPr>
      <w:r>
        <w:t>— </w:t>
      </w:r>
      <w:r w:rsidR="00000000">
        <w:t>Je croyais</w:t>
      </w:r>
      <w:r>
        <w:t xml:space="preserve">, </w:t>
      </w:r>
      <w:r w:rsidR="00000000">
        <w:t>murmura-t-il</w:t>
      </w:r>
      <w:r>
        <w:t xml:space="preserve">, </w:t>
      </w:r>
      <w:r w:rsidR="00000000">
        <w:t>que vous pourriez en parler dans votre journal</w:t>
      </w:r>
      <w:r>
        <w:t xml:space="preserve">. </w:t>
      </w:r>
      <w:r w:rsidR="00000000">
        <w:t xml:space="preserve">Si </w:t>
      </w:r>
      <w:r w:rsidR="00000000">
        <w:rPr>
          <w:i/>
          <w:iCs/>
        </w:rPr>
        <w:t>La Gazette</w:t>
      </w:r>
      <w:r>
        <w:rPr>
          <w:i/>
          <w:iCs/>
        </w:rPr>
        <w:t>…</w:t>
      </w:r>
    </w:p>
    <w:p w14:paraId="3048D061" w14:textId="77777777" w:rsidR="007573A7" w:rsidRDefault="007573A7">
      <w:r>
        <w:rPr>
          <w:i/>
          <w:iCs/>
        </w:rPr>
        <w:t>— </w:t>
      </w:r>
      <w:r w:rsidR="00000000">
        <w:t>Impossible</w:t>
      </w:r>
      <w:r>
        <w:t xml:space="preserve">, </w:t>
      </w:r>
      <w:r w:rsidR="00000000">
        <w:t>coupai-je</w:t>
      </w:r>
      <w:r>
        <w:t xml:space="preserve">. </w:t>
      </w:r>
      <w:r w:rsidR="00000000">
        <w:t>Nous ne pouvons citer des noms sans détenir des preuves</w:t>
      </w:r>
      <w:r>
        <w:t xml:space="preserve">. </w:t>
      </w:r>
      <w:r w:rsidR="00000000">
        <w:t>Cela ne vous serait</w:t>
      </w:r>
      <w:r>
        <w:t xml:space="preserve">, </w:t>
      </w:r>
      <w:r w:rsidR="00000000">
        <w:t>d</w:t>
      </w:r>
      <w:r>
        <w:t>’</w:t>
      </w:r>
      <w:r w:rsidR="00000000">
        <w:t>ailleurs</w:t>
      </w:r>
      <w:r>
        <w:t xml:space="preserve">, </w:t>
      </w:r>
      <w:r w:rsidR="00000000">
        <w:t>d</w:t>
      </w:r>
      <w:r>
        <w:t>’</w:t>
      </w:r>
      <w:r w:rsidR="00000000">
        <w:t>aucun secours</w:t>
      </w:r>
      <w:r>
        <w:t xml:space="preserve"> : </w:t>
      </w:r>
      <w:r w:rsidR="00000000">
        <w:t>le public ne s</w:t>
      </w:r>
      <w:r>
        <w:t>’</w:t>
      </w:r>
      <w:r w:rsidR="00000000">
        <w:t>intéresse pas à vous</w:t>
      </w:r>
      <w:r>
        <w:t>.</w:t>
      </w:r>
    </w:p>
    <w:p w14:paraId="5ACA0D7A" w14:textId="77777777" w:rsidR="007573A7" w:rsidRDefault="007573A7">
      <w:r>
        <w:t>— </w:t>
      </w:r>
      <w:r w:rsidR="00000000">
        <w:t>Cela pourrait arriver à n</w:t>
      </w:r>
      <w:r>
        <w:t>’</w:t>
      </w:r>
      <w:r w:rsidR="00000000">
        <w:t>importe lequel de vos lecteurs</w:t>
      </w:r>
      <w:r>
        <w:t xml:space="preserve"> ! </w:t>
      </w:r>
      <w:r w:rsidR="00000000">
        <w:t>cria-t-il</w:t>
      </w:r>
      <w:r>
        <w:t>.</w:t>
      </w:r>
    </w:p>
    <w:p w14:paraId="3E51E70C" w14:textId="77777777" w:rsidR="007573A7" w:rsidRDefault="007573A7">
      <w:r>
        <w:t>— </w:t>
      </w:r>
      <w:r w:rsidR="00000000">
        <w:t>Oui</w:t>
      </w:r>
      <w:r>
        <w:t xml:space="preserve">, </w:t>
      </w:r>
      <w:r w:rsidR="00000000">
        <w:t>répondis-je en souriant</w:t>
      </w:r>
      <w:r>
        <w:t xml:space="preserve">, </w:t>
      </w:r>
      <w:r w:rsidR="00000000">
        <w:t>c</w:t>
      </w:r>
      <w:r>
        <w:t>’</w:t>
      </w:r>
      <w:r w:rsidR="00000000">
        <w:t>est alors seulement que ce lecteur s</w:t>
      </w:r>
      <w:r>
        <w:t>’</w:t>
      </w:r>
      <w:r w:rsidR="00000000">
        <w:t>intéresserait à la question</w:t>
      </w:r>
      <w:r>
        <w:t>.</w:t>
      </w:r>
    </w:p>
    <w:p w14:paraId="58CD7B41" w14:textId="77777777" w:rsidR="007573A7" w:rsidRDefault="007573A7">
      <w:r>
        <w:t>— </w:t>
      </w:r>
      <w:r w:rsidR="00000000">
        <w:t>C</w:t>
      </w:r>
      <w:r>
        <w:t>’</w:t>
      </w:r>
      <w:r w:rsidR="00000000">
        <w:t>est incroyable</w:t>
      </w:r>
      <w:r>
        <w:t xml:space="preserve">, </w:t>
      </w:r>
      <w:r w:rsidR="00000000">
        <w:t>gémit-il</w:t>
      </w:r>
      <w:r>
        <w:t xml:space="preserve">, </w:t>
      </w:r>
      <w:r w:rsidR="00000000">
        <w:t>hochant la tête</w:t>
      </w:r>
      <w:r>
        <w:t>.</w:t>
      </w:r>
    </w:p>
    <w:p w14:paraId="7EB3A3E1" w14:textId="77777777" w:rsidR="007573A7" w:rsidRDefault="007573A7">
      <w:r>
        <w:t>— </w:t>
      </w:r>
      <w:r w:rsidR="00000000">
        <w:t>Oui</w:t>
      </w:r>
      <w:r>
        <w:t xml:space="preserve">, </w:t>
      </w:r>
      <w:r w:rsidR="00000000">
        <w:t>mais c</w:t>
      </w:r>
      <w:r>
        <w:t>’</w:t>
      </w:r>
      <w:r w:rsidR="00000000">
        <w:t>est ainsi</w:t>
      </w:r>
      <w:r>
        <w:t xml:space="preserve">. </w:t>
      </w:r>
      <w:r w:rsidR="00000000">
        <w:t>Vous avez affaire à Andrew Robi</w:t>
      </w:r>
      <w:r w:rsidR="00000000">
        <w:t>n</w:t>
      </w:r>
      <w:r w:rsidR="00000000">
        <w:t>son</w:t>
      </w:r>
      <w:r>
        <w:t xml:space="preserve">. </w:t>
      </w:r>
      <w:r w:rsidR="00000000">
        <w:t>N</w:t>
      </w:r>
      <w:r>
        <w:t>’</w:t>
      </w:r>
      <w:r w:rsidR="00000000">
        <w:t>oubliez pas qu</w:t>
      </w:r>
      <w:r>
        <w:t>’</w:t>
      </w:r>
      <w:r w:rsidR="00000000">
        <w:t>on l</w:t>
      </w:r>
      <w:r>
        <w:t>’</w:t>
      </w:r>
      <w:r w:rsidR="00000000">
        <w:t>appelle à Midland</w:t>
      </w:r>
      <w:r>
        <w:t xml:space="preserve"> : </w:t>
      </w:r>
      <w:r w:rsidR="00000000">
        <w:t>le Grand Chef</w:t>
      </w:r>
      <w:r>
        <w:t xml:space="preserve">. </w:t>
      </w:r>
      <w:r w:rsidR="00000000">
        <w:t>Il décide qui nous représentera au Sénat</w:t>
      </w:r>
      <w:r>
        <w:t xml:space="preserve">, </w:t>
      </w:r>
      <w:r w:rsidR="00000000">
        <w:t>qui sera gouverneur ou maire</w:t>
      </w:r>
      <w:r>
        <w:t xml:space="preserve">. </w:t>
      </w:r>
      <w:r w:rsidR="00000000">
        <w:t xml:space="preserve">Il décide aussi si Jonas </w:t>
      </w:r>
      <w:proofErr w:type="spellStart"/>
      <w:r w:rsidR="00000000">
        <w:t>Hatfield</w:t>
      </w:r>
      <w:proofErr w:type="spellEnd"/>
      <w:r w:rsidR="00000000">
        <w:t xml:space="preserve"> restera à Midland pour réclamer aux Robinson cinquante mille dollars</w:t>
      </w:r>
      <w:r>
        <w:t xml:space="preserve">… </w:t>
      </w:r>
      <w:r w:rsidR="00000000">
        <w:t>ou davantage</w:t>
      </w:r>
      <w:r>
        <w:t>.</w:t>
      </w:r>
    </w:p>
    <w:p w14:paraId="200638B3" w14:textId="77777777" w:rsidR="007573A7" w:rsidRDefault="007573A7">
      <w:r>
        <w:lastRenderedPageBreak/>
        <w:t>— </w:t>
      </w:r>
      <w:r w:rsidR="00000000">
        <w:t>Il ne me forcera pas à quitter la ville</w:t>
      </w:r>
      <w:r>
        <w:t>.</w:t>
      </w:r>
    </w:p>
    <w:p w14:paraId="5C3A99C8" w14:textId="77777777" w:rsidR="007573A7" w:rsidRDefault="007573A7">
      <w:r>
        <w:t>— </w:t>
      </w:r>
      <w:r w:rsidR="00000000">
        <w:t>J</w:t>
      </w:r>
      <w:r>
        <w:t>’</w:t>
      </w:r>
      <w:r w:rsidR="00000000">
        <w:t>admire votre entêtement</w:t>
      </w:r>
      <w:r>
        <w:t xml:space="preserve">, </w:t>
      </w:r>
      <w:r w:rsidR="00000000">
        <w:t>dis-je d</w:t>
      </w:r>
      <w:r>
        <w:t>’</w:t>
      </w:r>
      <w:r w:rsidR="00000000">
        <w:t>un ton sec</w:t>
      </w:r>
      <w:r>
        <w:t xml:space="preserve">, </w:t>
      </w:r>
      <w:r w:rsidR="00000000">
        <w:t>mais je vous préviens qu</w:t>
      </w:r>
      <w:r>
        <w:t>’</w:t>
      </w:r>
      <w:r w:rsidR="00000000">
        <w:t>il sera mis à une rude épreuve</w:t>
      </w:r>
      <w:r>
        <w:t xml:space="preserve">. </w:t>
      </w:r>
      <w:r w:rsidR="00000000">
        <w:t>Pourquoi</w:t>
      </w:r>
      <w:r>
        <w:t xml:space="preserve">, </w:t>
      </w:r>
      <w:r w:rsidR="00000000">
        <w:t>si vous savez quelque chose sur le juge</w:t>
      </w:r>
      <w:r>
        <w:t xml:space="preserve">, </w:t>
      </w:r>
      <w:r w:rsidR="00000000">
        <w:t>n</w:t>
      </w:r>
      <w:r>
        <w:t>’</w:t>
      </w:r>
      <w:r w:rsidR="00000000">
        <w:t>allez-vous pas vendre ce secret à son frère qui paiera pour se débarrasser de vous</w:t>
      </w:r>
      <w:r>
        <w:t xml:space="preserve"> ? </w:t>
      </w:r>
      <w:r w:rsidR="00000000">
        <w:t>Il est vrai qu</w:t>
      </w:r>
      <w:r>
        <w:t>’</w:t>
      </w:r>
      <w:r w:rsidR="00000000">
        <w:t>il peut estimer aussi qu</w:t>
      </w:r>
      <w:r>
        <w:t>’</w:t>
      </w:r>
      <w:r w:rsidR="00000000">
        <w:t>un secret de famille doit être e</w:t>
      </w:r>
      <w:r w:rsidR="00000000">
        <w:t>n</w:t>
      </w:r>
      <w:r w:rsidR="00000000">
        <w:t>terré avec son détenteur</w:t>
      </w:r>
      <w:r>
        <w:t xml:space="preserve">, </w:t>
      </w:r>
      <w:r w:rsidR="00000000">
        <w:t>comprenez-vous</w:t>
      </w:r>
      <w:r>
        <w:t> ?</w:t>
      </w:r>
    </w:p>
    <w:p w14:paraId="2B2FC986" w14:textId="77777777" w:rsidR="007573A7" w:rsidRDefault="00000000">
      <w:r>
        <w:t>Il sursauta</w:t>
      </w:r>
      <w:r w:rsidR="007573A7">
        <w:t> :</w:t>
      </w:r>
    </w:p>
    <w:p w14:paraId="7C6F93DC" w14:textId="77777777" w:rsidR="007573A7" w:rsidRDefault="007573A7">
      <w:r>
        <w:t>— </w:t>
      </w:r>
      <w:r w:rsidR="00000000">
        <w:t>Il oserait me tuer</w:t>
      </w:r>
      <w:r>
        <w:t xml:space="preserve"> ? </w:t>
      </w:r>
      <w:r w:rsidR="00000000">
        <w:t>s</w:t>
      </w:r>
      <w:r>
        <w:t>’</w:t>
      </w:r>
      <w:r w:rsidR="00000000">
        <w:t>exclama-t-il</w:t>
      </w:r>
      <w:r>
        <w:t>.</w:t>
      </w:r>
    </w:p>
    <w:p w14:paraId="0F3A2EFE" w14:textId="77777777" w:rsidR="007573A7" w:rsidRDefault="007573A7">
      <w:r>
        <w:t>— </w:t>
      </w:r>
      <w:r w:rsidR="00000000">
        <w:t>Mais non</w:t>
      </w:r>
      <w:r>
        <w:t xml:space="preserve">. </w:t>
      </w:r>
      <w:r w:rsidR="00000000">
        <w:t>En fait</w:t>
      </w:r>
      <w:r>
        <w:t xml:space="preserve">, </w:t>
      </w:r>
      <w:r w:rsidR="00000000">
        <w:t>Andrew Robinson ne s</w:t>
      </w:r>
      <w:r>
        <w:t>’</w:t>
      </w:r>
      <w:r w:rsidR="00000000">
        <w:t>occupe plus de vous</w:t>
      </w:r>
      <w:r>
        <w:t xml:space="preserve"> ; </w:t>
      </w:r>
      <w:r w:rsidR="00000000">
        <w:t xml:space="preserve">il vous a passé à Jack </w:t>
      </w:r>
      <w:proofErr w:type="spellStart"/>
      <w:r w:rsidR="00000000">
        <w:t>Curfew</w:t>
      </w:r>
      <w:proofErr w:type="spellEnd"/>
      <w:r>
        <w:t>.</w:t>
      </w:r>
    </w:p>
    <w:p w14:paraId="3F533661" w14:textId="77777777" w:rsidR="007573A7" w:rsidRDefault="007573A7">
      <w:r>
        <w:t>— </w:t>
      </w:r>
      <w:r w:rsidR="00000000">
        <w:t>Un gangster</w:t>
      </w:r>
      <w:r>
        <w:t> !</w:t>
      </w:r>
    </w:p>
    <w:p w14:paraId="77667CBC" w14:textId="77777777" w:rsidR="007573A7" w:rsidRDefault="007573A7">
      <w:r>
        <w:t>— </w:t>
      </w:r>
      <w:r w:rsidR="00000000">
        <w:t>Non</w:t>
      </w:r>
      <w:r>
        <w:t xml:space="preserve">, </w:t>
      </w:r>
      <w:r w:rsidR="00000000">
        <w:t>ricanai-je</w:t>
      </w:r>
      <w:r>
        <w:t xml:space="preserve"> ; </w:t>
      </w:r>
      <w:r w:rsidR="00000000">
        <w:t>un homme d</w:t>
      </w:r>
      <w:r>
        <w:t>’</w:t>
      </w:r>
      <w:r w:rsidR="00000000">
        <w:t>affaires</w:t>
      </w:r>
      <w:r>
        <w:t xml:space="preserve">. </w:t>
      </w:r>
      <w:r w:rsidR="00000000">
        <w:t>Il contrôle tous les établissements de plaisir de la ville</w:t>
      </w:r>
      <w:r>
        <w:t xml:space="preserve"> : </w:t>
      </w:r>
      <w:r w:rsidR="00000000">
        <w:t>dancings</w:t>
      </w:r>
      <w:r>
        <w:t xml:space="preserve">, </w:t>
      </w:r>
      <w:r w:rsidR="00000000">
        <w:t>tripots</w:t>
      </w:r>
      <w:r>
        <w:t xml:space="preserve">, </w:t>
      </w:r>
      <w:r w:rsidR="00000000">
        <w:t>etc</w:t>
      </w:r>
      <w:r>
        <w:t xml:space="preserve">.… </w:t>
      </w:r>
      <w:r w:rsidR="00000000">
        <w:t>Il viole parfois la loi</w:t>
      </w:r>
      <w:r>
        <w:t xml:space="preserve">, </w:t>
      </w:r>
      <w:r w:rsidR="00000000">
        <w:t>mais il est le plus puissant des agents élect</w:t>
      </w:r>
      <w:r w:rsidR="00000000">
        <w:t>o</w:t>
      </w:r>
      <w:r w:rsidR="00000000">
        <w:t>raux</w:t>
      </w:r>
      <w:r>
        <w:t xml:space="preserve"> ; </w:t>
      </w:r>
      <w:r w:rsidR="00000000">
        <w:t>il sait faire voter les tièdes et les récalcitrants</w:t>
      </w:r>
      <w:r>
        <w:t xml:space="preserve">, </w:t>
      </w:r>
      <w:r w:rsidR="00000000">
        <w:t>il sait aussi débarrasser la ville des indésirables</w:t>
      </w:r>
      <w:r>
        <w:t xml:space="preserve">, </w:t>
      </w:r>
      <w:r w:rsidR="00000000">
        <w:t>même lorsque l</w:t>
      </w:r>
      <w:r>
        <w:t>’</w:t>
      </w:r>
      <w:r w:rsidR="00000000">
        <w:t>un d</w:t>
      </w:r>
      <w:r>
        <w:t>’</w:t>
      </w:r>
      <w:r w:rsidR="00000000">
        <w:t xml:space="preserve">eux se nomme Jonas </w:t>
      </w:r>
      <w:proofErr w:type="spellStart"/>
      <w:r w:rsidR="00000000">
        <w:t>Hatfield</w:t>
      </w:r>
      <w:proofErr w:type="spellEnd"/>
      <w:r>
        <w:t>.</w:t>
      </w:r>
    </w:p>
    <w:p w14:paraId="00EB6BE9" w14:textId="77777777" w:rsidR="007573A7" w:rsidRDefault="00000000">
      <w:r>
        <w:t>Je m</w:t>
      </w:r>
      <w:r w:rsidR="007573A7">
        <w:t>’</w:t>
      </w:r>
      <w:r>
        <w:t>interrompis un instant afin qu</w:t>
      </w:r>
      <w:r w:rsidR="007573A7">
        <w:t>’</w:t>
      </w:r>
      <w:r>
        <w:t>il pût réfléchir au sens de mes paroles</w:t>
      </w:r>
      <w:r w:rsidR="007573A7">
        <w:t xml:space="preserve"> ; </w:t>
      </w:r>
      <w:r>
        <w:t>puis je repris</w:t>
      </w:r>
      <w:r w:rsidR="007573A7">
        <w:t> :</w:t>
      </w:r>
    </w:p>
    <w:p w14:paraId="65C5212B" w14:textId="77777777" w:rsidR="007573A7" w:rsidRDefault="007573A7">
      <w:r>
        <w:t>— </w:t>
      </w:r>
      <w:r w:rsidR="00000000">
        <w:t>Puis-je vous suggérer un plan d</w:t>
      </w:r>
      <w:r>
        <w:t>’</w:t>
      </w:r>
      <w:r w:rsidR="00000000">
        <w:t>action</w:t>
      </w:r>
      <w:r>
        <w:t xml:space="preserve"> ? </w:t>
      </w:r>
      <w:r w:rsidR="00000000">
        <w:t>Ils vous ont inv</w:t>
      </w:r>
      <w:r w:rsidR="00000000">
        <w:t>i</w:t>
      </w:r>
      <w:r w:rsidR="00000000">
        <w:t>té à quitter Midland</w:t>
      </w:r>
      <w:r>
        <w:t xml:space="preserve"> : </w:t>
      </w:r>
      <w:r w:rsidR="00000000">
        <w:t>tôt ou tard</w:t>
      </w:r>
      <w:r>
        <w:t xml:space="preserve">, </w:t>
      </w:r>
      <w:r w:rsidR="00000000">
        <w:t>vous devrez obéir</w:t>
      </w:r>
      <w:r>
        <w:t xml:space="preserve">. </w:t>
      </w:r>
      <w:r w:rsidR="00000000">
        <w:t>Mais pou</w:t>
      </w:r>
      <w:r w:rsidR="00000000">
        <w:t>r</w:t>
      </w:r>
      <w:r w:rsidR="00000000">
        <w:t>quoi partiriez-vous les mains vides</w:t>
      </w:r>
      <w:r>
        <w:t xml:space="preserve"> ? </w:t>
      </w:r>
      <w:r w:rsidR="00000000">
        <w:t>Si vous connaissez sur la vie du juge quelque secret important</w:t>
      </w:r>
      <w:r>
        <w:t xml:space="preserve"> ; </w:t>
      </w:r>
      <w:r w:rsidR="00000000">
        <w:t>si vous désirez que les Robinson en souffrent</w:t>
      </w:r>
      <w:r>
        <w:t xml:space="preserve">, </w:t>
      </w:r>
      <w:r w:rsidR="00000000">
        <w:t>partez</w:t>
      </w:r>
      <w:r>
        <w:t xml:space="preserve">. </w:t>
      </w:r>
      <w:r w:rsidR="00000000">
        <w:t>Réfugiez-vous en lieu sûr et fa</w:t>
      </w:r>
      <w:r w:rsidR="00000000">
        <w:t>i</w:t>
      </w:r>
      <w:r w:rsidR="00000000">
        <w:t>tes-moi tenir les preuves que vous détenez contre eux</w:t>
      </w:r>
      <w:r>
        <w:t xml:space="preserve">. </w:t>
      </w:r>
      <w:r w:rsidR="00000000">
        <w:t>Des preuves inattaquables</w:t>
      </w:r>
      <w:r>
        <w:t xml:space="preserve">, </w:t>
      </w:r>
      <w:r w:rsidR="00000000">
        <w:t>bien sûr</w:t>
      </w:r>
      <w:r>
        <w:t xml:space="preserve">. </w:t>
      </w:r>
      <w:r w:rsidR="00000000">
        <w:rPr>
          <w:i/>
          <w:iCs/>
        </w:rPr>
        <w:t xml:space="preserve">La Gazette </w:t>
      </w:r>
      <w:r w:rsidR="00000000">
        <w:t>n</w:t>
      </w:r>
      <w:r>
        <w:t>’</w:t>
      </w:r>
      <w:r w:rsidR="00000000">
        <w:t>hésite pas à payer très cher les nouvelles intéressantes</w:t>
      </w:r>
      <w:r>
        <w:t>.</w:t>
      </w:r>
    </w:p>
    <w:p w14:paraId="638B2D4E" w14:textId="77777777" w:rsidR="007573A7" w:rsidRDefault="00000000">
      <w:r>
        <w:lastRenderedPageBreak/>
        <w:t>Il ferma à demi les yeux</w:t>
      </w:r>
      <w:r w:rsidR="007573A7">
        <w:t>.</w:t>
      </w:r>
    </w:p>
    <w:p w14:paraId="178252C6" w14:textId="77777777" w:rsidR="007573A7" w:rsidRDefault="007573A7">
      <w:r>
        <w:t>— </w:t>
      </w:r>
      <w:r w:rsidR="00000000">
        <w:t>Combien</w:t>
      </w:r>
      <w:r>
        <w:t xml:space="preserve"> ? </w:t>
      </w:r>
      <w:r w:rsidR="00000000">
        <w:t>demanda-t-il</w:t>
      </w:r>
      <w:r>
        <w:t>.</w:t>
      </w:r>
    </w:p>
    <w:p w14:paraId="20E12524" w14:textId="77777777" w:rsidR="007573A7" w:rsidRDefault="007573A7">
      <w:r>
        <w:t>— </w:t>
      </w:r>
      <w:r w:rsidR="00000000">
        <w:t>Cela dépend de l</w:t>
      </w:r>
      <w:r>
        <w:t>’</w:t>
      </w:r>
      <w:r w:rsidR="00000000">
        <w:t>intérêt de la révélation</w:t>
      </w:r>
      <w:r>
        <w:t xml:space="preserve">. </w:t>
      </w:r>
      <w:r w:rsidR="00000000">
        <w:t>De quoi s</w:t>
      </w:r>
      <w:r>
        <w:t>’</w:t>
      </w:r>
      <w:r w:rsidR="00000000">
        <w:t>agit-il</w:t>
      </w:r>
      <w:r>
        <w:t> ?</w:t>
      </w:r>
    </w:p>
    <w:p w14:paraId="464A4804" w14:textId="77777777" w:rsidR="007573A7" w:rsidRDefault="00000000">
      <w:r>
        <w:t>Il examina ses ongles pendant quelques secondes</w:t>
      </w:r>
      <w:r w:rsidR="007573A7">
        <w:t>.</w:t>
      </w:r>
    </w:p>
    <w:p w14:paraId="2ABE7DFE" w14:textId="77777777" w:rsidR="007573A7" w:rsidRDefault="007573A7">
      <w:r>
        <w:t>— </w:t>
      </w:r>
      <w:r w:rsidR="00000000">
        <w:t>Je n</w:t>
      </w:r>
      <w:r>
        <w:t>’</w:t>
      </w:r>
      <w:r w:rsidR="00000000">
        <w:t>ai pas encore</w:t>
      </w:r>
      <w:r>
        <w:t xml:space="preserve">, </w:t>
      </w:r>
      <w:r w:rsidR="00000000">
        <w:t>dit-il enfin</w:t>
      </w:r>
      <w:r>
        <w:t xml:space="preserve">, </w:t>
      </w:r>
      <w:r w:rsidR="00000000">
        <w:t>des preuves</w:t>
      </w:r>
      <w:r>
        <w:t xml:space="preserve">… </w:t>
      </w:r>
      <w:r w:rsidR="00000000">
        <w:t>inattaqu</w:t>
      </w:r>
      <w:r w:rsidR="00000000">
        <w:t>a</w:t>
      </w:r>
      <w:r w:rsidR="00000000">
        <w:t>bles</w:t>
      </w:r>
      <w:r>
        <w:t xml:space="preserve">, </w:t>
      </w:r>
      <w:r w:rsidR="00000000">
        <w:t>comme vous le désirez</w:t>
      </w:r>
      <w:r>
        <w:t>.</w:t>
      </w:r>
    </w:p>
    <w:p w14:paraId="7E0329C7" w14:textId="77777777" w:rsidR="007573A7" w:rsidRDefault="007573A7">
      <w:r>
        <w:t>— </w:t>
      </w:r>
      <w:r w:rsidR="00000000">
        <w:t>Mais vous savez quelque chose</w:t>
      </w:r>
      <w:r>
        <w:t xml:space="preserve">. </w:t>
      </w:r>
      <w:r w:rsidR="00000000">
        <w:t>Travaillez avec nous</w:t>
      </w:r>
      <w:r>
        <w:t xml:space="preserve">. </w:t>
      </w:r>
      <w:r w:rsidR="00000000">
        <w:t>Nous vous aiderons à réunir ces preuves</w:t>
      </w:r>
      <w:r>
        <w:t>.</w:t>
      </w:r>
    </w:p>
    <w:p w14:paraId="2E24FCB8" w14:textId="77777777" w:rsidR="007573A7" w:rsidRDefault="00000000">
      <w:r>
        <w:t>Il hésitait</w:t>
      </w:r>
      <w:r w:rsidR="007573A7">
        <w:t xml:space="preserve">. </w:t>
      </w:r>
      <w:r>
        <w:t>Brusquement</w:t>
      </w:r>
      <w:r w:rsidR="007573A7">
        <w:t xml:space="preserve">, </w:t>
      </w:r>
      <w:r>
        <w:t>il leva la tête et me regarda d</w:t>
      </w:r>
      <w:r w:rsidR="007573A7">
        <w:t>’</w:t>
      </w:r>
      <w:r>
        <w:t>un air méfiant</w:t>
      </w:r>
      <w:r w:rsidR="007573A7">
        <w:t>.</w:t>
      </w:r>
    </w:p>
    <w:p w14:paraId="01ACF486" w14:textId="77777777" w:rsidR="007573A7" w:rsidRDefault="007573A7">
      <w:r>
        <w:t>— </w:t>
      </w:r>
      <w:r w:rsidR="00000000">
        <w:t>Allons</w:t>
      </w:r>
      <w:r>
        <w:t xml:space="preserve">, </w:t>
      </w:r>
      <w:r w:rsidR="00000000">
        <w:t>dis-je</w:t>
      </w:r>
      <w:r>
        <w:t xml:space="preserve"> ; </w:t>
      </w:r>
      <w:r w:rsidR="00000000">
        <w:t>j</w:t>
      </w:r>
      <w:r>
        <w:t>’</w:t>
      </w:r>
      <w:r w:rsidR="00000000">
        <w:t>agirai loyalement avec vous</w:t>
      </w:r>
      <w:r>
        <w:t>.</w:t>
      </w:r>
    </w:p>
    <w:p w14:paraId="601F71C4" w14:textId="77777777" w:rsidR="007573A7" w:rsidRDefault="00000000">
      <w:r>
        <w:t>Il s</w:t>
      </w:r>
      <w:r w:rsidR="007573A7">
        <w:t>’</w:t>
      </w:r>
      <w:r>
        <w:t>était levé et marchait vers la fenêtre</w:t>
      </w:r>
      <w:r w:rsidR="007573A7">
        <w:t xml:space="preserve">. </w:t>
      </w:r>
      <w:r>
        <w:t>Il regarda longu</w:t>
      </w:r>
      <w:r>
        <w:t>e</w:t>
      </w:r>
      <w:r>
        <w:t>ment la rue</w:t>
      </w:r>
      <w:r w:rsidR="007573A7">
        <w:t xml:space="preserve">, </w:t>
      </w:r>
      <w:r>
        <w:t>sans rien dire</w:t>
      </w:r>
      <w:r w:rsidR="007573A7">
        <w:t xml:space="preserve">. </w:t>
      </w:r>
      <w:r>
        <w:t>J</w:t>
      </w:r>
      <w:r w:rsidR="007573A7">
        <w:t>’</w:t>
      </w:r>
      <w:r>
        <w:t>attendais</w:t>
      </w:r>
      <w:r w:rsidR="007573A7">
        <w:t xml:space="preserve">, </w:t>
      </w:r>
      <w:r>
        <w:t>m</w:t>
      </w:r>
      <w:r w:rsidR="007573A7">
        <w:t>’</w:t>
      </w:r>
      <w:r>
        <w:t>efforçant de dissim</w:t>
      </w:r>
      <w:r>
        <w:t>u</w:t>
      </w:r>
      <w:r>
        <w:t>ler mon impatience</w:t>
      </w:r>
      <w:r w:rsidR="007573A7">
        <w:t xml:space="preserve">. </w:t>
      </w:r>
      <w:r>
        <w:t>Il fallait manœuvrer prudemment</w:t>
      </w:r>
      <w:r w:rsidR="007573A7">
        <w:t xml:space="preserve">, </w:t>
      </w:r>
      <w:r>
        <w:t>sans r</w:t>
      </w:r>
      <w:r>
        <w:t>é</w:t>
      </w:r>
      <w:r>
        <w:t>véler à quel point je désirais connaître son secret</w:t>
      </w:r>
      <w:r w:rsidR="007573A7">
        <w:t xml:space="preserve">. </w:t>
      </w:r>
      <w:r>
        <w:t>Après un peu de temps</w:t>
      </w:r>
      <w:r w:rsidR="007573A7">
        <w:t xml:space="preserve">, </w:t>
      </w:r>
      <w:r>
        <w:t>il tourna sur ses talons et revint près de mon bureau</w:t>
      </w:r>
      <w:r w:rsidR="007573A7">
        <w:t>.</w:t>
      </w:r>
    </w:p>
    <w:p w14:paraId="3D2897F6" w14:textId="77777777" w:rsidR="007573A7" w:rsidRDefault="007573A7">
      <w:r>
        <w:t>— </w:t>
      </w:r>
      <w:r w:rsidR="00000000">
        <w:t>Je ne suis pas encore prêt à parler</w:t>
      </w:r>
      <w:r>
        <w:t xml:space="preserve">, </w:t>
      </w:r>
      <w:r w:rsidR="00000000">
        <w:t>dit-il</w:t>
      </w:r>
      <w:r>
        <w:t>.</w:t>
      </w:r>
    </w:p>
    <w:p w14:paraId="005D6750" w14:textId="77777777" w:rsidR="007573A7" w:rsidRDefault="007573A7">
      <w:r>
        <w:t>— </w:t>
      </w:r>
      <w:r w:rsidR="00000000">
        <w:t>Je comprends</w:t>
      </w:r>
      <w:r>
        <w:t xml:space="preserve">, </w:t>
      </w:r>
      <w:r w:rsidR="00000000">
        <w:t>répondis-je</w:t>
      </w:r>
      <w:r>
        <w:t xml:space="preserve"> ; </w:t>
      </w:r>
      <w:r w:rsidR="00000000">
        <w:t>vous pensez que les Robi</w:t>
      </w:r>
      <w:r w:rsidR="00000000">
        <w:t>n</w:t>
      </w:r>
      <w:r w:rsidR="00000000">
        <w:t>son peuvent payer plus cher</w:t>
      </w:r>
      <w:r>
        <w:t>.</w:t>
      </w:r>
    </w:p>
    <w:p w14:paraId="340A9546" w14:textId="77777777" w:rsidR="007573A7" w:rsidRDefault="007573A7">
      <w:r>
        <w:t>— </w:t>
      </w:r>
      <w:r w:rsidR="00000000">
        <w:t>En tout cas</w:t>
      </w:r>
      <w:r>
        <w:t xml:space="preserve">, </w:t>
      </w:r>
      <w:r w:rsidR="00000000">
        <w:t>je dois avant toute chose me procurer des preuves solides</w:t>
      </w:r>
      <w:r>
        <w:t xml:space="preserve">. </w:t>
      </w:r>
      <w:r w:rsidR="00000000">
        <w:t>D</w:t>
      </w:r>
      <w:r>
        <w:t>’</w:t>
      </w:r>
      <w:r w:rsidR="00000000">
        <w:t>autre part</w:t>
      </w:r>
      <w:r>
        <w:t xml:space="preserve">, </w:t>
      </w:r>
      <w:r w:rsidR="00000000">
        <w:t>j</w:t>
      </w:r>
      <w:r>
        <w:t>’</w:t>
      </w:r>
      <w:r w:rsidR="00000000">
        <w:t>ai l</w:t>
      </w:r>
      <w:r>
        <w:t>’</w:t>
      </w:r>
      <w:r w:rsidR="00000000">
        <w:t>intention de réclamer les ci</w:t>
      </w:r>
      <w:r w:rsidR="00000000">
        <w:t>n</w:t>
      </w:r>
      <w:r w:rsidR="00000000">
        <w:t>quante mille dollars que m</w:t>
      </w:r>
      <w:r>
        <w:t>’</w:t>
      </w:r>
      <w:r w:rsidR="00000000">
        <w:t>a légués le juge</w:t>
      </w:r>
      <w:r>
        <w:t xml:space="preserve">. </w:t>
      </w:r>
      <w:r w:rsidR="00000000">
        <w:t>J</w:t>
      </w:r>
      <w:r>
        <w:t>’</w:t>
      </w:r>
      <w:r w:rsidR="00000000">
        <w:t>ai intenté un pr</w:t>
      </w:r>
      <w:r w:rsidR="00000000">
        <w:t>o</w:t>
      </w:r>
      <w:r w:rsidR="00000000">
        <w:t>cès à l</w:t>
      </w:r>
      <w:r>
        <w:t>’</w:t>
      </w:r>
      <w:r w:rsidR="00000000">
        <w:t>exécuteur testamentaire et je ne lâcherai pas</w:t>
      </w:r>
      <w:r>
        <w:t>.</w:t>
      </w:r>
    </w:p>
    <w:p w14:paraId="3F441A61" w14:textId="77777777" w:rsidR="007573A7" w:rsidRDefault="007573A7">
      <w:r>
        <w:lastRenderedPageBreak/>
        <w:t>— </w:t>
      </w:r>
      <w:r w:rsidR="00000000">
        <w:t>Vous pouvez gagner</w:t>
      </w:r>
      <w:r>
        <w:t xml:space="preserve">, </w:t>
      </w:r>
      <w:r w:rsidR="00000000">
        <w:t>dis-je</w:t>
      </w:r>
      <w:r>
        <w:t xml:space="preserve">… </w:t>
      </w:r>
      <w:r w:rsidR="00000000">
        <w:t>si vous êtes là pour ente</w:t>
      </w:r>
      <w:r w:rsidR="00000000">
        <w:t>n</w:t>
      </w:r>
      <w:r w:rsidR="00000000">
        <w:t>dre prononcer le jugement</w:t>
      </w:r>
      <w:r>
        <w:t>.</w:t>
      </w:r>
    </w:p>
    <w:p w14:paraId="5C7967CB" w14:textId="77777777" w:rsidR="007573A7" w:rsidRDefault="007573A7">
      <w:r>
        <w:t>— </w:t>
      </w:r>
      <w:r w:rsidR="00000000">
        <w:t>Je serai là</w:t>
      </w:r>
      <w:r>
        <w:t xml:space="preserve"> ! </w:t>
      </w:r>
      <w:r w:rsidR="00000000">
        <w:t>cria-t-il</w:t>
      </w:r>
      <w:r>
        <w:t xml:space="preserve">. </w:t>
      </w:r>
      <w:r w:rsidR="00000000">
        <w:t>S</w:t>
      </w:r>
      <w:r>
        <w:t>’</w:t>
      </w:r>
      <w:r w:rsidR="00000000">
        <w:t>il le faut je ne quitterai pas ma chambre jusqu</w:t>
      </w:r>
      <w:r>
        <w:t>’</w:t>
      </w:r>
      <w:r w:rsidR="00000000">
        <w:t>au jour de l</w:t>
      </w:r>
      <w:r>
        <w:t>’</w:t>
      </w:r>
      <w:r w:rsidR="00000000">
        <w:t>audience</w:t>
      </w:r>
      <w:r>
        <w:t>.</w:t>
      </w:r>
    </w:p>
    <w:p w14:paraId="7C4812B8" w14:textId="77777777" w:rsidR="007573A7" w:rsidRDefault="007573A7">
      <w:r>
        <w:t>— </w:t>
      </w:r>
      <w:r w:rsidR="00000000">
        <w:t>Vous pouvez toujours essayer</w:t>
      </w:r>
      <w:r>
        <w:t xml:space="preserve">. </w:t>
      </w:r>
      <w:r w:rsidR="00000000">
        <w:t>Où habitez-vous</w:t>
      </w:r>
      <w:r>
        <w:t> ?</w:t>
      </w:r>
    </w:p>
    <w:p w14:paraId="3755BD7C" w14:textId="77777777" w:rsidR="007573A7" w:rsidRDefault="007573A7">
      <w:r>
        <w:t>— </w:t>
      </w:r>
      <w:r w:rsidR="00000000">
        <w:t>Au Savoy</w:t>
      </w:r>
      <w:r>
        <w:t>.</w:t>
      </w:r>
    </w:p>
    <w:p w14:paraId="5DBD5FB1" w14:textId="77777777" w:rsidR="007573A7" w:rsidRDefault="00000000">
      <w:r>
        <w:t>J</w:t>
      </w:r>
      <w:r w:rsidR="007573A7">
        <w:t>’</w:t>
      </w:r>
      <w:r>
        <w:t>approuvai de la tête</w:t>
      </w:r>
      <w:r w:rsidR="007573A7">
        <w:t>.</w:t>
      </w:r>
    </w:p>
    <w:p w14:paraId="1E4401C8" w14:textId="77777777" w:rsidR="007573A7" w:rsidRDefault="007573A7">
      <w:r>
        <w:t>— </w:t>
      </w:r>
      <w:r w:rsidR="00000000">
        <w:t>Vous devriez y être en sûreté</w:t>
      </w:r>
      <w:r>
        <w:t xml:space="preserve">. </w:t>
      </w:r>
      <w:r w:rsidR="00000000">
        <w:t>Quel étage</w:t>
      </w:r>
      <w:r>
        <w:t> ?</w:t>
      </w:r>
    </w:p>
    <w:p w14:paraId="08E8503F" w14:textId="77777777" w:rsidR="007573A7" w:rsidRDefault="007573A7">
      <w:r>
        <w:t>— </w:t>
      </w:r>
      <w:r w:rsidR="00000000">
        <w:t>Second</w:t>
      </w:r>
      <w:r>
        <w:t>.</w:t>
      </w:r>
    </w:p>
    <w:p w14:paraId="6F618985" w14:textId="77777777" w:rsidR="007573A7" w:rsidRDefault="007573A7">
      <w:r>
        <w:t>— </w:t>
      </w:r>
      <w:r w:rsidR="00000000">
        <w:t>Changez de chambre</w:t>
      </w:r>
      <w:r>
        <w:t xml:space="preserve">, </w:t>
      </w:r>
      <w:r w:rsidR="00000000">
        <w:t>dis-je</w:t>
      </w:r>
      <w:r>
        <w:t xml:space="preserve">. </w:t>
      </w:r>
      <w:r w:rsidR="00000000">
        <w:t>Prenez-en une autre</w:t>
      </w:r>
      <w:r>
        <w:t xml:space="preserve">, </w:t>
      </w:r>
      <w:r w:rsidR="00000000">
        <w:t>plus haut</w:t>
      </w:r>
      <w:r>
        <w:t xml:space="preserve">. </w:t>
      </w:r>
      <w:r w:rsidR="00000000">
        <w:t>Veillez à ce que la fenêtre ne corresponde pas avec l</w:t>
      </w:r>
      <w:r>
        <w:t>’</w:t>
      </w:r>
      <w:r w:rsidR="00000000">
        <w:t>échelle de secours scellée à l</w:t>
      </w:r>
      <w:r>
        <w:t>’</w:t>
      </w:r>
      <w:r w:rsidR="00000000">
        <w:t>extérieur</w:t>
      </w:r>
      <w:r>
        <w:t xml:space="preserve">, </w:t>
      </w:r>
      <w:r w:rsidR="00000000">
        <w:t>dans le mur</w:t>
      </w:r>
      <w:r>
        <w:t xml:space="preserve">. </w:t>
      </w:r>
      <w:r w:rsidR="00000000">
        <w:t>Vous croyez que j</w:t>
      </w:r>
      <w:r>
        <w:t>’</w:t>
      </w:r>
      <w:r w:rsidR="00000000">
        <w:t>exagère</w:t>
      </w:r>
      <w:r>
        <w:t xml:space="preserve"> ? </w:t>
      </w:r>
      <w:r w:rsidR="00000000">
        <w:t>Détrompez-vous</w:t>
      </w:r>
      <w:r>
        <w:t xml:space="preserve">, </w:t>
      </w:r>
      <w:r w:rsidR="00000000">
        <w:t>je parle sérieusement</w:t>
      </w:r>
      <w:r>
        <w:t>.</w:t>
      </w:r>
    </w:p>
    <w:p w14:paraId="04E8954B" w14:textId="77777777" w:rsidR="007573A7" w:rsidRDefault="007573A7">
      <w:r>
        <w:t>— </w:t>
      </w:r>
      <w:r w:rsidR="00000000">
        <w:t>Je prendrai des précautions</w:t>
      </w:r>
      <w:r>
        <w:t>…</w:t>
      </w:r>
    </w:p>
    <w:p w14:paraId="3C0498C9" w14:textId="77777777" w:rsidR="007573A7" w:rsidRDefault="007573A7">
      <w:r>
        <w:t>— </w:t>
      </w:r>
      <w:r w:rsidR="00000000">
        <w:t>C</w:t>
      </w:r>
      <w:r>
        <w:t>’</w:t>
      </w:r>
      <w:r w:rsidR="00000000">
        <w:t>est indispensable</w:t>
      </w:r>
      <w:r>
        <w:t xml:space="preserve"> ; </w:t>
      </w:r>
      <w:r w:rsidR="00000000">
        <w:t>engagez un détective privé qui vei</w:t>
      </w:r>
      <w:r w:rsidR="00000000">
        <w:t>l</w:t>
      </w:r>
      <w:r w:rsidR="00000000">
        <w:t>lera sur vous</w:t>
      </w:r>
      <w:r>
        <w:t>.</w:t>
      </w:r>
    </w:p>
    <w:p w14:paraId="44EEEACB" w14:textId="77777777" w:rsidR="007573A7" w:rsidRDefault="007573A7">
      <w:r>
        <w:t>— </w:t>
      </w:r>
      <w:r w:rsidR="00000000">
        <w:t>Un garde de corps</w:t>
      </w:r>
      <w:r>
        <w:t> ?</w:t>
      </w:r>
    </w:p>
    <w:p w14:paraId="000664EF" w14:textId="77777777" w:rsidR="007573A7" w:rsidRDefault="007573A7">
      <w:r>
        <w:t>— </w:t>
      </w:r>
      <w:r w:rsidR="00000000">
        <w:t>Oui</w:t>
      </w:r>
      <w:r>
        <w:t xml:space="preserve">. </w:t>
      </w:r>
      <w:r w:rsidR="00000000">
        <w:t>Demandez-le à l</w:t>
      </w:r>
      <w:r>
        <w:t>’</w:t>
      </w:r>
      <w:r w:rsidR="00000000">
        <w:t>agence Star</w:t>
      </w:r>
      <w:r>
        <w:t xml:space="preserve"> ; </w:t>
      </w:r>
      <w:r w:rsidR="00000000">
        <w:t>c</w:t>
      </w:r>
      <w:r>
        <w:t>’</w:t>
      </w:r>
      <w:r w:rsidR="00000000">
        <w:t>est la plus sérieuse</w:t>
      </w:r>
      <w:r>
        <w:t>.</w:t>
      </w:r>
    </w:p>
    <w:p w14:paraId="073FFE20" w14:textId="77777777" w:rsidR="007573A7" w:rsidRDefault="00000000">
      <w:r>
        <w:t>Son visage s</w:t>
      </w:r>
      <w:r w:rsidR="007573A7">
        <w:t>’</w:t>
      </w:r>
      <w:r>
        <w:t>éclaira</w:t>
      </w:r>
      <w:r w:rsidR="007573A7">
        <w:t>.</w:t>
      </w:r>
    </w:p>
    <w:p w14:paraId="7B4D1D1B" w14:textId="77777777" w:rsidR="007573A7" w:rsidRDefault="007573A7">
      <w:r>
        <w:t>— </w:t>
      </w:r>
      <w:r w:rsidR="00000000">
        <w:t>Je téléphonerai dès que j</w:t>
      </w:r>
      <w:r>
        <w:t>’</w:t>
      </w:r>
      <w:r w:rsidR="00000000">
        <w:t>aurai regagné l</w:t>
      </w:r>
      <w:r>
        <w:t>’</w:t>
      </w:r>
      <w:r w:rsidR="00000000">
        <w:t>hôtel</w:t>
      </w:r>
      <w:r>
        <w:t xml:space="preserve">, </w:t>
      </w:r>
      <w:r w:rsidR="00000000">
        <w:t>dit-il</w:t>
      </w:r>
      <w:r>
        <w:t>.</w:t>
      </w:r>
    </w:p>
    <w:p w14:paraId="5A5CF601" w14:textId="77777777" w:rsidR="007573A7" w:rsidRDefault="007573A7">
      <w:r>
        <w:t>— </w:t>
      </w:r>
      <w:r w:rsidR="00000000">
        <w:t>Voulez-vous que j</w:t>
      </w:r>
      <w:r>
        <w:t>’</w:t>
      </w:r>
      <w:r w:rsidR="00000000">
        <w:t>appelle l</w:t>
      </w:r>
      <w:r>
        <w:t>’</w:t>
      </w:r>
      <w:r w:rsidR="00000000">
        <w:t>agence</w:t>
      </w:r>
      <w:r>
        <w:t xml:space="preserve"> ? </w:t>
      </w:r>
      <w:r w:rsidR="00000000">
        <w:t>Nous aurons un homme ici dans dix minutes</w:t>
      </w:r>
      <w:r>
        <w:t>.</w:t>
      </w:r>
    </w:p>
    <w:p w14:paraId="7C34D961" w14:textId="77777777" w:rsidR="007573A7" w:rsidRDefault="00000000">
      <w:r>
        <w:t>Il posa une main sur mon bras</w:t>
      </w:r>
      <w:r w:rsidR="007573A7">
        <w:t> :</w:t>
      </w:r>
    </w:p>
    <w:p w14:paraId="777BF102" w14:textId="77777777" w:rsidR="007573A7" w:rsidRDefault="007573A7">
      <w:r>
        <w:lastRenderedPageBreak/>
        <w:t>— </w:t>
      </w:r>
      <w:r w:rsidR="00000000">
        <w:t>Merci</w:t>
      </w:r>
      <w:r>
        <w:t xml:space="preserve">, </w:t>
      </w:r>
      <w:r w:rsidR="00000000">
        <w:t>dit-il</w:t>
      </w:r>
      <w:r>
        <w:t xml:space="preserve">, </w:t>
      </w:r>
      <w:r w:rsidR="00000000">
        <w:t>vous êtes très gentil</w:t>
      </w:r>
      <w:r>
        <w:t xml:space="preserve">, </w:t>
      </w:r>
      <w:r w:rsidR="00000000">
        <w:t>mais je préfère régler cela moi-même</w:t>
      </w:r>
      <w:r>
        <w:t>.</w:t>
      </w:r>
    </w:p>
    <w:p w14:paraId="0933E9A8" w14:textId="77777777" w:rsidR="007573A7" w:rsidRDefault="00000000">
      <w:r>
        <w:t>Il prit congé quelques secondes plus tard</w:t>
      </w:r>
      <w:r w:rsidR="007573A7">
        <w:t xml:space="preserve">. </w:t>
      </w:r>
      <w:r>
        <w:t>Cet homme n</w:t>
      </w:r>
      <w:r w:rsidR="007573A7">
        <w:t>’</w:t>
      </w:r>
      <w:r>
        <w:t>était point brave</w:t>
      </w:r>
      <w:r w:rsidR="007573A7">
        <w:t xml:space="preserve">, </w:t>
      </w:r>
      <w:r>
        <w:t>me dis-je</w:t>
      </w:r>
      <w:r w:rsidR="007573A7">
        <w:t xml:space="preserve">, </w:t>
      </w:r>
      <w:r>
        <w:t>mais têtu</w:t>
      </w:r>
      <w:r w:rsidR="007573A7">
        <w:t xml:space="preserve">. </w:t>
      </w:r>
      <w:r>
        <w:t>La terreur et le dése</w:t>
      </w:r>
      <w:r>
        <w:t>s</w:t>
      </w:r>
      <w:r>
        <w:t>poir l</w:t>
      </w:r>
      <w:r w:rsidR="007573A7">
        <w:t>’</w:t>
      </w:r>
      <w:r>
        <w:t>avaient conduit chez moi</w:t>
      </w:r>
      <w:r w:rsidR="007573A7">
        <w:t xml:space="preserve">. </w:t>
      </w:r>
      <w:r>
        <w:t>Je n</w:t>
      </w:r>
      <w:r w:rsidR="007573A7">
        <w:t>’</w:t>
      </w:r>
      <w:r>
        <w:t>avais rien tiré de lui</w:t>
      </w:r>
      <w:r w:rsidR="007573A7">
        <w:t xml:space="preserve">, </w:t>
      </w:r>
      <w:r>
        <w:t>mais peut-être lui avais-je inspiré confiance</w:t>
      </w:r>
      <w:r w:rsidR="007573A7">
        <w:t xml:space="preserve">. </w:t>
      </w:r>
      <w:r>
        <w:t>Plus tard</w:t>
      </w:r>
      <w:r w:rsidR="007573A7">
        <w:t xml:space="preserve">, </w:t>
      </w:r>
      <w:r>
        <w:t>peut-être</w:t>
      </w:r>
      <w:r w:rsidR="007573A7">
        <w:t>…</w:t>
      </w:r>
    </w:p>
    <w:p w14:paraId="7AFDBCFD" w14:textId="77777777" w:rsidR="007573A7" w:rsidRDefault="00000000">
      <w:r>
        <w:t>Vers cinq heures</w:t>
      </w:r>
      <w:r w:rsidR="007573A7">
        <w:t xml:space="preserve">, </w:t>
      </w:r>
      <w:r>
        <w:t>j</w:t>
      </w:r>
      <w:r w:rsidR="007573A7">
        <w:t>’</w:t>
      </w:r>
      <w:r>
        <w:t>appelai l</w:t>
      </w:r>
      <w:r w:rsidR="007573A7">
        <w:t>’</w:t>
      </w:r>
      <w:r>
        <w:t>agence Star</w:t>
      </w:r>
      <w:r w:rsidR="007573A7">
        <w:t xml:space="preserve">. </w:t>
      </w:r>
      <w:proofErr w:type="spellStart"/>
      <w:r>
        <w:t>Hatfield</w:t>
      </w:r>
      <w:proofErr w:type="spellEnd"/>
      <w:r>
        <w:t xml:space="preserve"> n</w:t>
      </w:r>
      <w:r w:rsidR="007573A7">
        <w:t>’</w:t>
      </w:r>
      <w:r>
        <w:t>avait pas téléphoné</w:t>
      </w:r>
      <w:r w:rsidR="007573A7">
        <w:t>.</w:t>
      </w:r>
    </w:p>
    <w:p w14:paraId="35AC988F" w14:textId="77777777" w:rsidR="007573A7" w:rsidRDefault="007573A7">
      <w:r>
        <w:t>— </w:t>
      </w:r>
      <w:r w:rsidR="00000000">
        <w:t>Il est idiot</w:t>
      </w:r>
      <w:r>
        <w:t xml:space="preserve">, </w:t>
      </w:r>
      <w:r w:rsidR="00000000">
        <w:t>pensai-je</w:t>
      </w:r>
      <w:r>
        <w:t xml:space="preserve"> ; </w:t>
      </w:r>
      <w:r w:rsidR="00000000">
        <w:t>je ne veux pas qu</w:t>
      </w:r>
      <w:r>
        <w:t>’</w:t>
      </w:r>
      <w:r w:rsidR="00000000">
        <w:t>on me l</w:t>
      </w:r>
      <w:r>
        <w:t>’</w:t>
      </w:r>
      <w:r w:rsidR="00000000">
        <w:t>abîme</w:t>
      </w:r>
      <w:r>
        <w:t>.</w:t>
      </w:r>
    </w:p>
    <w:p w14:paraId="05D8BA93" w14:textId="77777777" w:rsidR="007573A7" w:rsidRDefault="00000000">
      <w:r>
        <w:t>Au Savoy on me répondit que l</w:t>
      </w:r>
      <w:r w:rsidR="007573A7">
        <w:t>’</w:t>
      </w:r>
      <w:r>
        <w:t>évangéliste n</w:t>
      </w:r>
      <w:r w:rsidR="007573A7">
        <w:t>’</w:t>
      </w:r>
      <w:r>
        <w:t>était pas re</w:t>
      </w:r>
      <w:r>
        <w:t>n</w:t>
      </w:r>
      <w:r>
        <w:t>tré</w:t>
      </w:r>
      <w:r w:rsidR="007573A7">
        <w:t xml:space="preserve">. </w:t>
      </w:r>
      <w:r>
        <w:t>Alors</w:t>
      </w:r>
      <w:r w:rsidR="007573A7">
        <w:t xml:space="preserve">, </w:t>
      </w:r>
      <w:r>
        <w:t>j</w:t>
      </w:r>
      <w:r w:rsidR="007573A7">
        <w:t>’</w:t>
      </w:r>
      <w:r>
        <w:t>appelai Harriet Bentley</w:t>
      </w:r>
      <w:r w:rsidR="007573A7">
        <w:t xml:space="preserve">, </w:t>
      </w:r>
      <w:r>
        <w:t>au Madison</w:t>
      </w:r>
      <w:r w:rsidR="007573A7">
        <w:t xml:space="preserve">. </w:t>
      </w:r>
      <w:r>
        <w:t>Je ne l</w:t>
      </w:r>
      <w:r w:rsidR="007573A7">
        <w:t>’</w:t>
      </w:r>
      <w:r>
        <w:t>avais pas revue depuis que nous avions passé l</w:t>
      </w:r>
      <w:r w:rsidR="007573A7">
        <w:t>’</w:t>
      </w:r>
      <w:r>
        <w:t>après-midi ensemble</w:t>
      </w:r>
      <w:r w:rsidR="007573A7">
        <w:t xml:space="preserve">. </w:t>
      </w:r>
      <w:r>
        <w:t>J</w:t>
      </w:r>
      <w:r w:rsidR="007573A7">
        <w:t>’</w:t>
      </w:r>
      <w:r>
        <w:t>expliquai mon absence</w:t>
      </w:r>
      <w:r w:rsidR="007573A7">
        <w:t xml:space="preserve">, </w:t>
      </w:r>
      <w:r>
        <w:t>et elle se lança aussitôt dans un long discours</w:t>
      </w:r>
      <w:r w:rsidR="007573A7">
        <w:t xml:space="preserve">. </w:t>
      </w:r>
      <w:r>
        <w:t>Cependant</w:t>
      </w:r>
      <w:r w:rsidR="007573A7">
        <w:t xml:space="preserve">, </w:t>
      </w:r>
      <w:r>
        <w:t>après cinq minutes</w:t>
      </w:r>
      <w:r w:rsidR="007573A7">
        <w:t xml:space="preserve">, </w:t>
      </w:r>
      <w:r>
        <w:t>elle consentit à décl</w:t>
      </w:r>
      <w:r>
        <w:t>a</w:t>
      </w:r>
      <w:r>
        <w:t>rer qu</w:t>
      </w:r>
      <w:r w:rsidR="007573A7">
        <w:t>’</w:t>
      </w:r>
      <w:r>
        <w:t>elle n</w:t>
      </w:r>
      <w:r w:rsidR="007573A7">
        <w:t>’</w:t>
      </w:r>
      <w:r>
        <w:t xml:space="preserve">avait pas vu </w:t>
      </w:r>
      <w:proofErr w:type="spellStart"/>
      <w:r>
        <w:t>Hatfield</w:t>
      </w:r>
      <w:proofErr w:type="spellEnd"/>
      <w:r w:rsidR="007573A7">
        <w:t>.</w:t>
      </w:r>
    </w:p>
    <w:p w14:paraId="7F4B49BB" w14:textId="77777777" w:rsidR="007573A7" w:rsidRDefault="00000000">
      <w:r>
        <w:t>Après le dîner</w:t>
      </w:r>
      <w:r w:rsidR="007573A7">
        <w:t xml:space="preserve">, </w:t>
      </w:r>
      <w:r>
        <w:t>je rappelai le Savoy à plusieurs reprises</w:t>
      </w:r>
      <w:r w:rsidR="007573A7">
        <w:t xml:space="preserve"> : </w:t>
      </w:r>
      <w:r>
        <w:t xml:space="preserve">à neuf heures </w:t>
      </w:r>
      <w:proofErr w:type="spellStart"/>
      <w:r>
        <w:t>Hatfield</w:t>
      </w:r>
      <w:proofErr w:type="spellEnd"/>
      <w:r>
        <w:t xml:space="preserve"> n</w:t>
      </w:r>
      <w:r w:rsidR="007573A7">
        <w:t>’</w:t>
      </w:r>
      <w:r>
        <w:t>était pas encore rentré</w:t>
      </w:r>
      <w:r w:rsidR="007573A7">
        <w:t xml:space="preserve">. </w:t>
      </w:r>
      <w:r>
        <w:t>Je sautai dans ma voiture et j</w:t>
      </w:r>
      <w:r w:rsidR="007573A7">
        <w:t>’</w:t>
      </w:r>
      <w:r>
        <w:t>allai jusqu</w:t>
      </w:r>
      <w:r w:rsidR="007573A7">
        <w:t>’</w:t>
      </w:r>
      <w:r>
        <w:t xml:space="preserve">à la maison de </w:t>
      </w:r>
      <w:proofErr w:type="spellStart"/>
      <w:r>
        <w:t>Louderback</w:t>
      </w:r>
      <w:proofErr w:type="spellEnd"/>
      <w:r w:rsidR="007573A7">
        <w:t xml:space="preserve">. </w:t>
      </w:r>
      <w:r>
        <w:t>Il sortit en entendant mon klaxon et vint s</w:t>
      </w:r>
      <w:r w:rsidR="007573A7">
        <w:t>’</w:t>
      </w:r>
      <w:r>
        <w:t>asseoir près de moi</w:t>
      </w:r>
      <w:r w:rsidR="007573A7">
        <w:t>.</w:t>
      </w:r>
    </w:p>
    <w:p w14:paraId="0DDE8F77" w14:textId="77777777" w:rsidR="007573A7" w:rsidRDefault="007573A7">
      <w:r>
        <w:t>— </w:t>
      </w:r>
      <w:r w:rsidR="00000000">
        <w:t>Je crains qu</w:t>
      </w:r>
      <w:r>
        <w:t>’</w:t>
      </w:r>
      <w:r w:rsidR="00000000">
        <w:t xml:space="preserve">il ne soit arrivé quelque chose à Jonas </w:t>
      </w:r>
      <w:proofErr w:type="spellStart"/>
      <w:r w:rsidR="00000000">
        <w:t>Ha</w:t>
      </w:r>
      <w:r w:rsidR="00000000">
        <w:t>t</w:t>
      </w:r>
      <w:r w:rsidR="00000000">
        <w:t>field</w:t>
      </w:r>
      <w:proofErr w:type="spellEnd"/>
      <w:r>
        <w:t xml:space="preserve">, </w:t>
      </w:r>
      <w:r w:rsidR="00000000">
        <w:t>dis-je</w:t>
      </w:r>
      <w:r>
        <w:t xml:space="preserve">, </w:t>
      </w:r>
      <w:r w:rsidR="00000000">
        <w:t>sans préambule</w:t>
      </w:r>
      <w:r>
        <w:t>.</w:t>
      </w:r>
    </w:p>
    <w:p w14:paraId="62BAB52C" w14:textId="77777777" w:rsidR="007573A7" w:rsidRDefault="007573A7">
      <w:r>
        <w:t>— </w:t>
      </w:r>
      <w:r w:rsidR="00000000">
        <w:t>Je l</w:t>
      </w:r>
      <w:r>
        <w:t>’</w:t>
      </w:r>
      <w:r w:rsidR="00000000">
        <w:t>espère bien</w:t>
      </w:r>
      <w:r>
        <w:t xml:space="preserve">, </w:t>
      </w:r>
      <w:r w:rsidR="00000000">
        <w:t>murmura le capitaine avec ferveur</w:t>
      </w:r>
      <w:r>
        <w:t xml:space="preserve">. </w:t>
      </w:r>
      <w:r w:rsidR="00000000">
        <w:t>Cet animal est venu me trouver</w:t>
      </w:r>
      <w:r>
        <w:t>…</w:t>
      </w:r>
    </w:p>
    <w:p w14:paraId="3EED4FC7" w14:textId="77777777" w:rsidR="007573A7" w:rsidRDefault="007573A7">
      <w:r>
        <w:t>— </w:t>
      </w:r>
      <w:r w:rsidR="00000000">
        <w:t>Je sais</w:t>
      </w:r>
      <w:r>
        <w:t xml:space="preserve">. </w:t>
      </w:r>
      <w:r w:rsidR="00000000">
        <w:t>Il demandait qu</w:t>
      </w:r>
      <w:r>
        <w:t>’</w:t>
      </w:r>
      <w:r w:rsidR="00000000">
        <w:t>on le protégeât et vous avez ref</w:t>
      </w:r>
      <w:r w:rsidR="00000000">
        <w:t>u</w:t>
      </w:r>
      <w:r w:rsidR="00000000">
        <w:t>sé</w:t>
      </w:r>
      <w:r>
        <w:t>.</w:t>
      </w:r>
    </w:p>
    <w:p w14:paraId="59B8246E" w14:textId="77777777" w:rsidR="007573A7" w:rsidRDefault="007573A7">
      <w:r>
        <w:t>— </w:t>
      </w:r>
      <w:r w:rsidR="00000000">
        <w:t>Bien sûr</w:t>
      </w:r>
      <w:r>
        <w:t xml:space="preserve">. </w:t>
      </w:r>
      <w:r w:rsidR="00000000">
        <w:t>Il nous a raconté une histoire extraordinaire de menaces mystérieuses</w:t>
      </w:r>
      <w:r>
        <w:t xml:space="preserve"> ; </w:t>
      </w:r>
      <w:r w:rsidR="00000000">
        <w:t>mais pas la moindre preuve</w:t>
      </w:r>
      <w:r>
        <w:t>.</w:t>
      </w:r>
    </w:p>
    <w:p w14:paraId="1214F291" w14:textId="77777777" w:rsidR="007573A7" w:rsidRDefault="007573A7">
      <w:r>
        <w:lastRenderedPageBreak/>
        <w:t>— </w:t>
      </w:r>
      <w:r w:rsidR="00000000">
        <w:t>Je comprends</w:t>
      </w:r>
      <w:r>
        <w:t xml:space="preserve">, </w:t>
      </w:r>
      <w:r w:rsidR="00000000">
        <w:t>dis-je</w:t>
      </w:r>
      <w:r>
        <w:t xml:space="preserve"> : </w:t>
      </w:r>
      <w:r w:rsidR="00000000">
        <w:t>les ordres sont les ordres</w:t>
      </w:r>
      <w:r>
        <w:t>.</w:t>
      </w:r>
    </w:p>
    <w:p w14:paraId="4B71B16A" w14:textId="77777777" w:rsidR="007573A7" w:rsidRDefault="007573A7">
      <w:r>
        <w:t>— </w:t>
      </w:r>
      <w:r w:rsidR="00000000">
        <w:t>Que voulez-vous dire</w:t>
      </w:r>
      <w:r>
        <w:t xml:space="preserve">, </w:t>
      </w:r>
      <w:r w:rsidR="00000000">
        <w:t>Jerry</w:t>
      </w:r>
      <w:r>
        <w:t xml:space="preserve"> ? </w:t>
      </w:r>
      <w:r w:rsidR="00000000">
        <w:t>Je ne puis pourtant pas mobiliser les forces de police pour le premier</w:t>
      </w:r>
      <w:r>
        <w:t>…</w:t>
      </w:r>
    </w:p>
    <w:p w14:paraId="7560361C" w14:textId="77777777" w:rsidR="007573A7" w:rsidRDefault="007573A7">
      <w:r>
        <w:t>— </w:t>
      </w:r>
      <w:r w:rsidR="00000000">
        <w:t>Bien sûr</w:t>
      </w:r>
      <w:r>
        <w:t>.</w:t>
      </w:r>
    </w:p>
    <w:p w14:paraId="78096660" w14:textId="77777777" w:rsidR="007573A7" w:rsidRDefault="007573A7">
      <w:r>
        <w:t>— </w:t>
      </w:r>
      <w:r w:rsidR="00000000">
        <w:t>C</w:t>
      </w:r>
      <w:r>
        <w:t>’</w:t>
      </w:r>
      <w:r w:rsidR="00000000">
        <w:t>est la ville qui paie</w:t>
      </w:r>
      <w:r>
        <w:t xml:space="preserve">, </w:t>
      </w:r>
      <w:r w:rsidR="00000000">
        <w:t>après tout</w:t>
      </w:r>
      <w:r>
        <w:t xml:space="preserve">, </w:t>
      </w:r>
      <w:r w:rsidR="00000000">
        <w:t>protesta-t-il</w:t>
      </w:r>
      <w:r>
        <w:t xml:space="preserve">. </w:t>
      </w:r>
      <w:r w:rsidR="00000000">
        <w:t>Ce type-là n</w:t>
      </w:r>
      <w:r>
        <w:t>’</w:t>
      </w:r>
      <w:r w:rsidR="00000000">
        <w:t>est pas de Midland</w:t>
      </w:r>
      <w:r>
        <w:t>.</w:t>
      </w:r>
    </w:p>
    <w:p w14:paraId="4CF10EC5" w14:textId="77777777" w:rsidR="007573A7" w:rsidRDefault="007573A7">
      <w:r>
        <w:t>— </w:t>
      </w:r>
      <w:r w:rsidR="00000000">
        <w:t>Écoutez-moi</w:t>
      </w:r>
      <w:r>
        <w:t xml:space="preserve">, </w:t>
      </w:r>
      <w:r w:rsidR="00000000">
        <w:t>dis-je doucement</w:t>
      </w:r>
      <w:r>
        <w:t xml:space="preserve">. </w:t>
      </w:r>
      <w:r w:rsidR="00000000">
        <w:t>En temps ordinaire</w:t>
      </w:r>
      <w:r>
        <w:t xml:space="preserve">, </w:t>
      </w:r>
      <w:r w:rsidR="00000000">
        <w:t>je n</w:t>
      </w:r>
      <w:r>
        <w:t>’</w:t>
      </w:r>
      <w:r w:rsidR="00000000">
        <w:t>attacherais à cette histoire aucune importance</w:t>
      </w:r>
      <w:r>
        <w:t xml:space="preserve">, </w:t>
      </w:r>
      <w:r w:rsidR="00000000">
        <w:t>mais j</w:t>
      </w:r>
      <w:r>
        <w:t>’</w:t>
      </w:r>
      <w:r w:rsidR="00000000">
        <w:t>ai b</w:t>
      </w:r>
      <w:r w:rsidR="00000000">
        <w:t>e</w:t>
      </w:r>
      <w:r w:rsidR="00000000">
        <w:t xml:space="preserve">soin de </w:t>
      </w:r>
      <w:proofErr w:type="spellStart"/>
      <w:r w:rsidR="00000000">
        <w:t>Hatfield</w:t>
      </w:r>
      <w:proofErr w:type="spellEnd"/>
      <w:r>
        <w:t xml:space="preserve"> ; </w:t>
      </w:r>
      <w:r w:rsidR="00000000">
        <w:t>je ne veux pas qu</w:t>
      </w:r>
      <w:r>
        <w:t>’</w:t>
      </w:r>
      <w:r w:rsidR="00000000">
        <w:t>on lui fasse de mal</w:t>
      </w:r>
      <w:r>
        <w:t xml:space="preserve">. </w:t>
      </w:r>
      <w:r w:rsidR="00000000">
        <w:t>Or</w:t>
      </w:r>
      <w:r>
        <w:t xml:space="preserve">, </w:t>
      </w:r>
      <w:r w:rsidR="00000000">
        <w:t>le Grand Chef l</w:t>
      </w:r>
      <w:r>
        <w:t>’</w:t>
      </w:r>
      <w:r w:rsidR="00000000">
        <w:t xml:space="preserve">a recommandé à Jack </w:t>
      </w:r>
      <w:proofErr w:type="spellStart"/>
      <w:r w:rsidR="00000000">
        <w:t>Curfew</w:t>
      </w:r>
      <w:proofErr w:type="spellEnd"/>
      <w:r>
        <w:t xml:space="preserve">. </w:t>
      </w:r>
      <w:r w:rsidR="00000000">
        <w:t>Vous savez ce que cela veut dire</w:t>
      </w:r>
      <w:r>
        <w:t> ?</w:t>
      </w:r>
    </w:p>
    <w:p w14:paraId="17687A9E" w14:textId="77777777" w:rsidR="007573A7" w:rsidRDefault="007573A7">
      <w:r>
        <w:t>— </w:t>
      </w:r>
      <w:r w:rsidR="00000000">
        <w:t>Je ne comprends pas</w:t>
      </w:r>
      <w:r>
        <w:t>.</w:t>
      </w:r>
    </w:p>
    <w:p w14:paraId="69964C53" w14:textId="77777777" w:rsidR="007573A7" w:rsidRDefault="007573A7">
      <w:r>
        <w:t>— </w:t>
      </w:r>
      <w:r w:rsidR="00000000">
        <w:t>Bien</w:t>
      </w:r>
      <w:r>
        <w:t xml:space="preserve">. </w:t>
      </w:r>
      <w:r w:rsidR="00000000">
        <w:t>Je vous répondrai de même façon à la première o</w:t>
      </w:r>
      <w:r w:rsidR="00000000">
        <w:t>c</w:t>
      </w:r>
      <w:r w:rsidR="00000000">
        <w:t>casion</w:t>
      </w:r>
      <w:r>
        <w:t xml:space="preserve">. </w:t>
      </w:r>
      <w:r w:rsidR="00000000">
        <w:t>Comprenez-vous</w:t>
      </w:r>
      <w:r>
        <w:t xml:space="preserve">, </w:t>
      </w:r>
      <w:r w:rsidR="00000000">
        <w:t>cette fois</w:t>
      </w:r>
      <w:r>
        <w:t> ?</w:t>
      </w:r>
    </w:p>
    <w:p w14:paraId="49FEFD46" w14:textId="77777777" w:rsidR="007573A7" w:rsidRDefault="00000000">
      <w:r>
        <w:t>Il jeta un regard dans la rue déserte</w:t>
      </w:r>
      <w:r w:rsidR="007573A7">
        <w:t> :</w:t>
      </w:r>
    </w:p>
    <w:p w14:paraId="08D22DB6" w14:textId="77777777" w:rsidR="007573A7" w:rsidRDefault="007573A7">
      <w:r>
        <w:t>— </w:t>
      </w:r>
      <w:r w:rsidR="00000000">
        <w:t>Soyez raisonnable</w:t>
      </w:r>
      <w:r>
        <w:t xml:space="preserve">, </w:t>
      </w:r>
      <w:r w:rsidR="00000000">
        <w:t>Jerry</w:t>
      </w:r>
      <w:r>
        <w:t xml:space="preserve">, </w:t>
      </w:r>
      <w:r w:rsidR="00000000">
        <w:t>murmura-t-il</w:t>
      </w:r>
      <w:r>
        <w:t xml:space="preserve">. </w:t>
      </w:r>
      <w:r w:rsidR="00000000">
        <w:t xml:space="preserve">Vous savez bien que je ne puis rien faire pour </w:t>
      </w:r>
      <w:proofErr w:type="spellStart"/>
      <w:r w:rsidR="00000000">
        <w:t>Hatfield</w:t>
      </w:r>
      <w:proofErr w:type="spellEnd"/>
      <w:r>
        <w:t>.</w:t>
      </w:r>
    </w:p>
    <w:p w14:paraId="15F3DF54" w14:textId="77777777" w:rsidR="007573A7" w:rsidRDefault="007573A7">
      <w:r>
        <w:t>— </w:t>
      </w:r>
      <w:r w:rsidR="00000000">
        <w:t>Non</w:t>
      </w:r>
      <w:r>
        <w:t xml:space="preserve">, </w:t>
      </w:r>
      <w:r w:rsidR="00000000">
        <w:t>plus maintenant</w:t>
      </w:r>
      <w:r>
        <w:t xml:space="preserve">, </w:t>
      </w:r>
      <w:r w:rsidR="00000000">
        <w:t>car il est trop tard</w:t>
      </w:r>
      <w:r>
        <w:t xml:space="preserve"> ; </w:t>
      </w:r>
      <w:r w:rsidR="00000000">
        <w:t>mais vous pouvez savoir ce qu</w:t>
      </w:r>
      <w:r>
        <w:t>’</w:t>
      </w:r>
      <w:r w:rsidR="00000000">
        <w:t>il est advenu de lui</w:t>
      </w:r>
      <w:r>
        <w:t>.</w:t>
      </w:r>
    </w:p>
    <w:p w14:paraId="5FE7D755" w14:textId="639E3C83" w:rsidR="007573A7" w:rsidRDefault="007573A7">
      <w:r>
        <w:t>— </w:t>
      </w:r>
      <w:r w:rsidR="00000000">
        <w:t>Entendu</w:t>
      </w:r>
      <w:r>
        <w:t xml:space="preserve">, – </w:t>
      </w:r>
      <w:r w:rsidR="00000000">
        <w:t>promit-il</w:t>
      </w:r>
      <w:r>
        <w:t xml:space="preserve">. </w:t>
      </w:r>
      <w:r w:rsidR="00000000">
        <w:t>À condition que vous ne p</w:t>
      </w:r>
      <w:r w:rsidR="00000000">
        <w:t>u</w:t>
      </w:r>
      <w:r w:rsidR="00000000">
        <w:t>bli</w:t>
      </w:r>
      <w:r w:rsidR="00E474BC">
        <w:t>i</w:t>
      </w:r>
      <w:r w:rsidR="00000000">
        <w:t>ez rien qui ne puisse être publié</w:t>
      </w:r>
      <w:r>
        <w:t>.</w:t>
      </w:r>
    </w:p>
    <w:p w14:paraId="205AE76E" w14:textId="77777777" w:rsidR="007573A7" w:rsidRDefault="007573A7">
      <w:r>
        <w:t>— </w:t>
      </w:r>
      <w:r w:rsidR="00000000">
        <w:t>Ce n</w:t>
      </w:r>
      <w:r>
        <w:t>’</w:t>
      </w:r>
      <w:r w:rsidR="00000000">
        <w:t>est pas mon habitude</w:t>
      </w:r>
      <w:r>
        <w:t xml:space="preserve"> ; </w:t>
      </w:r>
      <w:r w:rsidR="00000000">
        <w:t>vous devriez le savoir</w:t>
      </w:r>
      <w:r>
        <w:t>.</w:t>
      </w:r>
    </w:p>
    <w:p w14:paraId="160226EA" w14:textId="5C3CB790" w:rsidR="00000000" w:rsidRDefault="00000000"/>
    <w:p w14:paraId="2A1CE403" w14:textId="77777777" w:rsidR="007573A7" w:rsidRDefault="00000000">
      <w:r>
        <w:t>Le lendemain matin</w:t>
      </w:r>
      <w:r w:rsidR="007573A7">
        <w:t xml:space="preserve">, </w:t>
      </w:r>
      <w:r>
        <w:t>je trouvai sur mon bureau une feuille de papier portant une ligne dactylographiée</w:t>
      </w:r>
      <w:r w:rsidR="007573A7">
        <w:t> :</w:t>
      </w:r>
    </w:p>
    <w:p w14:paraId="6647FF0C" w14:textId="77777777" w:rsidR="007573A7" w:rsidRDefault="00000000" w:rsidP="007573A7">
      <w:pPr>
        <w:pStyle w:val="Centr"/>
      </w:pPr>
      <w:r>
        <w:lastRenderedPageBreak/>
        <w:t>Hôpital général</w:t>
      </w:r>
      <w:r w:rsidR="007573A7">
        <w:t xml:space="preserve"> – </w:t>
      </w:r>
      <w:r>
        <w:t>Salle 35</w:t>
      </w:r>
      <w:r w:rsidR="007573A7">
        <w:t>.</w:t>
      </w:r>
    </w:p>
    <w:p w14:paraId="6C208F74" w14:textId="31640CB3" w:rsidR="00000000" w:rsidRDefault="00000000" w:rsidP="007573A7">
      <w:pPr>
        <w:pStyle w:val="Centr"/>
        <w:keepNext/>
        <w:spacing w:before="0" w:after="0"/>
      </w:pPr>
      <w:r>
        <w:t>*</w:t>
      </w:r>
    </w:p>
    <w:p w14:paraId="382C5246" w14:textId="77777777" w:rsidR="00000000" w:rsidRDefault="00000000" w:rsidP="007573A7">
      <w:pPr>
        <w:pStyle w:val="Centr"/>
        <w:keepNext/>
        <w:spacing w:before="0" w:after="0"/>
      </w:pPr>
      <w:r>
        <w:t>* *</w:t>
      </w:r>
    </w:p>
    <w:p w14:paraId="58893980" w14:textId="77777777" w:rsidR="007573A7" w:rsidRDefault="00000000">
      <w:r>
        <w:t xml:space="preserve">Harriet Bentley me donnait journellement des nouvelles de </w:t>
      </w:r>
      <w:proofErr w:type="spellStart"/>
      <w:r>
        <w:t>Hatfield</w:t>
      </w:r>
      <w:proofErr w:type="spellEnd"/>
      <w:r w:rsidR="007573A7">
        <w:t xml:space="preserve">. </w:t>
      </w:r>
      <w:r>
        <w:t>Le sixième jour</w:t>
      </w:r>
      <w:r w:rsidR="007573A7">
        <w:t xml:space="preserve">, </w:t>
      </w:r>
      <w:r>
        <w:t>le malade fut transféré de l</w:t>
      </w:r>
      <w:r w:rsidR="007573A7">
        <w:t>’</w:t>
      </w:r>
      <w:r>
        <w:t>hôpital général à la clinique Saint-Luc</w:t>
      </w:r>
      <w:r w:rsidR="007573A7">
        <w:t xml:space="preserve">. </w:t>
      </w:r>
      <w:r>
        <w:t>La jeune femme obtint l</w:t>
      </w:r>
      <w:r w:rsidR="007573A7">
        <w:t>’</w:t>
      </w:r>
      <w:r>
        <w:t>autorisation de le voir et de lui parler</w:t>
      </w:r>
      <w:r w:rsidR="007573A7">
        <w:t xml:space="preserve">. </w:t>
      </w:r>
      <w:r>
        <w:t>Il était</w:t>
      </w:r>
      <w:r w:rsidR="007573A7">
        <w:t xml:space="preserve">, </w:t>
      </w:r>
      <w:r>
        <w:t>me dit-elle</w:t>
      </w:r>
      <w:r w:rsidR="007573A7">
        <w:t xml:space="preserve">, </w:t>
      </w:r>
      <w:r>
        <w:t>m</w:t>
      </w:r>
      <w:r>
        <w:t>é</w:t>
      </w:r>
      <w:r>
        <w:t>connaissable et incapable de se faire comprendre</w:t>
      </w:r>
      <w:r w:rsidR="007573A7">
        <w:t xml:space="preserve">. </w:t>
      </w:r>
      <w:r>
        <w:t>J</w:t>
      </w:r>
      <w:r w:rsidR="007573A7">
        <w:t>’</w:t>
      </w:r>
      <w:r>
        <w:t>attendis le dixième jour pour me présenter à la clinique</w:t>
      </w:r>
      <w:r w:rsidR="007573A7">
        <w:t>.</w:t>
      </w:r>
    </w:p>
    <w:p w14:paraId="132C6859" w14:textId="77777777" w:rsidR="007573A7" w:rsidRDefault="00000000">
      <w:r>
        <w:t>Miss Bentley n</w:t>
      </w:r>
      <w:r w:rsidR="007573A7">
        <w:t>’</w:t>
      </w:r>
      <w:r>
        <w:t>avait pas exagéré</w:t>
      </w:r>
      <w:r w:rsidR="007573A7">
        <w:t xml:space="preserve">. </w:t>
      </w:r>
      <w:proofErr w:type="spellStart"/>
      <w:r>
        <w:t>Hatfield</w:t>
      </w:r>
      <w:proofErr w:type="spellEnd"/>
      <w:r>
        <w:t xml:space="preserve"> était en piteux état</w:t>
      </w:r>
      <w:r w:rsidR="007573A7">
        <w:t xml:space="preserve">. </w:t>
      </w:r>
      <w:r>
        <w:t>Après plus d</w:t>
      </w:r>
      <w:r w:rsidR="007573A7">
        <w:t>’</w:t>
      </w:r>
      <w:r>
        <w:t>une semaine de soins</w:t>
      </w:r>
      <w:r w:rsidR="007573A7">
        <w:t xml:space="preserve">, </w:t>
      </w:r>
      <w:r>
        <w:t>son visage n</w:t>
      </w:r>
      <w:r w:rsidR="007573A7">
        <w:t>’</w:t>
      </w:r>
      <w:r>
        <w:t>avait pas encore recouvré son aspect normal</w:t>
      </w:r>
      <w:r w:rsidR="007573A7">
        <w:t xml:space="preserve">. </w:t>
      </w:r>
      <w:r>
        <w:t>Les paupières boursouflées se soulevaient difficilement pour laisser passer le regard et les lèvres gonflées prononçaient péniblement de rares monosyll</w:t>
      </w:r>
      <w:r>
        <w:t>a</w:t>
      </w:r>
      <w:r>
        <w:t>bes</w:t>
      </w:r>
      <w:r w:rsidR="007573A7">
        <w:t xml:space="preserve">. </w:t>
      </w:r>
      <w:r>
        <w:t>Il était installé dans une chaise longue</w:t>
      </w:r>
      <w:r w:rsidR="007573A7">
        <w:t xml:space="preserve">. </w:t>
      </w:r>
      <w:r>
        <w:t>Je lui serrai douc</w:t>
      </w:r>
      <w:r>
        <w:t>e</w:t>
      </w:r>
      <w:r>
        <w:t>ment la main et je m</w:t>
      </w:r>
      <w:r w:rsidR="007573A7">
        <w:t>’</w:t>
      </w:r>
      <w:r>
        <w:t>assis dans un fauteuil tout près de lui</w:t>
      </w:r>
      <w:r w:rsidR="007573A7">
        <w:t xml:space="preserve">. </w:t>
      </w:r>
      <w:r>
        <w:t>L</w:t>
      </w:r>
      <w:r w:rsidR="007573A7">
        <w:t>’</w:t>
      </w:r>
      <w:r>
        <w:t>infirmière était dans la chambre</w:t>
      </w:r>
      <w:r w:rsidR="007573A7">
        <w:t>.</w:t>
      </w:r>
    </w:p>
    <w:p w14:paraId="3E609219" w14:textId="77777777" w:rsidR="007573A7" w:rsidRDefault="007573A7">
      <w:r>
        <w:t>— </w:t>
      </w:r>
      <w:r w:rsidR="00000000">
        <w:t>Comment vous sentez-vous</w:t>
      </w:r>
      <w:r>
        <w:t xml:space="preserve"> ? </w:t>
      </w:r>
      <w:r w:rsidR="00000000">
        <w:t xml:space="preserve">demandai-je à </w:t>
      </w:r>
      <w:proofErr w:type="spellStart"/>
      <w:r w:rsidR="00000000">
        <w:t>Hatfield</w:t>
      </w:r>
      <w:proofErr w:type="spellEnd"/>
      <w:r>
        <w:t>.</w:t>
      </w:r>
    </w:p>
    <w:p w14:paraId="19449657" w14:textId="77777777" w:rsidR="007573A7" w:rsidRDefault="007573A7">
      <w:r>
        <w:t>— </w:t>
      </w:r>
      <w:r w:rsidR="00000000">
        <w:t>Mieux</w:t>
      </w:r>
      <w:r>
        <w:t xml:space="preserve">, </w:t>
      </w:r>
      <w:r w:rsidR="00000000">
        <w:t>fit-il avec effort</w:t>
      </w:r>
      <w:r>
        <w:t>.</w:t>
      </w:r>
    </w:p>
    <w:p w14:paraId="2D4275EF" w14:textId="77777777" w:rsidR="007573A7" w:rsidRDefault="00000000">
      <w:r>
        <w:t>L</w:t>
      </w:r>
      <w:r w:rsidR="007573A7">
        <w:t>’</w:t>
      </w:r>
      <w:r>
        <w:t>infirmière était dans la salle de bains</w:t>
      </w:r>
      <w:r w:rsidR="007573A7">
        <w:t xml:space="preserve">, </w:t>
      </w:r>
      <w:r>
        <w:t>mais elle avait lai</w:t>
      </w:r>
      <w:r>
        <w:t>s</w:t>
      </w:r>
      <w:r>
        <w:t>sé la porte ouverte</w:t>
      </w:r>
      <w:r w:rsidR="007573A7">
        <w:t>.</w:t>
      </w:r>
    </w:p>
    <w:p w14:paraId="188AF6D9" w14:textId="77777777" w:rsidR="007573A7" w:rsidRDefault="007573A7">
      <w:r>
        <w:t>— </w:t>
      </w:r>
      <w:r w:rsidR="00000000">
        <w:t>Vous serez bientôt guéri</w:t>
      </w:r>
      <w:r>
        <w:t xml:space="preserve">, </w:t>
      </w:r>
      <w:r w:rsidR="00000000">
        <w:t>dis-je</w:t>
      </w:r>
      <w:r>
        <w:t xml:space="preserve">. </w:t>
      </w:r>
      <w:r w:rsidR="00000000">
        <w:t>Une autre fois vous prendrez garde avant de traverser une rue</w:t>
      </w:r>
      <w:r>
        <w:t>.</w:t>
      </w:r>
    </w:p>
    <w:p w14:paraId="1949D275" w14:textId="77777777" w:rsidR="007573A7" w:rsidRDefault="007573A7">
      <w:r>
        <w:t>— </w:t>
      </w:r>
      <w:r w:rsidR="00000000">
        <w:t>Oui</w:t>
      </w:r>
      <w:r>
        <w:t xml:space="preserve">, </w:t>
      </w:r>
      <w:r w:rsidR="00000000">
        <w:t>dit-il</w:t>
      </w:r>
      <w:r>
        <w:t xml:space="preserve">, </w:t>
      </w:r>
      <w:r w:rsidR="00000000">
        <w:t>j</w:t>
      </w:r>
      <w:r>
        <w:t>’</w:t>
      </w:r>
      <w:r w:rsidR="00000000">
        <w:t>ai</w:t>
      </w:r>
      <w:r>
        <w:t xml:space="preserve">… </w:t>
      </w:r>
      <w:r w:rsidR="00000000">
        <w:t>été</w:t>
      </w:r>
      <w:r>
        <w:t xml:space="preserve">… </w:t>
      </w:r>
      <w:r w:rsidR="00000000">
        <w:t>imprudent</w:t>
      </w:r>
      <w:r>
        <w:t>.</w:t>
      </w:r>
    </w:p>
    <w:p w14:paraId="7D7F225E" w14:textId="77777777" w:rsidR="007573A7" w:rsidRDefault="00000000">
      <w:r>
        <w:t>Il parlait comme s</w:t>
      </w:r>
      <w:r w:rsidR="007573A7">
        <w:t>’</w:t>
      </w:r>
      <w:r>
        <w:t>il avait la bouche pleine</w:t>
      </w:r>
      <w:r w:rsidR="007573A7">
        <w:t>.</w:t>
      </w:r>
    </w:p>
    <w:p w14:paraId="393B5FCF" w14:textId="77777777" w:rsidR="007573A7" w:rsidRDefault="00000000">
      <w:r>
        <w:lastRenderedPageBreak/>
        <w:t>Harriet Bentley m</w:t>
      </w:r>
      <w:r w:rsidR="007573A7">
        <w:t>’</w:t>
      </w:r>
      <w:r>
        <w:t>avait prévenu</w:t>
      </w:r>
      <w:r w:rsidR="007573A7">
        <w:t xml:space="preserve"> : </w:t>
      </w:r>
      <w:proofErr w:type="spellStart"/>
      <w:r>
        <w:t>Hatfield</w:t>
      </w:r>
      <w:proofErr w:type="spellEnd"/>
      <w:r>
        <w:t xml:space="preserve"> avait déclaré en arrivant à l</w:t>
      </w:r>
      <w:r w:rsidR="007573A7">
        <w:t>’</w:t>
      </w:r>
      <w:r>
        <w:t>hôpital qu</w:t>
      </w:r>
      <w:r w:rsidR="007573A7">
        <w:t>’</w:t>
      </w:r>
      <w:r>
        <w:t>il avait été renversé par une automobile</w:t>
      </w:r>
      <w:r w:rsidR="007573A7">
        <w:t xml:space="preserve">. </w:t>
      </w:r>
      <w:r>
        <w:t>Je savais qu</w:t>
      </w:r>
      <w:r w:rsidR="007573A7">
        <w:t>’</w:t>
      </w:r>
      <w:r>
        <w:t>on lui avait suggéré cette explication</w:t>
      </w:r>
      <w:r w:rsidR="007573A7">
        <w:t>.</w:t>
      </w:r>
    </w:p>
    <w:p w14:paraId="222F52F0" w14:textId="77777777" w:rsidR="007573A7" w:rsidRDefault="00000000">
      <w:r>
        <w:t>L</w:t>
      </w:r>
      <w:r w:rsidR="007573A7">
        <w:t>’</w:t>
      </w:r>
      <w:r>
        <w:t>infirmière sortait de la salle de bains</w:t>
      </w:r>
      <w:r w:rsidR="007573A7">
        <w:t xml:space="preserve">. </w:t>
      </w:r>
      <w:r>
        <w:t>Je la regardai atte</w:t>
      </w:r>
      <w:r>
        <w:t>n</w:t>
      </w:r>
      <w:r>
        <w:t>tivement</w:t>
      </w:r>
      <w:r w:rsidR="007573A7">
        <w:t xml:space="preserve">. </w:t>
      </w:r>
      <w:r>
        <w:t>Je l</w:t>
      </w:r>
      <w:r w:rsidR="007573A7">
        <w:t>’</w:t>
      </w:r>
      <w:r>
        <w:t xml:space="preserve">avais vue en compagnie des hommes de Jack </w:t>
      </w:r>
      <w:proofErr w:type="spellStart"/>
      <w:r>
        <w:t>Curfew</w:t>
      </w:r>
      <w:proofErr w:type="spellEnd"/>
      <w:r w:rsidR="007573A7">
        <w:t>.</w:t>
      </w:r>
    </w:p>
    <w:p w14:paraId="2BA179D5" w14:textId="77777777" w:rsidR="007573A7" w:rsidRDefault="00000000">
      <w:r>
        <w:t xml:space="preserve">Elle ne quitta pas la chambre et je parlai avec </w:t>
      </w:r>
      <w:proofErr w:type="spellStart"/>
      <w:r>
        <w:t>Hatfield</w:t>
      </w:r>
      <w:proofErr w:type="spellEnd"/>
      <w:r>
        <w:t xml:space="preserve"> de choses insignifiantes</w:t>
      </w:r>
      <w:r w:rsidR="007573A7">
        <w:t xml:space="preserve">, </w:t>
      </w:r>
      <w:r>
        <w:t>m</w:t>
      </w:r>
      <w:r w:rsidR="007573A7">
        <w:t>’</w:t>
      </w:r>
      <w:r>
        <w:t>efforçant de lui faire comprendre</w:t>
      </w:r>
      <w:r w:rsidR="007573A7">
        <w:t xml:space="preserve">, </w:t>
      </w:r>
      <w:r>
        <w:t>par mes regards</w:t>
      </w:r>
      <w:r w:rsidR="007573A7">
        <w:t xml:space="preserve">, </w:t>
      </w:r>
      <w:r>
        <w:t>que je reviendrais</w:t>
      </w:r>
      <w:r w:rsidR="007573A7">
        <w:t>.</w:t>
      </w:r>
    </w:p>
    <w:p w14:paraId="5EFBA4C8" w14:textId="77777777" w:rsidR="007573A7" w:rsidRDefault="00000000">
      <w:r>
        <w:t>Après dix minutes</w:t>
      </w:r>
      <w:r w:rsidR="007573A7">
        <w:t xml:space="preserve">, </w:t>
      </w:r>
      <w:r>
        <w:t>je m</w:t>
      </w:r>
      <w:r w:rsidR="007573A7">
        <w:t>’</w:t>
      </w:r>
      <w:r>
        <w:t>en allai</w:t>
      </w:r>
      <w:r w:rsidR="007573A7">
        <w:t xml:space="preserve">. </w:t>
      </w:r>
      <w:r>
        <w:t>J</w:t>
      </w:r>
      <w:r w:rsidR="007573A7">
        <w:t>’</w:t>
      </w:r>
      <w:r>
        <w:t>appris que l</w:t>
      </w:r>
      <w:r w:rsidR="007573A7">
        <w:t>’</w:t>
      </w:r>
      <w:r>
        <w:t>infirmière était présente de sept heures du matin à sept heures du soir</w:t>
      </w:r>
      <w:r w:rsidR="007573A7">
        <w:t xml:space="preserve">. </w:t>
      </w:r>
      <w:r>
        <w:t>À neuf heures</w:t>
      </w:r>
      <w:r w:rsidR="007573A7">
        <w:t xml:space="preserve">, </w:t>
      </w:r>
      <w:r>
        <w:t>alors que les derniers visiteurs se retiraient</w:t>
      </w:r>
      <w:r w:rsidR="007573A7">
        <w:t xml:space="preserve">, </w:t>
      </w:r>
      <w:r>
        <w:t>je r</w:t>
      </w:r>
      <w:r>
        <w:t>e</w:t>
      </w:r>
      <w:r>
        <w:t>vins à Saint-Luc et je montai hardiment l</w:t>
      </w:r>
      <w:r w:rsidR="007573A7">
        <w:t>’</w:t>
      </w:r>
      <w:r>
        <w:t>escalier menant au troisième étage</w:t>
      </w:r>
      <w:r w:rsidR="007573A7">
        <w:t xml:space="preserve">. </w:t>
      </w:r>
      <w:r>
        <w:t>L</w:t>
      </w:r>
      <w:r w:rsidR="007573A7">
        <w:t>’</w:t>
      </w:r>
      <w:r>
        <w:t>infirmière de garde s</w:t>
      </w:r>
      <w:r w:rsidR="007573A7">
        <w:t>’</w:t>
      </w:r>
      <w:r>
        <w:t>avança sur le palier</w:t>
      </w:r>
      <w:r w:rsidR="007573A7">
        <w:t xml:space="preserve">, </w:t>
      </w:r>
      <w:r>
        <w:t>mais je réussis à lui parler doucement</w:t>
      </w:r>
      <w:r w:rsidR="007573A7">
        <w:t xml:space="preserve">, </w:t>
      </w:r>
      <w:r>
        <w:t>dans un coin</w:t>
      </w:r>
      <w:r w:rsidR="007573A7">
        <w:t xml:space="preserve">. </w:t>
      </w:r>
      <w:r>
        <w:t>Lorsque je lui pris la main</w:t>
      </w:r>
      <w:r w:rsidR="007573A7">
        <w:t xml:space="preserve">, </w:t>
      </w:r>
      <w:r>
        <w:t>il y avait entre ma paume et la sienne un billet de cinquante dollars qu</w:t>
      </w:r>
      <w:r w:rsidR="007573A7">
        <w:t>’</w:t>
      </w:r>
      <w:r>
        <w:t>elle finit par accepter</w:t>
      </w:r>
      <w:r w:rsidR="007573A7">
        <w:t>.</w:t>
      </w:r>
    </w:p>
    <w:p w14:paraId="0E4253A3" w14:textId="77777777" w:rsidR="007573A7" w:rsidRDefault="00000000">
      <w:proofErr w:type="spellStart"/>
      <w:r>
        <w:t>Hatfield</w:t>
      </w:r>
      <w:proofErr w:type="spellEnd"/>
      <w:r>
        <w:t xml:space="preserve"> était couché</w:t>
      </w:r>
      <w:r w:rsidR="007573A7">
        <w:t xml:space="preserve">. </w:t>
      </w:r>
      <w:r>
        <w:t>Je m</w:t>
      </w:r>
      <w:r w:rsidR="007573A7">
        <w:t>’</w:t>
      </w:r>
      <w:r>
        <w:t>assis sur le pied du lit</w:t>
      </w:r>
      <w:r w:rsidR="007573A7">
        <w:t xml:space="preserve">. </w:t>
      </w:r>
      <w:r>
        <w:t>Il fallait aller vite car je ne disposais que d</w:t>
      </w:r>
      <w:r w:rsidR="007573A7">
        <w:t>’</w:t>
      </w:r>
      <w:r>
        <w:t>une dizaine de minutes</w:t>
      </w:r>
      <w:r w:rsidR="007573A7">
        <w:t>.</w:t>
      </w:r>
    </w:p>
    <w:p w14:paraId="12171375" w14:textId="77777777" w:rsidR="007573A7" w:rsidRDefault="007573A7">
      <w:r>
        <w:t>— </w:t>
      </w:r>
      <w:r w:rsidR="00000000">
        <w:t>Votre infirmière appartient à la bande</w:t>
      </w:r>
      <w:r>
        <w:t xml:space="preserve">, </w:t>
      </w:r>
      <w:r w:rsidR="00000000">
        <w:t>dis-je</w:t>
      </w:r>
      <w:r>
        <w:t>.</w:t>
      </w:r>
    </w:p>
    <w:p w14:paraId="5CA48263" w14:textId="77777777" w:rsidR="007573A7" w:rsidRDefault="007573A7">
      <w:r>
        <w:t>— </w:t>
      </w:r>
      <w:r w:rsidR="00000000">
        <w:t>Je suis perdu</w:t>
      </w:r>
      <w:r>
        <w:t xml:space="preserve">, </w:t>
      </w:r>
      <w:r w:rsidR="00000000">
        <w:t>gémit-il</w:t>
      </w:r>
      <w:r>
        <w:t>.</w:t>
      </w:r>
    </w:p>
    <w:p w14:paraId="42E4ACA4" w14:textId="77777777" w:rsidR="007573A7" w:rsidRDefault="00000000">
      <w:r>
        <w:t>Il allait me raconter comment la chose était arrivée</w:t>
      </w:r>
      <w:r w:rsidR="007573A7">
        <w:t xml:space="preserve">, </w:t>
      </w:r>
      <w:r>
        <w:t>mais je l</w:t>
      </w:r>
      <w:r w:rsidR="007573A7">
        <w:t>’</w:t>
      </w:r>
      <w:r>
        <w:t>interrompis</w:t>
      </w:r>
      <w:r w:rsidR="007573A7">
        <w:t> :</w:t>
      </w:r>
    </w:p>
    <w:p w14:paraId="32A9BCB3" w14:textId="77777777" w:rsidR="007573A7" w:rsidRDefault="007573A7">
      <w:r>
        <w:t>— </w:t>
      </w:r>
      <w:r w:rsidR="00000000">
        <w:t>Je sais</w:t>
      </w:r>
      <w:r>
        <w:t xml:space="preserve">. </w:t>
      </w:r>
      <w:r w:rsidR="00000000">
        <w:t>Ils vous attendaient devant mon bureau</w:t>
      </w:r>
      <w:r>
        <w:t>.</w:t>
      </w:r>
    </w:p>
    <w:p w14:paraId="35084727" w14:textId="77777777" w:rsidR="007573A7" w:rsidRDefault="00000000">
      <w:r>
        <w:t>Il frissonna et pâlit</w:t>
      </w:r>
      <w:r w:rsidR="007573A7">
        <w:t>.</w:t>
      </w:r>
    </w:p>
    <w:p w14:paraId="6DF56101" w14:textId="77777777" w:rsidR="007573A7" w:rsidRDefault="007573A7">
      <w:r>
        <w:t>— </w:t>
      </w:r>
      <w:r w:rsidR="00000000">
        <w:t>Ils m</w:t>
      </w:r>
      <w:r>
        <w:t>’</w:t>
      </w:r>
      <w:r w:rsidR="00000000">
        <w:t>ont emmené dans une maison</w:t>
      </w:r>
      <w:r>
        <w:t xml:space="preserve">, </w:t>
      </w:r>
      <w:r w:rsidR="00000000">
        <w:t>dit-il les yeux fe</w:t>
      </w:r>
      <w:r w:rsidR="00000000">
        <w:t>r</w:t>
      </w:r>
      <w:r w:rsidR="00000000">
        <w:t>més</w:t>
      </w:r>
      <w:r>
        <w:t xml:space="preserve">. </w:t>
      </w:r>
      <w:r w:rsidR="00000000">
        <w:t>Ils m</w:t>
      </w:r>
      <w:r>
        <w:t>’</w:t>
      </w:r>
      <w:r w:rsidR="00000000">
        <w:t>ont battu toute la nuit</w:t>
      </w:r>
      <w:r>
        <w:t>.</w:t>
      </w:r>
    </w:p>
    <w:p w14:paraId="3B8F3491" w14:textId="77777777" w:rsidR="007573A7" w:rsidRDefault="007573A7">
      <w:r>
        <w:lastRenderedPageBreak/>
        <w:t>— </w:t>
      </w:r>
      <w:r w:rsidR="00000000">
        <w:t>Je sais</w:t>
      </w:r>
      <w:r>
        <w:t xml:space="preserve">, </w:t>
      </w:r>
      <w:r w:rsidR="00000000">
        <w:t>je sais</w:t>
      </w:r>
      <w:r>
        <w:t xml:space="preserve">, </w:t>
      </w:r>
      <w:r w:rsidR="00000000">
        <w:t>murmurai-je</w:t>
      </w:r>
      <w:r>
        <w:t xml:space="preserve">. </w:t>
      </w:r>
      <w:r w:rsidR="00000000">
        <w:t>Nous n</w:t>
      </w:r>
      <w:r>
        <w:t>’</w:t>
      </w:r>
      <w:r w:rsidR="00000000">
        <w:t>avons pas le temps</w:t>
      </w:r>
      <w:r>
        <w:t xml:space="preserve">. </w:t>
      </w:r>
      <w:r w:rsidR="00000000">
        <w:t>Ils vous ont dit que ce n</w:t>
      </w:r>
      <w:r>
        <w:t>’</w:t>
      </w:r>
      <w:r w:rsidR="00000000">
        <w:t>était là qu</w:t>
      </w:r>
      <w:r>
        <w:t>’</w:t>
      </w:r>
      <w:r w:rsidR="00000000">
        <w:t>un échantillon</w:t>
      </w:r>
      <w:r>
        <w:t>…</w:t>
      </w:r>
    </w:p>
    <w:p w14:paraId="6170B224" w14:textId="77777777" w:rsidR="007573A7" w:rsidRDefault="007573A7">
      <w:r>
        <w:t>— </w:t>
      </w:r>
      <w:r w:rsidR="00000000">
        <w:t>Comment le savez-vous</w:t>
      </w:r>
      <w:r>
        <w:t> ?</w:t>
      </w:r>
    </w:p>
    <w:p w14:paraId="2B57351C" w14:textId="77777777" w:rsidR="007573A7" w:rsidRDefault="007573A7">
      <w:r>
        <w:t>— </w:t>
      </w:r>
      <w:r w:rsidR="00000000">
        <w:t>C</w:t>
      </w:r>
      <w:r>
        <w:t>’</w:t>
      </w:r>
      <w:r w:rsidR="00000000">
        <w:t>est toujours ainsi que ça se passe</w:t>
      </w:r>
      <w:r>
        <w:t>.</w:t>
      </w:r>
    </w:p>
    <w:p w14:paraId="6B640BFC" w14:textId="77777777" w:rsidR="007573A7" w:rsidRDefault="007573A7">
      <w:r>
        <w:t>— </w:t>
      </w:r>
      <w:r w:rsidR="00000000">
        <w:t>Après</w:t>
      </w:r>
      <w:r>
        <w:t xml:space="preserve">, </w:t>
      </w:r>
      <w:r w:rsidR="00000000">
        <w:t>ils m</w:t>
      </w:r>
      <w:r>
        <w:t>’</w:t>
      </w:r>
      <w:r w:rsidR="00000000">
        <w:t>ont transporté à l</w:t>
      </w:r>
      <w:r>
        <w:t>’</w:t>
      </w:r>
      <w:r w:rsidR="00000000">
        <w:t>hôpital</w:t>
      </w:r>
      <w:r>
        <w:t xml:space="preserve">, </w:t>
      </w:r>
      <w:r w:rsidR="00000000">
        <w:t>m</w:t>
      </w:r>
      <w:r>
        <w:t>’</w:t>
      </w:r>
      <w:r w:rsidR="00000000">
        <w:t>avertissant que je devais déclarer qu</w:t>
      </w:r>
      <w:r>
        <w:t>’</w:t>
      </w:r>
      <w:r w:rsidR="00000000">
        <w:t>une auto m</w:t>
      </w:r>
      <w:r>
        <w:t>’</w:t>
      </w:r>
      <w:r w:rsidR="00000000">
        <w:t>avait renversé</w:t>
      </w:r>
      <w:r>
        <w:t>…</w:t>
      </w:r>
    </w:p>
    <w:p w14:paraId="67189E6D" w14:textId="77777777" w:rsidR="007573A7" w:rsidRDefault="007573A7">
      <w:r>
        <w:t>— </w:t>
      </w:r>
      <w:r w:rsidR="00000000">
        <w:t>Quand sortez-vous d</w:t>
      </w:r>
      <w:r>
        <w:t>’</w:t>
      </w:r>
      <w:r w:rsidR="00000000">
        <w:t>ici</w:t>
      </w:r>
      <w:r>
        <w:t> ?</w:t>
      </w:r>
    </w:p>
    <w:p w14:paraId="4FECFED6" w14:textId="77777777" w:rsidR="007573A7" w:rsidRDefault="007573A7">
      <w:r>
        <w:t>— </w:t>
      </w:r>
      <w:r w:rsidR="00000000">
        <w:t>Demain</w:t>
      </w:r>
      <w:r>
        <w:t>.</w:t>
      </w:r>
    </w:p>
    <w:p w14:paraId="5E4C45AE" w14:textId="77777777" w:rsidR="007573A7" w:rsidRDefault="007573A7">
      <w:r>
        <w:t>— </w:t>
      </w:r>
      <w:r w:rsidR="00000000">
        <w:t>Qu</w:t>
      </w:r>
      <w:r>
        <w:t>’</w:t>
      </w:r>
      <w:r w:rsidR="00000000">
        <w:t>allez-vous faire</w:t>
      </w:r>
      <w:r>
        <w:t> ?</w:t>
      </w:r>
    </w:p>
    <w:p w14:paraId="1710DDE9" w14:textId="77777777" w:rsidR="007573A7" w:rsidRDefault="00000000">
      <w:r>
        <w:t>Il se mit à sangloter</w:t>
      </w:r>
      <w:r w:rsidR="007573A7">
        <w:t>.</w:t>
      </w:r>
    </w:p>
    <w:p w14:paraId="7F6C1F9A" w14:textId="77777777" w:rsidR="007573A7" w:rsidRDefault="007573A7">
      <w:r>
        <w:t>— </w:t>
      </w:r>
      <w:r w:rsidR="00000000">
        <w:t>Le temps passe</w:t>
      </w:r>
      <w:r>
        <w:t xml:space="preserve">, </w:t>
      </w:r>
      <w:r w:rsidR="00000000">
        <w:t>dis-je</w:t>
      </w:r>
      <w:r>
        <w:t xml:space="preserve"> ; </w:t>
      </w:r>
      <w:r w:rsidR="00000000">
        <w:t>qu</w:t>
      </w:r>
      <w:r>
        <w:t>’</w:t>
      </w:r>
      <w:r w:rsidR="00000000">
        <w:t>allez-vous faire</w:t>
      </w:r>
      <w:r>
        <w:t> ?</w:t>
      </w:r>
    </w:p>
    <w:p w14:paraId="523D9AEE" w14:textId="77777777" w:rsidR="007573A7" w:rsidRDefault="00000000">
      <w:r>
        <w:t>Il tourna vers moi son visage hagard</w:t>
      </w:r>
      <w:r w:rsidR="007573A7">
        <w:t>.</w:t>
      </w:r>
    </w:p>
    <w:p w14:paraId="2351AEC8" w14:textId="77777777" w:rsidR="007573A7" w:rsidRDefault="007573A7">
      <w:r>
        <w:t>— </w:t>
      </w:r>
      <w:r w:rsidR="00000000">
        <w:t>Je ne sais pas</w:t>
      </w:r>
      <w:r>
        <w:t xml:space="preserve">, </w:t>
      </w:r>
      <w:r w:rsidR="00000000">
        <w:t>gémit-il</w:t>
      </w:r>
      <w:r>
        <w:t xml:space="preserve">. </w:t>
      </w:r>
      <w:r w:rsidR="00000000">
        <w:t>J</w:t>
      </w:r>
      <w:r>
        <w:t>’</w:t>
      </w:r>
      <w:r w:rsidR="00000000">
        <w:t>ai peur</w:t>
      </w:r>
      <w:r>
        <w:t xml:space="preserve">. </w:t>
      </w:r>
      <w:r w:rsidR="00000000">
        <w:t>Je ne veux pas revivre pareille chose</w:t>
      </w:r>
      <w:r>
        <w:t>.</w:t>
      </w:r>
    </w:p>
    <w:p w14:paraId="2F3E0423" w14:textId="77777777" w:rsidR="007573A7" w:rsidRDefault="007573A7">
      <w:r>
        <w:t>— </w:t>
      </w:r>
      <w:r w:rsidR="00000000">
        <w:t>Je comprends ça</w:t>
      </w:r>
      <w:r>
        <w:t xml:space="preserve">. </w:t>
      </w:r>
      <w:r w:rsidR="00000000">
        <w:t>Vous ont-ils fait promettre de retirer la plainte que vous aviez déposée contre les Robinson</w:t>
      </w:r>
      <w:r>
        <w:t> ?</w:t>
      </w:r>
    </w:p>
    <w:p w14:paraId="7C76FA6D" w14:textId="77777777" w:rsidR="007573A7" w:rsidRDefault="007573A7">
      <w:r>
        <w:t>— </w:t>
      </w:r>
      <w:r w:rsidR="00000000">
        <w:t>Oui</w:t>
      </w:r>
      <w:r>
        <w:t>.</w:t>
      </w:r>
    </w:p>
    <w:p w14:paraId="67172214" w14:textId="77777777" w:rsidR="007573A7" w:rsidRDefault="007573A7">
      <w:r>
        <w:t>— </w:t>
      </w:r>
      <w:r w:rsidR="00000000">
        <w:t>L</w:t>
      </w:r>
      <w:r>
        <w:t>’</w:t>
      </w:r>
      <w:r w:rsidR="00000000">
        <w:t>avez-vous fait</w:t>
      </w:r>
      <w:r>
        <w:t> ?</w:t>
      </w:r>
    </w:p>
    <w:p w14:paraId="2EDED260" w14:textId="77777777" w:rsidR="007573A7" w:rsidRDefault="007573A7">
      <w:r>
        <w:t>— </w:t>
      </w:r>
      <w:r w:rsidR="00000000">
        <w:t>Pas encore</w:t>
      </w:r>
      <w:r>
        <w:t>.</w:t>
      </w:r>
    </w:p>
    <w:p w14:paraId="7AACEF41" w14:textId="77777777" w:rsidR="007573A7" w:rsidRDefault="007573A7">
      <w:r>
        <w:t>— </w:t>
      </w:r>
      <w:r w:rsidR="00000000">
        <w:t>Faites-le demain matin</w:t>
      </w:r>
      <w:r>
        <w:t xml:space="preserve">, </w:t>
      </w:r>
      <w:r w:rsidR="00000000">
        <w:t>avant de quitter la clinique</w:t>
      </w:r>
      <w:r>
        <w:t xml:space="preserve">. </w:t>
      </w:r>
      <w:r w:rsidR="00000000">
        <w:t>A</w:t>
      </w:r>
      <w:r w:rsidR="00000000">
        <w:t>p</w:t>
      </w:r>
      <w:r w:rsidR="00000000">
        <w:t>pelez un avocat</w:t>
      </w:r>
      <w:r>
        <w:t xml:space="preserve">. </w:t>
      </w:r>
      <w:r w:rsidR="00000000">
        <w:t>Vous ne pouvez agir autrement</w:t>
      </w:r>
      <w:r>
        <w:t xml:space="preserve">. </w:t>
      </w:r>
      <w:r w:rsidR="00000000">
        <w:t>Je vous avais prévenu</w:t>
      </w:r>
      <w:r>
        <w:t xml:space="preserve">. </w:t>
      </w:r>
      <w:r w:rsidR="00000000">
        <w:t>Vous n</w:t>
      </w:r>
      <w:r>
        <w:t>’</w:t>
      </w:r>
      <w:r w:rsidR="00000000">
        <w:t>avez pas envie de mourir</w:t>
      </w:r>
      <w:r>
        <w:t xml:space="preserve">, </w:t>
      </w:r>
      <w:r w:rsidR="00000000">
        <w:t>n</w:t>
      </w:r>
      <w:r>
        <w:t>’</w:t>
      </w:r>
      <w:r w:rsidR="00000000">
        <w:t>est-ce pas</w:t>
      </w:r>
      <w:r>
        <w:t> ?</w:t>
      </w:r>
    </w:p>
    <w:p w14:paraId="1F395063" w14:textId="77777777" w:rsidR="007573A7" w:rsidRDefault="007573A7">
      <w:pPr>
        <w:rPr>
          <w:i/>
          <w:iCs/>
        </w:rPr>
      </w:pPr>
      <w:r>
        <w:t>— </w:t>
      </w:r>
      <w:r w:rsidR="00000000">
        <w:t>Ça m</w:t>
      </w:r>
      <w:r>
        <w:t>’</w:t>
      </w:r>
      <w:r w:rsidR="00000000">
        <w:t>est égal</w:t>
      </w:r>
      <w:r>
        <w:t xml:space="preserve">… </w:t>
      </w:r>
      <w:r w:rsidR="00000000">
        <w:t xml:space="preserve">mais pas </w:t>
      </w:r>
      <w:r w:rsidR="00000000">
        <w:rPr>
          <w:i/>
          <w:iCs/>
        </w:rPr>
        <w:t>ainsi</w:t>
      </w:r>
      <w:r>
        <w:rPr>
          <w:i/>
          <w:iCs/>
        </w:rPr>
        <w:t>…</w:t>
      </w:r>
    </w:p>
    <w:p w14:paraId="0E9E3490" w14:textId="77777777" w:rsidR="007573A7" w:rsidRDefault="007573A7">
      <w:r>
        <w:rPr>
          <w:i/>
          <w:iCs/>
        </w:rPr>
        <w:lastRenderedPageBreak/>
        <w:t>— </w:t>
      </w:r>
      <w:r w:rsidR="00000000">
        <w:t>C</w:t>
      </w:r>
      <w:r>
        <w:t>’</w:t>
      </w:r>
      <w:r w:rsidR="00000000">
        <w:t xml:space="preserve">est </w:t>
      </w:r>
      <w:r w:rsidR="00000000">
        <w:rPr>
          <w:i/>
          <w:iCs/>
        </w:rPr>
        <w:t>ainsi</w:t>
      </w:r>
      <w:r w:rsidR="00000000">
        <w:t xml:space="preserve"> que vous mourrez si vous ne retirez pas votre plainte</w:t>
      </w:r>
      <w:r>
        <w:t xml:space="preserve">. </w:t>
      </w:r>
      <w:r w:rsidR="00000000">
        <w:t>Avant deux jours vous serez revenu ici</w:t>
      </w:r>
      <w:r>
        <w:t xml:space="preserve">, </w:t>
      </w:r>
      <w:r w:rsidR="00000000">
        <w:t>mais cette fois vous en aurez pour un mois</w:t>
      </w:r>
      <w:r>
        <w:t xml:space="preserve">. </w:t>
      </w:r>
      <w:r w:rsidR="00000000">
        <w:t>Cela ne vaut pas cinquante mille dollars</w:t>
      </w:r>
      <w:r>
        <w:t xml:space="preserve">… </w:t>
      </w:r>
      <w:r w:rsidR="00000000">
        <w:t>ni cent mille</w:t>
      </w:r>
      <w:r>
        <w:t xml:space="preserve">. </w:t>
      </w:r>
      <w:r w:rsidR="00000000">
        <w:t>Vous ont-ils demandé si vous saviez quelque chose sur le juge</w:t>
      </w:r>
      <w:r>
        <w:t> ?</w:t>
      </w:r>
    </w:p>
    <w:p w14:paraId="1FE63481" w14:textId="77777777" w:rsidR="007573A7" w:rsidRDefault="007573A7">
      <w:r>
        <w:t>— </w:t>
      </w:r>
      <w:r w:rsidR="00000000">
        <w:t>Non</w:t>
      </w:r>
      <w:r>
        <w:t>.</w:t>
      </w:r>
    </w:p>
    <w:p w14:paraId="0714A8FC" w14:textId="77777777" w:rsidR="007573A7" w:rsidRDefault="007573A7">
      <w:r>
        <w:t>— </w:t>
      </w:r>
      <w:r w:rsidR="00000000">
        <w:t>Aucune allusion</w:t>
      </w:r>
      <w:r>
        <w:t> ?</w:t>
      </w:r>
    </w:p>
    <w:p w14:paraId="1E9AF9E4" w14:textId="77777777" w:rsidR="007573A7" w:rsidRDefault="007573A7">
      <w:r>
        <w:t>— </w:t>
      </w:r>
      <w:r w:rsidR="00000000">
        <w:t>Non</w:t>
      </w:r>
      <w:r>
        <w:t>.</w:t>
      </w:r>
    </w:p>
    <w:p w14:paraId="2D02360E" w14:textId="77777777" w:rsidR="007573A7" w:rsidRDefault="007573A7">
      <w:r>
        <w:t>— </w:t>
      </w:r>
      <w:r w:rsidR="00000000">
        <w:t>C</w:t>
      </w:r>
      <w:r>
        <w:t>’</w:t>
      </w:r>
      <w:r w:rsidR="00000000">
        <w:t>est étrange</w:t>
      </w:r>
      <w:r>
        <w:t>.</w:t>
      </w:r>
    </w:p>
    <w:p w14:paraId="68363C03" w14:textId="77777777" w:rsidR="007573A7" w:rsidRDefault="007573A7">
      <w:r>
        <w:t>— </w:t>
      </w:r>
      <w:r w:rsidR="00000000">
        <w:t>Andrew Robinson ne croit pas que je sache quelque ch</w:t>
      </w:r>
      <w:r w:rsidR="00000000">
        <w:t>o</w:t>
      </w:r>
      <w:r w:rsidR="00000000">
        <w:t>se</w:t>
      </w:r>
      <w:r>
        <w:t>.</w:t>
      </w:r>
    </w:p>
    <w:p w14:paraId="0BDA555B" w14:textId="77777777" w:rsidR="007573A7" w:rsidRDefault="007573A7">
      <w:r>
        <w:t>— </w:t>
      </w:r>
      <w:r w:rsidR="00000000">
        <w:t>Au fond</w:t>
      </w:r>
      <w:r>
        <w:t xml:space="preserve">, </w:t>
      </w:r>
      <w:r w:rsidR="00000000">
        <w:t>savez-vous vraiment quelque chose</w:t>
      </w:r>
      <w:r>
        <w:t> ?</w:t>
      </w:r>
    </w:p>
    <w:p w14:paraId="49113882" w14:textId="77777777" w:rsidR="007573A7" w:rsidRDefault="007573A7">
      <w:r>
        <w:t>— </w:t>
      </w:r>
      <w:r w:rsidR="00000000">
        <w:t>Oui</w:t>
      </w:r>
      <w:r>
        <w:t>.</w:t>
      </w:r>
    </w:p>
    <w:p w14:paraId="1E0D0513" w14:textId="77777777" w:rsidR="007573A7" w:rsidRDefault="00000000">
      <w:r>
        <w:t>Je lui pris le bras</w:t>
      </w:r>
      <w:r w:rsidR="007573A7">
        <w:t>.</w:t>
      </w:r>
    </w:p>
    <w:p w14:paraId="33136EA1" w14:textId="77777777" w:rsidR="007573A7" w:rsidRDefault="007573A7">
      <w:r>
        <w:t>— </w:t>
      </w:r>
      <w:r w:rsidR="00000000">
        <w:t>Dites-le-moi</w:t>
      </w:r>
      <w:r>
        <w:t xml:space="preserve">, </w:t>
      </w:r>
      <w:r w:rsidR="00000000">
        <w:t>murmurai-je</w:t>
      </w:r>
      <w:r>
        <w:t xml:space="preserve">. </w:t>
      </w:r>
      <w:r w:rsidR="00000000">
        <w:t>Ce sera votre vengeance</w:t>
      </w:r>
      <w:r>
        <w:t xml:space="preserve">, </w:t>
      </w:r>
      <w:r w:rsidR="00000000">
        <w:t>et je vous paierai bien</w:t>
      </w:r>
      <w:r>
        <w:t xml:space="preserve">. </w:t>
      </w:r>
      <w:r w:rsidR="00000000">
        <w:t>Que savez-vous</w:t>
      </w:r>
      <w:r>
        <w:t> ?</w:t>
      </w:r>
    </w:p>
    <w:p w14:paraId="7794A9C6" w14:textId="77777777" w:rsidR="007573A7" w:rsidRDefault="00000000">
      <w:r>
        <w:t>Il regarda le plafond</w:t>
      </w:r>
      <w:r w:rsidR="007573A7">
        <w:t xml:space="preserve">, </w:t>
      </w:r>
      <w:r>
        <w:t>comme s</w:t>
      </w:r>
      <w:r w:rsidR="007573A7">
        <w:t>’</w:t>
      </w:r>
      <w:r>
        <w:t>il hésitait à se décider</w:t>
      </w:r>
      <w:r w:rsidR="007573A7">
        <w:t xml:space="preserve">. </w:t>
      </w:r>
      <w:r>
        <w:t>J</w:t>
      </w:r>
      <w:r w:rsidR="007573A7">
        <w:t>’</w:t>
      </w:r>
      <w:r>
        <w:t>entendis un bruit de pas dans le couloir</w:t>
      </w:r>
      <w:r w:rsidR="007573A7">
        <w:t>.</w:t>
      </w:r>
    </w:p>
    <w:p w14:paraId="0847F1BE" w14:textId="77777777" w:rsidR="007573A7" w:rsidRDefault="007573A7">
      <w:r>
        <w:t>— </w:t>
      </w:r>
      <w:r w:rsidR="00000000">
        <w:t>Vite</w:t>
      </w:r>
      <w:r>
        <w:t xml:space="preserve"> ! </w:t>
      </w:r>
      <w:r w:rsidR="00000000">
        <w:t>dis-je</w:t>
      </w:r>
      <w:r>
        <w:t xml:space="preserve">. </w:t>
      </w:r>
      <w:r w:rsidR="00000000">
        <w:t>Parlez</w:t>
      </w:r>
      <w:r>
        <w:t xml:space="preserve">, </w:t>
      </w:r>
      <w:r w:rsidR="00000000">
        <w:t>vite</w:t>
      </w:r>
      <w:r>
        <w:t> !</w:t>
      </w:r>
    </w:p>
    <w:p w14:paraId="03BE0164" w14:textId="77777777" w:rsidR="007573A7" w:rsidRDefault="00000000">
      <w:r>
        <w:t>Il me regarda</w:t>
      </w:r>
      <w:r w:rsidR="007573A7">
        <w:t>.</w:t>
      </w:r>
    </w:p>
    <w:p w14:paraId="038DCA21" w14:textId="77777777" w:rsidR="007573A7" w:rsidRDefault="007573A7">
      <w:r>
        <w:t>— </w:t>
      </w:r>
      <w:r w:rsidR="00000000">
        <w:t>Eh bien</w:t>
      </w:r>
      <w:r>
        <w:t> ?</w:t>
      </w:r>
    </w:p>
    <w:p w14:paraId="3B1CAD31" w14:textId="77777777" w:rsidR="007573A7" w:rsidRDefault="007573A7">
      <w:r>
        <w:t>— </w:t>
      </w:r>
      <w:r w:rsidR="00000000">
        <w:t>Il s</w:t>
      </w:r>
      <w:r>
        <w:t>’</w:t>
      </w:r>
      <w:r w:rsidR="00000000">
        <w:t>agit d</w:t>
      </w:r>
      <w:r>
        <w:t>’</w:t>
      </w:r>
      <w:r w:rsidR="00000000">
        <w:t>une femme</w:t>
      </w:r>
      <w:r>
        <w:t xml:space="preserve">, </w:t>
      </w:r>
      <w:r w:rsidR="00000000">
        <w:t>dit-il lentement d</w:t>
      </w:r>
      <w:r>
        <w:t>’</w:t>
      </w:r>
      <w:r w:rsidR="00000000">
        <w:t>une voix un peu rauque</w:t>
      </w:r>
      <w:r>
        <w:t xml:space="preserve">. </w:t>
      </w:r>
      <w:r w:rsidR="00000000">
        <w:t>Elle s</w:t>
      </w:r>
      <w:r>
        <w:t>’</w:t>
      </w:r>
      <w:r w:rsidR="00000000">
        <w:t>appelle Olive Clayton</w:t>
      </w:r>
      <w:r>
        <w:t xml:space="preserve">. </w:t>
      </w:r>
      <w:r w:rsidR="00000000">
        <w:t>Le juge</w:t>
      </w:r>
      <w:r>
        <w:t>…</w:t>
      </w:r>
    </w:p>
    <w:p w14:paraId="17041E04" w14:textId="77777777" w:rsidR="007573A7" w:rsidRDefault="00000000">
      <w:r>
        <w:t>Il s</w:t>
      </w:r>
      <w:r w:rsidR="007573A7">
        <w:t>’</w:t>
      </w:r>
      <w:r>
        <w:t>interrompit</w:t>
      </w:r>
      <w:r w:rsidR="007573A7">
        <w:t xml:space="preserve"> : </w:t>
      </w:r>
      <w:r>
        <w:t>la porte venait de s</w:t>
      </w:r>
      <w:r w:rsidR="007573A7">
        <w:t>’</w:t>
      </w:r>
      <w:r>
        <w:t>ouvrir et l</w:t>
      </w:r>
      <w:r w:rsidR="007573A7">
        <w:t>’</w:t>
      </w:r>
      <w:r>
        <w:t>infirmière à qui j</w:t>
      </w:r>
      <w:r w:rsidR="007573A7">
        <w:t>’</w:t>
      </w:r>
      <w:r>
        <w:t>avais parlé entra</w:t>
      </w:r>
      <w:r w:rsidR="007573A7">
        <w:t>.</w:t>
      </w:r>
    </w:p>
    <w:p w14:paraId="66136D1D" w14:textId="77777777" w:rsidR="007573A7" w:rsidRDefault="007573A7">
      <w:r>
        <w:lastRenderedPageBreak/>
        <w:t>— </w:t>
      </w:r>
      <w:r w:rsidR="00000000">
        <w:t>Encore cinq minutes</w:t>
      </w:r>
      <w:r>
        <w:t xml:space="preserve">, </w:t>
      </w:r>
      <w:r w:rsidR="00000000">
        <w:t>suppliai-je</w:t>
      </w:r>
      <w:r>
        <w:t>.</w:t>
      </w:r>
    </w:p>
    <w:p w14:paraId="52093F4C" w14:textId="77777777" w:rsidR="007573A7" w:rsidRDefault="007573A7">
      <w:r>
        <w:t>— </w:t>
      </w:r>
      <w:r w:rsidR="00000000">
        <w:t>Il faut partir</w:t>
      </w:r>
      <w:r>
        <w:t>.</w:t>
      </w:r>
    </w:p>
    <w:p w14:paraId="4D23C664" w14:textId="77777777" w:rsidR="007573A7" w:rsidRDefault="007573A7">
      <w:r>
        <w:t>— </w:t>
      </w:r>
      <w:r w:rsidR="00000000">
        <w:t>Trois minutes</w:t>
      </w:r>
      <w:r>
        <w:t> !</w:t>
      </w:r>
    </w:p>
    <w:p w14:paraId="4D5D5315" w14:textId="77777777" w:rsidR="007573A7" w:rsidRDefault="007573A7">
      <w:r>
        <w:t>— </w:t>
      </w:r>
      <w:r w:rsidR="00000000">
        <w:t>L</w:t>
      </w:r>
      <w:r>
        <w:t>’</w:t>
      </w:r>
      <w:r w:rsidR="00000000">
        <w:t>infirmière-major sait que vous êtes ici</w:t>
      </w:r>
      <w:r>
        <w:t xml:space="preserve">, </w:t>
      </w:r>
      <w:r w:rsidR="00000000">
        <w:t>mais elle croit que je ne vous ai pas vu entrer</w:t>
      </w:r>
      <w:r>
        <w:t xml:space="preserve">. </w:t>
      </w:r>
      <w:r w:rsidR="00000000">
        <w:t>Elle m</w:t>
      </w:r>
      <w:r>
        <w:t>’</w:t>
      </w:r>
      <w:r w:rsidR="00000000">
        <w:t>envoie</w:t>
      </w:r>
      <w:r>
        <w:t>…</w:t>
      </w:r>
    </w:p>
    <w:p w14:paraId="60D720F4" w14:textId="77777777" w:rsidR="007573A7" w:rsidRDefault="007573A7">
      <w:r>
        <w:t>— </w:t>
      </w:r>
      <w:r w:rsidR="00000000">
        <w:t>Une minute</w:t>
      </w:r>
      <w:r>
        <w:t>…</w:t>
      </w:r>
    </w:p>
    <w:p w14:paraId="1172F306" w14:textId="77777777" w:rsidR="007573A7" w:rsidRDefault="007573A7">
      <w:r>
        <w:t>— </w:t>
      </w:r>
      <w:r w:rsidR="00000000">
        <w:t>Impossible</w:t>
      </w:r>
      <w:r>
        <w:t>.</w:t>
      </w:r>
    </w:p>
    <w:p w14:paraId="55513237" w14:textId="77777777" w:rsidR="007573A7" w:rsidRDefault="00000000">
      <w:r>
        <w:t>La porte s</w:t>
      </w:r>
      <w:r w:rsidR="007573A7">
        <w:t>’</w:t>
      </w:r>
      <w:r>
        <w:t>ouvrit de nouveau</w:t>
      </w:r>
      <w:r w:rsidR="007573A7">
        <w:t xml:space="preserve">. </w:t>
      </w:r>
      <w:r>
        <w:t>Je me retournai</w:t>
      </w:r>
      <w:r w:rsidR="007573A7">
        <w:t xml:space="preserve">. </w:t>
      </w:r>
      <w:r>
        <w:t>L</w:t>
      </w:r>
      <w:r w:rsidR="007573A7">
        <w:t>’</w:t>
      </w:r>
      <w:r>
        <w:t>infirmière-major me regardait</w:t>
      </w:r>
      <w:r w:rsidR="007573A7">
        <w:t xml:space="preserve">, </w:t>
      </w:r>
      <w:r>
        <w:t>sourcils froncés</w:t>
      </w:r>
      <w:r w:rsidR="007573A7">
        <w:t xml:space="preserve">, </w:t>
      </w:r>
      <w:r>
        <w:t>lèvres se</w:t>
      </w:r>
      <w:r>
        <w:t>r</w:t>
      </w:r>
      <w:r>
        <w:t>rées</w:t>
      </w:r>
      <w:r w:rsidR="007573A7">
        <w:t> :</w:t>
      </w:r>
    </w:p>
    <w:p w14:paraId="501DBBA3" w14:textId="77777777" w:rsidR="007573A7" w:rsidRDefault="007573A7">
      <w:r>
        <w:t>— </w:t>
      </w:r>
      <w:r w:rsidR="00000000">
        <w:t>Que faites-vous ici</w:t>
      </w:r>
      <w:r>
        <w:t xml:space="preserve"> ? </w:t>
      </w:r>
      <w:r w:rsidR="00000000">
        <w:t>demanda-t-elle</w:t>
      </w:r>
      <w:r>
        <w:t xml:space="preserve">. </w:t>
      </w:r>
      <w:r w:rsidR="00000000">
        <w:t>Les visiteurs do</w:t>
      </w:r>
      <w:r w:rsidR="00000000">
        <w:t>i</w:t>
      </w:r>
      <w:r w:rsidR="00000000">
        <w:t>vent quitter les chambres à neuf heures</w:t>
      </w:r>
      <w:r>
        <w:t>.</w:t>
      </w:r>
    </w:p>
    <w:p w14:paraId="5E7F34C9" w14:textId="77777777" w:rsidR="007573A7" w:rsidRDefault="007573A7">
      <w:r>
        <w:t>— </w:t>
      </w:r>
      <w:r w:rsidR="00000000">
        <w:t>J</w:t>
      </w:r>
      <w:r>
        <w:t>’</w:t>
      </w:r>
      <w:r w:rsidR="00000000">
        <w:t>ignorais que l</w:t>
      </w:r>
      <w:r>
        <w:t>’</w:t>
      </w:r>
      <w:r w:rsidR="00000000">
        <w:t>heure était passée</w:t>
      </w:r>
      <w:r>
        <w:t xml:space="preserve">, </w:t>
      </w:r>
      <w:r w:rsidR="00000000">
        <w:t>dis-je</w:t>
      </w:r>
      <w:r>
        <w:t xml:space="preserve">. </w:t>
      </w:r>
      <w:r w:rsidR="00000000">
        <w:t>Excusez-moi</w:t>
      </w:r>
      <w:r>
        <w:t>.</w:t>
      </w:r>
    </w:p>
    <w:p w14:paraId="41BE1704" w14:textId="77777777" w:rsidR="007573A7" w:rsidRDefault="00000000">
      <w:r>
        <w:t>L</w:t>
      </w:r>
      <w:r w:rsidR="007573A7">
        <w:t>’</w:t>
      </w:r>
      <w:r>
        <w:t>infirmière intervint</w:t>
      </w:r>
      <w:r w:rsidR="007573A7">
        <w:t>.</w:t>
      </w:r>
    </w:p>
    <w:p w14:paraId="0D41F9AC" w14:textId="77777777" w:rsidR="007573A7" w:rsidRDefault="007573A7">
      <w:r>
        <w:t>— </w:t>
      </w:r>
      <w:r w:rsidR="00000000">
        <w:t>Je ne savais pas qu</w:t>
      </w:r>
      <w:r>
        <w:t>’</w:t>
      </w:r>
      <w:r w:rsidR="00000000">
        <w:t>il fût encore ici</w:t>
      </w:r>
      <w:r>
        <w:t xml:space="preserve">, </w:t>
      </w:r>
      <w:r w:rsidR="00000000">
        <w:t>miss Chase</w:t>
      </w:r>
      <w:r>
        <w:t xml:space="preserve">, </w:t>
      </w:r>
      <w:r w:rsidR="00000000">
        <w:t>murm</w:t>
      </w:r>
      <w:r w:rsidR="00000000">
        <w:t>u</w:t>
      </w:r>
      <w:r w:rsidR="00000000">
        <w:t>ra-t-elle</w:t>
      </w:r>
      <w:r>
        <w:t xml:space="preserve">. </w:t>
      </w:r>
      <w:r w:rsidR="00000000">
        <w:t>Je ne l</w:t>
      </w:r>
      <w:r>
        <w:t>’</w:t>
      </w:r>
      <w:r w:rsidR="00000000">
        <w:t>avais pas vu entrer</w:t>
      </w:r>
      <w:r>
        <w:t>.</w:t>
      </w:r>
    </w:p>
    <w:p w14:paraId="10B51CB5" w14:textId="77777777" w:rsidR="007573A7" w:rsidRDefault="007573A7">
      <w:r>
        <w:t>— </w:t>
      </w:r>
      <w:r w:rsidR="00000000">
        <w:t>Partez immédiatement</w:t>
      </w:r>
      <w:r>
        <w:t xml:space="preserve">, </w:t>
      </w:r>
      <w:r w:rsidR="00000000">
        <w:t>dit miss Chase d</w:t>
      </w:r>
      <w:r>
        <w:t>’</w:t>
      </w:r>
      <w:r w:rsidR="00000000">
        <w:t>une voix sèche</w:t>
      </w:r>
      <w:r>
        <w:t>.</w:t>
      </w:r>
    </w:p>
    <w:p w14:paraId="1D75C14D" w14:textId="77777777" w:rsidR="007573A7" w:rsidRDefault="00000000">
      <w:r>
        <w:t>J</w:t>
      </w:r>
      <w:r w:rsidR="007573A7">
        <w:t>’</w:t>
      </w:r>
      <w:r>
        <w:t>allai prendre mon chapeau sur le pied du lit et je me pe</w:t>
      </w:r>
      <w:r>
        <w:t>n</w:t>
      </w:r>
      <w:r>
        <w:t xml:space="preserve">chai sur </w:t>
      </w:r>
      <w:proofErr w:type="spellStart"/>
      <w:r>
        <w:t>Hatfield</w:t>
      </w:r>
      <w:proofErr w:type="spellEnd"/>
      <w:r w:rsidR="007573A7">
        <w:t xml:space="preserve">, </w:t>
      </w:r>
      <w:r>
        <w:t>ma bouche près de son oreille</w:t>
      </w:r>
      <w:r w:rsidR="007573A7">
        <w:t xml:space="preserve">. </w:t>
      </w:r>
      <w:r>
        <w:t>Je murm</w:t>
      </w:r>
      <w:r>
        <w:t>u</w:t>
      </w:r>
      <w:r>
        <w:t>rai</w:t>
      </w:r>
      <w:r w:rsidR="007573A7">
        <w:t> :</w:t>
      </w:r>
    </w:p>
    <w:p w14:paraId="1E6702DF" w14:textId="77777777" w:rsidR="007573A7" w:rsidRDefault="007573A7">
      <w:r>
        <w:t>— </w:t>
      </w:r>
      <w:r w:rsidR="00000000">
        <w:t>Venez tout droit à mon appartement en sortant d</w:t>
      </w:r>
      <w:r>
        <w:t>’</w:t>
      </w:r>
      <w:r w:rsidR="00000000">
        <w:t>ici</w:t>
      </w:r>
      <w:r>
        <w:t xml:space="preserve">. </w:t>
      </w:r>
      <w:r w:rsidR="00000000">
        <w:t>C</w:t>
      </w:r>
      <w:r>
        <w:t>’</w:t>
      </w:r>
      <w:r w:rsidR="00000000">
        <w:t>est au Buckingham</w:t>
      </w:r>
      <w:r>
        <w:t xml:space="preserve">. </w:t>
      </w:r>
      <w:r w:rsidR="00000000">
        <w:t>Et appelez votre avocat avant de partir</w:t>
      </w:r>
      <w:r>
        <w:t>.</w:t>
      </w:r>
    </w:p>
    <w:p w14:paraId="3E1C14A8" w14:textId="77777777" w:rsidR="007573A7" w:rsidRDefault="00000000">
      <w:r>
        <w:t>Sur le seuil de la porte</w:t>
      </w:r>
      <w:r w:rsidR="007573A7">
        <w:t xml:space="preserve">, </w:t>
      </w:r>
      <w:r>
        <w:t>je me retournai</w:t>
      </w:r>
      <w:r w:rsidR="007573A7">
        <w:t>.</w:t>
      </w:r>
    </w:p>
    <w:p w14:paraId="09B1C7AB" w14:textId="77777777" w:rsidR="007573A7" w:rsidRDefault="00000000">
      <w:pPr>
        <w:numPr>
          <w:ins w:id="4" w:author="Fenua o Te Manu" w:date="2012-03-23T20:28:00Z"/>
        </w:numPr>
      </w:pPr>
      <w:proofErr w:type="spellStart"/>
      <w:r>
        <w:t>Hatfield</w:t>
      </w:r>
      <w:proofErr w:type="spellEnd"/>
      <w:r>
        <w:t xml:space="preserve"> faisait oui de la tête</w:t>
      </w:r>
      <w:r w:rsidR="007573A7">
        <w:t>.</w:t>
      </w:r>
    </w:p>
    <w:p w14:paraId="60BCE9E6" w14:textId="56515835" w:rsidR="00000000" w:rsidRDefault="00000000" w:rsidP="007573A7">
      <w:pPr>
        <w:pStyle w:val="Centr"/>
        <w:keepNext/>
        <w:spacing w:before="0" w:after="0"/>
      </w:pPr>
      <w:r>
        <w:lastRenderedPageBreak/>
        <w:t>*</w:t>
      </w:r>
    </w:p>
    <w:p w14:paraId="4A661663" w14:textId="77777777" w:rsidR="00000000" w:rsidRDefault="00000000" w:rsidP="007573A7">
      <w:pPr>
        <w:pStyle w:val="Centr"/>
        <w:keepNext/>
        <w:spacing w:before="0" w:after="0"/>
      </w:pPr>
      <w:r>
        <w:t>* *</w:t>
      </w:r>
    </w:p>
    <w:p w14:paraId="7D1EAE0B" w14:textId="77777777" w:rsidR="007573A7" w:rsidRDefault="00000000">
      <w:r>
        <w:t>Le lendemain matin</w:t>
      </w:r>
      <w:r w:rsidR="007573A7">
        <w:t xml:space="preserve">, </w:t>
      </w:r>
      <w:r>
        <w:t>avant de quitter le Buckingham</w:t>
      </w:r>
      <w:r w:rsidR="007573A7">
        <w:t xml:space="preserve">, </w:t>
      </w:r>
      <w:r>
        <w:t>je prévins le portier</w:t>
      </w:r>
      <w:r w:rsidR="007573A7">
        <w:t> :</w:t>
      </w:r>
    </w:p>
    <w:p w14:paraId="53468EE0" w14:textId="77777777" w:rsidR="007573A7" w:rsidRDefault="007573A7">
      <w:r>
        <w:t>— </w:t>
      </w:r>
      <w:r w:rsidR="00000000">
        <w:t>J</w:t>
      </w:r>
      <w:r>
        <w:t>’</w:t>
      </w:r>
      <w:r w:rsidR="00000000">
        <w:t>attends un ami aujourd</w:t>
      </w:r>
      <w:r>
        <w:t>’</w:t>
      </w:r>
      <w:r w:rsidR="00000000">
        <w:t>hui</w:t>
      </w:r>
      <w:r>
        <w:t xml:space="preserve"> ; </w:t>
      </w:r>
      <w:r w:rsidR="00000000">
        <w:t>il s</w:t>
      </w:r>
      <w:r>
        <w:t>’</w:t>
      </w:r>
      <w:r w:rsidR="00000000">
        <w:t xml:space="preserve">appelle </w:t>
      </w:r>
      <w:proofErr w:type="spellStart"/>
      <w:r w:rsidR="00000000">
        <w:t>Hatfield</w:t>
      </w:r>
      <w:proofErr w:type="spellEnd"/>
      <w:r>
        <w:t xml:space="preserve">. </w:t>
      </w:r>
      <w:r w:rsidR="00000000">
        <w:t>Je ne sais s</w:t>
      </w:r>
      <w:r>
        <w:t>’</w:t>
      </w:r>
      <w:r w:rsidR="00000000">
        <w:t>il viendra dans la journée ou ce soir</w:t>
      </w:r>
      <w:r>
        <w:t xml:space="preserve">. </w:t>
      </w:r>
      <w:r w:rsidR="00000000">
        <w:t>Faites-le entrer chez moi et dites-lui de m</w:t>
      </w:r>
      <w:r>
        <w:t>’</w:t>
      </w:r>
      <w:r w:rsidR="00000000">
        <w:t>attendre</w:t>
      </w:r>
      <w:r>
        <w:t xml:space="preserve">. </w:t>
      </w:r>
      <w:r w:rsidR="00000000">
        <w:t>Il est grand et mince</w:t>
      </w:r>
      <w:r>
        <w:t xml:space="preserve"> ; </w:t>
      </w:r>
      <w:r w:rsidR="00000000">
        <w:t>il a été vi</w:t>
      </w:r>
      <w:r w:rsidR="00000000">
        <w:t>c</w:t>
      </w:r>
      <w:r w:rsidR="00000000">
        <w:t>time d</w:t>
      </w:r>
      <w:r>
        <w:t>’</w:t>
      </w:r>
      <w:r w:rsidR="00000000">
        <w:t>un accident la semaine dernière et il en porte encore des traces sur le visage</w:t>
      </w:r>
      <w:r>
        <w:t xml:space="preserve">. </w:t>
      </w:r>
      <w:r w:rsidR="00000000">
        <w:t>Vous le reconnaîtrez facilement</w:t>
      </w:r>
      <w:r>
        <w:t>.</w:t>
      </w:r>
    </w:p>
    <w:p w14:paraId="4A62C8E7" w14:textId="77777777" w:rsidR="007573A7" w:rsidRDefault="007573A7">
      <w:r>
        <w:t>— </w:t>
      </w:r>
      <w:proofErr w:type="spellStart"/>
      <w:r w:rsidR="00000000">
        <w:t>Hatfield</w:t>
      </w:r>
      <w:proofErr w:type="spellEnd"/>
      <w:r>
        <w:t xml:space="preserve">, </w:t>
      </w:r>
      <w:r w:rsidR="00000000">
        <w:t>répéta lentement le portier</w:t>
      </w:r>
      <w:r>
        <w:t xml:space="preserve">, </w:t>
      </w:r>
      <w:r w:rsidR="00000000">
        <w:t>comme pour mieux retenir le nom</w:t>
      </w:r>
      <w:r>
        <w:t xml:space="preserve"> ; </w:t>
      </w:r>
      <w:r w:rsidR="00000000">
        <w:t>c</w:t>
      </w:r>
      <w:r>
        <w:t>’</w:t>
      </w:r>
      <w:r w:rsidR="00000000">
        <w:t>est entendu</w:t>
      </w:r>
      <w:r>
        <w:t xml:space="preserve">, </w:t>
      </w:r>
      <w:r w:rsidR="00000000">
        <w:t>monsieur</w:t>
      </w:r>
      <w:r>
        <w:t>.</w:t>
      </w:r>
    </w:p>
    <w:p w14:paraId="138E4F8F" w14:textId="77777777" w:rsidR="007573A7" w:rsidRDefault="00000000">
      <w:r>
        <w:t>Ellen m</w:t>
      </w:r>
      <w:r w:rsidR="007573A7">
        <w:t>’</w:t>
      </w:r>
      <w:r>
        <w:t>avait invité à dîner avec elle</w:t>
      </w:r>
      <w:r w:rsidR="007573A7">
        <w:t xml:space="preserve">, </w:t>
      </w:r>
      <w:r>
        <w:t>le soir même</w:t>
      </w:r>
      <w:r w:rsidR="007573A7">
        <w:t xml:space="preserve">, </w:t>
      </w:r>
      <w:r>
        <w:t>et je n</w:t>
      </w:r>
      <w:r w:rsidR="007573A7">
        <w:t>’</w:t>
      </w:r>
      <w:r>
        <w:t>avais pas l</w:t>
      </w:r>
      <w:r w:rsidR="007573A7">
        <w:t>’</w:t>
      </w:r>
      <w:r>
        <w:t>intention de manquer à ce rendez-vous</w:t>
      </w:r>
      <w:r w:rsidR="007573A7">
        <w:t xml:space="preserve">. </w:t>
      </w:r>
      <w:proofErr w:type="spellStart"/>
      <w:r>
        <w:t>Hatfield</w:t>
      </w:r>
      <w:proofErr w:type="spellEnd"/>
      <w:r>
        <w:t xml:space="preserve"> n</w:t>
      </w:r>
      <w:r w:rsidR="007573A7">
        <w:t>’</w:t>
      </w:r>
      <w:r>
        <w:t>était pas encore arrivé lorsque je revins au Buckingham pour m</w:t>
      </w:r>
      <w:r w:rsidR="007573A7">
        <w:t>’</w:t>
      </w:r>
      <w:r>
        <w:t>habiller</w:t>
      </w:r>
      <w:r w:rsidR="007573A7">
        <w:t xml:space="preserve">, </w:t>
      </w:r>
      <w:r>
        <w:t>vers six heures</w:t>
      </w:r>
      <w:r w:rsidR="007573A7">
        <w:t xml:space="preserve">. </w:t>
      </w:r>
      <w:r>
        <w:t>Avant de repartir</w:t>
      </w:r>
      <w:r w:rsidR="007573A7">
        <w:t xml:space="preserve">, </w:t>
      </w:r>
      <w:r>
        <w:t>je répétai mes in</w:t>
      </w:r>
      <w:r>
        <w:t>s</w:t>
      </w:r>
      <w:r>
        <w:t>tructions au portier de nuit qui venait de prendre son service et je lui demandai de m</w:t>
      </w:r>
      <w:r w:rsidR="007573A7">
        <w:t>’</w:t>
      </w:r>
      <w:r>
        <w:t>appeler au téléphone</w:t>
      </w:r>
      <w:r w:rsidR="007573A7">
        <w:t xml:space="preserve">, </w:t>
      </w:r>
      <w:r>
        <w:t>chez Ellen</w:t>
      </w:r>
      <w:r w:rsidR="007573A7">
        <w:t xml:space="preserve">, </w:t>
      </w:r>
      <w:r>
        <w:t>aussitôt que mon ami serait arrivé</w:t>
      </w:r>
      <w:r w:rsidR="007573A7">
        <w:t xml:space="preserve"> ; </w:t>
      </w:r>
      <w:r>
        <w:t>il était possible que le médecin ga</w:t>
      </w:r>
      <w:r>
        <w:t>r</w:t>
      </w:r>
      <w:r>
        <w:t>dât l</w:t>
      </w:r>
      <w:r w:rsidR="007573A7">
        <w:t>’</w:t>
      </w:r>
      <w:r>
        <w:t>évangéliste un jour de plus</w:t>
      </w:r>
      <w:r w:rsidR="007573A7">
        <w:t xml:space="preserve">. </w:t>
      </w:r>
      <w:r>
        <w:t>J</w:t>
      </w:r>
      <w:r w:rsidR="007573A7">
        <w:t>’</w:t>
      </w:r>
      <w:r>
        <w:t>aurais pu téléphoner moi-même à Saint-Luc</w:t>
      </w:r>
      <w:r w:rsidR="007573A7">
        <w:t xml:space="preserve">, </w:t>
      </w:r>
      <w:r>
        <w:t>mais je décidai prudemment de n</w:t>
      </w:r>
      <w:r w:rsidR="007573A7">
        <w:t>’</w:t>
      </w:r>
      <w:r>
        <w:t>en rien fa</w:t>
      </w:r>
      <w:r>
        <w:t>i</w:t>
      </w:r>
      <w:r>
        <w:t>re</w:t>
      </w:r>
      <w:r w:rsidR="007573A7">
        <w:t>.</w:t>
      </w:r>
    </w:p>
    <w:p w14:paraId="634D0D35" w14:textId="77777777" w:rsidR="007573A7" w:rsidRDefault="00000000">
      <w:r>
        <w:t>Ellen m</w:t>
      </w:r>
      <w:r w:rsidR="007573A7">
        <w:t>’</w:t>
      </w:r>
      <w:r>
        <w:t>annonça tout de suite une nouvelle qui ne me su</w:t>
      </w:r>
      <w:r>
        <w:t>r</w:t>
      </w:r>
      <w:r>
        <w:t>prit qu</w:t>
      </w:r>
      <w:r w:rsidR="007573A7">
        <w:t>’</w:t>
      </w:r>
      <w:r>
        <w:t>à demi</w:t>
      </w:r>
      <w:r w:rsidR="007573A7">
        <w:t xml:space="preserve"> : </w:t>
      </w:r>
      <w:proofErr w:type="spellStart"/>
      <w:r>
        <w:t>Hatfield</w:t>
      </w:r>
      <w:proofErr w:type="spellEnd"/>
      <w:r>
        <w:t xml:space="preserve"> avait retiré sa plainte le matin même</w:t>
      </w:r>
      <w:r w:rsidR="007573A7">
        <w:t>.</w:t>
      </w:r>
    </w:p>
    <w:p w14:paraId="184AD6B1" w14:textId="77777777" w:rsidR="007573A7" w:rsidRDefault="007573A7">
      <w:r>
        <w:t>— </w:t>
      </w:r>
      <w:r w:rsidR="00000000">
        <w:t>Il est étrange</w:t>
      </w:r>
      <w:r>
        <w:t xml:space="preserve">, </w:t>
      </w:r>
      <w:r w:rsidR="00000000">
        <w:t>dit-elle</w:t>
      </w:r>
      <w:r>
        <w:t xml:space="preserve">, </w:t>
      </w:r>
      <w:r w:rsidR="00000000">
        <w:t>qu</w:t>
      </w:r>
      <w:r>
        <w:t>’</w:t>
      </w:r>
      <w:r w:rsidR="00000000">
        <w:t>il se soit désisté si brusqu</w:t>
      </w:r>
      <w:r w:rsidR="00000000">
        <w:t>e</w:t>
      </w:r>
      <w:r w:rsidR="00000000">
        <w:t>ment</w:t>
      </w:r>
      <w:r>
        <w:t>.</w:t>
      </w:r>
    </w:p>
    <w:p w14:paraId="47AEBE51" w14:textId="77777777" w:rsidR="007573A7" w:rsidRDefault="007573A7">
      <w:r>
        <w:t>— </w:t>
      </w:r>
      <w:r w:rsidR="00000000">
        <w:t>Il a été souffrant</w:t>
      </w:r>
      <w:r>
        <w:t xml:space="preserve">, </w:t>
      </w:r>
      <w:r w:rsidR="00000000">
        <w:t>je crois</w:t>
      </w:r>
      <w:r>
        <w:t xml:space="preserve">, </w:t>
      </w:r>
      <w:r w:rsidR="00000000">
        <w:t>dis-je</w:t>
      </w:r>
      <w:r>
        <w:t xml:space="preserve"> ; </w:t>
      </w:r>
      <w:r w:rsidR="00000000">
        <w:t>il était dans une clin</w:t>
      </w:r>
      <w:r w:rsidR="00000000">
        <w:t>i</w:t>
      </w:r>
      <w:r w:rsidR="00000000">
        <w:t>que</w:t>
      </w:r>
      <w:r>
        <w:t>.</w:t>
      </w:r>
    </w:p>
    <w:p w14:paraId="37CA1B80" w14:textId="77777777" w:rsidR="007573A7" w:rsidRDefault="007573A7">
      <w:r>
        <w:lastRenderedPageBreak/>
        <w:t>— </w:t>
      </w:r>
      <w:r w:rsidR="00000000">
        <w:t>Qu</w:t>
      </w:r>
      <w:r>
        <w:t>’</w:t>
      </w:r>
      <w:r w:rsidR="00000000">
        <w:t>est-ce qu</w:t>
      </w:r>
      <w:r>
        <w:t>’</w:t>
      </w:r>
      <w:r w:rsidR="00000000">
        <w:t>il avait</w:t>
      </w:r>
      <w:r>
        <w:t> ?</w:t>
      </w:r>
    </w:p>
    <w:p w14:paraId="608ACAC4" w14:textId="77777777" w:rsidR="007573A7" w:rsidRDefault="007573A7">
      <w:r>
        <w:t>— </w:t>
      </w:r>
      <w:r w:rsidR="00000000">
        <w:t>Une sorte de</w:t>
      </w:r>
      <w:r>
        <w:t xml:space="preserve">… </w:t>
      </w:r>
      <w:r w:rsidR="00000000">
        <w:t>courbature</w:t>
      </w:r>
      <w:r>
        <w:t>.</w:t>
      </w:r>
    </w:p>
    <w:p w14:paraId="3A6B4A59" w14:textId="77777777" w:rsidR="007573A7" w:rsidRDefault="007573A7">
      <w:r>
        <w:t>— </w:t>
      </w:r>
      <w:r w:rsidR="00000000">
        <w:t>Jerry</w:t>
      </w:r>
      <w:r>
        <w:t xml:space="preserve"> ! </w:t>
      </w:r>
      <w:r w:rsidR="00000000">
        <w:t>s</w:t>
      </w:r>
      <w:r>
        <w:t>’</w:t>
      </w:r>
      <w:r w:rsidR="00000000">
        <w:t>écria-t-elle</w:t>
      </w:r>
      <w:r>
        <w:t xml:space="preserve"> ; </w:t>
      </w:r>
      <w:r w:rsidR="00000000">
        <w:t>est-ce que</w:t>
      </w:r>
      <w:r>
        <w:t>…</w:t>
      </w:r>
    </w:p>
    <w:p w14:paraId="1D7F7739" w14:textId="77777777" w:rsidR="007573A7" w:rsidRDefault="007573A7">
      <w:r>
        <w:t>— </w:t>
      </w:r>
      <w:r w:rsidR="00000000">
        <w:t>Oui</w:t>
      </w:r>
      <w:r>
        <w:t xml:space="preserve">, </w:t>
      </w:r>
      <w:r w:rsidR="00000000">
        <w:t>coupai-je</w:t>
      </w:r>
      <w:r>
        <w:t xml:space="preserve"> ; </w:t>
      </w:r>
      <w:r w:rsidR="00000000">
        <w:t xml:space="preserve">les hommes de Jack </w:t>
      </w:r>
      <w:proofErr w:type="spellStart"/>
      <w:r w:rsidR="00000000">
        <w:t>Curlew</w:t>
      </w:r>
      <w:proofErr w:type="spellEnd"/>
      <w:r w:rsidR="00000000">
        <w:t xml:space="preserve"> l</w:t>
      </w:r>
      <w:r>
        <w:t>’</w:t>
      </w:r>
      <w:r w:rsidR="00000000">
        <w:t>ont un peu rudoyé</w:t>
      </w:r>
      <w:r>
        <w:t>.</w:t>
      </w:r>
    </w:p>
    <w:p w14:paraId="28F9CEB3" w14:textId="77777777" w:rsidR="007573A7" w:rsidRDefault="00000000">
      <w:r>
        <w:t>Nous étions assis côte à côte dans une sorte de hamac bas</w:t>
      </w:r>
      <w:r w:rsidR="007573A7">
        <w:t xml:space="preserve">, </w:t>
      </w:r>
      <w:r>
        <w:t>suspendu aux colonnes du porche</w:t>
      </w:r>
      <w:r w:rsidR="007573A7">
        <w:t xml:space="preserve">. </w:t>
      </w:r>
      <w:r>
        <w:t>Ellen hocha lentement la tête</w:t>
      </w:r>
      <w:r w:rsidR="007573A7">
        <w:t xml:space="preserve">, </w:t>
      </w:r>
      <w:r>
        <w:t>puis se détourna</w:t>
      </w:r>
      <w:r w:rsidR="007573A7">
        <w:t xml:space="preserve">. </w:t>
      </w:r>
      <w:r>
        <w:t>Elle murmura</w:t>
      </w:r>
      <w:r w:rsidR="007573A7">
        <w:t> :</w:t>
      </w:r>
    </w:p>
    <w:p w14:paraId="26A33878" w14:textId="77777777" w:rsidR="007573A7" w:rsidRDefault="007573A7">
      <w:r>
        <w:t>— </w:t>
      </w:r>
      <w:r w:rsidR="00000000">
        <w:t>Comment peut-il ordonner ces choses</w:t>
      </w:r>
      <w:r>
        <w:t>…</w:t>
      </w:r>
    </w:p>
    <w:p w14:paraId="26067D2A" w14:textId="77777777" w:rsidR="007573A7" w:rsidRDefault="007573A7">
      <w:r>
        <w:t>— </w:t>
      </w:r>
      <w:proofErr w:type="spellStart"/>
      <w:r w:rsidR="00000000">
        <w:t>Hatfield</w:t>
      </w:r>
      <w:proofErr w:type="spellEnd"/>
      <w:r w:rsidR="00000000">
        <w:t xml:space="preserve"> ne l</w:t>
      </w:r>
      <w:r>
        <w:t>’</w:t>
      </w:r>
      <w:r w:rsidR="00000000">
        <w:t>avait pas volé</w:t>
      </w:r>
      <w:r>
        <w:t xml:space="preserve">, </w:t>
      </w:r>
      <w:r w:rsidR="00000000">
        <w:t>répondis-je</w:t>
      </w:r>
      <w:r>
        <w:t xml:space="preserve"> ; </w:t>
      </w:r>
      <w:r w:rsidR="00000000">
        <w:t>c</w:t>
      </w:r>
      <w:r>
        <w:t>’</w:t>
      </w:r>
      <w:r w:rsidR="00000000">
        <w:t>est une c</w:t>
      </w:r>
      <w:r w:rsidR="00000000">
        <w:t>a</w:t>
      </w:r>
      <w:r w:rsidR="00000000">
        <w:t>naille</w:t>
      </w:r>
      <w:r>
        <w:t>.</w:t>
      </w:r>
    </w:p>
    <w:p w14:paraId="2D88AD6C" w14:textId="77777777" w:rsidR="007573A7" w:rsidRDefault="007573A7">
      <w:r>
        <w:t>— </w:t>
      </w:r>
      <w:r w:rsidR="00000000">
        <w:t>Qu</w:t>
      </w:r>
      <w:r>
        <w:t>’</w:t>
      </w:r>
      <w:r w:rsidR="00000000">
        <w:t>importe ce qu</w:t>
      </w:r>
      <w:r>
        <w:t>’</w:t>
      </w:r>
      <w:r w:rsidR="00000000">
        <w:t>il est ou ce qu</w:t>
      </w:r>
      <w:r>
        <w:t>’</w:t>
      </w:r>
      <w:r w:rsidR="00000000">
        <w:t>il a fait</w:t>
      </w:r>
      <w:r>
        <w:t xml:space="preserve"> : </w:t>
      </w:r>
      <w:r w:rsidR="00000000">
        <w:t>on n</w:t>
      </w:r>
      <w:r>
        <w:t>’</w:t>
      </w:r>
      <w:r w:rsidR="00000000">
        <w:t>agit pas aussi brutalement</w:t>
      </w:r>
      <w:r>
        <w:t>.</w:t>
      </w:r>
    </w:p>
    <w:p w14:paraId="7F98DD75" w14:textId="77777777" w:rsidR="007573A7" w:rsidRDefault="007573A7">
      <w:r>
        <w:t>— </w:t>
      </w:r>
      <w:r w:rsidR="00000000">
        <w:t xml:space="preserve">Ne versez pas de larmes sur </w:t>
      </w:r>
      <w:proofErr w:type="spellStart"/>
      <w:r w:rsidR="00000000">
        <w:t>Hatfield</w:t>
      </w:r>
      <w:proofErr w:type="spellEnd"/>
      <w:r>
        <w:t xml:space="preserve">, </w:t>
      </w:r>
      <w:r w:rsidR="00000000">
        <w:t>dis-je</w:t>
      </w:r>
      <w:r>
        <w:t xml:space="preserve">. </w:t>
      </w:r>
      <w:r w:rsidR="00000000">
        <w:t>Il est guéri</w:t>
      </w:r>
      <w:r>
        <w:t xml:space="preserve">. </w:t>
      </w:r>
      <w:r w:rsidR="00000000">
        <w:t>Le souvenir qu</w:t>
      </w:r>
      <w:r>
        <w:t>’</w:t>
      </w:r>
      <w:r w:rsidR="00000000">
        <w:t>il garde de cet accident lui sera salutaire</w:t>
      </w:r>
      <w:r>
        <w:t xml:space="preserve">. </w:t>
      </w:r>
      <w:r w:rsidR="00000000">
        <w:t>Autre chose</w:t>
      </w:r>
      <w:r>
        <w:t xml:space="preserve">, </w:t>
      </w:r>
      <w:r w:rsidR="00000000">
        <w:t>Ellen</w:t>
      </w:r>
      <w:r>
        <w:t xml:space="preserve">. </w:t>
      </w:r>
      <w:r w:rsidR="00000000">
        <w:t>Connaissez-vous une femme du nom d</w:t>
      </w:r>
      <w:r>
        <w:t>’</w:t>
      </w:r>
      <w:r w:rsidR="00000000">
        <w:t>Olive Clayton</w:t>
      </w:r>
      <w:r>
        <w:t> ?</w:t>
      </w:r>
    </w:p>
    <w:p w14:paraId="6B169911" w14:textId="77777777" w:rsidR="007573A7" w:rsidRDefault="00000000">
      <w:r>
        <w:t>Elle réfléchit</w:t>
      </w:r>
      <w:r w:rsidR="007573A7">
        <w:t xml:space="preserve">, </w:t>
      </w:r>
      <w:r>
        <w:t>répétant le nom à voix basse</w:t>
      </w:r>
      <w:r w:rsidR="007573A7">
        <w:t>.</w:t>
      </w:r>
    </w:p>
    <w:p w14:paraId="27454E8B" w14:textId="77777777" w:rsidR="007573A7" w:rsidRDefault="007573A7">
      <w:r>
        <w:t>— </w:t>
      </w:r>
      <w:r w:rsidR="00000000">
        <w:t>Je ne la connais pas</w:t>
      </w:r>
      <w:r>
        <w:t xml:space="preserve">, </w:t>
      </w:r>
      <w:r w:rsidR="00000000">
        <w:t>dit-elle</w:t>
      </w:r>
      <w:r>
        <w:t xml:space="preserve">. </w:t>
      </w:r>
      <w:r w:rsidR="00000000">
        <w:t>Pourquoi me demandez-vous cela</w:t>
      </w:r>
      <w:r>
        <w:t> ?</w:t>
      </w:r>
    </w:p>
    <w:p w14:paraId="26F0D703" w14:textId="77777777" w:rsidR="007573A7" w:rsidRDefault="007573A7">
      <w:r>
        <w:t>— </w:t>
      </w:r>
      <w:r w:rsidR="00000000">
        <w:t>C</w:t>
      </w:r>
      <w:r>
        <w:t>’</w:t>
      </w:r>
      <w:r w:rsidR="00000000">
        <w:t>est confidentiel</w:t>
      </w:r>
      <w:r>
        <w:t xml:space="preserve">, </w:t>
      </w:r>
      <w:r w:rsidR="00000000">
        <w:t>Ellen</w:t>
      </w:r>
      <w:r>
        <w:t>.</w:t>
      </w:r>
    </w:p>
    <w:p w14:paraId="31635B2E" w14:textId="77777777" w:rsidR="007573A7" w:rsidRDefault="007573A7">
      <w:r>
        <w:t>— </w:t>
      </w:r>
      <w:r w:rsidR="00000000">
        <w:t>Ah</w:t>
      </w:r>
      <w:r>
        <w:t> !</w:t>
      </w:r>
    </w:p>
    <w:p w14:paraId="639FAF52" w14:textId="77777777" w:rsidR="007573A7" w:rsidRDefault="007573A7">
      <w:r>
        <w:t>— </w:t>
      </w:r>
      <w:r w:rsidR="00000000">
        <w:t>J</w:t>
      </w:r>
      <w:r>
        <w:t>’</w:t>
      </w:r>
      <w:r w:rsidR="00000000">
        <w:t>ai tenté de découvrir ce qui troublait la conscience de votre père</w:t>
      </w:r>
      <w:r>
        <w:t xml:space="preserve">. </w:t>
      </w:r>
      <w:r w:rsidR="00000000">
        <w:t>Il semble que ç</w:t>
      </w:r>
      <w:r>
        <w:t>’</w:t>
      </w:r>
      <w:r w:rsidR="00000000">
        <w:t>ait été quelque chose qui se rapporte à une femme</w:t>
      </w:r>
      <w:r>
        <w:t xml:space="preserve"> : </w:t>
      </w:r>
      <w:r w:rsidR="00000000">
        <w:t>Olive Clayton</w:t>
      </w:r>
      <w:r>
        <w:t xml:space="preserve">. </w:t>
      </w:r>
      <w:r w:rsidR="00000000">
        <w:t>Je ne la connais pas</w:t>
      </w:r>
      <w:r>
        <w:t xml:space="preserve">, </w:t>
      </w:r>
      <w:r w:rsidR="00000000">
        <w:t>mais</w:t>
      </w:r>
      <w:r>
        <w:t xml:space="preserve">, </w:t>
      </w:r>
      <w:r w:rsidR="00000000">
        <w:t>dans deux ou trois jours</w:t>
      </w:r>
      <w:r>
        <w:t xml:space="preserve">, </w:t>
      </w:r>
      <w:r w:rsidR="00000000">
        <w:t>je pourrai vous renseigner</w:t>
      </w:r>
      <w:r>
        <w:t>.</w:t>
      </w:r>
    </w:p>
    <w:p w14:paraId="5D735FFE" w14:textId="77777777" w:rsidR="007573A7" w:rsidRDefault="00000000">
      <w:r>
        <w:lastRenderedPageBreak/>
        <w:t>Le silence tomba</w:t>
      </w:r>
      <w:r w:rsidR="007573A7">
        <w:t xml:space="preserve">, </w:t>
      </w:r>
      <w:r>
        <w:t>puis elle dit enfin</w:t>
      </w:r>
      <w:r w:rsidR="007573A7">
        <w:t> :</w:t>
      </w:r>
    </w:p>
    <w:p w14:paraId="7C3DCBB9" w14:textId="77777777" w:rsidR="007573A7" w:rsidRDefault="007573A7">
      <w:r>
        <w:t>— </w:t>
      </w:r>
      <w:r w:rsidR="00000000">
        <w:t>Papa et mon oncle Andrew avaient jadis un associé</w:t>
      </w:r>
      <w:r>
        <w:t xml:space="preserve"> ; </w:t>
      </w:r>
      <w:r w:rsidR="00000000">
        <w:t>un avocat du nom de Clayton</w:t>
      </w:r>
      <w:r>
        <w:t xml:space="preserve">, </w:t>
      </w:r>
      <w:r w:rsidR="00000000">
        <w:t>Wesley Clayton</w:t>
      </w:r>
      <w:r>
        <w:t xml:space="preserve">. </w:t>
      </w:r>
      <w:r w:rsidR="00000000">
        <w:t>L</w:t>
      </w:r>
      <w:r>
        <w:t>’</w:t>
      </w:r>
      <w:r w:rsidR="00000000">
        <w:t>étude s</w:t>
      </w:r>
      <w:r>
        <w:t>’</w:t>
      </w:r>
      <w:r w:rsidR="00000000">
        <w:t>appelait Robinson et Clayton</w:t>
      </w:r>
      <w:r>
        <w:t>.</w:t>
      </w:r>
    </w:p>
    <w:p w14:paraId="2600379D" w14:textId="77777777" w:rsidR="007573A7" w:rsidRDefault="007573A7">
      <w:r>
        <w:t>— </w:t>
      </w:r>
      <w:r w:rsidR="00000000">
        <w:t>Ce doit être ça</w:t>
      </w:r>
      <w:r>
        <w:t xml:space="preserve">, </w:t>
      </w:r>
      <w:r w:rsidR="00000000">
        <w:t>dis-je</w:t>
      </w:r>
      <w:r>
        <w:t>.</w:t>
      </w:r>
    </w:p>
    <w:p w14:paraId="622137F0" w14:textId="77777777" w:rsidR="007573A7" w:rsidRDefault="007573A7">
      <w:r>
        <w:t>— </w:t>
      </w:r>
      <w:r w:rsidR="00000000">
        <w:t xml:space="preserve">Je ne sais pas </w:t>
      </w:r>
      <w:proofErr w:type="spellStart"/>
      <w:r w:rsidR="00000000">
        <w:t>grand</w:t>
      </w:r>
      <w:r>
        <w:t>’</w:t>
      </w:r>
      <w:r w:rsidR="00000000">
        <w:t>chose</w:t>
      </w:r>
      <w:proofErr w:type="spellEnd"/>
      <w:r>
        <w:t xml:space="preserve">, </w:t>
      </w:r>
      <w:r w:rsidR="00000000">
        <w:t>reprit-elle</w:t>
      </w:r>
      <w:r>
        <w:t xml:space="preserve">. </w:t>
      </w:r>
      <w:r w:rsidR="00000000">
        <w:t>J</w:t>
      </w:r>
      <w:r>
        <w:t>’</w:t>
      </w:r>
      <w:r w:rsidR="00000000">
        <w:t>en ai entendu parler</w:t>
      </w:r>
      <w:r>
        <w:t xml:space="preserve">. </w:t>
      </w:r>
      <w:r w:rsidR="00000000">
        <w:t>Papa a quitté l</w:t>
      </w:r>
      <w:r>
        <w:t>’</w:t>
      </w:r>
      <w:r w:rsidR="00000000">
        <w:t>étude lorsqu</w:t>
      </w:r>
      <w:r>
        <w:t>’</w:t>
      </w:r>
      <w:r w:rsidR="00000000">
        <w:t>il a été élu juge</w:t>
      </w:r>
      <w:r>
        <w:t xml:space="preserve">. </w:t>
      </w:r>
      <w:r w:rsidR="00000000">
        <w:t>Il doit y avoir vingt-sept ans de cela</w:t>
      </w:r>
      <w:r>
        <w:t xml:space="preserve">. </w:t>
      </w:r>
      <w:r w:rsidR="00000000">
        <w:t>Voulez-vous que je me renseigne</w:t>
      </w:r>
      <w:r>
        <w:t> ?</w:t>
      </w:r>
    </w:p>
    <w:p w14:paraId="582B1B6F" w14:textId="77777777" w:rsidR="007573A7" w:rsidRDefault="007573A7">
      <w:r>
        <w:t>— </w:t>
      </w:r>
      <w:r w:rsidR="00000000">
        <w:t>Non</w:t>
      </w:r>
      <w:r>
        <w:t xml:space="preserve">. </w:t>
      </w:r>
      <w:r w:rsidR="00000000">
        <w:t>Laissez-moi faire</w:t>
      </w:r>
      <w:r>
        <w:t>.</w:t>
      </w:r>
    </w:p>
    <w:p w14:paraId="09654000" w14:textId="77777777" w:rsidR="007573A7" w:rsidRDefault="00000000">
      <w:r>
        <w:t>La voiture d</w:t>
      </w:r>
      <w:r w:rsidR="007573A7">
        <w:t>’</w:t>
      </w:r>
      <w:r>
        <w:t>Andrew Robinson venait de passer la grille</w:t>
      </w:r>
      <w:r w:rsidR="007573A7">
        <w:t xml:space="preserve">. </w:t>
      </w:r>
      <w:r>
        <w:t>E</w:t>
      </w:r>
      <w:r>
        <w:t>l</w:t>
      </w:r>
      <w:r>
        <w:t>le vint s</w:t>
      </w:r>
      <w:r w:rsidR="007573A7">
        <w:t>’</w:t>
      </w:r>
      <w:r>
        <w:t>arrêter devant le perron</w:t>
      </w:r>
      <w:r w:rsidR="007573A7">
        <w:t xml:space="preserve">. </w:t>
      </w:r>
      <w:r>
        <w:t xml:space="preserve">Je me levai lorsque le </w:t>
      </w:r>
      <w:r w:rsidR="007573A7">
        <w:t>« </w:t>
      </w:r>
      <w:r>
        <w:t>Grand Chef</w:t>
      </w:r>
      <w:r w:rsidR="007573A7">
        <w:t> »</w:t>
      </w:r>
      <w:r>
        <w:t xml:space="preserve"> monta les marches</w:t>
      </w:r>
      <w:r w:rsidR="007573A7">
        <w:t xml:space="preserve">. </w:t>
      </w:r>
      <w:r>
        <w:t>Il me regardait en souriant</w:t>
      </w:r>
      <w:r w:rsidR="007573A7">
        <w:t>.</w:t>
      </w:r>
    </w:p>
    <w:p w14:paraId="30D12F38" w14:textId="77777777" w:rsidR="007573A7" w:rsidRDefault="007573A7">
      <w:r>
        <w:t>— </w:t>
      </w:r>
      <w:r w:rsidR="00000000">
        <w:t>Tiens</w:t>
      </w:r>
      <w:r>
        <w:t xml:space="preserve">, </w:t>
      </w:r>
      <w:r w:rsidR="00000000">
        <w:t>tiens</w:t>
      </w:r>
      <w:r>
        <w:t xml:space="preserve"> ! </w:t>
      </w:r>
      <w:r w:rsidR="00000000">
        <w:t>dit-il</w:t>
      </w:r>
      <w:r>
        <w:t xml:space="preserve"> ; </w:t>
      </w:r>
      <w:r w:rsidR="00000000">
        <w:t>Jerry Spence</w:t>
      </w:r>
      <w:r>
        <w:t xml:space="preserve">. </w:t>
      </w:r>
      <w:r w:rsidR="00000000">
        <w:t>Dans le hamac des R</w:t>
      </w:r>
      <w:r w:rsidR="00000000">
        <w:t>o</w:t>
      </w:r>
      <w:r w:rsidR="00000000">
        <w:t>binson</w:t>
      </w:r>
      <w:r>
        <w:t xml:space="preserve"> ! </w:t>
      </w:r>
      <w:r w:rsidR="00000000">
        <w:t>Sous le porche des Robinson</w:t>
      </w:r>
      <w:r>
        <w:t> !</w:t>
      </w:r>
    </w:p>
    <w:p w14:paraId="6CD0D6AD" w14:textId="77777777" w:rsidR="007573A7" w:rsidRDefault="007573A7">
      <w:r>
        <w:t>— </w:t>
      </w:r>
      <w:r w:rsidR="00000000">
        <w:t>Avec la fille des Robinsons</w:t>
      </w:r>
      <w:r>
        <w:t xml:space="preserve"> ! </w:t>
      </w:r>
      <w:r w:rsidR="00000000">
        <w:t>coupai-je</w:t>
      </w:r>
      <w:r>
        <w:t xml:space="preserve">. </w:t>
      </w:r>
      <w:r w:rsidR="00000000">
        <w:t>On aura tout vu</w:t>
      </w:r>
      <w:r>
        <w:t> !</w:t>
      </w:r>
    </w:p>
    <w:p w14:paraId="05CA3552" w14:textId="77777777" w:rsidR="007573A7" w:rsidRDefault="00000000">
      <w:r>
        <w:t>Ellen semblait gênée</w:t>
      </w:r>
      <w:r w:rsidR="007573A7">
        <w:t>.</w:t>
      </w:r>
    </w:p>
    <w:p w14:paraId="0894E8C4" w14:textId="77777777" w:rsidR="007573A7" w:rsidRDefault="007573A7">
      <w:r>
        <w:t>— </w:t>
      </w:r>
      <w:r w:rsidR="00000000">
        <w:t>Il plaisante</w:t>
      </w:r>
      <w:r>
        <w:t xml:space="preserve">, </w:t>
      </w:r>
      <w:r w:rsidR="00000000">
        <w:t>Jerry</w:t>
      </w:r>
      <w:r>
        <w:t xml:space="preserve">, </w:t>
      </w:r>
      <w:r w:rsidR="00000000">
        <w:t>dit-elle</w:t>
      </w:r>
      <w:r>
        <w:t xml:space="preserve">. </w:t>
      </w:r>
      <w:r w:rsidR="00000000">
        <w:t>Il sait que vous venez me voir très souvent</w:t>
      </w:r>
      <w:r>
        <w:t>.</w:t>
      </w:r>
    </w:p>
    <w:p w14:paraId="7E16A251" w14:textId="77777777" w:rsidR="007573A7" w:rsidRDefault="00000000">
      <w:r>
        <w:t>Je poursuivis</w:t>
      </w:r>
      <w:r w:rsidR="007573A7">
        <w:t xml:space="preserve">, </w:t>
      </w:r>
      <w:r>
        <w:t>sur le même ton sarcastique</w:t>
      </w:r>
      <w:r w:rsidR="007573A7">
        <w:t> :</w:t>
      </w:r>
    </w:p>
    <w:p w14:paraId="4150C13D" w14:textId="77777777" w:rsidR="007573A7" w:rsidRDefault="007573A7">
      <w:r>
        <w:t>— </w:t>
      </w:r>
      <w:r w:rsidR="00000000">
        <w:t>Peut-être sir Andrew préférerait-il que j</w:t>
      </w:r>
      <w:r>
        <w:t>’</w:t>
      </w:r>
      <w:r w:rsidR="00000000">
        <w:t>entrasse en me cachant derrière les buissons du jardin</w:t>
      </w:r>
      <w:r>
        <w:t xml:space="preserve">, </w:t>
      </w:r>
      <w:r w:rsidR="00000000">
        <w:t>comme lorsque j</w:t>
      </w:r>
      <w:r>
        <w:t>’</w:t>
      </w:r>
      <w:r w:rsidR="00000000">
        <w:t>étais petit</w:t>
      </w:r>
      <w:r>
        <w:t>.</w:t>
      </w:r>
    </w:p>
    <w:p w14:paraId="1BD93E38" w14:textId="77777777" w:rsidR="007573A7" w:rsidRDefault="007573A7">
      <w:r>
        <w:lastRenderedPageBreak/>
        <w:t>— </w:t>
      </w:r>
      <w:r w:rsidR="00000000">
        <w:t>Vous êtes très habile à ces manœuvres sournoises</w:t>
      </w:r>
      <w:r>
        <w:t xml:space="preserve">, </w:t>
      </w:r>
      <w:r w:rsidR="00000000">
        <w:t>r</w:t>
      </w:r>
      <w:r w:rsidR="00000000">
        <w:t>é</w:t>
      </w:r>
      <w:r w:rsidR="00000000">
        <w:t>pondit-il sans cesser de sourire</w:t>
      </w:r>
      <w:r>
        <w:t>.</w:t>
      </w:r>
    </w:p>
    <w:p w14:paraId="1549B675" w14:textId="77777777" w:rsidR="007573A7" w:rsidRDefault="007573A7">
      <w:r>
        <w:t>— </w:t>
      </w:r>
      <w:r w:rsidR="00000000">
        <w:rPr>
          <w:i/>
          <w:iCs/>
        </w:rPr>
        <w:t>Très</w:t>
      </w:r>
      <w:r>
        <w:rPr>
          <w:i/>
          <w:iCs/>
        </w:rPr>
        <w:t xml:space="preserve">. </w:t>
      </w:r>
      <w:r w:rsidR="00000000">
        <w:t>Je préfère cette méthode aux accidents d</w:t>
      </w:r>
      <w:r>
        <w:t>’</w:t>
      </w:r>
      <w:r w:rsidR="00000000">
        <w:t>automobile</w:t>
      </w:r>
      <w:r>
        <w:t>.</w:t>
      </w:r>
    </w:p>
    <w:p w14:paraId="5D8CCB19" w14:textId="77777777" w:rsidR="007573A7" w:rsidRDefault="00000000">
      <w:r>
        <w:t>Nous nous regardions dans les yeux</w:t>
      </w:r>
      <w:r w:rsidR="007573A7">
        <w:t xml:space="preserve">, </w:t>
      </w:r>
      <w:r>
        <w:t>et seules nos lèvres souriaient</w:t>
      </w:r>
      <w:r w:rsidR="007573A7">
        <w:t>.</w:t>
      </w:r>
    </w:p>
    <w:p w14:paraId="41378A26" w14:textId="77777777" w:rsidR="007573A7" w:rsidRDefault="00000000">
      <w:r>
        <w:t>Ellen parla</w:t>
      </w:r>
      <w:r w:rsidR="007573A7">
        <w:t xml:space="preserve">, </w:t>
      </w:r>
      <w:r>
        <w:t>d</w:t>
      </w:r>
      <w:r w:rsidR="007573A7">
        <w:t>’</w:t>
      </w:r>
      <w:r>
        <w:t>un ton léger qui sentait l</w:t>
      </w:r>
      <w:r w:rsidR="007573A7">
        <w:t>’</w:t>
      </w:r>
      <w:r>
        <w:t>effort</w:t>
      </w:r>
      <w:r w:rsidR="007573A7">
        <w:t> :</w:t>
      </w:r>
    </w:p>
    <w:p w14:paraId="5BB3F39D" w14:textId="77777777" w:rsidR="007573A7" w:rsidRDefault="007573A7">
      <w:r>
        <w:t>— </w:t>
      </w:r>
      <w:r w:rsidR="00000000">
        <w:t>Veux-tu rester pour dîner</w:t>
      </w:r>
      <w:r>
        <w:t xml:space="preserve">, </w:t>
      </w:r>
      <w:r w:rsidR="00000000">
        <w:t>oncle Andrew</w:t>
      </w:r>
      <w:r>
        <w:t xml:space="preserve"> ? </w:t>
      </w:r>
      <w:r w:rsidR="00000000">
        <w:t>Jerry sera là</w:t>
      </w:r>
      <w:r>
        <w:t>.</w:t>
      </w:r>
    </w:p>
    <w:p w14:paraId="07EB304E" w14:textId="77777777" w:rsidR="007573A7" w:rsidRDefault="007573A7">
      <w:r>
        <w:t>— </w:t>
      </w:r>
      <w:r w:rsidR="00000000">
        <w:t>Cela me tente énormément</w:t>
      </w:r>
      <w:r>
        <w:t xml:space="preserve">, </w:t>
      </w:r>
      <w:r w:rsidR="00000000">
        <w:t>dit-il</w:t>
      </w:r>
      <w:r>
        <w:t xml:space="preserve">, </w:t>
      </w:r>
      <w:r w:rsidR="00000000">
        <w:t>mais j</w:t>
      </w:r>
      <w:r>
        <w:t>’</w:t>
      </w:r>
      <w:r w:rsidR="00000000">
        <w:t>ai accepté une invitation</w:t>
      </w:r>
      <w:r>
        <w:t xml:space="preserve">. </w:t>
      </w:r>
      <w:r w:rsidR="00000000">
        <w:t>Je passais pour te laisser des papiers à signer</w:t>
      </w:r>
      <w:r>
        <w:t xml:space="preserve">. </w:t>
      </w:r>
      <w:r w:rsidR="00000000">
        <w:t xml:space="preserve">Notre ami </w:t>
      </w:r>
      <w:proofErr w:type="spellStart"/>
      <w:r w:rsidR="00000000">
        <w:t>Hatfield</w:t>
      </w:r>
      <w:proofErr w:type="spellEnd"/>
      <w:r>
        <w:t xml:space="preserve">, </w:t>
      </w:r>
      <w:r w:rsidR="00000000">
        <w:t>ajouta-t-il s</w:t>
      </w:r>
      <w:r>
        <w:t>’</w:t>
      </w:r>
      <w:r w:rsidR="00000000">
        <w:t>adressant à moi</w:t>
      </w:r>
      <w:r>
        <w:t xml:space="preserve">, </w:t>
      </w:r>
      <w:r w:rsidR="00000000">
        <w:t>a décidé de retirer sa plainte</w:t>
      </w:r>
      <w:r>
        <w:t xml:space="preserve">. </w:t>
      </w:r>
      <w:r w:rsidR="00000000">
        <w:t>C</w:t>
      </w:r>
      <w:r>
        <w:t>’</w:t>
      </w:r>
      <w:r w:rsidR="00000000">
        <w:t>est un homme très raisonnable</w:t>
      </w:r>
      <w:r>
        <w:t>.</w:t>
      </w:r>
    </w:p>
    <w:p w14:paraId="3D70919D" w14:textId="77777777" w:rsidR="007573A7" w:rsidRDefault="007573A7">
      <w:r>
        <w:t>— </w:t>
      </w:r>
      <w:r w:rsidR="00000000">
        <w:t>Ellen vient de m</w:t>
      </w:r>
      <w:r>
        <w:t>’</w:t>
      </w:r>
      <w:r w:rsidR="00000000">
        <w:t>apprendre ce succès</w:t>
      </w:r>
      <w:r>
        <w:t xml:space="preserve">, </w:t>
      </w:r>
      <w:r w:rsidR="00000000">
        <w:t>dis-je</w:t>
      </w:r>
      <w:r>
        <w:t xml:space="preserve">. </w:t>
      </w:r>
      <w:r w:rsidR="00000000">
        <w:t>Je ne doute pas qu</w:t>
      </w:r>
      <w:r>
        <w:t>’</w:t>
      </w:r>
      <w:r w:rsidR="00000000">
        <w:t>il soit dû à votre habile diplomatie</w:t>
      </w:r>
      <w:r>
        <w:t>.</w:t>
      </w:r>
    </w:p>
    <w:p w14:paraId="6250FBDC" w14:textId="77777777" w:rsidR="007573A7" w:rsidRDefault="00000000">
      <w:r>
        <w:t>Il me regarda un instant sans rien dire</w:t>
      </w:r>
      <w:r w:rsidR="007573A7">
        <w:t xml:space="preserve">, </w:t>
      </w:r>
      <w:r>
        <w:t>puis il se tourna brusquement vers sa nièce</w:t>
      </w:r>
      <w:r w:rsidR="007573A7">
        <w:t>.</w:t>
      </w:r>
    </w:p>
    <w:p w14:paraId="0A1A6F19" w14:textId="77777777" w:rsidR="007573A7" w:rsidRDefault="007573A7">
      <w:r>
        <w:t>— </w:t>
      </w:r>
      <w:r w:rsidR="00000000">
        <w:t>Ellen</w:t>
      </w:r>
      <w:r>
        <w:t xml:space="preserve">, </w:t>
      </w:r>
      <w:r w:rsidR="00000000">
        <w:t>est-ce que tu pourrais me laisser une minute avec Jerry</w:t>
      </w:r>
      <w:r>
        <w:t xml:space="preserve"> ? </w:t>
      </w:r>
      <w:r w:rsidR="00000000">
        <w:t>demanda-t-il</w:t>
      </w:r>
      <w:r>
        <w:t>.</w:t>
      </w:r>
    </w:p>
    <w:p w14:paraId="25F80266" w14:textId="77777777" w:rsidR="007573A7" w:rsidRDefault="00000000">
      <w:r>
        <w:t>Elle éprouvait-toujours la même gêne</w:t>
      </w:r>
      <w:r w:rsidR="007573A7">
        <w:t xml:space="preserve">. </w:t>
      </w:r>
      <w:r>
        <w:t>Elle dit</w:t>
      </w:r>
      <w:r w:rsidR="007573A7">
        <w:t xml:space="preserve">, </w:t>
      </w:r>
      <w:r>
        <w:t>feignant le détachement</w:t>
      </w:r>
      <w:r w:rsidR="007573A7">
        <w:t> :</w:t>
      </w:r>
    </w:p>
    <w:p w14:paraId="03E445B4" w14:textId="77777777" w:rsidR="007573A7" w:rsidRDefault="007573A7">
      <w:r>
        <w:t>— </w:t>
      </w:r>
      <w:r w:rsidR="00000000">
        <w:t>Bien sûr</w:t>
      </w:r>
      <w:r>
        <w:t xml:space="preserve">. </w:t>
      </w:r>
      <w:r w:rsidR="00000000">
        <w:t>Il faut d</w:t>
      </w:r>
      <w:r>
        <w:t>’</w:t>
      </w:r>
      <w:r w:rsidR="00000000">
        <w:t>ailleurs que je m</w:t>
      </w:r>
      <w:r>
        <w:t>’</w:t>
      </w:r>
      <w:r w:rsidR="00000000">
        <w:t>occupe du dîner</w:t>
      </w:r>
      <w:r>
        <w:t>.</w:t>
      </w:r>
    </w:p>
    <w:p w14:paraId="699E9E19" w14:textId="77777777" w:rsidR="007573A7" w:rsidRDefault="00000000">
      <w:r>
        <w:t>Elle entra dans la maison et ferma la porte</w:t>
      </w:r>
      <w:r w:rsidR="007573A7">
        <w:t xml:space="preserve">. </w:t>
      </w:r>
      <w:r>
        <w:t>Andrew Robi</w:t>
      </w:r>
      <w:r>
        <w:t>n</w:t>
      </w:r>
      <w:r>
        <w:t>son s</w:t>
      </w:r>
      <w:r w:rsidR="007573A7">
        <w:t>’</w:t>
      </w:r>
      <w:r>
        <w:t>assit dans le hamac et j</w:t>
      </w:r>
      <w:r w:rsidR="007573A7">
        <w:t>’</w:t>
      </w:r>
      <w:r>
        <w:t>allai m</w:t>
      </w:r>
      <w:r w:rsidR="007573A7">
        <w:t>’</w:t>
      </w:r>
      <w:r>
        <w:t>asseoir près de lui</w:t>
      </w:r>
      <w:r w:rsidR="007573A7">
        <w:t>.</w:t>
      </w:r>
    </w:p>
    <w:p w14:paraId="5427D0AD" w14:textId="77777777" w:rsidR="007573A7" w:rsidRDefault="007573A7">
      <w:r>
        <w:t>— </w:t>
      </w:r>
      <w:r w:rsidR="00000000">
        <w:t>Jerry</w:t>
      </w:r>
      <w:r>
        <w:t xml:space="preserve">, </w:t>
      </w:r>
      <w:r w:rsidR="00000000">
        <w:t>dit-il</w:t>
      </w:r>
      <w:r>
        <w:t xml:space="preserve">, </w:t>
      </w:r>
      <w:r w:rsidR="00000000">
        <w:t>vous êtes un garçon de valeur et j</w:t>
      </w:r>
      <w:r>
        <w:t>’</w:t>
      </w:r>
      <w:r w:rsidR="00000000">
        <w:t>ai besoin de vous</w:t>
      </w:r>
      <w:r>
        <w:t>.</w:t>
      </w:r>
    </w:p>
    <w:p w14:paraId="64368FCB" w14:textId="77777777" w:rsidR="007573A7" w:rsidRDefault="007573A7">
      <w:r>
        <w:lastRenderedPageBreak/>
        <w:t>— </w:t>
      </w:r>
      <w:r w:rsidR="00000000">
        <w:t>Merci</w:t>
      </w:r>
      <w:r>
        <w:t xml:space="preserve">. </w:t>
      </w:r>
      <w:r w:rsidR="00000000">
        <w:t>Pour quoi faire</w:t>
      </w:r>
      <w:r>
        <w:t> ?</w:t>
      </w:r>
    </w:p>
    <w:p w14:paraId="10BE7EEC" w14:textId="77777777" w:rsidR="007573A7" w:rsidRDefault="007573A7">
      <w:r>
        <w:t>— </w:t>
      </w:r>
      <w:r w:rsidR="00000000">
        <w:t>Venez avec nous</w:t>
      </w:r>
      <w:r>
        <w:t xml:space="preserve">. </w:t>
      </w:r>
      <w:r w:rsidR="00000000">
        <w:t>Vous serez mon lieutenant</w:t>
      </w:r>
      <w:r>
        <w:t xml:space="preserve"> ; </w:t>
      </w:r>
      <w:r w:rsidR="00000000">
        <w:t>le premier après moi</w:t>
      </w:r>
      <w:r>
        <w:t>.</w:t>
      </w:r>
    </w:p>
    <w:p w14:paraId="68F2C0ED" w14:textId="77777777" w:rsidR="007573A7" w:rsidRDefault="00000000">
      <w:r>
        <w:t>Il se tut</w:t>
      </w:r>
      <w:r w:rsidR="007573A7">
        <w:t xml:space="preserve">. </w:t>
      </w:r>
      <w:r>
        <w:t>Je ne répondais pas</w:t>
      </w:r>
      <w:r w:rsidR="007573A7">
        <w:t>.</w:t>
      </w:r>
    </w:p>
    <w:p w14:paraId="0908C4EE" w14:textId="77777777" w:rsidR="007573A7" w:rsidRDefault="007573A7">
      <w:r>
        <w:t>— </w:t>
      </w:r>
      <w:r w:rsidR="00000000">
        <w:t>Ceci n</w:t>
      </w:r>
      <w:r>
        <w:t>’</w:t>
      </w:r>
      <w:r w:rsidR="00000000">
        <w:t>est pas une manœuvre</w:t>
      </w:r>
      <w:r>
        <w:t xml:space="preserve">, </w:t>
      </w:r>
      <w:r w:rsidR="00000000">
        <w:t>reprit-il</w:t>
      </w:r>
      <w:r>
        <w:t xml:space="preserve">, </w:t>
      </w:r>
      <w:r w:rsidR="00000000">
        <w:t>ni une tentative de corruption</w:t>
      </w:r>
      <w:r>
        <w:t xml:space="preserve">. </w:t>
      </w:r>
      <w:r w:rsidR="00000000">
        <w:t>Votre père m</w:t>
      </w:r>
      <w:r>
        <w:t>’</w:t>
      </w:r>
      <w:r w:rsidR="00000000">
        <w:t>a combattu pendant vingt-cinq ans</w:t>
      </w:r>
      <w:r>
        <w:t xml:space="preserve"> ; </w:t>
      </w:r>
      <w:r w:rsidR="00000000">
        <w:t>vous pouvez me combattre pendant un autre quart de si</w:t>
      </w:r>
      <w:r w:rsidR="00000000">
        <w:t>è</w:t>
      </w:r>
      <w:r w:rsidR="00000000">
        <w:t>cle</w:t>
      </w:r>
      <w:r>
        <w:t xml:space="preserve">, </w:t>
      </w:r>
      <w:r w:rsidR="00000000">
        <w:t>cela ne m</w:t>
      </w:r>
      <w:r>
        <w:t>’</w:t>
      </w:r>
      <w:r w:rsidR="00000000">
        <w:t>inquiète pas</w:t>
      </w:r>
      <w:r>
        <w:t>.</w:t>
      </w:r>
    </w:p>
    <w:p w14:paraId="7790A590" w14:textId="77777777" w:rsidR="007573A7" w:rsidRDefault="007573A7">
      <w:r>
        <w:t>— </w:t>
      </w:r>
      <w:r w:rsidR="00000000">
        <w:t>Alors</w:t>
      </w:r>
      <w:r>
        <w:t xml:space="preserve">, </w:t>
      </w:r>
      <w:r w:rsidR="00000000">
        <w:t>pourquoi désirez-vous me gagner à votre cause</w:t>
      </w:r>
      <w:r>
        <w:t> ?</w:t>
      </w:r>
    </w:p>
    <w:p w14:paraId="5AE60EE9" w14:textId="77777777" w:rsidR="007573A7" w:rsidRDefault="007573A7">
      <w:r>
        <w:t>— </w:t>
      </w:r>
      <w:r w:rsidR="00000000">
        <w:t>Je viens de vous le dire</w:t>
      </w:r>
      <w:r>
        <w:t xml:space="preserve">. </w:t>
      </w:r>
      <w:r w:rsidR="00000000">
        <w:t>Je crois que vous êtes un garçon de valeur</w:t>
      </w:r>
      <w:r>
        <w:t xml:space="preserve">. </w:t>
      </w:r>
      <w:r w:rsidR="00000000">
        <w:t>Mais</w:t>
      </w:r>
      <w:r>
        <w:t xml:space="preserve">, </w:t>
      </w:r>
      <w:r w:rsidR="00000000">
        <w:t>ce qui m</w:t>
      </w:r>
      <w:r>
        <w:t>’</w:t>
      </w:r>
      <w:r w:rsidR="00000000">
        <w:t>a poussé à vous faire cette proposition</w:t>
      </w:r>
      <w:r>
        <w:t xml:space="preserve">, </w:t>
      </w:r>
      <w:r w:rsidR="00000000">
        <w:t>ce sont les sentiments que vous semblez éprouver pour Ellen</w:t>
      </w:r>
      <w:r>
        <w:t xml:space="preserve">. </w:t>
      </w:r>
      <w:r w:rsidR="00000000">
        <w:t>Elle ne m</w:t>
      </w:r>
      <w:r>
        <w:t>’</w:t>
      </w:r>
      <w:r w:rsidR="00000000">
        <w:t>a rien dit mais je crois savoir que vous ne lui êtes pas indifférent</w:t>
      </w:r>
      <w:r>
        <w:t xml:space="preserve">. </w:t>
      </w:r>
      <w:r w:rsidR="00000000">
        <w:t>Comment pourrez-vous rester fidèle à</w:t>
      </w:r>
      <w:r>
        <w:t xml:space="preserve">… </w:t>
      </w:r>
      <w:r w:rsidR="00000000">
        <w:t>cette amitié si vous demeurez l</w:t>
      </w:r>
      <w:r>
        <w:t>’</w:t>
      </w:r>
      <w:r w:rsidR="00000000">
        <w:t>ennemi politique de la famille</w:t>
      </w:r>
      <w:r>
        <w:t> ?</w:t>
      </w:r>
    </w:p>
    <w:p w14:paraId="3CF5BF4C" w14:textId="77777777" w:rsidR="007573A7" w:rsidRDefault="007573A7">
      <w:r>
        <w:t>— </w:t>
      </w:r>
      <w:r w:rsidR="00000000">
        <w:t>Jusqu</w:t>
      </w:r>
      <w:r>
        <w:t>’</w:t>
      </w:r>
      <w:r w:rsidR="00000000">
        <w:t>ici</w:t>
      </w:r>
      <w:r>
        <w:t xml:space="preserve">, </w:t>
      </w:r>
      <w:r w:rsidR="00000000">
        <w:t>cela ne va pas trop mal</w:t>
      </w:r>
      <w:r>
        <w:t xml:space="preserve">, </w:t>
      </w:r>
      <w:r w:rsidR="00000000">
        <w:t>remarquai-je</w:t>
      </w:r>
      <w:r>
        <w:t>.</w:t>
      </w:r>
    </w:p>
    <w:p w14:paraId="58912635" w14:textId="77777777" w:rsidR="007573A7" w:rsidRDefault="007573A7">
      <w:r>
        <w:t>— </w:t>
      </w:r>
      <w:r w:rsidR="00000000">
        <w:t>Cela ne pourra durer</w:t>
      </w:r>
      <w:r>
        <w:t xml:space="preserve">. </w:t>
      </w:r>
      <w:r w:rsidR="00000000">
        <w:t>Tôt ou tard</w:t>
      </w:r>
      <w:r>
        <w:t xml:space="preserve">, </w:t>
      </w:r>
      <w:r w:rsidR="00000000">
        <w:t>il faudra choisir</w:t>
      </w:r>
      <w:r>
        <w:t>.</w:t>
      </w:r>
    </w:p>
    <w:p w14:paraId="149CC134" w14:textId="77777777" w:rsidR="007573A7" w:rsidRDefault="007573A7">
      <w:r>
        <w:t>— </w:t>
      </w:r>
      <w:r w:rsidR="00000000">
        <w:t>Il sera temps alors de prendre une décision</w:t>
      </w:r>
      <w:r>
        <w:t xml:space="preserve">, </w:t>
      </w:r>
      <w:r w:rsidR="00000000">
        <w:t>répondis-je</w:t>
      </w:r>
      <w:r>
        <w:t>.</w:t>
      </w:r>
    </w:p>
    <w:p w14:paraId="67A5963A" w14:textId="77777777" w:rsidR="007573A7" w:rsidRDefault="007573A7">
      <w:r>
        <w:t>— </w:t>
      </w:r>
      <w:r w:rsidR="00000000">
        <w:t>Mes conditions ne seront plus les mêmes</w:t>
      </w:r>
      <w:r>
        <w:t>.</w:t>
      </w:r>
    </w:p>
    <w:p w14:paraId="3486A789" w14:textId="77777777" w:rsidR="007573A7" w:rsidRDefault="007573A7">
      <w:r>
        <w:t>— </w:t>
      </w:r>
      <w:r w:rsidR="00000000">
        <w:t>Je comprends</w:t>
      </w:r>
      <w:r>
        <w:t xml:space="preserve">, </w:t>
      </w:r>
      <w:r w:rsidR="00000000">
        <w:t>dis-je</w:t>
      </w:r>
      <w:r>
        <w:t xml:space="preserve">, </w:t>
      </w:r>
      <w:r w:rsidR="00000000">
        <w:t>et je refuse</w:t>
      </w:r>
      <w:r>
        <w:t>.</w:t>
      </w:r>
    </w:p>
    <w:p w14:paraId="27CEAF74" w14:textId="77777777" w:rsidR="007573A7" w:rsidRDefault="007573A7">
      <w:r>
        <w:t>— </w:t>
      </w:r>
      <w:r w:rsidR="00000000">
        <w:t>Pourquoi</w:t>
      </w:r>
      <w:r>
        <w:t xml:space="preserve"> ? </w:t>
      </w:r>
      <w:r w:rsidR="00000000">
        <w:t>Je ne vous plais pas</w:t>
      </w:r>
      <w:r>
        <w:t> ?</w:t>
      </w:r>
    </w:p>
    <w:p w14:paraId="587926BD" w14:textId="77777777" w:rsidR="007573A7" w:rsidRDefault="007573A7">
      <w:r>
        <w:t>— </w:t>
      </w:r>
      <w:r w:rsidR="00000000">
        <w:t>Ce n</w:t>
      </w:r>
      <w:r>
        <w:t>’</w:t>
      </w:r>
      <w:r w:rsidR="00000000">
        <w:t>est pas une question de personne</w:t>
      </w:r>
      <w:r>
        <w:t xml:space="preserve"> ; </w:t>
      </w:r>
      <w:r w:rsidR="00000000">
        <w:t>je n</w:t>
      </w:r>
      <w:r>
        <w:t>’</w:t>
      </w:r>
      <w:r w:rsidR="00000000">
        <w:t>aime pas v</w:t>
      </w:r>
      <w:r w:rsidR="00000000">
        <w:t>o</w:t>
      </w:r>
      <w:r w:rsidR="00000000">
        <w:t>tre façon d</w:t>
      </w:r>
      <w:r>
        <w:t>’</w:t>
      </w:r>
      <w:r w:rsidR="00000000">
        <w:t>agir</w:t>
      </w:r>
      <w:r>
        <w:t>.</w:t>
      </w:r>
    </w:p>
    <w:p w14:paraId="588D4960" w14:textId="77777777" w:rsidR="007573A7" w:rsidRDefault="007573A7">
      <w:r>
        <w:lastRenderedPageBreak/>
        <w:t>— </w:t>
      </w:r>
      <w:r w:rsidR="00000000">
        <w:t>Trop brutale</w:t>
      </w:r>
      <w:r>
        <w:t> ?</w:t>
      </w:r>
    </w:p>
    <w:p w14:paraId="4FB66DE3" w14:textId="77777777" w:rsidR="007573A7" w:rsidRDefault="007573A7">
      <w:r>
        <w:t>— </w:t>
      </w:r>
      <w:r w:rsidR="00000000">
        <w:t>Oui</w:t>
      </w:r>
      <w:r>
        <w:t xml:space="preserve">, </w:t>
      </w:r>
      <w:r w:rsidR="00000000">
        <w:t>et pas propre</w:t>
      </w:r>
      <w:r>
        <w:t>.</w:t>
      </w:r>
    </w:p>
    <w:p w14:paraId="0A06A325" w14:textId="77777777" w:rsidR="007573A7" w:rsidRDefault="007573A7">
      <w:r>
        <w:t>— </w:t>
      </w:r>
      <w:r w:rsidR="00000000">
        <w:t>Lorsque vous connaîtrez mieux la politique</w:t>
      </w:r>
      <w:r>
        <w:t xml:space="preserve">, </w:t>
      </w:r>
      <w:r w:rsidR="00000000">
        <w:t>mon garçon</w:t>
      </w:r>
      <w:r>
        <w:t xml:space="preserve">, </w:t>
      </w:r>
      <w:r w:rsidR="00000000">
        <w:t>vous perdrez cette sensibilité délicate</w:t>
      </w:r>
      <w:r>
        <w:t xml:space="preserve">. </w:t>
      </w:r>
      <w:r w:rsidR="00000000">
        <w:t>En tout cas</w:t>
      </w:r>
      <w:r>
        <w:t xml:space="preserve">, </w:t>
      </w:r>
      <w:r w:rsidR="00000000">
        <w:t>la manière forte vaut celle qui consiste à entrer par le jardin</w:t>
      </w:r>
      <w:r>
        <w:t xml:space="preserve">, </w:t>
      </w:r>
      <w:r w:rsidR="00000000">
        <w:t>en se cachant derrière les buissons</w:t>
      </w:r>
      <w:r>
        <w:t xml:space="preserve">. </w:t>
      </w:r>
      <w:r w:rsidR="00000000">
        <w:t xml:space="preserve">Laissez cela à </w:t>
      </w:r>
      <w:proofErr w:type="spellStart"/>
      <w:r w:rsidR="00000000">
        <w:t>Louderback</w:t>
      </w:r>
      <w:proofErr w:type="spellEnd"/>
      <w:r>
        <w:t xml:space="preserve">. </w:t>
      </w:r>
      <w:r w:rsidR="00000000">
        <w:t>Un homme d</w:t>
      </w:r>
      <w:r w:rsidR="00000000">
        <w:t>i</w:t>
      </w:r>
      <w:r w:rsidR="00000000">
        <w:t>gne de ce nom va droit devant</w:t>
      </w:r>
      <w:r>
        <w:t xml:space="preserve">, </w:t>
      </w:r>
      <w:r w:rsidR="00000000">
        <w:t>prêt à user de ses poings</w:t>
      </w:r>
      <w:r>
        <w:t>…</w:t>
      </w:r>
    </w:p>
    <w:p w14:paraId="0B7728AE" w14:textId="77777777" w:rsidR="007573A7" w:rsidRDefault="007573A7">
      <w:r>
        <w:t>— </w:t>
      </w:r>
      <w:r w:rsidR="00000000">
        <w:t>Ou de ceux des autres</w:t>
      </w:r>
      <w:r>
        <w:t xml:space="preserve">, </w:t>
      </w:r>
      <w:r w:rsidR="00000000">
        <w:t>coupai-je</w:t>
      </w:r>
      <w:r>
        <w:t>.</w:t>
      </w:r>
    </w:p>
    <w:p w14:paraId="0C49F582" w14:textId="77777777" w:rsidR="007573A7" w:rsidRDefault="007573A7">
      <w:r>
        <w:t>— </w:t>
      </w:r>
      <w:r w:rsidR="00000000">
        <w:t>Ça dépend</w:t>
      </w:r>
      <w:r>
        <w:t xml:space="preserve">. </w:t>
      </w:r>
      <w:r w:rsidR="00000000">
        <w:t>Si je découvrais des cafards dans ma cuisine</w:t>
      </w:r>
      <w:r>
        <w:t xml:space="preserve">, </w:t>
      </w:r>
      <w:r w:rsidR="00000000">
        <w:t>je demanderais à l</w:t>
      </w:r>
      <w:r>
        <w:t>’</w:t>
      </w:r>
      <w:r w:rsidR="00000000">
        <w:t>un de mes domestiques de m</w:t>
      </w:r>
      <w:r>
        <w:t>’</w:t>
      </w:r>
      <w:r w:rsidR="00000000">
        <w:t>en débarrasser</w:t>
      </w:r>
      <w:r>
        <w:t xml:space="preserve">. </w:t>
      </w:r>
      <w:r w:rsidR="00000000">
        <w:t>J</w:t>
      </w:r>
      <w:r>
        <w:t>’</w:t>
      </w:r>
      <w:r w:rsidR="00000000">
        <w:t xml:space="preserve">ai averti </w:t>
      </w:r>
      <w:proofErr w:type="spellStart"/>
      <w:r w:rsidR="00000000">
        <w:t>Hatfield</w:t>
      </w:r>
      <w:proofErr w:type="spellEnd"/>
      <w:r>
        <w:t xml:space="preserve"> ; </w:t>
      </w:r>
      <w:r w:rsidR="00000000">
        <w:t>je lui ai laissé le temps de réfléchir</w:t>
      </w:r>
      <w:r>
        <w:t>.</w:t>
      </w:r>
    </w:p>
    <w:p w14:paraId="4759E12B" w14:textId="77777777" w:rsidR="007573A7" w:rsidRDefault="007573A7">
      <w:r>
        <w:t>— </w:t>
      </w:r>
      <w:r w:rsidR="00000000">
        <w:t>Je n</w:t>
      </w:r>
      <w:r>
        <w:t>’</w:t>
      </w:r>
      <w:r w:rsidR="00000000">
        <w:t>éprouve pour lui aucune sympathie</w:t>
      </w:r>
      <w:r>
        <w:t xml:space="preserve">, </w:t>
      </w:r>
      <w:r w:rsidR="00000000">
        <w:t>dis-je</w:t>
      </w:r>
      <w:r>
        <w:t xml:space="preserve">. </w:t>
      </w:r>
      <w:r w:rsidR="00000000">
        <w:t>Il a mér</w:t>
      </w:r>
      <w:r w:rsidR="00000000">
        <w:t>i</w:t>
      </w:r>
      <w:r w:rsidR="00000000">
        <w:t>té cette leçon</w:t>
      </w:r>
      <w:r>
        <w:t xml:space="preserve"> ; </w:t>
      </w:r>
      <w:r w:rsidR="00000000">
        <w:t>mais c</w:t>
      </w:r>
      <w:r>
        <w:t>’</w:t>
      </w:r>
      <w:r w:rsidR="00000000">
        <w:t>est la manière</w:t>
      </w:r>
      <w:r>
        <w:t>…</w:t>
      </w:r>
    </w:p>
    <w:p w14:paraId="0B734541" w14:textId="77777777" w:rsidR="007573A7" w:rsidRDefault="00000000">
      <w:r>
        <w:t>Il consulta sa montre et se leva</w:t>
      </w:r>
      <w:r w:rsidR="007573A7">
        <w:t>.</w:t>
      </w:r>
    </w:p>
    <w:p w14:paraId="587E08E4" w14:textId="77777777" w:rsidR="007573A7" w:rsidRDefault="007573A7">
      <w:r>
        <w:t>— </w:t>
      </w:r>
      <w:r w:rsidR="00000000">
        <w:t>Réfléchissez</w:t>
      </w:r>
      <w:r>
        <w:t xml:space="preserve">, </w:t>
      </w:r>
      <w:r w:rsidR="00000000">
        <w:t>dit-il</w:t>
      </w:r>
      <w:r>
        <w:t xml:space="preserve">. </w:t>
      </w:r>
      <w:r w:rsidR="00000000">
        <w:t>Le moment est propice pour se joi</w:t>
      </w:r>
      <w:r w:rsidR="00000000">
        <w:t>n</w:t>
      </w:r>
      <w:r w:rsidR="00000000">
        <w:t>dre à nous</w:t>
      </w:r>
      <w:r>
        <w:t xml:space="preserve"> ; </w:t>
      </w:r>
      <w:r w:rsidR="00000000">
        <w:t>les élections sont proches</w:t>
      </w:r>
      <w:r>
        <w:t>.</w:t>
      </w:r>
    </w:p>
    <w:p w14:paraId="74C06D04" w14:textId="77777777" w:rsidR="007573A7" w:rsidRDefault="007573A7">
      <w:r>
        <w:t>— </w:t>
      </w:r>
      <w:r w:rsidR="00000000">
        <w:t>Je ne l</w:t>
      </w:r>
      <w:r>
        <w:t>’</w:t>
      </w:r>
      <w:r w:rsidR="00000000">
        <w:t>oublie pas</w:t>
      </w:r>
      <w:r>
        <w:t xml:space="preserve">, </w:t>
      </w:r>
      <w:r w:rsidR="00000000">
        <w:t>dis-je</w:t>
      </w:r>
      <w:r>
        <w:t xml:space="preserve">. </w:t>
      </w:r>
      <w:r w:rsidR="00000000">
        <w:t>Attendons</w:t>
      </w:r>
      <w:r>
        <w:t>.</w:t>
      </w:r>
    </w:p>
    <w:p w14:paraId="7E95543A" w14:textId="77777777" w:rsidR="007573A7" w:rsidRDefault="00000000">
      <w:r>
        <w:t>Ellen ouvrit la porte</w:t>
      </w:r>
      <w:r w:rsidR="007573A7">
        <w:t> :</w:t>
      </w:r>
    </w:p>
    <w:p w14:paraId="7A059ECA" w14:textId="77777777" w:rsidR="007573A7" w:rsidRDefault="007573A7">
      <w:r>
        <w:t>— </w:t>
      </w:r>
      <w:r w:rsidR="00000000">
        <w:t>Jerry</w:t>
      </w:r>
      <w:r>
        <w:t xml:space="preserve">, </w:t>
      </w:r>
      <w:r w:rsidR="00000000">
        <w:t>on vous demande au téléphone</w:t>
      </w:r>
      <w:r>
        <w:t>.</w:t>
      </w:r>
    </w:p>
    <w:p w14:paraId="3B4B1546" w14:textId="77777777" w:rsidR="007573A7" w:rsidRDefault="007573A7">
      <w:r>
        <w:t>— </w:t>
      </w:r>
      <w:r w:rsidR="00000000">
        <w:t>Bonsoir</w:t>
      </w:r>
      <w:r>
        <w:t xml:space="preserve">, </w:t>
      </w:r>
      <w:r w:rsidR="00000000">
        <w:t>dit Andrew</w:t>
      </w:r>
      <w:r>
        <w:t xml:space="preserve">. </w:t>
      </w:r>
      <w:r w:rsidR="00000000">
        <w:t>Bonsoir</w:t>
      </w:r>
      <w:r>
        <w:t xml:space="preserve">, </w:t>
      </w:r>
      <w:r w:rsidR="00000000">
        <w:t>Ellen</w:t>
      </w:r>
      <w:r>
        <w:t xml:space="preserve">. </w:t>
      </w:r>
      <w:r w:rsidR="00000000">
        <w:t>Je reprendrai les papiers demain</w:t>
      </w:r>
      <w:r>
        <w:t>.</w:t>
      </w:r>
    </w:p>
    <w:p w14:paraId="0EC579B4" w14:textId="77777777" w:rsidR="007573A7" w:rsidRDefault="00000000">
      <w:r>
        <w:t>J</w:t>
      </w:r>
      <w:r w:rsidR="007573A7">
        <w:t>’</w:t>
      </w:r>
      <w:r>
        <w:t>entrai dans la maison</w:t>
      </w:r>
      <w:r w:rsidR="007573A7">
        <w:t>.</w:t>
      </w:r>
    </w:p>
    <w:p w14:paraId="04E585D1" w14:textId="56C1941A" w:rsidR="007573A7" w:rsidRDefault="007573A7">
      <w:r>
        <w:t>— </w:t>
      </w:r>
      <w:r w:rsidR="00000000">
        <w:t>Votre ami</w:t>
      </w:r>
      <w:r>
        <w:t>, M. </w:t>
      </w:r>
      <w:proofErr w:type="spellStart"/>
      <w:r w:rsidR="00000000">
        <w:t>Hatfield</w:t>
      </w:r>
      <w:proofErr w:type="spellEnd"/>
      <w:r>
        <w:t xml:space="preserve">, </w:t>
      </w:r>
      <w:r w:rsidR="00000000">
        <w:t>est ici</w:t>
      </w:r>
      <w:r>
        <w:t xml:space="preserve">, </w:t>
      </w:r>
      <w:r w:rsidR="00000000">
        <w:t>me dit à l</w:t>
      </w:r>
      <w:r>
        <w:t>’</w:t>
      </w:r>
      <w:r w:rsidR="00000000">
        <w:t>appareil le po</w:t>
      </w:r>
      <w:r w:rsidR="00000000">
        <w:t>r</w:t>
      </w:r>
      <w:r w:rsidR="00000000">
        <w:t>tier du Buckingham</w:t>
      </w:r>
      <w:r>
        <w:t xml:space="preserve">. </w:t>
      </w:r>
      <w:r w:rsidR="00000000">
        <w:t>Il est chez vous</w:t>
      </w:r>
      <w:r>
        <w:t>.</w:t>
      </w:r>
    </w:p>
    <w:p w14:paraId="0B4107F2" w14:textId="77777777" w:rsidR="007573A7" w:rsidRDefault="007573A7">
      <w:r>
        <w:lastRenderedPageBreak/>
        <w:t>— </w:t>
      </w:r>
      <w:r w:rsidR="00000000">
        <w:t>Priez-le de m</w:t>
      </w:r>
      <w:r>
        <w:t>’</w:t>
      </w:r>
      <w:r w:rsidR="00000000">
        <w:t>attendre</w:t>
      </w:r>
      <w:r>
        <w:t xml:space="preserve"> ; </w:t>
      </w:r>
      <w:r w:rsidR="00000000">
        <w:t>merci</w:t>
      </w:r>
      <w:r>
        <w:t xml:space="preserve">, </w:t>
      </w:r>
      <w:r w:rsidR="00000000">
        <w:t>dis-je</w:t>
      </w:r>
      <w:r>
        <w:t xml:space="preserve">, </w:t>
      </w:r>
      <w:r w:rsidR="00000000">
        <w:t>et je raccrochai</w:t>
      </w:r>
      <w:r>
        <w:t>.</w:t>
      </w:r>
    </w:p>
    <w:p w14:paraId="506A57C7" w14:textId="77777777" w:rsidR="007573A7" w:rsidRDefault="00000000">
      <w:r>
        <w:t>Je quittai Ellen immédiatement après le dîner</w:t>
      </w:r>
      <w:r w:rsidR="007573A7">
        <w:t xml:space="preserve">. </w:t>
      </w:r>
      <w:proofErr w:type="spellStart"/>
      <w:r>
        <w:t>Hatfield</w:t>
      </w:r>
      <w:proofErr w:type="spellEnd"/>
      <w:r>
        <w:t xml:space="preserve"> m</w:t>
      </w:r>
      <w:r w:rsidR="007573A7">
        <w:t>’</w:t>
      </w:r>
      <w:r>
        <w:t>attendait depuis plus d</w:t>
      </w:r>
      <w:r w:rsidR="007573A7">
        <w:t>’</w:t>
      </w:r>
      <w:r>
        <w:t>une heure</w:t>
      </w:r>
      <w:r w:rsidR="007573A7">
        <w:t xml:space="preserve">, </w:t>
      </w:r>
      <w:r>
        <w:t>mais cela le rendrait sans doute plus raisonnable</w:t>
      </w:r>
      <w:r w:rsidR="007573A7">
        <w:t>.</w:t>
      </w:r>
    </w:p>
    <w:p w14:paraId="5E5DAED0" w14:textId="640433F2" w:rsidR="007573A7" w:rsidRDefault="007573A7">
      <w:r>
        <w:t>— M. </w:t>
      </w:r>
      <w:proofErr w:type="spellStart"/>
      <w:r w:rsidR="00000000">
        <w:t>Hatfield</w:t>
      </w:r>
      <w:proofErr w:type="spellEnd"/>
      <w:r w:rsidR="00000000">
        <w:t xml:space="preserve"> est-il encore chez moi</w:t>
      </w:r>
      <w:r>
        <w:t xml:space="preserve"> ? </w:t>
      </w:r>
      <w:r w:rsidR="00000000">
        <w:t>demandai-je au po</w:t>
      </w:r>
      <w:r w:rsidR="00000000">
        <w:t>r</w:t>
      </w:r>
      <w:r w:rsidR="00000000">
        <w:t>tier dès que j</w:t>
      </w:r>
      <w:r>
        <w:t>’</w:t>
      </w:r>
      <w:r w:rsidR="00000000">
        <w:t>entrai dans le hall</w:t>
      </w:r>
      <w:r>
        <w:t>.</w:t>
      </w:r>
    </w:p>
    <w:p w14:paraId="1AA43900" w14:textId="77777777" w:rsidR="007573A7" w:rsidRDefault="007573A7">
      <w:r>
        <w:t>— </w:t>
      </w:r>
      <w:r w:rsidR="00000000">
        <w:t>Certainement</w:t>
      </w:r>
      <w:r>
        <w:t xml:space="preserve">, </w:t>
      </w:r>
      <w:r w:rsidR="00000000">
        <w:t>monsieur</w:t>
      </w:r>
      <w:r>
        <w:t>.</w:t>
      </w:r>
    </w:p>
    <w:p w14:paraId="02A152FF" w14:textId="77777777" w:rsidR="007573A7" w:rsidRDefault="00000000">
      <w:r>
        <w:t>Le nègre qui manœuvrait l</w:t>
      </w:r>
      <w:r w:rsidR="007573A7">
        <w:t>’</w:t>
      </w:r>
      <w:r>
        <w:t>ascenseur m</w:t>
      </w:r>
      <w:r w:rsidR="007573A7">
        <w:t>’</w:t>
      </w:r>
      <w:r>
        <w:t>accueillit avec un large sourire</w:t>
      </w:r>
      <w:r w:rsidR="007573A7">
        <w:t>.</w:t>
      </w:r>
    </w:p>
    <w:p w14:paraId="60C7ED81" w14:textId="77777777" w:rsidR="007573A7" w:rsidRDefault="007573A7">
      <w:r>
        <w:t>— </w:t>
      </w:r>
      <w:r w:rsidR="00000000">
        <w:t>Votre ami était complètement saoul</w:t>
      </w:r>
      <w:r>
        <w:t xml:space="preserve">, </w:t>
      </w:r>
      <w:r w:rsidR="00000000">
        <w:t>monsieur Spence</w:t>
      </w:r>
      <w:r>
        <w:t>.</w:t>
      </w:r>
    </w:p>
    <w:p w14:paraId="29F9E164" w14:textId="77777777" w:rsidR="007573A7" w:rsidRDefault="007573A7">
      <w:r>
        <w:t>— </w:t>
      </w:r>
      <w:r w:rsidR="00000000">
        <w:t>Saoul</w:t>
      </w:r>
      <w:r>
        <w:t xml:space="preserve"> ! </w:t>
      </w:r>
      <w:r w:rsidR="00000000">
        <w:t>m</w:t>
      </w:r>
      <w:r>
        <w:t>’</w:t>
      </w:r>
      <w:r w:rsidR="00000000">
        <w:t>écriai-je</w:t>
      </w:r>
      <w:r>
        <w:t>.</w:t>
      </w:r>
    </w:p>
    <w:p w14:paraId="617CD5BF" w14:textId="77777777" w:rsidR="007573A7" w:rsidRDefault="007573A7">
      <w:r>
        <w:t>— </w:t>
      </w:r>
      <w:r w:rsidR="00000000">
        <w:t>Ivre mort</w:t>
      </w:r>
      <w:r>
        <w:t xml:space="preserve">, </w:t>
      </w:r>
      <w:r w:rsidR="00000000">
        <w:t>dit-il</w:t>
      </w:r>
      <w:r>
        <w:t xml:space="preserve">, </w:t>
      </w:r>
      <w:r w:rsidR="00000000">
        <w:t>souriant de plus belle</w:t>
      </w:r>
      <w:r>
        <w:t xml:space="preserve">. </w:t>
      </w:r>
      <w:r w:rsidR="00000000">
        <w:t>Ils étaient trois pour l</w:t>
      </w:r>
      <w:r>
        <w:t>’</w:t>
      </w:r>
      <w:r w:rsidR="00000000">
        <w:t>apporter</w:t>
      </w:r>
      <w:r>
        <w:t>.</w:t>
      </w:r>
    </w:p>
    <w:p w14:paraId="40DF2F0D" w14:textId="77777777" w:rsidR="007573A7" w:rsidRDefault="00000000">
      <w:r>
        <w:t>Mon cœur cessa un instant de battre</w:t>
      </w:r>
      <w:r w:rsidR="007573A7">
        <w:t xml:space="preserve">. </w:t>
      </w:r>
      <w:r>
        <w:t>Dès que l</w:t>
      </w:r>
      <w:r w:rsidR="007573A7">
        <w:t>’</w:t>
      </w:r>
      <w:r>
        <w:t>ascenseur s</w:t>
      </w:r>
      <w:r w:rsidR="007573A7">
        <w:t>’</w:t>
      </w:r>
      <w:r>
        <w:t>arrêta</w:t>
      </w:r>
      <w:r w:rsidR="007573A7">
        <w:t xml:space="preserve">, </w:t>
      </w:r>
      <w:r>
        <w:t>je courus à mon appartement</w:t>
      </w:r>
      <w:r w:rsidR="007573A7">
        <w:t xml:space="preserve">. </w:t>
      </w:r>
      <w:r>
        <w:t>Le salon était vide</w:t>
      </w:r>
      <w:r w:rsidR="007573A7">
        <w:t>.</w:t>
      </w:r>
    </w:p>
    <w:p w14:paraId="693A97A7" w14:textId="77777777" w:rsidR="007573A7" w:rsidRDefault="00000000">
      <w:r>
        <w:t>Dans la chambre</w:t>
      </w:r>
      <w:r w:rsidR="007573A7">
        <w:t xml:space="preserve">, </w:t>
      </w:r>
      <w:r>
        <w:t xml:space="preserve">je vis </w:t>
      </w:r>
      <w:proofErr w:type="spellStart"/>
      <w:r>
        <w:t>Hatfield</w:t>
      </w:r>
      <w:proofErr w:type="spellEnd"/>
      <w:r>
        <w:t xml:space="preserve"> couché sur mon lit</w:t>
      </w:r>
      <w:r w:rsidR="007573A7">
        <w:t xml:space="preserve">. </w:t>
      </w:r>
      <w:r>
        <w:t>Il p</w:t>
      </w:r>
      <w:r>
        <w:t>a</w:t>
      </w:r>
      <w:r>
        <w:t>raissait dormir</w:t>
      </w:r>
      <w:r w:rsidR="007573A7">
        <w:t xml:space="preserve">, </w:t>
      </w:r>
      <w:r>
        <w:t>mais il ne respirait pas</w:t>
      </w:r>
      <w:r w:rsidR="007573A7">
        <w:t xml:space="preserve">. </w:t>
      </w:r>
      <w:r>
        <w:t>On l</w:t>
      </w:r>
      <w:r w:rsidR="007573A7">
        <w:t>’</w:t>
      </w:r>
      <w:r>
        <w:t>avait recouvert du couvre-lit</w:t>
      </w:r>
      <w:r w:rsidR="007573A7">
        <w:t xml:space="preserve">, </w:t>
      </w:r>
      <w:r>
        <w:t>jusqu</w:t>
      </w:r>
      <w:r w:rsidR="007573A7">
        <w:t>’</w:t>
      </w:r>
      <w:r>
        <w:t>aux épaules</w:t>
      </w:r>
      <w:r w:rsidR="007573A7">
        <w:t xml:space="preserve">. </w:t>
      </w:r>
      <w:r>
        <w:t>Ses bras étaient croisés sur sa po</w:t>
      </w:r>
      <w:r>
        <w:t>i</w:t>
      </w:r>
      <w:r>
        <w:t>trine</w:t>
      </w:r>
      <w:r w:rsidR="007573A7">
        <w:t xml:space="preserve">, </w:t>
      </w:r>
      <w:r>
        <w:t>ses yeux fermés</w:t>
      </w:r>
      <w:r w:rsidR="007573A7">
        <w:t>.</w:t>
      </w:r>
    </w:p>
    <w:p w14:paraId="24081496" w14:textId="77777777" w:rsidR="007573A7" w:rsidRDefault="00000000">
      <w:r>
        <w:t>Je rejetai le couvre-lit</w:t>
      </w:r>
      <w:r w:rsidR="007573A7">
        <w:t xml:space="preserve"> : </w:t>
      </w:r>
      <w:r>
        <w:t>la couverture était rouge de sang</w:t>
      </w:r>
      <w:r w:rsidR="007573A7">
        <w:t xml:space="preserve">. </w:t>
      </w:r>
      <w:r>
        <w:t>Une étiquette des messageries était épinglée au revers de la r</w:t>
      </w:r>
      <w:r>
        <w:t>e</w:t>
      </w:r>
      <w:r>
        <w:t>dingote</w:t>
      </w:r>
      <w:r w:rsidR="007573A7">
        <w:t xml:space="preserve">. </w:t>
      </w:r>
      <w:r>
        <w:t>Je l</w:t>
      </w:r>
      <w:r w:rsidR="007573A7">
        <w:t>’</w:t>
      </w:r>
      <w:r>
        <w:t>ôtai</w:t>
      </w:r>
      <w:r w:rsidR="007573A7">
        <w:t xml:space="preserve">. </w:t>
      </w:r>
      <w:r>
        <w:t>Elle cachait la blessure faite par la balle</w:t>
      </w:r>
      <w:r w:rsidR="007573A7">
        <w:t>.</w:t>
      </w:r>
    </w:p>
    <w:p w14:paraId="5EABB2C7" w14:textId="77777777" w:rsidR="007573A7" w:rsidRDefault="00000000">
      <w:r>
        <w:t>L</w:t>
      </w:r>
      <w:r w:rsidR="007573A7">
        <w:t>’</w:t>
      </w:r>
      <w:r>
        <w:t>étiquette portait mon adresse</w:t>
      </w:r>
      <w:r w:rsidR="007573A7">
        <w:t xml:space="preserve">, </w:t>
      </w:r>
      <w:r>
        <w:t>en lettres capitales</w:t>
      </w:r>
      <w:r w:rsidR="007573A7">
        <w:t>.</w:t>
      </w:r>
    </w:p>
    <w:p w14:paraId="22E793FA" w14:textId="748D0E6B" w:rsidR="00000000" w:rsidRDefault="00000000" w:rsidP="007573A7">
      <w:pPr>
        <w:pStyle w:val="Centr"/>
      </w:pPr>
      <w:r>
        <w:t xml:space="preserve">POUR </w:t>
      </w:r>
      <w:r w:rsidR="007573A7">
        <w:t>M. </w:t>
      </w:r>
      <w:r>
        <w:t>JERRY SPENCE</w:t>
      </w:r>
    </w:p>
    <w:p w14:paraId="29249E7C" w14:textId="77777777" w:rsidR="00000000" w:rsidRDefault="00000000" w:rsidP="007573A7">
      <w:pPr>
        <w:pStyle w:val="Centr"/>
        <w:rPr>
          <w:lang w:val="en-GB"/>
        </w:rPr>
      </w:pPr>
      <w:r>
        <w:rPr>
          <w:lang w:val="en-GB"/>
        </w:rPr>
        <w:t>BUCKINGHAM APARTMENTS</w:t>
      </w:r>
    </w:p>
    <w:p w14:paraId="388077EA" w14:textId="77777777" w:rsidR="007573A7" w:rsidRDefault="00000000" w:rsidP="007573A7">
      <w:pPr>
        <w:pStyle w:val="Centr"/>
        <w:rPr>
          <w:lang w:val="en-GB"/>
        </w:rPr>
      </w:pPr>
      <w:proofErr w:type="spellStart"/>
      <w:r>
        <w:rPr>
          <w:lang w:val="en-GB"/>
        </w:rPr>
        <w:lastRenderedPageBreak/>
        <w:t>PAYÉ</w:t>
      </w:r>
      <w:proofErr w:type="spellEnd"/>
      <w:r w:rsidR="007573A7">
        <w:rPr>
          <w:lang w:val="en-GB"/>
        </w:rPr>
        <w:t>.</w:t>
      </w:r>
    </w:p>
    <w:p w14:paraId="56EC8A4D" w14:textId="7BF67201" w:rsidR="00000000" w:rsidRDefault="00000000" w:rsidP="007573A7">
      <w:pPr>
        <w:pStyle w:val="Titre1"/>
      </w:pPr>
      <w:bookmarkStart w:id="5" w:name="_Toc202203028"/>
      <w:r>
        <w:lastRenderedPageBreak/>
        <w:t>IV</w:t>
      </w:r>
      <w:bookmarkEnd w:id="5"/>
    </w:p>
    <w:p w14:paraId="304D897A" w14:textId="77777777" w:rsidR="007573A7" w:rsidRDefault="00000000">
      <w:r>
        <w:t>Ray Mitchell entra dans mon bureau</w:t>
      </w:r>
      <w:r w:rsidR="007573A7">
        <w:t xml:space="preserve">, </w:t>
      </w:r>
      <w:r>
        <w:t>avança une chaise et s</w:t>
      </w:r>
      <w:r w:rsidR="007573A7">
        <w:t>’</w:t>
      </w:r>
      <w:r>
        <w:t>assit de l</w:t>
      </w:r>
      <w:r w:rsidR="007573A7">
        <w:t>’</w:t>
      </w:r>
      <w:r>
        <w:t>air d</w:t>
      </w:r>
      <w:r w:rsidR="007573A7">
        <w:t>’</w:t>
      </w:r>
      <w:r>
        <w:t>un homme qui vient de prendre une décision i</w:t>
      </w:r>
      <w:r>
        <w:t>r</w:t>
      </w:r>
      <w:r>
        <w:t>révocable</w:t>
      </w:r>
      <w:r w:rsidR="007573A7">
        <w:t>.</w:t>
      </w:r>
    </w:p>
    <w:p w14:paraId="774B77DD" w14:textId="77777777" w:rsidR="007573A7" w:rsidRDefault="007573A7">
      <w:r>
        <w:t>— </w:t>
      </w:r>
      <w:r w:rsidR="00000000">
        <w:t>Jerry</w:t>
      </w:r>
      <w:r>
        <w:t xml:space="preserve">, </w:t>
      </w:r>
      <w:r w:rsidR="00000000">
        <w:t>dit-il brutalement</w:t>
      </w:r>
      <w:r>
        <w:t xml:space="preserve"> ; </w:t>
      </w:r>
      <w:r w:rsidR="00000000">
        <w:t>j</w:t>
      </w:r>
      <w:r>
        <w:t>’</w:t>
      </w:r>
      <w:r w:rsidR="00000000">
        <w:t>en ai assez</w:t>
      </w:r>
      <w:r>
        <w:t xml:space="preserve"> ; </w:t>
      </w:r>
      <w:r w:rsidR="00000000">
        <w:t>je m</w:t>
      </w:r>
      <w:r>
        <w:t>’</w:t>
      </w:r>
      <w:r w:rsidR="00000000">
        <w:t>en vais</w:t>
      </w:r>
      <w:r>
        <w:t>.</w:t>
      </w:r>
    </w:p>
    <w:p w14:paraId="7D0B469B" w14:textId="77777777" w:rsidR="007573A7" w:rsidRDefault="00000000">
      <w:r>
        <w:t>Depuis quelques jours</w:t>
      </w:r>
      <w:r w:rsidR="007573A7">
        <w:t xml:space="preserve">, </w:t>
      </w:r>
      <w:r>
        <w:t>je voyais monter sa colère et son ressentiment</w:t>
      </w:r>
      <w:r w:rsidR="007573A7">
        <w:t xml:space="preserve">. </w:t>
      </w:r>
      <w:r>
        <w:t>J</w:t>
      </w:r>
      <w:r w:rsidR="007573A7">
        <w:t>’</w:t>
      </w:r>
      <w:r>
        <w:t>attendais que le couvercle de la marmite se mît à se soulever mais j</w:t>
      </w:r>
      <w:r w:rsidR="007573A7">
        <w:t>’</w:t>
      </w:r>
      <w:r>
        <w:t>espérais qu</w:t>
      </w:r>
      <w:r w:rsidR="007573A7">
        <w:t>’</w:t>
      </w:r>
      <w:r>
        <w:t>il n</w:t>
      </w:r>
      <w:r w:rsidR="007573A7">
        <w:t>’</w:t>
      </w:r>
      <w:r>
        <w:t>y aurait pas d</w:t>
      </w:r>
      <w:r w:rsidR="007573A7">
        <w:t>’</w:t>
      </w:r>
      <w:r>
        <w:t>explosion</w:t>
      </w:r>
      <w:r w:rsidR="007573A7">
        <w:t>.</w:t>
      </w:r>
    </w:p>
    <w:p w14:paraId="10FAAC19" w14:textId="77777777" w:rsidR="007573A7" w:rsidRDefault="007573A7">
      <w:r>
        <w:t>— </w:t>
      </w:r>
      <w:r w:rsidR="00000000">
        <w:t>Ray</w:t>
      </w:r>
      <w:r>
        <w:t xml:space="preserve">, </w:t>
      </w:r>
      <w:r w:rsidR="00000000">
        <w:t>dis-je</w:t>
      </w:r>
      <w:r>
        <w:t xml:space="preserve">, </w:t>
      </w:r>
      <w:r w:rsidR="00000000">
        <w:t>vous vous conduisez comme un enfant</w:t>
      </w:r>
      <w:r>
        <w:t>.</w:t>
      </w:r>
    </w:p>
    <w:p w14:paraId="1C0847C9" w14:textId="77777777" w:rsidR="007573A7" w:rsidRDefault="007573A7">
      <w:r>
        <w:t>— </w:t>
      </w:r>
      <w:r w:rsidR="00000000">
        <w:t>Possible</w:t>
      </w:r>
      <w:r>
        <w:t xml:space="preserve"> ! </w:t>
      </w:r>
      <w:r w:rsidR="00000000">
        <w:t>grogna-t-il</w:t>
      </w:r>
      <w:r>
        <w:t xml:space="preserve"> ; </w:t>
      </w:r>
      <w:r w:rsidR="00000000">
        <w:t>mais je m</w:t>
      </w:r>
      <w:r>
        <w:t>’</w:t>
      </w:r>
      <w:r w:rsidR="00000000">
        <w:t>en vais tout de même</w:t>
      </w:r>
      <w:r>
        <w:t>.</w:t>
      </w:r>
    </w:p>
    <w:p w14:paraId="6F9F01F5" w14:textId="77777777" w:rsidR="007573A7" w:rsidRDefault="007573A7">
      <w:r>
        <w:t>— </w:t>
      </w:r>
      <w:r w:rsidR="00000000">
        <w:t>Pourquoi</w:t>
      </w:r>
      <w:r>
        <w:t> ?</w:t>
      </w:r>
    </w:p>
    <w:p w14:paraId="222E1AA9" w14:textId="77777777" w:rsidR="007573A7" w:rsidRDefault="007573A7">
      <w:r>
        <w:t>— </w:t>
      </w:r>
      <w:r w:rsidR="00000000">
        <w:t>Vous le savez aussi bien que moi</w:t>
      </w:r>
      <w:r>
        <w:t>.</w:t>
      </w:r>
    </w:p>
    <w:p w14:paraId="6523D3B4" w14:textId="77777777" w:rsidR="007573A7" w:rsidRDefault="007573A7">
      <w:r>
        <w:t>— </w:t>
      </w:r>
      <w:r w:rsidR="00000000">
        <w:t>Vous vieillissez et cela n</w:t>
      </w:r>
      <w:r>
        <w:t>’</w:t>
      </w:r>
      <w:r w:rsidR="00000000">
        <w:t>améliore pas votre caractère</w:t>
      </w:r>
      <w:r>
        <w:t xml:space="preserve">, </w:t>
      </w:r>
      <w:r w:rsidR="00000000">
        <w:t>dis-je</w:t>
      </w:r>
      <w:r>
        <w:t>. (</w:t>
      </w:r>
      <w:r w:rsidR="00000000">
        <w:t>Il avait quarante-cinq ans</w:t>
      </w:r>
      <w:r>
        <w:t xml:space="preserve">.) </w:t>
      </w:r>
      <w:r w:rsidR="00000000">
        <w:t xml:space="preserve">Vous ne </w:t>
      </w:r>
      <w:proofErr w:type="spellStart"/>
      <w:r w:rsidR="00000000">
        <w:t>pouvez vous</w:t>
      </w:r>
      <w:proofErr w:type="spellEnd"/>
      <w:r w:rsidR="00000000">
        <w:t xml:space="preserve"> en a</w:t>
      </w:r>
      <w:r w:rsidR="00000000">
        <w:t>l</w:t>
      </w:r>
      <w:r w:rsidR="00000000">
        <w:t>ler</w:t>
      </w:r>
      <w:r>
        <w:t xml:space="preserve">. </w:t>
      </w:r>
      <w:r w:rsidR="00000000">
        <w:t xml:space="preserve">Quitter </w:t>
      </w:r>
      <w:r w:rsidR="00000000">
        <w:rPr>
          <w:i/>
          <w:iCs/>
        </w:rPr>
        <w:t>La Gazette</w:t>
      </w:r>
      <w:r>
        <w:rPr>
          <w:i/>
          <w:iCs/>
        </w:rPr>
        <w:t xml:space="preserve">, </w:t>
      </w:r>
      <w:r w:rsidR="00000000">
        <w:t>ce serait comme si l</w:t>
      </w:r>
      <w:r>
        <w:t>’</w:t>
      </w:r>
      <w:r w:rsidR="00000000">
        <w:t>on vous arrachait un bras</w:t>
      </w:r>
      <w:r>
        <w:t>.</w:t>
      </w:r>
    </w:p>
    <w:p w14:paraId="2E33B3AA" w14:textId="77777777" w:rsidR="007573A7" w:rsidRDefault="007573A7">
      <w:r>
        <w:t>— </w:t>
      </w:r>
      <w:r w:rsidR="00000000">
        <w:t>Je m</w:t>
      </w:r>
      <w:r>
        <w:t>’</w:t>
      </w:r>
      <w:r w:rsidR="00000000">
        <w:t>en vais samedi</w:t>
      </w:r>
      <w:r>
        <w:t>.</w:t>
      </w:r>
    </w:p>
    <w:p w14:paraId="22AB4499" w14:textId="77777777" w:rsidR="007573A7" w:rsidRDefault="007573A7">
      <w:r>
        <w:t>— </w:t>
      </w:r>
      <w:r w:rsidR="00000000">
        <w:t>Des blagues</w:t>
      </w:r>
      <w:r>
        <w:t xml:space="preserve"> ! </w:t>
      </w:r>
      <w:r w:rsidR="00000000">
        <w:t>Vous êtes ici depuis vingt ans</w:t>
      </w:r>
      <w:r>
        <w:t xml:space="preserve">, </w:t>
      </w:r>
      <w:r w:rsidR="00000000">
        <w:t xml:space="preserve">vous et </w:t>
      </w:r>
      <w:proofErr w:type="spellStart"/>
      <w:r w:rsidR="00000000">
        <w:t>Je</w:t>
      </w:r>
      <w:r w:rsidR="00000000">
        <w:t>n</w:t>
      </w:r>
      <w:r w:rsidR="00000000">
        <w:t>nison</w:t>
      </w:r>
      <w:proofErr w:type="spellEnd"/>
      <w:r>
        <w:t xml:space="preserve">. </w:t>
      </w:r>
      <w:r w:rsidR="00000000">
        <w:t>Est-ce qu</w:t>
      </w:r>
      <w:r>
        <w:t>’</w:t>
      </w:r>
      <w:r w:rsidR="00000000">
        <w:t>il veut s</w:t>
      </w:r>
      <w:r>
        <w:t>’</w:t>
      </w:r>
      <w:r w:rsidR="00000000">
        <w:t>en aller aussi</w:t>
      </w:r>
      <w:r>
        <w:t> ?</w:t>
      </w:r>
    </w:p>
    <w:p w14:paraId="2A392818" w14:textId="77777777" w:rsidR="007573A7" w:rsidRDefault="007573A7">
      <w:r>
        <w:t>— </w:t>
      </w:r>
      <w:r w:rsidR="00000000">
        <w:t>Il le ferait</w:t>
      </w:r>
      <w:r>
        <w:t xml:space="preserve">, </w:t>
      </w:r>
      <w:r w:rsidR="00000000">
        <w:t>s</w:t>
      </w:r>
      <w:r>
        <w:t>’</w:t>
      </w:r>
      <w:r w:rsidR="00000000">
        <w:t>il en avait le courage</w:t>
      </w:r>
      <w:r>
        <w:t xml:space="preserve"> : </w:t>
      </w:r>
      <w:r w:rsidR="00000000">
        <w:t>il est aussi dégoûté que moi-même</w:t>
      </w:r>
      <w:r>
        <w:t>.</w:t>
      </w:r>
    </w:p>
    <w:p w14:paraId="0D206ECC" w14:textId="77777777" w:rsidR="007573A7" w:rsidRDefault="007573A7">
      <w:r>
        <w:t>— </w:t>
      </w:r>
      <w:r w:rsidR="00000000">
        <w:t>Vous n</w:t>
      </w:r>
      <w:r>
        <w:t>’</w:t>
      </w:r>
      <w:r w:rsidR="00000000">
        <w:t>êtes pas dégoûtés</w:t>
      </w:r>
      <w:r>
        <w:t xml:space="preserve">, </w:t>
      </w:r>
      <w:r w:rsidR="00000000">
        <w:t>dis-je</w:t>
      </w:r>
      <w:r>
        <w:t xml:space="preserve">. </w:t>
      </w:r>
      <w:r w:rsidR="00000000">
        <w:t>Vous êtes vexés</w:t>
      </w:r>
      <w:r>
        <w:t xml:space="preserve">. </w:t>
      </w:r>
      <w:r w:rsidR="00000000">
        <w:t>Vous devriez comprendre que j</w:t>
      </w:r>
      <w:r>
        <w:t>’</w:t>
      </w:r>
      <w:r w:rsidR="00000000">
        <w:t>ai une bonne raison d</w:t>
      </w:r>
      <w:r>
        <w:t>’</w:t>
      </w:r>
      <w:r w:rsidR="00000000">
        <w:t xml:space="preserve">agir </w:t>
      </w:r>
      <w:r w:rsidR="00000000">
        <w:lastRenderedPageBreak/>
        <w:t>comme je le fais</w:t>
      </w:r>
      <w:r>
        <w:t xml:space="preserve">. </w:t>
      </w:r>
      <w:r w:rsidR="00000000">
        <w:t>Vous êtes furieux parce que je ne vous ai rien dit</w:t>
      </w:r>
      <w:r>
        <w:t>.</w:t>
      </w:r>
    </w:p>
    <w:p w14:paraId="36A0885B" w14:textId="77777777" w:rsidR="007573A7" w:rsidRDefault="007573A7">
      <w:r>
        <w:t>— </w:t>
      </w:r>
      <w:r w:rsidR="00000000">
        <w:t>Une bonne raison</w:t>
      </w:r>
      <w:r>
        <w:t xml:space="preserve"> ! </w:t>
      </w:r>
      <w:r w:rsidR="00000000">
        <w:t>dit-il avec amertume</w:t>
      </w:r>
      <w:r>
        <w:t xml:space="preserve">. </w:t>
      </w:r>
      <w:r w:rsidR="00000000">
        <w:t>Nous la connaissons</w:t>
      </w:r>
      <w:r>
        <w:t xml:space="preserve">, </w:t>
      </w:r>
      <w:r w:rsidR="00000000">
        <w:t>votre raison</w:t>
      </w:r>
      <w:r>
        <w:t xml:space="preserve">. </w:t>
      </w:r>
      <w:r w:rsidR="00000000">
        <w:t>Est-ce que vous imaginez que nous sommes sourds et aveugles</w:t>
      </w:r>
      <w:r>
        <w:t xml:space="preserve"> ? </w:t>
      </w:r>
      <w:r w:rsidR="00000000">
        <w:t>Vous êtes comme tous les jeunes gens de votre âge</w:t>
      </w:r>
      <w:r>
        <w:t xml:space="preserve">. </w:t>
      </w:r>
      <w:r w:rsidR="00000000">
        <w:t>On dit que nous devrions laisser votre génér</w:t>
      </w:r>
      <w:r w:rsidR="00000000">
        <w:t>a</w:t>
      </w:r>
      <w:r w:rsidR="00000000">
        <w:t>tion gouverner</w:t>
      </w:r>
      <w:r>
        <w:t xml:space="preserve">, </w:t>
      </w:r>
      <w:r w:rsidR="00000000">
        <w:t>lui céder le pouvoir</w:t>
      </w:r>
      <w:r>
        <w:t xml:space="preserve">. </w:t>
      </w:r>
      <w:r w:rsidR="00000000">
        <w:t>Vous êtes tous les m</w:t>
      </w:r>
      <w:r w:rsidR="00000000">
        <w:t>ê</w:t>
      </w:r>
      <w:r w:rsidR="00000000">
        <w:t>mes</w:t>
      </w:r>
      <w:r>
        <w:t xml:space="preserve">. </w:t>
      </w:r>
      <w:r w:rsidR="00000000">
        <w:t>Vous agissez en hommes</w:t>
      </w:r>
      <w:r>
        <w:t xml:space="preserve">, </w:t>
      </w:r>
      <w:r w:rsidR="00000000">
        <w:t>pendant quelque temps</w:t>
      </w:r>
      <w:r>
        <w:t xml:space="preserve">… </w:t>
      </w:r>
      <w:r w:rsidR="00000000">
        <w:t>jusqu</w:t>
      </w:r>
      <w:r>
        <w:t>’</w:t>
      </w:r>
      <w:r w:rsidR="00000000">
        <w:t>à ce que vous rencontriez une femme</w:t>
      </w:r>
      <w:r>
        <w:t xml:space="preserve">. </w:t>
      </w:r>
      <w:r w:rsidR="00000000">
        <w:t>Alors</w:t>
      </w:r>
      <w:r>
        <w:t xml:space="preserve">, </w:t>
      </w:r>
      <w:r w:rsidR="00000000">
        <w:t>votre énergie tombe</w:t>
      </w:r>
      <w:r>
        <w:t xml:space="preserve">. </w:t>
      </w:r>
      <w:r w:rsidR="00000000">
        <w:t>Vous rêvez et vous portez une fleur à la boutonnière</w:t>
      </w:r>
      <w:r>
        <w:t>.</w:t>
      </w:r>
    </w:p>
    <w:p w14:paraId="4258A0D9" w14:textId="77777777" w:rsidR="007573A7" w:rsidRDefault="00000000">
      <w:r>
        <w:t>Il regardait le gardénia qu</w:t>
      </w:r>
      <w:r w:rsidR="007573A7">
        <w:t>’</w:t>
      </w:r>
      <w:r>
        <w:t>Ellen avait elle-même épinglé au revers de mon veston</w:t>
      </w:r>
      <w:r w:rsidR="007573A7">
        <w:t>.</w:t>
      </w:r>
    </w:p>
    <w:p w14:paraId="1C459E6B" w14:textId="77777777" w:rsidR="007573A7" w:rsidRDefault="007573A7">
      <w:r>
        <w:t>— </w:t>
      </w:r>
      <w:r w:rsidR="00000000">
        <w:t>C</w:t>
      </w:r>
      <w:r>
        <w:t>’</w:t>
      </w:r>
      <w:r w:rsidR="00000000">
        <w:t>est donc ça qui vous chiffonne</w:t>
      </w:r>
      <w:r>
        <w:t xml:space="preserve"> ? </w:t>
      </w:r>
      <w:r w:rsidR="00000000">
        <w:t>dis-je</w:t>
      </w:r>
      <w:r>
        <w:t>.</w:t>
      </w:r>
    </w:p>
    <w:p w14:paraId="33EC748E" w14:textId="77777777" w:rsidR="007573A7" w:rsidRDefault="00000000">
      <w:r>
        <w:t>Je pris le récepteur du téléphone et j</w:t>
      </w:r>
      <w:r w:rsidR="007573A7">
        <w:t>’</w:t>
      </w:r>
      <w:r>
        <w:t xml:space="preserve">appelai Bill </w:t>
      </w:r>
      <w:proofErr w:type="spellStart"/>
      <w:r>
        <w:t>Jennison</w:t>
      </w:r>
      <w:proofErr w:type="spellEnd"/>
      <w:r w:rsidR="007573A7">
        <w:t xml:space="preserve">. </w:t>
      </w:r>
      <w:r>
        <w:t>Il arriva</w:t>
      </w:r>
      <w:r w:rsidR="007573A7">
        <w:t xml:space="preserve">, </w:t>
      </w:r>
      <w:r>
        <w:t>traînant les pieds comme s</w:t>
      </w:r>
      <w:r w:rsidR="007573A7">
        <w:t>’</w:t>
      </w:r>
      <w:r>
        <w:t>il était chaussé de panto</w:t>
      </w:r>
      <w:r>
        <w:t>u</w:t>
      </w:r>
      <w:r>
        <w:t>fles</w:t>
      </w:r>
      <w:r w:rsidR="007573A7">
        <w:t xml:space="preserve">. </w:t>
      </w:r>
      <w:r>
        <w:t>Bill avait soixante-cinq ans</w:t>
      </w:r>
      <w:r w:rsidR="007573A7">
        <w:t xml:space="preserve">. </w:t>
      </w:r>
      <w:r>
        <w:t>Il était un peu voûté</w:t>
      </w:r>
      <w:r w:rsidR="007573A7">
        <w:t xml:space="preserve">, </w:t>
      </w:r>
      <w:r>
        <w:t>griso</w:t>
      </w:r>
      <w:r>
        <w:t>n</w:t>
      </w:r>
      <w:r>
        <w:t>nant</w:t>
      </w:r>
      <w:r w:rsidR="007573A7">
        <w:t xml:space="preserve">. </w:t>
      </w:r>
      <w:r>
        <w:t>Il portait des lunettes à monture d</w:t>
      </w:r>
      <w:r w:rsidR="007573A7">
        <w:t>’</w:t>
      </w:r>
      <w:r>
        <w:t>or</w:t>
      </w:r>
      <w:r w:rsidR="007573A7">
        <w:t xml:space="preserve">, </w:t>
      </w:r>
      <w:r>
        <w:t>très bas sur le nez</w:t>
      </w:r>
      <w:r w:rsidR="007573A7">
        <w:t xml:space="preserve">, </w:t>
      </w:r>
      <w:r>
        <w:t>et son regard passait par-dessus</w:t>
      </w:r>
      <w:r w:rsidR="007573A7">
        <w:t xml:space="preserve"> : </w:t>
      </w:r>
      <w:r>
        <w:t>il n</w:t>
      </w:r>
      <w:r w:rsidR="007573A7">
        <w:t>’</w:t>
      </w:r>
      <w:r>
        <w:t>en usait que pour lire</w:t>
      </w:r>
      <w:r w:rsidR="007573A7">
        <w:t xml:space="preserve">. </w:t>
      </w:r>
      <w:r>
        <w:t>Il prit une chaise et s</w:t>
      </w:r>
      <w:r w:rsidR="007573A7">
        <w:t>’</w:t>
      </w:r>
      <w:r>
        <w:t>assit de l</w:t>
      </w:r>
      <w:r w:rsidR="007573A7">
        <w:t>’</w:t>
      </w:r>
      <w:r>
        <w:t>autre côté du bureau</w:t>
      </w:r>
      <w:r w:rsidR="007573A7">
        <w:t xml:space="preserve">, </w:t>
      </w:r>
      <w:r>
        <w:t>face à Mi</w:t>
      </w:r>
      <w:r>
        <w:t>t</w:t>
      </w:r>
      <w:r>
        <w:t>chell</w:t>
      </w:r>
      <w:r w:rsidR="007573A7">
        <w:t xml:space="preserve">. </w:t>
      </w:r>
      <w:r>
        <w:t>Leurs regards étaient concentrés sur moi</w:t>
      </w:r>
      <w:r w:rsidR="007573A7">
        <w:t xml:space="preserve"> ; </w:t>
      </w:r>
      <w:r>
        <w:t>celui de Ray</w:t>
      </w:r>
      <w:r w:rsidR="007573A7">
        <w:t xml:space="preserve">, </w:t>
      </w:r>
      <w:r>
        <w:t>gris et dur</w:t>
      </w:r>
      <w:r w:rsidR="007573A7">
        <w:t xml:space="preserve"> ; </w:t>
      </w:r>
      <w:r>
        <w:t xml:space="preserve">celui de </w:t>
      </w:r>
      <w:proofErr w:type="spellStart"/>
      <w:r>
        <w:t>Jennison</w:t>
      </w:r>
      <w:proofErr w:type="spellEnd"/>
      <w:r w:rsidR="007573A7">
        <w:t xml:space="preserve">, </w:t>
      </w:r>
      <w:r>
        <w:t>bleu</w:t>
      </w:r>
      <w:r w:rsidR="007573A7">
        <w:t xml:space="preserve">, </w:t>
      </w:r>
      <w:r>
        <w:t>humide</w:t>
      </w:r>
      <w:r w:rsidR="007573A7">
        <w:t xml:space="preserve"> : </w:t>
      </w:r>
      <w:r>
        <w:t>tous deux m</w:t>
      </w:r>
      <w:r w:rsidR="007573A7">
        <w:t>’</w:t>
      </w:r>
      <w:r>
        <w:t>accusaient</w:t>
      </w:r>
      <w:r w:rsidR="007573A7">
        <w:t>.</w:t>
      </w:r>
    </w:p>
    <w:p w14:paraId="68A6046D" w14:textId="77777777" w:rsidR="007573A7" w:rsidRDefault="007573A7">
      <w:r>
        <w:t>— </w:t>
      </w:r>
      <w:proofErr w:type="spellStart"/>
      <w:r w:rsidR="00000000">
        <w:t>Jennison</w:t>
      </w:r>
      <w:proofErr w:type="spellEnd"/>
      <w:r>
        <w:t xml:space="preserve">, </w:t>
      </w:r>
      <w:r w:rsidR="00000000">
        <w:t>dis-je</w:t>
      </w:r>
      <w:r>
        <w:t xml:space="preserve">, </w:t>
      </w:r>
      <w:r w:rsidR="00000000">
        <w:t>vous pouvez desserrer votre cravate</w:t>
      </w:r>
      <w:r>
        <w:t xml:space="preserve">, </w:t>
      </w:r>
      <w:r w:rsidR="00000000">
        <w:t>car la séance sera longue</w:t>
      </w:r>
      <w:r>
        <w:t>.</w:t>
      </w:r>
    </w:p>
    <w:p w14:paraId="017D4BAC" w14:textId="77777777" w:rsidR="007573A7" w:rsidRDefault="00000000">
      <w:r>
        <w:t>J</w:t>
      </w:r>
      <w:r w:rsidR="007573A7">
        <w:t>’</w:t>
      </w:r>
      <w:r>
        <w:t>allumai une cigarette</w:t>
      </w:r>
      <w:r w:rsidR="007573A7">
        <w:t>.</w:t>
      </w:r>
    </w:p>
    <w:p w14:paraId="5061B5B6" w14:textId="77777777" w:rsidR="007573A7" w:rsidRDefault="007573A7">
      <w:r>
        <w:t>— </w:t>
      </w:r>
      <w:r w:rsidR="00000000">
        <w:t>Je ne vous ai pas permis de rédiger des articles à la d</w:t>
      </w:r>
      <w:r w:rsidR="00000000">
        <w:t>y</w:t>
      </w:r>
      <w:r w:rsidR="00000000">
        <w:t>namite</w:t>
      </w:r>
      <w:r>
        <w:t xml:space="preserve">, </w:t>
      </w:r>
      <w:r w:rsidR="00000000">
        <w:t>ces temps derniers</w:t>
      </w:r>
      <w:r>
        <w:t xml:space="preserve">, </w:t>
      </w:r>
      <w:r w:rsidR="00000000">
        <w:t>poursuivis-je</w:t>
      </w:r>
      <w:r>
        <w:t xml:space="preserve">, </w:t>
      </w:r>
      <w:r w:rsidR="00000000">
        <w:t xml:space="preserve">et </w:t>
      </w:r>
      <w:r w:rsidR="00000000">
        <w:rPr>
          <w:i/>
          <w:iCs/>
        </w:rPr>
        <w:t>La Gazette</w:t>
      </w:r>
      <w:r w:rsidR="00000000">
        <w:t xml:space="preserve"> n</w:t>
      </w:r>
      <w:r>
        <w:t>’</w:t>
      </w:r>
      <w:r w:rsidR="00000000">
        <w:t xml:space="preserve">attaque plus les Robinson et leur clique avec la même </w:t>
      </w:r>
      <w:r w:rsidR="00000000">
        <w:lastRenderedPageBreak/>
        <w:t>ardeur</w:t>
      </w:r>
      <w:r>
        <w:t xml:space="preserve">. </w:t>
      </w:r>
      <w:r w:rsidR="00000000">
        <w:t xml:space="preserve">Vous en avez déduit que je me </w:t>
      </w:r>
      <w:r>
        <w:t>« </w:t>
      </w:r>
      <w:r w:rsidR="00000000">
        <w:t>dégonfle</w:t>
      </w:r>
      <w:r>
        <w:t xml:space="preserve"> », </w:t>
      </w:r>
      <w:r w:rsidR="00000000">
        <w:t>et vous prétendez en connaître la raison</w:t>
      </w:r>
      <w:r>
        <w:t>.</w:t>
      </w:r>
    </w:p>
    <w:p w14:paraId="3718CFCA" w14:textId="77777777" w:rsidR="007573A7" w:rsidRDefault="00000000">
      <w:proofErr w:type="spellStart"/>
      <w:r>
        <w:t>Jennison</w:t>
      </w:r>
      <w:proofErr w:type="spellEnd"/>
      <w:r>
        <w:t xml:space="preserve"> paraissait triste et gêné</w:t>
      </w:r>
      <w:r w:rsidR="007573A7">
        <w:t xml:space="preserve">. </w:t>
      </w:r>
      <w:r>
        <w:t>Mitchell ricana</w:t>
      </w:r>
      <w:r w:rsidR="007573A7">
        <w:t> :</w:t>
      </w:r>
    </w:p>
    <w:p w14:paraId="640ECD3B" w14:textId="77777777" w:rsidR="007573A7" w:rsidRDefault="007573A7">
      <w:r>
        <w:t>— </w:t>
      </w:r>
      <w:r w:rsidR="00000000">
        <w:t>Nous savons que vous fréquentez la petite Robinson</w:t>
      </w:r>
      <w:r>
        <w:t>.</w:t>
      </w:r>
    </w:p>
    <w:p w14:paraId="1E21C3F8" w14:textId="77777777" w:rsidR="007573A7" w:rsidRDefault="007573A7">
      <w:r>
        <w:t>— </w:t>
      </w:r>
      <w:r w:rsidR="00000000">
        <w:t>C</w:t>
      </w:r>
      <w:r>
        <w:t>’</w:t>
      </w:r>
      <w:r w:rsidR="00000000">
        <w:t>est bien la réponse que j</w:t>
      </w:r>
      <w:r>
        <w:t>’</w:t>
      </w:r>
      <w:r w:rsidR="00000000">
        <w:t>attendais</w:t>
      </w:r>
      <w:r>
        <w:t xml:space="preserve">, </w:t>
      </w:r>
      <w:r w:rsidR="00000000">
        <w:t>dis-je</w:t>
      </w:r>
      <w:r>
        <w:t>.</w:t>
      </w:r>
    </w:p>
    <w:p w14:paraId="786415BB" w14:textId="77777777" w:rsidR="007573A7" w:rsidRDefault="007573A7">
      <w:r>
        <w:t>— </w:t>
      </w:r>
      <w:r w:rsidR="00000000">
        <w:t>Et c</w:t>
      </w:r>
      <w:r>
        <w:t>’</w:t>
      </w:r>
      <w:r w:rsidR="00000000">
        <w:t>est pour ça que j</w:t>
      </w:r>
      <w:r>
        <w:t>’</w:t>
      </w:r>
      <w:r w:rsidR="00000000">
        <w:t>ai décidé de partir</w:t>
      </w:r>
      <w:r>
        <w:t xml:space="preserve">, </w:t>
      </w:r>
      <w:r w:rsidR="00000000">
        <w:t>ajouta Ray</w:t>
      </w:r>
      <w:r>
        <w:t xml:space="preserve">. </w:t>
      </w:r>
      <w:r w:rsidR="00000000">
        <w:t>J</w:t>
      </w:r>
      <w:r>
        <w:t>’</w:t>
      </w:r>
      <w:r w:rsidR="00000000">
        <w:t>ai combattu Andrew Robinson pendant vingt ans</w:t>
      </w:r>
      <w:r>
        <w:t xml:space="preserve">. </w:t>
      </w:r>
      <w:r w:rsidR="00000000">
        <w:t>Que Dieu me damne si je passe de son côté</w:t>
      </w:r>
      <w:r>
        <w:t> !</w:t>
      </w:r>
    </w:p>
    <w:p w14:paraId="229FB629" w14:textId="77777777" w:rsidR="007573A7" w:rsidRDefault="007573A7">
      <w:r>
        <w:t>— </w:t>
      </w:r>
      <w:r w:rsidR="00000000">
        <w:t>Doucement</w:t>
      </w:r>
      <w:r>
        <w:t xml:space="preserve">, </w:t>
      </w:r>
      <w:r w:rsidR="00000000">
        <w:t>dis-je</w:t>
      </w:r>
      <w:r>
        <w:t xml:space="preserve">. </w:t>
      </w:r>
      <w:r w:rsidR="00000000">
        <w:t xml:space="preserve">Je ne vous ai rien raconté parce que je ne savais pas </w:t>
      </w:r>
      <w:proofErr w:type="spellStart"/>
      <w:r w:rsidR="00000000">
        <w:t>grand</w:t>
      </w:r>
      <w:r>
        <w:t>’</w:t>
      </w:r>
      <w:r w:rsidR="00000000">
        <w:t>chose</w:t>
      </w:r>
      <w:proofErr w:type="spellEnd"/>
      <w:r>
        <w:t xml:space="preserve">. </w:t>
      </w:r>
      <w:r w:rsidR="00000000">
        <w:t>Ce que je sais maintenant n</w:t>
      </w:r>
      <w:r>
        <w:t>’</w:t>
      </w:r>
      <w:r w:rsidR="00000000">
        <w:t>est pas encore suffisant</w:t>
      </w:r>
      <w:r>
        <w:t xml:space="preserve"> ; </w:t>
      </w:r>
      <w:r w:rsidR="00000000">
        <w:t>mais je ne puis vous laisser partir au moment où j</w:t>
      </w:r>
      <w:r>
        <w:t>’</w:t>
      </w:r>
      <w:r w:rsidR="00000000">
        <w:t>ai le plus besoin de vous</w:t>
      </w:r>
      <w:r>
        <w:t>.</w:t>
      </w:r>
    </w:p>
    <w:p w14:paraId="2111FD50" w14:textId="77777777" w:rsidR="007573A7" w:rsidRDefault="00000000">
      <w:r>
        <w:t>Ils semblèrent s</w:t>
      </w:r>
      <w:r w:rsidR="007573A7">
        <w:t>’</w:t>
      </w:r>
      <w:r>
        <w:t>animer un peu et leurs yeux se mirent à briller</w:t>
      </w:r>
      <w:r w:rsidR="007573A7">
        <w:t>.</w:t>
      </w:r>
    </w:p>
    <w:p w14:paraId="22C84AC7" w14:textId="77777777" w:rsidR="007573A7" w:rsidRDefault="007573A7">
      <w:r>
        <w:t>— </w:t>
      </w:r>
      <w:r w:rsidR="00000000">
        <w:t>Vous avez protesté lorsque j</w:t>
      </w:r>
      <w:r>
        <w:t>’</w:t>
      </w:r>
      <w:r w:rsidR="00000000">
        <w:t>ai coupé l</w:t>
      </w:r>
      <w:r>
        <w:t>’</w:t>
      </w:r>
      <w:r w:rsidR="00000000">
        <w:t>article sur l</w:t>
      </w:r>
      <w:r>
        <w:t>’</w:t>
      </w:r>
      <w:r w:rsidR="00000000">
        <w:t>évasion de Magee</w:t>
      </w:r>
      <w:r>
        <w:t xml:space="preserve"> ; </w:t>
      </w:r>
      <w:r w:rsidR="00000000">
        <w:t>lorsque j</w:t>
      </w:r>
      <w:r>
        <w:t>’</w:t>
      </w:r>
      <w:r w:rsidR="00000000">
        <w:t>ai refusé d</w:t>
      </w:r>
      <w:r>
        <w:t>’</w:t>
      </w:r>
      <w:r w:rsidR="00000000">
        <w:t>exploiter l</w:t>
      </w:r>
      <w:r>
        <w:t>’</w:t>
      </w:r>
      <w:r w:rsidR="00000000">
        <w:t>enquête off</w:t>
      </w:r>
      <w:r w:rsidR="00000000">
        <w:t>i</w:t>
      </w:r>
      <w:r w:rsidR="00000000">
        <w:t>cielle contre nos ennemis</w:t>
      </w:r>
      <w:r>
        <w:t xml:space="preserve">. </w:t>
      </w:r>
      <w:r w:rsidR="00000000">
        <w:t>Quand j</w:t>
      </w:r>
      <w:r>
        <w:t>’</w:t>
      </w:r>
      <w:r w:rsidR="00000000">
        <w:t>ai refusé de publier le moi</w:t>
      </w:r>
      <w:r w:rsidR="00000000">
        <w:t>n</w:t>
      </w:r>
      <w:r w:rsidR="00000000">
        <w:t>dre entrefilet sur l</w:t>
      </w:r>
      <w:r>
        <w:t>’</w:t>
      </w:r>
      <w:r w:rsidR="00000000">
        <w:t xml:space="preserve">attaque dont </w:t>
      </w:r>
      <w:proofErr w:type="spellStart"/>
      <w:r w:rsidR="00000000">
        <w:t>Hatfield</w:t>
      </w:r>
      <w:proofErr w:type="spellEnd"/>
      <w:r w:rsidR="00000000">
        <w:t xml:space="preserve"> a été victime</w:t>
      </w:r>
      <w:r>
        <w:t xml:space="preserve">, </w:t>
      </w:r>
      <w:r w:rsidR="00000000">
        <w:t>votre c</w:t>
      </w:r>
      <w:r w:rsidR="00000000">
        <w:t>o</w:t>
      </w:r>
      <w:r w:rsidR="00000000">
        <w:t>lère a bouillonné</w:t>
      </w:r>
      <w:r>
        <w:t xml:space="preserve"> ; </w:t>
      </w:r>
      <w:r w:rsidR="00000000">
        <w:t>et vous êtes bons pour la camisole à cause de l</w:t>
      </w:r>
      <w:r>
        <w:t>’</w:t>
      </w:r>
      <w:r w:rsidR="00000000">
        <w:t>article sur la mort de l</w:t>
      </w:r>
      <w:r>
        <w:t>’</w:t>
      </w:r>
      <w:r w:rsidR="00000000">
        <w:t>évangéliste</w:t>
      </w:r>
      <w:r>
        <w:t>.</w:t>
      </w:r>
    </w:p>
    <w:p w14:paraId="2DAEDD32" w14:textId="77777777" w:rsidR="007573A7" w:rsidRDefault="007573A7">
      <w:r>
        <w:t>— </w:t>
      </w:r>
      <w:r w:rsidR="00000000">
        <w:t>Un article</w:t>
      </w:r>
      <w:r>
        <w:t xml:space="preserve"> ! </w:t>
      </w:r>
      <w:r w:rsidR="00000000">
        <w:t>éclata Mitchell</w:t>
      </w:r>
      <w:r>
        <w:t xml:space="preserve">. </w:t>
      </w:r>
      <w:r w:rsidR="00000000">
        <w:t>Vous appelez ça un article</w:t>
      </w:r>
      <w:r>
        <w:t> ?</w:t>
      </w:r>
    </w:p>
    <w:p w14:paraId="4FD0423A" w14:textId="77777777" w:rsidR="007573A7" w:rsidRDefault="00000000">
      <w:r>
        <w:t>Il tira de sa poche un numéro du journal vieux de trois jours</w:t>
      </w:r>
      <w:r w:rsidR="007573A7">
        <w:t xml:space="preserve">. </w:t>
      </w:r>
      <w:r>
        <w:t>Il était plié à la page 5</w:t>
      </w:r>
      <w:r w:rsidR="007573A7">
        <w:t xml:space="preserve"> ; </w:t>
      </w:r>
      <w:r>
        <w:t>un trait bleu encadrait un entref</w:t>
      </w:r>
      <w:r>
        <w:t>i</w:t>
      </w:r>
      <w:r>
        <w:t>let</w:t>
      </w:r>
      <w:r w:rsidR="007573A7">
        <w:t xml:space="preserve">, </w:t>
      </w:r>
      <w:r>
        <w:t>vers le bas de la page</w:t>
      </w:r>
      <w:r w:rsidR="007573A7">
        <w:t>.</w:t>
      </w:r>
    </w:p>
    <w:p w14:paraId="4D6C33F0" w14:textId="77777777" w:rsidR="007573A7" w:rsidRDefault="007573A7">
      <w:r>
        <w:t>— </w:t>
      </w:r>
      <w:r w:rsidR="00000000">
        <w:t>Le voici</w:t>
      </w:r>
      <w:r>
        <w:t xml:space="preserve">, </w:t>
      </w:r>
      <w:r w:rsidR="00000000">
        <w:t>votre article</w:t>
      </w:r>
      <w:r>
        <w:t xml:space="preserve"> ! </w:t>
      </w:r>
      <w:r w:rsidR="00000000">
        <w:t>cria-t-il</w:t>
      </w:r>
      <w:r>
        <w:t xml:space="preserve">. </w:t>
      </w:r>
      <w:r w:rsidR="00000000">
        <w:t>Je le porte dans ma poche depuis trois jours</w:t>
      </w:r>
      <w:r>
        <w:t xml:space="preserve">. </w:t>
      </w:r>
      <w:r w:rsidR="00000000">
        <w:t>À chaque fois que j</w:t>
      </w:r>
      <w:r>
        <w:t>’</w:t>
      </w:r>
      <w:r w:rsidR="00000000">
        <w:t xml:space="preserve">hésite à vous </w:t>
      </w:r>
      <w:r w:rsidR="00000000">
        <w:lastRenderedPageBreak/>
        <w:t>quitter</w:t>
      </w:r>
      <w:r>
        <w:t xml:space="preserve">, </w:t>
      </w:r>
      <w:r w:rsidR="00000000">
        <w:t>je le relis</w:t>
      </w:r>
      <w:r>
        <w:t xml:space="preserve">, </w:t>
      </w:r>
      <w:r w:rsidR="00000000">
        <w:t>pour me donner du courage</w:t>
      </w:r>
      <w:r>
        <w:t xml:space="preserve">. </w:t>
      </w:r>
      <w:r w:rsidR="00000000">
        <w:t>Lisez-le donc</w:t>
      </w:r>
      <w:r>
        <w:t xml:space="preserve">. </w:t>
      </w:r>
      <w:r w:rsidR="00000000">
        <w:t>Si vous pouvez vous justifier</w:t>
      </w:r>
      <w:r>
        <w:t xml:space="preserve">, </w:t>
      </w:r>
      <w:r w:rsidR="00000000">
        <w:t>vous serez un type épatant</w:t>
      </w:r>
      <w:r>
        <w:t> !</w:t>
      </w:r>
    </w:p>
    <w:p w14:paraId="73651678" w14:textId="77777777" w:rsidR="007573A7" w:rsidRDefault="00000000">
      <w:r>
        <w:t>Je pris le journal en souriant</w:t>
      </w:r>
      <w:r w:rsidR="007573A7">
        <w:t xml:space="preserve">. </w:t>
      </w:r>
      <w:r>
        <w:t>Ces deux braves garçons ne pouvaient comprendre et leur colère ne me surprenait point</w:t>
      </w:r>
      <w:r w:rsidR="007573A7">
        <w:t xml:space="preserve">. </w:t>
      </w:r>
      <w:r>
        <w:t>L</w:t>
      </w:r>
      <w:r w:rsidR="007573A7">
        <w:t>’</w:t>
      </w:r>
      <w:r>
        <w:t>article était ainsi rédigé</w:t>
      </w:r>
      <w:r w:rsidR="007573A7">
        <w:t> :</w:t>
      </w:r>
    </w:p>
    <w:p w14:paraId="314A5CFE" w14:textId="4B1157E0" w:rsidR="00000000" w:rsidRDefault="007573A7">
      <w:pPr>
        <w:rPr>
          <w:i/>
          <w:iCs/>
        </w:rPr>
      </w:pPr>
      <w:r>
        <w:rPr>
          <w:i/>
          <w:iCs/>
        </w:rPr>
        <w:t>« </w:t>
      </w:r>
      <w:r w:rsidR="00000000">
        <w:rPr>
          <w:i/>
          <w:iCs/>
        </w:rPr>
        <w:t>Un évangéliste victime de gangsters</w:t>
      </w:r>
      <w:r>
        <w:rPr>
          <w:i/>
          <w:iCs/>
        </w:rPr>
        <w:t>. »</w:t>
      </w:r>
    </w:p>
    <w:p w14:paraId="3575CB68" w14:textId="77777777" w:rsidR="007573A7" w:rsidRDefault="007573A7">
      <w:r>
        <w:t>« </w:t>
      </w:r>
      <w:r w:rsidR="00000000">
        <w:t xml:space="preserve">Jonas </w:t>
      </w:r>
      <w:proofErr w:type="spellStart"/>
      <w:r w:rsidR="00000000">
        <w:t>Hatfield</w:t>
      </w:r>
      <w:proofErr w:type="spellEnd"/>
      <w:r>
        <w:t xml:space="preserve">, </w:t>
      </w:r>
      <w:r w:rsidR="00000000">
        <w:t>évangéliste itinérant</w:t>
      </w:r>
      <w:r>
        <w:t xml:space="preserve">, </w:t>
      </w:r>
      <w:r w:rsidR="00000000">
        <w:t>a été trouvé mort hier soir</w:t>
      </w:r>
      <w:r>
        <w:t xml:space="preserve">, </w:t>
      </w:r>
      <w:r w:rsidR="00000000">
        <w:t>dans un appartement du Buckingham</w:t>
      </w:r>
      <w:r>
        <w:t xml:space="preserve">. </w:t>
      </w:r>
      <w:r w:rsidR="00000000">
        <w:t>Il portait une blessure par balle à la poitrine</w:t>
      </w:r>
      <w:r>
        <w:t xml:space="preserve">. </w:t>
      </w:r>
      <w:r w:rsidR="00000000">
        <w:t>Il était mort depuis plusieurs heures lorsque le corps a été découvert</w:t>
      </w:r>
      <w:r>
        <w:t>.</w:t>
      </w:r>
    </w:p>
    <w:p w14:paraId="124B7B91" w14:textId="77777777" w:rsidR="007573A7" w:rsidRDefault="007573A7">
      <w:r>
        <w:t>« </w:t>
      </w:r>
      <w:proofErr w:type="spellStart"/>
      <w:r w:rsidR="00000000">
        <w:t>Hatfield</w:t>
      </w:r>
      <w:proofErr w:type="spellEnd"/>
      <w:r w:rsidR="00000000">
        <w:t xml:space="preserve"> semble avoir été victime de gangsters qui</w:t>
      </w:r>
      <w:r>
        <w:t xml:space="preserve">, </w:t>
      </w:r>
      <w:r w:rsidR="00000000">
        <w:t>selon l</w:t>
      </w:r>
      <w:r>
        <w:t>’</w:t>
      </w:r>
      <w:r w:rsidR="00000000">
        <w:t>expression consacrée</w:t>
      </w:r>
      <w:r>
        <w:t xml:space="preserve">, </w:t>
      </w:r>
      <w:r w:rsidR="00000000">
        <w:t>l</w:t>
      </w:r>
      <w:r>
        <w:t>’</w:t>
      </w:r>
      <w:r w:rsidR="00000000">
        <w:t xml:space="preserve">ont </w:t>
      </w:r>
      <w:r>
        <w:t>« </w:t>
      </w:r>
      <w:r w:rsidR="00000000">
        <w:t>emmené faire un tour</w:t>
      </w:r>
      <w:r>
        <w:t xml:space="preserve"> », </w:t>
      </w:r>
      <w:r w:rsidR="00000000">
        <w:t>l</w:t>
      </w:r>
      <w:r>
        <w:t>’</w:t>
      </w:r>
      <w:r w:rsidR="00000000">
        <w:t>ont a</w:t>
      </w:r>
      <w:r w:rsidR="00000000">
        <w:t>s</w:t>
      </w:r>
      <w:r w:rsidR="00000000">
        <w:t>sassiné</w:t>
      </w:r>
      <w:r>
        <w:t xml:space="preserve">, </w:t>
      </w:r>
      <w:r w:rsidR="00000000">
        <w:t>et ont rapporté son cadavre dans un appartement</w:t>
      </w:r>
      <w:r>
        <w:t xml:space="preserve">, </w:t>
      </w:r>
      <w:r w:rsidR="00000000">
        <w:t>fe</w:t>
      </w:r>
      <w:r w:rsidR="00000000">
        <w:t>i</w:t>
      </w:r>
      <w:r w:rsidR="00000000">
        <w:t>gnant de ramener un homme ivre</w:t>
      </w:r>
      <w:r>
        <w:t>.</w:t>
      </w:r>
    </w:p>
    <w:p w14:paraId="4CFDBAAF" w14:textId="03092E8D" w:rsidR="007573A7" w:rsidRDefault="007573A7">
      <w:r>
        <w:t>« </w:t>
      </w:r>
      <w:r w:rsidR="00000000">
        <w:t>La police a ouvert une enquête</w:t>
      </w:r>
      <w:r>
        <w:t>. »</w:t>
      </w:r>
    </w:p>
    <w:p w14:paraId="6F882381" w14:textId="77777777" w:rsidR="007573A7" w:rsidRDefault="007573A7">
      <w:r>
        <w:t>— </w:t>
      </w:r>
      <w:r w:rsidR="00000000">
        <w:t>C</w:t>
      </w:r>
      <w:r>
        <w:t>’</w:t>
      </w:r>
      <w:r w:rsidR="00000000">
        <w:t>est un chef-d</w:t>
      </w:r>
      <w:r>
        <w:t>’</w:t>
      </w:r>
      <w:r w:rsidR="00000000">
        <w:t>œuvre</w:t>
      </w:r>
      <w:r>
        <w:t xml:space="preserve">, </w:t>
      </w:r>
      <w:r w:rsidR="00000000">
        <w:t>dis-je</w:t>
      </w:r>
      <w:r>
        <w:t xml:space="preserve">, </w:t>
      </w:r>
      <w:r w:rsidR="00000000">
        <w:t>en posant le journal sur le bureau</w:t>
      </w:r>
      <w:r>
        <w:t>.</w:t>
      </w:r>
    </w:p>
    <w:p w14:paraId="703B5B8B" w14:textId="77777777" w:rsidR="007573A7" w:rsidRDefault="007573A7">
      <w:r>
        <w:t>— </w:t>
      </w:r>
      <w:r w:rsidR="00000000">
        <w:t>Un chef-d</w:t>
      </w:r>
      <w:r>
        <w:t>’</w:t>
      </w:r>
      <w:r w:rsidR="00000000">
        <w:t>œuvre</w:t>
      </w:r>
      <w:r>
        <w:t xml:space="preserve"> ! </w:t>
      </w:r>
      <w:r w:rsidR="00000000">
        <w:t>s</w:t>
      </w:r>
      <w:r>
        <w:t>’</w:t>
      </w:r>
      <w:r w:rsidR="00000000">
        <w:t>écria Mitchell</w:t>
      </w:r>
      <w:r>
        <w:t xml:space="preserve">, </w:t>
      </w:r>
      <w:r w:rsidR="00000000">
        <w:t>interloqué</w:t>
      </w:r>
      <w:r>
        <w:t>.</w:t>
      </w:r>
    </w:p>
    <w:p w14:paraId="5245B541" w14:textId="77777777" w:rsidR="007573A7" w:rsidRDefault="007573A7">
      <w:r>
        <w:t>— </w:t>
      </w:r>
      <w:r w:rsidR="00000000">
        <w:t>Oui</w:t>
      </w:r>
      <w:r>
        <w:t xml:space="preserve">, </w:t>
      </w:r>
      <w:r w:rsidR="00000000">
        <w:t>un chef-d</w:t>
      </w:r>
      <w:r>
        <w:t>’</w:t>
      </w:r>
      <w:r w:rsidR="00000000">
        <w:t>œuvre qui fait d</w:t>
      </w:r>
      <w:r>
        <w:t>’</w:t>
      </w:r>
      <w:r w:rsidR="00000000">
        <w:t>une montagne une taup</w:t>
      </w:r>
      <w:r w:rsidR="00000000">
        <w:t>i</w:t>
      </w:r>
      <w:r w:rsidR="00000000">
        <w:t>nière</w:t>
      </w:r>
      <w:r>
        <w:t xml:space="preserve">. </w:t>
      </w:r>
      <w:r w:rsidR="00000000">
        <w:t xml:space="preserve">Savez-vous pourquoi </w:t>
      </w:r>
      <w:proofErr w:type="spellStart"/>
      <w:r w:rsidR="00000000">
        <w:t>Hatfield</w:t>
      </w:r>
      <w:proofErr w:type="spellEnd"/>
      <w:r w:rsidR="00000000">
        <w:t xml:space="preserve"> a été assassiné</w:t>
      </w:r>
      <w:r>
        <w:t> ?</w:t>
      </w:r>
    </w:p>
    <w:p w14:paraId="665E5437" w14:textId="77777777" w:rsidR="007573A7" w:rsidRDefault="00000000">
      <w:proofErr w:type="spellStart"/>
      <w:r>
        <w:t>Jennison</w:t>
      </w:r>
      <w:proofErr w:type="spellEnd"/>
      <w:r>
        <w:t xml:space="preserve"> fit oui de la tête</w:t>
      </w:r>
      <w:r w:rsidR="007573A7">
        <w:t xml:space="preserve">, </w:t>
      </w:r>
      <w:r>
        <w:t>sans rien dire</w:t>
      </w:r>
      <w:r w:rsidR="007573A7">
        <w:t xml:space="preserve">. </w:t>
      </w:r>
      <w:r>
        <w:t>Mitchell répo</w:t>
      </w:r>
      <w:r>
        <w:t>n</w:t>
      </w:r>
      <w:r>
        <w:t>dit</w:t>
      </w:r>
      <w:r w:rsidR="007573A7">
        <w:t> :</w:t>
      </w:r>
    </w:p>
    <w:p w14:paraId="48E838B0" w14:textId="77777777" w:rsidR="007573A7" w:rsidRDefault="007573A7">
      <w:r>
        <w:t>— </w:t>
      </w:r>
      <w:r w:rsidR="00000000">
        <w:t>Parce qu</w:t>
      </w:r>
      <w:r>
        <w:t>’</w:t>
      </w:r>
      <w:r w:rsidR="00000000">
        <w:t>il avait intenté un procès aux Robinson</w:t>
      </w:r>
      <w:r>
        <w:t>.</w:t>
      </w:r>
    </w:p>
    <w:p w14:paraId="403F0B7A" w14:textId="77777777" w:rsidR="007573A7" w:rsidRDefault="007573A7">
      <w:r>
        <w:t>— </w:t>
      </w:r>
      <w:r w:rsidR="00000000">
        <w:t>Non</w:t>
      </w:r>
      <w:r>
        <w:t xml:space="preserve">, </w:t>
      </w:r>
      <w:r w:rsidR="00000000">
        <w:t>dis-je</w:t>
      </w:r>
      <w:r>
        <w:t xml:space="preserve">. </w:t>
      </w:r>
      <w:r w:rsidR="00000000">
        <w:t>Il a été tué afin qu</w:t>
      </w:r>
      <w:r>
        <w:t>’</w:t>
      </w:r>
      <w:r w:rsidR="00000000">
        <w:t>il ne pût me parler</w:t>
      </w:r>
      <w:r>
        <w:t xml:space="preserve">, </w:t>
      </w:r>
      <w:r w:rsidR="00000000">
        <w:t>me r</w:t>
      </w:r>
      <w:r w:rsidR="00000000">
        <w:t>é</w:t>
      </w:r>
      <w:r w:rsidR="00000000">
        <w:t>véler un secret</w:t>
      </w:r>
      <w:r>
        <w:t xml:space="preserve">. </w:t>
      </w:r>
      <w:r w:rsidR="00000000">
        <w:t>Regardez ça</w:t>
      </w:r>
      <w:r>
        <w:t>…</w:t>
      </w:r>
    </w:p>
    <w:p w14:paraId="461B52EB" w14:textId="77777777" w:rsidR="007573A7" w:rsidRDefault="00000000">
      <w:r>
        <w:lastRenderedPageBreak/>
        <w:t>Je tirai de ma poche l</w:t>
      </w:r>
      <w:r w:rsidR="007573A7">
        <w:t>’</w:t>
      </w:r>
      <w:r>
        <w:t>étiquette des messageries et je la te</w:t>
      </w:r>
      <w:r>
        <w:t>n</w:t>
      </w:r>
      <w:r>
        <w:t xml:space="preserve">dis à </w:t>
      </w:r>
      <w:proofErr w:type="spellStart"/>
      <w:r>
        <w:t>Jennison</w:t>
      </w:r>
      <w:proofErr w:type="spellEnd"/>
      <w:r>
        <w:t xml:space="preserve"> qui l</w:t>
      </w:r>
      <w:r w:rsidR="007573A7">
        <w:t>’</w:t>
      </w:r>
      <w:r>
        <w:t>examina et la passa à son ami</w:t>
      </w:r>
      <w:r w:rsidR="007573A7">
        <w:t>.</w:t>
      </w:r>
    </w:p>
    <w:p w14:paraId="05A67A6B" w14:textId="77777777" w:rsidR="007573A7" w:rsidRDefault="007573A7">
      <w:r>
        <w:t>— </w:t>
      </w:r>
      <w:r w:rsidR="00000000">
        <w:t xml:space="preserve">Elle était épinglée à la redingote de </w:t>
      </w:r>
      <w:proofErr w:type="spellStart"/>
      <w:r w:rsidR="00000000">
        <w:t>Hatfield</w:t>
      </w:r>
      <w:proofErr w:type="spellEnd"/>
      <w:r>
        <w:t xml:space="preserve">. </w:t>
      </w:r>
      <w:r w:rsidR="00000000">
        <w:t>Je suis seul à le savoir</w:t>
      </w:r>
      <w:r>
        <w:t xml:space="preserve"> ; </w:t>
      </w:r>
      <w:proofErr w:type="spellStart"/>
      <w:r w:rsidR="00000000">
        <w:t>Louderback</w:t>
      </w:r>
      <w:proofErr w:type="spellEnd"/>
      <w:r w:rsidR="00000000">
        <w:t xml:space="preserve"> lui-même n</w:t>
      </w:r>
      <w:r>
        <w:t>’</w:t>
      </w:r>
      <w:r w:rsidR="00000000">
        <w:t>est pas au courant</w:t>
      </w:r>
      <w:r>
        <w:t xml:space="preserve">. </w:t>
      </w:r>
      <w:r w:rsidR="00000000">
        <w:t>C</w:t>
      </w:r>
      <w:r>
        <w:t>’</w:t>
      </w:r>
      <w:r w:rsidR="00000000">
        <w:t>est un échantillon de l</w:t>
      </w:r>
      <w:r>
        <w:t>’</w:t>
      </w:r>
      <w:r w:rsidR="00000000">
        <w:t xml:space="preserve">humour de Jack </w:t>
      </w:r>
      <w:proofErr w:type="spellStart"/>
      <w:r w:rsidR="00000000">
        <w:t>Curfew</w:t>
      </w:r>
      <w:proofErr w:type="spellEnd"/>
      <w:r w:rsidR="00000000">
        <w:t xml:space="preserve"> ou de ses hommes</w:t>
      </w:r>
      <w:r>
        <w:t xml:space="preserve"> : </w:t>
      </w:r>
      <w:proofErr w:type="spellStart"/>
      <w:r w:rsidR="00000000">
        <w:t>Malloy</w:t>
      </w:r>
      <w:proofErr w:type="spellEnd"/>
      <w:r w:rsidR="00000000">
        <w:t xml:space="preserve"> et Dominique</w:t>
      </w:r>
      <w:r>
        <w:t xml:space="preserve">. </w:t>
      </w:r>
      <w:r w:rsidR="00000000">
        <w:t>Cette étiquette a été placée là pour me prévenir que j</w:t>
      </w:r>
      <w:r>
        <w:t>’</w:t>
      </w:r>
      <w:r w:rsidR="00000000">
        <w:t>ai entrepris une tâche au-dessus de mes forces</w:t>
      </w:r>
      <w:r>
        <w:t>.</w:t>
      </w:r>
    </w:p>
    <w:p w14:paraId="173A127F" w14:textId="77777777" w:rsidR="007573A7" w:rsidRDefault="007573A7">
      <w:r>
        <w:t>— </w:t>
      </w:r>
      <w:r w:rsidR="00000000">
        <w:t>Qu</w:t>
      </w:r>
      <w:r>
        <w:t>’</w:t>
      </w:r>
      <w:r w:rsidR="00000000">
        <w:t>avez-vous donc fait</w:t>
      </w:r>
      <w:r>
        <w:t> ?</w:t>
      </w:r>
    </w:p>
    <w:p w14:paraId="37C4ED63" w14:textId="77777777" w:rsidR="007573A7" w:rsidRDefault="007573A7">
      <w:r>
        <w:t>— </w:t>
      </w:r>
      <w:r w:rsidR="00000000">
        <w:t>J</w:t>
      </w:r>
      <w:r>
        <w:t>’</w:t>
      </w:r>
      <w:r w:rsidR="00000000">
        <w:t>ai voulu savoir qui avait laissé évader Magee le Boucher pour qu</w:t>
      </w:r>
      <w:r>
        <w:t>’</w:t>
      </w:r>
      <w:r w:rsidR="00000000">
        <w:t>il assassinât le juge</w:t>
      </w:r>
      <w:r>
        <w:t>.</w:t>
      </w:r>
    </w:p>
    <w:p w14:paraId="0CB4DC13" w14:textId="77777777" w:rsidR="007573A7" w:rsidRDefault="00000000">
      <w:r>
        <w:t>Ils se levèrent tous deux d</w:t>
      </w:r>
      <w:r w:rsidR="007573A7">
        <w:t>’</w:t>
      </w:r>
      <w:r>
        <w:t>un seul bond</w:t>
      </w:r>
      <w:r w:rsidR="007573A7">
        <w:t>.</w:t>
      </w:r>
    </w:p>
    <w:p w14:paraId="6600EFDC" w14:textId="77777777" w:rsidR="007573A7" w:rsidRDefault="00000000">
      <w:r>
        <w:t>Lorsque leur émotion fut apaisée</w:t>
      </w:r>
      <w:r w:rsidR="007573A7">
        <w:t xml:space="preserve"> – </w:t>
      </w:r>
      <w:r>
        <w:t>et je n</w:t>
      </w:r>
      <w:r w:rsidR="007573A7">
        <w:t>’</w:t>
      </w:r>
      <w:r>
        <w:t xml:space="preserve">avais jamais vu </w:t>
      </w:r>
      <w:proofErr w:type="spellStart"/>
      <w:r>
        <w:t>Jennison</w:t>
      </w:r>
      <w:proofErr w:type="spellEnd"/>
      <w:r>
        <w:t xml:space="preserve"> aussi excité</w:t>
      </w:r>
      <w:r w:rsidR="007573A7">
        <w:t xml:space="preserve"> – </w:t>
      </w:r>
      <w:r>
        <w:t>je racontai à mes collaborateurs ce que je savais</w:t>
      </w:r>
      <w:r w:rsidR="007573A7">
        <w:t xml:space="preserve">. </w:t>
      </w:r>
      <w:r>
        <w:t>Au fur et à mesure qu</w:t>
      </w:r>
      <w:r w:rsidR="007573A7">
        <w:t>’</w:t>
      </w:r>
      <w:r>
        <w:t>ils m</w:t>
      </w:r>
      <w:r w:rsidR="007573A7">
        <w:t>’</w:t>
      </w:r>
      <w:r>
        <w:t>écoutaient</w:t>
      </w:r>
      <w:r w:rsidR="007573A7">
        <w:t xml:space="preserve">, </w:t>
      </w:r>
      <w:r>
        <w:t>leurs regards semblaient me demander de leur pardonner d</w:t>
      </w:r>
      <w:r w:rsidR="007573A7">
        <w:t>’</w:t>
      </w:r>
      <w:r>
        <w:t>avoir douté de moi</w:t>
      </w:r>
      <w:r w:rsidR="007573A7">
        <w:t>.</w:t>
      </w:r>
    </w:p>
    <w:p w14:paraId="650E4471" w14:textId="77777777" w:rsidR="007573A7" w:rsidRDefault="007573A7">
      <w:r>
        <w:t>— </w:t>
      </w:r>
      <w:r w:rsidR="00000000">
        <w:t>N</w:t>
      </w:r>
      <w:r>
        <w:t>’</w:t>
      </w:r>
      <w:r w:rsidR="00000000">
        <w:t>en parlons plus</w:t>
      </w:r>
      <w:r>
        <w:t xml:space="preserve">, </w:t>
      </w:r>
      <w:r w:rsidR="00000000">
        <w:t>dis-je</w:t>
      </w:r>
      <w:r>
        <w:t xml:space="preserve">, </w:t>
      </w:r>
      <w:r w:rsidR="00000000">
        <w:t>faisant allusion à cette révolte</w:t>
      </w:r>
      <w:r>
        <w:t xml:space="preserve"> ; </w:t>
      </w:r>
      <w:r w:rsidR="00000000">
        <w:t>j</w:t>
      </w:r>
      <w:r>
        <w:t>’</w:t>
      </w:r>
      <w:r w:rsidR="00000000">
        <w:t>aurais agi tout comme vous</w:t>
      </w:r>
      <w:r>
        <w:t xml:space="preserve">. </w:t>
      </w:r>
      <w:r w:rsidR="00000000">
        <w:t>Mais il faut prendre une décision et agir prudemment</w:t>
      </w:r>
      <w:r>
        <w:t>.</w:t>
      </w:r>
    </w:p>
    <w:p w14:paraId="01707674" w14:textId="77777777" w:rsidR="007573A7" w:rsidRDefault="007573A7">
      <w:r>
        <w:t>— </w:t>
      </w:r>
      <w:r w:rsidR="00000000">
        <w:t>Puis-je faire une suggestion</w:t>
      </w:r>
      <w:r>
        <w:t xml:space="preserve"> ? </w:t>
      </w:r>
      <w:r w:rsidR="00000000">
        <w:t xml:space="preserve">demanda </w:t>
      </w:r>
      <w:proofErr w:type="spellStart"/>
      <w:r w:rsidR="00000000">
        <w:t>Jennison</w:t>
      </w:r>
      <w:proofErr w:type="spellEnd"/>
      <w:r>
        <w:t>.</w:t>
      </w:r>
    </w:p>
    <w:p w14:paraId="2101EA66" w14:textId="77777777" w:rsidR="007573A7" w:rsidRDefault="00000000">
      <w:r>
        <w:t>Nous le regardâmes d</w:t>
      </w:r>
      <w:r w:rsidR="007573A7">
        <w:t>’</w:t>
      </w:r>
      <w:r>
        <w:t>un air surpris</w:t>
      </w:r>
      <w:r w:rsidR="007573A7">
        <w:t xml:space="preserve">, </w:t>
      </w:r>
      <w:r>
        <w:t>car il parlait rarement et n</w:t>
      </w:r>
      <w:r w:rsidR="007573A7">
        <w:t>’</w:t>
      </w:r>
      <w:r>
        <w:t>était redoutable que la plume à la main</w:t>
      </w:r>
      <w:r w:rsidR="007573A7">
        <w:t>.</w:t>
      </w:r>
    </w:p>
    <w:p w14:paraId="07AE454C" w14:textId="77777777" w:rsidR="007573A7" w:rsidRDefault="007573A7">
      <w:r>
        <w:t>— </w:t>
      </w:r>
      <w:r w:rsidR="00000000">
        <w:t>Voici</w:t>
      </w:r>
      <w:r>
        <w:t xml:space="preserve">, </w:t>
      </w:r>
      <w:r w:rsidR="00000000">
        <w:t>dit-il</w:t>
      </w:r>
      <w:r>
        <w:t xml:space="preserve">, </w:t>
      </w:r>
      <w:r w:rsidR="00000000">
        <w:t>je crois qu</w:t>
      </w:r>
      <w:r>
        <w:t>’</w:t>
      </w:r>
      <w:r w:rsidR="00000000">
        <w:t>avec une série d</w:t>
      </w:r>
      <w:r>
        <w:t>’</w:t>
      </w:r>
      <w:r w:rsidR="00000000">
        <w:t>articles nous pourrions provoquer une nouvelle enquête</w:t>
      </w:r>
      <w:r>
        <w:t>…</w:t>
      </w:r>
    </w:p>
    <w:p w14:paraId="2F6D6348" w14:textId="77777777" w:rsidR="007573A7" w:rsidRDefault="007573A7">
      <w:r>
        <w:lastRenderedPageBreak/>
        <w:t>— </w:t>
      </w:r>
      <w:r w:rsidR="00000000">
        <w:t>Non</w:t>
      </w:r>
      <w:r>
        <w:t xml:space="preserve">, </w:t>
      </w:r>
      <w:r w:rsidR="00000000">
        <w:t>coupai-je</w:t>
      </w:r>
      <w:r>
        <w:t xml:space="preserve">, </w:t>
      </w:r>
      <w:r w:rsidR="00000000">
        <w:t>ce serait la pire des maladresses</w:t>
      </w:r>
      <w:r>
        <w:t xml:space="preserve">. </w:t>
      </w:r>
      <w:r w:rsidR="00000000">
        <w:t>Pe</w:t>
      </w:r>
      <w:r w:rsidR="00000000">
        <w:t>r</w:t>
      </w:r>
      <w:r w:rsidR="00000000">
        <w:t>sonne ne sait jusqu</w:t>
      </w:r>
      <w:r>
        <w:t>’</w:t>
      </w:r>
      <w:r w:rsidR="00000000">
        <w:t>à quel point je suis renseigné et cela fait ma fo</w:t>
      </w:r>
      <w:r w:rsidR="00000000">
        <w:t>r</w:t>
      </w:r>
      <w:r w:rsidR="00000000">
        <w:t>ce</w:t>
      </w:r>
      <w:r>
        <w:t xml:space="preserve">. </w:t>
      </w:r>
      <w:r w:rsidR="00000000">
        <w:t>Si nous allons jeter ça aux quatre vents</w:t>
      </w:r>
      <w:r>
        <w:t>…</w:t>
      </w:r>
    </w:p>
    <w:p w14:paraId="4E967599" w14:textId="77777777" w:rsidR="007573A7" w:rsidRDefault="007573A7">
      <w:r>
        <w:t>— </w:t>
      </w:r>
      <w:r w:rsidR="00000000">
        <w:t>Jerry a raison</w:t>
      </w:r>
      <w:r>
        <w:t xml:space="preserve">, </w:t>
      </w:r>
      <w:r w:rsidR="00000000">
        <w:t>approuva Ray</w:t>
      </w:r>
      <w:r>
        <w:t>.</w:t>
      </w:r>
    </w:p>
    <w:p w14:paraId="582C5FCC" w14:textId="77777777" w:rsidR="007573A7" w:rsidRDefault="007573A7">
      <w:r>
        <w:t>— </w:t>
      </w:r>
      <w:r w:rsidR="00000000">
        <w:t>Épargnez votre encre</w:t>
      </w:r>
      <w:r>
        <w:t xml:space="preserve">, </w:t>
      </w:r>
      <w:r w:rsidR="00000000">
        <w:t xml:space="preserve">dis-je à </w:t>
      </w:r>
      <w:proofErr w:type="spellStart"/>
      <w:r w:rsidR="00000000">
        <w:t>Jennison</w:t>
      </w:r>
      <w:proofErr w:type="spellEnd"/>
      <w:r>
        <w:t xml:space="preserve">. </w:t>
      </w:r>
      <w:r w:rsidR="00000000">
        <w:t>Si nous l</w:t>
      </w:r>
      <w:r>
        <w:t>’</w:t>
      </w:r>
      <w:r w:rsidR="00000000">
        <w:t>emportons</w:t>
      </w:r>
      <w:r>
        <w:t xml:space="preserve">, </w:t>
      </w:r>
      <w:r w:rsidR="00000000">
        <w:t>vous aurez tout le temps et toute la place</w:t>
      </w:r>
      <w:r>
        <w:t xml:space="preserve">. </w:t>
      </w:r>
      <w:r w:rsidR="00000000">
        <w:t>En a</w:t>
      </w:r>
      <w:r w:rsidR="00000000">
        <w:t>t</w:t>
      </w:r>
      <w:r w:rsidR="00000000">
        <w:t>tendant</w:t>
      </w:r>
      <w:r>
        <w:t xml:space="preserve">, </w:t>
      </w:r>
      <w:r w:rsidR="00000000">
        <w:t>nous allons suivre la tactique que j</w:t>
      </w:r>
      <w:r>
        <w:t>’</w:t>
      </w:r>
      <w:r w:rsidR="00000000">
        <w:t>avais choisie avant de vous mettre au courant</w:t>
      </w:r>
      <w:r>
        <w:t xml:space="preserve">. </w:t>
      </w:r>
      <w:r w:rsidR="00000000">
        <w:t>Mais un certain nombre de que</w:t>
      </w:r>
      <w:r w:rsidR="00000000">
        <w:t>s</w:t>
      </w:r>
      <w:r w:rsidR="00000000">
        <w:t>tions se posent auxquelles nous devons tenter de répondre</w:t>
      </w:r>
      <w:r>
        <w:t>.</w:t>
      </w:r>
    </w:p>
    <w:p w14:paraId="49D871B1" w14:textId="77777777" w:rsidR="007573A7" w:rsidRDefault="007573A7">
      <w:r>
        <w:t>« </w:t>
      </w:r>
      <w:r w:rsidR="00000000">
        <w:t>D</w:t>
      </w:r>
      <w:r>
        <w:t>’</w:t>
      </w:r>
      <w:r w:rsidR="00000000">
        <w:t>abord</w:t>
      </w:r>
      <w:r>
        <w:t xml:space="preserve">, </w:t>
      </w:r>
      <w:r w:rsidR="00000000">
        <w:t xml:space="preserve">comment </w:t>
      </w:r>
      <w:proofErr w:type="spellStart"/>
      <w:r w:rsidR="00000000">
        <w:t>Wilks</w:t>
      </w:r>
      <w:proofErr w:type="spellEnd"/>
      <w:r w:rsidR="00000000">
        <w:t xml:space="preserve"> a-t-il pu lâcher Magee de façon que le fou s</w:t>
      </w:r>
      <w:r>
        <w:t>’</w:t>
      </w:r>
      <w:r w:rsidR="00000000">
        <w:t>en allât directement assassiner le juge</w:t>
      </w:r>
      <w:r>
        <w:t xml:space="preserve"> ? </w:t>
      </w:r>
      <w:r w:rsidR="00000000">
        <w:t>Sugge</w:t>
      </w:r>
      <w:r w:rsidR="00000000">
        <w:t>s</w:t>
      </w:r>
      <w:r w:rsidR="00000000">
        <w:t>tion</w:t>
      </w:r>
      <w:r>
        <w:t xml:space="preserve"> ? </w:t>
      </w:r>
      <w:r w:rsidR="00000000">
        <w:t>Hypnotisme</w:t>
      </w:r>
      <w:r>
        <w:t> ?</w:t>
      </w:r>
    </w:p>
    <w:p w14:paraId="64B05EC0" w14:textId="77777777" w:rsidR="007573A7" w:rsidRDefault="007573A7">
      <w:r>
        <w:t>— </w:t>
      </w:r>
      <w:r w:rsidR="00000000">
        <w:t>Probablement</w:t>
      </w:r>
      <w:r>
        <w:t>.</w:t>
      </w:r>
    </w:p>
    <w:p w14:paraId="0F5125C9" w14:textId="77777777" w:rsidR="007573A7" w:rsidRDefault="007573A7">
      <w:r>
        <w:t>— </w:t>
      </w:r>
      <w:r w:rsidR="00000000">
        <w:t>Bien</w:t>
      </w:r>
      <w:r>
        <w:t xml:space="preserve"> ; </w:t>
      </w:r>
      <w:r w:rsidR="00000000">
        <w:t>nous y reviendrons</w:t>
      </w:r>
      <w:r>
        <w:t xml:space="preserve">, </w:t>
      </w:r>
      <w:r w:rsidR="00000000">
        <w:t>dis-je</w:t>
      </w:r>
      <w:r>
        <w:t xml:space="preserve">. </w:t>
      </w:r>
      <w:r w:rsidR="00000000">
        <w:t>Magee aurait-il songé à éteindre l</w:t>
      </w:r>
      <w:r>
        <w:t>’</w:t>
      </w:r>
      <w:r w:rsidR="00000000">
        <w:t>électricité avant de quitter le quartier 16</w:t>
      </w:r>
      <w:r>
        <w:t xml:space="preserve"> ? </w:t>
      </w:r>
      <w:r w:rsidR="00000000">
        <w:t xml:space="preserve">Est-ce </w:t>
      </w:r>
      <w:proofErr w:type="spellStart"/>
      <w:r w:rsidR="00000000">
        <w:t>Wilks</w:t>
      </w:r>
      <w:proofErr w:type="spellEnd"/>
      <w:r w:rsidR="00000000">
        <w:t xml:space="preserve"> qui a manœuvré le commutateur après le départ du fou</w:t>
      </w:r>
      <w:r>
        <w:t xml:space="preserve"> ? </w:t>
      </w:r>
      <w:r w:rsidR="00000000">
        <w:t>Magee aurait dû ouvrir les deux portes de fer et les refermer pour sortir de l</w:t>
      </w:r>
      <w:r>
        <w:t>’</w:t>
      </w:r>
      <w:r w:rsidR="00000000">
        <w:t>autre côté</w:t>
      </w:r>
      <w:r>
        <w:t xml:space="preserve">. </w:t>
      </w:r>
      <w:proofErr w:type="spellStart"/>
      <w:r w:rsidR="00000000">
        <w:t>Wilks</w:t>
      </w:r>
      <w:proofErr w:type="spellEnd"/>
      <w:r>
        <w:t xml:space="preserve">, </w:t>
      </w:r>
      <w:r w:rsidR="00000000">
        <w:t>au contraire</w:t>
      </w:r>
      <w:r>
        <w:t xml:space="preserve">, </w:t>
      </w:r>
      <w:r w:rsidR="00000000">
        <w:t>même s</w:t>
      </w:r>
      <w:r>
        <w:t>’</w:t>
      </w:r>
      <w:r w:rsidR="00000000">
        <w:t>il n</w:t>
      </w:r>
      <w:r>
        <w:t>’</w:t>
      </w:r>
      <w:r w:rsidR="00000000">
        <w:t>avait pas la clef des portes de fer</w:t>
      </w:r>
      <w:r>
        <w:t xml:space="preserve">, </w:t>
      </w:r>
      <w:r w:rsidR="00000000">
        <w:t>pouvait éteindre après avoir franchi la porte battante qui demeure ouverte</w:t>
      </w:r>
      <w:r>
        <w:t xml:space="preserve">. </w:t>
      </w:r>
      <w:r w:rsidR="00000000">
        <w:t>Il aurait fait l</w:t>
      </w:r>
      <w:r>
        <w:t>’</w:t>
      </w:r>
      <w:r w:rsidR="00000000">
        <w:t>obscurité afin que l</w:t>
      </w:r>
      <w:r>
        <w:t>’</w:t>
      </w:r>
      <w:r w:rsidR="00000000">
        <w:t>on ne s</w:t>
      </w:r>
      <w:r>
        <w:t>’</w:t>
      </w:r>
      <w:r w:rsidR="00000000">
        <w:t>aperçût pas tout de suite de la fuite de Magee</w:t>
      </w:r>
      <w:r>
        <w:t xml:space="preserve">. </w:t>
      </w:r>
      <w:r w:rsidR="00000000">
        <w:t>Autre chose</w:t>
      </w:r>
      <w:r>
        <w:t xml:space="preserve"> : </w:t>
      </w:r>
      <w:r w:rsidR="00000000">
        <w:t xml:space="preserve">pourquoi </w:t>
      </w:r>
      <w:proofErr w:type="spellStart"/>
      <w:r w:rsidR="00000000">
        <w:t>Wilks</w:t>
      </w:r>
      <w:proofErr w:type="spellEnd"/>
      <w:r w:rsidR="00000000">
        <w:t xml:space="preserve"> a-t-il consulté brusquement sa montre</w:t>
      </w:r>
      <w:r>
        <w:t xml:space="preserve">, </w:t>
      </w:r>
      <w:r w:rsidR="00000000">
        <w:t>quelques jours auparavant</w:t>
      </w:r>
      <w:r>
        <w:t xml:space="preserve">, </w:t>
      </w:r>
      <w:r w:rsidR="00000000">
        <w:t>chez le juge</w:t>
      </w:r>
      <w:r>
        <w:t xml:space="preserve">, </w:t>
      </w:r>
      <w:r w:rsidR="00000000">
        <w:t>avant de partir en courant</w:t>
      </w:r>
      <w:r>
        <w:t xml:space="preserve">, </w:t>
      </w:r>
      <w:r w:rsidR="00000000">
        <w:t>comme un voleur</w:t>
      </w:r>
      <w:r>
        <w:t> ?</w:t>
      </w:r>
    </w:p>
    <w:p w14:paraId="607F1E2F" w14:textId="77777777" w:rsidR="007573A7" w:rsidRDefault="007573A7">
      <w:r>
        <w:t>— </w:t>
      </w:r>
      <w:r w:rsidR="00000000">
        <w:t>Cela ne semble pas avoir d</w:t>
      </w:r>
      <w:r>
        <w:t>’</w:t>
      </w:r>
      <w:r w:rsidR="00000000">
        <w:t>importance</w:t>
      </w:r>
      <w:r>
        <w:t xml:space="preserve">, </w:t>
      </w:r>
      <w:r w:rsidR="00000000">
        <w:t>remarqua Mi</w:t>
      </w:r>
      <w:r w:rsidR="00000000">
        <w:t>t</w:t>
      </w:r>
      <w:r w:rsidR="00000000">
        <w:t>chell</w:t>
      </w:r>
      <w:r>
        <w:t>.</w:t>
      </w:r>
    </w:p>
    <w:p w14:paraId="6732E247" w14:textId="77777777" w:rsidR="007573A7" w:rsidRDefault="007573A7">
      <w:r>
        <w:t>— </w:t>
      </w:r>
      <w:r w:rsidR="00000000">
        <w:t>Si</w:t>
      </w:r>
      <w:r>
        <w:t xml:space="preserve">, </w:t>
      </w:r>
      <w:r w:rsidR="00000000">
        <w:t>protestai-je</w:t>
      </w:r>
      <w:r>
        <w:t xml:space="preserve"> ; </w:t>
      </w:r>
      <w:r w:rsidR="00000000">
        <w:t>il n</w:t>
      </w:r>
      <w:r>
        <w:t>’</w:t>
      </w:r>
      <w:r w:rsidR="00000000">
        <w:t>agit pas ainsi en général</w:t>
      </w:r>
      <w:r>
        <w:t xml:space="preserve">. </w:t>
      </w:r>
      <w:r w:rsidR="00000000">
        <w:t>Mais</w:t>
      </w:r>
      <w:r>
        <w:t xml:space="preserve">, </w:t>
      </w:r>
      <w:r w:rsidR="00000000">
        <w:t>r</w:t>
      </w:r>
      <w:r w:rsidR="00000000">
        <w:t>é</w:t>
      </w:r>
      <w:r w:rsidR="00000000">
        <w:t xml:space="preserve">servons cette question qui répond aux </w:t>
      </w:r>
      <w:r>
        <w:t>« </w:t>
      </w:r>
      <w:r w:rsidR="00000000">
        <w:t>comment</w:t>
      </w:r>
      <w:r>
        <w:t> »</w:t>
      </w:r>
      <w:r w:rsidR="00000000">
        <w:t xml:space="preserve"> du meurtre</w:t>
      </w:r>
      <w:r>
        <w:t xml:space="preserve">. </w:t>
      </w:r>
      <w:r w:rsidR="00000000">
        <w:t xml:space="preserve">Ce qui nous intéresse surtout ce sont les </w:t>
      </w:r>
      <w:r>
        <w:lastRenderedPageBreak/>
        <w:t>« </w:t>
      </w:r>
      <w:r w:rsidR="00000000">
        <w:t>pourquoi</w:t>
      </w:r>
      <w:r>
        <w:t> ? »</w:t>
      </w:r>
      <w:r w:rsidR="00000000">
        <w:t xml:space="preserve"> Pou</w:t>
      </w:r>
      <w:r w:rsidR="00000000">
        <w:t>r</w:t>
      </w:r>
      <w:r w:rsidR="00000000">
        <w:t xml:space="preserve">quoi </w:t>
      </w:r>
      <w:proofErr w:type="spellStart"/>
      <w:r w:rsidR="00000000">
        <w:t>Wilks</w:t>
      </w:r>
      <w:proofErr w:type="spellEnd"/>
      <w:r w:rsidR="00000000">
        <w:t xml:space="preserve"> désirait-il se débarrasser du juge</w:t>
      </w:r>
      <w:r>
        <w:t xml:space="preserve"> ? </w:t>
      </w:r>
      <w:r w:rsidR="00000000">
        <w:t>Quel cadavre y a-t-il entre eux</w:t>
      </w:r>
      <w:r>
        <w:t xml:space="preserve"> ? </w:t>
      </w:r>
      <w:r w:rsidR="00000000">
        <w:t>Lorsque nous aurons trouvé cela</w:t>
      </w:r>
      <w:r>
        <w:t xml:space="preserve">, </w:t>
      </w:r>
      <w:r w:rsidR="00000000">
        <w:t>nous serons peut-être assez forts pour écraser la puissante machine des R</w:t>
      </w:r>
      <w:r w:rsidR="00000000">
        <w:t>o</w:t>
      </w:r>
      <w:r w:rsidR="00000000">
        <w:t>binson</w:t>
      </w:r>
      <w:r>
        <w:t xml:space="preserve">. </w:t>
      </w:r>
      <w:r w:rsidR="00000000">
        <w:t>Ou bien ce ne sera qu</w:t>
      </w:r>
      <w:r>
        <w:t>’</w:t>
      </w:r>
      <w:r w:rsidR="00000000">
        <w:t>un scandale</w:t>
      </w:r>
      <w:r>
        <w:t xml:space="preserve">, </w:t>
      </w:r>
      <w:r w:rsidR="00000000">
        <w:t xml:space="preserve">compromettant le juge et </w:t>
      </w:r>
      <w:proofErr w:type="spellStart"/>
      <w:r w:rsidR="00000000">
        <w:t>Wilks</w:t>
      </w:r>
      <w:proofErr w:type="spellEnd"/>
      <w:r>
        <w:t>…</w:t>
      </w:r>
    </w:p>
    <w:p w14:paraId="276A581C" w14:textId="77777777" w:rsidR="007573A7" w:rsidRDefault="007573A7">
      <w:r>
        <w:t>— </w:t>
      </w:r>
      <w:r w:rsidR="00000000">
        <w:t>J</w:t>
      </w:r>
      <w:r>
        <w:t>’</w:t>
      </w:r>
      <w:r w:rsidR="00000000">
        <w:t>en doute</w:t>
      </w:r>
      <w:r>
        <w:t xml:space="preserve">, </w:t>
      </w:r>
      <w:r w:rsidR="00000000">
        <w:t>dit Ray</w:t>
      </w:r>
      <w:r>
        <w:t xml:space="preserve">. </w:t>
      </w:r>
      <w:r w:rsidR="00000000">
        <w:t>Si Andrew a ordonné que l</w:t>
      </w:r>
      <w:r>
        <w:t>’</w:t>
      </w:r>
      <w:r w:rsidR="00000000">
        <w:t xml:space="preserve">on tuât </w:t>
      </w:r>
      <w:proofErr w:type="spellStart"/>
      <w:r w:rsidR="00000000">
        <w:t>Hatfield</w:t>
      </w:r>
      <w:proofErr w:type="spellEnd"/>
      <w:r>
        <w:t> ?…</w:t>
      </w:r>
    </w:p>
    <w:p w14:paraId="10FA2CC1" w14:textId="77777777" w:rsidR="007573A7" w:rsidRDefault="007573A7">
      <w:r>
        <w:t>— </w:t>
      </w:r>
      <w:r w:rsidR="00000000">
        <w:t>J</w:t>
      </w:r>
      <w:r>
        <w:t>’</w:t>
      </w:r>
      <w:r w:rsidR="00000000">
        <w:t>ai vu Andrew hier soir</w:t>
      </w:r>
      <w:r>
        <w:t xml:space="preserve">. </w:t>
      </w:r>
      <w:r w:rsidR="00000000">
        <w:t>Il jouait peut-être la comédie</w:t>
      </w:r>
      <w:r>
        <w:t xml:space="preserve"> – </w:t>
      </w:r>
      <w:r w:rsidR="00000000">
        <w:t>et Dieu sait comment il sait feindre</w:t>
      </w:r>
      <w:r>
        <w:t xml:space="preserve"> – </w:t>
      </w:r>
      <w:r w:rsidR="00000000">
        <w:t>mais il paraissait sincère lorsqu</w:t>
      </w:r>
      <w:r>
        <w:t>’</w:t>
      </w:r>
      <w:r w:rsidR="00000000">
        <w:t>il m</w:t>
      </w:r>
      <w:r>
        <w:t>’</w:t>
      </w:r>
      <w:r w:rsidR="00000000">
        <w:t xml:space="preserve">a déclaré que les hommes de </w:t>
      </w:r>
      <w:proofErr w:type="spellStart"/>
      <w:r w:rsidR="00000000">
        <w:t>Curfew</w:t>
      </w:r>
      <w:proofErr w:type="spellEnd"/>
      <w:r w:rsidR="00000000">
        <w:t xml:space="preserve"> étaient allés trop loin</w:t>
      </w:r>
      <w:r>
        <w:t>.</w:t>
      </w:r>
    </w:p>
    <w:p w14:paraId="02C1B627" w14:textId="77777777" w:rsidR="007573A7" w:rsidRDefault="007573A7">
      <w:r>
        <w:t>— </w:t>
      </w:r>
      <w:r w:rsidR="00000000">
        <w:t>Des blagues</w:t>
      </w:r>
      <w:r>
        <w:t> !</w:t>
      </w:r>
    </w:p>
    <w:p w14:paraId="264DCF66" w14:textId="77777777" w:rsidR="007573A7" w:rsidRDefault="007573A7">
      <w:r>
        <w:t>— </w:t>
      </w:r>
      <w:r w:rsidR="00000000">
        <w:t>Peut-être</w:t>
      </w:r>
      <w:r>
        <w:t xml:space="preserve">. </w:t>
      </w:r>
      <w:r w:rsidR="00000000">
        <w:t>Mais quand le Grand Chef agit</w:t>
      </w:r>
      <w:r>
        <w:t xml:space="preserve">, </w:t>
      </w:r>
      <w:r w:rsidR="00000000">
        <w:t>il ne s</w:t>
      </w:r>
      <w:r>
        <w:t>’</w:t>
      </w:r>
      <w:r w:rsidR="00000000">
        <w:t>en cache pas</w:t>
      </w:r>
      <w:r>
        <w:t xml:space="preserve"> ; </w:t>
      </w:r>
      <w:r w:rsidR="00000000">
        <w:t>vous le connaissez</w:t>
      </w:r>
      <w:r>
        <w:t xml:space="preserve">. </w:t>
      </w:r>
      <w:r w:rsidR="00000000">
        <w:t>Il a pris toutes les précautions utiles et il ne court aucun risque</w:t>
      </w:r>
      <w:r>
        <w:t xml:space="preserve">. </w:t>
      </w:r>
      <w:r w:rsidR="00000000">
        <w:t>Cependant</w:t>
      </w:r>
      <w:r>
        <w:t xml:space="preserve">, </w:t>
      </w:r>
      <w:r w:rsidR="00000000">
        <w:t>hier soir</w:t>
      </w:r>
      <w:r>
        <w:t xml:space="preserve">, </w:t>
      </w:r>
      <w:r w:rsidR="00000000">
        <w:t>il paraissait r</w:t>
      </w:r>
      <w:r w:rsidR="00000000">
        <w:t>e</w:t>
      </w:r>
      <w:r w:rsidR="00000000">
        <w:t>gretter que l</w:t>
      </w:r>
      <w:r>
        <w:t>’</w:t>
      </w:r>
      <w:r w:rsidR="00000000">
        <w:t>on ait assassiné l</w:t>
      </w:r>
      <w:r>
        <w:t>’</w:t>
      </w:r>
      <w:r w:rsidR="00000000">
        <w:t>évangéliste</w:t>
      </w:r>
      <w:r>
        <w:t>.</w:t>
      </w:r>
    </w:p>
    <w:p w14:paraId="12815BDD" w14:textId="77777777" w:rsidR="007573A7" w:rsidRDefault="007573A7">
      <w:r>
        <w:t>— </w:t>
      </w:r>
      <w:r w:rsidR="00000000">
        <w:t>Je ne le crois pas</w:t>
      </w:r>
      <w:r>
        <w:t>.</w:t>
      </w:r>
    </w:p>
    <w:p w14:paraId="37772947" w14:textId="77777777" w:rsidR="007573A7" w:rsidRDefault="007573A7">
      <w:r>
        <w:t>— </w:t>
      </w:r>
      <w:r w:rsidR="00000000">
        <w:t>C</w:t>
      </w:r>
      <w:r>
        <w:t>’</w:t>
      </w:r>
      <w:r w:rsidR="00000000">
        <w:t>est encore une question à laquelle il faudra répondre</w:t>
      </w:r>
      <w:r>
        <w:t xml:space="preserve">. </w:t>
      </w:r>
      <w:r w:rsidR="00000000">
        <w:t>Il y en a d</w:t>
      </w:r>
      <w:r>
        <w:t>’</w:t>
      </w:r>
      <w:r w:rsidR="00000000">
        <w:t>autres</w:t>
      </w:r>
      <w:r>
        <w:t xml:space="preserve">. </w:t>
      </w:r>
      <w:r w:rsidR="00000000">
        <w:t xml:space="preserve">Est-ce que Andrew sait que </w:t>
      </w:r>
      <w:proofErr w:type="spellStart"/>
      <w:r w:rsidR="00000000">
        <w:t>Wilks</w:t>
      </w:r>
      <w:proofErr w:type="spellEnd"/>
      <w:r w:rsidR="00000000">
        <w:t xml:space="preserve"> a causé la mort du juge</w:t>
      </w:r>
      <w:r>
        <w:t xml:space="preserve"> ? </w:t>
      </w:r>
      <w:r w:rsidR="00000000">
        <w:t>Il peut l</w:t>
      </w:r>
      <w:r>
        <w:t>’</w:t>
      </w:r>
      <w:r w:rsidR="00000000">
        <w:t>ignorer</w:t>
      </w:r>
      <w:r>
        <w:t xml:space="preserve">. </w:t>
      </w:r>
      <w:r w:rsidR="00000000">
        <w:t>Il ignore peut-être que Kennedy a été égorgé</w:t>
      </w:r>
      <w:r>
        <w:t xml:space="preserve">. </w:t>
      </w:r>
      <w:r w:rsidR="00000000">
        <w:t>Il peut croire ce que tout le monde croit</w:t>
      </w:r>
      <w:r>
        <w:t xml:space="preserve">, </w:t>
      </w:r>
      <w:r w:rsidR="00000000">
        <w:t xml:space="preserve">ce que </w:t>
      </w:r>
      <w:proofErr w:type="spellStart"/>
      <w:r w:rsidR="00000000">
        <w:t>Louderback</w:t>
      </w:r>
      <w:proofErr w:type="spellEnd"/>
      <w:r w:rsidR="00000000">
        <w:t xml:space="preserve"> croit</w:t>
      </w:r>
      <w:r>
        <w:t xml:space="preserve">, </w:t>
      </w:r>
      <w:r w:rsidR="00000000">
        <w:t>ce que vous avez crû tous les deux jusqu</w:t>
      </w:r>
      <w:r>
        <w:t>’</w:t>
      </w:r>
      <w:r w:rsidR="00000000">
        <w:t>à aujourd</w:t>
      </w:r>
      <w:r>
        <w:t>’</w:t>
      </w:r>
      <w:r w:rsidR="00000000">
        <w:t>hui</w:t>
      </w:r>
      <w:r>
        <w:t xml:space="preserve">, </w:t>
      </w:r>
      <w:r w:rsidR="00000000">
        <w:t>ce que je croirais si je n</w:t>
      </w:r>
      <w:r>
        <w:t>’</w:t>
      </w:r>
      <w:r w:rsidR="00000000">
        <w:t>avais pas causé avec le do</w:t>
      </w:r>
      <w:r w:rsidR="00000000">
        <w:t>c</w:t>
      </w:r>
      <w:r w:rsidR="00000000">
        <w:t>teur Haley</w:t>
      </w:r>
      <w:r>
        <w:t>.</w:t>
      </w:r>
    </w:p>
    <w:p w14:paraId="08807B86" w14:textId="77777777" w:rsidR="007573A7" w:rsidRDefault="007573A7">
      <w:r>
        <w:t>— </w:t>
      </w:r>
      <w:r w:rsidR="00000000">
        <w:t>Alors</w:t>
      </w:r>
      <w:r>
        <w:t xml:space="preserve"> ? </w:t>
      </w:r>
      <w:r w:rsidR="00000000">
        <w:t xml:space="preserve">demanda </w:t>
      </w:r>
      <w:proofErr w:type="spellStart"/>
      <w:r w:rsidR="00000000">
        <w:t>Jennison</w:t>
      </w:r>
      <w:proofErr w:type="spellEnd"/>
      <w:r>
        <w:t xml:space="preserve">, </w:t>
      </w:r>
      <w:r w:rsidR="00000000">
        <w:t>pourquoi Robinson couvr</w:t>
      </w:r>
      <w:r w:rsidR="00000000">
        <w:t>i</w:t>
      </w:r>
      <w:r w:rsidR="00000000">
        <w:t xml:space="preserve">rait-il </w:t>
      </w:r>
      <w:proofErr w:type="spellStart"/>
      <w:r w:rsidR="00000000">
        <w:t>Wilks</w:t>
      </w:r>
      <w:proofErr w:type="spellEnd"/>
      <w:r>
        <w:t> ?</w:t>
      </w:r>
    </w:p>
    <w:p w14:paraId="209A485C" w14:textId="77777777" w:rsidR="007573A7" w:rsidRDefault="007573A7">
      <w:r>
        <w:t>— </w:t>
      </w:r>
      <w:r w:rsidR="00000000">
        <w:t>Le couvre-t-il</w:t>
      </w:r>
      <w:r>
        <w:t xml:space="preserve"> ? </w:t>
      </w:r>
      <w:r w:rsidR="00000000">
        <w:t>C</w:t>
      </w:r>
      <w:r>
        <w:t>’</w:t>
      </w:r>
      <w:r w:rsidR="00000000">
        <w:t>est une nouvelle question</w:t>
      </w:r>
      <w:r>
        <w:t xml:space="preserve">. </w:t>
      </w:r>
      <w:r w:rsidR="00000000">
        <w:t>Il couvre son équipe en général</w:t>
      </w:r>
      <w:r>
        <w:t xml:space="preserve">. </w:t>
      </w:r>
      <w:r w:rsidR="00000000">
        <w:t>Vous souvenez-vous que</w:t>
      </w:r>
      <w:r>
        <w:t xml:space="preserve">, </w:t>
      </w:r>
      <w:r w:rsidR="00000000">
        <w:t>la nuit de l</w:t>
      </w:r>
      <w:r>
        <w:t>’</w:t>
      </w:r>
      <w:r w:rsidR="00000000">
        <w:t>évasion</w:t>
      </w:r>
      <w:r>
        <w:t xml:space="preserve">, </w:t>
      </w:r>
      <w:r w:rsidR="00000000">
        <w:t>avant même que la sirène ait cessé de gémir</w:t>
      </w:r>
      <w:r>
        <w:t xml:space="preserve">, </w:t>
      </w:r>
      <w:r w:rsidR="00000000">
        <w:t xml:space="preserve">le </w:t>
      </w:r>
      <w:r w:rsidR="00000000">
        <w:lastRenderedPageBreak/>
        <w:t xml:space="preserve">gouverneur a appelé </w:t>
      </w:r>
      <w:proofErr w:type="spellStart"/>
      <w:r w:rsidR="00000000">
        <w:t>Wilks</w:t>
      </w:r>
      <w:proofErr w:type="spellEnd"/>
      <w:r w:rsidR="00000000">
        <w:t xml:space="preserve"> au téléphone pour ordonner que l</w:t>
      </w:r>
      <w:r>
        <w:t>’</w:t>
      </w:r>
      <w:r w:rsidR="00000000">
        <w:t>on ne parlât de rien avant l</w:t>
      </w:r>
      <w:r>
        <w:t>’</w:t>
      </w:r>
      <w:r w:rsidR="00000000">
        <w:t>enquête</w:t>
      </w:r>
      <w:r>
        <w:t xml:space="preserve"> ? </w:t>
      </w:r>
      <w:r w:rsidR="00000000">
        <w:t xml:space="preserve">Était-ce parce que le gouverneur désirait protéger </w:t>
      </w:r>
      <w:proofErr w:type="spellStart"/>
      <w:r w:rsidR="00000000">
        <w:t>Wilks</w:t>
      </w:r>
      <w:proofErr w:type="spellEnd"/>
      <w:r>
        <w:t xml:space="preserve"> ? </w:t>
      </w:r>
      <w:r w:rsidR="00000000">
        <w:t>Le soupçonnait-il d</w:t>
      </w:r>
      <w:r>
        <w:t>’</w:t>
      </w:r>
      <w:r w:rsidR="00000000">
        <w:t>avoir été mêlé à la mort du juge</w:t>
      </w:r>
      <w:r>
        <w:t xml:space="preserve"> ? </w:t>
      </w:r>
      <w:r w:rsidR="00000000">
        <w:t>Non</w:t>
      </w:r>
      <w:r>
        <w:t xml:space="preserve">, </w:t>
      </w:r>
      <w:r w:rsidR="00000000">
        <w:t>bien sûr</w:t>
      </w:r>
      <w:r>
        <w:t xml:space="preserve">. </w:t>
      </w:r>
      <w:r w:rsidR="00000000">
        <w:t>Il craignait que cette évasion pût être e</w:t>
      </w:r>
      <w:r w:rsidR="00000000">
        <w:t>x</w:t>
      </w:r>
      <w:r w:rsidR="00000000">
        <w:t>ploitée par l</w:t>
      </w:r>
      <w:r>
        <w:t>’</w:t>
      </w:r>
      <w:r w:rsidR="00000000">
        <w:t>opposition</w:t>
      </w:r>
      <w:r>
        <w:t xml:space="preserve">. </w:t>
      </w:r>
      <w:r w:rsidR="00000000">
        <w:t>La même chose peut être vraie du Grand Chef</w:t>
      </w:r>
      <w:r>
        <w:t xml:space="preserve">. </w:t>
      </w:r>
      <w:r w:rsidR="00000000">
        <w:t>Il est même possible qu</w:t>
      </w:r>
      <w:r>
        <w:t>’</w:t>
      </w:r>
      <w:r w:rsidR="00000000">
        <w:t>il ignore ce qui troublait la conscience de son frère</w:t>
      </w:r>
      <w:r>
        <w:t xml:space="preserve">. </w:t>
      </w:r>
      <w:r w:rsidR="00000000">
        <w:t xml:space="preserve">Je dis </w:t>
      </w:r>
      <w:r>
        <w:t>« </w:t>
      </w:r>
      <w:r w:rsidR="00000000">
        <w:t>possible</w:t>
      </w:r>
      <w:r>
        <w:t> » !</w:t>
      </w:r>
    </w:p>
    <w:p w14:paraId="1E18B3D8" w14:textId="77777777" w:rsidR="007573A7" w:rsidRDefault="007573A7">
      <w:r>
        <w:t>— </w:t>
      </w:r>
      <w:r w:rsidR="00000000">
        <w:t>Qu</w:t>
      </w:r>
      <w:r>
        <w:t>’</w:t>
      </w:r>
      <w:r w:rsidR="00000000">
        <w:t>est-ce qui vous le laisse croire</w:t>
      </w:r>
      <w:r>
        <w:t xml:space="preserve"> ? </w:t>
      </w:r>
      <w:r w:rsidR="00000000">
        <w:t>demanda Ray</w:t>
      </w:r>
      <w:r>
        <w:t>.</w:t>
      </w:r>
    </w:p>
    <w:p w14:paraId="192864FB" w14:textId="77777777" w:rsidR="007573A7" w:rsidRDefault="007573A7">
      <w:r>
        <w:t>— </w:t>
      </w:r>
      <w:r w:rsidR="00000000">
        <w:t>Je cherche</w:t>
      </w:r>
      <w:r>
        <w:t xml:space="preserve">. </w:t>
      </w:r>
      <w:r w:rsidR="00000000">
        <w:t xml:space="preserve">Lorsque la bande à </w:t>
      </w:r>
      <w:proofErr w:type="spellStart"/>
      <w:r w:rsidR="00000000">
        <w:t>Curfew</w:t>
      </w:r>
      <w:proofErr w:type="spellEnd"/>
      <w:r w:rsidR="00000000">
        <w:t xml:space="preserve"> a pris </w:t>
      </w:r>
      <w:proofErr w:type="spellStart"/>
      <w:r w:rsidR="00000000">
        <w:t>Hatfield</w:t>
      </w:r>
      <w:proofErr w:type="spellEnd"/>
      <w:r w:rsidR="00000000">
        <w:t xml:space="preserve"> pour la première fois</w:t>
      </w:r>
      <w:r>
        <w:t xml:space="preserve">, </w:t>
      </w:r>
      <w:r w:rsidR="00000000">
        <w:t>l</w:t>
      </w:r>
      <w:r>
        <w:t>’</w:t>
      </w:r>
      <w:r w:rsidR="00000000">
        <w:t>évangéliste a été roué de coups et invité à retirer sa plainte</w:t>
      </w:r>
      <w:r>
        <w:t xml:space="preserve"> ; </w:t>
      </w:r>
      <w:r w:rsidR="00000000">
        <w:t>mais il n</w:t>
      </w:r>
      <w:r>
        <w:t>’</w:t>
      </w:r>
      <w:r w:rsidR="00000000">
        <w:t>a pas reçu le moindre avertiss</w:t>
      </w:r>
      <w:r w:rsidR="00000000">
        <w:t>e</w:t>
      </w:r>
      <w:r w:rsidR="00000000">
        <w:t>ment relatif à ce que le juge pouvait lui avoir confié</w:t>
      </w:r>
      <w:r>
        <w:t>.</w:t>
      </w:r>
    </w:p>
    <w:p w14:paraId="245327FF" w14:textId="77777777" w:rsidR="007573A7" w:rsidRDefault="007573A7">
      <w:r>
        <w:t>— </w:t>
      </w:r>
      <w:r w:rsidR="00000000">
        <w:t>Ça ne prouve rien</w:t>
      </w:r>
      <w:r>
        <w:t xml:space="preserve">, </w:t>
      </w:r>
      <w:r w:rsidR="00000000">
        <w:t>grogna Mitchell</w:t>
      </w:r>
      <w:r>
        <w:t xml:space="preserve"> ; </w:t>
      </w:r>
      <w:r w:rsidR="00000000">
        <w:t>Robinson n</w:t>
      </w:r>
      <w:r>
        <w:t>’</w:t>
      </w:r>
      <w:r w:rsidR="00000000">
        <w:t xml:space="preserve">en aurait rien dit à </w:t>
      </w:r>
      <w:proofErr w:type="spellStart"/>
      <w:r w:rsidR="00000000">
        <w:t>Curfew</w:t>
      </w:r>
      <w:proofErr w:type="spellEnd"/>
      <w:r w:rsidR="00000000">
        <w:t xml:space="preserve"> ou à ses hommes</w:t>
      </w:r>
      <w:r>
        <w:t xml:space="preserve">, </w:t>
      </w:r>
      <w:r w:rsidR="00000000">
        <w:t>par prudence</w:t>
      </w:r>
      <w:r>
        <w:t>.</w:t>
      </w:r>
    </w:p>
    <w:p w14:paraId="1206D5AB" w14:textId="77777777" w:rsidR="007573A7" w:rsidRDefault="007573A7">
      <w:r>
        <w:t>— </w:t>
      </w:r>
      <w:r w:rsidR="00000000">
        <w:t>C</w:t>
      </w:r>
      <w:r>
        <w:t>’</w:t>
      </w:r>
      <w:r w:rsidR="00000000">
        <w:t>est possible</w:t>
      </w:r>
      <w:r>
        <w:t>.</w:t>
      </w:r>
    </w:p>
    <w:p w14:paraId="48F7011D" w14:textId="77777777" w:rsidR="007573A7" w:rsidRDefault="007573A7">
      <w:r>
        <w:t>— </w:t>
      </w:r>
      <w:r w:rsidR="00000000">
        <w:t>Un fait demeure</w:t>
      </w:r>
      <w:r>
        <w:t xml:space="preserve">, </w:t>
      </w:r>
      <w:r w:rsidR="00000000">
        <w:t>reprit-il</w:t>
      </w:r>
      <w:r>
        <w:t xml:space="preserve"> : </w:t>
      </w:r>
      <w:r w:rsidR="00000000">
        <w:t>c</w:t>
      </w:r>
      <w:r>
        <w:t>’</w:t>
      </w:r>
      <w:r w:rsidR="00000000">
        <w:t xml:space="preserve">est que </w:t>
      </w:r>
      <w:proofErr w:type="spellStart"/>
      <w:r w:rsidR="00000000">
        <w:t>Hatfield</w:t>
      </w:r>
      <w:proofErr w:type="spellEnd"/>
      <w:r w:rsidR="00000000">
        <w:t xml:space="preserve"> a été assa</w:t>
      </w:r>
      <w:r w:rsidR="00000000">
        <w:t>s</w:t>
      </w:r>
      <w:r w:rsidR="00000000">
        <w:t>siné avant de vous avoir révélé le secret</w:t>
      </w:r>
      <w:r>
        <w:t xml:space="preserve">. </w:t>
      </w:r>
      <w:r w:rsidR="00000000">
        <w:t>L</w:t>
      </w:r>
      <w:r>
        <w:t>’</w:t>
      </w:r>
      <w:r w:rsidR="00000000">
        <w:t>une des infirmières vous a sans doute espionné</w:t>
      </w:r>
      <w:r>
        <w:t xml:space="preserve">, </w:t>
      </w:r>
      <w:r w:rsidR="00000000">
        <w:t>le soir</w:t>
      </w:r>
      <w:r>
        <w:t xml:space="preserve">, </w:t>
      </w:r>
      <w:r w:rsidR="00000000">
        <w:t>à la clinique</w:t>
      </w:r>
      <w:r>
        <w:t xml:space="preserve"> ; </w:t>
      </w:r>
      <w:r w:rsidR="00000000">
        <w:t>elle a rense</w:t>
      </w:r>
      <w:r w:rsidR="00000000">
        <w:t>i</w:t>
      </w:r>
      <w:r w:rsidR="00000000">
        <w:t>gné l</w:t>
      </w:r>
      <w:r>
        <w:t>’</w:t>
      </w:r>
      <w:r w:rsidR="00000000">
        <w:t>infirmière de jour</w:t>
      </w:r>
      <w:r>
        <w:t xml:space="preserve">… </w:t>
      </w:r>
      <w:r w:rsidR="00000000">
        <w:t>et la bande a pris des mesures pour se débarrasser de l</w:t>
      </w:r>
      <w:r>
        <w:t>’</w:t>
      </w:r>
      <w:r w:rsidR="00000000">
        <w:t>évangéliste</w:t>
      </w:r>
      <w:r>
        <w:t xml:space="preserve">. </w:t>
      </w:r>
      <w:r w:rsidR="00000000">
        <w:t>C</w:t>
      </w:r>
      <w:r>
        <w:t>’</w:t>
      </w:r>
      <w:r w:rsidR="00000000">
        <w:t>est donc que l</w:t>
      </w:r>
      <w:r>
        <w:t>’</w:t>
      </w:r>
      <w:r w:rsidR="00000000">
        <w:t>ordre d</w:t>
      </w:r>
      <w:r>
        <w:t>’</w:t>
      </w:r>
      <w:r w:rsidR="00000000">
        <w:t>agir avait été donné par Robinson</w:t>
      </w:r>
      <w:r>
        <w:t xml:space="preserve">, </w:t>
      </w:r>
      <w:r w:rsidR="00000000">
        <w:t>avant ou après votre intervention</w:t>
      </w:r>
      <w:r>
        <w:t>.</w:t>
      </w:r>
    </w:p>
    <w:p w14:paraId="6051001E" w14:textId="77777777" w:rsidR="007573A7" w:rsidRDefault="007573A7">
      <w:r>
        <w:t>— </w:t>
      </w:r>
      <w:r w:rsidR="00000000">
        <w:t>Je crois</w:t>
      </w:r>
      <w:r>
        <w:t xml:space="preserve">, </w:t>
      </w:r>
      <w:r w:rsidR="00000000">
        <w:t>dis-je</w:t>
      </w:r>
      <w:r>
        <w:t xml:space="preserve">, </w:t>
      </w:r>
      <w:r w:rsidR="00000000">
        <w:t xml:space="preserve">que </w:t>
      </w:r>
      <w:proofErr w:type="spellStart"/>
      <w:r w:rsidR="00000000">
        <w:t>Wilks</w:t>
      </w:r>
      <w:proofErr w:type="spellEnd"/>
      <w:r w:rsidR="00000000">
        <w:t xml:space="preserve"> s</w:t>
      </w:r>
      <w:r>
        <w:t>’</w:t>
      </w:r>
      <w:r w:rsidR="00000000">
        <w:t xml:space="preserve">intéressait aussi au sort de </w:t>
      </w:r>
      <w:proofErr w:type="spellStart"/>
      <w:r w:rsidR="00000000">
        <w:t>Hatfield</w:t>
      </w:r>
      <w:proofErr w:type="spellEnd"/>
      <w:r>
        <w:t>.</w:t>
      </w:r>
    </w:p>
    <w:p w14:paraId="726981F2" w14:textId="77777777" w:rsidR="007573A7" w:rsidRDefault="007573A7">
      <w:r>
        <w:t>— </w:t>
      </w:r>
      <w:r w:rsidR="00000000">
        <w:t>Si Robinson ignorait que le médecin fût compromis</w:t>
      </w:r>
      <w:r>
        <w:t xml:space="preserve">, </w:t>
      </w:r>
      <w:r w:rsidR="00000000">
        <w:t>ce n</w:t>
      </w:r>
      <w:r>
        <w:t>’</w:t>
      </w:r>
      <w:r w:rsidR="00000000">
        <w:t>est pas pour cette raison qu</w:t>
      </w:r>
      <w:r>
        <w:t>’</w:t>
      </w:r>
      <w:r w:rsidR="00000000">
        <w:t>il a donné l</w:t>
      </w:r>
      <w:r>
        <w:t>’</w:t>
      </w:r>
      <w:r w:rsidR="00000000">
        <w:t>ordre</w:t>
      </w:r>
      <w:r>
        <w:t xml:space="preserve">, </w:t>
      </w:r>
      <w:r w:rsidR="00000000">
        <w:t>poursuivit Mi</w:t>
      </w:r>
      <w:r w:rsidR="00000000">
        <w:t>t</w:t>
      </w:r>
      <w:r w:rsidR="00000000">
        <w:t>chell</w:t>
      </w:r>
      <w:r>
        <w:t>.</w:t>
      </w:r>
    </w:p>
    <w:p w14:paraId="448F88BB" w14:textId="77777777" w:rsidR="007573A7" w:rsidRDefault="00000000">
      <w:r>
        <w:t>Il éclata d</w:t>
      </w:r>
      <w:r w:rsidR="007573A7">
        <w:t>’</w:t>
      </w:r>
      <w:r>
        <w:t>un rire amer</w:t>
      </w:r>
      <w:r w:rsidR="007573A7">
        <w:t>.</w:t>
      </w:r>
    </w:p>
    <w:p w14:paraId="4EB8A2C8" w14:textId="77777777" w:rsidR="007573A7" w:rsidRDefault="007573A7">
      <w:r>
        <w:lastRenderedPageBreak/>
        <w:t>— </w:t>
      </w:r>
      <w:r w:rsidR="00000000">
        <w:t>Disons que c</w:t>
      </w:r>
      <w:r>
        <w:t>’</w:t>
      </w:r>
      <w:r w:rsidR="00000000">
        <w:t>est un accident</w:t>
      </w:r>
      <w:r>
        <w:t xml:space="preserve">, </w:t>
      </w:r>
      <w:r w:rsidR="00000000">
        <w:t>reprit-il</w:t>
      </w:r>
      <w:r>
        <w:t xml:space="preserve"> ; </w:t>
      </w:r>
      <w:r w:rsidR="00000000">
        <w:t>que les mauvais garçons ont exagéré</w:t>
      </w:r>
      <w:r>
        <w:t xml:space="preserve">. </w:t>
      </w:r>
      <w:r w:rsidR="00000000">
        <w:t>Allons</w:t>
      </w:r>
      <w:r>
        <w:t xml:space="preserve">, </w:t>
      </w:r>
      <w:r w:rsidR="00000000">
        <w:t>Jerry</w:t>
      </w:r>
      <w:r>
        <w:t xml:space="preserve">, </w:t>
      </w:r>
      <w:r w:rsidR="00000000">
        <w:t>vous avez trop pensé à tout cela et vous n</w:t>
      </w:r>
      <w:r>
        <w:t>’</w:t>
      </w:r>
      <w:r w:rsidR="00000000">
        <w:t>y voyez plus clair</w:t>
      </w:r>
      <w:r>
        <w:t xml:space="preserve">. </w:t>
      </w:r>
      <w:r w:rsidR="00000000">
        <w:t>L</w:t>
      </w:r>
      <w:r>
        <w:t>’</w:t>
      </w:r>
      <w:r w:rsidR="00000000">
        <w:t>étiquette prouve que le meu</w:t>
      </w:r>
      <w:r w:rsidR="00000000">
        <w:t>r</w:t>
      </w:r>
      <w:r w:rsidR="00000000">
        <w:t>tre a été prémédité</w:t>
      </w:r>
      <w:r>
        <w:t>.</w:t>
      </w:r>
    </w:p>
    <w:p w14:paraId="524E6B97" w14:textId="77777777" w:rsidR="007573A7" w:rsidRDefault="007573A7">
      <w:r>
        <w:t>— </w:t>
      </w:r>
      <w:r w:rsidR="00000000">
        <w:t>Oui</w:t>
      </w:r>
      <w:r>
        <w:t xml:space="preserve">, </w:t>
      </w:r>
      <w:r w:rsidR="00000000">
        <w:t>dis-je</w:t>
      </w:r>
      <w:r>
        <w:t xml:space="preserve"> ; </w:t>
      </w:r>
      <w:r w:rsidR="00000000">
        <w:t>mais ce n</w:t>
      </w:r>
      <w:r>
        <w:t>’</w:t>
      </w:r>
      <w:r w:rsidR="00000000">
        <w:t>est pas nécessairement Andrew qui l</w:t>
      </w:r>
      <w:r>
        <w:t>’</w:t>
      </w:r>
      <w:r w:rsidR="00000000">
        <w:t>a ordonné</w:t>
      </w:r>
      <w:r>
        <w:t>.</w:t>
      </w:r>
    </w:p>
    <w:p w14:paraId="179A921A" w14:textId="77777777" w:rsidR="007573A7" w:rsidRDefault="007573A7">
      <w:r>
        <w:t>— </w:t>
      </w:r>
      <w:r w:rsidR="00000000">
        <w:t>Qui</w:t>
      </w:r>
      <w:r>
        <w:t xml:space="preserve">, </w:t>
      </w:r>
      <w:r w:rsidR="00000000">
        <w:t>alors</w:t>
      </w:r>
      <w:r>
        <w:t> ?</w:t>
      </w:r>
    </w:p>
    <w:p w14:paraId="7D1E902F" w14:textId="77777777" w:rsidR="007573A7" w:rsidRDefault="007573A7">
      <w:r>
        <w:t>— </w:t>
      </w:r>
      <w:proofErr w:type="spellStart"/>
      <w:r w:rsidR="00000000">
        <w:t>Wilks</w:t>
      </w:r>
      <w:proofErr w:type="spellEnd"/>
      <w:r>
        <w:t>.</w:t>
      </w:r>
    </w:p>
    <w:p w14:paraId="288CE1C0" w14:textId="77777777" w:rsidR="007573A7" w:rsidRDefault="00000000">
      <w:r>
        <w:t>Mitchell se leva et se mit à tourner autour du bureau</w:t>
      </w:r>
      <w:r w:rsidR="007573A7">
        <w:t xml:space="preserve">. </w:t>
      </w:r>
      <w:r>
        <w:t>Lor</w:t>
      </w:r>
      <w:r>
        <w:t>s</w:t>
      </w:r>
      <w:r>
        <w:t>qu</w:t>
      </w:r>
      <w:r w:rsidR="007573A7">
        <w:t>’</w:t>
      </w:r>
      <w:r>
        <w:t>il se rassit</w:t>
      </w:r>
      <w:r w:rsidR="007573A7">
        <w:t xml:space="preserve">, </w:t>
      </w:r>
      <w:r>
        <w:t>un peu plus calme</w:t>
      </w:r>
      <w:r w:rsidR="007573A7">
        <w:t xml:space="preserve">, </w:t>
      </w:r>
      <w:r>
        <w:t>il dit</w:t>
      </w:r>
      <w:r w:rsidR="007573A7">
        <w:t> :</w:t>
      </w:r>
    </w:p>
    <w:p w14:paraId="5D0C103E" w14:textId="77777777" w:rsidR="007573A7" w:rsidRDefault="007573A7">
      <w:r>
        <w:t>— </w:t>
      </w:r>
      <w:r w:rsidR="00000000">
        <w:t>Ça ne tient pas</w:t>
      </w:r>
      <w:r>
        <w:t xml:space="preserve">. </w:t>
      </w:r>
      <w:proofErr w:type="spellStart"/>
      <w:r w:rsidR="00000000">
        <w:t>Wilks</w:t>
      </w:r>
      <w:proofErr w:type="spellEnd"/>
      <w:r w:rsidR="00000000">
        <w:t xml:space="preserve"> ne donne pas d</w:t>
      </w:r>
      <w:r>
        <w:t>’</w:t>
      </w:r>
      <w:r w:rsidR="00000000">
        <w:t xml:space="preserve">ordres à </w:t>
      </w:r>
      <w:proofErr w:type="spellStart"/>
      <w:r w:rsidR="00000000">
        <w:t>Curfew</w:t>
      </w:r>
      <w:proofErr w:type="spellEnd"/>
      <w:r w:rsidR="00000000">
        <w:t xml:space="preserve"> sans passer par le Grand Chef</w:t>
      </w:r>
      <w:r>
        <w:t>.</w:t>
      </w:r>
    </w:p>
    <w:p w14:paraId="25D416C6" w14:textId="77777777" w:rsidR="007573A7" w:rsidRDefault="007573A7">
      <w:r>
        <w:t>— </w:t>
      </w:r>
      <w:r w:rsidR="00000000">
        <w:t>Croyez-vous</w:t>
      </w:r>
      <w:r>
        <w:t xml:space="preserve"> ? </w:t>
      </w:r>
      <w:r w:rsidR="00000000">
        <w:t>dis-je doucement</w:t>
      </w:r>
      <w:r>
        <w:t xml:space="preserve">. </w:t>
      </w:r>
      <w:r w:rsidR="00000000">
        <w:t>Je connais une jeune fi</w:t>
      </w:r>
      <w:r w:rsidR="00000000">
        <w:t>l</w:t>
      </w:r>
      <w:r w:rsidR="00000000">
        <w:t>le</w:t>
      </w:r>
      <w:r>
        <w:t xml:space="preserve">, </w:t>
      </w:r>
      <w:r w:rsidR="00000000">
        <w:t>Millie Anders</w:t>
      </w:r>
      <w:r>
        <w:t xml:space="preserve">, </w:t>
      </w:r>
      <w:r w:rsidR="00000000">
        <w:t xml:space="preserve">qui est très liée avec la secrétaire de </w:t>
      </w:r>
      <w:proofErr w:type="spellStart"/>
      <w:r w:rsidR="00000000">
        <w:t>Wilks</w:t>
      </w:r>
      <w:proofErr w:type="spellEnd"/>
      <w:r>
        <w:t xml:space="preserve">. </w:t>
      </w:r>
      <w:r w:rsidR="00000000">
        <w:t>Eh bien</w:t>
      </w:r>
      <w:r>
        <w:t xml:space="preserve">, </w:t>
      </w:r>
      <w:r w:rsidR="00000000">
        <w:t xml:space="preserve">sachez que le docteur reçoit régulièrement </w:t>
      </w:r>
      <w:proofErr w:type="spellStart"/>
      <w:r w:rsidR="00000000">
        <w:t>Curfew</w:t>
      </w:r>
      <w:proofErr w:type="spellEnd"/>
      <w:r w:rsidR="00000000">
        <w:t xml:space="preserve"> chez lui</w:t>
      </w:r>
      <w:r>
        <w:t xml:space="preserve">, </w:t>
      </w:r>
      <w:r w:rsidR="00000000">
        <w:t>pour de petites fêtes amicales</w:t>
      </w:r>
      <w:r>
        <w:t xml:space="preserve">. </w:t>
      </w:r>
      <w:r w:rsidR="00000000">
        <w:t>Compris</w:t>
      </w:r>
      <w:r>
        <w:t> ?</w:t>
      </w:r>
    </w:p>
    <w:p w14:paraId="7691C29D" w14:textId="77777777" w:rsidR="007573A7" w:rsidRDefault="007573A7">
      <w:r>
        <w:t>— </w:t>
      </w:r>
      <w:r w:rsidR="00000000">
        <w:t xml:space="preserve">Ça ne veut pas dire </w:t>
      </w:r>
      <w:proofErr w:type="spellStart"/>
      <w:r w:rsidR="00000000">
        <w:t>grand</w:t>
      </w:r>
      <w:r>
        <w:t>’</w:t>
      </w:r>
      <w:r w:rsidR="00000000">
        <w:t>chose</w:t>
      </w:r>
      <w:proofErr w:type="spellEnd"/>
      <w:r>
        <w:t>.</w:t>
      </w:r>
    </w:p>
    <w:p w14:paraId="5327D454" w14:textId="77777777" w:rsidR="007573A7" w:rsidRDefault="007573A7">
      <w:r>
        <w:t>— </w:t>
      </w:r>
      <w:r w:rsidR="00000000">
        <w:t>Ils sont très liés</w:t>
      </w:r>
      <w:r>
        <w:t xml:space="preserve">. </w:t>
      </w:r>
      <w:r w:rsidR="00000000">
        <w:t>Je le sais</w:t>
      </w:r>
      <w:r>
        <w:t xml:space="preserve">. </w:t>
      </w:r>
      <w:proofErr w:type="spellStart"/>
      <w:r w:rsidR="00000000">
        <w:t>Wilks</w:t>
      </w:r>
      <w:proofErr w:type="spellEnd"/>
      <w:r w:rsidR="00000000">
        <w:t xml:space="preserve"> a placé de l</w:t>
      </w:r>
      <w:r>
        <w:t>’</w:t>
      </w:r>
      <w:r w:rsidR="00000000">
        <w:t xml:space="preserve">argent dans les affaires dirigées par </w:t>
      </w:r>
      <w:proofErr w:type="spellStart"/>
      <w:r w:rsidR="00000000">
        <w:t>Curfew</w:t>
      </w:r>
      <w:proofErr w:type="spellEnd"/>
      <w:r>
        <w:t xml:space="preserve"> : </w:t>
      </w:r>
      <w:r w:rsidR="00000000">
        <w:t>le casino et un club de nuit</w:t>
      </w:r>
      <w:r>
        <w:t>.</w:t>
      </w:r>
    </w:p>
    <w:p w14:paraId="16AAC547" w14:textId="77777777" w:rsidR="007573A7" w:rsidRDefault="007573A7">
      <w:r>
        <w:t>— </w:t>
      </w:r>
      <w:r w:rsidR="00000000">
        <w:t>Ah</w:t>
      </w:r>
      <w:r>
        <w:t xml:space="preserve"> ! </w:t>
      </w:r>
      <w:r w:rsidR="00000000">
        <w:t>fit Mitchell</w:t>
      </w:r>
      <w:r>
        <w:t xml:space="preserve">, </w:t>
      </w:r>
      <w:r w:rsidR="00000000">
        <w:t>cela rendrait votre théorie vraisembl</w:t>
      </w:r>
      <w:r w:rsidR="00000000">
        <w:t>a</w:t>
      </w:r>
      <w:r w:rsidR="00000000">
        <w:t>ble</w:t>
      </w:r>
      <w:r>
        <w:t>.</w:t>
      </w:r>
    </w:p>
    <w:p w14:paraId="465A35B6" w14:textId="77777777" w:rsidR="007573A7" w:rsidRDefault="007573A7">
      <w:r>
        <w:t>— </w:t>
      </w:r>
      <w:r w:rsidR="00000000">
        <w:t>Je n</w:t>
      </w:r>
      <w:r>
        <w:t>’</w:t>
      </w:r>
      <w:r w:rsidR="00000000">
        <w:t>ai pas de théorie</w:t>
      </w:r>
      <w:r>
        <w:t xml:space="preserve">, </w:t>
      </w:r>
      <w:r w:rsidR="00000000">
        <w:t>ripostai-je</w:t>
      </w:r>
      <w:r>
        <w:t xml:space="preserve">. </w:t>
      </w:r>
      <w:r w:rsidR="00000000">
        <w:t>Je n</w:t>
      </w:r>
      <w:r>
        <w:t>’</w:t>
      </w:r>
      <w:r w:rsidR="00000000">
        <w:t>en veux plus avoir</w:t>
      </w:r>
      <w:r>
        <w:t xml:space="preserve">. </w:t>
      </w:r>
      <w:r w:rsidR="00000000">
        <w:t>À chaque fois</w:t>
      </w:r>
      <w:r>
        <w:t xml:space="preserve">, </w:t>
      </w:r>
      <w:r w:rsidR="00000000">
        <w:t>quelque événement imprévu vient les rendre impraticables</w:t>
      </w:r>
      <w:r>
        <w:t xml:space="preserve">. </w:t>
      </w:r>
      <w:r w:rsidR="00000000">
        <w:t>En somme</w:t>
      </w:r>
      <w:r>
        <w:t xml:space="preserve">, </w:t>
      </w:r>
      <w:r w:rsidR="00000000">
        <w:t xml:space="preserve">que </w:t>
      </w:r>
      <w:proofErr w:type="spellStart"/>
      <w:r w:rsidR="00000000">
        <w:t>Wilks</w:t>
      </w:r>
      <w:proofErr w:type="spellEnd"/>
      <w:r w:rsidR="00000000">
        <w:t xml:space="preserve"> soit coupable ou non</w:t>
      </w:r>
      <w:r>
        <w:t xml:space="preserve">, </w:t>
      </w:r>
      <w:r w:rsidR="00000000">
        <w:t>ce n</w:t>
      </w:r>
      <w:r>
        <w:t>’</w:t>
      </w:r>
      <w:r w:rsidR="00000000">
        <w:t>est pas le fait qui m</w:t>
      </w:r>
      <w:r>
        <w:t>’</w:t>
      </w:r>
      <w:r w:rsidR="00000000">
        <w:t>intéresse</w:t>
      </w:r>
      <w:r>
        <w:t xml:space="preserve">. </w:t>
      </w:r>
      <w:r w:rsidR="00000000">
        <w:t xml:space="preserve">Je voudrais connaître </w:t>
      </w:r>
      <w:r w:rsidR="00000000">
        <w:lastRenderedPageBreak/>
        <w:t>le secret du juge</w:t>
      </w:r>
      <w:r>
        <w:t xml:space="preserve"> ; </w:t>
      </w:r>
      <w:r w:rsidR="00000000">
        <w:t>j</w:t>
      </w:r>
      <w:r>
        <w:t>’</w:t>
      </w:r>
      <w:r w:rsidR="00000000">
        <w:t>en aurais grand besoin pour la prochaine campagne élect</w:t>
      </w:r>
      <w:r w:rsidR="00000000">
        <w:t>o</w:t>
      </w:r>
      <w:r w:rsidR="00000000">
        <w:t>rale</w:t>
      </w:r>
      <w:r>
        <w:t>.</w:t>
      </w:r>
    </w:p>
    <w:p w14:paraId="4BAA2753" w14:textId="77777777" w:rsidR="007573A7" w:rsidRDefault="00000000">
      <w:proofErr w:type="spellStart"/>
      <w:r>
        <w:t>Jennison</w:t>
      </w:r>
      <w:proofErr w:type="spellEnd"/>
      <w:r>
        <w:t xml:space="preserve"> n</w:t>
      </w:r>
      <w:r w:rsidR="007573A7">
        <w:t>’</w:t>
      </w:r>
      <w:r>
        <w:t>avait pas ouvert la bouche</w:t>
      </w:r>
      <w:r w:rsidR="007573A7">
        <w:t xml:space="preserve">, </w:t>
      </w:r>
      <w:r>
        <w:t>mais ses yeux bri</w:t>
      </w:r>
      <w:r>
        <w:t>l</w:t>
      </w:r>
      <w:r>
        <w:t>laient</w:t>
      </w:r>
      <w:r w:rsidR="007573A7">
        <w:t xml:space="preserve"> ; </w:t>
      </w:r>
      <w:r>
        <w:t>il songeait sans doute à la série d</w:t>
      </w:r>
      <w:r w:rsidR="007573A7">
        <w:t>’</w:t>
      </w:r>
      <w:r>
        <w:t>articles qu</w:t>
      </w:r>
      <w:r w:rsidR="007573A7">
        <w:t>’</w:t>
      </w:r>
      <w:r>
        <w:t>il écrirait</w:t>
      </w:r>
      <w:r w:rsidR="007573A7">
        <w:t>.</w:t>
      </w:r>
    </w:p>
    <w:p w14:paraId="572E4854" w14:textId="77777777" w:rsidR="007573A7" w:rsidRDefault="007573A7">
      <w:r>
        <w:t>— </w:t>
      </w:r>
      <w:r w:rsidR="00000000">
        <w:t>Que comptez-vous faire</w:t>
      </w:r>
      <w:r>
        <w:t xml:space="preserve"> ? </w:t>
      </w:r>
      <w:r w:rsidR="00000000">
        <w:t>demanda Mitchell après un s</w:t>
      </w:r>
      <w:r w:rsidR="00000000">
        <w:t>i</w:t>
      </w:r>
      <w:r w:rsidR="00000000">
        <w:t>lence</w:t>
      </w:r>
      <w:r>
        <w:t>.</w:t>
      </w:r>
    </w:p>
    <w:p w14:paraId="12B2B2FF" w14:textId="77777777" w:rsidR="007573A7" w:rsidRDefault="007573A7">
      <w:r>
        <w:t>— </w:t>
      </w:r>
      <w:r w:rsidR="00000000">
        <w:t>Tout d</w:t>
      </w:r>
      <w:r>
        <w:t>’</w:t>
      </w:r>
      <w:r w:rsidR="00000000">
        <w:t>abord ajourner cette conférence que nous repre</w:t>
      </w:r>
      <w:r w:rsidR="00000000">
        <w:t>n</w:t>
      </w:r>
      <w:r w:rsidR="00000000">
        <w:t>drons à deux heures</w:t>
      </w:r>
      <w:r>
        <w:t xml:space="preserve">. </w:t>
      </w:r>
      <w:r w:rsidR="00000000">
        <w:t>Je déjeune avec un agent de publicité</w:t>
      </w:r>
      <w:r>
        <w:t>.</w:t>
      </w:r>
    </w:p>
    <w:p w14:paraId="7887A5BA" w14:textId="77777777" w:rsidR="007573A7" w:rsidRDefault="00000000">
      <w:r>
        <w:t>Je me levai et je rajustai avec soin le gardénia passé dans ma boutonnière</w:t>
      </w:r>
      <w:r w:rsidR="007573A7">
        <w:t>.</w:t>
      </w:r>
    </w:p>
    <w:p w14:paraId="68CBB793" w14:textId="77777777" w:rsidR="007573A7" w:rsidRDefault="00000000">
      <w:r>
        <w:t>Mitchell me regardait fixement</w:t>
      </w:r>
      <w:r w:rsidR="007573A7">
        <w:t xml:space="preserve"> : </w:t>
      </w:r>
      <w:r>
        <w:t>je clignai de l</w:t>
      </w:r>
      <w:r w:rsidR="007573A7">
        <w:t>’</w:t>
      </w:r>
      <w:r>
        <w:t>œil d</w:t>
      </w:r>
      <w:r w:rsidR="007573A7">
        <w:t>’</w:t>
      </w:r>
      <w:r>
        <w:t>un air moqueur</w:t>
      </w:r>
      <w:r w:rsidR="007573A7">
        <w:t>.</w:t>
      </w:r>
    </w:p>
    <w:p w14:paraId="60CFE7A9" w14:textId="77777777" w:rsidR="007573A7" w:rsidRDefault="00000000">
      <w:r>
        <w:t>Il haussa les épaules</w:t>
      </w:r>
      <w:r w:rsidR="007573A7">
        <w:t xml:space="preserve">, </w:t>
      </w:r>
      <w:r>
        <w:t>gêné</w:t>
      </w:r>
      <w:r w:rsidR="007573A7">
        <w:t>.</w:t>
      </w:r>
    </w:p>
    <w:p w14:paraId="7E9FCDFD" w14:textId="77777777" w:rsidR="007573A7" w:rsidRDefault="007573A7">
      <w:r>
        <w:t>— </w:t>
      </w:r>
      <w:r w:rsidR="00000000">
        <w:t>Ça va</w:t>
      </w:r>
      <w:r>
        <w:t xml:space="preserve">, </w:t>
      </w:r>
      <w:r w:rsidR="00000000">
        <w:t>ça va</w:t>
      </w:r>
      <w:r>
        <w:t xml:space="preserve"> ! </w:t>
      </w:r>
      <w:r w:rsidR="00000000">
        <w:t>grogna-t-il</w:t>
      </w:r>
      <w:r>
        <w:t xml:space="preserve">. </w:t>
      </w:r>
      <w:r w:rsidR="00000000">
        <w:t>Il n</w:t>
      </w:r>
      <w:r>
        <w:t>’</w:t>
      </w:r>
      <w:r w:rsidR="00000000">
        <w:t>y a pas de quoi crâner</w:t>
      </w:r>
      <w:r>
        <w:t xml:space="preserve">. </w:t>
      </w:r>
      <w:r w:rsidR="00000000">
        <w:t>Nous avons protesté parce que nous ne savions pas</w:t>
      </w:r>
      <w:r>
        <w:t> !</w:t>
      </w:r>
    </w:p>
    <w:p w14:paraId="18DFE0FC" w14:textId="22F726FF" w:rsidR="00000000" w:rsidRDefault="00000000" w:rsidP="007573A7">
      <w:pPr>
        <w:pStyle w:val="Centr"/>
        <w:keepNext/>
        <w:spacing w:before="0" w:after="0"/>
      </w:pPr>
      <w:r>
        <w:t>*</w:t>
      </w:r>
    </w:p>
    <w:p w14:paraId="1E5B28EF" w14:textId="77777777" w:rsidR="007573A7" w:rsidRDefault="00000000" w:rsidP="007573A7">
      <w:pPr>
        <w:pStyle w:val="Centr"/>
        <w:keepNext/>
        <w:spacing w:before="0" w:after="0"/>
      </w:pPr>
      <w:r>
        <w:t>* *</w:t>
      </w:r>
    </w:p>
    <w:p w14:paraId="631D4CDD" w14:textId="77777777" w:rsidR="007573A7" w:rsidRDefault="007573A7">
      <w:r>
        <w:t>— </w:t>
      </w:r>
      <w:r w:rsidR="00000000">
        <w:t>Cette femme s</w:t>
      </w:r>
      <w:r>
        <w:t>’</w:t>
      </w:r>
      <w:r w:rsidR="00000000">
        <w:t>appelle Olive Clayton</w:t>
      </w:r>
      <w:r>
        <w:t xml:space="preserve">, </w:t>
      </w:r>
      <w:r w:rsidR="00000000">
        <w:t>dis-je</w:t>
      </w:r>
      <w:r>
        <w:t xml:space="preserve">, </w:t>
      </w:r>
      <w:r w:rsidR="00000000">
        <w:t>lorsque nous fûmes de nouveau réunis dans mon bureau</w:t>
      </w:r>
      <w:r>
        <w:t xml:space="preserve">. </w:t>
      </w:r>
      <w:r w:rsidR="00000000">
        <w:t>La connaissez-vous</w:t>
      </w:r>
      <w:r>
        <w:t> ?</w:t>
      </w:r>
    </w:p>
    <w:p w14:paraId="79EFC4E6" w14:textId="77777777" w:rsidR="007573A7" w:rsidRDefault="00000000">
      <w:r>
        <w:t xml:space="preserve">Ray Mitchell se tourna vers </w:t>
      </w:r>
      <w:proofErr w:type="spellStart"/>
      <w:r>
        <w:t>Jennison</w:t>
      </w:r>
      <w:proofErr w:type="spellEnd"/>
      <w:r w:rsidR="007573A7">
        <w:t>.</w:t>
      </w:r>
    </w:p>
    <w:p w14:paraId="03044EDE" w14:textId="77777777" w:rsidR="007573A7" w:rsidRDefault="007573A7">
      <w:r>
        <w:t>— </w:t>
      </w:r>
      <w:r w:rsidR="00000000">
        <w:t>N</w:t>
      </w:r>
      <w:r>
        <w:t>’</w:t>
      </w:r>
      <w:r w:rsidR="00000000">
        <w:t>était-ce pas</w:t>
      </w:r>
      <w:r>
        <w:t xml:space="preserve">, </w:t>
      </w:r>
      <w:r w:rsidR="00000000">
        <w:t>dit-il</w:t>
      </w:r>
      <w:r>
        <w:t xml:space="preserve">, </w:t>
      </w:r>
      <w:r w:rsidR="00000000">
        <w:t>la femme de Wesley Clayton</w:t>
      </w:r>
      <w:r>
        <w:t> ?</w:t>
      </w:r>
    </w:p>
    <w:p w14:paraId="0AA03DE8" w14:textId="77777777" w:rsidR="007573A7" w:rsidRDefault="00000000">
      <w:proofErr w:type="spellStart"/>
      <w:r>
        <w:t>Jennison</w:t>
      </w:r>
      <w:proofErr w:type="spellEnd"/>
      <w:r>
        <w:t xml:space="preserve"> approuva de la tête</w:t>
      </w:r>
      <w:r w:rsidR="007573A7">
        <w:t>.</w:t>
      </w:r>
    </w:p>
    <w:p w14:paraId="313289E5" w14:textId="77777777" w:rsidR="007573A7" w:rsidRDefault="007573A7">
      <w:r>
        <w:t>— </w:t>
      </w:r>
      <w:r w:rsidR="00000000">
        <w:t>Wesley Clayton était</w:t>
      </w:r>
      <w:r>
        <w:t xml:space="preserve">… </w:t>
      </w:r>
      <w:r w:rsidR="00000000">
        <w:t>commença-t-il</w:t>
      </w:r>
      <w:r>
        <w:t>.</w:t>
      </w:r>
    </w:p>
    <w:p w14:paraId="2370888E" w14:textId="77777777" w:rsidR="007573A7" w:rsidRDefault="007573A7">
      <w:r>
        <w:lastRenderedPageBreak/>
        <w:t>— </w:t>
      </w:r>
      <w:r w:rsidR="00000000">
        <w:t>Je sais</w:t>
      </w:r>
      <w:r>
        <w:t xml:space="preserve">, </w:t>
      </w:r>
      <w:r w:rsidR="00000000">
        <w:t>coupai-je</w:t>
      </w:r>
      <w:r>
        <w:t xml:space="preserve"> ; </w:t>
      </w:r>
      <w:r w:rsidR="00000000">
        <w:t>Ellen m</w:t>
      </w:r>
      <w:r>
        <w:t>’</w:t>
      </w:r>
      <w:r w:rsidR="00000000">
        <w:t>a renseigné</w:t>
      </w:r>
      <w:r>
        <w:t>.</w:t>
      </w:r>
    </w:p>
    <w:p w14:paraId="616C2E7C" w14:textId="77777777" w:rsidR="007573A7" w:rsidRDefault="007573A7">
      <w:r>
        <w:t>— </w:t>
      </w:r>
      <w:r w:rsidR="00000000">
        <w:t>Elle était bien jeune</w:t>
      </w:r>
      <w:r>
        <w:t xml:space="preserve">, </w:t>
      </w:r>
      <w:r w:rsidR="00000000">
        <w:t xml:space="preserve">remarqua </w:t>
      </w:r>
      <w:proofErr w:type="spellStart"/>
      <w:r w:rsidR="00000000">
        <w:t>Jennison</w:t>
      </w:r>
      <w:proofErr w:type="spellEnd"/>
      <w:r>
        <w:t xml:space="preserve">, </w:t>
      </w:r>
      <w:r w:rsidR="00000000">
        <w:t>mais nous nous souvenons parfaitement</w:t>
      </w:r>
      <w:r>
        <w:t xml:space="preserve">, </w:t>
      </w:r>
      <w:r w:rsidR="00000000">
        <w:t>Ray et moi</w:t>
      </w:r>
      <w:r>
        <w:t xml:space="preserve">, </w:t>
      </w:r>
      <w:r w:rsidR="00000000">
        <w:t>de Wesley Clayton</w:t>
      </w:r>
      <w:r>
        <w:t>.</w:t>
      </w:r>
    </w:p>
    <w:p w14:paraId="4DC2AAEA" w14:textId="77777777" w:rsidR="007573A7" w:rsidRDefault="007573A7">
      <w:r>
        <w:t>— </w:t>
      </w:r>
      <w:r w:rsidR="00000000">
        <w:t>Ça oui</w:t>
      </w:r>
      <w:r>
        <w:t xml:space="preserve">, </w:t>
      </w:r>
      <w:r w:rsidR="00000000">
        <w:t>dit Mitchell</w:t>
      </w:r>
      <w:r>
        <w:t xml:space="preserve"> ; </w:t>
      </w:r>
      <w:r w:rsidR="00000000">
        <w:t>c</w:t>
      </w:r>
      <w:r>
        <w:t>’</w:t>
      </w:r>
      <w:r w:rsidR="00000000">
        <w:t>est lui qui est venu chercher qu</w:t>
      </w:r>
      <w:r w:rsidR="00000000">
        <w:t>e</w:t>
      </w:r>
      <w:r w:rsidR="00000000">
        <w:t>relle à Warner</w:t>
      </w:r>
      <w:r>
        <w:t xml:space="preserve">, </w:t>
      </w:r>
      <w:r w:rsidR="00000000">
        <w:t>un matin</w:t>
      </w:r>
      <w:r>
        <w:t xml:space="preserve">, </w:t>
      </w:r>
      <w:r w:rsidR="00000000">
        <w:t>ici même</w:t>
      </w:r>
      <w:r>
        <w:t xml:space="preserve">. </w:t>
      </w:r>
      <w:r w:rsidR="00000000">
        <w:t>Et Warner a voulu me fla</w:t>
      </w:r>
      <w:r w:rsidR="00000000">
        <w:t>n</w:t>
      </w:r>
      <w:r w:rsidR="00000000">
        <w:t>quer à la porte</w:t>
      </w:r>
      <w:r>
        <w:t xml:space="preserve">. </w:t>
      </w:r>
      <w:r w:rsidR="00000000">
        <w:t>Il y aura dix-neuf ans à la fin du mois</w:t>
      </w:r>
      <w:r>
        <w:t>.</w:t>
      </w:r>
    </w:p>
    <w:p w14:paraId="318E6AD1" w14:textId="77777777" w:rsidR="007573A7" w:rsidRDefault="007573A7">
      <w:r>
        <w:t>— </w:t>
      </w:r>
      <w:r w:rsidR="00000000">
        <w:t>Doucement</w:t>
      </w:r>
      <w:r>
        <w:t xml:space="preserve">, </w:t>
      </w:r>
      <w:r w:rsidR="00000000">
        <w:t>dis-je</w:t>
      </w:r>
      <w:r>
        <w:t xml:space="preserve">. </w:t>
      </w:r>
      <w:r w:rsidR="00000000">
        <w:t>Racontez-moi tout ce que vous savez</w:t>
      </w:r>
      <w:r>
        <w:t xml:space="preserve">, </w:t>
      </w:r>
      <w:r w:rsidR="00000000">
        <w:t>avec un peu d</w:t>
      </w:r>
      <w:r>
        <w:t>’</w:t>
      </w:r>
      <w:r w:rsidR="00000000">
        <w:t>ordre</w:t>
      </w:r>
      <w:r>
        <w:t>.</w:t>
      </w:r>
    </w:p>
    <w:p w14:paraId="2CB93DB8" w14:textId="77777777" w:rsidR="007573A7" w:rsidRDefault="007573A7">
      <w:r>
        <w:t>— </w:t>
      </w:r>
      <w:proofErr w:type="spellStart"/>
      <w:r w:rsidR="00000000">
        <w:t>Jennison</w:t>
      </w:r>
      <w:proofErr w:type="spellEnd"/>
      <w:r w:rsidR="00000000">
        <w:t xml:space="preserve"> en sait plus que moi</w:t>
      </w:r>
      <w:r>
        <w:t xml:space="preserve">, </w:t>
      </w:r>
      <w:r w:rsidR="00000000">
        <w:t>observa Mitchell</w:t>
      </w:r>
      <w:r>
        <w:t xml:space="preserve">. </w:t>
      </w:r>
      <w:r w:rsidR="00000000">
        <w:t>Lorsque Clayton est mort</w:t>
      </w:r>
      <w:r>
        <w:t xml:space="preserve">, </w:t>
      </w:r>
      <w:r w:rsidR="00000000">
        <w:t>j</w:t>
      </w:r>
      <w:r>
        <w:t>’</w:t>
      </w:r>
      <w:r w:rsidR="00000000">
        <w:t>étais au journal depuis un an</w:t>
      </w:r>
      <w:r>
        <w:t>.</w:t>
      </w:r>
    </w:p>
    <w:p w14:paraId="5AB7337D" w14:textId="77777777" w:rsidR="007573A7" w:rsidRDefault="007573A7">
      <w:r>
        <w:t>— </w:t>
      </w:r>
      <w:r w:rsidR="00000000">
        <w:t>Il n</w:t>
      </w:r>
      <w:r>
        <w:t>’</w:t>
      </w:r>
      <w:r w:rsidR="00000000">
        <w:t xml:space="preserve">y a pas </w:t>
      </w:r>
      <w:proofErr w:type="spellStart"/>
      <w:r w:rsidR="00000000">
        <w:t>grand</w:t>
      </w:r>
      <w:r>
        <w:t>’</w:t>
      </w:r>
      <w:r w:rsidR="00000000">
        <w:t>chose</w:t>
      </w:r>
      <w:proofErr w:type="spellEnd"/>
      <w:r w:rsidR="00000000">
        <w:t xml:space="preserve"> à dire</w:t>
      </w:r>
      <w:r>
        <w:t xml:space="preserve">, </w:t>
      </w:r>
      <w:r w:rsidR="00000000">
        <w:t xml:space="preserve">commença </w:t>
      </w:r>
      <w:proofErr w:type="spellStart"/>
      <w:r w:rsidR="00000000">
        <w:t>Jennison</w:t>
      </w:r>
      <w:proofErr w:type="spellEnd"/>
      <w:r>
        <w:t xml:space="preserve">, </w:t>
      </w:r>
      <w:r w:rsidR="00000000">
        <w:t>s</w:t>
      </w:r>
      <w:r w:rsidR="00000000">
        <w:t>i</w:t>
      </w:r>
      <w:r w:rsidR="00000000">
        <w:t>non que cette femme a causé la mort de son mari</w:t>
      </w:r>
      <w:r>
        <w:t xml:space="preserve">. </w:t>
      </w:r>
      <w:r w:rsidR="00000000">
        <w:t>D</w:t>
      </w:r>
      <w:r>
        <w:t>’</w:t>
      </w:r>
      <w:r w:rsidR="00000000">
        <w:t>autre part</w:t>
      </w:r>
      <w:r>
        <w:t xml:space="preserve">, </w:t>
      </w:r>
      <w:r w:rsidR="00000000">
        <w:t>Warner et lui se détestaient depuis longtemps</w:t>
      </w:r>
      <w:r>
        <w:t>.</w:t>
      </w:r>
    </w:p>
    <w:p w14:paraId="2D3154AA" w14:textId="77777777" w:rsidR="007573A7" w:rsidRDefault="007573A7">
      <w:r>
        <w:t>— </w:t>
      </w:r>
      <w:r w:rsidR="00000000">
        <w:t>Qui était Warner</w:t>
      </w:r>
      <w:r>
        <w:t xml:space="preserve"> ? </w:t>
      </w:r>
      <w:r w:rsidR="00000000">
        <w:t>demandai-je</w:t>
      </w:r>
      <w:r>
        <w:t>.</w:t>
      </w:r>
    </w:p>
    <w:p w14:paraId="39D36942" w14:textId="77777777" w:rsidR="007573A7" w:rsidRDefault="007573A7">
      <w:r>
        <w:t>— </w:t>
      </w:r>
      <w:r w:rsidR="00000000">
        <w:t>Notre rédacteur en chef</w:t>
      </w:r>
      <w:r>
        <w:t xml:space="preserve">. </w:t>
      </w:r>
      <w:r w:rsidR="00000000">
        <w:t>Il travaillait avec votre père d</w:t>
      </w:r>
      <w:r w:rsidR="00000000">
        <w:t>e</w:t>
      </w:r>
      <w:r w:rsidR="00000000">
        <w:t>puis 1905</w:t>
      </w:r>
      <w:r>
        <w:t xml:space="preserve">. </w:t>
      </w:r>
      <w:r w:rsidR="00000000">
        <w:t>C</w:t>
      </w:r>
      <w:r>
        <w:t>’</w:t>
      </w:r>
      <w:r w:rsidR="00000000">
        <w:t>est en 1915 qu</w:t>
      </w:r>
      <w:r>
        <w:t>’</w:t>
      </w:r>
      <w:r w:rsidR="00000000">
        <w:t>il a eu cette histoire avec Clayton</w:t>
      </w:r>
      <w:r>
        <w:t xml:space="preserve">. </w:t>
      </w:r>
      <w:r w:rsidR="00000000">
        <w:t>Il est mort deux ans plus tard</w:t>
      </w:r>
      <w:r>
        <w:t xml:space="preserve">, </w:t>
      </w:r>
      <w:r w:rsidR="00000000">
        <w:t>en prison</w:t>
      </w:r>
      <w:r>
        <w:t xml:space="preserve"> : </w:t>
      </w:r>
      <w:r w:rsidR="00000000">
        <w:t>tuberculeux</w:t>
      </w:r>
      <w:r>
        <w:t xml:space="preserve">. </w:t>
      </w:r>
      <w:r w:rsidR="00000000">
        <w:t>C</w:t>
      </w:r>
      <w:r>
        <w:t>’</w:t>
      </w:r>
      <w:r w:rsidR="00000000">
        <w:t>était un journaliste remarquable</w:t>
      </w:r>
      <w:r>
        <w:t xml:space="preserve">. </w:t>
      </w:r>
      <w:r w:rsidR="00000000">
        <w:t>Un Écossais blond</w:t>
      </w:r>
      <w:r>
        <w:t xml:space="preserve">. </w:t>
      </w:r>
      <w:r w:rsidR="00000000">
        <w:t>Il buvait plus de whisky que cinq d</w:t>
      </w:r>
      <w:r>
        <w:t>’</w:t>
      </w:r>
      <w:r w:rsidR="00000000">
        <w:t>entre nous réunis</w:t>
      </w:r>
      <w:r>
        <w:t xml:space="preserve">. </w:t>
      </w:r>
      <w:r w:rsidR="00000000">
        <w:t>Et pourtant</w:t>
      </w:r>
      <w:r>
        <w:t xml:space="preserve">, </w:t>
      </w:r>
      <w:r w:rsidR="00000000">
        <w:t>il ne négl</w:t>
      </w:r>
      <w:r w:rsidR="00000000">
        <w:t>i</w:t>
      </w:r>
      <w:r w:rsidR="00000000">
        <w:t>geait pas son ouvrage</w:t>
      </w:r>
      <w:r>
        <w:t xml:space="preserve">. </w:t>
      </w:r>
      <w:r w:rsidR="00000000">
        <w:t>Le matin</w:t>
      </w:r>
      <w:r>
        <w:t xml:space="preserve">, </w:t>
      </w:r>
      <w:r w:rsidR="00000000">
        <w:t>il arrivait au bureau frais et r</w:t>
      </w:r>
      <w:r w:rsidR="00000000">
        <w:t>o</w:t>
      </w:r>
      <w:r w:rsidR="00000000">
        <w:t>se</w:t>
      </w:r>
      <w:r>
        <w:t>.</w:t>
      </w:r>
    </w:p>
    <w:p w14:paraId="21D4A212" w14:textId="77777777" w:rsidR="007573A7" w:rsidRDefault="007573A7">
      <w:r>
        <w:t>— </w:t>
      </w:r>
      <w:r w:rsidR="00000000">
        <w:t>Le whisky a fini par gagner la partie</w:t>
      </w:r>
      <w:r>
        <w:t xml:space="preserve">, </w:t>
      </w:r>
      <w:r w:rsidR="00000000">
        <w:t>murmura Mitchell</w:t>
      </w:r>
      <w:r>
        <w:t>.</w:t>
      </w:r>
    </w:p>
    <w:p w14:paraId="23F49881" w14:textId="77777777" w:rsidR="007573A7" w:rsidRDefault="007573A7">
      <w:r>
        <w:t>— </w:t>
      </w:r>
      <w:r w:rsidR="00000000">
        <w:t>C</w:t>
      </w:r>
      <w:r>
        <w:t>’</w:t>
      </w:r>
      <w:r w:rsidR="00000000">
        <w:t>était fatal</w:t>
      </w:r>
      <w:r>
        <w:t xml:space="preserve">, </w:t>
      </w:r>
      <w:r w:rsidR="00000000">
        <w:t xml:space="preserve">dit </w:t>
      </w:r>
      <w:proofErr w:type="spellStart"/>
      <w:r w:rsidR="00000000">
        <w:t>Jennison</w:t>
      </w:r>
      <w:proofErr w:type="spellEnd"/>
      <w:r w:rsidR="00000000">
        <w:t xml:space="preserve"> haussant les épaules</w:t>
      </w:r>
      <w:r>
        <w:t xml:space="preserve">. </w:t>
      </w:r>
      <w:r w:rsidR="00000000">
        <w:t>Il y avait deux hommes en lui</w:t>
      </w:r>
      <w:r>
        <w:t xml:space="preserve">, </w:t>
      </w:r>
      <w:r w:rsidR="00000000">
        <w:t>comme Jekyll et Hyde</w:t>
      </w:r>
      <w:r>
        <w:t xml:space="preserve">. </w:t>
      </w:r>
      <w:r w:rsidR="00000000">
        <w:t>Pendant la journée il travaillait</w:t>
      </w:r>
      <w:r>
        <w:t xml:space="preserve">, </w:t>
      </w:r>
      <w:r w:rsidR="00000000">
        <w:t>remarquablement</w:t>
      </w:r>
      <w:r>
        <w:t xml:space="preserve">, </w:t>
      </w:r>
      <w:r w:rsidR="00000000">
        <w:t>sans toucher à une goutte d</w:t>
      </w:r>
      <w:r>
        <w:t>’</w:t>
      </w:r>
      <w:r w:rsidR="00000000">
        <w:t>alcool</w:t>
      </w:r>
      <w:r>
        <w:t xml:space="preserve">. </w:t>
      </w:r>
      <w:r w:rsidR="00000000">
        <w:t>Le soir</w:t>
      </w:r>
      <w:r>
        <w:t xml:space="preserve">, </w:t>
      </w:r>
      <w:r w:rsidR="00000000">
        <w:t>après avoir quitté le bureau</w:t>
      </w:r>
      <w:r>
        <w:t xml:space="preserve">, </w:t>
      </w:r>
      <w:r w:rsidR="00000000">
        <w:t>il devenait m</w:t>
      </w:r>
      <w:r w:rsidR="00000000">
        <w:t>é</w:t>
      </w:r>
      <w:r w:rsidR="00000000">
        <w:t>connaissable</w:t>
      </w:r>
      <w:r>
        <w:t xml:space="preserve">. </w:t>
      </w:r>
      <w:r w:rsidR="00000000">
        <w:t>J</w:t>
      </w:r>
      <w:r>
        <w:t>’</w:t>
      </w:r>
      <w:r w:rsidR="00000000">
        <w:t>ai dû souvent</w:t>
      </w:r>
      <w:r>
        <w:t xml:space="preserve">, </w:t>
      </w:r>
      <w:r w:rsidR="00000000">
        <w:t>appelé par téléphone</w:t>
      </w:r>
      <w:r>
        <w:t xml:space="preserve">, </w:t>
      </w:r>
      <w:r w:rsidR="00000000">
        <w:lastRenderedPageBreak/>
        <w:t>aller le chercher</w:t>
      </w:r>
      <w:r>
        <w:t xml:space="preserve">, </w:t>
      </w:r>
      <w:r w:rsidR="00000000">
        <w:t>ivre mort</w:t>
      </w:r>
      <w:r>
        <w:t xml:space="preserve">, </w:t>
      </w:r>
      <w:r w:rsidR="00000000">
        <w:t>dans quelque bar</w:t>
      </w:r>
      <w:r>
        <w:t xml:space="preserve">, </w:t>
      </w:r>
      <w:r w:rsidR="00000000">
        <w:t>pour le ramener chez lui</w:t>
      </w:r>
      <w:r>
        <w:t>.</w:t>
      </w:r>
    </w:p>
    <w:p w14:paraId="7132789E" w14:textId="77777777" w:rsidR="007573A7" w:rsidRDefault="00000000">
      <w:proofErr w:type="spellStart"/>
      <w:r>
        <w:t>Jennison</w:t>
      </w:r>
      <w:proofErr w:type="spellEnd"/>
      <w:r>
        <w:t xml:space="preserve"> hochait tristement la tête</w:t>
      </w:r>
      <w:r w:rsidR="007573A7">
        <w:t>.</w:t>
      </w:r>
    </w:p>
    <w:p w14:paraId="0FC82B76" w14:textId="77777777" w:rsidR="007573A7" w:rsidRDefault="007573A7">
      <w:r>
        <w:t>— </w:t>
      </w:r>
      <w:r w:rsidR="00000000">
        <w:t>Voilà quel homme était Warner</w:t>
      </w:r>
      <w:r>
        <w:t xml:space="preserve">, </w:t>
      </w:r>
      <w:r w:rsidR="00000000">
        <w:t>reprit-il</w:t>
      </w:r>
      <w:r>
        <w:t xml:space="preserve">. </w:t>
      </w:r>
      <w:r w:rsidR="00000000">
        <w:t>Quant à Clayton</w:t>
      </w:r>
      <w:r>
        <w:t xml:space="preserve">, </w:t>
      </w:r>
      <w:r w:rsidR="00000000">
        <w:t>il était grand</w:t>
      </w:r>
      <w:r>
        <w:t xml:space="preserve">, </w:t>
      </w:r>
      <w:r w:rsidR="00000000">
        <w:t>solide et calme</w:t>
      </w:r>
      <w:r>
        <w:t xml:space="preserve">. </w:t>
      </w:r>
      <w:r w:rsidR="00000000">
        <w:t>Il parlait d</w:t>
      </w:r>
      <w:r>
        <w:t>’</w:t>
      </w:r>
      <w:r w:rsidR="00000000">
        <w:t>une voix douce</w:t>
      </w:r>
      <w:r>
        <w:t xml:space="preserve">, </w:t>
      </w:r>
      <w:r w:rsidR="00000000">
        <w:t>mais il savait ce qu</w:t>
      </w:r>
      <w:r>
        <w:t>’</w:t>
      </w:r>
      <w:r w:rsidR="00000000">
        <w:t>il voulait</w:t>
      </w:r>
      <w:r>
        <w:t xml:space="preserve">. </w:t>
      </w:r>
      <w:r w:rsidR="00000000">
        <w:t>Andrew Robinson lui resse</w:t>
      </w:r>
      <w:r w:rsidR="00000000">
        <w:t>m</w:t>
      </w:r>
      <w:r w:rsidR="00000000">
        <w:t>ble</w:t>
      </w:r>
      <w:r>
        <w:t xml:space="preserve">. </w:t>
      </w:r>
      <w:r w:rsidR="00000000">
        <w:t>Depuis une dizaine d</w:t>
      </w:r>
      <w:r>
        <w:t>’</w:t>
      </w:r>
      <w:r w:rsidR="00000000">
        <w:t>années</w:t>
      </w:r>
      <w:r>
        <w:t xml:space="preserve">, </w:t>
      </w:r>
      <w:r w:rsidR="00000000">
        <w:t>Clayton était le grand chef du moment</w:t>
      </w:r>
      <w:r>
        <w:t xml:space="preserve">. </w:t>
      </w:r>
      <w:r w:rsidR="00000000">
        <w:t>Lorsque Warner l</w:t>
      </w:r>
      <w:r>
        <w:t>’</w:t>
      </w:r>
      <w:r w:rsidR="00000000">
        <w:t>a tué</w:t>
      </w:r>
      <w:r>
        <w:t xml:space="preserve">, </w:t>
      </w:r>
      <w:r w:rsidR="00000000">
        <w:t>nous avons pensé être déba</w:t>
      </w:r>
      <w:r w:rsidR="00000000">
        <w:t>r</w:t>
      </w:r>
      <w:r w:rsidR="00000000">
        <w:t>rassés de cette canaille</w:t>
      </w:r>
      <w:r>
        <w:t xml:space="preserve">, </w:t>
      </w:r>
      <w:r w:rsidR="00000000">
        <w:t>mais Robinson a pris sa place</w:t>
      </w:r>
      <w:r>
        <w:t xml:space="preserve">… </w:t>
      </w:r>
      <w:r w:rsidR="00000000">
        <w:t>et rien n</w:t>
      </w:r>
      <w:r>
        <w:t>’</w:t>
      </w:r>
      <w:r w:rsidR="00000000">
        <w:t>a changé</w:t>
      </w:r>
      <w:r>
        <w:t>.</w:t>
      </w:r>
    </w:p>
    <w:p w14:paraId="38957EC5" w14:textId="77777777" w:rsidR="007573A7" w:rsidRDefault="007573A7">
      <w:r>
        <w:t>— </w:t>
      </w:r>
      <w:r w:rsidR="00000000">
        <w:t>Pas de sentiment</w:t>
      </w:r>
      <w:r>
        <w:t xml:space="preserve">, </w:t>
      </w:r>
      <w:proofErr w:type="spellStart"/>
      <w:r w:rsidR="00000000">
        <w:t>Jennison</w:t>
      </w:r>
      <w:proofErr w:type="spellEnd"/>
      <w:r>
        <w:t xml:space="preserve"> ! </w:t>
      </w:r>
      <w:r w:rsidR="00000000">
        <w:t>dit Mitchell</w:t>
      </w:r>
      <w:r>
        <w:t xml:space="preserve">. </w:t>
      </w:r>
      <w:r w:rsidR="00000000">
        <w:t>Jerry va croire que Warner a tué Clayton par passion politique</w:t>
      </w:r>
      <w:r>
        <w:t xml:space="preserve">. </w:t>
      </w:r>
      <w:r w:rsidR="00000000">
        <w:t>Il n</w:t>
      </w:r>
      <w:r>
        <w:t>’</w:t>
      </w:r>
      <w:r w:rsidR="00000000">
        <w:t>en est rien</w:t>
      </w:r>
      <w:r>
        <w:t xml:space="preserve">. </w:t>
      </w:r>
      <w:r w:rsidR="00000000">
        <w:t>Le meurtre a été inspiré par le whisky et la femme de la victime</w:t>
      </w:r>
      <w:r>
        <w:t>.</w:t>
      </w:r>
    </w:p>
    <w:p w14:paraId="118DB21F" w14:textId="77777777" w:rsidR="007573A7" w:rsidRDefault="007573A7">
      <w:r>
        <w:t>— </w:t>
      </w:r>
      <w:r w:rsidR="00000000">
        <w:t>Je sais</w:t>
      </w:r>
      <w:r>
        <w:t xml:space="preserve"> ; </w:t>
      </w:r>
      <w:r w:rsidR="00000000">
        <w:t>je sais</w:t>
      </w:r>
      <w:r>
        <w:t xml:space="preserve">, </w:t>
      </w:r>
      <w:r w:rsidR="00000000">
        <w:t>dis-je</w:t>
      </w:r>
      <w:r>
        <w:t xml:space="preserve">. </w:t>
      </w:r>
      <w:r w:rsidR="00000000">
        <w:t>Mon père a dû me parler une fois de la chose</w:t>
      </w:r>
      <w:r>
        <w:t xml:space="preserve">, </w:t>
      </w:r>
      <w:r w:rsidR="00000000">
        <w:t>vaguement</w:t>
      </w:r>
      <w:r>
        <w:t xml:space="preserve">, </w:t>
      </w:r>
      <w:r w:rsidR="00000000">
        <w:t>mais j</w:t>
      </w:r>
      <w:r>
        <w:t>’</w:t>
      </w:r>
      <w:r w:rsidR="00000000">
        <w:t>ai tout oublié</w:t>
      </w:r>
      <w:r>
        <w:t xml:space="preserve">. </w:t>
      </w:r>
      <w:r w:rsidR="00000000">
        <w:t>Continuez</w:t>
      </w:r>
      <w:r>
        <w:t xml:space="preserve">, </w:t>
      </w:r>
      <w:proofErr w:type="spellStart"/>
      <w:r w:rsidR="00000000">
        <w:t>Jenn</w:t>
      </w:r>
      <w:r w:rsidR="00000000">
        <w:t>i</w:t>
      </w:r>
      <w:r w:rsidR="00000000">
        <w:t>son</w:t>
      </w:r>
      <w:proofErr w:type="spellEnd"/>
      <w:r>
        <w:t>.</w:t>
      </w:r>
    </w:p>
    <w:p w14:paraId="349B9091" w14:textId="77777777" w:rsidR="007573A7" w:rsidRDefault="007573A7">
      <w:r>
        <w:t>— </w:t>
      </w:r>
      <w:r w:rsidR="00000000">
        <w:t>La femme de Clayton</w:t>
      </w:r>
      <w:r>
        <w:t xml:space="preserve">, </w:t>
      </w:r>
      <w:r w:rsidR="00000000">
        <w:t>poursuivit-il</w:t>
      </w:r>
      <w:r>
        <w:t xml:space="preserve">, </w:t>
      </w:r>
      <w:r w:rsidR="00000000">
        <w:t>je ne l</w:t>
      </w:r>
      <w:r>
        <w:t>’</w:t>
      </w:r>
      <w:r w:rsidR="00000000">
        <w:t>ai vue que deux ou trois fois</w:t>
      </w:r>
      <w:r>
        <w:t xml:space="preserve">, </w:t>
      </w:r>
      <w:r w:rsidR="00000000">
        <w:t>mais elle faisait beaucoup parler d</w:t>
      </w:r>
      <w:r>
        <w:t>’</w:t>
      </w:r>
      <w:r w:rsidR="00000000">
        <w:t>elle et j</w:t>
      </w:r>
      <w:r>
        <w:t>’</w:t>
      </w:r>
      <w:r w:rsidR="00000000">
        <w:t>avais l</w:t>
      </w:r>
      <w:r>
        <w:t>’</w:t>
      </w:r>
      <w:r w:rsidR="00000000">
        <w:t>impression de la connaître davantage</w:t>
      </w:r>
      <w:r>
        <w:t xml:space="preserve">. </w:t>
      </w:r>
      <w:r w:rsidR="00000000">
        <w:t>Une blonde écl</w:t>
      </w:r>
      <w:r w:rsidR="00000000">
        <w:t>a</w:t>
      </w:r>
      <w:r w:rsidR="00000000">
        <w:t>tante</w:t>
      </w:r>
      <w:r>
        <w:t xml:space="preserve">. </w:t>
      </w:r>
      <w:r w:rsidR="00000000">
        <w:t>Elle devait avoir vingt-six ou vingt-sept ans quand la ch</w:t>
      </w:r>
      <w:r w:rsidR="00000000">
        <w:t>o</w:t>
      </w:r>
      <w:r w:rsidR="00000000">
        <w:t>se est arrivée</w:t>
      </w:r>
      <w:r>
        <w:t xml:space="preserve">. </w:t>
      </w:r>
      <w:r w:rsidR="00000000">
        <w:t>Clayton lui-même n</w:t>
      </w:r>
      <w:r>
        <w:t>’</w:t>
      </w:r>
      <w:r w:rsidR="00000000">
        <w:t>ignorait pas que sa femme n</w:t>
      </w:r>
      <w:r>
        <w:t>’</w:t>
      </w:r>
      <w:r w:rsidR="00000000">
        <w:t>était pas sérieuse</w:t>
      </w:r>
      <w:r>
        <w:t xml:space="preserve">. </w:t>
      </w:r>
      <w:r w:rsidR="00000000">
        <w:t>La dispute a été causée</w:t>
      </w:r>
      <w:r>
        <w:t xml:space="preserve">, </w:t>
      </w:r>
      <w:r w:rsidR="00000000">
        <w:t>en réalité</w:t>
      </w:r>
      <w:r>
        <w:t xml:space="preserve">, </w:t>
      </w:r>
      <w:r w:rsidR="00000000">
        <w:t>par la haine que les deux hommes éprouvaient l</w:t>
      </w:r>
      <w:r>
        <w:t>’</w:t>
      </w:r>
      <w:r w:rsidR="00000000">
        <w:t>un pour l</w:t>
      </w:r>
      <w:r>
        <w:t>’</w:t>
      </w:r>
      <w:r w:rsidR="00000000">
        <w:t>autre</w:t>
      </w:r>
      <w:r>
        <w:t xml:space="preserve">. </w:t>
      </w:r>
      <w:r w:rsidR="00000000">
        <w:t>Ils n</w:t>
      </w:r>
      <w:r>
        <w:t>’</w:t>
      </w:r>
      <w:r w:rsidR="00000000">
        <w:t>étaient pas seulement ennemis politiques</w:t>
      </w:r>
      <w:r>
        <w:t xml:space="preserve">. </w:t>
      </w:r>
      <w:r w:rsidR="00000000">
        <w:t>Ils se déte</w:t>
      </w:r>
      <w:r w:rsidR="00000000">
        <w:t>s</w:t>
      </w:r>
      <w:r w:rsidR="00000000">
        <w:t>taient</w:t>
      </w:r>
      <w:r>
        <w:t xml:space="preserve">. </w:t>
      </w:r>
      <w:r w:rsidR="00000000">
        <w:t>Le jour où Clayton est venu au journal pour reprocher à Warner de compromettre sa femme</w:t>
      </w:r>
      <w:r>
        <w:t xml:space="preserve">, </w:t>
      </w:r>
      <w:r w:rsidR="00000000">
        <w:t>il cherchait un prétexte à une bo</w:t>
      </w:r>
      <w:r w:rsidR="00000000">
        <w:t>n</w:t>
      </w:r>
      <w:r w:rsidR="00000000">
        <w:t>ne querelle</w:t>
      </w:r>
      <w:r>
        <w:t>.</w:t>
      </w:r>
    </w:p>
    <w:p w14:paraId="30E2C4B4" w14:textId="77777777" w:rsidR="007573A7" w:rsidRDefault="007573A7">
      <w:r>
        <w:t>— </w:t>
      </w:r>
      <w:r w:rsidR="00000000">
        <w:t>Est-ce que Warner l</w:t>
      </w:r>
      <w:r>
        <w:t>’</w:t>
      </w:r>
      <w:r w:rsidR="00000000">
        <w:t>avait réellement compromise</w:t>
      </w:r>
      <w:r>
        <w:t xml:space="preserve"> ? </w:t>
      </w:r>
      <w:r w:rsidR="00000000">
        <w:t>d</w:t>
      </w:r>
      <w:r w:rsidR="00000000">
        <w:t>e</w:t>
      </w:r>
      <w:r w:rsidR="00000000">
        <w:t>mandai-je</w:t>
      </w:r>
      <w:r>
        <w:t>.</w:t>
      </w:r>
    </w:p>
    <w:p w14:paraId="682F702B" w14:textId="77777777" w:rsidR="007573A7" w:rsidRDefault="007573A7">
      <w:r>
        <w:lastRenderedPageBreak/>
        <w:t>— </w:t>
      </w:r>
      <w:r w:rsidR="00000000">
        <w:t>Probablement</w:t>
      </w:r>
      <w:r>
        <w:t>.</w:t>
      </w:r>
    </w:p>
    <w:p w14:paraId="32E97BC1" w14:textId="77777777" w:rsidR="007573A7" w:rsidRDefault="007573A7">
      <w:r>
        <w:t>— </w:t>
      </w:r>
      <w:r w:rsidR="00000000">
        <w:t>Il a dû éprouver un certain plaisir à courtiser la femme de son ennemi</w:t>
      </w:r>
      <w:r>
        <w:t xml:space="preserve">, </w:t>
      </w:r>
      <w:r w:rsidR="00000000">
        <w:t>remarqua Mitchell</w:t>
      </w:r>
      <w:r>
        <w:t>.</w:t>
      </w:r>
    </w:p>
    <w:p w14:paraId="482D23CC" w14:textId="77777777" w:rsidR="007573A7" w:rsidRDefault="007573A7">
      <w:r>
        <w:t>— </w:t>
      </w:r>
      <w:r w:rsidR="00000000">
        <w:t>Clayton arriva donc au journal un matin</w:t>
      </w:r>
      <w:r>
        <w:t xml:space="preserve">, </w:t>
      </w:r>
      <w:r w:rsidR="00000000">
        <w:t xml:space="preserve">reprit </w:t>
      </w:r>
      <w:proofErr w:type="spellStart"/>
      <w:r w:rsidR="00000000">
        <w:t>Jennison</w:t>
      </w:r>
      <w:proofErr w:type="spellEnd"/>
      <w:r>
        <w:t xml:space="preserve">, </w:t>
      </w:r>
      <w:r w:rsidR="00000000">
        <w:t>et marcha droit vers le bureau devant lequel Warner était assis</w:t>
      </w:r>
      <w:r>
        <w:t xml:space="preserve">. </w:t>
      </w:r>
      <w:r w:rsidR="00000000">
        <w:t>Votre père n</w:t>
      </w:r>
      <w:r>
        <w:t>’</w:t>
      </w:r>
      <w:r w:rsidR="00000000">
        <w:t>était pas là</w:t>
      </w:r>
      <w:r>
        <w:t xml:space="preserve">, </w:t>
      </w:r>
      <w:r w:rsidR="00000000">
        <w:t>Jerry</w:t>
      </w:r>
      <w:r>
        <w:t xml:space="preserve">. </w:t>
      </w:r>
      <w:r w:rsidR="00000000">
        <w:t>Il y avait Ray</w:t>
      </w:r>
      <w:r>
        <w:t xml:space="preserve">, </w:t>
      </w:r>
      <w:r w:rsidR="00000000">
        <w:t>moi-même</w:t>
      </w:r>
      <w:r>
        <w:t xml:space="preserve">, </w:t>
      </w:r>
      <w:r w:rsidR="00000000">
        <w:t>et deux ou trois reporters</w:t>
      </w:r>
      <w:r>
        <w:t>.</w:t>
      </w:r>
    </w:p>
    <w:p w14:paraId="09E3B623" w14:textId="77777777" w:rsidR="007573A7" w:rsidRDefault="007573A7">
      <w:r>
        <w:t>— </w:t>
      </w:r>
      <w:r w:rsidR="00000000">
        <w:t>Oui</w:t>
      </w:r>
      <w:r>
        <w:t xml:space="preserve">, </w:t>
      </w:r>
      <w:r w:rsidR="00000000">
        <w:t>dit Mitchell</w:t>
      </w:r>
      <w:r>
        <w:t xml:space="preserve">, </w:t>
      </w:r>
      <w:r w:rsidR="00000000">
        <w:t>j</w:t>
      </w:r>
      <w:r>
        <w:t>’</w:t>
      </w:r>
      <w:r w:rsidR="00000000">
        <w:t>étais debout devant le bureau de Wa</w:t>
      </w:r>
      <w:r w:rsidR="00000000">
        <w:t>r</w:t>
      </w:r>
      <w:r w:rsidR="00000000">
        <w:t>ner lorsque Clayton entra</w:t>
      </w:r>
      <w:r>
        <w:t xml:space="preserve">. </w:t>
      </w:r>
      <w:r w:rsidR="00000000">
        <w:t>Il s</w:t>
      </w:r>
      <w:r>
        <w:t>’</w:t>
      </w:r>
      <w:r w:rsidR="00000000">
        <w:t>approcha et dit</w:t>
      </w:r>
      <w:r>
        <w:t xml:space="preserve">, </w:t>
      </w:r>
      <w:r w:rsidR="00000000">
        <w:t>très calme</w:t>
      </w:r>
      <w:r>
        <w:t> :</w:t>
      </w:r>
    </w:p>
    <w:p w14:paraId="48E8D43A" w14:textId="77777777" w:rsidR="007573A7" w:rsidRDefault="007573A7">
      <w:r>
        <w:t>« — </w:t>
      </w:r>
      <w:r w:rsidR="00000000">
        <w:t>Je viens vous prévenir</w:t>
      </w:r>
      <w:r>
        <w:t xml:space="preserve"> ; </w:t>
      </w:r>
      <w:r w:rsidR="00000000">
        <w:t>ne parlez plus à ma femme</w:t>
      </w:r>
      <w:r>
        <w:t>.</w:t>
      </w:r>
    </w:p>
    <w:p w14:paraId="7421CEB1" w14:textId="77777777" w:rsidR="007573A7" w:rsidRDefault="007573A7">
      <w:r>
        <w:t>« </w:t>
      </w:r>
      <w:r w:rsidR="00000000">
        <w:t>Warner se leva</w:t>
      </w:r>
      <w:r>
        <w:t xml:space="preserve">, </w:t>
      </w:r>
      <w:r w:rsidR="00000000">
        <w:t>les poings serrés</w:t>
      </w:r>
      <w:r>
        <w:t xml:space="preserve">. </w:t>
      </w:r>
      <w:r w:rsidR="00000000">
        <w:t>Alors Clayton frappa</w:t>
      </w:r>
      <w:r>
        <w:t xml:space="preserve">. </w:t>
      </w:r>
      <w:r w:rsidR="00000000">
        <w:t>Warner était pris entre le bureau et le bord de son fauteuil</w:t>
      </w:r>
      <w:r>
        <w:t xml:space="preserve">. </w:t>
      </w:r>
      <w:r w:rsidR="00000000">
        <w:t>Il s</w:t>
      </w:r>
      <w:r>
        <w:t>’</w:t>
      </w:r>
      <w:r w:rsidR="00000000">
        <w:t>effondra</w:t>
      </w:r>
      <w:r>
        <w:t xml:space="preserve">. </w:t>
      </w:r>
      <w:r w:rsidR="00000000">
        <w:t>Clayton prit une cigarette dans un paquet posé sur le buvard</w:t>
      </w:r>
      <w:r>
        <w:t xml:space="preserve"> ; </w:t>
      </w:r>
      <w:r w:rsidR="00000000">
        <w:t>il l</w:t>
      </w:r>
      <w:r>
        <w:t>’</w:t>
      </w:r>
      <w:r w:rsidR="00000000">
        <w:t>alluma tranquillement et sortit</w:t>
      </w:r>
      <w:r>
        <w:t xml:space="preserve">. </w:t>
      </w:r>
      <w:r w:rsidR="00000000">
        <w:t>Warner se relevait avec effort</w:t>
      </w:r>
      <w:r>
        <w:t xml:space="preserve"> : </w:t>
      </w:r>
      <w:r w:rsidR="00000000">
        <w:t>le coup de poing</w:t>
      </w:r>
      <w:r>
        <w:t xml:space="preserve">, </w:t>
      </w:r>
      <w:r w:rsidR="00000000">
        <w:t>porté à la tête</w:t>
      </w:r>
      <w:r>
        <w:t xml:space="preserve">, </w:t>
      </w:r>
      <w:r w:rsidR="00000000">
        <w:t>l</w:t>
      </w:r>
      <w:r>
        <w:t>’</w:t>
      </w:r>
      <w:r w:rsidR="00000000">
        <w:t>avait étourdi</w:t>
      </w:r>
      <w:r>
        <w:t xml:space="preserve">. </w:t>
      </w:r>
      <w:r w:rsidR="00000000">
        <w:t>Je l</w:t>
      </w:r>
      <w:r>
        <w:t>’</w:t>
      </w:r>
      <w:r w:rsidR="00000000">
        <w:t>aidai à se remettre debout</w:t>
      </w:r>
      <w:r>
        <w:t xml:space="preserve">. </w:t>
      </w:r>
      <w:r w:rsidR="00000000">
        <w:t>Tout de suite</w:t>
      </w:r>
      <w:r>
        <w:t xml:space="preserve">, </w:t>
      </w:r>
      <w:r w:rsidR="00000000">
        <w:t>il voulut courir après Clayton et je l</w:t>
      </w:r>
      <w:r>
        <w:t>’</w:t>
      </w:r>
      <w:r w:rsidR="00000000">
        <w:t>en empêchai</w:t>
      </w:r>
      <w:r>
        <w:t xml:space="preserve">. </w:t>
      </w:r>
      <w:r w:rsidR="00000000">
        <w:t>Ce fut instinctif</w:t>
      </w:r>
      <w:r>
        <w:t xml:space="preserve">. </w:t>
      </w:r>
      <w:r w:rsidR="00000000">
        <w:t xml:space="preserve">Je me souviens que </w:t>
      </w:r>
      <w:proofErr w:type="spellStart"/>
      <w:r w:rsidR="00000000">
        <w:t>Jennison</w:t>
      </w:r>
      <w:proofErr w:type="spellEnd"/>
      <w:r w:rsidR="00000000">
        <w:t xml:space="preserve"> s</w:t>
      </w:r>
      <w:r>
        <w:t>’</w:t>
      </w:r>
      <w:r w:rsidR="00000000">
        <w:t>approcha et me dit</w:t>
      </w:r>
      <w:r>
        <w:t> : « </w:t>
      </w:r>
      <w:r w:rsidR="00000000">
        <w:t>Laissez-le aller</w:t>
      </w:r>
      <w:r>
        <w:t>. »</w:t>
      </w:r>
      <w:r w:rsidR="00000000">
        <w:t xml:space="preserve"> Vous vous en souvenez</w:t>
      </w:r>
      <w:r>
        <w:t xml:space="preserve">, </w:t>
      </w:r>
      <w:proofErr w:type="spellStart"/>
      <w:r w:rsidR="00000000">
        <w:t>Jennison</w:t>
      </w:r>
      <w:proofErr w:type="spellEnd"/>
      <w:r>
        <w:t> ?</w:t>
      </w:r>
    </w:p>
    <w:p w14:paraId="2BE3D3E8" w14:textId="77777777" w:rsidR="007573A7" w:rsidRDefault="007573A7">
      <w:r>
        <w:t>— </w:t>
      </w:r>
      <w:r w:rsidR="00000000">
        <w:t>Comme si la chose s</w:t>
      </w:r>
      <w:r>
        <w:t>’</w:t>
      </w:r>
      <w:r w:rsidR="00000000">
        <w:t>était passée hier</w:t>
      </w:r>
      <w:r>
        <w:t>.</w:t>
      </w:r>
    </w:p>
    <w:p w14:paraId="1E2119FC" w14:textId="77777777" w:rsidR="007573A7" w:rsidRDefault="007573A7">
      <w:r>
        <w:t>— </w:t>
      </w:r>
      <w:r w:rsidR="00000000">
        <w:t>Je le lâchai donc et il sortit en courant</w:t>
      </w:r>
      <w:r>
        <w:t xml:space="preserve">. </w:t>
      </w:r>
      <w:r w:rsidR="00000000">
        <w:t>Clayton avait di</w:t>
      </w:r>
      <w:r w:rsidR="00000000">
        <w:t>s</w:t>
      </w:r>
      <w:r w:rsidR="00000000">
        <w:t>paru</w:t>
      </w:r>
      <w:r>
        <w:t xml:space="preserve">. </w:t>
      </w:r>
      <w:r w:rsidR="00000000">
        <w:t>Warner revint</w:t>
      </w:r>
      <w:r>
        <w:t xml:space="preserve">, </w:t>
      </w:r>
      <w:r w:rsidR="00000000">
        <w:t>sur-le-champ</w:t>
      </w:r>
      <w:r>
        <w:t xml:space="preserve">, </w:t>
      </w:r>
      <w:r w:rsidR="00000000">
        <w:t>me flanqua à la porte</w:t>
      </w:r>
      <w:r>
        <w:t>…</w:t>
      </w:r>
    </w:p>
    <w:p w14:paraId="3BB78EBC" w14:textId="77777777" w:rsidR="007573A7" w:rsidRDefault="00000000">
      <w:r>
        <w:t>Mitchell éclata de rire</w:t>
      </w:r>
      <w:r w:rsidR="007573A7">
        <w:t>.</w:t>
      </w:r>
    </w:p>
    <w:p w14:paraId="69BD71C8" w14:textId="77777777" w:rsidR="007573A7" w:rsidRDefault="007573A7">
      <w:r>
        <w:t>— </w:t>
      </w:r>
      <w:r w:rsidR="00000000">
        <w:t>J</w:t>
      </w:r>
      <w:r>
        <w:t>’</w:t>
      </w:r>
      <w:r w:rsidR="00000000">
        <w:t>étais furieux</w:t>
      </w:r>
      <w:r>
        <w:t xml:space="preserve">, </w:t>
      </w:r>
      <w:r w:rsidR="00000000">
        <w:t>continua-t-il</w:t>
      </w:r>
      <w:r>
        <w:t xml:space="preserve">. </w:t>
      </w:r>
      <w:r w:rsidR="00000000">
        <w:t>Votre père arriva</w:t>
      </w:r>
      <w:r>
        <w:t xml:space="preserve">, </w:t>
      </w:r>
      <w:r w:rsidR="00000000">
        <w:t>un peu plus tard</w:t>
      </w:r>
      <w:r>
        <w:t xml:space="preserve">, </w:t>
      </w:r>
      <w:r w:rsidR="00000000">
        <w:t>et me dit qu</w:t>
      </w:r>
      <w:r>
        <w:t>’</w:t>
      </w:r>
      <w:r w:rsidR="00000000">
        <w:t>il arrangerait tout</w:t>
      </w:r>
      <w:r>
        <w:t xml:space="preserve">. </w:t>
      </w:r>
      <w:r w:rsidR="00000000">
        <w:t>C</w:t>
      </w:r>
      <w:r>
        <w:t>’</w:t>
      </w:r>
      <w:r w:rsidR="00000000">
        <w:t xml:space="preserve">est ainsi que je suis encore à </w:t>
      </w:r>
      <w:r w:rsidR="00000000">
        <w:rPr>
          <w:i/>
          <w:iCs/>
        </w:rPr>
        <w:t>La Gazette</w:t>
      </w:r>
      <w:r>
        <w:t>.</w:t>
      </w:r>
    </w:p>
    <w:p w14:paraId="070D50EA" w14:textId="77777777" w:rsidR="007573A7" w:rsidRDefault="007573A7">
      <w:r>
        <w:lastRenderedPageBreak/>
        <w:t>— </w:t>
      </w:r>
      <w:r w:rsidR="00000000">
        <w:t>Quelques jours après cet incident</w:t>
      </w:r>
      <w:r>
        <w:t xml:space="preserve">, </w:t>
      </w:r>
      <w:r w:rsidR="00000000">
        <w:t xml:space="preserve">dit </w:t>
      </w:r>
      <w:proofErr w:type="spellStart"/>
      <w:r w:rsidR="00000000">
        <w:t>Jennison</w:t>
      </w:r>
      <w:proofErr w:type="spellEnd"/>
      <w:r>
        <w:t xml:space="preserve"> (</w:t>
      </w:r>
      <w:r w:rsidR="00000000">
        <w:t>que je n</w:t>
      </w:r>
      <w:r>
        <w:t>’</w:t>
      </w:r>
      <w:r w:rsidR="00000000">
        <w:t>avais jamais vu si enclin à bavarder</w:t>
      </w:r>
      <w:r>
        <w:t xml:space="preserve">), </w:t>
      </w:r>
      <w:r w:rsidR="00000000">
        <w:t>j</w:t>
      </w:r>
      <w:r>
        <w:t>’</w:t>
      </w:r>
      <w:r w:rsidR="00000000">
        <w:t>accompagnai un soir Warner au restaurant Hoffman</w:t>
      </w:r>
      <w:r>
        <w:t xml:space="preserve">, </w:t>
      </w:r>
      <w:r w:rsidR="00000000">
        <w:t>qui était alors à la mode</w:t>
      </w:r>
      <w:r>
        <w:t xml:space="preserve">. </w:t>
      </w:r>
      <w:r w:rsidR="00000000">
        <w:t>Nous avions travaillé tard et il m</w:t>
      </w:r>
      <w:r>
        <w:t>’</w:t>
      </w:r>
      <w:r w:rsidR="00000000">
        <w:t>invita à dîner avec lui</w:t>
      </w:r>
      <w:r>
        <w:t xml:space="preserve">. </w:t>
      </w:r>
      <w:r w:rsidR="00000000">
        <w:t>Il commanda une bouteille de whisky et se mit à boire sans arrêt</w:t>
      </w:r>
      <w:r>
        <w:t xml:space="preserve">. </w:t>
      </w:r>
      <w:r w:rsidR="00000000">
        <w:t>La bouteille était presque vide lorsque Clayton entra</w:t>
      </w:r>
      <w:r>
        <w:t xml:space="preserve">, </w:t>
      </w:r>
      <w:r w:rsidR="00000000">
        <w:t>avec sa femme</w:t>
      </w:r>
      <w:r>
        <w:t xml:space="preserve">, </w:t>
      </w:r>
      <w:r w:rsidR="00000000">
        <w:t>A</w:t>
      </w:r>
      <w:r w:rsidR="00000000">
        <w:t>n</w:t>
      </w:r>
      <w:r w:rsidR="00000000">
        <w:t>drew Robinson</w:t>
      </w:r>
      <w:r>
        <w:t xml:space="preserve">, </w:t>
      </w:r>
      <w:r w:rsidR="00000000">
        <w:t xml:space="preserve">le colonel Rice et un journaliste de </w:t>
      </w:r>
      <w:r w:rsidR="00000000">
        <w:rPr>
          <w:i/>
          <w:iCs/>
        </w:rPr>
        <w:t>La Tribune</w:t>
      </w:r>
      <w:r>
        <w:rPr>
          <w:i/>
          <w:iCs/>
        </w:rPr>
        <w:t xml:space="preserve">. </w:t>
      </w:r>
      <w:r w:rsidR="00000000">
        <w:t>Ils s</w:t>
      </w:r>
      <w:r>
        <w:t>’</w:t>
      </w:r>
      <w:r w:rsidR="00000000">
        <w:t>assirent à une table assez éloignée de la nôtre</w:t>
      </w:r>
      <w:r>
        <w:t xml:space="preserve">. </w:t>
      </w:r>
      <w:r w:rsidR="00000000">
        <w:t>Warner ne les quittait pas des yeux</w:t>
      </w:r>
      <w:r>
        <w:t xml:space="preserve">. </w:t>
      </w:r>
      <w:r w:rsidR="00000000">
        <w:t>Il versa dans un verre ce qui restait de whisky</w:t>
      </w:r>
      <w:r>
        <w:t xml:space="preserve">, </w:t>
      </w:r>
      <w:r w:rsidR="00000000">
        <w:t>l</w:t>
      </w:r>
      <w:r>
        <w:t>’</w:t>
      </w:r>
      <w:r w:rsidR="00000000">
        <w:t>avala d</w:t>
      </w:r>
      <w:r>
        <w:t>’</w:t>
      </w:r>
      <w:r w:rsidR="00000000">
        <w:t>un trait</w:t>
      </w:r>
      <w:r>
        <w:t xml:space="preserve">, </w:t>
      </w:r>
      <w:r w:rsidR="00000000">
        <w:t>se leva et se dirigea vers la table de Clayton</w:t>
      </w:r>
      <w:r>
        <w:t xml:space="preserve">. </w:t>
      </w:r>
      <w:r w:rsidR="00000000">
        <w:t>Il était abominablement ivre</w:t>
      </w:r>
      <w:r>
        <w:t xml:space="preserve">, </w:t>
      </w:r>
      <w:r w:rsidR="00000000">
        <w:t>mais il marchait droit</w:t>
      </w:r>
      <w:r>
        <w:t xml:space="preserve">. </w:t>
      </w:r>
      <w:r w:rsidR="00000000">
        <w:t>J</w:t>
      </w:r>
      <w:r>
        <w:t>’</w:t>
      </w:r>
      <w:r w:rsidR="00000000">
        <w:t>aurais voulu l</w:t>
      </w:r>
      <w:r>
        <w:t>’</w:t>
      </w:r>
      <w:r w:rsidR="00000000">
        <w:t>arrêter</w:t>
      </w:r>
      <w:r>
        <w:t xml:space="preserve">, </w:t>
      </w:r>
      <w:r w:rsidR="00000000">
        <w:t>mais je savais que c</w:t>
      </w:r>
      <w:r>
        <w:t>’</w:t>
      </w:r>
      <w:r w:rsidR="00000000">
        <w:t>était impossible</w:t>
      </w:r>
      <w:r>
        <w:t xml:space="preserve">. </w:t>
      </w:r>
      <w:r w:rsidR="00000000">
        <w:t>En le voyant venir</w:t>
      </w:r>
      <w:r>
        <w:t xml:space="preserve">, </w:t>
      </w:r>
      <w:r w:rsidR="00000000">
        <w:t>Clayton se leva</w:t>
      </w:r>
      <w:r>
        <w:t xml:space="preserve">. </w:t>
      </w:r>
      <w:r w:rsidR="00000000">
        <w:t>Je n</w:t>
      </w:r>
      <w:r>
        <w:t>’</w:t>
      </w:r>
      <w:r w:rsidR="00000000">
        <w:t>entendis pas ce que disait Warner</w:t>
      </w:r>
      <w:r>
        <w:t xml:space="preserve">, </w:t>
      </w:r>
      <w:r w:rsidR="00000000">
        <w:t>mais Clayton répondit d</w:t>
      </w:r>
      <w:r>
        <w:t>’</w:t>
      </w:r>
      <w:r w:rsidR="00000000">
        <w:t>une voix sèche</w:t>
      </w:r>
      <w:r>
        <w:t> :</w:t>
      </w:r>
    </w:p>
    <w:p w14:paraId="20B0A3BD" w14:textId="77777777" w:rsidR="007573A7" w:rsidRDefault="007573A7">
      <w:r>
        <w:t>« — </w:t>
      </w:r>
      <w:r w:rsidR="00000000">
        <w:t>Vous êtes ivre et je n</w:t>
      </w:r>
      <w:r>
        <w:t>’</w:t>
      </w:r>
      <w:r w:rsidR="00000000">
        <w:t>ai pas l</w:t>
      </w:r>
      <w:r>
        <w:t>’</w:t>
      </w:r>
      <w:r w:rsidR="00000000">
        <w:t>intention de discuter en présence de ma femme</w:t>
      </w:r>
      <w:r>
        <w:t xml:space="preserve">. </w:t>
      </w:r>
      <w:r w:rsidR="00000000">
        <w:t>Nous réglerons cette affaire une autre fois</w:t>
      </w:r>
      <w:r>
        <w:t>.</w:t>
      </w:r>
    </w:p>
    <w:p w14:paraId="40F82CF9" w14:textId="77777777" w:rsidR="007573A7" w:rsidRDefault="007573A7">
      <w:r>
        <w:t>« </w:t>
      </w:r>
      <w:r w:rsidR="00000000">
        <w:t>Mais Warner voulait se battre</w:t>
      </w:r>
      <w:r>
        <w:t xml:space="preserve">. </w:t>
      </w:r>
      <w:r w:rsidR="00000000">
        <w:t>Il insista</w:t>
      </w:r>
      <w:r>
        <w:t xml:space="preserve">. </w:t>
      </w:r>
      <w:r w:rsidR="00000000">
        <w:t>Clayton se tou</w:t>
      </w:r>
      <w:r w:rsidR="00000000">
        <w:t>r</w:t>
      </w:r>
      <w:r w:rsidR="00000000">
        <w:t>na vers ses invités et leur dit</w:t>
      </w:r>
      <w:r>
        <w:t> :</w:t>
      </w:r>
    </w:p>
    <w:p w14:paraId="7C06D8BF" w14:textId="77777777" w:rsidR="007573A7" w:rsidRDefault="007573A7">
      <w:r>
        <w:t>« — </w:t>
      </w:r>
      <w:r w:rsidR="00000000">
        <w:t>Excusez-moi</w:t>
      </w:r>
      <w:r>
        <w:t xml:space="preserve">, </w:t>
      </w:r>
      <w:r w:rsidR="00000000">
        <w:t>je vais sortir avec lui</w:t>
      </w:r>
      <w:r>
        <w:t xml:space="preserve">, </w:t>
      </w:r>
      <w:r w:rsidR="00000000">
        <w:t>ce sera très vite a</w:t>
      </w:r>
      <w:r w:rsidR="00000000">
        <w:t>r</w:t>
      </w:r>
      <w:r w:rsidR="00000000">
        <w:t>rangé</w:t>
      </w:r>
      <w:r>
        <w:t>.</w:t>
      </w:r>
    </w:p>
    <w:p w14:paraId="3CAB5980" w14:textId="77777777" w:rsidR="007573A7" w:rsidRDefault="00000000">
      <w:r>
        <w:t>Les deux hommes se dirigèrent vers la porte qui s</w:t>
      </w:r>
      <w:r w:rsidR="007573A7">
        <w:t>’</w:t>
      </w:r>
      <w:r>
        <w:t>ouvrait sur le jardin</w:t>
      </w:r>
      <w:r w:rsidR="007573A7">
        <w:t xml:space="preserve">. </w:t>
      </w:r>
      <w:r>
        <w:t>Andrew Robinson se leva et tenta de retenir Clayton</w:t>
      </w:r>
      <w:r w:rsidR="007573A7">
        <w:t xml:space="preserve">, </w:t>
      </w:r>
      <w:r>
        <w:t>qui se dégagea et rejoignit Warner près de la porte</w:t>
      </w:r>
      <w:r w:rsidR="007573A7">
        <w:t xml:space="preserve">. </w:t>
      </w:r>
      <w:r>
        <w:t>Alors</w:t>
      </w:r>
      <w:r w:rsidR="007573A7">
        <w:t xml:space="preserve">, </w:t>
      </w:r>
      <w:r>
        <w:t>Robinson vint me trouver</w:t>
      </w:r>
      <w:r w:rsidR="007573A7">
        <w:t xml:space="preserve">, </w:t>
      </w:r>
      <w:r>
        <w:t>me demandant d</w:t>
      </w:r>
      <w:r w:rsidR="007573A7">
        <w:t>’</w:t>
      </w:r>
      <w:r>
        <w:t>intervenir</w:t>
      </w:r>
      <w:r w:rsidR="007573A7">
        <w:t>.</w:t>
      </w:r>
    </w:p>
    <w:p w14:paraId="417840C9" w14:textId="77777777" w:rsidR="007573A7" w:rsidRDefault="007573A7">
      <w:r>
        <w:t>« — </w:t>
      </w:r>
      <w:r w:rsidR="00000000">
        <w:t>Ramenez-le chez lui</w:t>
      </w:r>
      <w:r>
        <w:t xml:space="preserve">, </w:t>
      </w:r>
      <w:r w:rsidR="00000000">
        <w:t>me dit-il</w:t>
      </w:r>
      <w:r>
        <w:t xml:space="preserve">, </w:t>
      </w:r>
      <w:r w:rsidR="00000000">
        <w:t>sinon Clayton va l</w:t>
      </w:r>
      <w:r>
        <w:t>’</w:t>
      </w:r>
      <w:r w:rsidR="00000000">
        <w:t>assommer</w:t>
      </w:r>
      <w:r>
        <w:t>.</w:t>
      </w:r>
    </w:p>
    <w:p w14:paraId="49C57BC6" w14:textId="77777777" w:rsidR="007573A7" w:rsidRDefault="007573A7">
      <w:r>
        <w:t>« — </w:t>
      </w:r>
      <w:r w:rsidR="00000000">
        <w:t>Il ne voudra pas m</w:t>
      </w:r>
      <w:r>
        <w:t>’</w:t>
      </w:r>
      <w:r w:rsidR="00000000">
        <w:t>écouter</w:t>
      </w:r>
      <w:r>
        <w:t xml:space="preserve"> ! </w:t>
      </w:r>
      <w:r w:rsidR="00000000">
        <w:t>répondis-je</w:t>
      </w:r>
      <w:r>
        <w:t>.</w:t>
      </w:r>
    </w:p>
    <w:p w14:paraId="471A5105" w14:textId="77777777" w:rsidR="007573A7" w:rsidRDefault="007573A7">
      <w:r>
        <w:lastRenderedPageBreak/>
        <w:t>« </w:t>
      </w:r>
      <w:r w:rsidR="00000000">
        <w:t>Il me laissa et sortit par la porte de la rue</w:t>
      </w:r>
      <w:r>
        <w:t xml:space="preserve">. </w:t>
      </w:r>
      <w:r w:rsidR="00000000">
        <w:t>J</w:t>
      </w:r>
      <w:r>
        <w:t>’</w:t>
      </w:r>
      <w:r w:rsidR="00000000">
        <w:t>espérais qu</w:t>
      </w:r>
      <w:r>
        <w:t>’</w:t>
      </w:r>
      <w:r w:rsidR="00000000">
        <w:t>il était allé chercher un policeman</w:t>
      </w:r>
      <w:r>
        <w:t xml:space="preserve">. </w:t>
      </w:r>
      <w:r w:rsidR="00000000">
        <w:t>Avant qu</w:t>
      </w:r>
      <w:r>
        <w:t>’</w:t>
      </w:r>
      <w:r w:rsidR="00000000">
        <w:t>il revînt avec le pol</w:t>
      </w:r>
      <w:r w:rsidR="00000000">
        <w:t>i</w:t>
      </w:r>
      <w:r w:rsidR="00000000">
        <w:t>cier</w:t>
      </w:r>
      <w:r>
        <w:t xml:space="preserve">, </w:t>
      </w:r>
      <w:r w:rsidR="00000000">
        <w:t>nous entendîmes deux détonations successives et très ra</w:t>
      </w:r>
      <w:r w:rsidR="00000000">
        <w:t>p</w:t>
      </w:r>
      <w:r w:rsidR="00000000">
        <w:t>prochées</w:t>
      </w:r>
      <w:r>
        <w:t xml:space="preserve">. </w:t>
      </w:r>
      <w:r w:rsidR="00000000">
        <w:t>Nous nous précipitâmes vers le jardin</w:t>
      </w:r>
      <w:r>
        <w:t xml:space="preserve">. </w:t>
      </w:r>
      <w:r w:rsidR="00000000">
        <w:t>Dans l</w:t>
      </w:r>
      <w:r>
        <w:t>’</w:t>
      </w:r>
      <w:r w:rsidR="00000000">
        <w:t>obscurité</w:t>
      </w:r>
      <w:r>
        <w:t xml:space="preserve">, </w:t>
      </w:r>
      <w:r w:rsidR="00000000">
        <w:t>je distinguai un homme adossé au mur</w:t>
      </w:r>
      <w:r>
        <w:t xml:space="preserve"> ; </w:t>
      </w:r>
      <w:r w:rsidR="00000000">
        <w:t>l</w:t>
      </w:r>
      <w:r>
        <w:t>’</w:t>
      </w:r>
      <w:r w:rsidR="00000000">
        <w:t>autre g</w:t>
      </w:r>
      <w:r w:rsidR="00000000">
        <w:t>i</w:t>
      </w:r>
      <w:r w:rsidR="00000000">
        <w:t>sait sur le sol</w:t>
      </w:r>
      <w:r>
        <w:t xml:space="preserve"> : </w:t>
      </w:r>
      <w:r w:rsidR="00000000">
        <w:t>c</w:t>
      </w:r>
      <w:r>
        <w:t>’</w:t>
      </w:r>
      <w:r w:rsidR="00000000">
        <w:t>était Clayton</w:t>
      </w:r>
      <w:r>
        <w:t xml:space="preserve">. </w:t>
      </w:r>
      <w:r w:rsidR="00000000">
        <w:t>On l</w:t>
      </w:r>
      <w:r>
        <w:t>’</w:t>
      </w:r>
      <w:r w:rsidR="00000000">
        <w:t>emportait lorsque Robinson revint par l</w:t>
      </w:r>
      <w:r>
        <w:t>’</w:t>
      </w:r>
      <w:r w:rsidR="00000000">
        <w:t>avenue qui menait du jardin à la rue</w:t>
      </w:r>
      <w:r>
        <w:t xml:space="preserve">. </w:t>
      </w:r>
      <w:r w:rsidR="00000000">
        <w:t>Il ramenait un policeman</w:t>
      </w:r>
      <w:r>
        <w:t xml:space="preserve">. </w:t>
      </w:r>
      <w:r w:rsidR="00000000">
        <w:t>Warner avait glissé le long du mur et s</w:t>
      </w:r>
      <w:r>
        <w:t>’</w:t>
      </w:r>
      <w:r w:rsidR="00000000">
        <w:t>était assis</w:t>
      </w:r>
      <w:r>
        <w:t xml:space="preserve">, </w:t>
      </w:r>
      <w:r w:rsidR="00000000">
        <w:t>le revolver entre ses jambes étendues</w:t>
      </w:r>
      <w:r>
        <w:t>.</w:t>
      </w:r>
    </w:p>
    <w:p w14:paraId="2725EB78" w14:textId="77777777" w:rsidR="007573A7" w:rsidRDefault="00000000">
      <w:proofErr w:type="spellStart"/>
      <w:r>
        <w:t>Jennison</w:t>
      </w:r>
      <w:proofErr w:type="spellEnd"/>
      <w:r>
        <w:t xml:space="preserve"> s</w:t>
      </w:r>
      <w:r w:rsidR="007573A7">
        <w:t>’</w:t>
      </w:r>
      <w:r>
        <w:t>interrompit</w:t>
      </w:r>
      <w:r w:rsidR="007573A7">
        <w:t xml:space="preserve">, </w:t>
      </w:r>
      <w:r>
        <w:t>hochant la tête</w:t>
      </w:r>
      <w:r w:rsidR="007573A7">
        <w:t>.</w:t>
      </w:r>
    </w:p>
    <w:p w14:paraId="15A420FF" w14:textId="77777777" w:rsidR="007573A7" w:rsidRDefault="007573A7">
      <w:r>
        <w:t>— </w:t>
      </w:r>
      <w:r w:rsidR="00000000">
        <w:t>Votre père sauva Warner</w:t>
      </w:r>
      <w:r>
        <w:t xml:space="preserve">, </w:t>
      </w:r>
      <w:r w:rsidR="00000000">
        <w:t>dit Mitchell</w:t>
      </w:r>
      <w:r>
        <w:t xml:space="preserve">. </w:t>
      </w:r>
      <w:r w:rsidR="00000000">
        <w:t>Il paya le meilleur avocat qu</w:t>
      </w:r>
      <w:r>
        <w:t>’</w:t>
      </w:r>
      <w:r w:rsidR="00000000">
        <w:t>il put trouver à New-York</w:t>
      </w:r>
      <w:r>
        <w:t xml:space="preserve"> : </w:t>
      </w:r>
      <w:r w:rsidR="00000000">
        <w:t xml:space="preserve">Sidney </w:t>
      </w:r>
      <w:proofErr w:type="spellStart"/>
      <w:r w:rsidR="00000000">
        <w:t>Pembrook</w:t>
      </w:r>
      <w:proofErr w:type="spellEnd"/>
      <w:r>
        <w:t xml:space="preserve">. </w:t>
      </w:r>
      <w:r w:rsidR="00000000">
        <w:t>Celui-ci décida qu</w:t>
      </w:r>
      <w:r>
        <w:t>’</w:t>
      </w:r>
      <w:r w:rsidR="00000000">
        <w:t>il valait mieux avouer et éviter les assises et le jury</w:t>
      </w:r>
      <w:r>
        <w:t xml:space="preserve">. </w:t>
      </w:r>
      <w:r w:rsidR="00000000">
        <w:t>Warren fut condamné à trente ans d</w:t>
      </w:r>
      <w:r>
        <w:t>’</w:t>
      </w:r>
      <w:r w:rsidR="00000000">
        <w:t>emprisonnement</w:t>
      </w:r>
      <w:r>
        <w:t>.</w:t>
      </w:r>
    </w:p>
    <w:p w14:paraId="1508895D" w14:textId="77777777" w:rsidR="007573A7" w:rsidRDefault="007573A7">
      <w:r>
        <w:t>— </w:t>
      </w:r>
      <w:r w:rsidR="00000000">
        <w:t>Le jury l</w:t>
      </w:r>
      <w:r>
        <w:t>’</w:t>
      </w:r>
      <w:r w:rsidR="00000000">
        <w:t>aurait déclaré coupable et il eût été pendu</w:t>
      </w:r>
      <w:r>
        <w:t xml:space="preserve">, </w:t>
      </w:r>
      <w:r w:rsidR="00000000">
        <w:t xml:space="preserve">dit </w:t>
      </w:r>
      <w:proofErr w:type="spellStart"/>
      <w:r w:rsidR="00000000">
        <w:t>Jennison</w:t>
      </w:r>
      <w:proofErr w:type="spellEnd"/>
      <w:r>
        <w:t xml:space="preserve">. </w:t>
      </w:r>
      <w:proofErr w:type="spellStart"/>
      <w:r w:rsidR="00000000">
        <w:t>Pembrook</w:t>
      </w:r>
      <w:proofErr w:type="spellEnd"/>
      <w:r w:rsidR="00000000">
        <w:t xml:space="preserve"> s</w:t>
      </w:r>
      <w:r>
        <w:t>’</w:t>
      </w:r>
      <w:r w:rsidR="00000000">
        <w:t>est montré très habile</w:t>
      </w:r>
      <w:r>
        <w:t xml:space="preserve">. </w:t>
      </w:r>
      <w:r w:rsidR="00000000">
        <w:t>Warner n</w:t>
      </w:r>
      <w:r>
        <w:t>’</w:t>
      </w:r>
      <w:r w:rsidR="00000000">
        <w:t>avait aucune excuse</w:t>
      </w:r>
      <w:r>
        <w:t xml:space="preserve">. </w:t>
      </w:r>
      <w:r w:rsidR="00000000">
        <w:t>Il ne se rappela jamais où il s</w:t>
      </w:r>
      <w:r>
        <w:t>’</w:t>
      </w:r>
      <w:r w:rsidR="00000000">
        <w:t>était procuré le r</w:t>
      </w:r>
      <w:r w:rsidR="00000000">
        <w:t>e</w:t>
      </w:r>
      <w:r w:rsidR="00000000">
        <w:t>volver</w:t>
      </w:r>
      <w:r>
        <w:t xml:space="preserve"> ; </w:t>
      </w:r>
      <w:r w:rsidR="00000000">
        <w:t>il ne se souvenait pas d</w:t>
      </w:r>
      <w:r>
        <w:t>’</w:t>
      </w:r>
      <w:r w:rsidR="00000000">
        <w:t>avoir provoqué Clayton et d</w:t>
      </w:r>
      <w:r>
        <w:t>’</w:t>
      </w:r>
      <w:r w:rsidR="00000000">
        <w:t>être sorti avec lui</w:t>
      </w:r>
      <w:r>
        <w:t>.</w:t>
      </w:r>
    </w:p>
    <w:p w14:paraId="73667AA0" w14:textId="77777777" w:rsidR="007573A7" w:rsidRDefault="00000000">
      <w:r>
        <w:t>Ils se turent tous les deux et demeurèrent pensifs</w:t>
      </w:r>
      <w:r w:rsidR="007573A7">
        <w:t xml:space="preserve">, </w:t>
      </w:r>
      <w:r>
        <w:t>les co</w:t>
      </w:r>
      <w:r>
        <w:t>u</w:t>
      </w:r>
      <w:r>
        <w:t>des aux genoux</w:t>
      </w:r>
      <w:r w:rsidR="007573A7">
        <w:t>.</w:t>
      </w:r>
    </w:p>
    <w:p w14:paraId="3BF2DDDF" w14:textId="77777777" w:rsidR="007573A7" w:rsidRDefault="007573A7">
      <w:r>
        <w:t>— </w:t>
      </w:r>
      <w:r w:rsidR="00000000">
        <w:t>Est-ce tout</w:t>
      </w:r>
      <w:r>
        <w:t xml:space="preserve"> ? </w:t>
      </w:r>
      <w:r w:rsidR="00000000">
        <w:t>demandai-je</w:t>
      </w:r>
      <w:r>
        <w:t>.</w:t>
      </w:r>
    </w:p>
    <w:p w14:paraId="17B3BAFD" w14:textId="77777777" w:rsidR="007573A7" w:rsidRDefault="007573A7">
      <w:r>
        <w:t>— </w:t>
      </w:r>
      <w:r w:rsidR="00000000">
        <w:t>Oui</w:t>
      </w:r>
      <w:r>
        <w:t xml:space="preserve">, </w:t>
      </w:r>
      <w:r w:rsidR="00000000">
        <w:t>dit Mitchell</w:t>
      </w:r>
      <w:r>
        <w:t>.</w:t>
      </w:r>
    </w:p>
    <w:p w14:paraId="1133468A" w14:textId="77777777" w:rsidR="007573A7" w:rsidRDefault="007573A7">
      <w:r>
        <w:t>— </w:t>
      </w:r>
      <w:r w:rsidR="00000000">
        <w:t>C</w:t>
      </w:r>
      <w:r>
        <w:t>’</w:t>
      </w:r>
      <w:r w:rsidR="00000000">
        <w:t>est très intéressant</w:t>
      </w:r>
      <w:r>
        <w:t xml:space="preserve">, </w:t>
      </w:r>
      <w:r w:rsidR="00000000">
        <w:t>dis-je d</w:t>
      </w:r>
      <w:r>
        <w:t>’</w:t>
      </w:r>
      <w:r w:rsidR="00000000">
        <w:t>un air sarcastique</w:t>
      </w:r>
      <w:r>
        <w:t xml:space="preserve">, </w:t>
      </w:r>
      <w:r w:rsidR="00000000">
        <w:t>mais quel rapport cela a-t-il avec notre affaire</w:t>
      </w:r>
      <w:r>
        <w:t> ?</w:t>
      </w:r>
    </w:p>
    <w:p w14:paraId="7FDCADE0" w14:textId="77777777" w:rsidR="007573A7" w:rsidRDefault="007573A7">
      <w:r>
        <w:t>— </w:t>
      </w:r>
      <w:r w:rsidR="00000000">
        <w:t>C</w:t>
      </w:r>
      <w:r>
        <w:t>’</w:t>
      </w:r>
      <w:r w:rsidR="00000000">
        <w:t>est l</w:t>
      </w:r>
      <w:r>
        <w:t>’</w:t>
      </w:r>
      <w:r w:rsidR="00000000">
        <w:t>histoire d</w:t>
      </w:r>
      <w:r>
        <w:t>’</w:t>
      </w:r>
      <w:r w:rsidR="00000000">
        <w:t>Olive Clayton</w:t>
      </w:r>
      <w:r>
        <w:t xml:space="preserve">, </w:t>
      </w:r>
      <w:r w:rsidR="00000000">
        <w:t>répondit Mitchell</w:t>
      </w:r>
      <w:r>
        <w:t>.</w:t>
      </w:r>
    </w:p>
    <w:p w14:paraId="48037C57" w14:textId="77777777" w:rsidR="007573A7" w:rsidRDefault="007573A7">
      <w:r>
        <w:t>— </w:t>
      </w:r>
      <w:r w:rsidR="00000000">
        <w:t>Et le juge Robinson</w:t>
      </w:r>
      <w:r>
        <w:t xml:space="preserve"> ? </w:t>
      </w:r>
      <w:r w:rsidR="00000000">
        <w:t>demandai-je</w:t>
      </w:r>
      <w:r>
        <w:t>.</w:t>
      </w:r>
    </w:p>
    <w:p w14:paraId="6BC4E27D" w14:textId="76CC5682" w:rsidR="007573A7" w:rsidRDefault="007573A7">
      <w:r>
        <w:lastRenderedPageBreak/>
        <w:t>— </w:t>
      </w:r>
      <w:r w:rsidR="00000000">
        <w:t xml:space="preserve">Après la mort de son mari </w:t>
      </w:r>
      <w:r>
        <w:t>M</w:t>
      </w:r>
      <w:r w:rsidRPr="007573A7">
        <w:rPr>
          <w:vertAlign w:val="superscript"/>
        </w:rPr>
        <w:t>me</w:t>
      </w:r>
      <w:r>
        <w:t> </w:t>
      </w:r>
      <w:r w:rsidR="00000000">
        <w:t>Clayton a mené une vie aventureuse</w:t>
      </w:r>
      <w:r>
        <w:t xml:space="preserve"> ; </w:t>
      </w:r>
      <w:r w:rsidR="00000000">
        <w:t>mais je n</w:t>
      </w:r>
      <w:r>
        <w:t>’</w:t>
      </w:r>
      <w:r w:rsidR="00000000">
        <w:t>ai jamais entendu dire qu</w:t>
      </w:r>
      <w:r>
        <w:t>’</w:t>
      </w:r>
      <w:r w:rsidR="00000000">
        <w:t>elle ait co</w:t>
      </w:r>
      <w:r w:rsidR="00000000">
        <w:t>m</w:t>
      </w:r>
      <w:r w:rsidR="00000000">
        <w:t>promis le juge</w:t>
      </w:r>
      <w:r>
        <w:t>.</w:t>
      </w:r>
    </w:p>
    <w:p w14:paraId="41B19BA6" w14:textId="77777777" w:rsidR="007573A7" w:rsidRDefault="007573A7">
      <w:r>
        <w:t>— </w:t>
      </w:r>
      <w:r w:rsidR="00000000">
        <w:t xml:space="preserve">Ni </w:t>
      </w:r>
      <w:proofErr w:type="spellStart"/>
      <w:r w:rsidR="00000000">
        <w:t>Wilks</w:t>
      </w:r>
      <w:proofErr w:type="spellEnd"/>
      <w:r>
        <w:t> ?</w:t>
      </w:r>
    </w:p>
    <w:p w14:paraId="67FA3C7E" w14:textId="77777777" w:rsidR="007573A7" w:rsidRDefault="007573A7">
      <w:r>
        <w:t>— </w:t>
      </w:r>
      <w:r w:rsidR="00000000">
        <w:t>Non</w:t>
      </w:r>
      <w:r>
        <w:t xml:space="preserve">, </w:t>
      </w:r>
      <w:r w:rsidR="00000000">
        <w:t>je ne le crois pas</w:t>
      </w:r>
      <w:r>
        <w:t>.</w:t>
      </w:r>
    </w:p>
    <w:p w14:paraId="566267F5" w14:textId="77777777" w:rsidR="007573A7" w:rsidRDefault="007573A7">
      <w:r>
        <w:t>— </w:t>
      </w:r>
      <w:r w:rsidR="00000000">
        <w:t>Qu</w:t>
      </w:r>
      <w:r>
        <w:t>’</w:t>
      </w:r>
      <w:r w:rsidR="00000000">
        <w:t>est-il advenu d</w:t>
      </w:r>
      <w:r>
        <w:t>’</w:t>
      </w:r>
      <w:r w:rsidR="00000000">
        <w:t>elle</w:t>
      </w:r>
      <w:r>
        <w:t> ?</w:t>
      </w:r>
    </w:p>
    <w:p w14:paraId="2BED4759" w14:textId="77777777" w:rsidR="007573A7" w:rsidRDefault="007573A7">
      <w:r>
        <w:t>— </w:t>
      </w:r>
      <w:r w:rsidR="00000000">
        <w:t>Je l</w:t>
      </w:r>
      <w:r>
        <w:t>’</w:t>
      </w:r>
      <w:r w:rsidR="00000000">
        <w:t>ignore</w:t>
      </w:r>
      <w:r>
        <w:t xml:space="preserve">, </w:t>
      </w:r>
      <w:r w:rsidR="00000000">
        <w:t>dit Mitchell</w:t>
      </w:r>
      <w:r>
        <w:t>.</w:t>
      </w:r>
    </w:p>
    <w:p w14:paraId="75F68C20" w14:textId="77777777" w:rsidR="007573A7" w:rsidRDefault="00000000">
      <w:proofErr w:type="spellStart"/>
      <w:r>
        <w:t>Jennison</w:t>
      </w:r>
      <w:proofErr w:type="spellEnd"/>
      <w:r>
        <w:t xml:space="preserve"> leva la main et me regarda par-dessus ses lune</w:t>
      </w:r>
      <w:r>
        <w:t>t</w:t>
      </w:r>
      <w:r>
        <w:t>tes</w:t>
      </w:r>
      <w:r w:rsidR="007573A7">
        <w:t>.</w:t>
      </w:r>
    </w:p>
    <w:p w14:paraId="2B39D2D6" w14:textId="77777777" w:rsidR="007573A7" w:rsidRDefault="007573A7">
      <w:r>
        <w:t>— </w:t>
      </w:r>
      <w:r w:rsidR="00000000">
        <w:t>Attendez</w:t>
      </w:r>
      <w:r>
        <w:t xml:space="preserve">, </w:t>
      </w:r>
      <w:r w:rsidR="00000000">
        <w:t>dit-il</w:t>
      </w:r>
      <w:r>
        <w:t xml:space="preserve">, </w:t>
      </w:r>
      <w:r w:rsidR="00000000">
        <w:t>je me souviens</w:t>
      </w:r>
      <w:r>
        <w:t xml:space="preserve">. </w:t>
      </w:r>
      <w:r w:rsidR="00000000">
        <w:t>Ray vous a dit qu</w:t>
      </w:r>
      <w:r>
        <w:t>’</w:t>
      </w:r>
      <w:r w:rsidR="00000000">
        <w:t>elle avait mené une vie mouvementée après la mort de son mari</w:t>
      </w:r>
      <w:r>
        <w:t xml:space="preserve">. </w:t>
      </w:r>
      <w:r w:rsidR="00000000">
        <w:t>La liquidation des intérêts de Clayton avait laissé à sa femme une somme très importante</w:t>
      </w:r>
      <w:r>
        <w:t xml:space="preserve">. </w:t>
      </w:r>
      <w:r w:rsidR="00000000">
        <w:t>D</w:t>
      </w:r>
      <w:r>
        <w:t>’</w:t>
      </w:r>
      <w:r w:rsidR="00000000">
        <w:t>autre part</w:t>
      </w:r>
      <w:r>
        <w:t xml:space="preserve">, </w:t>
      </w:r>
      <w:r w:rsidR="00000000">
        <w:t>elle avait touché une forte prime d</w:t>
      </w:r>
      <w:r>
        <w:t>’</w:t>
      </w:r>
      <w:r w:rsidR="00000000">
        <w:t>assurance</w:t>
      </w:r>
      <w:r>
        <w:t xml:space="preserve">. </w:t>
      </w:r>
      <w:r w:rsidR="00000000">
        <w:t>Elle continua d</w:t>
      </w:r>
      <w:r>
        <w:t>’</w:t>
      </w:r>
      <w:r w:rsidR="00000000">
        <w:t>habiter la luxueuse maison de Jackson Boulevard</w:t>
      </w:r>
      <w:r>
        <w:t xml:space="preserve">, </w:t>
      </w:r>
      <w:r w:rsidR="00000000">
        <w:t>mais elle se mit à se droguer</w:t>
      </w:r>
      <w:r>
        <w:t xml:space="preserve">. </w:t>
      </w:r>
      <w:r w:rsidR="00000000">
        <w:t>Quelques années lui suffirent pour dissiper sa fortune</w:t>
      </w:r>
      <w:r>
        <w:t xml:space="preserve"> ; </w:t>
      </w:r>
      <w:r w:rsidR="00000000">
        <w:t>la maison fut vendue aux enchères publiques</w:t>
      </w:r>
      <w:r>
        <w:t xml:space="preserve">. </w:t>
      </w:r>
      <w:r w:rsidR="00000000">
        <w:t>Un peu plus tard</w:t>
      </w:r>
      <w:r>
        <w:t xml:space="preserve">, </w:t>
      </w:r>
      <w:r w:rsidR="00000000">
        <w:t>elle a été accusée de trafic de stupéfiants</w:t>
      </w:r>
      <w:r>
        <w:t xml:space="preserve">, </w:t>
      </w:r>
      <w:r w:rsidR="00000000">
        <w:t xml:space="preserve">reconnue irresponsable et envoyée à </w:t>
      </w:r>
      <w:proofErr w:type="spellStart"/>
      <w:r w:rsidR="00000000">
        <w:t>Graystone</w:t>
      </w:r>
      <w:proofErr w:type="spellEnd"/>
      <w:r>
        <w:t>.</w:t>
      </w:r>
    </w:p>
    <w:p w14:paraId="700931DD" w14:textId="77777777" w:rsidR="007573A7" w:rsidRDefault="007573A7">
      <w:r>
        <w:t>— </w:t>
      </w:r>
      <w:proofErr w:type="spellStart"/>
      <w:r w:rsidR="00000000">
        <w:t>Graystone</w:t>
      </w:r>
      <w:proofErr w:type="spellEnd"/>
      <w:r>
        <w:t xml:space="preserve"> ! </w:t>
      </w:r>
      <w:r w:rsidR="00000000">
        <w:t>criai-je</w:t>
      </w:r>
      <w:r>
        <w:t xml:space="preserve">, </w:t>
      </w:r>
      <w:r w:rsidR="00000000">
        <w:t>sautant sur mes pieds</w:t>
      </w:r>
      <w:r>
        <w:t>.</w:t>
      </w:r>
    </w:p>
    <w:p w14:paraId="21575BFE" w14:textId="77777777" w:rsidR="007573A7" w:rsidRDefault="007573A7">
      <w:r>
        <w:t>— </w:t>
      </w:r>
      <w:r w:rsidR="00000000">
        <w:t>Oui</w:t>
      </w:r>
      <w:r>
        <w:t xml:space="preserve">. </w:t>
      </w:r>
      <w:r w:rsidR="00000000">
        <w:t>C</w:t>
      </w:r>
      <w:r>
        <w:t>’</w:t>
      </w:r>
      <w:r w:rsidR="00000000">
        <w:t>est là qu</w:t>
      </w:r>
      <w:r>
        <w:t>’</w:t>
      </w:r>
      <w:r w:rsidR="00000000">
        <w:t>elle est morte</w:t>
      </w:r>
      <w:r>
        <w:t xml:space="preserve">, </w:t>
      </w:r>
      <w:r w:rsidR="00000000">
        <w:t>il y a quatre ou cinq ans</w:t>
      </w:r>
      <w:r>
        <w:t>.</w:t>
      </w:r>
    </w:p>
    <w:p w14:paraId="1779F41B" w14:textId="77777777" w:rsidR="007573A7" w:rsidRDefault="00000000">
      <w:r>
        <w:t>Je me mis à arpenter rapidement la pièce</w:t>
      </w:r>
      <w:r w:rsidR="007573A7">
        <w:t>.</w:t>
      </w:r>
    </w:p>
    <w:p w14:paraId="6FFB9E3C" w14:textId="77777777" w:rsidR="007573A7" w:rsidRDefault="007573A7">
      <w:r>
        <w:t>— </w:t>
      </w:r>
      <w:r w:rsidR="00000000">
        <w:t>Qu</w:t>
      </w:r>
      <w:r>
        <w:t>’</w:t>
      </w:r>
      <w:r w:rsidR="00000000">
        <w:t>avez-vous</w:t>
      </w:r>
      <w:r>
        <w:t xml:space="preserve"> ? </w:t>
      </w:r>
      <w:r w:rsidR="00000000">
        <w:t>me demanda Mitchell</w:t>
      </w:r>
      <w:r>
        <w:t>.</w:t>
      </w:r>
    </w:p>
    <w:p w14:paraId="4338FC45" w14:textId="77777777" w:rsidR="007573A7" w:rsidRDefault="007573A7">
      <w:r>
        <w:t>— </w:t>
      </w:r>
      <w:r w:rsidR="00000000">
        <w:t>J</w:t>
      </w:r>
      <w:r>
        <w:t>’</w:t>
      </w:r>
      <w:r w:rsidR="00000000">
        <w:t>ai trouvé</w:t>
      </w:r>
      <w:r>
        <w:t xml:space="preserve"> ! </w:t>
      </w:r>
      <w:r w:rsidR="00000000">
        <w:t>criai-je</w:t>
      </w:r>
      <w:r>
        <w:t xml:space="preserve">. </w:t>
      </w:r>
      <w:r w:rsidR="00000000">
        <w:t>Vous ne comprenez pas</w:t>
      </w:r>
      <w:r>
        <w:t xml:space="preserve"> ? </w:t>
      </w:r>
      <w:r w:rsidR="00000000">
        <w:t>Voilà deux heures que je vous écoute</w:t>
      </w:r>
      <w:r>
        <w:t xml:space="preserve">, </w:t>
      </w:r>
      <w:r w:rsidR="00000000">
        <w:t>cherchant à découvrir un lien</w:t>
      </w:r>
      <w:r>
        <w:t xml:space="preserve"> – </w:t>
      </w:r>
      <w:r w:rsidR="00000000">
        <w:t>aussi ténu qu</w:t>
      </w:r>
      <w:r>
        <w:t>’</w:t>
      </w:r>
      <w:r w:rsidR="00000000">
        <w:t>il puisse être</w:t>
      </w:r>
      <w:r>
        <w:t xml:space="preserve"> – </w:t>
      </w:r>
      <w:r w:rsidR="00000000">
        <w:t xml:space="preserve">entre Olive Clayton et </w:t>
      </w:r>
      <w:r w:rsidR="00000000">
        <w:lastRenderedPageBreak/>
        <w:t>l</w:t>
      </w:r>
      <w:r>
        <w:t>’</w:t>
      </w:r>
      <w:r w:rsidR="00000000">
        <w:t>assassinat du j</w:t>
      </w:r>
      <w:r w:rsidR="00000000">
        <w:t>u</w:t>
      </w:r>
      <w:r w:rsidR="00000000">
        <w:t>ge</w:t>
      </w:r>
      <w:r>
        <w:t xml:space="preserve">. </w:t>
      </w:r>
      <w:r w:rsidR="00000000">
        <w:t>Ça y est</w:t>
      </w:r>
      <w:r>
        <w:t xml:space="preserve"> ! </w:t>
      </w:r>
      <w:r w:rsidR="00000000">
        <w:t>Olive Clayton</w:t>
      </w:r>
      <w:r>
        <w:t xml:space="preserve">, </w:t>
      </w:r>
      <w:r w:rsidR="00000000">
        <w:t>le juge</w:t>
      </w:r>
      <w:r>
        <w:t xml:space="preserve">, </w:t>
      </w:r>
      <w:proofErr w:type="spellStart"/>
      <w:r w:rsidR="00000000">
        <w:t>Wilks</w:t>
      </w:r>
      <w:proofErr w:type="spellEnd"/>
      <w:r>
        <w:t xml:space="preserve">, </w:t>
      </w:r>
      <w:proofErr w:type="spellStart"/>
      <w:r w:rsidR="00000000">
        <w:t>Graystone</w:t>
      </w:r>
      <w:proofErr w:type="spellEnd"/>
      <w:r>
        <w:t> !</w:t>
      </w:r>
    </w:p>
    <w:p w14:paraId="3F161E04" w14:textId="77777777" w:rsidR="007573A7" w:rsidRDefault="007573A7">
      <w:r>
        <w:t>— </w:t>
      </w:r>
      <w:r w:rsidR="00000000">
        <w:t>Il est ténu</w:t>
      </w:r>
      <w:r>
        <w:t xml:space="preserve">, </w:t>
      </w:r>
      <w:r w:rsidR="00000000">
        <w:t>en effet</w:t>
      </w:r>
      <w:r>
        <w:t xml:space="preserve">, </w:t>
      </w:r>
      <w:r w:rsidR="00000000">
        <w:t>murmura Mitchell</w:t>
      </w:r>
      <w:r>
        <w:t>.</w:t>
      </w:r>
    </w:p>
    <w:p w14:paraId="2E4B1001" w14:textId="77777777" w:rsidR="007573A7" w:rsidRDefault="007573A7">
      <w:r>
        <w:t>— </w:t>
      </w:r>
      <w:r w:rsidR="00000000">
        <w:t>N</w:t>
      </w:r>
      <w:r>
        <w:t>’</w:t>
      </w:r>
      <w:r w:rsidR="00000000">
        <w:t>importe</w:t>
      </w:r>
      <w:r>
        <w:t xml:space="preserve">. </w:t>
      </w:r>
      <w:r w:rsidR="00000000">
        <w:t>L</w:t>
      </w:r>
      <w:r>
        <w:t>’</w:t>
      </w:r>
      <w:r w:rsidR="00000000">
        <w:t>association d</w:t>
      </w:r>
      <w:r>
        <w:t>’</w:t>
      </w:r>
      <w:r w:rsidR="00000000">
        <w:t>idées existe</w:t>
      </w:r>
      <w:r>
        <w:t xml:space="preserve">. </w:t>
      </w:r>
      <w:proofErr w:type="spellStart"/>
      <w:r w:rsidR="00000000">
        <w:t>Jennison</w:t>
      </w:r>
      <w:proofErr w:type="spellEnd"/>
      <w:r>
        <w:t xml:space="preserve">, </w:t>
      </w:r>
      <w:r w:rsidR="00000000">
        <w:t>vous a</w:t>
      </w:r>
      <w:r w:rsidR="00000000">
        <w:t>l</w:t>
      </w:r>
      <w:r w:rsidR="00000000">
        <w:t>lez chercher</w:t>
      </w:r>
      <w:r>
        <w:t xml:space="preserve">, </w:t>
      </w:r>
      <w:r w:rsidR="00000000">
        <w:t>dans la collection du journal</w:t>
      </w:r>
      <w:r>
        <w:t xml:space="preserve">, </w:t>
      </w:r>
      <w:r w:rsidR="00000000">
        <w:t>tout ce qui se ra</w:t>
      </w:r>
      <w:r w:rsidR="00000000">
        <w:t>p</w:t>
      </w:r>
      <w:r w:rsidR="00000000">
        <w:t>porte à Olive Clayton</w:t>
      </w:r>
      <w:r>
        <w:t>.</w:t>
      </w:r>
    </w:p>
    <w:p w14:paraId="0D5CD14B" w14:textId="77777777" w:rsidR="007573A7" w:rsidRDefault="00000000">
      <w:r>
        <w:t>Il se leva</w:t>
      </w:r>
      <w:r w:rsidR="007573A7">
        <w:t xml:space="preserve">, </w:t>
      </w:r>
      <w:r>
        <w:t>affermit ses lunettes sur son nez et partit de son pas traînant</w:t>
      </w:r>
      <w:r w:rsidR="007573A7">
        <w:t>.</w:t>
      </w:r>
    </w:p>
    <w:p w14:paraId="7681F307" w14:textId="77777777" w:rsidR="007573A7" w:rsidRDefault="00000000">
      <w:r>
        <w:t>Sur le seuil de la porte</w:t>
      </w:r>
      <w:r w:rsidR="007573A7">
        <w:t xml:space="preserve">, </w:t>
      </w:r>
      <w:r>
        <w:t>il se retourna</w:t>
      </w:r>
      <w:r w:rsidR="007573A7">
        <w:t> :</w:t>
      </w:r>
    </w:p>
    <w:p w14:paraId="4CC5ABCA" w14:textId="77777777" w:rsidR="007573A7" w:rsidRDefault="007573A7">
      <w:r>
        <w:t>— </w:t>
      </w:r>
      <w:r w:rsidR="00000000">
        <w:t>Tout ce que nous avons sera demain matin sur votre b</w:t>
      </w:r>
      <w:r w:rsidR="00000000">
        <w:t>u</w:t>
      </w:r>
      <w:r w:rsidR="00000000">
        <w:t>reau</w:t>
      </w:r>
      <w:r>
        <w:t xml:space="preserve">, </w:t>
      </w:r>
      <w:r w:rsidR="00000000">
        <w:t>dit-il</w:t>
      </w:r>
      <w:r>
        <w:t>.</w:t>
      </w:r>
    </w:p>
    <w:p w14:paraId="4679BCD4" w14:textId="7255485A" w:rsidR="00000000" w:rsidRDefault="00000000" w:rsidP="007573A7">
      <w:pPr>
        <w:pStyle w:val="Centr"/>
        <w:keepNext/>
        <w:spacing w:before="0" w:after="0"/>
      </w:pPr>
      <w:r>
        <w:t>*</w:t>
      </w:r>
    </w:p>
    <w:p w14:paraId="474DF019" w14:textId="77777777" w:rsidR="00000000" w:rsidRDefault="00000000" w:rsidP="007573A7">
      <w:pPr>
        <w:pStyle w:val="Centr"/>
        <w:keepNext/>
        <w:spacing w:before="0" w:after="0"/>
      </w:pPr>
      <w:r>
        <w:t>* *</w:t>
      </w:r>
    </w:p>
    <w:p w14:paraId="2EABC146" w14:textId="77777777" w:rsidR="007573A7" w:rsidRDefault="00000000">
      <w:r>
        <w:t>Il est étonnant de constater à quel point les numéros successifs d</w:t>
      </w:r>
      <w:r w:rsidR="007573A7">
        <w:t>’</w:t>
      </w:r>
      <w:r>
        <w:t>un quotidien répètent les mêmes choses lorsqu</w:t>
      </w:r>
      <w:r w:rsidR="007573A7">
        <w:t>’</w:t>
      </w:r>
      <w:r>
        <w:t>un év</w:t>
      </w:r>
      <w:r>
        <w:t>é</w:t>
      </w:r>
      <w:r>
        <w:t>nement important excite l</w:t>
      </w:r>
      <w:r w:rsidR="007573A7">
        <w:t>’</w:t>
      </w:r>
      <w:r>
        <w:t>intérêt du public</w:t>
      </w:r>
      <w:r w:rsidR="007573A7">
        <w:t xml:space="preserve">. </w:t>
      </w:r>
      <w:r>
        <w:t>Je lus pendant qu</w:t>
      </w:r>
      <w:r>
        <w:t>a</w:t>
      </w:r>
      <w:r>
        <w:t xml:space="preserve">tre heures les articles dont </w:t>
      </w:r>
      <w:proofErr w:type="spellStart"/>
      <w:r>
        <w:t>Jennison</w:t>
      </w:r>
      <w:proofErr w:type="spellEnd"/>
      <w:r>
        <w:t xml:space="preserve"> avait établi la liste et qu</w:t>
      </w:r>
      <w:r w:rsidR="007573A7">
        <w:t>’</w:t>
      </w:r>
      <w:r>
        <w:t>il avait marqués</w:t>
      </w:r>
      <w:r w:rsidR="007573A7">
        <w:t xml:space="preserve">, </w:t>
      </w:r>
      <w:r>
        <w:t xml:space="preserve">dans la collection de </w:t>
      </w:r>
      <w:r>
        <w:rPr>
          <w:i/>
          <w:iCs/>
        </w:rPr>
        <w:t>La Gazette</w:t>
      </w:r>
      <w:r w:rsidR="007573A7">
        <w:t xml:space="preserve">, </w:t>
      </w:r>
      <w:r>
        <w:t>d</w:t>
      </w:r>
      <w:r w:rsidR="007573A7">
        <w:t>’</w:t>
      </w:r>
      <w:r>
        <w:t>un trait de crayon bleu</w:t>
      </w:r>
      <w:r w:rsidR="007573A7">
        <w:t xml:space="preserve">. </w:t>
      </w:r>
      <w:r>
        <w:t>Entre l</w:t>
      </w:r>
      <w:r w:rsidR="007573A7">
        <w:t>’</w:t>
      </w:r>
      <w:r>
        <w:t>assassinat de Clayton</w:t>
      </w:r>
      <w:r w:rsidR="007573A7">
        <w:t xml:space="preserve">, </w:t>
      </w:r>
      <w:r>
        <w:t>en août 1915</w:t>
      </w:r>
      <w:r w:rsidR="007573A7">
        <w:t xml:space="preserve">, </w:t>
      </w:r>
      <w:r>
        <w:t>et la condamnation de Warner</w:t>
      </w:r>
      <w:r w:rsidR="007573A7">
        <w:t xml:space="preserve">, </w:t>
      </w:r>
      <w:r>
        <w:t>en janvier 1916</w:t>
      </w:r>
      <w:r w:rsidR="007573A7">
        <w:t xml:space="preserve">, </w:t>
      </w:r>
      <w:r>
        <w:t xml:space="preserve">je ne trouvai rien qui pût ajouter la moindre chose au récit de Mitchell et de </w:t>
      </w:r>
      <w:proofErr w:type="spellStart"/>
      <w:r>
        <w:t>Jennison</w:t>
      </w:r>
      <w:proofErr w:type="spellEnd"/>
      <w:r w:rsidR="007573A7">
        <w:t xml:space="preserve">. </w:t>
      </w:r>
      <w:r>
        <w:t>À midi</w:t>
      </w:r>
      <w:r w:rsidR="007573A7">
        <w:t xml:space="preserve">, </w:t>
      </w:r>
      <w:r>
        <w:t>j</w:t>
      </w:r>
      <w:r w:rsidR="007573A7">
        <w:t>’</w:t>
      </w:r>
      <w:r>
        <w:t>interrompis cette lecture épuisante</w:t>
      </w:r>
      <w:r w:rsidR="007573A7">
        <w:t xml:space="preserve">, </w:t>
      </w:r>
      <w:r>
        <w:t xml:space="preserve">convaincu </w:t>
      </w:r>
      <w:proofErr w:type="spellStart"/>
      <w:r>
        <w:t>quelle</w:t>
      </w:r>
      <w:proofErr w:type="spellEnd"/>
      <w:r>
        <w:t xml:space="preserve"> avait été inutile</w:t>
      </w:r>
      <w:r w:rsidR="007573A7">
        <w:t xml:space="preserve">, </w:t>
      </w:r>
      <w:r>
        <w:t>et j</w:t>
      </w:r>
      <w:r w:rsidR="007573A7">
        <w:t>’</w:t>
      </w:r>
      <w:r>
        <w:t>allai déjeuner</w:t>
      </w:r>
      <w:r w:rsidR="007573A7">
        <w:t>.</w:t>
      </w:r>
    </w:p>
    <w:p w14:paraId="57E22E9F" w14:textId="77777777" w:rsidR="007573A7" w:rsidRDefault="00000000">
      <w:r>
        <w:t>À deux heures</w:t>
      </w:r>
      <w:r w:rsidR="007573A7">
        <w:t xml:space="preserve">, </w:t>
      </w:r>
      <w:r>
        <w:t xml:space="preserve">il ne me restait plus </w:t>
      </w:r>
      <w:proofErr w:type="spellStart"/>
      <w:r>
        <w:t>grand</w:t>
      </w:r>
      <w:r w:rsidR="007573A7">
        <w:t>’</w:t>
      </w:r>
      <w:r>
        <w:t>chose</w:t>
      </w:r>
      <w:proofErr w:type="spellEnd"/>
      <w:r>
        <w:t xml:space="preserve"> à lire</w:t>
      </w:r>
      <w:r w:rsidR="007573A7">
        <w:t xml:space="preserve"> : </w:t>
      </w:r>
      <w:r>
        <w:t>quelques numéros</w:t>
      </w:r>
      <w:r w:rsidR="007573A7">
        <w:t xml:space="preserve">, </w:t>
      </w:r>
      <w:r>
        <w:t>bourrés des nouvelles de la guerre</w:t>
      </w:r>
      <w:r w:rsidR="007573A7">
        <w:t xml:space="preserve">, </w:t>
      </w:r>
      <w:r>
        <w:t xml:space="preserve">où </w:t>
      </w:r>
      <w:proofErr w:type="spellStart"/>
      <w:r>
        <w:t>Je</w:t>
      </w:r>
      <w:r>
        <w:t>n</w:t>
      </w:r>
      <w:r>
        <w:t>nison</w:t>
      </w:r>
      <w:proofErr w:type="spellEnd"/>
      <w:r>
        <w:t xml:space="preserve"> avait cependant encadré quelques articles</w:t>
      </w:r>
      <w:r w:rsidR="007573A7">
        <w:t xml:space="preserve">. </w:t>
      </w:r>
      <w:r>
        <w:t>L</w:t>
      </w:r>
      <w:r w:rsidR="007573A7">
        <w:t>’</w:t>
      </w:r>
      <w:r>
        <w:t>un d</w:t>
      </w:r>
      <w:r w:rsidR="007573A7">
        <w:t>’</w:t>
      </w:r>
      <w:r>
        <w:t>eux m</w:t>
      </w:r>
      <w:r w:rsidR="007573A7">
        <w:t>’</w:t>
      </w:r>
      <w:r>
        <w:t>intéressa particulièrement</w:t>
      </w:r>
      <w:r w:rsidR="007573A7">
        <w:t>.</w:t>
      </w:r>
    </w:p>
    <w:p w14:paraId="387453D3" w14:textId="77777777" w:rsidR="007573A7" w:rsidRDefault="00000000">
      <w:pPr>
        <w:rPr>
          <w:i/>
          <w:iCs/>
        </w:rPr>
      </w:pPr>
      <w:r>
        <w:rPr>
          <w:i/>
          <w:iCs/>
        </w:rPr>
        <w:t>Olive Clayton reconnue irresponsable</w:t>
      </w:r>
      <w:r w:rsidR="007573A7">
        <w:rPr>
          <w:i/>
          <w:iCs/>
        </w:rPr>
        <w:t>.</w:t>
      </w:r>
    </w:p>
    <w:p w14:paraId="33E1CB66" w14:textId="184907B2" w:rsidR="007573A7" w:rsidRDefault="007573A7">
      <w:r>
        <w:lastRenderedPageBreak/>
        <w:t>« </w:t>
      </w:r>
      <w:r w:rsidR="00000000">
        <w:t>Olive Clayton</w:t>
      </w:r>
      <w:r>
        <w:t xml:space="preserve">, </w:t>
      </w:r>
      <w:r w:rsidR="00000000">
        <w:t>reconnue coupable la semaine dernière de trafic de stupéfiants</w:t>
      </w:r>
      <w:r>
        <w:t xml:space="preserve">, </w:t>
      </w:r>
      <w:r w:rsidR="00000000">
        <w:t>a été internée aujourd</w:t>
      </w:r>
      <w:r>
        <w:t>’</w:t>
      </w:r>
      <w:r w:rsidR="00000000">
        <w:t>hui à l</w:t>
      </w:r>
      <w:r>
        <w:t>’</w:t>
      </w:r>
      <w:r w:rsidR="00000000">
        <w:t xml:space="preserve">asile de </w:t>
      </w:r>
      <w:proofErr w:type="spellStart"/>
      <w:r w:rsidR="00000000">
        <w:t>Graystone</w:t>
      </w:r>
      <w:proofErr w:type="spellEnd"/>
      <w:r w:rsidR="00000000">
        <w:t xml:space="preserve"> en exécution d</w:t>
      </w:r>
      <w:r>
        <w:t>’</w:t>
      </w:r>
      <w:r w:rsidR="00000000">
        <w:t>un arrêt pris par le juge</w:t>
      </w:r>
      <w:r>
        <w:t xml:space="preserve"> </w:t>
      </w:r>
      <w:proofErr w:type="spellStart"/>
      <w:r>
        <w:t>I.F</w:t>
      </w:r>
      <w:proofErr w:type="spellEnd"/>
      <w:r>
        <w:t xml:space="preserve">. </w:t>
      </w:r>
      <w:r w:rsidR="00000000">
        <w:t>Robi</w:t>
      </w:r>
      <w:r w:rsidR="00000000">
        <w:t>n</w:t>
      </w:r>
      <w:r w:rsidR="00000000">
        <w:t>son</w:t>
      </w:r>
      <w:r>
        <w:t xml:space="preserve">. </w:t>
      </w:r>
      <w:r w:rsidR="00000000">
        <w:t>L</w:t>
      </w:r>
      <w:r>
        <w:t>’</w:t>
      </w:r>
      <w:r w:rsidR="00000000">
        <w:t>examen mental concluant à l</w:t>
      </w:r>
      <w:r>
        <w:t>’</w:t>
      </w:r>
      <w:r w:rsidR="00000000">
        <w:t>irresponsabilité a été prat</w:t>
      </w:r>
      <w:r w:rsidR="00000000">
        <w:t>i</w:t>
      </w:r>
      <w:r w:rsidR="00000000">
        <w:t>qué par les docteurs J</w:t>
      </w:r>
      <w:r>
        <w:t xml:space="preserve">. </w:t>
      </w:r>
      <w:r w:rsidR="00000000">
        <w:t xml:space="preserve">Arnold </w:t>
      </w:r>
      <w:proofErr w:type="spellStart"/>
      <w:r w:rsidR="00000000">
        <w:t>Wilks</w:t>
      </w:r>
      <w:proofErr w:type="spellEnd"/>
      <w:r>
        <w:t xml:space="preserve">, </w:t>
      </w:r>
      <w:r w:rsidR="00000000">
        <w:t xml:space="preserve">Allen Reynolds et Preston </w:t>
      </w:r>
      <w:proofErr w:type="spellStart"/>
      <w:r w:rsidR="00000000">
        <w:t>MacFee</w:t>
      </w:r>
      <w:proofErr w:type="spellEnd"/>
      <w:r>
        <w:t>.</w:t>
      </w:r>
    </w:p>
    <w:p w14:paraId="021A0838" w14:textId="20D871F1" w:rsidR="007573A7" w:rsidRDefault="007573A7">
      <w:r>
        <w:t>« M</w:t>
      </w:r>
      <w:r w:rsidRPr="007573A7">
        <w:rPr>
          <w:vertAlign w:val="superscript"/>
        </w:rPr>
        <w:t>me</w:t>
      </w:r>
      <w:r>
        <w:t> </w:t>
      </w:r>
      <w:r w:rsidR="00000000">
        <w:t>Clayton</w:t>
      </w:r>
      <w:r>
        <w:t xml:space="preserve">, </w:t>
      </w:r>
      <w:r w:rsidR="00000000">
        <w:t>veuve de</w:t>
      </w:r>
      <w:r>
        <w:t>…</w:t>
      </w:r>
    </w:p>
    <w:p w14:paraId="66C38D8D" w14:textId="77777777" w:rsidR="007573A7" w:rsidRDefault="00000000">
      <w:proofErr w:type="spellStart"/>
      <w:r>
        <w:rPr>
          <w:lang w:val="en-GB"/>
        </w:rPr>
        <w:t>J</w:t>
      </w:r>
      <w:r w:rsidR="007573A7">
        <w:rPr>
          <w:lang w:val="en-GB"/>
        </w:rPr>
        <w:t>’</w:t>
      </w:r>
      <w:r>
        <w:rPr>
          <w:lang w:val="en-GB"/>
        </w:rPr>
        <w:t>appelai</w:t>
      </w:r>
      <w:proofErr w:type="spellEnd"/>
      <w:r>
        <w:rPr>
          <w:lang w:val="en-GB"/>
        </w:rPr>
        <w:t xml:space="preserve"> Ray Mitchell</w:t>
      </w:r>
      <w:r w:rsidR="007573A7">
        <w:rPr>
          <w:lang w:val="en-GB"/>
        </w:rPr>
        <w:t xml:space="preserve">. </w:t>
      </w:r>
      <w:r>
        <w:t>Il lut l</w:t>
      </w:r>
      <w:r w:rsidR="007573A7">
        <w:t>’</w:t>
      </w:r>
      <w:r>
        <w:t>article par-dessus mon épaule</w:t>
      </w:r>
      <w:r w:rsidR="007573A7">
        <w:t xml:space="preserve">, </w:t>
      </w:r>
      <w:r>
        <w:t>puis me regarda d</w:t>
      </w:r>
      <w:r w:rsidR="007573A7">
        <w:t>’</w:t>
      </w:r>
      <w:r>
        <w:t>un air interrogateur</w:t>
      </w:r>
      <w:r w:rsidR="007573A7">
        <w:t xml:space="preserve">, </w:t>
      </w:r>
      <w:r>
        <w:t>sans compre</w:t>
      </w:r>
      <w:r>
        <w:t>n</w:t>
      </w:r>
      <w:r>
        <w:t>dre pourquoi j</w:t>
      </w:r>
      <w:r w:rsidR="007573A7">
        <w:t>’</w:t>
      </w:r>
      <w:r>
        <w:t>exultais</w:t>
      </w:r>
      <w:r w:rsidR="007573A7">
        <w:t>.</w:t>
      </w:r>
    </w:p>
    <w:p w14:paraId="4714CFE7" w14:textId="77777777" w:rsidR="007573A7" w:rsidRDefault="007573A7">
      <w:r>
        <w:t>— </w:t>
      </w:r>
      <w:r w:rsidR="00000000">
        <w:t>Eh bien</w:t>
      </w:r>
      <w:r>
        <w:t xml:space="preserve">, </w:t>
      </w:r>
      <w:r w:rsidR="00000000">
        <w:t>fit-il</w:t>
      </w:r>
      <w:r>
        <w:t xml:space="preserve">, </w:t>
      </w:r>
      <w:proofErr w:type="spellStart"/>
      <w:r w:rsidR="00000000">
        <w:t>Jennison</w:t>
      </w:r>
      <w:proofErr w:type="spellEnd"/>
      <w:r w:rsidR="00000000">
        <w:t xml:space="preserve"> vous l</w:t>
      </w:r>
      <w:r>
        <w:t>’</w:t>
      </w:r>
      <w:r w:rsidR="00000000">
        <w:t>avait dit</w:t>
      </w:r>
      <w:r>
        <w:t xml:space="preserve"> : </w:t>
      </w:r>
      <w:r w:rsidR="00000000">
        <w:t xml:space="preserve">Olive Clayton a été internée à </w:t>
      </w:r>
      <w:proofErr w:type="spellStart"/>
      <w:r w:rsidR="00000000">
        <w:t>Graystone</w:t>
      </w:r>
      <w:proofErr w:type="spellEnd"/>
      <w:r>
        <w:t>.</w:t>
      </w:r>
    </w:p>
    <w:p w14:paraId="2305341E" w14:textId="77777777" w:rsidR="007573A7" w:rsidRDefault="007573A7">
      <w:r>
        <w:t>— </w:t>
      </w:r>
      <w:r w:rsidR="00000000">
        <w:t>Il ne m</w:t>
      </w:r>
      <w:r>
        <w:t>’</w:t>
      </w:r>
      <w:r w:rsidR="00000000">
        <w:t>avait pas dit</w:t>
      </w:r>
      <w:r>
        <w:t xml:space="preserve">, </w:t>
      </w:r>
      <w:r w:rsidR="00000000">
        <w:t>répondis-je</w:t>
      </w:r>
      <w:r>
        <w:t xml:space="preserve">, </w:t>
      </w:r>
      <w:r w:rsidR="00000000">
        <w:t>qui l</w:t>
      </w:r>
      <w:r>
        <w:t>’</w:t>
      </w:r>
      <w:r w:rsidR="00000000">
        <w:t>y avait envoyée</w:t>
      </w:r>
      <w:r>
        <w:t xml:space="preserve">. </w:t>
      </w:r>
      <w:r w:rsidR="00000000">
        <w:t>Je les connais tous à l</w:t>
      </w:r>
      <w:r>
        <w:t>’</w:t>
      </w:r>
      <w:r w:rsidR="00000000">
        <w:t xml:space="preserve">exception de </w:t>
      </w:r>
      <w:proofErr w:type="spellStart"/>
      <w:r w:rsidR="00000000">
        <w:t>MacFee</w:t>
      </w:r>
      <w:proofErr w:type="spellEnd"/>
      <w:r>
        <w:t>.</w:t>
      </w:r>
    </w:p>
    <w:p w14:paraId="23A44B7E" w14:textId="77777777" w:rsidR="007573A7" w:rsidRDefault="007573A7">
      <w:r>
        <w:t>— </w:t>
      </w:r>
      <w:r w:rsidR="00000000">
        <w:t>Il est mort</w:t>
      </w:r>
      <w:r>
        <w:t>.</w:t>
      </w:r>
    </w:p>
    <w:p w14:paraId="653048B5" w14:textId="77777777" w:rsidR="007573A7" w:rsidRDefault="007573A7">
      <w:r>
        <w:t>— </w:t>
      </w:r>
      <w:r w:rsidR="00000000">
        <w:t>Je m</w:t>
      </w:r>
      <w:r>
        <w:t>’</w:t>
      </w:r>
      <w:r w:rsidR="00000000">
        <w:t>en doutais</w:t>
      </w:r>
      <w:r>
        <w:t xml:space="preserve">, </w:t>
      </w:r>
      <w:r w:rsidR="00000000">
        <w:t>sinon il aurait aussi une bonne place</w:t>
      </w:r>
      <w:r>
        <w:t xml:space="preserve">, </w:t>
      </w:r>
      <w:r w:rsidR="00000000">
        <w:t>c</w:t>
      </w:r>
      <w:r w:rsidR="00000000">
        <w:t>e</w:t>
      </w:r>
      <w:r w:rsidR="00000000">
        <w:t>lui-là</w:t>
      </w:r>
      <w:r>
        <w:t xml:space="preserve">. </w:t>
      </w:r>
      <w:r w:rsidR="00000000">
        <w:t>Je comprends maintenant</w:t>
      </w:r>
      <w:r>
        <w:t xml:space="preserve">. </w:t>
      </w:r>
      <w:r w:rsidR="00000000">
        <w:t>Tout cela était arrangé</w:t>
      </w:r>
      <w:r>
        <w:t>.</w:t>
      </w:r>
    </w:p>
    <w:p w14:paraId="3CF0D95E" w14:textId="77777777" w:rsidR="007573A7" w:rsidRDefault="007573A7">
      <w:r>
        <w:t>— </w:t>
      </w:r>
      <w:r w:rsidR="00000000">
        <w:t>Voulez-vous dire</w:t>
      </w:r>
      <w:r>
        <w:t>… ?</w:t>
      </w:r>
    </w:p>
    <w:p w14:paraId="02214278" w14:textId="77777777" w:rsidR="007573A7" w:rsidRDefault="007573A7">
      <w:r>
        <w:t>— </w:t>
      </w:r>
      <w:r w:rsidR="00000000">
        <w:t>Pourquoi pas</w:t>
      </w:r>
      <w:r>
        <w:t xml:space="preserve"> ? </w:t>
      </w:r>
      <w:r w:rsidR="00000000">
        <w:t>Il est possible que l</w:t>
      </w:r>
      <w:r>
        <w:t>’</w:t>
      </w:r>
      <w:r w:rsidR="00000000">
        <w:t>on ait voulu se déba</w:t>
      </w:r>
      <w:r w:rsidR="00000000">
        <w:t>r</w:t>
      </w:r>
      <w:r w:rsidR="00000000">
        <w:t>rasser d</w:t>
      </w:r>
      <w:r>
        <w:t>’</w:t>
      </w:r>
      <w:r w:rsidR="00000000">
        <w:t>elle</w:t>
      </w:r>
      <w:r>
        <w:t xml:space="preserve">. </w:t>
      </w:r>
      <w:r w:rsidR="00000000">
        <w:t>Le cas échéant</w:t>
      </w:r>
      <w:r>
        <w:t xml:space="preserve">, </w:t>
      </w:r>
      <w:r w:rsidR="00000000">
        <w:t>si je découvre le pourquoi</w:t>
      </w:r>
      <w:r>
        <w:t xml:space="preserve">, </w:t>
      </w:r>
      <w:r w:rsidR="00000000">
        <w:t>je ne s</w:t>
      </w:r>
      <w:r w:rsidR="00000000">
        <w:t>e</w:t>
      </w:r>
      <w:r w:rsidR="00000000">
        <w:t>rai pas loin du secret du juge</w:t>
      </w:r>
      <w:r>
        <w:t>.</w:t>
      </w:r>
    </w:p>
    <w:p w14:paraId="7922FEF0" w14:textId="77777777" w:rsidR="007573A7" w:rsidRDefault="00000000">
      <w:r>
        <w:t>Mitchell haussa les épaules</w:t>
      </w:r>
      <w:r w:rsidR="007573A7">
        <w:t>.</w:t>
      </w:r>
    </w:p>
    <w:p w14:paraId="32756F2F" w14:textId="77777777" w:rsidR="007573A7" w:rsidRDefault="007573A7">
      <w:r>
        <w:t>— </w:t>
      </w:r>
      <w:r w:rsidR="00000000">
        <w:t>C</w:t>
      </w:r>
      <w:r>
        <w:t>’</w:t>
      </w:r>
      <w:r w:rsidR="00000000">
        <w:t>est bien tiré par les cheveux</w:t>
      </w:r>
      <w:r>
        <w:t xml:space="preserve">, </w:t>
      </w:r>
      <w:r w:rsidR="00000000">
        <w:t>dit-il</w:t>
      </w:r>
      <w:r>
        <w:t>.</w:t>
      </w:r>
    </w:p>
    <w:p w14:paraId="07D8F8A4" w14:textId="20DC8BF3" w:rsidR="007573A7" w:rsidRDefault="00000000">
      <w:r>
        <w:t>Je n</w:t>
      </w:r>
      <w:r w:rsidR="007573A7">
        <w:t>’</w:t>
      </w:r>
      <w:r>
        <w:t>avais pas l</w:t>
      </w:r>
      <w:r w:rsidR="007573A7">
        <w:t>’</w:t>
      </w:r>
      <w:r>
        <w:t>intention de discuter et j</w:t>
      </w:r>
      <w:r w:rsidR="007573A7">
        <w:t>’</w:t>
      </w:r>
      <w:r>
        <w:t>ouvris le dernier classeur posé sur mon bureau</w:t>
      </w:r>
      <w:r w:rsidR="007573A7">
        <w:t xml:space="preserve">. </w:t>
      </w:r>
      <w:r>
        <w:t xml:space="preserve">Le dernier numéro mentionné par la liste de </w:t>
      </w:r>
      <w:proofErr w:type="spellStart"/>
      <w:r>
        <w:t>Jennison</w:t>
      </w:r>
      <w:proofErr w:type="spellEnd"/>
      <w:r>
        <w:t xml:space="preserve"> était du </w:t>
      </w:r>
      <w:r w:rsidR="007573A7">
        <w:t>4 juin</w:t>
      </w:r>
      <w:r>
        <w:t xml:space="preserve"> 1929</w:t>
      </w:r>
      <w:r w:rsidR="007573A7">
        <w:t xml:space="preserve">. </w:t>
      </w:r>
      <w:r>
        <w:t>La mort d</w:t>
      </w:r>
      <w:r w:rsidR="007573A7">
        <w:t>’</w:t>
      </w:r>
      <w:r>
        <w:t>Olive Clayton y était annoncée</w:t>
      </w:r>
      <w:r w:rsidR="007573A7">
        <w:t>.</w:t>
      </w:r>
    </w:p>
    <w:p w14:paraId="5F6E5B14" w14:textId="6A80D1B6" w:rsidR="007573A7" w:rsidRDefault="007573A7">
      <w:r>
        <w:lastRenderedPageBreak/>
        <w:t>— </w:t>
      </w:r>
      <w:r w:rsidR="00000000">
        <w:t xml:space="preserve">Le </w:t>
      </w:r>
      <w:r>
        <w:t xml:space="preserve">4 juin, </w:t>
      </w:r>
      <w:r w:rsidR="00000000">
        <w:t>murmurai-je</w:t>
      </w:r>
      <w:r>
        <w:t xml:space="preserve">, </w:t>
      </w:r>
      <w:r w:rsidR="00000000">
        <w:t>revenant à la première page du journal où figurait l</w:t>
      </w:r>
      <w:r>
        <w:t>’</w:t>
      </w:r>
      <w:r w:rsidR="00000000">
        <w:t>un de mes premiers reportages</w:t>
      </w:r>
      <w:r>
        <w:t xml:space="preserve"> : </w:t>
      </w:r>
      <w:r w:rsidR="00000000">
        <w:t>celui qui relatait l</w:t>
      </w:r>
      <w:r>
        <w:t>’</w:t>
      </w:r>
      <w:r w:rsidR="00000000">
        <w:t xml:space="preserve">inauguration des nouveaux bâtiments de </w:t>
      </w:r>
      <w:proofErr w:type="spellStart"/>
      <w:r w:rsidR="00000000">
        <w:t>Graystone</w:t>
      </w:r>
      <w:proofErr w:type="spellEnd"/>
      <w:r>
        <w:t xml:space="preserve">. </w:t>
      </w:r>
      <w:r w:rsidR="00000000">
        <w:t xml:space="preserve">Le </w:t>
      </w:r>
      <w:r>
        <w:t xml:space="preserve">4 juin, </w:t>
      </w:r>
      <w:r w:rsidR="00000000">
        <w:t xml:space="preserve">nous avons suivi le docteur </w:t>
      </w:r>
      <w:proofErr w:type="spellStart"/>
      <w:r w:rsidR="00000000">
        <w:t>Wilks</w:t>
      </w:r>
      <w:proofErr w:type="spellEnd"/>
      <w:r w:rsidR="00000000">
        <w:t xml:space="preserve"> qui nous a montré les salles vides</w:t>
      </w:r>
      <w:r>
        <w:t xml:space="preserve">. </w:t>
      </w:r>
      <w:r w:rsidR="00000000">
        <w:t>Les pensionnaires ont été transférés au cours de la semaine suivante</w:t>
      </w:r>
      <w:r>
        <w:t>.</w:t>
      </w:r>
    </w:p>
    <w:p w14:paraId="162AC1FE" w14:textId="77777777" w:rsidR="007573A7" w:rsidRDefault="007573A7">
      <w:r>
        <w:t>— </w:t>
      </w:r>
      <w:r w:rsidR="00000000">
        <w:t>Qu</w:t>
      </w:r>
      <w:r>
        <w:t>’</w:t>
      </w:r>
      <w:r w:rsidR="00000000">
        <w:t>est-ce qui vous tracasse</w:t>
      </w:r>
      <w:r>
        <w:t xml:space="preserve"> ? </w:t>
      </w:r>
      <w:r w:rsidR="00000000">
        <w:t>me demanda Mitchell</w:t>
      </w:r>
      <w:r>
        <w:t>.</w:t>
      </w:r>
    </w:p>
    <w:p w14:paraId="7D1C5199" w14:textId="77777777" w:rsidR="007573A7" w:rsidRDefault="007573A7">
      <w:r>
        <w:t>— </w:t>
      </w:r>
      <w:r w:rsidR="00000000">
        <w:t>Beaucoup de choses</w:t>
      </w:r>
      <w:r>
        <w:t xml:space="preserve">. </w:t>
      </w:r>
      <w:r w:rsidR="00000000">
        <w:t>Le juge éprouvait des remords pa</w:t>
      </w:r>
      <w:r w:rsidR="00000000">
        <w:t>r</w:t>
      </w:r>
      <w:r w:rsidR="00000000">
        <w:t>ce qu</w:t>
      </w:r>
      <w:r>
        <w:t>’</w:t>
      </w:r>
      <w:r w:rsidR="00000000">
        <w:t>il avait fait interner Olive Clayton</w:t>
      </w:r>
      <w:r>
        <w:t xml:space="preserve">. </w:t>
      </w:r>
      <w:proofErr w:type="spellStart"/>
      <w:r w:rsidR="00000000">
        <w:t>Wilks</w:t>
      </w:r>
      <w:proofErr w:type="spellEnd"/>
      <w:r w:rsidR="00000000">
        <w:t xml:space="preserve"> présidait la commission médicale</w:t>
      </w:r>
      <w:r>
        <w:t xml:space="preserve">. </w:t>
      </w:r>
      <w:proofErr w:type="spellStart"/>
      <w:r w:rsidR="00000000">
        <w:t>Wilks</w:t>
      </w:r>
      <w:proofErr w:type="spellEnd"/>
      <w:r w:rsidR="00000000">
        <w:t xml:space="preserve"> a préparé la mort du juge</w:t>
      </w:r>
      <w:r>
        <w:t xml:space="preserve">. </w:t>
      </w:r>
      <w:r w:rsidR="00000000">
        <w:t>Tout c</w:t>
      </w:r>
      <w:r w:rsidR="00000000">
        <w:t>e</w:t>
      </w:r>
      <w:r w:rsidR="00000000">
        <w:t>la s</w:t>
      </w:r>
      <w:r>
        <w:t>’</w:t>
      </w:r>
      <w:r w:rsidR="00000000">
        <w:t>enchaîne et j</w:t>
      </w:r>
      <w:r>
        <w:t>’</w:t>
      </w:r>
      <w:r w:rsidR="00000000">
        <w:t>estime qu</w:t>
      </w:r>
      <w:r>
        <w:t>’</w:t>
      </w:r>
      <w:r w:rsidR="00000000">
        <w:t>il ne s</w:t>
      </w:r>
      <w:r>
        <w:t>’</w:t>
      </w:r>
      <w:r w:rsidR="00000000">
        <w:t>agit pas d</w:t>
      </w:r>
      <w:r>
        <w:t>’</w:t>
      </w:r>
      <w:r w:rsidR="00000000">
        <w:t>une simple coïnc</w:t>
      </w:r>
      <w:r w:rsidR="00000000">
        <w:t>i</w:t>
      </w:r>
      <w:r w:rsidR="00000000">
        <w:t>dence</w:t>
      </w:r>
      <w:r>
        <w:t xml:space="preserve">. </w:t>
      </w:r>
      <w:r w:rsidR="00000000">
        <w:t>Je tiens le fil et je vais le suivre</w:t>
      </w:r>
      <w:r>
        <w:t>.</w:t>
      </w:r>
    </w:p>
    <w:p w14:paraId="5F51C403" w14:textId="77777777" w:rsidR="007573A7" w:rsidRDefault="00000000">
      <w:r>
        <w:t>Un quart d</w:t>
      </w:r>
      <w:r w:rsidR="007573A7">
        <w:t>’</w:t>
      </w:r>
      <w:r>
        <w:t>heure plus tard</w:t>
      </w:r>
      <w:r w:rsidR="007573A7">
        <w:t xml:space="preserve">, </w:t>
      </w:r>
      <w:r>
        <w:t xml:space="preserve">je roulais sur la route de </w:t>
      </w:r>
      <w:proofErr w:type="spellStart"/>
      <w:r>
        <w:t>Gray</w:t>
      </w:r>
      <w:r>
        <w:t>s</w:t>
      </w:r>
      <w:r>
        <w:t>tone</w:t>
      </w:r>
      <w:proofErr w:type="spellEnd"/>
      <w:r w:rsidR="007573A7">
        <w:t xml:space="preserve">. </w:t>
      </w:r>
      <w:r>
        <w:t xml:space="preserve">Je me souvenais que le bureau de </w:t>
      </w:r>
      <w:proofErr w:type="spellStart"/>
      <w:r>
        <w:t>Wilks</w:t>
      </w:r>
      <w:proofErr w:type="spellEnd"/>
      <w:r>
        <w:t xml:space="preserve"> communiquait avec une pièce dont les murs étaient garnis de classeurs</w:t>
      </w:r>
      <w:r w:rsidR="007573A7">
        <w:t xml:space="preserve">. </w:t>
      </w:r>
      <w:r>
        <w:t>La f</w:t>
      </w:r>
      <w:r>
        <w:t>i</w:t>
      </w:r>
      <w:r>
        <w:t>che d</w:t>
      </w:r>
      <w:r w:rsidR="007573A7">
        <w:t>’</w:t>
      </w:r>
      <w:r>
        <w:t>Olive Clayton était là</w:t>
      </w:r>
      <w:r w:rsidR="007573A7">
        <w:t xml:space="preserve">, </w:t>
      </w:r>
      <w:r>
        <w:t>dans l</w:t>
      </w:r>
      <w:r w:rsidR="007573A7">
        <w:t>’</w:t>
      </w:r>
      <w:r>
        <w:t>un de ces-tiroirs</w:t>
      </w:r>
      <w:r w:rsidR="007573A7">
        <w:t xml:space="preserve">. </w:t>
      </w:r>
      <w:r>
        <w:t>J</w:t>
      </w:r>
      <w:r w:rsidR="007573A7">
        <w:t>’</w:t>
      </w:r>
      <w:r>
        <w:t>avais peu de chances de m</w:t>
      </w:r>
      <w:r w:rsidR="007573A7">
        <w:t>’</w:t>
      </w:r>
      <w:r>
        <w:t>en emparer mais je décidai d</w:t>
      </w:r>
      <w:r w:rsidR="007573A7">
        <w:t>’</w:t>
      </w:r>
      <w:r>
        <w:t>essayer</w:t>
      </w:r>
      <w:r w:rsidR="007573A7">
        <w:t>.</w:t>
      </w:r>
    </w:p>
    <w:p w14:paraId="5BEE7CB5" w14:textId="77777777" w:rsidR="007573A7" w:rsidRDefault="00000000">
      <w:r>
        <w:t>Dans le hall</w:t>
      </w:r>
      <w:r w:rsidR="007573A7">
        <w:t xml:space="preserve">, </w:t>
      </w:r>
      <w:r>
        <w:t>un employé m</w:t>
      </w:r>
      <w:r w:rsidR="007573A7">
        <w:t>’</w:t>
      </w:r>
      <w:r>
        <w:t>informa que le directeur n</w:t>
      </w:r>
      <w:r w:rsidR="007573A7">
        <w:t>’</w:t>
      </w:r>
      <w:r>
        <w:t>était pas dans son bureau</w:t>
      </w:r>
      <w:r w:rsidR="007573A7">
        <w:t xml:space="preserve"> ; </w:t>
      </w:r>
      <w:r>
        <w:t>il ne reviendrait pas avant une demi-heure</w:t>
      </w:r>
      <w:r w:rsidR="007573A7">
        <w:t>.</w:t>
      </w:r>
    </w:p>
    <w:p w14:paraId="2AC0D186" w14:textId="77777777" w:rsidR="007573A7" w:rsidRDefault="007573A7">
      <w:r>
        <w:t>— </w:t>
      </w:r>
      <w:r w:rsidR="00000000">
        <w:t>Je l</w:t>
      </w:r>
      <w:r>
        <w:t>’</w:t>
      </w:r>
      <w:r w:rsidR="00000000">
        <w:t>attendrai</w:t>
      </w:r>
      <w:r>
        <w:t xml:space="preserve">, </w:t>
      </w:r>
      <w:r w:rsidR="00000000">
        <w:t>dis-je</w:t>
      </w:r>
      <w:r>
        <w:t xml:space="preserve">, </w:t>
      </w:r>
      <w:r w:rsidR="00000000">
        <w:t>marchant vers la porte du bureau</w:t>
      </w:r>
      <w:r>
        <w:t>.</w:t>
      </w:r>
    </w:p>
    <w:p w14:paraId="303C9B9B" w14:textId="77777777" w:rsidR="007573A7" w:rsidRDefault="00000000">
      <w:r>
        <w:t>Elle était fermée à clef</w:t>
      </w:r>
      <w:r w:rsidR="007573A7">
        <w:t>.</w:t>
      </w:r>
    </w:p>
    <w:p w14:paraId="1572573F" w14:textId="77777777" w:rsidR="007573A7" w:rsidRDefault="00000000">
      <w:r>
        <w:t>Je sortis par l</w:t>
      </w:r>
      <w:r w:rsidR="007573A7">
        <w:t>’</w:t>
      </w:r>
      <w:r>
        <w:t>escalier latéral qui dominait l</w:t>
      </w:r>
      <w:r w:rsidR="007573A7">
        <w:t>’</w:t>
      </w:r>
      <w:r>
        <w:t>une des pelo</w:t>
      </w:r>
      <w:r>
        <w:t>u</w:t>
      </w:r>
      <w:r>
        <w:t>ses</w:t>
      </w:r>
      <w:r w:rsidR="007573A7">
        <w:t xml:space="preserve">. </w:t>
      </w:r>
      <w:r>
        <w:t>Un groupe de pensionnaires de l</w:t>
      </w:r>
      <w:r w:rsidR="007573A7">
        <w:t>’</w:t>
      </w:r>
      <w:r>
        <w:t>asile jouait au base-ball</w:t>
      </w:r>
      <w:r w:rsidR="007573A7">
        <w:t xml:space="preserve">. </w:t>
      </w:r>
      <w:r>
        <w:t>J</w:t>
      </w:r>
      <w:r w:rsidR="007573A7">
        <w:t>’</w:t>
      </w:r>
      <w:r>
        <w:t>allai m</w:t>
      </w:r>
      <w:r w:rsidR="007573A7">
        <w:t>’</w:t>
      </w:r>
      <w:r>
        <w:t>asseoir sur un banc</w:t>
      </w:r>
      <w:r w:rsidR="007573A7">
        <w:t xml:space="preserve">, </w:t>
      </w:r>
      <w:r>
        <w:t>à l</w:t>
      </w:r>
      <w:r w:rsidR="007573A7">
        <w:t>’</w:t>
      </w:r>
      <w:r>
        <w:t>ombre</w:t>
      </w:r>
      <w:r w:rsidR="007573A7">
        <w:t xml:space="preserve">, </w:t>
      </w:r>
      <w:r>
        <w:t>près du gardien</w:t>
      </w:r>
      <w:r w:rsidR="007573A7">
        <w:t>.</w:t>
      </w:r>
    </w:p>
    <w:p w14:paraId="673CB069" w14:textId="77777777" w:rsidR="007573A7" w:rsidRDefault="007573A7">
      <w:r>
        <w:t>— </w:t>
      </w:r>
      <w:r w:rsidR="00000000">
        <w:t>Vous arbitrez</w:t>
      </w:r>
      <w:r>
        <w:t xml:space="preserve"> ? </w:t>
      </w:r>
      <w:r w:rsidR="00000000">
        <w:t>lui demandai-je</w:t>
      </w:r>
      <w:r>
        <w:t>.</w:t>
      </w:r>
    </w:p>
    <w:p w14:paraId="613A2FD8" w14:textId="77777777" w:rsidR="007573A7" w:rsidRDefault="007573A7">
      <w:r>
        <w:lastRenderedPageBreak/>
        <w:t>— </w:t>
      </w:r>
      <w:r w:rsidR="00000000">
        <w:t>Non</w:t>
      </w:r>
      <w:r>
        <w:t xml:space="preserve">, </w:t>
      </w:r>
      <w:r w:rsidR="00000000">
        <w:t>c</w:t>
      </w:r>
      <w:r>
        <w:t>’</w:t>
      </w:r>
      <w:r w:rsidR="00000000">
        <w:t>est ce vieux là-bas</w:t>
      </w:r>
      <w:r>
        <w:t xml:space="preserve"> : </w:t>
      </w:r>
      <w:r w:rsidR="00000000">
        <w:t xml:space="preserve">Sam </w:t>
      </w:r>
      <w:proofErr w:type="spellStart"/>
      <w:r w:rsidR="00000000">
        <w:t>Shaeffer</w:t>
      </w:r>
      <w:proofErr w:type="spellEnd"/>
      <w:r>
        <w:t xml:space="preserve">. </w:t>
      </w:r>
      <w:r w:rsidR="00000000">
        <w:t>Il connaît pa</w:t>
      </w:r>
      <w:r w:rsidR="00000000">
        <w:t>r</w:t>
      </w:r>
      <w:r w:rsidR="00000000">
        <w:t>faitement le jeu</w:t>
      </w:r>
      <w:r>
        <w:t xml:space="preserve">, </w:t>
      </w:r>
      <w:r w:rsidR="00000000">
        <w:t>mais il ne peut plus courir</w:t>
      </w:r>
      <w:r>
        <w:t xml:space="preserve">. </w:t>
      </w:r>
      <w:r w:rsidR="00000000">
        <w:t>Alors</w:t>
      </w:r>
      <w:r>
        <w:t xml:space="preserve">, </w:t>
      </w:r>
      <w:r w:rsidR="00000000">
        <w:t>voilà dix ans qu</w:t>
      </w:r>
      <w:r>
        <w:t>’</w:t>
      </w:r>
      <w:r w:rsidR="00000000">
        <w:t>il arbitre</w:t>
      </w:r>
      <w:r>
        <w:t>.</w:t>
      </w:r>
    </w:p>
    <w:p w14:paraId="0F8AEC9B" w14:textId="77777777" w:rsidR="007573A7" w:rsidRDefault="00000000">
      <w:r>
        <w:t>Je répétai le nom à voix basse</w:t>
      </w:r>
      <w:r w:rsidR="007573A7">
        <w:t xml:space="preserve"> : </w:t>
      </w:r>
      <w:r>
        <w:t xml:space="preserve">Sam </w:t>
      </w:r>
      <w:proofErr w:type="spellStart"/>
      <w:r>
        <w:t>Shaeffer</w:t>
      </w:r>
      <w:proofErr w:type="spellEnd"/>
      <w:r w:rsidR="007573A7">
        <w:t xml:space="preserve">. </w:t>
      </w:r>
      <w:r>
        <w:t>Ah</w:t>
      </w:r>
      <w:r w:rsidR="007573A7">
        <w:t xml:space="preserve">, </w:t>
      </w:r>
      <w:r>
        <w:t>oui</w:t>
      </w:r>
      <w:r w:rsidR="007573A7">
        <w:t> !</w:t>
      </w:r>
    </w:p>
    <w:p w14:paraId="2348461E" w14:textId="77777777" w:rsidR="007573A7" w:rsidRDefault="007573A7">
      <w:r>
        <w:t>— </w:t>
      </w:r>
      <w:r w:rsidR="00000000">
        <w:t xml:space="preserve">Il doit être à </w:t>
      </w:r>
      <w:proofErr w:type="spellStart"/>
      <w:r w:rsidR="00000000">
        <w:t>Graystone</w:t>
      </w:r>
      <w:proofErr w:type="spellEnd"/>
      <w:r w:rsidR="00000000">
        <w:t xml:space="preserve"> depuis longtemps</w:t>
      </w:r>
      <w:r>
        <w:t> ?</w:t>
      </w:r>
    </w:p>
    <w:p w14:paraId="4AD3CAC6" w14:textId="77777777" w:rsidR="007573A7" w:rsidRDefault="007573A7">
      <w:r>
        <w:t>— </w:t>
      </w:r>
      <w:r w:rsidR="00000000">
        <w:t>Dix-huit ans</w:t>
      </w:r>
      <w:r>
        <w:t xml:space="preserve">. </w:t>
      </w:r>
      <w:r w:rsidR="00000000">
        <w:t>Il a été libéré à plusieurs reprises</w:t>
      </w:r>
      <w:r>
        <w:t xml:space="preserve">, </w:t>
      </w:r>
      <w:r w:rsidR="00000000">
        <w:t>mais il revient régulièrement</w:t>
      </w:r>
      <w:r>
        <w:t xml:space="preserve">. </w:t>
      </w:r>
      <w:r w:rsidR="00000000">
        <w:t>C</w:t>
      </w:r>
      <w:r>
        <w:t>’</w:t>
      </w:r>
      <w:r w:rsidR="00000000">
        <w:t>est un kleptomane</w:t>
      </w:r>
      <w:r>
        <w:t xml:space="preserve"> : </w:t>
      </w:r>
      <w:r w:rsidR="00000000">
        <w:t>il vole tout ce qu</w:t>
      </w:r>
      <w:r>
        <w:t>’</w:t>
      </w:r>
      <w:r w:rsidR="00000000">
        <w:t>il voit</w:t>
      </w:r>
      <w:r>
        <w:t xml:space="preserve"> : </w:t>
      </w:r>
      <w:r w:rsidR="00000000">
        <w:t>c</w:t>
      </w:r>
      <w:r>
        <w:t>’</w:t>
      </w:r>
      <w:r w:rsidR="00000000">
        <w:t>est sa folie</w:t>
      </w:r>
      <w:r>
        <w:t xml:space="preserve">. </w:t>
      </w:r>
      <w:r w:rsidR="00000000">
        <w:t>À part ça</w:t>
      </w:r>
      <w:r>
        <w:t xml:space="preserve">, </w:t>
      </w:r>
      <w:r w:rsidR="00000000">
        <w:t>il est normal</w:t>
      </w:r>
      <w:r>
        <w:t xml:space="preserve">. </w:t>
      </w:r>
      <w:r w:rsidR="00000000">
        <w:t>Les autres ne sont pas méchants non plus</w:t>
      </w:r>
      <w:r>
        <w:t>.</w:t>
      </w:r>
    </w:p>
    <w:p w14:paraId="1D728EF9" w14:textId="77777777" w:rsidR="007573A7" w:rsidRDefault="00000000">
      <w:r>
        <w:t>Le gardien était bavard</w:t>
      </w:r>
      <w:r w:rsidR="007573A7">
        <w:t xml:space="preserve"> ; </w:t>
      </w:r>
      <w:r>
        <w:t>il me parla longuement de ses pensionnaires</w:t>
      </w:r>
      <w:r w:rsidR="007573A7">
        <w:t xml:space="preserve">. </w:t>
      </w:r>
      <w:r>
        <w:t>Lorsque la partie fut terminée</w:t>
      </w:r>
      <w:r w:rsidR="007573A7">
        <w:t xml:space="preserve">, </w:t>
      </w:r>
      <w:r>
        <w:t>il se leva et se d</w:t>
      </w:r>
      <w:r>
        <w:t>i</w:t>
      </w:r>
      <w:r>
        <w:t>rigea vers l</w:t>
      </w:r>
      <w:r w:rsidR="007573A7">
        <w:t>’</w:t>
      </w:r>
      <w:r>
        <w:t>autre côté de la pelouse</w:t>
      </w:r>
      <w:r w:rsidR="007573A7">
        <w:t xml:space="preserve">. </w:t>
      </w:r>
      <w:r>
        <w:t>Alors</w:t>
      </w:r>
      <w:r w:rsidR="007573A7">
        <w:t xml:space="preserve">, </w:t>
      </w:r>
      <w:r>
        <w:t>je m</w:t>
      </w:r>
      <w:r w:rsidR="007573A7">
        <w:t>’</w:t>
      </w:r>
      <w:r>
        <w:t xml:space="preserve">approchai de Sam </w:t>
      </w:r>
      <w:proofErr w:type="spellStart"/>
      <w:r>
        <w:t>Shaeffer</w:t>
      </w:r>
      <w:proofErr w:type="spellEnd"/>
      <w:r w:rsidR="007573A7">
        <w:t xml:space="preserve">. </w:t>
      </w:r>
      <w:r>
        <w:t>Je lui dis que j</w:t>
      </w:r>
      <w:r w:rsidR="007573A7">
        <w:t>’</w:t>
      </w:r>
      <w:r>
        <w:t>étais un ami de Harry Dodd</w:t>
      </w:r>
      <w:r w:rsidR="007573A7">
        <w:t xml:space="preserve">. </w:t>
      </w:r>
      <w:r>
        <w:t>Se souvenait-il de lui</w:t>
      </w:r>
      <w:r w:rsidR="007573A7">
        <w:t> ?</w:t>
      </w:r>
    </w:p>
    <w:p w14:paraId="0C7B58AA" w14:textId="77777777" w:rsidR="007573A7" w:rsidRDefault="007573A7">
      <w:r>
        <w:t>— </w:t>
      </w:r>
      <w:r w:rsidR="00000000">
        <w:t>Si je me souviens de Harry</w:t>
      </w:r>
      <w:r>
        <w:t xml:space="preserve">, </w:t>
      </w:r>
      <w:r w:rsidR="00000000">
        <w:t>dit-il-en me serrant la main</w:t>
      </w:r>
      <w:r>
        <w:t xml:space="preserve">. </w:t>
      </w:r>
      <w:r w:rsidR="00000000">
        <w:t>Bien sûr</w:t>
      </w:r>
      <w:r>
        <w:t xml:space="preserve">. </w:t>
      </w:r>
      <w:r w:rsidR="00000000">
        <w:t>Je l</w:t>
      </w:r>
      <w:r>
        <w:t>’</w:t>
      </w:r>
      <w:r w:rsidR="00000000">
        <w:t>ai vu la dernière fois que je suis sorti d</w:t>
      </w:r>
      <w:r>
        <w:t>’</w:t>
      </w:r>
      <w:r w:rsidR="00000000">
        <w:t>ici</w:t>
      </w:r>
      <w:r>
        <w:t xml:space="preserve">, </w:t>
      </w:r>
      <w:r w:rsidR="00000000">
        <w:t>il y a six ans</w:t>
      </w:r>
      <w:r>
        <w:t xml:space="preserve">. </w:t>
      </w:r>
      <w:r w:rsidR="00000000">
        <w:t>Est-il toujours jardinier chez le juge Robinson</w:t>
      </w:r>
      <w:r>
        <w:t> ?</w:t>
      </w:r>
    </w:p>
    <w:p w14:paraId="27302372" w14:textId="77777777" w:rsidR="007573A7" w:rsidRDefault="007573A7">
      <w:r>
        <w:t>— </w:t>
      </w:r>
      <w:r w:rsidR="00000000">
        <w:t>Toujours</w:t>
      </w:r>
      <w:r>
        <w:t>.</w:t>
      </w:r>
    </w:p>
    <w:p w14:paraId="4EF980FA" w14:textId="48F49F1A" w:rsidR="007573A7" w:rsidRDefault="00000000">
      <w:r>
        <w:t xml:space="preserve">Nous marchâmes lentement vers le banc et </w:t>
      </w:r>
      <w:proofErr w:type="spellStart"/>
      <w:r>
        <w:t>Shaeffer</w:t>
      </w:r>
      <w:proofErr w:type="spellEnd"/>
      <w:r>
        <w:t xml:space="preserve"> s</w:t>
      </w:r>
      <w:r w:rsidR="007573A7">
        <w:t>’</w:t>
      </w:r>
      <w:r>
        <w:t>assit à côté de moi</w:t>
      </w:r>
      <w:r w:rsidR="007573A7">
        <w:t>.</w:t>
      </w:r>
    </w:p>
    <w:p w14:paraId="2D618AA6" w14:textId="77777777" w:rsidR="007573A7" w:rsidRDefault="007573A7">
      <w:r>
        <w:t>— </w:t>
      </w:r>
      <w:r w:rsidR="00000000">
        <w:t>Harry s</w:t>
      </w:r>
      <w:r>
        <w:t>’</w:t>
      </w:r>
      <w:r w:rsidR="00000000">
        <w:t>imagine</w:t>
      </w:r>
      <w:r>
        <w:t xml:space="preserve">, </w:t>
      </w:r>
      <w:r w:rsidR="00000000">
        <w:t>dit-il en riant</w:t>
      </w:r>
      <w:r>
        <w:t xml:space="preserve">, </w:t>
      </w:r>
      <w:r w:rsidR="00000000">
        <w:t>qu</w:t>
      </w:r>
      <w:r>
        <w:t>’</w:t>
      </w:r>
      <w:r w:rsidR="00000000">
        <w:t>il est sorti de l</w:t>
      </w:r>
      <w:r>
        <w:t>’</w:t>
      </w:r>
      <w:r w:rsidR="00000000">
        <w:t xml:space="preserve">enfer en quittant </w:t>
      </w:r>
      <w:proofErr w:type="spellStart"/>
      <w:r w:rsidR="00000000">
        <w:t>Graystone</w:t>
      </w:r>
      <w:proofErr w:type="spellEnd"/>
      <w:r>
        <w:t xml:space="preserve">. </w:t>
      </w:r>
      <w:r w:rsidR="00000000">
        <w:t>Il serait bien mieux ici</w:t>
      </w:r>
      <w:r>
        <w:t xml:space="preserve">, </w:t>
      </w:r>
      <w:r w:rsidR="00000000">
        <w:t>maintenant</w:t>
      </w:r>
      <w:r>
        <w:t> !</w:t>
      </w:r>
    </w:p>
    <w:p w14:paraId="2A701969" w14:textId="77777777" w:rsidR="007573A7" w:rsidRDefault="007573A7">
      <w:r>
        <w:t>— </w:t>
      </w:r>
      <w:r w:rsidR="00000000">
        <w:t>Il n</w:t>
      </w:r>
      <w:r>
        <w:t>’</w:t>
      </w:r>
      <w:r w:rsidR="00000000">
        <w:t>y a pas été heureux</w:t>
      </w:r>
      <w:r>
        <w:t xml:space="preserve">, </w:t>
      </w:r>
      <w:r w:rsidR="00000000">
        <w:t>remarquai-je</w:t>
      </w:r>
      <w:r>
        <w:t>.</w:t>
      </w:r>
    </w:p>
    <w:p w14:paraId="6B6DF6C6" w14:textId="77777777" w:rsidR="007573A7" w:rsidRDefault="007573A7">
      <w:r>
        <w:t>— </w:t>
      </w:r>
      <w:r w:rsidR="00000000">
        <w:t>C</w:t>
      </w:r>
      <w:r>
        <w:t>’</w:t>
      </w:r>
      <w:r w:rsidR="00000000">
        <w:t>était à l</w:t>
      </w:r>
      <w:r>
        <w:t>’</w:t>
      </w:r>
      <w:r w:rsidR="00000000">
        <w:t>époque des vieux bâtiments</w:t>
      </w:r>
      <w:r>
        <w:t xml:space="preserve">. </w:t>
      </w:r>
      <w:r w:rsidR="00000000">
        <w:t>Ça va mieux mai</w:t>
      </w:r>
      <w:r w:rsidR="00000000">
        <w:t>n</w:t>
      </w:r>
      <w:r w:rsidR="00000000">
        <w:t>tenant</w:t>
      </w:r>
      <w:r>
        <w:t xml:space="preserve">. </w:t>
      </w:r>
      <w:r w:rsidR="00000000">
        <w:t>Nous pouvons jouer chaque jour sur la pelouse</w:t>
      </w:r>
      <w:r>
        <w:t xml:space="preserve">. </w:t>
      </w:r>
      <w:r w:rsidR="00000000">
        <w:t>Les quartiers sont plus confortables qu</w:t>
      </w:r>
      <w:r>
        <w:t>’</w:t>
      </w:r>
      <w:r w:rsidR="00000000">
        <w:t>au temps de Harry</w:t>
      </w:r>
      <w:r>
        <w:t>.</w:t>
      </w:r>
    </w:p>
    <w:p w14:paraId="5C74011F" w14:textId="77777777" w:rsidR="007573A7" w:rsidRDefault="007573A7">
      <w:r>
        <w:lastRenderedPageBreak/>
        <w:t>— </w:t>
      </w:r>
      <w:r w:rsidR="00000000">
        <w:t>Oui</w:t>
      </w:r>
      <w:r>
        <w:t xml:space="preserve">, </w:t>
      </w:r>
      <w:r w:rsidR="00000000">
        <w:t>il m</w:t>
      </w:r>
      <w:r>
        <w:t>’</w:t>
      </w:r>
      <w:r w:rsidR="00000000">
        <w:t>en a parlé</w:t>
      </w:r>
      <w:r>
        <w:t xml:space="preserve">, </w:t>
      </w:r>
      <w:r w:rsidR="00000000">
        <w:t>dis-je</w:t>
      </w:r>
      <w:r>
        <w:t xml:space="preserve">. </w:t>
      </w:r>
      <w:r w:rsidR="00000000">
        <w:t>Il m</w:t>
      </w:r>
      <w:r>
        <w:t>’</w:t>
      </w:r>
      <w:r w:rsidR="00000000">
        <w:t>a aussi parlé de l</w:t>
      </w:r>
      <w:r>
        <w:t>’</w:t>
      </w:r>
      <w:r w:rsidR="00000000">
        <w:t>Âme Perdue</w:t>
      </w:r>
      <w:r>
        <w:t>.</w:t>
      </w:r>
    </w:p>
    <w:p w14:paraId="0553D4E5" w14:textId="77777777" w:rsidR="007573A7" w:rsidRDefault="007573A7">
      <w:r>
        <w:t>— </w:t>
      </w:r>
      <w:r w:rsidR="00000000">
        <w:t>Ah</w:t>
      </w:r>
      <w:r>
        <w:t xml:space="preserve"> ! </w:t>
      </w:r>
      <w:r w:rsidR="00000000">
        <w:t>Il vous en a parlé</w:t>
      </w:r>
      <w:r>
        <w:t> ?</w:t>
      </w:r>
    </w:p>
    <w:p w14:paraId="35254E6A" w14:textId="77777777" w:rsidR="007573A7" w:rsidRDefault="007573A7">
      <w:r>
        <w:t>— </w:t>
      </w:r>
      <w:r w:rsidR="00000000">
        <w:t>Oui</w:t>
      </w:r>
      <w:r>
        <w:t xml:space="preserve">. </w:t>
      </w:r>
      <w:r w:rsidR="00000000">
        <w:t>Il m</w:t>
      </w:r>
      <w:r>
        <w:t>’</w:t>
      </w:r>
      <w:r w:rsidR="00000000">
        <w:t>a dit que c</w:t>
      </w:r>
      <w:r>
        <w:t>’</w:t>
      </w:r>
      <w:r w:rsidR="00000000">
        <w:t>était un fantôme caché dans le mur</w:t>
      </w:r>
      <w:r>
        <w:t>.</w:t>
      </w:r>
    </w:p>
    <w:p w14:paraId="2CAC5087" w14:textId="77777777" w:rsidR="007573A7" w:rsidRDefault="00000000">
      <w:proofErr w:type="spellStart"/>
      <w:r>
        <w:t>Shaeffer</w:t>
      </w:r>
      <w:proofErr w:type="spellEnd"/>
      <w:r>
        <w:t xml:space="preserve"> éclata de rire</w:t>
      </w:r>
      <w:r w:rsidR="007573A7">
        <w:t>.</w:t>
      </w:r>
    </w:p>
    <w:p w14:paraId="55BFEF3A" w14:textId="77777777" w:rsidR="007573A7" w:rsidRDefault="007573A7">
      <w:r>
        <w:t>— </w:t>
      </w:r>
      <w:r w:rsidR="00000000">
        <w:t>Ça n</w:t>
      </w:r>
      <w:r>
        <w:t>’</w:t>
      </w:r>
      <w:r w:rsidR="00000000">
        <w:t>a jamais été un fantôme</w:t>
      </w:r>
      <w:r>
        <w:t xml:space="preserve">, </w:t>
      </w:r>
      <w:r w:rsidR="00000000">
        <w:t>ricana-t-il</w:t>
      </w:r>
      <w:r>
        <w:t xml:space="preserve">, </w:t>
      </w:r>
      <w:r w:rsidR="00000000">
        <w:t>mais une pa</w:t>
      </w:r>
      <w:r w:rsidR="00000000">
        <w:t>u</w:t>
      </w:r>
      <w:r w:rsidR="00000000">
        <w:t>vre femme qui criait et gémissait tout au long du jour</w:t>
      </w:r>
      <w:r>
        <w:t xml:space="preserve">. </w:t>
      </w:r>
      <w:r w:rsidR="00000000">
        <w:t>Harry est comme un enfant</w:t>
      </w:r>
      <w:r>
        <w:t xml:space="preserve">. </w:t>
      </w:r>
      <w:r w:rsidR="00000000">
        <w:t>Je l</w:t>
      </w:r>
      <w:r>
        <w:t>’</w:t>
      </w:r>
      <w:r w:rsidR="00000000">
        <w:t>ai laissé avec son idée de fantôme</w:t>
      </w:r>
      <w:r>
        <w:t>.</w:t>
      </w:r>
    </w:p>
    <w:p w14:paraId="7D1D3FE2" w14:textId="77777777" w:rsidR="007573A7" w:rsidRDefault="007573A7">
      <w:r>
        <w:t>— </w:t>
      </w:r>
      <w:r w:rsidR="00000000">
        <w:t>Il m</w:t>
      </w:r>
      <w:r>
        <w:t>’</w:t>
      </w:r>
      <w:r w:rsidR="00000000">
        <w:t>a dit que vous étiez les seuls qui puissiez l</w:t>
      </w:r>
      <w:r>
        <w:t>’</w:t>
      </w:r>
      <w:r w:rsidR="00000000">
        <w:t>entendre</w:t>
      </w:r>
      <w:r>
        <w:t xml:space="preserve">, </w:t>
      </w:r>
      <w:r w:rsidR="00000000">
        <w:t>la nuit</w:t>
      </w:r>
      <w:r>
        <w:t>.</w:t>
      </w:r>
    </w:p>
    <w:p w14:paraId="418A41BE" w14:textId="77777777" w:rsidR="007573A7" w:rsidRDefault="007573A7">
      <w:r>
        <w:t>— </w:t>
      </w:r>
      <w:r w:rsidR="00000000">
        <w:t>C</w:t>
      </w:r>
      <w:r>
        <w:t>’</w:t>
      </w:r>
      <w:r w:rsidR="00000000">
        <w:t>est vrai</w:t>
      </w:r>
      <w:r>
        <w:t xml:space="preserve">. </w:t>
      </w:r>
      <w:r w:rsidR="00000000">
        <w:t>C</w:t>
      </w:r>
      <w:r>
        <w:t>’</w:t>
      </w:r>
      <w:r w:rsidR="00000000">
        <w:t>est pour cela qu</w:t>
      </w:r>
      <w:r>
        <w:t>’</w:t>
      </w:r>
      <w:r w:rsidR="00000000">
        <w:t>il imaginait un fantôme</w:t>
      </w:r>
      <w:r>
        <w:t xml:space="preserve">. </w:t>
      </w:r>
      <w:r w:rsidR="00000000">
        <w:t>Nous ne pouvions entendre la femme dans la journée à cause du bruit</w:t>
      </w:r>
      <w:r>
        <w:t xml:space="preserve">, </w:t>
      </w:r>
      <w:r w:rsidR="00000000">
        <w:t>et nous étions les seuls à l</w:t>
      </w:r>
      <w:r>
        <w:t>’</w:t>
      </w:r>
      <w:r w:rsidR="00000000">
        <w:t>entendre</w:t>
      </w:r>
      <w:r>
        <w:t xml:space="preserve">, </w:t>
      </w:r>
      <w:r w:rsidR="00000000">
        <w:t>le soir</w:t>
      </w:r>
      <w:r>
        <w:t xml:space="preserve">, </w:t>
      </w:r>
      <w:r w:rsidR="00000000">
        <w:t>parce que le mur de séparation de nos deux cellules était percé par une ch</w:t>
      </w:r>
      <w:r w:rsidR="00000000">
        <w:t>e</w:t>
      </w:r>
      <w:r w:rsidR="00000000">
        <w:t>minée</w:t>
      </w:r>
      <w:r>
        <w:t xml:space="preserve">. </w:t>
      </w:r>
      <w:r w:rsidR="00000000">
        <w:t xml:space="preserve">Le son montait </w:t>
      </w:r>
      <w:proofErr w:type="spellStart"/>
      <w:r w:rsidR="00000000">
        <w:t>par là</w:t>
      </w:r>
      <w:proofErr w:type="spellEnd"/>
      <w:r>
        <w:t xml:space="preserve">, </w:t>
      </w:r>
      <w:r w:rsidR="00000000">
        <w:t>la nuit</w:t>
      </w:r>
      <w:r>
        <w:t xml:space="preserve">, </w:t>
      </w:r>
      <w:r w:rsidR="00000000">
        <w:t>quand tout était tra</w:t>
      </w:r>
      <w:r w:rsidR="00000000">
        <w:t>n</w:t>
      </w:r>
      <w:r w:rsidR="00000000">
        <w:t>quille</w:t>
      </w:r>
      <w:r>
        <w:t xml:space="preserve">. </w:t>
      </w:r>
      <w:r w:rsidR="00000000">
        <w:t>J</w:t>
      </w:r>
      <w:r>
        <w:t>’</w:t>
      </w:r>
      <w:r w:rsidR="00000000">
        <w:t>ai laissé Harry croire à son histoire de fantôme</w:t>
      </w:r>
      <w:r>
        <w:t xml:space="preserve">, </w:t>
      </w:r>
      <w:r w:rsidR="00000000">
        <w:t>mais j</w:t>
      </w:r>
      <w:r>
        <w:t>’</w:t>
      </w:r>
      <w:r w:rsidR="00000000">
        <w:t>ai découvert la vérité</w:t>
      </w:r>
      <w:r>
        <w:t>.</w:t>
      </w:r>
    </w:p>
    <w:p w14:paraId="21AA65AD" w14:textId="77777777" w:rsidR="007573A7" w:rsidRDefault="00000000">
      <w:r>
        <w:t>Il s</w:t>
      </w:r>
      <w:r w:rsidR="007573A7">
        <w:t>’</w:t>
      </w:r>
      <w:r>
        <w:t>interrompit</w:t>
      </w:r>
      <w:r w:rsidR="007573A7">
        <w:t xml:space="preserve">, </w:t>
      </w:r>
      <w:r>
        <w:t>me regarda gravement</w:t>
      </w:r>
      <w:r w:rsidR="007573A7">
        <w:t xml:space="preserve">, </w:t>
      </w:r>
      <w:r>
        <w:t>puis cligna de l</w:t>
      </w:r>
      <w:r w:rsidR="007573A7">
        <w:t>’</w:t>
      </w:r>
      <w:r>
        <w:t>œil</w:t>
      </w:r>
      <w:r w:rsidR="007573A7">
        <w:t>.</w:t>
      </w:r>
    </w:p>
    <w:p w14:paraId="4BA5DE87" w14:textId="77777777" w:rsidR="007573A7" w:rsidRDefault="007573A7">
      <w:r>
        <w:t>— </w:t>
      </w:r>
      <w:r w:rsidR="00000000">
        <w:t>J</w:t>
      </w:r>
      <w:r>
        <w:t>’</w:t>
      </w:r>
      <w:r w:rsidR="00000000">
        <w:t>ai cherché</w:t>
      </w:r>
      <w:r>
        <w:t xml:space="preserve">, </w:t>
      </w:r>
      <w:r w:rsidR="00000000">
        <w:t>reprit-il</w:t>
      </w:r>
      <w:r>
        <w:t xml:space="preserve">, </w:t>
      </w:r>
      <w:r w:rsidR="00000000">
        <w:t>pendant la promenade quot</w:t>
      </w:r>
      <w:r w:rsidR="00000000">
        <w:t>i</w:t>
      </w:r>
      <w:r w:rsidR="00000000">
        <w:t>dienne</w:t>
      </w:r>
      <w:r>
        <w:t xml:space="preserve">, </w:t>
      </w:r>
      <w:r w:rsidR="00000000">
        <w:t>et j</w:t>
      </w:r>
      <w:r>
        <w:t>’</w:t>
      </w:r>
      <w:r w:rsidR="00000000">
        <w:t>ai trouvé</w:t>
      </w:r>
      <w:r>
        <w:t>.</w:t>
      </w:r>
    </w:p>
    <w:p w14:paraId="5DE723C5" w14:textId="77777777" w:rsidR="007573A7" w:rsidRDefault="007573A7">
      <w:r>
        <w:t>— </w:t>
      </w:r>
      <w:r w:rsidR="00000000">
        <w:t>C</w:t>
      </w:r>
      <w:r>
        <w:t>’</w:t>
      </w:r>
      <w:r w:rsidR="00000000">
        <w:t>est intéressant</w:t>
      </w:r>
      <w:r>
        <w:t xml:space="preserve">, </w:t>
      </w:r>
      <w:r w:rsidR="00000000">
        <w:t>dis-je</w:t>
      </w:r>
      <w:r>
        <w:t xml:space="preserve">, </w:t>
      </w:r>
      <w:r w:rsidR="00000000">
        <w:t>m</w:t>
      </w:r>
      <w:r>
        <w:t>’</w:t>
      </w:r>
      <w:r w:rsidR="00000000">
        <w:t>efforçant au calme</w:t>
      </w:r>
      <w:r>
        <w:t xml:space="preserve">. </w:t>
      </w:r>
      <w:r w:rsidR="00000000">
        <w:t>Qu</w:t>
      </w:r>
      <w:r>
        <w:t>’</w:t>
      </w:r>
      <w:r w:rsidR="00000000">
        <w:t>avez-vous trouvé</w:t>
      </w:r>
      <w:r>
        <w:t> ?</w:t>
      </w:r>
    </w:p>
    <w:p w14:paraId="404E210E" w14:textId="77777777" w:rsidR="007573A7" w:rsidRDefault="007573A7">
      <w:r>
        <w:t>— </w:t>
      </w:r>
      <w:r w:rsidR="00000000">
        <w:t xml:space="preserve">Pas </w:t>
      </w:r>
      <w:proofErr w:type="spellStart"/>
      <w:r w:rsidR="00000000">
        <w:t>grand</w:t>
      </w:r>
      <w:r>
        <w:t>’</w:t>
      </w:r>
      <w:r w:rsidR="00000000">
        <w:t>chose</w:t>
      </w:r>
      <w:proofErr w:type="spellEnd"/>
      <w:r>
        <w:t xml:space="preserve">. </w:t>
      </w:r>
      <w:r w:rsidR="00000000">
        <w:t>Cette femme occupait l</w:t>
      </w:r>
      <w:r>
        <w:t>’</w:t>
      </w:r>
      <w:r w:rsidR="00000000">
        <w:t>une des pièces du sous-sol</w:t>
      </w:r>
      <w:r>
        <w:t xml:space="preserve">. </w:t>
      </w:r>
      <w:r w:rsidR="00000000">
        <w:t>Pourquoi l</w:t>
      </w:r>
      <w:r>
        <w:t>’</w:t>
      </w:r>
      <w:r w:rsidR="00000000">
        <w:t>avait-on logée là</w:t>
      </w:r>
      <w:r>
        <w:t xml:space="preserve"> ? </w:t>
      </w:r>
      <w:r w:rsidR="00000000">
        <w:t>Je n</w:t>
      </w:r>
      <w:r>
        <w:t>’</w:t>
      </w:r>
      <w:r w:rsidR="00000000">
        <w:t xml:space="preserve">en sais </w:t>
      </w:r>
      <w:r w:rsidR="00000000">
        <w:lastRenderedPageBreak/>
        <w:t>rien</w:t>
      </w:r>
      <w:r>
        <w:t xml:space="preserve">. </w:t>
      </w:r>
      <w:r w:rsidR="00000000">
        <w:t>En tout cas</w:t>
      </w:r>
      <w:r>
        <w:t xml:space="preserve">, </w:t>
      </w:r>
      <w:r w:rsidR="00000000">
        <w:t>elle était la seule</w:t>
      </w:r>
      <w:r>
        <w:t xml:space="preserve">. </w:t>
      </w:r>
      <w:r w:rsidR="00000000">
        <w:t>Elle y est restée lorsque l</w:t>
      </w:r>
      <w:r>
        <w:t>’</w:t>
      </w:r>
      <w:r w:rsidR="00000000">
        <w:t>on nous a transférés dans les nouveaux bâtiments</w:t>
      </w:r>
      <w:r>
        <w:t>.</w:t>
      </w:r>
    </w:p>
    <w:p w14:paraId="742D9286" w14:textId="77777777" w:rsidR="007573A7" w:rsidRDefault="007573A7">
      <w:r>
        <w:t>— </w:t>
      </w:r>
      <w:r w:rsidR="00000000">
        <w:t>Comment le savez-vous</w:t>
      </w:r>
      <w:r>
        <w:t xml:space="preserve"> ? </w:t>
      </w:r>
      <w:r w:rsidR="00000000">
        <w:t>Avez-vous toujours occupé la même cellule</w:t>
      </w:r>
      <w:r>
        <w:t xml:space="preserve">, </w:t>
      </w:r>
      <w:r w:rsidR="00000000">
        <w:t>celle qui était voisine de la cellule de Harry</w:t>
      </w:r>
      <w:r>
        <w:t> ?</w:t>
      </w:r>
    </w:p>
    <w:p w14:paraId="26EDF62F" w14:textId="77777777" w:rsidR="007573A7" w:rsidRDefault="007573A7">
      <w:r>
        <w:t>— </w:t>
      </w:r>
      <w:r w:rsidR="00000000">
        <w:t>Oui</w:t>
      </w:r>
      <w:r>
        <w:t xml:space="preserve">, </w:t>
      </w:r>
      <w:r w:rsidR="00000000">
        <w:t>j</w:t>
      </w:r>
      <w:r>
        <w:t>’</w:t>
      </w:r>
      <w:r w:rsidR="00000000">
        <w:t>y suis resté treize ans</w:t>
      </w:r>
      <w:r>
        <w:t xml:space="preserve">. </w:t>
      </w:r>
      <w:r w:rsidR="00000000">
        <w:t>Chaque soir</w:t>
      </w:r>
      <w:r>
        <w:t xml:space="preserve">, </w:t>
      </w:r>
      <w:r w:rsidR="00000000">
        <w:t>je collais mon oreille contre le mur pour savoir si la femme était toujours là</w:t>
      </w:r>
      <w:r>
        <w:t xml:space="preserve">. </w:t>
      </w:r>
      <w:r w:rsidR="00000000">
        <w:t>Après quelques mois</w:t>
      </w:r>
      <w:r>
        <w:t xml:space="preserve">, </w:t>
      </w:r>
      <w:r w:rsidR="00000000">
        <w:t>elle ne criait plus au secours</w:t>
      </w:r>
      <w:r>
        <w:t xml:space="preserve"> : </w:t>
      </w:r>
      <w:r w:rsidR="00000000">
        <w:t>elle parlait seule</w:t>
      </w:r>
      <w:r>
        <w:t xml:space="preserve">. </w:t>
      </w:r>
      <w:r w:rsidR="00000000">
        <w:t>Je dis ça parce que je n</w:t>
      </w:r>
      <w:r>
        <w:t>’</w:t>
      </w:r>
      <w:r w:rsidR="00000000">
        <w:t>ai jamais entendu d</w:t>
      </w:r>
      <w:r>
        <w:t>’</w:t>
      </w:r>
      <w:r w:rsidR="00000000">
        <w:t>autre voix que la sienne</w:t>
      </w:r>
      <w:r>
        <w:t xml:space="preserve">. </w:t>
      </w:r>
      <w:r w:rsidR="00000000">
        <w:t>Elle parlait le soir où nous avons été transférés</w:t>
      </w:r>
      <w:r>
        <w:t xml:space="preserve">. </w:t>
      </w:r>
      <w:r w:rsidR="00000000">
        <w:t>Elle y était donc</w:t>
      </w:r>
      <w:r>
        <w:t xml:space="preserve">. </w:t>
      </w:r>
      <w:r w:rsidR="00000000">
        <w:t>Elle y est encore</w:t>
      </w:r>
      <w:r>
        <w:t>.</w:t>
      </w:r>
    </w:p>
    <w:p w14:paraId="291B7D37" w14:textId="77777777" w:rsidR="007573A7" w:rsidRDefault="007573A7">
      <w:r>
        <w:t>— </w:t>
      </w:r>
      <w:r w:rsidR="00000000">
        <w:t>Vous avez découvert cela aussi</w:t>
      </w:r>
      <w:r>
        <w:t> ?</w:t>
      </w:r>
    </w:p>
    <w:p w14:paraId="65C504FD" w14:textId="77777777" w:rsidR="007573A7" w:rsidRDefault="00000000">
      <w:r>
        <w:t>Il cligna de l</w:t>
      </w:r>
      <w:r w:rsidR="007573A7">
        <w:t>’</w:t>
      </w:r>
      <w:r>
        <w:t>œil</w:t>
      </w:r>
      <w:r w:rsidR="007573A7">
        <w:t>.</w:t>
      </w:r>
    </w:p>
    <w:p w14:paraId="5FB75552" w14:textId="77777777" w:rsidR="007573A7" w:rsidRDefault="007573A7">
      <w:r>
        <w:t>— </w:t>
      </w:r>
      <w:r w:rsidR="00000000">
        <w:t>Bien sûr</w:t>
      </w:r>
      <w:r>
        <w:t xml:space="preserve">, </w:t>
      </w:r>
      <w:r w:rsidR="00000000">
        <w:t>me confia-t-il</w:t>
      </w:r>
      <w:r>
        <w:t xml:space="preserve">. </w:t>
      </w:r>
      <w:r w:rsidR="00000000">
        <w:t>Je surveille</w:t>
      </w:r>
      <w:r>
        <w:t xml:space="preserve">. </w:t>
      </w:r>
      <w:r w:rsidR="00000000">
        <w:t>Je ne l</w:t>
      </w:r>
      <w:r>
        <w:t>’</w:t>
      </w:r>
      <w:r w:rsidR="00000000">
        <w:t>ai jamais vue</w:t>
      </w:r>
      <w:r>
        <w:t xml:space="preserve">, </w:t>
      </w:r>
      <w:r w:rsidR="00000000">
        <w:t>mais elle est pour moi comme une vieille amie</w:t>
      </w:r>
      <w:r>
        <w:t xml:space="preserve">. </w:t>
      </w:r>
      <w:r w:rsidR="00000000">
        <w:t>J</w:t>
      </w:r>
      <w:r>
        <w:t>’</w:t>
      </w:r>
      <w:r w:rsidR="00000000">
        <w:t>occupe une cellule du cinquième étage</w:t>
      </w:r>
      <w:r>
        <w:t xml:space="preserve">, </w:t>
      </w:r>
      <w:r w:rsidR="00000000">
        <w:t>dans le quartier 53</w:t>
      </w:r>
      <w:r>
        <w:t xml:space="preserve">, </w:t>
      </w:r>
      <w:r w:rsidR="00000000">
        <w:t>sur le derrière de l</w:t>
      </w:r>
      <w:r>
        <w:t>’</w:t>
      </w:r>
      <w:r w:rsidR="00000000">
        <w:t>aile gauche</w:t>
      </w:r>
      <w:r>
        <w:t xml:space="preserve">. </w:t>
      </w:r>
      <w:r w:rsidR="00000000">
        <w:t>De ma fenêtre</w:t>
      </w:r>
      <w:r>
        <w:t xml:space="preserve">, </w:t>
      </w:r>
      <w:r w:rsidR="00000000">
        <w:t>je vois les vieux bâtiments</w:t>
      </w:r>
      <w:r>
        <w:t xml:space="preserve">. </w:t>
      </w:r>
      <w:r w:rsidR="00000000">
        <w:t>Si la femme n</w:t>
      </w:r>
      <w:r>
        <w:t>’</w:t>
      </w:r>
      <w:r w:rsidR="00000000">
        <w:t>était plus là</w:t>
      </w:r>
      <w:r>
        <w:t xml:space="preserve">, </w:t>
      </w:r>
      <w:r w:rsidR="00000000">
        <w:t>pourquoi Mrs</w:t>
      </w:r>
      <w:r>
        <w:t xml:space="preserve">. </w:t>
      </w:r>
      <w:r w:rsidR="00000000">
        <w:t>Morgan viendrait-elle la voir trois fois par semaine</w:t>
      </w:r>
      <w:r>
        <w:t> ?</w:t>
      </w:r>
    </w:p>
    <w:p w14:paraId="1EDFCFFA" w14:textId="77777777" w:rsidR="007573A7" w:rsidRDefault="007573A7">
      <w:r>
        <w:t>— </w:t>
      </w:r>
      <w:r w:rsidR="00000000">
        <w:t>Qui est Mrs</w:t>
      </w:r>
      <w:r>
        <w:t xml:space="preserve">. </w:t>
      </w:r>
      <w:r w:rsidR="00000000">
        <w:t>Morgan</w:t>
      </w:r>
      <w:r>
        <w:t> ?</w:t>
      </w:r>
    </w:p>
    <w:p w14:paraId="58FA5FB4" w14:textId="77777777" w:rsidR="007573A7" w:rsidRDefault="007573A7">
      <w:r>
        <w:t>— </w:t>
      </w:r>
      <w:r w:rsidR="00000000">
        <w:t>Vous</w:t>
      </w:r>
      <w:r>
        <w:t xml:space="preserve">, </w:t>
      </w:r>
      <w:r w:rsidR="00000000">
        <w:t>ne connaissez pas Nellie Morgan</w:t>
      </w:r>
      <w:r>
        <w:t xml:space="preserve"> ? </w:t>
      </w:r>
      <w:r w:rsidR="00000000">
        <w:t>Nous l</w:t>
      </w:r>
      <w:r>
        <w:t>’</w:t>
      </w:r>
      <w:r w:rsidR="00000000">
        <w:t>appelions la mère Morgan lorsqu</w:t>
      </w:r>
      <w:r>
        <w:t>’</w:t>
      </w:r>
      <w:r w:rsidR="00000000">
        <w:t xml:space="preserve">elle était infirmière-major à </w:t>
      </w:r>
      <w:proofErr w:type="spellStart"/>
      <w:r w:rsidR="00000000">
        <w:t>Graystone</w:t>
      </w:r>
      <w:proofErr w:type="spellEnd"/>
      <w:r>
        <w:t xml:space="preserve">. </w:t>
      </w:r>
      <w:r w:rsidR="00000000">
        <w:t>Elle a pris sa retraite</w:t>
      </w:r>
      <w:r>
        <w:t xml:space="preserve">. </w:t>
      </w:r>
      <w:r w:rsidR="00000000">
        <w:t>Je la vois venir tous les deux jours</w:t>
      </w:r>
      <w:r>
        <w:t xml:space="preserve">, </w:t>
      </w:r>
      <w:r w:rsidR="00000000">
        <w:t>au crépuscule</w:t>
      </w:r>
      <w:r>
        <w:t xml:space="preserve">. </w:t>
      </w:r>
      <w:r w:rsidR="00000000">
        <w:t>À chaque fois</w:t>
      </w:r>
      <w:r>
        <w:t xml:space="preserve">, </w:t>
      </w:r>
      <w:r w:rsidR="00000000">
        <w:t>elle apporte des paquets</w:t>
      </w:r>
      <w:r>
        <w:t>.</w:t>
      </w:r>
    </w:p>
    <w:p w14:paraId="7890FBDA" w14:textId="77777777" w:rsidR="007573A7" w:rsidRDefault="00000000">
      <w:r>
        <w:t>Il cligna de nouveau de l</w:t>
      </w:r>
      <w:r w:rsidR="007573A7">
        <w:t>’</w:t>
      </w:r>
      <w:r>
        <w:t>œil et sourit</w:t>
      </w:r>
      <w:r w:rsidR="007573A7">
        <w:t>.</w:t>
      </w:r>
    </w:p>
    <w:p w14:paraId="382B4465" w14:textId="77777777" w:rsidR="007573A7" w:rsidRDefault="00000000">
      <w:r>
        <w:t>Elle vient en auto</w:t>
      </w:r>
      <w:r w:rsidR="007573A7">
        <w:t xml:space="preserve">, </w:t>
      </w:r>
      <w:r>
        <w:t>dit-il</w:t>
      </w:r>
      <w:r w:rsidR="007573A7">
        <w:t xml:space="preserve">. </w:t>
      </w:r>
      <w:r>
        <w:t>Elle laisse sa voiture près de la route</w:t>
      </w:r>
      <w:r w:rsidR="007573A7">
        <w:t xml:space="preserve">. </w:t>
      </w:r>
      <w:r>
        <w:t>Elle traverse le jardin potager</w:t>
      </w:r>
      <w:r w:rsidR="007573A7">
        <w:t xml:space="preserve">. </w:t>
      </w:r>
      <w:r>
        <w:t>Elle reste dans le bâtiment pendant quelques minutes</w:t>
      </w:r>
      <w:r w:rsidR="007573A7">
        <w:t xml:space="preserve">, </w:t>
      </w:r>
      <w:r>
        <w:t>puis je la vois sortir</w:t>
      </w:r>
      <w:r w:rsidR="007573A7">
        <w:t xml:space="preserve">, </w:t>
      </w:r>
      <w:r>
        <w:t xml:space="preserve">sans </w:t>
      </w:r>
      <w:r>
        <w:lastRenderedPageBreak/>
        <w:t>paquets</w:t>
      </w:r>
      <w:r w:rsidR="007573A7">
        <w:t xml:space="preserve">. </w:t>
      </w:r>
      <w:r>
        <w:t>Lorsque la nuit tombe vite</w:t>
      </w:r>
      <w:r w:rsidR="007573A7">
        <w:t xml:space="preserve">, </w:t>
      </w:r>
      <w:r>
        <w:t>je ne la distingue pas très bien</w:t>
      </w:r>
      <w:r w:rsidR="007573A7">
        <w:t xml:space="preserve">, </w:t>
      </w:r>
      <w:r>
        <w:t>mais je reconnaîtrais la mère Morgan entre mille</w:t>
      </w:r>
      <w:r w:rsidR="007573A7">
        <w:t>.</w:t>
      </w:r>
    </w:p>
    <w:p w14:paraId="60DABA5B" w14:textId="77777777" w:rsidR="007573A7" w:rsidRDefault="007573A7">
      <w:r>
        <w:t>— </w:t>
      </w:r>
      <w:r w:rsidR="00000000">
        <w:t>Et elle continue de venir</w:t>
      </w:r>
      <w:r>
        <w:t> ?</w:t>
      </w:r>
    </w:p>
    <w:p w14:paraId="31274980" w14:textId="77777777" w:rsidR="007573A7" w:rsidRDefault="007573A7">
      <w:r>
        <w:t>— </w:t>
      </w:r>
      <w:r w:rsidR="00000000">
        <w:t>Je l</w:t>
      </w:r>
      <w:r>
        <w:t>’</w:t>
      </w:r>
      <w:r w:rsidR="00000000">
        <w:t>ai encore vue avant-hier soir</w:t>
      </w:r>
      <w:r>
        <w:t xml:space="preserve">. </w:t>
      </w:r>
      <w:r w:rsidR="00000000">
        <w:t>Trois fois la semaine</w:t>
      </w:r>
      <w:r>
        <w:t xml:space="preserve">, </w:t>
      </w:r>
      <w:r w:rsidR="00000000">
        <w:t>qu</w:t>
      </w:r>
      <w:r>
        <w:t>’</w:t>
      </w:r>
      <w:r w:rsidR="00000000">
        <w:t>il pleuve ou qu</w:t>
      </w:r>
      <w:r>
        <w:t>’</w:t>
      </w:r>
      <w:r w:rsidR="00000000">
        <w:t>il neige</w:t>
      </w:r>
      <w:r>
        <w:t xml:space="preserve">. </w:t>
      </w:r>
      <w:r w:rsidR="00000000">
        <w:t>Parfois</w:t>
      </w:r>
      <w:r>
        <w:t xml:space="preserve">, </w:t>
      </w:r>
      <w:r w:rsidR="00000000">
        <w:t>très rarement</w:t>
      </w:r>
      <w:r>
        <w:t xml:space="preserve">, </w:t>
      </w:r>
      <w:r w:rsidR="00000000">
        <w:t xml:space="preserve">le docteur </w:t>
      </w:r>
      <w:proofErr w:type="spellStart"/>
      <w:r w:rsidR="00000000">
        <w:t>Wilks</w:t>
      </w:r>
      <w:proofErr w:type="spellEnd"/>
      <w:r w:rsidR="00000000">
        <w:t xml:space="preserve"> l</w:t>
      </w:r>
      <w:r>
        <w:t>’</w:t>
      </w:r>
      <w:r w:rsidR="00000000">
        <w:t>accompagne</w:t>
      </w:r>
      <w:r>
        <w:t xml:space="preserve">. </w:t>
      </w:r>
      <w:r w:rsidR="00000000">
        <w:t>Alors</w:t>
      </w:r>
      <w:r>
        <w:t xml:space="preserve">, </w:t>
      </w:r>
      <w:r w:rsidR="00000000">
        <w:t>je me dis que la femme est malade</w:t>
      </w:r>
      <w:r>
        <w:t xml:space="preserve">. </w:t>
      </w:r>
      <w:r w:rsidR="00000000">
        <w:t>Le jour où la mère Morgan cessera de venir</w:t>
      </w:r>
      <w:r>
        <w:t xml:space="preserve">, </w:t>
      </w:r>
      <w:r w:rsidR="00000000">
        <w:t>je saurai que l</w:t>
      </w:r>
      <w:r>
        <w:t>’</w:t>
      </w:r>
      <w:r w:rsidR="00000000">
        <w:t>inconnue est morte</w:t>
      </w:r>
      <w:r>
        <w:t>.</w:t>
      </w:r>
    </w:p>
    <w:p w14:paraId="4653D828" w14:textId="77777777" w:rsidR="007573A7" w:rsidRDefault="00000000">
      <w:r>
        <w:t>Le gardien revenait vers nous</w:t>
      </w:r>
      <w:r w:rsidR="007573A7">
        <w:t xml:space="preserve">. </w:t>
      </w:r>
      <w:r>
        <w:t>Je me levai</w:t>
      </w:r>
      <w:r w:rsidR="007573A7">
        <w:t>.</w:t>
      </w:r>
    </w:p>
    <w:p w14:paraId="04869038" w14:textId="77777777" w:rsidR="007573A7" w:rsidRDefault="007573A7">
      <w:r>
        <w:t>— </w:t>
      </w:r>
      <w:r w:rsidR="00000000">
        <w:t>C</w:t>
      </w:r>
      <w:r>
        <w:t>’</w:t>
      </w:r>
      <w:r w:rsidR="00000000">
        <w:t>est merveilleux</w:t>
      </w:r>
      <w:r>
        <w:t xml:space="preserve">, </w:t>
      </w:r>
      <w:r w:rsidR="00000000">
        <w:t xml:space="preserve">dis-je à </w:t>
      </w:r>
      <w:proofErr w:type="spellStart"/>
      <w:r w:rsidR="00000000">
        <w:t>Shaeffer</w:t>
      </w:r>
      <w:proofErr w:type="spellEnd"/>
      <w:r>
        <w:t>…</w:t>
      </w:r>
    </w:p>
    <w:p w14:paraId="6B6FDB5A" w14:textId="77777777" w:rsidR="007573A7" w:rsidRDefault="007573A7">
      <w:r>
        <w:t>— </w:t>
      </w:r>
      <w:r w:rsidR="00000000">
        <w:t>Oui</w:t>
      </w:r>
      <w:r>
        <w:t xml:space="preserve">, </w:t>
      </w:r>
      <w:r w:rsidR="00000000">
        <w:t>coupa-t-il</w:t>
      </w:r>
      <w:r>
        <w:t xml:space="preserve">, </w:t>
      </w:r>
      <w:r w:rsidR="00000000">
        <w:t>mais ne parlez de cela à personne</w:t>
      </w:r>
      <w:r>
        <w:t xml:space="preserve">. </w:t>
      </w:r>
      <w:r w:rsidR="00000000">
        <w:t>On me logerait dans une autre cellule et j</w:t>
      </w:r>
      <w:r>
        <w:t>’</w:t>
      </w:r>
      <w:r w:rsidR="00000000">
        <w:t>aime la mienne</w:t>
      </w:r>
      <w:r>
        <w:t xml:space="preserve">. </w:t>
      </w:r>
      <w:r w:rsidR="00000000">
        <w:t>Je vous ai r</w:t>
      </w:r>
      <w:r w:rsidR="00000000">
        <w:t>a</w:t>
      </w:r>
      <w:r w:rsidR="00000000">
        <w:t>conté ça parce que vous êtes un ami de Harry et qu</w:t>
      </w:r>
      <w:r>
        <w:t>’</w:t>
      </w:r>
      <w:r w:rsidR="00000000">
        <w:t>il vous a pa</w:t>
      </w:r>
      <w:r w:rsidR="00000000">
        <w:t>r</w:t>
      </w:r>
      <w:r w:rsidR="00000000">
        <w:t>lé de l</w:t>
      </w:r>
      <w:r>
        <w:t>’</w:t>
      </w:r>
      <w:r w:rsidR="00000000">
        <w:t>Âme Perdue</w:t>
      </w:r>
      <w:r>
        <w:t>.</w:t>
      </w:r>
    </w:p>
    <w:p w14:paraId="351A5AED" w14:textId="77777777" w:rsidR="007573A7" w:rsidRDefault="007573A7">
      <w:r>
        <w:t>— </w:t>
      </w:r>
      <w:r w:rsidR="00000000">
        <w:t>Soyez sans inquiétude</w:t>
      </w:r>
      <w:r>
        <w:t xml:space="preserve">, </w:t>
      </w:r>
      <w:r w:rsidR="00000000">
        <w:t>lui dis-je</w:t>
      </w:r>
      <w:r>
        <w:t xml:space="preserve">. </w:t>
      </w:r>
      <w:r w:rsidR="00000000">
        <w:t>Je n</w:t>
      </w:r>
      <w:r>
        <w:t>’</w:t>
      </w:r>
      <w:r w:rsidR="00000000">
        <w:t>en parlerai à pe</w:t>
      </w:r>
      <w:r w:rsidR="00000000">
        <w:t>r</w:t>
      </w:r>
      <w:r w:rsidR="00000000">
        <w:t>sonne</w:t>
      </w:r>
      <w:r>
        <w:t xml:space="preserve">, </w:t>
      </w:r>
      <w:r w:rsidR="00000000">
        <w:t>même pas à Harry</w:t>
      </w:r>
      <w:r>
        <w:t>.</w:t>
      </w:r>
    </w:p>
    <w:p w14:paraId="739F73C8" w14:textId="77777777" w:rsidR="007573A7" w:rsidRDefault="007573A7">
      <w:r>
        <w:t>— </w:t>
      </w:r>
      <w:r w:rsidR="00000000">
        <w:t>C</w:t>
      </w:r>
      <w:r>
        <w:t>’</w:t>
      </w:r>
      <w:r w:rsidR="00000000">
        <w:t>est cela</w:t>
      </w:r>
      <w:r>
        <w:t xml:space="preserve">. </w:t>
      </w:r>
      <w:r w:rsidR="00000000">
        <w:t>Qu</w:t>
      </w:r>
      <w:r>
        <w:t>’</w:t>
      </w:r>
      <w:r w:rsidR="00000000">
        <w:t>il continue de croire à son fantôme</w:t>
      </w:r>
      <w:r>
        <w:t>.</w:t>
      </w:r>
    </w:p>
    <w:p w14:paraId="26E615C7" w14:textId="77777777" w:rsidR="007573A7" w:rsidRDefault="00000000">
      <w:r>
        <w:t xml:space="preserve">Je regagnai rapidement le hall et je constatai que la porte du bureau de </w:t>
      </w:r>
      <w:proofErr w:type="spellStart"/>
      <w:r>
        <w:t>Wilks</w:t>
      </w:r>
      <w:proofErr w:type="spellEnd"/>
      <w:r>
        <w:t xml:space="preserve"> était entr</w:t>
      </w:r>
      <w:r w:rsidR="007573A7">
        <w:t>’</w:t>
      </w:r>
      <w:r>
        <w:t>ouverte</w:t>
      </w:r>
      <w:r w:rsidR="007573A7">
        <w:t xml:space="preserve">. </w:t>
      </w:r>
      <w:r>
        <w:t>L</w:t>
      </w:r>
      <w:r w:rsidR="007573A7">
        <w:t>’</w:t>
      </w:r>
      <w:r>
        <w:t>employé qui m</w:t>
      </w:r>
      <w:r w:rsidR="007573A7">
        <w:t>’</w:t>
      </w:r>
      <w:r>
        <w:t>avait renseigné me dit</w:t>
      </w:r>
      <w:r w:rsidR="007573A7">
        <w:t> :</w:t>
      </w:r>
    </w:p>
    <w:p w14:paraId="600B9C80" w14:textId="77777777" w:rsidR="007573A7" w:rsidRDefault="007573A7">
      <w:r>
        <w:t>— </w:t>
      </w:r>
      <w:r w:rsidR="00000000">
        <w:t xml:space="preserve">Le docteur </w:t>
      </w:r>
      <w:proofErr w:type="spellStart"/>
      <w:r w:rsidR="00000000">
        <w:t>Wilks</w:t>
      </w:r>
      <w:proofErr w:type="spellEnd"/>
      <w:r w:rsidR="00000000">
        <w:t xml:space="preserve"> est revenu</w:t>
      </w:r>
      <w:r>
        <w:t xml:space="preserve">, </w:t>
      </w:r>
      <w:r w:rsidR="00000000">
        <w:t>mais il est reparti</w:t>
      </w:r>
      <w:r>
        <w:t xml:space="preserve">. </w:t>
      </w:r>
      <w:r w:rsidR="00000000">
        <w:t>Il ne sera pas longtemps absent</w:t>
      </w:r>
      <w:r>
        <w:t xml:space="preserve">, </w:t>
      </w:r>
      <w:r w:rsidR="00000000">
        <w:t>cette fois</w:t>
      </w:r>
      <w:r>
        <w:t>.</w:t>
      </w:r>
    </w:p>
    <w:p w14:paraId="17139552" w14:textId="77777777" w:rsidR="007573A7" w:rsidRDefault="00000000">
      <w:r>
        <w:t>J</w:t>
      </w:r>
      <w:r w:rsidR="007573A7">
        <w:t>’</w:t>
      </w:r>
      <w:r>
        <w:t>entrai dans le cabinet</w:t>
      </w:r>
      <w:r w:rsidR="007573A7">
        <w:t xml:space="preserve">, </w:t>
      </w:r>
      <w:r>
        <w:t>me demandant si j</w:t>
      </w:r>
      <w:r w:rsidR="007573A7">
        <w:t>’</w:t>
      </w:r>
      <w:r>
        <w:t>aurais le temps d</w:t>
      </w:r>
      <w:r w:rsidR="007573A7">
        <w:t>’</w:t>
      </w:r>
      <w:r>
        <w:t>agir</w:t>
      </w:r>
      <w:r w:rsidR="007573A7">
        <w:t xml:space="preserve">. </w:t>
      </w:r>
      <w:r>
        <w:t>La porte communiquant avec la pièce contenant les cla</w:t>
      </w:r>
      <w:r>
        <w:t>s</w:t>
      </w:r>
      <w:r>
        <w:t>seurs était ouverte</w:t>
      </w:r>
      <w:r w:rsidR="007573A7">
        <w:t xml:space="preserve">. </w:t>
      </w:r>
      <w:r>
        <w:t>La pièce était vide</w:t>
      </w:r>
      <w:r w:rsidR="007573A7">
        <w:t xml:space="preserve">. </w:t>
      </w:r>
      <w:r>
        <w:t xml:space="preserve">Je cherchai les tiroirs portant la lettre C et je tirai celui qui était marqué </w:t>
      </w:r>
      <w:r w:rsidR="007573A7">
        <w:lastRenderedPageBreak/>
        <w:t>« </w:t>
      </w:r>
      <w:r>
        <w:t>Clan</w:t>
      </w:r>
      <w:r w:rsidR="007573A7">
        <w:t xml:space="preserve"> – </w:t>
      </w:r>
      <w:r>
        <w:t>Clay</w:t>
      </w:r>
      <w:r w:rsidR="007573A7">
        <w:t xml:space="preserve"> ». </w:t>
      </w:r>
      <w:r>
        <w:t>Il ne contenait aucune fiche au nom de Clayton</w:t>
      </w:r>
      <w:r w:rsidR="007573A7">
        <w:t>.</w:t>
      </w:r>
    </w:p>
    <w:p w14:paraId="6B38D8E9" w14:textId="77777777" w:rsidR="007573A7" w:rsidRDefault="00000000">
      <w:r>
        <w:t>Je fis le tour de la pièce</w:t>
      </w:r>
      <w:r w:rsidR="007573A7">
        <w:t xml:space="preserve">. </w:t>
      </w:r>
      <w:r>
        <w:t>Si je pouvais m</w:t>
      </w:r>
      <w:r w:rsidR="007573A7">
        <w:t>’</w:t>
      </w:r>
      <w:r>
        <w:t>emparer de la carte</w:t>
      </w:r>
      <w:r w:rsidR="007573A7">
        <w:t xml:space="preserve">, </w:t>
      </w:r>
      <w:r>
        <w:t>je la ferais photographier</w:t>
      </w:r>
      <w:r w:rsidR="007573A7">
        <w:t xml:space="preserve">, </w:t>
      </w:r>
      <w:r>
        <w:t>puis je m</w:t>
      </w:r>
      <w:r w:rsidR="007573A7">
        <w:t>’</w:t>
      </w:r>
      <w:r>
        <w:t>efforcerais de la r</w:t>
      </w:r>
      <w:r>
        <w:t>e</w:t>
      </w:r>
      <w:r>
        <w:t>mettre en place</w:t>
      </w:r>
      <w:r w:rsidR="007573A7">
        <w:t xml:space="preserve">. </w:t>
      </w:r>
      <w:r>
        <w:t>Un classeur</w:t>
      </w:r>
      <w:r w:rsidR="007573A7">
        <w:t xml:space="preserve">, </w:t>
      </w:r>
      <w:r>
        <w:t>à l</w:t>
      </w:r>
      <w:r w:rsidR="007573A7">
        <w:t>’</w:t>
      </w:r>
      <w:r>
        <w:t>écart</w:t>
      </w:r>
      <w:r w:rsidR="007573A7">
        <w:t xml:space="preserve">, </w:t>
      </w:r>
      <w:r>
        <w:t>attira mon attention</w:t>
      </w:r>
      <w:r w:rsidR="007573A7">
        <w:t xml:space="preserve">. </w:t>
      </w:r>
      <w:r>
        <w:t>Il portait la mention</w:t>
      </w:r>
      <w:r w:rsidR="007573A7">
        <w:t> : « </w:t>
      </w:r>
      <w:r>
        <w:t>Décès</w:t>
      </w:r>
      <w:r w:rsidR="007573A7">
        <w:t xml:space="preserve"> ». </w:t>
      </w:r>
      <w:r>
        <w:t>J</w:t>
      </w:r>
      <w:r w:rsidR="007573A7">
        <w:t>’</w:t>
      </w:r>
      <w:r>
        <w:t xml:space="preserve">allais ouvrir le tiroir marqué </w:t>
      </w:r>
      <w:r w:rsidR="007573A7">
        <w:t>« </w:t>
      </w:r>
      <w:proofErr w:type="spellStart"/>
      <w:r>
        <w:t>Cla</w:t>
      </w:r>
      <w:proofErr w:type="spellEnd"/>
      <w:r w:rsidR="007573A7">
        <w:t xml:space="preserve"> – </w:t>
      </w:r>
      <w:proofErr w:type="spellStart"/>
      <w:r>
        <w:t>Cra</w:t>
      </w:r>
      <w:proofErr w:type="spellEnd"/>
      <w:r w:rsidR="007573A7">
        <w:t> »</w:t>
      </w:r>
      <w:r>
        <w:t xml:space="preserve"> lorsqu</w:t>
      </w:r>
      <w:r w:rsidR="007573A7">
        <w:t>’</w:t>
      </w:r>
      <w:r>
        <w:t>une voix sèche interrompit mon geste</w:t>
      </w:r>
      <w:r w:rsidR="007573A7">
        <w:t> :</w:t>
      </w:r>
    </w:p>
    <w:p w14:paraId="64E9ED57" w14:textId="77777777" w:rsidR="007573A7" w:rsidRDefault="007573A7">
      <w:r>
        <w:t>— </w:t>
      </w:r>
      <w:r w:rsidR="00000000">
        <w:t>Que faites-vous là</w:t>
      </w:r>
      <w:r>
        <w:t> ?</w:t>
      </w:r>
    </w:p>
    <w:p w14:paraId="134AB47F" w14:textId="77777777" w:rsidR="007573A7" w:rsidRDefault="00000000">
      <w:r>
        <w:t>Je baissai le bras et me retournai</w:t>
      </w:r>
      <w:r w:rsidR="007573A7">
        <w:t xml:space="preserve"> : </w:t>
      </w:r>
      <w:proofErr w:type="spellStart"/>
      <w:r>
        <w:t>Wilks</w:t>
      </w:r>
      <w:proofErr w:type="spellEnd"/>
      <w:r>
        <w:t xml:space="preserve"> était debout sur le seuil de la porte</w:t>
      </w:r>
      <w:r w:rsidR="007573A7">
        <w:t>.</w:t>
      </w:r>
    </w:p>
    <w:p w14:paraId="43F89BB5" w14:textId="77777777" w:rsidR="007573A7" w:rsidRDefault="007573A7">
      <w:r>
        <w:t>— </w:t>
      </w:r>
      <w:r w:rsidR="00000000">
        <w:t>Bonjour</w:t>
      </w:r>
      <w:r>
        <w:t xml:space="preserve">, </w:t>
      </w:r>
      <w:r w:rsidR="00000000">
        <w:t>docteur</w:t>
      </w:r>
      <w:r>
        <w:t xml:space="preserve">, </w:t>
      </w:r>
      <w:r w:rsidR="00000000">
        <w:t>dis-je</w:t>
      </w:r>
      <w:r>
        <w:t>.</w:t>
      </w:r>
    </w:p>
    <w:p w14:paraId="752E81AA" w14:textId="77777777" w:rsidR="007573A7" w:rsidRDefault="00000000">
      <w:r>
        <w:t>Ses yeux étincelaient mais il s</w:t>
      </w:r>
      <w:r w:rsidR="007573A7">
        <w:t>’</w:t>
      </w:r>
      <w:r>
        <w:t>efforçait de conserver son calme</w:t>
      </w:r>
      <w:r w:rsidR="007573A7">
        <w:t>.</w:t>
      </w:r>
    </w:p>
    <w:p w14:paraId="41C5856D" w14:textId="77777777" w:rsidR="007573A7" w:rsidRDefault="007573A7">
      <w:r>
        <w:t>— </w:t>
      </w:r>
      <w:r w:rsidR="00000000">
        <w:t>Que cherchez-vous</w:t>
      </w:r>
      <w:r>
        <w:t xml:space="preserve"> ? </w:t>
      </w:r>
      <w:r w:rsidR="00000000">
        <w:t>me demanda-t-il</w:t>
      </w:r>
      <w:r>
        <w:t>.</w:t>
      </w:r>
    </w:p>
    <w:p w14:paraId="7E11A22C" w14:textId="77777777" w:rsidR="007573A7" w:rsidRDefault="007573A7">
      <w:r>
        <w:t>— </w:t>
      </w:r>
      <w:r w:rsidR="00000000">
        <w:t>Rien</w:t>
      </w:r>
      <w:r>
        <w:t xml:space="preserve">. </w:t>
      </w:r>
      <w:r w:rsidR="00000000">
        <w:t>Je vous attendais</w:t>
      </w:r>
      <w:r>
        <w:t xml:space="preserve">. </w:t>
      </w:r>
      <w:r w:rsidR="00000000">
        <w:t>J</w:t>
      </w:r>
      <w:r>
        <w:t>’</w:t>
      </w:r>
      <w:r w:rsidR="00000000">
        <w:t>espérais que vous ne revie</w:t>
      </w:r>
      <w:r w:rsidR="00000000">
        <w:t>n</w:t>
      </w:r>
      <w:r w:rsidR="00000000">
        <w:t>driez pas avant cinq minutes</w:t>
      </w:r>
      <w:r>
        <w:t>.</w:t>
      </w:r>
    </w:p>
    <w:p w14:paraId="37A1D3B5" w14:textId="77777777" w:rsidR="007573A7" w:rsidRDefault="00000000">
      <w:r>
        <w:t>Je le suivis dans son bureau</w:t>
      </w:r>
      <w:r w:rsidR="007573A7">
        <w:t xml:space="preserve">. </w:t>
      </w:r>
      <w:r>
        <w:t>Il alla fermer la porte puis il s</w:t>
      </w:r>
      <w:r w:rsidR="007573A7">
        <w:t>’</w:t>
      </w:r>
      <w:r>
        <w:t>assit</w:t>
      </w:r>
      <w:r w:rsidR="007573A7">
        <w:t>.</w:t>
      </w:r>
    </w:p>
    <w:p w14:paraId="7863FC32" w14:textId="77777777" w:rsidR="007573A7" w:rsidRDefault="007573A7">
      <w:r>
        <w:t>— </w:t>
      </w:r>
      <w:r w:rsidR="00000000">
        <w:t>Spence</w:t>
      </w:r>
      <w:r>
        <w:t xml:space="preserve">, </w:t>
      </w:r>
      <w:r w:rsidR="00000000">
        <w:t>dit-il</w:t>
      </w:r>
      <w:r>
        <w:t xml:space="preserve">, </w:t>
      </w:r>
      <w:r w:rsidR="00000000">
        <w:t>vous devenez odieux</w:t>
      </w:r>
      <w:r>
        <w:t xml:space="preserve">. </w:t>
      </w:r>
      <w:r w:rsidR="00000000">
        <w:t xml:space="preserve">Que </w:t>
      </w:r>
      <w:proofErr w:type="spellStart"/>
      <w:r w:rsidR="00000000">
        <w:t>cherchiez-vous</w:t>
      </w:r>
      <w:proofErr w:type="spellEnd"/>
      <w:r>
        <w:t xml:space="preserve"> ? </w:t>
      </w:r>
      <w:r w:rsidR="00000000">
        <w:t>Quelles sont les fiches qui vous intéressent</w:t>
      </w:r>
      <w:r>
        <w:t> ?</w:t>
      </w:r>
    </w:p>
    <w:p w14:paraId="53DC9736" w14:textId="77777777" w:rsidR="007573A7" w:rsidRDefault="007573A7">
      <w:r>
        <w:t>— </w:t>
      </w:r>
      <w:r w:rsidR="00000000">
        <w:t>Disons</w:t>
      </w:r>
      <w:r>
        <w:t xml:space="preserve">, </w:t>
      </w:r>
      <w:r w:rsidR="00000000">
        <w:t>si vous voulez</w:t>
      </w:r>
      <w:r>
        <w:t xml:space="preserve">, </w:t>
      </w:r>
      <w:r w:rsidR="00000000">
        <w:t>qu</w:t>
      </w:r>
      <w:r>
        <w:t>’</w:t>
      </w:r>
      <w:r w:rsidR="00000000">
        <w:t>il s</w:t>
      </w:r>
      <w:r>
        <w:t>’</w:t>
      </w:r>
      <w:r w:rsidR="00000000">
        <w:t>agit des occupants du qua</w:t>
      </w:r>
      <w:r w:rsidR="00000000">
        <w:t>r</w:t>
      </w:r>
      <w:r w:rsidR="00000000">
        <w:t>tier 16</w:t>
      </w:r>
      <w:r>
        <w:t xml:space="preserve">. </w:t>
      </w:r>
      <w:r w:rsidR="00000000">
        <w:t>Je vous ai parlé</w:t>
      </w:r>
      <w:r>
        <w:t xml:space="preserve">, </w:t>
      </w:r>
      <w:r w:rsidR="00000000">
        <w:t>je crois</w:t>
      </w:r>
      <w:r>
        <w:t xml:space="preserve">, </w:t>
      </w:r>
      <w:r w:rsidR="00000000">
        <w:t xml:space="preserve">de mon intention de publier un feuilleton sur </w:t>
      </w:r>
      <w:r>
        <w:t>« </w:t>
      </w:r>
      <w:r w:rsidR="00000000">
        <w:t>La Cage</w:t>
      </w:r>
      <w:r>
        <w:t> ».</w:t>
      </w:r>
    </w:p>
    <w:p w14:paraId="6E29E843" w14:textId="77777777" w:rsidR="007573A7" w:rsidRDefault="00000000">
      <w:r>
        <w:t>Il me considéra un moment sans rien dire</w:t>
      </w:r>
      <w:r w:rsidR="007573A7">
        <w:t xml:space="preserve">. </w:t>
      </w:r>
      <w:r>
        <w:t>Il se demandait sans doute ce que je savais</w:t>
      </w:r>
      <w:r w:rsidR="007573A7">
        <w:t xml:space="preserve">. </w:t>
      </w:r>
      <w:r>
        <w:t>Brusquement il dit</w:t>
      </w:r>
      <w:r w:rsidR="007573A7">
        <w:t> :</w:t>
      </w:r>
    </w:p>
    <w:p w14:paraId="6453D9DE" w14:textId="77777777" w:rsidR="007573A7" w:rsidRDefault="007573A7">
      <w:r>
        <w:t>— </w:t>
      </w:r>
      <w:r w:rsidR="00000000">
        <w:t>Je vous avertis</w:t>
      </w:r>
      <w:r>
        <w:t xml:space="preserve">, </w:t>
      </w:r>
      <w:r w:rsidR="00000000">
        <w:t>Spence</w:t>
      </w:r>
      <w:r>
        <w:t xml:space="preserve"> ! </w:t>
      </w:r>
      <w:r w:rsidR="00000000">
        <w:t>Tenez-vous tranquille</w:t>
      </w:r>
      <w:r>
        <w:t>.</w:t>
      </w:r>
    </w:p>
    <w:p w14:paraId="67A0F11B" w14:textId="77777777" w:rsidR="007573A7" w:rsidRDefault="00000000">
      <w:r>
        <w:lastRenderedPageBreak/>
        <w:t>Je poussai une chaise</w:t>
      </w:r>
      <w:r w:rsidR="007573A7">
        <w:t xml:space="preserve">, </w:t>
      </w:r>
      <w:r>
        <w:t>du bout du pied</w:t>
      </w:r>
      <w:r w:rsidR="007573A7">
        <w:t xml:space="preserve">, </w:t>
      </w:r>
      <w:r>
        <w:t>vers le bureau et je m</w:t>
      </w:r>
      <w:r w:rsidR="007573A7">
        <w:t>’</w:t>
      </w:r>
      <w:r>
        <w:t>assis</w:t>
      </w:r>
      <w:r w:rsidR="007573A7">
        <w:t>.</w:t>
      </w:r>
    </w:p>
    <w:p w14:paraId="738DB993" w14:textId="77777777" w:rsidR="007573A7" w:rsidRDefault="007573A7">
      <w:r>
        <w:t>— </w:t>
      </w:r>
      <w:r w:rsidR="00000000">
        <w:t>Je crois que vous menacez</w:t>
      </w:r>
      <w:r>
        <w:t xml:space="preserve">, </w:t>
      </w:r>
      <w:r w:rsidR="00000000">
        <w:t xml:space="preserve">docteur </w:t>
      </w:r>
      <w:proofErr w:type="spellStart"/>
      <w:r w:rsidR="00000000">
        <w:t>Wilks</w:t>
      </w:r>
      <w:proofErr w:type="spellEnd"/>
      <w:r>
        <w:t xml:space="preserve">, </w:t>
      </w:r>
      <w:r w:rsidR="00000000">
        <w:t>dis-je</w:t>
      </w:r>
      <w:r>
        <w:t xml:space="preserve">. </w:t>
      </w:r>
      <w:r w:rsidR="00000000">
        <w:t>Mais je suis convaincu que vous bluffez</w:t>
      </w:r>
      <w:r>
        <w:t xml:space="preserve">, </w:t>
      </w:r>
      <w:r w:rsidR="00000000">
        <w:t>qu</w:t>
      </w:r>
      <w:r>
        <w:t>’</w:t>
      </w:r>
      <w:r w:rsidR="00000000">
        <w:t>il n</w:t>
      </w:r>
      <w:r>
        <w:t>’</w:t>
      </w:r>
      <w:r w:rsidR="00000000">
        <w:t>y a rien derrière cette menace</w:t>
      </w:r>
      <w:r>
        <w:t>.</w:t>
      </w:r>
    </w:p>
    <w:p w14:paraId="09647EDB" w14:textId="77777777" w:rsidR="007573A7" w:rsidRDefault="007573A7">
      <w:r>
        <w:t>— </w:t>
      </w:r>
      <w:r w:rsidR="00000000">
        <w:t>Je n</w:t>
      </w:r>
      <w:r>
        <w:t>’</w:t>
      </w:r>
      <w:r w:rsidR="00000000">
        <w:t>ai pas l</w:t>
      </w:r>
      <w:r>
        <w:t>’</w:t>
      </w:r>
      <w:r w:rsidR="00000000">
        <w:t>intention de discuter avec vous</w:t>
      </w:r>
      <w:r>
        <w:t xml:space="preserve">. </w:t>
      </w:r>
      <w:r w:rsidR="00000000">
        <w:t>Je vous conseille seulement de vous mêler de ce qui vous regarde</w:t>
      </w:r>
      <w:r>
        <w:t xml:space="preserve">. </w:t>
      </w:r>
      <w:r w:rsidR="00000000">
        <w:t>S</w:t>
      </w:r>
      <w:r w:rsidR="00000000">
        <w:t>i</w:t>
      </w:r>
      <w:r w:rsidR="00000000">
        <w:t>non</w:t>
      </w:r>
      <w:r>
        <w:t>…</w:t>
      </w:r>
    </w:p>
    <w:p w14:paraId="5189EFB0" w14:textId="77777777" w:rsidR="007573A7" w:rsidRDefault="00000000">
      <w:r>
        <w:t>Il s</w:t>
      </w:r>
      <w:r w:rsidR="007573A7">
        <w:t>’</w:t>
      </w:r>
      <w:r>
        <w:t>interrompit et tapota nerveusement ses dents de l</w:t>
      </w:r>
      <w:r w:rsidR="007573A7">
        <w:t>’</w:t>
      </w:r>
      <w:r>
        <w:t>ongle de son pouce</w:t>
      </w:r>
      <w:r w:rsidR="007573A7">
        <w:t>.</w:t>
      </w:r>
    </w:p>
    <w:p w14:paraId="77AE33CE" w14:textId="77777777" w:rsidR="007573A7" w:rsidRDefault="007573A7">
      <w:r>
        <w:t>— </w:t>
      </w:r>
      <w:r w:rsidR="00000000">
        <w:t>Allons</w:t>
      </w:r>
      <w:r>
        <w:t xml:space="preserve">, </w:t>
      </w:r>
      <w:r w:rsidR="00000000">
        <w:t>achevez</w:t>
      </w:r>
      <w:r>
        <w:t xml:space="preserve">, </w:t>
      </w:r>
      <w:r w:rsidR="00000000">
        <w:t>dis-je</w:t>
      </w:r>
      <w:r>
        <w:t xml:space="preserve">. </w:t>
      </w:r>
      <w:r w:rsidR="00000000">
        <w:t>Qu</w:t>
      </w:r>
      <w:r>
        <w:t>’</w:t>
      </w:r>
      <w:r w:rsidR="00000000">
        <w:t>est-ce que vaut votre menace</w:t>
      </w:r>
      <w:r>
        <w:t> ?</w:t>
      </w:r>
    </w:p>
    <w:p w14:paraId="1CE466A0" w14:textId="77777777" w:rsidR="007573A7" w:rsidRDefault="00000000">
      <w:r>
        <w:t>Il ne répondit pas</w:t>
      </w:r>
      <w:r w:rsidR="007573A7">
        <w:t xml:space="preserve">. </w:t>
      </w:r>
      <w:r>
        <w:t>Tapotant toujours ses dents</w:t>
      </w:r>
      <w:r w:rsidR="007573A7">
        <w:t xml:space="preserve">, </w:t>
      </w:r>
      <w:r>
        <w:t>il me r</w:t>
      </w:r>
      <w:r>
        <w:t>e</w:t>
      </w:r>
      <w:r>
        <w:t>gardait fixement</w:t>
      </w:r>
      <w:r w:rsidR="007573A7">
        <w:t xml:space="preserve">, </w:t>
      </w:r>
      <w:r>
        <w:t>espérant me faire baisser les yeux</w:t>
      </w:r>
      <w:r w:rsidR="007573A7">
        <w:t>.</w:t>
      </w:r>
    </w:p>
    <w:p w14:paraId="52DAC833" w14:textId="77777777" w:rsidR="007573A7" w:rsidRDefault="00000000">
      <w:r>
        <w:t>Je me levai et</w:t>
      </w:r>
      <w:r w:rsidR="007573A7">
        <w:t xml:space="preserve">, </w:t>
      </w:r>
      <w:r>
        <w:t>penché sur le bureau</w:t>
      </w:r>
      <w:r w:rsidR="007573A7">
        <w:t xml:space="preserve">, </w:t>
      </w:r>
      <w:r>
        <w:t>je lui dis</w:t>
      </w:r>
      <w:r w:rsidR="007573A7">
        <w:t> :</w:t>
      </w:r>
    </w:p>
    <w:p w14:paraId="4B92548A" w14:textId="77777777" w:rsidR="007573A7" w:rsidRDefault="007573A7">
      <w:r>
        <w:t>— </w:t>
      </w:r>
      <w:r w:rsidR="00000000">
        <w:t>Il n</w:t>
      </w:r>
      <w:r>
        <w:t>’</w:t>
      </w:r>
      <w:r w:rsidR="00000000">
        <w:t>y a rien</w:t>
      </w:r>
      <w:r>
        <w:t xml:space="preserve">, </w:t>
      </w:r>
      <w:r w:rsidR="00000000">
        <w:t>rien du tout</w:t>
      </w:r>
      <w:r>
        <w:t xml:space="preserve">. </w:t>
      </w:r>
      <w:r w:rsidR="00000000">
        <w:t>Vous ne pouvez rien contre moi</w:t>
      </w:r>
      <w:r>
        <w:t>.</w:t>
      </w:r>
    </w:p>
    <w:p w14:paraId="78161ADD" w14:textId="77777777" w:rsidR="007573A7" w:rsidRDefault="00000000">
      <w:r>
        <w:t>Je sortis en claquant la porte</w:t>
      </w:r>
      <w:r w:rsidR="007573A7">
        <w:t>.</w:t>
      </w:r>
    </w:p>
    <w:p w14:paraId="2AC55DB8" w14:textId="47C1FD10" w:rsidR="00000000" w:rsidRDefault="00000000" w:rsidP="007573A7">
      <w:pPr>
        <w:pStyle w:val="Centr"/>
        <w:keepNext/>
        <w:spacing w:before="0" w:after="0"/>
      </w:pPr>
      <w:r>
        <w:t>*</w:t>
      </w:r>
    </w:p>
    <w:p w14:paraId="70A9348E" w14:textId="77777777" w:rsidR="00000000" w:rsidRDefault="00000000" w:rsidP="007573A7">
      <w:pPr>
        <w:pStyle w:val="Centr"/>
        <w:keepNext/>
        <w:spacing w:before="0" w:after="0"/>
      </w:pPr>
      <w:r>
        <w:t>* *</w:t>
      </w:r>
    </w:p>
    <w:p w14:paraId="503AA743" w14:textId="1194AAAE" w:rsidR="007573A7" w:rsidRDefault="00000000">
      <w:r>
        <w:t>Une demi-heure plus tard</w:t>
      </w:r>
      <w:r w:rsidR="007573A7">
        <w:t xml:space="preserve">, </w:t>
      </w:r>
      <w:r>
        <w:t>lorsque j</w:t>
      </w:r>
      <w:r w:rsidR="007573A7">
        <w:t>’</w:t>
      </w:r>
      <w:r>
        <w:t>arrêtai ma voiture contre le trottoir du Buckingham</w:t>
      </w:r>
      <w:r w:rsidR="007573A7">
        <w:t xml:space="preserve">, </w:t>
      </w:r>
      <w:r>
        <w:t>j</w:t>
      </w:r>
      <w:r w:rsidR="007573A7">
        <w:t>’</w:t>
      </w:r>
      <w:r>
        <w:t xml:space="preserve">aperçus </w:t>
      </w:r>
      <w:r w:rsidR="007573A7">
        <w:t>Joe</w:t>
      </w:r>
      <w:r>
        <w:t xml:space="preserve"> Dominique qui semblait m</w:t>
      </w:r>
      <w:r w:rsidR="007573A7">
        <w:t>’</w:t>
      </w:r>
      <w:r>
        <w:t>attendre</w:t>
      </w:r>
      <w:r w:rsidR="007573A7">
        <w:t xml:space="preserve">. </w:t>
      </w:r>
      <w:r>
        <w:t>C</w:t>
      </w:r>
      <w:r w:rsidR="007573A7">
        <w:t>’</w:t>
      </w:r>
      <w:r>
        <w:t>était un beau jeune homme au teint olivâtre</w:t>
      </w:r>
      <w:r w:rsidR="007573A7">
        <w:t xml:space="preserve">, </w:t>
      </w:r>
      <w:r>
        <w:t>aux grands yeux bruns</w:t>
      </w:r>
      <w:r w:rsidR="007573A7">
        <w:t xml:space="preserve">. </w:t>
      </w:r>
      <w:r>
        <w:t xml:space="preserve">Le lieutenant de </w:t>
      </w:r>
      <w:proofErr w:type="spellStart"/>
      <w:r>
        <w:t>Curfew</w:t>
      </w:r>
      <w:proofErr w:type="spellEnd"/>
      <w:r>
        <w:t xml:space="preserve"> </w:t>
      </w:r>
      <w:r>
        <w:t>portait un panama très souple</w:t>
      </w:r>
      <w:r w:rsidR="007573A7">
        <w:t xml:space="preserve">, </w:t>
      </w:r>
      <w:r>
        <w:t>un complet de toile blanche</w:t>
      </w:r>
      <w:r w:rsidR="007573A7">
        <w:t xml:space="preserve">, </w:t>
      </w:r>
      <w:r>
        <w:t>une chemise de soie bleue</w:t>
      </w:r>
      <w:r w:rsidR="007573A7">
        <w:t xml:space="preserve">. </w:t>
      </w:r>
      <w:r>
        <w:t xml:space="preserve">Les mains dans les poches de son </w:t>
      </w:r>
      <w:r>
        <w:lastRenderedPageBreak/>
        <w:t>veston croisé</w:t>
      </w:r>
      <w:r w:rsidR="007573A7">
        <w:t xml:space="preserve">, </w:t>
      </w:r>
      <w:r>
        <w:t>il me considérait d</w:t>
      </w:r>
      <w:r w:rsidR="007573A7">
        <w:t>’</w:t>
      </w:r>
      <w:r>
        <w:t>un air à la fois méprisant et désabusé</w:t>
      </w:r>
      <w:r w:rsidR="007573A7">
        <w:t>.</w:t>
      </w:r>
    </w:p>
    <w:p w14:paraId="3E18CEED" w14:textId="77777777" w:rsidR="007573A7" w:rsidRDefault="00000000">
      <w:r>
        <w:t>Je m</w:t>
      </w:r>
      <w:r w:rsidR="007573A7">
        <w:t>’</w:t>
      </w:r>
      <w:r>
        <w:t>arrêtai à deux pas de lui et je le regardai des pieds à la tête</w:t>
      </w:r>
      <w:r w:rsidR="007573A7">
        <w:t xml:space="preserve">, </w:t>
      </w:r>
      <w:r>
        <w:t>à plusieurs reprises</w:t>
      </w:r>
      <w:r w:rsidR="007573A7">
        <w:t xml:space="preserve">. </w:t>
      </w:r>
      <w:r>
        <w:t>Puis j</w:t>
      </w:r>
      <w:r w:rsidR="007573A7">
        <w:t>’</w:t>
      </w:r>
      <w:r>
        <w:t>attachai mon regard au sien</w:t>
      </w:r>
      <w:r w:rsidR="007573A7">
        <w:t xml:space="preserve">. </w:t>
      </w:r>
      <w:r>
        <w:t>Lorsque Dominique travaillait</w:t>
      </w:r>
      <w:r w:rsidR="007573A7">
        <w:t xml:space="preserve"> – </w:t>
      </w:r>
      <w:r>
        <w:t>et il travaillait à ce moment-là</w:t>
      </w:r>
      <w:r w:rsidR="007573A7">
        <w:t xml:space="preserve"> – </w:t>
      </w:r>
      <w:r>
        <w:t>ses yeux étaient pleins de menace</w:t>
      </w:r>
      <w:r w:rsidR="007573A7">
        <w:t xml:space="preserve">. </w:t>
      </w:r>
      <w:r>
        <w:t>C</w:t>
      </w:r>
      <w:r w:rsidR="007573A7">
        <w:t>’</w:t>
      </w:r>
      <w:r>
        <w:t>est le métier qui veut ça</w:t>
      </w:r>
      <w:r w:rsidR="007573A7">
        <w:t xml:space="preserve">. </w:t>
      </w:r>
      <w:r>
        <w:t>Il arrive souvent que cela suffise à intimider les faibles</w:t>
      </w:r>
      <w:r w:rsidR="007573A7">
        <w:t>.</w:t>
      </w:r>
    </w:p>
    <w:p w14:paraId="6E903F4E" w14:textId="77777777" w:rsidR="007573A7" w:rsidRDefault="007573A7">
      <w:r>
        <w:t>— </w:t>
      </w:r>
      <w:r w:rsidR="00000000">
        <w:t>C</w:t>
      </w:r>
      <w:r>
        <w:t>’</w:t>
      </w:r>
      <w:r w:rsidR="00000000">
        <w:t>est merveilleux</w:t>
      </w:r>
      <w:r>
        <w:t xml:space="preserve">, </w:t>
      </w:r>
      <w:r w:rsidR="00000000">
        <w:t>dis-je</w:t>
      </w:r>
      <w:r>
        <w:t xml:space="preserve"> ; </w:t>
      </w:r>
      <w:r w:rsidR="00000000">
        <w:t xml:space="preserve">vous avez sans doute reçu le coup de téléphone de </w:t>
      </w:r>
      <w:proofErr w:type="spellStart"/>
      <w:r w:rsidR="00000000">
        <w:t>Wilks</w:t>
      </w:r>
      <w:proofErr w:type="spellEnd"/>
      <w:r>
        <w:t> ?</w:t>
      </w:r>
    </w:p>
    <w:p w14:paraId="679CD951" w14:textId="77777777" w:rsidR="007573A7" w:rsidRDefault="00000000">
      <w:r>
        <w:t>Il parla en soulevant à peine le coin de sa lèvre supérieure</w:t>
      </w:r>
      <w:r w:rsidR="007573A7">
        <w:t>.</w:t>
      </w:r>
    </w:p>
    <w:p w14:paraId="3673281C" w14:textId="77777777" w:rsidR="007573A7" w:rsidRDefault="007573A7">
      <w:r>
        <w:t>— </w:t>
      </w:r>
      <w:r w:rsidR="00000000">
        <w:t>J</w:t>
      </w:r>
      <w:r>
        <w:t>’</w:t>
      </w:r>
      <w:r w:rsidR="00000000">
        <w:t>ai un message pour vous</w:t>
      </w:r>
      <w:r>
        <w:t xml:space="preserve"> ! </w:t>
      </w:r>
      <w:r w:rsidR="00000000">
        <w:t>murmura-t-il</w:t>
      </w:r>
      <w:r>
        <w:t>.</w:t>
      </w:r>
    </w:p>
    <w:p w14:paraId="11C5CD9F" w14:textId="77777777" w:rsidR="007573A7" w:rsidRDefault="007573A7">
      <w:r>
        <w:t>— </w:t>
      </w:r>
      <w:proofErr w:type="spellStart"/>
      <w:r w:rsidR="00000000">
        <w:t>Gardez-le</w:t>
      </w:r>
      <w:proofErr w:type="spellEnd"/>
      <w:r>
        <w:t> !</w:t>
      </w:r>
    </w:p>
    <w:p w14:paraId="56870DBD" w14:textId="77777777" w:rsidR="007573A7" w:rsidRDefault="00000000">
      <w:r>
        <w:t>Je lui tournai le dos et je gagnai mon appartement</w:t>
      </w:r>
      <w:r w:rsidR="007573A7">
        <w:t xml:space="preserve">. </w:t>
      </w:r>
      <w:r>
        <w:t>J</w:t>
      </w:r>
      <w:r w:rsidR="007573A7">
        <w:t>’</w:t>
      </w:r>
      <w:r>
        <w:t>appelai Mitchell au téléphone</w:t>
      </w:r>
      <w:r w:rsidR="007573A7">
        <w:t xml:space="preserve">. </w:t>
      </w:r>
      <w:r>
        <w:t>Ray était sur le point de quitter le bureau</w:t>
      </w:r>
      <w:r w:rsidR="007573A7">
        <w:t>.</w:t>
      </w:r>
    </w:p>
    <w:p w14:paraId="713303A5" w14:textId="77777777" w:rsidR="007573A7" w:rsidRDefault="007573A7">
      <w:r>
        <w:t>— </w:t>
      </w:r>
      <w:r w:rsidR="00000000">
        <w:t>Attendez-moi</w:t>
      </w:r>
      <w:r>
        <w:t xml:space="preserve">, </w:t>
      </w:r>
      <w:r w:rsidR="00000000">
        <w:t>lui dis-je</w:t>
      </w:r>
      <w:r>
        <w:t xml:space="preserve"> ; </w:t>
      </w:r>
      <w:r w:rsidR="00000000">
        <w:t>je serai là dans une vingtaine de minutes</w:t>
      </w:r>
      <w:r>
        <w:t>.</w:t>
      </w:r>
    </w:p>
    <w:p w14:paraId="59A9FE8C" w14:textId="77777777" w:rsidR="007573A7" w:rsidRDefault="00000000">
      <w:r>
        <w:t>Il grogna</w:t>
      </w:r>
      <w:r w:rsidR="007573A7">
        <w:t> :</w:t>
      </w:r>
    </w:p>
    <w:p w14:paraId="67CAD576" w14:textId="77777777" w:rsidR="007573A7" w:rsidRDefault="007573A7">
      <w:r>
        <w:t>— </w:t>
      </w:r>
      <w:r w:rsidR="00000000">
        <w:t>Ma femme sera furieuse</w:t>
      </w:r>
      <w:r>
        <w:t xml:space="preserve"> ; </w:t>
      </w:r>
      <w:r w:rsidR="00000000">
        <w:t>elle a invité des amis</w:t>
      </w:r>
      <w:r>
        <w:t>.</w:t>
      </w:r>
    </w:p>
    <w:p w14:paraId="28221D36" w14:textId="77777777" w:rsidR="007573A7" w:rsidRDefault="007573A7">
      <w:r>
        <w:t>— </w:t>
      </w:r>
      <w:r w:rsidR="00000000">
        <w:t>Tant pis</w:t>
      </w:r>
      <w:r>
        <w:t xml:space="preserve">. </w:t>
      </w:r>
      <w:r w:rsidR="00000000">
        <w:t>Les événements se précipitent</w:t>
      </w:r>
      <w:r>
        <w:t xml:space="preserve"> ; </w:t>
      </w:r>
      <w:r w:rsidR="00000000">
        <w:t>il faut aller vite</w:t>
      </w:r>
      <w:r>
        <w:t>.</w:t>
      </w:r>
    </w:p>
    <w:p w14:paraId="5D312B8B" w14:textId="77777777" w:rsidR="007573A7" w:rsidRDefault="00000000">
      <w:r>
        <w:t>Dans mon bureau</w:t>
      </w:r>
      <w:r w:rsidR="007573A7">
        <w:t xml:space="preserve">, </w:t>
      </w:r>
      <w:r>
        <w:t>je racontai à Ray ce que j</w:t>
      </w:r>
      <w:r w:rsidR="007573A7">
        <w:t>’</w:t>
      </w:r>
      <w:r>
        <w:t>avais appris concernant Olive Clayton</w:t>
      </w:r>
      <w:r w:rsidR="007573A7">
        <w:t xml:space="preserve">. </w:t>
      </w:r>
      <w:r>
        <w:t>Il m</w:t>
      </w:r>
      <w:r w:rsidR="007573A7">
        <w:t>’</w:t>
      </w:r>
      <w:r>
        <w:t>écoutait</w:t>
      </w:r>
      <w:r w:rsidR="007573A7">
        <w:t xml:space="preserve">, </w:t>
      </w:r>
      <w:r>
        <w:t>très calme</w:t>
      </w:r>
      <w:r w:rsidR="007573A7">
        <w:t xml:space="preserve">, </w:t>
      </w:r>
      <w:r>
        <w:t>sans part</w:t>
      </w:r>
      <w:r>
        <w:t>a</w:t>
      </w:r>
      <w:r>
        <w:t>ger mon enthousiasme</w:t>
      </w:r>
      <w:r w:rsidR="007573A7">
        <w:t xml:space="preserve">. </w:t>
      </w:r>
      <w:r>
        <w:t>Il ne paraissait pas convaincu que la vi</w:t>
      </w:r>
      <w:r>
        <w:t>c</w:t>
      </w:r>
      <w:r>
        <w:t xml:space="preserve">time des Robinson fût encore internée dans les vieux bâtiments de </w:t>
      </w:r>
      <w:proofErr w:type="spellStart"/>
      <w:r>
        <w:t>Graystone</w:t>
      </w:r>
      <w:proofErr w:type="spellEnd"/>
      <w:r w:rsidR="007573A7">
        <w:t>.</w:t>
      </w:r>
    </w:p>
    <w:p w14:paraId="071B8489" w14:textId="77777777" w:rsidR="007573A7" w:rsidRDefault="007573A7">
      <w:r>
        <w:lastRenderedPageBreak/>
        <w:t>— </w:t>
      </w:r>
      <w:r w:rsidR="00000000">
        <w:t>Au fond</w:t>
      </w:r>
      <w:r>
        <w:t xml:space="preserve">, </w:t>
      </w:r>
      <w:r w:rsidR="00000000">
        <w:t>observa-t-il</w:t>
      </w:r>
      <w:r>
        <w:t xml:space="preserve">, </w:t>
      </w:r>
      <w:r w:rsidR="00000000">
        <w:t>lorsque j</w:t>
      </w:r>
      <w:r>
        <w:t>’</w:t>
      </w:r>
      <w:r w:rsidR="00000000">
        <w:t>eus fini</w:t>
      </w:r>
      <w:r>
        <w:t xml:space="preserve">, </w:t>
      </w:r>
      <w:r w:rsidR="00000000">
        <w:t>vous vous fiez au récit d</w:t>
      </w:r>
      <w:r>
        <w:t>’</w:t>
      </w:r>
      <w:r w:rsidR="00000000">
        <w:t>un fou</w:t>
      </w:r>
      <w:r>
        <w:t>.</w:t>
      </w:r>
    </w:p>
    <w:p w14:paraId="43C02F2A" w14:textId="77777777" w:rsidR="007573A7" w:rsidRDefault="007573A7">
      <w:r>
        <w:t>— </w:t>
      </w:r>
      <w:r w:rsidR="00000000">
        <w:t>Oui</w:t>
      </w:r>
      <w:r>
        <w:t xml:space="preserve">, </w:t>
      </w:r>
      <w:r w:rsidR="00000000">
        <w:t>dis-je</w:t>
      </w:r>
      <w:r>
        <w:t xml:space="preserve">, </w:t>
      </w:r>
      <w:r w:rsidR="00000000">
        <w:t>il ne présente aucune contradiction</w:t>
      </w:r>
      <w:r>
        <w:t xml:space="preserve">. </w:t>
      </w:r>
      <w:r w:rsidR="00000000">
        <w:t>D</w:t>
      </w:r>
      <w:r>
        <w:t>’</w:t>
      </w:r>
      <w:r w:rsidR="00000000">
        <w:t>autre part</w:t>
      </w:r>
      <w:r>
        <w:t xml:space="preserve">, </w:t>
      </w:r>
      <w:r w:rsidR="00000000">
        <w:t>j</w:t>
      </w:r>
      <w:r>
        <w:t>’</w:t>
      </w:r>
      <w:r w:rsidR="00000000">
        <w:t>ai vérifié un certain nombre de faits</w:t>
      </w:r>
      <w:r>
        <w:t xml:space="preserve">, </w:t>
      </w:r>
      <w:r w:rsidR="00000000">
        <w:t>cet après-midi</w:t>
      </w:r>
      <w:r>
        <w:t xml:space="preserve">, </w:t>
      </w:r>
      <w:r w:rsidR="00000000">
        <w:t xml:space="preserve">après avoir quitté </w:t>
      </w:r>
      <w:proofErr w:type="spellStart"/>
      <w:r w:rsidR="00000000">
        <w:t>Wilks</w:t>
      </w:r>
      <w:proofErr w:type="spellEnd"/>
      <w:r>
        <w:t xml:space="preserve">. </w:t>
      </w:r>
      <w:r w:rsidR="00000000">
        <w:t>J</w:t>
      </w:r>
      <w:r>
        <w:t>’</w:t>
      </w:r>
      <w:r w:rsidR="00000000">
        <w:t>ai trouvé l</w:t>
      </w:r>
      <w:r>
        <w:t>’</w:t>
      </w:r>
      <w:r w:rsidR="00000000">
        <w:t>endroit où l</w:t>
      </w:r>
      <w:r>
        <w:t>’</w:t>
      </w:r>
      <w:r w:rsidR="00000000">
        <w:t>automobile st</w:t>
      </w:r>
      <w:r w:rsidR="00000000">
        <w:t>a</w:t>
      </w:r>
      <w:r w:rsidR="00000000">
        <w:t>tionne</w:t>
      </w:r>
      <w:r>
        <w:t xml:space="preserve">, </w:t>
      </w:r>
      <w:r w:rsidR="00000000">
        <w:t>et un sentier qui mène vers le jardin potager et les vieux b</w:t>
      </w:r>
      <w:r w:rsidR="00000000">
        <w:t>â</w:t>
      </w:r>
      <w:r w:rsidR="00000000">
        <w:t>timents</w:t>
      </w:r>
      <w:r>
        <w:t>.</w:t>
      </w:r>
    </w:p>
    <w:p w14:paraId="6F9657AE" w14:textId="77777777" w:rsidR="007573A7" w:rsidRDefault="007573A7">
      <w:r>
        <w:t>— </w:t>
      </w:r>
      <w:r w:rsidR="00000000">
        <w:t>C</w:t>
      </w:r>
      <w:r>
        <w:t>’</w:t>
      </w:r>
      <w:r w:rsidR="00000000">
        <w:t>est déjà mieux</w:t>
      </w:r>
      <w:r>
        <w:t xml:space="preserve">, </w:t>
      </w:r>
      <w:r w:rsidR="00000000">
        <w:t>grogna Ray</w:t>
      </w:r>
      <w:r>
        <w:t>.</w:t>
      </w:r>
    </w:p>
    <w:p w14:paraId="484C36EE" w14:textId="77777777" w:rsidR="007573A7" w:rsidRDefault="007573A7">
      <w:r>
        <w:t>— </w:t>
      </w:r>
      <w:r w:rsidR="00000000">
        <w:t>Avant de vous rejoindre</w:t>
      </w:r>
      <w:r>
        <w:t xml:space="preserve">, </w:t>
      </w:r>
      <w:r w:rsidR="00000000">
        <w:t>poursuivis-je</w:t>
      </w:r>
      <w:r>
        <w:t xml:space="preserve">, </w:t>
      </w:r>
      <w:r w:rsidR="00000000">
        <w:t>j</w:t>
      </w:r>
      <w:r>
        <w:t>’</w:t>
      </w:r>
      <w:r w:rsidR="00000000">
        <w:t>ai cherché le nom de Nellie Morgan dans l</w:t>
      </w:r>
      <w:r>
        <w:t>’</w:t>
      </w:r>
      <w:r w:rsidR="00000000">
        <w:t>annuaire</w:t>
      </w:r>
      <w:r>
        <w:t xml:space="preserve">. </w:t>
      </w:r>
      <w:r w:rsidR="00000000">
        <w:t xml:space="preserve">Elle a quitté </w:t>
      </w:r>
      <w:proofErr w:type="spellStart"/>
      <w:r w:rsidR="00000000">
        <w:t>Graystone</w:t>
      </w:r>
      <w:proofErr w:type="spellEnd"/>
      <w:r w:rsidR="00000000">
        <w:t xml:space="preserve"> en 1929</w:t>
      </w:r>
      <w:r>
        <w:t xml:space="preserve">. </w:t>
      </w:r>
      <w:r w:rsidR="00000000">
        <w:t>Elle occupe un appartement meublé au Saint-Régis</w:t>
      </w:r>
      <w:r>
        <w:t xml:space="preserve">. </w:t>
      </w:r>
      <w:r w:rsidR="00000000">
        <w:t>Ce n</w:t>
      </w:r>
      <w:r>
        <w:t>’</w:t>
      </w:r>
      <w:r w:rsidR="00000000">
        <w:t>est pas avec sa retraite d</w:t>
      </w:r>
      <w:r>
        <w:t>’</w:t>
      </w:r>
      <w:r w:rsidR="00000000">
        <w:t>infirmière qu</w:t>
      </w:r>
      <w:r>
        <w:t>’</w:t>
      </w:r>
      <w:r w:rsidR="00000000">
        <w:t>elle peut se payer ça</w:t>
      </w:r>
      <w:r>
        <w:t xml:space="preserve">. </w:t>
      </w:r>
      <w:r w:rsidR="00000000">
        <w:t>D</w:t>
      </w:r>
      <w:r>
        <w:t>’</w:t>
      </w:r>
      <w:r w:rsidR="00000000">
        <w:t>où vient l</w:t>
      </w:r>
      <w:r>
        <w:t>’</w:t>
      </w:r>
      <w:r w:rsidR="00000000">
        <w:t>argent</w:t>
      </w:r>
      <w:r>
        <w:t> ?</w:t>
      </w:r>
    </w:p>
    <w:p w14:paraId="7F4A098F" w14:textId="77777777" w:rsidR="007573A7" w:rsidRDefault="007573A7">
      <w:r>
        <w:t>— </w:t>
      </w:r>
      <w:r w:rsidR="00000000">
        <w:t>C</w:t>
      </w:r>
      <w:r>
        <w:t>’</w:t>
      </w:r>
      <w:r w:rsidR="00000000">
        <w:t>est encore mieux</w:t>
      </w:r>
      <w:r>
        <w:t xml:space="preserve">, </w:t>
      </w:r>
      <w:r w:rsidR="00000000">
        <w:t>dit Mitchell</w:t>
      </w:r>
      <w:r>
        <w:t xml:space="preserve"> ; </w:t>
      </w:r>
      <w:r w:rsidR="00000000">
        <w:t>mais que pouvons-nous faire de tous ces renseignements</w:t>
      </w:r>
      <w:r>
        <w:t xml:space="preserve"> ? </w:t>
      </w:r>
      <w:r w:rsidR="00000000">
        <w:t>Rien</w:t>
      </w:r>
      <w:r>
        <w:t xml:space="preserve">. </w:t>
      </w:r>
      <w:r w:rsidR="00000000">
        <w:t xml:space="preserve">Nous sommes dans la même situation que </w:t>
      </w:r>
      <w:proofErr w:type="spellStart"/>
      <w:r w:rsidR="00000000">
        <w:t>Hatfield</w:t>
      </w:r>
      <w:proofErr w:type="spellEnd"/>
      <w:r>
        <w:t xml:space="preserve">. </w:t>
      </w:r>
      <w:r w:rsidR="00000000">
        <w:t>Nous savons beaucoup de choses</w:t>
      </w:r>
      <w:r>
        <w:t xml:space="preserve">, </w:t>
      </w:r>
      <w:r w:rsidR="00000000">
        <w:t>mais nous ne pouvons rien prouver</w:t>
      </w:r>
      <w:r>
        <w:t xml:space="preserve">. </w:t>
      </w:r>
      <w:r w:rsidR="00000000">
        <w:t>C</w:t>
      </w:r>
      <w:r>
        <w:t>’</w:t>
      </w:r>
      <w:r w:rsidR="00000000">
        <w:t>est comme de la pou</w:t>
      </w:r>
      <w:r w:rsidR="00000000">
        <w:t>s</w:t>
      </w:r>
      <w:r w:rsidR="00000000">
        <w:t>sière dans un rayon de soleil</w:t>
      </w:r>
      <w:r>
        <w:t xml:space="preserve"> : </w:t>
      </w:r>
      <w:r w:rsidR="00000000">
        <w:t>on la voit distinctement mais il est impossible de la saisir</w:t>
      </w:r>
      <w:r>
        <w:t>.</w:t>
      </w:r>
    </w:p>
    <w:p w14:paraId="60FCCFF4" w14:textId="77777777" w:rsidR="007573A7" w:rsidRDefault="007573A7">
      <w:r>
        <w:t>— </w:t>
      </w:r>
      <w:r w:rsidR="00000000">
        <w:t>Ce que je veux saisir</w:t>
      </w:r>
      <w:r>
        <w:t xml:space="preserve">, </w:t>
      </w:r>
      <w:r w:rsidR="00000000">
        <w:t>c</w:t>
      </w:r>
      <w:r>
        <w:t>’</w:t>
      </w:r>
      <w:r w:rsidR="00000000">
        <w:t>est Olive Clayton</w:t>
      </w:r>
      <w:r>
        <w:t xml:space="preserve">, </w:t>
      </w:r>
      <w:r w:rsidR="00000000">
        <w:t>dis-je</w:t>
      </w:r>
      <w:r>
        <w:t xml:space="preserve">. </w:t>
      </w:r>
      <w:r w:rsidR="00000000">
        <w:t>Elle r</w:t>
      </w:r>
      <w:r w:rsidR="00000000">
        <w:t>é</w:t>
      </w:r>
      <w:r w:rsidR="00000000">
        <w:t>pondra à toutes les questions que nous nous sommes posées</w:t>
      </w:r>
      <w:r>
        <w:t>.</w:t>
      </w:r>
    </w:p>
    <w:p w14:paraId="0DD86C98" w14:textId="77777777" w:rsidR="007573A7" w:rsidRDefault="007573A7">
      <w:r>
        <w:t>— </w:t>
      </w:r>
      <w:r w:rsidR="00000000">
        <w:t xml:space="preserve">Si elle est à </w:t>
      </w:r>
      <w:proofErr w:type="spellStart"/>
      <w:r w:rsidR="00000000">
        <w:t>Graystone</w:t>
      </w:r>
      <w:proofErr w:type="spellEnd"/>
      <w:r>
        <w:t xml:space="preserve">. </w:t>
      </w:r>
      <w:r w:rsidR="00000000">
        <w:t>Pour obtenir un mandat de pe</w:t>
      </w:r>
      <w:r w:rsidR="00000000">
        <w:t>r</w:t>
      </w:r>
      <w:r w:rsidR="00000000">
        <w:t>quisition</w:t>
      </w:r>
      <w:r>
        <w:t xml:space="preserve">, </w:t>
      </w:r>
      <w:r w:rsidR="00000000">
        <w:t>il faut accuser quelqu</w:t>
      </w:r>
      <w:r>
        <w:t>’</w:t>
      </w:r>
      <w:r w:rsidR="00000000">
        <w:t>un</w:t>
      </w:r>
      <w:r>
        <w:t xml:space="preserve">. </w:t>
      </w:r>
      <w:r w:rsidR="00000000">
        <w:t>Si nous nous trompons</w:t>
      </w:r>
      <w:r>
        <w:t xml:space="preserve">. </w:t>
      </w:r>
      <w:r w:rsidR="00000000">
        <w:rPr>
          <w:i/>
          <w:iCs/>
        </w:rPr>
        <w:t>La Tribune</w:t>
      </w:r>
      <w:r w:rsidR="00000000">
        <w:t xml:space="preserve"> va nous ridiculiser pendant six semaines</w:t>
      </w:r>
      <w:r>
        <w:t>.</w:t>
      </w:r>
    </w:p>
    <w:p w14:paraId="73EF91EE" w14:textId="77777777" w:rsidR="007573A7" w:rsidRDefault="00000000">
      <w:r>
        <w:t>Il s</w:t>
      </w:r>
      <w:r w:rsidR="007573A7">
        <w:t>’</w:t>
      </w:r>
      <w:r>
        <w:t>interrompit et hocha tristement la tête</w:t>
      </w:r>
      <w:r w:rsidR="007573A7">
        <w:t>.</w:t>
      </w:r>
    </w:p>
    <w:p w14:paraId="48CB8B5D" w14:textId="77777777" w:rsidR="007573A7" w:rsidRDefault="007573A7">
      <w:r>
        <w:t>— </w:t>
      </w:r>
      <w:r w:rsidR="00000000">
        <w:t>Jerry</w:t>
      </w:r>
      <w:r>
        <w:t xml:space="preserve">, </w:t>
      </w:r>
      <w:r w:rsidR="00000000">
        <w:t>dit-il</w:t>
      </w:r>
      <w:r>
        <w:t xml:space="preserve">, </w:t>
      </w:r>
      <w:r w:rsidR="00000000">
        <w:t>nous n</w:t>
      </w:r>
      <w:r>
        <w:t>’</w:t>
      </w:r>
      <w:r w:rsidR="00000000">
        <w:t>avons pas les éléments suffisants pour justifier une intervention</w:t>
      </w:r>
      <w:r>
        <w:t>.</w:t>
      </w:r>
    </w:p>
    <w:p w14:paraId="1204FE34" w14:textId="77777777" w:rsidR="007573A7" w:rsidRDefault="007573A7">
      <w:r>
        <w:lastRenderedPageBreak/>
        <w:t>— </w:t>
      </w:r>
      <w:r w:rsidR="00000000">
        <w:t>D</w:t>
      </w:r>
      <w:r>
        <w:t>’</w:t>
      </w:r>
      <w:r w:rsidR="00000000">
        <w:t>accord</w:t>
      </w:r>
      <w:r>
        <w:t xml:space="preserve">. </w:t>
      </w:r>
      <w:r w:rsidR="00000000">
        <w:t>Mais cela ne nous arrêtera pas</w:t>
      </w:r>
      <w:r>
        <w:t xml:space="preserve">. </w:t>
      </w:r>
      <w:r w:rsidR="00000000">
        <w:t>Je sais où est Olive Clayton</w:t>
      </w:r>
      <w:r>
        <w:t xml:space="preserve">. </w:t>
      </w:r>
      <w:r w:rsidR="00000000">
        <w:t xml:space="preserve">Nous irons la chercher à </w:t>
      </w:r>
      <w:proofErr w:type="spellStart"/>
      <w:r w:rsidR="00000000">
        <w:t>Graystone</w:t>
      </w:r>
      <w:proofErr w:type="spellEnd"/>
      <w:r>
        <w:t xml:space="preserve">, </w:t>
      </w:r>
      <w:r w:rsidR="00000000">
        <w:t>tous les deux</w:t>
      </w:r>
      <w:r>
        <w:t xml:space="preserve">, </w:t>
      </w:r>
      <w:r w:rsidR="00000000">
        <w:t>ce soir même</w:t>
      </w:r>
      <w:r>
        <w:t>.</w:t>
      </w:r>
    </w:p>
    <w:p w14:paraId="53F9F896" w14:textId="77777777" w:rsidR="007573A7" w:rsidRDefault="00000000">
      <w:r>
        <w:t>Il tira lentement sur sa cigarette</w:t>
      </w:r>
      <w:r w:rsidR="007573A7">
        <w:t>.</w:t>
      </w:r>
    </w:p>
    <w:p w14:paraId="3A805682" w14:textId="77777777" w:rsidR="007573A7" w:rsidRDefault="007573A7">
      <w:r>
        <w:t>— </w:t>
      </w:r>
      <w:r w:rsidR="00000000">
        <w:t>Nous n</w:t>
      </w:r>
      <w:r>
        <w:t>’</w:t>
      </w:r>
      <w:r w:rsidR="00000000">
        <w:t>y arriverons jamais</w:t>
      </w:r>
      <w:r>
        <w:t xml:space="preserve">, </w:t>
      </w:r>
      <w:r w:rsidR="00000000">
        <w:t>dit-il enfin</w:t>
      </w:r>
      <w:r>
        <w:t xml:space="preserve">. </w:t>
      </w:r>
      <w:r w:rsidR="00000000">
        <w:t xml:space="preserve">Surtout si la bande de </w:t>
      </w:r>
      <w:proofErr w:type="spellStart"/>
      <w:r w:rsidR="00000000">
        <w:t>Curfew</w:t>
      </w:r>
      <w:proofErr w:type="spellEnd"/>
      <w:r w:rsidR="00000000">
        <w:t xml:space="preserve"> vous surveille</w:t>
      </w:r>
      <w:r>
        <w:t>.</w:t>
      </w:r>
    </w:p>
    <w:p w14:paraId="16DF50B1" w14:textId="77777777" w:rsidR="007573A7" w:rsidRDefault="007573A7">
      <w:r>
        <w:t>— </w:t>
      </w:r>
      <w:r w:rsidR="00000000">
        <w:t>On verra</w:t>
      </w:r>
      <w:r>
        <w:t xml:space="preserve">. </w:t>
      </w:r>
      <w:r w:rsidR="00000000">
        <w:t>Nous allons user d</w:t>
      </w:r>
      <w:r>
        <w:t>’</w:t>
      </w:r>
      <w:r w:rsidR="00000000">
        <w:t>une tactique excellente c</w:t>
      </w:r>
      <w:r w:rsidR="00000000">
        <w:t>o</w:t>
      </w:r>
      <w:r w:rsidR="00000000">
        <w:t>piée sur celle des footballers</w:t>
      </w:r>
      <w:r>
        <w:t xml:space="preserve">. </w:t>
      </w:r>
      <w:r w:rsidR="00000000">
        <w:t>Une percée par l</w:t>
      </w:r>
      <w:r>
        <w:t>’</w:t>
      </w:r>
      <w:r w:rsidR="00000000">
        <w:t>aile</w:t>
      </w:r>
      <w:r>
        <w:t xml:space="preserve">, </w:t>
      </w:r>
      <w:r w:rsidR="00000000">
        <w:t>puis un brusque déplacement vers le centre</w:t>
      </w:r>
      <w:r>
        <w:t xml:space="preserve">. </w:t>
      </w:r>
      <w:r w:rsidR="00000000">
        <w:t>Ce soir</w:t>
      </w:r>
      <w:r>
        <w:t xml:space="preserve">, </w:t>
      </w:r>
      <w:r w:rsidR="00000000">
        <w:t>j</w:t>
      </w:r>
      <w:r>
        <w:t>’</w:t>
      </w:r>
      <w:r w:rsidR="00000000">
        <w:t>emmène Millie Anders au dancing du Casino où tout le monde pourra nous voir</w:t>
      </w:r>
      <w:r>
        <w:t>.</w:t>
      </w:r>
    </w:p>
    <w:p w14:paraId="50992E32" w14:textId="77777777" w:rsidR="007573A7" w:rsidRDefault="007573A7">
      <w:r>
        <w:t>— </w:t>
      </w:r>
      <w:r w:rsidR="00000000">
        <w:t>Et puis</w:t>
      </w:r>
      <w:r>
        <w:t> ?</w:t>
      </w:r>
    </w:p>
    <w:p w14:paraId="264EFE76" w14:textId="77777777" w:rsidR="007573A7" w:rsidRDefault="007573A7">
      <w:r>
        <w:t>— </w:t>
      </w:r>
      <w:proofErr w:type="spellStart"/>
      <w:r w:rsidR="00000000">
        <w:t>Wilks</w:t>
      </w:r>
      <w:proofErr w:type="spellEnd"/>
      <w:r w:rsidR="00000000">
        <w:t xml:space="preserve"> n</w:t>
      </w:r>
      <w:r>
        <w:t>’</w:t>
      </w:r>
      <w:r w:rsidR="00000000">
        <w:t>a pas encore pris de décision</w:t>
      </w:r>
      <w:r>
        <w:t xml:space="preserve">. </w:t>
      </w:r>
      <w:r w:rsidR="00000000">
        <w:t>Il ignore jusqu</w:t>
      </w:r>
      <w:r>
        <w:t>’</w:t>
      </w:r>
      <w:r w:rsidR="00000000">
        <w:t>à quel point je suis renseigné</w:t>
      </w:r>
      <w:r>
        <w:t xml:space="preserve">. </w:t>
      </w:r>
      <w:r w:rsidR="00000000">
        <w:t xml:space="preserve">Il a lancé la bande à </w:t>
      </w:r>
      <w:proofErr w:type="spellStart"/>
      <w:r w:rsidR="00000000">
        <w:t>Curfew</w:t>
      </w:r>
      <w:proofErr w:type="spellEnd"/>
      <w:r w:rsidR="00000000">
        <w:t xml:space="preserve"> sur ma piste</w:t>
      </w:r>
      <w:r>
        <w:t xml:space="preserve">, </w:t>
      </w:r>
      <w:r w:rsidR="00000000">
        <w:t>pour me faire peur</w:t>
      </w:r>
      <w:r>
        <w:t xml:space="preserve">. </w:t>
      </w:r>
      <w:r w:rsidR="00000000">
        <w:t>C</w:t>
      </w:r>
      <w:r>
        <w:t>’</w:t>
      </w:r>
      <w:r w:rsidR="00000000">
        <w:t>est du bluff</w:t>
      </w:r>
      <w:r>
        <w:t>.</w:t>
      </w:r>
    </w:p>
    <w:p w14:paraId="62DB7FDE" w14:textId="77777777" w:rsidR="007573A7" w:rsidRDefault="007573A7">
      <w:r>
        <w:t>— </w:t>
      </w:r>
      <w:r w:rsidR="00000000">
        <w:t>N</w:t>
      </w:r>
      <w:r>
        <w:t>’</w:t>
      </w:r>
      <w:r w:rsidR="00000000">
        <w:t>y comptez pas trop</w:t>
      </w:r>
      <w:r>
        <w:t>.</w:t>
      </w:r>
    </w:p>
    <w:p w14:paraId="411A76D0" w14:textId="77777777" w:rsidR="007573A7" w:rsidRDefault="007573A7">
      <w:r>
        <w:t>— </w:t>
      </w:r>
      <w:r w:rsidR="00000000">
        <w:t xml:space="preserve">Je ne suis pas Jonas </w:t>
      </w:r>
      <w:proofErr w:type="spellStart"/>
      <w:r w:rsidR="00000000">
        <w:t>Hatfield</w:t>
      </w:r>
      <w:proofErr w:type="spellEnd"/>
      <w:r>
        <w:t xml:space="preserve">. </w:t>
      </w:r>
      <w:proofErr w:type="spellStart"/>
      <w:r w:rsidR="00000000">
        <w:t>Curfew</w:t>
      </w:r>
      <w:proofErr w:type="spellEnd"/>
      <w:r w:rsidR="00000000">
        <w:t xml:space="preserve"> hésitera avant d</w:t>
      </w:r>
      <w:r>
        <w:t>’</w:t>
      </w:r>
      <w:r w:rsidR="00000000">
        <w:t>user à mon égard de la manière forte</w:t>
      </w:r>
      <w:r>
        <w:t xml:space="preserve">. </w:t>
      </w:r>
      <w:r w:rsidR="00000000">
        <w:t>Nous profiterons de ce</w:t>
      </w:r>
      <w:r w:rsidR="00000000">
        <w:t>t</w:t>
      </w:r>
      <w:r w:rsidR="00000000">
        <w:t>te hésitation pour agir</w:t>
      </w:r>
      <w:r>
        <w:t xml:space="preserve">. </w:t>
      </w:r>
      <w:r w:rsidR="00000000">
        <w:t>Ce soir</w:t>
      </w:r>
      <w:r>
        <w:t xml:space="preserve">, </w:t>
      </w:r>
      <w:r w:rsidR="00000000">
        <w:t>ils vont me surveiller mais ils ne pensent pas que j</w:t>
      </w:r>
      <w:r>
        <w:t>’</w:t>
      </w:r>
      <w:r w:rsidR="00000000">
        <w:t>aie décidé d</w:t>
      </w:r>
      <w:r>
        <w:t>’</w:t>
      </w:r>
      <w:r w:rsidR="00000000">
        <w:t>aller de l</w:t>
      </w:r>
      <w:r>
        <w:t>’</w:t>
      </w:r>
      <w:r w:rsidR="00000000">
        <w:t>avant sans perdre une heure</w:t>
      </w:r>
      <w:r>
        <w:t>.</w:t>
      </w:r>
    </w:p>
    <w:p w14:paraId="33A2D941" w14:textId="77777777" w:rsidR="007573A7" w:rsidRDefault="007573A7">
      <w:r>
        <w:t>— </w:t>
      </w:r>
      <w:r w:rsidR="00000000">
        <w:t xml:space="preserve">Vous serez </w:t>
      </w:r>
      <w:r>
        <w:t>« </w:t>
      </w:r>
      <w:r w:rsidR="00000000">
        <w:t>filé</w:t>
      </w:r>
      <w:r>
        <w:t> »</w:t>
      </w:r>
      <w:r w:rsidR="00000000">
        <w:t xml:space="preserve"> constamment</w:t>
      </w:r>
      <w:r>
        <w:t>.</w:t>
      </w:r>
    </w:p>
    <w:p w14:paraId="788C52C9" w14:textId="77777777" w:rsidR="007573A7" w:rsidRDefault="007573A7">
      <w:r>
        <w:t>— </w:t>
      </w:r>
      <w:r w:rsidR="00000000">
        <w:t>C</w:t>
      </w:r>
      <w:r>
        <w:t>’</w:t>
      </w:r>
      <w:r w:rsidR="00000000">
        <w:t>est probable</w:t>
      </w:r>
      <w:r>
        <w:t xml:space="preserve">. </w:t>
      </w:r>
      <w:r w:rsidR="00000000">
        <w:t>La réputation de Millie pourrait en souffrir si elle n</w:t>
      </w:r>
      <w:r>
        <w:t>’</w:t>
      </w:r>
      <w:r w:rsidR="00000000">
        <w:t>avait depuis longtemps jeté son bonnet par-dessus les moulins</w:t>
      </w:r>
      <w:r>
        <w:t xml:space="preserve">. </w:t>
      </w:r>
      <w:r w:rsidR="00000000">
        <w:t>On surveillera ma voiture en station devant son a</w:t>
      </w:r>
      <w:r w:rsidR="00000000">
        <w:t>p</w:t>
      </w:r>
      <w:r w:rsidR="00000000">
        <w:t>partement</w:t>
      </w:r>
      <w:r>
        <w:t xml:space="preserve"> ; </w:t>
      </w:r>
      <w:r w:rsidR="00000000">
        <w:t>on attendra que je sorte</w:t>
      </w:r>
      <w:r>
        <w:t xml:space="preserve">. </w:t>
      </w:r>
      <w:r w:rsidR="00000000">
        <w:t>Pendant ce temps</w:t>
      </w:r>
      <w:r>
        <w:t xml:space="preserve">, </w:t>
      </w:r>
      <w:r w:rsidR="00000000">
        <w:t xml:space="preserve">nous irons chercher Olive Clayton et nous </w:t>
      </w:r>
      <w:r w:rsidR="00000000">
        <w:lastRenderedPageBreak/>
        <w:t>l</w:t>
      </w:r>
      <w:r>
        <w:t>’</w:t>
      </w:r>
      <w:r w:rsidR="00000000">
        <w:t>amènerons chez moi</w:t>
      </w:r>
      <w:r>
        <w:t xml:space="preserve">. </w:t>
      </w:r>
      <w:r w:rsidR="00000000">
        <w:t>Alors</w:t>
      </w:r>
      <w:r>
        <w:t xml:space="preserve">, </w:t>
      </w:r>
      <w:r w:rsidR="00000000">
        <w:t>ce sera notre tour de rire</w:t>
      </w:r>
      <w:r>
        <w:t xml:space="preserve">. </w:t>
      </w:r>
      <w:r w:rsidR="00000000">
        <w:t>Vingt-quatre heures nous suffiront pour tout bouleverser</w:t>
      </w:r>
      <w:r>
        <w:t>.</w:t>
      </w:r>
    </w:p>
    <w:p w14:paraId="49F3C55A" w14:textId="77777777" w:rsidR="007573A7" w:rsidRDefault="00000000">
      <w:r>
        <w:t>Je me levai</w:t>
      </w:r>
      <w:r w:rsidR="007573A7">
        <w:t xml:space="preserve">, </w:t>
      </w:r>
      <w:r>
        <w:t>plein d</w:t>
      </w:r>
      <w:r w:rsidR="007573A7">
        <w:t>’</w:t>
      </w:r>
      <w:r>
        <w:t>enthousiasme et je me mis à arpenter fiévreusement mon bureau</w:t>
      </w:r>
      <w:r w:rsidR="007573A7">
        <w:t>.</w:t>
      </w:r>
    </w:p>
    <w:p w14:paraId="60EB5D54" w14:textId="77777777" w:rsidR="007573A7" w:rsidRDefault="007573A7">
      <w:r>
        <w:t>— </w:t>
      </w:r>
      <w:r w:rsidR="00000000">
        <w:t>Nous les prendrons tous à la gorge</w:t>
      </w:r>
      <w:r>
        <w:t xml:space="preserve">, </w:t>
      </w:r>
      <w:r w:rsidR="00000000">
        <w:t>Ray</w:t>
      </w:r>
      <w:r>
        <w:t xml:space="preserve"> ; </w:t>
      </w:r>
      <w:r w:rsidR="00000000">
        <w:t>Andrew Robi</w:t>
      </w:r>
      <w:r w:rsidR="00000000">
        <w:t>n</w:t>
      </w:r>
      <w:r w:rsidR="00000000">
        <w:t>son le premier</w:t>
      </w:r>
      <w:r>
        <w:t xml:space="preserve">. </w:t>
      </w:r>
      <w:r w:rsidR="00000000">
        <w:t>Il n</w:t>
      </w:r>
      <w:r>
        <w:t>’</w:t>
      </w:r>
      <w:r w:rsidR="00000000">
        <w:t>en restera pas ça</w:t>
      </w:r>
      <w:r>
        <w:t>.</w:t>
      </w:r>
    </w:p>
    <w:p w14:paraId="79E3046D" w14:textId="77777777" w:rsidR="007573A7" w:rsidRDefault="00000000">
      <w:r>
        <w:t>Je fis claquer mes doigts</w:t>
      </w:r>
      <w:r w:rsidR="007573A7">
        <w:t>.</w:t>
      </w:r>
    </w:p>
    <w:p w14:paraId="163F4AD8" w14:textId="77777777" w:rsidR="007573A7" w:rsidRDefault="007573A7">
      <w:r>
        <w:t>— </w:t>
      </w:r>
      <w:r w:rsidR="00000000">
        <w:t>Vous ne comptez pas</w:t>
      </w:r>
      <w:r>
        <w:t xml:space="preserve">, </w:t>
      </w:r>
      <w:r w:rsidR="00000000">
        <w:t>j</w:t>
      </w:r>
      <w:r>
        <w:t>’</w:t>
      </w:r>
      <w:r w:rsidR="00000000">
        <w:t>espère</w:t>
      </w:r>
      <w:r>
        <w:t xml:space="preserve">, </w:t>
      </w:r>
      <w:r w:rsidR="00000000">
        <w:t>sur ce</w:t>
      </w:r>
      <w:r w:rsidR="00000000">
        <w:rPr>
          <w:i/>
          <w:iCs/>
        </w:rPr>
        <w:t xml:space="preserve"> </w:t>
      </w:r>
      <w:r w:rsidR="00000000">
        <w:t>qu</w:t>
      </w:r>
      <w:r>
        <w:t>’</w:t>
      </w:r>
      <w:r w:rsidR="00000000">
        <w:t>Olive Clayton va vous raconter</w:t>
      </w:r>
      <w:r>
        <w:t xml:space="preserve">, </w:t>
      </w:r>
      <w:r w:rsidR="00000000">
        <w:t>dit Mitchell</w:t>
      </w:r>
      <w:r>
        <w:t>.</w:t>
      </w:r>
    </w:p>
    <w:p w14:paraId="13BF6D33" w14:textId="77777777" w:rsidR="007573A7" w:rsidRDefault="007573A7">
      <w:r>
        <w:t>— </w:t>
      </w:r>
      <w:r w:rsidR="00000000">
        <w:t>Pourquoi pas</w:t>
      </w:r>
      <w:r>
        <w:t> ?</w:t>
      </w:r>
    </w:p>
    <w:p w14:paraId="1F745775" w14:textId="77777777" w:rsidR="007573A7" w:rsidRDefault="007573A7">
      <w:r>
        <w:t>— </w:t>
      </w:r>
      <w:r w:rsidR="00000000">
        <w:t>Elle est folle</w:t>
      </w:r>
      <w:r>
        <w:t xml:space="preserve">. </w:t>
      </w:r>
      <w:r w:rsidR="00000000">
        <w:t>Si même elle était normale lorsqu</w:t>
      </w:r>
      <w:r>
        <w:t>’</w:t>
      </w:r>
      <w:r w:rsidR="00000000">
        <w:t>ils l</w:t>
      </w:r>
      <w:r>
        <w:t>’</w:t>
      </w:r>
      <w:r w:rsidR="00000000">
        <w:t>ont internée</w:t>
      </w:r>
      <w:r>
        <w:t xml:space="preserve">, </w:t>
      </w:r>
      <w:r w:rsidR="00000000">
        <w:t>elle a perdu l</w:t>
      </w:r>
      <w:r>
        <w:t>’</w:t>
      </w:r>
      <w:r w:rsidR="00000000">
        <w:t>esprit après une réclusion de seize ans</w:t>
      </w:r>
      <w:r>
        <w:t xml:space="preserve">. </w:t>
      </w:r>
      <w:r w:rsidR="00000000">
        <w:t>Son témoignage sera sans valeur</w:t>
      </w:r>
      <w:r>
        <w:t>.</w:t>
      </w:r>
    </w:p>
    <w:p w14:paraId="75969DE8" w14:textId="77777777" w:rsidR="007573A7" w:rsidRDefault="007573A7">
      <w:r>
        <w:t>— </w:t>
      </w:r>
      <w:r w:rsidR="00000000">
        <w:t>Nous tiendrons tout de même Olive Clayton</w:t>
      </w:r>
      <w:r>
        <w:t xml:space="preserve">. </w:t>
      </w:r>
      <w:r w:rsidR="00000000">
        <w:t>Cela me su</w:t>
      </w:r>
      <w:r w:rsidR="00000000">
        <w:t>f</w:t>
      </w:r>
      <w:r w:rsidR="00000000">
        <w:t>fît</w:t>
      </w:r>
      <w:r>
        <w:t xml:space="preserve">. </w:t>
      </w:r>
      <w:r w:rsidR="00000000">
        <w:t>Nous poserons les questions et nous attendrons que nos e</w:t>
      </w:r>
      <w:r w:rsidR="00000000">
        <w:t>n</w:t>
      </w:r>
      <w:r w:rsidR="00000000">
        <w:t>nemis y répondent</w:t>
      </w:r>
      <w:r>
        <w:t xml:space="preserve">, </w:t>
      </w:r>
      <w:r w:rsidR="00000000">
        <w:t>s</w:t>
      </w:r>
      <w:r>
        <w:t>’</w:t>
      </w:r>
      <w:r w:rsidR="00000000">
        <w:t>ils le peuvent</w:t>
      </w:r>
      <w:r>
        <w:t>.</w:t>
      </w:r>
    </w:p>
    <w:p w14:paraId="3AB3401B" w14:textId="77777777" w:rsidR="007573A7" w:rsidRDefault="00000000">
      <w:r>
        <w:t>Je saisis Mitchell aux épaules et je le secouai vigoureus</w:t>
      </w:r>
      <w:r>
        <w:t>e</w:t>
      </w:r>
      <w:r>
        <w:t>ment</w:t>
      </w:r>
      <w:r w:rsidR="007573A7">
        <w:t>.</w:t>
      </w:r>
    </w:p>
    <w:p w14:paraId="210D2E6A" w14:textId="77777777" w:rsidR="007573A7" w:rsidRDefault="007573A7">
      <w:r>
        <w:t>— </w:t>
      </w:r>
      <w:r w:rsidR="00000000">
        <w:t>Mon vieux Ray</w:t>
      </w:r>
      <w:r>
        <w:t xml:space="preserve"> ! </w:t>
      </w:r>
      <w:r w:rsidR="00000000">
        <w:t>m</w:t>
      </w:r>
      <w:r>
        <w:t>’</w:t>
      </w:r>
      <w:r w:rsidR="00000000">
        <w:t>écriai-je</w:t>
      </w:r>
      <w:r>
        <w:t xml:space="preserve"> ; </w:t>
      </w:r>
      <w:r w:rsidR="00000000">
        <w:t>demain nous aurons gagné</w:t>
      </w:r>
      <w:r>
        <w:t> !</w:t>
      </w:r>
    </w:p>
    <w:p w14:paraId="383A7815" w14:textId="77777777" w:rsidR="007573A7" w:rsidRDefault="007573A7">
      <w:r>
        <w:t>— </w:t>
      </w:r>
      <w:r w:rsidR="00000000">
        <w:t>Doucement</w:t>
      </w:r>
      <w:r>
        <w:t xml:space="preserve"> ! </w:t>
      </w:r>
      <w:r w:rsidR="00000000">
        <w:t>cria Ray</w:t>
      </w:r>
      <w:r>
        <w:t xml:space="preserve"> ; </w:t>
      </w:r>
      <w:r w:rsidR="00000000">
        <w:t>vous me faites mal</w:t>
      </w:r>
      <w:r>
        <w:t>.</w:t>
      </w:r>
    </w:p>
    <w:p w14:paraId="287F45CF" w14:textId="77777777" w:rsidR="007573A7" w:rsidRDefault="00000000">
      <w:r>
        <w:t>Nous nous assîmes pour préparer notre plan de campagne</w:t>
      </w:r>
      <w:r w:rsidR="007573A7">
        <w:t>.</w:t>
      </w:r>
    </w:p>
    <w:p w14:paraId="7E5BDAC8" w14:textId="361D98E4" w:rsidR="00000000" w:rsidRDefault="00000000" w:rsidP="007573A7">
      <w:pPr>
        <w:pStyle w:val="Centr"/>
        <w:keepNext/>
        <w:spacing w:before="0" w:after="0"/>
      </w:pPr>
      <w:r>
        <w:lastRenderedPageBreak/>
        <w:t>*</w:t>
      </w:r>
    </w:p>
    <w:p w14:paraId="6843B25E" w14:textId="77777777" w:rsidR="007573A7" w:rsidRDefault="00000000" w:rsidP="007573A7">
      <w:pPr>
        <w:pStyle w:val="Centr"/>
        <w:keepNext/>
        <w:spacing w:before="0" w:after="0"/>
      </w:pPr>
      <w:r>
        <w:t>* *</w:t>
      </w:r>
    </w:p>
    <w:p w14:paraId="39A8E4CC" w14:textId="77777777" w:rsidR="007573A7" w:rsidRDefault="007573A7">
      <w:r>
        <w:t>— </w:t>
      </w:r>
      <w:r w:rsidR="00000000">
        <w:t>Vous quittez le bureau un quart d</w:t>
      </w:r>
      <w:r>
        <w:t>’</w:t>
      </w:r>
      <w:r w:rsidR="00000000">
        <w:t>heure après moi</w:t>
      </w:r>
      <w:r>
        <w:t xml:space="preserve">, </w:t>
      </w:r>
      <w:r w:rsidR="00000000">
        <w:t>dis-je à Ray lorsque notre entretien fut terminé</w:t>
      </w:r>
      <w:r>
        <w:t xml:space="preserve">. </w:t>
      </w:r>
      <w:r w:rsidR="00000000">
        <w:t>Il y a un jeune ho</w:t>
      </w:r>
      <w:r w:rsidR="00000000">
        <w:t>m</w:t>
      </w:r>
      <w:r w:rsidR="00000000">
        <w:t xml:space="preserve">me de la bande à </w:t>
      </w:r>
      <w:proofErr w:type="spellStart"/>
      <w:r w:rsidR="00000000">
        <w:t>Curfew</w:t>
      </w:r>
      <w:proofErr w:type="spellEnd"/>
      <w:r w:rsidR="00000000">
        <w:t xml:space="preserve"> qui m</w:t>
      </w:r>
      <w:r>
        <w:t>’</w:t>
      </w:r>
      <w:r w:rsidR="00000000">
        <w:t>a suivi jusqu</w:t>
      </w:r>
      <w:r>
        <w:t>’</w:t>
      </w:r>
      <w:r w:rsidR="00000000">
        <w:t>ici et il m</w:t>
      </w:r>
      <w:r>
        <w:t>’</w:t>
      </w:r>
      <w:r w:rsidR="00000000">
        <w:t>attend probablement sur le trottoir</w:t>
      </w:r>
      <w:r>
        <w:t xml:space="preserve">. </w:t>
      </w:r>
      <w:r w:rsidR="00000000">
        <w:t>Il va me filer pendant toute la so</w:t>
      </w:r>
      <w:r w:rsidR="00000000">
        <w:t>i</w:t>
      </w:r>
      <w:r w:rsidR="00000000">
        <w:t>rée</w:t>
      </w:r>
      <w:r>
        <w:t xml:space="preserve">. </w:t>
      </w:r>
      <w:r w:rsidR="00000000">
        <w:t>Jusqu</w:t>
      </w:r>
      <w:r>
        <w:t>’</w:t>
      </w:r>
      <w:r w:rsidR="00000000">
        <w:t>à une heure du matin</w:t>
      </w:r>
      <w:r>
        <w:t xml:space="preserve">, </w:t>
      </w:r>
      <w:r w:rsidR="00000000">
        <w:t>ce sera très facile</w:t>
      </w:r>
      <w:r>
        <w:t>.</w:t>
      </w:r>
    </w:p>
    <w:p w14:paraId="7D244651" w14:textId="77777777" w:rsidR="007573A7" w:rsidRDefault="007573A7">
      <w:r>
        <w:t>— </w:t>
      </w:r>
      <w:r w:rsidR="00000000">
        <w:t>Quant à moi</w:t>
      </w:r>
      <w:r>
        <w:t xml:space="preserve">, </w:t>
      </w:r>
      <w:r w:rsidR="00000000">
        <w:t>dit Mitchell</w:t>
      </w:r>
      <w:r>
        <w:t xml:space="preserve">, </w:t>
      </w:r>
      <w:r w:rsidR="00000000">
        <w:t>au lieu de partir de chez moi dans ma voiture</w:t>
      </w:r>
      <w:r>
        <w:t xml:space="preserve">, </w:t>
      </w:r>
      <w:r w:rsidR="00000000">
        <w:t>je prendrai celle de l</w:t>
      </w:r>
      <w:r>
        <w:t>’</w:t>
      </w:r>
      <w:r w:rsidR="00000000">
        <w:t>un de mes invités</w:t>
      </w:r>
      <w:r>
        <w:t xml:space="preserve">. </w:t>
      </w:r>
      <w:r w:rsidR="00000000">
        <w:t>Il se servira de la mienne pour rentrer chez lui</w:t>
      </w:r>
      <w:r>
        <w:t xml:space="preserve">. </w:t>
      </w:r>
      <w:r w:rsidR="00000000">
        <w:t>Quant aux outils dont nous avons besoin</w:t>
      </w:r>
      <w:r>
        <w:t xml:space="preserve">, </w:t>
      </w:r>
      <w:r w:rsidR="00000000">
        <w:t>j</w:t>
      </w:r>
      <w:r>
        <w:t>’</w:t>
      </w:r>
      <w:r w:rsidR="00000000">
        <w:t>ai un domestique qui trouvera tout rap</w:t>
      </w:r>
      <w:r w:rsidR="00000000">
        <w:t>i</w:t>
      </w:r>
      <w:r w:rsidR="00000000">
        <w:t>dement</w:t>
      </w:r>
      <w:r>
        <w:t>.</w:t>
      </w:r>
    </w:p>
    <w:p w14:paraId="724577C9" w14:textId="77777777" w:rsidR="007573A7" w:rsidRDefault="007573A7">
      <w:r>
        <w:t>— </w:t>
      </w:r>
      <w:r w:rsidR="00000000">
        <w:t>N</w:t>
      </w:r>
      <w:r>
        <w:t>’</w:t>
      </w:r>
      <w:r w:rsidR="00000000">
        <w:t>oubliez rien</w:t>
      </w:r>
      <w:r>
        <w:t xml:space="preserve">, </w:t>
      </w:r>
      <w:r w:rsidR="00000000">
        <w:t>insistai-je</w:t>
      </w:r>
      <w:r>
        <w:t xml:space="preserve">. </w:t>
      </w:r>
      <w:r w:rsidR="00000000">
        <w:t>Ce ne sera pas facile</w:t>
      </w:r>
      <w:r>
        <w:t xml:space="preserve">. </w:t>
      </w:r>
      <w:r w:rsidR="00000000">
        <w:t>Il faudra scier les barreaux d</w:t>
      </w:r>
      <w:r>
        <w:t>’</w:t>
      </w:r>
      <w:r w:rsidR="00000000">
        <w:t>une fenêtre et nous ne savons pas quels ob</w:t>
      </w:r>
      <w:r w:rsidR="00000000">
        <w:t>s</w:t>
      </w:r>
      <w:r w:rsidR="00000000">
        <w:t>tacles nous rencontrerons à l</w:t>
      </w:r>
      <w:r>
        <w:t>’</w:t>
      </w:r>
      <w:r w:rsidR="00000000">
        <w:t>intérieur</w:t>
      </w:r>
      <w:r>
        <w:t>.</w:t>
      </w:r>
    </w:p>
    <w:p w14:paraId="29FB9740" w14:textId="77777777" w:rsidR="007573A7" w:rsidRDefault="007573A7">
      <w:r>
        <w:t>— </w:t>
      </w:r>
      <w:r w:rsidR="00000000">
        <w:t>Soyez tranquille</w:t>
      </w:r>
      <w:r>
        <w:t xml:space="preserve"> ; </w:t>
      </w:r>
      <w:r w:rsidR="00000000">
        <w:t>j</w:t>
      </w:r>
      <w:r>
        <w:t>’</w:t>
      </w:r>
      <w:r w:rsidR="00000000">
        <w:t>aurai tout ce qu</w:t>
      </w:r>
      <w:r>
        <w:t>’</w:t>
      </w:r>
      <w:r w:rsidR="00000000">
        <w:t>il faut</w:t>
      </w:r>
      <w:r>
        <w:t>.</w:t>
      </w:r>
    </w:p>
    <w:p w14:paraId="21FF82B0" w14:textId="77777777" w:rsidR="007573A7" w:rsidRDefault="00000000">
      <w:r>
        <w:t>Lorsque je quittai le building</w:t>
      </w:r>
      <w:r w:rsidR="007573A7">
        <w:t xml:space="preserve">, </w:t>
      </w:r>
      <w:r>
        <w:t>le jeune homme qui m</w:t>
      </w:r>
      <w:r w:rsidR="007573A7">
        <w:t>’</w:t>
      </w:r>
      <w:r>
        <w:t>attendait était debout sur le trottoir d</w:t>
      </w:r>
      <w:r w:rsidR="007573A7">
        <w:t>’</w:t>
      </w:r>
      <w:r>
        <w:t>en face</w:t>
      </w:r>
      <w:r w:rsidR="007573A7">
        <w:t xml:space="preserve">. </w:t>
      </w:r>
      <w:r>
        <w:t>En m</w:t>
      </w:r>
      <w:r w:rsidR="007573A7">
        <w:t>’</w:t>
      </w:r>
      <w:r>
        <w:t>apercevant</w:t>
      </w:r>
      <w:r w:rsidR="007573A7">
        <w:t xml:space="preserve">, </w:t>
      </w:r>
      <w:r>
        <w:t>il jeta sa cigarette et enfonça légèrement son ch</w:t>
      </w:r>
      <w:r>
        <w:t>a</w:t>
      </w:r>
      <w:r>
        <w:t>peau</w:t>
      </w:r>
      <w:r w:rsidR="007573A7">
        <w:t xml:space="preserve">. </w:t>
      </w:r>
      <w:r>
        <w:t>Mais</w:t>
      </w:r>
      <w:r w:rsidR="007573A7">
        <w:t xml:space="preserve">, </w:t>
      </w:r>
      <w:r>
        <w:t>au lieu de me diriger vers ma voiture</w:t>
      </w:r>
      <w:r w:rsidR="007573A7">
        <w:t xml:space="preserve">, </w:t>
      </w:r>
      <w:r>
        <w:t>j</w:t>
      </w:r>
      <w:r w:rsidR="007573A7">
        <w:t>’</w:t>
      </w:r>
      <w:r>
        <w:t>allai droit vers l</w:t>
      </w:r>
      <w:r w:rsidR="007573A7">
        <w:t>’</w:t>
      </w:r>
      <w:r>
        <w:t>inconnu et je m</w:t>
      </w:r>
      <w:r w:rsidR="007573A7">
        <w:t>’</w:t>
      </w:r>
      <w:r>
        <w:t>arrêtai à deux pas de lui</w:t>
      </w:r>
      <w:r w:rsidR="007573A7">
        <w:t>.</w:t>
      </w:r>
    </w:p>
    <w:p w14:paraId="1C2FB9B6" w14:textId="77777777" w:rsidR="007573A7" w:rsidRDefault="007573A7">
      <w:r>
        <w:t>— </w:t>
      </w:r>
      <w:r w:rsidR="00000000">
        <w:t>Vous m</w:t>
      </w:r>
      <w:r>
        <w:t>’</w:t>
      </w:r>
      <w:r w:rsidR="00000000">
        <w:t>attendiez</w:t>
      </w:r>
      <w:r>
        <w:t xml:space="preserve"> ? </w:t>
      </w:r>
      <w:r w:rsidR="00000000">
        <w:t>demandai-je en souriant</w:t>
      </w:r>
      <w:r>
        <w:t>.</w:t>
      </w:r>
    </w:p>
    <w:p w14:paraId="4D053F5F" w14:textId="77777777" w:rsidR="007573A7" w:rsidRDefault="00000000">
      <w:r>
        <w:t>Il me regarda avec une sorte de crainte</w:t>
      </w:r>
      <w:r w:rsidR="007573A7">
        <w:t xml:space="preserve">. </w:t>
      </w:r>
      <w:r>
        <w:t>Il était mince et p</w:t>
      </w:r>
      <w:r>
        <w:t>â</w:t>
      </w:r>
      <w:r>
        <w:t>le</w:t>
      </w:r>
      <w:r w:rsidR="007573A7">
        <w:t xml:space="preserve">, </w:t>
      </w:r>
      <w:r>
        <w:t>un peu voûté</w:t>
      </w:r>
      <w:r w:rsidR="007573A7">
        <w:t xml:space="preserve"> : </w:t>
      </w:r>
      <w:r>
        <w:t>j</w:t>
      </w:r>
      <w:r w:rsidR="007573A7">
        <w:t>’</w:t>
      </w:r>
      <w:r>
        <w:t>aurais pu facilement le prendre sous mon bras</w:t>
      </w:r>
      <w:r w:rsidR="007573A7">
        <w:t>.</w:t>
      </w:r>
    </w:p>
    <w:p w14:paraId="536C3CA4" w14:textId="77777777" w:rsidR="007573A7" w:rsidRDefault="007573A7">
      <w:r>
        <w:t>— </w:t>
      </w:r>
      <w:r w:rsidR="00000000">
        <w:t>N</w:t>
      </w:r>
      <w:r>
        <w:t>’</w:t>
      </w:r>
      <w:r w:rsidR="00000000">
        <w:t>ayez pas peur</w:t>
      </w:r>
      <w:r>
        <w:t xml:space="preserve">, </w:t>
      </w:r>
      <w:r w:rsidR="00000000">
        <w:t>murmurai-je</w:t>
      </w:r>
      <w:r>
        <w:t xml:space="preserve"> ; </w:t>
      </w:r>
      <w:r w:rsidR="00000000">
        <w:t>je ne vous ferai pas de mal</w:t>
      </w:r>
      <w:r>
        <w:t>.</w:t>
      </w:r>
    </w:p>
    <w:p w14:paraId="347AB4E7" w14:textId="77777777" w:rsidR="007573A7" w:rsidRDefault="007573A7">
      <w:r>
        <w:t>— </w:t>
      </w:r>
      <w:r w:rsidR="00000000">
        <w:t>Je n</w:t>
      </w:r>
      <w:r>
        <w:t>’</w:t>
      </w:r>
      <w:r w:rsidR="00000000">
        <w:t>ai pas peur</w:t>
      </w:r>
      <w:r>
        <w:t xml:space="preserve"> ! </w:t>
      </w:r>
      <w:r w:rsidR="00000000">
        <w:t>bredouilla-t-il</w:t>
      </w:r>
      <w:r>
        <w:t>.</w:t>
      </w:r>
    </w:p>
    <w:p w14:paraId="1D7E7C76" w14:textId="77777777" w:rsidR="007573A7" w:rsidRDefault="007573A7">
      <w:r>
        <w:lastRenderedPageBreak/>
        <w:t>— </w:t>
      </w:r>
      <w:r w:rsidR="00000000">
        <w:t>Alors</w:t>
      </w:r>
      <w:r>
        <w:t xml:space="preserve">, </w:t>
      </w:r>
      <w:r w:rsidR="00000000">
        <w:t>c</w:t>
      </w:r>
      <w:r>
        <w:t>’</w:t>
      </w:r>
      <w:r w:rsidR="00000000">
        <w:t>est vous qui devez me filer</w:t>
      </w:r>
      <w:r>
        <w:t> ?</w:t>
      </w:r>
    </w:p>
    <w:p w14:paraId="09B287CB" w14:textId="77777777" w:rsidR="007573A7" w:rsidRDefault="00000000">
      <w:r>
        <w:t>Il ne répondit pas</w:t>
      </w:r>
      <w:r w:rsidR="007573A7">
        <w:t xml:space="preserve"> ; </w:t>
      </w:r>
      <w:r>
        <w:t>il évitait de me regarder en face</w:t>
      </w:r>
      <w:r w:rsidR="007573A7">
        <w:t>.</w:t>
      </w:r>
    </w:p>
    <w:p w14:paraId="05950E59" w14:textId="77777777" w:rsidR="007573A7" w:rsidRDefault="007573A7">
      <w:r>
        <w:t>— </w:t>
      </w:r>
      <w:r w:rsidR="00000000">
        <w:t>Eh bien</w:t>
      </w:r>
      <w:r>
        <w:t xml:space="preserve">, </w:t>
      </w:r>
      <w:r w:rsidR="00000000">
        <w:t>dis-je</w:t>
      </w:r>
      <w:r>
        <w:t xml:space="preserve">, </w:t>
      </w:r>
      <w:r w:rsidR="00000000">
        <w:t>je vais rendre votre tâche beaucoup plus facile</w:t>
      </w:r>
      <w:r>
        <w:t xml:space="preserve">. </w:t>
      </w:r>
      <w:r w:rsidR="00000000">
        <w:t xml:space="preserve">Il fait déjà noir </w:t>
      </w:r>
      <w:r w:rsidR="00000000" w:rsidRPr="00E474BC">
        <w:t>et</w:t>
      </w:r>
      <w:r w:rsidR="00000000">
        <w:rPr>
          <w:i/>
          <w:iCs/>
        </w:rPr>
        <w:t xml:space="preserve"> </w:t>
      </w:r>
      <w:r w:rsidR="00000000">
        <w:t>je conduis très vite</w:t>
      </w:r>
      <w:r>
        <w:t xml:space="preserve">. </w:t>
      </w:r>
      <w:r w:rsidR="00000000">
        <w:t>Venez avec moi</w:t>
      </w:r>
      <w:r>
        <w:t>.</w:t>
      </w:r>
    </w:p>
    <w:p w14:paraId="2E6C6FDC" w14:textId="77777777" w:rsidR="007573A7" w:rsidRDefault="007573A7">
      <w:r>
        <w:t>— </w:t>
      </w:r>
      <w:r w:rsidR="00000000">
        <w:t>Quoi</w:t>
      </w:r>
      <w:r>
        <w:t xml:space="preserve">… </w:t>
      </w:r>
      <w:r w:rsidR="00000000">
        <w:t>quoi</w:t>
      </w:r>
      <w:r>
        <w:t xml:space="preserve"> ? </w:t>
      </w:r>
      <w:r w:rsidR="00000000">
        <w:t>fit-il</w:t>
      </w:r>
      <w:r>
        <w:t>.</w:t>
      </w:r>
    </w:p>
    <w:p w14:paraId="159B502D" w14:textId="77777777" w:rsidR="007573A7" w:rsidRDefault="00000000">
      <w:r>
        <w:t>Je lui pris le bras et je l</w:t>
      </w:r>
      <w:r w:rsidR="007573A7">
        <w:t>’</w:t>
      </w:r>
      <w:r>
        <w:t>entraînai vers ma voiture</w:t>
      </w:r>
      <w:r w:rsidR="007573A7">
        <w:t xml:space="preserve">. </w:t>
      </w:r>
      <w:r>
        <w:t>Je le fis s</w:t>
      </w:r>
      <w:r w:rsidR="007573A7">
        <w:t>’</w:t>
      </w:r>
      <w:r>
        <w:t>asseoir près de moi</w:t>
      </w:r>
      <w:r w:rsidR="007573A7">
        <w:t>.</w:t>
      </w:r>
    </w:p>
    <w:p w14:paraId="2662FD8C" w14:textId="77777777" w:rsidR="007573A7" w:rsidRDefault="007573A7">
      <w:r>
        <w:t>— </w:t>
      </w:r>
      <w:r w:rsidR="00000000">
        <w:t>Je me soucie peu qu</w:t>
      </w:r>
      <w:r>
        <w:t>’</w:t>
      </w:r>
      <w:r w:rsidR="00000000">
        <w:t>on me suive</w:t>
      </w:r>
      <w:r>
        <w:t xml:space="preserve">, </w:t>
      </w:r>
      <w:r w:rsidR="00000000">
        <w:t>dis-je</w:t>
      </w:r>
      <w:r>
        <w:t xml:space="preserve"> ; </w:t>
      </w:r>
      <w:r w:rsidR="00000000">
        <w:t xml:space="preserve">mais vous êtes sans doute un débutant et </w:t>
      </w:r>
      <w:proofErr w:type="spellStart"/>
      <w:r w:rsidR="00000000">
        <w:t>Curfew</w:t>
      </w:r>
      <w:proofErr w:type="spellEnd"/>
      <w:r w:rsidR="00000000">
        <w:t xml:space="preserve"> ne plaisante pas</w:t>
      </w:r>
      <w:r>
        <w:t>.</w:t>
      </w:r>
    </w:p>
    <w:p w14:paraId="76BEEC75" w14:textId="77777777" w:rsidR="007573A7" w:rsidRDefault="007573A7">
      <w:r>
        <w:t>— </w:t>
      </w:r>
      <w:r w:rsidR="00000000">
        <w:t>Où m</w:t>
      </w:r>
      <w:r>
        <w:t>’</w:t>
      </w:r>
      <w:r w:rsidR="00000000">
        <w:t>emmenez-vous</w:t>
      </w:r>
      <w:r>
        <w:t xml:space="preserve"> ? </w:t>
      </w:r>
      <w:r w:rsidR="00000000">
        <w:t>demanda-t-il sans comprendre</w:t>
      </w:r>
      <w:r>
        <w:t>.</w:t>
      </w:r>
    </w:p>
    <w:p w14:paraId="42B4F85D" w14:textId="77777777" w:rsidR="007573A7" w:rsidRDefault="007573A7">
      <w:r>
        <w:t>— </w:t>
      </w:r>
      <w:r w:rsidR="00000000">
        <w:t>Avec moi</w:t>
      </w:r>
      <w:r>
        <w:t xml:space="preserve">. </w:t>
      </w:r>
      <w:r w:rsidR="00000000">
        <w:t>Ainsi vous ne courrez aucun risque de me pe</w:t>
      </w:r>
      <w:r w:rsidR="00000000">
        <w:t>r</w:t>
      </w:r>
      <w:r w:rsidR="00000000">
        <w:t>dre</w:t>
      </w:r>
      <w:r>
        <w:t>.</w:t>
      </w:r>
    </w:p>
    <w:p w14:paraId="71B09F9D" w14:textId="77777777" w:rsidR="007573A7" w:rsidRDefault="00000000">
      <w:r>
        <w:t>Devant le Buckingham</w:t>
      </w:r>
      <w:r w:rsidR="007573A7">
        <w:t xml:space="preserve">, </w:t>
      </w:r>
      <w:r>
        <w:t>je le laissai dans la voiture et je montai m</w:t>
      </w:r>
      <w:r w:rsidR="007573A7">
        <w:t>’</w:t>
      </w:r>
      <w:r>
        <w:t>habiller</w:t>
      </w:r>
      <w:r w:rsidR="007573A7">
        <w:t xml:space="preserve">. </w:t>
      </w:r>
      <w:r>
        <w:t>Dix minutes plus tard</w:t>
      </w:r>
      <w:r w:rsidR="007573A7">
        <w:t xml:space="preserve">, </w:t>
      </w:r>
      <w:r>
        <w:t>je redescendais</w:t>
      </w:r>
      <w:r w:rsidR="007573A7">
        <w:t xml:space="preserve">, </w:t>
      </w:r>
      <w:r>
        <w:t>un pardessus sur le bras</w:t>
      </w:r>
      <w:r w:rsidR="007573A7">
        <w:t>.</w:t>
      </w:r>
    </w:p>
    <w:p w14:paraId="29C8E220" w14:textId="77777777" w:rsidR="007573A7" w:rsidRDefault="00000000">
      <w:r>
        <w:t>Il regarda fixement mon smoking de piqué blanc</w:t>
      </w:r>
      <w:r w:rsidR="007573A7">
        <w:t>.</w:t>
      </w:r>
    </w:p>
    <w:p w14:paraId="4582E47D" w14:textId="77777777" w:rsidR="007573A7" w:rsidRDefault="007573A7">
      <w:r>
        <w:t>— </w:t>
      </w:r>
      <w:r w:rsidR="00000000">
        <w:t>Vous avez l</w:t>
      </w:r>
      <w:r>
        <w:t>’</w:t>
      </w:r>
      <w:r w:rsidR="00000000">
        <w:t>air d</w:t>
      </w:r>
      <w:r>
        <w:t>’</w:t>
      </w:r>
      <w:r w:rsidR="00000000">
        <w:t>un barman</w:t>
      </w:r>
      <w:r>
        <w:t xml:space="preserve">, </w:t>
      </w:r>
      <w:r w:rsidR="00000000">
        <w:t>murmura-t-il</w:t>
      </w:r>
      <w:r>
        <w:t>.</w:t>
      </w:r>
    </w:p>
    <w:p w14:paraId="75C40511" w14:textId="77777777" w:rsidR="007573A7" w:rsidRDefault="007573A7">
      <w:r>
        <w:t>— </w:t>
      </w:r>
      <w:r w:rsidR="00000000">
        <w:t>Si vous travaillez bien</w:t>
      </w:r>
      <w:r>
        <w:t xml:space="preserve">, </w:t>
      </w:r>
      <w:r w:rsidR="00000000">
        <w:t>vous pourrez bientôt vous en acheter un</w:t>
      </w:r>
      <w:r>
        <w:t xml:space="preserve">, </w:t>
      </w:r>
      <w:r w:rsidR="00000000">
        <w:t>dis-je</w:t>
      </w:r>
      <w:r>
        <w:t xml:space="preserve">. </w:t>
      </w:r>
      <w:r w:rsidR="00000000">
        <w:t>Vous vous habillerez avec autant d</w:t>
      </w:r>
      <w:r>
        <w:t>’</w:t>
      </w:r>
      <w:r w:rsidR="00000000">
        <w:t>élégance que Dominique</w:t>
      </w:r>
      <w:r>
        <w:t xml:space="preserve">… </w:t>
      </w:r>
      <w:r w:rsidR="00000000">
        <w:t>jusqu</w:t>
      </w:r>
      <w:r>
        <w:t>’</w:t>
      </w:r>
      <w:r w:rsidR="00000000">
        <w:t>au jour où vous irez vous asseoir sur la chaise électrique</w:t>
      </w:r>
      <w:r>
        <w:t xml:space="preserve">. </w:t>
      </w:r>
      <w:r w:rsidR="00000000">
        <w:t>Là</w:t>
      </w:r>
      <w:r>
        <w:t xml:space="preserve">, </w:t>
      </w:r>
      <w:r w:rsidR="00000000">
        <w:t>l</w:t>
      </w:r>
      <w:r>
        <w:t>’</w:t>
      </w:r>
      <w:r w:rsidR="00000000">
        <w:t>élégance ne compte plus</w:t>
      </w:r>
      <w:r>
        <w:t>.</w:t>
      </w:r>
    </w:p>
    <w:p w14:paraId="296135B5" w14:textId="77777777" w:rsidR="007573A7" w:rsidRDefault="00000000">
      <w:r>
        <w:t>Il ne répondit pas</w:t>
      </w:r>
      <w:r w:rsidR="007573A7">
        <w:t xml:space="preserve">. </w:t>
      </w:r>
      <w:r>
        <w:t>Lorsque j</w:t>
      </w:r>
      <w:r w:rsidR="007573A7">
        <w:t>’</w:t>
      </w:r>
      <w:r>
        <w:t>arrêtai la voiture devant l</w:t>
      </w:r>
      <w:r w:rsidR="007573A7">
        <w:t>’</w:t>
      </w:r>
      <w:r>
        <w:t>appartement de Millie</w:t>
      </w:r>
      <w:r w:rsidR="007573A7">
        <w:t xml:space="preserve">, </w:t>
      </w:r>
      <w:r>
        <w:t>je lui dis</w:t>
      </w:r>
      <w:r w:rsidR="007573A7">
        <w:t> :</w:t>
      </w:r>
    </w:p>
    <w:p w14:paraId="30CB50A8" w14:textId="77777777" w:rsidR="007573A7" w:rsidRDefault="007573A7">
      <w:r>
        <w:lastRenderedPageBreak/>
        <w:t>— </w:t>
      </w:r>
      <w:r w:rsidR="00000000">
        <w:t>Maintenant</w:t>
      </w:r>
      <w:r>
        <w:t xml:space="preserve">, </w:t>
      </w:r>
      <w:r w:rsidR="00000000">
        <w:t>vous me suivrez à votre guise</w:t>
      </w:r>
      <w:r>
        <w:t xml:space="preserve">. </w:t>
      </w:r>
      <w:r w:rsidR="00000000">
        <w:t>Je vais che</w:t>
      </w:r>
      <w:r w:rsidR="00000000">
        <w:t>r</w:t>
      </w:r>
      <w:r w:rsidR="00000000">
        <w:t>cher une de mes amies</w:t>
      </w:r>
      <w:r>
        <w:t xml:space="preserve"> ; </w:t>
      </w:r>
      <w:r w:rsidR="00000000">
        <w:t>nous dînerons au Casino</w:t>
      </w:r>
      <w:r>
        <w:t xml:space="preserve">. </w:t>
      </w:r>
      <w:r w:rsidR="00000000">
        <w:t>Vous n</w:t>
      </w:r>
      <w:r>
        <w:t>’</w:t>
      </w:r>
      <w:r w:rsidR="00000000">
        <w:t>êtes pas obligé de me croire sur parole</w:t>
      </w:r>
      <w:r>
        <w:t xml:space="preserve">. </w:t>
      </w:r>
      <w:r w:rsidR="00000000">
        <w:t>Attendez-moi dans un taxi et vous nous suivrez</w:t>
      </w:r>
      <w:r>
        <w:t>.</w:t>
      </w:r>
    </w:p>
    <w:p w14:paraId="32DFA55D" w14:textId="77777777" w:rsidR="007573A7" w:rsidRDefault="007573A7">
      <w:r>
        <w:t>— </w:t>
      </w:r>
      <w:r w:rsidR="00000000">
        <w:t>Vous êtes un drôle de type</w:t>
      </w:r>
      <w:r>
        <w:t xml:space="preserve">, </w:t>
      </w:r>
      <w:r w:rsidR="00000000">
        <w:t>murmura-t-il</w:t>
      </w:r>
      <w:r>
        <w:t>.</w:t>
      </w:r>
    </w:p>
    <w:p w14:paraId="13E39A0C" w14:textId="77777777" w:rsidR="007573A7" w:rsidRDefault="007573A7">
      <w:r>
        <w:t>— </w:t>
      </w:r>
      <w:r w:rsidR="00000000">
        <w:t>Mais non</w:t>
      </w:r>
      <w:r>
        <w:t xml:space="preserve">, </w:t>
      </w:r>
      <w:r w:rsidR="00000000">
        <w:t>je veux vous aider</w:t>
      </w:r>
      <w:r>
        <w:t xml:space="preserve">, </w:t>
      </w:r>
      <w:r w:rsidR="00000000">
        <w:t>voilà tout</w:t>
      </w:r>
      <w:r>
        <w:t xml:space="preserve">. </w:t>
      </w:r>
      <w:r w:rsidR="00000000">
        <w:t>Plus votre ca</w:t>
      </w:r>
      <w:r w:rsidR="00000000">
        <w:t>r</w:t>
      </w:r>
      <w:r w:rsidR="00000000">
        <w:t>rière sera rapide</w:t>
      </w:r>
      <w:r>
        <w:t xml:space="preserve">, </w:t>
      </w:r>
      <w:r w:rsidR="00000000">
        <w:t>plus tôt vous irez vous asseoir sur la chaise</w:t>
      </w:r>
      <w:r>
        <w:t>.</w:t>
      </w:r>
    </w:p>
    <w:p w14:paraId="26A7A2C4" w14:textId="77777777" w:rsidR="007573A7" w:rsidRDefault="00000000">
      <w:r>
        <w:t>Millie m</w:t>
      </w:r>
      <w:r w:rsidR="007573A7">
        <w:t>’</w:t>
      </w:r>
      <w:r>
        <w:t>attendait</w:t>
      </w:r>
      <w:r w:rsidR="007573A7">
        <w:t>.</w:t>
      </w:r>
    </w:p>
    <w:p w14:paraId="32B83C5C" w14:textId="77777777" w:rsidR="007573A7" w:rsidRDefault="00000000">
      <w:r>
        <w:t>Nous dînâmes au Casino</w:t>
      </w:r>
      <w:r w:rsidR="007573A7">
        <w:t xml:space="preserve">, </w:t>
      </w:r>
      <w:r>
        <w:t>dans le grand jardin</w:t>
      </w:r>
      <w:r w:rsidR="007573A7">
        <w:t xml:space="preserve">, </w:t>
      </w:r>
      <w:r>
        <w:t>sous un ciel où roulaient de lourds nuages noirs</w:t>
      </w:r>
      <w:r w:rsidR="007573A7">
        <w:t xml:space="preserve">. </w:t>
      </w:r>
      <w:r>
        <w:t>Je me réjouis en songeant que la nuit obscure serait favorable à notre expédition</w:t>
      </w:r>
      <w:r w:rsidR="007573A7">
        <w:t>.</w:t>
      </w:r>
    </w:p>
    <w:p w14:paraId="7E79C218" w14:textId="77777777" w:rsidR="007573A7" w:rsidRDefault="00000000">
      <w:r>
        <w:t>J</w:t>
      </w:r>
      <w:r w:rsidR="007573A7">
        <w:t>’</w:t>
      </w:r>
      <w:r>
        <w:t>avais choisi une table d</w:t>
      </w:r>
      <w:r w:rsidR="007573A7">
        <w:t>’</w:t>
      </w:r>
      <w:r>
        <w:t>où l</w:t>
      </w:r>
      <w:r w:rsidR="007573A7">
        <w:t>’</w:t>
      </w:r>
      <w:r>
        <w:t>on pouvait facilement gagner le dancing</w:t>
      </w:r>
      <w:r w:rsidR="007573A7">
        <w:t xml:space="preserve">. </w:t>
      </w:r>
      <w:r>
        <w:t xml:space="preserve">Jack </w:t>
      </w:r>
      <w:proofErr w:type="spellStart"/>
      <w:r>
        <w:t>Curfew</w:t>
      </w:r>
      <w:proofErr w:type="spellEnd"/>
      <w:r>
        <w:t xml:space="preserve"> ne me chercha pas longtemps</w:t>
      </w:r>
      <w:r w:rsidR="007573A7">
        <w:t xml:space="preserve">. </w:t>
      </w:r>
      <w:r>
        <w:t>Vers la fin du dîner</w:t>
      </w:r>
      <w:r w:rsidR="007573A7">
        <w:t xml:space="preserve">, </w:t>
      </w:r>
      <w:r>
        <w:t>il s</w:t>
      </w:r>
      <w:r w:rsidR="007573A7">
        <w:t>’</w:t>
      </w:r>
      <w:r>
        <w:t>approcha de nous</w:t>
      </w:r>
      <w:r w:rsidR="007573A7">
        <w:t>.</w:t>
      </w:r>
    </w:p>
    <w:p w14:paraId="5344FFF7" w14:textId="77777777" w:rsidR="007573A7" w:rsidRDefault="007573A7">
      <w:r>
        <w:t>— </w:t>
      </w:r>
      <w:r w:rsidR="00000000">
        <w:t>Bonsoir</w:t>
      </w:r>
      <w:r>
        <w:t xml:space="preserve">, </w:t>
      </w:r>
      <w:proofErr w:type="spellStart"/>
      <w:r w:rsidR="00000000">
        <w:t>Curfew</w:t>
      </w:r>
      <w:proofErr w:type="spellEnd"/>
      <w:r>
        <w:t xml:space="preserve">, </w:t>
      </w:r>
      <w:r w:rsidR="00000000">
        <w:t>dis-je</w:t>
      </w:r>
      <w:r>
        <w:t xml:space="preserve">, </w:t>
      </w:r>
      <w:r w:rsidR="00000000">
        <w:t>me levant aussitôt</w:t>
      </w:r>
      <w:r>
        <w:t>.</w:t>
      </w:r>
    </w:p>
    <w:p w14:paraId="76F5C1C4" w14:textId="77777777" w:rsidR="007573A7" w:rsidRDefault="00000000">
      <w:r>
        <w:t>Il s</w:t>
      </w:r>
      <w:r w:rsidR="007573A7">
        <w:t>’</w:t>
      </w:r>
      <w:r>
        <w:t>inclina devant Millie et me serra la main</w:t>
      </w:r>
      <w:r w:rsidR="007573A7">
        <w:t>.</w:t>
      </w:r>
    </w:p>
    <w:p w14:paraId="1890D904" w14:textId="77777777" w:rsidR="007573A7" w:rsidRDefault="007573A7">
      <w:r>
        <w:t>— </w:t>
      </w:r>
      <w:r w:rsidR="00000000">
        <w:t>Oh</w:t>
      </w:r>
      <w:r>
        <w:t xml:space="preserve"> ! </w:t>
      </w:r>
      <w:r w:rsidR="00000000">
        <w:t xml:space="preserve">monsieur </w:t>
      </w:r>
      <w:proofErr w:type="spellStart"/>
      <w:r w:rsidR="00000000">
        <w:t>Curfew</w:t>
      </w:r>
      <w:proofErr w:type="spellEnd"/>
      <w:r>
        <w:t xml:space="preserve">, </w:t>
      </w:r>
      <w:r w:rsidR="00000000">
        <w:t>dit Millie en riant</w:t>
      </w:r>
      <w:r>
        <w:t xml:space="preserve">, </w:t>
      </w:r>
      <w:r w:rsidR="00000000">
        <w:t>j</w:t>
      </w:r>
      <w:r>
        <w:t>’</w:t>
      </w:r>
      <w:r w:rsidR="00000000">
        <w:t>espère que vous ne permettrez pas qu</w:t>
      </w:r>
      <w:r>
        <w:t>’</w:t>
      </w:r>
      <w:r w:rsidR="00000000">
        <w:t>il pleuve</w:t>
      </w:r>
      <w:r>
        <w:t xml:space="preserve">. </w:t>
      </w:r>
      <w:r w:rsidR="00000000">
        <w:t>On est si bien chez vous</w:t>
      </w:r>
      <w:r>
        <w:t> !</w:t>
      </w:r>
    </w:p>
    <w:p w14:paraId="0CBA70EA" w14:textId="77777777" w:rsidR="007573A7" w:rsidRDefault="007573A7">
      <w:r>
        <w:t>— </w:t>
      </w:r>
      <w:r w:rsidR="00000000">
        <w:t>Je ferai tout mon possible</w:t>
      </w:r>
      <w:r>
        <w:t xml:space="preserve">, </w:t>
      </w:r>
      <w:r w:rsidR="00000000">
        <w:t>dit-il en souriant</w:t>
      </w:r>
      <w:r>
        <w:t xml:space="preserve"> ; </w:t>
      </w:r>
      <w:r w:rsidR="00000000">
        <w:t>mais l</w:t>
      </w:r>
      <w:r>
        <w:t>’</w:t>
      </w:r>
      <w:r w:rsidR="00000000">
        <w:t>on est aussi très bien à l</w:t>
      </w:r>
      <w:r>
        <w:t>’</w:t>
      </w:r>
      <w:r w:rsidR="00000000">
        <w:t>intérieur</w:t>
      </w:r>
      <w:r>
        <w:t xml:space="preserve">. </w:t>
      </w:r>
      <w:r w:rsidR="00000000">
        <w:t>Monsieur Spence</w:t>
      </w:r>
      <w:r>
        <w:t xml:space="preserve">, </w:t>
      </w:r>
      <w:r w:rsidR="00000000">
        <w:t>je voudrais vous dire un mot si madame consent à vous accorder cinq m</w:t>
      </w:r>
      <w:r w:rsidR="00000000">
        <w:t>i</w:t>
      </w:r>
      <w:r w:rsidR="00000000">
        <w:t>nutes de liberté</w:t>
      </w:r>
      <w:r>
        <w:t>.</w:t>
      </w:r>
    </w:p>
    <w:p w14:paraId="48F9444F" w14:textId="77777777" w:rsidR="007573A7" w:rsidRDefault="00000000">
      <w:r>
        <w:t>Millie fit la moue</w:t>
      </w:r>
      <w:r w:rsidR="007573A7">
        <w:t> :</w:t>
      </w:r>
    </w:p>
    <w:p w14:paraId="2C9F6E3F" w14:textId="77777777" w:rsidR="007573A7" w:rsidRDefault="007573A7">
      <w:r>
        <w:t>— </w:t>
      </w:r>
      <w:r w:rsidR="00000000">
        <w:t>L</w:t>
      </w:r>
      <w:r>
        <w:t>’</w:t>
      </w:r>
      <w:r w:rsidR="00000000">
        <w:t>orchestre va jouer la rumba que je préfère</w:t>
      </w:r>
      <w:r>
        <w:t xml:space="preserve">, </w:t>
      </w:r>
      <w:r w:rsidR="00000000">
        <w:t>dit-elle</w:t>
      </w:r>
      <w:r>
        <w:t xml:space="preserve">, </w:t>
      </w:r>
      <w:r w:rsidR="00000000">
        <w:t>et j</w:t>
      </w:r>
      <w:r>
        <w:t>’</w:t>
      </w:r>
      <w:r w:rsidR="00000000">
        <w:t>avais résolu de laisser fondre ma crème glacée plutôt que de manquer cette danse</w:t>
      </w:r>
      <w:r>
        <w:t>.</w:t>
      </w:r>
    </w:p>
    <w:p w14:paraId="0D007B05" w14:textId="77777777" w:rsidR="007573A7" w:rsidRDefault="007573A7">
      <w:r>
        <w:lastRenderedPageBreak/>
        <w:t>— </w:t>
      </w:r>
      <w:r w:rsidR="00000000">
        <w:t>Alors</w:t>
      </w:r>
      <w:r>
        <w:t xml:space="preserve">, </w:t>
      </w:r>
      <w:r w:rsidR="00000000">
        <w:t>je vous verrai après</w:t>
      </w:r>
      <w:r>
        <w:t xml:space="preserve">, </w:t>
      </w:r>
      <w:r w:rsidR="00000000">
        <w:t xml:space="preserve">dis-je à </w:t>
      </w:r>
      <w:proofErr w:type="spellStart"/>
      <w:r w:rsidR="00000000">
        <w:t>Curfew</w:t>
      </w:r>
      <w:proofErr w:type="spellEnd"/>
      <w:r>
        <w:t xml:space="preserve"> ; </w:t>
      </w:r>
      <w:r w:rsidR="00000000">
        <w:t>dans votre bureau</w:t>
      </w:r>
      <w:r>
        <w:t>.</w:t>
      </w:r>
    </w:p>
    <w:p w14:paraId="41707D9C" w14:textId="77777777" w:rsidR="007573A7" w:rsidRDefault="007573A7">
      <w:r>
        <w:t>— </w:t>
      </w:r>
      <w:r w:rsidR="00000000">
        <w:t>Il est bien</w:t>
      </w:r>
      <w:r>
        <w:t xml:space="preserve">, </w:t>
      </w:r>
      <w:r w:rsidR="00000000">
        <w:t>cet homme-là</w:t>
      </w:r>
      <w:r>
        <w:t xml:space="preserve">, </w:t>
      </w:r>
      <w:r w:rsidR="00000000">
        <w:t>me dit Millie en dansant</w:t>
      </w:r>
      <w:r>
        <w:t xml:space="preserve">. </w:t>
      </w:r>
      <w:r w:rsidR="00000000">
        <w:t>Il re</w:t>
      </w:r>
      <w:r w:rsidR="00000000">
        <w:t>s</w:t>
      </w:r>
      <w:r w:rsidR="00000000">
        <w:t>semble à Clark Gable</w:t>
      </w:r>
      <w:r>
        <w:t xml:space="preserve">, </w:t>
      </w:r>
      <w:r w:rsidR="00000000">
        <w:t>en plus âgé</w:t>
      </w:r>
      <w:r>
        <w:t xml:space="preserve">. </w:t>
      </w:r>
      <w:r w:rsidR="00000000">
        <w:t>Je ne crois pas toutes les ho</w:t>
      </w:r>
      <w:r w:rsidR="00000000">
        <w:t>r</w:t>
      </w:r>
      <w:r w:rsidR="00000000">
        <w:t>reurs que l</w:t>
      </w:r>
      <w:r>
        <w:t>’</w:t>
      </w:r>
      <w:r w:rsidR="00000000">
        <w:t>on dit de lui</w:t>
      </w:r>
      <w:r>
        <w:t>.</w:t>
      </w:r>
    </w:p>
    <w:p w14:paraId="09835EA0" w14:textId="77777777" w:rsidR="007573A7" w:rsidRDefault="007573A7">
      <w:r>
        <w:t>— </w:t>
      </w:r>
      <w:r w:rsidR="00000000">
        <w:t>Moi non plus</w:t>
      </w:r>
      <w:r>
        <w:t xml:space="preserve"> ; </w:t>
      </w:r>
      <w:r w:rsidR="00000000">
        <w:t>surtout lorsqu</w:t>
      </w:r>
      <w:r>
        <w:t>’</w:t>
      </w:r>
      <w:r w:rsidR="00000000">
        <w:t>on raconte qu</w:t>
      </w:r>
      <w:r>
        <w:t>’</w:t>
      </w:r>
      <w:r w:rsidR="00000000">
        <w:t>il a tué sa grand</w:t>
      </w:r>
      <w:r>
        <w:t>’</w:t>
      </w:r>
      <w:r w:rsidR="00000000">
        <w:t>mère deux fois en trois jours</w:t>
      </w:r>
      <w:r>
        <w:t>.</w:t>
      </w:r>
    </w:p>
    <w:p w14:paraId="0186F769" w14:textId="77777777" w:rsidR="007573A7" w:rsidRDefault="00000000">
      <w:r>
        <w:t xml:space="preserve">Le bureau de </w:t>
      </w:r>
      <w:proofErr w:type="spellStart"/>
      <w:r>
        <w:t>Curfew</w:t>
      </w:r>
      <w:proofErr w:type="spellEnd"/>
      <w:r>
        <w:t xml:space="preserve"> était luxueusement meublé</w:t>
      </w:r>
      <w:r w:rsidR="007573A7">
        <w:t xml:space="preserve"> : </w:t>
      </w:r>
      <w:r>
        <w:t>acajou verni et cuir</w:t>
      </w:r>
      <w:r w:rsidR="007573A7">
        <w:t xml:space="preserve">. </w:t>
      </w:r>
      <w:r>
        <w:t>Il n</w:t>
      </w:r>
      <w:r w:rsidR="007573A7">
        <w:t>’</w:t>
      </w:r>
      <w:r>
        <w:t>avait pas de fenêtre</w:t>
      </w:r>
      <w:r w:rsidR="007573A7">
        <w:t xml:space="preserve"> ; </w:t>
      </w:r>
      <w:r>
        <w:t>rien qu</w:t>
      </w:r>
      <w:r w:rsidR="007573A7">
        <w:t>’</w:t>
      </w:r>
      <w:r>
        <w:t>une lourde porte capitonnée</w:t>
      </w:r>
      <w:r w:rsidR="007573A7">
        <w:t xml:space="preserve">. </w:t>
      </w:r>
      <w:r>
        <w:t>Un ingénieux système de ventilation envoyait de l</w:t>
      </w:r>
      <w:r w:rsidR="007573A7">
        <w:t>’</w:t>
      </w:r>
      <w:r>
        <w:t>air frais</w:t>
      </w:r>
      <w:r w:rsidR="007573A7">
        <w:t xml:space="preserve">. </w:t>
      </w:r>
      <w:proofErr w:type="spellStart"/>
      <w:r>
        <w:t>Curfew</w:t>
      </w:r>
      <w:proofErr w:type="spellEnd"/>
      <w:r>
        <w:t xml:space="preserve"> me montra un fauteuil profond et s</w:t>
      </w:r>
      <w:r w:rsidR="007573A7">
        <w:t>’</w:t>
      </w:r>
      <w:r>
        <w:t>assit</w:t>
      </w:r>
      <w:r w:rsidR="007573A7">
        <w:t xml:space="preserve">. </w:t>
      </w:r>
      <w:r>
        <w:t>E</w:t>
      </w:r>
      <w:r>
        <w:t>n</w:t>
      </w:r>
      <w:r>
        <w:t>tre nous</w:t>
      </w:r>
      <w:r w:rsidR="007573A7">
        <w:t xml:space="preserve">, </w:t>
      </w:r>
      <w:r>
        <w:t>sur un guéridon</w:t>
      </w:r>
      <w:r w:rsidR="007573A7">
        <w:t xml:space="preserve">, </w:t>
      </w:r>
      <w:r>
        <w:t>étaient posés une bouteille de whisky</w:t>
      </w:r>
      <w:r w:rsidR="007573A7">
        <w:t xml:space="preserve">, </w:t>
      </w:r>
      <w:r>
        <w:t>un siphon et un seau argenté plein de cubes de glace</w:t>
      </w:r>
      <w:r w:rsidR="007573A7">
        <w:t>.</w:t>
      </w:r>
    </w:p>
    <w:p w14:paraId="4F680EDD" w14:textId="77777777" w:rsidR="007573A7" w:rsidRDefault="007573A7">
      <w:r>
        <w:t>— </w:t>
      </w:r>
      <w:r w:rsidR="00000000">
        <w:t>Vous préférez peut-être autre chose</w:t>
      </w:r>
      <w:r>
        <w:t> ?</w:t>
      </w:r>
    </w:p>
    <w:p w14:paraId="69EA0B6A" w14:textId="77777777" w:rsidR="007573A7" w:rsidRDefault="007573A7">
      <w:r>
        <w:t>— </w:t>
      </w:r>
      <w:r w:rsidR="00000000">
        <w:t>Non</w:t>
      </w:r>
      <w:r>
        <w:t xml:space="preserve">, </w:t>
      </w:r>
      <w:r w:rsidR="00000000">
        <w:t>dis-je</w:t>
      </w:r>
      <w:r>
        <w:t xml:space="preserve">, </w:t>
      </w:r>
      <w:r w:rsidR="00000000">
        <w:t>me servant du whisky</w:t>
      </w:r>
      <w:r>
        <w:t xml:space="preserve"> ; </w:t>
      </w:r>
      <w:r w:rsidR="00000000">
        <w:t>il est certainement excellent</w:t>
      </w:r>
      <w:r>
        <w:t xml:space="preserve">. </w:t>
      </w:r>
      <w:r w:rsidR="00000000">
        <w:t>Est-ce que le gosse vous a fait son rapport</w:t>
      </w:r>
      <w:r>
        <w:t> ?</w:t>
      </w:r>
    </w:p>
    <w:p w14:paraId="64E3227F" w14:textId="77777777" w:rsidR="007573A7" w:rsidRDefault="00000000">
      <w:proofErr w:type="spellStart"/>
      <w:r>
        <w:t>Curfew</w:t>
      </w:r>
      <w:proofErr w:type="spellEnd"/>
      <w:r>
        <w:t xml:space="preserve"> éclata de rire</w:t>
      </w:r>
      <w:r w:rsidR="007573A7">
        <w:t>.</w:t>
      </w:r>
    </w:p>
    <w:p w14:paraId="77C49EA9" w14:textId="77777777" w:rsidR="007573A7" w:rsidRDefault="007573A7">
      <w:r>
        <w:t>— </w:t>
      </w:r>
      <w:r w:rsidR="00000000">
        <w:t>Vous l</w:t>
      </w:r>
      <w:r>
        <w:t>’</w:t>
      </w:r>
      <w:r w:rsidR="00000000">
        <w:t>avez épaté</w:t>
      </w:r>
      <w:r>
        <w:t xml:space="preserve"> ! </w:t>
      </w:r>
      <w:r w:rsidR="00000000">
        <w:t>dit-il</w:t>
      </w:r>
      <w:r>
        <w:t>.</w:t>
      </w:r>
    </w:p>
    <w:p w14:paraId="38C49E3B" w14:textId="77777777" w:rsidR="007573A7" w:rsidRDefault="007573A7">
      <w:r>
        <w:t>— </w:t>
      </w:r>
      <w:r w:rsidR="00000000">
        <w:t>J</w:t>
      </w:r>
      <w:r>
        <w:t>’</w:t>
      </w:r>
      <w:r w:rsidR="00000000">
        <w:t>espère qu</w:t>
      </w:r>
      <w:r>
        <w:t>’</w:t>
      </w:r>
      <w:r w:rsidR="00000000">
        <w:t>il vous a tout raconté</w:t>
      </w:r>
      <w:r>
        <w:t xml:space="preserve">. </w:t>
      </w:r>
      <w:r w:rsidR="00000000">
        <w:t>Il n</w:t>
      </w:r>
      <w:r>
        <w:t>’</w:t>
      </w:r>
      <w:r w:rsidR="00000000">
        <w:t>y a guère qu</w:t>
      </w:r>
      <w:r>
        <w:t>’</w:t>
      </w:r>
      <w:r w:rsidR="00000000">
        <w:t>une dizaine de minutes pendant lesquelles il m</w:t>
      </w:r>
      <w:r>
        <w:t>’</w:t>
      </w:r>
      <w:r w:rsidR="00000000">
        <w:t>a perdu de vue</w:t>
      </w:r>
      <w:r>
        <w:t xml:space="preserve"> ; </w:t>
      </w:r>
      <w:r w:rsidR="00000000">
        <w:t>je prenais mon bain</w:t>
      </w:r>
      <w:r>
        <w:t>.</w:t>
      </w:r>
    </w:p>
    <w:p w14:paraId="471F4BC8" w14:textId="77777777" w:rsidR="007573A7" w:rsidRDefault="00000000">
      <w:r>
        <w:t xml:space="preserve">Le ton sec de ma voix sembla agir sur </w:t>
      </w:r>
      <w:proofErr w:type="spellStart"/>
      <w:r>
        <w:t>Curfew</w:t>
      </w:r>
      <w:proofErr w:type="spellEnd"/>
      <w:r>
        <w:t xml:space="preserve"> qui cessa de sourire</w:t>
      </w:r>
      <w:r w:rsidR="007573A7">
        <w:t>.</w:t>
      </w:r>
    </w:p>
    <w:p w14:paraId="3E014D55" w14:textId="77777777" w:rsidR="007573A7" w:rsidRDefault="007573A7">
      <w:r>
        <w:t>— </w:t>
      </w:r>
      <w:r w:rsidR="00000000">
        <w:t>Pourquoi ne prenez-vous pas la chose au sérieux</w:t>
      </w:r>
      <w:r>
        <w:t xml:space="preserve">, </w:t>
      </w:r>
      <w:r w:rsidR="00000000">
        <w:t>Spe</w:t>
      </w:r>
      <w:r w:rsidR="00000000">
        <w:t>n</w:t>
      </w:r>
      <w:r w:rsidR="00000000">
        <w:t>ce</w:t>
      </w:r>
      <w:r>
        <w:t xml:space="preserve"> ? </w:t>
      </w:r>
      <w:r w:rsidR="00000000">
        <w:t>dit-il</w:t>
      </w:r>
      <w:r>
        <w:t>.</w:t>
      </w:r>
    </w:p>
    <w:p w14:paraId="56968306" w14:textId="77777777" w:rsidR="007573A7" w:rsidRDefault="007573A7">
      <w:r>
        <w:lastRenderedPageBreak/>
        <w:t>— </w:t>
      </w:r>
      <w:r w:rsidR="00000000">
        <w:t>Je la prends pour ce qu</w:t>
      </w:r>
      <w:r>
        <w:t>’</w:t>
      </w:r>
      <w:r w:rsidR="00000000">
        <w:t>elle vaut</w:t>
      </w:r>
      <w:r>
        <w:t xml:space="preserve">, </w:t>
      </w:r>
      <w:r w:rsidR="00000000">
        <w:t>répondis-je</w:t>
      </w:r>
      <w:r>
        <w:t xml:space="preserve">… </w:t>
      </w:r>
      <w:r w:rsidR="00000000">
        <w:t>et elle ne vaut pas cher</w:t>
      </w:r>
      <w:r>
        <w:t>.</w:t>
      </w:r>
    </w:p>
    <w:p w14:paraId="5497E826" w14:textId="77777777" w:rsidR="007573A7" w:rsidRDefault="00000000">
      <w:r>
        <w:t>Il hocha lentement la tête et me regarda d</w:t>
      </w:r>
      <w:r w:rsidR="007573A7">
        <w:t>’</w:t>
      </w:r>
      <w:r>
        <w:t>un air de co</w:t>
      </w:r>
      <w:r>
        <w:t>m</w:t>
      </w:r>
      <w:r>
        <w:t>misération</w:t>
      </w:r>
      <w:r w:rsidR="007573A7">
        <w:t>.</w:t>
      </w:r>
    </w:p>
    <w:p w14:paraId="59EEDFAD" w14:textId="77777777" w:rsidR="007573A7" w:rsidRDefault="007573A7">
      <w:r>
        <w:t>— </w:t>
      </w:r>
      <w:r w:rsidR="00000000">
        <w:t>Vous allez avoir des histoires</w:t>
      </w:r>
      <w:r>
        <w:t xml:space="preserve">, </w:t>
      </w:r>
      <w:r w:rsidR="00000000">
        <w:t>murmura-t-il</w:t>
      </w:r>
      <w:r>
        <w:t>.</w:t>
      </w:r>
    </w:p>
    <w:p w14:paraId="10E2A159" w14:textId="77777777" w:rsidR="007573A7" w:rsidRDefault="007573A7">
      <w:r>
        <w:t>— </w:t>
      </w:r>
      <w:r w:rsidR="00000000">
        <w:t>Pas autant que vous voudriez me le laisser entendre</w:t>
      </w:r>
      <w:r>
        <w:t xml:space="preserve">. </w:t>
      </w:r>
      <w:r w:rsidR="00000000">
        <w:t>Je ne crois pas à votre bluff</w:t>
      </w:r>
      <w:r>
        <w:t xml:space="preserve">. </w:t>
      </w:r>
      <w:r w:rsidR="00000000">
        <w:t xml:space="preserve">Me prenez-vous pour Jonas </w:t>
      </w:r>
      <w:proofErr w:type="spellStart"/>
      <w:r w:rsidR="00000000">
        <w:t>Hatfield</w:t>
      </w:r>
      <w:proofErr w:type="spellEnd"/>
      <w:r>
        <w:t xml:space="preserve"> ? </w:t>
      </w:r>
      <w:r w:rsidR="00000000">
        <w:t>Essayez donc de me coller une étiquette sur le ventre</w:t>
      </w:r>
      <w:r>
        <w:t xml:space="preserve">, </w:t>
      </w:r>
      <w:r w:rsidR="00000000">
        <w:t>et vous verrez</w:t>
      </w:r>
      <w:r>
        <w:t>.</w:t>
      </w:r>
    </w:p>
    <w:p w14:paraId="0237AB36" w14:textId="77777777" w:rsidR="007573A7" w:rsidRDefault="00000000">
      <w:r>
        <w:t>Il buvait son whisky à petits coups</w:t>
      </w:r>
      <w:r w:rsidR="007573A7">
        <w:t>.</w:t>
      </w:r>
    </w:p>
    <w:p w14:paraId="75273BB5" w14:textId="77777777" w:rsidR="007573A7" w:rsidRDefault="007573A7">
      <w:r>
        <w:t>— </w:t>
      </w:r>
      <w:r w:rsidR="00000000">
        <w:t>Pour nous</w:t>
      </w:r>
      <w:r>
        <w:t xml:space="preserve">, </w:t>
      </w:r>
      <w:r w:rsidR="00000000">
        <w:t>un homme est un homme</w:t>
      </w:r>
      <w:r>
        <w:t xml:space="preserve">, </w:t>
      </w:r>
      <w:r w:rsidR="00000000">
        <w:t>dit-il</w:t>
      </w:r>
      <w:r>
        <w:t>.</w:t>
      </w:r>
    </w:p>
    <w:p w14:paraId="632E7099" w14:textId="77777777" w:rsidR="007573A7" w:rsidRDefault="007573A7">
      <w:r>
        <w:t>— </w:t>
      </w:r>
      <w:r w:rsidR="00000000">
        <w:t>Alors</w:t>
      </w:r>
      <w:r>
        <w:t xml:space="preserve">, </w:t>
      </w:r>
      <w:r w:rsidR="00000000">
        <w:t>achetez des lunettes</w:t>
      </w:r>
      <w:r>
        <w:t xml:space="preserve">, </w:t>
      </w:r>
      <w:r w:rsidR="00000000">
        <w:t>ripostai-je</w:t>
      </w:r>
      <w:r>
        <w:t xml:space="preserve">, </w:t>
      </w:r>
      <w:r w:rsidR="00000000">
        <w:t>et vous vous apercevrez que j</w:t>
      </w:r>
      <w:r>
        <w:t>’</w:t>
      </w:r>
      <w:r w:rsidR="00000000">
        <w:t>ai derrière moi le journal le plus puissant du pays</w:t>
      </w:r>
      <w:r>
        <w:t xml:space="preserve">. </w:t>
      </w:r>
      <w:r w:rsidR="00000000">
        <w:t>C</w:t>
      </w:r>
      <w:r>
        <w:t>’</w:t>
      </w:r>
      <w:r w:rsidR="00000000">
        <w:t>est vous qui risquez d</w:t>
      </w:r>
      <w:r>
        <w:t>’</w:t>
      </w:r>
      <w:r w:rsidR="00000000">
        <w:t>avoir des histoires</w:t>
      </w:r>
      <w:r>
        <w:t xml:space="preserve">. </w:t>
      </w:r>
      <w:r w:rsidR="00000000">
        <w:t>Nous vous avons toujours laissé en paix</w:t>
      </w:r>
      <w:r>
        <w:t xml:space="preserve">, </w:t>
      </w:r>
      <w:r w:rsidR="00000000">
        <w:t>sauf lorsque vous avez prétendu vous mêler de la politique locale</w:t>
      </w:r>
      <w:r>
        <w:t xml:space="preserve">. </w:t>
      </w:r>
      <w:r w:rsidR="00000000">
        <w:t>Il nous importe peu que les contr</w:t>
      </w:r>
      <w:r w:rsidR="00000000">
        <w:t>e</w:t>
      </w:r>
      <w:r w:rsidR="00000000">
        <w:t>bandiers d</w:t>
      </w:r>
      <w:r>
        <w:t>’</w:t>
      </w:r>
      <w:r w:rsidR="00000000">
        <w:t>alcool et les tenanciers de tripot vous paient un tr</w:t>
      </w:r>
      <w:r w:rsidR="00000000">
        <w:t>i</w:t>
      </w:r>
      <w:r w:rsidR="00000000">
        <w:t>but</w:t>
      </w:r>
      <w:r>
        <w:t xml:space="preserve">. </w:t>
      </w:r>
      <w:r w:rsidR="00000000">
        <w:t>Cela se passe malheureusement ainsi dans toutes les villes des États-Unis</w:t>
      </w:r>
      <w:r>
        <w:t xml:space="preserve">. </w:t>
      </w:r>
      <w:r w:rsidR="00000000">
        <w:t>Alors</w:t>
      </w:r>
      <w:r>
        <w:t xml:space="preserve">, </w:t>
      </w:r>
      <w:r w:rsidR="00000000">
        <w:t xml:space="preserve">Jack </w:t>
      </w:r>
      <w:proofErr w:type="spellStart"/>
      <w:r w:rsidR="00000000">
        <w:t>Curfew</w:t>
      </w:r>
      <w:proofErr w:type="spellEnd"/>
      <w:r w:rsidR="00000000">
        <w:t xml:space="preserve"> ou un autre</w:t>
      </w:r>
      <w:r>
        <w:t xml:space="preserve"> ! </w:t>
      </w:r>
      <w:r w:rsidR="00000000">
        <w:t>Nous chassons de plus gros gibier</w:t>
      </w:r>
      <w:r>
        <w:t>.</w:t>
      </w:r>
    </w:p>
    <w:p w14:paraId="7EC67C29" w14:textId="77777777" w:rsidR="007573A7" w:rsidRDefault="007573A7">
      <w:r>
        <w:t>— </w:t>
      </w:r>
      <w:r w:rsidR="00000000">
        <w:t>En somme</w:t>
      </w:r>
      <w:r>
        <w:t xml:space="preserve">, </w:t>
      </w:r>
      <w:r w:rsidR="00000000">
        <w:t>vous me méprisez</w:t>
      </w:r>
      <w:r>
        <w:t xml:space="preserve">, </w:t>
      </w:r>
      <w:r w:rsidR="00000000">
        <w:t>grogna-t-il</w:t>
      </w:r>
      <w:r>
        <w:t>.</w:t>
      </w:r>
    </w:p>
    <w:p w14:paraId="61115061" w14:textId="77777777" w:rsidR="007573A7" w:rsidRDefault="007573A7">
      <w:r>
        <w:t>— </w:t>
      </w:r>
      <w:r w:rsidR="00000000">
        <w:t>Jusqu</w:t>
      </w:r>
      <w:r>
        <w:t>’</w:t>
      </w:r>
      <w:r w:rsidR="00000000">
        <w:t>à nouvel ordre</w:t>
      </w:r>
      <w:r>
        <w:t xml:space="preserve">. </w:t>
      </w:r>
      <w:r w:rsidR="00000000">
        <w:t>Mais nous pouvons vous mener la vie dure si cela nous plaît</w:t>
      </w:r>
      <w:r>
        <w:t xml:space="preserve">. </w:t>
      </w:r>
      <w:r w:rsidR="00000000">
        <w:t>Alors</w:t>
      </w:r>
      <w:r>
        <w:t xml:space="preserve">, </w:t>
      </w:r>
      <w:r w:rsidR="00000000">
        <w:t>laissez-nous tranquilles</w:t>
      </w:r>
      <w:r>
        <w:t>.</w:t>
      </w:r>
    </w:p>
    <w:p w14:paraId="3359B811" w14:textId="77777777" w:rsidR="007573A7" w:rsidRDefault="007573A7">
      <w:r>
        <w:t>— </w:t>
      </w:r>
      <w:r w:rsidR="00000000">
        <w:t>Et vous prétendez que c</w:t>
      </w:r>
      <w:r>
        <w:t>’</w:t>
      </w:r>
      <w:r w:rsidR="00000000">
        <w:t>est moi qui bluffe</w:t>
      </w:r>
      <w:r>
        <w:t> !</w:t>
      </w:r>
    </w:p>
    <w:p w14:paraId="0FA2AAA9" w14:textId="77777777" w:rsidR="007573A7" w:rsidRDefault="007573A7">
      <w:r>
        <w:t>— </w:t>
      </w:r>
      <w:r w:rsidR="00000000">
        <w:t>J</w:t>
      </w:r>
      <w:r>
        <w:t>’</w:t>
      </w:r>
      <w:r w:rsidR="00000000">
        <w:t>ai dans mon bureau</w:t>
      </w:r>
      <w:r>
        <w:t xml:space="preserve">, </w:t>
      </w:r>
      <w:r w:rsidR="00000000">
        <w:t>répondis-je</w:t>
      </w:r>
      <w:r>
        <w:t xml:space="preserve">, </w:t>
      </w:r>
      <w:r w:rsidR="00000000">
        <w:t>une série d</w:t>
      </w:r>
      <w:r>
        <w:t>’</w:t>
      </w:r>
      <w:r w:rsidR="00000000">
        <w:t>articles tout prêts</w:t>
      </w:r>
      <w:r>
        <w:t xml:space="preserve">. </w:t>
      </w:r>
      <w:r w:rsidR="00000000">
        <w:t>Je puis déclencher demain une campagne contre vos tripots et vos boîtes de nuit</w:t>
      </w:r>
      <w:r>
        <w:t xml:space="preserve">. </w:t>
      </w:r>
      <w:r w:rsidR="00000000">
        <w:t>Ça va</w:t>
      </w:r>
      <w:r>
        <w:t> ?</w:t>
      </w:r>
    </w:p>
    <w:p w14:paraId="54A83BD1" w14:textId="77777777" w:rsidR="007573A7" w:rsidRDefault="007573A7">
      <w:r>
        <w:lastRenderedPageBreak/>
        <w:t>— </w:t>
      </w:r>
      <w:r w:rsidR="00000000">
        <w:t>Nous avons survécu à d</w:t>
      </w:r>
      <w:r>
        <w:t>’</w:t>
      </w:r>
      <w:r w:rsidR="00000000">
        <w:t>autres campagnes</w:t>
      </w:r>
      <w:r>
        <w:t xml:space="preserve">, </w:t>
      </w:r>
      <w:r w:rsidR="00000000">
        <w:t>ricana-t-il</w:t>
      </w:r>
      <w:r>
        <w:t>.</w:t>
      </w:r>
    </w:p>
    <w:p w14:paraId="39821FC6" w14:textId="77777777" w:rsidR="007573A7" w:rsidRDefault="007573A7">
      <w:r>
        <w:t>— </w:t>
      </w:r>
      <w:r w:rsidR="00000000">
        <w:t>Oui</w:t>
      </w:r>
      <w:r>
        <w:t xml:space="preserve">. </w:t>
      </w:r>
      <w:r w:rsidR="00000000">
        <w:t>Aux petites tracasseries qui ont duré quelques s</w:t>
      </w:r>
      <w:r w:rsidR="00000000">
        <w:t>e</w:t>
      </w:r>
      <w:r w:rsidR="00000000">
        <w:t>maines</w:t>
      </w:r>
      <w:r>
        <w:t xml:space="preserve">, </w:t>
      </w:r>
      <w:r w:rsidR="00000000">
        <w:t>jusqu</w:t>
      </w:r>
      <w:r>
        <w:t>’</w:t>
      </w:r>
      <w:r w:rsidR="00000000">
        <w:t>aux élections</w:t>
      </w:r>
      <w:r>
        <w:t xml:space="preserve">. </w:t>
      </w:r>
      <w:r w:rsidR="00000000">
        <w:t>Cela vous a tout de même gênés</w:t>
      </w:r>
      <w:r>
        <w:t xml:space="preserve">. </w:t>
      </w:r>
      <w:r w:rsidR="00000000">
        <w:t>Des cabarets fermés</w:t>
      </w:r>
      <w:r>
        <w:t xml:space="preserve"> ; </w:t>
      </w:r>
      <w:r w:rsidR="00000000">
        <w:t>de l</w:t>
      </w:r>
      <w:r>
        <w:t>’</w:t>
      </w:r>
      <w:r w:rsidR="00000000">
        <w:t>argent dépensé pour solliciter des protections politiques</w:t>
      </w:r>
      <w:r>
        <w:t xml:space="preserve">. </w:t>
      </w:r>
      <w:r w:rsidR="00000000">
        <w:t>Avez-vous oublié la croisade que l</w:t>
      </w:r>
      <w:r>
        <w:t>’</w:t>
      </w:r>
      <w:r w:rsidR="00000000">
        <w:t>Association Féminine a menée contre vous</w:t>
      </w:r>
      <w:r>
        <w:t xml:space="preserve">, </w:t>
      </w:r>
      <w:r w:rsidR="00000000">
        <w:t>il y a trois ans</w:t>
      </w:r>
      <w:r>
        <w:t> ?</w:t>
      </w:r>
    </w:p>
    <w:p w14:paraId="1F03E64C" w14:textId="77777777" w:rsidR="007573A7" w:rsidRDefault="007573A7">
      <w:r>
        <w:t>— </w:t>
      </w:r>
      <w:r w:rsidR="00000000">
        <w:t>Nous sommes toujours là</w:t>
      </w:r>
      <w:r>
        <w:t>.</w:t>
      </w:r>
    </w:p>
    <w:p w14:paraId="5D907236" w14:textId="77777777" w:rsidR="007573A7" w:rsidRDefault="007573A7">
      <w:r>
        <w:t>— </w:t>
      </w:r>
      <w:r w:rsidR="00000000">
        <w:t>Bien sûr</w:t>
      </w:r>
      <w:r>
        <w:t xml:space="preserve"> ; </w:t>
      </w:r>
      <w:r w:rsidR="00000000">
        <w:t>mais vous avez dû fermer les trois quarts des établissements de jeu et de plaisir</w:t>
      </w:r>
      <w:r>
        <w:t xml:space="preserve">, </w:t>
      </w:r>
      <w:r w:rsidR="00000000">
        <w:t>jusqu</w:t>
      </w:r>
      <w:r>
        <w:t>’</w:t>
      </w:r>
      <w:r w:rsidR="00000000">
        <w:t>à ce que ces dames aient décidé de poursuivre une nouvelle chimère</w:t>
      </w:r>
      <w:r>
        <w:t xml:space="preserve">. </w:t>
      </w:r>
      <w:r w:rsidR="00000000">
        <w:t>Cela vous a coûté très cher</w:t>
      </w:r>
      <w:r>
        <w:t xml:space="preserve">. </w:t>
      </w:r>
      <w:r w:rsidR="00000000">
        <w:t>Si je décide de vous combattre</w:t>
      </w:r>
      <w:r>
        <w:t xml:space="preserve">, </w:t>
      </w:r>
      <w:r w:rsidR="00000000">
        <w:t>je tiendrai bon et vous serez ruinés</w:t>
      </w:r>
      <w:r>
        <w:t xml:space="preserve">. </w:t>
      </w:r>
      <w:r w:rsidR="00000000">
        <w:t>Ne préférez-vous pas l</w:t>
      </w:r>
      <w:r>
        <w:t>’</w:t>
      </w:r>
      <w:r w:rsidR="00000000">
        <w:t>état de choses actuel</w:t>
      </w:r>
      <w:r>
        <w:t xml:space="preserve"> ? </w:t>
      </w:r>
      <w:r w:rsidR="00000000">
        <w:t>Je veux bien supporter que Dominique me toise du haut de sa grandeur</w:t>
      </w:r>
      <w:r>
        <w:t xml:space="preserve">, </w:t>
      </w:r>
      <w:r w:rsidR="00000000">
        <w:t>devant ma porte</w:t>
      </w:r>
      <w:r>
        <w:t xml:space="preserve"> ; </w:t>
      </w:r>
      <w:r w:rsidR="00000000">
        <w:t>mais si vous employez la manière forte</w:t>
      </w:r>
      <w:r>
        <w:t xml:space="preserve">, </w:t>
      </w:r>
      <w:r w:rsidR="00000000">
        <w:t>vous le regretterez</w:t>
      </w:r>
      <w:r>
        <w:t>.</w:t>
      </w:r>
    </w:p>
    <w:p w14:paraId="38245161" w14:textId="77777777" w:rsidR="007573A7" w:rsidRDefault="00000000">
      <w:r>
        <w:t>Je pris mon verre et je bus</w:t>
      </w:r>
      <w:r w:rsidR="007573A7">
        <w:t xml:space="preserve">, </w:t>
      </w:r>
      <w:r>
        <w:t>à petites gorgées</w:t>
      </w:r>
      <w:r w:rsidR="007573A7">
        <w:t xml:space="preserve">, </w:t>
      </w:r>
      <w:proofErr w:type="spellStart"/>
      <w:r>
        <w:t>Curfew</w:t>
      </w:r>
      <w:proofErr w:type="spellEnd"/>
      <w:r w:rsidR="007573A7">
        <w:t xml:space="preserve">, </w:t>
      </w:r>
      <w:r>
        <w:t>pe</w:t>
      </w:r>
      <w:r>
        <w:t>n</w:t>
      </w:r>
      <w:r>
        <w:t>sif</w:t>
      </w:r>
      <w:r w:rsidR="007573A7">
        <w:t xml:space="preserve">, </w:t>
      </w:r>
      <w:r>
        <w:t>regardait ses pieds</w:t>
      </w:r>
      <w:r w:rsidR="007573A7">
        <w:t>.</w:t>
      </w:r>
    </w:p>
    <w:p w14:paraId="594D1231" w14:textId="77777777" w:rsidR="007573A7" w:rsidRDefault="007573A7">
      <w:r>
        <w:t>— </w:t>
      </w:r>
      <w:r w:rsidR="00000000">
        <w:t>Cela ne me coûterait pas un sou</w:t>
      </w:r>
      <w:r>
        <w:t xml:space="preserve">, </w:t>
      </w:r>
      <w:r w:rsidR="00000000">
        <w:t>dit-il enfin</w:t>
      </w:r>
      <w:r>
        <w:t xml:space="preserve"> ; </w:t>
      </w:r>
      <w:r w:rsidR="00000000">
        <w:t>notre soci</w:t>
      </w:r>
      <w:r w:rsidR="00000000">
        <w:t>é</w:t>
      </w:r>
      <w:r w:rsidR="00000000">
        <w:t>té paierait</w:t>
      </w:r>
      <w:r>
        <w:t xml:space="preserve">, </w:t>
      </w:r>
      <w:r w:rsidR="00000000">
        <w:t>voilà tout</w:t>
      </w:r>
      <w:r>
        <w:t>.</w:t>
      </w:r>
    </w:p>
    <w:p w14:paraId="66D2A31B" w14:textId="77777777" w:rsidR="007573A7" w:rsidRDefault="007573A7">
      <w:r>
        <w:t>— </w:t>
      </w:r>
      <w:r w:rsidR="00000000">
        <w:t>Ne me racontez donc pas d</w:t>
      </w:r>
      <w:r>
        <w:t>’</w:t>
      </w:r>
      <w:r w:rsidR="00000000">
        <w:t>histoires</w:t>
      </w:r>
      <w:r>
        <w:t xml:space="preserve">. </w:t>
      </w:r>
      <w:r w:rsidR="00000000">
        <w:t xml:space="preserve">En ce moment vous travaillez pour </w:t>
      </w:r>
      <w:proofErr w:type="spellStart"/>
      <w:r w:rsidR="00000000">
        <w:t>Wilks</w:t>
      </w:r>
      <w:proofErr w:type="spellEnd"/>
      <w:r>
        <w:t>.</w:t>
      </w:r>
    </w:p>
    <w:p w14:paraId="4DFCD298" w14:textId="77777777" w:rsidR="007573A7" w:rsidRDefault="00000000">
      <w:r>
        <w:t>Il me jeta un regard aigu</w:t>
      </w:r>
      <w:r w:rsidR="007573A7">
        <w:t>.</w:t>
      </w:r>
    </w:p>
    <w:p w14:paraId="54850CAF" w14:textId="77777777" w:rsidR="007573A7" w:rsidRDefault="007573A7">
      <w:r>
        <w:t>— </w:t>
      </w:r>
      <w:r w:rsidR="00000000">
        <w:t>Où voulez-vous en venir</w:t>
      </w:r>
      <w:r>
        <w:t xml:space="preserve"> ? </w:t>
      </w:r>
      <w:r w:rsidR="00000000">
        <w:t>demanda-t-il d</w:t>
      </w:r>
      <w:r>
        <w:t>’</w:t>
      </w:r>
      <w:r w:rsidR="00000000">
        <w:t>une voix brève</w:t>
      </w:r>
      <w:r>
        <w:t>.</w:t>
      </w:r>
    </w:p>
    <w:p w14:paraId="52A36273" w14:textId="77777777" w:rsidR="007573A7" w:rsidRDefault="007573A7">
      <w:r>
        <w:t>— </w:t>
      </w:r>
      <w:r w:rsidR="00000000">
        <w:t>Je ne le sais pas exactement</w:t>
      </w:r>
      <w:r>
        <w:t xml:space="preserve">. </w:t>
      </w:r>
      <w:r w:rsidR="00000000">
        <w:t>Vous non plus</w:t>
      </w:r>
      <w:r>
        <w:t xml:space="preserve">. </w:t>
      </w:r>
      <w:proofErr w:type="spellStart"/>
      <w:r w:rsidR="00000000">
        <w:t>Hatfield</w:t>
      </w:r>
      <w:proofErr w:type="spellEnd"/>
      <w:r w:rsidR="00000000">
        <w:t xml:space="preserve"> m</w:t>
      </w:r>
      <w:r>
        <w:t>’</w:t>
      </w:r>
      <w:r w:rsidR="00000000">
        <w:t>a entraîné dans cette histoire</w:t>
      </w:r>
      <w:r>
        <w:t xml:space="preserve"> : </w:t>
      </w:r>
      <w:r w:rsidR="00000000">
        <w:t>il voulait se venger des Robinson</w:t>
      </w:r>
      <w:r>
        <w:t xml:space="preserve">. </w:t>
      </w:r>
      <w:r w:rsidR="00000000">
        <w:t>Je lui ai payé</w:t>
      </w:r>
      <w:r>
        <w:t xml:space="preserve"> – </w:t>
      </w:r>
      <w:r w:rsidR="00000000">
        <w:t>d</w:t>
      </w:r>
      <w:r>
        <w:t>’</w:t>
      </w:r>
      <w:r w:rsidR="00000000">
        <w:t>avance</w:t>
      </w:r>
      <w:r>
        <w:t xml:space="preserve"> – </w:t>
      </w:r>
      <w:r w:rsidR="00000000">
        <w:t>mille dollars pour les éléments d</w:t>
      </w:r>
      <w:r>
        <w:t>’</w:t>
      </w:r>
      <w:r w:rsidR="00000000">
        <w:t>un article très intéressant</w:t>
      </w:r>
      <w:r>
        <w:t xml:space="preserve"> ; </w:t>
      </w:r>
      <w:r w:rsidR="00000000">
        <w:t>j</w:t>
      </w:r>
      <w:r>
        <w:t>’</w:t>
      </w:r>
      <w:r w:rsidR="00000000">
        <w:t xml:space="preserve">avais promis de lui </w:t>
      </w:r>
      <w:r w:rsidR="00000000">
        <w:lastRenderedPageBreak/>
        <w:t>remettre quatre mille dollars lorsqu</w:t>
      </w:r>
      <w:r>
        <w:t>’</w:t>
      </w:r>
      <w:r w:rsidR="00000000">
        <w:t>il m</w:t>
      </w:r>
      <w:r>
        <w:t>’</w:t>
      </w:r>
      <w:r w:rsidR="00000000">
        <w:t>apporterait les renseignements</w:t>
      </w:r>
      <w:r>
        <w:t xml:space="preserve">. </w:t>
      </w:r>
      <w:r w:rsidR="00000000">
        <w:t>Il ne m</w:t>
      </w:r>
      <w:r>
        <w:t>’</w:t>
      </w:r>
      <w:r w:rsidR="00000000">
        <w:t>a jamais rien apporté</w:t>
      </w:r>
      <w:r>
        <w:t xml:space="preserve"> ; </w:t>
      </w:r>
      <w:r w:rsidR="00000000">
        <w:t>vous savez pourquoi</w:t>
      </w:r>
      <w:r>
        <w:t xml:space="preserve">. </w:t>
      </w:r>
      <w:r w:rsidR="00000000">
        <w:t>Mais j</w:t>
      </w:r>
      <w:r>
        <w:t>’</w:t>
      </w:r>
      <w:r w:rsidR="00000000">
        <w:t>ai appris qu</w:t>
      </w:r>
      <w:r>
        <w:t>’</w:t>
      </w:r>
      <w:r w:rsidR="00000000">
        <w:t>il s</w:t>
      </w:r>
      <w:r>
        <w:t>’</w:t>
      </w:r>
      <w:r w:rsidR="00000000">
        <w:t xml:space="preserve">agissait du juge Robinson et du docteur </w:t>
      </w:r>
      <w:proofErr w:type="spellStart"/>
      <w:r w:rsidR="00000000">
        <w:t>Wilks</w:t>
      </w:r>
      <w:proofErr w:type="spellEnd"/>
      <w:r>
        <w:t xml:space="preserve">. </w:t>
      </w:r>
      <w:r w:rsidR="00000000">
        <w:t>Je suis donc sûr que vous bluffez en parlant des intérêts de votre soci</w:t>
      </w:r>
      <w:r w:rsidR="00000000">
        <w:t>é</w:t>
      </w:r>
      <w:r w:rsidR="00000000">
        <w:t>té</w:t>
      </w:r>
      <w:r>
        <w:t xml:space="preserve">. </w:t>
      </w:r>
      <w:r w:rsidR="00000000">
        <w:t>Cette affaire ne la concerne pas</w:t>
      </w:r>
      <w:r>
        <w:t>.</w:t>
      </w:r>
    </w:p>
    <w:p w14:paraId="0E953242" w14:textId="77777777" w:rsidR="007573A7" w:rsidRDefault="00000000">
      <w:r>
        <w:t>Il me considéra longtemps sans répondre</w:t>
      </w:r>
      <w:r w:rsidR="007573A7">
        <w:t xml:space="preserve">, </w:t>
      </w:r>
      <w:r>
        <w:t>avec le même regard inquiet que j</w:t>
      </w:r>
      <w:r w:rsidR="007573A7">
        <w:t>’</w:t>
      </w:r>
      <w:r>
        <w:t xml:space="preserve">avais remarqué chez </w:t>
      </w:r>
      <w:proofErr w:type="spellStart"/>
      <w:r>
        <w:t>Wilks</w:t>
      </w:r>
      <w:proofErr w:type="spellEnd"/>
      <w:r>
        <w:t xml:space="preserve"> quelques heures auparavant</w:t>
      </w:r>
      <w:r w:rsidR="007573A7">
        <w:t>.</w:t>
      </w:r>
    </w:p>
    <w:p w14:paraId="37072B91" w14:textId="77777777" w:rsidR="007573A7" w:rsidRDefault="007573A7">
      <w:r>
        <w:t>— </w:t>
      </w:r>
      <w:r w:rsidR="00000000">
        <w:t>Nous vous surveillerons</w:t>
      </w:r>
      <w:r>
        <w:t xml:space="preserve">, </w:t>
      </w:r>
      <w:r w:rsidR="00000000">
        <w:t>dit-il enfin</w:t>
      </w:r>
      <w:r>
        <w:t xml:space="preserve">. </w:t>
      </w:r>
      <w:r w:rsidR="00000000">
        <w:t>Si votre conduite ne nous satisfait pas</w:t>
      </w:r>
      <w:r>
        <w:t xml:space="preserve">, </w:t>
      </w:r>
      <w:r w:rsidR="00000000">
        <w:t>nous nous débarrasserons de vous</w:t>
      </w:r>
      <w:r>
        <w:t xml:space="preserve">, </w:t>
      </w:r>
      <w:r w:rsidR="00000000">
        <w:t>en un clin d</w:t>
      </w:r>
      <w:r>
        <w:t>’</w:t>
      </w:r>
      <w:r w:rsidR="00000000">
        <w:t>œil</w:t>
      </w:r>
      <w:r>
        <w:t>.</w:t>
      </w:r>
    </w:p>
    <w:p w14:paraId="2D52DD44" w14:textId="77777777" w:rsidR="007573A7" w:rsidRDefault="00000000">
      <w:r>
        <w:t>Je m</w:t>
      </w:r>
      <w:r w:rsidR="007573A7">
        <w:t>’</w:t>
      </w:r>
      <w:r>
        <w:t>étais levé</w:t>
      </w:r>
      <w:r w:rsidR="007573A7">
        <w:t>.</w:t>
      </w:r>
    </w:p>
    <w:p w14:paraId="7F948272" w14:textId="77777777" w:rsidR="007573A7" w:rsidRDefault="007573A7">
      <w:r>
        <w:t>— </w:t>
      </w:r>
      <w:r w:rsidR="00000000">
        <w:t>Je n</w:t>
      </w:r>
      <w:r>
        <w:t>’</w:t>
      </w:r>
      <w:r w:rsidR="00000000">
        <w:t>ai pas l</w:t>
      </w:r>
      <w:r>
        <w:t>’</w:t>
      </w:r>
      <w:r w:rsidR="00000000">
        <w:t>intention de discuter plus avant ce soir</w:t>
      </w:r>
      <w:r>
        <w:t xml:space="preserve">, </w:t>
      </w:r>
      <w:r w:rsidR="00000000">
        <w:t>lui dis-je</w:t>
      </w:r>
      <w:r>
        <w:t xml:space="preserve">. </w:t>
      </w:r>
      <w:r w:rsidR="00000000">
        <w:t>Jusqu</w:t>
      </w:r>
      <w:r>
        <w:t>’</w:t>
      </w:r>
      <w:r w:rsidR="00000000">
        <w:t>à lundi matin</w:t>
      </w:r>
      <w:r>
        <w:t xml:space="preserve">, </w:t>
      </w:r>
      <w:r w:rsidR="00000000">
        <w:t>je ne pense plus à mes affaires</w:t>
      </w:r>
      <w:r>
        <w:t xml:space="preserve">. </w:t>
      </w:r>
      <w:r w:rsidR="00000000">
        <w:t>Le samedi soir est fait pour danser et s</w:t>
      </w:r>
      <w:r>
        <w:t>’</w:t>
      </w:r>
      <w:r w:rsidR="00000000">
        <w:t>amuser</w:t>
      </w:r>
      <w:r>
        <w:t>.</w:t>
      </w:r>
    </w:p>
    <w:p w14:paraId="3B2E61DA" w14:textId="77777777" w:rsidR="007573A7" w:rsidRDefault="007573A7">
      <w:r>
        <w:t>— </w:t>
      </w:r>
      <w:r w:rsidR="00000000">
        <w:t>Réfléchissez</w:t>
      </w:r>
      <w:r>
        <w:t xml:space="preserve">, </w:t>
      </w:r>
      <w:r w:rsidR="00000000">
        <w:t>murmura-t-il en m</w:t>
      </w:r>
      <w:r>
        <w:t>’</w:t>
      </w:r>
      <w:r w:rsidR="00000000">
        <w:t>accompagnant jusqu</w:t>
      </w:r>
      <w:r>
        <w:t>’</w:t>
      </w:r>
      <w:r w:rsidR="00000000">
        <w:t>à la porte</w:t>
      </w:r>
      <w:r>
        <w:t xml:space="preserve">. </w:t>
      </w:r>
      <w:r w:rsidR="00000000">
        <w:t>Vous êtes un brave garçon</w:t>
      </w:r>
      <w:r>
        <w:t xml:space="preserve"> ; </w:t>
      </w:r>
      <w:r w:rsidR="00000000">
        <w:t>si l</w:t>
      </w:r>
      <w:r>
        <w:t>’</w:t>
      </w:r>
      <w:r w:rsidR="00000000">
        <w:t>on vous faisait du mal</w:t>
      </w:r>
      <w:r>
        <w:t xml:space="preserve">, </w:t>
      </w:r>
      <w:r w:rsidR="00000000">
        <w:t>j</w:t>
      </w:r>
      <w:r>
        <w:t>’</w:t>
      </w:r>
      <w:r w:rsidR="00000000">
        <w:t>aurais beaucoup de peine</w:t>
      </w:r>
      <w:r>
        <w:t>.</w:t>
      </w:r>
    </w:p>
    <w:p w14:paraId="4E45FCFF" w14:textId="77777777" w:rsidR="007573A7" w:rsidRDefault="00000000">
      <w:r>
        <w:t>Je rejoignis Millie</w:t>
      </w:r>
      <w:r w:rsidR="007573A7">
        <w:t xml:space="preserve">. </w:t>
      </w:r>
      <w:proofErr w:type="spellStart"/>
      <w:r>
        <w:t>Curfew</w:t>
      </w:r>
      <w:proofErr w:type="spellEnd"/>
      <w:r>
        <w:t xml:space="preserve"> ne soupçonnerait jamais que j</w:t>
      </w:r>
      <w:r w:rsidR="007573A7">
        <w:t>’</w:t>
      </w:r>
      <w:r>
        <w:t>eusse l</w:t>
      </w:r>
      <w:r w:rsidR="007573A7">
        <w:t>’</w:t>
      </w:r>
      <w:r>
        <w:t>intention d</w:t>
      </w:r>
      <w:r w:rsidR="007573A7">
        <w:t>’</w:t>
      </w:r>
      <w:r>
        <w:t>agir sans retard</w:t>
      </w:r>
      <w:r w:rsidR="007573A7">
        <w:t xml:space="preserve">. </w:t>
      </w:r>
      <w:r>
        <w:t>Peut-être ne me ferait-il pas suivre avant le lendemain</w:t>
      </w:r>
      <w:r w:rsidR="007573A7">
        <w:t>.</w:t>
      </w:r>
    </w:p>
    <w:p w14:paraId="34DCC810" w14:textId="77777777" w:rsidR="007573A7" w:rsidRDefault="00000000">
      <w:r>
        <w:t>À une heure</w:t>
      </w:r>
      <w:r w:rsidR="007573A7">
        <w:t xml:space="preserve">, </w:t>
      </w:r>
      <w:r>
        <w:t>je ramenai Millie chez elle</w:t>
      </w:r>
      <w:r w:rsidR="007573A7">
        <w:t xml:space="preserve">, </w:t>
      </w:r>
      <w:r>
        <w:t>où je ne restai qu</w:t>
      </w:r>
      <w:r w:rsidR="007573A7">
        <w:t>’</w:t>
      </w:r>
      <w:r>
        <w:t>un quart d</w:t>
      </w:r>
      <w:r w:rsidR="007573A7">
        <w:t>’</w:t>
      </w:r>
      <w:r>
        <w:t>heure</w:t>
      </w:r>
      <w:r w:rsidR="007573A7">
        <w:t xml:space="preserve">. </w:t>
      </w:r>
      <w:r>
        <w:t>Je descendis</w:t>
      </w:r>
      <w:r w:rsidR="007573A7">
        <w:t xml:space="preserve">, </w:t>
      </w:r>
      <w:r>
        <w:t>par l</w:t>
      </w:r>
      <w:r w:rsidR="007573A7">
        <w:t>’</w:t>
      </w:r>
      <w:r>
        <w:t>ascenseur</w:t>
      </w:r>
      <w:r w:rsidR="007573A7">
        <w:t xml:space="preserve">, </w:t>
      </w:r>
      <w:r>
        <w:t>jusqu</w:t>
      </w:r>
      <w:r w:rsidR="007573A7">
        <w:t>’</w:t>
      </w:r>
      <w:r>
        <w:t>au sous-sol</w:t>
      </w:r>
      <w:r w:rsidR="007573A7">
        <w:t xml:space="preserve">, </w:t>
      </w:r>
      <w:r>
        <w:t>et je sortis par le couloir de service de l</w:t>
      </w:r>
      <w:r w:rsidR="007573A7">
        <w:t>’</w:t>
      </w:r>
      <w:r>
        <w:t>immeuble qui débouchait dans un garage</w:t>
      </w:r>
      <w:r w:rsidR="007573A7">
        <w:t xml:space="preserve">. </w:t>
      </w:r>
      <w:r>
        <w:t>À cent pas de là</w:t>
      </w:r>
      <w:r w:rsidR="007573A7">
        <w:t xml:space="preserve">, </w:t>
      </w:r>
      <w:r>
        <w:t>je hélai un taxi</w:t>
      </w:r>
      <w:r w:rsidR="007573A7">
        <w:t>.</w:t>
      </w:r>
    </w:p>
    <w:p w14:paraId="6A61567A" w14:textId="77777777" w:rsidR="007573A7" w:rsidRDefault="00000000">
      <w:r>
        <w:t>Mitchell</w:t>
      </w:r>
      <w:r w:rsidR="007573A7">
        <w:t xml:space="preserve">, </w:t>
      </w:r>
      <w:r>
        <w:t>au volant de la voiture qu</w:t>
      </w:r>
      <w:r w:rsidR="007573A7">
        <w:t>’</w:t>
      </w:r>
      <w:r>
        <w:t>il avait empruntée</w:t>
      </w:r>
      <w:r w:rsidR="007573A7">
        <w:t xml:space="preserve">, </w:t>
      </w:r>
      <w:r>
        <w:t>m</w:t>
      </w:r>
      <w:r w:rsidR="007573A7">
        <w:t>’</w:t>
      </w:r>
      <w:r>
        <w:t>attendait dans une petite rue perpendiculaire à Jackson Bo</w:t>
      </w:r>
      <w:r>
        <w:t>u</w:t>
      </w:r>
      <w:r>
        <w:t>levard</w:t>
      </w:r>
      <w:r w:rsidR="007573A7">
        <w:t>.</w:t>
      </w:r>
    </w:p>
    <w:p w14:paraId="2671DBDB" w14:textId="77777777" w:rsidR="007573A7" w:rsidRDefault="007573A7">
      <w:r>
        <w:lastRenderedPageBreak/>
        <w:t>— </w:t>
      </w:r>
      <w:r w:rsidR="00000000">
        <w:t>Tout a bien marché</w:t>
      </w:r>
      <w:r>
        <w:t xml:space="preserve">, </w:t>
      </w:r>
      <w:r w:rsidR="00000000">
        <w:t>lui dis-je</w:t>
      </w:r>
      <w:r>
        <w:t xml:space="preserve"> ; </w:t>
      </w:r>
      <w:r w:rsidR="00000000">
        <w:t>je n</w:t>
      </w:r>
      <w:r>
        <w:t>’</w:t>
      </w:r>
      <w:r w:rsidR="00000000">
        <w:t>ai pas été suivi</w:t>
      </w:r>
      <w:r>
        <w:t xml:space="preserve">. </w:t>
      </w:r>
      <w:r w:rsidR="00000000">
        <w:t>Avez-vous tout apporté</w:t>
      </w:r>
      <w:r>
        <w:t> ?</w:t>
      </w:r>
    </w:p>
    <w:p w14:paraId="60AB6075" w14:textId="77777777" w:rsidR="007573A7" w:rsidRDefault="007573A7">
      <w:r>
        <w:t>— </w:t>
      </w:r>
      <w:r w:rsidR="00000000">
        <w:t>Oui</w:t>
      </w:r>
      <w:r>
        <w:t xml:space="preserve"> ; </w:t>
      </w:r>
      <w:r w:rsidR="00000000">
        <w:t>assez d</w:t>
      </w:r>
      <w:r>
        <w:t>’</w:t>
      </w:r>
      <w:r w:rsidR="00000000">
        <w:t>outils pour cambrioler la Banque Fédérale</w:t>
      </w:r>
      <w:r>
        <w:t xml:space="preserve">. </w:t>
      </w:r>
      <w:r w:rsidR="00000000">
        <w:t xml:space="preserve">Je me sens une âme de </w:t>
      </w:r>
      <w:r>
        <w:t>« </w:t>
      </w:r>
      <w:r w:rsidR="00000000">
        <w:t>monte-en-l</w:t>
      </w:r>
      <w:r>
        <w:t>’</w:t>
      </w:r>
      <w:r w:rsidR="00000000">
        <w:t>air</w:t>
      </w:r>
      <w:r>
        <w:t> ».</w:t>
      </w:r>
    </w:p>
    <w:p w14:paraId="03E47E3B" w14:textId="77777777" w:rsidR="007573A7" w:rsidRDefault="00000000">
      <w:r>
        <w:t>Ray conduisait très vite</w:t>
      </w:r>
      <w:r w:rsidR="007573A7">
        <w:t xml:space="preserve">. </w:t>
      </w:r>
      <w:r>
        <w:t>J</w:t>
      </w:r>
      <w:r w:rsidR="007573A7">
        <w:t>’</w:t>
      </w:r>
      <w:r>
        <w:t>endossai mon pardessus gris sur mon smoking blanc</w:t>
      </w:r>
      <w:r w:rsidR="007573A7">
        <w:t xml:space="preserve">. </w:t>
      </w:r>
      <w:r>
        <w:t>Le ciel était nuageux</w:t>
      </w:r>
      <w:r w:rsidR="007573A7">
        <w:t xml:space="preserve"> ; </w:t>
      </w:r>
      <w:r>
        <w:t xml:space="preserve">des roulements de tonnerre venaient </w:t>
      </w:r>
      <w:r w:rsidRPr="00E474BC">
        <w:t>du</w:t>
      </w:r>
      <w:r>
        <w:t xml:space="preserve"> nord et</w:t>
      </w:r>
      <w:r w:rsidR="007573A7">
        <w:t xml:space="preserve">, </w:t>
      </w:r>
      <w:r>
        <w:t>dans la campagne endormie</w:t>
      </w:r>
      <w:r w:rsidR="007573A7">
        <w:t xml:space="preserve">, </w:t>
      </w:r>
      <w:r>
        <w:t>l</w:t>
      </w:r>
      <w:r w:rsidR="007573A7">
        <w:t>’</w:t>
      </w:r>
      <w:r>
        <w:t>horizon semblait frissonner sous les éclairs</w:t>
      </w:r>
      <w:r w:rsidR="007573A7">
        <w:t>.</w:t>
      </w:r>
    </w:p>
    <w:p w14:paraId="66B50343" w14:textId="77777777" w:rsidR="007573A7" w:rsidRDefault="007573A7">
      <w:r>
        <w:t>— </w:t>
      </w:r>
      <w:r w:rsidR="00000000">
        <w:t>C</w:t>
      </w:r>
      <w:r>
        <w:t>’</w:t>
      </w:r>
      <w:r w:rsidR="00000000">
        <w:t>est bien la nuit qu</w:t>
      </w:r>
      <w:r>
        <w:t>’</w:t>
      </w:r>
      <w:r w:rsidR="00000000">
        <w:t>il nous faut</w:t>
      </w:r>
      <w:r>
        <w:t xml:space="preserve">, </w:t>
      </w:r>
      <w:r w:rsidR="00000000">
        <w:t>dit Mitchell</w:t>
      </w:r>
      <w:r>
        <w:t>.</w:t>
      </w:r>
    </w:p>
    <w:p w14:paraId="5F44C658" w14:textId="77777777" w:rsidR="007573A7" w:rsidRDefault="00000000">
      <w:r>
        <w:t>J</w:t>
      </w:r>
      <w:r w:rsidR="007573A7">
        <w:t>’</w:t>
      </w:r>
      <w:r>
        <w:t>éclatai d</w:t>
      </w:r>
      <w:r w:rsidR="007573A7">
        <w:t>’</w:t>
      </w:r>
      <w:r>
        <w:t>un rire un peu forcé</w:t>
      </w:r>
      <w:r w:rsidR="007573A7">
        <w:t xml:space="preserve">. </w:t>
      </w:r>
      <w:r>
        <w:t>Je n</w:t>
      </w:r>
      <w:r w:rsidR="007573A7">
        <w:t>’</w:t>
      </w:r>
      <w:r>
        <w:t>étais pas aussi calme que je m</w:t>
      </w:r>
      <w:r w:rsidR="007573A7">
        <w:t>’</w:t>
      </w:r>
      <w:r>
        <w:t>efforçais de le paraître</w:t>
      </w:r>
      <w:r w:rsidR="007573A7">
        <w:t xml:space="preserve">. </w:t>
      </w:r>
      <w:r>
        <w:t>Malgré moi</w:t>
      </w:r>
      <w:r w:rsidR="007573A7">
        <w:t xml:space="preserve">, </w:t>
      </w:r>
      <w:r>
        <w:t xml:space="preserve">je </w:t>
      </w:r>
      <w:proofErr w:type="spellStart"/>
      <w:r>
        <w:t>serrais</w:t>
      </w:r>
      <w:proofErr w:type="spellEnd"/>
      <w:r>
        <w:t xml:space="preserve"> les poings et les muscles de mes jambes se contractaient</w:t>
      </w:r>
      <w:r w:rsidR="007573A7">
        <w:t xml:space="preserve">. </w:t>
      </w:r>
      <w:r>
        <w:t>Cette d</w:t>
      </w:r>
      <w:r>
        <w:t>é</w:t>
      </w:r>
      <w:r>
        <w:t>pression nerveuse augmentait mon angoisse</w:t>
      </w:r>
      <w:r w:rsidR="007573A7">
        <w:t xml:space="preserve">. </w:t>
      </w:r>
      <w:r>
        <w:t>Un homme qui se fie à une vague intuition éprouve toujours une sorte de crainte maladive</w:t>
      </w:r>
      <w:r w:rsidR="007573A7">
        <w:t xml:space="preserve">. </w:t>
      </w:r>
      <w:r>
        <w:t>Cependant</w:t>
      </w:r>
      <w:r w:rsidR="007573A7">
        <w:t xml:space="preserve">, </w:t>
      </w:r>
      <w:r>
        <w:t>je tentais de réagir</w:t>
      </w:r>
      <w:r w:rsidR="007573A7">
        <w:t xml:space="preserve">. </w:t>
      </w:r>
      <w:r>
        <w:t xml:space="preserve">Si </w:t>
      </w:r>
      <w:proofErr w:type="spellStart"/>
      <w:r>
        <w:t>Curfew</w:t>
      </w:r>
      <w:proofErr w:type="spellEnd"/>
      <w:r>
        <w:t xml:space="preserve"> m</w:t>
      </w:r>
      <w:r w:rsidR="007573A7">
        <w:t>’</w:t>
      </w:r>
      <w:r>
        <w:t>avait fait suivre jusque chez Millie</w:t>
      </w:r>
      <w:r w:rsidR="007573A7">
        <w:t xml:space="preserve">, </w:t>
      </w:r>
      <w:r>
        <w:t>son jeune homme pâle était en train de surveiller ma voiture</w:t>
      </w:r>
      <w:r w:rsidR="007573A7">
        <w:t xml:space="preserve">, </w:t>
      </w:r>
      <w:r>
        <w:t>au bord du trottoir</w:t>
      </w:r>
      <w:r w:rsidR="007573A7">
        <w:t xml:space="preserve">. </w:t>
      </w:r>
      <w:r>
        <w:t>Je ne courais donc aucun risque</w:t>
      </w:r>
      <w:r w:rsidR="007573A7">
        <w:t>.</w:t>
      </w:r>
    </w:p>
    <w:p w14:paraId="1F55442A" w14:textId="77777777" w:rsidR="007573A7" w:rsidRDefault="00000000">
      <w:r>
        <w:t xml:space="preserve">Sur la route de </w:t>
      </w:r>
      <w:proofErr w:type="spellStart"/>
      <w:r>
        <w:t>Graystone</w:t>
      </w:r>
      <w:proofErr w:type="spellEnd"/>
      <w:r w:rsidR="007573A7">
        <w:t xml:space="preserve">, </w:t>
      </w:r>
      <w:r>
        <w:t>Mitchell ralentit l</w:t>
      </w:r>
      <w:r w:rsidR="007573A7">
        <w:t>’</w:t>
      </w:r>
      <w:r>
        <w:t>allure</w:t>
      </w:r>
      <w:r w:rsidR="007573A7">
        <w:t xml:space="preserve">, </w:t>
      </w:r>
      <w:r>
        <w:t>éteignit ses phares et nous arrêtâmes la voiture dans une friche</w:t>
      </w:r>
      <w:r w:rsidR="007573A7">
        <w:t xml:space="preserve">, </w:t>
      </w:r>
      <w:r>
        <w:t>à que</w:t>
      </w:r>
      <w:r>
        <w:t>l</w:t>
      </w:r>
      <w:r>
        <w:t>ques pas de la chaussée</w:t>
      </w:r>
      <w:r w:rsidR="007573A7">
        <w:t xml:space="preserve">. </w:t>
      </w:r>
      <w:r>
        <w:t>Je pris le sac d</w:t>
      </w:r>
      <w:r w:rsidR="007573A7">
        <w:t>’</w:t>
      </w:r>
      <w:r>
        <w:t>outils et nous cherch</w:t>
      </w:r>
      <w:r>
        <w:t>â</w:t>
      </w:r>
      <w:r>
        <w:t>mes le sentier qui menait au potager</w:t>
      </w:r>
      <w:r w:rsidR="007573A7">
        <w:t xml:space="preserve">. </w:t>
      </w:r>
      <w:r>
        <w:t>À notre gauche nous di</w:t>
      </w:r>
      <w:r>
        <w:t>s</w:t>
      </w:r>
      <w:r>
        <w:t>tinguions la masse noire des nouveaux bâtiments chaque fois qu</w:t>
      </w:r>
      <w:r w:rsidR="007573A7">
        <w:t>’</w:t>
      </w:r>
      <w:r>
        <w:t>un éclair déchirait l</w:t>
      </w:r>
      <w:r w:rsidR="007573A7">
        <w:t>’</w:t>
      </w:r>
      <w:r>
        <w:t>obscurité</w:t>
      </w:r>
      <w:r w:rsidR="007573A7">
        <w:t>.</w:t>
      </w:r>
    </w:p>
    <w:p w14:paraId="0F5F0024" w14:textId="77777777" w:rsidR="007573A7" w:rsidRDefault="00000000">
      <w:r>
        <w:t>Après avoir traversé une partie du vieux jardin</w:t>
      </w:r>
      <w:r w:rsidR="007573A7">
        <w:t xml:space="preserve">, </w:t>
      </w:r>
      <w:r>
        <w:t>le sentier aboutissait dans un terrain vague où l</w:t>
      </w:r>
      <w:r w:rsidR="007573A7">
        <w:t>’</w:t>
      </w:r>
      <w:r>
        <w:t>on avait entassé des gr</w:t>
      </w:r>
      <w:r>
        <w:t>a</w:t>
      </w:r>
      <w:r>
        <w:t>vats</w:t>
      </w:r>
      <w:r w:rsidR="007573A7">
        <w:t xml:space="preserve">. </w:t>
      </w:r>
      <w:r>
        <w:t>Nous avancions prudemment</w:t>
      </w:r>
      <w:r w:rsidR="007573A7">
        <w:t>.</w:t>
      </w:r>
    </w:p>
    <w:p w14:paraId="544C17B9" w14:textId="77777777" w:rsidR="007573A7" w:rsidRDefault="007573A7">
      <w:r>
        <w:t>— </w:t>
      </w:r>
      <w:r w:rsidR="00000000">
        <w:t>Vous pouvez allumer votre lampe électrique</w:t>
      </w:r>
      <w:r>
        <w:t xml:space="preserve">, </w:t>
      </w:r>
      <w:r w:rsidR="00000000">
        <w:t>dis-je à Ray</w:t>
      </w:r>
      <w:r>
        <w:t xml:space="preserve"> ; </w:t>
      </w:r>
      <w:r w:rsidR="00000000">
        <w:t>le bâtiment se trouve entre nous et l</w:t>
      </w:r>
      <w:r>
        <w:t>’</w:t>
      </w:r>
      <w:r w:rsidR="00000000">
        <w:t>asile</w:t>
      </w:r>
      <w:r>
        <w:t>.</w:t>
      </w:r>
    </w:p>
    <w:p w14:paraId="0667FC3D" w14:textId="77777777" w:rsidR="007573A7" w:rsidRDefault="00000000">
      <w:r>
        <w:lastRenderedPageBreak/>
        <w:t>Je posai le sac sur le sol</w:t>
      </w:r>
      <w:r w:rsidR="007573A7">
        <w:t xml:space="preserve">, </w:t>
      </w:r>
      <w:r>
        <w:t>pour en tirer les limes</w:t>
      </w:r>
      <w:r w:rsidR="007573A7">
        <w:t xml:space="preserve">, </w:t>
      </w:r>
      <w:r>
        <w:t>tandis que Mitchell s</w:t>
      </w:r>
      <w:r w:rsidR="007573A7">
        <w:t>’</w:t>
      </w:r>
      <w:r>
        <w:t>avançait vers le mur et allumait sa lampe</w:t>
      </w:r>
      <w:r w:rsidR="007573A7">
        <w:t xml:space="preserve">. </w:t>
      </w:r>
      <w:r>
        <w:t>Je l</w:t>
      </w:r>
      <w:r w:rsidR="007573A7">
        <w:t>’</w:t>
      </w:r>
      <w:r>
        <w:t>entendis jurer sourdement</w:t>
      </w:r>
      <w:r w:rsidR="007573A7">
        <w:t>.</w:t>
      </w:r>
    </w:p>
    <w:p w14:paraId="01F6E726" w14:textId="77777777" w:rsidR="007573A7" w:rsidRDefault="00000000">
      <w:r>
        <w:t>Je me retournai</w:t>
      </w:r>
      <w:r w:rsidR="007573A7">
        <w:t xml:space="preserve">. </w:t>
      </w:r>
      <w:r>
        <w:t>Ray</w:t>
      </w:r>
      <w:r w:rsidR="007573A7">
        <w:t xml:space="preserve">, </w:t>
      </w:r>
      <w:r>
        <w:t>immobile</w:t>
      </w:r>
      <w:r w:rsidR="007573A7">
        <w:t xml:space="preserve">, </w:t>
      </w:r>
      <w:r>
        <w:t>dirigeait le rayon lum</w:t>
      </w:r>
      <w:r>
        <w:t>i</w:t>
      </w:r>
      <w:r>
        <w:t>neux de sa lampe dans le vide</w:t>
      </w:r>
      <w:r w:rsidR="007573A7">
        <w:t>.</w:t>
      </w:r>
    </w:p>
    <w:p w14:paraId="56AF3CE7" w14:textId="77777777" w:rsidR="007573A7" w:rsidRDefault="00000000">
      <w:r>
        <w:t>Je jurai à mon tour</w:t>
      </w:r>
      <w:r w:rsidR="007573A7">
        <w:t xml:space="preserve">, </w:t>
      </w:r>
      <w:r>
        <w:t>sur le même ton</w:t>
      </w:r>
      <w:r w:rsidR="007573A7">
        <w:t>.</w:t>
      </w:r>
    </w:p>
    <w:p w14:paraId="38A10A69" w14:textId="77777777" w:rsidR="007573A7" w:rsidRDefault="00000000">
      <w:r>
        <w:t>Le mur avait disparu</w:t>
      </w:r>
      <w:r w:rsidR="007573A7">
        <w:t xml:space="preserve">. </w:t>
      </w:r>
      <w:r>
        <w:t>Pas entièrement</w:t>
      </w:r>
      <w:r w:rsidR="007573A7">
        <w:t xml:space="preserve">, </w:t>
      </w:r>
      <w:r>
        <w:t>mais une grande brèche avait été ouverte</w:t>
      </w:r>
      <w:r w:rsidR="007573A7">
        <w:t xml:space="preserve">, </w:t>
      </w:r>
      <w:r>
        <w:t>étançonnée par des madriers</w:t>
      </w:r>
      <w:r w:rsidR="007573A7">
        <w:t xml:space="preserve">. </w:t>
      </w:r>
      <w:r>
        <w:t>Je lâchai les outils et</w:t>
      </w:r>
      <w:r w:rsidR="007573A7">
        <w:t xml:space="preserve">, </w:t>
      </w:r>
      <w:r>
        <w:t>prenant la lampe des mains de Ray</w:t>
      </w:r>
      <w:r w:rsidR="007573A7">
        <w:t xml:space="preserve">, </w:t>
      </w:r>
      <w:r>
        <w:t>je marchai vers les ruines</w:t>
      </w:r>
      <w:r w:rsidR="007573A7">
        <w:t xml:space="preserve">. </w:t>
      </w:r>
      <w:r>
        <w:t>Sur l</w:t>
      </w:r>
      <w:r w:rsidR="007573A7">
        <w:t>’</w:t>
      </w:r>
      <w:r>
        <w:t>un des madriers</w:t>
      </w:r>
      <w:r w:rsidR="007573A7">
        <w:t xml:space="preserve">, </w:t>
      </w:r>
      <w:r>
        <w:t>l</w:t>
      </w:r>
      <w:r w:rsidR="007573A7">
        <w:t>’</w:t>
      </w:r>
      <w:r>
        <w:t>on avait placé un placard</w:t>
      </w:r>
      <w:r w:rsidR="007573A7">
        <w:t xml:space="preserve">, </w:t>
      </w:r>
      <w:r>
        <w:t>en lettres rouges</w:t>
      </w:r>
      <w:r w:rsidR="007573A7">
        <w:t> :</w:t>
      </w:r>
    </w:p>
    <w:p w14:paraId="093E64C1" w14:textId="1BC03AEB" w:rsidR="00000000" w:rsidRDefault="00000000" w:rsidP="007573A7">
      <w:pPr>
        <w:pStyle w:val="Centr"/>
      </w:pPr>
      <w:r>
        <w:t>DANGER</w:t>
      </w:r>
    </w:p>
    <w:p w14:paraId="39ABE3A1" w14:textId="77777777" w:rsidR="00000000" w:rsidRDefault="00000000" w:rsidP="007573A7">
      <w:pPr>
        <w:pStyle w:val="Centr"/>
      </w:pPr>
      <w:r>
        <w:t>BÂTIMENT EN COURS DE DÉMOLITION</w:t>
      </w:r>
    </w:p>
    <w:p w14:paraId="01972678" w14:textId="77777777" w:rsidR="007573A7" w:rsidRDefault="00000000">
      <w:r>
        <w:t>À droite et à gauche des pierres étaient entassées</w:t>
      </w:r>
      <w:r w:rsidR="007573A7">
        <w:t>.</w:t>
      </w:r>
    </w:p>
    <w:p w14:paraId="30D650A6" w14:textId="77777777" w:rsidR="007573A7" w:rsidRDefault="00000000">
      <w:r>
        <w:t>Nous pénétrâmes dans le sous-sol encombré de débris de toute sorte</w:t>
      </w:r>
      <w:r w:rsidR="007573A7">
        <w:t xml:space="preserve">. </w:t>
      </w:r>
      <w:r>
        <w:t>Sur le devant</w:t>
      </w:r>
      <w:r w:rsidR="007573A7">
        <w:t xml:space="preserve">, </w:t>
      </w:r>
      <w:r>
        <w:t>une pièce était encore intacte</w:t>
      </w:r>
      <w:r w:rsidR="007573A7">
        <w:t xml:space="preserve">, </w:t>
      </w:r>
      <w:r>
        <w:t>mais elle était vide</w:t>
      </w:r>
      <w:r w:rsidR="007573A7">
        <w:t>.</w:t>
      </w:r>
    </w:p>
    <w:p w14:paraId="511E218B" w14:textId="77777777" w:rsidR="007573A7" w:rsidRDefault="007573A7">
      <w:r>
        <w:t>— </w:t>
      </w:r>
      <w:r w:rsidR="00000000">
        <w:t>Ils sont allés plus vite que nous</w:t>
      </w:r>
      <w:r>
        <w:t xml:space="preserve">, </w:t>
      </w:r>
      <w:r w:rsidR="00000000">
        <w:t>Ray</w:t>
      </w:r>
      <w:r>
        <w:t xml:space="preserve">, </w:t>
      </w:r>
      <w:r w:rsidR="00000000">
        <w:t>soupirai-je</w:t>
      </w:r>
      <w:r>
        <w:t>.</w:t>
      </w:r>
    </w:p>
    <w:p w14:paraId="03027178" w14:textId="77777777" w:rsidR="007573A7" w:rsidRDefault="00000000">
      <w:r>
        <w:t>Il mit une main sur mon épaule</w:t>
      </w:r>
      <w:r w:rsidR="007573A7">
        <w:t>.</w:t>
      </w:r>
    </w:p>
    <w:p w14:paraId="7E473C09" w14:textId="77777777" w:rsidR="007573A7" w:rsidRDefault="007573A7">
      <w:r>
        <w:t>— </w:t>
      </w:r>
      <w:r w:rsidR="00000000">
        <w:t>C</w:t>
      </w:r>
      <w:r>
        <w:t>’</w:t>
      </w:r>
      <w:r w:rsidR="00000000">
        <w:t>est dommage</w:t>
      </w:r>
      <w:r>
        <w:t xml:space="preserve">, </w:t>
      </w:r>
      <w:r w:rsidR="00000000">
        <w:t>Jerry</w:t>
      </w:r>
      <w:r>
        <w:t xml:space="preserve">, </w:t>
      </w:r>
      <w:r w:rsidR="00000000">
        <w:t>murmura-t-il</w:t>
      </w:r>
      <w:r>
        <w:t>.</w:t>
      </w:r>
    </w:p>
    <w:p w14:paraId="10CB4FE2" w14:textId="77777777" w:rsidR="007573A7" w:rsidRDefault="007573A7">
      <w:r>
        <w:t>— </w:t>
      </w:r>
      <w:r w:rsidR="00000000">
        <w:t>C</w:t>
      </w:r>
      <w:r>
        <w:t>’</w:t>
      </w:r>
      <w:r w:rsidR="00000000">
        <w:t>est bien ici qu</w:t>
      </w:r>
      <w:r>
        <w:t>’</w:t>
      </w:r>
      <w:r w:rsidR="00000000">
        <w:t>elle était</w:t>
      </w:r>
      <w:r>
        <w:t xml:space="preserve">, </w:t>
      </w:r>
      <w:r w:rsidR="00000000">
        <w:t>lui dis-je</w:t>
      </w:r>
      <w:r>
        <w:t xml:space="preserve">, </w:t>
      </w:r>
      <w:r w:rsidR="00000000">
        <w:t>montrant d</w:t>
      </w:r>
      <w:r>
        <w:t>’</w:t>
      </w:r>
      <w:r w:rsidR="00000000">
        <w:t>un mouvement circulaire de la lampe le papier peint qui couvrait les murs</w:t>
      </w:r>
      <w:r>
        <w:t xml:space="preserve">. </w:t>
      </w:r>
      <w:r w:rsidR="00000000">
        <w:t>Voici la cheminée par où le son montait jusqu</w:t>
      </w:r>
      <w:r>
        <w:t>’</w:t>
      </w:r>
      <w:r w:rsidR="00000000">
        <w:t>à la cellule des deux hommes</w:t>
      </w:r>
      <w:r>
        <w:t xml:space="preserve">. </w:t>
      </w:r>
      <w:r w:rsidR="00000000">
        <w:t>Qu</w:t>
      </w:r>
      <w:r>
        <w:t>’</w:t>
      </w:r>
      <w:r w:rsidR="00000000">
        <w:t>est-ce que cela nous fait</w:t>
      </w:r>
      <w:r>
        <w:t xml:space="preserve">, </w:t>
      </w:r>
      <w:r w:rsidR="00000000">
        <w:t>après tout</w:t>
      </w:r>
      <w:r>
        <w:t xml:space="preserve">, </w:t>
      </w:r>
      <w:r w:rsidR="00000000">
        <w:t>puisqu</w:t>
      </w:r>
      <w:r>
        <w:t>’</w:t>
      </w:r>
      <w:r w:rsidR="00000000">
        <w:t>ils l</w:t>
      </w:r>
      <w:r>
        <w:t>’</w:t>
      </w:r>
      <w:r w:rsidR="00000000">
        <w:t>on enlevée</w:t>
      </w:r>
      <w:r>
        <w:t> !</w:t>
      </w:r>
    </w:p>
    <w:p w14:paraId="20733D53" w14:textId="77777777" w:rsidR="007573A7" w:rsidRDefault="00000000">
      <w:r>
        <w:lastRenderedPageBreak/>
        <w:t>Nous sortîmes et je ne me gênai pas pour user ouvertement de la lampe électrique</w:t>
      </w:r>
      <w:r w:rsidR="007573A7">
        <w:t xml:space="preserve">. </w:t>
      </w:r>
      <w:r>
        <w:t>Les démolisseurs étaient à pied d</w:t>
      </w:r>
      <w:r w:rsidR="007573A7">
        <w:t>’</w:t>
      </w:r>
      <w:r>
        <w:t>œuvre</w:t>
      </w:r>
      <w:r w:rsidR="007573A7">
        <w:t xml:space="preserve"> ; </w:t>
      </w:r>
      <w:r>
        <w:t>une grue avait été installée dans le champ voisin</w:t>
      </w:r>
      <w:r w:rsidR="007573A7">
        <w:t xml:space="preserve"> ; </w:t>
      </w:r>
      <w:r>
        <w:t>un grand co</w:t>
      </w:r>
      <w:r>
        <w:t>f</w:t>
      </w:r>
      <w:r>
        <w:t>fre à outils était posé près des tas de gravats</w:t>
      </w:r>
      <w:r w:rsidR="007573A7">
        <w:t>.</w:t>
      </w:r>
    </w:p>
    <w:p w14:paraId="438BC52A" w14:textId="77777777" w:rsidR="007573A7" w:rsidRDefault="007573A7">
      <w:r>
        <w:t>— </w:t>
      </w:r>
      <w:r w:rsidR="00000000">
        <w:t>Ils avaient sept heures d</w:t>
      </w:r>
      <w:r>
        <w:t>’</w:t>
      </w:r>
      <w:r w:rsidR="00000000">
        <w:t>avance</w:t>
      </w:r>
      <w:r>
        <w:t xml:space="preserve">, </w:t>
      </w:r>
      <w:r w:rsidR="00000000">
        <w:t>dis-je</w:t>
      </w:r>
      <w:r>
        <w:t xml:space="preserve">. </w:t>
      </w:r>
      <w:r w:rsidR="00000000">
        <w:t>J</w:t>
      </w:r>
      <w:r>
        <w:t>’</w:t>
      </w:r>
      <w:r w:rsidR="00000000">
        <w:t xml:space="preserve">ai quitté </w:t>
      </w:r>
      <w:proofErr w:type="spellStart"/>
      <w:r w:rsidR="00000000">
        <w:t>Wilks</w:t>
      </w:r>
      <w:proofErr w:type="spellEnd"/>
      <w:r w:rsidR="00000000">
        <w:t xml:space="preserve"> vers cinq heures trente</w:t>
      </w:r>
      <w:r>
        <w:t>.</w:t>
      </w:r>
    </w:p>
    <w:p w14:paraId="7C52E0E1" w14:textId="77777777" w:rsidR="007573A7" w:rsidRDefault="007573A7">
      <w:r>
        <w:t>— </w:t>
      </w:r>
      <w:r w:rsidR="00000000">
        <w:t>Cela suffît pour décider de la démolition de l</w:t>
      </w:r>
      <w:r>
        <w:t>’</w:t>
      </w:r>
      <w:r w:rsidR="00000000">
        <w:t>Hôtel de Ville</w:t>
      </w:r>
      <w:r>
        <w:t xml:space="preserve">, </w:t>
      </w:r>
      <w:r w:rsidR="00000000">
        <w:t>remarqua Mitchell</w:t>
      </w:r>
      <w:r>
        <w:t xml:space="preserve">. </w:t>
      </w:r>
      <w:r w:rsidR="00000000">
        <w:t>Ils ne s</w:t>
      </w:r>
      <w:r>
        <w:t>’</w:t>
      </w:r>
      <w:r w:rsidR="00000000">
        <w:t>endorment pas</w:t>
      </w:r>
      <w:r>
        <w:t xml:space="preserve">, </w:t>
      </w:r>
      <w:r w:rsidR="00000000">
        <w:t>ces frères-là</w:t>
      </w:r>
      <w:r>
        <w:t xml:space="preserve">. </w:t>
      </w:r>
      <w:r w:rsidR="00000000">
        <w:t>Nous n</w:t>
      </w:r>
      <w:r>
        <w:t>’</w:t>
      </w:r>
      <w:r w:rsidR="00000000">
        <w:t>aurons donc jamais une chance de les battre</w:t>
      </w:r>
      <w:r>
        <w:t> ?</w:t>
      </w:r>
    </w:p>
    <w:p w14:paraId="578E813E" w14:textId="77777777" w:rsidR="007573A7" w:rsidRDefault="007573A7">
      <w:r>
        <w:t>— </w:t>
      </w:r>
      <w:r w:rsidR="00000000">
        <w:t>Qui sait</w:t>
      </w:r>
      <w:r>
        <w:t xml:space="preserve"> ? </w:t>
      </w:r>
      <w:r w:rsidR="00000000">
        <w:t>Je n</w:t>
      </w:r>
      <w:r>
        <w:t>’</w:t>
      </w:r>
      <w:r w:rsidR="00000000">
        <w:t>ai pas abandonné tout espoir</w:t>
      </w:r>
      <w:r>
        <w:t xml:space="preserve">. </w:t>
      </w:r>
      <w:r w:rsidR="00000000">
        <w:t>Je retrouv</w:t>
      </w:r>
      <w:r w:rsidR="00000000">
        <w:t>e</w:t>
      </w:r>
      <w:r w:rsidR="00000000">
        <w:t>rai cette femme</w:t>
      </w:r>
      <w:r>
        <w:t>.</w:t>
      </w:r>
    </w:p>
    <w:p w14:paraId="725B5364" w14:textId="77777777" w:rsidR="007573A7" w:rsidRDefault="007573A7">
      <w:r>
        <w:t>— </w:t>
      </w:r>
      <w:r w:rsidR="00000000">
        <w:t>S</w:t>
      </w:r>
      <w:r>
        <w:t>’</w:t>
      </w:r>
      <w:r w:rsidR="00000000">
        <w:t>ils ne l</w:t>
      </w:r>
      <w:r>
        <w:t>’</w:t>
      </w:r>
      <w:r w:rsidR="00000000">
        <w:t>ont pas tuée</w:t>
      </w:r>
      <w:r>
        <w:t>.</w:t>
      </w:r>
    </w:p>
    <w:p w14:paraId="3A2E3E17" w14:textId="77777777" w:rsidR="007573A7" w:rsidRDefault="007573A7">
      <w:r>
        <w:t>— </w:t>
      </w:r>
      <w:r w:rsidR="00000000">
        <w:t>Non</w:t>
      </w:r>
      <w:r>
        <w:t xml:space="preserve">. </w:t>
      </w:r>
      <w:r w:rsidR="00000000">
        <w:t>Ils auraient pu le faire</w:t>
      </w:r>
      <w:r>
        <w:t xml:space="preserve">, </w:t>
      </w:r>
      <w:r w:rsidR="00000000">
        <w:t>impunément</w:t>
      </w:r>
      <w:r>
        <w:t xml:space="preserve">, </w:t>
      </w:r>
      <w:r w:rsidR="00000000">
        <w:t>depuis seize ans</w:t>
      </w:r>
      <w:r>
        <w:t xml:space="preserve">. </w:t>
      </w:r>
      <w:r w:rsidR="00000000">
        <w:t>Mais</w:t>
      </w:r>
      <w:r>
        <w:t xml:space="preserve">, </w:t>
      </w:r>
      <w:r w:rsidR="00000000">
        <w:t>si je ne la retrouvais pas</w:t>
      </w:r>
      <w:r>
        <w:t xml:space="preserve">, </w:t>
      </w:r>
      <w:r w:rsidR="00000000">
        <w:t>je ne renoncerais pas à la bataille</w:t>
      </w:r>
      <w:r>
        <w:t xml:space="preserve">. </w:t>
      </w:r>
      <w:r w:rsidR="00000000">
        <w:t>C</w:t>
      </w:r>
      <w:r>
        <w:t>’</w:t>
      </w:r>
      <w:r w:rsidR="00000000">
        <w:t>était l</w:t>
      </w:r>
      <w:r>
        <w:t>’</w:t>
      </w:r>
      <w:r w:rsidR="00000000">
        <w:t>un de mes atouts</w:t>
      </w:r>
      <w:r>
        <w:t xml:space="preserve"> : </w:t>
      </w:r>
      <w:r w:rsidR="00000000">
        <w:t>j</w:t>
      </w:r>
      <w:r>
        <w:t>’</w:t>
      </w:r>
      <w:r w:rsidR="00000000">
        <w:t>en ai d</w:t>
      </w:r>
      <w:r>
        <w:t>’</w:t>
      </w:r>
      <w:r w:rsidR="00000000">
        <w:t>autres</w:t>
      </w:r>
      <w:r>
        <w:t>.</w:t>
      </w:r>
    </w:p>
    <w:p w14:paraId="6C125FBA" w14:textId="77777777" w:rsidR="007573A7" w:rsidRDefault="00000000">
      <w:r>
        <w:t>Je m</w:t>
      </w:r>
      <w:r w:rsidR="007573A7">
        <w:t>’</w:t>
      </w:r>
      <w:r>
        <w:t>efforçais courageusement de réagir</w:t>
      </w:r>
      <w:r w:rsidR="007573A7">
        <w:t>.</w:t>
      </w:r>
    </w:p>
    <w:p w14:paraId="52969B2A" w14:textId="77777777" w:rsidR="007573A7" w:rsidRDefault="007573A7">
      <w:r>
        <w:t>— </w:t>
      </w:r>
      <w:r w:rsidR="00000000">
        <w:t>Il pleut</w:t>
      </w:r>
      <w:r>
        <w:t xml:space="preserve">, </w:t>
      </w:r>
      <w:r w:rsidR="00000000">
        <w:t>dit Ray</w:t>
      </w:r>
      <w:r>
        <w:t xml:space="preserve"> ; </w:t>
      </w:r>
      <w:r w:rsidR="00000000">
        <w:t>si nous rentrions</w:t>
      </w:r>
      <w:r>
        <w:t> ?</w:t>
      </w:r>
    </w:p>
    <w:p w14:paraId="793CB1B4" w14:textId="77777777" w:rsidR="007573A7" w:rsidRDefault="00000000">
      <w:r>
        <w:t>Les rayons de ma lampe étaient dirigés sur le coffre à o</w:t>
      </w:r>
      <w:r>
        <w:t>u</w:t>
      </w:r>
      <w:r>
        <w:t>tils</w:t>
      </w:r>
      <w:r w:rsidR="007573A7">
        <w:t>.</w:t>
      </w:r>
    </w:p>
    <w:p w14:paraId="7540CEFB" w14:textId="77777777" w:rsidR="007573A7" w:rsidRDefault="007573A7">
      <w:r>
        <w:t>— </w:t>
      </w:r>
      <w:r w:rsidR="00000000">
        <w:t>Je parie qu</w:t>
      </w:r>
      <w:r>
        <w:t>’</w:t>
      </w:r>
      <w:r w:rsidR="00000000">
        <w:t>ils sont en train de rigoler</w:t>
      </w:r>
      <w:r>
        <w:t xml:space="preserve">, </w:t>
      </w:r>
      <w:r w:rsidR="00000000">
        <w:t>dis-je d</w:t>
      </w:r>
      <w:r>
        <w:t>’</w:t>
      </w:r>
      <w:r w:rsidR="00000000">
        <w:t>un ton hargneux</w:t>
      </w:r>
      <w:r>
        <w:t xml:space="preserve"> ; </w:t>
      </w:r>
      <w:r w:rsidR="00000000">
        <w:t>il ne</w:t>
      </w:r>
      <w:r>
        <w:t>…</w:t>
      </w:r>
    </w:p>
    <w:p w14:paraId="18CA59E4" w14:textId="77777777" w:rsidR="007573A7" w:rsidRDefault="00000000">
      <w:r>
        <w:t>Je m</w:t>
      </w:r>
      <w:r w:rsidR="007573A7">
        <w:t>’</w:t>
      </w:r>
      <w:r>
        <w:t>interrompis brusquement</w:t>
      </w:r>
      <w:r w:rsidR="007573A7">
        <w:t xml:space="preserve">, </w:t>
      </w:r>
      <w:r>
        <w:t>regardant le coffre d</w:t>
      </w:r>
      <w:r w:rsidR="007573A7">
        <w:t>’</w:t>
      </w:r>
      <w:r>
        <w:t>un air stupide</w:t>
      </w:r>
      <w:r w:rsidR="007573A7">
        <w:t xml:space="preserve">. </w:t>
      </w:r>
      <w:r>
        <w:t>Je relus plusieurs fois l</w:t>
      </w:r>
      <w:r w:rsidR="007573A7">
        <w:t>’</w:t>
      </w:r>
      <w:r>
        <w:t>inscription peinte sur le flanc de la grande caisse</w:t>
      </w:r>
      <w:r w:rsidR="007573A7">
        <w:t xml:space="preserve">. </w:t>
      </w:r>
      <w:r>
        <w:t>Enfin je sursautai et je pris Mitchell au po</w:t>
      </w:r>
      <w:r>
        <w:t>i</w:t>
      </w:r>
      <w:r>
        <w:t>gnet</w:t>
      </w:r>
      <w:r w:rsidR="007573A7">
        <w:t> :</w:t>
      </w:r>
    </w:p>
    <w:p w14:paraId="339392E5" w14:textId="77777777" w:rsidR="007573A7" w:rsidRDefault="007573A7">
      <w:r>
        <w:t>— </w:t>
      </w:r>
      <w:r w:rsidR="00000000">
        <w:t>Regardez</w:t>
      </w:r>
      <w:r>
        <w:t xml:space="preserve">, </w:t>
      </w:r>
      <w:r w:rsidR="00000000">
        <w:t>criai-je</w:t>
      </w:r>
      <w:r>
        <w:t xml:space="preserve"> ; </w:t>
      </w:r>
      <w:r w:rsidR="00000000">
        <w:t>regardez</w:t>
      </w:r>
      <w:r>
        <w:t> !</w:t>
      </w:r>
    </w:p>
    <w:p w14:paraId="5909BECC" w14:textId="77777777" w:rsidR="007573A7" w:rsidRDefault="00000000">
      <w:r>
        <w:lastRenderedPageBreak/>
        <w:t>Il obéit</w:t>
      </w:r>
      <w:r w:rsidR="007573A7">
        <w:t xml:space="preserve">. </w:t>
      </w:r>
      <w:r>
        <w:t>Je tremblais d</w:t>
      </w:r>
      <w:r w:rsidR="007573A7">
        <w:t>’</w:t>
      </w:r>
      <w:r>
        <w:t>excitation contenue</w:t>
      </w:r>
      <w:r w:rsidR="007573A7">
        <w:t xml:space="preserve"> ; </w:t>
      </w:r>
      <w:r>
        <w:t>la lueur de la lampe dansait</w:t>
      </w:r>
      <w:r w:rsidR="007573A7">
        <w:t>.</w:t>
      </w:r>
    </w:p>
    <w:p w14:paraId="47666D38" w14:textId="77777777" w:rsidR="007573A7" w:rsidRDefault="007573A7">
      <w:r>
        <w:t>— </w:t>
      </w:r>
      <w:r w:rsidR="00000000">
        <w:t>Qu</w:t>
      </w:r>
      <w:r>
        <w:t>’</w:t>
      </w:r>
      <w:r w:rsidR="00000000">
        <w:t>est-ce qu</w:t>
      </w:r>
      <w:r>
        <w:t>’</w:t>
      </w:r>
      <w:r w:rsidR="00000000">
        <w:t>il y a</w:t>
      </w:r>
      <w:r>
        <w:t xml:space="preserve"> ? </w:t>
      </w:r>
      <w:r w:rsidR="00000000">
        <w:t>demanda Ray</w:t>
      </w:r>
      <w:r>
        <w:t>.</w:t>
      </w:r>
    </w:p>
    <w:p w14:paraId="1734F6A8" w14:textId="77777777" w:rsidR="007573A7" w:rsidRDefault="007573A7">
      <w:r>
        <w:t>— </w:t>
      </w:r>
      <w:r w:rsidR="00000000">
        <w:t>Ça y est</w:t>
      </w:r>
      <w:r>
        <w:t xml:space="preserve"> ! </w:t>
      </w:r>
      <w:r w:rsidR="00000000">
        <w:t>criai-je</w:t>
      </w:r>
      <w:r>
        <w:t xml:space="preserve"> ; </w:t>
      </w:r>
      <w:r w:rsidR="00000000">
        <w:t>j</w:t>
      </w:r>
      <w:r>
        <w:t>’</w:t>
      </w:r>
      <w:r w:rsidR="00000000">
        <w:t>avais raison</w:t>
      </w:r>
      <w:r>
        <w:t xml:space="preserve"> ! </w:t>
      </w:r>
      <w:r w:rsidR="00000000">
        <w:t>Que j</w:t>
      </w:r>
      <w:r>
        <w:t>’</w:t>
      </w:r>
      <w:r w:rsidR="00000000">
        <w:t>ai été bête</w:t>
      </w:r>
      <w:r>
        <w:t xml:space="preserve">, </w:t>
      </w:r>
      <w:r w:rsidR="00000000">
        <w:t>Ray</w:t>
      </w:r>
      <w:r>
        <w:t xml:space="preserve"> ! </w:t>
      </w:r>
      <w:r w:rsidR="00000000">
        <w:t>Regardez</w:t>
      </w:r>
      <w:r>
        <w:t xml:space="preserve"> ! </w:t>
      </w:r>
      <w:r w:rsidR="00000000">
        <w:t>Lisez ce nom</w:t>
      </w:r>
      <w:r>
        <w:t xml:space="preserve">, </w:t>
      </w:r>
      <w:r w:rsidR="00000000">
        <w:t>sur le coffre</w:t>
      </w:r>
      <w:r>
        <w:t>.</w:t>
      </w:r>
    </w:p>
    <w:p w14:paraId="7724470E" w14:textId="77777777" w:rsidR="007573A7" w:rsidRDefault="007573A7">
      <w:r>
        <w:t>— </w:t>
      </w:r>
      <w:r w:rsidR="00000000">
        <w:t>Eh bien</w:t>
      </w:r>
      <w:r>
        <w:t xml:space="preserve">, </w:t>
      </w:r>
      <w:r w:rsidR="00000000">
        <w:t>quoi</w:t>
      </w:r>
      <w:r>
        <w:t xml:space="preserve"> ? </w:t>
      </w:r>
      <w:r w:rsidR="00000000">
        <w:t>fit-il</w:t>
      </w:r>
      <w:r>
        <w:t xml:space="preserve">, </w:t>
      </w:r>
      <w:r w:rsidR="00000000">
        <w:t>il y a</w:t>
      </w:r>
      <w:r>
        <w:t xml:space="preserve"> : </w:t>
      </w:r>
      <w:r w:rsidR="00000000">
        <w:rPr>
          <w:i/>
          <w:iCs/>
        </w:rPr>
        <w:t xml:space="preserve">Noël </w:t>
      </w:r>
      <w:proofErr w:type="spellStart"/>
      <w:r w:rsidR="00000000">
        <w:rPr>
          <w:i/>
          <w:iCs/>
        </w:rPr>
        <w:t>Lenahan</w:t>
      </w:r>
      <w:proofErr w:type="spellEnd"/>
      <w:r>
        <w:rPr>
          <w:i/>
          <w:iCs/>
        </w:rPr>
        <w:t xml:space="preserve">, </w:t>
      </w:r>
      <w:r w:rsidR="00000000">
        <w:rPr>
          <w:i/>
          <w:iCs/>
        </w:rPr>
        <w:t>Entrepreneur</w:t>
      </w:r>
      <w:r>
        <w:rPr>
          <w:i/>
          <w:iCs/>
        </w:rPr>
        <w:t xml:space="preserve">. </w:t>
      </w:r>
      <w:r w:rsidR="00000000">
        <w:t>Et puis</w:t>
      </w:r>
      <w:r>
        <w:t> ?</w:t>
      </w:r>
    </w:p>
    <w:p w14:paraId="77BB38E0" w14:textId="77777777" w:rsidR="007573A7" w:rsidRDefault="00000000">
      <w:r>
        <w:t>Je déplaçai la nappe lumineuse qui se posa sur la grue</w:t>
      </w:r>
      <w:r w:rsidR="007573A7">
        <w:t>.</w:t>
      </w:r>
    </w:p>
    <w:p w14:paraId="641EE4CA" w14:textId="77777777" w:rsidR="007573A7" w:rsidRDefault="007573A7">
      <w:r>
        <w:t>— </w:t>
      </w:r>
      <w:r w:rsidR="00000000">
        <w:t>Là aussi</w:t>
      </w:r>
      <w:r>
        <w:t xml:space="preserve">, </w:t>
      </w:r>
      <w:r w:rsidR="00000000">
        <w:t>dis-je</w:t>
      </w:r>
      <w:r>
        <w:t xml:space="preserve">, </w:t>
      </w:r>
      <w:r w:rsidR="00000000">
        <w:t>vous pouvez lire ce nom</w:t>
      </w:r>
      <w:r>
        <w:t xml:space="preserve">. </w:t>
      </w:r>
      <w:r w:rsidR="00000000">
        <w:t>Cela ne vous dit rien</w:t>
      </w:r>
      <w:r>
        <w:t> ?</w:t>
      </w:r>
    </w:p>
    <w:p w14:paraId="67813CC8" w14:textId="77777777" w:rsidR="007573A7" w:rsidRDefault="007573A7">
      <w:r>
        <w:t>— </w:t>
      </w:r>
      <w:r w:rsidR="00000000">
        <w:t>Rien du tout</w:t>
      </w:r>
      <w:r>
        <w:t>.</w:t>
      </w:r>
    </w:p>
    <w:p w14:paraId="498C7E0E" w14:textId="77777777" w:rsidR="007573A7" w:rsidRDefault="00000000">
      <w:r>
        <w:t>J</w:t>
      </w:r>
      <w:r w:rsidR="007573A7">
        <w:t>’</w:t>
      </w:r>
      <w:r>
        <w:t>éteignis la lampe</w:t>
      </w:r>
      <w:r w:rsidR="007573A7">
        <w:t xml:space="preserve">, </w:t>
      </w:r>
      <w:r>
        <w:t>je ramassai le sac d</w:t>
      </w:r>
      <w:r w:rsidR="007573A7">
        <w:t>’</w:t>
      </w:r>
      <w:r>
        <w:t>outils et nous g</w:t>
      </w:r>
      <w:r>
        <w:t>a</w:t>
      </w:r>
      <w:r>
        <w:t>gnâmes le sentier</w:t>
      </w:r>
      <w:r w:rsidR="007573A7">
        <w:t>.</w:t>
      </w:r>
    </w:p>
    <w:p w14:paraId="21975101" w14:textId="77777777" w:rsidR="007573A7" w:rsidRDefault="007573A7">
      <w:r>
        <w:t>— </w:t>
      </w:r>
      <w:r w:rsidR="00000000">
        <w:t>Venez</w:t>
      </w:r>
      <w:r>
        <w:t xml:space="preserve">, </w:t>
      </w:r>
      <w:r w:rsidR="00000000">
        <w:t>Ray</w:t>
      </w:r>
      <w:r>
        <w:t xml:space="preserve"> : </w:t>
      </w:r>
      <w:r w:rsidR="00000000">
        <w:t>j</w:t>
      </w:r>
      <w:r>
        <w:t>’</w:t>
      </w:r>
      <w:r w:rsidR="00000000">
        <w:t>espère que</w:t>
      </w:r>
      <w:r>
        <w:t xml:space="preserve">, </w:t>
      </w:r>
      <w:r w:rsidR="00000000">
        <w:t>cette fois</w:t>
      </w:r>
      <w:r>
        <w:t xml:space="preserve">, </w:t>
      </w:r>
      <w:r w:rsidR="00000000">
        <w:t>je ne me trompe pas</w:t>
      </w:r>
      <w:r>
        <w:t>.</w:t>
      </w:r>
    </w:p>
    <w:p w14:paraId="453DF0C8" w14:textId="2DCCB70E" w:rsidR="00000000" w:rsidRDefault="00000000" w:rsidP="007573A7">
      <w:pPr>
        <w:pStyle w:val="Titre1"/>
      </w:pPr>
      <w:bookmarkStart w:id="6" w:name="_Toc202203029"/>
      <w:r>
        <w:lastRenderedPageBreak/>
        <w:t>V</w:t>
      </w:r>
      <w:bookmarkEnd w:id="6"/>
    </w:p>
    <w:p w14:paraId="5FC498C5" w14:textId="77777777" w:rsidR="007573A7" w:rsidRDefault="00000000">
      <w:r>
        <w:t>Lorsque Mitchell arrêta sa voiture devant la maison de Mi</w:t>
      </w:r>
      <w:r>
        <w:t>l</w:t>
      </w:r>
      <w:r>
        <w:t>lie Anders</w:t>
      </w:r>
      <w:r w:rsidR="007573A7">
        <w:t xml:space="preserve">, </w:t>
      </w:r>
      <w:r>
        <w:t xml:space="preserve">je constatai que la capote de mon </w:t>
      </w:r>
      <w:r w:rsidR="007573A7">
        <w:t>« </w:t>
      </w:r>
      <w:r>
        <w:t>roadster</w:t>
      </w:r>
      <w:r w:rsidR="007573A7">
        <w:t> »</w:t>
      </w:r>
      <w:r>
        <w:t xml:space="preserve"> avait été relevée</w:t>
      </w:r>
      <w:r w:rsidR="007573A7">
        <w:t xml:space="preserve">. </w:t>
      </w:r>
      <w:r>
        <w:t>Il pleuvait très fort</w:t>
      </w:r>
      <w:r w:rsidR="007573A7">
        <w:t xml:space="preserve"> ; </w:t>
      </w:r>
      <w:r>
        <w:t>l</w:t>
      </w:r>
      <w:r w:rsidR="007573A7">
        <w:t>’</w:t>
      </w:r>
      <w:r>
        <w:t>eau courait dans le ruisseau</w:t>
      </w:r>
      <w:r w:rsidR="007573A7">
        <w:t xml:space="preserve">. </w:t>
      </w:r>
      <w:r>
        <w:t>Ray me quitta et</w:t>
      </w:r>
      <w:r w:rsidR="007573A7">
        <w:t xml:space="preserve">, </w:t>
      </w:r>
      <w:r>
        <w:t>quelques secondes plus tard</w:t>
      </w:r>
      <w:r w:rsidR="007573A7">
        <w:t xml:space="preserve">, </w:t>
      </w:r>
      <w:r>
        <w:t>j</w:t>
      </w:r>
      <w:r w:rsidR="007573A7">
        <w:t>’</w:t>
      </w:r>
      <w:r>
        <w:t>ouvris la po</w:t>
      </w:r>
      <w:r>
        <w:t>r</w:t>
      </w:r>
      <w:r>
        <w:t>tière de ma voiture</w:t>
      </w:r>
      <w:r w:rsidR="007573A7">
        <w:t xml:space="preserve">. </w:t>
      </w:r>
      <w:r>
        <w:t>Je n</w:t>
      </w:r>
      <w:r w:rsidR="007573A7">
        <w:t>’</w:t>
      </w:r>
      <w:r>
        <w:t>éprouvai aucune surprise en constatant que le jeune homme pâle était endormi sur le siège</w:t>
      </w:r>
      <w:r w:rsidR="007573A7">
        <w:t>.</w:t>
      </w:r>
    </w:p>
    <w:p w14:paraId="01596084" w14:textId="77777777" w:rsidR="007573A7" w:rsidRDefault="007573A7">
      <w:r>
        <w:t>— </w:t>
      </w:r>
      <w:r w:rsidR="00000000">
        <w:t>Eh</w:t>
      </w:r>
      <w:r>
        <w:t xml:space="preserve"> ! </w:t>
      </w:r>
      <w:r w:rsidR="00000000">
        <w:t>poussez-vous donc un peu</w:t>
      </w:r>
      <w:r>
        <w:t xml:space="preserve">, </w:t>
      </w:r>
      <w:r w:rsidR="00000000">
        <w:t>lui dis-je en le secouant</w:t>
      </w:r>
      <w:r>
        <w:t xml:space="preserve">. </w:t>
      </w:r>
      <w:r w:rsidR="00000000">
        <w:t>Vous êtes un drôle d</w:t>
      </w:r>
      <w:r>
        <w:t>’</w:t>
      </w:r>
      <w:r w:rsidR="00000000">
        <w:t>espion</w:t>
      </w:r>
      <w:r>
        <w:t xml:space="preserve"> ! </w:t>
      </w:r>
      <w:r w:rsidR="00000000">
        <w:t>J</w:t>
      </w:r>
      <w:r>
        <w:t>’</w:t>
      </w:r>
      <w:r w:rsidR="00000000">
        <w:t>aurais pu sortir de la maison et m</w:t>
      </w:r>
      <w:r>
        <w:t>’</w:t>
      </w:r>
      <w:r w:rsidR="00000000">
        <w:t>en aller à pied</w:t>
      </w:r>
      <w:r>
        <w:t> !</w:t>
      </w:r>
    </w:p>
    <w:p w14:paraId="756323AC" w14:textId="77777777" w:rsidR="007573A7" w:rsidRDefault="007573A7">
      <w:r>
        <w:t>— </w:t>
      </w:r>
      <w:r w:rsidR="00000000">
        <w:t>Je n</w:t>
      </w:r>
      <w:r>
        <w:t>’</w:t>
      </w:r>
      <w:r w:rsidR="00000000">
        <w:t>ai pas dormi une demi-minute</w:t>
      </w:r>
      <w:r>
        <w:t xml:space="preserve"> ! </w:t>
      </w:r>
      <w:r w:rsidR="00000000">
        <w:t>protesta-t-il</w:t>
      </w:r>
      <w:r>
        <w:t>.</w:t>
      </w:r>
    </w:p>
    <w:p w14:paraId="2FBF382C" w14:textId="77777777" w:rsidR="007573A7" w:rsidRDefault="00000000">
      <w:r>
        <w:t>Je lançai le moteur</w:t>
      </w:r>
      <w:r w:rsidR="007573A7">
        <w:t>.</w:t>
      </w:r>
    </w:p>
    <w:p w14:paraId="438F0B91" w14:textId="77777777" w:rsidR="007573A7" w:rsidRDefault="007573A7">
      <w:r>
        <w:t>— </w:t>
      </w:r>
      <w:r w:rsidR="00000000">
        <w:t>Il est près de quatre heures trente</w:t>
      </w:r>
      <w:r>
        <w:t xml:space="preserve">, </w:t>
      </w:r>
      <w:r w:rsidR="00000000">
        <w:t>dis-je</w:t>
      </w:r>
      <w:r>
        <w:t xml:space="preserve"> ; </w:t>
      </w:r>
      <w:r w:rsidR="00000000">
        <w:t>est-ce que vous devez faire votre rapport cette nuit</w:t>
      </w:r>
      <w:r>
        <w:t> ?</w:t>
      </w:r>
    </w:p>
    <w:p w14:paraId="76C321D8" w14:textId="77777777" w:rsidR="007573A7" w:rsidRDefault="007573A7">
      <w:r>
        <w:t>— </w:t>
      </w:r>
      <w:r w:rsidR="00000000">
        <w:t>Non</w:t>
      </w:r>
      <w:r>
        <w:t xml:space="preserve">, </w:t>
      </w:r>
      <w:r w:rsidR="00000000">
        <w:t>demain</w:t>
      </w:r>
      <w:r>
        <w:t xml:space="preserve">. </w:t>
      </w:r>
      <w:r w:rsidR="00000000">
        <w:t>Dès que vous avez regagné votre appart</w:t>
      </w:r>
      <w:r w:rsidR="00000000">
        <w:t>e</w:t>
      </w:r>
      <w:r w:rsidR="00000000">
        <w:t>ment du Buckingham</w:t>
      </w:r>
      <w:r>
        <w:t xml:space="preserve">, </w:t>
      </w:r>
      <w:r w:rsidR="00000000">
        <w:t>j</w:t>
      </w:r>
      <w:r>
        <w:t>’</w:t>
      </w:r>
      <w:r w:rsidR="00000000">
        <w:t>ai le droit d</w:t>
      </w:r>
      <w:r>
        <w:t>’</w:t>
      </w:r>
      <w:r w:rsidR="00000000">
        <w:t>aller me coucher</w:t>
      </w:r>
      <w:r>
        <w:t xml:space="preserve">. </w:t>
      </w:r>
      <w:r w:rsidR="00000000">
        <w:t>Quel sale boulot</w:t>
      </w:r>
      <w:r>
        <w:t> !</w:t>
      </w:r>
    </w:p>
    <w:p w14:paraId="20D4CD84" w14:textId="77777777" w:rsidR="007573A7" w:rsidRDefault="007573A7">
      <w:r>
        <w:t>— </w:t>
      </w:r>
      <w:r w:rsidR="00000000">
        <w:t>Pourquoi l</w:t>
      </w:r>
      <w:r>
        <w:t>’</w:t>
      </w:r>
      <w:r w:rsidR="00000000">
        <w:t>avez-vous choisi</w:t>
      </w:r>
      <w:r>
        <w:t> ?</w:t>
      </w:r>
    </w:p>
    <w:p w14:paraId="1D6913D5" w14:textId="77777777" w:rsidR="007573A7" w:rsidRDefault="007573A7">
      <w:r>
        <w:t>— </w:t>
      </w:r>
      <w:r w:rsidR="00000000">
        <w:t>Il faut bien manger</w:t>
      </w:r>
      <w:r>
        <w:t xml:space="preserve">, </w:t>
      </w:r>
      <w:r w:rsidR="00000000">
        <w:t>murmura-t-il</w:t>
      </w:r>
      <w:r>
        <w:t xml:space="preserve">. </w:t>
      </w:r>
      <w:r w:rsidR="00000000">
        <w:t>Je suis venu de Pit</w:t>
      </w:r>
      <w:r w:rsidR="00000000">
        <w:t>t</w:t>
      </w:r>
      <w:r w:rsidR="00000000">
        <w:t>sburg avec un ami qui connaît Dominique</w:t>
      </w:r>
      <w:r>
        <w:t>.</w:t>
      </w:r>
    </w:p>
    <w:p w14:paraId="760C9E4C" w14:textId="77777777" w:rsidR="007573A7" w:rsidRDefault="007573A7">
      <w:r>
        <w:t>— </w:t>
      </w:r>
      <w:r w:rsidR="00000000">
        <w:t>Déjà condamné</w:t>
      </w:r>
      <w:r>
        <w:t> ?</w:t>
      </w:r>
    </w:p>
    <w:p w14:paraId="75649594" w14:textId="77777777" w:rsidR="007573A7" w:rsidRDefault="007573A7">
      <w:r>
        <w:t>— </w:t>
      </w:r>
      <w:r w:rsidR="00000000">
        <w:t>Un an dans une maison de correction</w:t>
      </w:r>
      <w:r>
        <w:t xml:space="preserve">, </w:t>
      </w:r>
      <w:r w:rsidR="00000000">
        <w:t>répondit-il</w:t>
      </w:r>
      <w:r>
        <w:t xml:space="preserve">. </w:t>
      </w:r>
      <w:r w:rsidR="00000000">
        <w:t>Il y a cinq ans de ça</w:t>
      </w:r>
      <w:r>
        <w:t xml:space="preserve"> : </w:t>
      </w:r>
      <w:r w:rsidR="00000000">
        <w:t>j</w:t>
      </w:r>
      <w:r>
        <w:t>’</w:t>
      </w:r>
      <w:r w:rsidR="00000000">
        <w:t>en avais douze</w:t>
      </w:r>
      <w:r>
        <w:t xml:space="preserve">. </w:t>
      </w:r>
      <w:r w:rsidR="00000000">
        <w:t>Depuis</w:t>
      </w:r>
      <w:r>
        <w:t xml:space="preserve">, </w:t>
      </w:r>
      <w:r w:rsidR="00000000">
        <w:t>quelques jours de pr</w:t>
      </w:r>
      <w:r w:rsidR="00000000">
        <w:t>i</w:t>
      </w:r>
      <w:r w:rsidR="00000000">
        <w:t>son</w:t>
      </w:r>
      <w:r>
        <w:t xml:space="preserve">, </w:t>
      </w:r>
      <w:r w:rsidR="00000000">
        <w:t>ici et là</w:t>
      </w:r>
      <w:r>
        <w:t>.</w:t>
      </w:r>
    </w:p>
    <w:p w14:paraId="470084AB" w14:textId="77777777" w:rsidR="007573A7" w:rsidRDefault="007573A7">
      <w:r>
        <w:lastRenderedPageBreak/>
        <w:t>— </w:t>
      </w:r>
      <w:r w:rsidR="00000000">
        <w:t>Vous n</w:t>
      </w:r>
      <w:r>
        <w:t>’</w:t>
      </w:r>
      <w:r w:rsidR="00000000">
        <w:t>avez pas l</w:t>
      </w:r>
      <w:r>
        <w:t>’</w:t>
      </w:r>
      <w:r w:rsidR="00000000">
        <w:t>air d</w:t>
      </w:r>
      <w:r>
        <w:t>’</w:t>
      </w:r>
      <w:r w:rsidR="00000000">
        <w:t>un mauvais garçon</w:t>
      </w:r>
      <w:r>
        <w:t xml:space="preserve">. </w:t>
      </w:r>
      <w:r w:rsidR="00000000">
        <w:t>Pourquoi ne travaillez-vous pas</w:t>
      </w:r>
      <w:r>
        <w:t xml:space="preserve">, </w:t>
      </w:r>
      <w:r w:rsidR="00000000">
        <w:t>honnêtement</w:t>
      </w:r>
      <w:r>
        <w:t>.</w:t>
      </w:r>
    </w:p>
    <w:p w14:paraId="4A92ECD3" w14:textId="77777777" w:rsidR="007573A7" w:rsidRDefault="007573A7">
      <w:r>
        <w:t>— </w:t>
      </w:r>
      <w:r w:rsidR="00000000">
        <w:t>Il faut trouver du travail</w:t>
      </w:r>
      <w:r>
        <w:t>.</w:t>
      </w:r>
    </w:p>
    <w:p w14:paraId="2D7AD9C6" w14:textId="77777777" w:rsidR="007573A7" w:rsidRDefault="007573A7">
      <w:r>
        <w:t>— </w:t>
      </w:r>
      <w:r w:rsidR="00000000">
        <w:t>C</w:t>
      </w:r>
      <w:r>
        <w:t>’</w:t>
      </w:r>
      <w:r w:rsidR="00000000">
        <w:t>est facile</w:t>
      </w:r>
      <w:r>
        <w:t xml:space="preserve">. </w:t>
      </w:r>
      <w:r w:rsidR="00000000">
        <w:t>Lorsque vous aurez assez de votre sale m</w:t>
      </w:r>
      <w:r w:rsidR="00000000">
        <w:t>é</w:t>
      </w:r>
      <w:r w:rsidR="00000000">
        <w:t>tier</w:t>
      </w:r>
      <w:r>
        <w:t xml:space="preserve">, </w:t>
      </w:r>
      <w:r w:rsidR="00000000">
        <w:t xml:space="preserve">venez me voir à </w:t>
      </w:r>
      <w:r w:rsidR="00000000">
        <w:rPr>
          <w:i/>
          <w:iCs/>
        </w:rPr>
        <w:t>La Gazette</w:t>
      </w:r>
      <w:r>
        <w:t>.</w:t>
      </w:r>
    </w:p>
    <w:p w14:paraId="179119EA" w14:textId="77777777" w:rsidR="007573A7" w:rsidRDefault="00000000">
      <w:r>
        <w:t>Il me regarda quelques secondes sans rien dire</w:t>
      </w:r>
      <w:r w:rsidR="007573A7">
        <w:t>.</w:t>
      </w:r>
    </w:p>
    <w:p w14:paraId="5DC76F9E" w14:textId="77777777" w:rsidR="007573A7" w:rsidRDefault="007573A7">
      <w:r>
        <w:t>— </w:t>
      </w:r>
      <w:r w:rsidR="00000000">
        <w:t>Vous</w:t>
      </w:r>
      <w:r>
        <w:t xml:space="preserve">, </w:t>
      </w:r>
      <w:r w:rsidR="00000000">
        <w:t>je ne vous comprends pas</w:t>
      </w:r>
      <w:r>
        <w:t xml:space="preserve">, </w:t>
      </w:r>
      <w:r w:rsidR="00000000">
        <w:t>grommela-t-il enfin</w:t>
      </w:r>
      <w:r>
        <w:t>.</w:t>
      </w:r>
    </w:p>
    <w:p w14:paraId="14FC302B" w14:textId="77777777" w:rsidR="007573A7" w:rsidRDefault="007573A7">
      <w:r>
        <w:t>— </w:t>
      </w:r>
      <w:r w:rsidR="00000000">
        <w:t>Prenez votre temps</w:t>
      </w:r>
      <w:r>
        <w:t xml:space="preserve">. </w:t>
      </w:r>
      <w:r w:rsidR="00000000">
        <w:t>Vous viendrez me voir quand vous voudrez</w:t>
      </w:r>
      <w:r>
        <w:t xml:space="preserve">. </w:t>
      </w:r>
      <w:r w:rsidR="00000000">
        <w:t>Où habitez-vous</w:t>
      </w:r>
      <w:r>
        <w:t> ?</w:t>
      </w:r>
    </w:p>
    <w:p w14:paraId="43DA7BE6" w14:textId="77777777" w:rsidR="007573A7" w:rsidRDefault="007573A7">
      <w:r>
        <w:t>— </w:t>
      </w:r>
      <w:r w:rsidR="00000000">
        <w:t>J</w:t>
      </w:r>
      <w:r>
        <w:t>’</w:t>
      </w:r>
      <w:r w:rsidR="00000000">
        <w:t>ai une chambre</w:t>
      </w:r>
      <w:r>
        <w:t>.</w:t>
      </w:r>
    </w:p>
    <w:p w14:paraId="58B79F5B" w14:textId="77777777" w:rsidR="007573A7" w:rsidRDefault="007573A7">
      <w:r>
        <w:t>— </w:t>
      </w:r>
      <w:r w:rsidR="00000000">
        <w:t>Voulez-vous que je vous mène chez vous</w:t>
      </w:r>
      <w:r>
        <w:t> ?</w:t>
      </w:r>
    </w:p>
    <w:p w14:paraId="3C748457" w14:textId="77777777" w:rsidR="007573A7" w:rsidRDefault="007573A7">
      <w:r>
        <w:t>— </w:t>
      </w:r>
      <w:r w:rsidR="00000000">
        <w:t>Non</w:t>
      </w:r>
      <w:r>
        <w:t xml:space="preserve">. </w:t>
      </w:r>
      <w:r w:rsidR="00000000">
        <w:t>Je dois vous quitter au Buckingham</w:t>
      </w:r>
      <w:r>
        <w:t>.</w:t>
      </w:r>
    </w:p>
    <w:p w14:paraId="40E84776" w14:textId="77777777" w:rsidR="007573A7" w:rsidRDefault="00000000">
      <w:r>
        <w:t>Lorsque je descendis de voiture dans le garage de l</w:t>
      </w:r>
      <w:r w:rsidR="007573A7">
        <w:t>’</w:t>
      </w:r>
      <w:r>
        <w:t>immeuble</w:t>
      </w:r>
      <w:r w:rsidR="007573A7">
        <w:t xml:space="preserve">, </w:t>
      </w:r>
      <w:r>
        <w:t>le jeune homme pâle m</w:t>
      </w:r>
      <w:r w:rsidR="007573A7">
        <w:t>’</w:t>
      </w:r>
      <w:r>
        <w:t>avait dit son nom</w:t>
      </w:r>
      <w:r w:rsidR="007573A7">
        <w:t xml:space="preserve"> : </w:t>
      </w:r>
      <w:r>
        <w:t>Jimmy Welles</w:t>
      </w:r>
      <w:r w:rsidR="007573A7">
        <w:t xml:space="preserve">. </w:t>
      </w:r>
      <w:r>
        <w:t>Il releva le col de son pardessus</w:t>
      </w:r>
      <w:r w:rsidR="007573A7">
        <w:t xml:space="preserve">, </w:t>
      </w:r>
      <w:r>
        <w:t>enfonça son chapeau et sortit</w:t>
      </w:r>
      <w:r w:rsidR="007573A7">
        <w:t xml:space="preserve">, </w:t>
      </w:r>
      <w:r>
        <w:t>sous la pluie</w:t>
      </w:r>
      <w:r w:rsidR="007573A7">
        <w:t>.</w:t>
      </w:r>
    </w:p>
    <w:p w14:paraId="696AF63A" w14:textId="77777777" w:rsidR="007573A7" w:rsidRDefault="00000000">
      <w:r>
        <w:t>Dès que j</w:t>
      </w:r>
      <w:r w:rsidR="007573A7">
        <w:t>’</w:t>
      </w:r>
      <w:r>
        <w:t>eus regagné mon appartement j</w:t>
      </w:r>
      <w:r w:rsidR="007573A7">
        <w:t>’</w:t>
      </w:r>
      <w:r>
        <w:t>ouvris sur une table l</w:t>
      </w:r>
      <w:r w:rsidR="007573A7">
        <w:t>’</w:t>
      </w:r>
      <w:r>
        <w:t xml:space="preserve">annuaire du téléphone pour y chercher </w:t>
      </w:r>
      <w:r>
        <w:rPr>
          <w:i/>
          <w:iCs/>
        </w:rPr>
        <w:t xml:space="preserve">Noël </w:t>
      </w:r>
      <w:proofErr w:type="spellStart"/>
      <w:r>
        <w:rPr>
          <w:i/>
          <w:iCs/>
        </w:rPr>
        <w:t>Lenahan</w:t>
      </w:r>
      <w:proofErr w:type="spellEnd"/>
      <w:r>
        <w:rPr>
          <w:i/>
          <w:iCs/>
        </w:rPr>
        <w:t xml:space="preserve"> et C</w:t>
      </w:r>
      <w:r>
        <w:rPr>
          <w:i/>
          <w:iCs/>
          <w:vertAlign w:val="superscript"/>
        </w:rPr>
        <w:t>ie</w:t>
      </w:r>
      <w:r w:rsidR="007573A7">
        <w:rPr>
          <w:i/>
          <w:iCs/>
        </w:rPr>
        <w:t xml:space="preserve">, </w:t>
      </w:r>
      <w:r>
        <w:t>Entrepreneurs</w:t>
      </w:r>
      <w:r w:rsidR="007573A7">
        <w:t xml:space="preserve">. </w:t>
      </w:r>
      <w:r>
        <w:t>La société ne figurait pas dans la liste alph</w:t>
      </w:r>
      <w:r>
        <w:t>a</w:t>
      </w:r>
      <w:r>
        <w:t>bétique</w:t>
      </w:r>
      <w:r w:rsidR="007573A7">
        <w:t xml:space="preserve">, </w:t>
      </w:r>
      <w:r>
        <w:t>ni sous la rubrique</w:t>
      </w:r>
      <w:r w:rsidR="007573A7">
        <w:t xml:space="preserve"> : </w:t>
      </w:r>
      <w:r>
        <w:t>Entreprises de Construction</w:t>
      </w:r>
      <w:r w:rsidR="007573A7">
        <w:t xml:space="preserve">. </w:t>
      </w:r>
      <w:r>
        <w:t>L</w:t>
      </w:r>
      <w:r w:rsidR="007573A7">
        <w:t>’</w:t>
      </w:r>
      <w:r>
        <w:t>annuaire avait été édité au mois de septembre de l</w:t>
      </w:r>
      <w:r w:rsidR="007573A7">
        <w:t>’</w:t>
      </w:r>
      <w:r>
        <w:t>année pr</w:t>
      </w:r>
      <w:r>
        <w:t>é</w:t>
      </w:r>
      <w:r>
        <w:t>cédente</w:t>
      </w:r>
      <w:r w:rsidR="007573A7">
        <w:t xml:space="preserve">. </w:t>
      </w:r>
      <w:r>
        <w:t>J</w:t>
      </w:r>
      <w:r w:rsidR="007573A7">
        <w:t>’</w:t>
      </w:r>
      <w:r>
        <w:t>appelai à l</w:t>
      </w:r>
      <w:r w:rsidR="007573A7">
        <w:t>’</w:t>
      </w:r>
      <w:r>
        <w:t>appareil le concierge de service pour la nuit</w:t>
      </w:r>
      <w:r w:rsidR="007573A7">
        <w:t xml:space="preserve">, </w:t>
      </w:r>
      <w:r>
        <w:t>afin qu</w:t>
      </w:r>
      <w:r w:rsidR="007573A7">
        <w:t>’</w:t>
      </w:r>
      <w:r>
        <w:t>il me fît monter le supplément bi-hebdomadaire</w:t>
      </w:r>
      <w:r w:rsidR="007573A7">
        <w:t xml:space="preserve">. </w:t>
      </w:r>
      <w:r>
        <w:t>J</w:t>
      </w:r>
      <w:r w:rsidR="007573A7">
        <w:t>’</w:t>
      </w:r>
      <w:r>
        <w:t xml:space="preserve">y trouvai Noël </w:t>
      </w:r>
      <w:proofErr w:type="spellStart"/>
      <w:r>
        <w:t>Lenahan</w:t>
      </w:r>
      <w:proofErr w:type="spellEnd"/>
      <w:r>
        <w:t xml:space="preserve"> et C</w:t>
      </w:r>
      <w:r>
        <w:rPr>
          <w:vertAlign w:val="superscript"/>
        </w:rPr>
        <w:t>ie</w:t>
      </w:r>
      <w:r w:rsidR="007573A7">
        <w:t>.</w:t>
      </w:r>
    </w:p>
    <w:p w14:paraId="6C069994" w14:textId="77777777" w:rsidR="007573A7" w:rsidRDefault="00000000">
      <w:r>
        <w:t>L</w:t>
      </w:r>
      <w:r w:rsidR="007573A7">
        <w:t>’</w:t>
      </w:r>
      <w:r>
        <w:t>aube commençait à poindre</w:t>
      </w:r>
      <w:r w:rsidR="007573A7">
        <w:t xml:space="preserve">, </w:t>
      </w:r>
      <w:r>
        <w:t>mais je n</w:t>
      </w:r>
      <w:r w:rsidR="007573A7">
        <w:t>’</w:t>
      </w:r>
      <w:r>
        <w:t>éprouvais pas le besoin de dormir</w:t>
      </w:r>
      <w:r w:rsidR="007573A7">
        <w:t xml:space="preserve">. </w:t>
      </w:r>
      <w:r>
        <w:t>Je me déshabillai</w:t>
      </w:r>
      <w:r w:rsidR="007573A7">
        <w:t xml:space="preserve">, </w:t>
      </w:r>
      <w:r>
        <w:t xml:space="preserve">puis je me versai un </w:t>
      </w:r>
      <w:r>
        <w:lastRenderedPageBreak/>
        <w:t>whi</w:t>
      </w:r>
      <w:r>
        <w:t>s</w:t>
      </w:r>
      <w:r>
        <w:t>ky-and-soda</w:t>
      </w:r>
      <w:r w:rsidR="007573A7">
        <w:t xml:space="preserve">. </w:t>
      </w:r>
      <w:r>
        <w:t>En prenant le verre je me trouvai devant la grande glace et je portai un toast à mon image</w:t>
      </w:r>
      <w:r w:rsidR="007573A7">
        <w:t>.</w:t>
      </w:r>
    </w:p>
    <w:p w14:paraId="0734D0FC" w14:textId="77777777" w:rsidR="007573A7" w:rsidRDefault="007573A7">
      <w:r>
        <w:t>— </w:t>
      </w:r>
      <w:r w:rsidR="00000000">
        <w:t>À notre santé</w:t>
      </w:r>
      <w:r>
        <w:t xml:space="preserve">, </w:t>
      </w:r>
      <w:r w:rsidR="00000000">
        <w:t>dis-je</w:t>
      </w:r>
      <w:r>
        <w:t xml:space="preserve"> ; </w:t>
      </w:r>
      <w:r w:rsidR="00000000">
        <w:t>et nous bûmes ensemble</w:t>
      </w:r>
      <w:r>
        <w:t xml:space="preserve">, </w:t>
      </w:r>
      <w:r w:rsidR="00000000">
        <w:t>les yeux brillants</w:t>
      </w:r>
      <w:r>
        <w:t>.</w:t>
      </w:r>
    </w:p>
    <w:p w14:paraId="502861F2" w14:textId="77777777" w:rsidR="007573A7" w:rsidRDefault="00000000">
      <w:r>
        <w:t>Pendant deux heures</w:t>
      </w:r>
      <w:r w:rsidR="007573A7">
        <w:t xml:space="preserve">, </w:t>
      </w:r>
      <w:r>
        <w:t>je demeurai assis dans un rocking-chair</w:t>
      </w:r>
      <w:r w:rsidR="007573A7">
        <w:t xml:space="preserve">, </w:t>
      </w:r>
      <w:r>
        <w:t>à réfléchir</w:t>
      </w:r>
      <w:r w:rsidR="007573A7">
        <w:t>.</w:t>
      </w:r>
    </w:p>
    <w:p w14:paraId="65FC4022" w14:textId="77777777" w:rsidR="007573A7" w:rsidRDefault="00000000">
      <w:r>
        <w:t>Il s</w:t>
      </w:r>
      <w:r w:rsidR="007573A7">
        <w:t>’</w:t>
      </w:r>
      <w:r>
        <w:t>agissait maintenant de résoudre un problème et non point d</w:t>
      </w:r>
      <w:r w:rsidR="007573A7">
        <w:t>’</w:t>
      </w:r>
      <w:r>
        <w:t>échafauder une théorie destinée à percer une énigme</w:t>
      </w:r>
      <w:r w:rsidR="007573A7">
        <w:t xml:space="preserve">. </w:t>
      </w:r>
      <w:r>
        <w:t>Toutes les idées qui tournoyaient dans ma tête depuis la mort du juge s</w:t>
      </w:r>
      <w:r w:rsidR="007573A7">
        <w:t>’</w:t>
      </w:r>
      <w:r>
        <w:t>étaient groupées</w:t>
      </w:r>
      <w:r w:rsidR="007573A7">
        <w:t xml:space="preserve">, </w:t>
      </w:r>
      <w:r>
        <w:t>ordonnées</w:t>
      </w:r>
      <w:r w:rsidR="007573A7">
        <w:t xml:space="preserve">. </w:t>
      </w:r>
      <w:r>
        <w:t>Cette ordonnance so</w:t>
      </w:r>
      <w:r>
        <w:t>u</w:t>
      </w:r>
      <w:r>
        <w:t>daine avait été déclenchée par l</w:t>
      </w:r>
      <w:r w:rsidR="007573A7">
        <w:t>’</w:t>
      </w:r>
      <w:r>
        <w:t>inscription peinte sur la paroi du coffre à outils</w:t>
      </w:r>
      <w:r w:rsidR="007573A7">
        <w:t>.</w:t>
      </w:r>
    </w:p>
    <w:p w14:paraId="2E84B1E8" w14:textId="77777777" w:rsidR="007573A7" w:rsidRDefault="00000000">
      <w:r>
        <w:t>Certes</w:t>
      </w:r>
      <w:r w:rsidR="007573A7">
        <w:t xml:space="preserve">, </w:t>
      </w:r>
      <w:r>
        <w:t>je n</w:t>
      </w:r>
      <w:r w:rsidR="007573A7">
        <w:t>’</w:t>
      </w:r>
      <w:r>
        <w:t>étais pas au bout de mes peines</w:t>
      </w:r>
      <w:r w:rsidR="007573A7">
        <w:t xml:space="preserve">. </w:t>
      </w:r>
      <w:r>
        <w:t>Je n</w:t>
      </w:r>
      <w:r w:rsidR="007573A7">
        <w:t>’</w:t>
      </w:r>
      <w:r>
        <w:t>avais j</w:t>
      </w:r>
      <w:r>
        <w:t>a</w:t>
      </w:r>
      <w:r>
        <w:t>mais sous-estimé mes ennemis</w:t>
      </w:r>
      <w:r w:rsidR="007573A7">
        <w:t xml:space="preserve">. </w:t>
      </w:r>
      <w:r>
        <w:t>Ma récente défaite révélait leur force tranquille</w:t>
      </w:r>
      <w:r w:rsidR="007573A7">
        <w:t xml:space="preserve">. </w:t>
      </w:r>
      <w:r>
        <w:t>Je connaissais les hommes à qui je m</w:t>
      </w:r>
      <w:r w:rsidR="007573A7">
        <w:t>’</w:t>
      </w:r>
      <w:r>
        <w:t>attaquais</w:t>
      </w:r>
      <w:r w:rsidR="007573A7">
        <w:t xml:space="preserve">. </w:t>
      </w:r>
      <w:r>
        <w:t>Ils pensaient vite</w:t>
      </w:r>
      <w:r w:rsidR="007573A7">
        <w:t xml:space="preserve">, </w:t>
      </w:r>
      <w:r>
        <w:t>agissaient aussitôt</w:t>
      </w:r>
      <w:r w:rsidR="007573A7">
        <w:t xml:space="preserve">. </w:t>
      </w:r>
      <w:r>
        <w:t>Leur vigilance ne se rel</w:t>
      </w:r>
      <w:r>
        <w:t>â</w:t>
      </w:r>
      <w:r>
        <w:t>chait jamais</w:t>
      </w:r>
      <w:r w:rsidR="007573A7">
        <w:t xml:space="preserve">. </w:t>
      </w:r>
      <w:r>
        <w:t>Ils ne me craignaient pas</w:t>
      </w:r>
      <w:r w:rsidR="007573A7">
        <w:t xml:space="preserve">, </w:t>
      </w:r>
      <w:r>
        <w:t>mais ils éprouvaient pour moi une certaine considération puisqu</w:t>
      </w:r>
      <w:r w:rsidR="007573A7">
        <w:t>’</w:t>
      </w:r>
      <w:r>
        <w:t>ils manœuvraient sans perdre une minute pour contrecarrer mes projets</w:t>
      </w:r>
      <w:r w:rsidR="007573A7">
        <w:t>.</w:t>
      </w:r>
    </w:p>
    <w:p w14:paraId="15F3555D" w14:textId="77777777" w:rsidR="007573A7" w:rsidRDefault="00000000">
      <w:r>
        <w:t>Quoique la plupart des preuves que j</w:t>
      </w:r>
      <w:r w:rsidR="007573A7">
        <w:t>’</w:t>
      </w:r>
      <w:r>
        <w:t>avais réunies ne fu</w:t>
      </w:r>
      <w:r>
        <w:t>s</w:t>
      </w:r>
      <w:r>
        <w:t>sent à proprement parler que des présomptions</w:t>
      </w:r>
      <w:r w:rsidR="007573A7">
        <w:t xml:space="preserve">, </w:t>
      </w:r>
      <w:r>
        <w:t>elles formaient un faisceau inattaquable</w:t>
      </w:r>
      <w:r w:rsidR="007573A7">
        <w:t xml:space="preserve">. </w:t>
      </w:r>
      <w:r>
        <w:t>Je les examinai de nouveau l</w:t>
      </w:r>
      <w:r w:rsidR="007573A7">
        <w:t>’</w:t>
      </w:r>
      <w:r>
        <w:t>une après l</w:t>
      </w:r>
      <w:r w:rsidR="007573A7">
        <w:t>’</w:t>
      </w:r>
      <w:r>
        <w:t>autre</w:t>
      </w:r>
      <w:r w:rsidR="007573A7">
        <w:t xml:space="preserve">, </w:t>
      </w:r>
      <w:r>
        <w:t>supputant leur force respective</w:t>
      </w:r>
      <w:r w:rsidR="007573A7">
        <w:t xml:space="preserve">. </w:t>
      </w:r>
      <w:r>
        <w:t>Et soudain je so</w:t>
      </w:r>
      <w:r>
        <w:t>n</w:t>
      </w:r>
      <w:r>
        <w:t>geai à une histoire que j</w:t>
      </w:r>
      <w:r w:rsidR="007573A7">
        <w:t>’</w:t>
      </w:r>
      <w:r>
        <w:t>avais lue dans mon enfance</w:t>
      </w:r>
      <w:r w:rsidR="007573A7">
        <w:t xml:space="preserve"> : </w:t>
      </w:r>
      <w:r>
        <w:t>l</w:t>
      </w:r>
      <w:r w:rsidR="007573A7">
        <w:t>’</w:t>
      </w:r>
      <w:r>
        <w:t xml:space="preserve">aventure de trois jeunes patriotes qui avaient tendu une embuscade aux </w:t>
      </w:r>
      <w:r w:rsidR="007573A7">
        <w:t>« </w:t>
      </w:r>
      <w:r>
        <w:t>habits-rouges</w:t>
      </w:r>
      <w:r w:rsidR="007573A7">
        <w:t> »</w:t>
      </w:r>
      <w:r>
        <w:t xml:space="preserve"> et avaient capturé dix soldats anglais avec trois fusils et une douzaine de bâtons piqués dans les buissons d</w:t>
      </w:r>
      <w:r w:rsidR="007573A7">
        <w:t>’</w:t>
      </w:r>
      <w:r>
        <w:t>alentour</w:t>
      </w:r>
      <w:r w:rsidR="007573A7">
        <w:t xml:space="preserve">. </w:t>
      </w:r>
      <w:r>
        <w:t>J</w:t>
      </w:r>
      <w:r w:rsidR="007573A7">
        <w:t>’</w:t>
      </w:r>
      <w:r>
        <w:t>avais aussi des armes véritables et des fusils de bois</w:t>
      </w:r>
      <w:r w:rsidR="007573A7">
        <w:t>.</w:t>
      </w:r>
    </w:p>
    <w:p w14:paraId="354BE9EF" w14:textId="77777777" w:rsidR="007573A7" w:rsidRDefault="00000000">
      <w:r>
        <w:lastRenderedPageBreak/>
        <w:t>Je savais où était Olive Clayton</w:t>
      </w:r>
      <w:r w:rsidR="007573A7">
        <w:t xml:space="preserve">, </w:t>
      </w:r>
      <w:r>
        <w:t>je croyais le savoir</w:t>
      </w:r>
      <w:r w:rsidR="007573A7">
        <w:t xml:space="preserve">. </w:t>
      </w:r>
      <w:r>
        <w:t>Si je me trompais</w:t>
      </w:r>
      <w:r w:rsidR="007573A7">
        <w:t xml:space="preserve">, </w:t>
      </w:r>
      <w:r>
        <w:t>j</w:t>
      </w:r>
      <w:r w:rsidR="007573A7">
        <w:t>’</w:t>
      </w:r>
      <w:r>
        <w:t>avais un nouveau fusil de bois</w:t>
      </w:r>
      <w:r w:rsidR="007573A7">
        <w:t xml:space="preserve"> ; </w:t>
      </w:r>
      <w:r>
        <w:t>si j</w:t>
      </w:r>
      <w:r w:rsidR="007573A7">
        <w:t>’</w:t>
      </w:r>
      <w:r>
        <w:t>avais deviné</w:t>
      </w:r>
      <w:r w:rsidR="007573A7">
        <w:t xml:space="preserve">, </w:t>
      </w:r>
      <w:r>
        <w:t>une arme chargée à balles qui viendrait s</w:t>
      </w:r>
      <w:r w:rsidR="007573A7">
        <w:t>’</w:t>
      </w:r>
      <w:r>
        <w:t>ajouter à ma batterie</w:t>
      </w:r>
      <w:r w:rsidR="007573A7">
        <w:t xml:space="preserve"> : </w:t>
      </w:r>
      <w:r>
        <w:t>la blessure de Kennedy</w:t>
      </w:r>
      <w:r w:rsidR="007573A7">
        <w:t xml:space="preserve"> ; </w:t>
      </w:r>
      <w:r>
        <w:t>le témoignage du docteur Haley</w:t>
      </w:r>
      <w:r w:rsidR="007573A7">
        <w:t xml:space="preserve"> ; </w:t>
      </w:r>
      <w:r>
        <w:t>la mère Morgan</w:t>
      </w:r>
      <w:r w:rsidR="007573A7">
        <w:t xml:space="preserve">, </w:t>
      </w:r>
      <w:r>
        <w:t xml:space="preserve">et Noël </w:t>
      </w:r>
      <w:proofErr w:type="spellStart"/>
      <w:r>
        <w:t>Lenahan</w:t>
      </w:r>
      <w:proofErr w:type="spellEnd"/>
      <w:r>
        <w:t xml:space="preserve"> et C</w:t>
      </w:r>
      <w:r>
        <w:rPr>
          <w:vertAlign w:val="superscript"/>
        </w:rPr>
        <w:t>ie</w:t>
      </w:r>
      <w:r w:rsidR="007573A7">
        <w:t>.</w:t>
      </w:r>
    </w:p>
    <w:p w14:paraId="6F55E270" w14:textId="77777777" w:rsidR="007573A7" w:rsidRDefault="00000000">
      <w:r>
        <w:t>Le jour se levait</w:t>
      </w:r>
      <w:r w:rsidR="007573A7">
        <w:t xml:space="preserve">. </w:t>
      </w:r>
      <w:r>
        <w:t>Je tournai le commutateur électrique et</w:t>
      </w:r>
      <w:r w:rsidR="007573A7">
        <w:t xml:space="preserve">, </w:t>
      </w:r>
      <w:r>
        <w:t>après avoir tiré les rideaux</w:t>
      </w:r>
      <w:r w:rsidR="007573A7">
        <w:t xml:space="preserve">, </w:t>
      </w:r>
      <w:r>
        <w:t>je me couchai</w:t>
      </w:r>
      <w:r w:rsidR="007573A7">
        <w:t xml:space="preserve">. </w:t>
      </w:r>
      <w:r>
        <w:t>C</w:t>
      </w:r>
      <w:r w:rsidR="007573A7">
        <w:t>’</w:t>
      </w:r>
      <w:r>
        <w:t>était la première fois depuis quinze jours que je m</w:t>
      </w:r>
      <w:r w:rsidR="007573A7">
        <w:t>’</w:t>
      </w:r>
      <w:r>
        <w:t xml:space="preserve">endormais sans me demander pourquoi le docteur </w:t>
      </w:r>
      <w:proofErr w:type="spellStart"/>
      <w:r>
        <w:t>Wilks</w:t>
      </w:r>
      <w:proofErr w:type="spellEnd"/>
      <w:r>
        <w:t xml:space="preserve"> avait quitté un soir</w:t>
      </w:r>
      <w:r w:rsidR="007573A7">
        <w:t xml:space="preserve">, </w:t>
      </w:r>
      <w:r>
        <w:t>si soudainement</w:t>
      </w:r>
      <w:r w:rsidR="007573A7">
        <w:t xml:space="preserve">, </w:t>
      </w:r>
      <w:r>
        <w:t>la maison du juge</w:t>
      </w:r>
      <w:r w:rsidR="007573A7">
        <w:t>.</w:t>
      </w:r>
    </w:p>
    <w:p w14:paraId="710F48E7" w14:textId="3C5A4D57" w:rsidR="00000000" w:rsidRDefault="00000000" w:rsidP="007573A7">
      <w:pPr>
        <w:pStyle w:val="Centr"/>
        <w:keepNext/>
        <w:spacing w:before="0" w:after="0"/>
      </w:pPr>
      <w:r>
        <w:t>*</w:t>
      </w:r>
    </w:p>
    <w:p w14:paraId="726CA9DF" w14:textId="77777777" w:rsidR="00000000" w:rsidRDefault="00000000" w:rsidP="007573A7">
      <w:pPr>
        <w:pStyle w:val="Centr"/>
        <w:keepNext/>
        <w:spacing w:before="0" w:after="0"/>
      </w:pPr>
      <w:r>
        <w:t>* *</w:t>
      </w:r>
    </w:p>
    <w:p w14:paraId="4D0DE3C9" w14:textId="77777777" w:rsidR="007573A7" w:rsidRDefault="00000000">
      <w:r>
        <w:t>Par l</w:t>
      </w:r>
      <w:r w:rsidR="007573A7">
        <w:t>’</w:t>
      </w:r>
      <w:r>
        <w:t>intermédiaire de Millie Anders</w:t>
      </w:r>
      <w:r w:rsidR="007573A7">
        <w:t xml:space="preserve">, </w:t>
      </w:r>
      <w:r>
        <w:t>qui interrogea son amie</w:t>
      </w:r>
      <w:r w:rsidR="007573A7">
        <w:t xml:space="preserve">, </w:t>
      </w:r>
      <w:r>
        <w:t xml:space="preserve">la secrétaire de </w:t>
      </w:r>
      <w:proofErr w:type="spellStart"/>
      <w:r>
        <w:t>Wilks</w:t>
      </w:r>
      <w:proofErr w:type="spellEnd"/>
      <w:r w:rsidR="007573A7">
        <w:t xml:space="preserve">, </w:t>
      </w:r>
      <w:r>
        <w:t>j</w:t>
      </w:r>
      <w:r w:rsidR="007573A7">
        <w:t>’</w:t>
      </w:r>
      <w:r>
        <w:t>appris dès le lendemain que l</w:t>
      </w:r>
      <w:r w:rsidR="007573A7">
        <w:t>’</w:t>
      </w:r>
      <w:r>
        <w:t xml:space="preserve">on avait admis à </w:t>
      </w:r>
      <w:proofErr w:type="spellStart"/>
      <w:r>
        <w:t>Graystone</w:t>
      </w:r>
      <w:proofErr w:type="spellEnd"/>
      <w:r w:rsidR="007573A7">
        <w:t xml:space="preserve">, </w:t>
      </w:r>
      <w:r>
        <w:t>le samedi</w:t>
      </w:r>
      <w:r w:rsidR="007573A7">
        <w:t xml:space="preserve">, </w:t>
      </w:r>
      <w:r>
        <w:t>à six heures quarante du soir</w:t>
      </w:r>
      <w:r w:rsidR="007573A7">
        <w:t xml:space="preserve">, </w:t>
      </w:r>
      <w:r>
        <w:t>une femme</w:t>
      </w:r>
      <w:r w:rsidR="007573A7">
        <w:t xml:space="preserve"> : </w:t>
      </w:r>
      <w:r>
        <w:t>Dora Wilcox</w:t>
      </w:r>
      <w:r w:rsidR="007573A7">
        <w:t xml:space="preserve"> – </w:t>
      </w:r>
      <w:r>
        <w:t>sans profession ni ressources</w:t>
      </w:r>
      <w:r w:rsidR="007573A7">
        <w:t xml:space="preserve">, </w:t>
      </w:r>
      <w:r>
        <w:t>âgée de soixante ans</w:t>
      </w:r>
      <w:r w:rsidR="007573A7">
        <w:t xml:space="preserve"> – </w:t>
      </w:r>
      <w:r>
        <w:t>pas de domicile connu</w:t>
      </w:r>
      <w:r w:rsidR="007573A7">
        <w:t xml:space="preserve">, </w:t>
      </w:r>
      <w:r>
        <w:t>accusée de tent</w:t>
      </w:r>
      <w:r>
        <w:t>a</w:t>
      </w:r>
      <w:r>
        <w:t>tive de suicide</w:t>
      </w:r>
      <w:r w:rsidR="007573A7">
        <w:t xml:space="preserve"> ; </w:t>
      </w:r>
      <w:r>
        <w:t>dépression mentale caractérisée</w:t>
      </w:r>
      <w:r w:rsidR="007573A7">
        <w:t>.</w:t>
      </w:r>
    </w:p>
    <w:p w14:paraId="772F4711" w14:textId="77777777" w:rsidR="007573A7" w:rsidRDefault="00000000">
      <w:r>
        <w:t>Ray Mitchell lui-même</w:t>
      </w:r>
      <w:r w:rsidR="007573A7">
        <w:t xml:space="preserve">, </w:t>
      </w:r>
      <w:r>
        <w:t>qui doutait de tout</w:t>
      </w:r>
      <w:r w:rsidR="007573A7">
        <w:t xml:space="preserve">, </w:t>
      </w:r>
      <w:r>
        <w:t>convint que Dora Wilcox et Olive Clayton devaient être une seule et même personne</w:t>
      </w:r>
      <w:r w:rsidR="007573A7">
        <w:t>.</w:t>
      </w:r>
    </w:p>
    <w:p w14:paraId="3149EA79" w14:textId="77777777" w:rsidR="007573A7" w:rsidRDefault="007573A7">
      <w:r>
        <w:t>— </w:t>
      </w:r>
      <w:r w:rsidR="00000000">
        <w:t>Qu</w:t>
      </w:r>
      <w:r>
        <w:t>’</w:t>
      </w:r>
      <w:r w:rsidR="00000000">
        <w:t>allez-vous faire</w:t>
      </w:r>
      <w:r>
        <w:t xml:space="preserve"> ? </w:t>
      </w:r>
      <w:r w:rsidR="00000000">
        <w:t>me demanda-t-il</w:t>
      </w:r>
      <w:r>
        <w:t>.</w:t>
      </w:r>
    </w:p>
    <w:p w14:paraId="69E0C820" w14:textId="77777777" w:rsidR="007573A7" w:rsidRDefault="007573A7">
      <w:r>
        <w:t>— </w:t>
      </w:r>
      <w:r w:rsidR="00000000">
        <w:t>Rien</w:t>
      </w:r>
      <w:r>
        <w:t xml:space="preserve">. </w:t>
      </w:r>
      <w:r w:rsidR="00000000">
        <w:t>Je sais où elle est</w:t>
      </w:r>
      <w:r>
        <w:t xml:space="preserve">. </w:t>
      </w:r>
      <w:r w:rsidR="00000000">
        <w:t>J</w:t>
      </w:r>
      <w:r>
        <w:t>’</w:t>
      </w:r>
      <w:r w:rsidR="00000000">
        <w:t>attendrai l</w:t>
      </w:r>
      <w:r>
        <w:t>’</w:t>
      </w:r>
      <w:r w:rsidR="00000000">
        <w:t>instant favorable</w:t>
      </w:r>
      <w:r>
        <w:t>.</w:t>
      </w:r>
    </w:p>
    <w:p w14:paraId="5CE297A0" w14:textId="77777777" w:rsidR="007573A7" w:rsidRDefault="007573A7">
      <w:r>
        <w:t>— </w:t>
      </w:r>
      <w:r w:rsidR="00000000">
        <w:t>Pas d</w:t>
      </w:r>
      <w:r>
        <w:t>’</w:t>
      </w:r>
      <w:r w:rsidR="00000000">
        <w:t>autres nouvelles</w:t>
      </w:r>
      <w:r>
        <w:t> ?</w:t>
      </w:r>
    </w:p>
    <w:p w14:paraId="4FF483A4" w14:textId="77777777" w:rsidR="007573A7" w:rsidRDefault="007573A7">
      <w:r>
        <w:t>— </w:t>
      </w:r>
      <w:r w:rsidR="00000000">
        <w:t>Non</w:t>
      </w:r>
      <w:r>
        <w:t xml:space="preserve">. </w:t>
      </w:r>
      <w:r w:rsidR="00000000">
        <w:t>Je suis très surveillé</w:t>
      </w:r>
      <w:r>
        <w:t xml:space="preserve">. </w:t>
      </w:r>
      <w:r w:rsidR="00000000">
        <w:t>Ils sont quatre qui se relèvent pour me suivre</w:t>
      </w:r>
      <w:r>
        <w:t xml:space="preserve">. </w:t>
      </w:r>
      <w:proofErr w:type="spellStart"/>
      <w:r w:rsidR="00000000">
        <w:t>Curfew</w:t>
      </w:r>
      <w:proofErr w:type="spellEnd"/>
      <w:r w:rsidR="00000000">
        <w:t xml:space="preserve"> pourrait vous dire tout ce que j</w:t>
      </w:r>
      <w:r>
        <w:t>’</w:t>
      </w:r>
      <w:r w:rsidR="00000000">
        <w:t>ai fait depuis samedi</w:t>
      </w:r>
      <w:r>
        <w:t xml:space="preserve">, </w:t>
      </w:r>
      <w:r w:rsidR="00000000">
        <w:t>à l</w:t>
      </w:r>
      <w:r>
        <w:t>’</w:t>
      </w:r>
      <w:r w:rsidR="00000000">
        <w:t xml:space="preserve">exception de notre visite à </w:t>
      </w:r>
      <w:proofErr w:type="spellStart"/>
      <w:r w:rsidR="00000000">
        <w:t>Graystone</w:t>
      </w:r>
      <w:proofErr w:type="spellEnd"/>
      <w:r>
        <w:t xml:space="preserve">. </w:t>
      </w:r>
      <w:r w:rsidR="00000000">
        <w:t>Je p</w:t>
      </w:r>
      <w:r w:rsidR="00000000">
        <w:t>a</w:t>
      </w:r>
      <w:r w:rsidR="00000000">
        <w:t>tiente</w:t>
      </w:r>
      <w:r>
        <w:t xml:space="preserve">. </w:t>
      </w:r>
      <w:r w:rsidR="00000000">
        <w:t>Lorsque j</w:t>
      </w:r>
      <w:r>
        <w:t>’</w:t>
      </w:r>
      <w:r w:rsidR="00000000">
        <w:t>en aurai assez</w:t>
      </w:r>
      <w:r>
        <w:t xml:space="preserve">, </w:t>
      </w:r>
      <w:r w:rsidR="00000000">
        <w:t>nous aviserons</w:t>
      </w:r>
      <w:r>
        <w:t>.</w:t>
      </w:r>
    </w:p>
    <w:p w14:paraId="11BA2A56" w14:textId="77777777" w:rsidR="007573A7" w:rsidRDefault="00000000">
      <w:r>
        <w:lastRenderedPageBreak/>
        <w:t>J</w:t>
      </w:r>
      <w:r w:rsidR="007573A7">
        <w:t>’</w:t>
      </w:r>
      <w:r>
        <w:t>en eus brusquement assez</w:t>
      </w:r>
      <w:r w:rsidR="007573A7">
        <w:t xml:space="preserve">, </w:t>
      </w:r>
      <w:r>
        <w:t>le dimanche suivant</w:t>
      </w:r>
      <w:r w:rsidR="007573A7">
        <w:t xml:space="preserve">, </w:t>
      </w:r>
      <w:r>
        <w:t>lorsque je quittai le Buckingham pour aller chez Ellen</w:t>
      </w:r>
      <w:r w:rsidR="007573A7">
        <w:t xml:space="preserve">. </w:t>
      </w:r>
      <w:r>
        <w:t>L</w:t>
      </w:r>
      <w:r w:rsidR="007573A7">
        <w:t>’</w:t>
      </w:r>
      <w:r>
        <w:t xml:space="preserve">un des hommes de </w:t>
      </w:r>
      <w:proofErr w:type="spellStart"/>
      <w:r>
        <w:t>Curfew</w:t>
      </w:r>
      <w:proofErr w:type="spellEnd"/>
      <w:r>
        <w:t xml:space="preserve"> m</w:t>
      </w:r>
      <w:r w:rsidR="007573A7">
        <w:t>’</w:t>
      </w:r>
      <w:r>
        <w:t>attendait sur le trottoir</w:t>
      </w:r>
      <w:r w:rsidR="007573A7">
        <w:t xml:space="preserve">, </w:t>
      </w:r>
      <w:r>
        <w:t>ouvertement</w:t>
      </w:r>
      <w:r w:rsidR="007573A7">
        <w:t xml:space="preserve">. </w:t>
      </w:r>
      <w:r>
        <w:t>Sa motoc</w:t>
      </w:r>
      <w:r>
        <w:t>y</w:t>
      </w:r>
      <w:r>
        <w:t>clette était derrière ma voiture</w:t>
      </w:r>
      <w:r w:rsidR="007573A7">
        <w:t xml:space="preserve">. </w:t>
      </w:r>
      <w:r>
        <w:t>Lorsque j</w:t>
      </w:r>
      <w:r w:rsidR="007573A7">
        <w:t>’</w:t>
      </w:r>
      <w:r>
        <w:t>ouvris la portière</w:t>
      </w:r>
      <w:r w:rsidR="007573A7">
        <w:t xml:space="preserve">, </w:t>
      </w:r>
      <w:r>
        <w:t>il se dirigea vers sa machine et dégagea la roue arrière de son su</w:t>
      </w:r>
      <w:r>
        <w:t>p</w:t>
      </w:r>
      <w:r>
        <w:t>port</w:t>
      </w:r>
      <w:r w:rsidR="007573A7">
        <w:t xml:space="preserve">. </w:t>
      </w:r>
      <w:r>
        <w:t>Je décidai brusquement que la mesure était comble</w:t>
      </w:r>
      <w:r w:rsidR="007573A7">
        <w:t xml:space="preserve"> : </w:t>
      </w:r>
      <w:r>
        <w:t>nous devions aller</w:t>
      </w:r>
      <w:r w:rsidR="007573A7">
        <w:t xml:space="preserve">, </w:t>
      </w:r>
      <w:r>
        <w:t>avec Ellen</w:t>
      </w:r>
      <w:r w:rsidR="007573A7">
        <w:t xml:space="preserve">, </w:t>
      </w:r>
      <w:r>
        <w:t>faire une promenade dans la camp</w:t>
      </w:r>
      <w:r>
        <w:t>a</w:t>
      </w:r>
      <w:r>
        <w:t>gne</w:t>
      </w:r>
      <w:r w:rsidR="007573A7">
        <w:t xml:space="preserve">, </w:t>
      </w:r>
      <w:r>
        <w:t>et je ne voulais pas que cet espion nous suivît</w:t>
      </w:r>
      <w:r w:rsidR="007573A7">
        <w:t xml:space="preserve">. </w:t>
      </w:r>
      <w:r>
        <w:t>J</w:t>
      </w:r>
      <w:r w:rsidR="007573A7">
        <w:t>’</w:t>
      </w:r>
      <w:r>
        <w:t>allai vers lui</w:t>
      </w:r>
      <w:r w:rsidR="007573A7">
        <w:t>.</w:t>
      </w:r>
    </w:p>
    <w:p w14:paraId="71666234" w14:textId="77777777" w:rsidR="007573A7" w:rsidRDefault="007573A7">
      <w:r>
        <w:t>— </w:t>
      </w:r>
      <w:r w:rsidR="00000000">
        <w:t>Vous ne me suivrez pas cet après-midi</w:t>
      </w:r>
      <w:r>
        <w:t xml:space="preserve">, </w:t>
      </w:r>
      <w:r w:rsidR="00000000">
        <w:t>lui dis-je</w:t>
      </w:r>
      <w:r>
        <w:t>.</w:t>
      </w:r>
    </w:p>
    <w:p w14:paraId="43D96E59" w14:textId="77777777" w:rsidR="007573A7" w:rsidRDefault="007573A7">
      <w:r>
        <w:t>— </w:t>
      </w:r>
      <w:r w:rsidR="00000000">
        <w:t>Tiens</w:t>
      </w:r>
      <w:r>
        <w:t xml:space="preserve">, </w:t>
      </w:r>
      <w:r w:rsidR="00000000">
        <w:t>ricana-t-il</w:t>
      </w:r>
      <w:r>
        <w:t xml:space="preserve"> ; </w:t>
      </w:r>
      <w:r w:rsidR="00000000">
        <w:t>vous avez décidé ça</w:t>
      </w:r>
      <w:r>
        <w:t> ?</w:t>
      </w:r>
    </w:p>
    <w:p w14:paraId="33CF813A" w14:textId="77777777" w:rsidR="007573A7" w:rsidRDefault="007573A7">
      <w:r>
        <w:t>— </w:t>
      </w:r>
      <w:r w:rsidR="00000000">
        <w:t>Oui</w:t>
      </w:r>
      <w:r>
        <w:t xml:space="preserve">. </w:t>
      </w:r>
      <w:r w:rsidR="00000000">
        <w:t>Avez-vous compris</w:t>
      </w:r>
      <w:r>
        <w:t> ?</w:t>
      </w:r>
    </w:p>
    <w:p w14:paraId="434C2B74" w14:textId="77777777" w:rsidR="007573A7" w:rsidRDefault="007573A7">
      <w:r>
        <w:t>— </w:t>
      </w:r>
      <w:r w:rsidR="00000000">
        <w:t>J</w:t>
      </w:r>
      <w:r>
        <w:t>’</w:t>
      </w:r>
      <w:r w:rsidR="00000000">
        <w:t>ai le droit d</w:t>
      </w:r>
      <w:r>
        <w:t>’</w:t>
      </w:r>
      <w:r w:rsidR="00000000">
        <w:t>aller me promener où bon me semble</w:t>
      </w:r>
      <w:r>
        <w:t xml:space="preserve">, </w:t>
      </w:r>
      <w:r w:rsidR="00000000">
        <w:t>dit-il</w:t>
      </w:r>
      <w:r>
        <w:t>.</w:t>
      </w:r>
    </w:p>
    <w:p w14:paraId="1BEF44AA" w14:textId="77777777" w:rsidR="007573A7" w:rsidRDefault="00000000">
      <w:r>
        <w:t>Je tirai un couteau de ma poche</w:t>
      </w:r>
      <w:r w:rsidR="007573A7">
        <w:t xml:space="preserve"> ; </w:t>
      </w:r>
      <w:r>
        <w:t>j</w:t>
      </w:r>
      <w:r w:rsidR="007573A7">
        <w:t>’</w:t>
      </w:r>
      <w:r>
        <w:t>ouvris la grande lame et je la plongeai</w:t>
      </w:r>
      <w:r w:rsidR="007573A7">
        <w:t xml:space="preserve">, </w:t>
      </w:r>
      <w:r>
        <w:t>la pointe en avant dans le pneu de la motoc</w:t>
      </w:r>
      <w:r>
        <w:t>y</w:t>
      </w:r>
      <w:r>
        <w:t>clette</w:t>
      </w:r>
      <w:r w:rsidR="007573A7">
        <w:t>.</w:t>
      </w:r>
    </w:p>
    <w:p w14:paraId="75F9E6B4" w14:textId="77777777" w:rsidR="007573A7" w:rsidRDefault="007573A7">
      <w:r>
        <w:t>— </w:t>
      </w:r>
      <w:r w:rsidR="00000000">
        <w:t>Il faudra gonfler ça un peu mieux</w:t>
      </w:r>
      <w:r>
        <w:t xml:space="preserve">, </w:t>
      </w:r>
      <w:r w:rsidR="00000000">
        <w:t>dis-je</w:t>
      </w:r>
      <w:r>
        <w:t xml:space="preserve">. </w:t>
      </w:r>
      <w:r w:rsidR="00000000">
        <w:t>Dominique vous en achètera un tout neuf</w:t>
      </w:r>
      <w:r>
        <w:t xml:space="preserve">. </w:t>
      </w:r>
      <w:r w:rsidR="00000000">
        <w:t>N</w:t>
      </w:r>
      <w:r>
        <w:t>’</w:t>
      </w:r>
      <w:r w:rsidR="00000000">
        <w:t>essayez pas de me suivre avec un bandage à plat</w:t>
      </w:r>
      <w:r>
        <w:t xml:space="preserve">, </w:t>
      </w:r>
      <w:r w:rsidR="00000000">
        <w:t>ce serait dangereux</w:t>
      </w:r>
      <w:r>
        <w:t>.</w:t>
      </w:r>
    </w:p>
    <w:p w14:paraId="1F74FD0F" w14:textId="77777777" w:rsidR="007573A7" w:rsidRDefault="00000000">
      <w:r>
        <w:t>Il me jeta un regard noir</w:t>
      </w:r>
      <w:r w:rsidR="007573A7">
        <w:t xml:space="preserve">, </w:t>
      </w:r>
      <w:r>
        <w:t>sans rien dire ni oser bouger</w:t>
      </w:r>
      <w:r w:rsidR="007573A7">
        <w:t>.</w:t>
      </w:r>
    </w:p>
    <w:p w14:paraId="7C3C441F" w14:textId="77777777" w:rsidR="007573A7" w:rsidRDefault="007573A7">
      <w:r>
        <w:t>— </w:t>
      </w:r>
      <w:r w:rsidR="00000000">
        <w:t>C</w:t>
      </w:r>
      <w:r>
        <w:t>’</w:t>
      </w:r>
      <w:r w:rsidR="00000000">
        <w:t>est bien</w:t>
      </w:r>
      <w:r>
        <w:t xml:space="preserve">, </w:t>
      </w:r>
      <w:r w:rsidR="00000000">
        <w:t>dis-je</w:t>
      </w:r>
      <w:r>
        <w:t xml:space="preserve"> ; </w:t>
      </w:r>
      <w:r w:rsidR="00000000">
        <w:t>vous êtes un gentil petit garçon</w:t>
      </w:r>
      <w:r>
        <w:t xml:space="preserve">. </w:t>
      </w:r>
      <w:r w:rsidR="00000000">
        <w:t>Ne protestez pas</w:t>
      </w:r>
      <w:r>
        <w:t xml:space="preserve"> ; </w:t>
      </w:r>
      <w:r w:rsidR="00000000">
        <w:t>vous n</w:t>
      </w:r>
      <w:r>
        <w:t>’</w:t>
      </w:r>
      <w:r w:rsidR="00000000">
        <w:t>êtes pas assez costaud</w:t>
      </w:r>
      <w:r>
        <w:t>.</w:t>
      </w:r>
    </w:p>
    <w:p w14:paraId="51634064" w14:textId="77777777" w:rsidR="007573A7" w:rsidRDefault="00000000">
      <w:r>
        <w:t>Je montai dans ma voiture et je m</w:t>
      </w:r>
      <w:r w:rsidR="007573A7">
        <w:t>’</w:t>
      </w:r>
      <w:r>
        <w:t>éloignai</w:t>
      </w:r>
      <w:r w:rsidR="007573A7">
        <w:t xml:space="preserve">. </w:t>
      </w:r>
      <w:r>
        <w:t>Certes</w:t>
      </w:r>
      <w:r w:rsidR="007573A7">
        <w:t xml:space="preserve">, </w:t>
      </w:r>
      <w:r>
        <w:t>mon a</w:t>
      </w:r>
      <w:r>
        <w:t>c</w:t>
      </w:r>
      <w:r>
        <w:t>te n</w:t>
      </w:r>
      <w:r w:rsidR="007573A7">
        <w:t>’</w:t>
      </w:r>
      <w:r>
        <w:t>était qu</w:t>
      </w:r>
      <w:r w:rsidR="007573A7">
        <w:t>’</w:t>
      </w:r>
      <w:r>
        <w:t>un geste symbolique</w:t>
      </w:r>
      <w:r w:rsidR="007573A7">
        <w:t xml:space="preserve">, </w:t>
      </w:r>
      <w:r>
        <w:t>mais cela m</w:t>
      </w:r>
      <w:r w:rsidR="007573A7">
        <w:t>’</w:t>
      </w:r>
      <w:r>
        <w:t>avait soulagé</w:t>
      </w:r>
      <w:r w:rsidR="007573A7">
        <w:t xml:space="preserve">. </w:t>
      </w:r>
      <w:r>
        <w:t>Je n</w:t>
      </w:r>
      <w:r w:rsidR="007573A7">
        <w:t>’</w:t>
      </w:r>
      <w:r>
        <w:t>ignorais pas que le jeune homme téléphonerait immédi</w:t>
      </w:r>
      <w:r>
        <w:t>a</w:t>
      </w:r>
      <w:r>
        <w:t>tement à Dominique et que je serais rejoint avant d</w:t>
      </w:r>
      <w:r w:rsidR="007573A7">
        <w:t>’</w:t>
      </w:r>
      <w:r>
        <w:t>être sorti de la ville</w:t>
      </w:r>
      <w:r w:rsidR="007573A7">
        <w:t>.</w:t>
      </w:r>
    </w:p>
    <w:p w14:paraId="0637BDBB" w14:textId="77777777" w:rsidR="007573A7" w:rsidRDefault="00000000">
      <w:r>
        <w:lastRenderedPageBreak/>
        <w:t>Je résolus alors de mettre fin à cette irritante surveillance</w:t>
      </w:r>
      <w:r w:rsidR="007573A7">
        <w:t xml:space="preserve">. </w:t>
      </w:r>
      <w:r>
        <w:t>Pendant une semaine j</w:t>
      </w:r>
      <w:r w:rsidR="007573A7">
        <w:t>’</w:t>
      </w:r>
      <w:r>
        <w:t>avais supporté la chose</w:t>
      </w:r>
      <w:r w:rsidR="007573A7">
        <w:t xml:space="preserve">, </w:t>
      </w:r>
      <w:r>
        <w:t>la considérant comme une plaisanterie</w:t>
      </w:r>
      <w:r w:rsidR="007573A7">
        <w:t xml:space="preserve">. </w:t>
      </w:r>
      <w:r>
        <w:t>Je n</w:t>
      </w:r>
      <w:r w:rsidR="007573A7">
        <w:t>’</w:t>
      </w:r>
      <w:r>
        <w:t>avais fait aucun effort pour échapper au motocycliste qui me suivait partout</w:t>
      </w:r>
      <w:r w:rsidR="007573A7">
        <w:t xml:space="preserve">. </w:t>
      </w:r>
      <w:r>
        <w:t>Le soir</w:t>
      </w:r>
      <w:r w:rsidR="007573A7">
        <w:t xml:space="preserve">, </w:t>
      </w:r>
      <w:r>
        <w:t>Jimmy Welles prenait son service et je continuais à l</w:t>
      </w:r>
      <w:r w:rsidR="007573A7">
        <w:t>’</w:t>
      </w:r>
      <w:r>
        <w:t>emmener avec moi dans ma voiture</w:t>
      </w:r>
      <w:r w:rsidR="007573A7">
        <w:t xml:space="preserve">. </w:t>
      </w:r>
      <w:r>
        <w:t>Mais cela devenait fastidieux</w:t>
      </w:r>
      <w:r w:rsidR="007573A7">
        <w:t xml:space="preserve">. </w:t>
      </w:r>
      <w:r>
        <w:t>Ma bonne h</w:t>
      </w:r>
      <w:r>
        <w:t>u</w:t>
      </w:r>
      <w:r>
        <w:t>meur avait laissé croire aux motocyclistes qu</w:t>
      </w:r>
      <w:r w:rsidR="007573A7">
        <w:t>’</w:t>
      </w:r>
      <w:r>
        <w:t>ils pouvaient ado</w:t>
      </w:r>
      <w:r>
        <w:t>p</w:t>
      </w:r>
      <w:r>
        <w:t>ter à mon égard une attitude insolente</w:t>
      </w:r>
      <w:r w:rsidR="007573A7">
        <w:t xml:space="preserve">. </w:t>
      </w:r>
      <w:r>
        <w:t>Jimmy Welles gardait cependant le même ton amical</w:t>
      </w:r>
      <w:r w:rsidR="007573A7">
        <w:t xml:space="preserve">, </w:t>
      </w:r>
      <w:r>
        <w:t>mais il accomplissait sa mission sans négligence</w:t>
      </w:r>
      <w:r w:rsidR="007573A7">
        <w:t xml:space="preserve">. </w:t>
      </w:r>
      <w:r>
        <w:t>Chaque soir</w:t>
      </w:r>
      <w:r w:rsidR="007573A7">
        <w:t xml:space="preserve">, </w:t>
      </w:r>
      <w:r>
        <w:t>lorsque je quittais Ellen</w:t>
      </w:r>
      <w:r w:rsidR="007573A7">
        <w:t xml:space="preserve">, </w:t>
      </w:r>
      <w:r>
        <w:t>je tro</w:t>
      </w:r>
      <w:r>
        <w:t>u</w:t>
      </w:r>
      <w:r>
        <w:t>vais le jeune homme assis dans ma voiture</w:t>
      </w:r>
      <w:r w:rsidR="007573A7">
        <w:t>.</w:t>
      </w:r>
    </w:p>
    <w:p w14:paraId="123C6A34" w14:textId="77777777" w:rsidR="007573A7" w:rsidRDefault="00000000">
      <w:r>
        <w:t>La veille</w:t>
      </w:r>
      <w:r w:rsidR="007573A7">
        <w:t xml:space="preserve">, </w:t>
      </w:r>
      <w:r>
        <w:t>je lui avais demandé ce qu</w:t>
      </w:r>
      <w:r w:rsidR="007573A7">
        <w:t>’</w:t>
      </w:r>
      <w:r>
        <w:t>il ferait si je disparai</w:t>
      </w:r>
      <w:r>
        <w:t>s</w:t>
      </w:r>
      <w:r>
        <w:t>sais</w:t>
      </w:r>
      <w:r w:rsidR="007573A7">
        <w:t>.</w:t>
      </w:r>
    </w:p>
    <w:p w14:paraId="002DEE17" w14:textId="77777777" w:rsidR="007573A7" w:rsidRDefault="007573A7">
      <w:r>
        <w:t>— </w:t>
      </w:r>
      <w:r w:rsidR="00000000">
        <w:t>Je téléphonerais à Dominique</w:t>
      </w:r>
      <w:r>
        <w:t xml:space="preserve">, </w:t>
      </w:r>
      <w:r w:rsidR="00000000">
        <w:t>avait-il dit</w:t>
      </w:r>
      <w:r>
        <w:t xml:space="preserve">. </w:t>
      </w:r>
      <w:r w:rsidR="00000000">
        <w:t>La chose est prévue</w:t>
      </w:r>
      <w:r>
        <w:t xml:space="preserve">. </w:t>
      </w:r>
      <w:r w:rsidR="00000000">
        <w:t>Un certain nombre de voitures exploreraient immédi</w:t>
      </w:r>
      <w:r w:rsidR="00000000">
        <w:t>a</w:t>
      </w:r>
      <w:r w:rsidR="00000000">
        <w:t>tement les rues environnantes</w:t>
      </w:r>
      <w:r>
        <w:t xml:space="preserve">. </w:t>
      </w:r>
      <w:r w:rsidR="00000000">
        <w:t>Le patron prétend que vous ne protestez pas pour lasser notre surveillance</w:t>
      </w:r>
      <w:r>
        <w:t>.</w:t>
      </w:r>
    </w:p>
    <w:p w14:paraId="721205C9" w14:textId="77777777" w:rsidR="007573A7" w:rsidRDefault="007573A7">
      <w:r>
        <w:t>— </w:t>
      </w:r>
      <w:r w:rsidR="00000000">
        <w:t>Et si vous ne téléphoniez pas</w:t>
      </w:r>
      <w:r>
        <w:t xml:space="preserve"> ? </w:t>
      </w:r>
      <w:r w:rsidR="00000000">
        <w:t>avais-je dit</w:t>
      </w:r>
      <w:r>
        <w:t xml:space="preserve">. </w:t>
      </w:r>
      <w:r w:rsidR="00000000">
        <w:t>Si je vous r</w:t>
      </w:r>
      <w:r w:rsidR="00000000">
        <w:t>e</w:t>
      </w:r>
      <w:r w:rsidR="00000000">
        <w:t>trouvais à un endroit convenu</w:t>
      </w:r>
      <w:r>
        <w:t xml:space="preserve">, </w:t>
      </w:r>
      <w:r w:rsidR="00000000">
        <w:t>une ou deux heures plus tard</w:t>
      </w:r>
      <w:r>
        <w:t> ?</w:t>
      </w:r>
    </w:p>
    <w:p w14:paraId="77B51D86" w14:textId="77777777" w:rsidR="007573A7" w:rsidRDefault="007573A7">
      <w:r>
        <w:t>— </w:t>
      </w:r>
      <w:r w:rsidR="00000000">
        <w:t>Non</w:t>
      </w:r>
      <w:r>
        <w:t xml:space="preserve">, </w:t>
      </w:r>
      <w:r w:rsidR="00000000">
        <w:t>pas ça</w:t>
      </w:r>
      <w:r>
        <w:t xml:space="preserve">. </w:t>
      </w:r>
      <w:r w:rsidR="00000000">
        <w:t>Je connais Dominique</w:t>
      </w:r>
      <w:r>
        <w:t xml:space="preserve">. </w:t>
      </w:r>
      <w:r w:rsidR="00000000">
        <w:t>J</w:t>
      </w:r>
      <w:r>
        <w:t>’</w:t>
      </w:r>
      <w:r w:rsidR="00000000">
        <w:t>y laisserais ma peau</w:t>
      </w:r>
      <w:r>
        <w:t xml:space="preserve">. </w:t>
      </w:r>
      <w:r w:rsidR="00000000">
        <w:t>Je regrette de m</w:t>
      </w:r>
      <w:r>
        <w:t>’</w:t>
      </w:r>
      <w:r w:rsidR="00000000">
        <w:t>être engagé dans la bande mais il est trop tard pour en sortir</w:t>
      </w:r>
      <w:r>
        <w:t xml:space="preserve">. </w:t>
      </w:r>
      <w:r w:rsidR="00000000">
        <w:t>Je ne les trahirai pas</w:t>
      </w:r>
      <w:r>
        <w:t>.</w:t>
      </w:r>
    </w:p>
    <w:p w14:paraId="320A83FD" w14:textId="77777777" w:rsidR="007573A7" w:rsidRDefault="007573A7">
      <w:r>
        <w:t>— </w:t>
      </w:r>
      <w:r w:rsidR="00000000">
        <w:t>C</w:t>
      </w:r>
      <w:r>
        <w:t>’</w:t>
      </w:r>
      <w:r w:rsidR="00000000">
        <w:t>est entendu</w:t>
      </w:r>
      <w:r>
        <w:t xml:space="preserve">, </w:t>
      </w:r>
      <w:r w:rsidR="00000000">
        <w:t>avais-je répondu</w:t>
      </w:r>
      <w:r>
        <w:t xml:space="preserve">. </w:t>
      </w:r>
      <w:r w:rsidR="00000000">
        <w:t>Je ne tenterai même pas de vous fausser compagnie</w:t>
      </w:r>
      <w:r>
        <w:t>.</w:t>
      </w:r>
    </w:p>
    <w:p w14:paraId="503C4125" w14:textId="77777777" w:rsidR="007573A7" w:rsidRDefault="00000000">
      <w:r>
        <w:t>Aujourd</w:t>
      </w:r>
      <w:r w:rsidR="007573A7">
        <w:t>’</w:t>
      </w:r>
      <w:r>
        <w:t>hui</w:t>
      </w:r>
      <w:r w:rsidR="007573A7">
        <w:t xml:space="preserve">, </w:t>
      </w:r>
      <w:r>
        <w:t>j</w:t>
      </w:r>
      <w:r w:rsidR="007573A7">
        <w:t>’</w:t>
      </w:r>
      <w:r>
        <w:t>en avais assez</w:t>
      </w:r>
      <w:r w:rsidR="007573A7">
        <w:t xml:space="preserve">. </w:t>
      </w:r>
      <w:proofErr w:type="spellStart"/>
      <w:r>
        <w:t>Curfew</w:t>
      </w:r>
      <w:proofErr w:type="spellEnd"/>
      <w:r>
        <w:t xml:space="preserve"> m</w:t>
      </w:r>
      <w:r w:rsidR="007573A7">
        <w:t>’</w:t>
      </w:r>
      <w:r>
        <w:t>avait emprisonné dans un réseau dont je ne pouvais sortir qu</w:t>
      </w:r>
      <w:r w:rsidR="007573A7">
        <w:t>’</w:t>
      </w:r>
      <w:r>
        <w:t>en rompant les mai</w:t>
      </w:r>
      <w:r>
        <w:t>l</w:t>
      </w:r>
      <w:r>
        <w:t>les</w:t>
      </w:r>
      <w:r w:rsidR="007573A7">
        <w:t xml:space="preserve">. </w:t>
      </w:r>
      <w:r>
        <w:t>J</w:t>
      </w:r>
      <w:r w:rsidR="007573A7">
        <w:t>’</w:t>
      </w:r>
      <w:r>
        <w:t>y étais décidé</w:t>
      </w:r>
      <w:r w:rsidR="007573A7">
        <w:t>.</w:t>
      </w:r>
    </w:p>
    <w:p w14:paraId="26B70E54" w14:textId="77777777" w:rsidR="007573A7" w:rsidRDefault="00000000">
      <w:r>
        <w:lastRenderedPageBreak/>
        <w:t>Lorsque j</w:t>
      </w:r>
      <w:r w:rsidR="007573A7">
        <w:t>’</w:t>
      </w:r>
      <w:r>
        <w:t>arrivai chez Ellen</w:t>
      </w:r>
      <w:r w:rsidR="007573A7">
        <w:t xml:space="preserve">, </w:t>
      </w:r>
      <w:r>
        <w:t>elle était assise sous le porche</w:t>
      </w:r>
      <w:r w:rsidR="007573A7">
        <w:t xml:space="preserve">, </w:t>
      </w:r>
      <w:r>
        <w:t>avec son oncle</w:t>
      </w:r>
      <w:r w:rsidR="007573A7">
        <w:t xml:space="preserve">. </w:t>
      </w:r>
      <w:r>
        <w:t>Depuis la mort du juge</w:t>
      </w:r>
      <w:r w:rsidR="007573A7">
        <w:t xml:space="preserve">, </w:t>
      </w:r>
      <w:r>
        <w:t>Andrew était venu voir sa nièce tous les jours</w:t>
      </w:r>
      <w:r w:rsidR="007573A7">
        <w:t>.</w:t>
      </w:r>
    </w:p>
    <w:p w14:paraId="35A3B2C5" w14:textId="77777777" w:rsidR="007573A7" w:rsidRDefault="007573A7">
      <w:r>
        <w:t>— </w:t>
      </w:r>
      <w:r w:rsidR="00000000">
        <w:t>Mon oncle me demande de fermer la maison</w:t>
      </w:r>
      <w:r>
        <w:t xml:space="preserve">, </w:t>
      </w:r>
      <w:r w:rsidR="00000000">
        <w:t>Jerry</w:t>
      </w:r>
      <w:r>
        <w:t xml:space="preserve">, </w:t>
      </w:r>
      <w:r w:rsidR="00000000">
        <w:t>me dit tout de suite Ellen</w:t>
      </w:r>
      <w:r>
        <w:t xml:space="preserve"> ; </w:t>
      </w:r>
      <w:r w:rsidR="00000000">
        <w:t>il voudrait que j</w:t>
      </w:r>
      <w:r>
        <w:t>’</w:t>
      </w:r>
      <w:r w:rsidR="00000000">
        <w:t>aille vivre avec lui</w:t>
      </w:r>
      <w:r>
        <w:t>.</w:t>
      </w:r>
    </w:p>
    <w:p w14:paraId="05921A3D" w14:textId="77777777" w:rsidR="007573A7" w:rsidRDefault="00000000">
      <w:r>
        <w:t>Elle me fit en parlant un léger signe de tête et je m</w:t>
      </w:r>
      <w:r w:rsidR="007573A7">
        <w:t>’</w:t>
      </w:r>
      <w:r>
        <w:t>adressai à Andrew</w:t>
      </w:r>
      <w:r w:rsidR="007573A7">
        <w:t>.</w:t>
      </w:r>
    </w:p>
    <w:p w14:paraId="52FDC2DA" w14:textId="77777777" w:rsidR="007573A7" w:rsidRDefault="007573A7">
      <w:r>
        <w:t>— </w:t>
      </w:r>
      <w:r w:rsidR="00000000">
        <w:t>Ellen et moi avons décidé de nous marier</w:t>
      </w:r>
      <w:r>
        <w:t xml:space="preserve">, </w:t>
      </w:r>
      <w:r w:rsidR="00000000">
        <w:t>dis-je</w:t>
      </w:r>
      <w:r>
        <w:t>.</w:t>
      </w:r>
    </w:p>
    <w:p w14:paraId="7C8A8567" w14:textId="77777777" w:rsidR="007573A7" w:rsidRDefault="007573A7">
      <w:r>
        <w:t>— </w:t>
      </w:r>
      <w:r w:rsidR="00000000">
        <w:t>Quand</w:t>
      </w:r>
      <w:r>
        <w:t xml:space="preserve"> ? </w:t>
      </w:r>
      <w:r w:rsidR="00000000">
        <w:t>demanda-t-il</w:t>
      </w:r>
      <w:r>
        <w:t xml:space="preserve">, </w:t>
      </w:r>
      <w:r w:rsidR="00000000">
        <w:t>sans manifester la moindre su</w:t>
      </w:r>
      <w:r w:rsidR="00000000">
        <w:t>r</w:t>
      </w:r>
      <w:r w:rsidR="00000000">
        <w:t>prise</w:t>
      </w:r>
      <w:r>
        <w:t>.</w:t>
      </w:r>
    </w:p>
    <w:p w14:paraId="7450EC3B" w14:textId="77777777" w:rsidR="007573A7" w:rsidRDefault="007573A7">
      <w:r>
        <w:t>— </w:t>
      </w:r>
      <w:r w:rsidR="00000000">
        <w:t>J</w:t>
      </w:r>
      <w:r>
        <w:t>’</w:t>
      </w:r>
      <w:r w:rsidR="00000000">
        <w:t>aurais voulu que ce fût aujourd</w:t>
      </w:r>
      <w:r>
        <w:t>’</w:t>
      </w:r>
      <w:r w:rsidR="00000000">
        <w:t>hui</w:t>
      </w:r>
      <w:r>
        <w:t xml:space="preserve">, </w:t>
      </w:r>
      <w:r w:rsidR="00000000">
        <w:t>mais Ellen veut a</w:t>
      </w:r>
      <w:r w:rsidR="00000000">
        <w:t>t</w:t>
      </w:r>
      <w:r w:rsidR="00000000">
        <w:t>tendre encore quelques semaines</w:t>
      </w:r>
      <w:r>
        <w:t>.</w:t>
      </w:r>
    </w:p>
    <w:p w14:paraId="545C5634" w14:textId="77777777" w:rsidR="007573A7" w:rsidRDefault="00000000">
      <w:r>
        <w:t>Il demeura quelques secondes pensif puis il murmura</w:t>
      </w:r>
      <w:r w:rsidR="007573A7">
        <w:t xml:space="preserve">, </w:t>
      </w:r>
      <w:r>
        <w:t>en regardant Ellen</w:t>
      </w:r>
      <w:r w:rsidR="007573A7">
        <w:t> :</w:t>
      </w:r>
    </w:p>
    <w:p w14:paraId="12B92039" w14:textId="77777777" w:rsidR="007573A7" w:rsidRDefault="007573A7">
      <w:r>
        <w:t>— </w:t>
      </w:r>
      <w:r w:rsidR="00000000">
        <w:t>Est-ce ma bénédiction que vous demandez</w:t>
      </w:r>
      <w:r>
        <w:t> ?</w:t>
      </w:r>
    </w:p>
    <w:p w14:paraId="59B73A36" w14:textId="77777777" w:rsidR="007573A7" w:rsidRDefault="007573A7">
      <w:r>
        <w:t>— </w:t>
      </w:r>
      <w:r w:rsidR="00000000">
        <w:t>Je sais que tu n</w:t>
      </w:r>
      <w:r>
        <w:t>’</w:t>
      </w:r>
      <w:r w:rsidR="00000000">
        <w:t>approuves pas cette décision</w:t>
      </w:r>
      <w:r>
        <w:t xml:space="preserve">, </w:t>
      </w:r>
      <w:r w:rsidR="00000000">
        <w:t>répondit-elle</w:t>
      </w:r>
      <w:r>
        <w:t xml:space="preserve"> ; </w:t>
      </w:r>
      <w:r w:rsidR="00000000">
        <w:t>mais rien ne saurait m</w:t>
      </w:r>
      <w:r>
        <w:t>’</w:t>
      </w:r>
      <w:r w:rsidR="00000000">
        <w:t>empêcher d</w:t>
      </w:r>
      <w:r>
        <w:t>’</w:t>
      </w:r>
      <w:r w:rsidR="00000000">
        <w:t>épouser Jerry</w:t>
      </w:r>
      <w:r>
        <w:t>.</w:t>
      </w:r>
    </w:p>
    <w:p w14:paraId="0998F7E8" w14:textId="77777777" w:rsidR="007573A7" w:rsidRDefault="00000000">
      <w:r>
        <w:t>Il lui prit une main qu</w:t>
      </w:r>
      <w:r w:rsidR="007573A7">
        <w:t>’</w:t>
      </w:r>
      <w:r>
        <w:t>il tint dans la sienne pendant qu</w:t>
      </w:r>
      <w:r w:rsidR="007573A7">
        <w:t>’</w:t>
      </w:r>
      <w:r>
        <w:t>il me parlait</w:t>
      </w:r>
      <w:r w:rsidR="007573A7">
        <w:t>.</w:t>
      </w:r>
    </w:p>
    <w:p w14:paraId="45146A57" w14:textId="77777777" w:rsidR="007573A7" w:rsidRDefault="007573A7">
      <w:r>
        <w:t>— </w:t>
      </w:r>
      <w:r w:rsidR="00000000">
        <w:t>Comprenez-moi bien</w:t>
      </w:r>
      <w:r>
        <w:t xml:space="preserve">, </w:t>
      </w:r>
      <w:r w:rsidR="00000000">
        <w:t>Jerry</w:t>
      </w:r>
      <w:r>
        <w:t xml:space="preserve">, </w:t>
      </w:r>
      <w:r w:rsidR="00000000">
        <w:t>dit-il</w:t>
      </w:r>
      <w:r>
        <w:t xml:space="preserve">. </w:t>
      </w:r>
      <w:r w:rsidR="00000000">
        <w:t>Je n</w:t>
      </w:r>
      <w:r>
        <w:t>’</w:t>
      </w:r>
      <w:r w:rsidR="00000000">
        <w:t>ai rien à vous r</w:t>
      </w:r>
      <w:r w:rsidR="00000000">
        <w:t>e</w:t>
      </w:r>
      <w:r w:rsidR="00000000">
        <w:t>procher et je ne crois pas qu</w:t>
      </w:r>
      <w:r>
        <w:t>’</w:t>
      </w:r>
      <w:r w:rsidR="00000000">
        <w:t>Ellen puisse jamais trouver un mari plus digne d</w:t>
      </w:r>
      <w:r>
        <w:t>’</w:t>
      </w:r>
      <w:r w:rsidR="00000000">
        <w:t>elle</w:t>
      </w:r>
      <w:r>
        <w:t xml:space="preserve">. </w:t>
      </w:r>
      <w:r w:rsidR="00000000">
        <w:t>Mais vous avez décidé de demeurer mon e</w:t>
      </w:r>
      <w:r w:rsidR="00000000">
        <w:t>n</w:t>
      </w:r>
      <w:r w:rsidR="00000000">
        <w:t>nemi</w:t>
      </w:r>
      <w:r>
        <w:t xml:space="preserve">. </w:t>
      </w:r>
      <w:r w:rsidR="00000000">
        <w:t>Vous cherchez à me renverser</w:t>
      </w:r>
      <w:r>
        <w:t xml:space="preserve">, </w:t>
      </w:r>
      <w:r w:rsidR="00000000">
        <w:t>à ruiner mon crédit et mon influence</w:t>
      </w:r>
      <w:r>
        <w:t>.</w:t>
      </w:r>
    </w:p>
    <w:p w14:paraId="32D67D30" w14:textId="77777777" w:rsidR="007573A7" w:rsidRDefault="007573A7">
      <w:r>
        <w:t>— </w:t>
      </w:r>
      <w:r w:rsidR="00000000">
        <w:t>C</w:t>
      </w:r>
      <w:r>
        <w:t>’</w:t>
      </w:r>
      <w:r w:rsidR="00000000">
        <w:t>est vrai</w:t>
      </w:r>
      <w:r>
        <w:t xml:space="preserve">, </w:t>
      </w:r>
      <w:r w:rsidR="00000000">
        <w:t>dis-je</w:t>
      </w:r>
      <w:r>
        <w:t>.</w:t>
      </w:r>
    </w:p>
    <w:p w14:paraId="70A77100" w14:textId="77777777" w:rsidR="007573A7" w:rsidRDefault="007573A7">
      <w:r>
        <w:t>— </w:t>
      </w:r>
      <w:r w:rsidR="00000000">
        <w:t>Pourquoi</w:t>
      </w:r>
      <w:r>
        <w:t xml:space="preserve"> ? </w:t>
      </w:r>
      <w:r w:rsidR="00000000">
        <w:t>Vous convoitez sans doute mon pouvoir</w:t>
      </w:r>
      <w:r>
        <w:t> ?</w:t>
      </w:r>
    </w:p>
    <w:p w14:paraId="3B0BF429" w14:textId="77777777" w:rsidR="007573A7" w:rsidRDefault="007573A7">
      <w:r>
        <w:lastRenderedPageBreak/>
        <w:t>— </w:t>
      </w:r>
      <w:r w:rsidR="00000000">
        <w:t>Non</w:t>
      </w:r>
      <w:r>
        <w:t>.</w:t>
      </w:r>
    </w:p>
    <w:p w14:paraId="7B8997A6" w14:textId="77777777" w:rsidR="007573A7" w:rsidRDefault="007573A7">
      <w:r>
        <w:t>— </w:t>
      </w:r>
      <w:r w:rsidR="00000000">
        <w:t>Si c</w:t>
      </w:r>
      <w:r>
        <w:t>’</w:t>
      </w:r>
      <w:r w:rsidR="00000000">
        <w:t>était la raison de votre inimitié</w:t>
      </w:r>
      <w:r>
        <w:t xml:space="preserve">, </w:t>
      </w:r>
      <w:r w:rsidR="00000000">
        <w:t>je vous donnerais tout le pouvoir que vous pourriez désirer en cadeau de noces</w:t>
      </w:r>
      <w:r>
        <w:t xml:space="preserve">. </w:t>
      </w:r>
      <w:r w:rsidR="00000000">
        <w:t>Je vous l</w:t>
      </w:r>
      <w:r>
        <w:t>’</w:t>
      </w:r>
      <w:r w:rsidR="00000000">
        <w:t>ai déjà offert</w:t>
      </w:r>
      <w:r>
        <w:t>.</w:t>
      </w:r>
    </w:p>
    <w:p w14:paraId="55688798" w14:textId="77777777" w:rsidR="007573A7" w:rsidRDefault="007573A7">
      <w:r>
        <w:t>— </w:t>
      </w:r>
      <w:r w:rsidR="00000000">
        <w:t>Non</w:t>
      </w:r>
      <w:r>
        <w:t xml:space="preserve">. </w:t>
      </w:r>
      <w:r w:rsidR="00000000">
        <w:t>Je n</w:t>
      </w:r>
      <w:r>
        <w:t>’</w:t>
      </w:r>
      <w:r w:rsidR="00000000">
        <w:t>ambitionne pas le pouvoir</w:t>
      </w:r>
      <w:r>
        <w:t xml:space="preserve">. </w:t>
      </w:r>
      <w:r w:rsidR="00000000">
        <w:t>Vous ne comprenez pas cela</w:t>
      </w:r>
      <w:r>
        <w:t xml:space="preserve">, </w:t>
      </w:r>
      <w:r w:rsidR="00000000">
        <w:t>n</w:t>
      </w:r>
      <w:r>
        <w:t>’</w:t>
      </w:r>
      <w:r w:rsidR="00000000">
        <w:t>est-ce pas</w:t>
      </w:r>
      <w:r>
        <w:t xml:space="preserve">, </w:t>
      </w:r>
      <w:r w:rsidR="00000000">
        <w:t>vous pour qui le pouvoir est un dieu tout-puissant</w:t>
      </w:r>
      <w:r>
        <w:t> ?</w:t>
      </w:r>
    </w:p>
    <w:p w14:paraId="3558A4F9" w14:textId="77777777" w:rsidR="007573A7" w:rsidRDefault="007573A7">
      <w:r>
        <w:t>— </w:t>
      </w:r>
      <w:r w:rsidR="00000000">
        <w:t>C</w:t>
      </w:r>
      <w:r>
        <w:t>’</w:t>
      </w:r>
      <w:r w:rsidR="00000000">
        <w:t>est vrai</w:t>
      </w:r>
      <w:r>
        <w:t xml:space="preserve">. </w:t>
      </w:r>
      <w:r w:rsidR="00000000">
        <w:t>Quel est le vôtre</w:t>
      </w:r>
      <w:r>
        <w:t> ?</w:t>
      </w:r>
    </w:p>
    <w:p w14:paraId="1F7F0CAB" w14:textId="77777777" w:rsidR="007573A7" w:rsidRDefault="007573A7">
      <w:r>
        <w:t>— </w:t>
      </w:r>
      <w:r w:rsidR="00000000">
        <w:t>Je ne sais pas</w:t>
      </w:r>
      <w:r>
        <w:t xml:space="preserve">. </w:t>
      </w:r>
      <w:r w:rsidR="00000000">
        <w:t>Je crois que je suis poussé par le désir d</w:t>
      </w:r>
      <w:r>
        <w:t>’</w:t>
      </w:r>
      <w:r w:rsidR="00000000">
        <w:t>accomplir ce que j</w:t>
      </w:r>
      <w:r>
        <w:t>’</w:t>
      </w:r>
      <w:r w:rsidR="00000000">
        <w:t>ai entrepris</w:t>
      </w:r>
      <w:r>
        <w:t xml:space="preserve"> ; </w:t>
      </w:r>
      <w:r w:rsidR="00000000">
        <w:t>la récompense m</w:t>
      </w:r>
      <w:r>
        <w:t>’</w:t>
      </w:r>
      <w:r w:rsidR="00000000">
        <w:t>importe peu</w:t>
      </w:r>
      <w:r>
        <w:t>.</w:t>
      </w:r>
    </w:p>
    <w:p w14:paraId="27E0BA00" w14:textId="77777777" w:rsidR="007573A7" w:rsidRDefault="007573A7">
      <w:r>
        <w:t>— </w:t>
      </w:r>
      <w:r w:rsidR="00000000">
        <w:t>C</w:t>
      </w:r>
      <w:r>
        <w:t>’</w:t>
      </w:r>
      <w:r w:rsidR="00000000">
        <w:t>est vieux jeu</w:t>
      </w:r>
      <w:r>
        <w:t xml:space="preserve">, </w:t>
      </w:r>
      <w:r w:rsidR="00000000">
        <w:t>Jerry</w:t>
      </w:r>
      <w:r>
        <w:t xml:space="preserve"> ; </w:t>
      </w:r>
      <w:r w:rsidR="00000000">
        <w:t>vous raisonnez comme l</w:t>
      </w:r>
      <w:r>
        <w:t>’</w:t>
      </w:r>
      <w:r w:rsidR="00000000">
        <w:t>eût fait votre père</w:t>
      </w:r>
      <w:r>
        <w:t>.</w:t>
      </w:r>
    </w:p>
    <w:p w14:paraId="519079CB" w14:textId="77777777" w:rsidR="007573A7" w:rsidRDefault="007573A7">
      <w:r>
        <w:t>— </w:t>
      </w:r>
      <w:r w:rsidR="00000000">
        <w:t>J</w:t>
      </w:r>
      <w:r>
        <w:t>’</w:t>
      </w:r>
      <w:r w:rsidR="00000000">
        <w:t>ai remplacé mon père</w:t>
      </w:r>
      <w:r>
        <w:t>.</w:t>
      </w:r>
    </w:p>
    <w:p w14:paraId="5F2871D2" w14:textId="77777777" w:rsidR="007573A7" w:rsidRDefault="00000000">
      <w:r>
        <w:t>Ellen s</w:t>
      </w:r>
      <w:r w:rsidR="007573A7">
        <w:t>’</w:t>
      </w:r>
      <w:r>
        <w:t>était assise et baissait la tête</w:t>
      </w:r>
      <w:r w:rsidR="007573A7">
        <w:t xml:space="preserve">. </w:t>
      </w:r>
      <w:r>
        <w:t>Lorsqu</w:t>
      </w:r>
      <w:r w:rsidR="007573A7">
        <w:t>’</w:t>
      </w:r>
      <w:r>
        <w:t>elle pensait que nous ne la regardions pas</w:t>
      </w:r>
      <w:r w:rsidR="007573A7">
        <w:t xml:space="preserve">, </w:t>
      </w:r>
      <w:r>
        <w:t>elle portait la main à son visage</w:t>
      </w:r>
      <w:r w:rsidR="007573A7">
        <w:t xml:space="preserve">, </w:t>
      </w:r>
      <w:r>
        <w:t>pour essuyer les larmes qui coulaient sur ses joues</w:t>
      </w:r>
      <w:r w:rsidR="007573A7">
        <w:t>.</w:t>
      </w:r>
    </w:p>
    <w:p w14:paraId="7156F1B5" w14:textId="77777777" w:rsidR="007573A7" w:rsidRDefault="007573A7">
      <w:r>
        <w:t>— </w:t>
      </w:r>
      <w:r w:rsidR="00000000">
        <w:t>La situation est très délicate</w:t>
      </w:r>
      <w:r>
        <w:t xml:space="preserve">, </w:t>
      </w:r>
      <w:r w:rsidR="00000000">
        <w:t>dit gravement Andrew</w:t>
      </w:r>
      <w:r>
        <w:t xml:space="preserve">. </w:t>
      </w:r>
      <w:r w:rsidR="00000000">
        <w:t>Je suis le chef de famille</w:t>
      </w:r>
      <w:r>
        <w:t xml:space="preserve"> ; </w:t>
      </w:r>
      <w:r w:rsidR="00000000">
        <w:t>Ellen est une Robinson</w:t>
      </w:r>
      <w:r>
        <w:t>.</w:t>
      </w:r>
    </w:p>
    <w:p w14:paraId="672DA02A" w14:textId="77777777" w:rsidR="007573A7" w:rsidRDefault="007573A7">
      <w:r>
        <w:t>— </w:t>
      </w:r>
      <w:r w:rsidR="00000000">
        <w:t>Elle portera bientôt mon nom</w:t>
      </w:r>
      <w:r>
        <w:t xml:space="preserve">, </w:t>
      </w:r>
      <w:r w:rsidR="00000000">
        <w:t>répondis-je</w:t>
      </w:r>
      <w:r>
        <w:t xml:space="preserve">. </w:t>
      </w:r>
      <w:r w:rsidR="00000000">
        <w:t>Nous aurons nous aussi une famille</w:t>
      </w:r>
      <w:r>
        <w:t xml:space="preserve">. </w:t>
      </w:r>
      <w:r w:rsidR="00000000">
        <w:t>Elle deviendra aussi puissante que la v</w:t>
      </w:r>
      <w:r w:rsidR="00000000">
        <w:t>ô</w:t>
      </w:r>
      <w:r w:rsidR="00000000">
        <w:t>tre</w:t>
      </w:r>
      <w:r>
        <w:t xml:space="preserve">… </w:t>
      </w:r>
      <w:r w:rsidR="00000000">
        <w:t>par d</w:t>
      </w:r>
      <w:r>
        <w:t>’</w:t>
      </w:r>
      <w:r w:rsidR="00000000">
        <w:t>autres moyens</w:t>
      </w:r>
      <w:r>
        <w:t>.</w:t>
      </w:r>
    </w:p>
    <w:p w14:paraId="5FE2034A" w14:textId="77777777" w:rsidR="007573A7" w:rsidRDefault="00000000">
      <w:r>
        <w:t>Ellen détourna la tête</w:t>
      </w:r>
      <w:r w:rsidR="007573A7">
        <w:t xml:space="preserve">, </w:t>
      </w:r>
      <w:r>
        <w:t>se leva et rentra dans la maison</w:t>
      </w:r>
      <w:r w:rsidR="007573A7">
        <w:t>.</w:t>
      </w:r>
    </w:p>
    <w:p w14:paraId="62BE6F06" w14:textId="77777777" w:rsidR="007573A7" w:rsidRDefault="00000000">
      <w:r>
        <w:t>Le visage soudain attristé</w:t>
      </w:r>
      <w:r w:rsidR="007573A7">
        <w:t xml:space="preserve">, </w:t>
      </w:r>
      <w:r>
        <w:t>son oncle la regardait partir</w:t>
      </w:r>
      <w:r w:rsidR="007573A7">
        <w:t>.</w:t>
      </w:r>
    </w:p>
    <w:p w14:paraId="6BB964D4" w14:textId="77777777" w:rsidR="007573A7" w:rsidRDefault="007573A7">
      <w:r>
        <w:lastRenderedPageBreak/>
        <w:t>— </w:t>
      </w:r>
      <w:r w:rsidR="00000000">
        <w:t>J</w:t>
      </w:r>
      <w:r>
        <w:t>’</w:t>
      </w:r>
      <w:r w:rsidR="00000000">
        <w:t>ai quelque chose à vous dire</w:t>
      </w:r>
      <w:r>
        <w:t xml:space="preserve">, </w:t>
      </w:r>
      <w:r w:rsidR="00000000">
        <w:t>repris-je</w:t>
      </w:r>
      <w:r>
        <w:t xml:space="preserve">. </w:t>
      </w:r>
      <w:r w:rsidR="00000000">
        <w:t>Je suis à bout de patience</w:t>
      </w:r>
      <w:r>
        <w:t xml:space="preserve">. </w:t>
      </w:r>
      <w:r w:rsidR="00000000">
        <w:t>Vous savez à quoi je fais allusion</w:t>
      </w:r>
      <w:r>
        <w:t xml:space="preserve">. </w:t>
      </w:r>
      <w:r w:rsidR="00000000">
        <w:t xml:space="preserve">Sur vos ordres ou ceux du docteur </w:t>
      </w:r>
      <w:proofErr w:type="spellStart"/>
      <w:r w:rsidR="00000000">
        <w:t>Wilks</w:t>
      </w:r>
      <w:proofErr w:type="spellEnd"/>
      <w:r>
        <w:t xml:space="preserve">, </w:t>
      </w:r>
      <w:r w:rsidR="00000000">
        <w:t>je suis surveillé nuit et jour</w:t>
      </w:r>
      <w:r>
        <w:t>.</w:t>
      </w:r>
    </w:p>
    <w:p w14:paraId="2D062198" w14:textId="77777777" w:rsidR="007573A7" w:rsidRDefault="007573A7">
      <w:r>
        <w:t>— </w:t>
      </w:r>
      <w:r w:rsidR="00000000">
        <w:t>Mes ordres</w:t>
      </w:r>
      <w:r>
        <w:t xml:space="preserve">, </w:t>
      </w:r>
      <w:r w:rsidR="00000000">
        <w:t>dit-il</w:t>
      </w:r>
      <w:r>
        <w:t>.</w:t>
      </w:r>
    </w:p>
    <w:p w14:paraId="3F47604E" w14:textId="77777777" w:rsidR="007573A7" w:rsidRDefault="007573A7">
      <w:r>
        <w:t>— </w:t>
      </w:r>
      <w:r w:rsidR="00000000">
        <w:t>J</w:t>
      </w:r>
      <w:r>
        <w:t>’</w:t>
      </w:r>
      <w:r w:rsidR="00000000">
        <w:t>en ai assez</w:t>
      </w:r>
      <w:r>
        <w:t> !</w:t>
      </w:r>
    </w:p>
    <w:p w14:paraId="162DCB80" w14:textId="77777777" w:rsidR="007573A7" w:rsidRDefault="007573A7">
      <w:r>
        <w:t>— </w:t>
      </w:r>
      <w:r w:rsidR="00000000">
        <w:t>Cela continuera indéfiniment</w:t>
      </w:r>
      <w:r>
        <w:t>.</w:t>
      </w:r>
    </w:p>
    <w:p w14:paraId="5FDDBE88" w14:textId="77777777" w:rsidR="007573A7" w:rsidRDefault="007573A7">
      <w:r>
        <w:t>— </w:t>
      </w:r>
      <w:r w:rsidR="00000000">
        <w:t>Non</w:t>
      </w:r>
      <w:r>
        <w:t xml:space="preserve">. </w:t>
      </w:r>
      <w:r w:rsidR="00000000">
        <w:t>J</w:t>
      </w:r>
      <w:r>
        <w:t>’</w:t>
      </w:r>
      <w:r w:rsidR="00000000">
        <w:t>y mettrai un terme</w:t>
      </w:r>
      <w:r>
        <w:t xml:space="preserve">, </w:t>
      </w:r>
      <w:r w:rsidR="00000000">
        <w:t>dussé-je employer la force</w:t>
      </w:r>
      <w:r>
        <w:t>.</w:t>
      </w:r>
    </w:p>
    <w:p w14:paraId="256CAFF8" w14:textId="77777777" w:rsidR="007573A7" w:rsidRDefault="007573A7">
      <w:r>
        <w:t>— </w:t>
      </w:r>
      <w:r w:rsidR="00000000">
        <w:t>Que voulez-vous dire</w:t>
      </w:r>
      <w:r>
        <w:t> ?</w:t>
      </w:r>
    </w:p>
    <w:p w14:paraId="16370474" w14:textId="77777777" w:rsidR="007573A7" w:rsidRDefault="007573A7">
      <w:r>
        <w:t>— </w:t>
      </w:r>
      <w:r w:rsidR="00000000">
        <w:t>La guerre</w:t>
      </w:r>
      <w:r>
        <w:t xml:space="preserve">, </w:t>
      </w:r>
      <w:r w:rsidR="00000000">
        <w:t>répondis-je</w:t>
      </w:r>
      <w:r>
        <w:t xml:space="preserve">. </w:t>
      </w:r>
      <w:r w:rsidR="00000000">
        <w:t>S</w:t>
      </w:r>
      <w:r>
        <w:t>’</w:t>
      </w:r>
      <w:r w:rsidR="00000000">
        <w:t>il le faut</w:t>
      </w:r>
      <w:r>
        <w:t xml:space="preserve">, </w:t>
      </w:r>
      <w:r w:rsidR="00000000">
        <w:t>j</w:t>
      </w:r>
      <w:r>
        <w:t>’</w:t>
      </w:r>
      <w:r w:rsidR="00000000">
        <w:t>amènerai à Midland une bande de gangsters à mes gages</w:t>
      </w:r>
      <w:r>
        <w:t xml:space="preserve">. </w:t>
      </w:r>
      <w:r w:rsidR="00000000">
        <w:t>Je vous promets qu</w:t>
      </w:r>
      <w:r>
        <w:t>’</w:t>
      </w:r>
      <w:r w:rsidR="00000000">
        <w:t>ils s</w:t>
      </w:r>
      <w:r w:rsidR="00000000">
        <w:t>e</w:t>
      </w:r>
      <w:r w:rsidR="00000000">
        <w:t>ront nombreux et sans pitié</w:t>
      </w:r>
      <w:r>
        <w:t>.</w:t>
      </w:r>
    </w:p>
    <w:p w14:paraId="767BCDE5" w14:textId="77777777" w:rsidR="007573A7" w:rsidRDefault="007573A7">
      <w:r>
        <w:t>— </w:t>
      </w:r>
      <w:r w:rsidR="00000000">
        <w:t>Ce serait terrible</w:t>
      </w:r>
      <w:r>
        <w:t xml:space="preserve">, </w:t>
      </w:r>
      <w:r w:rsidR="00000000">
        <w:t>murmura Andrew</w:t>
      </w:r>
      <w:r>
        <w:t>.</w:t>
      </w:r>
    </w:p>
    <w:p w14:paraId="62BF8C59" w14:textId="77777777" w:rsidR="007573A7" w:rsidRDefault="007573A7">
      <w:r>
        <w:t>— </w:t>
      </w:r>
      <w:r w:rsidR="00000000">
        <w:t>Je les payerai bien</w:t>
      </w:r>
      <w:r>
        <w:t xml:space="preserve">, </w:t>
      </w:r>
      <w:r w:rsidR="00000000">
        <w:t>poursuivis-je</w:t>
      </w:r>
      <w:r>
        <w:t xml:space="preserve">. </w:t>
      </w:r>
      <w:r w:rsidR="00000000">
        <w:t>Et je leur donnerais après</w:t>
      </w:r>
      <w:r>
        <w:t xml:space="preserve">, </w:t>
      </w:r>
      <w:r w:rsidR="00000000">
        <w:t xml:space="preserve">toutes les affaires que vous avez données à </w:t>
      </w:r>
      <w:proofErr w:type="spellStart"/>
      <w:r w:rsidR="00000000">
        <w:t>Curfew</w:t>
      </w:r>
      <w:proofErr w:type="spellEnd"/>
      <w:r>
        <w:t>.</w:t>
      </w:r>
    </w:p>
    <w:p w14:paraId="4203F148" w14:textId="77777777" w:rsidR="007573A7" w:rsidRDefault="00000000">
      <w:r>
        <w:t>Le Grand Chef sifflotait doucement</w:t>
      </w:r>
      <w:r w:rsidR="007573A7">
        <w:t>.</w:t>
      </w:r>
    </w:p>
    <w:p w14:paraId="7F06BA94" w14:textId="77777777" w:rsidR="007573A7" w:rsidRDefault="007573A7">
      <w:r>
        <w:t>— </w:t>
      </w:r>
      <w:r w:rsidR="00000000">
        <w:t>Vous ne croyez pas que j</w:t>
      </w:r>
      <w:r>
        <w:t>’</w:t>
      </w:r>
      <w:r w:rsidR="00000000">
        <w:t>en sois capable</w:t>
      </w:r>
      <w:r>
        <w:t xml:space="preserve"> ? </w:t>
      </w:r>
      <w:r w:rsidR="00000000">
        <w:t>demandai-je</w:t>
      </w:r>
      <w:r>
        <w:t>.</w:t>
      </w:r>
    </w:p>
    <w:p w14:paraId="261F62D9" w14:textId="77777777" w:rsidR="007573A7" w:rsidRDefault="007573A7">
      <w:r>
        <w:t>— </w:t>
      </w:r>
      <w:r w:rsidR="00000000">
        <w:t>Si</w:t>
      </w:r>
      <w:r>
        <w:t xml:space="preserve">. </w:t>
      </w:r>
      <w:r w:rsidR="00000000">
        <w:t>Je vous répète que ce serait terrible</w:t>
      </w:r>
      <w:r>
        <w:t>.</w:t>
      </w:r>
    </w:p>
    <w:p w14:paraId="6E5752DF" w14:textId="77777777" w:rsidR="007573A7" w:rsidRDefault="007573A7">
      <w:r>
        <w:t>— </w:t>
      </w:r>
      <w:r w:rsidR="00000000">
        <w:t>N</w:t>
      </w:r>
      <w:r>
        <w:t>’</w:t>
      </w:r>
      <w:r w:rsidR="00000000">
        <w:t>avez-vous pas agi ainsi pendant vingt ans</w:t>
      </w:r>
      <w:r>
        <w:t xml:space="preserve"> ? </w:t>
      </w:r>
      <w:r w:rsidR="00000000">
        <w:t>Je ne ferai pas la chose de gaîté de cœur</w:t>
      </w:r>
      <w:r>
        <w:t xml:space="preserve">, </w:t>
      </w:r>
      <w:r w:rsidR="00000000">
        <w:t>mais vous ne me laissez pas le choix des armes</w:t>
      </w:r>
      <w:r>
        <w:t xml:space="preserve">. </w:t>
      </w:r>
      <w:r w:rsidR="00000000">
        <w:t>Lorsque j</w:t>
      </w:r>
      <w:r>
        <w:t>’</w:t>
      </w:r>
      <w:r w:rsidR="00000000">
        <w:t>aurai décidé d</w:t>
      </w:r>
      <w:r>
        <w:t>’</w:t>
      </w:r>
      <w:r w:rsidR="00000000">
        <w:t>agir</w:t>
      </w:r>
      <w:r>
        <w:t xml:space="preserve">, </w:t>
      </w:r>
      <w:r w:rsidR="00000000">
        <w:t>j</w:t>
      </w:r>
      <w:r>
        <w:t>’</w:t>
      </w:r>
      <w:r w:rsidR="00000000">
        <w:t>irai jusqu</w:t>
      </w:r>
      <w:r>
        <w:t>’</w:t>
      </w:r>
      <w:r w:rsidR="00000000">
        <w:t>au bout</w:t>
      </w:r>
      <w:r>
        <w:t>…</w:t>
      </w:r>
    </w:p>
    <w:p w14:paraId="2294E2B4" w14:textId="77777777" w:rsidR="007573A7" w:rsidRDefault="007573A7">
      <w:r>
        <w:t>— </w:t>
      </w:r>
      <w:r w:rsidR="00000000">
        <w:t>Jerry</w:t>
      </w:r>
      <w:r>
        <w:t xml:space="preserve">, </w:t>
      </w:r>
      <w:r w:rsidR="00000000">
        <w:t>coupa-t-il</w:t>
      </w:r>
      <w:r>
        <w:t xml:space="preserve">, </w:t>
      </w:r>
      <w:r w:rsidR="00000000">
        <w:t>je me demande si nous n</w:t>
      </w:r>
      <w:r w:rsidR="00000000">
        <w:rPr>
          <w:bCs/>
        </w:rPr>
        <w:t xml:space="preserve">ous </w:t>
      </w:r>
      <w:r w:rsidR="00000000">
        <w:t>compr</w:t>
      </w:r>
      <w:r w:rsidR="00000000">
        <w:t>e</w:t>
      </w:r>
      <w:r w:rsidR="00000000">
        <w:t>nons bien</w:t>
      </w:r>
      <w:r>
        <w:t xml:space="preserve">. </w:t>
      </w:r>
      <w:r w:rsidR="00000000">
        <w:t>Je me demande si vous savez où vous voulez aller</w:t>
      </w:r>
      <w:r>
        <w:t xml:space="preserve"> ; </w:t>
      </w:r>
      <w:r w:rsidR="00000000">
        <w:t>si je sais où je voudrais vous empêcher d</w:t>
      </w:r>
      <w:r>
        <w:t>’</w:t>
      </w:r>
      <w:r w:rsidR="00000000">
        <w:t>aller</w:t>
      </w:r>
      <w:r>
        <w:t xml:space="preserve"> ? </w:t>
      </w:r>
      <w:r w:rsidR="00000000">
        <w:t>Vous avez raison de penser qu</w:t>
      </w:r>
      <w:r>
        <w:t>’</w:t>
      </w:r>
      <w:r w:rsidR="00000000">
        <w:t xml:space="preserve">une bande bien organisée pourrait </w:t>
      </w:r>
      <w:r w:rsidR="00000000">
        <w:lastRenderedPageBreak/>
        <w:t>bouleverser la ville</w:t>
      </w:r>
      <w:r>
        <w:t xml:space="preserve">. </w:t>
      </w:r>
      <w:r w:rsidR="00000000">
        <w:t>Le sang coulerait</w:t>
      </w:r>
      <w:r>
        <w:t xml:space="preserve">. </w:t>
      </w:r>
      <w:r w:rsidR="00000000">
        <w:t>Vos hommes et les miens tomberaient</w:t>
      </w:r>
      <w:r>
        <w:t xml:space="preserve"> – </w:t>
      </w:r>
      <w:r w:rsidR="00000000">
        <w:t>ce ne serait pas là une grande perte</w:t>
      </w:r>
      <w:r>
        <w:t xml:space="preserve"> – </w:t>
      </w:r>
      <w:r w:rsidR="00000000">
        <w:t>mais il y aurait aussi d</w:t>
      </w:r>
      <w:r>
        <w:t>’</w:t>
      </w:r>
      <w:r w:rsidR="00000000">
        <w:t>innocentes victimes</w:t>
      </w:r>
      <w:r>
        <w:t xml:space="preserve"> : </w:t>
      </w:r>
      <w:r w:rsidR="00000000">
        <w:t>des femmes</w:t>
      </w:r>
      <w:r>
        <w:t xml:space="preserve">, </w:t>
      </w:r>
      <w:r w:rsidR="00000000">
        <w:t>des enfants</w:t>
      </w:r>
      <w:r>
        <w:t xml:space="preserve">, </w:t>
      </w:r>
      <w:r w:rsidR="00000000">
        <w:t>des policiers pères de famille</w:t>
      </w:r>
      <w:r>
        <w:t>.</w:t>
      </w:r>
    </w:p>
    <w:p w14:paraId="0F17FF35" w14:textId="77777777" w:rsidR="007573A7" w:rsidRDefault="007573A7">
      <w:r>
        <w:t>— </w:t>
      </w:r>
      <w:r w:rsidR="00000000">
        <w:t>Je le ferai tout de même si vous m</w:t>
      </w:r>
      <w:r>
        <w:t>’</w:t>
      </w:r>
      <w:r w:rsidR="00000000">
        <w:t>y poussez</w:t>
      </w:r>
      <w:r>
        <w:t xml:space="preserve">, </w:t>
      </w:r>
      <w:r w:rsidR="00000000">
        <w:t>dis-je</w:t>
      </w:r>
      <w:r>
        <w:t>.</w:t>
      </w:r>
    </w:p>
    <w:p w14:paraId="55037821" w14:textId="77777777" w:rsidR="007573A7" w:rsidRDefault="00000000">
      <w:r>
        <w:t>Il me regarda</w:t>
      </w:r>
      <w:r w:rsidR="007573A7">
        <w:t xml:space="preserve">, </w:t>
      </w:r>
      <w:r>
        <w:t>hochant la tête</w:t>
      </w:r>
      <w:r w:rsidR="007573A7">
        <w:t>.</w:t>
      </w:r>
    </w:p>
    <w:p w14:paraId="6DBD1AAD" w14:textId="77777777" w:rsidR="007573A7" w:rsidRDefault="007573A7">
      <w:r>
        <w:t>— </w:t>
      </w:r>
      <w:r w:rsidR="00000000">
        <w:t>Alors</w:t>
      </w:r>
      <w:r>
        <w:t xml:space="preserve">, </w:t>
      </w:r>
      <w:r w:rsidR="00000000">
        <w:t>il est préférable de chercher une solution pacif</w:t>
      </w:r>
      <w:r w:rsidR="00000000">
        <w:t>i</w:t>
      </w:r>
      <w:r w:rsidR="00000000">
        <w:t>que</w:t>
      </w:r>
      <w:r>
        <w:t xml:space="preserve">, </w:t>
      </w:r>
      <w:r w:rsidR="00000000">
        <w:t>suggéra-t-il</w:t>
      </w:r>
      <w:r>
        <w:t>.</w:t>
      </w:r>
    </w:p>
    <w:p w14:paraId="666EE816" w14:textId="77777777" w:rsidR="007573A7" w:rsidRDefault="007573A7">
      <w:r>
        <w:t>— </w:t>
      </w:r>
      <w:r w:rsidR="00000000">
        <w:t>Essayons</w:t>
      </w:r>
      <w:r>
        <w:t>.</w:t>
      </w:r>
    </w:p>
    <w:p w14:paraId="3C882EAE" w14:textId="77777777" w:rsidR="007573A7" w:rsidRDefault="007573A7">
      <w:r>
        <w:t>— </w:t>
      </w:r>
      <w:r w:rsidR="00000000">
        <w:t>Savez-vous exactement</w:t>
      </w:r>
      <w:r>
        <w:t xml:space="preserve">, </w:t>
      </w:r>
      <w:r w:rsidR="00000000">
        <w:t>reprit-il</w:t>
      </w:r>
      <w:r>
        <w:t xml:space="preserve">, </w:t>
      </w:r>
      <w:r w:rsidR="00000000">
        <w:t>où vous voulez aller</w:t>
      </w:r>
      <w:r>
        <w:t xml:space="preserve">, </w:t>
      </w:r>
      <w:r w:rsidR="00000000">
        <w:t>ce que vous cherchez</w:t>
      </w:r>
      <w:r>
        <w:t> ?</w:t>
      </w:r>
    </w:p>
    <w:p w14:paraId="217CA452" w14:textId="77777777" w:rsidR="007573A7" w:rsidRDefault="00000000">
      <w:r>
        <w:t>Je répondis immédiatement</w:t>
      </w:r>
      <w:r w:rsidR="007573A7">
        <w:t> :</w:t>
      </w:r>
    </w:p>
    <w:p w14:paraId="56F6F4DD" w14:textId="77777777" w:rsidR="007573A7" w:rsidRDefault="007573A7">
      <w:r>
        <w:t>— </w:t>
      </w:r>
      <w:r w:rsidR="00000000">
        <w:t>Je veux savoir pourquoi</w:t>
      </w:r>
      <w:r>
        <w:t xml:space="preserve">, </w:t>
      </w:r>
      <w:r w:rsidR="00000000">
        <w:t>il y a seize ans Olive Clayton a été internée</w:t>
      </w:r>
      <w:r>
        <w:t xml:space="preserve">, </w:t>
      </w:r>
      <w:r w:rsidR="00000000">
        <w:t>illégalement</w:t>
      </w:r>
      <w:r>
        <w:t xml:space="preserve">, </w:t>
      </w:r>
      <w:r w:rsidR="00000000">
        <w:t xml:space="preserve">à </w:t>
      </w:r>
      <w:proofErr w:type="spellStart"/>
      <w:r w:rsidR="00000000">
        <w:t>Graystone</w:t>
      </w:r>
      <w:proofErr w:type="spellEnd"/>
      <w:r>
        <w:t>.</w:t>
      </w:r>
    </w:p>
    <w:p w14:paraId="736D6B7E" w14:textId="77777777" w:rsidR="007573A7" w:rsidRDefault="007573A7">
      <w:r>
        <w:t>— </w:t>
      </w:r>
      <w:r w:rsidR="00000000">
        <w:t>Pourquoi illégalement</w:t>
      </w:r>
      <w:r>
        <w:t> ?</w:t>
      </w:r>
    </w:p>
    <w:p w14:paraId="6E03F4C7" w14:textId="77777777" w:rsidR="007573A7" w:rsidRDefault="007573A7">
      <w:r>
        <w:t>— </w:t>
      </w:r>
      <w:r w:rsidR="00000000">
        <w:t>Je le sais</w:t>
      </w:r>
      <w:r>
        <w:t xml:space="preserve">. </w:t>
      </w:r>
      <w:r w:rsidR="00000000">
        <w:t>Je sais dans quelles conditions elle y a vécu</w:t>
      </w:r>
      <w:r>
        <w:t xml:space="preserve">. </w:t>
      </w:r>
      <w:r w:rsidR="00000000">
        <w:t>Je sais où elle est aujourd</w:t>
      </w:r>
      <w:r>
        <w:t>’</w:t>
      </w:r>
      <w:r w:rsidR="00000000">
        <w:t>hui</w:t>
      </w:r>
      <w:r>
        <w:t xml:space="preserve">. </w:t>
      </w:r>
      <w:r w:rsidR="00000000">
        <w:t>Je vous le dis car vous ne pouvez plus rien changer à la situation</w:t>
      </w:r>
      <w:r>
        <w:t xml:space="preserve">. </w:t>
      </w:r>
      <w:r w:rsidR="00000000">
        <w:t>Je fais surveiller Dora Wilcox</w:t>
      </w:r>
      <w:r>
        <w:t xml:space="preserve">. </w:t>
      </w:r>
      <w:r w:rsidR="00000000">
        <w:t>Le jour où elle disparaîtra</w:t>
      </w:r>
      <w:r>
        <w:t xml:space="preserve">, </w:t>
      </w:r>
      <w:r w:rsidR="00000000">
        <w:t xml:space="preserve">le docteur </w:t>
      </w:r>
      <w:proofErr w:type="spellStart"/>
      <w:r w:rsidR="00000000">
        <w:t>Wilks</w:t>
      </w:r>
      <w:proofErr w:type="spellEnd"/>
      <w:r w:rsidR="00000000">
        <w:t xml:space="preserve"> devra expliquer ce</w:t>
      </w:r>
      <w:r w:rsidR="00000000">
        <w:t>t</w:t>
      </w:r>
      <w:r w:rsidR="00000000">
        <w:t>te disparition</w:t>
      </w:r>
      <w:r>
        <w:t>.</w:t>
      </w:r>
    </w:p>
    <w:p w14:paraId="28758D5F" w14:textId="77777777" w:rsidR="007573A7" w:rsidRDefault="007573A7">
      <w:r>
        <w:t>— </w:t>
      </w:r>
      <w:r w:rsidR="00000000">
        <w:t>Et vous pensez que j</w:t>
      </w:r>
      <w:r>
        <w:t>’</w:t>
      </w:r>
      <w:r w:rsidR="00000000">
        <w:t>ai été mêlé à cette affaire</w:t>
      </w:r>
      <w:r>
        <w:t> ?</w:t>
      </w:r>
    </w:p>
    <w:p w14:paraId="37F9341F" w14:textId="77777777" w:rsidR="007573A7" w:rsidRDefault="00000000">
      <w:r>
        <w:t>Je haussai les épaules</w:t>
      </w:r>
      <w:r w:rsidR="007573A7">
        <w:t>.</w:t>
      </w:r>
    </w:p>
    <w:p w14:paraId="40D2AAF5" w14:textId="77777777" w:rsidR="007573A7" w:rsidRDefault="007573A7">
      <w:r>
        <w:t>— </w:t>
      </w:r>
      <w:r w:rsidR="00000000">
        <w:t>Je m</w:t>
      </w:r>
      <w:r>
        <w:t>’</w:t>
      </w:r>
      <w:r w:rsidR="00000000">
        <w:t>efforce d</w:t>
      </w:r>
      <w:r>
        <w:t>’</w:t>
      </w:r>
      <w:r w:rsidR="00000000">
        <w:t>en découvrir la preuve</w:t>
      </w:r>
      <w:r>
        <w:t xml:space="preserve">. </w:t>
      </w:r>
      <w:r w:rsidR="00000000">
        <w:t>Ce jour-là</w:t>
      </w:r>
      <w:r>
        <w:t xml:space="preserve">, </w:t>
      </w:r>
      <w:r w:rsidR="00000000">
        <w:t>je vous tiendrai et je ne vous lâcherai plus</w:t>
      </w:r>
      <w:r>
        <w:t xml:space="preserve">, </w:t>
      </w:r>
      <w:r w:rsidR="00000000">
        <w:t>Andrew Robinson</w:t>
      </w:r>
      <w:r>
        <w:t>.</w:t>
      </w:r>
    </w:p>
    <w:p w14:paraId="1A277DC4" w14:textId="77777777" w:rsidR="007573A7" w:rsidRDefault="007573A7">
      <w:r>
        <w:t>— </w:t>
      </w:r>
      <w:r w:rsidR="00000000">
        <w:t>Tout cela a été fait à mon insu</w:t>
      </w:r>
      <w:r>
        <w:t xml:space="preserve">, </w:t>
      </w:r>
      <w:r w:rsidR="00000000">
        <w:t>répondit-il</w:t>
      </w:r>
      <w:r>
        <w:t xml:space="preserve">, </w:t>
      </w:r>
      <w:r w:rsidR="00000000">
        <w:t>très calme</w:t>
      </w:r>
      <w:r>
        <w:t xml:space="preserve">. </w:t>
      </w:r>
      <w:r w:rsidR="00000000">
        <w:t>J</w:t>
      </w:r>
      <w:r>
        <w:t>’</w:t>
      </w:r>
      <w:r w:rsidR="00000000">
        <w:t>ai appris la chose après la mort de mon frère</w:t>
      </w:r>
      <w:r>
        <w:t xml:space="preserve">. </w:t>
      </w:r>
      <w:r w:rsidR="00000000">
        <w:t xml:space="preserve">Depuis </w:t>
      </w:r>
      <w:r w:rsidR="00000000">
        <w:lastRenderedPageBreak/>
        <w:t>plusieurs mois je savais qu</w:t>
      </w:r>
      <w:r>
        <w:t>’</w:t>
      </w:r>
      <w:r w:rsidR="00000000">
        <w:t>il était bourrelé de remords mais j</w:t>
      </w:r>
      <w:r>
        <w:t>’</w:t>
      </w:r>
      <w:r w:rsidR="00000000">
        <w:t>ignorais pourquoi</w:t>
      </w:r>
      <w:r>
        <w:t>.</w:t>
      </w:r>
    </w:p>
    <w:p w14:paraId="2B6593E2" w14:textId="77777777" w:rsidR="007573A7" w:rsidRDefault="00000000">
      <w:r>
        <w:t>Il s</w:t>
      </w:r>
      <w:r w:rsidR="007573A7">
        <w:t>’</w:t>
      </w:r>
      <w:r>
        <w:t>interrompit et ajouta</w:t>
      </w:r>
      <w:r w:rsidR="007573A7">
        <w:t xml:space="preserve">, </w:t>
      </w:r>
      <w:r>
        <w:t>d</w:t>
      </w:r>
      <w:r w:rsidR="007573A7">
        <w:t>’</w:t>
      </w:r>
      <w:r>
        <w:t>une voix basse et triste</w:t>
      </w:r>
      <w:r w:rsidR="007573A7">
        <w:t> :</w:t>
      </w:r>
    </w:p>
    <w:p w14:paraId="278F55BE" w14:textId="77777777" w:rsidR="007573A7" w:rsidRDefault="007573A7">
      <w:r>
        <w:t>— </w:t>
      </w:r>
      <w:r w:rsidR="00000000">
        <w:t>J</w:t>
      </w:r>
      <w:r>
        <w:t>’</w:t>
      </w:r>
      <w:r w:rsidR="00000000">
        <w:t>aurais préféré l</w:t>
      </w:r>
      <w:r>
        <w:t>’</w:t>
      </w:r>
      <w:r w:rsidR="00000000">
        <w:t>ignorer toute ma vie</w:t>
      </w:r>
      <w:r>
        <w:t xml:space="preserve">. </w:t>
      </w:r>
      <w:r w:rsidR="00000000">
        <w:t>Mon frère était un brave homme</w:t>
      </w:r>
      <w:r>
        <w:t>…</w:t>
      </w:r>
    </w:p>
    <w:p w14:paraId="64549D3C" w14:textId="77777777" w:rsidR="007573A7" w:rsidRDefault="007573A7">
      <w:r>
        <w:t>— </w:t>
      </w:r>
      <w:r w:rsidR="00000000">
        <w:t>Pourquoi a-t-il consenti</w:t>
      </w:r>
      <w:r>
        <w:t> ?</w:t>
      </w:r>
    </w:p>
    <w:p w14:paraId="15DA2AE7" w14:textId="77777777" w:rsidR="007573A7" w:rsidRDefault="007573A7">
      <w:r>
        <w:t>— </w:t>
      </w:r>
      <w:r w:rsidR="00000000">
        <w:t>Parce que cette femme l</w:t>
      </w:r>
      <w:r>
        <w:t>’</w:t>
      </w:r>
      <w:r w:rsidR="00000000">
        <w:t>a fait chanter</w:t>
      </w:r>
      <w:r>
        <w:t xml:space="preserve">. </w:t>
      </w:r>
      <w:r w:rsidR="00000000">
        <w:t>Vous savez</w:t>
      </w:r>
      <w:r>
        <w:t xml:space="preserve">, </w:t>
      </w:r>
      <w:r w:rsidR="00000000">
        <w:t>si vous avez enquêté sur son passé</w:t>
      </w:r>
      <w:r>
        <w:t xml:space="preserve">, </w:t>
      </w:r>
      <w:r w:rsidR="00000000">
        <w:t>qu</w:t>
      </w:r>
      <w:r>
        <w:t>’</w:t>
      </w:r>
      <w:r w:rsidR="00000000">
        <w:t>elle était dépensière et sans scrupules</w:t>
      </w:r>
      <w:r>
        <w:t xml:space="preserve">. </w:t>
      </w:r>
      <w:r w:rsidR="00000000">
        <w:t>Le juge avait eu la faiblesse de s</w:t>
      </w:r>
      <w:r>
        <w:t>’</w:t>
      </w:r>
      <w:r w:rsidR="00000000">
        <w:t>éprendre d</w:t>
      </w:r>
      <w:r>
        <w:t>’</w:t>
      </w:r>
      <w:r w:rsidR="00000000">
        <w:t>elle</w:t>
      </w:r>
      <w:r>
        <w:t xml:space="preserve">. </w:t>
      </w:r>
      <w:r w:rsidR="00000000">
        <w:t>Ils avaient fait un voyage ensemble</w:t>
      </w:r>
      <w:r>
        <w:t xml:space="preserve">. </w:t>
      </w:r>
      <w:r w:rsidR="00000000">
        <w:t>Elle en gardait la preuve</w:t>
      </w:r>
      <w:r>
        <w:t xml:space="preserve">. </w:t>
      </w:r>
      <w:r w:rsidR="00000000">
        <w:t>Il a agi poussé par le désespoir</w:t>
      </w:r>
      <w:r>
        <w:t xml:space="preserve">. </w:t>
      </w:r>
      <w:r w:rsidR="00000000">
        <w:t>Olive Clayton n</w:t>
      </w:r>
      <w:r>
        <w:t>’</w:t>
      </w:r>
      <w:r w:rsidR="00000000">
        <w:t>aurait pas hésité une seconde à le ruiner</w:t>
      </w:r>
      <w:r>
        <w:t xml:space="preserve">. </w:t>
      </w:r>
      <w:r w:rsidR="00000000">
        <w:t>Il avait une femme et une petite fille</w:t>
      </w:r>
      <w:r>
        <w:t xml:space="preserve">. </w:t>
      </w:r>
      <w:r w:rsidR="00000000">
        <w:t>Alors</w:t>
      </w:r>
      <w:r>
        <w:t xml:space="preserve">, </w:t>
      </w:r>
      <w:r w:rsidR="00000000">
        <w:t>il l</w:t>
      </w:r>
      <w:r>
        <w:t>’</w:t>
      </w:r>
      <w:r w:rsidR="00000000">
        <w:t xml:space="preserve">a fait enfermer à </w:t>
      </w:r>
      <w:proofErr w:type="spellStart"/>
      <w:r w:rsidR="00000000">
        <w:t>Graystone</w:t>
      </w:r>
      <w:proofErr w:type="spellEnd"/>
      <w:r>
        <w:t>.</w:t>
      </w:r>
    </w:p>
    <w:p w14:paraId="0F7FE84D" w14:textId="77777777" w:rsidR="007573A7" w:rsidRDefault="00000000">
      <w:r>
        <w:t>Je m</w:t>
      </w:r>
      <w:r w:rsidR="007573A7">
        <w:t>’</w:t>
      </w:r>
      <w:r>
        <w:t>étais affaissé dans mon fauteuil</w:t>
      </w:r>
      <w:r w:rsidR="007573A7">
        <w:t>.</w:t>
      </w:r>
    </w:p>
    <w:p w14:paraId="3C28700A" w14:textId="77777777" w:rsidR="007573A7" w:rsidRDefault="007573A7">
      <w:r>
        <w:t>— </w:t>
      </w:r>
      <w:r w:rsidR="00000000">
        <w:t>Alors</w:t>
      </w:r>
      <w:r>
        <w:t xml:space="preserve">, </w:t>
      </w:r>
      <w:r w:rsidR="00000000">
        <w:t>murmurai-je</w:t>
      </w:r>
      <w:r>
        <w:t xml:space="preserve">, </w:t>
      </w:r>
      <w:r w:rsidR="00000000">
        <w:t>d</w:t>
      </w:r>
      <w:r>
        <w:t>’</w:t>
      </w:r>
      <w:r w:rsidR="00000000">
        <w:t>un air découragé</w:t>
      </w:r>
      <w:r>
        <w:t xml:space="preserve">, </w:t>
      </w:r>
      <w:r w:rsidR="00000000">
        <w:t>tout ce que j</w:t>
      </w:r>
      <w:r>
        <w:t>’</w:t>
      </w:r>
      <w:r w:rsidR="00000000">
        <w:t>ai fait ne servira qu</w:t>
      </w:r>
      <w:r>
        <w:t>’</w:t>
      </w:r>
      <w:r w:rsidR="00000000">
        <w:t>à souiller la mémoire du père d</w:t>
      </w:r>
      <w:r>
        <w:t>’</w:t>
      </w:r>
      <w:r w:rsidR="00000000">
        <w:t>Ellen</w:t>
      </w:r>
      <w:r>
        <w:t>.</w:t>
      </w:r>
    </w:p>
    <w:p w14:paraId="34AB1345" w14:textId="77777777" w:rsidR="007573A7" w:rsidRDefault="007573A7">
      <w:r>
        <w:t>— </w:t>
      </w:r>
      <w:r w:rsidR="00000000">
        <w:t>Oui</w:t>
      </w:r>
      <w:r>
        <w:t xml:space="preserve">. </w:t>
      </w:r>
      <w:r w:rsidR="00000000">
        <w:t>Vous ne pouvez utiliser cette arme contre moi</w:t>
      </w:r>
      <w:r>
        <w:t xml:space="preserve">. </w:t>
      </w:r>
      <w:r w:rsidR="00000000">
        <w:t xml:space="preserve">Quant à </w:t>
      </w:r>
      <w:proofErr w:type="spellStart"/>
      <w:r w:rsidR="00000000">
        <w:t>Wilks</w:t>
      </w:r>
      <w:proofErr w:type="spellEnd"/>
      <w:r>
        <w:t xml:space="preserve">, </w:t>
      </w:r>
      <w:r w:rsidR="00000000">
        <w:t>il a cédé par amitié pour le juge</w:t>
      </w:r>
      <w:r>
        <w:t xml:space="preserve">. </w:t>
      </w:r>
      <w:r w:rsidR="00000000">
        <w:t>Une fois pris dans l</w:t>
      </w:r>
      <w:r>
        <w:t>’</w:t>
      </w:r>
      <w:r w:rsidR="00000000">
        <w:t>engrenage il n</w:t>
      </w:r>
      <w:r>
        <w:t>’</w:t>
      </w:r>
      <w:r w:rsidR="00000000">
        <w:t>a pu reculer</w:t>
      </w:r>
      <w:r>
        <w:t xml:space="preserve">. </w:t>
      </w:r>
      <w:r w:rsidR="00000000">
        <w:t>D</w:t>
      </w:r>
      <w:r>
        <w:t>’</w:t>
      </w:r>
      <w:r w:rsidR="00000000">
        <w:t>autre part</w:t>
      </w:r>
      <w:r>
        <w:t xml:space="preserve">, </w:t>
      </w:r>
      <w:r w:rsidR="00000000">
        <w:t>Olive Clayton</w:t>
      </w:r>
      <w:r>
        <w:t xml:space="preserve">, </w:t>
      </w:r>
      <w:r w:rsidR="00000000">
        <w:t>lorsqu</w:t>
      </w:r>
      <w:r>
        <w:t>’</w:t>
      </w:r>
      <w:r w:rsidR="00000000">
        <w:t>on l</w:t>
      </w:r>
      <w:r>
        <w:t>’</w:t>
      </w:r>
      <w:r w:rsidR="00000000">
        <w:t>a internée</w:t>
      </w:r>
      <w:r>
        <w:t xml:space="preserve">, </w:t>
      </w:r>
      <w:r w:rsidR="00000000">
        <w:t>n</w:t>
      </w:r>
      <w:r>
        <w:t>’</w:t>
      </w:r>
      <w:r w:rsidR="00000000">
        <w:t>avait déjà plus son équilibre mental</w:t>
      </w:r>
      <w:r>
        <w:t xml:space="preserve">. </w:t>
      </w:r>
      <w:r w:rsidR="00000000">
        <w:t>Aujourd</w:t>
      </w:r>
      <w:r>
        <w:t>’</w:t>
      </w:r>
      <w:r w:rsidR="00000000">
        <w:t>hui elle est complètement folle</w:t>
      </w:r>
      <w:r>
        <w:t>.</w:t>
      </w:r>
    </w:p>
    <w:p w14:paraId="38C16932" w14:textId="77777777" w:rsidR="007573A7" w:rsidRDefault="007573A7">
      <w:r>
        <w:t>— </w:t>
      </w:r>
      <w:r w:rsidR="00000000">
        <w:t>Après une réclusion de seize ans</w:t>
      </w:r>
      <w:r>
        <w:t xml:space="preserve">, </w:t>
      </w:r>
      <w:r w:rsidR="00000000">
        <w:t>ce n</w:t>
      </w:r>
      <w:r>
        <w:t>’</w:t>
      </w:r>
      <w:r w:rsidR="00000000">
        <w:t>est pas étonnant</w:t>
      </w:r>
      <w:r>
        <w:t>.</w:t>
      </w:r>
    </w:p>
    <w:p w14:paraId="2540BF4D" w14:textId="77777777" w:rsidR="007573A7" w:rsidRDefault="007573A7">
      <w:r>
        <w:t>— </w:t>
      </w:r>
      <w:proofErr w:type="spellStart"/>
      <w:r w:rsidR="00000000">
        <w:t>Wilks</w:t>
      </w:r>
      <w:proofErr w:type="spellEnd"/>
      <w:r w:rsidR="00000000">
        <w:t xml:space="preserve"> s</w:t>
      </w:r>
      <w:r>
        <w:t>’</w:t>
      </w:r>
      <w:r w:rsidR="00000000">
        <w:t>est beaucoup occupé d</w:t>
      </w:r>
      <w:r>
        <w:t>’</w:t>
      </w:r>
      <w:r w:rsidR="00000000">
        <w:t>elle</w:t>
      </w:r>
      <w:r>
        <w:t xml:space="preserve">, </w:t>
      </w:r>
      <w:r w:rsidR="00000000">
        <w:t>protesta Robinson</w:t>
      </w:r>
      <w:r>
        <w:t xml:space="preserve">. </w:t>
      </w:r>
      <w:r w:rsidR="00000000">
        <w:t>Elle a été confortablement logée</w:t>
      </w:r>
      <w:r>
        <w:t xml:space="preserve">, </w:t>
      </w:r>
      <w:r w:rsidR="00000000">
        <w:t>bien soignée</w:t>
      </w:r>
      <w:r>
        <w:t>…</w:t>
      </w:r>
    </w:p>
    <w:p w14:paraId="1A8B252D" w14:textId="77777777" w:rsidR="007573A7" w:rsidRDefault="00000000">
      <w:r>
        <w:t>Il s</w:t>
      </w:r>
      <w:r w:rsidR="007573A7">
        <w:t>’</w:t>
      </w:r>
      <w:r>
        <w:t>interrompit</w:t>
      </w:r>
      <w:r w:rsidR="007573A7">
        <w:t xml:space="preserve">, </w:t>
      </w:r>
      <w:r>
        <w:t>puis il ajouta</w:t>
      </w:r>
      <w:r w:rsidR="007573A7">
        <w:t> :</w:t>
      </w:r>
    </w:p>
    <w:p w14:paraId="013A42D4" w14:textId="77777777" w:rsidR="007573A7" w:rsidRDefault="007573A7">
      <w:r>
        <w:lastRenderedPageBreak/>
        <w:t>— </w:t>
      </w:r>
      <w:r w:rsidR="00000000">
        <w:t>Ellen ignore tout cela</w:t>
      </w:r>
      <w:r>
        <w:t xml:space="preserve">… </w:t>
      </w:r>
      <w:r w:rsidR="00000000">
        <w:t>si vous ne lui avez pas parlé de ce que vous saviez</w:t>
      </w:r>
      <w:r>
        <w:t>.</w:t>
      </w:r>
    </w:p>
    <w:p w14:paraId="4A2AAD7C" w14:textId="77777777" w:rsidR="007573A7" w:rsidRDefault="007573A7">
      <w:r>
        <w:t>— </w:t>
      </w:r>
      <w:r w:rsidR="00000000">
        <w:t>Je ne lui ai rien dit</w:t>
      </w:r>
      <w:r>
        <w:t xml:space="preserve">, </w:t>
      </w:r>
      <w:r w:rsidR="00000000">
        <w:t>affirmai-je</w:t>
      </w:r>
      <w:r>
        <w:t>.</w:t>
      </w:r>
    </w:p>
    <w:p w14:paraId="6DE84B1A" w14:textId="77777777" w:rsidR="007573A7" w:rsidRDefault="007573A7">
      <w:r>
        <w:t>— </w:t>
      </w:r>
      <w:r w:rsidR="00000000">
        <w:t>Voici donc où nous en sommes</w:t>
      </w:r>
      <w:r>
        <w:t xml:space="preserve">, </w:t>
      </w:r>
      <w:r w:rsidR="00000000">
        <w:t>poursuivit-il</w:t>
      </w:r>
      <w:r>
        <w:t xml:space="preserve">. </w:t>
      </w:r>
      <w:r w:rsidR="00000000">
        <w:t>Le juge est mort et vous n</w:t>
      </w:r>
      <w:r>
        <w:t>’</w:t>
      </w:r>
      <w:r w:rsidR="00000000">
        <w:t>avez aucun intérêt à attaquer sa mémoire</w:t>
      </w:r>
      <w:r>
        <w:t xml:space="preserve">. </w:t>
      </w:r>
      <w:r w:rsidR="00000000">
        <w:t xml:space="preserve">Quant à </w:t>
      </w:r>
      <w:proofErr w:type="spellStart"/>
      <w:r w:rsidR="00000000">
        <w:t>Wilks</w:t>
      </w:r>
      <w:proofErr w:type="spellEnd"/>
      <w:r>
        <w:t xml:space="preserve">, </w:t>
      </w:r>
      <w:r w:rsidR="00000000">
        <w:t>laissez-moi vous dire nettement que je le protégerai de tout mon pouvoir</w:t>
      </w:r>
      <w:r>
        <w:t xml:space="preserve">. </w:t>
      </w:r>
      <w:r w:rsidR="00000000">
        <w:t>Il m</w:t>
      </w:r>
      <w:r>
        <w:t>’</w:t>
      </w:r>
      <w:r w:rsidR="00000000">
        <w:t>a mis au courant lorsqu</w:t>
      </w:r>
      <w:r>
        <w:t>’</w:t>
      </w:r>
      <w:r w:rsidR="00000000">
        <w:t>il a compris que vous étiez sur la piste et je lui ai promis qu</w:t>
      </w:r>
      <w:r>
        <w:t>’</w:t>
      </w:r>
      <w:r w:rsidR="00000000">
        <w:t>il ne serait pas i</w:t>
      </w:r>
      <w:r w:rsidR="00000000">
        <w:t>n</w:t>
      </w:r>
      <w:r w:rsidR="00000000">
        <w:t>quiété</w:t>
      </w:r>
      <w:r>
        <w:t xml:space="preserve">. </w:t>
      </w:r>
      <w:r w:rsidR="00000000">
        <w:t>Je tiendrai cette promesse</w:t>
      </w:r>
      <w:r>
        <w:t xml:space="preserve">. </w:t>
      </w:r>
      <w:r w:rsidR="00000000">
        <w:t>D</w:t>
      </w:r>
      <w:r>
        <w:t>’</w:t>
      </w:r>
      <w:r w:rsidR="00000000">
        <w:t>ailleurs</w:t>
      </w:r>
      <w:r>
        <w:t xml:space="preserve">, </w:t>
      </w:r>
      <w:r w:rsidR="00000000">
        <w:t>je ne</w:t>
      </w:r>
      <w:r w:rsidR="00000000">
        <w:rPr>
          <w:i/>
          <w:iCs/>
        </w:rPr>
        <w:t xml:space="preserve"> </w:t>
      </w:r>
      <w:r w:rsidR="00000000">
        <w:t>crois pas que vous ayez assez de preuves</w:t>
      </w:r>
      <w:r>
        <w:t>.</w:t>
      </w:r>
    </w:p>
    <w:p w14:paraId="2FD55F67" w14:textId="77777777" w:rsidR="007573A7" w:rsidRDefault="007573A7">
      <w:r>
        <w:t>— </w:t>
      </w:r>
      <w:r w:rsidR="00000000">
        <w:t>C</w:t>
      </w:r>
      <w:r>
        <w:t>’</w:t>
      </w:r>
      <w:r w:rsidR="00000000">
        <w:t>est vrai</w:t>
      </w:r>
      <w:r>
        <w:t xml:space="preserve">, </w:t>
      </w:r>
      <w:r w:rsidR="00000000">
        <w:t>avouai-je</w:t>
      </w:r>
      <w:r>
        <w:t>.</w:t>
      </w:r>
    </w:p>
    <w:p w14:paraId="1968A4FE" w14:textId="77777777" w:rsidR="007573A7" w:rsidRDefault="007573A7">
      <w:r>
        <w:t>— </w:t>
      </w:r>
      <w:r w:rsidR="00000000">
        <w:t>Je m</w:t>
      </w:r>
      <w:r>
        <w:t>’</w:t>
      </w:r>
      <w:r w:rsidR="00000000">
        <w:t>arrangerai pour que vous n</w:t>
      </w:r>
      <w:r>
        <w:t>’</w:t>
      </w:r>
      <w:r w:rsidR="00000000">
        <w:t>en ayez jamais</w:t>
      </w:r>
      <w:r>
        <w:t>.</w:t>
      </w:r>
    </w:p>
    <w:p w14:paraId="196F6865" w14:textId="77777777" w:rsidR="007573A7" w:rsidRDefault="00000000">
      <w:r>
        <w:t>Je m</w:t>
      </w:r>
      <w:r w:rsidR="007573A7">
        <w:t>’</w:t>
      </w:r>
      <w:r>
        <w:t>étais levé et je m</w:t>
      </w:r>
      <w:r w:rsidR="007573A7">
        <w:t>’</w:t>
      </w:r>
      <w:r>
        <w:t>approchai de la porte entrebâillée</w:t>
      </w:r>
      <w:r w:rsidR="007573A7">
        <w:t>.</w:t>
      </w:r>
    </w:p>
    <w:p w14:paraId="66A4C43F" w14:textId="77777777" w:rsidR="007573A7" w:rsidRDefault="007573A7">
      <w:r>
        <w:t>— </w:t>
      </w:r>
      <w:r w:rsidR="00000000">
        <w:t>Chérie</w:t>
      </w:r>
      <w:r>
        <w:t xml:space="preserve"> ! </w:t>
      </w:r>
      <w:r w:rsidR="00000000">
        <w:t>appelai-je</w:t>
      </w:r>
      <w:r>
        <w:t xml:space="preserve"> ; </w:t>
      </w:r>
      <w:r w:rsidR="00000000">
        <w:t>êtes-vous prête</w:t>
      </w:r>
      <w:r>
        <w:t> ?</w:t>
      </w:r>
    </w:p>
    <w:p w14:paraId="3DE72259" w14:textId="77777777" w:rsidR="007573A7" w:rsidRDefault="007573A7">
      <w:r>
        <w:t>— </w:t>
      </w:r>
      <w:r w:rsidR="00000000">
        <w:t>Dans un instant</w:t>
      </w:r>
      <w:r>
        <w:t xml:space="preserve">, </w:t>
      </w:r>
      <w:r w:rsidR="00000000">
        <w:t>répondit Ellen</w:t>
      </w:r>
      <w:r>
        <w:t>.</w:t>
      </w:r>
    </w:p>
    <w:p w14:paraId="73982829" w14:textId="77777777" w:rsidR="007573A7" w:rsidRDefault="00000000">
      <w:r>
        <w:t>Je revins près de Robinson</w:t>
      </w:r>
      <w:r w:rsidR="007573A7">
        <w:t>.</w:t>
      </w:r>
    </w:p>
    <w:p w14:paraId="3903C3EF" w14:textId="77777777" w:rsidR="007573A7" w:rsidRDefault="007573A7">
      <w:r>
        <w:t>— </w:t>
      </w:r>
      <w:r w:rsidR="00000000">
        <w:t>Si j</w:t>
      </w:r>
      <w:r>
        <w:t>’</w:t>
      </w:r>
      <w:r w:rsidR="00000000">
        <w:t>étais sûr</w:t>
      </w:r>
      <w:r>
        <w:t xml:space="preserve">, </w:t>
      </w:r>
      <w:r w:rsidR="00000000">
        <w:t>lui dis-je</w:t>
      </w:r>
      <w:r>
        <w:t xml:space="preserve">, </w:t>
      </w:r>
      <w:r w:rsidR="00000000">
        <w:t>que vous n</w:t>
      </w:r>
      <w:r>
        <w:t>’</w:t>
      </w:r>
      <w:r w:rsidR="00000000">
        <w:t>ayez pas été mêlé à cette affaire</w:t>
      </w:r>
      <w:r>
        <w:t xml:space="preserve">, </w:t>
      </w:r>
      <w:r w:rsidR="00000000">
        <w:t>je renoncerais aujourd</w:t>
      </w:r>
      <w:r>
        <w:t>’</w:t>
      </w:r>
      <w:r w:rsidR="00000000">
        <w:t>hui même</w:t>
      </w:r>
      <w:r>
        <w:t>…</w:t>
      </w:r>
    </w:p>
    <w:p w14:paraId="3DDE3E37" w14:textId="77777777" w:rsidR="007573A7" w:rsidRDefault="007573A7">
      <w:r>
        <w:t>— </w:t>
      </w:r>
      <w:r w:rsidR="00000000">
        <w:t>Je n</w:t>
      </w:r>
      <w:r>
        <w:t>’</w:t>
      </w:r>
      <w:r w:rsidR="00000000">
        <w:t>y ai jamais été mêlé</w:t>
      </w:r>
      <w:r>
        <w:t xml:space="preserve">, </w:t>
      </w:r>
      <w:r w:rsidR="00000000">
        <w:t>coupa-t-il</w:t>
      </w:r>
      <w:r>
        <w:t>.</w:t>
      </w:r>
    </w:p>
    <w:p w14:paraId="79A753F0" w14:textId="77777777" w:rsidR="007573A7" w:rsidRDefault="007573A7">
      <w:r>
        <w:t>— </w:t>
      </w:r>
      <w:r w:rsidR="00000000">
        <w:t>Alors</w:t>
      </w:r>
      <w:r>
        <w:t xml:space="preserve">, </w:t>
      </w:r>
      <w:r w:rsidR="00000000">
        <w:t>que vos hommes cessent de m</w:t>
      </w:r>
      <w:r>
        <w:t>’</w:t>
      </w:r>
      <w:r w:rsidR="00000000">
        <w:t>importuner</w:t>
      </w:r>
      <w:r>
        <w:t>.</w:t>
      </w:r>
    </w:p>
    <w:p w14:paraId="36A77D26" w14:textId="77777777" w:rsidR="007573A7" w:rsidRDefault="00000000">
      <w:r>
        <w:t>Il se leva et me tendit sa main ouverte</w:t>
      </w:r>
      <w:r w:rsidR="007573A7">
        <w:t xml:space="preserve">. </w:t>
      </w:r>
      <w:r>
        <w:t>Je la serrai</w:t>
      </w:r>
      <w:r w:rsidR="007573A7">
        <w:t>.</w:t>
      </w:r>
    </w:p>
    <w:p w14:paraId="01E17710" w14:textId="77777777" w:rsidR="007573A7" w:rsidRDefault="007573A7">
      <w:r>
        <w:t>— </w:t>
      </w:r>
      <w:r w:rsidR="00000000">
        <w:t xml:space="preserve">Je verrai </w:t>
      </w:r>
      <w:proofErr w:type="spellStart"/>
      <w:r w:rsidR="00000000">
        <w:t>Curfew</w:t>
      </w:r>
      <w:proofErr w:type="spellEnd"/>
      <w:r w:rsidR="00000000">
        <w:t xml:space="preserve"> demain</w:t>
      </w:r>
      <w:r>
        <w:t xml:space="preserve">, </w:t>
      </w:r>
      <w:r w:rsidR="00000000">
        <w:t>dit-il</w:t>
      </w:r>
      <w:r>
        <w:t xml:space="preserve">. </w:t>
      </w:r>
      <w:r w:rsidR="00000000">
        <w:t>Aujourd</w:t>
      </w:r>
      <w:r>
        <w:t>’</w:t>
      </w:r>
      <w:r w:rsidR="00000000">
        <w:t>hui</w:t>
      </w:r>
      <w:r>
        <w:t xml:space="preserve">, </w:t>
      </w:r>
      <w:r w:rsidR="00000000">
        <w:t>c</w:t>
      </w:r>
      <w:r>
        <w:t>’</w:t>
      </w:r>
      <w:r w:rsidR="00000000">
        <w:t>est impo</w:t>
      </w:r>
      <w:r w:rsidR="00000000">
        <w:t>s</w:t>
      </w:r>
      <w:r w:rsidR="00000000">
        <w:t>sible</w:t>
      </w:r>
      <w:r>
        <w:t>.</w:t>
      </w:r>
    </w:p>
    <w:p w14:paraId="63BE5CFB" w14:textId="77777777" w:rsidR="007573A7" w:rsidRDefault="007573A7">
      <w:r>
        <w:t>— </w:t>
      </w:r>
      <w:r w:rsidR="00000000">
        <w:t>Voyez Dominique</w:t>
      </w:r>
      <w:r>
        <w:t>.</w:t>
      </w:r>
    </w:p>
    <w:p w14:paraId="79C25F96" w14:textId="77777777" w:rsidR="007573A7" w:rsidRDefault="007573A7">
      <w:r>
        <w:lastRenderedPageBreak/>
        <w:t>— </w:t>
      </w:r>
      <w:r w:rsidR="00000000">
        <w:t>Non</w:t>
      </w:r>
      <w:r>
        <w:t xml:space="preserve">. </w:t>
      </w:r>
      <w:r w:rsidR="00000000">
        <w:t>Je n</w:t>
      </w:r>
      <w:r>
        <w:t>’</w:t>
      </w:r>
      <w:r w:rsidR="00000000">
        <w:t>ai jamais de rapports directs avec lui</w:t>
      </w:r>
      <w:r>
        <w:t xml:space="preserve">. </w:t>
      </w:r>
      <w:r w:rsidR="00000000">
        <w:t>Vous pouvez tenir jusqu</w:t>
      </w:r>
      <w:r>
        <w:t>’</w:t>
      </w:r>
      <w:r w:rsidR="00000000">
        <w:t>à demain</w:t>
      </w:r>
      <w:r>
        <w:t xml:space="preserve">, </w:t>
      </w:r>
      <w:r w:rsidR="00000000">
        <w:t>que diable</w:t>
      </w:r>
      <w:r>
        <w:t> !</w:t>
      </w:r>
    </w:p>
    <w:p w14:paraId="37B252B8" w14:textId="77777777" w:rsidR="007573A7" w:rsidRDefault="007573A7">
      <w:r>
        <w:t>— </w:t>
      </w:r>
      <w:r w:rsidR="00000000">
        <w:t>J</w:t>
      </w:r>
      <w:r>
        <w:t>’</w:t>
      </w:r>
      <w:r w:rsidR="00000000">
        <w:t>en doute</w:t>
      </w:r>
      <w:r>
        <w:t>.</w:t>
      </w:r>
    </w:p>
    <w:p w14:paraId="0850CA6A" w14:textId="77777777" w:rsidR="007573A7" w:rsidRDefault="007573A7">
      <w:r>
        <w:t>— </w:t>
      </w:r>
      <w:r w:rsidR="00000000">
        <w:t>Mais alors</w:t>
      </w:r>
      <w:r>
        <w:t xml:space="preserve">, </w:t>
      </w:r>
      <w:r w:rsidR="00000000">
        <w:t>tout va être remis en question</w:t>
      </w:r>
      <w:r>
        <w:t>.</w:t>
      </w:r>
    </w:p>
    <w:p w14:paraId="15013332" w14:textId="77777777" w:rsidR="007573A7" w:rsidRDefault="007573A7">
      <w:r>
        <w:t>— </w:t>
      </w:r>
      <w:r w:rsidR="00000000">
        <w:t>Tant pis</w:t>
      </w:r>
      <w:r>
        <w:t xml:space="preserve">. </w:t>
      </w:r>
      <w:r w:rsidR="00000000">
        <w:t>La trêve commencera lorsque je ne serai plus surveillé</w:t>
      </w:r>
      <w:r>
        <w:t>.</w:t>
      </w:r>
    </w:p>
    <w:p w14:paraId="60FCBEDB" w14:textId="77777777" w:rsidR="007573A7" w:rsidRDefault="007573A7">
      <w:r>
        <w:t>— </w:t>
      </w:r>
      <w:r w:rsidR="00000000">
        <w:t>Demain</w:t>
      </w:r>
      <w:r>
        <w:t xml:space="preserve">, </w:t>
      </w:r>
      <w:r w:rsidR="00000000">
        <w:t>répéta-t-il</w:t>
      </w:r>
      <w:r>
        <w:t>.</w:t>
      </w:r>
    </w:p>
    <w:p w14:paraId="47139674" w14:textId="77777777" w:rsidR="007573A7" w:rsidRDefault="00000000">
      <w:r>
        <w:t>Ellen sortait</w:t>
      </w:r>
      <w:r w:rsidR="007573A7">
        <w:t xml:space="preserve">. </w:t>
      </w:r>
      <w:r>
        <w:t>Andrew se leva et prit congé</w:t>
      </w:r>
      <w:r w:rsidR="007573A7">
        <w:t xml:space="preserve">. </w:t>
      </w:r>
      <w:r>
        <w:t>Dès qu</w:t>
      </w:r>
      <w:r w:rsidR="007573A7">
        <w:t>’</w:t>
      </w:r>
      <w:r>
        <w:t>il eut r</w:t>
      </w:r>
      <w:r>
        <w:t>e</w:t>
      </w:r>
      <w:r>
        <w:t>gagné sa voiture</w:t>
      </w:r>
      <w:r w:rsidR="007573A7">
        <w:t xml:space="preserve">, </w:t>
      </w:r>
      <w:r>
        <w:t>Ellen me dit</w:t>
      </w:r>
      <w:r w:rsidR="007573A7">
        <w:t> :</w:t>
      </w:r>
    </w:p>
    <w:p w14:paraId="2067BFD9" w14:textId="77777777" w:rsidR="007573A7" w:rsidRDefault="007573A7">
      <w:r>
        <w:t>— </w:t>
      </w:r>
      <w:r w:rsidR="00000000">
        <w:t>J</w:t>
      </w:r>
      <w:r>
        <w:t>’</w:t>
      </w:r>
      <w:r w:rsidR="00000000">
        <w:t>étais au salon</w:t>
      </w:r>
      <w:r>
        <w:t xml:space="preserve"> ; </w:t>
      </w:r>
      <w:r w:rsidR="00000000">
        <w:t>j</w:t>
      </w:r>
      <w:r>
        <w:t>’</w:t>
      </w:r>
      <w:r w:rsidR="00000000">
        <w:t>ai tout entendu</w:t>
      </w:r>
      <w:r>
        <w:t>.</w:t>
      </w:r>
    </w:p>
    <w:p w14:paraId="3F16ABCA" w14:textId="77777777" w:rsidR="007573A7" w:rsidRDefault="007573A7">
      <w:r>
        <w:t>— </w:t>
      </w:r>
      <w:r w:rsidR="00000000">
        <w:t>Qu</w:t>
      </w:r>
      <w:r>
        <w:t>’</w:t>
      </w:r>
      <w:r w:rsidR="00000000">
        <w:t>en pensez-vous</w:t>
      </w:r>
      <w:r>
        <w:t> ?</w:t>
      </w:r>
    </w:p>
    <w:p w14:paraId="392B907A" w14:textId="77777777" w:rsidR="007573A7" w:rsidRDefault="007573A7">
      <w:r>
        <w:t>— </w:t>
      </w:r>
      <w:r w:rsidR="00000000">
        <w:t>Je ne crois pas que mon père ait agi ainsi</w:t>
      </w:r>
      <w:r>
        <w:t>.</w:t>
      </w:r>
    </w:p>
    <w:p w14:paraId="0F34D49D" w14:textId="77777777" w:rsidR="007573A7" w:rsidRDefault="007573A7">
      <w:r>
        <w:t>— </w:t>
      </w:r>
      <w:r w:rsidR="00000000">
        <w:t>Mais</w:t>
      </w:r>
      <w:r>
        <w:t xml:space="preserve">, </w:t>
      </w:r>
      <w:r w:rsidR="00000000">
        <w:t>Ellen</w:t>
      </w:r>
      <w:r>
        <w:t xml:space="preserve">, </w:t>
      </w:r>
      <w:r w:rsidR="00000000">
        <w:t>il a signé l</w:t>
      </w:r>
      <w:r>
        <w:t>’</w:t>
      </w:r>
      <w:r w:rsidR="00000000">
        <w:t>arrêt</w:t>
      </w:r>
      <w:r>
        <w:t>.</w:t>
      </w:r>
    </w:p>
    <w:p w14:paraId="788FEEF8" w14:textId="77777777" w:rsidR="007573A7" w:rsidRDefault="007573A7">
      <w:r>
        <w:t>— </w:t>
      </w:r>
      <w:r w:rsidR="00000000">
        <w:t>Ce n</w:t>
      </w:r>
      <w:r>
        <w:t>’</w:t>
      </w:r>
      <w:r w:rsidR="00000000">
        <w:t>est pas de cela que je veux parler</w:t>
      </w:r>
      <w:r>
        <w:t xml:space="preserve">. </w:t>
      </w:r>
      <w:r w:rsidR="00000000">
        <w:t>Je crois qu</w:t>
      </w:r>
      <w:r>
        <w:t>’</w:t>
      </w:r>
      <w:r w:rsidR="00000000">
        <w:t>il a commis une faute</w:t>
      </w:r>
      <w:r>
        <w:t xml:space="preserve">, </w:t>
      </w:r>
      <w:r w:rsidR="00000000">
        <w:t>mais je suis sûre qu</w:t>
      </w:r>
      <w:r>
        <w:t>’</w:t>
      </w:r>
      <w:r w:rsidR="00000000">
        <w:t>il est demeuré fidèle à ma mère</w:t>
      </w:r>
      <w:r>
        <w:t xml:space="preserve">. </w:t>
      </w:r>
      <w:r w:rsidR="00000000">
        <w:t>J</w:t>
      </w:r>
      <w:r>
        <w:t>’</w:t>
      </w:r>
      <w:r w:rsidR="00000000">
        <w:t>avais neuf ans lorsque maman est morte</w:t>
      </w:r>
      <w:r>
        <w:t xml:space="preserve">. </w:t>
      </w:r>
      <w:r w:rsidR="00000000">
        <w:t>Mon père l</w:t>
      </w:r>
      <w:r>
        <w:t>’</w:t>
      </w:r>
      <w:r w:rsidR="00000000">
        <w:t>adorait</w:t>
      </w:r>
      <w:r>
        <w:t>.</w:t>
      </w:r>
    </w:p>
    <w:p w14:paraId="6B7C1E68" w14:textId="77777777" w:rsidR="007573A7" w:rsidRDefault="00000000">
      <w:r>
        <w:t>Je la pris d</w:t>
      </w:r>
      <w:r w:rsidR="007573A7">
        <w:t>’</w:t>
      </w:r>
      <w:r>
        <w:t>un bras par les épaules et je relevai son menton baissé sur sa poitrine</w:t>
      </w:r>
      <w:r w:rsidR="007573A7">
        <w:t>.</w:t>
      </w:r>
    </w:p>
    <w:p w14:paraId="198338C9" w14:textId="77777777" w:rsidR="007573A7" w:rsidRDefault="007573A7">
      <w:r>
        <w:t>— </w:t>
      </w:r>
      <w:r w:rsidR="00000000">
        <w:t>Allons</w:t>
      </w:r>
      <w:r>
        <w:t xml:space="preserve">, </w:t>
      </w:r>
      <w:r w:rsidR="00000000">
        <w:t>petite fille</w:t>
      </w:r>
      <w:r>
        <w:t xml:space="preserve">, </w:t>
      </w:r>
      <w:r w:rsidR="00000000">
        <w:t>dis-je</w:t>
      </w:r>
      <w:r>
        <w:t xml:space="preserve">, </w:t>
      </w:r>
      <w:r w:rsidR="00000000">
        <w:t>la serrant contre moi</w:t>
      </w:r>
      <w:r>
        <w:t xml:space="preserve">. </w:t>
      </w:r>
      <w:r w:rsidR="00000000">
        <w:t>Il faut avoir beaucoup de courage</w:t>
      </w:r>
      <w:r>
        <w:t>.</w:t>
      </w:r>
    </w:p>
    <w:p w14:paraId="059DB749" w14:textId="77777777" w:rsidR="007573A7" w:rsidRDefault="007573A7">
      <w:r>
        <w:t>— </w:t>
      </w:r>
      <w:r w:rsidR="00000000">
        <w:t>Je le sais</w:t>
      </w:r>
      <w:r>
        <w:t xml:space="preserve">. </w:t>
      </w:r>
      <w:r w:rsidR="00000000">
        <w:t>Serons-nous enfin heureux quelque jour</w:t>
      </w:r>
      <w:r>
        <w:t> ?</w:t>
      </w:r>
    </w:p>
    <w:p w14:paraId="583B3F2D" w14:textId="77777777" w:rsidR="007573A7" w:rsidRDefault="007573A7">
      <w:r>
        <w:t>— </w:t>
      </w:r>
      <w:r w:rsidR="00000000">
        <w:t>Certainement</w:t>
      </w:r>
      <w:r>
        <w:t xml:space="preserve"> ; </w:t>
      </w:r>
      <w:r w:rsidR="00000000">
        <w:t>mais</w:t>
      </w:r>
      <w:r>
        <w:t xml:space="preserve">, </w:t>
      </w:r>
      <w:r w:rsidR="00000000">
        <w:t>auparavant</w:t>
      </w:r>
      <w:r>
        <w:t xml:space="preserve">, </w:t>
      </w:r>
      <w:r w:rsidR="00000000">
        <w:t>il faut voir la fin de ce</w:t>
      </w:r>
      <w:r w:rsidR="00000000">
        <w:t>t</w:t>
      </w:r>
      <w:r w:rsidR="00000000">
        <w:t>te épreuve</w:t>
      </w:r>
      <w:r>
        <w:t>.</w:t>
      </w:r>
    </w:p>
    <w:p w14:paraId="6133B64D" w14:textId="77777777" w:rsidR="007573A7" w:rsidRDefault="007573A7">
      <w:r>
        <w:t>— </w:t>
      </w:r>
      <w:r w:rsidR="00000000">
        <w:t>Oui</w:t>
      </w:r>
      <w:r>
        <w:t xml:space="preserve">, </w:t>
      </w:r>
      <w:r w:rsidR="00000000">
        <w:t>dit-elle</w:t>
      </w:r>
      <w:r>
        <w:t xml:space="preserve">, </w:t>
      </w:r>
      <w:r w:rsidR="00000000">
        <w:t>il est trop tard pour reculer</w:t>
      </w:r>
      <w:r>
        <w:t>.</w:t>
      </w:r>
    </w:p>
    <w:p w14:paraId="5FD65F00" w14:textId="77777777" w:rsidR="007573A7" w:rsidRDefault="007573A7">
      <w:r>
        <w:lastRenderedPageBreak/>
        <w:t>— </w:t>
      </w:r>
      <w:r w:rsidR="00000000">
        <w:t>Cela ne durera plus très longtemps</w:t>
      </w:r>
      <w:r>
        <w:t xml:space="preserve">. </w:t>
      </w:r>
      <w:r w:rsidR="00000000">
        <w:t>Je serai bientôt prêt et nous attendrons alors le moment favorable</w:t>
      </w:r>
      <w:r>
        <w:t>.</w:t>
      </w:r>
    </w:p>
    <w:p w14:paraId="400AC188" w14:textId="77777777" w:rsidR="007573A7" w:rsidRDefault="007573A7">
      <w:r>
        <w:t>— </w:t>
      </w:r>
      <w:r w:rsidR="00000000">
        <w:t>Vous faut-il encore chercher des preuves</w:t>
      </w:r>
      <w:r>
        <w:t> ?</w:t>
      </w:r>
    </w:p>
    <w:p w14:paraId="1A7D95B8" w14:textId="77777777" w:rsidR="007573A7" w:rsidRDefault="007573A7">
      <w:r>
        <w:t>— </w:t>
      </w:r>
      <w:r w:rsidR="00000000">
        <w:t>Non</w:t>
      </w:r>
      <w:r>
        <w:t xml:space="preserve">. </w:t>
      </w:r>
      <w:r w:rsidR="00000000">
        <w:t>Rien qu</w:t>
      </w:r>
      <w:r>
        <w:t>’</w:t>
      </w:r>
      <w:r w:rsidR="00000000">
        <w:t>une vérification</w:t>
      </w:r>
      <w:r>
        <w:t xml:space="preserve"> ; </w:t>
      </w:r>
      <w:r w:rsidR="00000000">
        <w:t>et cela je le ferai a</w:t>
      </w:r>
      <w:r w:rsidR="00000000">
        <w:t>u</w:t>
      </w:r>
      <w:r w:rsidR="00000000">
        <w:t>jourd</w:t>
      </w:r>
      <w:r>
        <w:t>’</w:t>
      </w:r>
      <w:r w:rsidR="00000000">
        <w:t>hui même</w:t>
      </w:r>
      <w:r>
        <w:t>.</w:t>
      </w:r>
    </w:p>
    <w:p w14:paraId="24DE6240" w14:textId="77777777" w:rsidR="007573A7" w:rsidRDefault="007573A7">
      <w:r>
        <w:t>— </w:t>
      </w:r>
      <w:r w:rsidR="00000000">
        <w:t>Mais</w:t>
      </w:r>
      <w:r>
        <w:t xml:space="preserve">, </w:t>
      </w:r>
      <w:r w:rsidR="00000000">
        <w:t>ils vont nous suivre</w:t>
      </w:r>
      <w:r>
        <w:t>.</w:t>
      </w:r>
    </w:p>
    <w:p w14:paraId="056E08FB" w14:textId="77777777" w:rsidR="007573A7" w:rsidRDefault="007573A7">
      <w:r>
        <w:t>— </w:t>
      </w:r>
      <w:r w:rsidR="00000000">
        <w:t>Je vais tenter de leur échapper</w:t>
      </w:r>
      <w:r>
        <w:t xml:space="preserve">. </w:t>
      </w:r>
      <w:r w:rsidR="00000000">
        <w:t>Si ce n</w:t>
      </w:r>
      <w:r>
        <w:t>’</w:t>
      </w:r>
      <w:r w:rsidR="00000000">
        <w:t>est pas possible</w:t>
      </w:r>
      <w:r>
        <w:t xml:space="preserve">, </w:t>
      </w:r>
      <w:r w:rsidR="00000000">
        <w:t>tant pis</w:t>
      </w:r>
      <w:r>
        <w:t xml:space="preserve"> ; </w:t>
      </w:r>
      <w:r w:rsidR="00000000">
        <w:t>j</w:t>
      </w:r>
      <w:r>
        <w:t>’</w:t>
      </w:r>
      <w:r w:rsidR="00000000">
        <w:t>agirai malgré leur surveillance</w:t>
      </w:r>
      <w:r>
        <w:t xml:space="preserve">. </w:t>
      </w:r>
      <w:r w:rsidR="00000000">
        <w:t>Le moment est proche où je devrai jouer cartes sur table</w:t>
      </w:r>
      <w:r>
        <w:t>.</w:t>
      </w:r>
    </w:p>
    <w:p w14:paraId="6B3218B7" w14:textId="77777777" w:rsidR="007573A7" w:rsidRDefault="007573A7">
      <w:r>
        <w:t>— </w:t>
      </w:r>
      <w:r w:rsidR="00000000">
        <w:t>Jerry</w:t>
      </w:r>
      <w:r>
        <w:t xml:space="preserve">, </w:t>
      </w:r>
      <w:r w:rsidR="00000000">
        <w:t>j</w:t>
      </w:r>
      <w:r>
        <w:t>’</w:t>
      </w:r>
      <w:r w:rsidR="00000000">
        <w:t>ai peur</w:t>
      </w:r>
      <w:r>
        <w:t xml:space="preserve">… </w:t>
      </w:r>
      <w:r w:rsidR="00000000">
        <w:t>peur qu</w:t>
      </w:r>
      <w:r>
        <w:t>’</w:t>
      </w:r>
      <w:r w:rsidR="00000000">
        <w:t>ils vous tuent</w:t>
      </w:r>
      <w:r>
        <w:t> !</w:t>
      </w:r>
    </w:p>
    <w:p w14:paraId="027032DA" w14:textId="77777777" w:rsidR="007573A7" w:rsidRDefault="007573A7">
      <w:r>
        <w:t>— </w:t>
      </w:r>
      <w:r w:rsidR="00000000">
        <w:t>Je me défendrai</w:t>
      </w:r>
      <w:r>
        <w:t xml:space="preserve">, </w:t>
      </w:r>
      <w:r w:rsidR="00000000">
        <w:t>chérie</w:t>
      </w:r>
      <w:r>
        <w:t>.</w:t>
      </w:r>
    </w:p>
    <w:p w14:paraId="42BC89FD" w14:textId="77777777" w:rsidR="007573A7" w:rsidRDefault="00000000">
      <w:r>
        <w:t>Elle se détourna un instant</w:t>
      </w:r>
      <w:r w:rsidR="007573A7">
        <w:t xml:space="preserve">, </w:t>
      </w:r>
      <w:r>
        <w:t>le regard fixé sur le jardin e</w:t>
      </w:r>
      <w:r>
        <w:t>n</w:t>
      </w:r>
      <w:r>
        <w:t>soleillé</w:t>
      </w:r>
      <w:r w:rsidR="007573A7">
        <w:t>.</w:t>
      </w:r>
    </w:p>
    <w:p w14:paraId="524BEFD8" w14:textId="77777777" w:rsidR="007573A7" w:rsidRDefault="007573A7">
      <w:r>
        <w:t>— </w:t>
      </w:r>
      <w:r w:rsidR="00000000">
        <w:t>Je ne pense plus qu</w:t>
      </w:r>
      <w:r>
        <w:t>’</w:t>
      </w:r>
      <w:r w:rsidR="00000000">
        <w:t>à vous</w:t>
      </w:r>
      <w:r>
        <w:t xml:space="preserve">, </w:t>
      </w:r>
      <w:r w:rsidR="00000000">
        <w:t>murmura-t-elle</w:t>
      </w:r>
      <w:r>
        <w:t xml:space="preserve">. </w:t>
      </w:r>
      <w:r w:rsidR="00000000">
        <w:t>Je n</w:t>
      </w:r>
      <w:r>
        <w:t>’</w:t>
      </w:r>
      <w:r w:rsidR="00000000">
        <w:t>éprouve aucune honte à trahir les Robinson</w:t>
      </w:r>
      <w:r>
        <w:t> !</w:t>
      </w:r>
    </w:p>
    <w:p w14:paraId="32881D9A" w14:textId="77777777" w:rsidR="007573A7" w:rsidRDefault="00000000">
      <w:r>
        <w:t>Le ronflement d</w:t>
      </w:r>
      <w:r w:rsidR="007573A7">
        <w:t>’</w:t>
      </w:r>
      <w:r>
        <w:t>un moteur nous interrompit</w:t>
      </w:r>
      <w:r w:rsidR="007573A7">
        <w:t xml:space="preserve">. </w:t>
      </w:r>
      <w:r>
        <w:t>Je vis l</w:t>
      </w:r>
      <w:r w:rsidR="007573A7">
        <w:t>’</w:t>
      </w:r>
      <w:r>
        <w:t>un de mes surveillants qui arrêtait sa motocyclette devant la maison</w:t>
      </w:r>
      <w:r w:rsidR="007573A7">
        <w:t>.</w:t>
      </w:r>
    </w:p>
    <w:p w14:paraId="159A5DA4" w14:textId="77777777" w:rsidR="007573A7" w:rsidRDefault="007573A7">
      <w:r>
        <w:t>— </w:t>
      </w:r>
      <w:r w:rsidR="00000000">
        <w:t>En voici un</w:t>
      </w:r>
      <w:r>
        <w:t xml:space="preserve">, </w:t>
      </w:r>
      <w:r w:rsidR="00000000">
        <w:t>dit Ellen d</w:t>
      </w:r>
      <w:r>
        <w:t>’</w:t>
      </w:r>
      <w:r w:rsidR="00000000">
        <w:t>une voix qui tremblait</w:t>
      </w:r>
      <w:r>
        <w:t>.</w:t>
      </w:r>
    </w:p>
    <w:p w14:paraId="4FE5DBEC" w14:textId="77777777" w:rsidR="007573A7" w:rsidRDefault="007573A7">
      <w:r>
        <w:t>— </w:t>
      </w:r>
      <w:r w:rsidR="00000000">
        <w:t>Je vais m</w:t>
      </w:r>
      <w:r>
        <w:t>’</w:t>
      </w:r>
      <w:r w:rsidR="00000000">
        <w:t>en débarrasser</w:t>
      </w:r>
      <w:r>
        <w:t>.</w:t>
      </w:r>
    </w:p>
    <w:p w14:paraId="76B6AA0C" w14:textId="77777777" w:rsidR="007573A7" w:rsidRDefault="007573A7">
      <w:r>
        <w:t>— </w:t>
      </w:r>
      <w:r w:rsidR="00000000">
        <w:t>Soyez prudent</w:t>
      </w:r>
      <w:r>
        <w:t xml:space="preserve">, </w:t>
      </w:r>
      <w:r w:rsidR="00000000">
        <w:t>chéri</w:t>
      </w:r>
      <w:r>
        <w:t>.</w:t>
      </w:r>
    </w:p>
    <w:p w14:paraId="059BBFF6" w14:textId="77777777" w:rsidR="007573A7" w:rsidRDefault="00000000">
      <w:r>
        <w:t>Je souris et lui donnai une tape amicale sur la joue avant de descendre les marches du perron</w:t>
      </w:r>
      <w:r w:rsidR="007573A7">
        <w:t xml:space="preserve">. </w:t>
      </w:r>
      <w:r>
        <w:t>Le jeune homme n</w:t>
      </w:r>
      <w:r w:rsidR="007573A7">
        <w:t>’</w:t>
      </w:r>
      <w:r>
        <w:t>avait pas arrêté son moteur</w:t>
      </w:r>
      <w:r w:rsidR="007573A7">
        <w:t xml:space="preserve">. </w:t>
      </w:r>
      <w:r>
        <w:t>Il me jeta un regard qui avait l</w:t>
      </w:r>
      <w:r w:rsidR="007573A7">
        <w:t>’</w:t>
      </w:r>
      <w:r>
        <w:t>intention d</w:t>
      </w:r>
      <w:r w:rsidR="007573A7">
        <w:t>’</w:t>
      </w:r>
      <w:r>
        <w:t>imiter le coup d</w:t>
      </w:r>
      <w:r w:rsidR="007573A7">
        <w:t>’</w:t>
      </w:r>
      <w:r>
        <w:t>œil arrogant de Dominique</w:t>
      </w:r>
      <w:r w:rsidR="007573A7">
        <w:t>.</w:t>
      </w:r>
    </w:p>
    <w:p w14:paraId="3C789007" w14:textId="77777777" w:rsidR="007573A7" w:rsidRDefault="007573A7">
      <w:r>
        <w:lastRenderedPageBreak/>
        <w:t>— </w:t>
      </w:r>
      <w:r w:rsidR="00000000">
        <w:t>C</w:t>
      </w:r>
      <w:r>
        <w:t>’</w:t>
      </w:r>
      <w:r w:rsidR="00000000">
        <w:t>est vous qui allez me suivre</w:t>
      </w:r>
      <w:r>
        <w:t xml:space="preserve"> ? </w:t>
      </w:r>
      <w:r w:rsidR="00000000">
        <w:t>demandai-je</w:t>
      </w:r>
      <w:r>
        <w:t>.</w:t>
      </w:r>
    </w:p>
    <w:p w14:paraId="6CBAF9F8" w14:textId="77777777" w:rsidR="007573A7" w:rsidRDefault="007573A7">
      <w:r>
        <w:t>— </w:t>
      </w:r>
      <w:r w:rsidR="00000000">
        <w:t>Bien sûr</w:t>
      </w:r>
      <w:r>
        <w:t xml:space="preserve">, </w:t>
      </w:r>
      <w:r w:rsidR="00000000">
        <w:t>ricana-t-il</w:t>
      </w:r>
      <w:r>
        <w:t xml:space="preserve"> ; </w:t>
      </w:r>
      <w:r w:rsidR="00000000">
        <w:t>pourquoi croyez-vous que je suis venu</w:t>
      </w:r>
      <w:r>
        <w:t> ?</w:t>
      </w:r>
    </w:p>
    <w:p w14:paraId="1BCE93C7" w14:textId="77777777" w:rsidR="007573A7" w:rsidRDefault="007573A7">
      <w:r>
        <w:t>— </w:t>
      </w:r>
      <w:r w:rsidR="00000000">
        <w:t>Vous ne me suivrez pas</w:t>
      </w:r>
      <w:r>
        <w:t>.</w:t>
      </w:r>
    </w:p>
    <w:p w14:paraId="4DBFB6FD" w14:textId="77777777" w:rsidR="007573A7" w:rsidRDefault="007573A7">
      <w:r>
        <w:t>— </w:t>
      </w:r>
      <w:r w:rsidR="00000000">
        <w:t>Ah</w:t>
      </w:r>
      <w:r>
        <w:t> !</w:t>
      </w:r>
    </w:p>
    <w:p w14:paraId="6508AD91" w14:textId="77777777" w:rsidR="007573A7" w:rsidRDefault="00000000">
      <w:r>
        <w:t>Sa main droite se déplaça vers sa poche-revolver</w:t>
      </w:r>
      <w:r w:rsidR="007573A7">
        <w:t>.</w:t>
      </w:r>
    </w:p>
    <w:p w14:paraId="68E33F18" w14:textId="77777777" w:rsidR="007573A7" w:rsidRDefault="007573A7">
      <w:r>
        <w:t>— </w:t>
      </w:r>
      <w:r w:rsidR="00000000">
        <w:t>Essayez d</w:t>
      </w:r>
      <w:r>
        <w:t>’</w:t>
      </w:r>
      <w:r w:rsidR="00000000">
        <w:t>agir avec moi comme avec Jack et</w:t>
      </w:r>
      <w:r>
        <w:t>…</w:t>
      </w:r>
    </w:p>
    <w:p w14:paraId="0660CDCD" w14:textId="77777777" w:rsidR="007573A7" w:rsidRDefault="00000000">
      <w:r>
        <w:t>Il n</w:t>
      </w:r>
      <w:r w:rsidR="007573A7">
        <w:t>’</w:t>
      </w:r>
      <w:r>
        <w:t>acheva pas sa phrase</w:t>
      </w:r>
      <w:r w:rsidR="007573A7">
        <w:t xml:space="preserve">. </w:t>
      </w:r>
      <w:r>
        <w:t>La main ouverte</w:t>
      </w:r>
      <w:r w:rsidR="007573A7">
        <w:t xml:space="preserve">, </w:t>
      </w:r>
      <w:r>
        <w:t>je l</w:t>
      </w:r>
      <w:r w:rsidR="007573A7">
        <w:t>’</w:t>
      </w:r>
      <w:r>
        <w:t>enlevai de son siège</w:t>
      </w:r>
      <w:r w:rsidR="007573A7">
        <w:t xml:space="preserve">, </w:t>
      </w:r>
      <w:r>
        <w:t>d</w:t>
      </w:r>
      <w:r w:rsidR="007573A7">
        <w:t>’</w:t>
      </w:r>
      <w:r>
        <w:t>une gifle</w:t>
      </w:r>
      <w:r w:rsidR="007573A7">
        <w:t xml:space="preserve">. </w:t>
      </w:r>
      <w:r>
        <w:t>Il tomba sur la chaussée et j</w:t>
      </w:r>
      <w:r w:rsidR="007573A7">
        <w:t>’</w:t>
      </w:r>
      <w:r>
        <w:t>étais sur lui</w:t>
      </w:r>
      <w:r w:rsidR="007573A7">
        <w:t xml:space="preserve">. </w:t>
      </w:r>
      <w:r>
        <w:t>Je lui enlevai sans peine l</w:t>
      </w:r>
      <w:r w:rsidR="007573A7">
        <w:t>’</w:t>
      </w:r>
      <w:r>
        <w:t>automatique qu</w:t>
      </w:r>
      <w:r w:rsidR="007573A7">
        <w:t>’</w:t>
      </w:r>
      <w:r>
        <w:t>il portait dans sa p</w:t>
      </w:r>
      <w:r>
        <w:t>o</w:t>
      </w:r>
      <w:r>
        <w:t>che-revolver</w:t>
      </w:r>
      <w:r w:rsidR="007573A7">
        <w:t xml:space="preserve">. </w:t>
      </w:r>
      <w:r>
        <w:t>Puis</w:t>
      </w:r>
      <w:r w:rsidR="007573A7">
        <w:t xml:space="preserve">, </w:t>
      </w:r>
      <w:r>
        <w:t>passant deux doigts dans le col de sa ch</w:t>
      </w:r>
      <w:r>
        <w:t>e</w:t>
      </w:r>
      <w:r>
        <w:t>mise</w:t>
      </w:r>
      <w:r w:rsidR="007573A7">
        <w:t xml:space="preserve">, </w:t>
      </w:r>
      <w:r>
        <w:t>je le relevai</w:t>
      </w:r>
      <w:r w:rsidR="007573A7">
        <w:t xml:space="preserve">. </w:t>
      </w:r>
      <w:r>
        <w:t>Un filet de sang coulait du coin de sa bouche</w:t>
      </w:r>
      <w:r w:rsidR="007573A7">
        <w:t>.</w:t>
      </w:r>
    </w:p>
    <w:p w14:paraId="56E59EF3" w14:textId="77777777" w:rsidR="007573A7" w:rsidRDefault="00000000">
      <w:r>
        <w:t>Lorsque je le relâchai</w:t>
      </w:r>
      <w:r w:rsidR="007573A7">
        <w:t xml:space="preserve">, </w:t>
      </w:r>
      <w:r>
        <w:t>il demeura un instant stupide</w:t>
      </w:r>
      <w:r w:rsidR="007573A7">
        <w:t xml:space="preserve">, </w:t>
      </w:r>
      <w:r>
        <w:t>puis une rage impuissante se peignit sur son visage lorsqu</w:t>
      </w:r>
      <w:r w:rsidR="007573A7">
        <w:t>’</w:t>
      </w:r>
      <w:r>
        <w:t>il vit que je tirais un couteau de ma poche et que je crevais l</w:t>
      </w:r>
      <w:r w:rsidR="007573A7">
        <w:t>’</w:t>
      </w:r>
      <w:r>
        <w:t>un après l</w:t>
      </w:r>
      <w:r w:rsidR="007573A7">
        <w:t>’</w:t>
      </w:r>
      <w:r>
        <w:t>autre les deux pneus de la machine</w:t>
      </w:r>
      <w:r w:rsidR="007573A7">
        <w:t>.</w:t>
      </w:r>
    </w:p>
    <w:p w14:paraId="709334D3" w14:textId="77777777" w:rsidR="007573A7" w:rsidRDefault="007573A7">
      <w:r>
        <w:t>— </w:t>
      </w:r>
      <w:r w:rsidR="00000000">
        <w:t>Voilà</w:t>
      </w:r>
      <w:r>
        <w:t xml:space="preserve">, </w:t>
      </w:r>
      <w:r w:rsidR="00000000">
        <w:t>dis-je</w:t>
      </w:r>
      <w:r>
        <w:t xml:space="preserve">, </w:t>
      </w:r>
      <w:r w:rsidR="00000000">
        <w:t>refermant le couteau</w:t>
      </w:r>
      <w:r>
        <w:t xml:space="preserve">. </w:t>
      </w:r>
      <w:r w:rsidR="00000000">
        <w:t>Si vous voulez tél</w:t>
      </w:r>
      <w:r w:rsidR="00000000">
        <w:t>é</w:t>
      </w:r>
      <w:r w:rsidR="00000000">
        <w:t>phoner à Dominique</w:t>
      </w:r>
      <w:r>
        <w:t xml:space="preserve">, </w:t>
      </w:r>
      <w:r w:rsidR="00000000">
        <w:t>la cabine la plus proche se trouve à cinq minutes d</w:t>
      </w:r>
      <w:r>
        <w:t>’</w:t>
      </w:r>
      <w:r w:rsidR="00000000">
        <w:t>ici</w:t>
      </w:r>
      <w:r>
        <w:t xml:space="preserve">, </w:t>
      </w:r>
      <w:r w:rsidR="00000000">
        <w:t>quatrième rue à droite</w:t>
      </w:r>
      <w:r>
        <w:t>.</w:t>
      </w:r>
    </w:p>
    <w:p w14:paraId="72AD0CE5" w14:textId="77777777" w:rsidR="007573A7" w:rsidRDefault="00000000">
      <w:r>
        <w:t>Il tourna sur ses talons et partit en courant</w:t>
      </w:r>
      <w:r w:rsidR="007573A7">
        <w:t xml:space="preserve">. </w:t>
      </w:r>
      <w:r>
        <w:t>Ma voiture so</w:t>
      </w:r>
      <w:r>
        <w:t>r</w:t>
      </w:r>
      <w:r>
        <w:t>tit de la grille</w:t>
      </w:r>
      <w:r w:rsidR="007573A7">
        <w:t xml:space="preserve">, </w:t>
      </w:r>
      <w:r>
        <w:t>Ellen au volant</w:t>
      </w:r>
      <w:r w:rsidR="007573A7">
        <w:t xml:space="preserve">. </w:t>
      </w:r>
      <w:r>
        <w:t>Elle entr</w:t>
      </w:r>
      <w:r w:rsidR="007573A7">
        <w:t>’</w:t>
      </w:r>
      <w:r>
        <w:t>ouvrit la portière</w:t>
      </w:r>
      <w:r w:rsidR="007573A7">
        <w:t xml:space="preserve"> ; </w:t>
      </w:r>
      <w:r>
        <w:t>je sautai à l</w:t>
      </w:r>
      <w:r w:rsidR="007573A7">
        <w:t>’</w:t>
      </w:r>
      <w:r>
        <w:t>intérieur et elle se poussa sur le siège pour me laisser conduire</w:t>
      </w:r>
      <w:r w:rsidR="007573A7">
        <w:t>.</w:t>
      </w:r>
    </w:p>
    <w:p w14:paraId="3F55014D" w14:textId="77777777" w:rsidR="007573A7" w:rsidRDefault="007573A7">
      <w:r>
        <w:t>— </w:t>
      </w:r>
      <w:r w:rsidR="00000000">
        <w:t>Cela va encore faire une histoire</w:t>
      </w:r>
      <w:r>
        <w:t xml:space="preserve">, </w:t>
      </w:r>
      <w:r w:rsidR="00000000">
        <w:t>Jerry</w:t>
      </w:r>
      <w:r>
        <w:t xml:space="preserve">, </w:t>
      </w:r>
      <w:r w:rsidR="00000000">
        <w:t>dit-elle</w:t>
      </w:r>
      <w:r>
        <w:t>.</w:t>
      </w:r>
    </w:p>
    <w:p w14:paraId="4AFE4B34" w14:textId="77777777" w:rsidR="007573A7" w:rsidRDefault="007573A7">
      <w:r>
        <w:t>— </w:t>
      </w:r>
      <w:r w:rsidR="00000000">
        <w:t>Oui</w:t>
      </w:r>
      <w:r>
        <w:t xml:space="preserve">, </w:t>
      </w:r>
      <w:r w:rsidR="00000000">
        <w:t>une belle histoire</w:t>
      </w:r>
      <w:r>
        <w:t>.</w:t>
      </w:r>
    </w:p>
    <w:p w14:paraId="13ACA9C4" w14:textId="77777777" w:rsidR="007573A7" w:rsidRDefault="00000000">
      <w:r>
        <w:lastRenderedPageBreak/>
        <w:t>J</w:t>
      </w:r>
      <w:r w:rsidR="007573A7">
        <w:t>’</w:t>
      </w:r>
      <w:r>
        <w:t>appuyai sur l</w:t>
      </w:r>
      <w:r w:rsidR="007573A7">
        <w:t>’</w:t>
      </w:r>
      <w:r>
        <w:t>accélérateur et nous sortîmes rapidement de la ville</w:t>
      </w:r>
      <w:r w:rsidR="007573A7">
        <w:t xml:space="preserve">. </w:t>
      </w:r>
      <w:r>
        <w:t>Lorsque nous traversâmes le boulevard du Nord</w:t>
      </w:r>
      <w:r w:rsidR="007573A7">
        <w:t xml:space="preserve">, </w:t>
      </w:r>
      <w:r>
        <w:t>le motocycliste démonté devait arriver à la cabine téléphonique</w:t>
      </w:r>
      <w:r w:rsidR="007573A7">
        <w:t xml:space="preserve">. </w:t>
      </w:r>
      <w:r>
        <w:t>Il était peu probable que les espions de Dominique eussent que</w:t>
      </w:r>
      <w:r>
        <w:t>l</w:t>
      </w:r>
      <w:r>
        <w:t>que chance de nous retrouver avant notre retour dans les qua</w:t>
      </w:r>
      <w:r>
        <w:t>r</w:t>
      </w:r>
      <w:r>
        <w:t>tiers du centre</w:t>
      </w:r>
      <w:r w:rsidR="007573A7">
        <w:t>.</w:t>
      </w:r>
    </w:p>
    <w:p w14:paraId="3D95FBAC" w14:textId="77777777" w:rsidR="007573A7" w:rsidRDefault="00000000">
      <w:r>
        <w:t>En passant dans une rue déserte et pauvre</w:t>
      </w:r>
      <w:r w:rsidR="007573A7">
        <w:t xml:space="preserve">, </w:t>
      </w:r>
      <w:r>
        <w:t>je montrai du doigt à Ellen une maison basse et sale</w:t>
      </w:r>
      <w:r w:rsidR="007573A7">
        <w:t xml:space="preserve">, </w:t>
      </w:r>
      <w:r>
        <w:t>construite en bois</w:t>
      </w:r>
      <w:r w:rsidR="007573A7">
        <w:t>.</w:t>
      </w:r>
    </w:p>
    <w:p w14:paraId="0D6E3AC7" w14:textId="77777777" w:rsidR="007573A7" w:rsidRDefault="007573A7">
      <w:r>
        <w:t>— </w:t>
      </w:r>
      <w:r w:rsidR="00000000">
        <w:t>C</w:t>
      </w:r>
      <w:r>
        <w:t>’</w:t>
      </w:r>
      <w:r w:rsidR="00000000">
        <w:t>est là qu</w:t>
      </w:r>
      <w:r>
        <w:t>’</w:t>
      </w:r>
      <w:r w:rsidR="00000000">
        <w:t xml:space="preserve">habitait </w:t>
      </w:r>
      <w:proofErr w:type="spellStart"/>
      <w:r w:rsidR="00000000">
        <w:t>Lenahan</w:t>
      </w:r>
      <w:proofErr w:type="spellEnd"/>
      <w:r>
        <w:t xml:space="preserve">, </w:t>
      </w:r>
      <w:r w:rsidR="00000000">
        <w:t>dis-je</w:t>
      </w:r>
      <w:r>
        <w:t>.</w:t>
      </w:r>
    </w:p>
    <w:p w14:paraId="7B50B6E4" w14:textId="77777777" w:rsidR="007573A7" w:rsidRDefault="00000000">
      <w:r>
        <w:t>Quelques milles plus loin</w:t>
      </w:r>
      <w:r w:rsidR="007573A7">
        <w:t xml:space="preserve">, </w:t>
      </w:r>
      <w:r>
        <w:t>nous sortîmes de la ville par Ca</w:t>
      </w:r>
      <w:r>
        <w:t>r</w:t>
      </w:r>
      <w:r>
        <w:t>son Avenue</w:t>
      </w:r>
      <w:r w:rsidR="007573A7">
        <w:t xml:space="preserve">. </w:t>
      </w:r>
      <w:r>
        <w:t>La chaussée était large</w:t>
      </w:r>
      <w:r w:rsidR="007573A7">
        <w:t xml:space="preserve">, </w:t>
      </w:r>
      <w:r>
        <w:t>bordée de jardins et de vi</w:t>
      </w:r>
      <w:r>
        <w:t>l</w:t>
      </w:r>
      <w:r>
        <w:t>las</w:t>
      </w:r>
      <w:r w:rsidR="007573A7">
        <w:t xml:space="preserve">. </w:t>
      </w:r>
      <w:r>
        <w:t>J</w:t>
      </w:r>
      <w:r w:rsidR="007573A7">
        <w:t>’</w:t>
      </w:r>
      <w:r>
        <w:t>arrêtai la voiture devant un pavillon à deux étages</w:t>
      </w:r>
      <w:r w:rsidR="007573A7">
        <w:t xml:space="preserve">. </w:t>
      </w:r>
      <w:proofErr w:type="spellStart"/>
      <w:r>
        <w:t>Au delà</w:t>
      </w:r>
      <w:proofErr w:type="spellEnd"/>
      <w:r>
        <w:t xml:space="preserve"> de la grille</w:t>
      </w:r>
      <w:r w:rsidR="007573A7">
        <w:t xml:space="preserve">, </w:t>
      </w:r>
      <w:r>
        <w:t>dans l</w:t>
      </w:r>
      <w:r w:rsidR="007573A7">
        <w:t>’</w:t>
      </w:r>
      <w:r>
        <w:t>allée sablée</w:t>
      </w:r>
      <w:r w:rsidR="007573A7">
        <w:t xml:space="preserve">, </w:t>
      </w:r>
      <w:r>
        <w:t>stationnait une automobile ne</w:t>
      </w:r>
      <w:r>
        <w:t>u</w:t>
      </w:r>
      <w:r>
        <w:t>ve</w:t>
      </w:r>
      <w:r w:rsidR="007573A7">
        <w:t>.</w:t>
      </w:r>
    </w:p>
    <w:p w14:paraId="2D7AD339" w14:textId="77777777" w:rsidR="007573A7" w:rsidRDefault="007573A7">
      <w:r>
        <w:t>— </w:t>
      </w:r>
      <w:r w:rsidR="00000000">
        <w:t>C</w:t>
      </w:r>
      <w:r>
        <w:t>’</w:t>
      </w:r>
      <w:r w:rsidR="00000000">
        <w:t>est là qu</w:t>
      </w:r>
      <w:r>
        <w:t>’</w:t>
      </w:r>
      <w:r w:rsidR="00000000">
        <w:t>il habite maintenant</w:t>
      </w:r>
      <w:r>
        <w:t xml:space="preserve">, </w:t>
      </w:r>
      <w:r w:rsidR="00000000">
        <w:t>dis-je à Ellen</w:t>
      </w:r>
      <w:r>
        <w:t>.</w:t>
      </w:r>
    </w:p>
    <w:p w14:paraId="7C7F2DF5" w14:textId="6285437C" w:rsidR="00000000" w:rsidRDefault="00000000" w:rsidP="007573A7">
      <w:pPr>
        <w:pStyle w:val="Centr"/>
        <w:keepNext/>
        <w:spacing w:before="0" w:after="0"/>
      </w:pPr>
      <w:r>
        <w:t>*</w:t>
      </w:r>
    </w:p>
    <w:p w14:paraId="361318C0" w14:textId="77777777" w:rsidR="00000000" w:rsidRDefault="00000000" w:rsidP="007573A7">
      <w:pPr>
        <w:pStyle w:val="Centr"/>
        <w:keepNext/>
        <w:spacing w:before="0" w:after="0"/>
      </w:pPr>
      <w:r>
        <w:t>* *</w:t>
      </w:r>
    </w:p>
    <w:p w14:paraId="6FA523A4" w14:textId="77777777" w:rsidR="007573A7" w:rsidRDefault="00000000">
      <w:r>
        <w:t>Je l</w:t>
      </w:r>
      <w:r w:rsidR="007573A7">
        <w:t>’</w:t>
      </w:r>
      <w:r>
        <w:t>attendis dans le salon où Mrs</w:t>
      </w:r>
      <w:r w:rsidR="007573A7">
        <w:t xml:space="preserve">. </w:t>
      </w:r>
      <w:proofErr w:type="spellStart"/>
      <w:r>
        <w:t>Lenahan</w:t>
      </w:r>
      <w:proofErr w:type="spellEnd"/>
      <w:r>
        <w:t xml:space="preserve"> m</w:t>
      </w:r>
      <w:r w:rsidR="007573A7">
        <w:t>’</w:t>
      </w:r>
      <w:r>
        <w:t>avait fait e</w:t>
      </w:r>
      <w:r>
        <w:t>n</w:t>
      </w:r>
      <w:r>
        <w:t>trer</w:t>
      </w:r>
      <w:r w:rsidR="007573A7">
        <w:t xml:space="preserve">. </w:t>
      </w:r>
      <w:r>
        <w:t>Tout était flambant neuf</w:t>
      </w:r>
      <w:r w:rsidR="007573A7">
        <w:t xml:space="preserve"> : </w:t>
      </w:r>
      <w:r>
        <w:t>les fauteuils</w:t>
      </w:r>
      <w:r w:rsidR="007573A7">
        <w:t xml:space="preserve">, </w:t>
      </w:r>
      <w:r>
        <w:t>le canapé</w:t>
      </w:r>
      <w:r w:rsidR="007573A7">
        <w:t xml:space="preserve">, </w:t>
      </w:r>
      <w:r>
        <w:t>le tapis</w:t>
      </w:r>
      <w:r w:rsidR="007573A7">
        <w:t xml:space="preserve">. </w:t>
      </w:r>
      <w:r>
        <w:t>Il flottait dans la pièce une odeur de peinture et de bois neuf</w:t>
      </w:r>
      <w:r w:rsidR="007573A7">
        <w:t xml:space="preserve">. </w:t>
      </w:r>
      <w:r>
        <w:t>Dans l</w:t>
      </w:r>
      <w:r w:rsidR="007573A7">
        <w:t>’</w:t>
      </w:r>
      <w:r>
        <w:t>âtre</w:t>
      </w:r>
      <w:r w:rsidR="007573A7">
        <w:t xml:space="preserve">, </w:t>
      </w:r>
      <w:r>
        <w:t>les chenets rutilaient</w:t>
      </w:r>
      <w:r w:rsidR="007573A7">
        <w:t>.</w:t>
      </w:r>
    </w:p>
    <w:p w14:paraId="38E3F1DB" w14:textId="77777777" w:rsidR="007573A7" w:rsidRDefault="00000000">
      <w:proofErr w:type="spellStart"/>
      <w:r>
        <w:t>Lenahan</w:t>
      </w:r>
      <w:proofErr w:type="spellEnd"/>
      <w:r>
        <w:t xml:space="preserve"> lui-même</w:t>
      </w:r>
      <w:r w:rsidR="007573A7">
        <w:t xml:space="preserve">, </w:t>
      </w:r>
      <w:r>
        <w:t>lorsqu</w:t>
      </w:r>
      <w:r w:rsidR="007573A7">
        <w:t>’</w:t>
      </w:r>
      <w:r>
        <w:t>il entra dans la pièce</w:t>
      </w:r>
      <w:r w:rsidR="007573A7">
        <w:t xml:space="preserve">, </w:t>
      </w:r>
      <w:r>
        <w:t>avait l</w:t>
      </w:r>
      <w:r w:rsidR="007573A7">
        <w:t>’</w:t>
      </w:r>
      <w:r>
        <w:t>air gêné d</w:t>
      </w:r>
      <w:r w:rsidR="007573A7">
        <w:t>’</w:t>
      </w:r>
      <w:r>
        <w:t>un ouvrier endimanché</w:t>
      </w:r>
      <w:r w:rsidR="007573A7">
        <w:t xml:space="preserve">. </w:t>
      </w:r>
      <w:r>
        <w:t>Son col lui serrait le cou et il avait mal noué sa cravate</w:t>
      </w:r>
      <w:r w:rsidR="007573A7">
        <w:t>.</w:t>
      </w:r>
    </w:p>
    <w:p w14:paraId="01823AB1" w14:textId="77777777" w:rsidR="007573A7" w:rsidRDefault="00000000">
      <w:r>
        <w:t>Je connaissais l</w:t>
      </w:r>
      <w:r w:rsidR="007573A7">
        <w:t>’</w:t>
      </w:r>
      <w:r>
        <w:t>histoire de cet homme</w:t>
      </w:r>
      <w:r w:rsidR="007573A7">
        <w:t xml:space="preserve"> (</w:t>
      </w:r>
      <w:r>
        <w:t>l</w:t>
      </w:r>
      <w:r w:rsidR="007573A7">
        <w:t>’</w:t>
      </w:r>
      <w:r>
        <w:t>un de nos repo</w:t>
      </w:r>
      <w:r>
        <w:t>r</w:t>
      </w:r>
      <w:r>
        <w:t>ters l</w:t>
      </w:r>
      <w:r w:rsidR="007573A7">
        <w:t>’</w:t>
      </w:r>
      <w:r>
        <w:t>avait interrogé habilement lors de l</w:t>
      </w:r>
      <w:r w:rsidR="007573A7">
        <w:t>’</w:t>
      </w:r>
      <w:r>
        <w:t>enquête sur la mort de Magee</w:t>
      </w:r>
      <w:r w:rsidR="007573A7">
        <w:t xml:space="preserve">). </w:t>
      </w:r>
      <w:r>
        <w:t>Je savais qu</w:t>
      </w:r>
      <w:r w:rsidR="007573A7">
        <w:t>’</w:t>
      </w:r>
      <w:r>
        <w:t>il ne serait pas difficile d</w:t>
      </w:r>
      <w:r w:rsidR="007573A7">
        <w:t>’</w:t>
      </w:r>
      <w:r>
        <w:t>en imposer à cette âme simple</w:t>
      </w:r>
      <w:r w:rsidR="007573A7">
        <w:t xml:space="preserve">. </w:t>
      </w:r>
      <w:r>
        <w:t>Il avait successivement travaillé comme manœuvre</w:t>
      </w:r>
      <w:r w:rsidR="007573A7">
        <w:t xml:space="preserve">, </w:t>
      </w:r>
      <w:r>
        <w:t>charpentier</w:t>
      </w:r>
      <w:r w:rsidR="007573A7">
        <w:t xml:space="preserve">, </w:t>
      </w:r>
      <w:r>
        <w:t>dans des chantiers de construction</w:t>
      </w:r>
      <w:r w:rsidR="007573A7">
        <w:t xml:space="preserve">. </w:t>
      </w:r>
      <w:r>
        <w:lastRenderedPageBreak/>
        <w:t>Il avait six e</w:t>
      </w:r>
      <w:r>
        <w:t>n</w:t>
      </w:r>
      <w:r>
        <w:t>fants</w:t>
      </w:r>
      <w:r w:rsidR="007573A7">
        <w:t xml:space="preserve">. </w:t>
      </w:r>
      <w:r>
        <w:t>En dépit des temps difficiles qu</w:t>
      </w:r>
      <w:r w:rsidR="007573A7">
        <w:t>’</w:t>
      </w:r>
      <w:r>
        <w:t>il avait traversés</w:t>
      </w:r>
      <w:r w:rsidR="007573A7">
        <w:t xml:space="preserve">, </w:t>
      </w:r>
      <w:r>
        <w:t>il était toujours demeuré honnête et bon père de famille</w:t>
      </w:r>
      <w:r w:rsidR="007573A7">
        <w:t>.</w:t>
      </w:r>
    </w:p>
    <w:p w14:paraId="65FD36F0" w14:textId="77777777" w:rsidR="007573A7" w:rsidRDefault="00000000">
      <w:r>
        <w:t>Nous échangeâmes une poignée de main</w:t>
      </w:r>
      <w:r w:rsidR="007573A7">
        <w:t>.</w:t>
      </w:r>
    </w:p>
    <w:p w14:paraId="0B37DD4D" w14:textId="77777777" w:rsidR="007573A7" w:rsidRDefault="007573A7">
      <w:r>
        <w:t>— </w:t>
      </w:r>
      <w:r w:rsidR="00000000">
        <w:t>Je m</w:t>
      </w:r>
      <w:r>
        <w:t>’</w:t>
      </w:r>
      <w:r w:rsidR="00000000">
        <w:t>appelle Spence</w:t>
      </w:r>
      <w:r>
        <w:t xml:space="preserve">, </w:t>
      </w:r>
      <w:r w:rsidR="00000000">
        <w:t xml:space="preserve">de </w:t>
      </w:r>
      <w:r w:rsidR="00000000">
        <w:rPr>
          <w:i/>
          <w:iCs/>
        </w:rPr>
        <w:t>La Gazette</w:t>
      </w:r>
      <w:r>
        <w:rPr>
          <w:i/>
          <w:iCs/>
        </w:rPr>
        <w:t xml:space="preserve">, </w:t>
      </w:r>
      <w:r w:rsidR="00000000">
        <w:t>dis-je</w:t>
      </w:r>
      <w:r>
        <w:t>.</w:t>
      </w:r>
    </w:p>
    <w:p w14:paraId="7E8F1DF6" w14:textId="77777777" w:rsidR="007573A7" w:rsidRDefault="00000000">
      <w:r>
        <w:t>Cela ne parut pas lui plaire</w:t>
      </w:r>
      <w:r w:rsidR="007573A7">
        <w:t>.</w:t>
      </w:r>
    </w:p>
    <w:p w14:paraId="09F4E1E6" w14:textId="77777777" w:rsidR="007573A7" w:rsidRDefault="007573A7">
      <w:r>
        <w:t>— </w:t>
      </w:r>
      <w:r w:rsidR="00000000">
        <w:t>J</w:t>
      </w:r>
      <w:r>
        <w:t>’</w:t>
      </w:r>
      <w:r w:rsidR="00000000">
        <w:t>ai assez de tous ces articles</w:t>
      </w:r>
      <w:r>
        <w:t xml:space="preserve">, </w:t>
      </w:r>
      <w:r w:rsidR="00000000">
        <w:t>grogna-t-il</w:t>
      </w:r>
      <w:r>
        <w:t xml:space="preserve"> ; </w:t>
      </w:r>
      <w:r w:rsidR="00000000">
        <w:t>mais je vous remercie tout de même pour ce que vous avez écrit de moi</w:t>
      </w:r>
      <w:r>
        <w:t>.</w:t>
      </w:r>
    </w:p>
    <w:p w14:paraId="740E826E" w14:textId="77777777" w:rsidR="007573A7" w:rsidRDefault="00000000">
      <w:r>
        <w:t>Je levai la main pour interrompre sa protestation</w:t>
      </w:r>
      <w:r w:rsidR="007573A7">
        <w:t>.</w:t>
      </w:r>
    </w:p>
    <w:p w14:paraId="2961117E" w14:textId="77777777" w:rsidR="007573A7" w:rsidRDefault="007573A7">
      <w:r>
        <w:t>— </w:t>
      </w:r>
      <w:r w:rsidR="00000000">
        <w:t>Allons</w:t>
      </w:r>
      <w:r>
        <w:t xml:space="preserve">, </w:t>
      </w:r>
      <w:r w:rsidR="00000000">
        <w:t>allons</w:t>
      </w:r>
      <w:r>
        <w:t xml:space="preserve">, </w:t>
      </w:r>
      <w:r w:rsidR="00000000">
        <w:t>fis-je en riant</w:t>
      </w:r>
      <w:r>
        <w:t xml:space="preserve">, </w:t>
      </w:r>
      <w:r w:rsidR="00000000">
        <w:t>un homme d</w:t>
      </w:r>
      <w:r>
        <w:t>’</w:t>
      </w:r>
      <w:r w:rsidR="00000000">
        <w:t>affaires ne doit pas mépriser la publicité gratuite</w:t>
      </w:r>
      <w:r>
        <w:t xml:space="preserve">. </w:t>
      </w:r>
      <w:r w:rsidR="00000000">
        <w:t>Voyez ce que cela vous a déjà rapporté</w:t>
      </w:r>
      <w:r>
        <w:t xml:space="preserve">. </w:t>
      </w:r>
      <w:r w:rsidR="00000000">
        <w:t>Une belle maison</w:t>
      </w:r>
      <w:r>
        <w:t xml:space="preserve"> ; </w:t>
      </w:r>
      <w:r w:rsidR="00000000">
        <w:t>une auto neuve</w:t>
      </w:r>
      <w:r>
        <w:t xml:space="preserve"> ; </w:t>
      </w:r>
      <w:r w:rsidR="00000000">
        <w:t>une entreprise qui prospère</w:t>
      </w:r>
      <w:r>
        <w:t>.</w:t>
      </w:r>
    </w:p>
    <w:p w14:paraId="7C4B5917" w14:textId="77777777" w:rsidR="007573A7" w:rsidRDefault="00000000">
      <w:r>
        <w:t>Je m</w:t>
      </w:r>
      <w:r w:rsidR="007573A7">
        <w:t>’</w:t>
      </w:r>
      <w:r>
        <w:t>assis sur le canapé</w:t>
      </w:r>
      <w:r w:rsidR="007573A7">
        <w:t xml:space="preserve">, </w:t>
      </w:r>
      <w:r>
        <w:t>et il s</w:t>
      </w:r>
      <w:r w:rsidR="007573A7">
        <w:t>’</w:t>
      </w:r>
      <w:r>
        <w:t>installa</w:t>
      </w:r>
      <w:r w:rsidR="007573A7">
        <w:t xml:space="preserve">, </w:t>
      </w:r>
      <w:r>
        <w:t>non sans préca</w:t>
      </w:r>
      <w:r>
        <w:t>u</w:t>
      </w:r>
      <w:r>
        <w:t>tion</w:t>
      </w:r>
      <w:r w:rsidR="007573A7">
        <w:t xml:space="preserve">, </w:t>
      </w:r>
      <w:r>
        <w:t>dans un fauteuil</w:t>
      </w:r>
      <w:r w:rsidR="007573A7">
        <w:t xml:space="preserve">. </w:t>
      </w:r>
      <w:r>
        <w:t>Il aurait sans doute préféré causer assis sur une marche du perron</w:t>
      </w:r>
      <w:r w:rsidR="007573A7">
        <w:t>.</w:t>
      </w:r>
    </w:p>
    <w:p w14:paraId="7EE2D655" w14:textId="77777777" w:rsidR="007573A7" w:rsidRDefault="007573A7">
      <w:r>
        <w:t>— </w:t>
      </w:r>
      <w:r w:rsidR="00000000">
        <w:t>Nous allons publier une interview</w:t>
      </w:r>
      <w:r>
        <w:t xml:space="preserve">, </w:t>
      </w:r>
      <w:r w:rsidR="00000000">
        <w:t>dis-je avec entho</w:t>
      </w:r>
      <w:r w:rsidR="00000000">
        <w:t>u</w:t>
      </w:r>
      <w:r w:rsidR="00000000">
        <w:t>siasme</w:t>
      </w:r>
      <w:r>
        <w:t xml:space="preserve">, </w:t>
      </w:r>
      <w:r w:rsidR="00000000">
        <w:t>qui sera lue de l</w:t>
      </w:r>
      <w:r>
        <w:t>’</w:t>
      </w:r>
      <w:r w:rsidR="00000000">
        <w:t>Atlantique au Pacifique</w:t>
      </w:r>
      <w:r>
        <w:t xml:space="preserve">. </w:t>
      </w:r>
      <w:r w:rsidR="00000000">
        <w:t>Quelle mervei</w:t>
      </w:r>
      <w:r w:rsidR="00000000">
        <w:t>l</w:t>
      </w:r>
      <w:r w:rsidR="00000000">
        <w:t>leuse aventure que la vôtre</w:t>
      </w:r>
      <w:r>
        <w:t xml:space="preserve"> ! </w:t>
      </w:r>
      <w:r w:rsidR="00000000">
        <w:t>Quelle rapidité de succès</w:t>
      </w:r>
      <w:r>
        <w:t xml:space="preserve"> ! </w:t>
      </w:r>
      <w:r w:rsidR="00000000">
        <w:t>Hier chômeur</w:t>
      </w:r>
      <w:r>
        <w:t xml:space="preserve">, </w:t>
      </w:r>
      <w:r w:rsidR="00000000">
        <w:t>vous êtes aujourd</w:t>
      </w:r>
      <w:r>
        <w:t>’</w:t>
      </w:r>
      <w:r w:rsidR="00000000">
        <w:t>hui à la tête d</w:t>
      </w:r>
      <w:r>
        <w:t>’</w:t>
      </w:r>
      <w:r w:rsidR="00000000">
        <w:t>une entreprise impo</w:t>
      </w:r>
      <w:r w:rsidR="00000000">
        <w:t>r</w:t>
      </w:r>
      <w:r w:rsidR="00000000">
        <w:t>tante</w:t>
      </w:r>
      <w:r>
        <w:t> !</w:t>
      </w:r>
    </w:p>
    <w:p w14:paraId="06A3F0FC" w14:textId="77777777" w:rsidR="007573A7" w:rsidRDefault="00000000">
      <w:r>
        <w:t>Il tordait maladroitement ses fortes mains</w:t>
      </w:r>
      <w:r w:rsidR="007573A7">
        <w:t>.</w:t>
      </w:r>
    </w:p>
    <w:p w14:paraId="48D4C446" w14:textId="77777777" w:rsidR="007573A7" w:rsidRDefault="007573A7">
      <w:r>
        <w:t>— </w:t>
      </w:r>
      <w:r w:rsidR="00000000">
        <w:t>Je ne veux plus d</w:t>
      </w:r>
      <w:r>
        <w:t>’</w:t>
      </w:r>
      <w:r w:rsidR="00000000">
        <w:t>articles</w:t>
      </w:r>
      <w:r>
        <w:t xml:space="preserve">, </w:t>
      </w:r>
      <w:r w:rsidR="00000000">
        <w:t>répéta-t-il</w:t>
      </w:r>
      <w:r>
        <w:t>.</w:t>
      </w:r>
    </w:p>
    <w:p w14:paraId="6A37BC7C" w14:textId="77777777" w:rsidR="007573A7" w:rsidRDefault="00000000">
      <w:r>
        <w:t>Feignant d</w:t>
      </w:r>
      <w:r w:rsidR="007573A7">
        <w:t>’</w:t>
      </w:r>
      <w:r>
        <w:t>ignorer sa protestation</w:t>
      </w:r>
      <w:r w:rsidR="007573A7">
        <w:t xml:space="preserve">, </w:t>
      </w:r>
      <w:r>
        <w:t>je repris</w:t>
      </w:r>
      <w:r w:rsidR="007573A7">
        <w:t> :</w:t>
      </w:r>
    </w:p>
    <w:p w14:paraId="732E1D96" w14:textId="77777777" w:rsidR="007573A7" w:rsidRDefault="007573A7">
      <w:r>
        <w:lastRenderedPageBreak/>
        <w:t>— </w:t>
      </w:r>
      <w:r w:rsidR="00000000">
        <w:t>Comment allons-nous intituler cette interview</w:t>
      </w:r>
      <w:r>
        <w:t xml:space="preserve"> ? </w:t>
      </w:r>
      <w:r w:rsidR="00000000">
        <w:t>Du ch</w:t>
      </w:r>
      <w:r w:rsidR="00000000">
        <w:t>ô</w:t>
      </w:r>
      <w:r w:rsidR="00000000">
        <w:t>mage à la fortune</w:t>
      </w:r>
      <w:r>
        <w:t xml:space="preserve"> ! </w:t>
      </w:r>
      <w:r w:rsidR="00000000">
        <w:t>Non</w:t>
      </w:r>
      <w:r>
        <w:t xml:space="preserve"> ? </w:t>
      </w:r>
      <w:r w:rsidR="00000000">
        <w:t>Cherchons autre chose</w:t>
      </w:r>
      <w:r>
        <w:t xml:space="preserve">. </w:t>
      </w:r>
      <w:r w:rsidR="00000000">
        <w:t>Que diriez-vous de</w:t>
      </w:r>
      <w:r>
        <w:t xml:space="preserve"> : </w:t>
      </w:r>
      <w:r w:rsidR="00000000">
        <w:t>L</w:t>
      </w:r>
      <w:r>
        <w:t>’</w:t>
      </w:r>
      <w:r w:rsidR="00000000">
        <w:t>assassinat d</w:t>
      </w:r>
      <w:r>
        <w:t>’</w:t>
      </w:r>
      <w:r w:rsidR="00000000">
        <w:t>un homme mort</w:t>
      </w:r>
      <w:r>
        <w:t> ?</w:t>
      </w:r>
    </w:p>
    <w:p w14:paraId="56BF2CB0" w14:textId="77777777" w:rsidR="007573A7" w:rsidRDefault="00000000">
      <w:r>
        <w:t>Le sang quitta son visage qui devint couleur de terre</w:t>
      </w:r>
      <w:r w:rsidR="007573A7">
        <w:t xml:space="preserve">. </w:t>
      </w:r>
      <w:r>
        <w:t>Il fit un mouvement en avant et s</w:t>
      </w:r>
      <w:r w:rsidR="007573A7">
        <w:t>’</w:t>
      </w:r>
      <w:r>
        <w:t>assit sur le bord du fauteuil</w:t>
      </w:r>
      <w:r w:rsidR="007573A7">
        <w:t xml:space="preserve">, </w:t>
      </w:r>
      <w:r>
        <w:t>ses mains ouvertes enserrant ses genoux</w:t>
      </w:r>
      <w:r w:rsidR="007573A7">
        <w:t>.</w:t>
      </w:r>
    </w:p>
    <w:p w14:paraId="615E6378" w14:textId="77777777" w:rsidR="007573A7" w:rsidRDefault="007573A7">
      <w:r>
        <w:t>— </w:t>
      </w:r>
      <w:r w:rsidR="00000000">
        <w:t>Non</w:t>
      </w:r>
      <w:r>
        <w:t xml:space="preserve">, </w:t>
      </w:r>
      <w:r w:rsidR="00000000">
        <w:t>dis-je</w:t>
      </w:r>
      <w:r>
        <w:t xml:space="preserve"> ; </w:t>
      </w:r>
      <w:r w:rsidR="00000000">
        <w:t>ce ne serait pas un bon titre</w:t>
      </w:r>
      <w:r>
        <w:t xml:space="preserve">. </w:t>
      </w:r>
      <w:r w:rsidR="00000000">
        <w:t>En voici un a</w:t>
      </w:r>
      <w:r w:rsidR="00000000">
        <w:t>u</w:t>
      </w:r>
      <w:r w:rsidR="00000000">
        <w:t>tre</w:t>
      </w:r>
      <w:r>
        <w:t xml:space="preserve"> : </w:t>
      </w:r>
      <w:proofErr w:type="spellStart"/>
      <w:r w:rsidR="00000000">
        <w:t>Lenahan</w:t>
      </w:r>
      <w:proofErr w:type="spellEnd"/>
      <w:r w:rsidR="00000000">
        <w:t xml:space="preserve"> et le Magicien</w:t>
      </w:r>
      <w:r>
        <w:t xml:space="preserve">. </w:t>
      </w:r>
      <w:r w:rsidR="00000000">
        <w:t>Comment le trouvez-vous</w:t>
      </w:r>
      <w:r>
        <w:t> ?</w:t>
      </w:r>
    </w:p>
    <w:p w14:paraId="0918C4E1" w14:textId="77777777" w:rsidR="007573A7" w:rsidRDefault="007573A7">
      <w:r>
        <w:t>— </w:t>
      </w:r>
      <w:r w:rsidR="00000000">
        <w:t>Je</w:t>
      </w:r>
      <w:r>
        <w:t xml:space="preserve">… </w:t>
      </w:r>
      <w:r w:rsidR="00000000">
        <w:t>je ne comprends pas</w:t>
      </w:r>
      <w:r>
        <w:t xml:space="preserve">, </w:t>
      </w:r>
      <w:r w:rsidR="00000000">
        <w:t>monsieur</w:t>
      </w:r>
      <w:r>
        <w:t xml:space="preserve">, </w:t>
      </w:r>
      <w:r w:rsidR="00000000">
        <w:t>murmura-t-il</w:t>
      </w:r>
      <w:r>
        <w:t>.</w:t>
      </w:r>
    </w:p>
    <w:p w14:paraId="0689E336" w14:textId="77777777" w:rsidR="007573A7" w:rsidRDefault="007573A7">
      <w:r>
        <w:t>— </w:t>
      </w:r>
      <w:r w:rsidR="00000000">
        <w:t>Alors</w:t>
      </w:r>
      <w:r>
        <w:t xml:space="preserve">, </w:t>
      </w:r>
      <w:r w:rsidR="00000000">
        <w:t>laissez-moi vous raconter l</w:t>
      </w:r>
      <w:r>
        <w:t>’</w:t>
      </w:r>
      <w:r w:rsidR="00000000">
        <w:t>histoire</w:t>
      </w:r>
      <w:r>
        <w:t xml:space="preserve">. </w:t>
      </w:r>
      <w:r w:rsidR="00000000">
        <w:t>Je suis sûr que vous comprendrez</w:t>
      </w:r>
      <w:r>
        <w:t xml:space="preserve">. </w:t>
      </w:r>
      <w:r w:rsidR="00000000">
        <w:t>Vous étiez sans travail</w:t>
      </w:r>
      <w:r>
        <w:t xml:space="preserve">, </w:t>
      </w:r>
      <w:r w:rsidR="00000000">
        <w:t>depuis un an</w:t>
      </w:r>
      <w:r>
        <w:t xml:space="preserve">. </w:t>
      </w:r>
      <w:r w:rsidR="00000000">
        <w:t>De temps à autre vous faisiez quelques journées</w:t>
      </w:r>
      <w:r>
        <w:t xml:space="preserve">, </w:t>
      </w:r>
      <w:r w:rsidR="00000000">
        <w:t>de-ci de-là</w:t>
      </w:r>
      <w:r>
        <w:t xml:space="preserve">. </w:t>
      </w:r>
      <w:r w:rsidR="00000000">
        <w:t>Votre famille mourait de faim</w:t>
      </w:r>
      <w:r>
        <w:t xml:space="preserve">. </w:t>
      </w:r>
      <w:r w:rsidR="00000000">
        <w:t>Un voisin vous prêtait parfois son fusil et vous alliez faire un tour dans les collines pour essayer de tuer un ou deux lapins</w:t>
      </w:r>
      <w:r>
        <w:t>.</w:t>
      </w:r>
    </w:p>
    <w:p w14:paraId="521935B8" w14:textId="77777777" w:rsidR="007573A7" w:rsidRDefault="00000000">
      <w:r>
        <w:t>Je le considérai</w:t>
      </w:r>
      <w:r w:rsidR="007573A7">
        <w:t xml:space="preserve"> : </w:t>
      </w:r>
      <w:r>
        <w:t>il mouillait de la langue ses lèvres épai</w:t>
      </w:r>
      <w:r>
        <w:t>s</w:t>
      </w:r>
      <w:r>
        <w:t>ses</w:t>
      </w:r>
      <w:r w:rsidR="007573A7">
        <w:t xml:space="preserve"> ; </w:t>
      </w:r>
      <w:r>
        <w:t>il paraissait à la fois surpris et saisi de crainte</w:t>
      </w:r>
      <w:r w:rsidR="007573A7">
        <w:t>.</w:t>
      </w:r>
    </w:p>
    <w:p w14:paraId="17FD4AE7" w14:textId="77777777" w:rsidR="007573A7" w:rsidRDefault="007573A7">
      <w:r>
        <w:t>— </w:t>
      </w:r>
      <w:r w:rsidR="00000000">
        <w:t>Le reste du temps</w:t>
      </w:r>
      <w:r>
        <w:t xml:space="preserve">, </w:t>
      </w:r>
      <w:r w:rsidR="00000000">
        <w:t>poursuivis-je</w:t>
      </w:r>
      <w:r>
        <w:t xml:space="preserve">, </w:t>
      </w:r>
      <w:r w:rsidR="00000000">
        <w:t>vous demeuriez assis devant votre porte</w:t>
      </w:r>
      <w:r>
        <w:t xml:space="preserve">, </w:t>
      </w:r>
      <w:r w:rsidR="00000000">
        <w:t>vous demandant quand tout cela allait finir</w:t>
      </w:r>
      <w:r>
        <w:t xml:space="preserve"> ; </w:t>
      </w:r>
      <w:r w:rsidR="00000000">
        <w:t>quand vous pourriez travailler régulièrement et donner du pain à votre femme et vos enfants</w:t>
      </w:r>
      <w:r>
        <w:t xml:space="preserve">. </w:t>
      </w:r>
      <w:r w:rsidR="00000000">
        <w:t>Vous aviez tenté d</w:t>
      </w:r>
      <w:r>
        <w:t>’</w:t>
      </w:r>
      <w:r w:rsidR="00000000">
        <w:t>emprunter un peu d</w:t>
      </w:r>
      <w:r>
        <w:t>’</w:t>
      </w:r>
      <w:r w:rsidR="00000000">
        <w:t>argent au Crédit Ouvrier</w:t>
      </w:r>
      <w:r>
        <w:t xml:space="preserve">, </w:t>
      </w:r>
      <w:r w:rsidR="00000000">
        <w:t>mais les démarches étaient lo</w:t>
      </w:r>
      <w:r w:rsidR="00000000">
        <w:t>n</w:t>
      </w:r>
      <w:r w:rsidR="00000000">
        <w:t>gues</w:t>
      </w:r>
      <w:r>
        <w:t xml:space="preserve">. </w:t>
      </w:r>
      <w:r w:rsidR="00000000">
        <w:t>C</w:t>
      </w:r>
      <w:r>
        <w:t>’</w:t>
      </w:r>
      <w:r w:rsidR="00000000">
        <w:t>est alors qu</w:t>
      </w:r>
      <w:r>
        <w:t>’</w:t>
      </w:r>
      <w:r w:rsidR="00000000">
        <w:t>est venu le Magicien</w:t>
      </w:r>
      <w:r>
        <w:t>.</w:t>
      </w:r>
    </w:p>
    <w:p w14:paraId="0C71BFC4" w14:textId="77777777" w:rsidR="007573A7" w:rsidRDefault="00000000">
      <w:r>
        <w:t>Il fit un mouvement pour se lever</w:t>
      </w:r>
      <w:r w:rsidR="007573A7">
        <w:t>.</w:t>
      </w:r>
    </w:p>
    <w:p w14:paraId="765C7DAD" w14:textId="77777777" w:rsidR="007573A7" w:rsidRDefault="007573A7">
      <w:r>
        <w:t>— </w:t>
      </w:r>
      <w:r w:rsidR="00000000">
        <w:t>Asseyez-vous</w:t>
      </w:r>
      <w:r>
        <w:t xml:space="preserve">, </w:t>
      </w:r>
      <w:proofErr w:type="spellStart"/>
      <w:r w:rsidR="00000000">
        <w:t>Lenahan</w:t>
      </w:r>
      <w:proofErr w:type="spellEnd"/>
      <w:r>
        <w:t xml:space="preserve">, </w:t>
      </w:r>
      <w:r w:rsidR="00000000">
        <w:t>lui dis-je gravement</w:t>
      </w:r>
      <w:r>
        <w:t xml:space="preserve">. </w:t>
      </w:r>
      <w:r w:rsidR="00000000">
        <w:t>Ce n</w:t>
      </w:r>
      <w:r>
        <w:t>’</w:t>
      </w:r>
      <w:r w:rsidR="00000000">
        <w:t>est que le commencement de l</w:t>
      </w:r>
      <w:r>
        <w:t>’</w:t>
      </w:r>
      <w:r w:rsidR="00000000">
        <w:t>histoire</w:t>
      </w:r>
      <w:r>
        <w:t xml:space="preserve">. </w:t>
      </w:r>
      <w:r w:rsidR="00000000">
        <w:t>Le Magicien vous accorda tout ce que vous désiriez</w:t>
      </w:r>
      <w:r>
        <w:t xml:space="preserve">, </w:t>
      </w:r>
      <w:r w:rsidR="00000000">
        <w:t>tout</w:t>
      </w:r>
      <w:r>
        <w:t xml:space="preserve">, </w:t>
      </w:r>
      <w:r w:rsidR="00000000">
        <w:t>comme une fée</w:t>
      </w:r>
      <w:r>
        <w:t xml:space="preserve">. </w:t>
      </w:r>
      <w:r w:rsidR="00000000">
        <w:t>De l</w:t>
      </w:r>
      <w:r>
        <w:t>’</w:t>
      </w:r>
      <w:r w:rsidR="00000000">
        <w:t>argent</w:t>
      </w:r>
      <w:r>
        <w:t xml:space="preserve">. </w:t>
      </w:r>
      <w:r w:rsidR="00000000">
        <w:t>Une maison</w:t>
      </w:r>
      <w:r>
        <w:t xml:space="preserve">. </w:t>
      </w:r>
      <w:r w:rsidR="00000000">
        <w:t>Une auto</w:t>
      </w:r>
      <w:r>
        <w:t xml:space="preserve">. </w:t>
      </w:r>
      <w:r w:rsidR="00000000">
        <w:t>Une entreprise qui vous appartînt</w:t>
      </w:r>
      <w:r>
        <w:t xml:space="preserve">. </w:t>
      </w:r>
      <w:r w:rsidR="00000000">
        <w:t>Des contrats avec l</w:t>
      </w:r>
      <w:r>
        <w:t>’</w:t>
      </w:r>
      <w:r w:rsidR="00000000">
        <w:t>administration municipale</w:t>
      </w:r>
      <w:r>
        <w:t xml:space="preserve">. </w:t>
      </w:r>
      <w:r w:rsidR="00000000">
        <w:t xml:space="preserve">Des </w:t>
      </w:r>
      <w:r w:rsidR="00000000">
        <w:lastRenderedPageBreak/>
        <w:t>renseignements précieux sur les adjudications de travaux</w:t>
      </w:r>
      <w:r>
        <w:t xml:space="preserve">. </w:t>
      </w:r>
      <w:r w:rsidR="00000000">
        <w:t>Un bureau dans Brockton Building</w:t>
      </w:r>
      <w:r>
        <w:t xml:space="preserve">. </w:t>
      </w:r>
      <w:r w:rsidR="00000000">
        <w:t>Un entrepôt</w:t>
      </w:r>
      <w:r>
        <w:t xml:space="preserve">. </w:t>
      </w:r>
      <w:r w:rsidR="00000000">
        <w:t>Pour cela</w:t>
      </w:r>
      <w:r>
        <w:t xml:space="preserve">, </w:t>
      </w:r>
      <w:r w:rsidR="00000000">
        <w:t>il ne vous demandait même pas de commettre un crime</w:t>
      </w:r>
      <w:r>
        <w:t xml:space="preserve">. </w:t>
      </w:r>
      <w:r w:rsidR="00000000">
        <w:t>Il suffisait de tirer les deux coups de votre fusil sur un cadavre</w:t>
      </w:r>
      <w:r>
        <w:t>.</w:t>
      </w:r>
    </w:p>
    <w:p w14:paraId="37DDE9B2" w14:textId="77777777" w:rsidR="007573A7" w:rsidRDefault="00000000">
      <w:r>
        <w:t>Il sauta sur ses pieds</w:t>
      </w:r>
      <w:r w:rsidR="007573A7">
        <w:t>.</w:t>
      </w:r>
    </w:p>
    <w:p w14:paraId="5B8794BD" w14:textId="77777777" w:rsidR="007573A7" w:rsidRDefault="007573A7">
      <w:r>
        <w:t>— </w:t>
      </w:r>
      <w:r w:rsidR="00000000">
        <w:t>Non</w:t>
      </w:r>
      <w:r>
        <w:t xml:space="preserve"> ! </w:t>
      </w:r>
      <w:r w:rsidR="00000000">
        <w:t>cria-t-il</w:t>
      </w:r>
      <w:r>
        <w:t>.</w:t>
      </w:r>
    </w:p>
    <w:p w14:paraId="7876831B" w14:textId="77777777" w:rsidR="007573A7" w:rsidRDefault="007573A7">
      <w:r>
        <w:t>— </w:t>
      </w:r>
      <w:r w:rsidR="00000000">
        <w:t>Si</w:t>
      </w:r>
      <w:r>
        <w:t xml:space="preserve"> ! </w:t>
      </w:r>
      <w:r w:rsidR="00000000">
        <w:t>criai-je à mon tour</w:t>
      </w:r>
      <w:r>
        <w:t xml:space="preserve">, </w:t>
      </w:r>
      <w:r w:rsidR="00000000">
        <w:t>en me levant sans le quitter des yeux</w:t>
      </w:r>
      <w:r>
        <w:t>.</w:t>
      </w:r>
    </w:p>
    <w:p w14:paraId="49997286" w14:textId="77777777" w:rsidR="007573A7" w:rsidRDefault="00000000">
      <w:r>
        <w:t>Ses jambes se mirent à trembler et il retomba dans son fa</w:t>
      </w:r>
      <w:r>
        <w:t>u</w:t>
      </w:r>
      <w:r>
        <w:t>teuil</w:t>
      </w:r>
      <w:r w:rsidR="007573A7">
        <w:t xml:space="preserve">. </w:t>
      </w:r>
      <w:r>
        <w:t>Il respirait très fort comme s</w:t>
      </w:r>
      <w:r w:rsidR="007573A7">
        <w:t>’</w:t>
      </w:r>
      <w:r>
        <w:t>il venait de fournir une lo</w:t>
      </w:r>
      <w:r>
        <w:t>n</w:t>
      </w:r>
      <w:r>
        <w:t>gue course</w:t>
      </w:r>
      <w:r w:rsidR="007573A7">
        <w:t xml:space="preserve">. </w:t>
      </w:r>
      <w:r>
        <w:t>Des gouttes de sueur coulaient sur ses joues</w:t>
      </w:r>
      <w:r w:rsidR="007573A7">
        <w:t xml:space="preserve">, </w:t>
      </w:r>
      <w:r>
        <w:t>sur son cou</w:t>
      </w:r>
      <w:r w:rsidR="007573A7">
        <w:t>.</w:t>
      </w:r>
    </w:p>
    <w:p w14:paraId="7C939B04" w14:textId="77777777" w:rsidR="007573A7" w:rsidRDefault="007573A7">
      <w:r>
        <w:t>— </w:t>
      </w:r>
      <w:r w:rsidR="00000000">
        <w:t>C</w:t>
      </w:r>
      <w:r>
        <w:t>’</w:t>
      </w:r>
      <w:r w:rsidR="00000000">
        <w:t>est tout ce qu</w:t>
      </w:r>
      <w:r>
        <w:t>’</w:t>
      </w:r>
      <w:r w:rsidR="00000000">
        <w:t>il vous a demandé</w:t>
      </w:r>
      <w:r>
        <w:t xml:space="preserve">, </w:t>
      </w:r>
      <w:r w:rsidR="00000000">
        <w:t>dis-je</w:t>
      </w:r>
      <w:r>
        <w:t xml:space="preserve">, </w:t>
      </w:r>
      <w:r w:rsidR="00000000">
        <w:t>debout près de lui</w:t>
      </w:r>
      <w:r>
        <w:t xml:space="preserve">. </w:t>
      </w:r>
      <w:r w:rsidR="00000000">
        <w:t>Tuer un homme qui était déjà mort</w:t>
      </w:r>
      <w:r>
        <w:t xml:space="preserve"> ; </w:t>
      </w:r>
      <w:r w:rsidR="00000000">
        <w:t>un fou</w:t>
      </w:r>
      <w:r>
        <w:t xml:space="preserve">, </w:t>
      </w:r>
      <w:r w:rsidR="00000000">
        <w:t>un criminel</w:t>
      </w:r>
      <w:r>
        <w:t xml:space="preserve">. </w:t>
      </w:r>
      <w:r w:rsidR="00000000">
        <w:t>En outre</w:t>
      </w:r>
      <w:r>
        <w:t xml:space="preserve">, </w:t>
      </w:r>
      <w:r w:rsidR="00000000">
        <w:t>vous passeriez pour un héros</w:t>
      </w:r>
      <w:r>
        <w:t>.</w:t>
      </w:r>
    </w:p>
    <w:p w14:paraId="61B30BB1" w14:textId="77777777" w:rsidR="007573A7" w:rsidRDefault="00000000">
      <w:r>
        <w:t>Je lui posai une main sur l</w:t>
      </w:r>
      <w:r w:rsidR="007573A7">
        <w:t>’</w:t>
      </w:r>
      <w:r>
        <w:t>épaule</w:t>
      </w:r>
      <w:r w:rsidR="007573A7">
        <w:t xml:space="preserve">. </w:t>
      </w:r>
      <w:r>
        <w:t>Il leva vers moi des yeux hagards</w:t>
      </w:r>
      <w:r w:rsidR="007573A7">
        <w:t xml:space="preserve">. </w:t>
      </w:r>
      <w:r>
        <w:t>Je pointai mon index vers son visage</w:t>
      </w:r>
      <w:r w:rsidR="007573A7">
        <w:t>.</w:t>
      </w:r>
    </w:p>
    <w:p w14:paraId="6BC58911" w14:textId="77777777" w:rsidR="007573A7" w:rsidRDefault="007573A7">
      <w:r>
        <w:t>— </w:t>
      </w:r>
      <w:r w:rsidR="00000000">
        <w:t>Qui était le Magicien</w:t>
      </w:r>
      <w:r>
        <w:t xml:space="preserve"> ? </w:t>
      </w:r>
      <w:r w:rsidR="00000000">
        <w:t>demandai-je d</w:t>
      </w:r>
      <w:r>
        <w:t>’</w:t>
      </w:r>
      <w:r w:rsidR="00000000">
        <w:t>une voix forte</w:t>
      </w:r>
      <w:r>
        <w:t>.</w:t>
      </w:r>
    </w:p>
    <w:p w14:paraId="64C7A19C" w14:textId="77777777" w:rsidR="007573A7" w:rsidRDefault="00000000">
      <w:r>
        <w:t>Il mouilla de nouveau ses lèvres et tenta d</w:t>
      </w:r>
      <w:r w:rsidR="007573A7">
        <w:t>’</w:t>
      </w:r>
      <w:r>
        <w:t>avaler un peu de salive</w:t>
      </w:r>
      <w:r w:rsidR="007573A7">
        <w:t xml:space="preserve">, </w:t>
      </w:r>
      <w:r>
        <w:t>mais son col trop serré l</w:t>
      </w:r>
      <w:r w:rsidR="007573A7">
        <w:t>’</w:t>
      </w:r>
      <w:r>
        <w:t>étouffait</w:t>
      </w:r>
      <w:r w:rsidR="007573A7">
        <w:t>.</w:t>
      </w:r>
    </w:p>
    <w:p w14:paraId="7A63040B" w14:textId="77777777" w:rsidR="007573A7" w:rsidRDefault="007573A7">
      <w:r>
        <w:t>— </w:t>
      </w:r>
      <w:r w:rsidR="00000000">
        <w:t>C</w:t>
      </w:r>
      <w:r>
        <w:t>’</w:t>
      </w:r>
      <w:r w:rsidR="00000000">
        <w:t xml:space="preserve">était le docteur </w:t>
      </w:r>
      <w:proofErr w:type="spellStart"/>
      <w:r w:rsidR="00000000">
        <w:t>Wilks</w:t>
      </w:r>
      <w:proofErr w:type="spellEnd"/>
      <w:r>
        <w:t> ?</w:t>
      </w:r>
    </w:p>
    <w:p w14:paraId="46DFE92D" w14:textId="77777777" w:rsidR="007573A7" w:rsidRDefault="007573A7">
      <w:r>
        <w:t>— </w:t>
      </w:r>
      <w:r w:rsidR="00000000">
        <w:t>Oui</w:t>
      </w:r>
      <w:r>
        <w:t xml:space="preserve">, </w:t>
      </w:r>
      <w:r w:rsidR="00000000">
        <w:t>grogna-t-il</w:t>
      </w:r>
      <w:r>
        <w:t>.</w:t>
      </w:r>
    </w:p>
    <w:p w14:paraId="27C5B2E5" w14:textId="77777777" w:rsidR="007573A7" w:rsidRDefault="00000000">
      <w:r>
        <w:t>Je changeai aussitôt de ton et</w:t>
      </w:r>
      <w:r w:rsidR="007573A7">
        <w:t xml:space="preserve">, </w:t>
      </w:r>
      <w:r>
        <w:t>laissant ma main sur son épaule</w:t>
      </w:r>
      <w:r w:rsidR="007573A7">
        <w:t xml:space="preserve">, </w:t>
      </w:r>
      <w:r>
        <w:t>je lui dis d</w:t>
      </w:r>
      <w:r w:rsidR="007573A7">
        <w:t>’</w:t>
      </w:r>
      <w:r>
        <w:t>une voix plus douce</w:t>
      </w:r>
      <w:r w:rsidR="007573A7">
        <w:t> :</w:t>
      </w:r>
    </w:p>
    <w:p w14:paraId="72B20513" w14:textId="77777777" w:rsidR="007573A7" w:rsidRDefault="007573A7">
      <w:r>
        <w:t>— </w:t>
      </w:r>
      <w:r w:rsidR="00000000">
        <w:t>Ne craignez rien</w:t>
      </w:r>
      <w:r>
        <w:t xml:space="preserve">, </w:t>
      </w:r>
      <w:proofErr w:type="spellStart"/>
      <w:r w:rsidR="00000000">
        <w:t>Lenahan</w:t>
      </w:r>
      <w:proofErr w:type="spellEnd"/>
      <w:r>
        <w:t xml:space="preserve">. </w:t>
      </w:r>
      <w:r w:rsidR="00000000">
        <w:t>Je serai votre ami</w:t>
      </w:r>
      <w:r>
        <w:t xml:space="preserve"> ; </w:t>
      </w:r>
      <w:r w:rsidR="00000000">
        <w:t>je ne vous causerai aucun mal</w:t>
      </w:r>
      <w:r>
        <w:t xml:space="preserve"> ; </w:t>
      </w:r>
      <w:r w:rsidR="00000000">
        <w:t>vous garderez ce que vous avez</w:t>
      </w:r>
      <w:r>
        <w:t>.</w:t>
      </w:r>
    </w:p>
    <w:p w14:paraId="7EF5D158" w14:textId="77777777" w:rsidR="007573A7" w:rsidRDefault="00000000">
      <w:r>
        <w:lastRenderedPageBreak/>
        <w:t>N</w:t>
      </w:r>
      <w:r w:rsidR="007573A7">
        <w:t>’</w:t>
      </w:r>
      <w:r>
        <w:t>y tenant plus</w:t>
      </w:r>
      <w:r w:rsidR="007573A7">
        <w:t xml:space="preserve">, </w:t>
      </w:r>
      <w:r>
        <w:t>il cacha son visage dans ses grosses mains et se prit à pleurer</w:t>
      </w:r>
      <w:r w:rsidR="007573A7">
        <w:t>.</w:t>
      </w:r>
    </w:p>
    <w:p w14:paraId="70698E47" w14:textId="77777777" w:rsidR="007573A7" w:rsidRDefault="007573A7">
      <w:r>
        <w:t>— </w:t>
      </w:r>
      <w:r w:rsidR="00000000">
        <w:t>Je ne suis pas reporter</w:t>
      </w:r>
      <w:r>
        <w:t xml:space="preserve">, </w:t>
      </w:r>
      <w:r w:rsidR="00000000">
        <w:t>lui dis-je</w:t>
      </w:r>
      <w:r>
        <w:t xml:space="preserve">, </w:t>
      </w:r>
      <w:r w:rsidR="00000000">
        <w:t xml:space="preserve">mais propriétaire de </w:t>
      </w:r>
      <w:r w:rsidR="00000000">
        <w:rPr>
          <w:i/>
          <w:iCs/>
        </w:rPr>
        <w:t>La Gazette</w:t>
      </w:r>
      <w:r>
        <w:rPr>
          <w:i/>
          <w:iCs/>
        </w:rPr>
        <w:t xml:space="preserve">. </w:t>
      </w:r>
      <w:r w:rsidR="00000000">
        <w:t>Je puis vous sauver et vous aider si vous parlez fra</w:t>
      </w:r>
      <w:r w:rsidR="00000000">
        <w:t>n</w:t>
      </w:r>
      <w:r w:rsidR="00000000">
        <w:t>chement</w:t>
      </w:r>
      <w:r>
        <w:t xml:space="preserve">. </w:t>
      </w:r>
      <w:r w:rsidR="00000000">
        <w:t>Vous garderez tout ce que vous avez</w:t>
      </w:r>
      <w:r>
        <w:t xml:space="preserve">. </w:t>
      </w:r>
      <w:r w:rsidR="00000000">
        <w:t>Comprenez-vous</w:t>
      </w:r>
      <w:r>
        <w:t> ?</w:t>
      </w:r>
    </w:p>
    <w:p w14:paraId="1558F87E" w14:textId="77777777" w:rsidR="007573A7" w:rsidRDefault="007573A7">
      <w:r>
        <w:t>— </w:t>
      </w:r>
      <w:r w:rsidR="00000000">
        <w:t>Oh</w:t>
      </w:r>
      <w:r>
        <w:t xml:space="preserve"> ! </w:t>
      </w:r>
      <w:r w:rsidR="00000000">
        <w:t>mon Dieu</w:t>
      </w:r>
      <w:r>
        <w:t xml:space="preserve"> ! </w:t>
      </w:r>
      <w:r w:rsidR="00000000">
        <w:t>sanglota-t-il</w:t>
      </w:r>
      <w:r>
        <w:t>.</w:t>
      </w:r>
    </w:p>
    <w:p w14:paraId="7BF522D4" w14:textId="1C842A56" w:rsidR="00000000" w:rsidRDefault="00000000" w:rsidP="007573A7">
      <w:pPr>
        <w:pStyle w:val="Centr"/>
        <w:keepNext/>
        <w:spacing w:before="0" w:after="0"/>
      </w:pPr>
      <w:r>
        <w:t>*</w:t>
      </w:r>
    </w:p>
    <w:p w14:paraId="06460AFE" w14:textId="77777777" w:rsidR="00000000" w:rsidRDefault="00000000" w:rsidP="007573A7">
      <w:pPr>
        <w:pStyle w:val="Centr"/>
        <w:keepNext/>
        <w:spacing w:before="0" w:after="0"/>
      </w:pPr>
      <w:r>
        <w:t>* *</w:t>
      </w:r>
    </w:p>
    <w:p w14:paraId="1E7DEEFC" w14:textId="77777777" w:rsidR="007573A7" w:rsidRDefault="00000000">
      <w:r>
        <w:t>Lorsque je rejoignis Ellen</w:t>
      </w:r>
      <w:r w:rsidR="007573A7">
        <w:t xml:space="preserve">, </w:t>
      </w:r>
      <w:r>
        <w:t>une heure plus tard</w:t>
      </w:r>
      <w:r w:rsidR="007573A7">
        <w:t xml:space="preserve">, </w:t>
      </w:r>
      <w:r>
        <w:t>je lui r</w:t>
      </w:r>
      <w:r>
        <w:t>a</w:t>
      </w:r>
      <w:r>
        <w:t>contai ce qui s</w:t>
      </w:r>
      <w:r w:rsidR="007573A7">
        <w:t>’</w:t>
      </w:r>
      <w:r>
        <w:t>était passé</w:t>
      </w:r>
      <w:r w:rsidR="007573A7">
        <w:t>.</w:t>
      </w:r>
    </w:p>
    <w:p w14:paraId="7A73F95E" w14:textId="77777777" w:rsidR="007573A7" w:rsidRDefault="007573A7">
      <w:r>
        <w:t>— </w:t>
      </w:r>
      <w:r w:rsidR="00000000">
        <w:t>C</w:t>
      </w:r>
      <w:r>
        <w:t>’</w:t>
      </w:r>
      <w:r w:rsidR="00000000">
        <w:t>est un honnête homme</w:t>
      </w:r>
      <w:r>
        <w:t xml:space="preserve"> ; </w:t>
      </w:r>
      <w:r w:rsidR="00000000">
        <w:t>trop honnête pour persister à mentir lorsqu</w:t>
      </w:r>
      <w:r>
        <w:t>’</w:t>
      </w:r>
      <w:r w:rsidR="00000000">
        <w:t>il s</w:t>
      </w:r>
      <w:r>
        <w:t>’</w:t>
      </w:r>
      <w:r w:rsidR="00000000">
        <w:t>est vu découvert</w:t>
      </w:r>
      <w:r>
        <w:t>.</w:t>
      </w:r>
    </w:p>
    <w:p w14:paraId="038BF3DC" w14:textId="77777777" w:rsidR="007573A7" w:rsidRDefault="007573A7">
      <w:r>
        <w:t>— </w:t>
      </w:r>
      <w:r w:rsidR="00000000">
        <w:t>Il racontera que vous êtes allé le voir</w:t>
      </w:r>
      <w:r>
        <w:t>.</w:t>
      </w:r>
    </w:p>
    <w:p w14:paraId="2827BE35" w14:textId="77777777" w:rsidR="007573A7" w:rsidRDefault="007573A7">
      <w:r>
        <w:t>— </w:t>
      </w:r>
      <w:r w:rsidR="00000000">
        <w:t>Non</w:t>
      </w:r>
      <w:r>
        <w:t xml:space="preserve">. </w:t>
      </w:r>
      <w:r w:rsidR="00000000">
        <w:t>Je l</w:t>
      </w:r>
      <w:r>
        <w:t>’</w:t>
      </w:r>
      <w:r w:rsidR="00000000">
        <w:t>ai prévenu que si les autres craignaient une r</w:t>
      </w:r>
      <w:r w:rsidR="00000000">
        <w:t>é</w:t>
      </w:r>
      <w:r w:rsidR="00000000">
        <w:t>vélation ils se débarrasseraient de lui</w:t>
      </w:r>
      <w:r>
        <w:t xml:space="preserve">. </w:t>
      </w:r>
      <w:r w:rsidR="00000000">
        <w:t>J</w:t>
      </w:r>
      <w:r>
        <w:t>’</w:t>
      </w:r>
      <w:r w:rsidR="00000000">
        <w:t>ai insisté</w:t>
      </w:r>
      <w:r>
        <w:t xml:space="preserve">. </w:t>
      </w:r>
      <w:r w:rsidR="00000000">
        <w:t>Il en rêvera</w:t>
      </w:r>
      <w:r>
        <w:t xml:space="preserve">. </w:t>
      </w:r>
      <w:r w:rsidR="00000000">
        <w:t>Je lui ai raconté l</w:t>
      </w:r>
      <w:r>
        <w:t>’</w:t>
      </w:r>
      <w:r w:rsidR="00000000">
        <w:t xml:space="preserve">histoire de </w:t>
      </w:r>
      <w:proofErr w:type="spellStart"/>
      <w:r w:rsidR="00000000">
        <w:t>Hatfield</w:t>
      </w:r>
      <w:proofErr w:type="spellEnd"/>
      <w:r>
        <w:t xml:space="preserve">. </w:t>
      </w:r>
      <w:r w:rsidR="00000000">
        <w:t>Si on ne l</w:t>
      </w:r>
      <w:r>
        <w:t>’</w:t>
      </w:r>
      <w:r w:rsidR="00000000">
        <w:t>interroge pas</w:t>
      </w:r>
      <w:r>
        <w:t xml:space="preserve">, </w:t>
      </w:r>
      <w:r w:rsidR="00000000">
        <w:t>il se taira</w:t>
      </w:r>
      <w:r>
        <w:t>.</w:t>
      </w:r>
    </w:p>
    <w:p w14:paraId="2357EFA6" w14:textId="77777777" w:rsidR="007573A7" w:rsidRDefault="007573A7">
      <w:r>
        <w:t>— </w:t>
      </w:r>
      <w:r w:rsidR="00000000">
        <w:t>Et si on le questionne</w:t>
      </w:r>
      <w:r>
        <w:t> ?…</w:t>
      </w:r>
    </w:p>
    <w:p w14:paraId="0C3FC8DE" w14:textId="77777777" w:rsidR="007573A7" w:rsidRDefault="007573A7">
      <w:r>
        <w:t>— </w:t>
      </w:r>
      <w:r w:rsidR="00000000">
        <w:t>Il parlera</w:t>
      </w:r>
      <w:r>
        <w:t xml:space="preserve">. </w:t>
      </w:r>
      <w:r w:rsidR="00000000">
        <w:t>Il est de ces gens qui finissent toujours par dire la vérité</w:t>
      </w:r>
      <w:r>
        <w:t>.</w:t>
      </w:r>
    </w:p>
    <w:p w14:paraId="3D9257CB" w14:textId="77777777" w:rsidR="007573A7" w:rsidRDefault="007573A7">
      <w:r>
        <w:t>— </w:t>
      </w:r>
      <w:r w:rsidR="00000000">
        <w:t>Alors</w:t>
      </w:r>
      <w:r>
        <w:t xml:space="preserve"> ? </w:t>
      </w:r>
      <w:r w:rsidR="00000000">
        <w:t>s</w:t>
      </w:r>
      <w:r>
        <w:t>’</w:t>
      </w:r>
      <w:r w:rsidR="00000000">
        <w:t>ils se débarrassent de lui</w:t>
      </w:r>
      <w:r>
        <w:t> ?</w:t>
      </w:r>
    </w:p>
    <w:p w14:paraId="30493707" w14:textId="77777777" w:rsidR="007573A7" w:rsidRDefault="007573A7">
      <w:r>
        <w:t>— </w:t>
      </w:r>
      <w:r w:rsidR="00000000">
        <w:t>J</w:t>
      </w:r>
      <w:r>
        <w:t>’</w:t>
      </w:r>
      <w:r w:rsidR="00000000">
        <w:t>ai dans ma poche sa confession</w:t>
      </w:r>
      <w:r>
        <w:t xml:space="preserve">, </w:t>
      </w:r>
      <w:r w:rsidR="00000000">
        <w:t>signée</w:t>
      </w:r>
      <w:r>
        <w:t xml:space="preserve">. </w:t>
      </w:r>
      <w:r w:rsidR="00000000">
        <w:t>Je l</w:t>
      </w:r>
      <w:r>
        <w:t>’</w:t>
      </w:r>
      <w:r w:rsidR="00000000">
        <w:t>ai dictée moi-même et cela nous a pris du temps</w:t>
      </w:r>
      <w:r>
        <w:t xml:space="preserve">. </w:t>
      </w:r>
      <w:r w:rsidR="00000000">
        <w:t>J</w:t>
      </w:r>
      <w:r>
        <w:t>’</w:t>
      </w:r>
      <w:r w:rsidR="00000000">
        <w:t>ai dû épeler presque tous les mots</w:t>
      </w:r>
      <w:r>
        <w:t>.</w:t>
      </w:r>
    </w:p>
    <w:p w14:paraId="7F747D7E" w14:textId="77777777" w:rsidR="007573A7" w:rsidRDefault="007573A7">
      <w:r>
        <w:t>— </w:t>
      </w:r>
      <w:r w:rsidR="00000000">
        <w:t>C</w:t>
      </w:r>
      <w:r>
        <w:t>’</w:t>
      </w:r>
      <w:r w:rsidR="00000000">
        <w:t>est merveilleux</w:t>
      </w:r>
      <w:r>
        <w:t xml:space="preserve">, </w:t>
      </w:r>
      <w:r w:rsidR="00000000">
        <w:t>Jerry</w:t>
      </w:r>
      <w:r>
        <w:t xml:space="preserve">, </w:t>
      </w:r>
      <w:r w:rsidR="00000000">
        <w:t>murmura-t-elle</w:t>
      </w:r>
      <w:r>
        <w:t>.</w:t>
      </w:r>
    </w:p>
    <w:p w14:paraId="08E613CF" w14:textId="77777777" w:rsidR="007573A7" w:rsidRDefault="007573A7">
      <w:r>
        <w:lastRenderedPageBreak/>
        <w:t>— </w:t>
      </w:r>
      <w:r w:rsidR="00000000">
        <w:t>Non</w:t>
      </w:r>
      <w:r>
        <w:t xml:space="preserve"> ; </w:t>
      </w:r>
      <w:r w:rsidR="00000000">
        <w:t>c</w:t>
      </w:r>
      <w:r>
        <w:t>’</w:t>
      </w:r>
      <w:r w:rsidR="00000000">
        <w:t>était facile</w:t>
      </w:r>
      <w:r>
        <w:t xml:space="preserve"> ; </w:t>
      </w:r>
      <w:r w:rsidR="00000000">
        <w:t>il n</w:t>
      </w:r>
      <w:r>
        <w:t>’</w:t>
      </w:r>
      <w:r w:rsidR="00000000">
        <w:t>a pas plus résisté qu</w:t>
      </w:r>
      <w:r>
        <w:t>’</w:t>
      </w:r>
      <w:r w:rsidR="00000000">
        <w:t>un enfant</w:t>
      </w:r>
      <w:r>
        <w:t>.</w:t>
      </w:r>
    </w:p>
    <w:p w14:paraId="7E88900F" w14:textId="77777777" w:rsidR="007573A7" w:rsidRDefault="007573A7">
      <w:r>
        <w:t>— </w:t>
      </w:r>
      <w:r w:rsidR="00000000">
        <w:t>Mais</w:t>
      </w:r>
      <w:r>
        <w:t xml:space="preserve">, </w:t>
      </w:r>
      <w:r w:rsidR="00000000">
        <w:t>comment a-t-il consenti à écrire</w:t>
      </w:r>
      <w:r>
        <w:t xml:space="preserve">, </w:t>
      </w:r>
      <w:r w:rsidR="00000000">
        <w:t>à signer</w:t>
      </w:r>
      <w:r>
        <w:t> ?</w:t>
      </w:r>
    </w:p>
    <w:p w14:paraId="4BA1AD4C" w14:textId="77777777" w:rsidR="007573A7" w:rsidRDefault="007573A7">
      <w:r>
        <w:t>— </w:t>
      </w:r>
      <w:r w:rsidR="00000000">
        <w:t>Je lui ai promis de le protéger</w:t>
      </w:r>
      <w:r>
        <w:t xml:space="preserve">. </w:t>
      </w:r>
      <w:r w:rsidR="00000000">
        <w:t>Je lui ai dit que la bande essayerait de le tuer pour lui fermer la bouche</w:t>
      </w:r>
      <w:r>
        <w:t xml:space="preserve">, </w:t>
      </w:r>
      <w:r w:rsidR="00000000">
        <w:t>mais qu</w:t>
      </w:r>
      <w:r>
        <w:t>’</w:t>
      </w:r>
      <w:r w:rsidR="00000000">
        <w:t>ils hés</w:t>
      </w:r>
      <w:r w:rsidR="00000000">
        <w:t>i</w:t>
      </w:r>
      <w:r w:rsidR="00000000">
        <w:t>teraient à le faire en apprenant que j</w:t>
      </w:r>
      <w:r>
        <w:t>’</w:t>
      </w:r>
      <w:r w:rsidR="00000000">
        <w:t>avais dans mon coffre une confession signée</w:t>
      </w:r>
      <w:r>
        <w:t>.</w:t>
      </w:r>
    </w:p>
    <w:p w14:paraId="5F72D6A0" w14:textId="77777777" w:rsidR="007573A7" w:rsidRDefault="00000000">
      <w:r>
        <w:t>Je regardais depuis quelques minutes dans le rétroviseur</w:t>
      </w:r>
      <w:r w:rsidR="007573A7">
        <w:t>.</w:t>
      </w:r>
    </w:p>
    <w:p w14:paraId="5608F47E" w14:textId="77777777" w:rsidR="007573A7" w:rsidRDefault="007573A7">
      <w:r>
        <w:t>— </w:t>
      </w:r>
      <w:r w:rsidR="00000000">
        <w:t>Il y a une Ford qui semble nous suivre</w:t>
      </w:r>
      <w:r>
        <w:t xml:space="preserve">, </w:t>
      </w:r>
      <w:r w:rsidR="00000000">
        <w:t>dis-je</w:t>
      </w:r>
      <w:r>
        <w:t>.</w:t>
      </w:r>
    </w:p>
    <w:p w14:paraId="5FC14568" w14:textId="77777777" w:rsidR="007573A7" w:rsidRDefault="00000000">
      <w:r>
        <w:t>Nous étions dans Jackson Boulevard et</w:t>
      </w:r>
      <w:r w:rsidR="007573A7">
        <w:t xml:space="preserve">, </w:t>
      </w:r>
      <w:r>
        <w:t>empruntant les voies les plus fréquentées</w:t>
      </w:r>
      <w:r w:rsidR="007573A7">
        <w:t xml:space="preserve">, </w:t>
      </w:r>
      <w:r>
        <w:t>je pris le chemin de mon journal</w:t>
      </w:r>
      <w:r w:rsidR="007573A7">
        <w:t xml:space="preserve">. </w:t>
      </w:r>
      <w:r>
        <w:t>Je respirai lorsque j</w:t>
      </w:r>
      <w:r w:rsidR="007573A7">
        <w:t>’</w:t>
      </w:r>
      <w:r>
        <w:t>eus remis le document à notre photographe</w:t>
      </w:r>
      <w:r w:rsidR="007573A7">
        <w:t xml:space="preserve">. </w:t>
      </w:r>
      <w:r>
        <w:t>Ellen attendait</w:t>
      </w:r>
      <w:r w:rsidR="007573A7">
        <w:t xml:space="preserve">, </w:t>
      </w:r>
      <w:r>
        <w:t>assise dans un fauteuil</w:t>
      </w:r>
      <w:r w:rsidR="007573A7">
        <w:t xml:space="preserve">. </w:t>
      </w:r>
      <w:r>
        <w:t>Je revins serrer l</w:t>
      </w:r>
      <w:r w:rsidR="007573A7">
        <w:t>’</w:t>
      </w:r>
      <w:r>
        <w:t>original dans mon coffre-fort</w:t>
      </w:r>
      <w:r w:rsidR="007573A7">
        <w:t xml:space="preserve">. </w:t>
      </w:r>
      <w:r>
        <w:t>Lorsque j</w:t>
      </w:r>
      <w:r w:rsidR="007573A7">
        <w:t>’</w:t>
      </w:r>
      <w:r>
        <w:t>eus repoussé la lourde porte de fer et tourné les boutons</w:t>
      </w:r>
      <w:r w:rsidR="007573A7">
        <w:t xml:space="preserve">, </w:t>
      </w:r>
      <w:r>
        <w:t>je m</w:t>
      </w:r>
      <w:r w:rsidR="007573A7">
        <w:t>’</w:t>
      </w:r>
      <w:r>
        <w:t>approchai d</w:t>
      </w:r>
      <w:r w:rsidR="007573A7">
        <w:t>’</w:t>
      </w:r>
      <w:r>
        <w:t>elle</w:t>
      </w:r>
      <w:r w:rsidR="007573A7">
        <w:t>.</w:t>
      </w:r>
    </w:p>
    <w:p w14:paraId="06E54276" w14:textId="77777777" w:rsidR="007573A7" w:rsidRDefault="007573A7">
      <w:r>
        <w:t>— </w:t>
      </w:r>
      <w:r w:rsidR="00000000">
        <w:t>C</w:t>
      </w:r>
      <w:r>
        <w:t>’</w:t>
      </w:r>
      <w:r w:rsidR="00000000">
        <w:t>est la fin</w:t>
      </w:r>
      <w:r>
        <w:t xml:space="preserve">, </w:t>
      </w:r>
      <w:r w:rsidR="00000000">
        <w:t>lui dis-je</w:t>
      </w:r>
      <w:r>
        <w:t>.</w:t>
      </w:r>
    </w:p>
    <w:p w14:paraId="64642B5E" w14:textId="77777777" w:rsidR="007573A7" w:rsidRDefault="00000000">
      <w:r>
        <w:t>Elle se leva et s</w:t>
      </w:r>
      <w:r w:rsidR="007573A7">
        <w:t>’</w:t>
      </w:r>
      <w:r>
        <w:t>accrocha à mon cou</w:t>
      </w:r>
      <w:r w:rsidR="007573A7">
        <w:t>.</w:t>
      </w:r>
    </w:p>
    <w:p w14:paraId="51D9CF0D" w14:textId="77777777" w:rsidR="007573A7" w:rsidRDefault="007573A7">
      <w:r>
        <w:t>— </w:t>
      </w:r>
      <w:r w:rsidR="00000000">
        <w:t>Vous tremblez</w:t>
      </w:r>
      <w:r>
        <w:t xml:space="preserve">, </w:t>
      </w:r>
      <w:r w:rsidR="00000000">
        <w:t>chérie</w:t>
      </w:r>
      <w:r>
        <w:t>.</w:t>
      </w:r>
    </w:p>
    <w:p w14:paraId="2667348E" w14:textId="77777777" w:rsidR="007573A7" w:rsidRDefault="007573A7">
      <w:r>
        <w:t>— </w:t>
      </w:r>
      <w:r w:rsidR="00000000">
        <w:t>J</w:t>
      </w:r>
      <w:r>
        <w:t>’</w:t>
      </w:r>
      <w:r w:rsidR="00000000">
        <w:t>ai peur</w:t>
      </w:r>
      <w:r>
        <w:t xml:space="preserve">, </w:t>
      </w:r>
      <w:r w:rsidR="00000000">
        <w:t>Jerry</w:t>
      </w:r>
      <w:r>
        <w:t>.</w:t>
      </w:r>
    </w:p>
    <w:p w14:paraId="262C3974" w14:textId="77777777" w:rsidR="007573A7" w:rsidRDefault="007573A7">
      <w:r>
        <w:t>— </w:t>
      </w:r>
      <w:r w:rsidR="00000000">
        <w:t>Peur de quoi</w:t>
      </w:r>
      <w:r>
        <w:t> ?</w:t>
      </w:r>
    </w:p>
    <w:p w14:paraId="12BB988A" w14:textId="77777777" w:rsidR="007573A7" w:rsidRDefault="007573A7">
      <w:r>
        <w:t>— </w:t>
      </w:r>
      <w:r w:rsidR="00000000">
        <w:t>Je ne sais pas</w:t>
      </w:r>
      <w:r>
        <w:t>.</w:t>
      </w:r>
    </w:p>
    <w:p w14:paraId="06974E13" w14:textId="77777777" w:rsidR="007573A7" w:rsidRDefault="007573A7">
      <w:r>
        <w:t>— </w:t>
      </w:r>
      <w:r w:rsidR="00000000">
        <w:t>Ne soyez donc pas nerveuse</w:t>
      </w:r>
      <w:r>
        <w:t xml:space="preserve">. </w:t>
      </w:r>
      <w:r w:rsidR="00000000">
        <w:t>Encore un peu de temps</w:t>
      </w:r>
      <w:r>
        <w:t xml:space="preserve">. </w:t>
      </w:r>
      <w:r w:rsidR="00000000">
        <w:t>Nous ne pouvons plus perdre la partie</w:t>
      </w:r>
      <w:r>
        <w:t>.</w:t>
      </w:r>
    </w:p>
    <w:p w14:paraId="4F78D11A" w14:textId="77777777" w:rsidR="007573A7" w:rsidRDefault="007573A7">
      <w:r>
        <w:t>— </w:t>
      </w:r>
      <w:r w:rsidR="00000000">
        <w:t>S</w:t>
      </w:r>
      <w:r>
        <w:t>’</w:t>
      </w:r>
      <w:r w:rsidR="00000000">
        <w:t>il vous arrivait quelque chose</w:t>
      </w:r>
      <w:r>
        <w:t> !…</w:t>
      </w:r>
    </w:p>
    <w:p w14:paraId="7606234A" w14:textId="77777777" w:rsidR="007573A7" w:rsidRDefault="007573A7">
      <w:r>
        <w:lastRenderedPageBreak/>
        <w:t>— </w:t>
      </w:r>
      <w:r w:rsidR="00000000">
        <w:t>Il ne m</w:t>
      </w:r>
      <w:r>
        <w:t>’</w:t>
      </w:r>
      <w:r w:rsidR="00000000">
        <w:t>arrivera rien</w:t>
      </w:r>
      <w:r>
        <w:t xml:space="preserve">. </w:t>
      </w:r>
      <w:r w:rsidR="00000000">
        <w:t>D</w:t>
      </w:r>
      <w:r>
        <w:t>’</w:t>
      </w:r>
      <w:r w:rsidR="00000000">
        <w:t>ailleurs</w:t>
      </w:r>
      <w:r>
        <w:t xml:space="preserve">, – </w:t>
      </w:r>
      <w:r w:rsidR="00000000">
        <w:t>je montrai le coffre-fort</w:t>
      </w:r>
      <w:r>
        <w:t xml:space="preserve"> – </w:t>
      </w:r>
      <w:r w:rsidR="00000000">
        <w:t>ma rançon est là</w:t>
      </w:r>
      <w:r>
        <w:t>.</w:t>
      </w:r>
    </w:p>
    <w:p w14:paraId="53D7CB46" w14:textId="77777777" w:rsidR="007573A7" w:rsidRDefault="007573A7">
      <w:r>
        <w:t>— </w:t>
      </w:r>
      <w:r w:rsidR="00000000">
        <w:t>Vous refuseriez de vous sauver en livrant le document</w:t>
      </w:r>
      <w:r>
        <w:t>.</w:t>
      </w:r>
    </w:p>
    <w:p w14:paraId="07EDD705" w14:textId="77777777" w:rsidR="007573A7" w:rsidRDefault="007573A7">
      <w:r>
        <w:t>— </w:t>
      </w:r>
      <w:r w:rsidR="00000000">
        <w:t>Cela ne sera pas nécessaire</w:t>
      </w:r>
      <w:r>
        <w:t xml:space="preserve">. </w:t>
      </w:r>
      <w:r w:rsidR="00000000">
        <w:t>Courage</w:t>
      </w:r>
      <w:r>
        <w:t xml:space="preserve">, </w:t>
      </w:r>
      <w:r w:rsidR="00000000">
        <w:t>chérie</w:t>
      </w:r>
      <w:r>
        <w:t xml:space="preserve"> ; </w:t>
      </w:r>
      <w:r w:rsidR="00000000">
        <w:t>vous avez été étonnante</w:t>
      </w:r>
      <w:r>
        <w:t xml:space="preserve">. </w:t>
      </w:r>
      <w:r w:rsidR="00000000">
        <w:t>Encore quelques jours</w:t>
      </w:r>
      <w:r>
        <w:t>…</w:t>
      </w:r>
    </w:p>
    <w:p w14:paraId="2A882DC5" w14:textId="77777777" w:rsidR="007573A7" w:rsidRDefault="007573A7">
      <w:r>
        <w:t>— </w:t>
      </w:r>
      <w:r w:rsidR="00000000">
        <w:t>Ce sont les derniers jours qui me font peur</w:t>
      </w:r>
      <w:r>
        <w:t xml:space="preserve">, </w:t>
      </w:r>
      <w:r w:rsidR="00000000">
        <w:t>murmura-t-elle</w:t>
      </w:r>
      <w:r>
        <w:t>.</w:t>
      </w:r>
    </w:p>
    <w:p w14:paraId="435DAF5C" w14:textId="4D254692" w:rsidR="007573A7" w:rsidRDefault="00000000">
      <w:r>
        <w:t>Nous descendîmes</w:t>
      </w:r>
      <w:r w:rsidR="007573A7">
        <w:t xml:space="preserve">. </w:t>
      </w:r>
      <w:r>
        <w:t>Derrière ma voiture</w:t>
      </w:r>
      <w:r w:rsidR="007573A7">
        <w:t xml:space="preserve">, </w:t>
      </w:r>
      <w:r>
        <w:t>une conduite int</w:t>
      </w:r>
      <w:r>
        <w:t>é</w:t>
      </w:r>
      <w:r>
        <w:t>rieure bleue était arrêtée</w:t>
      </w:r>
      <w:r w:rsidR="007573A7">
        <w:t>. Joe</w:t>
      </w:r>
      <w:r>
        <w:t xml:space="preserve"> Dominique était debout près d</w:t>
      </w:r>
      <w:r w:rsidR="007573A7">
        <w:t>’</w:t>
      </w:r>
      <w:r>
        <w:t>elle</w:t>
      </w:r>
      <w:r w:rsidR="007573A7">
        <w:t xml:space="preserve">, </w:t>
      </w:r>
      <w:r>
        <w:t>sur le trottoir</w:t>
      </w:r>
      <w:r w:rsidR="007573A7">
        <w:t xml:space="preserve">. </w:t>
      </w:r>
      <w:r>
        <w:t>La rue était déserte</w:t>
      </w:r>
      <w:r w:rsidR="007573A7">
        <w:t xml:space="preserve"> ; </w:t>
      </w:r>
      <w:r>
        <w:t>c</w:t>
      </w:r>
      <w:r w:rsidR="007573A7">
        <w:t>’</w:t>
      </w:r>
      <w:r>
        <w:t>était toujours ainsi</w:t>
      </w:r>
      <w:r w:rsidR="007573A7">
        <w:t xml:space="preserve">, </w:t>
      </w:r>
      <w:r>
        <w:t>le dimanche</w:t>
      </w:r>
      <w:r w:rsidR="007573A7">
        <w:t>.</w:t>
      </w:r>
    </w:p>
    <w:p w14:paraId="08DF8CB2" w14:textId="77777777" w:rsidR="007573A7" w:rsidRDefault="00000000">
      <w:r>
        <w:t>Je décidai de ne pas répondre aux provocations de Dom</w:t>
      </w:r>
      <w:r>
        <w:t>i</w:t>
      </w:r>
      <w:r>
        <w:t>nique et j</w:t>
      </w:r>
      <w:r w:rsidR="007573A7">
        <w:t>’</w:t>
      </w:r>
      <w:r>
        <w:t>ouvris la portière de la voiture pour laisser monter E</w:t>
      </w:r>
      <w:r>
        <w:t>l</w:t>
      </w:r>
      <w:r>
        <w:t>len</w:t>
      </w:r>
      <w:r w:rsidR="007573A7">
        <w:t>.</w:t>
      </w:r>
    </w:p>
    <w:p w14:paraId="4613C7AA" w14:textId="77777777" w:rsidR="007573A7" w:rsidRDefault="00000000">
      <w:r>
        <w:t>Les mains dans les poches de son veston</w:t>
      </w:r>
      <w:r w:rsidR="007573A7">
        <w:t xml:space="preserve">, </w:t>
      </w:r>
      <w:r>
        <w:t>Dominique ma</w:t>
      </w:r>
      <w:r>
        <w:t>r</w:t>
      </w:r>
      <w:r>
        <w:t>cha vers moi</w:t>
      </w:r>
      <w:r w:rsidR="007573A7">
        <w:t>.</w:t>
      </w:r>
    </w:p>
    <w:p w14:paraId="413BB79A" w14:textId="77777777" w:rsidR="007573A7" w:rsidRDefault="00000000">
      <w:r>
        <w:t>Pour ne pas inquiéter Ellen</w:t>
      </w:r>
      <w:r w:rsidR="007573A7">
        <w:t xml:space="preserve">, </w:t>
      </w:r>
      <w:r>
        <w:t>je tournai le dos et j</w:t>
      </w:r>
      <w:r w:rsidR="007573A7">
        <w:t>’</w:t>
      </w:r>
      <w:r>
        <w:t>allais faire le tour de la voiture lorsqu</w:t>
      </w:r>
      <w:r w:rsidR="007573A7">
        <w:t>’</w:t>
      </w:r>
      <w:r>
        <w:t>il vint me couper la route</w:t>
      </w:r>
      <w:r w:rsidR="007573A7">
        <w:t xml:space="preserve">. </w:t>
      </w:r>
      <w:r>
        <w:t>Ellen</w:t>
      </w:r>
      <w:r w:rsidR="007573A7">
        <w:t xml:space="preserve">, </w:t>
      </w:r>
      <w:r>
        <w:t>atrocement pâle</w:t>
      </w:r>
      <w:r w:rsidR="007573A7">
        <w:t xml:space="preserve">, </w:t>
      </w:r>
      <w:r>
        <w:t>nous regardait</w:t>
      </w:r>
      <w:r w:rsidR="007573A7">
        <w:t>.</w:t>
      </w:r>
    </w:p>
    <w:p w14:paraId="22BD0032" w14:textId="77777777" w:rsidR="007573A7" w:rsidRDefault="007573A7">
      <w:r>
        <w:t>— </w:t>
      </w:r>
      <w:r w:rsidR="00000000">
        <w:t>Vite</w:t>
      </w:r>
      <w:r>
        <w:t xml:space="preserve">, </w:t>
      </w:r>
      <w:r w:rsidR="00000000">
        <w:t>Jerry</w:t>
      </w:r>
      <w:r>
        <w:t xml:space="preserve"> ! </w:t>
      </w:r>
      <w:r w:rsidR="00000000">
        <w:t>dit-elle</w:t>
      </w:r>
      <w:r>
        <w:t xml:space="preserve">, </w:t>
      </w:r>
      <w:r w:rsidR="00000000">
        <w:t>je suis pressée</w:t>
      </w:r>
      <w:r>
        <w:t>.</w:t>
      </w:r>
    </w:p>
    <w:p w14:paraId="416823C4" w14:textId="77777777" w:rsidR="007573A7" w:rsidRDefault="007573A7">
      <w:r>
        <w:t>— </w:t>
      </w:r>
      <w:r w:rsidR="00000000">
        <w:t>C</w:t>
      </w:r>
      <w:r>
        <w:t>’</w:t>
      </w:r>
      <w:r w:rsidR="00000000">
        <w:t>est moi qui vous filerai</w:t>
      </w:r>
      <w:r>
        <w:t xml:space="preserve">, </w:t>
      </w:r>
      <w:r w:rsidR="00000000">
        <w:t>ce soir</w:t>
      </w:r>
      <w:r>
        <w:t xml:space="preserve">, </w:t>
      </w:r>
      <w:r w:rsidR="00000000">
        <w:t>ricana Dominique</w:t>
      </w:r>
      <w:r>
        <w:t>.</w:t>
      </w:r>
    </w:p>
    <w:p w14:paraId="17366A84" w14:textId="77777777" w:rsidR="007573A7" w:rsidRDefault="007573A7">
      <w:r>
        <w:t>— </w:t>
      </w:r>
      <w:r w:rsidR="00000000">
        <w:t>À votre aise</w:t>
      </w:r>
      <w:r>
        <w:t xml:space="preserve">, </w:t>
      </w:r>
      <w:r w:rsidR="00000000">
        <w:t>dis-je</w:t>
      </w:r>
      <w:r>
        <w:t>.</w:t>
      </w:r>
    </w:p>
    <w:p w14:paraId="462C9F5B" w14:textId="77777777" w:rsidR="007573A7" w:rsidRDefault="00000000">
      <w:r>
        <w:t>Il gardait les mains dans les poches de son veston et je devinais la bosse de l</w:t>
      </w:r>
      <w:r w:rsidR="007573A7">
        <w:t>’</w:t>
      </w:r>
      <w:r>
        <w:t>automatique</w:t>
      </w:r>
      <w:r w:rsidR="007573A7">
        <w:t>.</w:t>
      </w:r>
    </w:p>
    <w:p w14:paraId="0BA28340" w14:textId="77777777" w:rsidR="007573A7" w:rsidRDefault="007573A7">
      <w:r>
        <w:t>— </w:t>
      </w:r>
      <w:r w:rsidR="00000000">
        <w:t>J</w:t>
      </w:r>
      <w:r>
        <w:t>’</w:t>
      </w:r>
      <w:r w:rsidR="00000000">
        <w:t>ai le droit de vous surveiller</w:t>
      </w:r>
      <w:r>
        <w:t xml:space="preserve">, </w:t>
      </w:r>
      <w:r w:rsidR="00000000">
        <w:t>moi</w:t>
      </w:r>
      <w:r>
        <w:t xml:space="preserve">, </w:t>
      </w:r>
      <w:r w:rsidR="00000000">
        <w:t>hein</w:t>
      </w:r>
      <w:r>
        <w:t xml:space="preserve"> ? </w:t>
      </w:r>
      <w:r w:rsidR="00000000">
        <w:t>ricana-t-il</w:t>
      </w:r>
      <w:r>
        <w:t xml:space="preserve"> ; </w:t>
      </w:r>
      <w:r w:rsidR="00000000">
        <w:t>il n</w:t>
      </w:r>
      <w:r>
        <w:t>’</w:t>
      </w:r>
      <w:r w:rsidR="00000000">
        <w:t>y a qu</w:t>
      </w:r>
      <w:r>
        <w:t>’</w:t>
      </w:r>
      <w:r w:rsidR="00000000">
        <w:t>avec les gosses que vous crânez</w:t>
      </w:r>
      <w:r>
        <w:t xml:space="preserve">, </w:t>
      </w:r>
      <w:r w:rsidR="00000000">
        <w:t>espèce de s</w:t>
      </w:r>
      <w:r>
        <w:t>… !</w:t>
      </w:r>
    </w:p>
    <w:p w14:paraId="1C2E6701" w14:textId="77777777" w:rsidR="007573A7" w:rsidRDefault="00000000">
      <w:r>
        <w:lastRenderedPageBreak/>
        <w:t>Il avançait son visage vers moi d</w:t>
      </w:r>
      <w:r w:rsidR="007573A7">
        <w:t>’</w:t>
      </w:r>
      <w:r>
        <w:t>un air menaçant</w:t>
      </w:r>
      <w:r w:rsidR="007573A7">
        <w:t xml:space="preserve">. </w:t>
      </w:r>
      <w:r>
        <w:t>C</w:t>
      </w:r>
      <w:r w:rsidR="007573A7">
        <w:t>’</w:t>
      </w:r>
      <w:r>
        <w:t>était alors ou jamais</w:t>
      </w:r>
      <w:r w:rsidR="007573A7">
        <w:t xml:space="preserve"> ! </w:t>
      </w:r>
      <w:r>
        <w:t>Je frappai de toutes mes forces</w:t>
      </w:r>
      <w:r w:rsidR="007573A7">
        <w:t xml:space="preserve"> ; </w:t>
      </w:r>
      <w:r>
        <w:t>presque en même temps je fis deux pas rapides de côté</w:t>
      </w:r>
      <w:r w:rsidR="007573A7">
        <w:t xml:space="preserve">, </w:t>
      </w:r>
      <w:r>
        <w:t>pour éviter le pr</w:t>
      </w:r>
      <w:r>
        <w:t>o</w:t>
      </w:r>
      <w:r>
        <w:t>jectile</w:t>
      </w:r>
      <w:r w:rsidR="007573A7">
        <w:t xml:space="preserve">. </w:t>
      </w:r>
      <w:r>
        <w:t>Pendant une fraction de seconde</w:t>
      </w:r>
      <w:r w:rsidR="007573A7">
        <w:t xml:space="preserve">, </w:t>
      </w:r>
      <w:r>
        <w:t>mon cœur cessa de battre</w:t>
      </w:r>
      <w:r w:rsidR="007573A7">
        <w:t xml:space="preserve">. </w:t>
      </w:r>
      <w:r>
        <w:t>Mais je recouvrai tout de suite mon souffle</w:t>
      </w:r>
      <w:r w:rsidR="007573A7">
        <w:t xml:space="preserve"> : </w:t>
      </w:r>
      <w:r>
        <w:t>Dominique</w:t>
      </w:r>
      <w:r w:rsidR="007573A7">
        <w:t xml:space="preserve">, </w:t>
      </w:r>
      <w:r>
        <w:t>les jambes molles</w:t>
      </w:r>
      <w:r w:rsidR="007573A7">
        <w:t xml:space="preserve">, </w:t>
      </w:r>
      <w:r>
        <w:t>le regard vitreux</w:t>
      </w:r>
      <w:r w:rsidR="007573A7">
        <w:t xml:space="preserve">, </w:t>
      </w:r>
      <w:r>
        <w:t>pliait lentement les genoux</w:t>
      </w:r>
      <w:r w:rsidR="007573A7">
        <w:t xml:space="preserve">. </w:t>
      </w:r>
      <w:r>
        <w:t>Je lui décochai un second coup qui l</w:t>
      </w:r>
      <w:r w:rsidR="007573A7">
        <w:t>’</w:t>
      </w:r>
      <w:r>
        <w:t>atteignit à la tête et il s</w:t>
      </w:r>
      <w:r w:rsidR="007573A7">
        <w:t>’</w:t>
      </w:r>
      <w:r>
        <w:t>écroula</w:t>
      </w:r>
      <w:r w:rsidR="007573A7">
        <w:t>.</w:t>
      </w:r>
    </w:p>
    <w:p w14:paraId="12653F55" w14:textId="77777777" w:rsidR="007573A7" w:rsidRDefault="00000000">
      <w:r>
        <w:t>Je pris l</w:t>
      </w:r>
      <w:r w:rsidR="007573A7">
        <w:t>’</w:t>
      </w:r>
      <w:r>
        <w:t>automatique dans sa poche et je le fouillai rapid</w:t>
      </w:r>
      <w:r>
        <w:t>e</w:t>
      </w:r>
      <w:r>
        <w:t>ment</w:t>
      </w:r>
      <w:r w:rsidR="007573A7">
        <w:t xml:space="preserve"> : </w:t>
      </w:r>
      <w:r>
        <w:t>il n</w:t>
      </w:r>
      <w:r w:rsidR="007573A7">
        <w:t>’</w:t>
      </w:r>
      <w:r>
        <w:t>avait qu</w:t>
      </w:r>
      <w:r w:rsidR="007573A7">
        <w:t>’</w:t>
      </w:r>
      <w:r>
        <w:t>un pistolet</w:t>
      </w:r>
      <w:r w:rsidR="007573A7">
        <w:t xml:space="preserve">. </w:t>
      </w:r>
      <w:r>
        <w:t>Je le laissai couché à plat ventre sur le trottoir</w:t>
      </w:r>
      <w:r w:rsidR="007573A7">
        <w:t>.</w:t>
      </w:r>
    </w:p>
    <w:p w14:paraId="6D91C95D" w14:textId="77777777" w:rsidR="007573A7" w:rsidRDefault="00000000">
      <w:r>
        <w:t>Ellen sanglotait</w:t>
      </w:r>
      <w:r w:rsidR="007573A7">
        <w:t xml:space="preserve">, </w:t>
      </w:r>
      <w:r>
        <w:t>presque allongée sur le siège</w:t>
      </w:r>
      <w:r w:rsidR="007573A7">
        <w:t xml:space="preserve">, </w:t>
      </w:r>
      <w:r>
        <w:t>le visage dans les mains</w:t>
      </w:r>
      <w:r w:rsidR="007573A7">
        <w:t xml:space="preserve">. </w:t>
      </w:r>
      <w:r>
        <w:t>Je passai mes doigts dans ses cheveux</w:t>
      </w:r>
      <w:r w:rsidR="007573A7">
        <w:t>.</w:t>
      </w:r>
    </w:p>
    <w:p w14:paraId="11CA7140" w14:textId="77777777" w:rsidR="007573A7" w:rsidRDefault="007573A7">
      <w:r>
        <w:t>— </w:t>
      </w:r>
      <w:r w:rsidR="00000000">
        <w:t>Allons</w:t>
      </w:r>
      <w:r>
        <w:t xml:space="preserve">, </w:t>
      </w:r>
      <w:r w:rsidR="00000000">
        <w:t>mon petit</w:t>
      </w:r>
      <w:r>
        <w:t xml:space="preserve">, </w:t>
      </w:r>
      <w:r w:rsidR="00000000">
        <w:t>lui dis-je doucement</w:t>
      </w:r>
      <w:r>
        <w:t xml:space="preserve">, </w:t>
      </w:r>
      <w:r w:rsidR="00000000">
        <w:t>laissez-moi la place</w:t>
      </w:r>
      <w:r>
        <w:t>.</w:t>
      </w:r>
    </w:p>
    <w:p w14:paraId="6BC721B3" w14:textId="0CE6EACD" w:rsidR="00000000" w:rsidRDefault="00000000" w:rsidP="007573A7">
      <w:pPr>
        <w:pStyle w:val="Centr"/>
        <w:keepNext/>
        <w:spacing w:before="0" w:after="0"/>
      </w:pPr>
      <w:r>
        <w:t>*</w:t>
      </w:r>
    </w:p>
    <w:p w14:paraId="5164CC55" w14:textId="77777777" w:rsidR="00000000" w:rsidRDefault="00000000" w:rsidP="007573A7">
      <w:pPr>
        <w:pStyle w:val="Centr"/>
        <w:keepNext/>
        <w:spacing w:before="0" w:after="0"/>
      </w:pPr>
      <w:r>
        <w:t>* *</w:t>
      </w:r>
    </w:p>
    <w:p w14:paraId="7C587ADA" w14:textId="77777777" w:rsidR="007573A7" w:rsidRDefault="00000000">
      <w:r>
        <w:t>Nous étions prêts</w:t>
      </w:r>
      <w:r w:rsidR="007573A7">
        <w:t xml:space="preserve">, </w:t>
      </w:r>
      <w:r>
        <w:t>désormais</w:t>
      </w:r>
      <w:r w:rsidR="007573A7">
        <w:t xml:space="preserve">, </w:t>
      </w:r>
      <w:r>
        <w:t>à porter le coup fatal</w:t>
      </w:r>
      <w:r w:rsidR="007573A7">
        <w:t xml:space="preserve">. </w:t>
      </w:r>
      <w:r>
        <w:t>Mi</w:t>
      </w:r>
      <w:r>
        <w:t>t</w:t>
      </w:r>
      <w:r>
        <w:t xml:space="preserve">chell et </w:t>
      </w:r>
      <w:proofErr w:type="spellStart"/>
      <w:r>
        <w:t>Jennison</w:t>
      </w:r>
      <w:proofErr w:type="spellEnd"/>
      <w:r>
        <w:t xml:space="preserve"> m</w:t>
      </w:r>
      <w:r w:rsidR="007573A7">
        <w:t>’</w:t>
      </w:r>
      <w:r>
        <w:t>aidaient à classer les éléments du volum</w:t>
      </w:r>
      <w:r>
        <w:t>i</w:t>
      </w:r>
      <w:r>
        <w:t>neux dossier</w:t>
      </w:r>
      <w:r w:rsidR="007573A7">
        <w:t xml:space="preserve">. </w:t>
      </w:r>
      <w:r>
        <w:t>Mon bureau était couvert de feuilles dactylogr</w:t>
      </w:r>
      <w:r>
        <w:t>a</w:t>
      </w:r>
      <w:r>
        <w:t>phiées</w:t>
      </w:r>
      <w:r w:rsidR="007573A7">
        <w:t xml:space="preserve">, </w:t>
      </w:r>
      <w:r>
        <w:t>de photographies</w:t>
      </w:r>
      <w:r w:rsidR="007573A7">
        <w:t xml:space="preserve">, </w:t>
      </w:r>
      <w:r>
        <w:t>de coupures de journaux</w:t>
      </w:r>
      <w:r w:rsidR="007573A7">
        <w:t>.</w:t>
      </w:r>
    </w:p>
    <w:p w14:paraId="3C59DB52" w14:textId="77777777" w:rsidR="007573A7" w:rsidRDefault="007573A7">
      <w:r>
        <w:t>— </w:t>
      </w:r>
      <w:r w:rsidR="00000000">
        <w:t>Il faut transformer tout cela en articles</w:t>
      </w:r>
      <w:r>
        <w:t xml:space="preserve">, </w:t>
      </w:r>
      <w:r w:rsidR="00000000">
        <w:t>dis-je</w:t>
      </w:r>
      <w:r>
        <w:t xml:space="preserve">. </w:t>
      </w:r>
      <w:r w:rsidR="00000000">
        <w:t xml:space="preserve">Confiez la partie la plus importante à </w:t>
      </w:r>
      <w:proofErr w:type="spellStart"/>
      <w:r w:rsidR="00000000">
        <w:t>Noley</w:t>
      </w:r>
      <w:proofErr w:type="spellEnd"/>
      <w:r>
        <w:t xml:space="preserve">, </w:t>
      </w:r>
      <w:r w:rsidR="00000000">
        <w:t>cet après-midi</w:t>
      </w:r>
      <w:r>
        <w:t xml:space="preserve">. </w:t>
      </w:r>
      <w:r w:rsidR="00000000">
        <w:t>Qu</w:t>
      </w:r>
      <w:r>
        <w:t>’</w:t>
      </w:r>
      <w:r w:rsidR="00000000">
        <w:t>il ne cra</w:t>
      </w:r>
      <w:r w:rsidR="00000000">
        <w:t>i</w:t>
      </w:r>
      <w:r w:rsidR="00000000">
        <w:t>gne pas d</w:t>
      </w:r>
      <w:r>
        <w:t>’</w:t>
      </w:r>
      <w:r w:rsidR="00000000">
        <w:t>exagérer</w:t>
      </w:r>
      <w:r>
        <w:t>.</w:t>
      </w:r>
    </w:p>
    <w:p w14:paraId="4CBD3BC6" w14:textId="77777777" w:rsidR="007573A7" w:rsidRDefault="00000000">
      <w:r>
        <w:t xml:space="preserve">Je regardai </w:t>
      </w:r>
      <w:proofErr w:type="spellStart"/>
      <w:r>
        <w:t>Jennison</w:t>
      </w:r>
      <w:proofErr w:type="spellEnd"/>
      <w:r>
        <w:t xml:space="preserve"> en souriant</w:t>
      </w:r>
      <w:r w:rsidR="007573A7">
        <w:t>.</w:t>
      </w:r>
    </w:p>
    <w:p w14:paraId="4191715A" w14:textId="77777777" w:rsidR="007573A7" w:rsidRDefault="007573A7">
      <w:r>
        <w:t>— </w:t>
      </w:r>
      <w:r w:rsidR="00000000">
        <w:t>Vous aussi</w:t>
      </w:r>
      <w:r>
        <w:t xml:space="preserve">, </w:t>
      </w:r>
      <w:r w:rsidR="00000000">
        <w:t>lui dis-je</w:t>
      </w:r>
      <w:r>
        <w:t xml:space="preserve"> ; </w:t>
      </w:r>
      <w:r w:rsidR="00000000">
        <w:t>pour une fois je vous laisse libre de faire explosion</w:t>
      </w:r>
      <w:r>
        <w:t xml:space="preserve">. </w:t>
      </w:r>
      <w:r w:rsidR="00000000">
        <w:t>Si nous perdons la partie</w:t>
      </w:r>
      <w:r>
        <w:t xml:space="preserve">, </w:t>
      </w:r>
      <w:r w:rsidR="00000000">
        <w:t>ils pourront prendre le journal</w:t>
      </w:r>
      <w:r>
        <w:t xml:space="preserve"> : </w:t>
      </w:r>
      <w:r w:rsidR="00000000">
        <w:t>ce serait la faillite et la ruine</w:t>
      </w:r>
      <w:r>
        <w:t>.</w:t>
      </w:r>
    </w:p>
    <w:p w14:paraId="092358C7" w14:textId="77777777" w:rsidR="007573A7" w:rsidRDefault="00000000">
      <w:r>
        <w:lastRenderedPageBreak/>
        <w:t xml:space="preserve">Les yeux de </w:t>
      </w:r>
      <w:proofErr w:type="spellStart"/>
      <w:r>
        <w:t>Jennison</w:t>
      </w:r>
      <w:proofErr w:type="spellEnd"/>
      <w:r>
        <w:t xml:space="preserve"> jetaient des flammes</w:t>
      </w:r>
      <w:r w:rsidR="007573A7">
        <w:t xml:space="preserve"> ; </w:t>
      </w:r>
      <w:r>
        <w:t>son visage étroit et pâle s</w:t>
      </w:r>
      <w:r w:rsidR="007573A7">
        <w:t>’</w:t>
      </w:r>
      <w:r>
        <w:t>était coloré</w:t>
      </w:r>
      <w:r w:rsidR="007573A7">
        <w:t>.</w:t>
      </w:r>
    </w:p>
    <w:p w14:paraId="37F88A62" w14:textId="77777777" w:rsidR="007573A7" w:rsidRDefault="007573A7">
      <w:r>
        <w:t>— </w:t>
      </w:r>
      <w:r w:rsidR="00000000">
        <w:t>Je voudrais que votre père fût là pour voir ça</w:t>
      </w:r>
      <w:r>
        <w:t xml:space="preserve"> ! </w:t>
      </w:r>
      <w:r w:rsidR="00000000">
        <w:t>s</w:t>
      </w:r>
      <w:r>
        <w:t>’</w:t>
      </w:r>
      <w:r w:rsidR="00000000">
        <w:t>écria-t-il</w:t>
      </w:r>
      <w:r>
        <w:t>.</w:t>
      </w:r>
    </w:p>
    <w:p w14:paraId="6F868AB6" w14:textId="77777777" w:rsidR="007573A7" w:rsidRDefault="007573A7">
      <w:r>
        <w:t>— </w:t>
      </w:r>
      <w:r w:rsidR="00000000">
        <w:t>Quand paraissons-nous</w:t>
      </w:r>
      <w:r>
        <w:t xml:space="preserve"> ? </w:t>
      </w:r>
      <w:r w:rsidR="00000000">
        <w:t>demanda Mitchell</w:t>
      </w:r>
      <w:r>
        <w:t>.</w:t>
      </w:r>
    </w:p>
    <w:p w14:paraId="4E523B92" w14:textId="77777777" w:rsidR="007573A7" w:rsidRDefault="007573A7">
      <w:r>
        <w:t>— </w:t>
      </w:r>
      <w:r w:rsidR="00000000">
        <w:t>Mercredi matin</w:t>
      </w:r>
      <w:r>
        <w:t xml:space="preserve">, </w:t>
      </w:r>
      <w:r w:rsidR="00000000">
        <w:t>répondis-je</w:t>
      </w:r>
      <w:r>
        <w:t>.</w:t>
      </w:r>
    </w:p>
    <w:p w14:paraId="5A087192" w14:textId="77777777" w:rsidR="007573A7" w:rsidRDefault="007573A7">
      <w:r>
        <w:t>— </w:t>
      </w:r>
      <w:r w:rsidR="00000000">
        <w:t>J</w:t>
      </w:r>
      <w:r>
        <w:t>’</w:t>
      </w:r>
      <w:r w:rsidR="00000000">
        <w:t>ai tout le temps</w:t>
      </w:r>
      <w:r>
        <w:t xml:space="preserve">, </w:t>
      </w:r>
      <w:r w:rsidR="00000000">
        <w:t>dit-il</w:t>
      </w:r>
      <w:r>
        <w:t xml:space="preserve"> : </w:t>
      </w:r>
      <w:r w:rsidR="00000000">
        <w:t>aujourd</w:t>
      </w:r>
      <w:r>
        <w:t>’</w:t>
      </w:r>
      <w:r w:rsidR="00000000">
        <w:t>hui</w:t>
      </w:r>
      <w:r>
        <w:t xml:space="preserve">, </w:t>
      </w:r>
      <w:r w:rsidR="00000000">
        <w:t>cette nuit</w:t>
      </w:r>
      <w:r>
        <w:t xml:space="preserve">, </w:t>
      </w:r>
      <w:r w:rsidR="00000000">
        <w:t>demain</w:t>
      </w:r>
      <w:r>
        <w:t xml:space="preserve">. </w:t>
      </w:r>
      <w:r w:rsidR="00000000">
        <w:t>Ça ira</w:t>
      </w:r>
      <w:r>
        <w:t>.</w:t>
      </w:r>
    </w:p>
    <w:p w14:paraId="59A6B236" w14:textId="77777777" w:rsidR="007573A7" w:rsidRDefault="00000000">
      <w:r>
        <w:t>La sonnerie du téléphone résonna</w:t>
      </w:r>
      <w:r w:rsidR="007573A7">
        <w:t xml:space="preserve">. </w:t>
      </w:r>
      <w:r>
        <w:t>Ray me passa l</w:t>
      </w:r>
      <w:r w:rsidR="007573A7">
        <w:t>’</w:t>
      </w:r>
      <w:r>
        <w:t>appareil</w:t>
      </w:r>
      <w:r w:rsidR="007573A7">
        <w:t xml:space="preserve"> ; </w:t>
      </w:r>
      <w:r>
        <w:t>c</w:t>
      </w:r>
      <w:r w:rsidR="007573A7">
        <w:t>’</w:t>
      </w:r>
      <w:r>
        <w:t>était Andrew Robinson</w:t>
      </w:r>
      <w:r w:rsidR="007573A7">
        <w:t>.</w:t>
      </w:r>
    </w:p>
    <w:p w14:paraId="51BA3E71" w14:textId="77777777" w:rsidR="007573A7" w:rsidRDefault="007573A7">
      <w:r>
        <w:t>— </w:t>
      </w:r>
      <w:r w:rsidR="00000000">
        <w:t>J</w:t>
      </w:r>
      <w:r>
        <w:t>’</w:t>
      </w:r>
      <w:r w:rsidR="00000000">
        <w:t>ai arrangé la chose dont nous avions parlé</w:t>
      </w:r>
      <w:r>
        <w:t xml:space="preserve">, </w:t>
      </w:r>
      <w:r w:rsidR="00000000">
        <w:t>dit-il</w:t>
      </w:r>
      <w:r>
        <w:t>.</w:t>
      </w:r>
    </w:p>
    <w:p w14:paraId="4E1E8D96" w14:textId="77777777" w:rsidR="007573A7" w:rsidRDefault="007573A7">
      <w:r>
        <w:t>— </w:t>
      </w:r>
      <w:r w:rsidR="00000000">
        <w:t>Merci</w:t>
      </w:r>
      <w:r>
        <w:t xml:space="preserve">. </w:t>
      </w:r>
      <w:r w:rsidR="00000000">
        <w:t>Je puis donc aller et venir librement</w:t>
      </w:r>
      <w:r>
        <w:t> ?</w:t>
      </w:r>
    </w:p>
    <w:p w14:paraId="4BF2CDC2" w14:textId="77777777" w:rsidR="007573A7" w:rsidRDefault="007573A7">
      <w:r>
        <w:t>— </w:t>
      </w:r>
      <w:r w:rsidR="00000000">
        <w:t>Oui</w:t>
      </w:r>
      <w:r>
        <w:t xml:space="preserve">. </w:t>
      </w:r>
      <w:r w:rsidR="00000000">
        <w:t xml:space="preserve">Je viens de voir </w:t>
      </w:r>
      <w:proofErr w:type="spellStart"/>
      <w:r w:rsidR="00000000">
        <w:t>Curfew</w:t>
      </w:r>
      <w:proofErr w:type="spellEnd"/>
      <w:r>
        <w:t xml:space="preserve"> ; </w:t>
      </w:r>
      <w:r w:rsidR="00000000">
        <w:t>j</w:t>
      </w:r>
      <w:r>
        <w:t>’</w:t>
      </w:r>
      <w:r w:rsidR="00000000">
        <w:t>espère que ce sera le commencement de la paix</w:t>
      </w:r>
      <w:r>
        <w:t>.</w:t>
      </w:r>
    </w:p>
    <w:p w14:paraId="092C5C88" w14:textId="77777777" w:rsidR="007573A7" w:rsidRDefault="007573A7">
      <w:r>
        <w:t>— </w:t>
      </w:r>
      <w:r w:rsidR="00000000">
        <w:t>Je l</w:t>
      </w:r>
      <w:r>
        <w:t>’</w:t>
      </w:r>
      <w:r w:rsidR="00000000">
        <w:t>espère aussi</w:t>
      </w:r>
      <w:r>
        <w:t>.</w:t>
      </w:r>
    </w:p>
    <w:p w14:paraId="7724AD2F" w14:textId="77777777" w:rsidR="007573A7" w:rsidRDefault="007573A7">
      <w:r>
        <w:t>— </w:t>
      </w:r>
      <w:r w:rsidR="00000000">
        <w:t>Je voudrais vous parler</w:t>
      </w:r>
      <w:r>
        <w:t xml:space="preserve">, </w:t>
      </w:r>
      <w:r w:rsidR="00000000">
        <w:t>Jerry</w:t>
      </w:r>
      <w:r>
        <w:t xml:space="preserve">, </w:t>
      </w:r>
      <w:r w:rsidR="00000000">
        <w:t>ajouta-t-il</w:t>
      </w:r>
      <w:r>
        <w:t xml:space="preserve">. </w:t>
      </w:r>
      <w:r w:rsidR="00000000">
        <w:t>Pouvez-vous venir me voir ce soir</w:t>
      </w:r>
      <w:r>
        <w:t xml:space="preserve">, </w:t>
      </w:r>
      <w:r w:rsidR="00000000">
        <w:t>chez moi</w:t>
      </w:r>
      <w:r>
        <w:t> ?</w:t>
      </w:r>
    </w:p>
    <w:p w14:paraId="1C9A9426" w14:textId="77777777" w:rsidR="007573A7" w:rsidRDefault="007573A7">
      <w:r>
        <w:t>— </w:t>
      </w:r>
      <w:r w:rsidR="00000000">
        <w:t>C</w:t>
      </w:r>
      <w:r>
        <w:t>’</w:t>
      </w:r>
      <w:r w:rsidR="00000000">
        <w:t>est impossible</w:t>
      </w:r>
      <w:r>
        <w:t xml:space="preserve">, </w:t>
      </w:r>
      <w:r w:rsidR="00000000">
        <w:t>mais je puis venir demain soir</w:t>
      </w:r>
      <w:r>
        <w:t>.</w:t>
      </w:r>
    </w:p>
    <w:p w14:paraId="2C46E241" w14:textId="77777777" w:rsidR="007573A7" w:rsidRDefault="007573A7">
      <w:r>
        <w:t>— </w:t>
      </w:r>
      <w:r w:rsidR="00000000">
        <w:t>Entendu</w:t>
      </w:r>
      <w:r>
        <w:t xml:space="preserve"> ; </w:t>
      </w:r>
      <w:r w:rsidR="00000000">
        <w:t>ce n</w:t>
      </w:r>
      <w:r>
        <w:t>’</w:t>
      </w:r>
      <w:r w:rsidR="00000000">
        <w:t>est pas urgent</w:t>
      </w:r>
      <w:r>
        <w:t xml:space="preserve">. </w:t>
      </w:r>
      <w:r w:rsidR="00000000">
        <w:t>Huit heures trente</w:t>
      </w:r>
      <w:r>
        <w:t> ?</w:t>
      </w:r>
    </w:p>
    <w:p w14:paraId="7E7BB7A5" w14:textId="77777777" w:rsidR="007573A7" w:rsidRDefault="007573A7">
      <w:r>
        <w:t>— </w:t>
      </w:r>
      <w:r w:rsidR="00000000">
        <w:t>Je serai là</w:t>
      </w:r>
      <w:r>
        <w:t>.</w:t>
      </w:r>
    </w:p>
    <w:p w14:paraId="3CF47CF8" w14:textId="77777777" w:rsidR="007573A7" w:rsidRDefault="00000000">
      <w:r>
        <w:t>Dans l</w:t>
      </w:r>
      <w:r w:rsidR="007573A7">
        <w:t>’</w:t>
      </w:r>
      <w:r>
        <w:t>après-midi</w:t>
      </w:r>
      <w:r w:rsidR="007573A7">
        <w:t xml:space="preserve">, </w:t>
      </w:r>
      <w:r>
        <w:t xml:space="preserve">je me rendis à </w:t>
      </w:r>
      <w:proofErr w:type="spellStart"/>
      <w:r>
        <w:t>Graystone</w:t>
      </w:r>
      <w:proofErr w:type="spellEnd"/>
      <w:r w:rsidR="007573A7">
        <w:t xml:space="preserve">. </w:t>
      </w:r>
      <w:r>
        <w:t xml:space="preserve">Je ne laissai pas au docteur </w:t>
      </w:r>
      <w:proofErr w:type="spellStart"/>
      <w:r>
        <w:t>Wilks</w:t>
      </w:r>
      <w:proofErr w:type="spellEnd"/>
      <w:r>
        <w:t xml:space="preserve"> la liberté de me recevoir ou de me défe</w:t>
      </w:r>
      <w:r>
        <w:t>n</w:t>
      </w:r>
      <w:r>
        <w:t>dre sa porte</w:t>
      </w:r>
      <w:r w:rsidR="007573A7">
        <w:t xml:space="preserve">. </w:t>
      </w:r>
      <w:r>
        <w:t>J</w:t>
      </w:r>
      <w:r w:rsidR="007573A7">
        <w:t>’</w:t>
      </w:r>
      <w:r>
        <w:t>allai droit au bureau et j</w:t>
      </w:r>
      <w:r w:rsidR="007573A7">
        <w:t>’</w:t>
      </w:r>
      <w:r>
        <w:t>entrai</w:t>
      </w:r>
      <w:r w:rsidR="007573A7">
        <w:t xml:space="preserve">. </w:t>
      </w:r>
      <w:r>
        <w:t>Il me jeta un r</w:t>
      </w:r>
      <w:r>
        <w:t>e</w:t>
      </w:r>
      <w:r>
        <w:t>gard aigu</w:t>
      </w:r>
      <w:r w:rsidR="007573A7">
        <w:t>.</w:t>
      </w:r>
    </w:p>
    <w:p w14:paraId="46CDE6D3" w14:textId="77777777" w:rsidR="007573A7" w:rsidRDefault="007573A7">
      <w:r>
        <w:t>— </w:t>
      </w:r>
      <w:r w:rsidR="00000000">
        <w:t>Que désirez-vous</w:t>
      </w:r>
      <w:r>
        <w:t> ?</w:t>
      </w:r>
    </w:p>
    <w:p w14:paraId="4AC24819" w14:textId="77777777" w:rsidR="007573A7" w:rsidRDefault="007573A7">
      <w:r>
        <w:lastRenderedPageBreak/>
        <w:t>— </w:t>
      </w:r>
      <w:r w:rsidR="00000000">
        <w:t>Vous parler</w:t>
      </w:r>
      <w:r>
        <w:t>.</w:t>
      </w:r>
    </w:p>
    <w:p w14:paraId="401833CE" w14:textId="77777777" w:rsidR="007573A7" w:rsidRDefault="007573A7">
      <w:r>
        <w:t>— </w:t>
      </w:r>
      <w:r w:rsidR="00000000">
        <w:t>De quoi</w:t>
      </w:r>
      <w:r>
        <w:t> ?</w:t>
      </w:r>
    </w:p>
    <w:p w14:paraId="32EEB951" w14:textId="77777777" w:rsidR="007573A7" w:rsidRDefault="007573A7">
      <w:r>
        <w:t>— </w:t>
      </w:r>
      <w:r w:rsidR="00000000">
        <w:t>C</w:t>
      </w:r>
      <w:r>
        <w:t>’</w:t>
      </w:r>
      <w:r w:rsidR="00000000">
        <w:t>est important</w:t>
      </w:r>
      <w:r>
        <w:t>.</w:t>
      </w:r>
    </w:p>
    <w:p w14:paraId="6A58BC69" w14:textId="77777777" w:rsidR="007573A7" w:rsidRDefault="00000000">
      <w:r>
        <w:t>Il froissa entre ses doigts la feuille de papier qu</w:t>
      </w:r>
      <w:r w:rsidR="007573A7">
        <w:t>’</w:t>
      </w:r>
      <w:r>
        <w:t>il tenait à la main</w:t>
      </w:r>
      <w:r w:rsidR="007573A7">
        <w:t xml:space="preserve">. </w:t>
      </w:r>
      <w:r>
        <w:t>Il considérait s</w:t>
      </w:r>
      <w:r w:rsidR="007573A7">
        <w:t>’</w:t>
      </w:r>
      <w:r>
        <w:t>il allait m</w:t>
      </w:r>
      <w:r w:rsidR="007573A7">
        <w:t>’</w:t>
      </w:r>
      <w:r>
        <w:t>écouter ou refuser de m</w:t>
      </w:r>
      <w:r w:rsidR="007573A7">
        <w:t>’</w:t>
      </w:r>
      <w:r>
        <w:t>entendre</w:t>
      </w:r>
      <w:r w:rsidR="007573A7">
        <w:t xml:space="preserve">. </w:t>
      </w:r>
      <w:r>
        <w:t>Je fermai la porte et je vins m</w:t>
      </w:r>
      <w:r w:rsidR="007573A7">
        <w:t>’</w:t>
      </w:r>
      <w:r>
        <w:t>asseoir près du b</w:t>
      </w:r>
      <w:r>
        <w:t>u</w:t>
      </w:r>
      <w:r>
        <w:t>reau</w:t>
      </w:r>
      <w:r w:rsidR="007573A7">
        <w:t>.</w:t>
      </w:r>
    </w:p>
    <w:p w14:paraId="7AF07DC8" w14:textId="77777777" w:rsidR="007573A7" w:rsidRDefault="007573A7">
      <w:r>
        <w:t>— </w:t>
      </w:r>
      <w:r w:rsidR="00000000">
        <w:t>Est-ce que l</w:t>
      </w:r>
      <w:r>
        <w:t>’</w:t>
      </w:r>
      <w:r w:rsidR="00000000">
        <w:t>on peut nous entendre</w:t>
      </w:r>
      <w:r>
        <w:t xml:space="preserve"> ? </w:t>
      </w:r>
      <w:r w:rsidR="00000000">
        <w:t>demandai-je</w:t>
      </w:r>
      <w:r>
        <w:t>.</w:t>
      </w:r>
    </w:p>
    <w:p w14:paraId="30CC05A3" w14:textId="77777777" w:rsidR="007573A7" w:rsidRDefault="007573A7">
      <w:r>
        <w:t>— </w:t>
      </w:r>
      <w:r w:rsidR="00000000">
        <w:t>Non</w:t>
      </w:r>
      <w:r>
        <w:t xml:space="preserve">. </w:t>
      </w:r>
      <w:r w:rsidR="00000000">
        <w:t>De quoi s</w:t>
      </w:r>
      <w:r>
        <w:t>’</w:t>
      </w:r>
      <w:r w:rsidR="00000000">
        <w:t>agit-il</w:t>
      </w:r>
      <w:r>
        <w:t xml:space="preserve"> ? </w:t>
      </w:r>
      <w:r w:rsidR="00000000">
        <w:t>Je suis pressé</w:t>
      </w:r>
      <w:r>
        <w:t>.</w:t>
      </w:r>
    </w:p>
    <w:p w14:paraId="2710D048" w14:textId="77978622" w:rsidR="007573A7" w:rsidRDefault="00E474BC">
      <w:r>
        <w:t>J</w:t>
      </w:r>
      <w:r w:rsidR="00000000">
        <w:t>e sortis mon étui à cigarettes</w:t>
      </w:r>
      <w:r w:rsidR="007573A7">
        <w:t xml:space="preserve">, </w:t>
      </w:r>
      <w:r w:rsidR="00000000">
        <w:t>je l</w:t>
      </w:r>
      <w:r w:rsidR="007573A7">
        <w:t>’</w:t>
      </w:r>
      <w:r w:rsidR="00000000">
        <w:t xml:space="preserve">ouvris et je le tendis à </w:t>
      </w:r>
      <w:proofErr w:type="spellStart"/>
      <w:r w:rsidR="00000000">
        <w:t>Wilks</w:t>
      </w:r>
      <w:proofErr w:type="spellEnd"/>
      <w:r w:rsidR="00000000">
        <w:t xml:space="preserve"> qui refusa du geste</w:t>
      </w:r>
      <w:r w:rsidR="007573A7">
        <w:t xml:space="preserve">. </w:t>
      </w:r>
      <w:r w:rsidR="00000000">
        <w:t>J</w:t>
      </w:r>
      <w:r w:rsidR="007573A7">
        <w:t>’</w:t>
      </w:r>
      <w:r w:rsidR="00000000">
        <w:t>allumai moi-même une cigarette</w:t>
      </w:r>
      <w:r w:rsidR="007573A7">
        <w:t xml:space="preserve">. </w:t>
      </w:r>
      <w:r w:rsidR="00000000">
        <w:t>Le docteur tapotait nerveusement du bout des doigts les bras de son fauteuil</w:t>
      </w:r>
      <w:r w:rsidR="007573A7">
        <w:t xml:space="preserve">. </w:t>
      </w:r>
      <w:r w:rsidR="00000000">
        <w:t>J</w:t>
      </w:r>
      <w:r w:rsidR="007573A7">
        <w:t>’</w:t>
      </w:r>
      <w:r w:rsidR="00000000">
        <w:t>attendis encore quelques secondes</w:t>
      </w:r>
      <w:r w:rsidR="007573A7">
        <w:t xml:space="preserve">, </w:t>
      </w:r>
      <w:r w:rsidR="00000000">
        <w:t>m</w:t>
      </w:r>
      <w:r w:rsidR="007573A7">
        <w:t>’</w:t>
      </w:r>
      <w:r w:rsidR="00000000">
        <w:t>efforçant à demeurer impassible</w:t>
      </w:r>
      <w:r w:rsidR="007573A7">
        <w:t>.</w:t>
      </w:r>
    </w:p>
    <w:p w14:paraId="39995C80" w14:textId="77777777" w:rsidR="007573A7" w:rsidRDefault="007573A7">
      <w:r>
        <w:t>— </w:t>
      </w:r>
      <w:r w:rsidR="00000000">
        <w:t>C</w:t>
      </w:r>
      <w:r>
        <w:t>’</w:t>
      </w:r>
      <w:r w:rsidR="00000000">
        <w:t>est fini</w:t>
      </w:r>
      <w:r>
        <w:t xml:space="preserve">, </w:t>
      </w:r>
      <w:r w:rsidR="00000000">
        <w:t>dis-je enfin</w:t>
      </w:r>
      <w:r>
        <w:t>.</w:t>
      </w:r>
    </w:p>
    <w:p w14:paraId="4CF182E6" w14:textId="77777777" w:rsidR="007573A7" w:rsidRDefault="007573A7">
      <w:r>
        <w:t>— </w:t>
      </w:r>
      <w:r w:rsidR="00000000">
        <w:t>Que voulez-vous dire</w:t>
      </w:r>
      <w:r>
        <w:t> ?</w:t>
      </w:r>
    </w:p>
    <w:p w14:paraId="35E5B39F" w14:textId="78C143B2" w:rsidR="007573A7" w:rsidRDefault="007573A7">
      <w:r>
        <w:t>— </w:t>
      </w:r>
      <w:r w:rsidR="00000000" w:rsidRPr="00E474BC">
        <w:t>Que</w:t>
      </w:r>
      <w:r w:rsidR="00000000">
        <w:t xml:space="preserve"> je n</w:t>
      </w:r>
      <w:r>
        <w:t>’</w:t>
      </w:r>
      <w:r w:rsidR="00000000">
        <w:t>ignore plus rien</w:t>
      </w:r>
      <w:r>
        <w:t xml:space="preserve">. </w:t>
      </w:r>
      <w:r w:rsidR="00000000">
        <w:t>Avez-vous un alibi pour la so</w:t>
      </w:r>
      <w:r w:rsidR="00000000">
        <w:t>i</w:t>
      </w:r>
      <w:r w:rsidR="00000000">
        <w:t xml:space="preserve">rée du </w:t>
      </w:r>
      <w:r>
        <w:t xml:space="preserve">6 août, </w:t>
      </w:r>
      <w:r w:rsidR="00000000">
        <w:t>entre neuf heures quinze et dix heures</w:t>
      </w:r>
      <w:r>
        <w:t> ?</w:t>
      </w:r>
    </w:p>
    <w:p w14:paraId="5DD03C2A" w14:textId="77777777" w:rsidR="007573A7" w:rsidRDefault="007573A7">
      <w:r>
        <w:t>— </w:t>
      </w:r>
      <w:r w:rsidR="00000000">
        <w:t>Croyez-vous que j</w:t>
      </w:r>
      <w:r>
        <w:t>’</w:t>
      </w:r>
      <w:r w:rsidR="00000000">
        <w:t>aie besoin d</w:t>
      </w:r>
      <w:r>
        <w:t>’</w:t>
      </w:r>
      <w:r w:rsidR="00000000">
        <w:t>un alibi</w:t>
      </w:r>
      <w:r>
        <w:t> ?</w:t>
      </w:r>
    </w:p>
    <w:p w14:paraId="75FFA7B1" w14:textId="77777777" w:rsidR="007573A7" w:rsidRDefault="007573A7">
      <w:r>
        <w:t>— </w:t>
      </w:r>
      <w:r w:rsidR="00000000">
        <w:t>J</w:t>
      </w:r>
      <w:r>
        <w:t>’</w:t>
      </w:r>
      <w:r w:rsidR="00000000">
        <w:t>en suis persuadé</w:t>
      </w:r>
      <w:r>
        <w:t xml:space="preserve"> : </w:t>
      </w:r>
      <w:r w:rsidR="00000000">
        <w:t>le juge Robinson a été assassiné ce soir-là</w:t>
      </w:r>
      <w:r>
        <w:t>.</w:t>
      </w:r>
    </w:p>
    <w:p w14:paraId="53E36DEB" w14:textId="77777777" w:rsidR="007573A7" w:rsidRDefault="00000000">
      <w:r>
        <w:t>Il se renversa contre le dossier de son fauteuil</w:t>
      </w:r>
      <w:r w:rsidR="007573A7">
        <w:t xml:space="preserve">, </w:t>
      </w:r>
      <w:r>
        <w:t>haussant les sourcils comme si ma question l</w:t>
      </w:r>
      <w:r w:rsidR="007573A7">
        <w:t>’</w:t>
      </w:r>
      <w:r>
        <w:t>étonnait</w:t>
      </w:r>
      <w:r w:rsidR="007573A7">
        <w:t>.</w:t>
      </w:r>
    </w:p>
    <w:p w14:paraId="38AA0DCE" w14:textId="77777777" w:rsidR="007573A7" w:rsidRDefault="007573A7">
      <w:r>
        <w:t>— </w:t>
      </w:r>
      <w:r w:rsidR="00000000">
        <w:t>Tout le monde sait cela</w:t>
      </w:r>
      <w:r>
        <w:t xml:space="preserve">, </w:t>
      </w:r>
      <w:r w:rsidR="00000000">
        <w:t>ricana-t-il</w:t>
      </w:r>
      <w:r>
        <w:t xml:space="preserve"> ; </w:t>
      </w:r>
      <w:r w:rsidR="00000000">
        <w:t>et tout le monde sait qu</w:t>
      </w:r>
      <w:r>
        <w:t>’</w:t>
      </w:r>
      <w:r w:rsidR="00000000">
        <w:t>à la même heure Magee était</w:t>
      </w:r>
      <w:r>
        <w:t>…</w:t>
      </w:r>
    </w:p>
    <w:p w14:paraId="30902CE3" w14:textId="77777777" w:rsidR="007573A7" w:rsidRDefault="007573A7">
      <w:r>
        <w:t>— </w:t>
      </w:r>
      <w:r w:rsidR="00000000">
        <w:t>Mort</w:t>
      </w:r>
      <w:r>
        <w:t xml:space="preserve"> ! </w:t>
      </w:r>
      <w:r w:rsidR="00000000">
        <w:t>coupai-je</w:t>
      </w:r>
      <w:r>
        <w:t xml:space="preserve">, </w:t>
      </w:r>
      <w:r w:rsidR="00000000">
        <w:t>ou incapable de tuer personne</w:t>
      </w:r>
      <w:r>
        <w:t>.</w:t>
      </w:r>
    </w:p>
    <w:p w14:paraId="540CC7AA" w14:textId="77777777" w:rsidR="007573A7" w:rsidRDefault="00000000">
      <w:r>
        <w:lastRenderedPageBreak/>
        <w:t>Le mot sembla l</w:t>
      </w:r>
      <w:r w:rsidR="007573A7">
        <w:t>’</w:t>
      </w:r>
      <w:r>
        <w:t>étourdir</w:t>
      </w:r>
      <w:r w:rsidR="007573A7">
        <w:t xml:space="preserve">. </w:t>
      </w:r>
      <w:r>
        <w:t>Pendant quelques secondes il ne respira plus</w:t>
      </w:r>
      <w:r w:rsidR="007573A7">
        <w:t xml:space="preserve">. </w:t>
      </w:r>
      <w:r>
        <w:t>Son visage n</w:t>
      </w:r>
      <w:r w:rsidR="007573A7">
        <w:t>’</w:t>
      </w:r>
      <w:r>
        <w:t>avait pas bougé</w:t>
      </w:r>
      <w:r w:rsidR="007573A7">
        <w:t xml:space="preserve">, </w:t>
      </w:r>
      <w:r>
        <w:t>mais son regard déc</w:t>
      </w:r>
      <w:r>
        <w:t>e</w:t>
      </w:r>
      <w:r>
        <w:t>lait le trouble qui l</w:t>
      </w:r>
      <w:r w:rsidR="007573A7">
        <w:t>’</w:t>
      </w:r>
      <w:r>
        <w:t>agitait</w:t>
      </w:r>
      <w:r w:rsidR="007573A7">
        <w:t xml:space="preserve">. </w:t>
      </w:r>
      <w:r>
        <w:t>Il avait sans doute cru</w:t>
      </w:r>
      <w:r w:rsidR="007573A7">
        <w:t xml:space="preserve">, </w:t>
      </w:r>
      <w:r>
        <w:t>au début</w:t>
      </w:r>
      <w:r w:rsidR="007573A7">
        <w:t xml:space="preserve">, </w:t>
      </w:r>
      <w:r>
        <w:t>que je m</w:t>
      </w:r>
      <w:r w:rsidR="007573A7">
        <w:t>’</w:t>
      </w:r>
      <w:r>
        <w:t>intéressais au côté politique de l</w:t>
      </w:r>
      <w:r w:rsidR="007573A7">
        <w:t>’</w:t>
      </w:r>
      <w:r>
        <w:t>évasion</w:t>
      </w:r>
      <w:r w:rsidR="007573A7">
        <w:t xml:space="preserve">… </w:t>
      </w:r>
      <w:r>
        <w:t>puis à Olive Clayton</w:t>
      </w:r>
      <w:r w:rsidR="007573A7">
        <w:t xml:space="preserve">. </w:t>
      </w:r>
      <w:r>
        <w:t>Maintenant</w:t>
      </w:r>
      <w:r w:rsidR="007573A7">
        <w:t xml:space="preserve">, </w:t>
      </w:r>
      <w:r>
        <w:t>il connaissait le fond de ma pensée</w:t>
      </w:r>
      <w:r w:rsidR="007573A7">
        <w:t>.</w:t>
      </w:r>
    </w:p>
    <w:p w14:paraId="1026D04E" w14:textId="77777777" w:rsidR="007573A7" w:rsidRDefault="007573A7">
      <w:r>
        <w:t>— </w:t>
      </w:r>
      <w:r w:rsidR="00000000">
        <w:t>Lorsque l</w:t>
      </w:r>
      <w:r>
        <w:t>’</w:t>
      </w:r>
      <w:r w:rsidR="00000000">
        <w:t>on connaîtra le fait</w:t>
      </w:r>
      <w:r>
        <w:t xml:space="preserve">, </w:t>
      </w:r>
      <w:r w:rsidR="00000000">
        <w:t>dis-je</w:t>
      </w:r>
      <w:r>
        <w:t xml:space="preserve">, </w:t>
      </w:r>
      <w:r w:rsidR="00000000">
        <w:t>il vous faudra un alibi</w:t>
      </w:r>
      <w:r>
        <w:t>.</w:t>
      </w:r>
    </w:p>
    <w:p w14:paraId="1B219D70" w14:textId="77777777" w:rsidR="007573A7" w:rsidRDefault="00000000">
      <w:r>
        <w:t>Il ne répondit pas</w:t>
      </w:r>
      <w:r w:rsidR="007573A7">
        <w:t xml:space="preserve">. </w:t>
      </w:r>
      <w:r>
        <w:t>Lentement</w:t>
      </w:r>
      <w:r w:rsidR="007573A7">
        <w:t xml:space="preserve">, </w:t>
      </w:r>
      <w:r>
        <w:t>il recouvrait son sang-froid</w:t>
      </w:r>
      <w:r w:rsidR="007573A7">
        <w:t xml:space="preserve">. </w:t>
      </w:r>
      <w:r>
        <w:t>Un rictus découvrit ses dents et il se remit à tapoter du bout des doigts sur les bras de son fauteuil</w:t>
      </w:r>
      <w:r w:rsidR="007573A7">
        <w:t>.</w:t>
      </w:r>
    </w:p>
    <w:p w14:paraId="1ADF7B7F" w14:textId="77777777" w:rsidR="007573A7" w:rsidRDefault="00000000">
      <w:r>
        <w:t>J</w:t>
      </w:r>
      <w:r w:rsidR="007573A7">
        <w:t>’</w:t>
      </w:r>
      <w:r>
        <w:t>attendais</w:t>
      </w:r>
      <w:r w:rsidR="007573A7">
        <w:t xml:space="preserve">, </w:t>
      </w:r>
      <w:r>
        <w:t>fumant tranquillement</w:t>
      </w:r>
      <w:r w:rsidR="007573A7">
        <w:t xml:space="preserve">. </w:t>
      </w:r>
      <w:r>
        <w:t>J</w:t>
      </w:r>
      <w:r w:rsidR="007573A7">
        <w:t>’</w:t>
      </w:r>
      <w:r>
        <w:t>avais le temps</w:t>
      </w:r>
      <w:r w:rsidR="007573A7">
        <w:t xml:space="preserve">, </w:t>
      </w:r>
      <w:r>
        <w:t>ju</w:t>
      </w:r>
      <w:r>
        <w:t>s</w:t>
      </w:r>
      <w:r>
        <w:t>qu</w:t>
      </w:r>
      <w:r w:rsidR="007573A7">
        <w:t>’</w:t>
      </w:r>
      <w:r>
        <w:t>au surlendemain</w:t>
      </w:r>
      <w:r w:rsidR="007573A7">
        <w:t xml:space="preserve">, </w:t>
      </w:r>
      <w:r>
        <w:t>mercredi matin</w:t>
      </w:r>
      <w:r w:rsidR="007573A7">
        <w:t xml:space="preserve">. </w:t>
      </w:r>
      <w:r>
        <w:t xml:space="preserve">Plus le docteur </w:t>
      </w:r>
      <w:proofErr w:type="spellStart"/>
      <w:r>
        <w:t>Wilks</w:t>
      </w:r>
      <w:proofErr w:type="spellEnd"/>
      <w:r>
        <w:t xml:space="preserve"> r</w:t>
      </w:r>
      <w:r>
        <w:t>é</w:t>
      </w:r>
      <w:r>
        <w:t>fléchirait</w:t>
      </w:r>
      <w:r w:rsidR="007573A7">
        <w:t xml:space="preserve">, </w:t>
      </w:r>
      <w:r>
        <w:t>plus il se persuaderait qu</w:t>
      </w:r>
      <w:r w:rsidR="007573A7">
        <w:t>’</w:t>
      </w:r>
      <w:r>
        <w:t>il avait perdu la partie</w:t>
      </w:r>
      <w:r w:rsidR="007573A7">
        <w:t xml:space="preserve">. </w:t>
      </w:r>
      <w:r>
        <w:t>Te</w:t>
      </w:r>
      <w:r>
        <w:t>n</w:t>
      </w:r>
      <w:r>
        <w:t>terait-il de s</w:t>
      </w:r>
      <w:r w:rsidR="007573A7">
        <w:t>’</w:t>
      </w:r>
      <w:r>
        <w:t>échapper</w:t>
      </w:r>
      <w:r w:rsidR="007573A7">
        <w:t xml:space="preserve"> ? </w:t>
      </w:r>
      <w:r>
        <w:t>C</w:t>
      </w:r>
      <w:r w:rsidR="007573A7">
        <w:t>’</w:t>
      </w:r>
      <w:r>
        <w:t>était pour cela que j</w:t>
      </w:r>
      <w:r w:rsidR="007573A7">
        <w:t>’</w:t>
      </w:r>
      <w:r>
        <w:t>étais venu le voir</w:t>
      </w:r>
      <w:r w:rsidR="007573A7">
        <w:t>.</w:t>
      </w:r>
    </w:p>
    <w:p w14:paraId="083DD481" w14:textId="77777777" w:rsidR="007573A7" w:rsidRDefault="00000000">
      <w:r>
        <w:t>Il parla enfin</w:t>
      </w:r>
      <w:r w:rsidR="007573A7">
        <w:t>.</w:t>
      </w:r>
    </w:p>
    <w:p w14:paraId="00050267" w14:textId="77777777" w:rsidR="007573A7" w:rsidRDefault="007573A7">
      <w:r>
        <w:t>— </w:t>
      </w:r>
      <w:r w:rsidR="00000000">
        <w:t>Avez-vous l</w:t>
      </w:r>
      <w:r>
        <w:t>’</w:t>
      </w:r>
      <w:r w:rsidR="00000000">
        <w:t>intention d</w:t>
      </w:r>
      <w:r>
        <w:t>’</w:t>
      </w:r>
      <w:r w:rsidR="00000000">
        <w:t>imprimer ces absurdités</w:t>
      </w:r>
      <w:r>
        <w:t xml:space="preserve"> ? </w:t>
      </w:r>
      <w:r w:rsidR="00000000">
        <w:t>d</w:t>
      </w:r>
      <w:r w:rsidR="00000000">
        <w:t>e</w:t>
      </w:r>
      <w:r w:rsidR="00000000">
        <w:t>manda-t-il</w:t>
      </w:r>
      <w:r>
        <w:t>.</w:t>
      </w:r>
    </w:p>
    <w:p w14:paraId="57297FDD" w14:textId="77777777" w:rsidR="007573A7" w:rsidRDefault="007573A7">
      <w:r>
        <w:t>— </w:t>
      </w:r>
      <w:r w:rsidR="00000000">
        <w:t>Oui</w:t>
      </w:r>
      <w:r>
        <w:t xml:space="preserve">. </w:t>
      </w:r>
      <w:r w:rsidR="00000000">
        <w:t>Bientôt</w:t>
      </w:r>
      <w:r>
        <w:t>.</w:t>
      </w:r>
    </w:p>
    <w:p w14:paraId="204893AC" w14:textId="77777777" w:rsidR="007573A7" w:rsidRDefault="007573A7">
      <w:r>
        <w:t>— </w:t>
      </w:r>
      <w:r w:rsidR="00000000">
        <w:t>Préparez-vous à administrer la preuve de tous les faits que vous avancerez</w:t>
      </w:r>
      <w:r>
        <w:t>.</w:t>
      </w:r>
    </w:p>
    <w:p w14:paraId="494AC78A" w14:textId="77777777" w:rsidR="007573A7" w:rsidRDefault="007573A7">
      <w:r>
        <w:t>— </w:t>
      </w:r>
      <w:r w:rsidR="00000000">
        <w:t>J</w:t>
      </w:r>
      <w:r>
        <w:t>’</w:t>
      </w:r>
      <w:r w:rsidR="00000000">
        <w:t>ai toutes les preuves</w:t>
      </w:r>
      <w:r>
        <w:t>.</w:t>
      </w:r>
    </w:p>
    <w:p w14:paraId="28A6FC2B" w14:textId="77777777" w:rsidR="007573A7" w:rsidRDefault="00000000">
      <w:r>
        <w:t>Il se leva à demi</w:t>
      </w:r>
      <w:r w:rsidR="007573A7">
        <w:t>.</w:t>
      </w:r>
    </w:p>
    <w:p w14:paraId="01710953" w14:textId="77777777" w:rsidR="007573A7" w:rsidRDefault="007573A7">
      <w:r>
        <w:t>— </w:t>
      </w:r>
      <w:r w:rsidR="00000000">
        <w:t>La dernière fois que vous êtes venu ici</w:t>
      </w:r>
      <w:r>
        <w:t xml:space="preserve">, </w:t>
      </w:r>
      <w:r w:rsidR="00000000">
        <w:t>je vous ai prév</w:t>
      </w:r>
      <w:r w:rsidR="00000000">
        <w:t>e</w:t>
      </w:r>
      <w:r w:rsidR="00000000">
        <w:t>nu</w:t>
      </w:r>
      <w:r>
        <w:t xml:space="preserve">. </w:t>
      </w:r>
      <w:r w:rsidR="00000000">
        <w:t>Je vous ai dit</w:t>
      </w:r>
      <w:r>
        <w:t xml:space="preserve"> : </w:t>
      </w:r>
      <w:r w:rsidR="00000000">
        <w:t>Cessez de m</w:t>
      </w:r>
      <w:r>
        <w:t>’</w:t>
      </w:r>
      <w:r w:rsidR="00000000">
        <w:t>espionner</w:t>
      </w:r>
      <w:r>
        <w:t xml:space="preserve">. </w:t>
      </w:r>
      <w:r w:rsidR="00000000">
        <w:t>Cette fois</w:t>
      </w:r>
      <w:r>
        <w:t xml:space="preserve">, </w:t>
      </w:r>
      <w:r w:rsidR="00000000">
        <w:t>je vous dis</w:t>
      </w:r>
      <w:r>
        <w:t xml:space="preserve"> : </w:t>
      </w:r>
      <w:r w:rsidR="00000000">
        <w:t>N</w:t>
      </w:r>
      <w:r>
        <w:t>’</w:t>
      </w:r>
      <w:r w:rsidR="00000000">
        <w:t>imprimez rien</w:t>
      </w:r>
      <w:r>
        <w:t>.</w:t>
      </w:r>
    </w:p>
    <w:p w14:paraId="7AF4B920" w14:textId="77777777" w:rsidR="007573A7" w:rsidRDefault="00000000">
      <w:r>
        <w:lastRenderedPageBreak/>
        <w:t>Je lui montrai mes poings fermés</w:t>
      </w:r>
      <w:r w:rsidR="007573A7">
        <w:t xml:space="preserve">. </w:t>
      </w:r>
      <w:r>
        <w:t>Mes doigts étaient go</w:t>
      </w:r>
      <w:r>
        <w:t>n</w:t>
      </w:r>
      <w:r>
        <w:t>flés</w:t>
      </w:r>
      <w:r w:rsidR="007573A7">
        <w:t xml:space="preserve">, </w:t>
      </w:r>
      <w:r>
        <w:t>mes phalanges écorchées</w:t>
      </w:r>
      <w:r w:rsidR="007573A7">
        <w:t>.</w:t>
      </w:r>
    </w:p>
    <w:p w14:paraId="4F355CBB" w14:textId="6E7F9B3D" w:rsidR="007573A7" w:rsidRDefault="007573A7">
      <w:r>
        <w:t>— </w:t>
      </w:r>
      <w:r w:rsidR="00000000">
        <w:t>Voici le résultat de votre dernier avertissement</w:t>
      </w:r>
      <w:r>
        <w:t xml:space="preserve">, </w:t>
      </w:r>
      <w:r w:rsidR="00000000">
        <w:t>lui dis-je</w:t>
      </w:r>
      <w:r>
        <w:t xml:space="preserve">. </w:t>
      </w:r>
      <w:r w:rsidR="00000000">
        <w:t>Vous ne m</w:t>
      </w:r>
      <w:r>
        <w:t>’</w:t>
      </w:r>
      <w:r w:rsidR="00000000">
        <w:t xml:space="preserve">avez pas prévenu que je me meurtrirais les poings contre la mâchoire de </w:t>
      </w:r>
      <w:r>
        <w:t>Joe</w:t>
      </w:r>
      <w:r w:rsidR="00000000">
        <w:t xml:space="preserve"> Dominique</w:t>
      </w:r>
      <w:r>
        <w:t>.</w:t>
      </w:r>
    </w:p>
    <w:p w14:paraId="42EEE81D" w14:textId="77777777" w:rsidR="007573A7" w:rsidRDefault="00000000">
      <w:r>
        <w:t>Il sursauta</w:t>
      </w:r>
      <w:r w:rsidR="007573A7">
        <w:t>.</w:t>
      </w:r>
    </w:p>
    <w:p w14:paraId="020A846D" w14:textId="77777777" w:rsidR="007573A7" w:rsidRDefault="007573A7">
      <w:r>
        <w:t>— </w:t>
      </w:r>
      <w:r w:rsidR="00000000">
        <w:t>Que s</w:t>
      </w:r>
      <w:r>
        <w:t>’</w:t>
      </w:r>
      <w:r w:rsidR="00000000">
        <w:t>est-il passé</w:t>
      </w:r>
      <w:r>
        <w:t xml:space="preserve"> ? </w:t>
      </w:r>
      <w:r w:rsidR="00000000">
        <w:t>Une rixe</w:t>
      </w:r>
      <w:r>
        <w:t> ?</w:t>
      </w:r>
    </w:p>
    <w:p w14:paraId="1C8540A4" w14:textId="77777777" w:rsidR="007573A7" w:rsidRDefault="007573A7">
      <w:r>
        <w:t>— </w:t>
      </w:r>
      <w:r w:rsidR="00000000">
        <w:t>Non</w:t>
      </w:r>
      <w:r>
        <w:t xml:space="preserve">. </w:t>
      </w:r>
      <w:r w:rsidR="00000000">
        <w:t>Disons que je l</w:t>
      </w:r>
      <w:r>
        <w:t>’</w:t>
      </w:r>
      <w:r w:rsidR="00000000">
        <w:t>ai corrigé</w:t>
      </w:r>
      <w:r>
        <w:t xml:space="preserve">, </w:t>
      </w:r>
      <w:r w:rsidR="00000000">
        <w:t>mais allons droit au fait</w:t>
      </w:r>
      <w:r>
        <w:t xml:space="preserve">. </w:t>
      </w:r>
      <w:r w:rsidR="00000000">
        <w:t>Je vous tiens et vous le savez</w:t>
      </w:r>
      <w:r>
        <w:t xml:space="preserve">. </w:t>
      </w:r>
      <w:r w:rsidR="00000000">
        <w:t>Le juge n</w:t>
      </w:r>
      <w:r>
        <w:t>’</w:t>
      </w:r>
      <w:r w:rsidR="00000000">
        <w:t>a pas été assassiné par Magee</w:t>
      </w:r>
      <w:r>
        <w:t>.</w:t>
      </w:r>
    </w:p>
    <w:p w14:paraId="0786D8CB" w14:textId="77777777" w:rsidR="007573A7" w:rsidRDefault="007573A7">
      <w:r>
        <w:t>— </w:t>
      </w:r>
      <w:r w:rsidR="00000000">
        <w:t>Et vous m</w:t>
      </w:r>
      <w:r>
        <w:t>’</w:t>
      </w:r>
      <w:r w:rsidR="00000000">
        <w:t>accusez</w:t>
      </w:r>
      <w:r>
        <w:t xml:space="preserve"> ? </w:t>
      </w:r>
      <w:r w:rsidR="00000000">
        <w:t>Je suis innocent</w:t>
      </w:r>
      <w:r>
        <w:t> !</w:t>
      </w:r>
    </w:p>
    <w:p w14:paraId="7E43FC4A" w14:textId="77777777" w:rsidR="007573A7" w:rsidRDefault="007573A7">
      <w:r>
        <w:t>— </w:t>
      </w:r>
      <w:r w:rsidR="00000000">
        <w:t>Bluff</w:t>
      </w:r>
      <w:r>
        <w:t> !</w:t>
      </w:r>
    </w:p>
    <w:p w14:paraId="5F0ED015" w14:textId="77777777" w:rsidR="007573A7" w:rsidRDefault="007573A7">
      <w:r>
        <w:t>— </w:t>
      </w:r>
      <w:r w:rsidR="00000000">
        <w:t>J</w:t>
      </w:r>
      <w:r>
        <w:t>’</w:t>
      </w:r>
      <w:r w:rsidR="00000000">
        <w:t>ai un alibi</w:t>
      </w:r>
      <w:r>
        <w:t>.</w:t>
      </w:r>
    </w:p>
    <w:p w14:paraId="13B74C39" w14:textId="77777777" w:rsidR="007573A7" w:rsidRDefault="007573A7">
      <w:r>
        <w:t>— </w:t>
      </w:r>
      <w:r w:rsidR="00000000">
        <w:t>Non</w:t>
      </w:r>
      <w:r>
        <w:t>.</w:t>
      </w:r>
    </w:p>
    <w:p w14:paraId="1CF75860" w14:textId="77777777" w:rsidR="007573A7" w:rsidRDefault="007573A7">
      <w:r>
        <w:t>— </w:t>
      </w:r>
      <w:r w:rsidR="00000000">
        <w:t>Le juge a été assassiné entre neuf heures quinze et dix heures</w:t>
      </w:r>
      <w:r>
        <w:t xml:space="preserve">, </w:t>
      </w:r>
      <w:r w:rsidR="00000000">
        <w:t>n</w:t>
      </w:r>
      <w:r>
        <w:t>’</w:t>
      </w:r>
      <w:r w:rsidR="00000000">
        <w:t>est-ce pas</w:t>
      </w:r>
      <w:r>
        <w:t> ?</w:t>
      </w:r>
    </w:p>
    <w:p w14:paraId="7DB74977" w14:textId="77777777" w:rsidR="007573A7" w:rsidRDefault="007573A7">
      <w:r>
        <w:t>— </w:t>
      </w:r>
      <w:r w:rsidR="00000000">
        <w:t>Oui</w:t>
      </w:r>
      <w:r>
        <w:t>.</w:t>
      </w:r>
    </w:p>
    <w:p w14:paraId="03B0FD9D" w14:textId="77777777" w:rsidR="007573A7" w:rsidRDefault="007573A7">
      <w:r>
        <w:t>— </w:t>
      </w:r>
      <w:r w:rsidR="00000000">
        <w:t>Le six août</w:t>
      </w:r>
      <w:r>
        <w:t xml:space="preserve">, </w:t>
      </w:r>
      <w:r w:rsidR="00000000">
        <w:t>je n</w:t>
      </w:r>
      <w:r>
        <w:t>’</w:t>
      </w:r>
      <w:r w:rsidR="00000000">
        <w:t>ai pas quitté mon bureau entre huit he</w:t>
      </w:r>
      <w:r w:rsidR="00000000">
        <w:t>u</w:t>
      </w:r>
      <w:r w:rsidR="00000000">
        <w:t>res trente et onze heures du soir</w:t>
      </w:r>
      <w:r>
        <w:t>.</w:t>
      </w:r>
    </w:p>
    <w:p w14:paraId="2A0CFCA1" w14:textId="77777777" w:rsidR="007573A7" w:rsidRDefault="007573A7">
      <w:r>
        <w:t>— </w:t>
      </w:r>
      <w:r w:rsidR="00000000">
        <w:t>Je ne vous crois pas sur parole</w:t>
      </w:r>
      <w:r>
        <w:t>.</w:t>
      </w:r>
    </w:p>
    <w:p w14:paraId="0E86C85F" w14:textId="77777777" w:rsidR="007573A7" w:rsidRDefault="007573A7">
      <w:r>
        <w:t>— </w:t>
      </w:r>
      <w:r w:rsidR="00000000">
        <w:t>J</w:t>
      </w:r>
      <w:r>
        <w:t>’</w:t>
      </w:r>
      <w:r w:rsidR="00000000">
        <w:t>ai des témoins</w:t>
      </w:r>
      <w:r>
        <w:t>.</w:t>
      </w:r>
    </w:p>
    <w:p w14:paraId="1307EC92" w14:textId="77777777" w:rsidR="007573A7" w:rsidRDefault="007573A7">
      <w:r>
        <w:t>— </w:t>
      </w:r>
      <w:r w:rsidR="00000000">
        <w:t>Des témoins que l</w:t>
      </w:r>
      <w:r>
        <w:t>’</w:t>
      </w:r>
      <w:r w:rsidR="00000000">
        <w:t>on achète ne pèsent pas lourd devant un avocat général qui connaît son métier</w:t>
      </w:r>
      <w:r>
        <w:t>.</w:t>
      </w:r>
    </w:p>
    <w:p w14:paraId="788C9911" w14:textId="77777777" w:rsidR="007573A7" w:rsidRDefault="007573A7">
      <w:r>
        <w:t>— </w:t>
      </w:r>
      <w:r w:rsidR="00000000">
        <w:t>Je ne les ai pas payés</w:t>
      </w:r>
      <w:r>
        <w:t xml:space="preserve">. </w:t>
      </w:r>
      <w:r w:rsidR="00000000">
        <w:t>Quatre personnes peuvent jurer qu</w:t>
      </w:r>
      <w:r>
        <w:t>’</w:t>
      </w:r>
      <w:r w:rsidR="00000000">
        <w:t>elles m</w:t>
      </w:r>
      <w:r>
        <w:t>’</w:t>
      </w:r>
      <w:r w:rsidR="00000000">
        <w:t>ont vu</w:t>
      </w:r>
      <w:r>
        <w:t xml:space="preserve">, </w:t>
      </w:r>
      <w:r w:rsidR="00000000">
        <w:t>ici même</w:t>
      </w:r>
      <w:r>
        <w:t xml:space="preserve">. </w:t>
      </w:r>
      <w:r w:rsidR="00000000">
        <w:t xml:space="preserve">Les docteurs Haley et Summers </w:t>
      </w:r>
      <w:r w:rsidR="00000000">
        <w:lastRenderedPageBreak/>
        <w:t>étaient ici</w:t>
      </w:r>
      <w:r>
        <w:t xml:space="preserve">, </w:t>
      </w:r>
      <w:r w:rsidR="00000000">
        <w:t>avec moi</w:t>
      </w:r>
      <w:r>
        <w:t xml:space="preserve">, </w:t>
      </w:r>
      <w:r w:rsidR="00000000">
        <w:t>entre neuf heures et neuf heures trente</w:t>
      </w:r>
      <w:r>
        <w:t xml:space="preserve">. </w:t>
      </w:r>
      <w:r w:rsidR="00000000">
        <w:t>Deux infirmières sont venues me voir</w:t>
      </w:r>
      <w:r>
        <w:t xml:space="preserve">, </w:t>
      </w:r>
      <w:r w:rsidR="00000000">
        <w:t>l</w:t>
      </w:r>
      <w:r>
        <w:t>’</w:t>
      </w:r>
      <w:r w:rsidR="00000000">
        <w:t>une avant</w:t>
      </w:r>
      <w:r>
        <w:t xml:space="preserve">, </w:t>
      </w:r>
      <w:r w:rsidR="00000000">
        <w:t>l</w:t>
      </w:r>
      <w:r>
        <w:t>’</w:t>
      </w:r>
      <w:r w:rsidR="00000000">
        <w:t>autre après cette heure-là</w:t>
      </w:r>
      <w:r>
        <w:t>.</w:t>
      </w:r>
    </w:p>
    <w:p w14:paraId="5A410835" w14:textId="77777777" w:rsidR="007573A7" w:rsidRDefault="00000000">
      <w:r>
        <w:t>Je m</w:t>
      </w:r>
      <w:r w:rsidR="007573A7">
        <w:t>’</w:t>
      </w:r>
      <w:r>
        <w:t>étais levé</w:t>
      </w:r>
      <w:r w:rsidR="007573A7">
        <w:t>.</w:t>
      </w:r>
    </w:p>
    <w:p w14:paraId="60164D1F" w14:textId="77777777" w:rsidR="007573A7" w:rsidRDefault="007573A7">
      <w:r>
        <w:t>— </w:t>
      </w:r>
      <w:r w:rsidR="00000000">
        <w:t>Merci</w:t>
      </w:r>
      <w:r>
        <w:t xml:space="preserve">, </w:t>
      </w:r>
      <w:r w:rsidR="00000000">
        <w:t>lui dis-je</w:t>
      </w:r>
      <w:r>
        <w:t xml:space="preserve">. </w:t>
      </w:r>
      <w:r w:rsidR="00000000">
        <w:t>Vous n</w:t>
      </w:r>
      <w:r>
        <w:t>’</w:t>
      </w:r>
      <w:r w:rsidR="00000000">
        <w:t>êtes pas très fort</w:t>
      </w:r>
      <w:r>
        <w:t xml:space="preserve">, </w:t>
      </w:r>
      <w:r w:rsidR="00000000">
        <w:t xml:space="preserve">docteur </w:t>
      </w:r>
      <w:proofErr w:type="spellStart"/>
      <w:r w:rsidR="00000000">
        <w:t>Wilks</w:t>
      </w:r>
      <w:proofErr w:type="spellEnd"/>
      <w:r>
        <w:t>.</w:t>
      </w:r>
    </w:p>
    <w:p w14:paraId="672DD1C2" w14:textId="77777777" w:rsidR="007573A7" w:rsidRDefault="00000000">
      <w:r>
        <w:t>Il me regarda et devint très pâle</w:t>
      </w:r>
      <w:r w:rsidR="007573A7">
        <w:t xml:space="preserve">. </w:t>
      </w:r>
      <w:r>
        <w:t>Une expression soudaine de terreur se leva au fond de ses prunelles</w:t>
      </w:r>
      <w:r w:rsidR="007573A7">
        <w:t xml:space="preserve">. </w:t>
      </w:r>
      <w:r>
        <w:t>Il dit</w:t>
      </w:r>
      <w:r w:rsidR="007573A7">
        <w:t xml:space="preserve">, </w:t>
      </w:r>
      <w:r>
        <w:t>d</w:t>
      </w:r>
      <w:r w:rsidR="007573A7">
        <w:t>’</w:t>
      </w:r>
      <w:r>
        <w:t>une voix rauque</w:t>
      </w:r>
      <w:r w:rsidR="007573A7">
        <w:t> :</w:t>
      </w:r>
    </w:p>
    <w:p w14:paraId="7B1A0222" w14:textId="77777777" w:rsidR="007573A7" w:rsidRDefault="007573A7">
      <w:r>
        <w:t>— </w:t>
      </w:r>
      <w:r w:rsidR="00000000">
        <w:t>Quoi</w:t>
      </w:r>
      <w:r>
        <w:t xml:space="preserve"> ? </w:t>
      </w:r>
      <w:r w:rsidR="00000000">
        <w:t>Quel piège m</w:t>
      </w:r>
      <w:r>
        <w:t>’</w:t>
      </w:r>
      <w:r w:rsidR="00000000">
        <w:t>avez-vous tendu</w:t>
      </w:r>
      <w:r>
        <w:t> ?</w:t>
      </w:r>
    </w:p>
    <w:p w14:paraId="77FC90FC" w14:textId="77777777" w:rsidR="007573A7" w:rsidRDefault="00000000">
      <w:r>
        <w:t>Je clignai de l</w:t>
      </w:r>
      <w:r w:rsidR="007573A7">
        <w:t>’</w:t>
      </w:r>
      <w:r>
        <w:t>œil</w:t>
      </w:r>
      <w:r w:rsidR="007573A7">
        <w:t>.</w:t>
      </w:r>
    </w:p>
    <w:p w14:paraId="1F0A3704" w14:textId="77777777" w:rsidR="007573A7" w:rsidRDefault="007573A7">
      <w:r>
        <w:t>— </w:t>
      </w:r>
      <w:r w:rsidR="00000000">
        <w:t>Ça</w:t>
      </w:r>
      <w:r>
        <w:t xml:space="preserve">, </w:t>
      </w:r>
      <w:r w:rsidR="00000000">
        <w:t>c</w:t>
      </w:r>
      <w:r>
        <w:t>’</w:t>
      </w:r>
      <w:r w:rsidR="00000000">
        <w:t>est mon secret</w:t>
      </w:r>
      <w:r>
        <w:t xml:space="preserve">, </w:t>
      </w:r>
      <w:r w:rsidR="00000000">
        <w:t>ricanai-je</w:t>
      </w:r>
      <w:r>
        <w:t>.</w:t>
      </w:r>
    </w:p>
    <w:p w14:paraId="5EB03BCF" w14:textId="77777777" w:rsidR="007573A7" w:rsidRDefault="00000000">
      <w:r>
        <w:t>Je le surveillais attentivement</w:t>
      </w:r>
      <w:r w:rsidR="007573A7">
        <w:t xml:space="preserve">. </w:t>
      </w:r>
      <w:r>
        <w:t>Il avait posé ses deux mains à plat sur le bureau</w:t>
      </w:r>
      <w:r w:rsidR="007573A7">
        <w:t xml:space="preserve">. </w:t>
      </w:r>
      <w:r>
        <w:t>Sa main droite se déplaça lentement en a</w:t>
      </w:r>
      <w:r>
        <w:t>r</w:t>
      </w:r>
      <w:r>
        <w:t>rière</w:t>
      </w:r>
      <w:r w:rsidR="007573A7">
        <w:t xml:space="preserve">, </w:t>
      </w:r>
      <w:r>
        <w:t>vers le tiroir central</w:t>
      </w:r>
      <w:r w:rsidR="007573A7">
        <w:t xml:space="preserve">. </w:t>
      </w:r>
      <w:r>
        <w:t>Je tirai de ma poche le pistolet aut</w:t>
      </w:r>
      <w:r>
        <w:t>o</w:t>
      </w:r>
      <w:r>
        <w:t>matique de Dominique et je le plaçai dans la paume de ma main droite</w:t>
      </w:r>
      <w:r w:rsidR="007573A7">
        <w:t>.</w:t>
      </w:r>
    </w:p>
    <w:p w14:paraId="7608872C" w14:textId="77777777" w:rsidR="007573A7" w:rsidRDefault="007573A7">
      <w:r>
        <w:t>— </w:t>
      </w:r>
      <w:r w:rsidR="00000000">
        <w:t>Je l</w:t>
      </w:r>
      <w:r>
        <w:t>’</w:t>
      </w:r>
      <w:r w:rsidR="00000000">
        <w:t>ai pris à Dominique</w:t>
      </w:r>
      <w:r>
        <w:t xml:space="preserve">, </w:t>
      </w:r>
      <w:r w:rsidR="00000000">
        <w:t>dis-je</w:t>
      </w:r>
      <w:r>
        <w:t>.</w:t>
      </w:r>
    </w:p>
    <w:p w14:paraId="0A6FE227" w14:textId="77777777" w:rsidR="007573A7" w:rsidRDefault="00000000">
      <w:r>
        <w:t xml:space="preserve">La main de </w:t>
      </w:r>
      <w:proofErr w:type="spellStart"/>
      <w:r>
        <w:t>Wilks</w:t>
      </w:r>
      <w:proofErr w:type="spellEnd"/>
      <w:r>
        <w:t xml:space="preserve"> s</w:t>
      </w:r>
      <w:r w:rsidR="007573A7">
        <w:t>’</w:t>
      </w:r>
      <w:r>
        <w:t>immobilisa</w:t>
      </w:r>
      <w:r w:rsidR="007573A7">
        <w:t>.</w:t>
      </w:r>
    </w:p>
    <w:p w14:paraId="1AA9A2F4" w14:textId="77777777" w:rsidR="007573A7" w:rsidRDefault="007573A7">
      <w:r>
        <w:t>— </w:t>
      </w:r>
      <w:r w:rsidR="00000000">
        <w:t>Je ne lui ai pas laissé le temps de s</w:t>
      </w:r>
      <w:r>
        <w:t>’</w:t>
      </w:r>
      <w:r w:rsidR="00000000">
        <w:t>en servir</w:t>
      </w:r>
      <w:r>
        <w:t xml:space="preserve">, </w:t>
      </w:r>
      <w:r w:rsidR="00000000">
        <w:t>insistai-je</w:t>
      </w:r>
      <w:r>
        <w:t>.</w:t>
      </w:r>
    </w:p>
    <w:p w14:paraId="574C1163" w14:textId="77777777" w:rsidR="007573A7" w:rsidRDefault="00000000">
      <w:r>
        <w:t>Pas à pas</w:t>
      </w:r>
      <w:r w:rsidR="007573A7">
        <w:t xml:space="preserve">, </w:t>
      </w:r>
      <w:r>
        <w:t>je reculais vers la porte</w:t>
      </w:r>
      <w:r w:rsidR="007573A7">
        <w:t xml:space="preserve">, </w:t>
      </w:r>
      <w:r>
        <w:t xml:space="preserve">les yeux sur </w:t>
      </w:r>
      <w:proofErr w:type="spellStart"/>
      <w:r>
        <w:t>Wilks</w:t>
      </w:r>
      <w:proofErr w:type="spellEnd"/>
      <w:r w:rsidR="007573A7">
        <w:t xml:space="preserve">. </w:t>
      </w:r>
      <w:r>
        <w:t>Il ne bougea pas</w:t>
      </w:r>
      <w:r w:rsidR="007573A7">
        <w:t xml:space="preserve">. </w:t>
      </w:r>
      <w:r>
        <w:t>J</w:t>
      </w:r>
      <w:r w:rsidR="007573A7">
        <w:t>’</w:t>
      </w:r>
      <w:r>
        <w:t>ouvris sans me retourner et je refermai le battant après m</w:t>
      </w:r>
      <w:r w:rsidR="007573A7">
        <w:t>’</w:t>
      </w:r>
      <w:r>
        <w:t>être glissé dehors</w:t>
      </w:r>
      <w:r w:rsidR="007573A7">
        <w:t xml:space="preserve">. </w:t>
      </w:r>
      <w:r>
        <w:t>J</w:t>
      </w:r>
      <w:r w:rsidR="007573A7">
        <w:t>’</w:t>
      </w:r>
      <w:r>
        <w:t>écoutai un instant avant de m</w:t>
      </w:r>
      <w:r w:rsidR="007573A7">
        <w:t>’</w:t>
      </w:r>
      <w:r>
        <w:t>éloigner et j</w:t>
      </w:r>
      <w:r w:rsidR="007573A7">
        <w:t>’</w:t>
      </w:r>
      <w:r>
        <w:t xml:space="preserve">entendis que </w:t>
      </w:r>
      <w:proofErr w:type="spellStart"/>
      <w:r>
        <w:t>Wilks</w:t>
      </w:r>
      <w:proofErr w:type="spellEnd"/>
      <w:r>
        <w:t xml:space="preserve"> appelait quelqu</w:t>
      </w:r>
      <w:r w:rsidR="007573A7">
        <w:t>’</w:t>
      </w:r>
      <w:r>
        <w:t>un au tél</w:t>
      </w:r>
      <w:r>
        <w:t>é</w:t>
      </w:r>
      <w:r>
        <w:t>phone</w:t>
      </w:r>
      <w:r w:rsidR="007573A7">
        <w:t>.</w:t>
      </w:r>
    </w:p>
    <w:p w14:paraId="385BB0BA" w14:textId="78DD27C8" w:rsidR="00000000" w:rsidRDefault="00000000" w:rsidP="007573A7">
      <w:pPr>
        <w:pStyle w:val="Centr"/>
        <w:keepNext/>
        <w:spacing w:before="0" w:after="0"/>
      </w:pPr>
      <w:r>
        <w:lastRenderedPageBreak/>
        <w:t>*</w:t>
      </w:r>
    </w:p>
    <w:p w14:paraId="3097A07E" w14:textId="77777777" w:rsidR="00000000" w:rsidRDefault="00000000" w:rsidP="007573A7">
      <w:pPr>
        <w:pStyle w:val="Centr"/>
        <w:keepNext/>
        <w:spacing w:before="0" w:after="0"/>
      </w:pPr>
      <w:r>
        <w:t>* *</w:t>
      </w:r>
    </w:p>
    <w:p w14:paraId="75717A5D" w14:textId="77777777" w:rsidR="007573A7" w:rsidRDefault="00000000">
      <w:r>
        <w:t>Le lendemain soir</w:t>
      </w:r>
      <w:r w:rsidR="007573A7">
        <w:t xml:space="preserve">, </w:t>
      </w:r>
      <w:r>
        <w:t>après le dîner</w:t>
      </w:r>
      <w:r w:rsidR="007573A7">
        <w:t xml:space="preserve">, </w:t>
      </w:r>
      <w:r>
        <w:t>j</w:t>
      </w:r>
      <w:r w:rsidR="007573A7">
        <w:t>’</w:t>
      </w:r>
      <w:r>
        <w:t>étais chez moi lorsque Jimmy Welles m</w:t>
      </w:r>
      <w:r w:rsidR="007573A7">
        <w:t>’</w:t>
      </w:r>
      <w:r>
        <w:t>appela au téléphone</w:t>
      </w:r>
      <w:r w:rsidR="007573A7">
        <w:t xml:space="preserve">. </w:t>
      </w:r>
      <w:r>
        <w:t>Il était en bas</w:t>
      </w:r>
      <w:r w:rsidR="007573A7">
        <w:t xml:space="preserve">, </w:t>
      </w:r>
      <w:r>
        <w:t>dans le hall</w:t>
      </w:r>
      <w:r w:rsidR="007573A7">
        <w:t xml:space="preserve">. </w:t>
      </w:r>
      <w:r>
        <w:t>D</w:t>
      </w:r>
      <w:r w:rsidR="007573A7">
        <w:t>’</w:t>
      </w:r>
      <w:r>
        <w:t>une voix rauque</w:t>
      </w:r>
      <w:r w:rsidR="007573A7">
        <w:t xml:space="preserve">, </w:t>
      </w:r>
      <w:r>
        <w:t>haletante</w:t>
      </w:r>
      <w:r w:rsidR="007573A7">
        <w:t xml:space="preserve">, </w:t>
      </w:r>
      <w:r>
        <w:t>il me demanda de le recevoir sur-le-champ</w:t>
      </w:r>
      <w:r w:rsidR="007573A7">
        <w:t>.</w:t>
      </w:r>
    </w:p>
    <w:p w14:paraId="747E313A" w14:textId="77777777" w:rsidR="007573A7" w:rsidRDefault="00000000">
      <w:r>
        <w:t>Je glissai un automatique dans la poche de ma robe de chambre et j</w:t>
      </w:r>
      <w:r w:rsidR="007573A7">
        <w:t>’</w:t>
      </w:r>
      <w:r>
        <w:t>attendis qu</w:t>
      </w:r>
      <w:r w:rsidR="007573A7">
        <w:t>’</w:t>
      </w:r>
      <w:r>
        <w:t>il frappât à la porte</w:t>
      </w:r>
      <w:r w:rsidR="007573A7">
        <w:t xml:space="preserve">. </w:t>
      </w:r>
      <w:r>
        <w:t>Il y eut plusieurs coups rapides contre le battant</w:t>
      </w:r>
      <w:r w:rsidR="007573A7">
        <w:t xml:space="preserve">, </w:t>
      </w:r>
      <w:r>
        <w:t>comme si le temps pressait</w:t>
      </w:r>
      <w:r w:rsidR="007573A7">
        <w:t xml:space="preserve">. </w:t>
      </w:r>
      <w:r>
        <w:t>J</w:t>
      </w:r>
      <w:r w:rsidR="007573A7">
        <w:t>’</w:t>
      </w:r>
      <w:r>
        <w:t>ouvris avec précaution</w:t>
      </w:r>
      <w:r w:rsidR="007573A7">
        <w:t xml:space="preserve">, </w:t>
      </w:r>
      <w:r>
        <w:t>une main dans ma poche</w:t>
      </w:r>
      <w:r w:rsidR="007573A7">
        <w:t xml:space="preserve">. </w:t>
      </w:r>
      <w:r>
        <w:t>Jimmy se glissa par l</w:t>
      </w:r>
      <w:r w:rsidR="007573A7">
        <w:t>’</w:t>
      </w:r>
      <w:r>
        <w:t>entre-bâillement</w:t>
      </w:r>
      <w:r w:rsidR="007573A7">
        <w:t xml:space="preserve">. </w:t>
      </w:r>
      <w:r>
        <w:t>Il était plus pâle que jamais</w:t>
      </w:r>
      <w:r w:rsidR="007573A7">
        <w:t xml:space="preserve"> ; </w:t>
      </w:r>
      <w:r>
        <w:t>ses mains tremblaient</w:t>
      </w:r>
      <w:r w:rsidR="007573A7">
        <w:t xml:space="preserve"> ; </w:t>
      </w:r>
      <w:r>
        <w:t>mais j</w:t>
      </w:r>
      <w:r w:rsidR="007573A7">
        <w:t>’</w:t>
      </w:r>
      <w:r>
        <w:t>avais décidé d</w:t>
      </w:r>
      <w:r w:rsidR="007573A7">
        <w:t>’</w:t>
      </w:r>
      <w:r>
        <w:t>être prudent</w:t>
      </w:r>
      <w:r w:rsidR="007573A7">
        <w:t>.</w:t>
      </w:r>
    </w:p>
    <w:p w14:paraId="581610E8" w14:textId="77777777" w:rsidR="007573A7" w:rsidRDefault="007573A7">
      <w:r>
        <w:t>— </w:t>
      </w:r>
      <w:r w:rsidR="00000000">
        <w:t>Les mains en l</w:t>
      </w:r>
      <w:r>
        <w:t>’</w:t>
      </w:r>
      <w:r w:rsidR="00000000">
        <w:t>air</w:t>
      </w:r>
      <w:r>
        <w:t xml:space="preserve">, </w:t>
      </w:r>
      <w:r w:rsidR="00000000">
        <w:t>garçon</w:t>
      </w:r>
      <w:r>
        <w:t xml:space="preserve"> ! </w:t>
      </w:r>
      <w:r w:rsidR="00000000">
        <w:t>dis-je</w:t>
      </w:r>
      <w:r>
        <w:t xml:space="preserve">, </w:t>
      </w:r>
      <w:r w:rsidR="00000000">
        <w:t>lui montrant mon a</w:t>
      </w:r>
      <w:r w:rsidR="00000000">
        <w:t>u</w:t>
      </w:r>
      <w:r w:rsidR="00000000">
        <w:t>tomatique</w:t>
      </w:r>
      <w:r>
        <w:t>.</w:t>
      </w:r>
    </w:p>
    <w:p w14:paraId="7070075F" w14:textId="77777777" w:rsidR="007573A7" w:rsidRDefault="00000000">
      <w:r>
        <w:t>Il obéit</w:t>
      </w:r>
      <w:r w:rsidR="007573A7">
        <w:t xml:space="preserve">. </w:t>
      </w:r>
      <w:r>
        <w:t>Je tâtai ses poches</w:t>
      </w:r>
      <w:r w:rsidR="007573A7">
        <w:t xml:space="preserve"> : </w:t>
      </w:r>
      <w:r>
        <w:t>elles étaient vides</w:t>
      </w:r>
      <w:r w:rsidR="007573A7">
        <w:t>.</w:t>
      </w:r>
    </w:p>
    <w:p w14:paraId="317512ED" w14:textId="77777777" w:rsidR="007573A7" w:rsidRDefault="007573A7">
      <w:r>
        <w:t>— </w:t>
      </w:r>
      <w:r w:rsidR="00000000">
        <w:t>Qu</w:t>
      </w:r>
      <w:r>
        <w:t>’</w:t>
      </w:r>
      <w:r w:rsidR="00000000">
        <w:t>y a-t-il</w:t>
      </w:r>
      <w:r>
        <w:t xml:space="preserve"> ? </w:t>
      </w:r>
      <w:r w:rsidR="00000000">
        <w:t>lui demandai-je</w:t>
      </w:r>
      <w:r>
        <w:t>.</w:t>
      </w:r>
    </w:p>
    <w:p w14:paraId="58F6E8AE" w14:textId="77777777" w:rsidR="007573A7" w:rsidRDefault="007573A7">
      <w:r>
        <w:t>— </w:t>
      </w:r>
      <w:r w:rsidR="00000000">
        <w:t>Vous allez chez Andrew Robinson</w:t>
      </w:r>
      <w:r>
        <w:t> ?</w:t>
      </w:r>
    </w:p>
    <w:p w14:paraId="7C28B282" w14:textId="77777777" w:rsidR="007573A7" w:rsidRDefault="007573A7">
      <w:r>
        <w:t>— </w:t>
      </w:r>
      <w:r w:rsidR="00000000">
        <w:t>Oui</w:t>
      </w:r>
      <w:r>
        <w:t xml:space="preserve">, </w:t>
      </w:r>
      <w:r w:rsidR="00000000">
        <w:t>dans dix minutes</w:t>
      </w:r>
      <w:r>
        <w:t>.</w:t>
      </w:r>
    </w:p>
    <w:p w14:paraId="1F4A2A89" w14:textId="77777777" w:rsidR="007573A7" w:rsidRDefault="007573A7">
      <w:pPr>
        <w:rPr>
          <w:i/>
          <w:iCs/>
        </w:rPr>
      </w:pPr>
      <w:r>
        <w:t>— </w:t>
      </w:r>
      <w:r w:rsidR="00000000">
        <w:rPr>
          <w:i/>
          <w:iCs/>
        </w:rPr>
        <w:t>N</w:t>
      </w:r>
      <w:r>
        <w:rPr>
          <w:i/>
          <w:iCs/>
        </w:rPr>
        <w:t>’</w:t>
      </w:r>
      <w:r w:rsidR="00000000">
        <w:rPr>
          <w:i/>
          <w:iCs/>
        </w:rPr>
        <w:t>y allez pas</w:t>
      </w:r>
      <w:r>
        <w:rPr>
          <w:i/>
          <w:iCs/>
        </w:rPr>
        <w:t> !</w:t>
      </w:r>
    </w:p>
    <w:p w14:paraId="0F863046" w14:textId="77777777" w:rsidR="007573A7" w:rsidRDefault="007573A7">
      <w:r>
        <w:rPr>
          <w:i/>
          <w:iCs/>
        </w:rPr>
        <w:t>— </w:t>
      </w:r>
      <w:r w:rsidR="00000000">
        <w:t>Pourquoi</w:t>
      </w:r>
      <w:r>
        <w:t> ?</w:t>
      </w:r>
    </w:p>
    <w:p w14:paraId="7764E07B" w14:textId="77777777" w:rsidR="007573A7" w:rsidRDefault="007573A7">
      <w:r>
        <w:t>— </w:t>
      </w:r>
      <w:r w:rsidR="00000000">
        <w:t>Ils ont préparé un guet-apens</w:t>
      </w:r>
      <w:r>
        <w:t>.</w:t>
      </w:r>
    </w:p>
    <w:p w14:paraId="7867A1DD" w14:textId="77777777" w:rsidR="007573A7" w:rsidRDefault="007573A7">
      <w:r>
        <w:t>— </w:t>
      </w:r>
      <w:r w:rsidR="00000000">
        <w:t>Qui</w:t>
      </w:r>
      <w:r>
        <w:t> ?</w:t>
      </w:r>
    </w:p>
    <w:p w14:paraId="7B21F817" w14:textId="77777777" w:rsidR="007573A7" w:rsidRDefault="007573A7">
      <w:r>
        <w:t>— </w:t>
      </w:r>
      <w:r w:rsidR="00000000">
        <w:t>Dominique</w:t>
      </w:r>
      <w:r>
        <w:t xml:space="preserve">, </w:t>
      </w:r>
      <w:proofErr w:type="spellStart"/>
      <w:r w:rsidR="00000000">
        <w:t>Malloy</w:t>
      </w:r>
      <w:proofErr w:type="spellEnd"/>
      <w:r w:rsidR="00000000">
        <w:t xml:space="preserve"> et Shorty</w:t>
      </w:r>
      <w:r>
        <w:t xml:space="preserve">. </w:t>
      </w:r>
      <w:r w:rsidR="00000000">
        <w:t>J</w:t>
      </w:r>
      <w:r>
        <w:t>’</w:t>
      </w:r>
      <w:r w:rsidR="00000000">
        <w:t>ai entendu leur convers</w:t>
      </w:r>
      <w:r w:rsidR="00000000">
        <w:t>a</w:t>
      </w:r>
      <w:r w:rsidR="00000000">
        <w:t>tion</w:t>
      </w:r>
      <w:r>
        <w:t xml:space="preserve">. </w:t>
      </w:r>
      <w:r w:rsidR="00000000">
        <w:t>Le Grand Chef habite bien Kensington Place</w:t>
      </w:r>
      <w:r>
        <w:t> ?</w:t>
      </w:r>
    </w:p>
    <w:p w14:paraId="2730AB49" w14:textId="77777777" w:rsidR="007573A7" w:rsidRDefault="00000000">
      <w:r>
        <w:t>Je fis oui de la tête</w:t>
      </w:r>
      <w:r w:rsidR="007573A7">
        <w:t>.</w:t>
      </w:r>
    </w:p>
    <w:p w14:paraId="423BEB16" w14:textId="77777777" w:rsidR="007573A7" w:rsidRDefault="007573A7">
      <w:r>
        <w:lastRenderedPageBreak/>
        <w:t>— </w:t>
      </w:r>
      <w:r w:rsidR="00000000">
        <w:t>Ils vous attendront quand vous sortirez</w:t>
      </w:r>
      <w:r>
        <w:t xml:space="preserve">. </w:t>
      </w:r>
      <w:r w:rsidR="00000000">
        <w:t>Ils seront dans la voiture de Dominique</w:t>
      </w:r>
      <w:r>
        <w:t xml:space="preserve">, </w:t>
      </w:r>
      <w:r w:rsidR="00000000">
        <w:t>au bout de la rue</w:t>
      </w:r>
      <w:r>
        <w:t xml:space="preserve">. </w:t>
      </w:r>
      <w:r w:rsidR="00000000">
        <w:t>Ils ont trois fusils-mitrailleurs</w:t>
      </w:r>
      <w:r>
        <w:t xml:space="preserve">. </w:t>
      </w:r>
      <w:r w:rsidR="00000000">
        <w:t>Lorsque vous ouvrirez la porte</w:t>
      </w:r>
      <w:r>
        <w:t xml:space="preserve">, </w:t>
      </w:r>
      <w:r w:rsidR="00000000">
        <w:t>ils se mettront en marche et vous canarderont en passant</w:t>
      </w:r>
      <w:r>
        <w:t>.</w:t>
      </w:r>
    </w:p>
    <w:p w14:paraId="68C20929" w14:textId="77777777" w:rsidR="007573A7" w:rsidRDefault="007573A7">
      <w:r>
        <w:t>— </w:t>
      </w:r>
      <w:r w:rsidR="00000000">
        <w:t>Quand avez-vous entendu ça</w:t>
      </w:r>
      <w:r>
        <w:t> ?</w:t>
      </w:r>
    </w:p>
    <w:p w14:paraId="7D425820" w14:textId="77777777" w:rsidR="007573A7" w:rsidRDefault="007573A7">
      <w:r>
        <w:t>— </w:t>
      </w:r>
      <w:r w:rsidR="00000000">
        <w:t>Il y a deux heures</w:t>
      </w:r>
      <w:r>
        <w:t xml:space="preserve">. </w:t>
      </w:r>
      <w:r w:rsidR="00000000">
        <w:t>Ils ne savent pas que j</w:t>
      </w:r>
      <w:r>
        <w:t>’</w:t>
      </w:r>
      <w:r w:rsidR="00000000">
        <w:t>ai entendu</w:t>
      </w:r>
      <w:r>
        <w:t>.</w:t>
      </w:r>
    </w:p>
    <w:p w14:paraId="11082B70" w14:textId="77777777" w:rsidR="007573A7" w:rsidRDefault="007573A7">
      <w:r>
        <w:t>— </w:t>
      </w:r>
      <w:r w:rsidR="00000000">
        <w:t>Qui a donné l</w:t>
      </w:r>
      <w:r>
        <w:t>’</w:t>
      </w:r>
      <w:r w:rsidR="00000000">
        <w:t>ordre</w:t>
      </w:r>
      <w:r>
        <w:t xml:space="preserve"> ? </w:t>
      </w:r>
      <w:proofErr w:type="spellStart"/>
      <w:r w:rsidR="00000000">
        <w:t>Curfew</w:t>
      </w:r>
      <w:proofErr w:type="spellEnd"/>
      <w:r>
        <w:t> ?</w:t>
      </w:r>
    </w:p>
    <w:p w14:paraId="52B89C27" w14:textId="77777777" w:rsidR="007573A7" w:rsidRDefault="007573A7">
      <w:r>
        <w:t>— </w:t>
      </w:r>
      <w:r w:rsidR="00000000">
        <w:t>Je ne sais pas</w:t>
      </w:r>
      <w:r>
        <w:t xml:space="preserve">. </w:t>
      </w:r>
      <w:r w:rsidR="00000000">
        <w:t>Je crois que c</w:t>
      </w:r>
      <w:r>
        <w:t>’</w:t>
      </w:r>
      <w:r w:rsidR="00000000">
        <w:t>est Dominique</w:t>
      </w:r>
      <w:r>
        <w:t xml:space="preserve"> ; </w:t>
      </w:r>
      <w:r w:rsidR="00000000">
        <w:t>il n</w:t>
      </w:r>
      <w:r>
        <w:t>’</w:t>
      </w:r>
      <w:r w:rsidR="00000000">
        <w:t>a pas digéré la raclée que vous lui avez administrée</w:t>
      </w:r>
      <w:r>
        <w:t>.</w:t>
      </w:r>
    </w:p>
    <w:p w14:paraId="58B5D79F" w14:textId="77777777" w:rsidR="007573A7" w:rsidRDefault="00000000">
      <w:r>
        <w:t>Je demeurai un instant pensif</w:t>
      </w:r>
      <w:r w:rsidR="007573A7">
        <w:t xml:space="preserve">, </w:t>
      </w:r>
      <w:r>
        <w:t>puis j</w:t>
      </w:r>
      <w:r w:rsidR="007573A7">
        <w:t>’</w:t>
      </w:r>
      <w:r>
        <w:t>ôtai ma robe de chambre et je commençai à m</w:t>
      </w:r>
      <w:r w:rsidR="007573A7">
        <w:t>’</w:t>
      </w:r>
      <w:r>
        <w:t>habiller</w:t>
      </w:r>
      <w:r w:rsidR="007573A7">
        <w:t>.</w:t>
      </w:r>
    </w:p>
    <w:p w14:paraId="39F01EBF" w14:textId="77777777" w:rsidR="007573A7" w:rsidRDefault="007573A7">
      <w:r>
        <w:t>— </w:t>
      </w:r>
      <w:r w:rsidR="00000000">
        <w:t>Vous n</w:t>
      </w:r>
      <w:r>
        <w:t>’</w:t>
      </w:r>
      <w:r w:rsidR="00000000">
        <w:t>y allez pas</w:t>
      </w:r>
      <w:r>
        <w:t xml:space="preserve"> ? </w:t>
      </w:r>
      <w:r w:rsidR="00000000">
        <w:t>demanda Welles</w:t>
      </w:r>
      <w:r>
        <w:t xml:space="preserve">, </w:t>
      </w:r>
      <w:r w:rsidR="00000000">
        <w:t>inquiet</w:t>
      </w:r>
      <w:r>
        <w:t>.</w:t>
      </w:r>
    </w:p>
    <w:p w14:paraId="44B07DED" w14:textId="77777777" w:rsidR="007573A7" w:rsidRDefault="007573A7">
      <w:r>
        <w:t>— </w:t>
      </w:r>
      <w:r w:rsidR="00000000">
        <w:t>Si</w:t>
      </w:r>
      <w:r>
        <w:t xml:space="preserve">. </w:t>
      </w:r>
      <w:r w:rsidR="00000000">
        <w:t>Ils ne m</w:t>
      </w:r>
      <w:r>
        <w:t>’</w:t>
      </w:r>
      <w:r w:rsidR="00000000">
        <w:t>auront pas</w:t>
      </w:r>
      <w:r>
        <w:t xml:space="preserve">. </w:t>
      </w:r>
      <w:r w:rsidR="00000000">
        <w:t>Asseyez-vous</w:t>
      </w:r>
      <w:r>
        <w:t xml:space="preserve">, </w:t>
      </w:r>
      <w:r w:rsidR="00000000">
        <w:t>Jimmy</w:t>
      </w:r>
      <w:r>
        <w:t xml:space="preserve">. </w:t>
      </w:r>
      <w:r w:rsidR="00000000">
        <w:t>Il y a des cigarettes dans cette boîte</w:t>
      </w:r>
      <w:r>
        <w:t xml:space="preserve">, </w:t>
      </w:r>
      <w:r w:rsidR="00000000">
        <w:t>sur la table</w:t>
      </w:r>
      <w:r>
        <w:t>.</w:t>
      </w:r>
    </w:p>
    <w:p w14:paraId="27DBD1D1" w14:textId="77777777" w:rsidR="007573A7" w:rsidRDefault="00000000">
      <w:r>
        <w:t>Il en prit une</w:t>
      </w:r>
      <w:r w:rsidR="007573A7">
        <w:t xml:space="preserve">, </w:t>
      </w:r>
      <w:r>
        <w:t>l</w:t>
      </w:r>
      <w:r w:rsidR="007573A7">
        <w:t>’</w:t>
      </w:r>
      <w:r>
        <w:t>alluma d</w:t>
      </w:r>
      <w:r w:rsidR="007573A7">
        <w:t>’</w:t>
      </w:r>
      <w:r>
        <w:t>une main qui tremblait et s</w:t>
      </w:r>
      <w:r w:rsidR="007573A7">
        <w:t>’</w:t>
      </w:r>
      <w:r>
        <w:t>assit sur le divan</w:t>
      </w:r>
      <w:r w:rsidR="007573A7">
        <w:t xml:space="preserve">. </w:t>
      </w:r>
      <w:r>
        <w:t>Je le regardais dans la glace</w:t>
      </w:r>
      <w:r w:rsidR="007573A7">
        <w:t>.</w:t>
      </w:r>
    </w:p>
    <w:p w14:paraId="0B53D633" w14:textId="77777777" w:rsidR="007573A7" w:rsidRDefault="007573A7">
      <w:r>
        <w:t>— </w:t>
      </w:r>
      <w:r w:rsidR="00000000">
        <w:t>Merci</w:t>
      </w:r>
      <w:r>
        <w:t xml:space="preserve">, </w:t>
      </w:r>
      <w:r w:rsidR="00000000">
        <w:t>Jimmy</w:t>
      </w:r>
      <w:r>
        <w:t xml:space="preserve">, </w:t>
      </w:r>
      <w:r w:rsidR="00000000">
        <w:t>lui dis-je</w:t>
      </w:r>
      <w:r>
        <w:t xml:space="preserve">. </w:t>
      </w:r>
      <w:r w:rsidR="00000000">
        <w:t>Je n</w:t>
      </w:r>
      <w:r>
        <w:t>’</w:t>
      </w:r>
      <w:r w:rsidR="00000000">
        <w:t>oublierai pas</w:t>
      </w:r>
      <w:r>
        <w:t>.</w:t>
      </w:r>
    </w:p>
    <w:p w14:paraId="6A9F928B" w14:textId="77777777" w:rsidR="007573A7" w:rsidRDefault="007573A7">
      <w:r>
        <w:t>— </w:t>
      </w:r>
      <w:r w:rsidR="00000000">
        <w:t>Il faut que je file</w:t>
      </w:r>
      <w:r>
        <w:t xml:space="preserve">… </w:t>
      </w:r>
      <w:r w:rsidR="00000000">
        <w:t>et vite</w:t>
      </w:r>
      <w:r>
        <w:t xml:space="preserve"> ! </w:t>
      </w:r>
      <w:r w:rsidR="00000000">
        <w:t>Vous savez ce qui m</w:t>
      </w:r>
      <w:r>
        <w:t>’</w:t>
      </w:r>
      <w:r w:rsidR="00000000">
        <w:t>attend s</w:t>
      </w:r>
      <w:r>
        <w:t>’</w:t>
      </w:r>
      <w:r w:rsidR="00000000">
        <w:t>ils apprennent que je vous ai prévenu</w:t>
      </w:r>
      <w:r>
        <w:t>.</w:t>
      </w:r>
    </w:p>
    <w:p w14:paraId="6ABEE718" w14:textId="77777777" w:rsidR="007573A7" w:rsidRDefault="00000000">
      <w:r>
        <w:t>J</w:t>
      </w:r>
      <w:r w:rsidR="007573A7">
        <w:t>’</w:t>
      </w:r>
      <w:r>
        <w:t>endossai mon veston et je glissai l</w:t>
      </w:r>
      <w:r w:rsidR="007573A7">
        <w:t>’</w:t>
      </w:r>
      <w:r>
        <w:t>automatique dans la poche droite</w:t>
      </w:r>
      <w:r w:rsidR="007573A7">
        <w:t>.</w:t>
      </w:r>
    </w:p>
    <w:p w14:paraId="7B591E67" w14:textId="77777777" w:rsidR="007573A7" w:rsidRDefault="007573A7">
      <w:r>
        <w:t>— </w:t>
      </w:r>
      <w:r w:rsidR="00000000">
        <w:t>Vous allez rester ici</w:t>
      </w:r>
      <w:r>
        <w:t xml:space="preserve">, </w:t>
      </w:r>
      <w:r w:rsidR="00000000">
        <w:t>dis-je</w:t>
      </w:r>
      <w:r>
        <w:t xml:space="preserve">, </w:t>
      </w:r>
      <w:r w:rsidR="00000000">
        <w:t>vous ne risquez rien</w:t>
      </w:r>
      <w:r>
        <w:t xml:space="preserve">. </w:t>
      </w:r>
      <w:r w:rsidR="00000000">
        <w:t>Ne so</w:t>
      </w:r>
      <w:r w:rsidR="00000000">
        <w:t>r</w:t>
      </w:r>
      <w:r w:rsidR="00000000">
        <w:t>tez pas sans mon ordre</w:t>
      </w:r>
      <w:r>
        <w:t>.</w:t>
      </w:r>
    </w:p>
    <w:p w14:paraId="3034876A" w14:textId="77777777" w:rsidR="007573A7" w:rsidRDefault="007573A7">
      <w:r>
        <w:t>— </w:t>
      </w:r>
      <w:r w:rsidR="00000000">
        <w:t>Si je quittais la ville</w:t>
      </w:r>
      <w:r>
        <w:t> ?</w:t>
      </w:r>
    </w:p>
    <w:p w14:paraId="0ECC3C01" w14:textId="77777777" w:rsidR="007573A7" w:rsidRDefault="007573A7">
      <w:r>
        <w:t>— </w:t>
      </w:r>
      <w:r w:rsidR="00000000">
        <w:t>Non</w:t>
      </w:r>
      <w:r>
        <w:t xml:space="preserve">. </w:t>
      </w:r>
      <w:r w:rsidR="00000000">
        <w:t>Je me charge de vous protéger</w:t>
      </w:r>
      <w:r>
        <w:t>.</w:t>
      </w:r>
    </w:p>
    <w:p w14:paraId="01F15811" w14:textId="77777777" w:rsidR="007573A7" w:rsidRDefault="00000000">
      <w:r>
        <w:lastRenderedPageBreak/>
        <w:t>Je m</w:t>
      </w:r>
      <w:r w:rsidR="007573A7">
        <w:t>’</w:t>
      </w:r>
      <w:r>
        <w:t>aperçus que ses vêtements étaient mouillés</w:t>
      </w:r>
      <w:r w:rsidR="007573A7">
        <w:t xml:space="preserve">. </w:t>
      </w:r>
      <w:r>
        <w:t>Il avait plu toute la journée</w:t>
      </w:r>
      <w:r w:rsidR="007573A7">
        <w:t xml:space="preserve"> ; </w:t>
      </w:r>
      <w:r>
        <w:t>en prêtant l</w:t>
      </w:r>
      <w:r w:rsidR="007573A7">
        <w:t>’</w:t>
      </w:r>
      <w:r>
        <w:t>oreille</w:t>
      </w:r>
      <w:r w:rsidR="007573A7">
        <w:t xml:space="preserve">, </w:t>
      </w:r>
      <w:r>
        <w:t>j</w:t>
      </w:r>
      <w:r w:rsidR="007573A7">
        <w:t>’</w:t>
      </w:r>
      <w:r>
        <w:t>entendis la pluie ba</w:t>
      </w:r>
      <w:r>
        <w:t>t</w:t>
      </w:r>
      <w:r>
        <w:t>tre les vitres</w:t>
      </w:r>
      <w:r w:rsidR="007573A7">
        <w:t>.</w:t>
      </w:r>
    </w:p>
    <w:p w14:paraId="0DF60510" w14:textId="77777777" w:rsidR="007573A7" w:rsidRDefault="007573A7">
      <w:r>
        <w:t>— </w:t>
      </w:r>
      <w:r w:rsidR="00000000">
        <w:t>Déshabillez-vous</w:t>
      </w:r>
      <w:r>
        <w:t xml:space="preserve">, </w:t>
      </w:r>
      <w:r w:rsidR="00000000">
        <w:t>dis-je</w:t>
      </w:r>
      <w:r>
        <w:t xml:space="preserve">, </w:t>
      </w:r>
      <w:r w:rsidR="00000000">
        <w:t>et prenez dans la penderie un pyjama</w:t>
      </w:r>
      <w:r>
        <w:t xml:space="preserve">, </w:t>
      </w:r>
      <w:r w:rsidR="00000000">
        <w:t>des pantoufles et une robe de chambre</w:t>
      </w:r>
      <w:r>
        <w:t xml:space="preserve">. </w:t>
      </w:r>
      <w:r w:rsidR="00000000">
        <w:t>Si vous voulez une douche ou un bain</w:t>
      </w:r>
      <w:r>
        <w:t xml:space="preserve">, </w:t>
      </w:r>
      <w:r w:rsidR="00000000">
        <w:t>ne vous gênez pas</w:t>
      </w:r>
      <w:r>
        <w:t xml:space="preserve">. </w:t>
      </w:r>
      <w:r w:rsidR="00000000">
        <w:t>J</w:t>
      </w:r>
      <w:r>
        <w:t>’</w:t>
      </w:r>
      <w:r w:rsidR="00000000">
        <w:t>ai une chambre pour vous</w:t>
      </w:r>
      <w:r>
        <w:t xml:space="preserve">. </w:t>
      </w:r>
      <w:r w:rsidR="00000000">
        <w:t>Mais il faudra être debout quand je reviendrai</w:t>
      </w:r>
      <w:r>
        <w:t>.</w:t>
      </w:r>
    </w:p>
    <w:p w14:paraId="01E55662" w14:textId="77777777" w:rsidR="007573A7" w:rsidRDefault="00000000">
      <w:r>
        <w:t>Il me regarda comme s</w:t>
      </w:r>
      <w:r w:rsidR="007573A7">
        <w:t>’</w:t>
      </w:r>
      <w:r>
        <w:t>il était convaincu que je ne revie</w:t>
      </w:r>
      <w:r>
        <w:t>n</w:t>
      </w:r>
      <w:r>
        <w:t>drais jamais</w:t>
      </w:r>
      <w:r w:rsidR="007573A7">
        <w:t>.</w:t>
      </w:r>
    </w:p>
    <w:p w14:paraId="7D967EAD" w14:textId="77777777" w:rsidR="007573A7" w:rsidRDefault="007573A7">
      <w:r>
        <w:t>— </w:t>
      </w:r>
      <w:r w:rsidR="00000000">
        <w:t>Ne vous en faites donc pas</w:t>
      </w:r>
      <w:r>
        <w:t xml:space="preserve"> ! </w:t>
      </w:r>
      <w:r w:rsidR="00000000">
        <w:t>Je reviendrai</w:t>
      </w:r>
      <w:r>
        <w:t xml:space="preserve">. </w:t>
      </w:r>
      <w:r w:rsidR="00000000">
        <w:t>Êtes-vous sûr qu</w:t>
      </w:r>
      <w:r>
        <w:t>’</w:t>
      </w:r>
      <w:r w:rsidR="00000000">
        <w:t>ils ne m</w:t>
      </w:r>
      <w:r>
        <w:t>’</w:t>
      </w:r>
      <w:r w:rsidR="00000000">
        <w:t>attendent pas tout de suite</w:t>
      </w:r>
      <w:r>
        <w:t xml:space="preserve">, </w:t>
      </w:r>
      <w:r w:rsidR="00000000">
        <w:t>lorsque j</w:t>
      </w:r>
      <w:r>
        <w:t>’</w:t>
      </w:r>
      <w:r w:rsidR="00000000">
        <w:t>entrerai chez Robinson</w:t>
      </w:r>
      <w:r>
        <w:t> ?</w:t>
      </w:r>
    </w:p>
    <w:p w14:paraId="770E715C" w14:textId="77777777" w:rsidR="007573A7" w:rsidRDefault="007573A7">
      <w:r>
        <w:t>— </w:t>
      </w:r>
      <w:r w:rsidR="00000000">
        <w:t>Non</w:t>
      </w:r>
      <w:r>
        <w:t xml:space="preserve">. </w:t>
      </w:r>
      <w:r w:rsidR="00000000">
        <w:t xml:space="preserve">Dominique ira chercher </w:t>
      </w:r>
      <w:proofErr w:type="spellStart"/>
      <w:r w:rsidR="00000000">
        <w:t>Malloy</w:t>
      </w:r>
      <w:proofErr w:type="spellEnd"/>
      <w:r w:rsidR="00000000">
        <w:t xml:space="preserve"> et Shorty à neuf heures un quart</w:t>
      </w:r>
      <w:r>
        <w:t xml:space="preserve">. </w:t>
      </w:r>
      <w:r w:rsidR="00000000">
        <w:t>Puis</w:t>
      </w:r>
      <w:r>
        <w:t xml:space="preserve">, </w:t>
      </w:r>
      <w:r w:rsidR="00000000">
        <w:t>ils iront à Kensington Place</w:t>
      </w:r>
      <w:r>
        <w:t xml:space="preserve">. </w:t>
      </w:r>
      <w:r w:rsidR="00000000">
        <w:t>Si l</w:t>
      </w:r>
      <w:r>
        <w:t>’</w:t>
      </w:r>
      <w:r w:rsidR="00000000">
        <w:t>ampoule placée au-dessus du porche n</w:t>
      </w:r>
      <w:r>
        <w:t>’</w:t>
      </w:r>
      <w:r w:rsidR="00000000">
        <w:t>est pas allumée</w:t>
      </w:r>
      <w:r>
        <w:t xml:space="preserve">, </w:t>
      </w:r>
      <w:r w:rsidR="00000000">
        <w:t>c</w:t>
      </w:r>
      <w:r>
        <w:t>’</w:t>
      </w:r>
      <w:r w:rsidR="00000000">
        <w:t>est que vous s</w:t>
      </w:r>
      <w:r w:rsidR="00000000">
        <w:t>e</w:t>
      </w:r>
      <w:r w:rsidR="00000000">
        <w:t>rez là</w:t>
      </w:r>
      <w:r>
        <w:t xml:space="preserve">. </w:t>
      </w:r>
      <w:r w:rsidR="00000000">
        <w:t>Ils ont dû s</w:t>
      </w:r>
      <w:r>
        <w:t>’</w:t>
      </w:r>
      <w:r w:rsidR="00000000">
        <w:t xml:space="preserve">entendre avec </w:t>
      </w:r>
      <w:proofErr w:type="spellStart"/>
      <w:r w:rsidR="00000000">
        <w:t>Dugan</w:t>
      </w:r>
      <w:proofErr w:type="spellEnd"/>
      <w:r>
        <w:t xml:space="preserve">, </w:t>
      </w:r>
      <w:r w:rsidR="00000000">
        <w:t>le valet de Robinson</w:t>
      </w:r>
      <w:r>
        <w:t xml:space="preserve">. </w:t>
      </w:r>
      <w:r w:rsidR="00000000">
        <w:t>Lorsque vous sortirez</w:t>
      </w:r>
      <w:r>
        <w:t xml:space="preserve">, </w:t>
      </w:r>
      <w:r w:rsidR="00000000">
        <w:t>cette ampoule s</w:t>
      </w:r>
      <w:r>
        <w:t>’</w:t>
      </w:r>
      <w:r w:rsidR="00000000">
        <w:t>allumera</w:t>
      </w:r>
      <w:r>
        <w:t xml:space="preserve"> ; </w:t>
      </w:r>
      <w:r w:rsidR="00000000">
        <w:t>ils passeront devant la maison avant que vous ayez gagné votre voiture</w:t>
      </w:r>
      <w:r>
        <w:t xml:space="preserve">. </w:t>
      </w:r>
      <w:r w:rsidR="00000000">
        <w:t>Ils connaissent votre imperméable et votre chapeau</w:t>
      </w:r>
      <w:r>
        <w:t>.</w:t>
      </w:r>
    </w:p>
    <w:p w14:paraId="618A9DA9" w14:textId="77777777" w:rsidR="007573A7" w:rsidRDefault="00000000">
      <w:r>
        <w:t>J</w:t>
      </w:r>
      <w:r w:rsidR="007573A7">
        <w:t>’</w:t>
      </w:r>
      <w:r>
        <w:t>endossai mon imperméable et je pris ce même chapeau beige que j</w:t>
      </w:r>
      <w:r w:rsidR="007573A7">
        <w:t>’</w:t>
      </w:r>
      <w:r>
        <w:t>avais porté dans la journée</w:t>
      </w:r>
      <w:r w:rsidR="007573A7">
        <w:t>.</w:t>
      </w:r>
    </w:p>
    <w:p w14:paraId="32381228" w14:textId="77777777" w:rsidR="007573A7" w:rsidRDefault="007573A7">
      <w:r>
        <w:t>— </w:t>
      </w:r>
      <w:r w:rsidR="00000000">
        <w:t>Changez donc de manteau et de chapeau</w:t>
      </w:r>
      <w:r>
        <w:t xml:space="preserve"> ! </w:t>
      </w:r>
      <w:r w:rsidR="00000000">
        <w:t>dit Jimmy</w:t>
      </w:r>
      <w:r>
        <w:t>.</w:t>
      </w:r>
    </w:p>
    <w:p w14:paraId="7D3714FC" w14:textId="77777777" w:rsidR="007573A7" w:rsidRDefault="007573A7">
      <w:r>
        <w:t>— </w:t>
      </w:r>
      <w:r w:rsidR="00000000">
        <w:t>À quoi bon</w:t>
      </w:r>
      <w:r>
        <w:t xml:space="preserve"> ? </w:t>
      </w:r>
      <w:r w:rsidR="00000000">
        <w:t>Ne vous inquiétez donc pas</w:t>
      </w:r>
      <w:r>
        <w:t xml:space="preserve">. </w:t>
      </w:r>
      <w:r w:rsidR="00000000">
        <w:t>Attendez-moi ici</w:t>
      </w:r>
      <w:r>
        <w:t xml:space="preserve">. </w:t>
      </w:r>
      <w:r w:rsidR="00000000">
        <w:t>Je n</w:t>
      </w:r>
      <w:r>
        <w:t>’</w:t>
      </w:r>
      <w:r w:rsidR="00000000">
        <w:t>oublierai pas que vous m</w:t>
      </w:r>
      <w:r>
        <w:t>’</w:t>
      </w:r>
      <w:r w:rsidR="00000000">
        <w:t>avez sauvé la vie</w:t>
      </w:r>
      <w:r>
        <w:t>.</w:t>
      </w:r>
    </w:p>
    <w:p w14:paraId="69645B88" w14:textId="77777777" w:rsidR="007573A7" w:rsidRDefault="00000000">
      <w:r>
        <w:t>Il haussa les épaules</w:t>
      </w:r>
      <w:r w:rsidR="007573A7">
        <w:t xml:space="preserve">, </w:t>
      </w:r>
      <w:r>
        <w:t>gêné</w:t>
      </w:r>
      <w:r w:rsidR="007573A7">
        <w:t> :</w:t>
      </w:r>
    </w:p>
    <w:p w14:paraId="2160BF00" w14:textId="77777777" w:rsidR="007573A7" w:rsidRDefault="007573A7">
      <w:r>
        <w:lastRenderedPageBreak/>
        <w:t>— </w:t>
      </w:r>
      <w:r w:rsidR="00000000">
        <w:t>Je n</w:t>
      </w:r>
      <w:r>
        <w:t>’</w:t>
      </w:r>
      <w:r w:rsidR="00000000">
        <w:t>ai pas fait ça pour avoir une récompense</w:t>
      </w:r>
      <w:r>
        <w:t xml:space="preserve">, </w:t>
      </w:r>
      <w:r w:rsidR="00000000">
        <w:t>grogna-t-il</w:t>
      </w:r>
      <w:r>
        <w:t>.</w:t>
      </w:r>
    </w:p>
    <w:p w14:paraId="76665F8C" w14:textId="77777777" w:rsidR="007573A7" w:rsidRDefault="007573A7">
      <w:r>
        <w:t>— </w:t>
      </w:r>
      <w:r w:rsidR="00000000">
        <w:t>Vous avez dîné</w:t>
      </w:r>
      <w:r>
        <w:t xml:space="preserve"> ? </w:t>
      </w:r>
      <w:r w:rsidR="00000000">
        <w:t>demandai-je</w:t>
      </w:r>
      <w:r>
        <w:t>.</w:t>
      </w:r>
    </w:p>
    <w:p w14:paraId="6B5E3274" w14:textId="77777777" w:rsidR="007573A7" w:rsidRDefault="007573A7">
      <w:r>
        <w:t>— </w:t>
      </w:r>
      <w:r w:rsidR="00000000">
        <w:t>Non</w:t>
      </w:r>
      <w:r>
        <w:t>.</w:t>
      </w:r>
    </w:p>
    <w:p w14:paraId="1B869533" w14:textId="77777777" w:rsidR="007573A7" w:rsidRDefault="007573A7">
      <w:r>
        <w:t>— </w:t>
      </w:r>
      <w:r w:rsidR="00000000">
        <w:t>Je vais vous faire monter à dîner</w:t>
      </w:r>
      <w:r>
        <w:t>.</w:t>
      </w:r>
    </w:p>
    <w:p w14:paraId="1EBED867" w14:textId="77777777" w:rsidR="007573A7" w:rsidRDefault="007573A7">
      <w:r>
        <w:t>— </w:t>
      </w:r>
      <w:r w:rsidR="00000000">
        <w:t>N</w:t>
      </w:r>
      <w:r>
        <w:t>’</w:t>
      </w:r>
      <w:r w:rsidR="00000000">
        <w:t>allez pas là-bas</w:t>
      </w:r>
      <w:r>
        <w:t xml:space="preserve">, </w:t>
      </w:r>
      <w:r w:rsidR="00000000">
        <w:t>répéta-t-il</w:t>
      </w:r>
      <w:r>
        <w:t>.</w:t>
      </w:r>
    </w:p>
    <w:p w14:paraId="544CE325" w14:textId="77777777" w:rsidR="007573A7" w:rsidRDefault="00000000">
      <w:r>
        <w:t>Je haussai les épaules en souriant</w:t>
      </w:r>
      <w:r w:rsidR="007573A7">
        <w:t xml:space="preserve">. </w:t>
      </w:r>
      <w:r>
        <w:t>Il me regarda d</w:t>
      </w:r>
      <w:r w:rsidR="007573A7">
        <w:t>’</w:t>
      </w:r>
      <w:r>
        <w:t>un air triste</w:t>
      </w:r>
      <w:r w:rsidR="007573A7">
        <w:t>.</w:t>
      </w:r>
    </w:p>
    <w:p w14:paraId="7E4915D9" w14:textId="77777777" w:rsidR="007573A7" w:rsidRDefault="007573A7">
      <w:r>
        <w:t>— </w:t>
      </w:r>
      <w:r w:rsidR="00000000">
        <w:t>Vous</w:t>
      </w:r>
      <w:r>
        <w:t xml:space="preserve">, </w:t>
      </w:r>
      <w:r w:rsidR="00000000">
        <w:t>je ne vous comprendrai jamais</w:t>
      </w:r>
      <w:r>
        <w:t xml:space="preserve"> ! </w:t>
      </w:r>
      <w:r w:rsidR="00000000">
        <w:t>murmura-t-il</w:t>
      </w:r>
      <w:r>
        <w:t>.</w:t>
      </w:r>
    </w:p>
    <w:p w14:paraId="31A3116C" w14:textId="24B2E6B3" w:rsidR="00000000" w:rsidRDefault="00000000" w:rsidP="007573A7">
      <w:pPr>
        <w:pStyle w:val="Centr"/>
        <w:keepNext/>
        <w:spacing w:before="0" w:after="0"/>
      </w:pPr>
      <w:r>
        <w:t>*</w:t>
      </w:r>
    </w:p>
    <w:p w14:paraId="57E01E3F" w14:textId="77777777" w:rsidR="00000000" w:rsidRDefault="00000000" w:rsidP="007573A7">
      <w:pPr>
        <w:pStyle w:val="Centr"/>
        <w:keepNext/>
        <w:spacing w:before="0" w:after="0"/>
      </w:pPr>
      <w:r>
        <w:t>* *</w:t>
      </w:r>
    </w:p>
    <w:p w14:paraId="038B5532" w14:textId="77777777" w:rsidR="007573A7" w:rsidRDefault="00000000">
      <w:r>
        <w:t>Kensington Place est une sorte de rectangle allongé borné à chaque extrémité par une arcade à piliers sous laquelle passe la chaussée</w:t>
      </w:r>
      <w:r w:rsidR="007573A7">
        <w:t xml:space="preserve">. </w:t>
      </w:r>
      <w:r>
        <w:t>De chaque côté s</w:t>
      </w:r>
      <w:r w:rsidR="007573A7">
        <w:t>’</w:t>
      </w:r>
      <w:r>
        <w:t>élèvent cinq grandes maisons de maître séparées du trottoir par une grille et une pelouse très large mais peu profonde</w:t>
      </w:r>
      <w:r w:rsidR="007573A7">
        <w:t>.</w:t>
      </w:r>
    </w:p>
    <w:p w14:paraId="012D17A9" w14:textId="77777777" w:rsidR="007573A7" w:rsidRDefault="00000000">
      <w:r>
        <w:t>Le soir</w:t>
      </w:r>
      <w:r w:rsidR="007573A7">
        <w:t xml:space="preserve">, </w:t>
      </w:r>
      <w:r>
        <w:t>la place est éclairée pauvrement par quatre réve</w:t>
      </w:r>
      <w:r>
        <w:t>r</w:t>
      </w:r>
      <w:r>
        <w:t>bères</w:t>
      </w:r>
      <w:r w:rsidR="007573A7">
        <w:t>.</w:t>
      </w:r>
    </w:p>
    <w:p w14:paraId="7C195B9F" w14:textId="77777777" w:rsidR="007573A7" w:rsidRDefault="00000000">
      <w:r>
        <w:t>Sous la pluie</w:t>
      </w:r>
      <w:r w:rsidR="007573A7">
        <w:t xml:space="preserve">, </w:t>
      </w:r>
      <w:r>
        <w:t>je rangeai ma voiture contre le trottoir</w:t>
      </w:r>
      <w:r w:rsidR="007573A7">
        <w:t xml:space="preserve">, </w:t>
      </w:r>
      <w:r>
        <w:t>d</w:t>
      </w:r>
      <w:r>
        <w:t>e</w:t>
      </w:r>
      <w:r>
        <w:t>vant la maison d</w:t>
      </w:r>
      <w:r w:rsidR="007573A7">
        <w:t>’</w:t>
      </w:r>
      <w:r>
        <w:t>Andrew Robinson</w:t>
      </w:r>
      <w:r w:rsidR="007573A7">
        <w:t>.</w:t>
      </w:r>
    </w:p>
    <w:p w14:paraId="7B667633" w14:textId="77777777" w:rsidR="007573A7" w:rsidRDefault="00000000">
      <w:r>
        <w:t>Le portillon de la grille était ouvert et je gagnai tout de su</w:t>
      </w:r>
      <w:r>
        <w:t>i</w:t>
      </w:r>
      <w:r>
        <w:t>te les marches du perron</w:t>
      </w:r>
      <w:r w:rsidR="007573A7">
        <w:t>.</w:t>
      </w:r>
    </w:p>
    <w:p w14:paraId="132CA1B8" w14:textId="77777777" w:rsidR="007573A7" w:rsidRDefault="00000000">
      <w:proofErr w:type="spellStart"/>
      <w:r>
        <w:t>Dugan</w:t>
      </w:r>
      <w:proofErr w:type="spellEnd"/>
      <w:r>
        <w:t xml:space="preserve"> vint m</w:t>
      </w:r>
      <w:r w:rsidR="007573A7">
        <w:t>’</w:t>
      </w:r>
      <w:r>
        <w:t>ouvrir</w:t>
      </w:r>
      <w:r w:rsidR="007573A7">
        <w:t xml:space="preserve">. </w:t>
      </w:r>
      <w:r>
        <w:t>Le Grand Chef était dans le hall</w:t>
      </w:r>
      <w:r w:rsidR="007573A7">
        <w:t>.</w:t>
      </w:r>
    </w:p>
    <w:p w14:paraId="15D77201" w14:textId="77777777" w:rsidR="007573A7" w:rsidRDefault="007573A7">
      <w:r>
        <w:t>— </w:t>
      </w:r>
      <w:r w:rsidR="00000000">
        <w:rPr>
          <w:lang w:val="en-GB"/>
        </w:rPr>
        <w:t>Hello</w:t>
      </w:r>
      <w:r>
        <w:rPr>
          <w:lang w:val="en-GB"/>
        </w:rPr>
        <w:t xml:space="preserve">, </w:t>
      </w:r>
      <w:r w:rsidR="00000000">
        <w:rPr>
          <w:lang w:val="en-GB"/>
        </w:rPr>
        <w:t>Jerry</w:t>
      </w:r>
      <w:r>
        <w:rPr>
          <w:lang w:val="en-GB"/>
        </w:rPr>
        <w:t xml:space="preserve"> ! </w:t>
      </w:r>
      <w:r w:rsidR="00000000">
        <w:rPr>
          <w:lang w:val="en-GB"/>
        </w:rPr>
        <w:t>fit-il</w:t>
      </w:r>
      <w:r>
        <w:rPr>
          <w:lang w:val="en-GB"/>
        </w:rPr>
        <w:t xml:space="preserve">. </w:t>
      </w:r>
      <w:r w:rsidR="00000000">
        <w:t>Mouillé</w:t>
      </w:r>
      <w:r>
        <w:t> ?</w:t>
      </w:r>
    </w:p>
    <w:p w14:paraId="1A85BF19" w14:textId="77777777" w:rsidR="007573A7" w:rsidRDefault="007573A7">
      <w:r>
        <w:t>— </w:t>
      </w:r>
      <w:r w:rsidR="00000000">
        <w:t>Un peu</w:t>
      </w:r>
      <w:r>
        <w:t>.</w:t>
      </w:r>
    </w:p>
    <w:p w14:paraId="7674996F" w14:textId="77777777" w:rsidR="007573A7" w:rsidRDefault="00000000">
      <w:proofErr w:type="spellStart"/>
      <w:r>
        <w:lastRenderedPageBreak/>
        <w:t>Dugan</w:t>
      </w:r>
      <w:proofErr w:type="spellEnd"/>
      <w:r>
        <w:t xml:space="preserve"> prit mon chapeau et m</w:t>
      </w:r>
      <w:r w:rsidR="007573A7">
        <w:t>’</w:t>
      </w:r>
      <w:r>
        <w:t>aida à ôter mon impermé</w:t>
      </w:r>
      <w:r>
        <w:t>a</w:t>
      </w:r>
      <w:r>
        <w:t>ble</w:t>
      </w:r>
      <w:r w:rsidR="007573A7">
        <w:t>.</w:t>
      </w:r>
    </w:p>
    <w:p w14:paraId="15390CD6" w14:textId="77777777" w:rsidR="007573A7" w:rsidRDefault="007573A7">
      <w:r>
        <w:t>— </w:t>
      </w:r>
      <w:r w:rsidR="00000000">
        <w:t>Venez par ici</w:t>
      </w:r>
      <w:r>
        <w:t xml:space="preserve">, </w:t>
      </w:r>
      <w:r w:rsidR="00000000">
        <w:t>dit Andrew traversant le salon et me pr</w:t>
      </w:r>
      <w:r w:rsidR="00000000">
        <w:t>é</w:t>
      </w:r>
      <w:r w:rsidR="00000000">
        <w:t>cédant vers la bibliothèque</w:t>
      </w:r>
      <w:r>
        <w:t>.</w:t>
      </w:r>
    </w:p>
    <w:p w14:paraId="5A34BEEA" w14:textId="77777777" w:rsidR="007573A7" w:rsidRDefault="00000000">
      <w:r>
        <w:t>C</w:t>
      </w:r>
      <w:r w:rsidR="007573A7">
        <w:t>’</w:t>
      </w:r>
      <w:r>
        <w:t>était une pièce spacieuse</w:t>
      </w:r>
      <w:r w:rsidR="007573A7">
        <w:t xml:space="preserve">, </w:t>
      </w:r>
      <w:r>
        <w:t>meublée avec un luxe sévère</w:t>
      </w:r>
      <w:r w:rsidR="007573A7">
        <w:t>.</w:t>
      </w:r>
    </w:p>
    <w:p w14:paraId="1D42CF0B" w14:textId="77777777" w:rsidR="007573A7" w:rsidRDefault="007573A7">
      <w:r>
        <w:t>— </w:t>
      </w:r>
      <w:r w:rsidR="00000000">
        <w:t>Est-ce qu</w:t>
      </w:r>
      <w:r>
        <w:t>’</w:t>
      </w:r>
      <w:r w:rsidR="00000000">
        <w:t>on vous a enfin laissé la paix</w:t>
      </w:r>
      <w:r>
        <w:t xml:space="preserve"> ? </w:t>
      </w:r>
      <w:r w:rsidR="00000000">
        <w:t>dit Robinson aussitôt que nous fûmes assis</w:t>
      </w:r>
      <w:r>
        <w:t>.</w:t>
      </w:r>
    </w:p>
    <w:p w14:paraId="4E45CA75" w14:textId="77777777" w:rsidR="007573A7" w:rsidRDefault="007573A7">
      <w:r>
        <w:t>— </w:t>
      </w:r>
      <w:r w:rsidR="00000000">
        <w:t>Je le crois</w:t>
      </w:r>
      <w:r>
        <w:t xml:space="preserve">. </w:t>
      </w:r>
      <w:r w:rsidR="00000000">
        <w:t>Je n</w:t>
      </w:r>
      <w:r>
        <w:t>’</w:t>
      </w:r>
      <w:r w:rsidR="00000000">
        <w:t>ai pas revu mes anges gardiens</w:t>
      </w:r>
      <w:r>
        <w:t>.</w:t>
      </w:r>
    </w:p>
    <w:p w14:paraId="26D70A13" w14:textId="77777777" w:rsidR="007573A7" w:rsidRDefault="00000000">
      <w:r>
        <w:t>Je me demandais si le Grand Chef savait que Dominique et ses amis allaient amener la conduite intérieure bleue dans Ke</w:t>
      </w:r>
      <w:r>
        <w:t>n</w:t>
      </w:r>
      <w:r>
        <w:t>sington Place</w:t>
      </w:r>
      <w:r w:rsidR="007573A7">
        <w:t>.</w:t>
      </w:r>
    </w:p>
    <w:p w14:paraId="7B485147" w14:textId="77777777" w:rsidR="007573A7" w:rsidRDefault="007573A7">
      <w:r>
        <w:t>— </w:t>
      </w:r>
      <w:proofErr w:type="spellStart"/>
      <w:r w:rsidR="00000000">
        <w:t>Wilks</w:t>
      </w:r>
      <w:proofErr w:type="spellEnd"/>
      <w:r w:rsidR="00000000">
        <w:t xml:space="preserve"> vous a-t-il parlé de ma visite d</w:t>
      </w:r>
      <w:r>
        <w:t>’</w:t>
      </w:r>
      <w:r w:rsidR="00000000">
        <w:t>hier</w:t>
      </w:r>
      <w:r>
        <w:t xml:space="preserve"> ? </w:t>
      </w:r>
      <w:r w:rsidR="00000000">
        <w:t>demandai-je</w:t>
      </w:r>
      <w:r>
        <w:t>.</w:t>
      </w:r>
    </w:p>
    <w:p w14:paraId="14590F55" w14:textId="77777777" w:rsidR="007573A7" w:rsidRDefault="007573A7">
      <w:r>
        <w:t>— </w:t>
      </w:r>
      <w:r w:rsidR="00000000">
        <w:t>Oui</w:t>
      </w:r>
      <w:r>
        <w:t xml:space="preserve">. </w:t>
      </w:r>
      <w:r w:rsidR="00000000">
        <w:t>Il n</w:t>
      </w:r>
      <w:r>
        <w:t>’</w:t>
      </w:r>
      <w:r w:rsidR="00000000">
        <w:t>a pas compris l</w:t>
      </w:r>
      <w:r>
        <w:t>’</w:t>
      </w:r>
      <w:r w:rsidR="00000000">
        <w:t>objet de votre visite</w:t>
      </w:r>
      <w:r>
        <w:t>.</w:t>
      </w:r>
    </w:p>
    <w:p w14:paraId="28B520AB" w14:textId="77777777" w:rsidR="007573A7" w:rsidRDefault="007573A7">
      <w:r>
        <w:t>— </w:t>
      </w:r>
      <w:r w:rsidR="00000000">
        <w:t>Il a parfaitement compris</w:t>
      </w:r>
      <w:r>
        <w:t>.</w:t>
      </w:r>
    </w:p>
    <w:p w14:paraId="387717E6" w14:textId="77777777" w:rsidR="007573A7" w:rsidRDefault="007573A7">
      <w:r>
        <w:t>— </w:t>
      </w:r>
      <w:r w:rsidR="00000000">
        <w:t>Vous l</w:t>
      </w:r>
      <w:r>
        <w:t>’</w:t>
      </w:r>
      <w:r w:rsidR="00000000">
        <w:t>avez accusé d</w:t>
      </w:r>
      <w:r>
        <w:t>’</w:t>
      </w:r>
      <w:r w:rsidR="00000000">
        <w:t>avoir assassiné quelqu</w:t>
      </w:r>
      <w:r>
        <w:t>’</w:t>
      </w:r>
      <w:r w:rsidR="00000000">
        <w:t>un</w:t>
      </w:r>
      <w:r>
        <w:t xml:space="preserve">. </w:t>
      </w:r>
      <w:r w:rsidR="00000000">
        <w:t>Qui</w:t>
      </w:r>
      <w:r>
        <w:t> ?</w:t>
      </w:r>
    </w:p>
    <w:p w14:paraId="6C2D4C18" w14:textId="04D077F9" w:rsidR="007573A7" w:rsidRDefault="007573A7">
      <w:r>
        <w:t>— </w:t>
      </w:r>
      <w:r w:rsidR="00000000">
        <w:t>J</w:t>
      </w:r>
      <w:r>
        <w:t>’</w:t>
      </w:r>
      <w:r w:rsidR="00000000">
        <w:t>avais l</w:t>
      </w:r>
      <w:r>
        <w:t>’</w:t>
      </w:r>
      <w:r w:rsidR="00000000">
        <w:t xml:space="preserve">intention de connaître le nom des gens qui peuvent établir son innocence pour le crime commis le </w:t>
      </w:r>
      <w:r>
        <w:t xml:space="preserve">6 août. </w:t>
      </w:r>
      <w:r w:rsidR="00000000">
        <w:t>Vous savez que la loi admet le bénéfice du doute</w:t>
      </w:r>
      <w:r>
        <w:t xml:space="preserve">. </w:t>
      </w:r>
      <w:r w:rsidR="00000000">
        <w:t>J</w:t>
      </w:r>
      <w:r>
        <w:t>’</w:t>
      </w:r>
      <w:r w:rsidR="00000000">
        <w:t>ai l</w:t>
      </w:r>
      <w:r>
        <w:t>’</w:t>
      </w:r>
      <w:r w:rsidR="00000000">
        <w:t>intention d</w:t>
      </w:r>
      <w:r>
        <w:t>’</w:t>
      </w:r>
      <w:r w:rsidR="00000000">
        <w:t>accuser une autre personne et de faire la preuve de mes acc</w:t>
      </w:r>
      <w:r w:rsidR="00000000">
        <w:t>u</w:t>
      </w:r>
      <w:r w:rsidR="00000000">
        <w:t>sations</w:t>
      </w:r>
      <w:r>
        <w:t xml:space="preserve">. </w:t>
      </w:r>
      <w:r w:rsidR="00000000">
        <w:t>Dans ces conditions</w:t>
      </w:r>
      <w:r>
        <w:t xml:space="preserve">, </w:t>
      </w:r>
      <w:r w:rsidR="00000000">
        <w:t>je ne veux pas que l</w:t>
      </w:r>
      <w:r>
        <w:t>’</w:t>
      </w:r>
      <w:r w:rsidR="00000000">
        <w:t>on puisse i</w:t>
      </w:r>
      <w:r w:rsidR="00000000">
        <w:t>n</w:t>
      </w:r>
      <w:r w:rsidR="00000000">
        <w:t xml:space="preserve">criminer </w:t>
      </w:r>
      <w:proofErr w:type="spellStart"/>
      <w:r w:rsidR="00000000">
        <w:t>Wilks</w:t>
      </w:r>
      <w:proofErr w:type="spellEnd"/>
      <w:r>
        <w:t xml:space="preserve">. </w:t>
      </w:r>
      <w:r w:rsidR="00000000">
        <w:t>Comprenez-vous</w:t>
      </w:r>
      <w:r>
        <w:t xml:space="preserve"> ? </w:t>
      </w:r>
      <w:r w:rsidR="00000000">
        <w:t>Il a donné dans le piège</w:t>
      </w:r>
      <w:r>
        <w:t>.</w:t>
      </w:r>
    </w:p>
    <w:p w14:paraId="7840D869" w14:textId="77777777" w:rsidR="007573A7" w:rsidRDefault="00000000">
      <w:r>
        <w:t>Il me regarda fixement</w:t>
      </w:r>
      <w:r w:rsidR="007573A7">
        <w:t xml:space="preserve">, </w:t>
      </w:r>
      <w:r>
        <w:t>sans se troubler</w:t>
      </w:r>
      <w:r w:rsidR="007573A7">
        <w:t>.</w:t>
      </w:r>
    </w:p>
    <w:p w14:paraId="2AA32E5B" w14:textId="77777777" w:rsidR="007573A7" w:rsidRDefault="007573A7">
      <w:r>
        <w:t>— </w:t>
      </w:r>
      <w:r w:rsidR="00000000">
        <w:t>Pensez-vous que j</w:t>
      </w:r>
      <w:r>
        <w:t>’</w:t>
      </w:r>
      <w:r w:rsidR="00000000">
        <w:t>aie tué mon frère</w:t>
      </w:r>
      <w:r>
        <w:t xml:space="preserve"> ? </w:t>
      </w:r>
      <w:r w:rsidR="00000000">
        <w:t>dit-il après un s</w:t>
      </w:r>
      <w:r w:rsidR="00000000">
        <w:t>i</w:t>
      </w:r>
      <w:r w:rsidR="00000000">
        <w:t>lence</w:t>
      </w:r>
      <w:r>
        <w:t>.</w:t>
      </w:r>
    </w:p>
    <w:p w14:paraId="229149AD" w14:textId="77777777" w:rsidR="007573A7" w:rsidRDefault="007573A7">
      <w:r>
        <w:lastRenderedPageBreak/>
        <w:t>— </w:t>
      </w:r>
      <w:r w:rsidR="00000000">
        <w:t>J</w:t>
      </w:r>
      <w:r>
        <w:t>’</w:t>
      </w:r>
      <w:r w:rsidR="00000000">
        <w:t>en suis sûr</w:t>
      </w:r>
      <w:r>
        <w:t>.</w:t>
      </w:r>
    </w:p>
    <w:p w14:paraId="131204BB" w14:textId="77777777" w:rsidR="007573A7" w:rsidRDefault="007573A7">
      <w:r>
        <w:t>— </w:t>
      </w:r>
      <w:r w:rsidR="00000000">
        <w:t>M</w:t>
      </w:r>
      <w:r>
        <w:t>’</w:t>
      </w:r>
      <w:r w:rsidR="00000000">
        <w:t>avez-vous toujours soupçonné</w:t>
      </w:r>
      <w:r>
        <w:t> ?</w:t>
      </w:r>
    </w:p>
    <w:p w14:paraId="4811F453" w14:textId="77777777" w:rsidR="007573A7" w:rsidRDefault="007573A7">
      <w:r>
        <w:t>— </w:t>
      </w:r>
      <w:r w:rsidR="00000000">
        <w:t>Oui</w:t>
      </w:r>
      <w:r>
        <w:t xml:space="preserve">. </w:t>
      </w:r>
      <w:r w:rsidR="00000000">
        <w:t>Et vous le saviez</w:t>
      </w:r>
      <w:r>
        <w:t>.</w:t>
      </w:r>
    </w:p>
    <w:p w14:paraId="154FF3A6" w14:textId="77777777" w:rsidR="007573A7" w:rsidRDefault="007573A7">
      <w:r>
        <w:t>— </w:t>
      </w:r>
      <w:r w:rsidR="00000000">
        <w:t>Que comptez-vous faire</w:t>
      </w:r>
      <w:r>
        <w:t> ?</w:t>
      </w:r>
    </w:p>
    <w:p w14:paraId="1DBB5AB5" w14:textId="77777777" w:rsidR="007573A7" w:rsidRDefault="007573A7">
      <w:r>
        <w:t>— </w:t>
      </w:r>
      <w:r w:rsidR="00000000">
        <w:t>Vous envoyer mourir sur la chaise</w:t>
      </w:r>
      <w:r>
        <w:t>.</w:t>
      </w:r>
    </w:p>
    <w:p w14:paraId="31C1363A" w14:textId="77777777" w:rsidR="007573A7" w:rsidRDefault="007573A7">
      <w:r>
        <w:t>— </w:t>
      </w:r>
      <w:r w:rsidR="00000000">
        <w:t>Vous avez entrepris une tâche bien difficile</w:t>
      </w:r>
      <w:r>
        <w:t>.</w:t>
      </w:r>
    </w:p>
    <w:p w14:paraId="22B753D6" w14:textId="77777777" w:rsidR="007573A7" w:rsidRDefault="007573A7">
      <w:r>
        <w:t>— </w:t>
      </w:r>
      <w:r w:rsidR="00000000">
        <w:t>Elle l</w:t>
      </w:r>
      <w:r>
        <w:t>’</w:t>
      </w:r>
      <w:r w:rsidR="00000000">
        <w:t>était</w:t>
      </w:r>
      <w:r>
        <w:t xml:space="preserve"> ; </w:t>
      </w:r>
      <w:r w:rsidR="00000000">
        <w:t>mais le plus dur est fait</w:t>
      </w:r>
      <w:r>
        <w:t>.</w:t>
      </w:r>
    </w:p>
    <w:p w14:paraId="2BDB77D2" w14:textId="77777777" w:rsidR="007573A7" w:rsidRDefault="007573A7">
      <w:r>
        <w:t>— </w:t>
      </w:r>
      <w:r w:rsidR="00000000">
        <w:t>Je ne suis pas encore assis sur la chaise</w:t>
      </w:r>
      <w:r>
        <w:t xml:space="preserve">, </w:t>
      </w:r>
      <w:r w:rsidR="00000000">
        <w:t>murmura-t-il</w:t>
      </w:r>
      <w:r>
        <w:t>.</w:t>
      </w:r>
    </w:p>
    <w:p w14:paraId="4B7D93F0" w14:textId="77777777" w:rsidR="007573A7" w:rsidRDefault="007573A7">
      <w:r>
        <w:t>— </w:t>
      </w:r>
      <w:r w:rsidR="00000000">
        <w:t>Mais je vous ruinerai</w:t>
      </w:r>
      <w:r>
        <w:t xml:space="preserve">, </w:t>
      </w:r>
      <w:r w:rsidR="00000000">
        <w:t>dis-je</w:t>
      </w:r>
      <w:r>
        <w:t xml:space="preserve">. </w:t>
      </w:r>
      <w:r w:rsidR="00000000">
        <w:t>Même si vous échappez à la mort</w:t>
      </w:r>
      <w:r>
        <w:t xml:space="preserve">, </w:t>
      </w:r>
      <w:r w:rsidR="00000000">
        <w:t>vous ne serez plus le maître</w:t>
      </w:r>
      <w:r>
        <w:t>.</w:t>
      </w:r>
    </w:p>
    <w:p w14:paraId="64CC60BF" w14:textId="77777777" w:rsidR="007573A7" w:rsidRDefault="007573A7">
      <w:r>
        <w:t>— </w:t>
      </w:r>
      <w:r w:rsidR="00000000">
        <w:t>Comment allez-vous procéder</w:t>
      </w:r>
      <w:r>
        <w:t xml:space="preserve">, </w:t>
      </w:r>
      <w:r w:rsidR="00000000">
        <w:t>mon garçon</w:t>
      </w:r>
      <w:r>
        <w:t xml:space="preserve"> ? </w:t>
      </w:r>
      <w:r w:rsidR="00000000">
        <w:t>demanda-t-il d</w:t>
      </w:r>
      <w:r>
        <w:t>’</w:t>
      </w:r>
      <w:r w:rsidR="00000000">
        <w:t>un air amusé</w:t>
      </w:r>
      <w:r>
        <w:t>.</w:t>
      </w:r>
    </w:p>
    <w:p w14:paraId="4959CD65" w14:textId="77777777" w:rsidR="007573A7" w:rsidRDefault="007573A7">
      <w:r>
        <w:t>— </w:t>
      </w:r>
      <w:r w:rsidR="00000000">
        <w:t>Je publierai ce que je sais</w:t>
      </w:r>
      <w:r>
        <w:t>.</w:t>
      </w:r>
    </w:p>
    <w:p w14:paraId="74D359F4" w14:textId="77777777" w:rsidR="007573A7" w:rsidRDefault="007573A7">
      <w:r>
        <w:t>— </w:t>
      </w:r>
      <w:r w:rsidR="00000000">
        <w:t>Quand</w:t>
      </w:r>
      <w:r>
        <w:t> ?</w:t>
      </w:r>
    </w:p>
    <w:p w14:paraId="672DAFBB" w14:textId="77777777" w:rsidR="007573A7" w:rsidRDefault="007573A7">
      <w:r>
        <w:t>— </w:t>
      </w:r>
      <w:r w:rsidR="00000000">
        <w:t>Bientôt</w:t>
      </w:r>
      <w:r>
        <w:t xml:space="preserve">. </w:t>
      </w:r>
      <w:r w:rsidR="00000000">
        <w:t>Une semaine</w:t>
      </w:r>
      <w:r>
        <w:t xml:space="preserve">, </w:t>
      </w:r>
      <w:r w:rsidR="00000000">
        <w:t>deux peut-être</w:t>
      </w:r>
      <w:r>
        <w:t>.</w:t>
      </w:r>
    </w:p>
    <w:p w14:paraId="6077B8D9" w14:textId="1FFDD052" w:rsidR="007573A7" w:rsidRDefault="007573A7">
      <w:r>
        <w:t>(</w:t>
      </w:r>
      <w:r w:rsidR="00000000">
        <w:t xml:space="preserve">Les machines de </w:t>
      </w:r>
      <w:r w:rsidR="00000000">
        <w:rPr>
          <w:i/>
          <w:iCs/>
        </w:rPr>
        <w:t>La Gazette</w:t>
      </w:r>
      <w:r w:rsidR="00000000">
        <w:t xml:space="preserve"> roulaient déjà</w:t>
      </w:r>
      <w:r>
        <w:t xml:space="preserve">, </w:t>
      </w:r>
      <w:r w:rsidR="00000000">
        <w:t>imprimant la fatale édition</w:t>
      </w:r>
      <w:r>
        <w:t>.)</w:t>
      </w:r>
    </w:p>
    <w:p w14:paraId="202DCD7E" w14:textId="77777777" w:rsidR="007573A7" w:rsidRDefault="007573A7">
      <w:r>
        <w:t>— </w:t>
      </w:r>
      <w:r w:rsidR="00000000">
        <w:t>Qu</w:t>
      </w:r>
      <w:r>
        <w:t>’</w:t>
      </w:r>
      <w:r w:rsidR="00000000">
        <w:t>allez-vous publier</w:t>
      </w:r>
      <w:r>
        <w:t> ?</w:t>
      </w:r>
    </w:p>
    <w:p w14:paraId="318B8A6B" w14:textId="77777777" w:rsidR="007573A7" w:rsidRDefault="007573A7">
      <w:r>
        <w:t>— </w:t>
      </w:r>
      <w:r w:rsidR="00000000">
        <w:t>Je suis venu vous le dire</w:t>
      </w:r>
      <w:r>
        <w:t xml:space="preserve">. </w:t>
      </w:r>
      <w:r w:rsidR="00000000">
        <w:t>Je v</w:t>
      </w:r>
      <w:r w:rsidR="00000000">
        <w:rPr>
          <w:bCs/>
        </w:rPr>
        <w:t xml:space="preserve">ous </w:t>
      </w:r>
      <w:r w:rsidR="00000000">
        <w:t>accuse de meurtre</w:t>
      </w:r>
      <w:r>
        <w:t xml:space="preserve">, </w:t>
      </w:r>
      <w:r w:rsidR="00000000">
        <w:t>de quatre meurtres</w:t>
      </w:r>
      <w:r>
        <w:t>.</w:t>
      </w:r>
    </w:p>
    <w:p w14:paraId="1C0BB52D" w14:textId="77777777" w:rsidR="007573A7" w:rsidRDefault="00000000">
      <w:r>
        <w:t>Il haussa les sourcils</w:t>
      </w:r>
      <w:r w:rsidR="007573A7">
        <w:t>.</w:t>
      </w:r>
    </w:p>
    <w:p w14:paraId="0AEB4246" w14:textId="77777777" w:rsidR="007573A7" w:rsidRDefault="007573A7">
      <w:r>
        <w:t>— </w:t>
      </w:r>
      <w:r w:rsidR="00000000">
        <w:t>Quatre</w:t>
      </w:r>
      <w:r>
        <w:t> ?</w:t>
      </w:r>
    </w:p>
    <w:p w14:paraId="6438576F" w14:textId="77777777" w:rsidR="007573A7" w:rsidRDefault="00000000">
      <w:r>
        <w:t>Puis il compta sur ses doigts</w:t>
      </w:r>
      <w:r w:rsidR="007573A7">
        <w:t xml:space="preserve">, </w:t>
      </w:r>
      <w:r>
        <w:t>d</w:t>
      </w:r>
      <w:r w:rsidR="007573A7">
        <w:t>’</w:t>
      </w:r>
      <w:r>
        <w:t>un air de moquerie</w:t>
      </w:r>
      <w:r w:rsidR="007573A7">
        <w:t> :</w:t>
      </w:r>
    </w:p>
    <w:p w14:paraId="09E452B0" w14:textId="77777777" w:rsidR="007573A7" w:rsidRDefault="007573A7">
      <w:r>
        <w:lastRenderedPageBreak/>
        <w:t>— </w:t>
      </w:r>
      <w:r w:rsidR="00000000">
        <w:t>Mon frère</w:t>
      </w:r>
      <w:r>
        <w:t xml:space="preserve">. </w:t>
      </w:r>
      <w:r w:rsidR="00000000">
        <w:t xml:space="preserve">Jonas </w:t>
      </w:r>
      <w:proofErr w:type="spellStart"/>
      <w:r w:rsidR="00000000">
        <w:t>Hatfield</w:t>
      </w:r>
      <w:proofErr w:type="spellEnd"/>
      <w:r>
        <w:t>…</w:t>
      </w:r>
    </w:p>
    <w:p w14:paraId="4839B9D1" w14:textId="77777777" w:rsidR="007573A7" w:rsidRDefault="007573A7">
      <w:r>
        <w:t>— </w:t>
      </w:r>
      <w:r w:rsidR="00000000">
        <w:t>Non</w:t>
      </w:r>
      <w:r>
        <w:t xml:space="preserve">. </w:t>
      </w:r>
      <w:r w:rsidR="00000000">
        <w:t xml:space="preserve">Pas </w:t>
      </w:r>
      <w:proofErr w:type="spellStart"/>
      <w:r w:rsidR="00000000">
        <w:t>Hatfield</w:t>
      </w:r>
      <w:proofErr w:type="spellEnd"/>
      <w:r>
        <w:t xml:space="preserve">. </w:t>
      </w:r>
      <w:r w:rsidR="00000000">
        <w:t>Vous n</w:t>
      </w:r>
      <w:r>
        <w:t>’</w:t>
      </w:r>
      <w:r w:rsidR="00000000">
        <w:t>êtes qu</w:t>
      </w:r>
      <w:r>
        <w:t>’</w:t>
      </w:r>
      <w:r w:rsidR="00000000">
        <w:t>indirectement respo</w:t>
      </w:r>
      <w:r w:rsidR="00000000">
        <w:t>n</w:t>
      </w:r>
      <w:r w:rsidR="00000000">
        <w:t>sable de sa mort</w:t>
      </w:r>
      <w:r>
        <w:t xml:space="preserve">. </w:t>
      </w:r>
      <w:r w:rsidR="00000000">
        <w:t>Dominique et ses amis s</w:t>
      </w:r>
      <w:r>
        <w:t>’</w:t>
      </w:r>
      <w:r w:rsidR="00000000">
        <w:t>expliqueront là-dessus</w:t>
      </w:r>
      <w:r>
        <w:t xml:space="preserve">. </w:t>
      </w:r>
      <w:r w:rsidR="00000000">
        <w:t>Votre bande aura à répondre d</w:t>
      </w:r>
      <w:r>
        <w:t>’</w:t>
      </w:r>
      <w:r w:rsidR="00000000">
        <w:t>autres crimes dès que vous serez impuissant à la protéger</w:t>
      </w:r>
      <w:r>
        <w:t xml:space="preserve">. </w:t>
      </w:r>
      <w:r w:rsidR="00000000">
        <w:t>Je vous accuserai de quatre assassinats</w:t>
      </w:r>
      <w:r>
        <w:t xml:space="preserve">. </w:t>
      </w:r>
      <w:r w:rsidR="00000000">
        <w:t>Magee le Boucher</w:t>
      </w:r>
      <w:r>
        <w:t>…</w:t>
      </w:r>
    </w:p>
    <w:p w14:paraId="639E83F1" w14:textId="77777777" w:rsidR="007573A7" w:rsidRDefault="007573A7">
      <w:r>
        <w:t>— </w:t>
      </w:r>
      <w:r w:rsidR="00000000">
        <w:t>Ah</w:t>
      </w:r>
      <w:r>
        <w:t xml:space="preserve"> ! </w:t>
      </w:r>
      <w:r w:rsidR="00000000">
        <w:t>fit-il</w:t>
      </w:r>
      <w:r>
        <w:t>.</w:t>
      </w:r>
    </w:p>
    <w:p w14:paraId="3D2593B5" w14:textId="77777777" w:rsidR="007573A7" w:rsidRDefault="007573A7">
      <w:r>
        <w:t>— </w:t>
      </w:r>
      <w:r w:rsidR="00000000">
        <w:t>Kennedy</w:t>
      </w:r>
      <w:r>
        <w:t>.</w:t>
      </w:r>
    </w:p>
    <w:p w14:paraId="51819D1A" w14:textId="77777777" w:rsidR="007573A7" w:rsidRDefault="00000000">
      <w:r>
        <w:t>Il cessa de sourire</w:t>
      </w:r>
      <w:r w:rsidR="007573A7">
        <w:t>.</w:t>
      </w:r>
    </w:p>
    <w:p w14:paraId="3F9625CB" w14:textId="77777777" w:rsidR="007573A7" w:rsidRDefault="007573A7">
      <w:r>
        <w:t>— </w:t>
      </w:r>
      <w:r w:rsidR="00000000">
        <w:t>Votre frère</w:t>
      </w:r>
      <w:r>
        <w:t>.</w:t>
      </w:r>
    </w:p>
    <w:p w14:paraId="493BD3EB" w14:textId="77777777" w:rsidR="007573A7" w:rsidRDefault="007573A7">
      <w:r>
        <w:t>— </w:t>
      </w:r>
      <w:r w:rsidR="00000000">
        <w:t>Et quel est le quatrième</w:t>
      </w:r>
      <w:r>
        <w:t xml:space="preserve"> ? </w:t>
      </w:r>
      <w:r w:rsidR="00000000">
        <w:t>demanda-t-il</w:t>
      </w:r>
      <w:r>
        <w:t>.</w:t>
      </w:r>
    </w:p>
    <w:p w14:paraId="38C79F26" w14:textId="77777777" w:rsidR="007573A7" w:rsidRDefault="007573A7">
      <w:r>
        <w:t>— </w:t>
      </w:r>
      <w:r w:rsidR="00000000">
        <w:t>Wesley Clayton</w:t>
      </w:r>
      <w:r>
        <w:t>.</w:t>
      </w:r>
    </w:p>
    <w:p w14:paraId="4580BA2F" w14:textId="77777777" w:rsidR="007573A7" w:rsidRDefault="00000000">
      <w:r>
        <w:t>Au cours du silence qui suivit je compris qu</w:t>
      </w:r>
      <w:r w:rsidR="007573A7">
        <w:t>’</w:t>
      </w:r>
      <w:r>
        <w:t>il était ébranlé</w:t>
      </w:r>
      <w:r w:rsidR="007573A7">
        <w:t xml:space="preserve">. </w:t>
      </w:r>
      <w:r>
        <w:t>Il retint un instant son souffle et fronça les sourcils</w:t>
      </w:r>
      <w:r w:rsidR="007573A7">
        <w:t xml:space="preserve">. </w:t>
      </w:r>
      <w:r>
        <w:t>Ses mains se fermèrent puis se rouvrirent</w:t>
      </w:r>
      <w:r w:rsidR="007573A7">
        <w:t xml:space="preserve">. </w:t>
      </w:r>
      <w:r>
        <w:t>Mais il recouvra son calme et lorsqu</w:t>
      </w:r>
      <w:r w:rsidR="007573A7">
        <w:t>’</w:t>
      </w:r>
      <w:r>
        <w:t>il parla de nouveau</w:t>
      </w:r>
      <w:r w:rsidR="007573A7">
        <w:t xml:space="preserve">, </w:t>
      </w:r>
      <w:r>
        <w:t>ce fut d</w:t>
      </w:r>
      <w:r w:rsidR="007573A7">
        <w:t>’</w:t>
      </w:r>
      <w:r>
        <w:t>une voix à peine changée</w:t>
      </w:r>
      <w:r w:rsidR="007573A7">
        <w:t>.</w:t>
      </w:r>
    </w:p>
    <w:p w14:paraId="48F0264C" w14:textId="77777777" w:rsidR="007573A7" w:rsidRDefault="007573A7">
      <w:r>
        <w:t>— </w:t>
      </w:r>
      <w:r w:rsidR="00000000">
        <w:t>Vous m</w:t>
      </w:r>
      <w:r>
        <w:t>’</w:t>
      </w:r>
      <w:r w:rsidR="00000000">
        <w:t>amusez</w:t>
      </w:r>
      <w:r>
        <w:t xml:space="preserve">, </w:t>
      </w:r>
      <w:r w:rsidR="00000000">
        <w:t>dit-il</w:t>
      </w:r>
      <w:r>
        <w:t xml:space="preserve">. </w:t>
      </w:r>
      <w:r w:rsidR="00000000">
        <w:t>Vous prétendez m</w:t>
      </w:r>
      <w:r>
        <w:t>’</w:t>
      </w:r>
      <w:r w:rsidR="00000000">
        <w:t>accuser publ</w:t>
      </w:r>
      <w:r w:rsidR="00000000">
        <w:t>i</w:t>
      </w:r>
      <w:r w:rsidR="00000000">
        <w:t>quement d</w:t>
      </w:r>
      <w:r>
        <w:t>’</w:t>
      </w:r>
      <w:r w:rsidR="00000000">
        <w:t>avoir tué quatre hommes</w:t>
      </w:r>
      <w:r>
        <w:t xml:space="preserve">. </w:t>
      </w:r>
      <w:r w:rsidR="00000000">
        <w:t>L</w:t>
      </w:r>
      <w:r>
        <w:t>’</w:t>
      </w:r>
      <w:r w:rsidR="00000000">
        <w:t>une des victimes est mon propre frère</w:t>
      </w:r>
      <w:r>
        <w:t xml:space="preserve">. </w:t>
      </w:r>
      <w:r w:rsidR="00000000">
        <w:t>Or</w:t>
      </w:r>
      <w:r>
        <w:t xml:space="preserve">, </w:t>
      </w:r>
      <w:r w:rsidR="00000000">
        <w:t>tout le monde sait que je lui ai toujours témoigné une grande affection</w:t>
      </w:r>
      <w:r>
        <w:t xml:space="preserve">. </w:t>
      </w:r>
      <w:r w:rsidR="00000000">
        <w:t>Il a été mon associé</w:t>
      </w:r>
      <w:r>
        <w:t xml:space="preserve"> ; </w:t>
      </w:r>
      <w:r w:rsidR="00000000">
        <w:t>nous n</w:t>
      </w:r>
      <w:r>
        <w:t>’</w:t>
      </w:r>
      <w:r w:rsidR="00000000">
        <w:t>avons jamais eu le moindre dissentiment</w:t>
      </w:r>
      <w:r>
        <w:t xml:space="preserve">, </w:t>
      </w:r>
      <w:r w:rsidR="00000000">
        <w:t>la moindre querelle</w:t>
      </w:r>
      <w:r>
        <w:t xml:space="preserve">. </w:t>
      </w:r>
      <w:r w:rsidR="00000000">
        <w:t>D</w:t>
      </w:r>
      <w:r>
        <w:t>’</w:t>
      </w:r>
      <w:r w:rsidR="00000000">
        <w:t>autre part</w:t>
      </w:r>
      <w:r>
        <w:t xml:space="preserve">, </w:t>
      </w:r>
      <w:r w:rsidR="00000000">
        <w:t>il est reconnu que le juge a été assassiné par Magee le Boucher</w:t>
      </w:r>
      <w:r>
        <w:t>.</w:t>
      </w:r>
    </w:p>
    <w:p w14:paraId="77090746" w14:textId="77777777" w:rsidR="007573A7" w:rsidRDefault="00000000">
      <w:r>
        <w:t>J</w:t>
      </w:r>
      <w:r w:rsidR="007573A7">
        <w:t>’</w:t>
      </w:r>
      <w:r>
        <w:t>allais répondre mais</w:t>
      </w:r>
      <w:r w:rsidR="007573A7">
        <w:t xml:space="preserve">, </w:t>
      </w:r>
      <w:r>
        <w:t>la main levée</w:t>
      </w:r>
      <w:r w:rsidR="007573A7">
        <w:t xml:space="preserve">, </w:t>
      </w:r>
      <w:r>
        <w:t>il m</w:t>
      </w:r>
      <w:r w:rsidR="007573A7">
        <w:t>’</w:t>
      </w:r>
      <w:r>
        <w:t>imposa silence et poursuivit</w:t>
      </w:r>
      <w:r w:rsidR="007573A7">
        <w:t> :</w:t>
      </w:r>
    </w:p>
    <w:p w14:paraId="46B6D508" w14:textId="77777777" w:rsidR="007573A7" w:rsidRDefault="007573A7">
      <w:r>
        <w:lastRenderedPageBreak/>
        <w:t>— </w:t>
      </w:r>
      <w:r w:rsidR="00000000">
        <w:t>Un instant</w:t>
      </w:r>
      <w:r>
        <w:t xml:space="preserve">. </w:t>
      </w:r>
      <w:r w:rsidR="00000000">
        <w:t>Ce même Magee le Boucher serait la seconde de mes victimes</w:t>
      </w:r>
      <w:r>
        <w:t xml:space="preserve">. </w:t>
      </w:r>
      <w:r w:rsidR="00000000">
        <w:t>Or</w:t>
      </w:r>
      <w:r>
        <w:t xml:space="preserve">, </w:t>
      </w:r>
      <w:r w:rsidR="00000000">
        <w:t>il est de notoriété publique que cet homme s</w:t>
      </w:r>
      <w:r>
        <w:t>’</w:t>
      </w:r>
      <w:r w:rsidR="00000000">
        <w:t xml:space="preserve">est évadé de </w:t>
      </w:r>
      <w:proofErr w:type="spellStart"/>
      <w:r w:rsidR="00000000">
        <w:t>Graystone</w:t>
      </w:r>
      <w:proofErr w:type="spellEnd"/>
      <w:r>
        <w:t xml:space="preserve">. </w:t>
      </w:r>
      <w:r w:rsidR="00000000">
        <w:t>Des gens l</w:t>
      </w:r>
      <w:r>
        <w:t>’</w:t>
      </w:r>
      <w:r w:rsidR="00000000">
        <w:t>ont vu</w:t>
      </w:r>
      <w:r>
        <w:t xml:space="preserve">, </w:t>
      </w:r>
      <w:r w:rsidR="00000000">
        <w:t>en liberté</w:t>
      </w:r>
      <w:r>
        <w:t xml:space="preserve">. </w:t>
      </w:r>
      <w:r w:rsidR="00000000">
        <w:t>Il a été finalement tué à coups de fusil</w:t>
      </w:r>
      <w:r>
        <w:t>.</w:t>
      </w:r>
    </w:p>
    <w:p w14:paraId="71ABE09D" w14:textId="77777777" w:rsidR="007573A7" w:rsidRDefault="007573A7">
      <w:r>
        <w:t>« </w:t>
      </w:r>
      <w:r w:rsidR="00000000">
        <w:t>Quant à Kennedy</w:t>
      </w:r>
      <w:r>
        <w:t xml:space="preserve">, </w:t>
      </w:r>
      <w:r w:rsidR="00000000">
        <w:t>l</w:t>
      </w:r>
      <w:r>
        <w:t>’</w:t>
      </w:r>
      <w:r w:rsidR="00000000">
        <w:t>on a reconnu que Magee l</w:t>
      </w:r>
      <w:r>
        <w:t>’</w:t>
      </w:r>
      <w:r w:rsidR="00000000">
        <w:t>avait tué avant de s</w:t>
      </w:r>
      <w:r>
        <w:t>’</w:t>
      </w:r>
      <w:r w:rsidR="00000000">
        <w:t>évader</w:t>
      </w:r>
      <w:r>
        <w:t xml:space="preserve">. </w:t>
      </w:r>
      <w:r w:rsidR="00000000">
        <w:t>Pour ce qui est de Wesley Clayton</w:t>
      </w:r>
      <w:r>
        <w:t xml:space="preserve">, </w:t>
      </w:r>
      <w:r w:rsidR="00000000">
        <w:t>l</w:t>
      </w:r>
      <w:r>
        <w:t>’</w:t>
      </w:r>
      <w:r w:rsidR="00000000">
        <w:t>homme qui l</w:t>
      </w:r>
      <w:r>
        <w:t>’</w:t>
      </w:r>
      <w:r w:rsidR="00000000">
        <w:t>a assassiné a avoué son crime</w:t>
      </w:r>
      <w:r>
        <w:t xml:space="preserve"> : </w:t>
      </w:r>
      <w:r w:rsidR="00000000">
        <w:t>il a été condamné</w:t>
      </w:r>
      <w:r>
        <w:t>.</w:t>
      </w:r>
    </w:p>
    <w:p w14:paraId="28925714" w14:textId="77777777" w:rsidR="007573A7" w:rsidRDefault="00000000">
      <w:r>
        <w:t>Andrew Robinson s</w:t>
      </w:r>
      <w:r w:rsidR="007573A7">
        <w:t>’</w:t>
      </w:r>
      <w:r>
        <w:t>interrompit et hocha la tête</w:t>
      </w:r>
      <w:r w:rsidR="007573A7">
        <w:t>.</w:t>
      </w:r>
    </w:p>
    <w:p w14:paraId="1832A118" w14:textId="77777777" w:rsidR="007573A7" w:rsidRDefault="007573A7">
      <w:r>
        <w:t>— </w:t>
      </w:r>
      <w:r w:rsidR="00000000">
        <w:t>Allons</w:t>
      </w:r>
      <w:r>
        <w:t xml:space="preserve">, </w:t>
      </w:r>
      <w:r w:rsidR="00000000">
        <w:t>Jerry</w:t>
      </w:r>
      <w:r>
        <w:t xml:space="preserve">, </w:t>
      </w:r>
      <w:r w:rsidR="00000000">
        <w:t>dit-il</w:t>
      </w:r>
      <w:r>
        <w:t xml:space="preserve">, </w:t>
      </w:r>
      <w:r w:rsidR="00000000">
        <w:t>vous perdez l</w:t>
      </w:r>
      <w:r>
        <w:t>’</w:t>
      </w:r>
      <w:r w:rsidR="00000000">
        <w:t>esprit</w:t>
      </w:r>
      <w:r>
        <w:t xml:space="preserve">. </w:t>
      </w:r>
      <w:r w:rsidR="00000000">
        <w:t>Que dirait un homme aussi raisonnable que Ray Mitchell si vous lui proposiez de publier ce tissu d</w:t>
      </w:r>
      <w:r>
        <w:t>’</w:t>
      </w:r>
      <w:r w:rsidR="00000000">
        <w:t>invraisemblances</w:t>
      </w:r>
      <w:r>
        <w:t> ?</w:t>
      </w:r>
    </w:p>
    <w:p w14:paraId="5EB988BC" w14:textId="77777777" w:rsidR="007573A7" w:rsidRDefault="00000000">
      <w:r>
        <w:t>Je compris où il voulait en venir</w:t>
      </w:r>
      <w:r w:rsidR="007573A7">
        <w:t>.</w:t>
      </w:r>
    </w:p>
    <w:p w14:paraId="62FF0EB8" w14:textId="77777777" w:rsidR="007573A7" w:rsidRDefault="007573A7">
      <w:r>
        <w:t>— </w:t>
      </w:r>
      <w:r w:rsidR="00000000">
        <w:t>Je n</w:t>
      </w:r>
      <w:r>
        <w:t>’</w:t>
      </w:r>
      <w:r w:rsidR="00000000">
        <w:t>ai rien dit à Mitchell</w:t>
      </w:r>
      <w:r>
        <w:t xml:space="preserve">, </w:t>
      </w:r>
      <w:r w:rsidR="00000000">
        <w:t>répondis-je sans broncher</w:t>
      </w:r>
      <w:r>
        <w:t>.</w:t>
      </w:r>
    </w:p>
    <w:p w14:paraId="55161954" w14:textId="0EBF7BDA" w:rsidR="007573A7" w:rsidRDefault="00000000">
      <w:r>
        <w:t>Il ferma à demi les paupières</w:t>
      </w:r>
      <w:r w:rsidR="007573A7">
        <w:t xml:space="preserve">, </w:t>
      </w:r>
      <w:r>
        <w:t>déplaça son fauteuil et croisa les jambes</w:t>
      </w:r>
      <w:r w:rsidR="007573A7">
        <w:t xml:space="preserve">. </w:t>
      </w:r>
      <w:r>
        <w:t>Ma réponse l</w:t>
      </w:r>
      <w:r w:rsidR="007573A7">
        <w:t>’</w:t>
      </w:r>
      <w:r>
        <w:t>avait rassuré</w:t>
      </w:r>
      <w:r w:rsidR="007573A7">
        <w:t xml:space="preserve">, </w:t>
      </w:r>
      <w:r>
        <w:t>dissipant ses craintes immédiates</w:t>
      </w:r>
      <w:r w:rsidR="007573A7">
        <w:t xml:space="preserve">. </w:t>
      </w:r>
      <w:r>
        <w:t>Je songeai</w:t>
      </w:r>
      <w:r w:rsidR="007573A7">
        <w:t> : « </w:t>
      </w:r>
      <w:r>
        <w:t>Il sait que les trois hommes m</w:t>
      </w:r>
      <w:r w:rsidR="007573A7">
        <w:t>’</w:t>
      </w:r>
      <w:r>
        <w:t>attendent dans l</w:t>
      </w:r>
      <w:r w:rsidR="007573A7">
        <w:t>’</w:t>
      </w:r>
      <w:r>
        <w:t>auto bleue</w:t>
      </w:r>
      <w:r w:rsidR="007573A7">
        <w:t xml:space="preserve">. </w:t>
      </w:r>
      <w:r>
        <w:t>C</w:t>
      </w:r>
      <w:r w:rsidR="007573A7">
        <w:t>’</w:t>
      </w:r>
      <w:r>
        <w:t>est lui qui a préparé le coup</w:t>
      </w:r>
      <w:r w:rsidR="007573A7">
        <w:t>. »</w:t>
      </w:r>
    </w:p>
    <w:p w14:paraId="745C0F63" w14:textId="77777777" w:rsidR="007573A7" w:rsidRDefault="007573A7">
      <w:r>
        <w:t>— </w:t>
      </w:r>
      <w:r w:rsidR="00000000">
        <w:t>Lorsque vous raconterez ça à Mitchell</w:t>
      </w:r>
      <w:r>
        <w:t xml:space="preserve">, </w:t>
      </w:r>
      <w:r w:rsidR="00000000">
        <w:t>reprit-il</w:t>
      </w:r>
      <w:r>
        <w:t xml:space="preserve">, </w:t>
      </w:r>
      <w:r w:rsidR="00000000">
        <w:t>il éclat</w:t>
      </w:r>
      <w:r w:rsidR="00000000">
        <w:t>e</w:t>
      </w:r>
      <w:r w:rsidR="00000000">
        <w:t>ra de rire</w:t>
      </w:r>
      <w:r>
        <w:t xml:space="preserve">. </w:t>
      </w:r>
      <w:r w:rsidR="00000000">
        <w:t>Qu</w:t>
      </w:r>
      <w:r>
        <w:t>’</w:t>
      </w:r>
      <w:r w:rsidR="00000000">
        <w:t>en pense Ellen</w:t>
      </w:r>
      <w:r>
        <w:t> ?</w:t>
      </w:r>
    </w:p>
    <w:p w14:paraId="195D533C" w14:textId="77777777" w:rsidR="007573A7" w:rsidRDefault="007573A7">
      <w:r>
        <w:t>— </w:t>
      </w:r>
      <w:r w:rsidR="00000000">
        <w:t>Je ne lui en ai pas parlé</w:t>
      </w:r>
      <w:r>
        <w:t xml:space="preserve">. </w:t>
      </w:r>
      <w:r w:rsidR="00000000">
        <w:t>Je n</w:t>
      </w:r>
      <w:r>
        <w:t>’</w:t>
      </w:r>
      <w:r w:rsidR="00000000">
        <w:t>en ai parlé à personne</w:t>
      </w:r>
      <w:r>
        <w:t xml:space="preserve">. </w:t>
      </w:r>
      <w:r w:rsidR="00000000">
        <w:t>Lorsque je raconterai la chose à Ray</w:t>
      </w:r>
      <w:r>
        <w:t xml:space="preserve">, </w:t>
      </w:r>
      <w:r w:rsidR="00000000">
        <w:t>il pourra</w:t>
      </w:r>
      <w:r>
        <w:t xml:space="preserve">, </w:t>
      </w:r>
      <w:r w:rsidR="00000000">
        <w:t>comme vous le dites</w:t>
      </w:r>
      <w:r>
        <w:t xml:space="preserve">, </w:t>
      </w:r>
      <w:r w:rsidR="00000000">
        <w:t>éclater de rire tout d</w:t>
      </w:r>
      <w:r>
        <w:t>’</w:t>
      </w:r>
      <w:r w:rsidR="00000000">
        <w:t>abord</w:t>
      </w:r>
      <w:r>
        <w:t xml:space="preserve">. </w:t>
      </w:r>
      <w:r w:rsidR="00000000">
        <w:t>Mais</w:t>
      </w:r>
      <w:r>
        <w:t xml:space="preserve">, </w:t>
      </w:r>
      <w:r w:rsidR="00000000">
        <w:t>avant la fin de l</w:t>
      </w:r>
      <w:r>
        <w:t>’</w:t>
      </w:r>
      <w:r w:rsidR="00000000">
        <w:t>histoire</w:t>
      </w:r>
      <w:r>
        <w:t xml:space="preserve">, </w:t>
      </w:r>
      <w:r w:rsidR="00000000">
        <w:t>il aura fini de rire et il se mettra au travail</w:t>
      </w:r>
      <w:r>
        <w:t xml:space="preserve">. </w:t>
      </w:r>
      <w:r w:rsidR="00000000">
        <w:t>Voulez-vous tout e</w:t>
      </w:r>
      <w:r w:rsidR="00000000">
        <w:t>n</w:t>
      </w:r>
      <w:r w:rsidR="00000000">
        <w:t>tendre</w:t>
      </w:r>
      <w:r>
        <w:t> ?</w:t>
      </w:r>
    </w:p>
    <w:p w14:paraId="68E85A4C" w14:textId="77777777" w:rsidR="007573A7" w:rsidRDefault="007573A7">
      <w:r>
        <w:t>— </w:t>
      </w:r>
      <w:r w:rsidR="00000000">
        <w:t>Certainement</w:t>
      </w:r>
      <w:r>
        <w:t>.</w:t>
      </w:r>
    </w:p>
    <w:p w14:paraId="1CE3290B" w14:textId="77777777" w:rsidR="007573A7" w:rsidRDefault="007573A7">
      <w:r>
        <w:lastRenderedPageBreak/>
        <w:t>— </w:t>
      </w:r>
      <w:r w:rsidR="00000000">
        <w:t>Il y a vingt ans</w:t>
      </w:r>
      <w:r>
        <w:t xml:space="preserve">, </w:t>
      </w:r>
      <w:r w:rsidR="00000000">
        <w:t>Wesley Clayton était le Grand Chef</w:t>
      </w:r>
      <w:r>
        <w:t xml:space="preserve">, </w:t>
      </w:r>
      <w:r w:rsidR="00000000">
        <w:t>et vous son lieutenant</w:t>
      </w:r>
      <w:r>
        <w:t xml:space="preserve">. </w:t>
      </w:r>
      <w:r w:rsidR="00000000">
        <w:t>Vous ne pouviez avoir tout le pouvoir que lorsque Clayton serait mort et enterré</w:t>
      </w:r>
      <w:r>
        <w:t xml:space="preserve">. </w:t>
      </w:r>
      <w:r w:rsidR="00000000">
        <w:t>Vous avez attendu une occasion favorable</w:t>
      </w:r>
      <w:r>
        <w:t>.</w:t>
      </w:r>
    </w:p>
    <w:p w14:paraId="0E4D758D" w14:textId="77777777" w:rsidR="007573A7" w:rsidRDefault="00000000">
      <w:r>
        <w:t>Il me regardait fixement</w:t>
      </w:r>
      <w:r w:rsidR="007573A7">
        <w:t xml:space="preserve">, </w:t>
      </w:r>
      <w:r>
        <w:t>le visage fermé</w:t>
      </w:r>
      <w:r w:rsidR="007573A7">
        <w:t>.</w:t>
      </w:r>
    </w:p>
    <w:p w14:paraId="31356489" w14:textId="77777777" w:rsidR="007573A7" w:rsidRDefault="007573A7">
      <w:r>
        <w:t>— </w:t>
      </w:r>
      <w:r w:rsidR="00000000">
        <w:t>L</w:t>
      </w:r>
      <w:r>
        <w:t>’</w:t>
      </w:r>
      <w:r w:rsidR="00000000">
        <w:t>occasion se présenta</w:t>
      </w:r>
      <w:r>
        <w:t xml:space="preserve">. </w:t>
      </w:r>
      <w:r w:rsidR="00000000">
        <w:t>Sans hésitation</w:t>
      </w:r>
      <w:r>
        <w:t xml:space="preserve">, </w:t>
      </w:r>
      <w:r w:rsidR="00000000">
        <w:t>vous décidâtes de l</w:t>
      </w:r>
      <w:r>
        <w:t>’</w:t>
      </w:r>
      <w:r w:rsidR="00000000">
        <w:t>exploiter</w:t>
      </w:r>
      <w:r>
        <w:t xml:space="preserve">. </w:t>
      </w:r>
      <w:r w:rsidR="00000000">
        <w:t>Vous avez toujours aimé courir des risques</w:t>
      </w:r>
      <w:r>
        <w:t xml:space="preserve">. </w:t>
      </w:r>
      <w:r w:rsidR="00000000">
        <w:t>Ta</w:t>
      </w:r>
      <w:r w:rsidR="00000000">
        <w:t>n</w:t>
      </w:r>
      <w:r w:rsidR="00000000">
        <w:t>dis que Clayton et Warner sortaient dans le jardin du resta</w:t>
      </w:r>
      <w:r w:rsidR="00000000">
        <w:t>u</w:t>
      </w:r>
      <w:r w:rsidR="00000000">
        <w:t>rant</w:t>
      </w:r>
      <w:r>
        <w:t xml:space="preserve">, </w:t>
      </w:r>
      <w:r w:rsidR="00000000">
        <w:t>vous alliez ostensiblement chercher la police</w:t>
      </w:r>
      <w:r>
        <w:t xml:space="preserve">. </w:t>
      </w:r>
      <w:r w:rsidR="00000000">
        <w:t>Ce fut un jeu pour vous de revenir en courant par l</w:t>
      </w:r>
      <w:r>
        <w:t>’</w:t>
      </w:r>
      <w:r w:rsidR="00000000">
        <w:t>allée faisant communiquer la rue et le jardin</w:t>
      </w:r>
      <w:r>
        <w:t xml:space="preserve">. </w:t>
      </w:r>
      <w:r w:rsidR="00000000">
        <w:t>Clayton ne vous vit pas venir</w:t>
      </w:r>
      <w:r>
        <w:t xml:space="preserve">, </w:t>
      </w:r>
      <w:r w:rsidR="00000000">
        <w:t>dans l</w:t>
      </w:r>
      <w:r>
        <w:t>’</w:t>
      </w:r>
      <w:r w:rsidR="00000000">
        <w:t>obscurité</w:t>
      </w:r>
      <w:r>
        <w:t xml:space="preserve">. </w:t>
      </w:r>
      <w:r w:rsidR="00000000">
        <w:t>S</w:t>
      </w:r>
      <w:r>
        <w:t>’</w:t>
      </w:r>
      <w:r w:rsidR="00000000">
        <w:t>il vous vit venir</w:t>
      </w:r>
      <w:r>
        <w:t xml:space="preserve">, </w:t>
      </w:r>
      <w:r w:rsidR="00000000">
        <w:t>le résultat n</w:t>
      </w:r>
      <w:r>
        <w:t>’</w:t>
      </w:r>
      <w:r w:rsidR="00000000">
        <w:t>en fut pas changé pour cela</w:t>
      </w:r>
      <w:r>
        <w:t xml:space="preserve"> : </w:t>
      </w:r>
      <w:r w:rsidR="00000000">
        <w:t>il tomba sous les balles de votre revolver</w:t>
      </w:r>
      <w:r>
        <w:t xml:space="preserve">. </w:t>
      </w:r>
      <w:r w:rsidR="00000000">
        <w:t>Warner était trop ivre pour avoir compris</w:t>
      </w:r>
      <w:r>
        <w:t xml:space="preserve">. </w:t>
      </w:r>
      <w:r w:rsidR="00000000">
        <w:t>Il vous suffisait de jeter l</w:t>
      </w:r>
      <w:r>
        <w:t>’</w:t>
      </w:r>
      <w:r w:rsidR="00000000">
        <w:t>arme près de lui et de courir à la rencontre du policeman qui accourait</w:t>
      </w:r>
      <w:r>
        <w:t xml:space="preserve">, </w:t>
      </w:r>
      <w:r w:rsidR="00000000">
        <w:t>alerté par les détonations</w:t>
      </w:r>
      <w:r>
        <w:t>.</w:t>
      </w:r>
    </w:p>
    <w:p w14:paraId="148991ED" w14:textId="77777777" w:rsidR="007573A7" w:rsidRDefault="00000000">
      <w:r>
        <w:t>Il me regardait curieusement</w:t>
      </w:r>
      <w:r w:rsidR="007573A7">
        <w:t xml:space="preserve">, </w:t>
      </w:r>
      <w:r>
        <w:t>comme s</w:t>
      </w:r>
      <w:r w:rsidR="007573A7">
        <w:t>’</w:t>
      </w:r>
      <w:r>
        <w:t>il allait dire</w:t>
      </w:r>
      <w:r w:rsidR="007573A7">
        <w:t> : « </w:t>
      </w:r>
      <w:r>
        <w:t>Comment avez-vous pensé à tout cela</w:t>
      </w:r>
      <w:r w:rsidR="007573A7">
        <w:t> ? »</w:t>
      </w:r>
      <w:r>
        <w:t xml:space="preserve"> Je répondis à cette question muette</w:t>
      </w:r>
      <w:r w:rsidR="007573A7">
        <w:t>.</w:t>
      </w:r>
    </w:p>
    <w:p w14:paraId="01C419E2" w14:textId="77777777" w:rsidR="007573A7" w:rsidRDefault="007573A7">
      <w:r>
        <w:t>— </w:t>
      </w:r>
      <w:r w:rsidR="00000000">
        <w:t>Il suffisait d</w:t>
      </w:r>
      <w:r>
        <w:t>’</w:t>
      </w:r>
      <w:r w:rsidR="00000000">
        <w:t>interpréter les faits</w:t>
      </w:r>
      <w:r>
        <w:t xml:space="preserve">. </w:t>
      </w:r>
      <w:r w:rsidR="00000000">
        <w:t>Un fil réunit le meurtre de votre frère à celui de Wesley Clayton</w:t>
      </w:r>
      <w:r>
        <w:t xml:space="preserve">. </w:t>
      </w:r>
      <w:r w:rsidR="00000000">
        <w:t>Je l</w:t>
      </w:r>
      <w:r>
        <w:t>’</w:t>
      </w:r>
      <w:r w:rsidR="00000000">
        <w:t>ai suivi</w:t>
      </w:r>
      <w:r>
        <w:t>.</w:t>
      </w:r>
    </w:p>
    <w:p w14:paraId="32D86646" w14:textId="77777777" w:rsidR="007573A7" w:rsidRDefault="00000000">
      <w:r>
        <w:t>Il n</w:t>
      </w:r>
      <w:r w:rsidR="007573A7">
        <w:t>’</w:t>
      </w:r>
      <w:r>
        <w:t>ouvrit pas la bouche</w:t>
      </w:r>
      <w:r w:rsidR="007573A7">
        <w:t xml:space="preserve"> : </w:t>
      </w:r>
      <w:r>
        <w:t>il songeait sans doute à l</w:t>
      </w:r>
      <w:r w:rsidR="007573A7">
        <w:t>’</w:t>
      </w:r>
      <w:r>
        <w:t>auto bleue</w:t>
      </w:r>
      <w:r w:rsidR="007573A7">
        <w:t xml:space="preserve"> ; </w:t>
      </w:r>
      <w:r>
        <w:t>aux trois hommes qui me tueraient</w:t>
      </w:r>
      <w:r w:rsidR="007573A7">
        <w:t xml:space="preserve"> ; </w:t>
      </w:r>
      <w:r>
        <w:t>à l</w:t>
      </w:r>
      <w:r w:rsidR="007573A7">
        <w:t>’</w:t>
      </w:r>
      <w:r>
        <w:t>histoire que je ne raconterais plus</w:t>
      </w:r>
      <w:r w:rsidR="007573A7">
        <w:t xml:space="preserve">, </w:t>
      </w:r>
      <w:r>
        <w:t>plus jamais</w:t>
      </w:r>
      <w:r w:rsidR="007573A7">
        <w:t>.</w:t>
      </w:r>
    </w:p>
    <w:p w14:paraId="2E2B6DDC" w14:textId="77777777" w:rsidR="007573A7" w:rsidRDefault="007573A7">
      <w:r>
        <w:t>— </w:t>
      </w:r>
      <w:r w:rsidR="00000000">
        <w:t>Olive Clayton</w:t>
      </w:r>
      <w:r>
        <w:t xml:space="preserve">, </w:t>
      </w:r>
      <w:r w:rsidR="00000000">
        <w:t>poursuivis-je</w:t>
      </w:r>
      <w:r>
        <w:t xml:space="preserve">, </w:t>
      </w:r>
      <w:r w:rsidR="00000000">
        <w:t>apprit</w:t>
      </w:r>
      <w:r>
        <w:t xml:space="preserve"> – </w:t>
      </w:r>
      <w:r w:rsidR="00000000">
        <w:t>je ne sais comment</w:t>
      </w:r>
      <w:r>
        <w:t xml:space="preserve"> – </w:t>
      </w:r>
      <w:r w:rsidR="00000000">
        <w:t>que vous aviez tué son mari</w:t>
      </w:r>
      <w:r>
        <w:t xml:space="preserve">. </w:t>
      </w:r>
      <w:r w:rsidR="00000000">
        <w:t>Là</w:t>
      </w:r>
      <w:r>
        <w:t xml:space="preserve">, </w:t>
      </w:r>
      <w:r w:rsidR="00000000">
        <w:t>je dois avouer que je puis se</w:t>
      </w:r>
      <w:r w:rsidR="00000000">
        <w:t>u</w:t>
      </w:r>
      <w:r w:rsidR="00000000">
        <w:t>lement supposer</w:t>
      </w:r>
      <w:r>
        <w:t xml:space="preserve">. </w:t>
      </w:r>
      <w:r w:rsidR="00000000">
        <w:t xml:space="preserve">Trois ans plus tard vous la faisiez interner à </w:t>
      </w:r>
      <w:proofErr w:type="spellStart"/>
      <w:r w:rsidR="00000000">
        <w:t>Graystone</w:t>
      </w:r>
      <w:proofErr w:type="spellEnd"/>
      <w:r>
        <w:t xml:space="preserve">. </w:t>
      </w:r>
      <w:r w:rsidR="00000000">
        <w:t>Pourquoi ce délai</w:t>
      </w:r>
      <w:r>
        <w:t xml:space="preserve"> ? </w:t>
      </w:r>
      <w:r w:rsidR="00000000">
        <w:t>Je l</w:t>
      </w:r>
      <w:r>
        <w:t>’</w:t>
      </w:r>
      <w:r w:rsidR="00000000">
        <w:t>ignore aussi</w:t>
      </w:r>
      <w:r>
        <w:t xml:space="preserve">. </w:t>
      </w:r>
      <w:r w:rsidR="00000000">
        <w:t>Vous m</w:t>
      </w:r>
      <w:r>
        <w:t>’</w:t>
      </w:r>
      <w:r w:rsidR="00000000">
        <w:t xml:space="preserve">avez dit que cette femme avait été internée parce </w:t>
      </w:r>
      <w:r w:rsidR="00000000">
        <w:lastRenderedPageBreak/>
        <w:t>qu</w:t>
      </w:r>
      <w:r>
        <w:t>’</w:t>
      </w:r>
      <w:r w:rsidR="00000000">
        <w:t>elle faisait cha</w:t>
      </w:r>
      <w:r w:rsidR="00000000">
        <w:t>n</w:t>
      </w:r>
      <w:r w:rsidR="00000000">
        <w:t>ter votre frère</w:t>
      </w:r>
      <w:r>
        <w:t xml:space="preserve">. </w:t>
      </w:r>
      <w:r w:rsidR="00000000">
        <w:t>C</w:t>
      </w:r>
      <w:r>
        <w:t>’</w:t>
      </w:r>
      <w:r w:rsidR="00000000">
        <w:t>est faux</w:t>
      </w:r>
      <w:r>
        <w:t xml:space="preserve">. </w:t>
      </w:r>
      <w:r w:rsidR="00000000">
        <w:t>C</w:t>
      </w:r>
      <w:r>
        <w:t>’</w:t>
      </w:r>
      <w:r w:rsidR="00000000">
        <w:t>est vous qu</w:t>
      </w:r>
      <w:r>
        <w:t>’</w:t>
      </w:r>
      <w:r w:rsidR="00000000">
        <w:t>elle faisait chanter</w:t>
      </w:r>
      <w:r>
        <w:t>.</w:t>
      </w:r>
    </w:p>
    <w:p w14:paraId="6641DC3B" w14:textId="77777777" w:rsidR="007573A7" w:rsidRDefault="00000000">
      <w:r>
        <w:t>Je m</w:t>
      </w:r>
      <w:r w:rsidR="007573A7">
        <w:t>’</w:t>
      </w:r>
      <w:r>
        <w:t>interrompis pour allumer une cigarette</w:t>
      </w:r>
      <w:r w:rsidR="007573A7">
        <w:t>.</w:t>
      </w:r>
    </w:p>
    <w:p w14:paraId="3AFB0E97" w14:textId="77777777" w:rsidR="007573A7" w:rsidRDefault="007573A7">
      <w:r>
        <w:t>— </w:t>
      </w:r>
      <w:r w:rsidR="00000000">
        <w:t>Si même</w:t>
      </w:r>
      <w:r>
        <w:t xml:space="preserve">, </w:t>
      </w:r>
      <w:r w:rsidR="00000000">
        <w:t>dit Andrew</w:t>
      </w:r>
      <w:r>
        <w:t xml:space="preserve">, </w:t>
      </w:r>
      <w:r w:rsidR="00000000">
        <w:t>tout ce que vous avancez est vrai</w:t>
      </w:r>
      <w:r>
        <w:t xml:space="preserve">, </w:t>
      </w:r>
      <w:r w:rsidR="00000000">
        <w:t>vous ne pouvez rien prouver</w:t>
      </w:r>
      <w:r>
        <w:t>.</w:t>
      </w:r>
    </w:p>
    <w:p w14:paraId="52C38F0E" w14:textId="77777777" w:rsidR="007573A7" w:rsidRDefault="007573A7">
      <w:r>
        <w:t>— </w:t>
      </w:r>
      <w:r w:rsidR="00000000">
        <w:t>Cela intéressera prodigieusement mes lecteurs</w:t>
      </w:r>
      <w:r>
        <w:t xml:space="preserve">, </w:t>
      </w:r>
      <w:r w:rsidR="00000000">
        <w:t>répondis-je haussant les épaules</w:t>
      </w:r>
      <w:r>
        <w:t>.</w:t>
      </w:r>
    </w:p>
    <w:p w14:paraId="359CDBC7" w14:textId="77777777" w:rsidR="007573A7" w:rsidRDefault="007573A7">
      <w:r>
        <w:t>— </w:t>
      </w:r>
      <w:r w:rsidR="00000000">
        <w:t>Si vous le publiez</w:t>
      </w:r>
      <w:r>
        <w:t xml:space="preserve">, </w:t>
      </w:r>
      <w:r w:rsidR="00000000">
        <w:t>c</w:t>
      </w:r>
      <w:r>
        <w:t>’</w:t>
      </w:r>
      <w:r w:rsidR="00000000">
        <w:t>est moi qui vous ruine et vous fais j</w:t>
      </w:r>
      <w:r w:rsidR="00000000">
        <w:t>e</w:t>
      </w:r>
      <w:r w:rsidR="00000000">
        <w:t>ter en prison</w:t>
      </w:r>
      <w:r>
        <w:t>.</w:t>
      </w:r>
    </w:p>
    <w:p w14:paraId="191F8278" w14:textId="77777777" w:rsidR="007573A7" w:rsidRDefault="007573A7">
      <w:r>
        <w:t>— </w:t>
      </w:r>
      <w:r w:rsidR="00000000">
        <w:t>Est-ce vrai</w:t>
      </w:r>
      <w:r>
        <w:t xml:space="preserve">, </w:t>
      </w:r>
      <w:r w:rsidR="00000000">
        <w:t>oui ou non</w:t>
      </w:r>
      <w:r>
        <w:t> ?</w:t>
      </w:r>
    </w:p>
    <w:p w14:paraId="7CEC1475" w14:textId="77777777" w:rsidR="007573A7" w:rsidRDefault="00000000">
      <w:r>
        <w:t>Je n</w:t>
      </w:r>
      <w:r w:rsidR="007573A7">
        <w:t>’</w:t>
      </w:r>
      <w:r>
        <w:t>éprouvai aucune surprise lorsqu</w:t>
      </w:r>
      <w:r w:rsidR="007573A7">
        <w:t>’</w:t>
      </w:r>
      <w:r>
        <w:t>il avoua</w:t>
      </w:r>
      <w:r w:rsidR="007573A7">
        <w:t> :</w:t>
      </w:r>
    </w:p>
    <w:p w14:paraId="4B7A9776" w14:textId="77777777" w:rsidR="007573A7" w:rsidRDefault="007573A7">
      <w:r>
        <w:t>— </w:t>
      </w:r>
      <w:r w:rsidR="00000000">
        <w:t>Oui</w:t>
      </w:r>
      <w:r>
        <w:t xml:space="preserve">, </w:t>
      </w:r>
      <w:r w:rsidR="00000000">
        <w:t>dit-il</w:t>
      </w:r>
      <w:r>
        <w:t xml:space="preserve">, </w:t>
      </w:r>
      <w:r w:rsidR="00000000">
        <w:t>c</w:t>
      </w:r>
      <w:r>
        <w:t>’</w:t>
      </w:r>
      <w:r w:rsidR="00000000">
        <w:t>est vrai</w:t>
      </w:r>
      <w:r>
        <w:t xml:space="preserve">. </w:t>
      </w:r>
      <w:r w:rsidR="00000000">
        <w:t>Je ne prendrai même pas la peine de nier</w:t>
      </w:r>
      <w:r>
        <w:t xml:space="preserve">. </w:t>
      </w:r>
      <w:r w:rsidR="00000000">
        <w:t>Il m</w:t>
      </w:r>
      <w:r>
        <w:t>’</w:t>
      </w:r>
      <w:r w:rsidR="00000000">
        <w:t>importe peu que vous le sachiez</w:t>
      </w:r>
      <w:r>
        <w:t xml:space="preserve">. </w:t>
      </w:r>
      <w:r w:rsidR="00000000">
        <w:t>C</w:t>
      </w:r>
      <w:r>
        <w:t>’</w:t>
      </w:r>
      <w:r w:rsidR="00000000">
        <w:t>est comme une a</w:t>
      </w:r>
      <w:r w:rsidR="00000000">
        <w:t>r</w:t>
      </w:r>
      <w:r w:rsidR="00000000">
        <w:t>me chargée confiée à un enfant</w:t>
      </w:r>
      <w:r>
        <w:t xml:space="preserve"> : </w:t>
      </w:r>
      <w:r w:rsidR="00000000">
        <w:t>lui seul risque de se blesser</w:t>
      </w:r>
      <w:r>
        <w:t>.</w:t>
      </w:r>
    </w:p>
    <w:p w14:paraId="6B110996" w14:textId="77777777" w:rsidR="007573A7" w:rsidRDefault="007573A7">
      <w:r>
        <w:t>« </w:t>
      </w:r>
      <w:r w:rsidR="00000000">
        <w:t>Je vais même vous renseigner sur le point que vous ign</w:t>
      </w:r>
      <w:r w:rsidR="00000000">
        <w:t>o</w:t>
      </w:r>
      <w:r w:rsidR="00000000">
        <w:t>rez</w:t>
      </w:r>
      <w:r>
        <w:t xml:space="preserve">, </w:t>
      </w:r>
      <w:r w:rsidR="00000000">
        <w:t>ricana-t-il</w:t>
      </w:r>
      <w:r>
        <w:t xml:space="preserve">. </w:t>
      </w:r>
      <w:r w:rsidR="00000000">
        <w:t>J</w:t>
      </w:r>
      <w:r>
        <w:t>’</w:t>
      </w:r>
      <w:r w:rsidR="00000000">
        <w:t>ai eu longtemps une liaison avec Olive Clayton</w:t>
      </w:r>
      <w:r>
        <w:t xml:space="preserve">. </w:t>
      </w:r>
      <w:r w:rsidR="00000000">
        <w:t>J</w:t>
      </w:r>
      <w:r>
        <w:t>’</w:t>
      </w:r>
      <w:r w:rsidR="00000000">
        <w:t>avais acheté le revolver une semaine environ avant le crime</w:t>
      </w:r>
      <w:r>
        <w:t xml:space="preserve">. </w:t>
      </w:r>
      <w:r w:rsidR="00000000">
        <w:t>Je le portais sur moi</w:t>
      </w:r>
      <w:r>
        <w:t xml:space="preserve">. </w:t>
      </w:r>
      <w:r w:rsidR="00000000">
        <w:t>Deux jours avant la mort de Clayton</w:t>
      </w:r>
      <w:r>
        <w:t xml:space="preserve">, </w:t>
      </w:r>
      <w:r w:rsidR="00000000">
        <w:t>Olive était venue me voir</w:t>
      </w:r>
      <w:r>
        <w:t xml:space="preserve">, </w:t>
      </w:r>
      <w:r w:rsidR="00000000">
        <w:t>dans l</w:t>
      </w:r>
      <w:r>
        <w:t>’</w:t>
      </w:r>
      <w:r w:rsidR="00000000">
        <w:t>appartement où je la recevais</w:t>
      </w:r>
      <w:r>
        <w:t xml:space="preserve">. </w:t>
      </w:r>
      <w:r w:rsidR="00000000">
        <w:t>Je glissai l</w:t>
      </w:r>
      <w:r>
        <w:t>’</w:t>
      </w:r>
      <w:r w:rsidR="00000000">
        <w:t>arme dans un tiroir pendant qu</w:t>
      </w:r>
      <w:r>
        <w:t>’</w:t>
      </w:r>
      <w:r w:rsidR="00000000">
        <w:t>elle me tournait le dos</w:t>
      </w:r>
      <w:r>
        <w:t xml:space="preserve">. </w:t>
      </w:r>
      <w:r w:rsidR="00000000">
        <w:t>Elle l</w:t>
      </w:r>
      <w:r>
        <w:t>’</w:t>
      </w:r>
      <w:r w:rsidR="00000000">
        <w:t>aperçut en cherchant une brosse à cheveux</w:t>
      </w:r>
      <w:r>
        <w:t xml:space="preserve">. </w:t>
      </w:r>
      <w:r w:rsidR="00000000">
        <w:t>Plus tard</w:t>
      </w:r>
      <w:r>
        <w:t xml:space="preserve">, </w:t>
      </w:r>
      <w:r w:rsidR="00000000">
        <w:t>au cours du procès</w:t>
      </w:r>
      <w:r>
        <w:t xml:space="preserve">, </w:t>
      </w:r>
      <w:r w:rsidR="00000000">
        <w:t>elle reconnut l</w:t>
      </w:r>
      <w:r>
        <w:t>’</w:t>
      </w:r>
      <w:r w:rsidR="00000000">
        <w:t>arme</w:t>
      </w:r>
      <w:r>
        <w:t xml:space="preserve">. </w:t>
      </w:r>
      <w:r w:rsidR="00000000">
        <w:t>Lorsqu</w:t>
      </w:r>
      <w:r>
        <w:t>’</w:t>
      </w:r>
      <w:r w:rsidR="00000000">
        <w:t>elle n</w:t>
      </w:r>
      <w:r>
        <w:t>’</w:t>
      </w:r>
      <w:r w:rsidR="00000000">
        <w:t>eut plus d</w:t>
      </w:r>
      <w:r>
        <w:t>’</w:t>
      </w:r>
      <w:r w:rsidR="00000000">
        <w:t>argent</w:t>
      </w:r>
      <w:r>
        <w:t xml:space="preserve">, </w:t>
      </w:r>
      <w:r w:rsidR="00000000">
        <w:t>elle tenta de me faire chanter</w:t>
      </w:r>
      <w:r>
        <w:t>.</w:t>
      </w:r>
    </w:p>
    <w:p w14:paraId="15E9C450" w14:textId="77777777" w:rsidR="007573A7" w:rsidRDefault="00000000">
      <w:r>
        <w:t>Le silence tomba</w:t>
      </w:r>
      <w:r w:rsidR="007573A7">
        <w:t xml:space="preserve">. </w:t>
      </w:r>
      <w:r>
        <w:t>Je pensais aux machines de l</w:t>
      </w:r>
      <w:r w:rsidR="007573A7">
        <w:t>’</w:t>
      </w:r>
      <w:r>
        <w:t>imprimerie qui roulaient à plein rendement</w:t>
      </w:r>
      <w:r w:rsidR="007573A7">
        <w:t xml:space="preserve">. </w:t>
      </w:r>
      <w:r>
        <w:t>Mon interlocuteur pensait à l</w:t>
      </w:r>
      <w:r w:rsidR="007573A7">
        <w:t>’</w:t>
      </w:r>
      <w:r>
        <w:t>auto bleue qui stationnait</w:t>
      </w:r>
      <w:r w:rsidR="007573A7">
        <w:t xml:space="preserve">, </w:t>
      </w:r>
      <w:r>
        <w:t>sous la pluie</w:t>
      </w:r>
      <w:r w:rsidR="007573A7">
        <w:t xml:space="preserve">, </w:t>
      </w:r>
      <w:r>
        <w:t>au fond de la place</w:t>
      </w:r>
      <w:r w:rsidR="007573A7">
        <w:t xml:space="preserve">. </w:t>
      </w:r>
      <w:r>
        <w:lastRenderedPageBreak/>
        <w:t>Trois hommes étaient assis à l</w:t>
      </w:r>
      <w:r w:rsidR="007573A7">
        <w:t>’</w:t>
      </w:r>
      <w:r>
        <w:t>intérieur</w:t>
      </w:r>
      <w:r w:rsidR="007573A7">
        <w:t xml:space="preserve">, </w:t>
      </w:r>
      <w:r>
        <w:t>un fusil-mitrailleur sur les genoux</w:t>
      </w:r>
      <w:r w:rsidR="007573A7">
        <w:t xml:space="preserve">, </w:t>
      </w:r>
      <w:r>
        <w:t>attendant que l</w:t>
      </w:r>
      <w:r w:rsidR="007573A7">
        <w:t>’</w:t>
      </w:r>
      <w:r>
        <w:t>ampoule du porche s</w:t>
      </w:r>
      <w:r w:rsidR="007573A7">
        <w:t>’</w:t>
      </w:r>
      <w:r>
        <w:t>allumât</w:t>
      </w:r>
      <w:r w:rsidR="007573A7">
        <w:t>.</w:t>
      </w:r>
    </w:p>
    <w:p w14:paraId="261BD56A" w14:textId="77777777" w:rsidR="007573A7" w:rsidRDefault="00000000">
      <w:r>
        <w:t>Andrew Robinson se leva brusquement et traversa la pièce</w:t>
      </w:r>
      <w:r w:rsidR="007573A7">
        <w:t xml:space="preserve">. </w:t>
      </w:r>
      <w:r>
        <w:t>La main sur la crosse de mon automatique</w:t>
      </w:r>
      <w:r w:rsidR="007573A7">
        <w:t xml:space="preserve">, </w:t>
      </w:r>
      <w:r>
        <w:t>je le surveillais</w:t>
      </w:r>
      <w:r w:rsidR="007573A7">
        <w:t xml:space="preserve">. </w:t>
      </w:r>
      <w:r>
        <w:t>Il marcha vers une cave à liqueurs où il prit une bouteille et deux verres</w:t>
      </w:r>
      <w:r w:rsidR="007573A7">
        <w:t>.</w:t>
      </w:r>
    </w:p>
    <w:p w14:paraId="1A1521F3" w14:textId="77777777" w:rsidR="007573A7" w:rsidRDefault="007573A7">
      <w:r>
        <w:t>— </w:t>
      </w:r>
      <w:r w:rsidR="00000000">
        <w:t>Soif</w:t>
      </w:r>
      <w:r>
        <w:t> ?</w:t>
      </w:r>
    </w:p>
    <w:p w14:paraId="799C4BC6" w14:textId="77777777" w:rsidR="007573A7" w:rsidRDefault="00000000">
      <w:r>
        <w:t>Il versa du whisky et nous bûmes</w:t>
      </w:r>
      <w:r w:rsidR="007573A7">
        <w:t>.</w:t>
      </w:r>
    </w:p>
    <w:p w14:paraId="21393FA8" w14:textId="77777777" w:rsidR="007573A7" w:rsidRDefault="007573A7">
      <w:r>
        <w:t>— </w:t>
      </w:r>
      <w:r w:rsidR="00000000">
        <w:t>En somme</w:t>
      </w:r>
      <w:r>
        <w:t xml:space="preserve">, </w:t>
      </w:r>
      <w:r w:rsidR="00000000">
        <w:t>dit-il</w:t>
      </w:r>
      <w:r>
        <w:t xml:space="preserve">, </w:t>
      </w:r>
      <w:r w:rsidR="00000000">
        <w:t>avec une sorte de gaieté</w:t>
      </w:r>
      <w:r>
        <w:t xml:space="preserve">, </w:t>
      </w:r>
      <w:r w:rsidR="00000000">
        <w:t>en reposant son verre sur un guéridon</w:t>
      </w:r>
      <w:r>
        <w:t xml:space="preserve">, </w:t>
      </w:r>
      <w:r w:rsidR="00000000">
        <w:t>vous ne pouvez rien prouver</w:t>
      </w:r>
      <w:r>
        <w:t>.</w:t>
      </w:r>
    </w:p>
    <w:p w14:paraId="76216FA6" w14:textId="77777777" w:rsidR="007573A7" w:rsidRDefault="007573A7">
      <w:r>
        <w:t>— </w:t>
      </w:r>
      <w:r w:rsidR="00000000">
        <w:t>C</w:t>
      </w:r>
      <w:r>
        <w:t>’</w:t>
      </w:r>
      <w:r w:rsidR="00000000">
        <w:t>est pour cela que Mitchell me rira au nez</w:t>
      </w:r>
      <w:r>
        <w:t xml:space="preserve">, </w:t>
      </w:r>
      <w:r w:rsidR="00000000">
        <w:t>mais écoutez la suite de mon histoire</w:t>
      </w:r>
      <w:r>
        <w:t xml:space="preserve">. </w:t>
      </w:r>
      <w:r w:rsidR="00000000">
        <w:t>Vous avez tué votre frère parce qu</w:t>
      </w:r>
      <w:r>
        <w:t>’</w:t>
      </w:r>
      <w:r w:rsidR="00000000">
        <w:t>il était sur le point d</w:t>
      </w:r>
      <w:r>
        <w:t>’</w:t>
      </w:r>
      <w:r w:rsidR="00000000">
        <w:t>avouer et de vous trahir</w:t>
      </w:r>
      <w:r>
        <w:t xml:space="preserve">. </w:t>
      </w:r>
      <w:r w:rsidR="00000000">
        <w:t>Pour vous sauver</w:t>
      </w:r>
      <w:r>
        <w:t xml:space="preserve">, </w:t>
      </w:r>
      <w:r w:rsidR="00000000">
        <w:t>il avait accepté de signer l</w:t>
      </w:r>
      <w:r>
        <w:t>’</w:t>
      </w:r>
      <w:r w:rsidR="00000000">
        <w:t>arrêt ordonnant l</w:t>
      </w:r>
      <w:r>
        <w:t>’</w:t>
      </w:r>
      <w:r w:rsidR="00000000">
        <w:t>internement d</w:t>
      </w:r>
      <w:r>
        <w:t>’</w:t>
      </w:r>
      <w:r w:rsidR="00000000">
        <w:t>Olive Clayton</w:t>
      </w:r>
      <w:r>
        <w:t xml:space="preserve"> ; </w:t>
      </w:r>
      <w:r w:rsidR="00000000">
        <w:t>mais</w:t>
      </w:r>
      <w:r>
        <w:t xml:space="preserve">, </w:t>
      </w:r>
      <w:r w:rsidR="00000000">
        <w:t>sous l</w:t>
      </w:r>
      <w:r>
        <w:t>’</w:t>
      </w:r>
      <w:r w:rsidR="00000000">
        <w:t xml:space="preserve">influence de </w:t>
      </w:r>
      <w:proofErr w:type="spellStart"/>
      <w:r w:rsidR="00000000">
        <w:t>Hatfield</w:t>
      </w:r>
      <w:proofErr w:type="spellEnd"/>
      <w:r>
        <w:t xml:space="preserve">, </w:t>
      </w:r>
      <w:r w:rsidR="00000000">
        <w:t>il était tout prêt à confesser publiquement sa faute</w:t>
      </w:r>
      <w:r>
        <w:t xml:space="preserve">. </w:t>
      </w:r>
      <w:r w:rsidR="00000000">
        <w:t xml:space="preserve">Il en a parlé à </w:t>
      </w:r>
      <w:proofErr w:type="spellStart"/>
      <w:r w:rsidR="00000000">
        <w:t>Wilks</w:t>
      </w:r>
      <w:proofErr w:type="spellEnd"/>
      <w:r>
        <w:t xml:space="preserve">, </w:t>
      </w:r>
      <w:r w:rsidR="00000000">
        <w:t>un soir</w:t>
      </w:r>
      <w:r>
        <w:t xml:space="preserve">. </w:t>
      </w:r>
      <w:r w:rsidR="00000000">
        <w:t>Celui-ci quitta la maison du juge en courant</w:t>
      </w:r>
      <w:r>
        <w:t xml:space="preserve">, </w:t>
      </w:r>
      <w:r w:rsidR="00000000">
        <w:t>pour vous prév</w:t>
      </w:r>
      <w:r w:rsidR="00000000">
        <w:t>e</w:t>
      </w:r>
      <w:r w:rsidR="00000000">
        <w:t>nir</w:t>
      </w:r>
      <w:r>
        <w:t xml:space="preserve">. </w:t>
      </w:r>
      <w:r w:rsidR="00000000">
        <w:t>Alors</w:t>
      </w:r>
      <w:r>
        <w:t xml:space="preserve">, </w:t>
      </w:r>
      <w:r w:rsidR="00000000">
        <w:t>vous avez tenté de faire entendre raison à votre frère</w:t>
      </w:r>
      <w:r>
        <w:t xml:space="preserve">, </w:t>
      </w:r>
      <w:r w:rsidR="00000000">
        <w:t>mais il a refusé de vous écouter</w:t>
      </w:r>
      <w:r>
        <w:t xml:space="preserve">… </w:t>
      </w:r>
      <w:r w:rsidR="00000000">
        <w:t>et vous l</w:t>
      </w:r>
      <w:r>
        <w:t>’</w:t>
      </w:r>
      <w:r w:rsidR="00000000">
        <w:t>avez tué</w:t>
      </w:r>
      <w:r>
        <w:t>.</w:t>
      </w:r>
    </w:p>
    <w:p w14:paraId="54FA2F21" w14:textId="77777777" w:rsidR="007573A7" w:rsidRDefault="00000000">
      <w:r>
        <w:t>Andrew haussa les épaules</w:t>
      </w:r>
      <w:r w:rsidR="007573A7">
        <w:t>.</w:t>
      </w:r>
    </w:p>
    <w:p w14:paraId="171A4C53" w14:textId="77777777" w:rsidR="007573A7" w:rsidRDefault="007573A7">
      <w:r>
        <w:t>— </w:t>
      </w:r>
      <w:r w:rsidR="00000000">
        <w:t>Il n</w:t>
      </w:r>
      <w:r>
        <w:t>’</w:t>
      </w:r>
      <w:r w:rsidR="00000000">
        <w:t>aurait pas vécu six mois</w:t>
      </w:r>
      <w:r>
        <w:t xml:space="preserve">, </w:t>
      </w:r>
      <w:r w:rsidR="00000000">
        <w:t>dit-il</w:t>
      </w:r>
      <w:r>
        <w:t xml:space="preserve"> ; </w:t>
      </w:r>
      <w:r w:rsidR="00000000">
        <w:t>les médecins l</w:t>
      </w:r>
      <w:r>
        <w:t>’</w:t>
      </w:r>
      <w:r w:rsidR="00000000">
        <w:t>avaient condamné</w:t>
      </w:r>
      <w:r>
        <w:t>.</w:t>
      </w:r>
    </w:p>
    <w:p w14:paraId="6F266193" w14:textId="77777777" w:rsidR="007573A7" w:rsidRDefault="007573A7">
      <w:r>
        <w:t>— </w:t>
      </w:r>
      <w:r w:rsidR="00000000">
        <w:t>Vous n</w:t>
      </w:r>
      <w:r>
        <w:t>’</w:t>
      </w:r>
      <w:r w:rsidR="00000000">
        <w:t>avez pas hésité</w:t>
      </w:r>
      <w:r>
        <w:t xml:space="preserve">, </w:t>
      </w:r>
      <w:r w:rsidR="00000000">
        <w:t>pour égarer les soupçons</w:t>
      </w:r>
      <w:r>
        <w:t xml:space="preserve">, </w:t>
      </w:r>
      <w:r w:rsidR="00000000">
        <w:t>à pr</w:t>
      </w:r>
      <w:r w:rsidR="00000000">
        <w:t>é</w:t>
      </w:r>
      <w:r w:rsidR="00000000">
        <w:t>méditer la mort de deux hommes</w:t>
      </w:r>
      <w:r>
        <w:t xml:space="preserve">. </w:t>
      </w:r>
      <w:r w:rsidR="00000000">
        <w:t>Pour vous</w:t>
      </w:r>
      <w:r>
        <w:t xml:space="preserve">, </w:t>
      </w:r>
      <w:r w:rsidR="00000000">
        <w:t>Magee et Kennedy ne comptaient pas</w:t>
      </w:r>
      <w:r>
        <w:t xml:space="preserve"> : </w:t>
      </w:r>
      <w:r w:rsidR="00000000">
        <w:t>l</w:t>
      </w:r>
      <w:r>
        <w:t>’</w:t>
      </w:r>
      <w:r w:rsidR="00000000">
        <w:t>un était un criminel</w:t>
      </w:r>
      <w:r>
        <w:t xml:space="preserve"> ; </w:t>
      </w:r>
      <w:r w:rsidR="00000000">
        <w:t>l</w:t>
      </w:r>
      <w:r>
        <w:t>’</w:t>
      </w:r>
      <w:r w:rsidR="00000000">
        <w:t>autre un gardien que l</w:t>
      </w:r>
      <w:r>
        <w:t>’</w:t>
      </w:r>
      <w:r w:rsidR="00000000">
        <w:t>on pouvait facilement remplacer</w:t>
      </w:r>
      <w:r>
        <w:t>.</w:t>
      </w:r>
    </w:p>
    <w:p w14:paraId="1FA1AE5B" w14:textId="77777777" w:rsidR="007573A7" w:rsidRDefault="007573A7">
      <w:r>
        <w:lastRenderedPageBreak/>
        <w:t>« </w:t>
      </w:r>
      <w:r w:rsidR="00000000">
        <w:t>Alors</w:t>
      </w:r>
      <w:r>
        <w:t xml:space="preserve">, </w:t>
      </w:r>
      <w:r w:rsidR="00000000">
        <w:t>vous avez exécuté votre plan</w:t>
      </w:r>
      <w:r>
        <w:t xml:space="preserve">. </w:t>
      </w:r>
      <w:r w:rsidR="00000000">
        <w:t xml:space="preserve">Vous êtes allé à </w:t>
      </w:r>
      <w:proofErr w:type="spellStart"/>
      <w:r w:rsidR="00000000">
        <w:t>Graystone</w:t>
      </w:r>
      <w:proofErr w:type="spellEnd"/>
      <w:r>
        <w:t xml:space="preserve">, </w:t>
      </w:r>
      <w:r w:rsidR="00000000">
        <w:t>vous avez garé votre voiture près des vieux bât</w:t>
      </w:r>
      <w:r w:rsidR="00000000">
        <w:t>i</w:t>
      </w:r>
      <w:r w:rsidR="00000000">
        <w:t>ments</w:t>
      </w:r>
      <w:r>
        <w:t xml:space="preserve">. </w:t>
      </w:r>
      <w:r w:rsidR="00000000">
        <w:t>Vous avez pénétré dans le sous-sol dont la porte n</w:t>
      </w:r>
      <w:r>
        <w:t>’</w:t>
      </w:r>
      <w:r w:rsidR="00000000">
        <w:t>était jamais fermée à clef</w:t>
      </w:r>
      <w:r>
        <w:t xml:space="preserve">. </w:t>
      </w:r>
      <w:r w:rsidR="00000000">
        <w:t>Vous avez pris</w:t>
      </w:r>
      <w:r>
        <w:t xml:space="preserve">, </w:t>
      </w:r>
      <w:r w:rsidR="00000000">
        <w:t>dans le magasin</w:t>
      </w:r>
      <w:r>
        <w:t xml:space="preserve">, </w:t>
      </w:r>
      <w:r w:rsidR="00000000">
        <w:t>le bistouri et le marteau</w:t>
      </w:r>
      <w:r>
        <w:t xml:space="preserve">, </w:t>
      </w:r>
      <w:r w:rsidR="00000000">
        <w:t>non</w:t>
      </w:r>
      <w:r>
        <w:t xml:space="preserve">, </w:t>
      </w:r>
      <w:r w:rsidR="00000000">
        <w:t>le bistouri seulement</w:t>
      </w:r>
      <w:r>
        <w:t xml:space="preserve"> : </w:t>
      </w:r>
      <w:r w:rsidR="00000000">
        <w:t>vous ne vouliez pas être aperçu dans l</w:t>
      </w:r>
      <w:r>
        <w:t>’</w:t>
      </w:r>
      <w:r w:rsidR="00000000">
        <w:t>asile</w:t>
      </w:r>
      <w:r>
        <w:t xml:space="preserve">, – </w:t>
      </w:r>
      <w:r w:rsidR="00000000">
        <w:t>où les gardiens avaient l</w:t>
      </w:r>
      <w:r>
        <w:t>’</w:t>
      </w:r>
      <w:r w:rsidR="00000000">
        <w:t xml:space="preserve">habitude de vous voir circuler avec </w:t>
      </w:r>
      <w:proofErr w:type="spellStart"/>
      <w:r w:rsidR="00000000">
        <w:t>Wilks</w:t>
      </w:r>
      <w:proofErr w:type="spellEnd"/>
      <w:r>
        <w:t xml:space="preserve"> – </w:t>
      </w:r>
      <w:r w:rsidR="00000000">
        <w:t>portant un lourd marteau dans votre poche</w:t>
      </w:r>
      <w:r>
        <w:t xml:space="preserve">. </w:t>
      </w:r>
      <w:r w:rsidR="00000000">
        <w:t>Il n</w:t>
      </w:r>
      <w:r>
        <w:t>’</w:t>
      </w:r>
      <w:r w:rsidR="00000000">
        <w:t>était pas encore neuf heures lorsque vous êtes entré par la porte principale</w:t>
      </w:r>
      <w:r>
        <w:t xml:space="preserve">. </w:t>
      </w:r>
      <w:r w:rsidR="00000000">
        <w:t>Vous a-t-on vu</w:t>
      </w:r>
      <w:r>
        <w:t xml:space="preserve"> ? </w:t>
      </w:r>
      <w:r w:rsidR="00000000">
        <w:t>A-t-on remarqué votre passage</w:t>
      </w:r>
      <w:r>
        <w:t xml:space="preserve"> ? </w:t>
      </w:r>
      <w:r w:rsidR="00000000">
        <w:t>Je l</w:t>
      </w:r>
      <w:r>
        <w:t>’</w:t>
      </w:r>
      <w:r w:rsidR="00000000">
        <w:t>ignore</w:t>
      </w:r>
      <w:r>
        <w:t xml:space="preserve">. </w:t>
      </w:r>
      <w:r w:rsidR="00000000">
        <w:t>Je n</w:t>
      </w:r>
      <w:r>
        <w:t>’</w:t>
      </w:r>
      <w:r w:rsidR="00000000">
        <w:t>aurais pu me renseigner sans dévoiler mes projets</w:t>
      </w:r>
      <w:r>
        <w:t xml:space="preserve">. </w:t>
      </w:r>
      <w:r w:rsidR="00000000">
        <w:t>Si cela devient nécessaire</w:t>
      </w:r>
      <w:r>
        <w:t xml:space="preserve">, </w:t>
      </w:r>
      <w:r w:rsidR="00000000">
        <w:t>il y aura une enquête dans ce sens</w:t>
      </w:r>
      <w:r>
        <w:t>.</w:t>
      </w:r>
    </w:p>
    <w:p w14:paraId="6578EBED" w14:textId="77777777" w:rsidR="007573A7" w:rsidRDefault="007573A7">
      <w:r>
        <w:t>— </w:t>
      </w:r>
      <w:r w:rsidR="00000000">
        <w:t>Pourquoi le fait que l</w:t>
      </w:r>
      <w:r>
        <w:t>’</w:t>
      </w:r>
      <w:r w:rsidR="00000000">
        <w:t>on m</w:t>
      </w:r>
      <w:r>
        <w:t>’</w:t>
      </w:r>
      <w:r w:rsidR="00000000">
        <w:t>aurait vu pourrait-il m</w:t>
      </w:r>
      <w:r>
        <w:t>’</w:t>
      </w:r>
      <w:r w:rsidR="00000000">
        <w:t>incriminer</w:t>
      </w:r>
      <w:r>
        <w:t xml:space="preserve"> ? </w:t>
      </w:r>
      <w:r w:rsidR="00000000">
        <w:t>coupa-t-il</w:t>
      </w:r>
      <w:r>
        <w:t xml:space="preserve">. </w:t>
      </w:r>
      <w:r w:rsidR="00000000">
        <w:t>J</w:t>
      </w:r>
      <w:r>
        <w:t>’</w:t>
      </w:r>
      <w:r w:rsidR="00000000">
        <w:t xml:space="preserve">allais très souvent dans le bureau de </w:t>
      </w:r>
      <w:proofErr w:type="spellStart"/>
      <w:r w:rsidR="00000000">
        <w:t>Wilks</w:t>
      </w:r>
      <w:proofErr w:type="spellEnd"/>
      <w:r>
        <w:t>.</w:t>
      </w:r>
    </w:p>
    <w:p w14:paraId="72E8935C" w14:textId="77777777" w:rsidR="007573A7" w:rsidRDefault="007573A7">
      <w:r>
        <w:t>— </w:t>
      </w:r>
      <w:r w:rsidR="00000000">
        <w:t>Mais vous ne parcouriez pas très souvent les couloirs</w:t>
      </w:r>
      <w:r>
        <w:t xml:space="preserve">, </w:t>
      </w:r>
      <w:r w:rsidR="00000000">
        <w:t>tout seul</w:t>
      </w:r>
      <w:r>
        <w:t xml:space="preserve">, </w:t>
      </w:r>
      <w:r w:rsidR="00000000">
        <w:t>le soir</w:t>
      </w:r>
      <w:r>
        <w:t>.</w:t>
      </w:r>
    </w:p>
    <w:p w14:paraId="08CF70C1" w14:textId="77777777" w:rsidR="007573A7" w:rsidRDefault="007573A7">
      <w:r>
        <w:t>— </w:t>
      </w:r>
      <w:r w:rsidR="00000000">
        <w:t>Je suis sûr que personne ne m</w:t>
      </w:r>
      <w:r>
        <w:t>’</w:t>
      </w:r>
      <w:r w:rsidR="00000000">
        <w:t>a vu</w:t>
      </w:r>
      <w:r>
        <w:t xml:space="preserve">, </w:t>
      </w:r>
      <w:r w:rsidR="00000000">
        <w:t>insista-t-il</w:t>
      </w:r>
      <w:r>
        <w:t>.</w:t>
      </w:r>
    </w:p>
    <w:p w14:paraId="47068A0E" w14:textId="39A0CE75" w:rsidR="007573A7" w:rsidRDefault="007573A7">
      <w:r>
        <w:t>— </w:t>
      </w:r>
      <w:r w:rsidR="00000000">
        <w:t>Cela n</w:t>
      </w:r>
      <w:r>
        <w:t>’</w:t>
      </w:r>
      <w:r w:rsidR="00000000">
        <w:t>a pas d</w:t>
      </w:r>
      <w:r>
        <w:t>’</w:t>
      </w:r>
      <w:r w:rsidR="00000000">
        <w:t>importance</w:t>
      </w:r>
      <w:r>
        <w:t xml:space="preserve">, </w:t>
      </w:r>
      <w:r w:rsidR="00000000">
        <w:t>poursuivis-je</w:t>
      </w:r>
      <w:r>
        <w:t xml:space="preserve">. </w:t>
      </w:r>
      <w:r w:rsidR="00000000">
        <w:t>Vous vous êtes caché derrière la porte battante qui s</w:t>
      </w:r>
      <w:r>
        <w:t>’</w:t>
      </w:r>
      <w:r w:rsidR="00000000">
        <w:t>ouvre sur le couloir du quartier 18</w:t>
      </w:r>
      <w:r>
        <w:t xml:space="preserve">. </w:t>
      </w:r>
      <w:r w:rsidR="00000000">
        <w:t>Lorsque Kennedy est arrivé</w:t>
      </w:r>
      <w:r>
        <w:t xml:space="preserve">, </w:t>
      </w:r>
      <w:r w:rsidR="00000000">
        <w:t>pour sa ronde</w:t>
      </w:r>
      <w:r>
        <w:t xml:space="preserve">, </w:t>
      </w:r>
      <w:r w:rsidR="00000000">
        <w:t>vous vous êtes jeté sur lui</w:t>
      </w:r>
      <w:r>
        <w:t xml:space="preserve"> – </w:t>
      </w:r>
      <w:r w:rsidR="00000000">
        <w:t>il n</w:t>
      </w:r>
      <w:r>
        <w:t>’</w:t>
      </w:r>
      <w:r w:rsidR="00000000">
        <w:t>était pas très vigoureux</w:t>
      </w:r>
      <w:r>
        <w:t xml:space="preserve"> – </w:t>
      </w:r>
      <w:r w:rsidR="00000000">
        <w:t>vous l</w:t>
      </w:r>
      <w:r>
        <w:t>’</w:t>
      </w:r>
      <w:r w:rsidR="00000000">
        <w:t>avez à demi étranglé</w:t>
      </w:r>
      <w:r>
        <w:t xml:space="preserve"> ; </w:t>
      </w:r>
      <w:r w:rsidR="00000000">
        <w:t>il a perdu connaissance</w:t>
      </w:r>
      <w:r>
        <w:t xml:space="preserve">. </w:t>
      </w:r>
      <w:r w:rsidR="00000000">
        <w:t>À l</w:t>
      </w:r>
      <w:r>
        <w:t>’</w:t>
      </w:r>
      <w:r w:rsidR="00000000">
        <w:t xml:space="preserve">aide de ses clefs vous avez ouvert les portes de </w:t>
      </w:r>
      <w:r w:rsidR="00000000">
        <w:t>fer</w:t>
      </w:r>
      <w:r w:rsidR="00000000">
        <w:t xml:space="preserve"> et traîné le corps du gardien dans la cellule de Magee</w:t>
      </w:r>
      <w:r>
        <w:t xml:space="preserve">. </w:t>
      </w:r>
      <w:r w:rsidR="00000000">
        <w:t>Le fou dormait</w:t>
      </w:r>
      <w:r>
        <w:t xml:space="preserve">. </w:t>
      </w:r>
      <w:r w:rsidR="00000000">
        <w:t>Peut-être</w:t>
      </w:r>
      <w:r>
        <w:t xml:space="preserve">, </w:t>
      </w:r>
      <w:r w:rsidR="00000000">
        <w:t xml:space="preserve">avec la complicité de </w:t>
      </w:r>
      <w:proofErr w:type="spellStart"/>
      <w:r w:rsidR="00000000">
        <w:t>Wilks</w:t>
      </w:r>
      <w:proofErr w:type="spellEnd"/>
      <w:r>
        <w:t xml:space="preserve">, </w:t>
      </w:r>
      <w:r w:rsidR="00000000">
        <w:t>son repas du soir avait-il été drogué</w:t>
      </w:r>
      <w:r>
        <w:t> ?</w:t>
      </w:r>
    </w:p>
    <w:p w14:paraId="341BCA74" w14:textId="77777777" w:rsidR="007573A7" w:rsidRDefault="007573A7">
      <w:r>
        <w:t>— </w:t>
      </w:r>
      <w:r w:rsidR="00000000">
        <w:t>Pas mal</w:t>
      </w:r>
      <w:r>
        <w:t xml:space="preserve"> ! </w:t>
      </w:r>
      <w:r w:rsidR="00000000">
        <w:t>murmura Robinson</w:t>
      </w:r>
      <w:r>
        <w:t>.</w:t>
      </w:r>
    </w:p>
    <w:p w14:paraId="15006213" w14:textId="77777777" w:rsidR="007573A7" w:rsidRDefault="007573A7">
      <w:r>
        <w:t>— </w:t>
      </w:r>
      <w:r w:rsidR="00000000">
        <w:t>Vous êtes entré dans la cellule</w:t>
      </w:r>
      <w:r>
        <w:t xml:space="preserve">… </w:t>
      </w:r>
      <w:r w:rsidR="00000000">
        <w:t>Là</w:t>
      </w:r>
      <w:r>
        <w:t xml:space="preserve">, </w:t>
      </w:r>
      <w:r w:rsidR="00000000">
        <w:t>j</w:t>
      </w:r>
      <w:r>
        <w:t>’</w:t>
      </w:r>
      <w:r w:rsidR="00000000">
        <w:t>avais pensé un moment que vous aviez tué Magee</w:t>
      </w:r>
      <w:r>
        <w:t xml:space="preserve">, </w:t>
      </w:r>
      <w:r w:rsidR="00000000">
        <w:t>j</w:t>
      </w:r>
      <w:r>
        <w:t>’</w:t>
      </w:r>
      <w:r w:rsidR="00000000">
        <w:t>ai changé d</w:t>
      </w:r>
      <w:r>
        <w:t>’</w:t>
      </w:r>
      <w:r w:rsidR="00000000">
        <w:t xml:space="preserve">avis plus </w:t>
      </w:r>
      <w:r w:rsidR="00000000">
        <w:lastRenderedPageBreak/>
        <w:t>tard</w:t>
      </w:r>
      <w:r>
        <w:t xml:space="preserve"> : </w:t>
      </w:r>
      <w:r w:rsidR="00000000">
        <w:t>vous lui avez probablement administré une dose de narcotique</w:t>
      </w:r>
      <w:r>
        <w:t xml:space="preserve">, </w:t>
      </w:r>
      <w:r w:rsidR="00000000">
        <w:t>par injection sans doute</w:t>
      </w:r>
      <w:r>
        <w:t xml:space="preserve">. </w:t>
      </w:r>
      <w:r w:rsidR="00000000">
        <w:t>Puis vous avez froidement égorgé le gardien et fait l</w:t>
      </w:r>
      <w:r>
        <w:t>’</w:t>
      </w:r>
      <w:r w:rsidR="00000000">
        <w:t>échange des vêtements de vos deux victimes</w:t>
      </w:r>
      <w:r>
        <w:t>.</w:t>
      </w:r>
    </w:p>
    <w:p w14:paraId="24EAA97C" w14:textId="77777777" w:rsidR="007573A7" w:rsidRDefault="007573A7">
      <w:r>
        <w:t>« </w:t>
      </w:r>
      <w:r w:rsidR="00000000">
        <w:t>Ensuite</w:t>
      </w:r>
      <w:r>
        <w:t xml:space="preserve">, </w:t>
      </w:r>
      <w:r w:rsidR="00000000">
        <w:t>ouvrant la porte qui donnait sur la cour</w:t>
      </w:r>
      <w:r>
        <w:t xml:space="preserve">, </w:t>
      </w:r>
      <w:r w:rsidR="00000000">
        <w:t>vous avez traîné Magee inanimé jusque dans le sous-sol</w:t>
      </w:r>
      <w:r>
        <w:t xml:space="preserve">. </w:t>
      </w:r>
      <w:r w:rsidR="00000000">
        <w:t>Revenant sur vos pas</w:t>
      </w:r>
      <w:r>
        <w:t xml:space="preserve">, </w:t>
      </w:r>
      <w:r w:rsidR="00000000">
        <w:t>vous avez regagné le couloir et éteint l</w:t>
      </w:r>
      <w:r>
        <w:t>’</w:t>
      </w:r>
      <w:r w:rsidR="00000000">
        <w:t>électricité en manœuvrant le commutateur placé entre les portes de fer et la porte battante</w:t>
      </w:r>
      <w:r>
        <w:t xml:space="preserve">. </w:t>
      </w:r>
      <w:r w:rsidR="00000000">
        <w:t>Vous avez oublié qu</w:t>
      </w:r>
      <w:r>
        <w:t>’</w:t>
      </w:r>
      <w:r w:rsidR="00000000">
        <w:t>un gardien mourant</w:t>
      </w:r>
      <w:r>
        <w:t xml:space="preserve">, </w:t>
      </w:r>
      <w:r w:rsidR="00000000">
        <w:t>enfe</w:t>
      </w:r>
      <w:r w:rsidR="00000000">
        <w:t>r</w:t>
      </w:r>
      <w:r w:rsidR="00000000">
        <w:t>mé dans une cellule</w:t>
      </w:r>
      <w:r>
        <w:t xml:space="preserve">, </w:t>
      </w:r>
      <w:r w:rsidR="00000000">
        <w:t>ne pouvait retourner sur ses pas pour éteindre l</w:t>
      </w:r>
      <w:r>
        <w:t>’</w:t>
      </w:r>
      <w:r w:rsidR="00000000">
        <w:t>électricité</w:t>
      </w:r>
      <w:r>
        <w:t>.</w:t>
      </w:r>
    </w:p>
    <w:p w14:paraId="7147E4C4" w14:textId="77777777" w:rsidR="007573A7" w:rsidRDefault="00000000">
      <w:r>
        <w:t>Il fronça les sourcils</w:t>
      </w:r>
      <w:r w:rsidR="007573A7">
        <w:t xml:space="preserve"> : </w:t>
      </w:r>
      <w:r>
        <w:t>cette erreur l</w:t>
      </w:r>
      <w:r w:rsidR="007573A7">
        <w:t>’</w:t>
      </w:r>
      <w:r>
        <w:t>irritait</w:t>
      </w:r>
      <w:r w:rsidR="007573A7">
        <w:t>.</w:t>
      </w:r>
    </w:p>
    <w:p w14:paraId="60813B38" w14:textId="77777777" w:rsidR="007573A7" w:rsidRDefault="007573A7">
      <w:r>
        <w:t>— </w:t>
      </w:r>
      <w:r w:rsidR="00000000">
        <w:t>Est-ce ce détail qui vous a poussé à me soupçonner</w:t>
      </w:r>
      <w:r>
        <w:t xml:space="preserve"> ? </w:t>
      </w:r>
      <w:r w:rsidR="00000000">
        <w:t>d</w:t>
      </w:r>
      <w:r w:rsidR="00000000">
        <w:t>e</w:t>
      </w:r>
      <w:r w:rsidR="00000000">
        <w:t>manda-t-il</w:t>
      </w:r>
      <w:r>
        <w:t xml:space="preserve">, </w:t>
      </w:r>
      <w:r w:rsidR="00000000">
        <w:t>intrigué</w:t>
      </w:r>
      <w:r>
        <w:t>.</w:t>
      </w:r>
    </w:p>
    <w:p w14:paraId="4E671A54" w14:textId="77777777" w:rsidR="007573A7" w:rsidRDefault="007573A7">
      <w:r>
        <w:t>— </w:t>
      </w:r>
      <w:r w:rsidR="00000000">
        <w:t>Non</w:t>
      </w:r>
      <w:r>
        <w:t xml:space="preserve">. </w:t>
      </w:r>
      <w:r w:rsidR="00000000">
        <w:t>Je l</w:t>
      </w:r>
      <w:r>
        <w:t>’</w:t>
      </w:r>
      <w:r w:rsidR="00000000">
        <w:t>ai noté</w:t>
      </w:r>
      <w:r>
        <w:t xml:space="preserve">, </w:t>
      </w:r>
      <w:r w:rsidR="00000000">
        <w:t>le soir du crime</w:t>
      </w:r>
      <w:r>
        <w:t xml:space="preserve">, </w:t>
      </w:r>
      <w:r w:rsidR="00000000">
        <w:t>réservant mon opinion</w:t>
      </w:r>
      <w:r>
        <w:t xml:space="preserve">. </w:t>
      </w:r>
      <w:r w:rsidR="00000000">
        <w:t>Un peu plus tard</w:t>
      </w:r>
      <w:r>
        <w:t xml:space="preserve">, </w:t>
      </w:r>
      <w:r w:rsidR="00000000">
        <w:t>j</w:t>
      </w:r>
      <w:r>
        <w:t>’</w:t>
      </w:r>
      <w:r w:rsidR="00000000">
        <w:t xml:space="preserve">ai soupçonné </w:t>
      </w:r>
      <w:proofErr w:type="spellStart"/>
      <w:r w:rsidR="00000000">
        <w:t>Wilks</w:t>
      </w:r>
      <w:proofErr w:type="spellEnd"/>
      <w:r>
        <w:t xml:space="preserve">, </w:t>
      </w:r>
      <w:r w:rsidR="00000000">
        <w:t>puis vous-même</w:t>
      </w:r>
      <w:r>
        <w:t xml:space="preserve">. </w:t>
      </w:r>
      <w:r w:rsidR="00000000">
        <w:t>Croyez-vous que Ray Mitchell continuera de rire quand j</w:t>
      </w:r>
      <w:r>
        <w:t>’</w:t>
      </w:r>
      <w:r w:rsidR="00000000">
        <w:t>en s</w:t>
      </w:r>
      <w:r w:rsidR="00000000">
        <w:t>e</w:t>
      </w:r>
      <w:r w:rsidR="00000000">
        <w:t>rai à ce point de mon récit</w:t>
      </w:r>
      <w:r>
        <w:t> ?</w:t>
      </w:r>
    </w:p>
    <w:p w14:paraId="4E59C081" w14:textId="77777777" w:rsidR="007573A7" w:rsidRDefault="007573A7">
      <w:r>
        <w:t>— </w:t>
      </w:r>
      <w:r w:rsidR="00000000">
        <w:t>Allez donc</w:t>
      </w:r>
      <w:r>
        <w:t xml:space="preserve">, </w:t>
      </w:r>
      <w:r w:rsidR="00000000">
        <w:t>quoi encore</w:t>
      </w:r>
      <w:r>
        <w:t xml:space="preserve"> ? </w:t>
      </w:r>
      <w:r w:rsidR="00000000">
        <w:t>fit-il d</w:t>
      </w:r>
      <w:r>
        <w:t>’</w:t>
      </w:r>
      <w:r w:rsidR="00000000">
        <w:t>une voix basse et un peu rauque</w:t>
      </w:r>
      <w:r>
        <w:t>.</w:t>
      </w:r>
    </w:p>
    <w:p w14:paraId="44E135AF" w14:textId="362FACA0" w:rsidR="007573A7" w:rsidRDefault="007573A7">
      <w:r>
        <w:t>— </w:t>
      </w:r>
      <w:r w:rsidR="00000000">
        <w:t>Vous avez ensuite regagné le quartier 1</w:t>
      </w:r>
      <w:r w:rsidR="00000000">
        <w:t>6</w:t>
      </w:r>
      <w:r>
        <w:t xml:space="preserve">, </w:t>
      </w:r>
      <w:r w:rsidR="00000000">
        <w:t>refermant les portes derrière vous</w:t>
      </w:r>
      <w:r>
        <w:t xml:space="preserve">. </w:t>
      </w:r>
      <w:r w:rsidR="00000000">
        <w:t>Vous êtes sorti par la cour</w:t>
      </w:r>
      <w:r>
        <w:t xml:space="preserve">. </w:t>
      </w:r>
      <w:r w:rsidR="00000000">
        <w:t>Avez-vous emporté Magee tout de suite ou êtes-vous venu le chercher plus tard</w:t>
      </w:r>
      <w:r>
        <w:t xml:space="preserve"> ? </w:t>
      </w:r>
      <w:r w:rsidR="00000000">
        <w:t>Je ne sais</w:t>
      </w:r>
      <w:r>
        <w:t xml:space="preserve">. </w:t>
      </w:r>
      <w:r w:rsidR="00000000">
        <w:t>C</w:t>
      </w:r>
      <w:r>
        <w:t>’</w:t>
      </w:r>
      <w:r w:rsidR="00000000">
        <w:t>est alors que vous avez pris le marteau</w:t>
      </w:r>
      <w:r>
        <w:t xml:space="preserve">. </w:t>
      </w:r>
      <w:r w:rsidR="00000000">
        <w:t>Il devait être neuf heures quarante</w:t>
      </w:r>
      <w:r>
        <w:t xml:space="preserve">. </w:t>
      </w:r>
      <w:r w:rsidR="00000000">
        <w:t>Un quart d</w:t>
      </w:r>
      <w:r>
        <w:t>’</w:t>
      </w:r>
      <w:r w:rsidR="00000000">
        <w:t>heure après vous étiez chez votre frère</w:t>
      </w:r>
      <w:r>
        <w:t xml:space="preserve">. </w:t>
      </w:r>
      <w:r w:rsidR="00000000">
        <w:t>Entrant par le jardin</w:t>
      </w:r>
      <w:r>
        <w:t xml:space="preserve">, </w:t>
      </w:r>
      <w:r w:rsidR="00000000">
        <w:t>vous avez constaté qu</w:t>
      </w:r>
      <w:r>
        <w:t>’</w:t>
      </w:r>
      <w:r w:rsidR="00000000">
        <w:t>il était seul dans la bibliothèque</w:t>
      </w:r>
      <w:r>
        <w:t xml:space="preserve">. </w:t>
      </w:r>
      <w:r w:rsidR="00000000">
        <w:t>Il écrivait</w:t>
      </w:r>
      <w:r>
        <w:t xml:space="preserve">. </w:t>
      </w:r>
      <w:r w:rsidR="00000000">
        <w:t>Vous saviez qu</w:t>
      </w:r>
      <w:r>
        <w:t>’</w:t>
      </w:r>
      <w:r w:rsidR="00000000">
        <w:t>il rédigeait sa confession</w:t>
      </w:r>
      <w:r>
        <w:t>…</w:t>
      </w:r>
    </w:p>
    <w:p w14:paraId="266816F6" w14:textId="77777777" w:rsidR="007573A7" w:rsidRDefault="00000000">
      <w:r>
        <w:t>Je fis une pause</w:t>
      </w:r>
      <w:r w:rsidR="007573A7">
        <w:t>.</w:t>
      </w:r>
    </w:p>
    <w:p w14:paraId="44B62169" w14:textId="77777777" w:rsidR="007573A7" w:rsidRDefault="007573A7">
      <w:r>
        <w:lastRenderedPageBreak/>
        <w:t>— </w:t>
      </w:r>
      <w:r w:rsidR="00000000">
        <w:t>Et puis</w:t>
      </w:r>
      <w:r>
        <w:t xml:space="preserve"> ? </w:t>
      </w:r>
      <w:r w:rsidR="00000000">
        <w:t>demanda Robinson</w:t>
      </w:r>
      <w:r>
        <w:t xml:space="preserve">, </w:t>
      </w:r>
      <w:r w:rsidR="00000000">
        <w:t>nerveusement</w:t>
      </w:r>
      <w:r>
        <w:t>.</w:t>
      </w:r>
    </w:p>
    <w:p w14:paraId="3DD2D668" w14:textId="77777777" w:rsidR="007573A7" w:rsidRDefault="007573A7">
      <w:r>
        <w:t>— </w:t>
      </w:r>
      <w:r w:rsidR="00000000">
        <w:t>Vous vous êtes approché de lui</w:t>
      </w:r>
      <w:r>
        <w:t xml:space="preserve">, </w:t>
      </w:r>
      <w:r w:rsidR="00000000">
        <w:t>par derrière</w:t>
      </w:r>
      <w:r>
        <w:t>…</w:t>
      </w:r>
    </w:p>
    <w:p w14:paraId="0B5B08D7" w14:textId="77777777" w:rsidR="007573A7" w:rsidRDefault="007573A7">
      <w:r>
        <w:t>— </w:t>
      </w:r>
      <w:r w:rsidR="00000000">
        <w:t>Non</w:t>
      </w:r>
      <w:r>
        <w:t xml:space="preserve">. </w:t>
      </w:r>
      <w:r w:rsidR="00000000">
        <w:t>J</w:t>
      </w:r>
      <w:r>
        <w:t>’</w:t>
      </w:r>
      <w:r w:rsidR="00000000">
        <w:t>ai fait une dernière tentative</w:t>
      </w:r>
      <w:r>
        <w:t xml:space="preserve"> ; </w:t>
      </w:r>
      <w:r w:rsidR="00000000">
        <w:t>je l</w:t>
      </w:r>
      <w:r>
        <w:t>’</w:t>
      </w:r>
      <w:r w:rsidR="00000000">
        <w:t>ai supplié pe</w:t>
      </w:r>
      <w:r w:rsidR="00000000">
        <w:t>n</w:t>
      </w:r>
      <w:r w:rsidR="00000000">
        <w:t>dant cinq minutes de renoncer à cette folie</w:t>
      </w:r>
      <w:r>
        <w:t>.</w:t>
      </w:r>
    </w:p>
    <w:p w14:paraId="3CFFA991" w14:textId="77777777" w:rsidR="007573A7" w:rsidRDefault="007573A7">
      <w:r>
        <w:t>— </w:t>
      </w:r>
      <w:r w:rsidR="00000000">
        <w:t>Ensuite vous l</w:t>
      </w:r>
      <w:r>
        <w:t>’</w:t>
      </w:r>
      <w:r w:rsidR="00000000">
        <w:t>avez tué</w:t>
      </w:r>
      <w:r>
        <w:t xml:space="preserve">, </w:t>
      </w:r>
      <w:r w:rsidR="00000000">
        <w:t>imitant la manière de Magee</w:t>
      </w:r>
      <w:r>
        <w:t xml:space="preserve">. </w:t>
      </w:r>
      <w:r w:rsidR="00000000">
        <w:t>Vous avez emporté le document compromettant et vous êtes rentré chez vous</w:t>
      </w:r>
      <w:r>
        <w:t xml:space="preserve">, </w:t>
      </w:r>
      <w:r w:rsidR="00000000">
        <w:t>attendant le coup de téléphone qui vous a</w:t>
      </w:r>
      <w:r w:rsidR="00000000">
        <w:t>n</w:t>
      </w:r>
      <w:r w:rsidR="00000000">
        <w:t>noncerait l</w:t>
      </w:r>
      <w:r>
        <w:t>’</w:t>
      </w:r>
      <w:r w:rsidR="00000000">
        <w:t>assassinat du juge</w:t>
      </w:r>
      <w:r>
        <w:t>.</w:t>
      </w:r>
    </w:p>
    <w:p w14:paraId="55E69A94" w14:textId="77777777" w:rsidR="007573A7" w:rsidRDefault="007573A7">
      <w:r>
        <w:t>« </w:t>
      </w:r>
      <w:r w:rsidR="00000000">
        <w:t>Pendant les dix jours qui ont suivi</w:t>
      </w:r>
      <w:r>
        <w:t xml:space="preserve">, </w:t>
      </w:r>
      <w:r w:rsidR="00000000">
        <w:t>vous avez revêtu l</w:t>
      </w:r>
      <w:r>
        <w:t>’</w:t>
      </w:r>
      <w:r w:rsidR="00000000">
        <w:t>uniforme de Kennedy</w:t>
      </w:r>
      <w:r>
        <w:t xml:space="preserve">, </w:t>
      </w:r>
      <w:r w:rsidR="00000000">
        <w:t>certains soirs</w:t>
      </w:r>
      <w:r>
        <w:t xml:space="preserve">, </w:t>
      </w:r>
      <w:r w:rsidR="00000000">
        <w:t>et vous avez erré dans les faubourgs</w:t>
      </w:r>
      <w:r>
        <w:t xml:space="preserve">, </w:t>
      </w:r>
      <w:r w:rsidR="00000000">
        <w:t>vous montrant brusquement à des gens paisibles qui fuyaient</w:t>
      </w:r>
      <w:r>
        <w:t xml:space="preserve">, </w:t>
      </w:r>
      <w:r w:rsidR="00000000">
        <w:t>fous de terreur</w:t>
      </w:r>
      <w:r>
        <w:t xml:space="preserve">. </w:t>
      </w:r>
      <w:r w:rsidR="00000000">
        <w:t>Pendant ce temps vous cachiez Magee</w:t>
      </w:r>
      <w:r>
        <w:t xml:space="preserve">, </w:t>
      </w:r>
      <w:r w:rsidR="00000000">
        <w:t>inanimé</w:t>
      </w:r>
      <w:r>
        <w:t xml:space="preserve">, </w:t>
      </w:r>
      <w:r w:rsidR="00000000">
        <w:t>drogué</w:t>
      </w:r>
      <w:r>
        <w:t xml:space="preserve">, </w:t>
      </w:r>
      <w:r w:rsidR="00000000">
        <w:t>jusqu</w:t>
      </w:r>
      <w:r>
        <w:t>’</w:t>
      </w:r>
      <w:r w:rsidR="00000000">
        <w:t>au jour où vous l</w:t>
      </w:r>
      <w:r>
        <w:t>’</w:t>
      </w:r>
      <w:r w:rsidR="00000000">
        <w:t>avez tué</w:t>
      </w:r>
      <w:r>
        <w:t xml:space="preserve">, </w:t>
      </w:r>
      <w:r w:rsidR="00000000">
        <w:t>apportant e</w:t>
      </w:r>
      <w:r w:rsidR="00000000">
        <w:t>n</w:t>
      </w:r>
      <w:r w:rsidR="00000000">
        <w:t xml:space="preserve">suite son corps dans la grange où </w:t>
      </w:r>
      <w:proofErr w:type="spellStart"/>
      <w:r w:rsidR="00000000">
        <w:t>Lenahan</w:t>
      </w:r>
      <w:proofErr w:type="spellEnd"/>
      <w:r w:rsidR="00000000">
        <w:t xml:space="preserve"> a déchargé à deux reprises son fusil sur le cadavre</w:t>
      </w:r>
      <w:r>
        <w:t>.</w:t>
      </w:r>
    </w:p>
    <w:p w14:paraId="4399CA9B" w14:textId="77777777" w:rsidR="007573A7" w:rsidRDefault="007573A7">
      <w:r>
        <w:t>« </w:t>
      </w:r>
      <w:r w:rsidR="00000000">
        <w:t>Voilà l</w:t>
      </w:r>
      <w:r>
        <w:t>’</w:t>
      </w:r>
      <w:r w:rsidR="00000000">
        <w:t>histoire</w:t>
      </w:r>
      <w:r>
        <w:t xml:space="preserve">. </w:t>
      </w:r>
      <w:r w:rsidR="00000000">
        <w:t>Qu</w:t>
      </w:r>
      <w:r>
        <w:t>’</w:t>
      </w:r>
      <w:r w:rsidR="00000000">
        <w:t>en dites-vous</w:t>
      </w:r>
      <w:r>
        <w:t> ?</w:t>
      </w:r>
    </w:p>
    <w:p w14:paraId="285A66B5" w14:textId="77777777" w:rsidR="007573A7" w:rsidRDefault="00000000">
      <w:r>
        <w:t>Il avait recouvré tout son calme</w:t>
      </w:r>
      <w:r w:rsidR="007573A7">
        <w:t>.</w:t>
      </w:r>
    </w:p>
    <w:p w14:paraId="6C7CF42F" w14:textId="77777777" w:rsidR="007573A7" w:rsidRDefault="007573A7">
      <w:r>
        <w:t>— </w:t>
      </w:r>
      <w:r w:rsidR="00000000">
        <w:t>C</w:t>
      </w:r>
      <w:r>
        <w:t>’</w:t>
      </w:r>
      <w:r w:rsidR="00000000">
        <w:t>est remarquable</w:t>
      </w:r>
      <w:r>
        <w:t xml:space="preserve">, </w:t>
      </w:r>
      <w:r w:rsidR="00000000">
        <w:t>dit-il</w:t>
      </w:r>
      <w:r>
        <w:t xml:space="preserve">. </w:t>
      </w:r>
      <w:r w:rsidR="00000000">
        <w:t>Malheureusement cela ne co</w:t>
      </w:r>
      <w:r w:rsidR="00000000">
        <w:t>r</w:t>
      </w:r>
      <w:r w:rsidR="00000000">
        <w:t>respond qu</w:t>
      </w:r>
      <w:r>
        <w:t>’</w:t>
      </w:r>
      <w:r w:rsidR="00000000">
        <w:t>à une théorie</w:t>
      </w:r>
      <w:r>
        <w:t xml:space="preserve">. </w:t>
      </w:r>
      <w:r w:rsidR="00000000">
        <w:t>Il n</w:t>
      </w:r>
      <w:r>
        <w:t>’</w:t>
      </w:r>
      <w:r w:rsidR="00000000">
        <w:t>existe aucune preuve</w:t>
      </w:r>
      <w:r>
        <w:t xml:space="preserve">. </w:t>
      </w:r>
      <w:r w:rsidR="00000000">
        <w:t>Pensez-vous que vous pouvez m</w:t>
      </w:r>
      <w:r>
        <w:t>’</w:t>
      </w:r>
      <w:r w:rsidR="00000000">
        <w:t>accuser d</w:t>
      </w:r>
      <w:r>
        <w:t>’</w:t>
      </w:r>
      <w:r w:rsidR="00000000">
        <w:t>avoir tué Clayton</w:t>
      </w:r>
      <w:r>
        <w:t> ?</w:t>
      </w:r>
    </w:p>
    <w:p w14:paraId="6283A818" w14:textId="77777777" w:rsidR="007573A7" w:rsidRDefault="007573A7">
      <w:r>
        <w:t>— </w:t>
      </w:r>
      <w:r w:rsidR="00000000">
        <w:t>Non</w:t>
      </w:r>
      <w:r>
        <w:t>.</w:t>
      </w:r>
    </w:p>
    <w:p w14:paraId="479F1867" w14:textId="77777777" w:rsidR="007573A7" w:rsidRDefault="007573A7">
      <w:r>
        <w:t>— </w:t>
      </w:r>
      <w:r w:rsidR="00000000">
        <w:t>Pensez-vous qu</w:t>
      </w:r>
      <w:r>
        <w:t>’</w:t>
      </w:r>
      <w:r w:rsidR="00000000">
        <w:t>un jury me condamnerait pour avoir a</w:t>
      </w:r>
      <w:r w:rsidR="00000000">
        <w:t>s</w:t>
      </w:r>
      <w:r w:rsidR="00000000">
        <w:t>sassiné mon frère</w:t>
      </w:r>
      <w:r>
        <w:t> ?</w:t>
      </w:r>
    </w:p>
    <w:p w14:paraId="40144FCE" w14:textId="77777777" w:rsidR="007573A7" w:rsidRDefault="007573A7">
      <w:r>
        <w:t>— </w:t>
      </w:r>
      <w:r w:rsidR="00000000">
        <w:t>Non</w:t>
      </w:r>
      <w:r>
        <w:t>.</w:t>
      </w:r>
    </w:p>
    <w:p w14:paraId="3475B65A" w14:textId="77777777" w:rsidR="007573A7" w:rsidRDefault="007573A7">
      <w:r>
        <w:t>— </w:t>
      </w:r>
      <w:r w:rsidR="00000000">
        <w:t>Vous avez cependant l</w:t>
      </w:r>
      <w:r>
        <w:t>’</w:t>
      </w:r>
      <w:r w:rsidR="00000000">
        <w:t>intention de publier ce que vous venez de m</w:t>
      </w:r>
      <w:r>
        <w:t>’</w:t>
      </w:r>
      <w:r w:rsidR="00000000">
        <w:t>exposer</w:t>
      </w:r>
      <w:r>
        <w:t> ?</w:t>
      </w:r>
    </w:p>
    <w:p w14:paraId="3C07570C" w14:textId="77777777" w:rsidR="007573A7" w:rsidRDefault="007573A7">
      <w:r>
        <w:lastRenderedPageBreak/>
        <w:t>— </w:t>
      </w:r>
      <w:r w:rsidR="00000000">
        <w:t>Oui</w:t>
      </w:r>
      <w:r>
        <w:t xml:space="preserve">. </w:t>
      </w:r>
      <w:r w:rsidR="00000000">
        <w:t>Cela mettra la machine en branle</w:t>
      </w:r>
      <w:r>
        <w:t xml:space="preserve">. </w:t>
      </w:r>
      <w:r w:rsidR="00000000">
        <w:t>Que ferez-vous</w:t>
      </w:r>
      <w:r>
        <w:t xml:space="preserve"> ? </w:t>
      </w:r>
      <w:r w:rsidR="00000000">
        <w:t>Vous nous attaquerez</w:t>
      </w:r>
      <w:r>
        <w:t xml:space="preserve"> ? </w:t>
      </w:r>
      <w:r w:rsidR="00000000">
        <w:t>Diffamation</w:t>
      </w:r>
      <w:r>
        <w:t xml:space="preserve"> ? </w:t>
      </w:r>
      <w:r w:rsidR="00000000">
        <w:t>C</w:t>
      </w:r>
      <w:r>
        <w:t>’</w:t>
      </w:r>
      <w:r w:rsidR="00000000">
        <w:t>est ce que je veux</w:t>
      </w:r>
      <w:r>
        <w:t xml:space="preserve"> : </w:t>
      </w:r>
      <w:r w:rsidR="00000000">
        <w:t>vous amener devant un tribunal</w:t>
      </w:r>
      <w:r>
        <w:t xml:space="preserve">. </w:t>
      </w:r>
      <w:r w:rsidR="00000000">
        <w:t>Là</w:t>
      </w:r>
      <w:r>
        <w:t xml:space="preserve">, </w:t>
      </w:r>
      <w:r w:rsidR="00000000">
        <w:t>nous dirons tout</w:t>
      </w:r>
      <w:r>
        <w:t>.</w:t>
      </w:r>
    </w:p>
    <w:p w14:paraId="13848222" w14:textId="77777777" w:rsidR="007573A7" w:rsidRDefault="00000000">
      <w:r>
        <w:t>Il me regarda longtemps sans parler</w:t>
      </w:r>
      <w:r w:rsidR="007573A7">
        <w:t xml:space="preserve">, </w:t>
      </w:r>
      <w:r>
        <w:t>puis il se leva et alla s</w:t>
      </w:r>
      <w:r w:rsidR="007573A7">
        <w:t>’</w:t>
      </w:r>
      <w:r>
        <w:t>adosser à la cheminée</w:t>
      </w:r>
      <w:r w:rsidR="007573A7">
        <w:t>.</w:t>
      </w:r>
    </w:p>
    <w:p w14:paraId="38AFBFDD" w14:textId="77777777" w:rsidR="007573A7" w:rsidRDefault="007573A7">
      <w:r>
        <w:t>— </w:t>
      </w:r>
      <w:r w:rsidR="00000000">
        <w:t>Vous ne m</w:t>
      </w:r>
      <w:r>
        <w:t>’</w:t>
      </w:r>
      <w:r w:rsidR="00000000">
        <w:t>avez pas tout dit</w:t>
      </w:r>
      <w:r>
        <w:t xml:space="preserve"> ? </w:t>
      </w:r>
      <w:r w:rsidR="00000000">
        <w:t>fit-il</w:t>
      </w:r>
      <w:r>
        <w:t>.</w:t>
      </w:r>
    </w:p>
    <w:p w14:paraId="0FFC5328" w14:textId="77777777" w:rsidR="007573A7" w:rsidRDefault="007573A7">
      <w:r>
        <w:t>— </w:t>
      </w:r>
      <w:r w:rsidR="00000000">
        <w:t>Non</w:t>
      </w:r>
      <w:r>
        <w:t>.</w:t>
      </w:r>
    </w:p>
    <w:p w14:paraId="78D3687A" w14:textId="77777777" w:rsidR="007573A7" w:rsidRDefault="007573A7">
      <w:r>
        <w:t>— </w:t>
      </w:r>
      <w:r w:rsidR="00000000">
        <w:t>Vous savez quelque autre chose</w:t>
      </w:r>
      <w:r>
        <w:t> ?</w:t>
      </w:r>
    </w:p>
    <w:p w14:paraId="210FF7BE" w14:textId="77777777" w:rsidR="007573A7" w:rsidRDefault="007573A7">
      <w:r>
        <w:t>— </w:t>
      </w:r>
      <w:r w:rsidR="00000000">
        <w:t>Oui</w:t>
      </w:r>
      <w:r>
        <w:t>.</w:t>
      </w:r>
    </w:p>
    <w:p w14:paraId="1D448DE4" w14:textId="77777777" w:rsidR="007573A7" w:rsidRDefault="007573A7">
      <w:r>
        <w:t>— </w:t>
      </w:r>
      <w:r w:rsidR="00000000">
        <w:t>Cela ne concerne pas Olive Clayton</w:t>
      </w:r>
      <w:r>
        <w:t xml:space="preserve">, </w:t>
      </w:r>
      <w:r w:rsidR="00000000">
        <w:t>poursuivit-il à voix basse</w:t>
      </w:r>
      <w:r>
        <w:t xml:space="preserve">, </w:t>
      </w:r>
      <w:r w:rsidR="00000000">
        <w:t>comme s</w:t>
      </w:r>
      <w:r>
        <w:t>’</w:t>
      </w:r>
      <w:r w:rsidR="00000000">
        <w:t>il pensait tout haut</w:t>
      </w:r>
      <w:r>
        <w:t xml:space="preserve">. </w:t>
      </w:r>
      <w:r w:rsidR="00000000">
        <w:t>Vous êtes incapable de prouver où elle était détenue</w:t>
      </w:r>
      <w:r>
        <w:t xml:space="preserve"> ; </w:t>
      </w:r>
      <w:r w:rsidR="00000000">
        <w:t>les vieux bâtiments n</w:t>
      </w:r>
      <w:r>
        <w:t>’</w:t>
      </w:r>
      <w:r w:rsidR="00000000">
        <w:t>existent plus</w:t>
      </w:r>
      <w:r>
        <w:t xml:space="preserve">. </w:t>
      </w:r>
      <w:r w:rsidR="00000000">
        <w:t>Vous ne pouvez prouver qu</w:t>
      </w:r>
      <w:r>
        <w:t>’</w:t>
      </w:r>
      <w:r w:rsidR="00000000">
        <w:t>elle n</w:t>
      </w:r>
      <w:r>
        <w:t>’</w:t>
      </w:r>
      <w:r w:rsidR="00000000">
        <w:t>est pas morte en 29</w:t>
      </w:r>
      <w:r>
        <w:t>.</w:t>
      </w:r>
    </w:p>
    <w:p w14:paraId="3B690CB7" w14:textId="77777777" w:rsidR="007573A7" w:rsidRDefault="007573A7">
      <w:r>
        <w:t>— </w:t>
      </w:r>
      <w:r w:rsidR="00000000">
        <w:t>Si</w:t>
      </w:r>
      <w:r>
        <w:t>.</w:t>
      </w:r>
    </w:p>
    <w:p w14:paraId="175019AD" w14:textId="77777777" w:rsidR="007573A7" w:rsidRDefault="00000000">
      <w:r>
        <w:t>Il leva la tête et me regarda</w:t>
      </w:r>
      <w:r w:rsidR="007573A7">
        <w:t xml:space="preserve">, </w:t>
      </w:r>
      <w:r>
        <w:t>étonné</w:t>
      </w:r>
      <w:r w:rsidR="007573A7">
        <w:t> :</w:t>
      </w:r>
    </w:p>
    <w:p w14:paraId="4B9BBE6D" w14:textId="77777777" w:rsidR="007573A7" w:rsidRDefault="007573A7">
      <w:r>
        <w:t>— </w:t>
      </w:r>
      <w:r w:rsidR="00000000">
        <w:t>Comment cela</w:t>
      </w:r>
      <w:r>
        <w:t xml:space="preserve"> ? </w:t>
      </w:r>
      <w:r w:rsidR="00000000">
        <w:t>grogna-t-il</w:t>
      </w:r>
      <w:r>
        <w:t>.</w:t>
      </w:r>
    </w:p>
    <w:p w14:paraId="662E451D" w14:textId="77777777" w:rsidR="007573A7" w:rsidRDefault="007573A7">
      <w:r>
        <w:t>— </w:t>
      </w:r>
      <w:r w:rsidR="00000000">
        <w:t>Et Dora Wilcox</w:t>
      </w:r>
      <w:r>
        <w:t xml:space="preserve"> ? </w:t>
      </w:r>
      <w:r w:rsidR="00000000">
        <w:t>dis-je</w:t>
      </w:r>
      <w:r>
        <w:t>.</w:t>
      </w:r>
    </w:p>
    <w:p w14:paraId="5EFCA9A9" w14:textId="77777777" w:rsidR="007573A7" w:rsidRDefault="007573A7">
      <w:r>
        <w:t>— </w:t>
      </w:r>
      <w:r w:rsidR="00000000">
        <w:t>Elle est morte</w:t>
      </w:r>
      <w:r>
        <w:t xml:space="preserve">, </w:t>
      </w:r>
      <w:r w:rsidR="00000000">
        <w:t>ricana-t-il</w:t>
      </w:r>
      <w:r>
        <w:t xml:space="preserve">. </w:t>
      </w:r>
      <w:r w:rsidR="00000000">
        <w:t>Hier matin</w:t>
      </w:r>
      <w:r>
        <w:t xml:space="preserve">, </w:t>
      </w:r>
      <w:r w:rsidR="00000000">
        <w:t>sur la table d</w:t>
      </w:r>
      <w:r>
        <w:t>’</w:t>
      </w:r>
      <w:r w:rsidR="00000000">
        <w:t>opération</w:t>
      </w:r>
      <w:r>
        <w:t xml:space="preserve">. </w:t>
      </w:r>
      <w:r w:rsidR="00000000">
        <w:t xml:space="preserve">Une intervention chirurgicale décidée par trois médecins de </w:t>
      </w:r>
      <w:proofErr w:type="spellStart"/>
      <w:r w:rsidR="00000000">
        <w:t>Graystone</w:t>
      </w:r>
      <w:proofErr w:type="spellEnd"/>
      <w:r>
        <w:t xml:space="preserve">. </w:t>
      </w:r>
      <w:proofErr w:type="spellStart"/>
      <w:r w:rsidR="00000000">
        <w:t>Wilks</w:t>
      </w:r>
      <w:proofErr w:type="spellEnd"/>
      <w:r w:rsidR="00000000">
        <w:t xml:space="preserve"> a opéré</w:t>
      </w:r>
      <w:r>
        <w:t xml:space="preserve">. </w:t>
      </w:r>
      <w:r w:rsidR="00000000">
        <w:t>Il est très habile</w:t>
      </w:r>
      <w:r>
        <w:t xml:space="preserve">, </w:t>
      </w:r>
      <w:r w:rsidR="00000000">
        <w:t>mais Dora Wilcox est morte</w:t>
      </w:r>
      <w:r>
        <w:t>.</w:t>
      </w:r>
    </w:p>
    <w:p w14:paraId="5BA1A199" w14:textId="77777777" w:rsidR="007573A7" w:rsidRDefault="00000000">
      <w:r>
        <w:t>Il éclata de rire</w:t>
      </w:r>
      <w:r w:rsidR="007573A7">
        <w:t> :</w:t>
      </w:r>
    </w:p>
    <w:p w14:paraId="2EC34E5E" w14:textId="77777777" w:rsidR="007573A7" w:rsidRDefault="007573A7">
      <w:r>
        <w:t>— </w:t>
      </w:r>
      <w:r w:rsidR="00000000">
        <w:t>Nous sommes plus forts que vous</w:t>
      </w:r>
      <w:r>
        <w:t xml:space="preserve">, </w:t>
      </w:r>
      <w:r w:rsidR="00000000">
        <w:t>Jerry</w:t>
      </w:r>
      <w:r>
        <w:t xml:space="preserve">, </w:t>
      </w:r>
      <w:r w:rsidR="00000000">
        <w:t>dit-il</w:t>
      </w:r>
      <w:r>
        <w:t xml:space="preserve">. </w:t>
      </w:r>
      <w:r w:rsidR="00000000">
        <w:t>Si elle v</w:t>
      </w:r>
      <w:r w:rsidR="00000000">
        <w:t>i</w:t>
      </w:r>
      <w:r w:rsidR="00000000">
        <w:t>vait vous ne pourriez l</w:t>
      </w:r>
      <w:r>
        <w:t>’</w:t>
      </w:r>
      <w:r w:rsidR="00000000">
        <w:t>identifier à Olive Clayton</w:t>
      </w:r>
      <w:r>
        <w:t xml:space="preserve">. </w:t>
      </w:r>
      <w:r w:rsidR="00000000">
        <w:t>Elle était dev</w:t>
      </w:r>
      <w:r w:rsidR="00000000">
        <w:t>e</w:t>
      </w:r>
      <w:r w:rsidR="00000000">
        <w:t>nue méconnaissable</w:t>
      </w:r>
      <w:r>
        <w:t>.</w:t>
      </w:r>
    </w:p>
    <w:p w14:paraId="0D414E23" w14:textId="77777777" w:rsidR="007573A7" w:rsidRDefault="007573A7">
      <w:r>
        <w:lastRenderedPageBreak/>
        <w:t>— </w:t>
      </w:r>
      <w:r w:rsidR="00000000">
        <w:t>Il y a une chose qui n</w:t>
      </w:r>
      <w:r>
        <w:t>’</w:t>
      </w:r>
      <w:r w:rsidR="00000000">
        <w:t>a pas changé</w:t>
      </w:r>
      <w:r>
        <w:t xml:space="preserve">, </w:t>
      </w:r>
      <w:r w:rsidR="00000000">
        <w:t>répondis-je</w:t>
      </w:r>
      <w:r>
        <w:t xml:space="preserve">. </w:t>
      </w:r>
      <w:r w:rsidR="00000000">
        <w:t>J</w:t>
      </w:r>
      <w:r>
        <w:t>’</w:t>
      </w:r>
      <w:r w:rsidR="00000000">
        <w:t>ai dans mon coffre une photographie des empreintes digitales d</w:t>
      </w:r>
      <w:r>
        <w:t>’</w:t>
      </w:r>
      <w:r w:rsidR="00000000">
        <w:t>Olive Clayton</w:t>
      </w:r>
      <w:r>
        <w:t xml:space="preserve">. </w:t>
      </w:r>
      <w:r w:rsidR="00000000">
        <w:t>En la tuant vous avez signé votre condamnation</w:t>
      </w:r>
      <w:r>
        <w:t xml:space="preserve">. </w:t>
      </w:r>
      <w:r w:rsidR="00000000">
        <w:t>Il faudra expliquer tout cela au jury</w:t>
      </w:r>
      <w:r>
        <w:t xml:space="preserve">, </w:t>
      </w:r>
      <w:r w:rsidR="00000000">
        <w:t>produire le cadavre de Dora Wilcox</w:t>
      </w:r>
      <w:r>
        <w:t xml:space="preserve">… </w:t>
      </w:r>
      <w:r w:rsidR="00000000">
        <w:t>avec tous ses doigts</w:t>
      </w:r>
      <w:r>
        <w:t>.</w:t>
      </w:r>
    </w:p>
    <w:p w14:paraId="6CF97F1B" w14:textId="77777777" w:rsidR="007573A7" w:rsidRDefault="00000000">
      <w:r>
        <w:t>Il pâlit</w:t>
      </w:r>
      <w:r w:rsidR="007573A7">
        <w:t xml:space="preserve">. </w:t>
      </w:r>
      <w:r>
        <w:t>Ses épaules s</w:t>
      </w:r>
      <w:r w:rsidR="007573A7">
        <w:t>’</w:t>
      </w:r>
      <w:r>
        <w:t>affaissèrent brusquement</w:t>
      </w:r>
      <w:r w:rsidR="007573A7">
        <w:t xml:space="preserve"> ; </w:t>
      </w:r>
      <w:r>
        <w:t>son me</w:t>
      </w:r>
      <w:r>
        <w:t>n</w:t>
      </w:r>
      <w:r>
        <w:t>ton s</w:t>
      </w:r>
      <w:r w:rsidR="007573A7">
        <w:t>’</w:t>
      </w:r>
      <w:r>
        <w:t>abaissa</w:t>
      </w:r>
      <w:r w:rsidR="007573A7">
        <w:t xml:space="preserve">. </w:t>
      </w:r>
      <w:r>
        <w:t>Il luttait encore</w:t>
      </w:r>
      <w:r w:rsidR="007573A7">
        <w:t xml:space="preserve">, </w:t>
      </w:r>
      <w:r>
        <w:t>mais il ne pouvait empêcher que le sang se retirât de ses joues</w:t>
      </w:r>
      <w:r w:rsidR="007573A7">
        <w:t>.</w:t>
      </w:r>
    </w:p>
    <w:p w14:paraId="7A27696C" w14:textId="75EDD4BD" w:rsidR="007573A7" w:rsidRDefault="007573A7">
      <w:r>
        <w:t>— </w:t>
      </w:r>
      <w:r w:rsidR="00000000">
        <w:t>C</w:t>
      </w:r>
      <w:r>
        <w:t>’</w:t>
      </w:r>
      <w:r w:rsidR="00000000">
        <w:t>est fini</w:t>
      </w:r>
      <w:r>
        <w:t xml:space="preserve">, </w:t>
      </w:r>
      <w:r w:rsidR="00000000">
        <w:t>Andrew Robinson</w:t>
      </w:r>
      <w:r>
        <w:t xml:space="preserve">, </w:t>
      </w:r>
      <w:r w:rsidR="00000000">
        <w:t>dis-je</w:t>
      </w:r>
      <w:r>
        <w:t xml:space="preserve">. </w:t>
      </w:r>
      <w:r w:rsidR="00000000">
        <w:t>Vous avez cru jouer avec moi</w:t>
      </w:r>
      <w:r>
        <w:t xml:space="preserve">, </w:t>
      </w:r>
      <w:r w:rsidR="00000000">
        <w:t>ce soir</w:t>
      </w:r>
      <w:r>
        <w:t xml:space="preserve">, </w:t>
      </w:r>
      <w:r w:rsidR="00000000">
        <w:t>comme le chat avec la souris</w:t>
      </w:r>
      <w:r>
        <w:t xml:space="preserve">. </w:t>
      </w:r>
      <w:r w:rsidR="00000000">
        <w:t>Le chat</w:t>
      </w:r>
      <w:r>
        <w:t xml:space="preserve">, </w:t>
      </w:r>
      <w:r w:rsidR="00000000">
        <w:t>c</w:t>
      </w:r>
      <w:r>
        <w:t>’</w:t>
      </w:r>
      <w:r w:rsidR="00000000">
        <w:t>est moi</w:t>
      </w:r>
      <w:r>
        <w:t xml:space="preserve">. </w:t>
      </w:r>
      <w:r w:rsidR="00000000">
        <w:t>Voulez-vous compter sur vos doigts les preuves que je détiens</w:t>
      </w:r>
      <w:r>
        <w:t xml:space="preserve"> ? </w:t>
      </w:r>
      <w:r w:rsidR="00000000">
        <w:t>Les empreintes digitales d</w:t>
      </w:r>
      <w:r>
        <w:t>’</w:t>
      </w:r>
      <w:r w:rsidR="00000000">
        <w:t>Olive Clayton</w:t>
      </w:r>
      <w:r>
        <w:t xml:space="preserve"> ; </w:t>
      </w:r>
      <w:r w:rsidR="00000000">
        <w:t>le commutateur</w:t>
      </w:r>
      <w:r>
        <w:t xml:space="preserve"> ; </w:t>
      </w:r>
      <w:r w:rsidR="00000000">
        <w:t>le bistouri que Magee ne pouvait s</w:t>
      </w:r>
      <w:r>
        <w:t>’</w:t>
      </w:r>
      <w:r w:rsidR="00000000">
        <w:t>être procuré a</w:t>
      </w:r>
      <w:r w:rsidR="00000000">
        <w:t>v</w:t>
      </w:r>
      <w:r w:rsidR="00000000">
        <w:t>ant de quitter sa cellule</w:t>
      </w:r>
      <w:r>
        <w:t xml:space="preserve"> ; </w:t>
      </w:r>
      <w:r w:rsidR="00000000">
        <w:t>le témoignage du docteur Haley qui m</w:t>
      </w:r>
      <w:r>
        <w:t>’</w:t>
      </w:r>
      <w:r w:rsidR="00000000">
        <w:t>a d</w:t>
      </w:r>
      <w:r w:rsidR="00000000">
        <w:t>é</w:t>
      </w:r>
      <w:r w:rsidR="00000000">
        <w:t>claré que Kennedy n</w:t>
      </w:r>
      <w:r>
        <w:t>’</w:t>
      </w:r>
      <w:r w:rsidR="00000000">
        <w:t>était pas mort d</w:t>
      </w:r>
      <w:r>
        <w:t>’</w:t>
      </w:r>
      <w:r w:rsidR="00000000">
        <w:t>une fracture du crâne</w:t>
      </w:r>
      <w:r>
        <w:t xml:space="preserve">, </w:t>
      </w:r>
      <w:r w:rsidR="00000000">
        <w:t>mais d</w:t>
      </w:r>
      <w:r>
        <w:t>’</w:t>
      </w:r>
      <w:r w:rsidR="00000000">
        <w:t>une hémorragie de la carotide</w:t>
      </w:r>
      <w:r>
        <w:t xml:space="preserve"> ! </w:t>
      </w:r>
      <w:r w:rsidR="00000000">
        <w:t>Oui</w:t>
      </w:r>
      <w:r>
        <w:t xml:space="preserve">, </w:t>
      </w:r>
      <w:r w:rsidR="00000000">
        <w:t>je savais cela aussi</w:t>
      </w:r>
      <w:r>
        <w:t>.</w:t>
      </w:r>
    </w:p>
    <w:p w14:paraId="20E34D20" w14:textId="77777777" w:rsidR="007573A7" w:rsidRDefault="00000000">
      <w:r>
        <w:t>Ses épaules s</w:t>
      </w:r>
      <w:r w:rsidR="007573A7">
        <w:t>’</w:t>
      </w:r>
      <w:r>
        <w:t>affaissèrent davantage</w:t>
      </w:r>
      <w:r w:rsidR="007573A7">
        <w:t xml:space="preserve">. </w:t>
      </w:r>
      <w:r>
        <w:t>Son visage était dev</w:t>
      </w:r>
      <w:r>
        <w:t>e</w:t>
      </w:r>
      <w:r>
        <w:t>nu gris</w:t>
      </w:r>
      <w:r w:rsidR="007573A7">
        <w:t>.</w:t>
      </w:r>
    </w:p>
    <w:p w14:paraId="2167CEA9" w14:textId="77777777" w:rsidR="007573A7" w:rsidRDefault="007573A7">
      <w:r>
        <w:t>— </w:t>
      </w:r>
      <w:r w:rsidR="00000000">
        <w:t>J</w:t>
      </w:r>
      <w:r>
        <w:t>’</w:t>
      </w:r>
      <w:r w:rsidR="00000000">
        <w:t>ai aussi</w:t>
      </w:r>
      <w:r>
        <w:t xml:space="preserve">, </w:t>
      </w:r>
      <w:r w:rsidR="00000000">
        <w:t>poursuivis-je</w:t>
      </w:r>
      <w:r>
        <w:t xml:space="preserve">, </w:t>
      </w:r>
      <w:r w:rsidR="00000000">
        <w:t xml:space="preserve">la confession signée de Noël </w:t>
      </w:r>
      <w:proofErr w:type="spellStart"/>
      <w:r w:rsidR="00000000">
        <w:t>Lenahan</w:t>
      </w:r>
      <w:proofErr w:type="spellEnd"/>
      <w:r>
        <w:t xml:space="preserve">. </w:t>
      </w:r>
      <w:proofErr w:type="spellStart"/>
      <w:r w:rsidR="00000000">
        <w:t>Wilks</w:t>
      </w:r>
      <w:proofErr w:type="spellEnd"/>
      <w:r w:rsidR="00000000">
        <w:t xml:space="preserve"> l</w:t>
      </w:r>
      <w:r>
        <w:t>’</w:t>
      </w:r>
      <w:r w:rsidR="00000000">
        <w:t>a payé pour décharger son fusil sur le cadavre de Magee</w:t>
      </w:r>
      <w:r>
        <w:t xml:space="preserve">. </w:t>
      </w:r>
      <w:r w:rsidR="00000000">
        <w:t>J</w:t>
      </w:r>
      <w:r>
        <w:t>’</w:t>
      </w:r>
      <w:r w:rsidR="00000000">
        <w:t>ai ce document dans mon coffre</w:t>
      </w:r>
      <w:r>
        <w:t xml:space="preserve">. </w:t>
      </w:r>
      <w:r w:rsidR="00000000">
        <w:t>J</w:t>
      </w:r>
      <w:r>
        <w:t>’</w:t>
      </w:r>
      <w:r w:rsidR="00000000">
        <w:t>ai des photographies de ce document</w:t>
      </w:r>
      <w:r>
        <w:t xml:space="preserve">, </w:t>
      </w:r>
      <w:r w:rsidR="00000000">
        <w:t>en sûreté dans dix autres coffres</w:t>
      </w:r>
      <w:r>
        <w:t>.</w:t>
      </w:r>
    </w:p>
    <w:p w14:paraId="2C9E8701" w14:textId="77777777" w:rsidR="007573A7" w:rsidRDefault="007573A7">
      <w:r>
        <w:t>— </w:t>
      </w:r>
      <w:r w:rsidR="00000000">
        <w:t>Sa confession</w:t>
      </w:r>
      <w:r>
        <w:t xml:space="preserve"> ? </w:t>
      </w:r>
      <w:r w:rsidR="00000000">
        <w:t>s</w:t>
      </w:r>
      <w:r>
        <w:t>’</w:t>
      </w:r>
      <w:r w:rsidR="00000000">
        <w:t>exclama-t-il</w:t>
      </w:r>
      <w:r>
        <w:t>.</w:t>
      </w:r>
    </w:p>
    <w:p w14:paraId="2597D698" w14:textId="77777777" w:rsidR="007573A7" w:rsidRDefault="007573A7">
      <w:r>
        <w:t>— </w:t>
      </w:r>
      <w:r w:rsidR="00000000">
        <w:t>Je l</w:t>
      </w:r>
      <w:r>
        <w:t>’</w:t>
      </w:r>
      <w:r w:rsidR="00000000">
        <w:t>ai obtenue dimanche</w:t>
      </w:r>
      <w:r>
        <w:t xml:space="preserve">. </w:t>
      </w:r>
      <w:r w:rsidR="00000000">
        <w:t>Je sais</w:t>
      </w:r>
      <w:r>
        <w:t xml:space="preserve">, </w:t>
      </w:r>
      <w:r w:rsidR="00000000">
        <w:t>c</w:t>
      </w:r>
      <w:r>
        <w:t>’</w:t>
      </w:r>
      <w:r w:rsidR="00000000">
        <w:t xml:space="preserve">est </w:t>
      </w:r>
      <w:proofErr w:type="spellStart"/>
      <w:r w:rsidR="00000000">
        <w:t>Wilks</w:t>
      </w:r>
      <w:proofErr w:type="spellEnd"/>
      <w:r w:rsidR="00000000">
        <w:t xml:space="preserve"> qu</w:t>
      </w:r>
      <w:r>
        <w:t>’</w:t>
      </w:r>
      <w:r w:rsidR="00000000">
        <w:t>il accuse</w:t>
      </w:r>
      <w:r>
        <w:t xml:space="preserve">. </w:t>
      </w:r>
      <w:r w:rsidR="00000000">
        <w:t xml:space="preserve">Mais </w:t>
      </w:r>
      <w:proofErr w:type="spellStart"/>
      <w:r w:rsidR="00000000">
        <w:t>Wilks</w:t>
      </w:r>
      <w:proofErr w:type="spellEnd"/>
      <w:r w:rsidR="00000000">
        <w:t xml:space="preserve"> n</w:t>
      </w:r>
      <w:r>
        <w:t>’</w:t>
      </w:r>
      <w:r w:rsidR="00000000">
        <w:t>ira pas s</w:t>
      </w:r>
      <w:r>
        <w:t>’</w:t>
      </w:r>
      <w:r w:rsidR="00000000">
        <w:t>asseoir sur la chaise électrique à votre place</w:t>
      </w:r>
      <w:r>
        <w:t xml:space="preserve">. </w:t>
      </w:r>
      <w:r w:rsidR="00000000">
        <w:t>Même s</w:t>
      </w:r>
      <w:r>
        <w:t>’</w:t>
      </w:r>
      <w:r w:rsidR="00000000">
        <w:t>il reconnaissait avoir tué Kennedy et Magee</w:t>
      </w:r>
      <w:r>
        <w:t xml:space="preserve">, </w:t>
      </w:r>
      <w:r w:rsidR="00000000">
        <w:t>il ne peut s</w:t>
      </w:r>
      <w:r>
        <w:t>’</w:t>
      </w:r>
      <w:r w:rsidR="00000000">
        <w:t>accuser du meurtre de votre frère</w:t>
      </w:r>
      <w:r>
        <w:t xml:space="preserve">. </w:t>
      </w:r>
      <w:r w:rsidR="00000000">
        <w:t>Il a un alibi</w:t>
      </w:r>
      <w:r>
        <w:t xml:space="preserve"> : </w:t>
      </w:r>
      <w:r w:rsidR="00000000">
        <w:t>il était dans son bureau lorsque le juge a été tué</w:t>
      </w:r>
      <w:r>
        <w:t>.</w:t>
      </w:r>
    </w:p>
    <w:p w14:paraId="04E2993E" w14:textId="77777777" w:rsidR="007573A7" w:rsidRDefault="00000000">
      <w:r>
        <w:lastRenderedPageBreak/>
        <w:t>Je m</w:t>
      </w:r>
      <w:r w:rsidR="007573A7">
        <w:t>’</w:t>
      </w:r>
      <w:r>
        <w:t>interrompis</w:t>
      </w:r>
      <w:r w:rsidR="007573A7">
        <w:t xml:space="preserve">. </w:t>
      </w:r>
      <w:r>
        <w:t>Je haletais comme si j</w:t>
      </w:r>
      <w:r w:rsidR="007573A7">
        <w:t>’</w:t>
      </w:r>
      <w:r>
        <w:t>avais lancé contre lui des coups de poing au lieu de paroles</w:t>
      </w:r>
      <w:r w:rsidR="007573A7">
        <w:t>.</w:t>
      </w:r>
    </w:p>
    <w:p w14:paraId="7C91E4B2" w14:textId="77777777" w:rsidR="007573A7" w:rsidRDefault="00000000">
      <w:r>
        <w:t>La sueur</w:t>
      </w:r>
      <w:r w:rsidR="007573A7">
        <w:t xml:space="preserve">, </w:t>
      </w:r>
      <w:r>
        <w:t>à grosses gouttes</w:t>
      </w:r>
      <w:r w:rsidR="007573A7">
        <w:t xml:space="preserve">, </w:t>
      </w:r>
      <w:r>
        <w:t>coulait sur le visage de Robi</w:t>
      </w:r>
      <w:r>
        <w:t>n</w:t>
      </w:r>
      <w:r>
        <w:t>son</w:t>
      </w:r>
      <w:r w:rsidR="007573A7">
        <w:t xml:space="preserve">, </w:t>
      </w:r>
      <w:r>
        <w:t>sur son front</w:t>
      </w:r>
      <w:r w:rsidR="007573A7">
        <w:t xml:space="preserve">, </w:t>
      </w:r>
      <w:r>
        <w:t>ses joues</w:t>
      </w:r>
      <w:r w:rsidR="007573A7">
        <w:t xml:space="preserve">, </w:t>
      </w:r>
      <w:r>
        <w:t>son menton</w:t>
      </w:r>
      <w:r w:rsidR="007573A7">
        <w:t xml:space="preserve">. </w:t>
      </w:r>
      <w:r>
        <w:t>Il tenta de crâner</w:t>
      </w:r>
      <w:r w:rsidR="007573A7">
        <w:t xml:space="preserve">, </w:t>
      </w:r>
      <w:r>
        <w:t>de relever la tête</w:t>
      </w:r>
      <w:r w:rsidR="007573A7">
        <w:t xml:space="preserve"> ; </w:t>
      </w:r>
      <w:r>
        <w:t xml:space="preserve">il </w:t>
      </w:r>
      <w:proofErr w:type="gramStart"/>
      <w:r>
        <w:t>fit</w:t>
      </w:r>
      <w:proofErr w:type="gramEnd"/>
      <w:r>
        <w:t xml:space="preserve"> un effort pour sourire</w:t>
      </w:r>
      <w:r w:rsidR="007573A7">
        <w:t xml:space="preserve">, </w:t>
      </w:r>
      <w:r>
        <w:t>mais la sueur coulait sans arrêt</w:t>
      </w:r>
      <w:r w:rsidR="007573A7">
        <w:t>.</w:t>
      </w:r>
    </w:p>
    <w:p w14:paraId="7BDFF7BD" w14:textId="77777777" w:rsidR="007573A7" w:rsidRDefault="007573A7">
      <w:r>
        <w:t>— </w:t>
      </w:r>
      <w:r w:rsidR="00000000">
        <w:t>Jerry</w:t>
      </w:r>
      <w:r>
        <w:t xml:space="preserve">, </w:t>
      </w:r>
      <w:r w:rsidR="00000000">
        <w:t>dit-il d</w:t>
      </w:r>
      <w:r>
        <w:t>’</w:t>
      </w:r>
      <w:r w:rsidR="00000000">
        <w:t>une voix que j</w:t>
      </w:r>
      <w:r>
        <w:t>’</w:t>
      </w:r>
      <w:r w:rsidR="00000000">
        <w:t>eus quelque peine à reco</w:t>
      </w:r>
      <w:r w:rsidR="00000000">
        <w:t>n</w:t>
      </w:r>
      <w:r w:rsidR="00000000">
        <w:t>naître</w:t>
      </w:r>
      <w:r>
        <w:t xml:space="preserve"> ; </w:t>
      </w:r>
      <w:r w:rsidR="00000000">
        <w:t>Jerry</w:t>
      </w:r>
      <w:r>
        <w:t xml:space="preserve">, </w:t>
      </w:r>
      <w:r w:rsidR="00000000">
        <w:t>je crois que je suis battu</w:t>
      </w:r>
      <w:r>
        <w:t xml:space="preserve">, </w:t>
      </w:r>
      <w:r w:rsidR="00000000">
        <w:t>cette fois</w:t>
      </w:r>
      <w:r>
        <w:t>.</w:t>
      </w:r>
    </w:p>
    <w:p w14:paraId="018ABDDC" w14:textId="77777777" w:rsidR="007573A7" w:rsidRDefault="007573A7">
      <w:r>
        <w:t>— </w:t>
      </w:r>
      <w:r w:rsidR="00000000">
        <w:t>Encore plus que vous ne le croyez</w:t>
      </w:r>
      <w:r>
        <w:t xml:space="preserve">. </w:t>
      </w:r>
      <w:r w:rsidR="00000000">
        <w:t>Vous aviez comploté ma mort</w:t>
      </w:r>
      <w:r>
        <w:t xml:space="preserve">, </w:t>
      </w:r>
      <w:r w:rsidR="00000000">
        <w:t>pour aujourd</w:t>
      </w:r>
      <w:r>
        <w:t>’</w:t>
      </w:r>
      <w:r w:rsidR="00000000">
        <w:t>hui</w:t>
      </w:r>
      <w:r>
        <w:t xml:space="preserve">. </w:t>
      </w:r>
      <w:r w:rsidR="00000000">
        <w:t>Je sais que Dominique et ses amis m</w:t>
      </w:r>
      <w:r>
        <w:t>’</w:t>
      </w:r>
      <w:r w:rsidR="00000000">
        <w:t>attendent</w:t>
      </w:r>
      <w:r>
        <w:t xml:space="preserve">, </w:t>
      </w:r>
      <w:r w:rsidR="00000000">
        <w:t>dans l</w:t>
      </w:r>
      <w:r>
        <w:t>’</w:t>
      </w:r>
      <w:r w:rsidR="00000000">
        <w:t>auto bleue</w:t>
      </w:r>
      <w:r>
        <w:t xml:space="preserve">. </w:t>
      </w:r>
      <w:r w:rsidR="00000000">
        <w:t>Je ne mourrai pas ce soir</w:t>
      </w:r>
      <w:r>
        <w:t xml:space="preserve">. </w:t>
      </w:r>
      <w:r w:rsidR="00000000">
        <w:t>D</w:t>
      </w:r>
      <w:r>
        <w:t>’</w:t>
      </w:r>
      <w:r w:rsidR="00000000">
        <w:t>ailleurs</w:t>
      </w:r>
      <w:r>
        <w:t xml:space="preserve">, </w:t>
      </w:r>
      <w:r w:rsidR="00000000">
        <w:t>ma mort n</w:t>
      </w:r>
      <w:r>
        <w:t>’</w:t>
      </w:r>
      <w:r w:rsidR="00000000">
        <w:t>aurait pu vous sauver</w:t>
      </w:r>
      <w:r>
        <w:t xml:space="preserve">. </w:t>
      </w:r>
      <w:r w:rsidR="00000000">
        <w:t xml:space="preserve">Le numéro de </w:t>
      </w:r>
      <w:r w:rsidR="00000000">
        <w:rPr>
          <w:i/>
          <w:iCs/>
        </w:rPr>
        <w:t>La Gazette</w:t>
      </w:r>
      <w:r w:rsidR="00000000">
        <w:t xml:space="preserve"> qui paraîtra demain matin répétera à la ville entière</w:t>
      </w:r>
      <w:r>
        <w:t xml:space="preserve">, </w:t>
      </w:r>
      <w:r w:rsidR="00000000">
        <w:t>au monde entier</w:t>
      </w:r>
      <w:r>
        <w:t xml:space="preserve">, </w:t>
      </w:r>
      <w:r w:rsidR="00000000">
        <w:t>ce que je viens de vous dire</w:t>
      </w:r>
      <w:r>
        <w:t xml:space="preserve">. </w:t>
      </w:r>
      <w:r w:rsidR="00000000">
        <w:t>Quant à vos amis de l</w:t>
      </w:r>
      <w:r>
        <w:t>’</w:t>
      </w:r>
      <w:r w:rsidR="00000000">
        <w:t>auto bleue</w:t>
      </w:r>
      <w:r>
        <w:t xml:space="preserve">, </w:t>
      </w:r>
      <w:r w:rsidR="00000000">
        <w:t>ils m</w:t>
      </w:r>
      <w:r>
        <w:t>’</w:t>
      </w:r>
      <w:r w:rsidR="00000000">
        <w:t>attendront en vain</w:t>
      </w:r>
      <w:r>
        <w:t xml:space="preserve"> : </w:t>
      </w:r>
      <w:r w:rsidR="00000000">
        <w:t>je resterai ici</w:t>
      </w:r>
      <w:r>
        <w:t xml:space="preserve">, </w:t>
      </w:r>
      <w:r w:rsidR="00000000">
        <w:t>avec vous</w:t>
      </w:r>
      <w:r>
        <w:t>.</w:t>
      </w:r>
    </w:p>
    <w:p w14:paraId="68953E56" w14:textId="77777777" w:rsidR="007573A7" w:rsidRDefault="007573A7">
      <w:r>
        <w:t>— </w:t>
      </w:r>
      <w:r w:rsidR="00000000">
        <w:t>Est-ce que</w:t>
      </w:r>
      <w:r>
        <w:t xml:space="preserve">… </w:t>
      </w:r>
      <w:r w:rsidR="00000000">
        <w:t>Ellen sait</w:t>
      </w:r>
      <w:r>
        <w:t xml:space="preserve"> ? </w:t>
      </w:r>
      <w:r w:rsidR="00000000">
        <w:t>bégaya-t-il</w:t>
      </w:r>
      <w:r>
        <w:t>.</w:t>
      </w:r>
    </w:p>
    <w:p w14:paraId="58F74E6A" w14:textId="77777777" w:rsidR="007573A7" w:rsidRDefault="007573A7">
      <w:r>
        <w:t>— </w:t>
      </w:r>
      <w:r w:rsidR="00000000">
        <w:t>Oui</w:t>
      </w:r>
      <w:r>
        <w:t>.</w:t>
      </w:r>
    </w:p>
    <w:p w14:paraId="58C1B72D" w14:textId="77777777" w:rsidR="007573A7" w:rsidRDefault="00000000">
      <w:r>
        <w:t>Il s</w:t>
      </w:r>
      <w:r w:rsidR="007573A7">
        <w:t>’</w:t>
      </w:r>
      <w:r>
        <w:t>effondra dans un fauteuil et demeura un instant pensif</w:t>
      </w:r>
      <w:r w:rsidR="007573A7">
        <w:t xml:space="preserve">. </w:t>
      </w:r>
      <w:r>
        <w:t>Puis il dit</w:t>
      </w:r>
      <w:r w:rsidR="007573A7">
        <w:t xml:space="preserve">, </w:t>
      </w:r>
      <w:r>
        <w:t>d</w:t>
      </w:r>
      <w:r w:rsidR="007573A7">
        <w:t>’</w:t>
      </w:r>
      <w:r>
        <w:t>une voix basse et calme</w:t>
      </w:r>
      <w:r w:rsidR="007573A7">
        <w:t> :</w:t>
      </w:r>
    </w:p>
    <w:p w14:paraId="1899973B" w14:textId="43B13DD2" w:rsidR="007573A7" w:rsidRDefault="007573A7">
      <w:r>
        <w:t>— </w:t>
      </w:r>
      <w:r w:rsidR="00000000">
        <w:t>Je n</w:t>
      </w:r>
      <w:r>
        <w:t>’</w:t>
      </w:r>
      <w:r w:rsidR="00000000">
        <w:t>ai pas accoutumé d</w:t>
      </w:r>
      <w:r>
        <w:t>’</w:t>
      </w:r>
      <w:r w:rsidR="00000000">
        <w:t>être battu</w:t>
      </w:r>
      <w:r>
        <w:t xml:space="preserve">, </w:t>
      </w:r>
      <w:r w:rsidR="00000000">
        <w:t>Jerry</w:t>
      </w:r>
      <w:r w:rsidR="00E474BC">
        <w:t>.</w:t>
      </w:r>
      <w:r w:rsidR="00000000">
        <w:t xml:space="preserve"> Cette fois</w:t>
      </w:r>
      <w:r>
        <w:t xml:space="preserve">, </w:t>
      </w:r>
      <w:r w:rsidR="00000000">
        <w:t>j</w:t>
      </w:r>
      <w:r>
        <w:t>’</w:t>
      </w:r>
      <w:r w:rsidR="00000000">
        <w:t>ai perdu la bataille</w:t>
      </w:r>
      <w:r>
        <w:t>.</w:t>
      </w:r>
    </w:p>
    <w:p w14:paraId="0451D925" w14:textId="77777777" w:rsidR="007573A7" w:rsidRDefault="00000000">
      <w:r>
        <w:t>Je ne dis rien</w:t>
      </w:r>
      <w:r w:rsidR="007573A7">
        <w:t xml:space="preserve"> : </w:t>
      </w:r>
      <w:r>
        <w:t>j</w:t>
      </w:r>
      <w:r w:rsidR="007573A7">
        <w:t>’</w:t>
      </w:r>
      <w:r>
        <w:t>étais assez bête pour le plaindre</w:t>
      </w:r>
      <w:r w:rsidR="007573A7">
        <w:t>.</w:t>
      </w:r>
    </w:p>
    <w:p w14:paraId="5FD020C8" w14:textId="77777777" w:rsidR="007573A7" w:rsidRDefault="007573A7">
      <w:r>
        <w:t>— </w:t>
      </w:r>
      <w:r w:rsidR="00000000">
        <w:t>Je préfère la mort</w:t>
      </w:r>
      <w:r>
        <w:t xml:space="preserve">, </w:t>
      </w:r>
      <w:r w:rsidR="00000000">
        <w:t>murmura-t-il</w:t>
      </w:r>
      <w:r>
        <w:t xml:space="preserve">. </w:t>
      </w:r>
      <w:r w:rsidR="00000000">
        <w:t>J</w:t>
      </w:r>
      <w:r>
        <w:t>’</w:t>
      </w:r>
      <w:r w:rsidR="00000000">
        <w:t>ai vécu pour le pouvoir</w:t>
      </w:r>
      <w:r>
        <w:t xml:space="preserve">, </w:t>
      </w:r>
      <w:r w:rsidR="00000000">
        <w:t>la puissance</w:t>
      </w:r>
      <w:r>
        <w:t xml:space="preserve">. </w:t>
      </w:r>
      <w:r w:rsidR="00000000">
        <w:t>Jerry</w:t>
      </w:r>
      <w:r>
        <w:t xml:space="preserve">, </w:t>
      </w:r>
      <w:r w:rsidR="00000000">
        <w:t>voulez-vous me rendre un service</w:t>
      </w:r>
      <w:r>
        <w:t> ?</w:t>
      </w:r>
    </w:p>
    <w:p w14:paraId="18AF2F1F" w14:textId="77777777" w:rsidR="007573A7" w:rsidRDefault="007573A7">
      <w:r>
        <w:t>— </w:t>
      </w:r>
      <w:r w:rsidR="00000000">
        <w:t>De quoi s</w:t>
      </w:r>
      <w:r>
        <w:t>’</w:t>
      </w:r>
      <w:r w:rsidR="00000000">
        <w:t>agit-il</w:t>
      </w:r>
      <w:r>
        <w:t> ?</w:t>
      </w:r>
    </w:p>
    <w:p w14:paraId="4A9FD086" w14:textId="77777777" w:rsidR="007573A7" w:rsidRDefault="007573A7">
      <w:r>
        <w:lastRenderedPageBreak/>
        <w:t>— </w:t>
      </w:r>
      <w:r w:rsidR="00000000">
        <w:t>Je voudrais partir</w:t>
      </w:r>
      <w:r>
        <w:t xml:space="preserve">… </w:t>
      </w:r>
      <w:r w:rsidR="00000000">
        <w:t>disparaître</w:t>
      </w:r>
      <w:r>
        <w:t xml:space="preserve">. </w:t>
      </w:r>
      <w:r w:rsidR="00000000">
        <w:t>Voulez-vous m</w:t>
      </w:r>
      <w:r>
        <w:t>’</w:t>
      </w:r>
      <w:r w:rsidR="00000000">
        <w:t>aider</w:t>
      </w:r>
      <w:r>
        <w:t> ?</w:t>
      </w:r>
    </w:p>
    <w:p w14:paraId="1D25099D" w14:textId="77777777" w:rsidR="007573A7" w:rsidRDefault="007573A7">
      <w:r>
        <w:t>— </w:t>
      </w:r>
      <w:r w:rsidR="00000000">
        <w:t>Non</w:t>
      </w:r>
      <w:r>
        <w:t xml:space="preserve">. </w:t>
      </w:r>
      <w:r w:rsidR="00000000">
        <w:t>Votre exil ne me suffit pas</w:t>
      </w:r>
      <w:r>
        <w:t>.</w:t>
      </w:r>
    </w:p>
    <w:p w14:paraId="489E9643" w14:textId="77777777" w:rsidR="007573A7" w:rsidRDefault="007573A7">
      <w:r>
        <w:t>— </w:t>
      </w:r>
      <w:r w:rsidR="00000000">
        <w:t>Ce n</w:t>
      </w:r>
      <w:r>
        <w:t>’</w:t>
      </w:r>
      <w:r w:rsidR="00000000">
        <w:t>est pas cela que je veux dire</w:t>
      </w:r>
      <w:r>
        <w:t xml:space="preserve">. </w:t>
      </w:r>
      <w:r w:rsidR="00000000">
        <w:t>Je veux parler d</w:t>
      </w:r>
      <w:r>
        <w:t>’</w:t>
      </w:r>
      <w:r w:rsidR="00000000">
        <w:t>un exil</w:t>
      </w:r>
      <w:r>
        <w:t xml:space="preserve">… </w:t>
      </w:r>
      <w:r w:rsidR="00000000">
        <w:t>définitif</w:t>
      </w:r>
      <w:r>
        <w:t>.</w:t>
      </w:r>
    </w:p>
    <w:p w14:paraId="5B6D1128" w14:textId="77777777" w:rsidR="007573A7" w:rsidRDefault="007573A7">
      <w:r>
        <w:t>— </w:t>
      </w:r>
      <w:r w:rsidR="00000000">
        <w:t>Vous tuer</w:t>
      </w:r>
      <w:r>
        <w:t xml:space="preserve"> ? </w:t>
      </w:r>
      <w:r w:rsidR="00000000">
        <w:t>Cela ne me regarde pas</w:t>
      </w:r>
      <w:r>
        <w:t>.</w:t>
      </w:r>
    </w:p>
    <w:p w14:paraId="3DD63548" w14:textId="77777777" w:rsidR="007573A7" w:rsidRDefault="007573A7">
      <w:r>
        <w:t>— </w:t>
      </w:r>
      <w:r w:rsidR="00000000">
        <w:t>Si</w:t>
      </w:r>
      <w:r>
        <w:t xml:space="preserve">, </w:t>
      </w:r>
      <w:r w:rsidR="00000000">
        <w:t>murmura-t-il</w:t>
      </w:r>
      <w:r>
        <w:t xml:space="preserve"> ; </w:t>
      </w:r>
      <w:r w:rsidR="00000000">
        <w:t>vous pouvez me rendre un service</w:t>
      </w:r>
      <w:r>
        <w:t>.</w:t>
      </w:r>
    </w:p>
    <w:p w14:paraId="08C19439" w14:textId="02381DA7" w:rsidR="00000000" w:rsidRDefault="00000000" w:rsidP="007573A7">
      <w:pPr>
        <w:pStyle w:val="Centr"/>
        <w:keepNext/>
        <w:spacing w:before="0" w:after="0"/>
      </w:pPr>
      <w:r>
        <w:t>*</w:t>
      </w:r>
    </w:p>
    <w:p w14:paraId="055FF18D" w14:textId="77777777" w:rsidR="00000000" w:rsidRDefault="00000000" w:rsidP="007573A7">
      <w:pPr>
        <w:pStyle w:val="Centr"/>
        <w:keepNext/>
        <w:spacing w:before="0" w:after="0"/>
      </w:pPr>
      <w:r>
        <w:t>* *</w:t>
      </w:r>
    </w:p>
    <w:p w14:paraId="335A2728" w14:textId="77777777" w:rsidR="007573A7" w:rsidRDefault="00000000">
      <w:r>
        <w:t>Le grondement du moteur et le claquement des fusils-mitrailleurs s</w:t>
      </w:r>
      <w:r w:rsidR="007573A7">
        <w:t>’</w:t>
      </w:r>
      <w:r>
        <w:t>étaient à peine éteints lorsque j</w:t>
      </w:r>
      <w:r w:rsidR="007573A7">
        <w:t>’</w:t>
      </w:r>
      <w:r>
        <w:t>appelai Mitchell au téléphone</w:t>
      </w:r>
      <w:r w:rsidR="007573A7">
        <w:t>.</w:t>
      </w:r>
    </w:p>
    <w:p w14:paraId="349A5C13" w14:textId="77777777" w:rsidR="007573A7" w:rsidRDefault="007573A7">
      <w:r>
        <w:t>— </w:t>
      </w:r>
      <w:r w:rsidR="00000000">
        <w:t>Vite</w:t>
      </w:r>
      <w:r>
        <w:t xml:space="preserve">, </w:t>
      </w:r>
      <w:r w:rsidR="00000000">
        <w:t>Ray</w:t>
      </w:r>
      <w:r>
        <w:t xml:space="preserve">, </w:t>
      </w:r>
      <w:r w:rsidR="00000000">
        <w:t>une édition spéciale</w:t>
      </w:r>
      <w:r>
        <w:t xml:space="preserve">. </w:t>
      </w:r>
      <w:r w:rsidR="00000000">
        <w:t>Andrew Robinson est mort</w:t>
      </w:r>
      <w:r>
        <w:t xml:space="preserve">… </w:t>
      </w:r>
      <w:r w:rsidR="00000000">
        <w:t>Oui</w:t>
      </w:r>
      <w:r>
        <w:t xml:space="preserve">… </w:t>
      </w:r>
      <w:r w:rsidR="00000000">
        <w:t>MORT</w:t>
      </w:r>
      <w:r>
        <w:t xml:space="preserve">… </w:t>
      </w:r>
      <w:r w:rsidR="00000000">
        <w:t>Tué</w:t>
      </w:r>
      <w:r>
        <w:t xml:space="preserve">, </w:t>
      </w:r>
      <w:r w:rsidR="00000000">
        <w:t>devant sa porte</w:t>
      </w:r>
      <w:r>
        <w:t xml:space="preserve">, </w:t>
      </w:r>
      <w:r w:rsidR="00000000">
        <w:t>par des gangsters</w:t>
      </w:r>
      <w:r>
        <w:t xml:space="preserve">. </w:t>
      </w:r>
      <w:r w:rsidR="00000000">
        <w:rPr>
          <w:lang w:val="en-GB"/>
        </w:rPr>
        <w:t>Dominique</w:t>
      </w:r>
      <w:r>
        <w:rPr>
          <w:lang w:val="en-GB"/>
        </w:rPr>
        <w:t xml:space="preserve">, </w:t>
      </w:r>
      <w:r w:rsidR="00000000">
        <w:rPr>
          <w:lang w:val="en-GB"/>
        </w:rPr>
        <w:t>Malloy</w:t>
      </w:r>
      <w:r>
        <w:rPr>
          <w:lang w:val="en-GB"/>
        </w:rPr>
        <w:t xml:space="preserve">, </w:t>
      </w:r>
      <w:proofErr w:type="gramStart"/>
      <w:r w:rsidR="00000000">
        <w:rPr>
          <w:lang w:val="en-GB"/>
        </w:rPr>
        <w:t>Shorty</w:t>
      </w:r>
      <w:r>
        <w:rPr>
          <w:lang w:val="en-GB"/>
        </w:rPr>
        <w:t> !</w:t>
      </w:r>
      <w:proofErr w:type="gramEnd"/>
      <w:r>
        <w:rPr>
          <w:lang w:val="en-GB"/>
        </w:rPr>
        <w:t xml:space="preserve">… </w:t>
      </w:r>
      <w:r w:rsidR="00000000">
        <w:t>Compris</w:t>
      </w:r>
      <w:r>
        <w:t xml:space="preserve"> ?… </w:t>
      </w:r>
      <w:r w:rsidR="00000000">
        <w:t>Oui</w:t>
      </w:r>
      <w:r>
        <w:t xml:space="preserve">, </w:t>
      </w:r>
      <w:r w:rsidR="00000000">
        <w:t>à coups de fusil mitrailleur</w:t>
      </w:r>
      <w:r>
        <w:t xml:space="preserve">, </w:t>
      </w:r>
      <w:r w:rsidR="00000000">
        <w:t>dans l</w:t>
      </w:r>
      <w:r>
        <w:t>’</w:t>
      </w:r>
      <w:r w:rsidR="00000000">
        <w:t>auto bleue de Dominique</w:t>
      </w:r>
      <w:r>
        <w:t xml:space="preserve">… </w:t>
      </w:r>
      <w:r w:rsidR="00000000">
        <w:t>Quoi</w:t>
      </w:r>
      <w:r>
        <w:t xml:space="preserve"> ?… </w:t>
      </w:r>
      <w:r w:rsidR="00000000">
        <w:t>Oui</w:t>
      </w:r>
      <w:r>
        <w:t xml:space="preserve">… </w:t>
      </w:r>
      <w:r w:rsidR="00000000">
        <w:t>Il y a une minute</w:t>
      </w:r>
      <w:r>
        <w:t xml:space="preserve">… </w:t>
      </w:r>
      <w:r w:rsidR="00000000">
        <w:t>Entendez-vous la sirène</w:t>
      </w:r>
      <w:r>
        <w:t xml:space="preserve"> ? </w:t>
      </w:r>
      <w:r w:rsidR="00000000">
        <w:t>C</w:t>
      </w:r>
      <w:r>
        <w:t>’</w:t>
      </w:r>
      <w:r w:rsidR="00000000">
        <w:t>est la voiture-radio de la police qui arrive</w:t>
      </w:r>
      <w:r>
        <w:t>…</w:t>
      </w:r>
    </w:p>
    <w:p w14:paraId="2B6A1091" w14:textId="77777777" w:rsidR="007573A7" w:rsidRDefault="00000000">
      <w:r>
        <w:t>Je raccrochai et j</w:t>
      </w:r>
      <w:r w:rsidR="007573A7">
        <w:t>’</w:t>
      </w:r>
      <w:r>
        <w:t xml:space="preserve">appelai aussitôt </w:t>
      </w:r>
      <w:proofErr w:type="spellStart"/>
      <w:r>
        <w:t>Louderback</w:t>
      </w:r>
      <w:proofErr w:type="spellEnd"/>
      <w:r w:rsidR="007573A7">
        <w:t xml:space="preserve">, </w:t>
      </w:r>
      <w:r>
        <w:t>chez lui</w:t>
      </w:r>
      <w:r w:rsidR="007573A7">
        <w:t>.</w:t>
      </w:r>
    </w:p>
    <w:p w14:paraId="6C0F9583" w14:textId="77777777" w:rsidR="007573A7" w:rsidRDefault="007573A7">
      <w:r>
        <w:t>— </w:t>
      </w:r>
      <w:r w:rsidR="00000000">
        <w:t>Ici</w:t>
      </w:r>
      <w:r>
        <w:t xml:space="preserve">, </w:t>
      </w:r>
      <w:r w:rsidR="00000000">
        <w:t>Jerry Spence</w:t>
      </w:r>
      <w:r>
        <w:t xml:space="preserve">… </w:t>
      </w:r>
      <w:r w:rsidR="00000000">
        <w:t>Écoutez-moi</w:t>
      </w:r>
      <w:r>
        <w:t xml:space="preserve">… </w:t>
      </w:r>
      <w:r w:rsidR="00000000">
        <w:t>Andrew Robinson vient d</w:t>
      </w:r>
      <w:r>
        <w:t>’</w:t>
      </w:r>
      <w:r w:rsidR="00000000">
        <w:t>être assassiné par</w:t>
      </w:r>
      <w:r>
        <w:t xml:space="preserve">… </w:t>
      </w:r>
      <w:r w:rsidR="00000000">
        <w:t>Laissez-moi donc parler</w:t>
      </w:r>
      <w:r>
        <w:t xml:space="preserve">… </w:t>
      </w:r>
      <w:r w:rsidR="00000000">
        <w:t>Domin</w:t>
      </w:r>
      <w:r w:rsidR="00000000">
        <w:t>i</w:t>
      </w:r>
      <w:r w:rsidR="00000000">
        <w:t>que</w:t>
      </w:r>
      <w:r>
        <w:t xml:space="preserve">, </w:t>
      </w:r>
      <w:proofErr w:type="spellStart"/>
      <w:r w:rsidR="00000000">
        <w:t>Malloy</w:t>
      </w:r>
      <w:proofErr w:type="spellEnd"/>
      <w:r w:rsidR="00000000">
        <w:t xml:space="preserve"> et Shorty</w:t>
      </w:r>
      <w:r>
        <w:t xml:space="preserve">… </w:t>
      </w:r>
      <w:r w:rsidR="00000000">
        <w:t>Faites vite</w:t>
      </w:r>
      <w:r>
        <w:t xml:space="preserve">… </w:t>
      </w:r>
      <w:r w:rsidR="00000000">
        <w:t>oui</w:t>
      </w:r>
      <w:r>
        <w:t xml:space="preserve">… </w:t>
      </w:r>
      <w:r w:rsidR="00000000">
        <w:t>Kensington Place</w:t>
      </w:r>
      <w:r>
        <w:t xml:space="preserve">… </w:t>
      </w:r>
      <w:r w:rsidR="00000000">
        <w:t>la voiture bleue</w:t>
      </w:r>
      <w:r>
        <w:t>…</w:t>
      </w:r>
    </w:p>
    <w:p w14:paraId="4F8535CF" w14:textId="77777777" w:rsidR="007573A7" w:rsidRDefault="00000000">
      <w:r>
        <w:t>J</w:t>
      </w:r>
      <w:r w:rsidR="007573A7">
        <w:t>’</w:t>
      </w:r>
      <w:r>
        <w:t>appelai Ellen</w:t>
      </w:r>
      <w:r w:rsidR="007573A7">
        <w:t>.</w:t>
      </w:r>
    </w:p>
    <w:p w14:paraId="512601EA" w14:textId="77777777" w:rsidR="007573A7" w:rsidRDefault="007573A7">
      <w:r>
        <w:t>— </w:t>
      </w:r>
      <w:r w:rsidR="00000000">
        <w:t>C</w:t>
      </w:r>
      <w:r>
        <w:t>’</w:t>
      </w:r>
      <w:r w:rsidR="00000000">
        <w:t>est fini</w:t>
      </w:r>
      <w:r>
        <w:t xml:space="preserve">, </w:t>
      </w:r>
      <w:r w:rsidR="00000000">
        <w:t>chérie</w:t>
      </w:r>
      <w:r>
        <w:t xml:space="preserve">… </w:t>
      </w:r>
      <w:r w:rsidR="00000000">
        <w:t>Oui</w:t>
      </w:r>
      <w:r>
        <w:t xml:space="preserve">, </w:t>
      </w:r>
      <w:r w:rsidR="00000000">
        <w:t>je suis chez lui</w:t>
      </w:r>
      <w:r>
        <w:t xml:space="preserve">… </w:t>
      </w:r>
      <w:r w:rsidR="00000000">
        <w:t>Je vous raconterai tout</w:t>
      </w:r>
      <w:r>
        <w:t xml:space="preserve">… </w:t>
      </w:r>
      <w:r w:rsidR="00000000">
        <w:t>Mais non</w:t>
      </w:r>
      <w:r>
        <w:t xml:space="preserve">, </w:t>
      </w:r>
      <w:r w:rsidR="00000000">
        <w:t>je n</w:t>
      </w:r>
      <w:r>
        <w:t>’</w:t>
      </w:r>
      <w:r w:rsidR="00000000">
        <w:t>ai rien</w:t>
      </w:r>
      <w:r>
        <w:t xml:space="preserve">… </w:t>
      </w:r>
      <w:r w:rsidR="00000000">
        <w:t>Attendez-moi</w:t>
      </w:r>
      <w:r>
        <w:t xml:space="preserve">… </w:t>
      </w:r>
      <w:r w:rsidR="00000000">
        <w:t xml:space="preserve">Pas </w:t>
      </w:r>
      <w:r w:rsidR="00000000">
        <w:lastRenderedPageBreak/>
        <w:t>tout de suite</w:t>
      </w:r>
      <w:r>
        <w:t xml:space="preserve">… </w:t>
      </w:r>
      <w:r w:rsidR="00000000">
        <w:t>dans une heure</w:t>
      </w:r>
      <w:r>
        <w:t xml:space="preserve">… </w:t>
      </w:r>
      <w:r w:rsidR="00000000">
        <w:t>Oui</w:t>
      </w:r>
      <w:r>
        <w:t xml:space="preserve">… </w:t>
      </w:r>
      <w:r w:rsidR="00000000">
        <w:t>Onze heures et demie</w:t>
      </w:r>
      <w:r>
        <w:t>…</w:t>
      </w:r>
    </w:p>
    <w:p w14:paraId="1E12F3ED" w14:textId="77777777" w:rsidR="007573A7" w:rsidRDefault="00000000">
      <w:r>
        <w:t>Dans le hall</w:t>
      </w:r>
      <w:r w:rsidR="007573A7">
        <w:t xml:space="preserve">, </w:t>
      </w:r>
      <w:r>
        <w:t>je pressai le bouton qui éteignait l</w:t>
      </w:r>
      <w:r w:rsidR="007573A7">
        <w:t>’</w:t>
      </w:r>
      <w:r>
        <w:t>ampoule éclairant le porche et j</w:t>
      </w:r>
      <w:r w:rsidR="007573A7">
        <w:t>’</w:t>
      </w:r>
      <w:r>
        <w:t>ouvris la porte</w:t>
      </w:r>
      <w:r w:rsidR="007573A7">
        <w:t xml:space="preserve">. </w:t>
      </w:r>
      <w:r>
        <w:t>Sur la chaussée</w:t>
      </w:r>
      <w:r w:rsidR="007573A7">
        <w:t xml:space="preserve">, </w:t>
      </w:r>
      <w:r>
        <w:t>plusieurs automobiles stationnaient</w:t>
      </w:r>
      <w:r w:rsidR="007573A7">
        <w:t xml:space="preserve">, </w:t>
      </w:r>
      <w:r>
        <w:t>phares allumés</w:t>
      </w:r>
      <w:r w:rsidR="007573A7">
        <w:t xml:space="preserve">. </w:t>
      </w:r>
      <w:r>
        <w:t>Des ombres allaient et venaient</w:t>
      </w:r>
      <w:r w:rsidR="007573A7">
        <w:t xml:space="preserve">. </w:t>
      </w:r>
      <w:r>
        <w:t>J</w:t>
      </w:r>
      <w:r w:rsidR="007573A7">
        <w:t>’</w:t>
      </w:r>
      <w:r>
        <w:t>entendis une sirène</w:t>
      </w:r>
      <w:r w:rsidR="007573A7">
        <w:t xml:space="preserve">, </w:t>
      </w:r>
      <w:r>
        <w:t>et une ambulance vint se ranger près du trottoir</w:t>
      </w:r>
      <w:r w:rsidR="007573A7">
        <w:t>.</w:t>
      </w:r>
    </w:p>
    <w:p w14:paraId="0F2C1022" w14:textId="77777777" w:rsidR="007573A7" w:rsidRDefault="00000000">
      <w:r>
        <w:t>Je relevai le col de mon veston et</w:t>
      </w:r>
      <w:r w:rsidR="007573A7">
        <w:t xml:space="preserve">, </w:t>
      </w:r>
      <w:r>
        <w:t>tête nue</w:t>
      </w:r>
      <w:r w:rsidR="007573A7">
        <w:t xml:space="preserve">, </w:t>
      </w:r>
      <w:r>
        <w:t>je descendis les marches du perron</w:t>
      </w:r>
      <w:r w:rsidR="007573A7">
        <w:t xml:space="preserve">, </w:t>
      </w:r>
      <w:r>
        <w:t>sous la pluie</w:t>
      </w:r>
      <w:r w:rsidR="007573A7">
        <w:t xml:space="preserve">. </w:t>
      </w:r>
      <w:r>
        <w:t>Je n</w:t>
      </w:r>
      <w:r w:rsidR="007573A7">
        <w:t>’</w:t>
      </w:r>
      <w:r>
        <w:t>avais pas mon chapeau</w:t>
      </w:r>
      <w:r w:rsidR="007573A7">
        <w:t xml:space="preserve">, </w:t>
      </w:r>
      <w:r>
        <w:t>ni mon imperméable</w:t>
      </w:r>
      <w:r w:rsidR="007573A7">
        <w:t xml:space="preserve"> : </w:t>
      </w:r>
      <w:r>
        <w:t>Andrew Robinson me les avait empru</w:t>
      </w:r>
      <w:r>
        <w:t>n</w:t>
      </w:r>
      <w:r>
        <w:t>tés avant de sortir</w:t>
      </w:r>
      <w:r w:rsidR="007573A7">
        <w:t xml:space="preserve">. </w:t>
      </w:r>
      <w:r>
        <w:t>C</w:t>
      </w:r>
      <w:r w:rsidR="007573A7">
        <w:t>’</w:t>
      </w:r>
      <w:r>
        <w:t>était le service qu</w:t>
      </w:r>
      <w:r w:rsidR="007573A7">
        <w:t>’</w:t>
      </w:r>
      <w:r>
        <w:t>il voulait que je lui re</w:t>
      </w:r>
      <w:r>
        <w:t>n</w:t>
      </w:r>
      <w:r>
        <w:t>de</w:t>
      </w:r>
      <w:r w:rsidR="007573A7">
        <w:t>.</w:t>
      </w:r>
    </w:p>
    <w:p w14:paraId="573B6620" w14:textId="582499C5" w:rsidR="00000000" w:rsidRDefault="00000000" w:rsidP="007573A7">
      <w:pPr>
        <w:pStyle w:val="Centr"/>
      </w:pPr>
      <w:r>
        <w:t>FIN</w:t>
      </w:r>
    </w:p>
    <w:p w14:paraId="1CC9ADB2" w14:textId="77777777" w:rsidR="00000000" w:rsidRDefault="00000000">
      <w:pPr>
        <w:sectPr w:rsidR="00000000" w:rsidSect="00FF515C">
          <w:footerReference w:type="default" r:id="rId10"/>
          <w:pgSz w:w="11906" w:h="16838" w:code="9"/>
          <w:pgMar w:top="1134" w:right="1134" w:bottom="1134" w:left="1134" w:header="709" w:footer="709" w:gutter="0"/>
          <w:cols w:space="708"/>
          <w:titlePg/>
          <w:docGrid w:linePitch="360"/>
        </w:sectPr>
      </w:pPr>
    </w:p>
    <w:p w14:paraId="001957DD" w14:textId="77777777" w:rsidR="00000000" w:rsidRDefault="00000000" w:rsidP="00FF515C">
      <w:pPr>
        <w:pStyle w:val="Titre1"/>
        <w:spacing w:before="0" w:after="480"/>
      </w:pPr>
      <w:bookmarkStart w:id="7" w:name="_Toc202203030"/>
      <w:r>
        <w:lastRenderedPageBreak/>
        <w:t>À propos de cette édition électronique</w:t>
      </w:r>
      <w:bookmarkEnd w:id="7"/>
    </w:p>
    <w:p w14:paraId="5BCD749F" w14:textId="77777777" w:rsidR="00FF515C" w:rsidRPr="00633842" w:rsidRDefault="00FF515C" w:rsidP="00FF515C">
      <w:pPr>
        <w:spacing w:before="180" w:after="180"/>
        <w:ind w:firstLine="0"/>
        <w:jc w:val="center"/>
        <w:rPr>
          <w:b/>
          <w:bCs/>
          <w:szCs w:val="32"/>
        </w:rPr>
      </w:pPr>
      <w:r w:rsidRPr="00633842">
        <w:rPr>
          <w:b/>
          <w:bCs/>
          <w:szCs w:val="32"/>
        </w:rPr>
        <w:t>Texte libre de droits.</w:t>
      </w:r>
    </w:p>
    <w:p w14:paraId="73FFE77A" w14:textId="77777777" w:rsidR="00FF515C" w:rsidRPr="00633842" w:rsidRDefault="00FF515C" w:rsidP="00FF515C">
      <w:pPr>
        <w:pStyle w:val="Centr"/>
        <w:spacing w:before="180" w:after="180"/>
      </w:pPr>
      <w:r w:rsidRPr="00633842">
        <w:t>Corrections, édition, conversion informatique et public</w:t>
      </w:r>
      <w:r w:rsidRPr="00633842">
        <w:t>a</w:t>
      </w:r>
      <w:r w:rsidRPr="00633842">
        <w:t>tion par le groupe :</w:t>
      </w:r>
    </w:p>
    <w:p w14:paraId="3B602CDB" w14:textId="77777777" w:rsidR="00FF515C" w:rsidRPr="00633842" w:rsidRDefault="00FF515C" w:rsidP="00FF515C">
      <w:pPr>
        <w:spacing w:before="180" w:after="180"/>
        <w:ind w:firstLine="0"/>
        <w:jc w:val="center"/>
        <w:rPr>
          <w:b/>
          <w:bCs/>
          <w:i/>
          <w:iCs/>
          <w:szCs w:val="32"/>
        </w:rPr>
      </w:pPr>
      <w:proofErr w:type="gramStart"/>
      <w:r w:rsidRPr="00633842">
        <w:rPr>
          <w:b/>
          <w:bCs/>
          <w:i/>
          <w:iCs/>
          <w:szCs w:val="32"/>
        </w:rPr>
        <w:t>Ebooks</w:t>
      </w:r>
      <w:proofErr w:type="gramEnd"/>
      <w:r w:rsidRPr="00633842">
        <w:rPr>
          <w:b/>
          <w:bCs/>
          <w:i/>
          <w:iCs/>
          <w:szCs w:val="32"/>
        </w:rPr>
        <w:t xml:space="preserve"> libres et gratuits</w:t>
      </w:r>
    </w:p>
    <w:p w14:paraId="73A59902" w14:textId="77777777" w:rsidR="00FF515C" w:rsidRPr="00633842" w:rsidRDefault="00FF515C" w:rsidP="00FF515C">
      <w:pPr>
        <w:pStyle w:val="Centr"/>
        <w:spacing w:before="180" w:after="180"/>
      </w:pPr>
      <w:hyperlink r:id="rId11" w:history="1">
        <w:r w:rsidRPr="00F74CD6">
          <w:rPr>
            <w:rStyle w:val="Lienhypertexte"/>
          </w:rPr>
          <w:t>https://groups.google.com/g/ebooksgratuits</w:t>
        </w:r>
      </w:hyperlink>
    </w:p>
    <w:p w14:paraId="32EBDE8F" w14:textId="62831046" w:rsidR="00FF515C" w:rsidRPr="00FF515C" w:rsidRDefault="00FF515C" w:rsidP="00FF515C">
      <w:pPr>
        <w:pStyle w:val="Centr"/>
        <w:spacing w:before="180" w:after="180"/>
      </w:pPr>
      <w:r w:rsidRPr="00633842">
        <w:t>Adresse du site web du groupe :</w:t>
      </w:r>
      <w:r w:rsidRPr="00633842">
        <w:br/>
      </w:r>
      <w:hyperlink r:id="rId12" w:history="1">
        <w:r w:rsidRPr="00FF515C">
          <w:rPr>
            <w:rStyle w:val="Lienhypertexte"/>
            <w:szCs w:val="32"/>
          </w:rPr>
          <w:t>http</w:t>
        </w:r>
        <w:r w:rsidRPr="00FF515C">
          <w:rPr>
            <w:rStyle w:val="Lienhypertexte"/>
            <w:szCs w:val="32"/>
          </w:rPr>
          <w:t>s</w:t>
        </w:r>
        <w:r w:rsidRPr="00FF515C">
          <w:rPr>
            <w:rStyle w:val="Lienhypertexte"/>
            <w:szCs w:val="32"/>
          </w:rPr>
          <w:t>://www.ebooksgratuits.com/</w:t>
        </w:r>
      </w:hyperlink>
    </w:p>
    <w:p w14:paraId="1DC5DF1B" w14:textId="77777777" w:rsidR="00FF515C" w:rsidRPr="00633842" w:rsidRDefault="00FF515C" w:rsidP="00FF515C">
      <w:pPr>
        <w:pStyle w:val="Centr"/>
        <w:spacing w:before="180" w:after="180"/>
      </w:pPr>
      <w:r w:rsidRPr="00633842">
        <w:t>—</w:t>
      </w:r>
    </w:p>
    <w:p w14:paraId="4B0CC967" w14:textId="3A2CE904" w:rsidR="00FF515C" w:rsidRPr="00633842" w:rsidRDefault="00FF515C" w:rsidP="00FF515C">
      <w:pPr>
        <w:spacing w:before="180" w:after="180"/>
        <w:ind w:firstLine="0"/>
        <w:jc w:val="center"/>
        <w:rPr>
          <w:b/>
          <w:bCs/>
          <w:szCs w:val="32"/>
        </w:rPr>
      </w:pPr>
      <w:r>
        <w:rPr>
          <w:b/>
          <w:bCs/>
          <w:szCs w:val="32"/>
        </w:rPr>
        <w:t>Jui</w:t>
      </w:r>
      <w:r>
        <w:rPr>
          <w:b/>
          <w:bCs/>
          <w:szCs w:val="32"/>
        </w:rPr>
        <w:t>llet</w:t>
      </w:r>
      <w:r>
        <w:rPr>
          <w:b/>
          <w:bCs/>
          <w:szCs w:val="32"/>
        </w:rPr>
        <w:t xml:space="preserve"> 20</w:t>
      </w:r>
      <w:r>
        <w:rPr>
          <w:b/>
          <w:bCs/>
          <w:szCs w:val="32"/>
        </w:rPr>
        <w:t>2</w:t>
      </w:r>
      <w:r>
        <w:rPr>
          <w:b/>
          <w:bCs/>
          <w:szCs w:val="32"/>
        </w:rPr>
        <w:t>5</w:t>
      </w:r>
    </w:p>
    <w:p w14:paraId="44974FE8" w14:textId="77777777" w:rsidR="00FF515C" w:rsidRPr="00633842" w:rsidRDefault="00FF515C" w:rsidP="00FF515C">
      <w:pPr>
        <w:pStyle w:val="Centr"/>
        <w:spacing w:before="180" w:after="180"/>
      </w:pPr>
      <w:r w:rsidRPr="00633842">
        <w:t>—</w:t>
      </w:r>
    </w:p>
    <w:p w14:paraId="7BE148CD" w14:textId="77777777" w:rsidR="00FF515C" w:rsidRPr="00633842" w:rsidRDefault="00FF515C" w:rsidP="00FF515C">
      <w:pPr>
        <w:spacing w:before="180" w:after="180"/>
      </w:pPr>
      <w:r w:rsidRPr="00633842">
        <w:t>– </w:t>
      </w:r>
      <w:r w:rsidRPr="00633842">
        <w:rPr>
          <w:b/>
        </w:rPr>
        <w:t>Élaboration de ce livre électronique</w:t>
      </w:r>
      <w:r w:rsidRPr="00633842">
        <w:t> :</w:t>
      </w:r>
    </w:p>
    <w:p w14:paraId="0CB2D24B" w14:textId="70B6F686" w:rsidR="00FF515C" w:rsidRPr="00633842" w:rsidRDefault="00FF515C" w:rsidP="00FF515C">
      <w:pPr>
        <w:spacing w:before="180" w:after="180"/>
      </w:pPr>
      <w:r w:rsidRPr="00633842">
        <w:t xml:space="preserve">Les membres de </w:t>
      </w:r>
      <w:proofErr w:type="gramStart"/>
      <w:r w:rsidRPr="00633842">
        <w:rPr>
          <w:i/>
        </w:rPr>
        <w:t>Ebooks</w:t>
      </w:r>
      <w:proofErr w:type="gramEnd"/>
      <w:r w:rsidRPr="00633842">
        <w:rPr>
          <w:i/>
        </w:rPr>
        <w:t xml:space="preserve"> libres et gratuits</w:t>
      </w:r>
      <w:r w:rsidRPr="00633842">
        <w:t xml:space="preserve"> qui ont participé à l’élaboration de ce livre, sont :</w:t>
      </w:r>
      <w:r>
        <w:t xml:space="preserve"> </w:t>
      </w:r>
      <w:proofErr w:type="spellStart"/>
      <w:r w:rsidRPr="00FF515C">
        <w:t>YvetteT</w:t>
      </w:r>
      <w:proofErr w:type="spellEnd"/>
      <w:r w:rsidRPr="00FF515C">
        <w:t xml:space="preserve">, Jean-Marc, </w:t>
      </w:r>
      <w:proofErr w:type="spellStart"/>
      <w:r w:rsidRPr="00FF515C">
        <w:t>GilbertC</w:t>
      </w:r>
      <w:proofErr w:type="spellEnd"/>
      <w:r>
        <w:t xml:space="preserve">, </w:t>
      </w:r>
      <w:proofErr w:type="spellStart"/>
      <w:r>
        <w:t>Coolmicro</w:t>
      </w:r>
      <w:proofErr w:type="spellEnd"/>
      <w:r>
        <w:t>.</w:t>
      </w:r>
    </w:p>
    <w:p w14:paraId="433A376D" w14:textId="77777777" w:rsidR="00FF515C" w:rsidRPr="00633842" w:rsidRDefault="00FF515C" w:rsidP="00FF515C">
      <w:pPr>
        <w:spacing w:before="180" w:after="180"/>
      </w:pPr>
      <w:r w:rsidRPr="00633842">
        <w:t>– </w:t>
      </w:r>
      <w:r w:rsidRPr="00633842">
        <w:rPr>
          <w:b/>
        </w:rPr>
        <w:t>Dispositions</w:t>
      </w:r>
      <w:r w:rsidRPr="00633842">
        <w:t> :</w:t>
      </w:r>
    </w:p>
    <w:p w14:paraId="2B6D2292" w14:textId="77777777" w:rsidR="00FF515C" w:rsidRPr="00633842" w:rsidRDefault="00FF515C" w:rsidP="00FF515C">
      <w:pPr>
        <w:spacing w:before="180" w:after="180"/>
      </w:pPr>
      <w:r w:rsidRPr="00633842">
        <w:t xml:space="preserve">Les livres que nous mettons à votre disposition, sont des textes libres de droits, que vous pouvez utiliser librement, </w:t>
      </w:r>
      <w:r w:rsidRPr="00633842">
        <w:rPr>
          <w:u w:val="single"/>
        </w:rPr>
        <w:t>à une fin non commerciale et non professionnelle</w:t>
      </w:r>
      <w:r w:rsidRPr="00633842">
        <w:t>. Tout lien vers notre site est bienvenu…</w:t>
      </w:r>
    </w:p>
    <w:p w14:paraId="14D409F1" w14:textId="77777777" w:rsidR="00FF515C" w:rsidRPr="00633842" w:rsidRDefault="00FF515C" w:rsidP="00FF515C">
      <w:pPr>
        <w:spacing w:before="180" w:after="180"/>
      </w:pPr>
      <w:r w:rsidRPr="00633842">
        <w:t>– </w:t>
      </w:r>
      <w:r w:rsidRPr="00633842">
        <w:rPr>
          <w:b/>
        </w:rPr>
        <w:t>Qualité</w:t>
      </w:r>
      <w:r w:rsidRPr="00633842">
        <w:t> :</w:t>
      </w:r>
    </w:p>
    <w:p w14:paraId="258E204B" w14:textId="77777777" w:rsidR="00FF515C" w:rsidRPr="00633842" w:rsidRDefault="00FF515C" w:rsidP="00FF515C">
      <w:pPr>
        <w:spacing w:before="180" w:after="180"/>
      </w:pPr>
      <w:r w:rsidRPr="00633842">
        <w:t>Les textes sont livrés tels quels sans garantie de leur int</w:t>
      </w:r>
      <w:r w:rsidRPr="00633842">
        <w:t>é</w:t>
      </w:r>
      <w:r w:rsidRPr="00633842">
        <w:t>grité parfaite par rapport à l'original. Nous rappelons que c'est un travail d'amateurs non rétribués et que nous essayons de promouvoir la culture littéraire avec de maigres moyens.</w:t>
      </w:r>
    </w:p>
    <w:p w14:paraId="5879AA7F" w14:textId="77777777" w:rsidR="00FF515C" w:rsidRPr="00633842" w:rsidRDefault="00FF515C" w:rsidP="00FF515C">
      <w:pPr>
        <w:spacing w:before="180" w:after="180"/>
        <w:ind w:firstLine="0"/>
        <w:jc w:val="center"/>
        <w:rPr>
          <w:i/>
          <w:iCs/>
          <w:szCs w:val="32"/>
        </w:rPr>
      </w:pPr>
      <w:r w:rsidRPr="00633842">
        <w:rPr>
          <w:i/>
          <w:iCs/>
          <w:szCs w:val="32"/>
        </w:rPr>
        <w:t>Votre aide est la bienvenue !</w:t>
      </w:r>
    </w:p>
    <w:p w14:paraId="0B6FBB99" w14:textId="18D192B2" w:rsidR="00744807" w:rsidRDefault="00FF515C" w:rsidP="00FF515C">
      <w:pPr>
        <w:pStyle w:val="Centr"/>
        <w:suppressAutoHyphens/>
        <w:spacing w:before="180" w:after="180"/>
      </w:pPr>
      <w:r w:rsidRPr="00633842">
        <w:t>VOUS POUVEZ NOUS AIDER À FAIRE CONNAÎTRE CES CLASSIQUES LITTÉRAIRES.</w:t>
      </w:r>
    </w:p>
    <w:sectPr w:rsidR="00744807" w:rsidSect="00FF515C">
      <w:pgSz w:w="11906" w:h="16838" w:code="9"/>
      <w:pgMar w:top="567" w:right="567"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7DB066" w14:textId="77777777" w:rsidR="00744807" w:rsidRDefault="00744807">
      <w:r>
        <w:separator/>
      </w:r>
    </w:p>
  </w:endnote>
  <w:endnote w:type="continuationSeparator" w:id="0">
    <w:p w14:paraId="198095FE" w14:textId="77777777" w:rsidR="00744807" w:rsidRDefault="00744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asis30">
    <w:panose1 w:val="02000603050000020003"/>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58449" w14:textId="77777777" w:rsidR="00000000" w:rsidRDefault="00000000">
    <w:pPr>
      <w:pStyle w:val="Pieddepage"/>
    </w:pPr>
    <w:r>
      <w:t xml:space="preserve">– </w:t>
    </w: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9ABB03" w14:textId="77777777" w:rsidR="00000000" w:rsidRDefault="00000000">
    <w:pPr>
      <w:pStyle w:val="Pieddepage"/>
      <w:rPr>
        <w:sz w:val="30"/>
        <w:szCs w:val="30"/>
      </w:rPr>
    </w:pPr>
    <w:r>
      <w:rPr>
        <w:sz w:val="30"/>
        <w:szCs w:val="30"/>
      </w:rPr>
      <w:t xml:space="preserve">– </w:t>
    </w:r>
    <w:r>
      <w:rPr>
        <w:rStyle w:val="Numrodepage"/>
        <w:sz w:val="30"/>
        <w:szCs w:val="30"/>
      </w:rPr>
      <w:fldChar w:fldCharType="begin"/>
    </w:r>
    <w:r>
      <w:rPr>
        <w:rStyle w:val="Numrodepage"/>
        <w:sz w:val="30"/>
        <w:szCs w:val="30"/>
      </w:rPr>
      <w:instrText xml:space="preserve"> PAGE </w:instrText>
    </w:r>
    <w:r>
      <w:rPr>
        <w:rStyle w:val="Numrodepage"/>
        <w:sz w:val="30"/>
        <w:szCs w:val="30"/>
      </w:rPr>
      <w:fldChar w:fldCharType="separate"/>
    </w:r>
    <w:r>
      <w:rPr>
        <w:rStyle w:val="Numrodepage"/>
        <w:noProof/>
        <w:sz w:val="30"/>
        <w:szCs w:val="30"/>
      </w:rPr>
      <w:t>18</w:t>
    </w:r>
    <w:r>
      <w:rPr>
        <w:rStyle w:val="Numrodepage"/>
        <w:sz w:val="30"/>
        <w:szCs w:val="30"/>
      </w:rPr>
      <w:fldChar w:fldCharType="end"/>
    </w:r>
    <w:r>
      <w:rPr>
        <w:rStyle w:val="Numrodepage"/>
        <w:sz w:val="30"/>
        <w:szCs w:val="3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69624" w14:textId="77777777" w:rsidR="00744807" w:rsidRDefault="00744807">
      <w:r>
        <w:separator/>
      </w:r>
    </w:p>
  </w:footnote>
  <w:footnote w:type="continuationSeparator" w:id="0">
    <w:p w14:paraId="5A86B297" w14:textId="77777777" w:rsidR="00744807" w:rsidRDefault="007448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888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D055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8052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B4E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1ED9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3CBE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A653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4415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D8D8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4C26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308A6C0B"/>
    <w:multiLevelType w:val="hybridMultilevel"/>
    <w:tmpl w:val="5E0C6452"/>
    <w:lvl w:ilvl="0" w:tplc="1796595E">
      <w:start w:val="1"/>
      <w:numFmt w:val="bullet"/>
      <w:lvlText w:val=""/>
      <w:lvlJc w:val="left"/>
      <w:pPr>
        <w:tabs>
          <w:tab w:val="num" w:pos="720"/>
        </w:tabs>
        <w:ind w:left="720" w:hanging="360"/>
      </w:pPr>
      <w:rPr>
        <w:rFonts w:ascii="Symbol" w:hAnsi="Symbol" w:hint="default"/>
        <w:sz w:val="20"/>
      </w:rPr>
    </w:lvl>
    <w:lvl w:ilvl="1" w:tplc="004A6EDA" w:tentative="1">
      <w:start w:val="1"/>
      <w:numFmt w:val="bullet"/>
      <w:lvlText w:val="o"/>
      <w:lvlJc w:val="left"/>
      <w:pPr>
        <w:tabs>
          <w:tab w:val="num" w:pos="1440"/>
        </w:tabs>
        <w:ind w:left="1440" w:hanging="360"/>
      </w:pPr>
      <w:rPr>
        <w:rFonts w:ascii="Courier New" w:hAnsi="Courier New" w:hint="default"/>
        <w:sz w:val="20"/>
      </w:rPr>
    </w:lvl>
    <w:lvl w:ilvl="2" w:tplc="23781F22" w:tentative="1">
      <w:start w:val="1"/>
      <w:numFmt w:val="bullet"/>
      <w:lvlText w:val=""/>
      <w:lvlJc w:val="left"/>
      <w:pPr>
        <w:tabs>
          <w:tab w:val="num" w:pos="2160"/>
        </w:tabs>
        <w:ind w:left="2160" w:hanging="360"/>
      </w:pPr>
      <w:rPr>
        <w:rFonts w:ascii="Wingdings" w:hAnsi="Wingdings" w:hint="default"/>
        <w:sz w:val="20"/>
      </w:rPr>
    </w:lvl>
    <w:lvl w:ilvl="3" w:tplc="C0A2B518" w:tentative="1">
      <w:start w:val="1"/>
      <w:numFmt w:val="bullet"/>
      <w:lvlText w:val=""/>
      <w:lvlJc w:val="left"/>
      <w:pPr>
        <w:tabs>
          <w:tab w:val="num" w:pos="2880"/>
        </w:tabs>
        <w:ind w:left="2880" w:hanging="360"/>
      </w:pPr>
      <w:rPr>
        <w:rFonts w:ascii="Wingdings" w:hAnsi="Wingdings" w:hint="default"/>
        <w:sz w:val="20"/>
      </w:rPr>
    </w:lvl>
    <w:lvl w:ilvl="4" w:tplc="DC7E530C" w:tentative="1">
      <w:start w:val="1"/>
      <w:numFmt w:val="bullet"/>
      <w:lvlText w:val=""/>
      <w:lvlJc w:val="left"/>
      <w:pPr>
        <w:tabs>
          <w:tab w:val="num" w:pos="3600"/>
        </w:tabs>
        <w:ind w:left="3600" w:hanging="360"/>
      </w:pPr>
      <w:rPr>
        <w:rFonts w:ascii="Wingdings" w:hAnsi="Wingdings" w:hint="default"/>
        <w:sz w:val="20"/>
      </w:rPr>
    </w:lvl>
    <w:lvl w:ilvl="5" w:tplc="79261CE2" w:tentative="1">
      <w:start w:val="1"/>
      <w:numFmt w:val="bullet"/>
      <w:lvlText w:val=""/>
      <w:lvlJc w:val="left"/>
      <w:pPr>
        <w:tabs>
          <w:tab w:val="num" w:pos="4320"/>
        </w:tabs>
        <w:ind w:left="4320" w:hanging="360"/>
      </w:pPr>
      <w:rPr>
        <w:rFonts w:ascii="Wingdings" w:hAnsi="Wingdings" w:hint="default"/>
        <w:sz w:val="20"/>
      </w:rPr>
    </w:lvl>
    <w:lvl w:ilvl="6" w:tplc="7B60B998" w:tentative="1">
      <w:start w:val="1"/>
      <w:numFmt w:val="bullet"/>
      <w:lvlText w:val=""/>
      <w:lvlJc w:val="left"/>
      <w:pPr>
        <w:tabs>
          <w:tab w:val="num" w:pos="5040"/>
        </w:tabs>
        <w:ind w:left="5040" w:hanging="360"/>
      </w:pPr>
      <w:rPr>
        <w:rFonts w:ascii="Wingdings" w:hAnsi="Wingdings" w:hint="default"/>
        <w:sz w:val="20"/>
      </w:rPr>
    </w:lvl>
    <w:lvl w:ilvl="7" w:tplc="74F0A4DA" w:tentative="1">
      <w:start w:val="1"/>
      <w:numFmt w:val="bullet"/>
      <w:lvlText w:val=""/>
      <w:lvlJc w:val="left"/>
      <w:pPr>
        <w:tabs>
          <w:tab w:val="num" w:pos="5760"/>
        </w:tabs>
        <w:ind w:left="5760" w:hanging="360"/>
      </w:pPr>
      <w:rPr>
        <w:rFonts w:ascii="Wingdings" w:hAnsi="Wingdings" w:hint="default"/>
        <w:sz w:val="20"/>
      </w:rPr>
    </w:lvl>
    <w:lvl w:ilvl="8" w:tplc="E24C3D06"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691385"/>
    <w:multiLevelType w:val="hybridMultilevel"/>
    <w:tmpl w:val="2EAA8648"/>
    <w:lvl w:ilvl="0" w:tplc="144E4258">
      <w:start w:val="1"/>
      <w:numFmt w:val="bullet"/>
      <w:lvlText w:val=""/>
      <w:lvlJc w:val="left"/>
      <w:pPr>
        <w:tabs>
          <w:tab w:val="num" w:pos="720"/>
        </w:tabs>
        <w:ind w:left="720" w:hanging="360"/>
      </w:pPr>
      <w:rPr>
        <w:rFonts w:ascii="Symbol" w:hAnsi="Symbol" w:hint="default"/>
        <w:sz w:val="20"/>
      </w:rPr>
    </w:lvl>
    <w:lvl w:ilvl="1" w:tplc="B6508ADC" w:tentative="1">
      <w:start w:val="1"/>
      <w:numFmt w:val="bullet"/>
      <w:lvlText w:val="o"/>
      <w:lvlJc w:val="left"/>
      <w:pPr>
        <w:tabs>
          <w:tab w:val="num" w:pos="1440"/>
        </w:tabs>
        <w:ind w:left="1440" w:hanging="360"/>
      </w:pPr>
      <w:rPr>
        <w:rFonts w:ascii="Courier New" w:hAnsi="Courier New" w:hint="default"/>
        <w:sz w:val="20"/>
      </w:rPr>
    </w:lvl>
    <w:lvl w:ilvl="2" w:tplc="8D988CCE" w:tentative="1">
      <w:start w:val="1"/>
      <w:numFmt w:val="bullet"/>
      <w:lvlText w:val=""/>
      <w:lvlJc w:val="left"/>
      <w:pPr>
        <w:tabs>
          <w:tab w:val="num" w:pos="2160"/>
        </w:tabs>
        <w:ind w:left="2160" w:hanging="360"/>
      </w:pPr>
      <w:rPr>
        <w:rFonts w:ascii="Wingdings" w:hAnsi="Wingdings" w:hint="default"/>
        <w:sz w:val="20"/>
      </w:rPr>
    </w:lvl>
    <w:lvl w:ilvl="3" w:tplc="1ED42906" w:tentative="1">
      <w:start w:val="1"/>
      <w:numFmt w:val="bullet"/>
      <w:lvlText w:val=""/>
      <w:lvlJc w:val="left"/>
      <w:pPr>
        <w:tabs>
          <w:tab w:val="num" w:pos="2880"/>
        </w:tabs>
        <w:ind w:left="2880" w:hanging="360"/>
      </w:pPr>
      <w:rPr>
        <w:rFonts w:ascii="Wingdings" w:hAnsi="Wingdings" w:hint="default"/>
        <w:sz w:val="20"/>
      </w:rPr>
    </w:lvl>
    <w:lvl w:ilvl="4" w:tplc="3AB83200" w:tentative="1">
      <w:start w:val="1"/>
      <w:numFmt w:val="bullet"/>
      <w:lvlText w:val=""/>
      <w:lvlJc w:val="left"/>
      <w:pPr>
        <w:tabs>
          <w:tab w:val="num" w:pos="3600"/>
        </w:tabs>
        <w:ind w:left="3600" w:hanging="360"/>
      </w:pPr>
      <w:rPr>
        <w:rFonts w:ascii="Wingdings" w:hAnsi="Wingdings" w:hint="default"/>
        <w:sz w:val="20"/>
      </w:rPr>
    </w:lvl>
    <w:lvl w:ilvl="5" w:tplc="B7502204" w:tentative="1">
      <w:start w:val="1"/>
      <w:numFmt w:val="bullet"/>
      <w:lvlText w:val=""/>
      <w:lvlJc w:val="left"/>
      <w:pPr>
        <w:tabs>
          <w:tab w:val="num" w:pos="4320"/>
        </w:tabs>
        <w:ind w:left="4320" w:hanging="360"/>
      </w:pPr>
      <w:rPr>
        <w:rFonts w:ascii="Wingdings" w:hAnsi="Wingdings" w:hint="default"/>
        <w:sz w:val="20"/>
      </w:rPr>
    </w:lvl>
    <w:lvl w:ilvl="6" w:tplc="4DB0ACFE" w:tentative="1">
      <w:start w:val="1"/>
      <w:numFmt w:val="bullet"/>
      <w:lvlText w:val=""/>
      <w:lvlJc w:val="left"/>
      <w:pPr>
        <w:tabs>
          <w:tab w:val="num" w:pos="5040"/>
        </w:tabs>
        <w:ind w:left="5040" w:hanging="360"/>
      </w:pPr>
      <w:rPr>
        <w:rFonts w:ascii="Wingdings" w:hAnsi="Wingdings" w:hint="default"/>
        <w:sz w:val="20"/>
      </w:rPr>
    </w:lvl>
    <w:lvl w:ilvl="7" w:tplc="F8E4C920" w:tentative="1">
      <w:start w:val="1"/>
      <w:numFmt w:val="bullet"/>
      <w:lvlText w:val=""/>
      <w:lvlJc w:val="left"/>
      <w:pPr>
        <w:tabs>
          <w:tab w:val="num" w:pos="5760"/>
        </w:tabs>
        <w:ind w:left="5760" w:hanging="360"/>
      </w:pPr>
      <w:rPr>
        <w:rFonts w:ascii="Wingdings" w:hAnsi="Wingdings" w:hint="default"/>
        <w:sz w:val="20"/>
      </w:rPr>
    </w:lvl>
    <w:lvl w:ilvl="8" w:tplc="584E42FE"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A91EB8"/>
    <w:multiLevelType w:val="hybridMultilevel"/>
    <w:tmpl w:val="47F4B040"/>
    <w:lvl w:ilvl="0" w:tplc="30B642FC">
      <w:start w:val="1"/>
      <w:numFmt w:val="bullet"/>
      <w:lvlText w:val=""/>
      <w:lvlJc w:val="left"/>
      <w:pPr>
        <w:tabs>
          <w:tab w:val="num" w:pos="720"/>
        </w:tabs>
        <w:ind w:left="720" w:hanging="360"/>
      </w:pPr>
      <w:rPr>
        <w:rFonts w:ascii="Symbol" w:hAnsi="Symbol" w:hint="default"/>
        <w:sz w:val="20"/>
      </w:rPr>
    </w:lvl>
    <w:lvl w:ilvl="1" w:tplc="35F0C21A" w:tentative="1">
      <w:start w:val="1"/>
      <w:numFmt w:val="bullet"/>
      <w:lvlText w:val="o"/>
      <w:lvlJc w:val="left"/>
      <w:pPr>
        <w:tabs>
          <w:tab w:val="num" w:pos="1440"/>
        </w:tabs>
        <w:ind w:left="1440" w:hanging="360"/>
      </w:pPr>
      <w:rPr>
        <w:rFonts w:ascii="Courier New" w:hAnsi="Courier New" w:hint="default"/>
        <w:sz w:val="20"/>
      </w:rPr>
    </w:lvl>
    <w:lvl w:ilvl="2" w:tplc="14AC85A6" w:tentative="1">
      <w:start w:val="1"/>
      <w:numFmt w:val="bullet"/>
      <w:lvlText w:val=""/>
      <w:lvlJc w:val="left"/>
      <w:pPr>
        <w:tabs>
          <w:tab w:val="num" w:pos="2160"/>
        </w:tabs>
        <w:ind w:left="2160" w:hanging="360"/>
      </w:pPr>
      <w:rPr>
        <w:rFonts w:ascii="Wingdings" w:hAnsi="Wingdings" w:hint="default"/>
        <w:sz w:val="20"/>
      </w:rPr>
    </w:lvl>
    <w:lvl w:ilvl="3" w:tplc="D3D42862" w:tentative="1">
      <w:start w:val="1"/>
      <w:numFmt w:val="bullet"/>
      <w:lvlText w:val=""/>
      <w:lvlJc w:val="left"/>
      <w:pPr>
        <w:tabs>
          <w:tab w:val="num" w:pos="2880"/>
        </w:tabs>
        <w:ind w:left="2880" w:hanging="360"/>
      </w:pPr>
      <w:rPr>
        <w:rFonts w:ascii="Wingdings" w:hAnsi="Wingdings" w:hint="default"/>
        <w:sz w:val="20"/>
      </w:rPr>
    </w:lvl>
    <w:lvl w:ilvl="4" w:tplc="A5A8C902" w:tentative="1">
      <w:start w:val="1"/>
      <w:numFmt w:val="bullet"/>
      <w:lvlText w:val=""/>
      <w:lvlJc w:val="left"/>
      <w:pPr>
        <w:tabs>
          <w:tab w:val="num" w:pos="3600"/>
        </w:tabs>
        <w:ind w:left="3600" w:hanging="360"/>
      </w:pPr>
      <w:rPr>
        <w:rFonts w:ascii="Wingdings" w:hAnsi="Wingdings" w:hint="default"/>
        <w:sz w:val="20"/>
      </w:rPr>
    </w:lvl>
    <w:lvl w:ilvl="5" w:tplc="06CE7BD2" w:tentative="1">
      <w:start w:val="1"/>
      <w:numFmt w:val="bullet"/>
      <w:lvlText w:val=""/>
      <w:lvlJc w:val="left"/>
      <w:pPr>
        <w:tabs>
          <w:tab w:val="num" w:pos="4320"/>
        </w:tabs>
        <w:ind w:left="4320" w:hanging="360"/>
      </w:pPr>
      <w:rPr>
        <w:rFonts w:ascii="Wingdings" w:hAnsi="Wingdings" w:hint="default"/>
        <w:sz w:val="20"/>
      </w:rPr>
    </w:lvl>
    <w:lvl w:ilvl="6" w:tplc="957E85E2" w:tentative="1">
      <w:start w:val="1"/>
      <w:numFmt w:val="bullet"/>
      <w:lvlText w:val=""/>
      <w:lvlJc w:val="left"/>
      <w:pPr>
        <w:tabs>
          <w:tab w:val="num" w:pos="5040"/>
        </w:tabs>
        <w:ind w:left="5040" w:hanging="360"/>
      </w:pPr>
      <w:rPr>
        <w:rFonts w:ascii="Wingdings" w:hAnsi="Wingdings" w:hint="default"/>
        <w:sz w:val="20"/>
      </w:rPr>
    </w:lvl>
    <w:lvl w:ilvl="7" w:tplc="C5B68E2C" w:tentative="1">
      <w:start w:val="1"/>
      <w:numFmt w:val="bullet"/>
      <w:lvlText w:val=""/>
      <w:lvlJc w:val="left"/>
      <w:pPr>
        <w:tabs>
          <w:tab w:val="num" w:pos="5760"/>
        </w:tabs>
        <w:ind w:left="5760" w:hanging="360"/>
      </w:pPr>
      <w:rPr>
        <w:rFonts w:ascii="Wingdings" w:hAnsi="Wingdings" w:hint="default"/>
        <w:sz w:val="20"/>
      </w:rPr>
    </w:lvl>
    <w:lvl w:ilvl="8" w:tplc="B02CF76E"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0E56A04"/>
    <w:multiLevelType w:val="hybridMultilevel"/>
    <w:tmpl w:val="AE8CBB82"/>
    <w:lvl w:ilvl="0" w:tplc="106C64E4">
      <w:start w:val="1"/>
      <w:numFmt w:val="bullet"/>
      <w:lvlText w:val=""/>
      <w:lvlJc w:val="left"/>
      <w:pPr>
        <w:tabs>
          <w:tab w:val="num" w:pos="720"/>
        </w:tabs>
        <w:ind w:left="720" w:hanging="360"/>
      </w:pPr>
      <w:rPr>
        <w:rFonts w:ascii="Symbol" w:hAnsi="Symbol" w:hint="default"/>
        <w:sz w:val="20"/>
      </w:rPr>
    </w:lvl>
    <w:lvl w:ilvl="1" w:tplc="F52884FE" w:tentative="1">
      <w:start w:val="1"/>
      <w:numFmt w:val="bullet"/>
      <w:lvlText w:val="o"/>
      <w:lvlJc w:val="left"/>
      <w:pPr>
        <w:tabs>
          <w:tab w:val="num" w:pos="1440"/>
        </w:tabs>
        <w:ind w:left="1440" w:hanging="360"/>
      </w:pPr>
      <w:rPr>
        <w:rFonts w:ascii="Courier New" w:hAnsi="Courier New" w:hint="default"/>
        <w:sz w:val="20"/>
      </w:rPr>
    </w:lvl>
    <w:lvl w:ilvl="2" w:tplc="8A8C97F0" w:tentative="1">
      <w:start w:val="1"/>
      <w:numFmt w:val="bullet"/>
      <w:lvlText w:val=""/>
      <w:lvlJc w:val="left"/>
      <w:pPr>
        <w:tabs>
          <w:tab w:val="num" w:pos="2160"/>
        </w:tabs>
        <w:ind w:left="2160" w:hanging="360"/>
      </w:pPr>
      <w:rPr>
        <w:rFonts w:ascii="Wingdings" w:hAnsi="Wingdings" w:hint="default"/>
        <w:sz w:val="20"/>
      </w:rPr>
    </w:lvl>
    <w:lvl w:ilvl="3" w:tplc="604CAF0E" w:tentative="1">
      <w:start w:val="1"/>
      <w:numFmt w:val="bullet"/>
      <w:lvlText w:val=""/>
      <w:lvlJc w:val="left"/>
      <w:pPr>
        <w:tabs>
          <w:tab w:val="num" w:pos="2880"/>
        </w:tabs>
        <w:ind w:left="2880" w:hanging="360"/>
      </w:pPr>
      <w:rPr>
        <w:rFonts w:ascii="Wingdings" w:hAnsi="Wingdings" w:hint="default"/>
        <w:sz w:val="20"/>
      </w:rPr>
    </w:lvl>
    <w:lvl w:ilvl="4" w:tplc="34B42966" w:tentative="1">
      <w:start w:val="1"/>
      <w:numFmt w:val="bullet"/>
      <w:lvlText w:val=""/>
      <w:lvlJc w:val="left"/>
      <w:pPr>
        <w:tabs>
          <w:tab w:val="num" w:pos="3600"/>
        </w:tabs>
        <w:ind w:left="3600" w:hanging="360"/>
      </w:pPr>
      <w:rPr>
        <w:rFonts w:ascii="Wingdings" w:hAnsi="Wingdings" w:hint="default"/>
        <w:sz w:val="20"/>
      </w:rPr>
    </w:lvl>
    <w:lvl w:ilvl="5" w:tplc="A9C67F1A" w:tentative="1">
      <w:start w:val="1"/>
      <w:numFmt w:val="bullet"/>
      <w:lvlText w:val=""/>
      <w:lvlJc w:val="left"/>
      <w:pPr>
        <w:tabs>
          <w:tab w:val="num" w:pos="4320"/>
        </w:tabs>
        <w:ind w:left="4320" w:hanging="360"/>
      </w:pPr>
      <w:rPr>
        <w:rFonts w:ascii="Wingdings" w:hAnsi="Wingdings" w:hint="default"/>
        <w:sz w:val="20"/>
      </w:rPr>
    </w:lvl>
    <w:lvl w:ilvl="6" w:tplc="6574B432" w:tentative="1">
      <w:start w:val="1"/>
      <w:numFmt w:val="bullet"/>
      <w:lvlText w:val=""/>
      <w:lvlJc w:val="left"/>
      <w:pPr>
        <w:tabs>
          <w:tab w:val="num" w:pos="5040"/>
        </w:tabs>
        <w:ind w:left="5040" w:hanging="360"/>
      </w:pPr>
      <w:rPr>
        <w:rFonts w:ascii="Wingdings" w:hAnsi="Wingdings" w:hint="default"/>
        <w:sz w:val="20"/>
      </w:rPr>
    </w:lvl>
    <w:lvl w:ilvl="7" w:tplc="64FEDE56" w:tentative="1">
      <w:start w:val="1"/>
      <w:numFmt w:val="bullet"/>
      <w:lvlText w:val=""/>
      <w:lvlJc w:val="left"/>
      <w:pPr>
        <w:tabs>
          <w:tab w:val="num" w:pos="5760"/>
        </w:tabs>
        <w:ind w:left="5760" w:hanging="360"/>
      </w:pPr>
      <w:rPr>
        <w:rFonts w:ascii="Wingdings" w:hAnsi="Wingdings" w:hint="default"/>
        <w:sz w:val="20"/>
      </w:rPr>
    </w:lvl>
    <w:lvl w:ilvl="8" w:tplc="12803640" w:tentative="1">
      <w:start w:val="1"/>
      <w:numFmt w:val="bullet"/>
      <w:lvlText w:val=""/>
      <w:lvlJc w:val="left"/>
      <w:pPr>
        <w:tabs>
          <w:tab w:val="num" w:pos="6480"/>
        </w:tabs>
        <w:ind w:left="6480" w:hanging="360"/>
      </w:pPr>
      <w:rPr>
        <w:rFonts w:ascii="Wingdings" w:hAnsi="Wingdings" w:hint="default"/>
        <w:sz w:val="20"/>
      </w:rPr>
    </w:lvl>
  </w:abstractNum>
  <w:num w:numId="1" w16cid:durableId="496700121">
    <w:abstractNumId w:val="11"/>
  </w:num>
  <w:num w:numId="2" w16cid:durableId="1258098910">
    <w:abstractNumId w:val="12"/>
  </w:num>
  <w:num w:numId="3" w16cid:durableId="998071463">
    <w:abstractNumId w:val="13"/>
  </w:num>
  <w:num w:numId="4" w16cid:durableId="964121034">
    <w:abstractNumId w:val="14"/>
  </w:num>
  <w:num w:numId="5" w16cid:durableId="158038313">
    <w:abstractNumId w:val="8"/>
  </w:num>
  <w:num w:numId="6" w16cid:durableId="1932810010">
    <w:abstractNumId w:val="3"/>
  </w:num>
  <w:num w:numId="7" w16cid:durableId="1540894929">
    <w:abstractNumId w:val="2"/>
  </w:num>
  <w:num w:numId="8" w16cid:durableId="42412596">
    <w:abstractNumId w:val="1"/>
  </w:num>
  <w:num w:numId="9" w16cid:durableId="1117481873">
    <w:abstractNumId w:val="0"/>
  </w:num>
  <w:num w:numId="10" w16cid:durableId="2036226677">
    <w:abstractNumId w:val="9"/>
  </w:num>
  <w:num w:numId="11" w16cid:durableId="2044747602">
    <w:abstractNumId w:val="7"/>
  </w:num>
  <w:num w:numId="12" w16cid:durableId="253439988">
    <w:abstractNumId w:val="6"/>
  </w:num>
  <w:num w:numId="13" w16cid:durableId="1639843834">
    <w:abstractNumId w:val="5"/>
  </w:num>
  <w:num w:numId="14" w16cid:durableId="829759100">
    <w:abstractNumId w:val="4"/>
  </w:num>
  <w:num w:numId="15" w16cid:durableId="104714170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attachedTemplate r:id="rId1"/>
  <w:linkStyles/>
  <w:defaultTabStop w:val="709"/>
  <w:autoHyphenation/>
  <w:hyphenationZone w:val="284"/>
  <w:doNotHyphenateCaps/>
  <w:noPunctuationKerning/>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2E51"/>
    <w:rsid w:val="003D6C87"/>
    <w:rsid w:val="00744807"/>
    <w:rsid w:val="007573A7"/>
    <w:rsid w:val="008C3B95"/>
    <w:rsid w:val="00936B03"/>
    <w:rsid w:val="00B65DFA"/>
    <w:rsid w:val="00C92E51"/>
    <w:rsid w:val="00E474BC"/>
    <w:rsid w:val="00FF51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1EEE57"/>
  <w15:chartTrackingRefBased/>
  <w15:docId w15:val="{5BEDE63C-63CF-4464-8E56-B967330D0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73A7"/>
    <w:pPr>
      <w:spacing w:before="240" w:after="240"/>
      <w:ind w:firstLine="680"/>
      <w:jc w:val="both"/>
    </w:pPr>
    <w:rPr>
      <w:rFonts w:ascii="Amasis30" w:hAnsi="Amasis30"/>
      <w:sz w:val="36"/>
      <w:szCs w:val="24"/>
    </w:rPr>
  </w:style>
  <w:style w:type="paragraph" w:styleId="Titre1">
    <w:name w:val="heading 1"/>
    <w:basedOn w:val="Normal"/>
    <w:next w:val="Normal"/>
    <w:qFormat/>
    <w:rsid w:val="007573A7"/>
    <w:pPr>
      <w:keepNext/>
      <w:pageBreakBefore/>
      <w:suppressAutoHyphens/>
      <w:spacing w:before="960" w:after="720"/>
      <w:ind w:firstLine="0"/>
      <w:jc w:val="center"/>
      <w:outlineLvl w:val="0"/>
    </w:pPr>
    <w:rPr>
      <w:rFonts w:cs="Arial"/>
      <w:b/>
      <w:bCs/>
      <w:sz w:val="48"/>
      <w:szCs w:val="44"/>
    </w:rPr>
  </w:style>
  <w:style w:type="paragraph" w:styleId="Titre2">
    <w:name w:val="heading 2"/>
    <w:basedOn w:val="Normal"/>
    <w:next w:val="Normal"/>
    <w:qFormat/>
    <w:rsid w:val="007573A7"/>
    <w:pPr>
      <w:keepNext/>
      <w:keepLines/>
      <w:suppressAutoHyphens/>
      <w:spacing w:before="960" w:after="720"/>
      <w:ind w:firstLine="0"/>
      <w:jc w:val="center"/>
      <w:outlineLvl w:val="1"/>
    </w:pPr>
    <w:rPr>
      <w:rFonts w:cs="Arial"/>
      <w:b/>
      <w:bCs/>
      <w:iCs/>
      <w:sz w:val="44"/>
      <w:szCs w:val="40"/>
    </w:rPr>
  </w:style>
  <w:style w:type="paragraph" w:styleId="Titre3">
    <w:name w:val="heading 3"/>
    <w:basedOn w:val="Normal"/>
    <w:next w:val="Normal"/>
    <w:qFormat/>
    <w:rsid w:val="007573A7"/>
    <w:pPr>
      <w:keepNext/>
      <w:suppressAutoHyphens/>
      <w:spacing w:before="480"/>
      <w:ind w:firstLine="0"/>
      <w:jc w:val="center"/>
      <w:outlineLvl w:val="2"/>
    </w:pPr>
    <w:rPr>
      <w:rFonts w:cs="Arial"/>
      <w:b/>
      <w:bCs/>
      <w:sz w:val="40"/>
      <w:szCs w:val="36"/>
    </w:rPr>
  </w:style>
  <w:style w:type="character" w:default="1" w:styleId="Policepardfaut">
    <w:name w:val="Default Paragraph Font"/>
    <w:semiHidden/>
    <w:rsid w:val="007573A7"/>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semiHidden/>
    <w:rsid w:val="007573A7"/>
  </w:style>
  <w:style w:type="character" w:styleId="Lienhypertexte">
    <w:name w:val="Hyperlink"/>
    <w:uiPriority w:val="99"/>
    <w:rsid w:val="007573A7"/>
    <w:rPr>
      <w:rFonts w:ascii="Amasis30" w:hAnsi="Amasis30"/>
      <w:color w:val="004080"/>
      <w:u w:val="single"/>
    </w:rPr>
  </w:style>
  <w:style w:type="paragraph" w:styleId="Explorateurdedocuments">
    <w:name w:val="Document Map"/>
    <w:basedOn w:val="Normal"/>
    <w:semiHidden/>
    <w:pPr>
      <w:shd w:val="clear" w:color="auto" w:fill="000080"/>
    </w:pPr>
    <w:rPr>
      <w:rFonts w:ascii="Tahoma" w:hAnsi="Tahoma" w:cs="Tahoma"/>
    </w:rPr>
  </w:style>
  <w:style w:type="paragraph" w:styleId="TM1">
    <w:name w:val="toc 1"/>
    <w:basedOn w:val="Normal"/>
    <w:next w:val="Normal"/>
    <w:autoRedefine/>
    <w:uiPriority w:val="39"/>
    <w:rsid w:val="007573A7"/>
    <w:pPr>
      <w:tabs>
        <w:tab w:val="right" w:leader="dot" w:pos="9639"/>
      </w:tabs>
      <w:spacing w:before="180" w:after="180"/>
      <w:ind w:firstLine="0"/>
      <w:jc w:val="left"/>
    </w:pPr>
    <w:rPr>
      <w:bCs/>
      <w:iCs/>
      <w:noProof/>
      <w:color w:val="000080"/>
      <w:szCs w:val="28"/>
    </w:rPr>
  </w:style>
  <w:style w:type="paragraph" w:styleId="En-tte">
    <w:name w:val="header"/>
    <w:basedOn w:val="Normal"/>
    <w:rsid w:val="007573A7"/>
    <w:pPr>
      <w:tabs>
        <w:tab w:val="center" w:pos="4536"/>
        <w:tab w:val="right" w:pos="9072"/>
      </w:tabs>
    </w:pPr>
  </w:style>
  <w:style w:type="paragraph" w:styleId="Pieddepage">
    <w:name w:val="footer"/>
    <w:basedOn w:val="Normal"/>
    <w:rsid w:val="007573A7"/>
    <w:pPr>
      <w:tabs>
        <w:tab w:val="center" w:pos="4536"/>
        <w:tab w:val="right" w:pos="9072"/>
      </w:tabs>
      <w:ind w:firstLine="0"/>
      <w:jc w:val="center"/>
    </w:pPr>
    <w:rPr>
      <w:sz w:val="32"/>
    </w:rPr>
  </w:style>
  <w:style w:type="character" w:styleId="Numrodepage">
    <w:name w:val="page number"/>
    <w:basedOn w:val="Policepardfaut"/>
    <w:rsid w:val="007573A7"/>
  </w:style>
  <w:style w:type="paragraph" w:styleId="TM2">
    <w:name w:val="toc 2"/>
    <w:basedOn w:val="Normal"/>
    <w:next w:val="Normal"/>
    <w:autoRedefine/>
    <w:uiPriority w:val="39"/>
    <w:rsid w:val="007573A7"/>
    <w:pPr>
      <w:tabs>
        <w:tab w:val="right" w:leader="dot" w:pos="9639"/>
      </w:tabs>
      <w:spacing w:before="120" w:after="120"/>
      <w:ind w:left="284" w:firstLine="0"/>
      <w:jc w:val="left"/>
    </w:pPr>
    <w:rPr>
      <w:noProof/>
      <w:color w:val="000080"/>
      <w:sz w:val="34"/>
    </w:rPr>
  </w:style>
  <w:style w:type="paragraph" w:styleId="TM3">
    <w:name w:val="toc 3"/>
    <w:basedOn w:val="Normal"/>
    <w:next w:val="Normal"/>
    <w:autoRedefine/>
    <w:uiPriority w:val="39"/>
    <w:rsid w:val="007573A7"/>
    <w:pPr>
      <w:tabs>
        <w:tab w:val="right" w:leader="dot" w:pos="9639"/>
      </w:tabs>
      <w:spacing w:before="120" w:after="120"/>
      <w:ind w:left="567" w:firstLine="0"/>
      <w:jc w:val="left"/>
    </w:pPr>
    <w:rPr>
      <w:color w:val="000080"/>
      <w:sz w:val="32"/>
    </w:rPr>
  </w:style>
  <w:style w:type="paragraph" w:styleId="TM4">
    <w:name w:val="toc 4"/>
    <w:basedOn w:val="Normal"/>
    <w:next w:val="Normal"/>
    <w:autoRedefine/>
    <w:semiHidden/>
    <w:rsid w:val="007573A7"/>
    <w:pPr>
      <w:ind w:left="780"/>
    </w:pPr>
  </w:style>
  <w:style w:type="paragraph" w:styleId="TM5">
    <w:name w:val="toc 5"/>
    <w:basedOn w:val="Normal"/>
    <w:next w:val="Normal"/>
    <w:autoRedefine/>
    <w:semiHidden/>
    <w:rsid w:val="007573A7"/>
    <w:pPr>
      <w:ind w:left="1040"/>
    </w:pPr>
  </w:style>
  <w:style w:type="paragraph" w:styleId="TM6">
    <w:name w:val="toc 6"/>
    <w:basedOn w:val="Normal"/>
    <w:next w:val="Normal"/>
    <w:autoRedefine/>
    <w:semiHidden/>
    <w:rsid w:val="007573A7"/>
    <w:pPr>
      <w:ind w:left="1300"/>
    </w:pPr>
  </w:style>
  <w:style w:type="paragraph" w:styleId="TM7">
    <w:name w:val="toc 7"/>
    <w:basedOn w:val="Normal"/>
    <w:next w:val="Normal"/>
    <w:autoRedefine/>
    <w:semiHidden/>
    <w:rsid w:val="007573A7"/>
    <w:pPr>
      <w:ind w:left="1560"/>
    </w:pPr>
  </w:style>
  <w:style w:type="paragraph" w:styleId="TM8">
    <w:name w:val="toc 8"/>
    <w:basedOn w:val="Normal"/>
    <w:next w:val="Normal"/>
    <w:autoRedefine/>
    <w:semiHidden/>
    <w:rsid w:val="007573A7"/>
    <w:pPr>
      <w:ind w:left="1820"/>
    </w:pPr>
  </w:style>
  <w:style w:type="paragraph" w:styleId="TM9">
    <w:name w:val="toc 9"/>
    <w:basedOn w:val="Normal"/>
    <w:next w:val="Normal"/>
    <w:autoRedefine/>
    <w:semiHidden/>
    <w:rsid w:val="007573A7"/>
    <w:pPr>
      <w:ind w:left="2080"/>
    </w:pPr>
  </w:style>
  <w:style w:type="character" w:styleId="Appelnotedebasdep">
    <w:name w:val="footnote reference"/>
    <w:qFormat/>
    <w:rsid w:val="007573A7"/>
    <w:rPr>
      <w:rFonts w:ascii="Amasis30" w:hAnsi="Amasis30"/>
      <w:b/>
      <w:sz w:val="36"/>
      <w:vertAlign w:val="superscript"/>
    </w:rPr>
  </w:style>
  <w:style w:type="paragraph" w:styleId="Notedebasdepage">
    <w:name w:val="footnote text"/>
    <w:basedOn w:val="Taille-1Normal"/>
    <w:qFormat/>
    <w:rsid w:val="007573A7"/>
    <w:rPr>
      <w:szCs w:val="30"/>
    </w:rPr>
  </w:style>
  <w:style w:type="paragraph" w:customStyle="1" w:styleId="Taille-1Normal">
    <w:name w:val="Taille-1Normal"/>
    <w:basedOn w:val="Normal"/>
    <w:rsid w:val="007573A7"/>
    <w:rPr>
      <w:sz w:val="32"/>
      <w:szCs w:val="28"/>
    </w:rPr>
  </w:style>
  <w:style w:type="paragraph" w:customStyle="1" w:styleId="Auteur">
    <w:name w:val="Auteur"/>
    <w:basedOn w:val="Normal"/>
    <w:rsid w:val="007573A7"/>
    <w:pPr>
      <w:spacing w:before="0" w:after="1800"/>
      <w:ind w:right="851" w:firstLine="0"/>
      <w:jc w:val="right"/>
    </w:pPr>
    <w:rPr>
      <w:sz w:val="48"/>
    </w:rPr>
  </w:style>
  <w:style w:type="paragraph" w:customStyle="1" w:styleId="Titrelivre">
    <w:name w:val="Titre_livre"/>
    <w:basedOn w:val="Normal"/>
    <w:rsid w:val="007573A7"/>
    <w:pPr>
      <w:spacing w:before="0" w:after="1200"/>
      <w:ind w:left="2268" w:right="851" w:firstLine="0"/>
      <w:jc w:val="right"/>
    </w:pPr>
    <w:rPr>
      <w:b/>
      <w:bCs/>
      <w:sz w:val="72"/>
    </w:rPr>
  </w:style>
  <w:style w:type="paragraph" w:customStyle="1" w:styleId="Soustitrelivre">
    <w:name w:val="Sous_titre_livre"/>
    <w:basedOn w:val="Normal"/>
    <w:rsid w:val="007573A7"/>
    <w:pPr>
      <w:spacing w:before="0" w:after="2160"/>
      <w:ind w:left="2268" w:right="851" w:firstLine="0"/>
      <w:jc w:val="right"/>
    </w:pPr>
    <w:rPr>
      <w:bCs/>
      <w:sz w:val="44"/>
      <w:szCs w:val="36"/>
    </w:rPr>
  </w:style>
  <w:style w:type="paragraph" w:customStyle="1" w:styleId="Photoauteur">
    <w:name w:val="Photo_auteur"/>
    <w:basedOn w:val="Normal"/>
    <w:rsid w:val="007573A7"/>
    <w:pPr>
      <w:spacing w:after="1080"/>
      <w:ind w:left="2268" w:firstLine="0"/>
      <w:jc w:val="center"/>
    </w:pPr>
    <w:rPr>
      <w:noProof/>
    </w:rPr>
  </w:style>
  <w:style w:type="paragraph" w:customStyle="1" w:styleId="DateSortie">
    <w:name w:val="Date_Sortie"/>
    <w:basedOn w:val="Normal"/>
    <w:rsid w:val="007573A7"/>
    <w:pPr>
      <w:spacing w:before="0" w:after="0"/>
      <w:ind w:right="1418" w:firstLine="0"/>
      <w:jc w:val="right"/>
    </w:pPr>
    <w:rPr>
      <w:bCs/>
      <w:sz w:val="40"/>
    </w:rPr>
  </w:style>
  <w:style w:type="paragraph" w:customStyle="1" w:styleId="Titretablematires">
    <w:name w:val="Titre table matières"/>
    <w:basedOn w:val="Normal"/>
    <w:rsid w:val="007573A7"/>
    <w:pPr>
      <w:pBdr>
        <w:top w:val="single" w:sz="8" w:space="1" w:color="auto"/>
        <w:bottom w:val="single" w:sz="8" w:space="1" w:color="auto"/>
      </w:pBdr>
      <w:ind w:left="2552" w:right="2552" w:firstLine="0"/>
      <w:jc w:val="center"/>
    </w:pPr>
    <w:rPr>
      <w:bCs/>
    </w:rPr>
  </w:style>
  <w:style w:type="paragraph" w:customStyle="1" w:styleId="Centr">
    <w:name w:val="Centré"/>
    <w:basedOn w:val="Normal"/>
    <w:rsid w:val="007573A7"/>
    <w:pPr>
      <w:ind w:firstLine="0"/>
      <w:jc w:val="center"/>
    </w:pPr>
    <w:rPr>
      <w:szCs w:val="20"/>
    </w:rPr>
  </w:style>
  <w:style w:type="paragraph" w:customStyle="1" w:styleId="NormalSansIndent">
    <w:name w:val="NormalSansIndent"/>
    <w:basedOn w:val="Normal"/>
    <w:rsid w:val="007573A7"/>
    <w:pPr>
      <w:ind w:firstLine="0"/>
    </w:pPr>
    <w:rPr>
      <w:szCs w:val="20"/>
    </w:rPr>
  </w:style>
  <w:style w:type="paragraph" w:customStyle="1" w:styleId="NormalSolidaire">
    <w:name w:val="NormalSolidaire"/>
    <w:basedOn w:val="Normal"/>
    <w:qFormat/>
    <w:rsid w:val="007573A7"/>
    <w:pPr>
      <w:keepNext/>
    </w:pPr>
  </w:style>
  <w:style w:type="paragraph" w:customStyle="1" w:styleId="NormalSautPageAvant">
    <w:name w:val="NormalSautPageAvant"/>
    <w:basedOn w:val="Normal"/>
    <w:qFormat/>
    <w:rsid w:val="007573A7"/>
    <w:pPr>
      <w:pageBreakBefore/>
    </w:pPr>
  </w:style>
  <w:style w:type="paragraph" w:customStyle="1" w:styleId="NormalEspAvtGrand">
    <w:name w:val="NormalEspAvtGrand"/>
    <w:basedOn w:val="Normal"/>
    <w:rsid w:val="007573A7"/>
    <w:pPr>
      <w:spacing w:before="2640"/>
    </w:pPr>
    <w:rPr>
      <w:szCs w:val="20"/>
    </w:rPr>
  </w:style>
  <w:style w:type="paragraph" w:customStyle="1" w:styleId="CentrEspAvt0">
    <w:name w:val="CentréEspAvt0"/>
    <w:basedOn w:val="Centr"/>
    <w:next w:val="CentrEspAvt0EspApr0"/>
    <w:rsid w:val="007573A7"/>
    <w:pPr>
      <w:spacing w:before="0"/>
    </w:pPr>
  </w:style>
  <w:style w:type="paragraph" w:customStyle="1" w:styleId="CentrEspAvt0EspApr0">
    <w:name w:val="CentréEspAvt0EspApr0"/>
    <w:basedOn w:val="Centr"/>
    <w:rsid w:val="007573A7"/>
    <w:pPr>
      <w:spacing w:before="0" w:after="0"/>
    </w:pPr>
  </w:style>
  <w:style w:type="paragraph" w:customStyle="1" w:styleId="CentrEspApr0">
    <w:name w:val="CentréEspApr0"/>
    <w:basedOn w:val="Centr"/>
    <w:next w:val="Normal"/>
    <w:rsid w:val="007573A7"/>
    <w:pPr>
      <w:spacing w:after="0"/>
    </w:pPr>
  </w:style>
  <w:style w:type="paragraph" w:customStyle="1" w:styleId="Droite">
    <w:name w:val="Droite"/>
    <w:basedOn w:val="Normal"/>
    <w:next w:val="Normal"/>
    <w:rsid w:val="007573A7"/>
    <w:pPr>
      <w:ind w:firstLine="0"/>
      <w:jc w:val="right"/>
    </w:pPr>
    <w:rPr>
      <w:szCs w:val="20"/>
    </w:rPr>
  </w:style>
  <w:style w:type="paragraph" w:customStyle="1" w:styleId="DroiteRetraitGauche1X">
    <w:name w:val="DroiteRetraitGauche1X"/>
    <w:basedOn w:val="Droite"/>
    <w:next w:val="Normal"/>
    <w:rsid w:val="007573A7"/>
    <w:pPr>
      <w:ind w:left="680"/>
    </w:pPr>
  </w:style>
  <w:style w:type="paragraph" w:customStyle="1" w:styleId="DroiteRetraitGauche2X">
    <w:name w:val="DroiteRetraitGauche2X"/>
    <w:basedOn w:val="Droite"/>
    <w:next w:val="Normal"/>
    <w:rsid w:val="007573A7"/>
    <w:pPr>
      <w:ind w:left="1361"/>
    </w:pPr>
  </w:style>
  <w:style w:type="paragraph" w:customStyle="1" w:styleId="DroiteRetraitGauche3X">
    <w:name w:val="DroiteRetraitGauche3X"/>
    <w:basedOn w:val="Droite"/>
    <w:next w:val="Normal"/>
    <w:rsid w:val="007573A7"/>
    <w:pPr>
      <w:ind w:left="2041"/>
    </w:pPr>
  </w:style>
  <w:style w:type="paragraph" w:customStyle="1" w:styleId="DroiteRetraitGauche4X">
    <w:name w:val="DroiteRetraitGauche4X"/>
    <w:basedOn w:val="Droite"/>
    <w:next w:val="Normal"/>
    <w:rsid w:val="007573A7"/>
    <w:pPr>
      <w:ind w:left="2722"/>
    </w:pPr>
  </w:style>
  <w:style w:type="paragraph" w:customStyle="1" w:styleId="Taille-1RetraitGauche1X">
    <w:name w:val="Taille-1RetraitGauche1X"/>
    <w:basedOn w:val="Taille-1Normal"/>
    <w:rsid w:val="007573A7"/>
    <w:pPr>
      <w:ind w:left="680"/>
    </w:pPr>
    <w:rPr>
      <w:szCs w:val="20"/>
    </w:rPr>
  </w:style>
  <w:style w:type="paragraph" w:customStyle="1" w:styleId="Taille-1RetraitGauche2X">
    <w:name w:val="Taille-1RetraitGauche2X"/>
    <w:basedOn w:val="Taille-1Normal"/>
    <w:rsid w:val="007573A7"/>
    <w:pPr>
      <w:ind w:left="1361"/>
    </w:pPr>
    <w:rPr>
      <w:szCs w:val="20"/>
    </w:rPr>
  </w:style>
  <w:style w:type="paragraph" w:customStyle="1" w:styleId="Taille-1RetraitGauche3X">
    <w:name w:val="Taille-1RetraitGauche3X"/>
    <w:basedOn w:val="Taille-1Normal"/>
    <w:rsid w:val="007573A7"/>
    <w:pPr>
      <w:ind w:left="2041"/>
    </w:pPr>
    <w:rPr>
      <w:szCs w:val="20"/>
    </w:rPr>
  </w:style>
  <w:style w:type="paragraph" w:customStyle="1" w:styleId="Taille-1RetraitGauche1XIndent0">
    <w:name w:val="Taille-1RetraitGauche1XIndent0"/>
    <w:basedOn w:val="Taille-1RetraitGauche1X"/>
    <w:rsid w:val="007573A7"/>
    <w:pPr>
      <w:ind w:firstLine="0"/>
    </w:pPr>
  </w:style>
  <w:style w:type="paragraph" w:customStyle="1" w:styleId="Taille-1RetraitGauche2XIndent0">
    <w:name w:val="Taille-1RetraitGauche2XIndent0"/>
    <w:basedOn w:val="Taille-1RetraitGauche2X"/>
    <w:rsid w:val="007573A7"/>
    <w:pPr>
      <w:ind w:firstLine="0"/>
    </w:pPr>
  </w:style>
  <w:style w:type="paragraph" w:customStyle="1" w:styleId="Taille-1RetraitGauche3XIndent0">
    <w:name w:val="Taille-1RetraitGauche3XIndent0"/>
    <w:basedOn w:val="Taille-1RetraitGauche3X"/>
    <w:rsid w:val="007573A7"/>
    <w:pPr>
      <w:ind w:firstLine="0"/>
    </w:pPr>
  </w:style>
  <w:style w:type="paragraph" w:customStyle="1" w:styleId="Taille-1RetraitGauche4XIndent0">
    <w:name w:val="Taille-1RetraitGauche4XIndent0"/>
    <w:basedOn w:val="Taille-1Normal"/>
    <w:rsid w:val="007573A7"/>
    <w:pPr>
      <w:ind w:left="2722" w:firstLine="0"/>
    </w:pPr>
    <w:rPr>
      <w:szCs w:val="20"/>
    </w:rPr>
  </w:style>
  <w:style w:type="paragraph" w:customStyle="1" w:styleId="NormalRetraitGauche1X">
    <w:name w:val="NormalRetraitGauche1X"/>
    <w:basedOn w:val="Normal"/>
    <w:rsid w:val="007573A7"/>
    <w:pPr>
      <w:ind w:left="680"/>
    </w:pPr>
    <w:rPr>
      <w:szCs w:val="20"/>
    </w:rPr>
  </w:style>
  <w:style w:type="paragraph" w:customStyle="1" w:styleId="NormalRetraitGauche2X">
    <w:name w:val="NormalRetraitGauche2X"/>
    <w:basedOn w:val="Normal"/>
    <w:rsid w:val="007573A7"/>
    <w:pPr>
      <w:ind w:left="1361"/>
    </w:pPr>
    <w:rPr>
      <w:szCs w:val="20"/>
    </w:rPr>
  </w:style>
  <w:style w:type="paragraph" w:customStyle="1" w:styleId="NormalRetraitGauche3X">
    <w:name w:val="NormalRetraitGauche3X"/>
    <w:basedOn w:val="Normal"/>
    <w:rsid w:val="007573A7"/>
    <w:pPr>
      <w:ind w:left="2041"/>
    </w:pPr>
    <w:rPr>
      <w:szCs w:val="20"/>
    </w:rPr>
  </w:style>
  <w:style w:type="paragraph" w:customStyle="1" w:styleId="NormalRetraitGauche1XIndent0">
    <w:name w:val="NormalRetraitGauche1XIndent0"/>
    <w:basedOn w:val="NormalRetraitGauche1X"/>
    <w:rsid w:val="007573A7"/>
    <w:pPr>
      <w:ind w:firstLine="0"/>
    </w:pPr>
  </w:style>
  <w:style w:type="paragraph" w:customStyle="1" w:styleId="NormalRetraitGauche2XIndent0">
    <w:name w:val="NormalRetraitGauche2XIndent0"/>
    <w:basedOn w:val="NormalRetraitGauche2X"/>
    <w:rsid w:val="007573A7"/>
    <w:pPr>
      <w:ind w:firstLine="0"/>
    </w:pPr>
  </w:style>
  <w:style w:type="paragraph" w:customStyle="1" w:styleId="NormalRetraitGauche3XIndent0">
    <w:name w:val="NormalRetraitGauche3XIndent0"/>
    <w:basedOn w:val="NormalRetraitGauche3X"/>
    <w:rsid w:val="007573A7"/>
    <w:pPr>
      <w:ind w:firstLine="0"/>
    </w:pPr>
  </w:style>
  <w:style w:type="paragraph" w:customStyle="1" w:styleId="NormalRetraitGauche4XIndent0">
    <w:name w:val="NormalRetraitGauche4XIndent0"/>
    <w:basedOn w:val="Normal"/>
    <w:rsid w:val="007573A7"/>
    <w:pPr>
      <w:ind w:left="2722" w:firstLine="0"/>
    </w:pPr>
    <w:rPr>
      <w:szCs w:val="20"/>
    </w:rPr>
  </w:style>
  <w:style w:type="paragraph" w:styleId="Notedefin">
    <w:name w:val="endnote text"/>
    <w:basedOn w:val="Taille-1Normal"/>
    <w:link w:val="NotedefinCar"/>
    <w:uiPriority w:val="99"/>
    <w:semiHidden/>
    <w:unhideWhenUsed/>
    <w:qFormat/>
    <w:rsid w:val="007573A7"/>
    <w:rPr>
      <w:szCs w:val="20"/>
      <w:lang w:val="x-none" w:eastAsia="x-none"/>
    </w:rPr>
  </w:style>
  <w:style w:type="character" w:customStyle="1" w:styleId="Car">
    <w:name w:val=" Car"/>
    <w:semiHidden/>
    <w:rPr>
      <w:rFonts w:ascii="Georgia" w:hAnsi="Georgia"/>
      <w:sz w:val="28"/>
    </w:rPr>
  </w:style>
  <w:style w:type="character" w:styleId="Appeldenotedefin">
    <w:name w:val="endnote reference"/>
    <w:uiPriority w:val="99"/>
    <w:unhideWhenUsed/>
    <w:qFormat/>
    <w:rsid w:val="007573A7"/>
    <w:rPr>
      <w:rFonts w:ascii="Amasis30" w:hAnsi="Amasis30"/>
      <w:b/>
      <w:sz w:val="36"/>
      <w:vertAlign w:val="superscript"/>
    </w:rPr>
  </w:style>
  <w:style w:type="paragraph" w:customStyle="1" w:styleId="NormalSuspendu1X">
    <w:name w:val="NormalSuspendu1X"/>
    <w:basedOn w:val="Normal"/>
    <w:rsid w:val="007573A7"/>
    <w:pPr>
      <w:ind w:left="680" w:hanging="680"/>
    </w:pPr>
    <w:rPr>
      <w:szCs w:val="20"/>
    </w:rPr>
  </w:style>
  <w:style w:type="paragraph" w:customStyle="1" w:styleId="NormalSuspendu1XRetrait1X">
    <w:name w:val="NormalSuspendu1XRetrait1X"/>
    <w:basedOn w:val="Normal"/>
    <w:rsid w:val="007573A7"/>
    <w:pPr>
      <w:ind w:left="1360" w:hanging="680"/>
    </w:pPr>
  </w:style>
  <w:style w:type="paragraph" w:customStyle="1" w:styleId="NormalEspAvt0EspApr0">
    <w:name w:val="NormalEspAvt0EspApr0"/>
    <w:basedOn w:val="Normal"/>
    <w:rsid w:val="007573A7"/>
    <w:pPr>
      <w:spacing w:before="0" w:after="0"/>
    </w:pPr>
    <w:rPr>
      <w:szCs w:val="20"/>
    </w:rPr>
  </w:style>
  <w:style w:type="paragraph" w:customStyle="1" w:styleId="NormalSuspendu1XRetrait2X">
    <w:name w:val="NormalSuspendu1XRetrait2X"/>
    <w:basedOn w:val="Normal"/>
    <w:rsid w:val="007573A7"/>
    <w:pPr>
      <w:ind w:left="2041" w:hanging="680"/>
    </w:pPr>
  </w:style>
  <w:style w:type="paragraph" w:customStyle="1" w:styleId="NormalSuspendu1XRetrait3X">
    <w:name w:val="NormalSuspendu1XRetrait3X"/>
    <w:basedOn w:val="Normal"/>
    <w:rsid w:val="007573A7"/>
    <w:pPr>
      <w:ind w:left="2721" w:hanging="680"/>
    </w:pPr>
    <w:rPr>
      <w:szCs w:val="20"/>
    </w:rPr>
  </w:style>
  <w:style w:type="paragraph" w:customStyle="1" w:styleId="NormalSuspendu1XRetrait4X">
    <w:name w:val="NormalSuspendu1XRetrait4X"/>
    <w:basedOn w:val="Normal"/>
    <w:rsid w:val="007573A7"/>
    <w:pPr>
      <w:ind w:left="3402" w:hanging="680"/>
    </w:pPr>
    <w:rPr>
      <w:szCs w:val="20"/>
    </w:rPr>
  </w:style>
  <w:style w:type="character" w:customStyle="1" w:styleId="Policepardfaut1">
    <w:name w:val="Police par défaut1"/>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5z0">
    <w:name w:val="WW8Num5z0"/>
    <w:rPr>
      <w:rFonts w:ascii="Symbol" w:hAnsi="Symbol" w:cs="Symbol"/>
    </w:rPr>
  </w:style>
  <w:style w:type="character" w:customStyle="1" w:styleId="WW8Num6z0">
    <w:name w:val="WW8Num6z0"/>
    <w:rPr>
      <w:rFonts w:ascii="Symbol" w:hAnsi="Symbol" w:cs="Symbol"/>
    </w:rPr>
  </w:style>
  <w:style w:type="character" w:customStyle="1" w:styleId="WW8Num7z0">
    <w:name w:val="WW8Num7z0"/>
    <w:rPr>
      <w:rFonts w:ascii="Symbol" w:hAnsi="Symbol" w:cs="Symbol"/>
    </w:rPr>
  </w:style>
  <w:style w:type="character" w:customStyle="1" w:styleId="WW8Num8z0">
    <w:name w:val="WW8Num8z0"/>
    <w:rPr>
      <w:rFonts w:ascii="Symbol" w:hAnsi="Symbol" w:cs="Symbol"/>
    </w:rPr>
  </w:style>
  <w:style w:type="character" w:customStyle="1" w:styleId="WW8Num10z0">
    <w:name w:val="WW8Num10z0"/>
    <w:rPr>
      <w:rFonts w:ascii="Symbol" w:hAnsi="Symbol" w:cs="Symbol"/>
    </w:rPr>
  </w:style>
  <w:style w:type="character" w:customStyle="1" w:styleId="WW8Num11z0">
    <w:name w:val="WW8Num11z0"/>
    <w:rPr>
      <w:rFonts w:ascii="Symbol" w:hAnsi="Symbol" w:cs="Symbol"/>
      <w:sz w:val="20"/>
    </w:rPr>
  </w:style>
  <w:style w:type="character" w:customStyle="1" w:styleId="WW8Num11z1">
    <w:name w:val="WW8Num11z1"/>
    <w:rPr>
      <w:rFonts w:ascii="Courier New" w:hAnsi="Courier New" w:cs="Courier New"/>
      <w:sz w:val="20"/>
    </w:rPr>
  </w:style>
  <w:style w:type="character" w:customStyle="1" w:styleId="WW8Num11z2">
    <w:name w:val="WW8Num11z2"/>
    <w:rPr>
      <w:rFonts w:ascii="Wingdings" w:hAnsi="Wingdings" w:cs="Wingdings"/>
      <w:sz w:val="20"/>
    </w:rPr>
  </w:style>
  <w:style w:type="character" w:customStyle="1" w:styleId="WW8Num12z0">
    <w:name w:val="WW8Num12z0"/>
    <w:rPr>
      <w:rFonts w:ascii="Symbol" w:hAnsi="Symbol" w:cs="Symbol"/>
      <w:sz w:val="20"/>
    </w:rPr>
  </w:style>
  <w:style w:type="character" w:customStyle="1" w:styleId="WW8Num12z1">
    <w:name w:val="WW8Num12z1"/>
    <w:rPr>
      <w:rFonts w:ascii="Courier New" w:hAnsi="Courier New" w:cs="Courier New"/>
      <w:sz w:val="20"/>
    </w:rPr>
  </w:style>
  <w:style w:type="character" w:customStyle="1" w:styleId="WW8Num12z2">
    <w:name w:val="WW8Num12z2"/>
    <w:rPr>
      <w:rFonts w:ascii="Wingdings" w:hAnsi="Wingdings" w:cs="Wingdings"/>
      <w:sz w:val="20"/>
    </w:rPr>
  </w:style>
  <w:style w:type="character" w:customStyle="1" w:styleId="WW8Num13z0">
    <w:name w:val="WW8Num13z0"/>
    <w:rPr>
      <w:rFonts w:ascii="Symbol" w:hAnsi="Symbol" w:cs="Symbol"/>
      <w:sz w:val="20"/>
    </w:rPr>
  </w:style>
  <w:style w:type="character" w:customStyle="1" w:styleId="WW8Num13z1">
    <w:name w:val="WW8Num13z1"/>
    <w:rPr>
      <w:rFonts w:ascii="Courier New" w:hAnsi="Courier New" w:cs="Courier New"/>
      <w:sz w:val="20"/>
    </w:rPr>
  </w:style>
  <w:style w:type="character" w:customStyle="1" w:styleId="WW8Num13z2">
    <w:name w:val="WW8Num13z2"/>
    <w:rPr>
      <w:rFonts w:ascii="Wingdings" w:hAnsi="Wingdings" w:cs="Wingdings"/>
      <w:sz w:val="20"/>
    </w:rPr>
  </w:style>
  <w:style w:type="character" w:customStyle="1" w:styleId="WW8Num14z0">
    <w:name w:val="WW8Num14z0"/>
    <w:rPr>
      <w:rFonts w:ascii="Symbol" w:hAnsi="Symbol" w:cs="Symbol"/>
      <w:sz w:val="20"/>
    </w:rPr>
  </w:style>
  <w:style w:type="character" w:customStyle="1" w:styleId="WW8Num14z1">
    <w:name w:val="WW8Num14z1"/>
    <w:rPr>
      <w:rFonts w:ascii="Courier New" w:hAnsi="Courier New" w:cs="Courier New"/>
      <w:sz w:val="20"/>
    </w:rPr>
  </w:style>
  <w:style w:type="character" w:customStyle="1" w:styleId="WW8Num14z2">
    <w:name w:val="WW8Num14z2"/>
    <w:rPr>
      <w:rFonts w:ascii="Wingdings" w:hAnsi="Wingdings" w:cs="Wingdings"/>
      <w:sz w:val="20"/>
    </w:rPr>
  </w:style>
  <w:style w:type="character" w:customStyle="1" w:styleId="WW-Policepardfaut">
    <w:name w:val="WW-Police par défaut"/>
  </w:style>
  <w:style w:type="character" w:customStyle="1" w:styleId="Caractresdenotedebasdepage">
    <w:name w:val="Caractères de note de bas de page"/>
    <w:rPr>
      <w:rFonts w:ascii="Georgia" w:hAnsi="Georgia" w:cs="Georgia"/>
      <w:b/>
      <w:sz w:val="32"/>
      <w:vertAlign w:val="superscript"/>
    </w:rPr>
  </w:style>
  <w:style w:type="character" w:customStyle="1" w:styleId="NotedefinCar">
    <w:name w:val="Note de fin Car"/>
    <w:link w:val="Notedefin"/>
    <w:uiPriority w:val="99"/>
    <w:semiHidden/>
    <w:rsid w:val="007573A7"/>
    <w:rPr>
      <w:rFonts w:ascii="Amasis30" w:hAnsi="Amasis30"/>
      <w:sz w:val="32"/>
      <w:lang w:val="x-none" w:eastAsia="x-none"/>
    </w:rPr>
  </w:style>
  <w:style w:type="character" w:customStyle="1" w:styleId="Caractresdenotedefin">
    <w:name w:val="Caractères de note de fin"/>
    <w:rPr>
      <w:rFonts w:ascii="Georgia" w:hAnsi="Georgia" w:cs="Georgia"/>
      <w:b/>
      <w:sz w:val="32"/>
      <w:vertAlign w:val="superscript"/>
    </w:rPr>
  </w:style>
  <w:style w:type="paragraph" w:customStyle="1" w:styleId="Titre10">
    <w:name w:val="Titre1"/>
    <w:basedOn w:val="Normal"/>
    <w:next w:val="Corpsdetexte"/>
    <w:pPr>
      <w:keepNext/>
      <w:spacing w:after="120"/>
    </w:pPr>
    <w:rPr>
      <w:rFonts w:ascii="Arial" w:eastAsia="Microsoft YaHei" w:hAnsi="Arial" w:cs="Mangal"/>
      <w:sz w:val="28"/>
      <w:szCs w:val="28"/>
    </w:rPr>
  </w:style>
  <w:style w:type="paragraph" w:styleId="Corpsdetexte">
    <w:name w:val="Body Text"/>
    <w:basedOn w:val="Normal"/>
    <w:semiHidden/>
    <w:pPr>
      <w:spacing w:before="0" w:after="120"/>
    </w:pPr>
  </w:style>
  <w:style w:type="paragraph" w:styleId="Liste">
    <w:name w:val="List"/>
    <w:basedOn w:val="Corpsdetexte"/>
    <w:semiHidden/>
    <w:rPr>
      <w:rFonts w:cs="Mangal"/>
    </w:rPr>
  </w:style>
  <w:style w:type="paragraph" w:customStyle="1" w:styleId="Lgende1">
    <w:name w:val="Légende1"/>
    <w:basedOn w:val="Normal"/>
    <w:pPr>
      <w:suppressLineNumbers/>
      <w:spacing w:before="120" w:after="120"/>
    </w:pPr>
    <w:rPr>
      <w:rFonts w:cs="Mangal"/>
      <w:i/>
      <w:iCs/>
      <w:sz w:val="24"/>
    </w:rPr>
  </w:style>
  <w:style w:type="paragraph" w:customStyle="1" w:styleId="Index">
    <w:name w:val="Index"/>
    <w:basedOn w:val="Normal"/>
    <w:pPr>
      <w:suppressLineNumbers/>
    </w:pPr>
    <w:rPr>
      <w:rFonts w:cs="Mangal"/>
    </w:rPr>
  </w:style>
  <w:style w:type="paragraph" w:styleId="Explorateurdedocuments0">
    <w:name w:val="Document Map"/>
    <w:basedOn w:val="Normal"/>
    <w:rsid w:val="007573A7"/>
    <w:pPr>
      <w:shd w:val="clear" w:color="auto" w:fill="000080"/>
    </w:pPr>
    <w:rPr>
      <w:rFonts w:ascii="Tahoma" w:hAnsi="Tahoma" w:cs="Tahoma"/>
    </w:rPr>
  </w:style>
  <w:style w:type="character" w:styleId="Marquedecommentaire">
    <w:name w:val="annotation reference"/>
    <w:basedOn w:val="Policepardfaut"/>
    <w:semiHidden/>
    <w:rPr>
      <w:sz w:val="16"/>
      <w:szCs w:val="16"/>
    </w:rPr>
  </w:style>
  <w:style w:type="paragraph" w:styleId="Commentaire">
    <w:name w:val="annotation text"/>
    <w:basedOn w:val="Normal"/>
    <w:semiHidden/>
    <w:rPr>
      <w:sz w:val="20"/>
      <w:szCs w:val="20"/>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styleId="Rvision">
    <w:name w:val="Revision"/>
    <w:hidden/>
    <w:uiPriority w:val="99"/>
    <w:semiHidden/>
    <w:rsid w:val="007573A7"/>
    <w:rPr>
      <w:rFonts w:ascii="Georgia" w:hAnsi="Georgia"/>
      <w:sz w:val="32"/>
      <w:szCs w:val="24"/>
    </w:rPr>
  </w:style>
  <w:style w:type="character" w:customStyle="1" w:styleId="Taille-1Caracteres">
    <w:name w:val="Taille-1Caracteres"/>
    <w:qFormat/>
    <w:rsid w:val="007573A7"/>
    <w:rPr>
      <w:sz w:val="32"/>
      <w:szCs w:val="20"/>
    </w:rPr>
  </w:style>
  <w:style w:type="paragraph" w:customStyle="1" w:styleId="Etoile">
    <w:name w:val="Etoile"/>
    <w:basedOn w:val="Normal"/>
    <w:qFormat/>
    <w:rsid w:val="007573A7"/>
    <w:pPr>
      <w:ind w:firstLine="0"/>
      <w:jc w:val="center"/>
    </w:pPr>
    <w:rPr>
      <w:b/>
      <w:sz w:val="40"/>
      <w:szCs w:val="28"/>
    </w:rPr>
  </w:style>
  <w:style w:type="paragraph" w:customStyle="1" w:styleId="Taille-1Suspendu1XRetrait1XEsp0">
    <w:name w:val="Taille-1Suspendu1XRetrait1XEsp0"/>
    <w:basedOn w:val="Taille-1RetraitGauche1X"/>
    <w:qFormat/>
    <w:rsid w:val="007573A7"/>
    <w:pPr>
      <w:spacing w:before="0" w:after="0"/>
      <w:ind w:left="1360" w:hanging="680"/>
    </w:pPr>
  </w:style>
  <w:style w:type="character" w:styleId="Mentionnonrsolue">
    <w:name w:val="Unresolved Mention"/>
    <w:uiPriority w:val="99"/>
    <w:semiHidden/>
    <w:unhideWhenUsed/>
    <w:rsid w:val="007573A7"/>
    <w:rPr>
      <w:color w:val="605E5C"/>
      <w:shd w:val="clear" w:color="auto" w:fill="E1DFDD"/>
    </w:rPr>
  </w:style>
  <w:style w:type="paragraph" w:customStyle="1" w:styleId="Taille-1Suspendu1XRetrait2XEsp0">
    <w:name w:val="Taille-1Suspendu1XRetrait2XEsp0"/>
    <w:basedOn w:val="Taille-1RetraitGauche2X"/>
    <w:qFormat/>
    <w:rsid w:val="007573A7"/>
    <w:pPr>
      <w:spacing w:before="0" w:after="0"/>
      <w:ind w:left="2041" w:hanging="680"/>
      <w:jc w:val="left"/>
    </w:pPr>
    <w:rPr>
      <w:szCs w:val="28"/>
    </w:rPr>
  </w:style>
  <w:style w:type="paragraph" w:customStyle="1" w:styleId="NormalSuspendu1XRetrait1XEsp0">
    <w:name w:val="NormalSuspendu1XRetrait1XEsp0"/>
    <w:basedOn w:val="NormalSuspendu1XRetrait1X"/>
    <w:qFormat/>
    <w:rsid w:val="007573A7"/>
    <w:pPr>
      <w:spacing w:before="0" w:after="0"/>
    </w:pPr>
  </w:style>
  <w:style w:type="paragraph" w:customStyle="1" w:styleId="NormalSuspendu1XEsp0">
    <w:name w:val="NormalSuspendu1XEsp0"/>
    <w:basedOn w:val="NormalSuspendu1X"/>
    <w:qFormat/>
    <w:rsid w:val="007573A7"/>
    <w:pPr>
      <w:spacing w:before="0" w:after="0"/>
    </w:pPr>
  </w:style>
  <w:style w:type="paragraph" w:customStyle="1" w:styleId="NormalSuspendu1XRetrait2XEsp0">
    <w:name w:val="NormalSuspendu1XRetrait2XEsp0"/>
    <w:basedOn w:val="NormalSuspendu1XRetrait2X"/>
    <w:qFormat/>
    <w:rsid w:val="007573A7"/>
    <w:pPr>
      <w:spacing w:before="0" w:after="0"/>
    </w:pPr>
  </w:style>
  <w:style w:type="paragraph" w:customStyle="1" w:styleId="ParagrapheVideNormal">
    <w:name w:val="ParagrapheVideNormal"/>
    <w:basedOn w:val="Normal"/>
    <w:next w:val="Normal"/>
    <w:qFormat/>
    <w:rsid w:val="007573A7"/>
  </w:style>
  <w:style w:type="paragraph" w:customStyle="1" w:styleId="ParagrapheVideNormal2">
    <w:name w:val="ParagrapheVideNormal2"/>
    <w:basedOn w:val="ParagrapheVideNormal"/>
    <w:next w:val="Normal"/>
    <w:qFormat/>
    <w:rsid w:val="007573A7"/>
  </w:style>
  <w:style w:type="paragraph" w:customStyle="1" w:styleId="Image">
    <w:name w:val="Image"/>
    <w:basedOn w:val="Centr"/>
    <w:next w:val="Normal"/>
    <w:qFormat/>
    <w:rsid w:val="007573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ebooksgratuit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roups.google.com/g/ebooksgratuits" TargetMode="Externa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odeles\Ebooks\livr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C0C0C0"/>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livres.dot</Template>
  <TotalTime>20</TotalTime>
  <Pages>1</Pages>
  <Words>40774</Words>
  <Characters>224257</Characters>
  <Application>Microsoft Office Word</Application>
  <DocSecurity>0</DocSecurity>
  <Lines>1868</Lines>
  <Paragraphs>529</Paragraphs>
  <ScaleCrop>false</ScaleCrop>
  <HeadingPairs>
    <vt:vector size="2" baseType="variant">
      <vt:variant>
        <vt:lpstr>Titre</vt:lpstr>
      </vt:variant>
      <vt:variant>
        <vt:i4>1</vt:i4>
      </vt:variant>
    </vt:vector>
  </HeadingPairs>
  <TitlesOfParts>
    <vt:vector size="1" baseType="lpstr">
      <vt:lpstr>On a tué le juge Robinson</vt:lpstr>
    </vt:vector>
  </TitlesOfParts>
  <Company>Ebooks libres et gratuits</Company>
  <LinksUpToDate>false</LinksUpToDate>
  <CharactersWithSpaces>264502</CharactersWithSpaces>
  <SharedDoc>false</SharedDoc>
  <HLinks>
    <vt:vector size="54" baseType="variant">
      <vt:variant>
        <vt:i4>2293820</vt:i4>
      </vt:variant>
      <vt:variant>
        <vt:i4>42</vt:i4>
      </vt:variant>
      <vt:variant>
        <vt:i4>0</vt:i4>
      </vt:variant>
      <vt:variant>
        <vt:i4>5</vt:i4>
      </vt:variant>
      <vt:variant>
        <vt:lpwstr>http://www.ebooksgratuits.com/</vt:lpwstr>
      </vt:variant>
      <vt:variant>
        <vt:lpwstr/>
      </vt:variant>
      <vt:variant>
        <vt:i4>7929972</vt:i4>
      </vt:variant>
      <vt:variant>
        <vt:i4>39</vt:i4>
      </vt:variant>
      <vt:variant>
        <vt:i4>0</vt:i4>
      </vt:variant>
      <vt:variant>
        <vt:i4>5</vt:i4>
      </vt:variant>
      <vt:variant>
        <vt:lpwstr>http://fr.groups.yahoo.com/group/ebooksgratuits</vt:lpwstr>
      </vt:variant>
      <vt:variant>
        <vt:lpwstr/>
      </vt:variant>
      <vt:variant>
        <vt:i4>2031670</vt:i4>
      </vt:variant>
      <vt:variant>
        <vt:i4>32</vt:i4>
      </vt:variant>
      <vt:variant>
        <vt:i4>0</vt:i4>
      </vt:variant>
      <vt:variant>
        <vt:i4>5</vt:i4>
      </vt:variant>
      <vt:variant>
        <vt:lpwstr/>
      </vt:variant>
      <vt:variant>
        <vt:lpwstr>_Toc313910708</vt:lpwstr>
      </vt:variant>
      <vt:variant>
        <vt:i4>2031670</vt:i4>
      </vt:variant>
      <vt:variant>
        <vt:i4>26</vt:i4>
      </vt:variant>
      <vt:variant>
        <vt:i4>0</vt:i4>
      </vt:variant>
      <vt:variant>
        <vt:i4>5</vt:i4>
      </vt:variant>
      <vt:variant>
        <vt:lpwstr/>
      </vt:variant>
      <vt:variant>
        <vt:lpwstr>_Toc313910707</vt:lpwstr>
      </vt:variant>
      <vt:variant>
        <vt:i4>2031670</vt:i4>
      </vt:variant>
      <vt:variant>
        <vt:i4>20</vt:i4>
      </vt:variant>
      <vt:variant>
        <vt:i4>0</vt:i4>
      </vt:variant>
      <vt:variant>
        <vt:i4>5</vt:i4>
      </vt:variant>
      <vt:variant>
        <vt:lpwstr/>
      </vt:variant>
      <vt:variant>
        <vt:lpwstr>_Toc313910706</vt:lpwstr>
      </vt:variant>
      <vt:variant>
        <vt:i4>2031670</vt:i4>
      </vt:variant>
      <vt:variant>
        <vt:i4>14</vt:i4>
      </vt:variant>
      <vt:variant>
        <vt:i4>0</vt:i4>
      </vt:variant>
      <vt:variant>
        <vt:i4>5</vt:i4>
      </vt:variant>
      <vt:variant>
        <vt:lpwstr/>
      </vt:variant>
      <vt:variant>
        <vt:lpwstr>_Toc313910705</vt:lpwstr>
      </vt:variant>
      <vt:variant>
        <vt:i4>2031670</vt:i4>
      </vt:variant>
      <vt:variant>
        <vt:i4>8</vt:i4>
      </vt:variant>
      <vt:variant>
        <vt:i4>0</vt:i4>
      </vt:variant>
      <vt:variant>
        <vt:i4>5</vt:i4>
      </vt:variant>
      <vt:variant>
        <vt:lpwstr/>
      </vt:variant>
      <vt:variant>
        <vt:lpwstr>_Toc313910704</vt:lpwstr>
      </vt:variant>
      <vt:variant>
        <vt:i4>2031670</vt:i4>
      </vt:variant>
      <vt:variant>
        <vt:i4>2</vt:i4>
      </vt:variant>
      <vt:variant>
        <vt:i4>0</vt:i4>
      </vt:variant>
      <vt:variant>
        <vt:i4>5</vt:i4>
      </vt:variant>
      <vt:variant>
        <vt:lpwstr/>
      </vt:variant>
      <vt:variant>
        <vt:lpwstr>_Toc313910703</vt:lpwstr>
      </vt:variant>
      <vt:variant>
        <vt:i4>4194409</vt:i4>
      </vt:variant>
      <vt:variant>
        <vt:i4>-1</vt:i4>
      </vt:variant>
      <vt:variant>
        <vt:i4>1031</vt:i4>
      </vt:variant>
      <vt:variant>
        <vt:i4>1</vt:i4>
      </vt:variant>
      <vt:variant>
        <vt:lpwstr>bandeau_couverture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 a tué le juge Robinson</dc:title>
  <dc:subject>Romans - Policier &amp; Mystère</dc:subject>
  <dc:creator>Raymond Leslie Goldman</dc:creator>
  <cp:keywords/>
  <dc:description>Dans la petite ville de Midland, aux Etats-Unis d'Amérique, les Spence et les Robinson sont deux familles ennemies depuis toujours. Jerry Spence est le directeur de la «Gazette» l'un des journaux locaux. Le juge Robinson et son frère Andrew ont la main mise sur la municipalité. Malgré cela, Jerry et Ellen, fille du juge, éprouvent une attirance réciproque depuis l'enfance. Le juge Robinson est assassiné. Il était tombé sous la coupe de Jonas Hatfield, évangéliste auto-proclamé, qui avait commencé à lui soutirer de fortes sommes d'argent et qui avait une forte influence morale sur lui, au point que le comportement du juge avait bien changé. Le scénario du crime fait penser à l'oeuvre de «Magee le boucher» qui vient de s'évader de l'hôpital psychiatrique. Mais est-ce si sûr ? Jerry Spence va mener son enquête de main de maître.</dc:description>
  <cp:lastModifiedBy>Cool Micro</cp:lastModifiedBy>
  <cp:revision>7</cp:revision>
  <cp:lastPrinted>2025-06-30T17:15:00Z</cp:lastPrinted>
  <dcterms:created xsi:type="dcterms:W3CDTF">2025-06-30T16:59:00Z</dcterms:created>
  <dcterms:modified xsi:type="dcterms:W3CDTF">2025-06-30T17:16:00Z</dcterms:modified>
  <cp:category>Romans - Policier &amp; Mystère</cp:category>
</cp:coreProperties>
</file>