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DA0AF" w14:textId="639189E4" w:rsidR="006F7A5C" w:rsidRPr="007549CD" w:rsidRDefault="00CE59D3" w:rsidP="00EE5875">
      <w:pPr>
        <w:pStyle w:val="Photoauteur"/>
      </w:pPr>
      <w:r w:rsidRPr="007549CD">
        <w:drawing>
          <wp:anchor distT="0" distB="0" distL="114300" distR="114300" simplePos="0" relativeHeight="251657728" behindDoc="0" locked="0" layoutInCell="1" allowOverlap="1" wp14:anchorId="195356C1" wp14:editId="2436C0DC">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07A4">
        <w:drawing>
          <wp:inline distT="0" distB="0" distL="0" distR="0" wp14:anchorId="5EB2700D" wp14:editId="1A08510E">
            <wp:extent cx="3490595" cy="429387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0595" cy="4293870"/>
                    </a:xfrm>
                    <a:prstGeom prst="rect">
                      <a:avLst/>
                    </a:prstGeom>
                    <a:noFill/>
                    <a:ln>
                      <a:noFill/>
                    </a:ln>
                  </pic:spPr>
                </pic:pic>
              </a:graphicData>
            </a:graphic>
          </wp:inline>
        </w:drawing>
      </w:r>
    </w:p>
    <w:p w14:paraId="224A24CE" w14:textId="77777777" w:rsidR="006F7A5C" w:rsidRDefault="006F7A5C" w:rsidP="006F7A5C">
      <w:pPr>
        <w:pStyle w:val="Auteur"/>
      </w:pPr>
      <w:r>
        <w:t>Blaise Cendrars</w:t>
      </w:r>
    </w:p>
    <w:p w14:paraId="787F846B" w14:textId="711F484E" w:rsidR="00033562" w:rsidRDefault="006F7A5C" w:rsidP="00D147FD">
      <w:pPr>
        <w:pStyle w:val="Titrelivre"/>
      </w:pPr>
      <w:r>
        <w:t>DAN YACK</w:t>
      </w:r>
    </w:p>
    <w:p w14:paraId="7F53E15B" w14:textId="320B0C9F" w:rsidR="00033562" w:rsidRDefault="006F7A5C" w:rsidP="00CE59D3">
      <w:pPr>
        <w:pStyle w:val="DateSortie"/>
      </w:pPr>
      <w:r>
        <w:t>1929</w:t>
      </w:r>
    </w:p>
    <w:p w14:paraId="4FF94F40" w14:textId="77777777" w:rsidR="00033562" w:rsidRDefault="00033562" w:rsidP="00CE59D3">
      <w:pPr>
        <w:ind w:firstLine="0"/>
        <w:sectPr w:rsidR="00033562">
          <w:footerReference w:type="default" r:id="rId10"/>
          <w:pgSz w:w="11906" w:h="16838" w:code="9"/>
          <w:pgMar w:top="0" w:right="0" w:bottom="0" w:left="0" w:header="0" w:footer="0" w:gutter="0"/>
          <w:cols w:space="708"/>
          <w:titlePg/>
          <w:docGrid w:linePitch="360"/>
        </w:sectPr>
      </w:pPr>
    </w:p>
    <w:p w14:paraId="2A62395F" w14:textId="77777777" w:rsidR="00033562" w:rsidRDefault="00033562" w:rsidP="00EE5875">
      <w:pPr>
        <w:pStyle w:val="Titretablematires"/>
      </w:pPr>
      <w:r>
        <w:lastRenderedPageBreak/>
        <w:t>Table des matières</w:t>
      </w:r>
    </w:p>
    <w:p w14:paraId="153FB34D" w14:textId="77777777" w:rsidR="00033562" w:rsidRDefault="00033562"/>
    <w:p w14:paraId="2754903E" w14:textId="22CC1650" w:rsidR="00CF3402"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1949607" w:history="1">
        <w:r w:rsidR="00CF3402" w:rsidRPr="00E43C36">
          <w:rPr>
            <w:rStyle w:val="Lienhypertexte"/>
          </w:rPr>
          <w:t>DAN YACK  LE PLAN DE L’AIGUILLE</w:t>
        </w:r>
        <w:r w:rsidR="00CF3402">
          <w:rPr>
            <w:webHidden/>
          </w:rPr>
          <w:tab/>
        </w:r>
        <w:r w:rsidR="00CF3402">
          <w:rPr>
            <w:webHidden/>
          </w:rPr>
          <w:fldChar w:fldCharType="begin"/>
        </w:r>
        <w:r w:rsidR="00CF3402">
          <w:rPr>
            <w:webHidden/>
          </w:rPr>
          <w:instrText xml:space="preserve"> PAGEREF _Toc201949607 \h </w:instrText>
        </w:r>
        <w:r w:rsidR="00CF3402">
          <w:rPr>
            <w:webHidden/>
          </w:rPr>
        </w:r>
        <w:r w:rsidR="00CF3402">
          <w:rPr>
            <w:webHidden/>
          </w:rPr>
          <w:fldChar w:fldCharType="separate"/>
        </w:r>
        <w:r w:rsidR="002B4F68">
          <w:rPr>
            <w:webHidden/>
          </w:rPr>
          <w:t>4</w:t>
        </w:r>
        <w:r w:rsidR="00CF3402">
          <w:rPr>
            <w:webHidden/>
          </w:rPr>
          <w:fldChar w:fldCharType="end"/>
        </w:r>
      </w:hyperlink>
    </w:p>
    <w:p w14:paraId="722E68E5" w14:textId="07567763" w:rsidR="00CF3402" w:rsidRDefault="00CF3402">
      <w:pPr>
        <w:pStyle w:val="TM2"/>
        <w:rPr>
          <w:rFonts w:asciiTheme="minorHAnsi" w:eastAsiaTheme="minorEastAsia" w:hAnsiTheme="minorHAnsi" w:cstheme="minorBidi"/>
          <w:color w:val="auto"/>
          <w:kern w:val="2"/>
          <w:sz w:val="24"/>
          <w14:ligatures w14:val="standardContextual"/>
        </w:rPr>
      </w:pPr>
      <w:hyperlink w:anchor="_Toc201949608" w:history="1">
        <w:r w:rsidRPr="00E43C36">
          <w:rPr>
            <w:rStyle w:val="Lienhypertexte"/>
          </w:rPr>
          <w:t>PREMIÈRE PARTIE  HEDWIGA</w:t>
        </w:r>
        <w:r>
          <w:rPr>
            <w:webHidden/>
          </w:rPr>
          <w:tab/>
        </w:r>
        <w:r>
          <w:rPr>
            <w:webHidden/>
          </w:rPr>
          <w:fldChar w:fldCharType="begin"/>
        </w:r>
        <w:r>
          <w:rPr>
            <w:webHidden/>
          </w:rPr>
          <w:instrText xml:space="preserve"> PAGEREF _Toc201949608 \h </w:instrText>
        </w:r>
        <w:r>
          <w:rPr>
            <w:webHidden/>
          </w:rPr>
        </w:r>
        <w:r>
          <w:rPr>
            <w:webHidden/>
          </w:rPr>
          <w:fldChar w:fldCharType="separate"/>
        </w:r>
        <w:r w:rsidR="002B4F68">
          <w:rPr>
            <w:webHidden/>
          </w:rPr>
          <w:t>6</w:t>
        </w:r>
        <w:r>
          <w:rPr>
            <w:webHidden/>
          </w:rPr>
          <w:fldChar w:fldCharType="end"/>
        </w:r>
      </w:hyperlink>
    </w:p>
    <w:p w14:paraId="797B193E" w14:textId="6DBCD9FF" w:rsidR="00CF3402" w:rsidRDefault="00CF3402">
      <w:pPr>
        <w:pStyle w:val="TM2"/>
        <w:rPr>
          <w:rFonts w:asciiTheme="minorHAnsi" w:eastAsiaTheme="minorEastAsia" w:hAnsiTheme="minorHAnsi" w:cstheme="minorBidi"/>
          <w:color w:val="auto"/>
          <w:kern w:val="2"/>
          <w:sz w:val="24"/>
          <w14:ligatures w14:val="standardContextual"/>
        </w:rPr>
      </w:pPr>
      <w:hyperlink w:anchor="_Toc201949609" w:history="1">
        <w:r w:rsidRPr="00E43C36">
          <w:rPr>
            <w:rStyle w:val="Lienhypertexte"/>
          </w:rPr>
          <w:t>DEUXIÈME PARTIE  LONGITUDE 164° 3’ E (de Greenwich)  LATITUDE 67° 5’ S</w:t>
        </w:r>
        <w:r>
          <w:rPr>
            <w:webHidden/>
          </w:rPr>
          <w:tab/>
        </w:r>
        <w:r>
          <w:rPr>
            <w:webHidden/>
          </w:rPr>
          <w:fldChar w:fldCharType="begin"/>
        </w:r>
        <w:r>
          <w:rPr>
            <w:webHidden/>
          </w:rPr>
          <w:instrText xml:space="preserve"> PAGEREF _Toc201949609 \h </w:instrText>
        </w:r>
        <w:r>
          <w:rPr>
            <w:webHidden/>
          </w:rPr>
        </w:r>
        <w:r>
          <w:rPr>
            <w:webHidden/>
          </w:rPr>
          <w:fldChar w:fldCharType="separate"/>
        </w:r>
        <w:r w:rsidR="002B4F68">
          <w:rPr>
            <w:webHidden/>
          </w:rPr>
          <w:t>30</w:t>
        </w:r>
        <w:r>
          <w:rPr>
            <w:webHidden/>
          </w:rPr>
          <w:fldChar w:fldCharType="end"/>
        </w:r>
      </w:hyperlink>
    </w:p>
    <w:p w14:paraId="028449B3" w14:textId="1131D0CF" w:rsidR="00CF3402" w:rsidRDefault="00CF3402">
      <w:pPr>
        <w:pStyle w:val="TM2"/>
        <w:rPr>
          <w:rFonts w:asciiTheme="minorHAnsi" w:eastAsiaTheme="minorEastAsia" w:hAnsiTheme="minorHAnsi" w:cstheme="minorBidi"/>
          <w:color w:val="auto"/>
          <w:kern w:val="2"/>
          <w:sz w:val="24"/>
          <w14:ligatures w14:val="standardContextual"/>
        </w:rPr>
      </w:pPr>
      <w:hyperlink w:anchor="_Toc201949610" w:history="1">
        <w:r w:rsidRPr="00E43C36">
          <w:rPr>
            <w:rStyle w:val="Lienhypertexte"/>
          </w:rPr>
          <w:t>TROISIÈME PARTIE  HIVERNAGE</w:t>
        </w:r>
        <w:r>
          <w:rPr>
            <w:webHidden/>
          </w:rPr>
          <w:tab/>
        </w:r>
        <w:r>
          <w:rPr>
            <w:webHidden/>
          </w:rPr>
          <w:fldChar w:fldCharType="begin"/>
        </w:r>
        <w:r>
          <w:rPr>
            <w:webHidden/>
          </w:rPr>
          <w:instrText xml:space="preserve"> PAGEREF _Toc201949610 \h </w:instrText>
        </w:r>
        <w:r>
          <w:rPr>
            <w:webHidden/>
          </w:rPr>
        </w:r>
        <w:r>
          <w:rPr>
            <w:webHidden/>
          </w:rPr>
          <w:fldChar w:fldCharType="separate"/>
        </w:r>
        <w:r w:rsidR="002B4F68">
          <w:rPr>
            <w:webHidden/>
          </w:rPr>
          <w:t>50</w:t>
        </w:r>
        <w:r>
          <w:rPr>
            <w:webHidden/>
          </w:rPr>
          <w:fldChar w:fldCharType="end"/>
        </w:r>
      </w:hyperlink>
    </w:p>
    <w:p w14:paraId="280C1A57" w14:textId="6E0D91A1" w:rsidR="00CF3402" w:rsidRDefault="00CF3402">
      <w:pPr>
        <w:pStyle w:val="TM2"/>
        <w:rPr>
          <w:rFonts w:asciiTheme="minorHAnsi" w:eastAsiaTheme="minorEastAsia" w:hAnsiTheme="minorHAnsi" w:cstheme="minorBidi"/>
          <w:color w:val="auto"/>
          <w:kern w:val="2"/>
          <w:sz w:val="24"/>
          <w14:ligatures w14:val="standardContextual"/>
        </w:rPr>
      </w:pPr>
      <w:hyperlink w:anchor="_Toc201949611" w:history="1">
        <w:r w:rsidRPr="00E43C36">
          <w:rPr>
            <w:rStyle w:val="Lienhypertexte"/>
          </w:rPr>
          <w:t>QUATRIÈME PARTIE  LE SOLEIL</w:t>
        </w:r>
        <w:r>
          <w:rPr>
            <w:webHidden/>
          </w:rPr>
          <w:tab/>
        </w:r>
        <w:r>
          <w:rPr>
            <w:webHidden/>
          </w:rPr>
          <w:fldChar w:fldCharType="begin"/>
        </w:r>
        <w:r>
          <w:rPr>
            <w:webHidden/>
          </w:rPr>
          <w:instrText xml:space="preserve"> PAGEREF _Toc201949611 \h </w:instrText>
        </w:r>
        <w:r>
          <w:rPr>
            <w:webHidden/>
          </w:rPr>
        </w:r>
        <w:r>
          <w:rPr>
            <w:webHidden/>
          </w:rPr>
          <w:fldChar w:fldCharType="separate"/>
        </w:r>
        <w:r w:rsidR="002B4F68">
          <w:rPr>
            <w:webHidden/>
          </w:rPr>
          <w:t>78</w:t>
        </w:r>
        <w:r>
          <w:rPr>
            <w:webHidden/>
          </w:rPr>
          <w:fldChar w:fldCharType="end"/>
        </w:r>
      </w:hyperlink>
    </w:p>
    <w:p w14:paraId="735B4BEE" w14:textId="165FADBE" w:rsidR="00CF3402" w:rsidRDefault="00CF3402">
      <w:pPr>
        <w:pStyle w:val="TM2"/>
        <w:rPr>
          <w:rFonts w:asciiTheme="minorHAnsi" w:eastAsiaTheme="minorEastAsia" w:hAnsiTheme="minorHAnsi" w:cstheme="minorBidi"/>
          <w:color w:val="auto"/>
          <w:kern w:val="2"/>
          <w:sz w:val="24"/>
          <w14:ligatures w14:val="standardContextual"/>
        </w:rPr>
      </w:pPr>
      <w:hyperlink w:anchor="_Toc201949612" w:history="1">
        <w:r w:rsidRPr="00E43C36">
          <w:rPr>
            <w:rStyle w:val="Lienhypertexte"/>
          </w:rPr>
          <w:t>CINQUIÈME PARTIE  PORT DÉCEPTION</w:t>
        </w:r>
        <w:r>
          <w:rPr>
            <w:webHidden/>
          </w:rPr>
          <w:tab/>
        </w:r>
        <w:r>
          <w:rPr>
            <w:webHidden/>
          </w:rPr>
          <w:fldChar w:fldCharType="begin"/>
        </w:r>
        <w:r>
          <w:rPr>
            <w:webHidden/>
          </w:rPr>
          <w:instrText xml:space="preserve"> PAGEREF _Toc201949612 \h </w:instrText>
        </w:r>
        <w:r>
          <w:rPr>
            <w:webHidden/>
          </w:rPr>
        </w:r>
        <w:r>
          <w:rPr>
            <w:webHidden/>
          </w:rPr>
          <w:fldChar w:fldCharType="separate"/>
        </w:r>
        <w:r w:rsidR="002B4F68">
          <w:rPr>
            <w:webHidden/>
          </w:rPr>
          <w:t>117</w:t>
        </w:r>
        <w:r>
          <w:rPr>
            <w:webHidden/>
          </w:rPr>
          <w:fldChar w:fldCharType="end"/>
        </w:r>
      </w:hyperlink>
    </w:p>
    <w:p w14:paraId="107CCF84" w14:textId="5E325D20" w:rsidR="00CF3402" w:rsidRDefault="00CF3402">
      <w:pPr>
        <w:pStyle w:val="TM1"/>
        <w:rPr>
          <w:rFonts w:asciiTheme="minorHAnsi" w:eastAsiaTheme="minorEastAsia" w:hAnsiTheme="minorHAnsi" w:cstheme="minorBidi"/>
          <w:bCs w:val="0"/>
          <w:iCs w:val="0"/>
          <w:color w:val="auto"/>
          <w:kern w:val="2"/>
          <w:sz w:val="24"/>
          <w:szCs w:val="24"/>
          <w14:ligatures w14:val="standardContextual"/>
        </w:rPr>
      </w:pPr>
      <w:hyperlink w:anchor="_Toc201949613" w:history="1">
        <w:r w:rsidRPr="00E43C36">
          <w:rPr>
            <w:rStyle w:val="Lienhypertexte"/>
          </w:rPr>
          <w:t>LES CONFESSIONS DE DAN YACK</w:t>
        </w:r>
        <w:r>
          <w:rPr>
            <w:webHidden/>
          </w:rPr>
          <w:tab/>
        </w:r>
        <w:r>
          <w:rPr>
            <w:webHidden/>
          </w:rPr>
          <w:fldChar w:fldCharType="begin"/>
        </w:r>
        <w:r>
          <w:rPr>
            <w:webHidden/>
          </w:rPr>
          <w:instrText xml:space="preserve"> PAGEREF _Toc201949613 \h </w:instrText>
        </w:r>
        <w:r>
          <w:rPr>
            <w:webHidden/>
          </w:rPr>
        </w:r>
        <w:r>
          <w:rPr>
            <w:webHidden/>
          </w:rPr>
          <w:fldChar w:fldCharType="separate"/>
        </w:r>
        <w:r w:rsidR="002B4F68">
          <w:rPr>
            <w:webHidden/>
          </w:rPr>
          <w:t>191</w:t>
        </w:r>
        <w:r>
          <w:rPr>
            <w:webHidden/>
          </w:rPr>
          <w:fldChar w:fldCharType="end"/>
        </w:r>
      </w:hyperlink>
    </w:p>
    <w:p w14:paraId="1F31BDB7" w14:textId="182DC667" w:rsidR="00CF3402" w:rsidRDefault="00CF3402">
      <w:pPr>
        <w:pStyle w:val="TM2"/>
        <w:rPr>
          <w:rFonts w:asciiTheme="minorHAnsi" w:eastAsiaTheme="minorEastAsia" w:hAnsiTheme="minorHAnsi" w:cstheme="minorBidi"/>
          <w:color w:val="auto"/>
          <w:kern w:val="2"/>
          <w:sz w:val="24"/>
          <w14:ligatures w14:val="standardContextual"/>
        </w:rPr>
      </w:pPr>
      <w:hyperlink w:anchor="_Toc201949614" w:history="1">
        <w:r w:rsidRPr="00E43C36">
          <w:rPr>
            <w:rStyle w:val="Lienhypertexte"/>
          </w:rPr>
          <w:t>ROULEAU UN</w:t>
        </w:r>
        <w:r>
          <w:rPr>
            <w:webHidden/>
          </w:rPr>
          <w:tab/>
        </w:r>
        <w:r>
          <w:rPr>
            <w:webHidden/>
          </w:rPr>
          <w:fldChar w:fldCharType="begin"/>
        </w:r>
        <w:r>
          <w:rPr>
            <w:webHidden/>
          </w:rPr>
          <w:instrText xml:space="preserve"> PAGEREF _Toc201949614 \h </w:instrText>
        </w:r>
        <w:r>
          <w:rPr>
            <w:webHidden/>
          </w:rPr>
        </w:r>
        <w:r>
          <w:rPr>
            <w:webHidden/>
          </w:rPr>
          <w:fldChar w:fldCharType="separate"/>
        </w:r>
        <w:r w:rsidR="002B4F68">
          <w:rPr>
            <w:webHidden/>
          </w:rPr>
          <w:t>193</w:t>
        </w:r>
        <w:r>
          <w:rPr>
            <w:webHidden/>
          </w:rPr>
          <w:fldChar w:fldCharType="end"/>
        </w:r>
      </w:hyperlink>
    </w:p>
    <w:p w14:paraId="5247E940" w14:textId="2446DF35" w:rsidR="00CF3402" w:rsidRDefault="00CF3402">
      <w:pPr>
        <w:pStyle w:val="TM2"/>
        <w:rPr>
          <w:rFonts w:asciiTheme="minorHAnsi" w:eastAsiaTheme="minorEastAsia" w:hAnsiTheme="minorHAnsi" w:cstheme="minorBidi"/>
          <w:color w:val="auto"/>
          <w:kern w:val="2"/>
          <w:sz w:val="24"/>
          <w14:ligatures w14:val="standardContextual"/>
        </w:rPr>
      </w:pPr>
      <w:hyperlink w:anchor="_Toc201949615" w:history="1">
        <w:r w:rsidRPr="00E43C36">
          <w:rPr>
            <w:rStyle w:val="Lienhypertexte"/>
          </w:rPr>
          <w:t>ROULEAU DEUX</w:t>
        </w:r>
        <w:r>
          <w:rPr>
            <w:webHidden/>
          </w:rPr>
          <w:tab/>
        </w:r>
        <w:r>
          <w:rPr>
            <w:webHidden/>
          </w:rPr>
          <w:fldChar w:fldCharType="begin"/>
        </w:r>
        <w:r>
          <w:rPr>
            <w:webHidden/>
          </w:rPr>
          <w:instrText xml:space="preserve"> PAGEREF _Toc201949615 \h </w:instrText>
        </w:r>
        <w:r>
          <w:rPr>
            <w:webHidden/>
          </w:rPr>
        </w:r>
        <w:r>
          <w:rPr>
            <w:webHidden/>
          </w:rPr>
          <w:fldChar w:fldCharType="separate"/>
        </w:r>
        <w:r w:rsidR="002B4F68">
          <w:rPr>
            <w:webHidden/>
          </w:rPr>
          <w:t>202</w:t>
        </w:r>
        <w:r>
          <w:rPr>
            <w:webHidden/>
          </w:rPr>
          <w:fldChar w:fldCharType="end"/>
        </w:r>
      </w:hyperlink>
    </w:p>
    <w:p w14:paraId="2BCC18F0" w14:textId="351416E5" w:rsidR="00CF3402" w:rsidRDefault="00CF3402">
      <w:pPr>
        <w:pStyle w:val="TM2"/>
        <w:rPr>
          <w:rFonts w:asciiTheme="minorHAnsi" w:eastAsiaTheme="minorEastAsia" w:hAnsiTheme="minorHAnsi" w:cstheme="minorBidi"/>
          <w:color w:val="auto"/>
          <w:kern w:val="2"/>
          <w:sz w:val="24"/>
          <w14:ligatures w14:val="standardContextual"/>
        </w:rPr>
      </w:pPr>
      <w:hyperlink w:anchor="_Toc201949616" w:history="1">
        <w:r w:rsidRPr="00E43C36">
          <w:rPr>
            <w:rStyle w:val="Lienhypertexte"/>
          </w:rPr>
          <w:t>ROULEAU DEUX BIS  LE PETIT CAHIER DE MIREILLE</w:t>
        </w:r>
        <w:r>
          <w:rPr>
            <w:webHidden/>
          </w:rPr>
          <w:tab/>
        </w:r>
        <w:r>
          <w:rPr>
            <w:webHidden/>
          </w:rPr>
          <w:fldChar w:fldCharType="begin"/>
        </w:r>
        <w:r>
          <w:rPr>
            <w:webHidden/>
          </w:rPr>
          <w:instrText xml:space="preserve"> PAGEREF _Toc201949616 \h </w:instrText>
        </w:r>
        <w:r>
          <w:rPr>
            <w:webHidden/>
          </w:rPr>
        </w:r>
        <w:r>
          <w:rPr>
            <w:webHidden/>
          </w:rPr>
          <w:fldChar w:fldCharType="separate"/>
        </w:r>
        <w:r w:rsidR="002B4F68">
          <w:rPr>
            <w:webHidden/>
          </w:rPr>
          <w:t>206</w:t>
        </w:r>
        <w:r>
          <w:rPr>
            <w:webHidden/>
          </w:rPr>
          <w:fldChar w:fldCharType="end"/>
        </w:r>
      </w:hyperlink>
    </w:p>
    <w:p w14:paraId="4FE57D1D" w14:textId="64BE7EC9" w:rsidR="00CF3402" w:rsidRDefault="00CF3402">
      <w:pPr>
        <w:pStyle w:val="TM2"/>
        <w:rPr>
          <w:rFonts w:asciiTheme="minorHAnsi" w:eastAsiaTheme="minorEastAsia" w:hAnsiTheme="minorHAnsi" w:cstheme="minorBidi"/>
          <w:color w:val="auto"/>
          <w:kern w:val="2"/>
          <w:sz w:val="24"/>
          <w14:ligatures w14:val="standardContextual"/>
        </w:rPr>
      </w:pPr>
      <w:hyperlink w:anchor="_Toc201949617" w:history="1">
        <w:r w:rsidRPr="00E43C36">
          <w:rPr>
            <w:rStyle w:val="Lienhypertexte"/>
          </w:rPr>
          <w:t>ROULEAU DEUX TER  LE PETIT CAHIER DE MIREILLE (SUITE)</w:t>
        </w:r>
        <w:r>
          <w:rPr>
            <w:webHidden/>
          </w:rPr>
          <w:tab/>
        </w:r>
        <w:r>
          <w:rPr>
            <w:webHidden/>
          </w:rPr>
          <w:fldChar w:fldCharType="begin"/>
        </w:r>
        <w:r>
          <w:rPr>
            <w:webHidden/>
          </w:rPr>
          <w:instrText xml:space="preserve"> PAGEREF _Toc201949617 \h </w:instrText>
        </w:r>
        <w:r>
          <w:rPr>
            <w:webHidden/>
          </w:rPr>
        </w:r>
        <w:r>
          <w:rPr>
            <w:webHidden/>
          </w:rPr>
          <w:fldChar w:fldCharType="separate"/>
        </w:r>
        <w:r w:rsidR="002B4F68">
          <w:rPr>
            <w:webHidden/>
          </w:rPr>
          <w:t>214</w:t>
        </w:r>
        <w:r>
          <w:rPr>
            <w:webHidden/>
          </w:rPr>
          <w:fldChar w:fldCharType="end"/>
        </w:r>
      </w:hyperlink>
    </w:p>
    <w:p w14:paraId="31FD97C7" w14:textId="1CABE781" w:rsidR="00CF3402" w:rsidRDefault="00CF3402">
      <w:pPr>
        <w:pStyle w:val="TM2"/>
        <w:rPr>
          <w:rFonts w:asciiTheme="minorHAnsi" w:eastAsiaTheme="minorEastAsia" w:hAnsiTheme="minorHAnsi" w:cstheme="minorBidi"/>
          <w:color w:val="auto"/>
          <w:kern w:val="2"/>
          <w:sz w:val="24"/>
          <w14:ligatures w14:val="standardContextual"/>
        </w:rPr>
      </w:pPr>
      <w:hyperlink w:anchor="_Toc201949618" w:history="1">
        <w:r w:rsidRPr="00E43C36">
          <w:rPr>
            <w:rStyle w:val="Lienhypertexte"/>
          </w:rPr>
          <w:t>ROULEAU TROIS</w:t>
        </w:r>
        <w:r>
          <w:rPr>
            <w:webHidden/>
          </w:rPr>
          <w:tab/>
        </w:r>
        <w:r>
          <w:rPr>
            <w:webHidden/>
          </w:rPr>
          <w:fldChar w:fldCharType="begin"/>
        </w:r>
        <w:r>
          <w:rPr>
            <w:webHidden/>
          </w:rPr>
          <w:instrText xml:space="preserve"> PAGEREF _Toc201949618 \h </w:instrText>
        </w:r>
        <w:r>
          <w:rPr>
            <w:webHidden/>
          </w:rPr>
        </w:r>
        <w:r>
          <w:rPr>
            <w:webHidden/>
          </w:rPr>
          <w:fldChar w:fldCharType="separate"/>
        </w:r>
        <w:r w:rsidR="002B4F68">
          <w:rPr>
            <w:webHidden/>
          </w:rPr>
          <w:t>221</w:t>
        </w:r>
        <w:r>
          <w:rPr>
            <w:webHidden/>
          </w:rPr>
          <w:fldChar w:fldCharType="end"/>
        </w:r>
      </w:hyperlink>
    </w:p>
    <w:p w14:paraId="68B489C1" w14:textId="0063F4C2" w:rsidR="00CF3402" w:rsidRDefault="00CF3402">
      <w:pPr>
        <w:pStyle w:val="TM2"/>
        <w:rPr>
          <w:rFonts w:asciiTheme="minorHAnsi" w:eastAsiaTheme="minorEastAsia" w:hAnsiTheme="minorHAnsi" w:cstheme="minorBidi"/>
          <w:color w:val="auto"/>
          <w:kern w:val="2"/>
          <w:sz w:val="24"/>
          <w14:ligatures w14:val="standardContextual"/>
        </w:rPr>
      </w:pPr>
      <w:hyperlink w:anchor="_Toc201949619" w:history="1">
        <w:r w:rsidRPr="00E43C36">
          <w:rPr>
            <w:rStyle w:val="Lienhypertexte"/>
          </w:rPr>
          <w:t>ROULEAU QUATRE</w:t>
        </w:r>
        <w:r>
          <w:rPr>
            <w:webHidden/>
          </w:rPr>
          <w:tab/>
        </w:r>
        <w:r>
          <w:rPr>
            <w:webHidden/>
          </w:rPr>
          <w:fldChar w:fldCharType="begin"/>
        </w:r>
        <w:r>
          <w:rPr>
            <w:webHidden/>
          </w:rPr>
          <w:instrText xml:space="preserve"> PAGEREF _Toc201949619 \h </w:instrText>
        </w:r>
        <w:r>
          <w:rPr>
            <w:webHidden/>
          </w:rPr>
        </w:r>
        <w:r>
          <w:rPr>
            <w:webHidden/>
          </w:rPr>
          <w:fldChar w:fldCharType="separate"/>
        </w:r>
        <w:r w:rsidR="002B4F68">
          <w:rPr>
            <w:webHidden/>
          </w:rPr>
          <w:t>237</w:t>
        </w:r>
        <w:r>
          <w:rPr>
            <w:webHidden/>
          </w:rPr>
          <w:fldChar w:fldCharType="end"/>
        </w:r>
      </w:hyperlink>
    </w:p>
    <w:p w14:paraId="7115907F" w14:textId="533D3BAC" w:rsidR="00CF3402" w:rsidRDefault="00CF3402">
      <w:pPr>
        <w:pStyle w:val="TM2"/>
        <w:rPr>
          <w:rFonts w:asciiTheme="minorHAnsi" w:eastAsiaTheme="minorEastAsia" w:hAnsiTheme="minorHAnsi" w:cstheme="minorBidi"/>
          <w:color w:val="auto"/>
          <w:kern w:val="2"/>
          <w:sz w:val="24"/>
          <w14:ligatures w14:val="standardContextual"/>
        </w:rPr>
      </w:pPr>
      <w:hyperlink w:anchor="_Toc201949620" w:history="1">
        <w:r w:rsidRPr="00E43C36">
          <w:rPr>
            <w:rStyle w:val="Lienhypertexte"/>
          </w:rPr>
          <w:t>ROULEAU CINQ</w:t>
        </w:r>
        <w:r>
          <w:rPr>
            <w:webHidden/>
          </w:rPr>
          <w:tab/>
        </w:r>
        <w:r>
          <w:rPr>
            <w:webHidden/>
          </w:rPr>
          <w:fldChar w:fldCharType="begin"/>
        </w:r>
        <w:r>
          <w:rPr>
            <w:webHidden/>
          </w:rPr>
          <w:instrText xml:space="preserve"> PAGEREF _Toc201949620 \h </w:instrText>
        </w:r>
        <w:r>
          <w:rPr>
            <w:webHidden/>
          </w:rPr>
        </w:r>
        <w:r>
          <w:rPr>
            <w:webHidden/>
          </w:rPr>
          <w:fldChar w:fldCharType="separate"/>
        </w:r>
        <w:r w:rsidR="002B4F68">
          <w:rPr>
            <w:webHidden/>
          </w:rPr>
          <w:t>252</w:t>
        </w:r>
        <w:r>
          <w:rPr>
            <w:webHidden/>
          </w:rPr>
          <w:fldChar w:fldCharType="end"/>
        </w:r>
      </w:hyperlink>
    </w:p>
    <w:p w14:paraId="63553ABE" w14:textId="4C824ED6" w:rsidR="00CF3402" w:rsidRDefault="00CF3402">
      <w:pPr>
        <w:pStyle w:val="TM2"/>
        <w:rPr>
          <w:rFonts w:asciiTheme="minorHAnsi" w:eastAsiaTheme="minorEastAsia" w:hAnsiTheme="minorHAnsi" w:cstheme="minorBidi"/>
          <w:color w:val="auto"/>
          <w:kern w:val="2"/>
          <w:sz w:val="24"/>
          <w14:ligatures w14:val="standardContextual"/>
        </w:rPr>
      </w:pPr>
      <w:hyperlink w:anchor="_Toc201949621" w:history="1">
        <w:r w:rsidRPr="00E43C36">
          <w:rPr>
            <w:rStyle w:val="Lienhypertexte"/>
          </w:rPr>
          <w:t>ROULEAU CINQ BIS  LE PETIT CAHIER DE MIREILLE (CAHIER ROUGE)</w:t>
        </w:r>
        <w:r>
          <w:rPr>
            <w:webHidden/>
          </w:rPr>
          <w:tab/>
        </w:r>
        <w:r>
          <w:rPr>
            <w:webHidden/>
          </w:rPr>
          <w:fldChar w:fldCharType="begin"/>
        </w:r>
        <w:r>
          <w:rPr>
            <w:webHidden/>
          </w:rPr>
          <w:instrText xml:space="preserve"> PAGEREF _Toc201949621 \h </w:instrText>
        </w:r>
        <w:r>
          <w:rPr>
            <w:webHidden/>
          </w:rPr>
        </w:r>
        <w:r>
          <w:rPr>
            <w:webHidden/>
          </w:rPr>
          <w:fldChar w:fldCharType="separate"/>
        </w:r>
        <w:r w:rsidR="002B4F68">
          <w:rPr>
            <w:webHidden/>
          </w:rPr>
          <w:t>257</w:t>
        </w:r>
        <w:r>
          <w:rPr>
            <w:webHidden/>
          </w:rPr>
          <w:fldChar w:fldCharType="end"/>
        </w:r>
      </w:hyperlink>
    </w:p>
    <w:p w14:paraId="57BB665C" w14:textId="1C334EB4" w:rsidR="00CF3402" w:rsidRDefault="00CF3402">
      <w:pPr>
        <w:pStyle w:val="TM3"/>
        <w:rPr>
          <w:rFonts w:asciiTheme="minorHAnsi" w:eastAsiaTheme="minorEastAsia" w:hAnsiTheme="minorHAnsi" w:cstheme="minorBidi"/>
          <w:noProof/>
          <w:color w:val="auto"/>
          <w:kern w:val="2"/>
          <w:sz w:val="24"/>
          <w14:ligatures w14:val="standardContextual"/>
        </w:rPr>
      </w:pPr>
      <w:hyperlink w:anchor="_Toc201949622" w:history="1">
        <w:r w:rsidRPr="00E43C36">
          <w:rPr>
            <w:rStyle w:val="Lienhypertexte"/>
            <w:noProof/>
          </w:rPr>
          <w:t>QUAND JE L’AI CONNU</w:t>
        </w:r>
        <w:r>
          <w:rPr>
            <w:noProof/>
            <w:webHidden/>
          </w:rPr>
          <w:tab/>
        </w:r>
        <w:r>
          <w:rPr>
            <w:noProof/>
            <w:webHidden/>
          </w:rPr>
          <w:fldChar w:fldCharType="begin"/>
        </w:r>
        <w:r>
          <w:rPr>
            <w:noProof/>
            <w:webHidden/>
          </w:rPr>
          <w:instrText xml:space="preserve"> PAGEREF _Toc201949622 \h </w:instrText>
        </w:r>
        <w:r>
          <w:rPr>
            <w:noProof/>
            <w:webHidden/>
          </w:rPr>
        </w:r>
        <w:r>
          <w:rPr>
            <w:noProof/>
            <w:webHidden/>
          </w:rPr>
          <w:fldChar w:fldCharType="separate"/>
        </w:r>
        <w:r w:rsidR="002B4F68">
          <w:rPr>
            <w:noProof/>
            <w:webHidden/>
          </w:rPr>
          <w:t>257</w:t>
        </w:r>
        <w:r>
          <w:rPr>
            <w:noProof/>
            <w:webHidden/>
          </w:rPr>
          <w:fldChar w:fldCharType="end"/>
        </w:r>
      </w:hyperlink>
    </w:p>
    <w:p w14:paraId="4B52C15F" w14:textId="124018DC" w:rsidR="00CF3402" w:rsidRDefault="00CF3402">
      <w:pPr>
        <w:pStyle w:val="TM3"/>
        <w:rPr>
          <w:rFonts w:asciiTheme="minorHAnsi" w:eastAsiaTheme="minorEastAsia" w:hAnsiTheme="minorHAnsi" w:cstheme="minorBidi"/>
          <w:noProof/>
          <w:color w:val="auto"/>
          <w:kern w:val="2"/>
          <w:sz w:val="24"/>
          <w14:ligatures w14:val="standardContextual"/>
        </w:rPr>
      </w:pPr>
      <w:hyperlink w:anchor="_Toc201949623" w:history="1">
        <w:r w:rsidRPr="00E43C36">
          <w:rPr>
            <w:rStyle w:val="Lienhypertexte"/>
            <w:noProof/>
          </w:rPr>
          <w:t>Mon Amour</w:t>
        </w:r>
        <w:r>
          <w:rPr>
            <w:noProof/>
            <w:webHidden/>
          </w:rPr>
          <w:tab/>
        </w:r>
        <w:r>
          <w:rPr>
            <w:noProof/>
            <w:webHidden/>
          </w:rPr>
          <w:fldChar w:fldCharType="begin"/>
        </w:r>
        <w:r>
          <w:rPr>
            <w:noProof/>
            <w:webHidden/>
          </w:rPr>
          <w:instrText xml:space="preserve"> PAGEREF _Toc201949623 \h </w:instrText>
        </w:r>
        <w:r>
          <w:rPr>
            <w:noProof/>
            <w:webHidden/>
          </w:rPr>
        </w:r>
        <w:r>
          <w:rPr>
            <w:noProof/>
            <w:webHidden/>
          </w:rPr>
          <w:fldChar w:fldCharType="separate"/>
        </w:r>
        <w:r w:rsidR="002B4F68">
          <w:rPr>
            <w:noProof/>
            <w:webHidden/>
          </w:rPr>
          <w:t>259</w:t>
        </w:r>
        <w:r>
          <w:rPr>
            <w:noProof/>
            <w:webHidden/>
          </w:rPr>
          <w:fldChar w:fldCharType="end"/>
        </w:r>
      </w:hyperlink>
    </w:p>
    <w:p w14:paraId="40D12D35" w14:textId="50930C8E" w:rsidR="00CF3402" w:rsidRDefault="00CF3402">
      <w:pPr>
        <w:pStyle w:val="TM3"/>
        <w:rPr>
          <w:rFonts w:asciiTheme="minorHAnsi" w:eastAsiaTheme="minorEastAsia" w:hAnsiTheme="minorHAnsi" w:cstheme="minorBidi"/>
          <w:noProof/>
          <w:color w:val="auto"/>
          <w:kern w:val="2"/>
          <w:sz w:val="24"/>
          <w14:ligatures w14:val="standardContextual"/>
        </w:rPr>
      </w:pPr>
      <w:hyperlink w:anchor="_Toc201949624" w:history="1">
        <w:r w:rsidRPr="00E43C36">
          <w:rPr>
            <w:rStyle w:val="Lienhypertexte"/>
            <w:noProof/>
          </w:rPr>
          <w:t>LES TAXIS</w:t>
        </w:r>
        <w:r>
          <w:rPr>
            <w:noProof/>
            <w:webHidden/>
          </w:rPr>
          <w:tab/>
        </w:r>
        <w:r>
          <w:rPr>
            <w:noProof/>
            <w:webHidden/>
          </w:rPr>
          <w:fldChar w:fldCharType="begin"/>
        </w:r>
        <w:r>
          <w:rPr>
            <w:noProof/>
            <w:webHidden/>
          </w:rPr>
          <w:instrText xml:space="preserve"> PAGEREF _Toc201949624 \h </w:instrText>
        </w:r>
        <w:r>
          <w:rPr>
            <w:noProof/>
            <w:webHidden/>
          </w:rPr>
        </w:r>
        <w:r>
          <w:rPr>
            <w:noProof/>
            <w:webHidden/>
          </w:rPr>
          <w:fldChar w:fldCharType="separate"/>
        </w:r>
        <w:r w:rsidR="002B4F68">
          <w:rPr>
            <w:noProof/>
            <w:webHidden/>
          </w:rPr>
          <w:t>260</w:t>
        </w:r>
        <w:r>
          <w:rPr>
            <w:noProof/>
            <w:webHidden/>
          </w:rPr>
          <w:fldChar w:fldCharType="end"/>
        </w:r>
      </w:hyperlink>
    </w:p>
    <w:p w14:paraId="33C01FF9" w14:textId="4CF364B4" w:rsidR="00CF3402" w:rsidRDefault="00CF3402">
      <w:pPr>
        <w:pStyle w:val="TM3"/>
        <w:rPr>
          <w:rFonts w:asciiTheme="minorHAnsi" w:eastAsiaTheme="minorEastAsia" w:hAnsiTheme="minorHAnsi" w:cstheme="minorBidi"/>
          <w:noProof/>
          <w:color w:val="auto"/>
          <w:kern w:val="2"/>
          <w:sz w:val="24"/>
          <w14:ligatures w14:val="standardContextual"/>
        </w:rPr>
      </w:pPr>
      <w:hyperlink w:anchor="_Toc201949625" w:history="1">
        <w:r w:rsidRPr="00E43C36">
          <w:rPr>
            <w:rStyle w:val="Lienhypertexte"/>
            <w:noProof/>
          </w:rPr>
          <w:t>LES CINÉS</w:t>
        </w:r>
        <w:r>
          <w:rPr>
            <w:noProof/>
            <w:webHidden/>
          </w:rPr>
          <w:tab/>
        </w:r>
        <w:r>
          <w:rPr>
            <w:noProof/>
            <w:webHidden/>
          </w:rPr>
          <w:fldChar w:fldCharType="begin"/>
        </w:r>
        <w:r>
          <w:rPr>
            <w:noProof/>
            <w:webHidden/>
          </w:rPr>
          <w:instrText xml:space="preserve"> PAGEREF _Toc201949625 \h </w:instrText>
        </w:r>
        <w:r>
          <w:rPr>
            <w:noProof/>
            <w:webHidden/>
          </w:rPr>
        </w:r>
        <w:r>
          <w:rPr>
            <w:noProof/>
            <w:webHidden/>
          </w:rPr>
          <w:fldChar w:fldCharType="separate"/>
        </w:r>
        <w:r w:rsidR="002B4F68">
          <w:rPr>
            <w:noProof/>
            <w:webHidden/>
          </w:rPr>
          <w:t>261</w:t>
        </w:r>
        <w:r>
          <w:rPr>
            <w:noProof/>
            <w:webHidden/>
          </w:rPr>
          <w:fldChar w:fldCharType="end"/>
        </w:r>
      </w:hyperlink>
    </w:p>
    <w:p w14:paraId="6C976580" w14:textId="199356B2" w:rsidR="00CF3402" w:rsidRDefault="00CF3402">
      <w:pPr>
        <w:pStyle w:val="TM3"/>
        <w:rPr>
          <w:rFonts w:asciiTheme="minorHAnsi" w:eastAsiaTheme="minorEastAsia" w:hAnsiTheme="minorHAnsi" w:cstheme="minorBidi"/>
          <w:noProof/>
          <w:color w:val="auto"/>
          <w:kern w:val="2"/>
          <w:sz w:val="24"/>
          <w14:ligatures w14:val="standardContextual"/>
        </w:rPr>
      </w:pPr>
      <w:hyperlink w:anchor="_Toc201949626" w:history="1">
        <w:r w:rsidRPr="00E43C36">
          <w:rPr>
            <w:rStyle w:val="Lienhypertexte"/>
            <w:noProof/>
          </w:rPr>
          <w:t>MON GRAND</w:t>
        </w:r>
        <w:r>
          <w:rPr>
            <w:noProof/>
            <w:webHidden/>
          </w:rPr>
          <w:tab/>
        </w:r>
        <w:r>
          <w:rPr>
            <w:noProof/>
            <w:webHidden/>
          </w:rPr>
          <w:fldChar w:fldCharType="begin"/>
        </w:r>
        <w:r>
          <w:rPr>
            <w:noProof/>
            <w:webHidden/>
          </w:rPr>
          <w:instrText xml:space="preserve"> PAGEREF _Toc201949626 \h </w:instrText>
        </w:r>
        <w:r>
          <w:rPr>
            <w:noProof/>
            <w:webHidden/>
          </w:rPr>
        </w:r>
        <w:r>
          <w:rPr>
            <w:noProof/>
            <w:webHidden/>
          </w:rPr>
          <w:fldChar w:fldCharType="separate"/>
        </w:r>
        <w:r w:rsidR="002B4F68">
          <w:rPr>
            <w:noProof/>
            <w:webHidden/>
          </w:rPr>
          <w:t>266</w:t>
        </w:r>
        <w:r>
          <w:rPr>
            <w:noProof/>
            <w:webHidden/>
          </w:rPr>
          <w:fldChar w:fldCharType="end"/>
        </w:r>
      </w:hyperlink>
    </w:p>
    <w:p w14:paraId="071DDBBC" w14:textId="5695D3B2" w:rsidR="00CF3402" w:rsidRDefault="00CF3402">
      <w:pPr>
        <w:pStyle w:val="TM2"/>
        <w:rPr>
          <w:rFonts w:asciiTheme="minorHAnsi" w:eastAsiaTheme="minorEastAsia" w:hAnsiTheme="minorHAnsi" w:cstheme="minorBidi"/>
          <w:color w:val="auto"/>
          <w:kern w:val="2"/>
          <w:sz w:val="24"/>
          <w14:ligatures w14:val="standardContextual"/>
        </w:rPr>
      </w:pPr>
      <w:hyperlink w:anchor="_Toc201949627" w:history="1">
        <w:r w:rsidRPr="00E43C36">
          <w:rPr>
            <w:rStyle w:val="Lienhypertexte"/>
          </w:rPr>
          <w:t>ROULEAU CINQ TER   LE PETIT CAHIER DE MIREILLE (CAHIER ROUGE SUITE)</w:t>
        </w:r>
        <w:r>
          <w:rPr>
            <w:webHidden/>
          </w:rPr>
          <w:tab/>
        </w:r>
        <w:r>
          <w:rPr>
            <w:webHidden/>
          </w:rPr>
          <w:fldChar w:fldCharType="begin"/>
        </w:r>
        <w:r>
          <w:rPr>
            <w:webHidden/>
          </w:rPr>
          <w:instrText xml:space="preserve"> PAGEREF _Toc201949627 \h </w:instrText>
        </w:r>
        <w:r>
          <w:rPr>
            <w:webHidden/>
          </w:rPr>
        </w:r>
        <w:r>
          <w:rPr>
            <w:webHidden/>
          </w:rPr>
          <w:fldChar w:fldCharType="separate"/>
        </w:r>
        <w:r w:rsidR="002B4F68">
          <w:rPr>
            <w:webHidden/>
          </w:rPr>
          <w:t>268</w:t>
        </w:r>
        <w:r>
          <w:rPr>
            <w:webHidden/>
          </w:rPr>
          <w:fldChar w:fldCharType="end"/>
        </w:r>
      </w:hyperlink>
    </w:p>
    <w:p w14:paraId="1F837512" w14:textId="5E7B607F" w:rsidR="00CF3402" w:rsidRDefault="00CF3402">
      <w:pPr>
        <w:pStyle w:val="TM3"/>
        <w:rPr>
          <w:rFonts w:asciiTheme="minorHAnsi" w:eastAsiaTheme="minorEastAsia" w:hAnsiTheme="minorHAnsi" w:cstheme="minorBidi"/>
          <w:noProof/>
          <w:color w:val="auto"/>
          <w:kern w:val="2"/>
          <w:sz w:val="24"/>
          <w14:ligatures w14:val="standardContextual"/>
        </w:rPr>
      </w:pPr>
      <w:hyperlink w:anchor="_Toc201949628" w:history="1">
        <w:r w:rsidRPr="00E43C36">
          <w:rPr>
            <w:rStyle w:val="Lienhypertexte"/>
            <w:noProof/>
          </w:rPr>
          <w:t>MES FILMS</w:t>
        </w:r>
        <w:r>
          <w:rPr>
            <w:noProof/>
            <w:webHidden/>
          </w:rPr>
          <w:tab/>
        </w:r>
        <w:r>
          <w:rPr>
            <w:noProof/>
            <w:webHidden/>
          </w:rPr>
          <w:fldChar w:fldCharType="begin"/>
        </w:r>
        <w:r>
          <w:rPr>
            <w:noProof/>
            <w:webHidden/>
          </w:rPr>
          <w:instrText xml:space="preserve"> PAGEREF _Toc201949628 \h </w:instrText>
        </w:r>
        <w:r>
          <w:rPr>
            <w:noProof/>
            <w:webHidden/>
          </w:rPr>
        </w:r>
        <w:r>
          <w:rPr>
            <w:noProof/>
            <w:webHidden/>
          </w:rPr>
          <w:fldChar w:fldCharType="separate"/>
        </w:r>
        <w:r w:rsidR="002B4F68">
          <w:rPr>
            <w:noProof/>
            <w:webHidden/>
          </w:rPr>
          <w:t>268</w:t>
        </w:r>
        <w:r>
          <w:rPr>
            <w:noProof/>
            <w:webHidden/>
          </w:rPr>
          <w:fldChar w:fldCharType="end"/>
        </w:r>
      </w:hyperlink>
    </w:p>
    <w:p w14:paraId="112EE8BE" w14:textId="171C17C9" w:rsidR="00CF3402" w:rsidRDefault="00CF3402">
      <w:pPr>
        <w:pStyle w:val="TM3"/>
        <w:rPr>
          <w:rFonts w:asciiTheme="minorHAnsi" w:eastAsiaTheme="minorEastAsia" w:hAnsiTheme="minorHAnsi" w:cstheme="minorBidi"/>
          <w:noProof/>
          <w:color w:val="auto"/>
          <w:kern w:val="2"/>
          <w:sz w:val="24"/>
          <w14:ligatures w14:val="standardContextual"/>
        </w:rPr>
      </w:pPr>
      <w:hyperlink w:anchor="_Toc201949629" w:history="1">
        <w:r w:rsidRPr="00E43C36">
          <w:rPr>
            <w:rStyle w:val="Lienhypertexte"/>
            <w:noProof/>
          </w:rPr>
          <w:t>GRIBOUILLE</w:t>
        </w:r>
        <w:r>
          <w:rPr>
            <w:noProof/>
            <w:webHidden/>
          </w:rPr>
          <w:tab/>
        </w:r>
        <w:r>
          <w:rPr>
            <w:noProof/>
            <w:webHidden/>
          </w:rPr>
          <w:fldChar w:fldCharType="begin"/>
        </w:r>
        <w:r>
          <w:rPr>
            <w:noProof/>
            <w:webHidden/>
          </w:rPr>
          <w:instrText xml:space="preserve"> PAGEREF _Toc201949629 \h </w:instrText>
        </w:r>
        <w:r>
          <w:rPr>
            <w:noProof/>
            <w:webHidden/>
          </w:rPr>
        </w:r>
        <w:r>
          <w:rPr>
            <w:noProof/>
            <w:webHidden/>
          </w:rPr>
          <w:fldChar w:fldCharType="separate"/>
        </w:r>
        <w:r w:rsidR="002B4F68">
          <w:rPr>
            <w:noProof/>
            <w:webHidden/>
          </w:rPr>
          <w:t>278</w:t>
        </w:r>
        <w:r>
          <w:rPr>
            <w:noProof/>
            <w:webHidden/>
          </w:rPr>
          <w:fldChar w:fldCharType="end"/>
        </w:r>
      </w:hyperlink>
    </w:p>
    <w:p w14:paraId="4FA37326" w14:textId="63588AF9" w:rsidR="00CF3402" w:rsidRDefault="00CF3402">
      <w:pPr>
        <w:pStyle w:val="TM2"/>
        <w:rPr>
          <w:rFonts w:asciiTheme="minorHAnsi" w:eastAsiaTheme="minorEastAsia" w:hAnsiTheme="minorHAnsi" w:cstheme="minorBidi"/>
          <w:color w:val="auto"/>
          <w:kern w:val="2"/>
          <w:sz w:val="24"/>
          <w14:ligatures w14:val="standardContextual"/>
        </w:rPr>
      </w:pPr>
      <w:hyperlink w:anchor="_Toc201949630" w:history="1">
        <w:r w:rsidRPr="00E43C36">
          <w:rPr>
            <w:rStyle w:val="Lienhypertexte"/>
          </w:rPr>
          <w:t>ROULEAU SIX</w:t>
        </w:r>
        <w:r>
          <w:rPr>
            <w:webHidden/>
          </w:rPr>
          <w:tab/>
        </w:r>
        <w:r>
          <w:rPr>
            <w:webHidden/>
          </w:rPr>
          <w:fldChar w:fldCharType="begin"/>
        </w:r>
        <w:r>
          <w:rPr>
            <w:webHidden/>
          </w:rPr>
          <w:instrText xml:space="preserve"> PAGEREF _Toc201949630 \h </w:instrText>
        </w:r>
        <w:r>
          <w:rPr>
            <w:webHidden/>
          </w:rPr>
        </w:r>
        <w:r>
          <w:rPr>
            <w:webHidden/>
          </w:rPr>
          <w:fldChar w:fldCharType="separate"/>
        </w:r>
        <w:r w:rsidR="002B4F68">
          <w:rPr>
            <w:webHidden/>
          </w:rPr>
          <w:t>282</w:t>
        </w:r>
        <w:r>
          <w:rPr>
            <w:webHidden/>
          </w:rPr>
          <w:fldChar w:fldCharType="end"/>
        </w:r>
      </w:hyperlink>
    </w:p>
    <w:p w14:paraId="4C856680" w14:textId="4823D588" w:rsidR="00CF3402" w:rsidRDefault="00CF3402">
      <w:pPr>
        <w:pStyle w:val="TM2"/>
        <w:rPr>
          <w:rFonts w:asciiTheme="minorHAnsi" w:eastAsiaTheme="minorEastAsia" w:hAnsiTheme="minorHAnsi" w:cstheme="minorBidi"/>
          <w:color w:val="auto"/>
          <w:kern w:val="2"/>
          <w:sz w:val="24"/>
          <w14:ligatures w14:val="standardContextual"/>
        </w:rPr>
      </w:pPr>
      <w:hyperlink w:anchor="_Toc201949631" w:history="1">
        <w:r w:rsidRPr="00E43C36">
          <w:rPr>
            <w:rStyle w:val="Lienhypertexte"/>
          </w:rPr>
          <w:t>ROULEAU SEPT</w:t>
        </w:r>
        <w:r>
          <w:rPr>
            <w:webHidden/>
          </w:rPr>
          <w:tab/>
        </w:r>
        <w:r>
          <w:rPr>
            <w:webHidden/>
          </w:rPr>
          <w:fldChar w:fldCharType="begin"/>
        </w:r>
        <w:r>
          <w:rPr>
            <w:webHidden/>
          </w:rPr>
          <w:instrText xml:space="preserve"> PAGEREF _Toc201949631 \h </w:instrText>
        </w:r>
        <w:r>
          <w:rPr>
            <w:webHidden/>
          </w:rPr>
        </w:r>
        <w:r>
          <w:rPr>
            <w:webHidden/>
          </w:rPr>
          <w:fldChar w:fldCharType="separate"/>
        </w:r>
        <w:r w:rsidR="002B4F68">
          <w:rPr>
            <w:webHidden/>
          </w:rPr>
          <w:t>297</w:t>
        </w:r>
        <w:r>
          <w:rPr>
            <w:webHidden/>
          </w:rPr>
          <w:fldChar w:fldCharType="end"/>
        </w:r>
      </w:hyperlink>
    </w:p>
    <w:p w14:paraId="34BA1358" w14:textId="6A5ED6C3" w:rsidR="00CF3402" w:rsidRDefault="00CF3402">
      <w:pPr>
        <w:pStyle w:val="TM2"/>
        <w:rPr>
          <w:rFonts w:asciiTheme="minorHAnsi" w:eastAsiaTheme="minorEastAsia" w:hAnsiTheme="minorHAnsi" w:cstheme="minorBidi"/>
          <w:color w:val="auto"/>
          <w:kern w:val="2"/>
          <w:sz w:val="24"/>
          <w14:ligatures w14:val="standardContextual"/>
        </w:rPr>
      </w:pPr>
      <w:hyperlink w:anchor="_Toc201949632" w:history="1">
        <w:r w:rsidRPr="00E43C36">
          <w:rPr>
            <w:rStyle w:val="Lienhypertexte"/>
          </w:rPr>
          <w:t>ROULEAU HUIT</w:t>
        </w:r>
        <w:r>
          <w:rPr>
            <w:webHidden/>
          </w:rPr>
          <w:tab/>
        </w:r>
        <w:r>
          <w:rPr>
            <w:webHidden/>
          </w:rPr>
          <w:fldChar w:fldCharType="begin"/>
        </w:r>
        <w:r>
          <w:rPr>
            <w:webHidden/>
          </w:rPr>
          <w:instrText xml:space="preserve"> PAGEREF _Toc201949632 \h </w:instrText>
        </w:r>
        <w:r>
          <w:rPr>
            <w:webHidden/>
          </w:rPr>
        </w:r>
        <w:r>
          <w:rPr>
            <w:webHidden/>
          </w:rPr>
          <w:fldChar w:fldCharType="separate"/>
        </w:r>
        <w:r w:rsidR="002B4F68">
          <w:rPr>
            <w:webHidden/>
          </w:rPr>
          <w:t>310</w:t>
        </w:r>
        <w:r>
          <w:rPr>
            <w:webHidden/>
          </w:rPr>
          <w:fldChar w:fldCharType="end"/>
        </w:r>
      </w:hyperlink>
    </w:p>
    <w:p w14:paraId="6184DE73" w14:textId="6BD72623" w:rsidR="00CF3402" w:rsidRDefault="00CF3402">
      <w:pPr>
        <w:pStyle w:val="TM2"/>
        <w:rPr>
          <w:rFonts w:asciiTheme="minorHAnsi" w:eastAsiaTheme="minorEastAsia" w:hAnsiTheme="minorHAnsi" w:cstheme="minorBidi"/>
          <w:color w:val="auto"/>
          <w:kern w:val="2"/>
          <w:sz w:val="24"/>
          <w14:ligatures w14:val="standardContextual"/>
        </w:rPr>
      </w:pPr>
      <w:hyperlink w:anchor="_Toc201949633" w:history="1">
        <w:r w:rsidRPr="00E43C36">
          <w:rPr>
            <w:rStyle w:val="Lienhypertexte"/>
          </w:rPr>
          <w:t>ROULEAU NEUF</w:t>
        </w:r>
        <w:r>
          <w:rPr>
            <w:webHidden/>
          </w:rPr>
          <w:tab/>
        </w:r>
        <w:r>
          <w:rPr>
            <w:webHidden/>
          </w:rPr>
          <w:fldChar w:fldCharType="begin"/>
        </w:r>
        <w:r>
          <w:rPr>
            <w:webHidden/>
          </w:rPr>
          <w:instrText xml:space="preserve"> PAGEREF _Toc201949633 \h </w:instrText>
        </w:r>
        <w:r>
          <w:rPr>
            <w:webHidden/>
          </w:rPr>
        </w:r>
        <w:r>
          <w:rPr>
            <w:webHidden/>
          </w:rPr>
          <w:fldChar w:fldCharType="separate"/>
        </w:r>
        <w:r w:rsidR="002B4F68">
          <w:rPr>
            <w:webHidden/>
          </w:rPr>
          <w:t>328</w:t>
        </w:r>
        <w:r>
          <w:rPr>
            <w:webHidden/>
          </w:rPr>
          <w:fldChar w:fldCharType="end"/>
        </w:r>
      </w:hyperlink>
    </w:p>
    <w:p w14:paraId="4156C68E" w14:textId="0183F631" w:rsidR="00CF3402" w:rsidRDefault="00CF3402">
      <w:pPr>
        <w:pStyle w:val="TM1"/>
        <w:rPr>
          <w:rFonts w:asciiTheme="minorHAnsi" w:eastAsiaTheme="minorEastAsia" w:hAnsiTheme="minorHAnsi" w:cstheme="minorBidi"/>
          <w:bCs w:val="0"/>
          <w:iCs w:val="0"/>
          <w:color w:val="auto"/>
          <w:kern w:val="2"/>
          <w:sz w:val="24"/>
          <w:szCs w:val="24"/>
          <w14:ligatures w14:val="standardContextual"/>
        </w:rPr>
      </w:pPr>
      <w:hyperlink w:anchor="_Toc201949634" w:history="1">
        <w:r w:rsidRPr="00E43C36">
          <w:rPr>
            <w:rStyle w:val="Lienhypertexte"/>
          </w:rPr>
          <w:t>À propos de cette édition électronique</w:t>
        </w:r>
        <w:r>
          <w:rPr>
            <w:webHidden/>
          </w:rPr>
          <w:tab/>
        </w:r>
        <w:r>
          <w:rPr>
            <w:webHidden/>
          </w:rPr>
          <w:fldChar w:fldCharType="begin"/>
        </w:r>
        <w:r>
          <w:rPr>
            <w:webHidden/>
          </w:rPr>
          <w:instrText xml:space="preserve"> PAGEREF _Toc201949634 \h </w:instrText>
        </w:r>
        <w:r>
          <w:rPr>
            <w:webHidden/>
          </w:rPr>
        </w:r>
        <w:r>
          <w:rPr>
            <w:webHidden/>
          </w:rPr>
          <w:fldChar w:fldCharType="separate"/>
        </w:r>
        <w:r w:rsidR="002B4F68">
          <w:rPr>
            <w:webHidden/>
          </w:rPr>
          <w:t>337</w:t>
        </w:r>
        <w:r>
          <w:rPr>
            <w:webHidden/>
          </w:rPr>
          <w:fldChar w:fldCharType="end"/>
        </w:r>
      </w:hyperlink>
    </w:p>
    <w:p w14:paraId="4994B708" w14:textId="390C1B30" w:rsidR="00033562" w:rsidRDefault="00033562">
      <w:r>
        <w:fldChar w:fldCharType="end"/>
      </w:r>
    </w:p>
    <w:p w14:paraId="693E9096" w14:textId="107348A9" w:rsidR="006F7A5C" w:rsidRPr="00675642" w:rsidRDefault="006F7A5C" w:rsidP="00EE5875">
      <w:pPr>
        <w:pStyle w:val="Titre1"/>
      </w:pPr>
      <w:bookmarkStart w:id="0" w:name="bookmark2"/>
      <w:bookmarkStart w:id="1" w:name="_Toc201949607"/>
      <w:bookmarkEnd w:id="0"/>
      <w:r w:rsidRPr="00675642">
        <w:lastRenderedPageBreak/>
        <w:t>DAN YACK</w:t>
      </w:r>
      <w:r>
        <w:br/>
      </w:r>
      <w:r>
        <w:br/>
      </w:r>
      <w:r w:rsidR="00CF3402">
        <w:t>LE PLAN DE L’AIGUILLE</w:t>
      </w:r>
      <w:bookmarkEnd w:id="1"/>
    </w:p>
    <w:p w14:paraId="203DACCD" w14:textId="77777777" w:rsidR="00457E89" w:rsidRPr="00675642" w:rsidRDefault="00457E89" w:rsidP="00457E89">
      <w:pPr>
        <w:pStyle w:val="Droite"/>
        <w:pageBreakBefore/>
        <w:spacing w:before="2040"/>
        <w:rPr>
          <w:i/>
        </w:rPr>
      </w:pPr>
      <w:r w:rsidRPr="00675642">
        <w:rPr>
          <w:i/>
        </w:rPr>
        <w:lastRenderedPageBreak/>
        <w:t>À ABEL GANCE</w:t>
      </w:r>
    </w:p>
    <w:p w14:paraId="0E48924A" w14:textId="77777777" w:rsidR="00EE5875" w:rsidRDefault="00457E89" w:rsidP="00457E89">
      <w:r w:rsidRPr="00675642">
        <w:t>C</w:t>
      </w:r>
      <w:r w:rsidR="00EE5875">
        <w:t>’</w:t>
      </w:r>
      <w:r w:rsidRPr="00675642">
        <w:t>est à toi</w:t>
      </w:r>
      <w:r w:rsidR="00EE5875">
        <w:t xml:space="preserve">, </w:t>
      </w:r>
      <w:r w:rsidRPr="00675642">
        <w:t>mon cher Abel</w:t>
      </w:r>
      <w:r w:rsidR="00EE5875">
        <w:t xml:space="preserve">, </w:t>
      </w:r>
      <w:r w:rsidRPr="00675642">
        <w:t>que je dédie ce roman</w:t>
      </w:r>
      <w:r w:rsidR="00EE5875">
        <w:t xml:space="preserve">, </w:t>
      </w:r>
      <w:r w:rsidRPr="00675642">
        <w:t>non pas de l</w:t>
      </w:r>
      <w:r w:rsidR="00EE5875">
        <w:t>’</w:t>
      </w:r>
      <w:r w:rsidRPr="00675642">
        <w:t>intelligence</w:t>
      </w:r>
      <w:r w:rsidR="00EE5875">
        <w:t xml:space="preserve">, </w:t>
      </w:r>
      <w:r w:rsidRPr="00675642">
        <w:t>ni même de la sensibilité</w:t>
      </w:r>
      <w:r w:rsidR="00EE5875">
        <w:t xml:space="preserve">, </w:t>
      </w:r>
      <w:r w:rsidRPr="00675642">
        <w:t>mais de la br</w:t>
      </w:r>
      <w:r w:rsidRPr="00675642">
        <w:t>u</w:t>
      </w:r>
      <w:r w:rsidRPr="00675642">
        <w:t>te et de l</w:t>
      </w:r>
      <w:r w:rsidR="00EE5875">
        <w:t>’</w:t>
      </w:r>
      <w:r w:rsidRPr="00675642">
        <w:t>animalité</w:t>
      </w:r>
      <w:r w:rsidR="00EE5875">
        <w:t>.</w:t>
      </w:r>
    </w:p>
    <w:p w14:paraId="35A4A665" w14:textId="77777777" w:rsidR="00EE5875" w:rsidRDefault="00457E89" w:rsidP="00457E89">
      <w:pPr>
        <w:rPr>
          <w:i/>
          <w:iCs/>
        </w:rPr>
      </w:pPr>
      <w:r w:rsidRPr="00675642">
        <w:t>N</w:t>
      </w:r>
      <w:r w:rsidR="00EE5875">
        <w:t>’</w:t>
      </w:r>
      <w:r w:rsidRPr="00675642">
        <w:t>y cherche pas une nouvelle formule d</w:t>
      </w:r>
      <w:r w:rsidR="00EE5875">
        <w:t>’</w:t>
      </w:r>
      <w:r w:rsidRPr="00675642">
        <w:t>art</w:t>
      </w:r>
      <w:r w:rsidR="00EE5875">
        <w:t xml:space="preserve">, </w:t>
      </w:r>
      <w:r w:rsidRPr="00675642">
        <w:t>ni un no</w:t>
      </w:r>
      <w:r w:rsidRPr="00675642">
        <w:t>u</w:t>
      </w:r>
      <w:r w:rsidRPr="00675642">
        <w:t>veau mode d</w:t>
      </w:r>
      <w:r w:rsidR="00EE5875">
        <w:t>’</w:t>
      </w:r>
      <w:r w:rsidRPr="00675642">
        <w:t>écriture</w:t>
      </w:r>
      <w:r w:rsidR="00EE5875">
        <w:t xml:space="preserve">, </w:t>
      </w:r>
      <w:r w:rsidRPr="00675642">
        <w:t>mais bien l</w:t>
      </w:r>
      <w:r w:rsidR="00EE5875">
        <w:t>’</w:t>
      </w:r>
      <w:r w:rsidRPr="00675642">
        <w:t>expression de l</w:t>
      </w:r>
      <w:r w:rsidR="00EE5875">
        <w:t>’</w:t>
      </w:r>
      <w:r w:rsidRPr="00675642">
        <w:t>état de santé gén</w:t>
      </w:r>
      <w:r w:rsidRPr="00675642">
        <w:t>é</w:t>
      </w:r>
      <w:r w:rsidRPr="00675642">
        <w:t>ral de demain</w:t>
      </w:r>
      <w:r w:rsidR="00EE5875">
        <w:t xml:space="preserve"> : </w:t>
      </w:r>
      <w:r w:rsidRPr="00675642">
        <w:rPr>
          <w:i/>
          <w:iCs/>
        </w:rPr>
        <w:t>on déraisonnera</w:t>
      </w:r>
      <w:r w:rsidR="00EE5875">
        <w:rPr>
          <w:i/>
          <w:iCs/>
        </w:rPr>
        <w:t>.</w:t>
      </w:r>
    </w:p>
    <w:p w14:paraId="02824054" w14:textId="1120E2AC" w:rsidR="00457E89" w:rsidRPr="00675642" w:rsidRDefault="00EE5875" w:rsidP="00457E89">
      <w:r>
        <w:rPr>
          <w:i/>
          <w:iCs/>
        </w:rPr>
        <w:t>« </w:t>
      </w:r>
      <w:r w:rsidR="00457E89" w:rsidRPr="00675642">
        <w:t>Qui veut faire l</w:t>
      </w:r>
      <w:r>
        <w:t>’</w:t>
      </w:r>
      <w:r w:rsidR="00457E89" w:rsidRPr="00675642">
        <w:t>ange</w:t>
      </w:r>
      <w:r>
        <w:t xml:space="preserve">, </w:t>
      </w:r>
      <w:r w:rsidR="00457E89" w:rsidRPr="00675642">
        <w:t>fait la bête</w:t>
      </w:r>
      <w:r>
        <w:t>. »</w:t>
      </w:r>
    </w:p>
    <w:p w14:paraId="1F7D1821" w14:textId="77777777" w:rsidR="00EE5875" w:rsidRDefault="00457E89" w:rsidP="00457E89">
      <w:r w:rsidRPr="00675642">
        <w:t>Vive l</w:t>
      </w:r>
      <w:r w:rsidR="00EE5875">
        <w:t>’</w:t>
      </w:r>
      <w:r w:rsidRPr="00675642">
        <w:t>homme</w:t>
      </w:r>
      <w:r w:rsidR="00EE5875">
        <w:t> !</w:t>
      </w:r>
    </w:p>
    <w:p w14:paraId="0B88094F" w14:textId="77777777" w:rsidR="00EE5875" w:rsidRDefault="00457E89" w:rsidP="00457E89">
      <w:pPr>
        <w:pStyle w:val="Droite"/>
      </w:pPr>
      <w:r w:rsidRPr="00675642">
        <w:t>BLAISE CENDRARS</w:t>
      </w:r>
      <w:r w:rsidR="00EE5875">
        <w:t>.</w:t>
      </w:r>
    </w:p>
    <w:p w14:paraId="4DDC0144" w14:textId="77777777" w:rsidR="00EE5875" w:rsidRDefault="00457E89" w:rsidP="00457E89">
      <w:pPr>
        <w:pStyle w:val="Droite"/>
      </w:pPr>
      <w:proofErr w:type="spellStart"/>
      <w:r w:rsidRPr="00675642">
        <w:t>Peïra</w:t>
      </w:r>
      <w:proofErr w:type="spellEnd"/>
      <w:r w:rsidRPr="00675642">
        <w:t xml:space="preserve"> Cava</w:t>
      </w:r>
      <w:r w:rsidR="00EE5875">
        <w:t xml:space="preserve">, </w:t>
      </w:r>
      <w:r w:rsidRPr="00675642">
        <w:t>décembre 1919</w:t>
      </w:r>
      <w:r w:rsidR="00EE5875">
        <w:t>.</w:t>
      </w:r>
    </w:p>
    <w:p w14:paraId="2B311446" w14:textId="77777777" w:rsidR="00EE5875" w:rsidRDefault="00457E89" w:rsidP="00457E89">
      <w:pPr>
        <w:spacing w:before="1440"/>
      </w:pPr>
      <w:r w:rsidRPr="00675642">
        <w:rPr>
          <w:i/>
          <w:iCs/>
        </w:rPr>
        <w:t>Post-scriptum</w:t>
      </w:r>
      <w:r w:rsidR="00EE5875">
        <w:rPr>
          <w:i/>
          <w:iCs/>
        </w:rPr>
        <w:t xml:space="preserve">. </w:t>
      </w:r>
      <w:r w:rsidRPr="00675642">
        <w:t>Toutes les philosophies ne valent pas une bonne nuit d</w:t>
      </w:r>
      <w:r w:rsidR="00EE5875">
        <w:t>’</w:t>
      </w:r>
      <w:r w:rsidRPr="00675642">
        <w:t>amour</w:t>
      </w:r>
      <w:r w:rsidR="00EE5875">
        <w:t xml:space="preserve">, </w:t>
      </w:r>
      <w:r w:rsidRPr="00675642">
        <w:t>comme a dit</w:t>
      </w:r>
      <w:r w:rsidR="00EE5875">
        <w:t xml:space="preserve">, </w:t>
      </w:r>
      <w:r w:rsidRPr="00675642">
        <w:t>je crois</w:t>
      </w:r>
      <w:r w:rsidR="00EE5875">
        <w:t xml:space="preserve">, </w:t>
      </w:r>
      <w:r w:rsidRPr="00675642">
        <w:t>Shakespeare</w:t>
      </w:r>
      <w:r w:rsidR="00EE5875">
        <w:t>.</w:t>
      </w:r>
    </w:p>
    <w:p w14:paraId="784A5472" w14:textId="791A0F3C" w:rsidR="00EE5875" w:rsidRDefault="00EE5875" w:rsidP="00457E89">
      <w:pPr>
        <w:pStyle w:val="Droite"/>
      </w:pPr>
      <w:proofErr w:type="spellStart"/>
      <w:r w:rsidRPr="00675642">
        <w:t>B</w:t>
      </w:r>
      <w:r>
        <w:t>.</w:t>
      </w:r>
      <w:r w:rsidRPr="00675642">
        <w:t>C</w:t>
      </w:r>
      <w:proofErr w:type="spellEnd"/>
      <w:r>
        <w:t>.</w:t>
      </w:r>
    </w:p>
    <w:p w14:paraId="00E3FA8A" w14:textId="14E38AA3" w:rsidR="00457E89" w:rsidRPr="00675642" w:rsidRDefault="00457E89" w:rsidP="00EE5875">
      <w:pPr>
        <w:pStyle w:val="Titre2"/>
      </w:pPr>
      <w:bookmarkStart w:id="2" w:name="_Toc327816196"/>
      <w:bookmarkStart w:id="3" w:name="_Toc201949608"/>
      <w:r w:rsidRPr="00675642">
        <w:lastRenderedPageBreak/>
        <w:t>PREMIÈRE PARTIE</w:t>
      </w:r>
      <w:r w:rsidRPr="00675642">
        <w:br/>
      </w:r>
      <w:r w:rsidRPr="00675642">
        <w:br/>
      </w:r>
      <w:proofErr w:type="spellStart"/>
      <w:r w:rsidRPr="00675642">
        <w:t>HEDWIGA</w:t>
      </w:r>
      <w:bookmarkEnd w:id="2"/>
      <w:bookmarkEnd w:id="3"/>
      <w:proofErr w:type="spellEnd"/>
    </w:p>
    <w:p w14:paraId="6C0F1781" w14:textId="77777777" w:rsidR="00EE5875" w:rsidRDefault="00457E89" w:rsidP="00457E89">
      <w:r w:rsidRPr="00675642">
        <w:t>Un air beuglant de gramophone</w:t>
      </w:r>
      <w:r w:rsidR="00EE5875">
        <w:t>.</w:t>
      </w:r>
    </w:p>
    <w:p w14:paraId="64A28C21" w14:textId="77777777" w:rsidR="00EE5875" w:rsidRDefault="00457E89" w:rsidP="00457E89">
      <w:r w:rsidRPr="00675642">
        <w:t>Mû par les ventilateurs du plafond</w:t>
      </w:r>
      <w:r w:rsidR="00EE5875">
        <w:t xml:space="preserve">, </w:t>
      </w:r>
      <w:r w:rsidRPr="00675642">
        <w:t>l</w:t>
      </w:r>
      <w:r w:rsidR="00EE5875">
        <w:t>’</w:t>
      </w:r>
      <w:r w:rsidRPr="00675642">
        <w:t>appareil à disque asp</w:t>
      </w:r>
      <w:r w:rsidRPr="00675642">
        <w:t>i</w:t>
      </w:r>
      <w:r w:rsidRPr="00675642">
        <w:t>rait les couples</w:t>
      </w:r>
      <w:r w:rsidR="00EE5875">
        <w:t xml:space="preserve">, </w:t>
      </w:r>
      <w:r w:rsidRPr="00675642">
        <w:t>les rejetait de profil</w:t>
      </w:r>
      <w:r w:rsidR="00EE5875">
        <w:t xml:space="preserve">, </w:t>
      </w:r>
      <w:r w:rsidRPr="00675642">
        <w:t>trébuchants</w:t>
      </w:r>
      <w:r w:rsidR="00EE5875">
        <w:t xml:space="preserve">, </w:t>
      </w:r>
      <w:r w:rsidRPr="00675642">
        <w:t>vertigineux</w:t>
      </w:r>
      <w:r w:rsidR="00EE5875">
        <w:t xml:space="preserve">. </w:t>
      </w:r>
      <w:r w:rsidRPr="00675642">
        <w:t>Les voix de tous les pays de la terre</w:t>
      </w:r>
      <w:r w:rsidR="00EE5875">
        <w:t xml:space="preserve">, </w:t>
      </w:r>
      <w:r w:rsidRPr="00675642">
        <w:t>les hymnes de toutes les n</w:t>
      </w:r>
      <w:r w:rsidRPr="00675642">
        <w:t>a</w:t>
      </w:r>
      <w:r w:rsidRPr="00675642">
        <w:t>tions du monde retentissaient</w:t>
      </w:r>
      <w:r w:rsidR="00EE5875">
        <w:t xml:space="preserve">. </w:t>
      </w:r>
      <w:r w:rsidRPr="00675642">
        <w:t>Les lampes à arc éclataient dans les miroirs et les femmes tournoyaient comme des toupies m</w:t>
      </w:r>
      <w:r w:rsidRPr="00675642">
        <w:t>u</w:t>
      </w:r>
      <w:r w:rsidRPr="00675642">
        <w:t>gissantes</w:t>
      </w:r>
      <w:r w:rsidR="00EE5875">
        <w:t>.</w:t>
      </w:r>
    </w:p>
    <w:p w14:paraId="0FF1C879" w14:textId="77777777" w:rsidR="00EE5875" w:rsidRDefault="00457E89" w:rsidP="00457E89">
      <w:r w:rsidRPr="00675642">
        <w:t>Les bouchons de champagne pétaradaient de toutes parts</w:t>
      </w:r>
      <w:r w:rsidR="00EE5875">
        <w:t>.</w:t>
      </w:r>
    </w:p>
    <w:p w14:paraId="46A93A48" w14:textId="77777777" w:rsidR="00EE5875" w:rsidRDefault="00457E89" w:rsidP="00457E89">
      <w:r w:rsidRPr="00675642">
        <w:t>Dominant la mêlée des drapeaux agités et le clignotement livide des guirlandes électriques</w:t>
      </w:r>
      <w:r w:rsidR="00EE5875">
        <w:t xml:space="preserve">, </w:t>
      </w:r>
      <w:r w:rsidRPr="00675642">
        <w:t>les quatre pavillons en cuivre de la machine à fanfares se dressaient</w:t>
      </w:r>
      <w:r w:rsidR="00EE5875">
        <w:t xml:space="preserve">, </w:t>
      </w:r>
      <w:r w:rsidRPr="00675642">
        <w:t>formidables</w:t>
      </w:r>
      <w:r w:rsidR="00EE5875">
        <w:t xml:space="preserve">, </w:t>
      </w:r>
      <w:r w:rsidRPr="00675642">
        <w:t>astiqués</w:t>
      </w:r>
      <w:r w:rsidR="00EE5875">
        <w:t xml:space="preserve">, </w:t>
      </w:r>
      <w:r w:rsidRPr="00675642">
        <w:t>avides</w:t>
      </w:r>
      <w:r w:rsidR="00EE5875">
        <w:t>.</w:t>
      </w:r>
    </w:p>
    <w:p w14:paraId="2421FB07" w14:textId="77777777" w:rsidR="00EE5875" w:rsidRDefault="00457E89" w:rsidP="00457E89">
      <w:r w:rsidRPr="00675642">
        <w:t>D</w:t>
      </w:r>
      <w:r w:rsidR="00EE5875">
        <w:t>’</w:t>
      </w:r>
      <w:r w:rsidRPr="00675642">
        <w:t>une seule glissade sur les omoplates et dans un immense éclat de rire</w:t>
      </w:r>
      <w:r w:rsidR="00EE5875">
        <w:t xml:space="preserve">, </w:t>
      </w:r>
      <w:r w:rsidRPr="00675642">
        <w:t>Dan Yack traversa le parquet ciré</w:t>
      </w:r>
      <w:r w:rsidR="00EE5875">
        <w:t xml:space="preserve">. </w:t>
      </w:r>
      <w:r w:rsidRPr="00675642">
        <w:t>Il y eut une belle bousculade</w:t>
      </w:r>
      <w:r w:rsidR="00EE5875">
        <w:t xml:space="preserve"> ; </w:t>
      </w:r>
      <w:r w:rsidRPr="00675642">
        <w:t>puis</w:t>
      </w:r>
      <w:r w:rsidR="00EE5875">
        <w:t xml:space="preserve">, </w:t>
      </w:r>
      <w:r w:rsidRPr="00675642">
        <w:t>des valets chamarrés le sortirent de la salle</w:t>
      </w:r>
      <w:r w:rsidR="00EE5875">
        <w:t xml:space="preserve">, </w:t>
      </w:r>
      <w:r w:rsidRPr="00675642">
        <w:t>refermant sur lui les portes fulgurantes du bal</w:t>
      </w:r>
      <w:r w:rsidR="00EE5875">
        <w:t>.</w:t>
      </w:r>
    </w:p>
    <w:p w14:paraId="379715CD" w14:textId="77777777" w:rsidR="00EE5875" w:rsidRDefault="00457E89" w:rsidP="00457E89">
      <w:r w:rsidRPr="00675642">
        <w:t>Alors Dan Yack se vissa le monocle à l</w:t>
      </w:r>
      <w:r w:rsidR="00EE5875">
        <w:t>’</w:t>
      </w:r>
      <w:r w:rsidRPr="00675642">
        <w:t>œil et</w:t>
      </w:r>
      <w:r w:rsidR="00EE5875">
        <w:t xml:space="preserve">, </w:t>
      </w:r>
      <w:r w:rsidRPr="00675642">
        <w:t>s</w:t>
      </w:r>
      <w:r w:rsidR="00EE5875">
        <w:t>’</w:t>
      </w:r>
      <w:r w:rsidRPr="00675642">
        <w:t>agrippant des deux mains à la rampe</w:t>
      </w:r>
      <w:r w:rsidR="00EE5875">
        <w:t xml:space="preserve">, </w:t>
      </w:r>
      <w:r w:rsidRPr="00675642">
        <w:t>il descendit</w:t>
      </w:r>
      <w:r w:rsidR="00EE5875">
        <w:t xml:space="preserve">, </w:t>
      </w:r>
      <w:r w:rsidRPr="00675642">
        <w:t>sur les talons</w:t>
      </w:r>
      <w:r w:rsidR="00EE5875">
        <w:t xml:space="preserve">, </w:t>
      </w:r>
      <w:r w:rsidRPr="00675642">
        <w:t>le grand escalier du club</w:t>
      </w:r>
      <w:r w:rsidR="00EE5875">
        <w:t>.</w:t>
      </w:r>
    </w:p>
    <w:p w14:paraId="4DECE7E5" w14:textId="77777777" w:rsidR="00EE5875" w:rsidRDefault="00457E89" w:rsidP="00457E89">
      <w:r w:rsidRPr="00675642">
        <w:t>Les tringles dorées qui maintenaient le tapis rouge lui po</w:t>
      </w:r>
      <w:r w:rsidRPr="00675642">
        <w:t>i</w:t>
      </w:r>
      <w:r w:rsidRPr="00675642">
        <w:t>gnardaient le cerveau</w:t>
      </w:r>
      <w:r w:rsidR="00EE5875">
        <w:t xml:space="preserve">, </w:t>
      </w:r>
      <w:r w:rsidRPr="00675642">
        <w:t>douloureuses comme des dards</w:t>
      </w:r>
      <w:r w:rsidR="00EE5875">
        <w:t xml:space="preserve">, </w:t>
      </w:r>
      <w:r w:rsidRPr="00675642">
        <w:t>et ch</w:t>
      </w:r>
      <w:r w:rsidRPr="00675642">
        <w:t>a</w:t>
      </w:r>
      <w:r w:rsidRPr="00675642">
        <w:t>que marche se dérobait sous son pas comme un tremplin qui s</w:t>
      </w:r>
      <w:r w:rsidR="00EE5875">
        <w:t>’</w:t>
      </w:r>
      <w:r w:rsidRPr="00675642">
        <w:t>écroule</w:t>
      </w:r>
      <w:r w:rsidR="00EE5875">
        <w:t xml:space="preserve">. </w:t>
      </w:r>
      <w:r w:rsidRPr="00675642">
        <w:t>Il eut l</w:t>
      </w:r>
      <w:r w:rsidR="00EE5875">
        <w:t>’</w:t>
      </w:r>
      <w:r w:rsidRPr="00675642">
        <w:t>impression d</w:t>
      </w:r>
      <w:r w:rsidR="00EE5875">
        <w:t>’</w:t>
      </w:r>
      <w:r w:rsidRPr="00675642">
        <w:t xml:space="preserve">exécuter une acrobatie </w:t>
      </w:r>
      <w:r w:rsidRPr="00675642">
        <w:lastRenderedPageBreak/>
        <w:t>dang</w:t>
      </w:r>
      <w:r w:rsidRPr="00675642">
        <w:t>e</w:t>
      </w:r>
      <w:r w:rsidRPr="00675642">
        <w:t>reuse</w:t>
      </w:r>
      <w:r w:rsidR="00EE5875">
        <w:t xml:space="preserve">, </w:t>
      </w:r>
      <w:r w:rsidRPr="00675642">
        <w:t>entre ciel et terre</w:t>
      </w:r>
      <w:r w:rsidR="00EE5875">
        <w:t xml:space="preserve">, </w:t>
      </w:r>
      <w:r w:rsidRPr="00675642">
        <w:t>au niveau des visages aériens et des projecteurs qui chavirent dans de l</w:t>
      </w:r>
      <w:r w:rsidR="00EE5875">
        <w:t>’</w:t>
      </w:r>
      <w:r w:rsidRPr="00675642">
        <w:t>éloignement</w:t>
      </w:r>
      <w:r w:rsidR="00EE5875">
        <w:t xml:space="preserve"> ; </w:t>
      </w:r>
      <w:r w:rsidRPr="00675642">
        <w:t>il eut chaud</w:t>
      </w:r>
      <w:r w:rsidR="00EE5875">
        <w:t xml:space="preserve">, </w:t>
      </w:r>
      <w:r w:rsidRPr="00675642">
        <w:t>et il arriva au bas de l</w:t>
      </w:r>
      <w:r w:rsidR="00EE5875">
        <w:t>’</w:t>
      </w:r>
      <w:r w:rsidRPr="00675642">
        <w:t>escalier comme sortant d</w:t>
      </w:r>
      <w:r w:rsidR="00EE5875">
        <w:t>’</w:t>
      </w:r>
      <w:r w:rsidRPr="00675642">
        <w:t>une nuée</w:t>
      </w:r>
      <w:r w:rsidR="00EE5875">
        <w:t xml:space="preserve">, </w:t>
      </w:r>
      <w:r w:rsidRPr="00675642">
        <w:t>les yeux remplis de confetti multicolores</w:t>
      </w:r>
      <w:r w:rsidR="00EE5875">
        <w:t xml:space="preserve">, </w:t>
      </w:r>
      <w:r w:rsidRPr="00675642">
        <w:t xml:space="preserve">les tempes </w:t>
      </w:r>
      <w:proofErr w:type="spellStart"/>
      <w:r w:rsidRPr="00675642">
        <w:t>tambourinantes</w:t>
      </w:r>
      <w:proofErr w:type="spellEnd"/>
      <w:r w:rsidR="00EE5875">
        <w:t xml:space="preserve">, </w:t>
      </w:r>
      <w:r w:rsidRPr="00675642">
        <w:t>la poitrine pleine du tintamarre de la fête</w:t>
      </w:r>
      <w:r w:rsidR="00EE5875">
        <w:t xml:space="preserve">, </w:t>
      </w:r>
      <w:r w:rsidRPr="00675642">
        <w:t>tout le corps inondé de sueur</w:t>
      </w:r>
      <w:r w:rsidR="00EE5875">
        <w:t>.</w:t>
      </w:r>
    </w:p>
    <w:p w14:paraId="6CF641DB" w14:textId="77777777" w:rsidR="00EE5875" w:rsidRDefault="00457E89" w:rsidP="00457E89">
      <w:r w:rsidRPr="00675642">
        <w:t>Il tremblait</w:t>
      </w:r>
      <w:r w:rsidR="00EE5875">
        <w:t>.</w:t>
      </w:r>
    </w:p>
    <w:p w14:paraId="21142D35" w14:textId="77777777" w:rsidR="00EE5875" w:rsidRDefault="00457E89" w:rsidP="00457E89">
      <w:r w:rsidRPr="00675642">
        <w:t>Des chasseurs</w:t>
      </w:r>
      <w:r w:rsidR="00EE5875">
        <w:t xml:space="preserve">, </w:t>
      </w:r>
      <w:r w:rsidRPr="00675642">
        <w:t>à l</w:t>
      </w:r>
      <w:r w:rsidR="00EE5875">
        <w:t>’</w:t>
      </w:r>
      <w:r w:rsidRPr="00675642">
        <w:t>uniforme orné de brandebourgs noirs et une plume de paon piquée dans la toque d</w:t>
      </w:r>
      <w:r w:rsidR="00EE5875">
        <w:t>’</w:t>
      </w:r>
      <w:r w:rsidRPr="00675642">
        <w:t>astrakan</w:t>
      </w:r>
      <w:r w:rsidR="00EE5875">
        <w:t xml:space="preserve">, </w:t>
      </w:r>
      <w:r w:rsidRPr="00675642">
        <w:t>l</w:t>
      </w:r>
      <w:r w:rsidR="00EE5875">
        <w:t>’</w:t>
      </w:r>
      <w:r w:rsidRPr="00675642">
        <w:t>entouraient</w:t>
      </w:r>
      <w:r w:rsidR="00EE5875">
        <w:t xml:space="preserve">. </w:t>
      </w:r>
      <w:r w:rsidRPr="00675642">
        <w:t>L</w:t>
      </w:r>
      <w:r w:rsidR="00EE5875">
        <w:t>’</w:t>
      </w:r>
      <w:r w:rsidRPr="00675642">
        <w:t>un lui tendait sa canne</w:t>
      </w:r>
      <w:r w:rsidR="00EE5875">
        <w:t xml:space="preserve">, </w:t>
      </w:r>
      <w:r w:rsidRPr="00675642">
        <w:t>l</w:t>
      </w:r>
      <w:r w:rsidR="00EE5875">
        <w:t>’</w:t>
      </w:r>
      <w:r w:rsidRPr="00675642">
        <w:t>autre son chapeau</w:t>
      </w:r>
      <w:r w:rsidR="00EE5875">
        <w:t xml:space="preserve">, </w:t>
      </w:r>
      <w:r w:rsidRPr="00675642">
        <w:t>un troisième ses gants</w:t>
      </w:r>
      <w:r w:rsidR="00EE5875">
        <w:t xml:space="preserve">. </w:t>
      </w:r>
      <w:r w:rsidRPr="00675642">
        <w:t>Il les remerciait</w:t>
      </w:r>
      <w:r w:rsidR="00EE5875">
        <w:t xml:space="preserve">, </w:t>
      </w:r>
      <w:r w:rsidRPr="00675642">
        <w:t>comme un idiot</w:t>
      </w:r>
      <w:r w:rsidR="00EE5875">
        <w:t xml:space="preserve">, </w:t>
      </w:r>
      <w:r w:rsidRPr="00675642">
        <w:t>avec ex</w:t>
      </w:r>
      <w:r w:rsidRPr="00675642">
        <w:t>a</w:t>
      </w:r>
      <w:r w:rsidRPr="00675642">
        <w:t>gération et</w:t>
      </w:r>
      <w:r w:rsidR="00EE5875">
        <w:t xml:space="preserve">, </w:t>
      </w:r>
      <w:r w:rsidRPr="00675642">
        <w:t>faisant de petits saluts de la tête</w:t>
      </w:r>
      <w:r w:rsidR="00EE5875">
        <w:t xml:space="preserve">, </w:t>
      </w:r>
      <w:r w:rsidRPr="00675642">
        <w:t>il applaudissait doucement du bout des doigts</w:t>
      </w:r>
      <w:r w:rsidR="00EE5875">
        <w:t xml:space="preserve">. </w:t>
      </w:r>
      <w:r w:rsidRPr="00675642">
        <w:t>Eux souriaient</w:t>
      </w:r>
      <w:r w:rsidR="00EE5875">
        <w:t xml:space="preserve">, </w:t>
      </w:r>
      <w:r w:rsidRPr="00675642">
        <w:t>se faisaient des clins d</w:t>
      </w:r>
      <w:r w:rsidR="00EE5875">
        <w:t>’</w:t>
      </w:r>
      <w:r w:rsidRPr="00675642">
        <w:t>œil amusés</w:t>
      </w:r>
      <w:r w:rsidR="00EE5875">
        <w:t xml:space="preserve">, </w:t>
      </w:r>
      <w:r w:rsidRPr="00675642">
        <w:t>lui bourraient amicalement les côtes</w:t>
      </w:r>
      <w:r w:rsidR="00EE5875">
        <w:t xml:space="preserve">, </w:t>
      </w:r>
      <w:r w:rsidRPr="00675642">
        <w:t>le poussaient vers la sortie</w:t>
      </w:r>
      <w:r w:rsidR="00EE5875">
        <w:t xml:space="preserve">. </w:t>
      </w:r>
      <w:r w:rsidRPr="00675642">
        <w:t>L</w:t>
      </w:r>
      <w:r w:rsidR="00EE5875">
        <w:t>’</w:t>
      </w:r>
      <w:r w:rsidRPr="00675642">
        <w:t>œil fixe</w:t>
      </w:r>
      <w:r w:rsidR="00EE5875">
        <w:t xml:space="preserve">, </w:t>
      </w:r>
      <w:r w:rsidRPr="00675642">
        <w:t>les gestes mous</w:t>
      </w:r>
      <w:r w:rsidR="00EE5875">
        <w:t xml:space="preserve">, </w:t>
      </w:r>
      <w:r w:rsidRPr="00675642">
        <w:t>les jambes floches</w:t>
      </w:r>
      <w:r w:rsidR="00EE5875">
        <w:t xml:space="preserve">, </w:t>
      </w:r>
      <w:r w:rsidRPr="00675642">
        <w:t>Dan Yack faisait semblant de résister</w:t>
      </w:r>
      <w:r w:rsidR="00EE5875">
        <w:t xml:space="preserve">. </w:t>
      </w:r>
      <w:r w:rsidRPr="00675642">
        <w:t>Renversé entre les bras qui le soutenaient</w:t>
      </w:r>
      <w:r w:rsidR="00EE5875">
        <w:t xml:space="preserve">, </w:t>
      </w:r>
      <w:r w:rsidRPr="00675642">
        <w:t>il chantait d</w:t>
      </w:r>
      <w:r w:rsidR="00EE5875">
        <w:t>’</w:t>
      </w:r>
      <w:r w:rsidRPr="00675642">
        <w:t>une petite voix de tête</w:t>
      </w:r>
      <w:r w:rsidR="00EE5875">
        <w:t> :</w:t>
      </w:r>
    </w:p>
    <w:p w14:paraId="77802D85" w14:textId="77777777" w:rsidR="00EE5875" w:rsidRDefault="00EE5875" w:rsidP="00EE5875">
      <w:pPr>
        <w:pStyle w:val="CentrEspAvt0EspApr0"/>
        <w:rPr>
          <w:i/>
        </w:rPr>
      </w:pPr>
      <w:r>
        <w:rPr>
          <w:i/>
        </w:rPr>
        <w:t xml:space="preserve">… </w:t>
      </w:r>
      <w:r w:rsidR="00457E89" w:rsidRPr="00675642">
        <w:rPr>
          <w:i/>
        </w:rPr>
        <w:t xml:space="preserve">et benedictus fructus </w:t>
      </w:r>
      <w:proofErr w:type="spellStart"/>
      <w:r w:rsidR="00457E89" w:rsidRPr="00675642">
        <w:rPr>
          <w:i/>
        </w:rPr>
        <w:t>ventris</w:t>
      </w:r>
      <w:proofErr w:type="spellEnd"/>
      <w:r w:rsidR="00457E89" w:rsidRPr="00675642">
        <w:rPr>
          <w:i/>
        </w:rPr>
        <w:t xml:space="preserve"> </w:t>
      </w:r>
      <w:proofErr w:type="spellStart"/>
      <w:r w:rsidR="00457E89" w:rsidRPr="00675642">
        <w:rPr>
          <w:i/>
        </w:rPr>
        <w:t>tui</w:t>
      </w:r>
      <w:proofErr w:type="spellEnd"/>
      <w:r>
        <w:rPr>
          <w:i/>
        </w:rPr>
        <w:t>…</w:t>
      </w:r>
    </w:p>
    <w:p w14:paraId="5EBB0858" w14:textId="77777777" w:rsidR="00EE5875" w:rsidRDefault="00457E89" w:rsidP="00EE5875">
      <w:pPr>
        <w:pStyle w:val="CentrEspAvt0EspApr0"/>
        <w:rPr>
          <w:i/>
        </w:rPr>
      </w:pPr>
      <w:r w:rsidRPr="00675642">
        <w:rPr>
          <w:i/>
        </w:rPr>
        <w:t>A-a-a-men</w:t>
      </w:r>
      <w:r w:rsidR="00EE5875">
        <w:rPr>
          <w:i/>
        </w:rPr>
        <w:t>.</w:t>
      </w:r>
    </w:p>
    <w:p w14:paraId="40DD6B2C" w14:textId="77777777" w:rsidR="00EE5875" w:rsidRDefault="00457E89" w:rsidP="00457E89">
      <w:r w:rsidRPr="00675642">
        <w:t>Tout à coup</w:t>
      </w:r>
      <w:r w:rsidR="00EE5875">
        <w:t xml:space="preserve">, </w:t>
      </w:r>
      <w:r w:rsidRPr="00675642">
        <w:t>il se dégagea</w:t>
      </w:r>
      <w:r w:rsidR="00EE5875">
        <w:t xml:space="preserve">. </w:t>
      </w:r>
      <w:r w:rsidRPr="00675642">
        <w:t>Il se précipita sur la porte</w:t>
      </w:r>
      <w:r w:rsidR="00EE5875">
        <w:t xml:space="preserve">. </w:t>
      </w:r>
      <w:r w:rsidRPr="00675642">
        <w:t xml:space="preserve">Un </w:t>
      </w:r>
      <w:proofErr w:type="spellStart"/>
      <w:r w:rsidRPr="00675642">
        <w:t>aréca</w:t>
      </w:r>
      <w:proofErr w:type="spellEnd"/>
      <w:r w:rsidRPr="00675642">
        <w:t xml:space="preserve"> jaillissait des décorations de plantes vertes comme un h</w:t>
      </w:r>
      <w:r w:rsidRPr="00675642">
        <w:t>é</w:t>
      </w:r>
      <w:r w:rsidRPr="00675642">
        <w:t>ron sur une patte</w:t>
      </w:r>
      <w:r w:rsidR="00EE5875">
        <w:t xml:space="preserve">. </w:t>
      </w:r>
      <w:r w:rsidRPr="00675642">
        <w:t>Dan Yack le déchiqueta à coups de canne et sortit</w:t>
      </w:r>
      <w:r w:rsidR="00EE5875">
        <w:t xml:space="preserve">, </w:t>
      </w:r>
      <w:r w:rsidRPr="00675642">
        <w:t>tête nue</w:t>
      </w:r>
      <w:r w:rsidR="00EE5875">
        <w:t xml:space="preserve">, </w:t>
      </w:r>
      <w:r w:rsidRPr="00675642">
        <w:t>une palme à la main</w:t>
      </w:r>
      <w:r w:rsidR="00EE5875">
        <w:t xml:space="preserve">. </w:t>
      </w:r>
      <w:r w:rsidRPr="00675642">
        <w:t>En passant</w:t>
      </w:r>
      <w:r w:rsidR="00EE5875">
        <w:t xml:space="preserve">, </w:t>
      </w:r>
      <w:r w:rsidRPr="00675642">
        <w:t>il en donna par la figure au suisse ahuri</w:t>
      </w:r>
      <w:r w:rsidR="00EE5875">
        <w:t xml:space="preserve">, </w:t>
      </w:r>
      <w:r w:rsidRPr="00675642">
        <w:t>qui laissa choir son bâton</w:t>
      </w:r>
      <w:r w:rsidR="00EE5875">
        <w:t xml:space="preserve">, </w:t>
      </w:r>
      <w:r w:rsidRPr="00675642">
        <w:t>dont la pomme</w:t>
      </w:r>
      <w:r w:rsidR="00EE5875">
        <w:t xml:space="preserve">, </w:t>
      </w:r>
      <w:r w:rsidRPr="00675642">
        <w:t>touchant le sol</w:t>
      </w:r>
      <w:r w:rsidR="00EE5875">
        <w:t xml:space="preserve">, </w:t>
      </w:r>
      <w:r w:rsidRPr="00675642">
        <w:t>éclata comme une sarbacane</w:t>
      </w:r>
      <w:r w:rsidR="00EE5875">
        <w:t xml:space="preserve">. </w:t>
      </w:r>
      <w:r w:rsidRPr="00675642">
        <w:t>Un ch</w:t>
      </w:r>
      <w:r w:rsidRPr="00675642">
        <w:t>e</w:t>
      </w:r>
      <w:r w:rsidRPr="00675642">
        <w:t>val de fiacre partit au galop</w:t>
      </w:r>
      <w:r w:rsidR="00EE5875">
        <w:t xml:space="preserve">, </w:t>
      </w:r>
      <w:r w:rsidRPr="00675642">
        <w:t>tandis que le rire de la valetaille ameutée déchirait</w:t>
      </w:r>
      <w:r w:rsidR="00EE5875">
        <w:t xml:space="preserve">, </w:t>
      </w:r>
      <w:r w:rsidRPr="00675642">
        <w:t>comme on viole</w:t>
      </w:r>
      <w:r w:rsidR="00EE5875">
        <w:t xml:space="preserve">, </w:t>
      </w:r>
      <w:r w:rsidRPr="00675642">
        <w:t>l</w:t>
      </w:r>
      <w:r w:rsidR="00EE5875">
        <w:t>’</w:t>
      </w:r>
      <w:r w:rsidRPr="00675642">
        <w:t>écharpe pure du matin</w:t>
      </w:r>
      <w:r w:rsidR="00EE5875">
        <w:t>.</w:t>
      </w:r>
    </w:p>
    <w:p w14:paraId="0BCF8360" w14:textId="77777777" w:rsidR="00EE5875" w:rsidRDefault="00457E89" w:rsidP="00457E89">
      <w:pPr>
        <w:spacing w:before="1440"/>
      </w:pPr>
      <w:r w:rsidRPr="00675642">
        <w:lastRenderedPageBreak/>
        <w:t>Maintenant Dan Yack était assis au milieu de la chaussée</w:t>
      </w:r>
      <w:r w:rsidR="00EE5875">
        <w:t xml:space="preserve">, </w:t>
      </w:r>
      <w:r w:rsidRPr="00675642">
        <w:t>lamentable</w:t>
      </w:r>
      <w:r w:rsidR="00EE5875">
        <w:t xml:space="preserve">, </w:t>
      </w:r>
      <w:r w:rsidRPr="00675642">
        <w:t>au pied des hauts bâtiments de l</w:t>
      </w:r>
      <w:r w:rsidR="00EE5875">
        <w:t>’</w:t>
      </w:r>
      <w:r w:rsidRPr="00675642">
        <w:t>Arsenal tout noirs</w:t>
      </w:r>
      <w:r w:rsidR="00EE5875">
        <w:t xml:space="preserve">. </w:t>
      </w:r>
      <w:r w:rsidRPr="00675642">
        <w:t>Il baignait dans du pissat de cheval et ses deux mains roulaient des boules de crottin fumant</w:t>
      </w:r>
      <w:r w:rsidR="00EE5875">
        <w:t>.</w:t>
      </w:r>
    </w:p>
    <w:p w14:paraId="306CC0C6" w14:textId="77777777" w:rsidR="00EE5875" w:rsidRDefault="00457E89" w:rsidP="00457E89">
      <w:r w:rsidRPr="00675642">
        <w:t xml:space="preserve">La </w:t>
      </w:r>
      <w:proofErr w:type="spellStart"/>
      <w:r w:rsidRPr="00675642">
        <w:t>Néva</w:t>
      </w:r>
      <w:proofErr w:type="spellEnd"/>
      <w:r w:rsidRPr="00675642">
        <w:t xml:space="preserve"> coulait au niveau de son œil</w:t>
      </w:r>
      <w:r w:rsidR="00EE5875">
        <w:t>.</w:t>
      </w:r>
    </w:p>
    <w:p w14:paraId="55ABE8B3" w14:textId="77777777" w:rsidR="00EE5875" w:rsidRDefault="00457E89" w:rsidP="00457E89">
      <w:r w:rsidRPr="00675642">
        <w:t>Obliques</w:t>
      </w:r>
      <w:r w:rsidR="00EE5875">
        <w:t xml:space="preserve">, </w:t>
      </w:r>
      <w:r w:rsidRPr="00675642">
        <w:t>menaçants</w:t>
      </w:r>
      <w:r w:rsidR="00EE5875">
        <w:t xml:space="preserve">, </w:t>
      </w:r>
      <w:r w:rsidRPr="00675642">
        <w:t>les trains de bois descendaient le courant à toute vitesse</w:t>
      </w:r>
      <w:r w:rsidR="00EE5875">
        <w:t xml:space="preserve">, </w:t>
      </w:r>
      <w:r w:rsidRPr="00675642">
        <w:t>déchiraient les flots pressés que le vent dur de l</w:t>
      </w:r>
      <w:r w:rsidR="00EE5875">
        <w:t>’</w:t>
      </w:r>
      <w:r w:rsidRPr="00675642">
        <w:t>aube redressait à rebrousse-poil et faisait remonter</w:t>
      </w:r>
      <w:r w:rsidR="00EE5875">
        <w:t xml:space="preserve">. </w:t>
      </w:r>
      <w:r w:rsidRPr="00675642">
        <w:t>Des frissons subits hérissaient la fourrure trempée du fleuve qui s</w:t>
      </w:r>
      <w:r w:rsidR="00EE5875">
        <w:t>’</w:t>
      </w:r>
      <w:r w:rsidRPr="00675642">
        <w:t>étirait nerveusement et faisait le gros dos</w:t>
      </w:r>
      <w:r w:rsidR="00EE5875">
        <w:t xml:space="preserve">. </w:t>
      </w:r>
      <w:r w:rsidRPr="00675642">
        <w:t>Des steamers no</w:t>
      </w:r>
      <w:r w:rsidRPr="00675642">
        <w:t>r</w:t>
      </w:r>
      <w:r w:rsidRPr="00675642">
        <w:t>végiens miaulaient à tue-tête</w:t>
      </w:r>
      <w:r w:rsidR="00EE5875">
        <w:t xml:space="preserve">. </w:t>
      </w:r>
      <w:r w:rsidRPr="00675642">
        <w:t>Les gueules à crémaillère des ponts tournants s</w:t>
      </w:r>
      <w:r w:rsidR="00EE5875">
        <w:t>’</w:t>
      </w:r>
      <w:r w:rsidRPr="00675642">
        <w:t>ouvraient silencieusement et les vedettes à vapeur s</w:t>
      </w:r>
      <w:r w:rsidR="00EE5875">
        <w:t>’</w:t>
      </w:r>
      <w:r w:rsidRPr="00675642">
        <w:t>enfuyaient</w:t>
      </w:r>
      <w:r w:rsidR="00EE5875">
        <w:t xml:space="preserve">, </w:t>
      </w:r>
      <w:r w:rsidRPr="00675642">
        <w:t>désordonnées</w:t>
      </w:r>
      <w:r w:rsidR="00EE5875">
        <w:t xml:space="preserve">, </w:t>
      </w:r>
      <w:r w:rsidRPr="00675642">
        <w:t>bondissantes</w:t>
      </w:r>
      <w:r w:rsidR="00EE5875">
        <w:t xml:space="preserve">, </w:t>
      </w:r>
      <w:r w:rsidRPr="00675642">
        <w:t>comme des dauphins terrorisés à l</w:t>
      </w:r>
      <w:r w:rsidR="00EE5875">
        <w:t>’</w:t>
      </w:r>
      <w:r w:rsidRPr="00675642">
        <w:t>approche d</w:t>
      </w:r>
      <w:r w:rsidR="00EE5875">
        <w:t>’</w:t>
      </w:r>
      <w:r w:rsidRPr="00675642">
        <w:t>un squale</w:t>
      </w:r>
      <w:r w:rsidR="00EE5875">
        <w:t>.</w:t>
      </w:r>
    </w:p>
    <w:p w14:paraId="2218DD8E" w14:textId="77777777" w:rsidR="00EE5875" w:rsidRDefault="00457E89" w:rsidP="00457E89">
      <w:r w:rsidRPr="00675642">
        <w:t>Soudain</w:t>
      </w:r>
      <w:r w:rsidR="00EE5875">
        <w:t xml:space="preserve">, </w:t>
      </w:r>
      <w:r w:rsidRPr="00675642">
        <w:t>le ciel se gonfla comme une voile</w:t>
      </w:r>
      <w:r w:rsidR="00EE5875">
        <w:t>.</w:t>
      </w:r>
    </w:p>
    <w:p w14:paraId="09379EDF" w14:textId="77777777" w:rsidR="00EE5875" w:rsidRDefault="00457E89" w:rsidP="00457E89">
      <w:r w:rsidRPr="00675642">
        <w:t>Du coup</w:t>
      </w:r>
      <w:r w:rsidR="00EE5875">
        <w:t xml:space="preserve">, </w:t>
      </w:r>
      <w:r w:rsidRPr="00675642">
        <w:t>tout s</w:t>
      </w:r>
      <w:r w:rsidR="00EE5875">
        <w:t>’</w:t>
      </w:r>
      <w:r w:rsidRPr="00675642">
        <w:t>inclina</w:t>
      </w:r>
      <w:r w:rsidR="00EE5875">
        <w:t xml:space="preserve">, </w:t>
      </w:r>
      <w:r w:rsidRPr="00675642">
        <w:t>fit une embardée</w:t>
      </w:r>
      <w:r w:rsidR="00EE5875">
        <w:t xml:space="preserve">, </w:t>
      </w:r>
      <w:r w:rsidRPr="00675642">
        <w:t>grandit</w:t>
      </w:r>
      <w:r w:rsidR="00EE5875">
        <w:t xml:space="preserve">, </w:t>
      </w:r>
      <w:r w:rsidRPr="00675642">
        <w:t>s</w:t>
      </w:r>
      <w:r w:rsidR="00EE5875">
        <w:t>’</w:t>
      </w:r>
      <w:r w:rsidRPr="00675642">
        <w:t>approcha et se mit à courir</w:t>
      </w:r>
      <w:r w:rsidR="00EE5875">
        <w:t xml:space="preserve">, </w:t>
      </w:r>
      <w:r w:rsidRPr="00675642">
        <w:t>puis à tirer une bordée</w:t>
      </w:r>
      <w:r w:rsidR="00EE5875">
        <w:t xml:space="preserve">, </w:t>
      </w:r>
      <w:r w:rsidRPr="00675642">
        <w:t>vira sur place</w:t>
      </w:r>
      <w:r w:rsidR="00EE5875">
        <w:t xml:space="preserve">, </w:t>
      </w:r>
      <w:r w:rsidRPr="00675642">
        <w:t>frémit et repartit dans le vent</w:t>
      </w:r>
      <w:r w:rsidR="00EE5875">
        <w:t xml:space="preserve">, </w:t>
      </w:r>
      <w:r w:rsidRPr="00675642">
        <w:t>s</w:t>
      </w:r>
      <w:r w:rsidR="00EE5875">
        <w:t>’</w:t>
      </w:r>
      <w:r w:rsidRPr="00675642">
        <w:t>éloigna</w:t>
      </w:r>
      <w:r w:rsidR="00EE5875">
        <w:t xml:space="preserve">, </w:t>
      </w:r>
      <w:r w:rsidRPr="00675642">
        <w:t>embarquant des paquets d</w:t>
      </w:r>
      <w:r w:rsidR="00EE5875">
        <w:t>’</w:t>
      </w:r>
      <w:r w:rsidRPr="00675642">
        <w:t>eau</w:t>
      </w:r>
      <w:r w:rsidR="00EE5875">
        <w:t xml:space="preserve">. </w:t>
      </w:r>
      <w:r w:rsidRPr="00675642">
        <w:t>Tout noircit sous le grain</w:t>
      </w:r>
      <w:r w:rsidR="00EE5875">
        <w:t xml:space="preserve">, </w:t>
      </w:r>
      <w:r w:rsidRPr="00675642">
        <w:t>se tasse</w:t>
      </w:r>
      <w:r w:rsidR="00EE5875">
        <w:t xml:space="preserve">, </w:t>
      </w:r>
      <w:r w:rsidRPr="00675642">
        <w:t>se brouille</w:t>
      </w:r>
      <w:r w:rsidR="00EE5875">
        <w:t xml:space="preserve">. </w:t>
      </w:r>
      <w:r w:rsidRPr="00675642">
        <w:t>Des grosses bouées bringuebalantes passent en dansant</w:t>
      </w:r>
      <w:r w:rsidR="00EE5875">
        <w:t xml:space="preserve">, </w:t>
      </w:r>
      <w:r w:rsidRPr="00675642">
        <w:t xml:space="preserve">alors que la ville </w:t>
      </w:r>
      <w:proofErr w:type="spellStart"/>
      <w:r w:rsidRPr="00675642">
        <w:t>pontonne</w:t>
      </w:r>
      <w:proofErr w:type="spellEnd"/>
      <w:r w:rsidRPr="00675642">
        <w:t xml:space="preserve"> dans l</w:t>
      </w:r>
      <w:r w:rsidR="00EE5875">
        <w:t>’</w:t>
      </w:r>
      <w:r w:rsidRPr="00675642">
        <w:t>embrun</w:t>
      </w:r>
      <w:r w:rsidR="00EE5875">
        <w:t>.</w:t>
      </w:r>
    </w:p>
    <w:p w14:paraId="013B25DF" w14:textId="77777777" w:rsidR="00EE5875" w:rsidRDefault="00457E89" w:rsidP="00457E89">
      <w:r w:rsidRPr="00675642">
        <w:t>Cinq minutes après</w:t>
      </w:r>
      <w:r w:rsidR="00EE5875">
        <w:t xml:space="preserve">, </w:t>
      </w:r>
      <w:r w:rsidRPr="00675642">
        <w:t>le fleuve est comme un grand corps en chair de poule</w:t>
      </w:r>
      <w:r w:rsidR="00EE5875">
        <w:t xml:space="preserve">, </w:t>
      </w:r>
      <w:r w:rsidRPr="00675642">
        <w:t>étalé la tête en bas</w:t>
      </w:r>
      <w:r w:rsidR="00EE5875">
        <w:t xml:space="preserve">, </w:t>
      </w:r>
      <w:r w:rsidRPr="00675642">
        <w:t>les jambes en l</w:t>
      </w:r>
      <w:r w:rsidR="00EE5875">
        <w:t>’</w:t>
      </w:r>
      <w:r w:rsidRPr="00675642">
        <w:t>air</w:t>
      </w:r>
      <w:r w:rsidR="00EE5875">
        <w:t xml:space="preserve">, </w:t>
      </w:r>
      <w:r w:rsidRPr="00675642">
        <w:t>les cuisses écartées et comme maintenues</w:t>
      </w:r>
      <w:r w:rsidR="00EE5875">
        <w:t xml:space="preserve">. </w:t>
      </w:r>
      <w:r w:rsidRPr="00675642">
        <w:t>Secourable</w:t>
      </w:r>
      <w:r w:rsidR="00EE5875">
        <w:t xml:space="preserve">, </w:t>
      </w:r>
      <w:r w:rsidRPr="00675642">
        <w:t>une île se penche au-dessus et s</w:t>
      </w:r>
      <w:r w:rsidR="00EE5875">
        <w:t>’</w:t>
      </w:r>
      <w:r w:rsidRPr="00675642">
        <w:t>agite en ses longs voiles de fumées</w:t>
      </w:r>
      <w:r w:rsidR="00EE5875">
        <w:t xml:space="preserve">. </w:t>
      </w:r>
      <w:r w:rsidRPr="00675642">
        <w:t>Le fleuve est pris de convulsions</w:t>
      </w:r>
      <w:r w:rsidR="00EE5875">
        <w:t xml:space="preserve">, </w:t>
      </w:r>
      <w:r w:rsidRPr="00675642">
        <w:t>des tenailles éclatantes forcent l</w:t>
      </w:r>
      <w:r w:rsidR="00EE5875">
        <w:t>’</w:t>
      </w:r>
      <w:r w:rsidRPr="00675642">
        <w:t>eau qui s</w:t>
      </w:r>
      <w:r w:rsidR="00EE5875">
        <w:t>’</w:t>
      </w:r>
      <w:r w:rsidRPr="00675642">
        <w:t>ensanglante</w:t>
      </w:r>
      <w:r w:rsidR="00EE5875">
        <w:t xml:space="preserve"> ; </w:t>
      </w:r>
      <w:r w:rsidRPr="00675642">
        <w:t>enfin</w:t>
      </w:r>
      <w:r w:rsidR="00EE5875">
        <w:t xml:space="preserve">, </w:t>
      </w:r>
      <w:r w:rsidRPr="00675642">
        <w:t>le soleil vient au monde</w:t>
      </w:r>
      <w:r w:rsidR="00EE5875">
        <w:t xml:space="preserve">, </w:t>
      </w:r>
      <w:r w:rsidRPr="00675642">
        <w:t>bien constitué et rougeaud</w:t>
      </w:r>
      <w:r w:rsidR="00EE5875">
        <w:t xml:space="preserve">. </w:t>
      </w:r>
      <w:r w:rsidRPr="00675642">
        <w:t>Les nuées se précipitent</w:t>
      </w:r>
      <w:r w:rsidR="00EE5875">
        <w:t xml:space="preserve">, </w:t>
      </w:r>
      <w:r w:rsidRPr="00675642">
        <w:t>s</w:t>
      </w:r>
      <w:r w:rsidR="00EE5875">
        <w:t>’</w:t>
      </w:r>
      <w:r w:rsidRPr="00675642">
        <w:t xml:space="preserve">en </w:t>
      </w:r>
      <w:r w:rsidRPr="00675642">
        <w:lastRenderedPageBreak/>
        <w:t>emparent</w:t>
      </w:r>
      <w:r w:rsidR="00EE5875">
        <w:t xml:space="preserve">, </w:t>
      </w:r>
      <w:r w:rsidRPr="00675642">
        <w:t>le trempent dans un baquet d</w:t>
      </w:r>
      <w:r w:rsidR="00EE5875">
        <w:t>’</w:t>
      </w:r>
      <w:r w:rsidRPr="00675642">
        <w:t>amidon</w:t>
      </w:r>
      <w:r w:rsidR="00EE5875">
        <w:t xml:space="preserve">, </w:t>
      </w:r>
      <w:r w:rsidRPr="00675642">
        <w:t>et quand il sort de leur étreinte</w:t>
      </w:r>
      <w:r w:rsidR="00EE5875">
        <w:t xml:space="preserve">, </w:t>
      </w:r>
      <w:r w:rsidRPr="00675642">
        <w:t>il est soudainement plus haut et comme blanchi</w:t>
      </w:r>
      <w:r w:rsidR="00EE5875">
        <w:t>.</w:t>
      </w:r>
    </w:p>
    <w:p w14:paraId="0FDEE28B" w14:textId="77777777" w:rsidR="00EE5875" w:rsidRDefault="00457E89" w:rsidP="00457E89">
      <w:r w:rsidRPr="00675642">
        <w:t>Dan Yack bondit</w:t>
      </w:r>
      <w:r w:rsidR="00EE5875">
        <w:t>.</w:t>
      </w:r>
    </w:p>
    <w:p w14:paraId="13268968" w14:textId="77777777" w:rsidR="00EE5875" w:rsidRDefault="00457E89" w:rsidP="00457E89">
      <w:r w:rsidRPr="00675642">
        <w:t>Il a l</w:t>
      </w:r>
      <w:r w:rsidR="00EE5875">
        <w:t>’</w:t>
      </w:r>
      <w:r w:rsidRPr="00675642">
        <w:t>impression d</w:t>
      </w:r>
      <w:r w:rsidR="00EE5875">
        <w:t>’</w:t>
      </w:r>
      <w:r w:rsidRPr="00675642">
        <w:t>avoir assisté à un spectacle prodigieux</w:t>
      </w:r>
      <w:r w:rsidR="00EE5875">
        <w:t xml:space="preserve">. </w:t>
      </w:r>
      <w:r w:rsidRPr="00675642">
        <w:t>Il en est bouleversé</w:t>
      </w:r>
      <w:r w:rsidR="00EE5875">
        <w:t xml:space="preserve">. </w:t>
      </w:r>
      <w:r w:rsidRPr="00675642">
        <w:t>Il met sa palme en joue</w:t>
      </w:r>
      <w:r w:rsidR="00EE5875">
        <w:t xml:space="preserve">, </w:t>
      </w:r>
      <w:r w:rsidRPr="00675642">
        <w:t>et les nuages to</w:t>
      </w:r>
      <w:r w:rsidRPr="00675642">
        <w:t>m</w:t>
      </w:r>
      <w:r w:rsidRPr="00675642">
        <w:t>bent</w:t>
      </w:r>
      <w:r w:rsidR="00EE5875">
        <w:t xml:space="preserve">, </w:t>
      </w:r>
      <w:r w:rsidRPr="00675642">
        <w:t>canardés</w:t>
      </w:r>
      <w:r w:rsidR="00EE5875">
        <w:t>.</w:t>
      </w:r>
    </w:p>
    <w:p w14:paraId="5A494F45" w14:textId="77777777" w:rsidR="00EE5875" w:rsidRDefault="00457E89" w:rsidP="00457E89">
      <w:r w:rsidRPr="00675642">
        <w:t>Tout change encore une fois d</w:t>
      </w:r>
      <w:r w:rsidR="00EE5875">
        <w:t>’</w:t>
      </w:r>
      <w:r w:rsidRPr="00675642">
        <w:t>aspect et se fixe pour to</w:t>
      </w:r>
      <w:r w:rsidRPr="00675642">
        <w:t>u</w:t>
      </w:r>
      <w:r w:rsidRPr="00675642">
        <w:t>jours dans sa mémoire</w:t>
      </w:r>
      <w:r w:rsidR="00EE5875">
        <w:t xml:space="preserve">. </w:t>
      </w:r>
      <w:r w:rsidRPr="00675642">
        <w:t>Dans une lumière crue</w:t>
      </w:r>
      <w:r w:rsidR="00EE5875">
        <w:t xml:space="preserve">. </w:t>
      </w:r>
      <w:r w:rsidRPr="00675642">
        <w:t>Le quai désert</w:t>
      </w:r>
      <w:r w:rsidR="00EE5875">
        <w:t xml:space="preserve">. </w:t>
      </w:r>
      <w:r w:rsidRPr="00675642">
        <w:t>L</w:t>
      </w:r>
      <w:r w:rsidR="00EE5875">
        <w:t>’</w:t>
      </w:r>
      <w:r w:rsidRPr="00675642">
        <w:t>humble linge qui sèche sur le pont du yacht impérial</w:t>
      </w:r>
      <w:r w:rsidR="00EE5875">
        <w:t xml:space="preserve">. </w:t>
      </w:r>
      <w:r w:rsidRPr="00675642">
        <w:t>Ces trois matelots qui chantent dans une barque</w:t>
      </w:r>
      <w:r w:rsidR="00EE5875">
        <w:t>.</w:t>
      </w:r>
    </w:p>
    <w:p w14:paraId="57984D36" w14:textId="77777777" w:rsidR="00EE5875" w:rsidRDefault="00457E89" w:rsidP="00457E89">
      <w:r w:rsidRPr="00675642">
        <w:t>Dan Yack éclate de rire et leur dit des injures</w:t>
      </w:r>
      <w:r w:rsidR="00EE5875">
        <w:t>.</w:t>
      </w:r>
    </w:p>
    <w:p w14:paraId="39184EBA" w14:textId="77777777" w:rsidR="00EE5875" w:rsidRDefault="00457E89" w:rsidP="00457E89">
      <w:r w:rsidRPr="00675642">
        <w:t>Puis il repart en courant</w:t>
      </w:r>
      <w:r w:rsidR="00EE5875">
        <w:t>.</w:t>
      </w:r>
    </w:p>
    <w:p w14:paraId="7AFACCF8" w14:textId="77777777" w:rsidR="00EE5875" w:rsidRDefault="00EE5875" w:rsidP="00EE5875">
      <w:pPr>
        <w:pStyle w:val="CentrEspAvt0EspApr0"/>
        <w:rPr>
          <w:i/>
          <w:iCs/>
        </w:rPr>
      </w:pPr>
      <w:r>
        <w:rPr>
          <w:i/>
          <w:iCs/>
        </w:rPr>
        <w:t xml:space="preserve">… </w:t>
      </w:r>
      <w:r w:rsidR="00457E89" w:rsidRPr="00675642">
        <w:rPr>
          <w:i/>
          <w:iCs/>
        </w:rPr>
        <w:t xml:space="preserve">et benedictus fructus </w:t>
      </w:r>
      <w:proofErr w:type="spellStart"/>
      <w:r w:rsidR="00457E89" w:rsidRPr="00675642">
        <w:rPr>
          <w:i/>
          <w:iCs/>
        </w:rPr>
        <w:t>ventris</w:t>
      </w:r>
      <w:proofErr w:type="spellEnd"/>
      <w:r w:rsidR="00457E89" w:rsidRPr="00675642">
        <w:rPr>
          <w:i/>
          <w:iCs/>
        </w:rPr>
        <w:t xml:space="preserve"> </w:t>
      </w:r>
      <w:proofErr w:type="spellStart"/>
      <w:r w:rsidR="00457E89" w:rsidRPr="00675642">
        <w:rPr>
          <w:i/>
          <w:iCs/>
        </w:rPr>
        <w:t>tui</w:t>
      </w:r>
      <w:proofErr w:type="spellEnd"/>
      <w:r>
        <w:rPr>
          <w:i/>
          <w:iCs/>
        </w:rPr>
        <w:t>…</w:t>
      </w:r>
    </w:p>
    <w:p w14:paraId="5A921DAA" w14:textId="77777777" w:rsidR="00EE5875" w:rsidRDefault="00457E89" w:rsidP="00457E89">
      <w:pPr>
        <w:pStyle w:val="NormalSansIndent"/>
      </w:pPr>
      <w:r w:rsidRPr="00675642">
        <w:t>chante-t-il sur un air de gramophone qui lui revient</w:t>
      </w:r>
      <w:r w:rsidR="00EE5875">
        <w:t>.</w:t>
      </w:r>
    </w:p>
    <w:p w14:paraId="4A1044E6" w14:textId="77777777" w:rsidR="00EE5875" w:rsidRDefault="00457E89" w:rsidP="00457E89">
      <w:r w:rsidRPr="00675642">
        <w:t>Avec sa palme</w:t>
      </w:r>
      <w:r w:rsidR="00EE5875">
        <w:t xml:space="preserve">, </w:t>
      </w:r>
      <w:r w:rsidRPr="00675642">
        <w:t>il bat démesurément la mesure</w:t>
      </w:r>
      <w:r w:rsidR="00EE5875">
        <w:t>.</w:t>
      </w:r>
    </w:p>
    <w:p w14:paraId="68682D0C" w14:textId="77777777" w:rsidR="00EE5875" w:rsidRDefault="00457E89" w:rsidP="00457E89">
      <w:r w:rsidRPr="00675642">
        <w:t>Les fiacres de nuit reviennent des Îles</w:t>
      </w:r>
      <w:r w:rsidR="00EE5875">
        <w:t xml:space="preserve">. </w:t>
      </w:r>
      <w:r w:rsidRPr="00675642">
        <w:t>Du côté de la Bou</w:t>
      </w:r>
      <w:r w:rsidRPr="00675642">
        <w:t>r</w:t>
      </w:r>
      <w:r w:rsidRPr="00675642">
        <w:t>se</w:t>
      </w:r>
      <w:r w:rsidR="00EE5875">
        <w:t xml:space="preserve">, </w:t>
      </w:r>
      <w:r w:rsidRPr="00675642">
        <w:t>5</w:t>
      </w:r>
      <w:r w:rsidR="00EE5875" w:rsidRPr="00675642">
        <w:t>0</w:t>
      </w:r>
      <w:r w:rsidR="00EE5875">
        <w:t>.</w:t>
      </w:r>
      <w:r w:rsidR="00EE5875" w:rsidRPr="00675642">
        <w:t>0</w:t>
      </w:r>
      <w:r w:rsidRPr="00675642">
        <w:t>00 sabots tambourinent de plus en plus fort sur le pont de bateaux et les pavillons de la marine claquent comme des cast</w:t>
      </w:r>
      <w:r w:rsidRPr="00675642">
        <w:t>a</w:t>
      </w:r>
      <w:r w:rsidRPr="00675642">
        <w:t>gnettes</w:t>
      </w:r>
      <w:r w:rsidR="00EE5875">
        <w:t xml:space="preserve">. </w:t>
      </w:r>
      <w:r w:rsidRPr="00675642">
        <w:t>Une automobile rare surgit</w:t>
      </w:r>
      <w:r w:rsidR="00EE5875">
        <w:t>.</w:t>
      </w:r>
    </w:p>
    <w:p w14:paraId="16A3E470" w14:textId="77777777" w:rsidR="00EE5875" w:rsidRDefault="00457E89" w:rsidP="00457E89">
      <w:r w:rsidRPr="00675642">
        <w:t>Dan Yack</w:t>
      </w:r>
      <w:r w:rsidR="00EE5875">
        <w:t xml:space="preserve">, </w:t>
      </w:r>
      <w:r w:rsidRPr="00675642">
        <w:t>bondissant</w:t>
      </w:r>
      <w:r w:rsidR="00EE5875">
        <w:t xml:space="preserve">, </w:t>
      </w:r>
      <w:r w:rsidRPr="00675642">
        <w:t>traverse tout ce bruit</w:t>
      </w:r>
      <w:r w:rsidR="00EE5875">
        <w:t xml:space="preserve">. </w:t>
      </w:r>
      <w:r w:rsidRPr="00675642">
        <w:t>Il a l</w:t>
      </w:r>
      <w:r w:rsidR="00EE5875">
        <w:t>’</w:t>
      </w:r>
      <w:r w:rsidRPr="00675642">
        <w:t>impression de danser sur le rythme même de la ville qui s</w:t>
      </w:r>
      <w:r w:rsidR="00EE5875">
        <w:t>’</w:t>
      </w:r>
      <w:r w:rsidRPr="00675642">
        <w:t>éveille</w:t>
      </w:r>
      <w:r w:rsidR="00EE5875">
        <w:t xml:space="preserve">. </w:t>
      </w:r>
      <w:r w:rsidRPr="00675642">
        <w:t>Tout est joie à ses yeux</w:t>
      </w:r>
      <w:r w:rsidR="00EE5875">
        <w:t xml:space="preserve">, </w:t>
      </w:r>
      <w:r w:rsidRPr="00675642">
        <w:t>couleurs</w:t>
      </w:r>
      <w:r w:rsidR="00EE5875">
        <w:t xml:space="preserve">, </w:t>
      </w:r>
      <w:r w:rsidRPr="00675642">
        <w:t>lumière</w:t>
      </w:r>
      <w:r w:rsidR="00EE5875">
        <w:t xml:space="preserve">, </w:t>
      </w:r>
      <w:r w:rsidRPr="00675642">
        <w:t>vie</w:t>
      </w:r>
      <w:r w:rsidR="00EE5875">
        <w:t xml:space="preserve"> : </w:t>
      </w:r>
      <w:r w:rsidRPr="00675642">
        <w:t>les ivrognes effondrés dans la caisse des fiacres</w:t>
      </w:r>
      <w:r w:rsidR="00EE5875">
        <w:t xml:space="preserve">, </w:t>
      </w:r>
      <w:r w:rsidRPr="00675642">
        <w:t>l</w:t>
      </w:r>
      <w:r w:rsidR="00EE5875">
        <w:t>’</w:t>
      </w:r>
      <w:r w:rsidRPr="00675642">
        <w:t>énorme demi-mondaine flanquée de deux minces officiers de la garde</w:t>
      </w:r>
      <w:r w:rsidR="00EE5875">
        <w:t xml:space="preserve">, </w:t>
      </w:r>
      <w:r w:rsidRPr="00675642">
        <w:t>le cha</w:t>
      </w:r>
      <w:r w:rsidRPr="00675642">
        <w:t>r</w:t>
      </w:r>
      <w:r w:rsidRPr="00675642">
        <w:t>roi pomponné</w:t>
      </w:r>
      <w:r w:rsidR="00EE5875">
        <w:t xml:space="preserve">, </w:t>
      </w:r>
      <w:r w:rsidRPr="00675642">
        <w:t>la limousine souriante</w:t>
      </w:r>
      <w:r w:rsidR="00EE5875">
        <w:t>.</w:t>
      </w:r>
    </w:p>
    <w:p w14:paraId="3824A211" w14:textId="77777777" w:rsidR="00EE5875" w:rsidRDefault="00EE5875" w:rsidP="00EE5875">
      <w:pPr>
        <w:pStyle w:val="CentrEspAvt0EspApr0"/>
        <w:rPr>
          <w:i/>
          <w:iCs/>
        </w:rPr>
      </w:pPr>
      <w:r>
        <w:rPr>
          <w:i/>
          <w:iCs/>
        </w:rPr>
        <w:t xml:space="preserve">… </w:t>
      </w:r>
      <w:r w:rsidR="00457E89" w:rsidRPr="00675642">
        <w:rPr>
          <w:i/>
          <w:iCs/>
        </w:rPr>
        <w:t>A-a-a-men</w:t>
      </w:r>
      <w:r>
        <w:rPr>
          <w:i/>
          <w:iCs/>
        </w:rPr>
        <w:t> !</w:t>
      </w:r>
    </w:p>
    <w:p w14:paraId="36F2ED74" w14:textId="77777777" w:rsidR="00EE5875" w:rsidRDefault="00457E89" w:rsidP="00457E89">
      <w:pPr>
        <w:pStyle w:val="NormalSansIndent"/>
      </w:pPr>
      <w:r w:rsidRPr="00675642">
        <w:lastRenderedPageBreak/>
        <w:t>clame-t-il</w:t>
      </w:r>
      <w:r w:rsidR="00EE5875">
        <w:t xml:space="preserve">, </w:t>
      </w:r>
      <w:r w:rsidRPr="00675642">
        <w:t>en traversant ce flot de véhicules qui menace de l</w:t>
      </w:r>
      <w:r w:rsidR="00EE5875">
        <w:t>’</w:t>
      </w:r>
      <w:r w:rsidRPr="00675642">
        <w:t xml:space="preserve">entraîner vers la Perspective </w:t>
      </w:r>
      <w:proofErr w:type="spellStart"/>
      <w:r w:rsidRPr="00675642">
        <w:t>Newsky</w:t>
      </w:r>
      <w:proofErr w:type="spellEnd"/>
      <w:r w:rsidRPr="00675642">
        <w:t xml:space="preserve"> où le premier tram gr</w:t>
      </w:r>
      <w:r w:rsidRPr="00675642">
        <w:t>e</w:t>
      </w:r>
      <w:r w:rsidRPr="00675642">
        <w:t>lotte dans le matin</w:t>
      </w:r>
      <w:r w:rsidR="00EE5875">
        <w:t>.</w:t>
      </w:r>
    </w:p>
    <w:p w14:paraId="4231F807" w14:textId="77777777" w:rsidR="00EE5875" w:rsidRDefault="00457E89" w:rsidP="00457E89">
      <w:r w:rsidRPr="00675642">
        <w:t>Et</w:t>
      </w:r>
      <w:r w:rsidR="00EE5875">
        <w:t xml:space="preserve">, </w:t>
      </w:r>
      <w:r w:rsidRPr="00675642">
        <w:t>débouchant derrière le Palais d</w:t>
      </w:r>
      <w:r w:rsidR="00EE5875">
        <w:t>’</w:t>
      </w:r>
      <w:r w:rsidRPr="00675642">
        <w:t>Hiver</w:t>
      </w:r>
      <w:r w:rsidR="00EE5875">
        <w:t xml:space="preserve">, </w:t>
      </w:r>
      <w:r w:rsidRPr="00675642">
        <w:t>Dan Yack se tait soudainement</w:t>
      </w:r>
      <w:r w:rsidR="00EE5875">
        <w:t xml:space="preserve">. </w:t>
      </w:r>
      <w:r w:rsidRPr="00675642">
        <w:t>Il se retourne inquiet</w:t>
      </w:r>
      <w:r w:rsidR="00EE5875">
        <w:t xml:space="preserve">. </w:t>
      </w:r>
      <w:r w:rsidRPr="00675642">
        <w:t>Ses jambes fléchissent</w:t>
      </w:r>
      <w:r w:rsidR="00EE5875">
        <w:t xml:space="preserve">. </w:t>
      </w:r>
      <w:r w:rsidRPr="00675642">
        <w:t>La fatigue l</w:t>
      </w:r>
      <w:r w:rsidR="00EE5875">
        <w:t>’</w:t>
      </w:r>
      <w:r w:rsidRPr="00675642">
        <w:t>envahit</w:t>
      </w:r>
      <w:r w:rsidR="00EE5875">
        <w:t xml:space="preserve">. </w:t>
      </w:r>
      <w:r w:rsidRPr="00675642">
        <w:t>Une tristesse infinie s</w:t>
      </w:r>
      <w:r w:rsidR="00EE5875">
        <w:t>’</w:t>
      </w:r>
      <w:r w:rsidRPr="00675642">
        <w:t>abat sur lui</w:t>
      </w:r>
      <w:r w:rsidR="00EE5875">
        <w:t xml:space="preserve">, </w:t>
      </w:r>
      <w:r w:rsidRPr="00675642">
        <w:t>le vide</w:t>
      </w:r>
      <w:r w:rsidR="00EE5875">
        <w:t xml:space="preserve">, </w:t>
      </w:r>
      <w:r w:rsidRPr="00675642">
        <w:t>le gonfle</w:t>
      </w:r>
      <w:r w:rsidR="00EE5875">
        <w:t xml:space="preserve">, </w:t>
      </w:r>
      <w:r w:rsidRPr="00675642">
        <w:t>l</w:t>
      </w:r>
      <w:r w:rsidR="00EE5875">
        <w:t>’</w:t>
      </w:r>
      <w:r w:rsidRPr="00675642">
        <w:t>alourdit</w:t>
      </w:r>
      <w:r w:rsidR="00EE5875">
        <w:t xml:space="preserve">. </w:t>
      </w:r>
      <w:r w:rsidRPr="00675642">
        <w:t>Il gagne chancelant le pont des Soupirs</w:t>
      </w:r>
      <w:r w:rsidR="00EE5875">
        <w:t xml:space="preserve">. </w:t>
      </w:r>
      <w:r w:rsidRPr="00675642">
        <w:t>Il se campe au beau milieu du dos d</w:t>
      </w:r>
      <w:r w:rsidR="00EE5875">
        <w:t>’</w:t>
      </w:r>
      <w:r w:rsidRPr="00675642">
        <w:t>âne</w:t>
      </w:r>
      <w:r w:rsidR="00EE5875">
        <w:t xml:space="preserve">, </w:t>
      </w:r>
      <w:r w:rsidRPr="00675642">
        <w:t>sans souci des équipages qui le frôlent</w:t>
      </w:r>
      <w:r w:rsidR="00EE5875">
        <w:t xml:space="preserve">. </w:t>
      </w:r>
      <w:r w:rsidRPr="00675642">
        <w:t xml:space="preserve">Un </w:t>
      </w:r>
      <w:proofErr w:type="spellStart"/>
      <w:r w:rsidRPr="00675642">
        <w:t>gardavoï</w:t>
      </w:r>
      <w:proofErr w:type="spellEnd"/>
      <w:r w:rsidRPr="00675642">
        <w:t xml:space="preserve"> se précipite</w:t>
      </w:r>
      <w:r w:rsidR="00EE5875">
        <w:t xml:space="preserve">, </w:t>
      </w:r>
      <w:r w:rsidRPr="00675642">
        <w:t>puis se retire discrèt</w:t>
      </w:r>
      <w:r w:rsidRPr="00675642">
        <w:t>e</w:t>
      </w:r>
      <w:r w:rsidRPr="00675642">
        <w:t>ment en reconnaissant ce fêtard célèbre que tout Saint-Pétersbourg envie</w:t>
      </w:r>
      <w:r w:rsidR="00EE5875">
        <w:t>.</w:t>
      </w:r>
    </w:p>
    <w:p w14:paraId="66437464" w14:textId="4DE251E4" w:rsidR="00EE5875" w:rsidRDefault="00457E89" w:rsidP="00457E89">
      <w:r w:rsidRPr="00675642">
        <w:t>Dan Yack a la sensation de monter en l</w:t>
      </w:r>
      <w:r w:rsidR="00EE5875">
        <w:t>’</w:t>
      </w:r>
      <w:r w:rsidRPr="00675642">
        <w:t>air comme un ba</w:t>
      </w:r>
      <w:r w:rsidRPr="00675642">
        <w:t>l</w:t>
      </w:r>
      <w:r w:rsidRPr="00675642">
        <w:t>lon d</w:t>
      </w:r>
      <w:r w:rsidR="00EE5875">
        <w:t>’</w:t>
      </w:r>
      <w:r w:rsidRPr="00675642">
        <w:t>observation</w:t>
      </w:r>
      <w:r w:rsidR="00EE5875">
        <w:t xml:space="preserve">. </w:t>
      </w:r>
      <w:r w:rsidRPr="00675642">
        <w:t>Un câble douloureux le retient</w:t>
      </w:r>
      <w:r w:rsidR="00EE5875">
        <w:t xml:space="preserve">, </w:t>
      </w:r>
      <w:r w:rsidRPr="00675642">
        <w:t>quelque chose d</w:t>
      </w:r>
      <w:r w:rsidR="00EE5875">
        <w:t>’</w:t>
      </w:r>
      <w:r w:rsidRPr="00675642">
        <w:t xml:space="preserve">ancré au fond de ses </w:t>
      </w:r>
      <w:r w:rsidR="00EE5875">
        <w:t>moel</w:t>
      </w:r>
      <w:r w:rsidRPr="00675642">
        <w:t>les</w:t>
      </w:r>
      <w:r w:rsidR="00EE5875">
        <w:t xml:space="preserve">. </w:t>
      </w:r>
      <w:r w:rsidRPr="00675642">
        <w:t>Une pesanteur</w:t>
      </w:r>
      <w:r w:rsidR="00EE5875">
        <w:t xml:space="preserve">. </w:t>
      </w:r>
      <w:r w:rsidRPr="00675642">
        <w:t>Un treuil à v</w:t>
      </w:r>
      <w:r w:rsidRPr="00675642">
        <w:t>a</w:t>
      </w:r>
      <w:r w:rsidRPr="00675642">
        <w:t>peur grince</w:t>
      </w:r>
      <w:r w:rsidR="00EE5875">
        <w:t xml:space="preserve">. </w:t>
      </w:r>
      <w:r w:rsidRPr="00675642">
        <w:t>Ses nerfs se tendent à rompre</w:t>
      </w:r>
      <w:r w:rsidR="00EE5875">
        <w:t xml:space="preserve">. </w:t>
      </w:r>
      <w:r w:rsidRPr="00675642">
        <w:t>Ses talons quittent le sol</w:t>
      </w:r>
      <w:r w:rsidR="00EE5875">
        <w:t xml:space="preserve">, </w:t>
      </w:r>
      <w:r w:rsidRPr="00675642">
        <w:t>puis retombent et se soulèvent à nouveau</w:t>
      </w:r>
      <w:r w:rsidR="00EE5875">
        <w:t xml:space="preserve">, </w:t>
      </w:r>
      <w:r w:rsidRPr="00675642">
        <w:t>tout doucement</w:t>
      </w:r>
      <w:r w:rsidR="00EE5875">
        <w:t>.</w:t>
      </w:r>
    </w:p>
    <w:p w14:paraId="3B4E811E" w14:textId="77777777" w:rsidR="00EE5875" w:rsidRDefault="00457E89" w:rsidP="00457E89">
      <w:r w:rsidRPr="00675642">
        <w:t>Petit à petit</w:t>
      </w:r>
      <w:r w:rsidR="00EE5875">
        <w:t xml:space="preserve">, </w:t>
      </w:r>
      <w:r w:rsidRPr="00675642">
        <w:t>ce mouvement s</w:t>
      </w:r>
      <w:r w:rsidR="00EE5875">
        <w:t>’</w:t>
      </w:r>
      <w:r w:rsidRPr="00675642">
        <w:t>accentue</w:t>
      </w:r>
      <w:r w:rsidR="00EE5875">
        <w:t xml:space="preserve">. </w:t>
      </w:r>
      <w:r w:rsidRPr="00675642">
        <w:t>Les muscles du mollet y prennent part</w:t>
      </w:r>
      <w:r w:rsidR="00EE5875">
        <w:t xml:space="preserve">, </w:t>
      </w:r>
      <w:r w:rsidRPr="00675642">
        <w:t>les jarrets</w:t>
      </w:r>
      <w:r w:rsidR="00EE5875">
        <w:t xml:space="preserve">, </w:t>
      </w:r>
      <w:r w:rsidRPr="00675642">
        <w:t>les genoux</w:t>
      </w:r>
      <w:r w:rsidR="00EE5875">
        <w:t xml:space="preserve">, </w:t>
      </w:r>
      <w:r w:rsidRPr="00675642">
        <w:t>puis</w:t>
      </w:r>
      <w:r w:rsidR="00EE5875">
        <w:t xml:space="preserve">, </w:t>
      </w:r>
      <w:r w:rsidRPr="00675642">
        <w:t>enfin</w:t>
      </w:r>
      <w:r w:rsidR="00EE5875">
        <w:t xml:space="preserve">, </w:t>
      </w:r>
      <w:r w:rsidRPr="00675642">
        <w:t>les cuisses</w:t>
      </w:r>
      <w:r w:rsidR="00EE5875">
        <w:t>.</w:t>
      </w:r>
    </w:p>
    <w:p w14:paraId="49B99612" w14:textId="77777777" w:rsidR="00EE5875" w:rsidRDefault="00457E89" w:rsidP="00457E89">
      <w:r w:rsidRPr="00675642">
        <w:t>Maintenant Dan Yack piétine sur place</w:t>
      </w:r>
      <w:r w:rsidR="00EE5875">
        <w:t xml:space="preserve">, </w:t>
      </w:r>
      <w:r w:rsidRPr="00675642">
        <w:t>fait des mouv</w:t>
      </w:r>
      <w:r w:rsidRPr="00675642">
        <w:t>e</w:t>
      </w:r>
      <w:r w:rsidRPr="00675642">
        <w:t>ments des bras</w:t>
      </w:r>
      <w:r w:rsidR="00EE5875">
        <w:t xml:space="preserve">. </w:t>
      </w:r>
      <w:r w:rsidRPr="00675642">
        <w:t>Même sa tête dodeline</w:t>
      </w:r>
      <w:r w:rsidR="00EE5875">
        <w:t xml:space="preserve">, </w:t>
      </w:r>
      <w:r w:rsidRPr="00675642">
        <w:t>semble se détacher et enfler</w:t>
      </w:r>
      <w:r w:rsidR="00EE5875">
        <w:t>.</w:t>
      </w:r>
    </w:p>
    <w:p w14:paraId="10C9E839" w14:textId="77777777" w:rsidR="00EE5875" w:rsidRDefault="00457E89" w:rsidP="00457E89">
      <w:r w:rsidRPr="00675642">
        <w:t>À nouveau il éclate de rire</w:t>
      </w:r>
      <w:r w:rsidR="00EE5875">
        <w:t>.</w:t>
      </w:r>
    </w:p>
    <w:p w14:paraId="6EAF17AD" w14:textId="77777777" w:rsidR="00EE5875" w:rsidRDefault="00457E89" w:rsidP="00457E89">
      <w:r w:rsidRPr="00675642">
        <w:t>Et tous les bruits de la ville s</w:t>
      </w:r>
      <w:r w:rsidR="00EE5875">
        <w:t>’</w:t>
      </w:r>
      <w:r w:rsidRPr="00675642">
        <w:t>abattent encore une fois sur lui</w:t>
      </w:r>
      <w:r w:rsidR="00EE5875">
        <w:t xml:space="preserve">. </w:t>
      </w:r>
      <w:r w:rsidRPr="00675642">
        <w:t>Amplifiés</w:t>
      </w:r>
      <w:r w:rsidR="00EE5875">
        <w:t xml:space="preserve">, </w:t>
      </w:r>
      <w:r w:rsidRPr="00675642">
        <w:t>réveillés</w:t>
      </w:r>
      <w:r w:rsidR="00EE5875">
        <w:t xml:space="preserve">, </w:t>
      </w:r>
      <w:r w:rsidRPr="00675642">
        <w:t>ils arrivent à fond de train</w:t>
      </w:r>
      <w:r w:rsidR="00EE5875">
        <w:t xml:space="preserve">. </w:t>
      </w:r>
      <w:r w:rsidRPr="00675642">
        <w:t>Ils débo</w:t>
      </w:r>
      <w:r w:rsidRPr="00675642">
        <w:t>u</w:t>
      </w:r>
      <w:r w:rsidRPr="00675642">
        <w:t>chent de toutes les rues</w:t>
      </w:r>
      <w:r w:rsidR="00EE5875">
        <w:t xml:space="preserve">, </w:t>
      </w:r>
      <w:r w:rsidRPr="00675642">
        <w:t>à chaque tournant</w:t>
      </w:r>
      <w:r w:rsidR="00EE5875">
        <w:t xml:space="preserve">, </w:t>
      </w:r>
      <w:r w:rsidRPr="00675642">
        <w:t>sans freiner</w:t>
      </w:r>
      <w:r w:rsidR="00EE5875">
        <w:t xml:space="preserve">. </w:t>
      </w:r>
      <w:r w:rsidRPr="00675642">
        <w:t>Un équipage en courant d</w:t>
      </w:r>
      <w:r w:rsidR="00EE5875">
        <w:t>’</w:t>
      </w:r>
      <w:r w:rsidRPr="00675642">
        <w:t>air</w:t>
      </w:r>
      <w:r w:rsidR="00EE5875">
        <w:t xml:space="preserve">, </w:t>
      </w:r>
      <w:r w:rsidRPr="00675642">
        <w:t>une voiture lancée</w:t>
      </w:r>
      <w:r w:rsidR="00EE5875">
        <w:t xml:space="preserve">, </w:t>
      </w:r>
      <w:r w:rsidRPr="00675642">
        <w:t>une machine qui glisse</w:t>
      </w:r>
      <w:r w:rsidR="00EE5875">
        <w:t xml:space="preserve">, </w:t>
      </w:r>
      <w:r w:rsidRPr="00675642">
        <w:t>une roue qui tourne</w:t>
      </w:r>
      <w:r w:rsidR="00EE5875">
        <w:t xml:space="preserve">. </w:t>
      </w:r>
      <w:r w:rsidRPr="00675642">
        <w:t>Au-dessus des toits le vent est une turbine</w:t>
      </w:r>
      <w:r w:rsidR="00EE5875">
        <w:t>.</w:t>
      </w:r>
    </w:p>
    <w:p w14:paraId="12483E52" w14:textId="77777777" w:rsidR="00EE5875" w:rsidRDefault="00457E89" w:rsidP="00457E89">
      <w:r w:rsidRPr="00675642">
        <w:lastRenderedPageBreak/>
        <w:t>Au fond de tout cela retentit le bruit d</w:t>
      </w:r>
      <w:r w:rsidR="00EE5875">
        <w:t>’</w:t>
      </w:r>
      <w:r w:rsidRPr="00675642">
        <w:t>un marteau-pilon</w:t>
      </w:r>
      <w:r w:rsidR="00EE5875">
        <w:t xml:space="preserve">. </w:t>
      </w:r>
      <w:r w:rsidRPr="00675642">
        <w:t>Son cœur</w:t>
      </w:r>
      <w:r w:rsidR="00EE5875">
        <w:t xml:space="preserve">. </w:t>
      </w:r>
      <w:r w:rsidRPr="00675642">
        <w:t>Son inquiétude</w:t>
      </w:r>
      <w:r w:rsidR="00EE5875">
        <w:t xml:space="preserve">. </w:t>
      </w:r>
      <w:r w:rsidRPr="00675642">
        <w:t>Dan Yack sait tout à coup pourquoi il est là</w:t>
      </w:r>
      <w:r w:rsidR="00EE5875">
        <w:t xml:space="preserve">, </w:t>
      </w:r>
      <w:r w:rsidRPr="00675642">
        <w:t>pourquoi il attend et ce qui l</w:t>
      </w:r>
      <w:r w:rsidR="00EE5875">
        <w:t>’</w:t>
      </w:r>
      <w:r w:rsidRPr="00675642">
        <w:t>attend</w:t>
      </w:r>
      <w:r w:rsidR="00EE5875">
        <w:t xml:space="preserve">. </w:t>
      </w:r>
      <w:r w:rsidRPr="00675642">
        <w:t>Une</w:t>
      </w:r>
      <w:r w:rsidR="00EE5875">
        <w:t xml:space="preserve">, </w:t>
      </w:r>
      <w:r w:rsidRPr="00675642">
        <w:t>deux</w:t>
      </w:r>
      <w:r w:rsidR="00EE5875">
        <w:t xml:space="preserve">. </w:t>
      </w:r>
      <w:r w:rsidRPr="00675642">
        <w:t>Une</w:t>
      </w:r>
      <w:r w:rsidR="00EE5875">
        <w:t xml:space="preserve">, </w:t>
      </w:r>
      <w:r w:rsidRPr="00675642">
        <w:t>deux</w:t>
      </w:r>
      <w:r w:rsidR="00EE5875">
        <w:t xml:space="preserve">. </w:t>
      </w:r>
      <w:r w:rsidRPr="00675642">
        <w:t xml:space="preserve">Il reconnaît les longues foulées de sa jument </w:t>
      </w:r>
      <w:proofErr w:type="spellStart"/>
      <w:r w:rsidRPr="00675642">
        <w:t>Iskra</w:t>
      </w:r>
      <w:proofErr w:type="spellEnd"/>
      <w:r w:rsidR="00EE5875">
        <w:t xml:space="preserve">. </w:t>
      </w:r>
      <w:r w:rsidRPr="00675642">
        <w:t>Et il se retourne brusquement</w:t>
      </w:r>
      <w:r w:rsidR="00EE5875">
        <w:t>.</w:t>
      </w:r>
    </w:p>
    <w:p w14:paraId="1B2EF9C4" w14:textId="77777777" w:rsidR="00EE5875" w:rsidRDefault="00457E89" w:rsidP="00457E89">
      <w:r w:rsidRPr="00675642">
        <w:t>À cet instant précis une voiture lui arrive dessus</w:t>
      </w:r>
      <w:r w:rsidR="00EE5875">
        <w:t xml:space="preserve">. </w:t>
      </w:r>
      <w:r w:rsidRPr="00675642">
        <w:t>Une roue caoutchoutée écrase la pointe de ses souliers vernis</w:t>
      </w:r>
      <w:r w:rsidR="00EE5875">
        <w:t xml:space="preserve">. </w:t>
      </w:r>
      <w:r w:rsidRPr="00675642">
        <w:t>Il reçoit de la bave de cheval sur l</w:t>
      </w:r>
      <w:r w:rsidR="00EE5875">
        <w:t>’</w:t>
      </w:r>
      <w:r w:rsidRPr="00675642">
        <w:t>œil</w:t>
      </w:r>
      <w:r w:rsidR="00EE5875">
        <w:t xml:space="preserve">. </w:t>
      </w:r>
      <w:r w:rsidRPr="00675642">
        <w:t>Le coupé tombe déjà au creux du pont</w:t>
      </w:r>
      <w:r w:rsidR="00EE5875">
        <w:t xml:space="preserve">. </w:t>
      </w:r>
      <w:r w:rsidRPr="00675642">
        <w:t>Une main minuscule et lourdement baguée a laissé choir un fume-cigarette d</w:t>
      </w:r>
      <w:r w:rsidR="00EE5875">
        <w:t>’</w:t>
      </w:r>
      <w:r w:rsidRPr="00675642">
        <w:t>or</w:t>
      </w:r>
      <w:r w:rsidR="00EE5875">
        <w:t xml:space="preserve">. </w:t>
      </w:r>
      <w:r w:rsidRPr="00675642">
        <w:t>Quand Dan Yack ramasse l</w:t>
      </w:r>
      <w:r w:rsidR="00EE5875">
        <w:t>’</w:t>
      </w:r>
      <w:r w:rsidRPr="00675642">
        <w:t>objet</w:t>
      </w:r>
      <w:r w:rsidR="00EE5875">
        <w:t xml:space="preserve">, </w:t>
      </w:r>
      <w:r w:rsidRPr="00675642">
        <w:t>la vo</w:t>
      </w:r>
      <w:r w:rsidRPr="00675642">
        <w:t>i</w:t>
      </w:r>
      <w:r w:rsidRPr="00675642">
        <w:t>ture a déjà disparu</w:t>
      </w:r>
      <w:r w:rsidR="00EE5875">
        <w:t>.</w:t>
      </w:r>
    </w:p>
    <w:p w14:paraId="069DDB32" w14:textId="77777777" w:rsidR="00EE5875" w:rsidRDefault="00EE5875" w:rsidP="00457E89">
      <w:r>
        <w:t>— </w:t>
      </w:r>
      <w:r w:rsidR="00457E89" w:rsidRPr="00675642">
        <w:t xml:space="preserve">Quelle bonne bête que cette </w:t>
      </w:r>
      <w:proofErr w:type="spellStart"/>
      <w:r w:rsidR="00457E89" w:rsidRPr="00675642">
        <w:t>Iskra</w:t>
      </w:r>
      <w:proofErr w:type="spellEnd"/>
      <w:r>
        <w:t xml:space="preserve">, </w:t>
      </w:r>
      <w:r w:rsidR="00457E89" w:rsidRPr="00675642">
        <w:t>se dit Dan Yack en s</w:t>
      </w:r>
      <w:r w:rsidR="00457E89" w:rsidRPr="00675642">
        <w:t>e</w:t>
      </w:r>
      <w:r w:rsidR="00457E89" w:rsidRPr="00675642">
        <w:t>couant dans sa main le frêle bijou qu</w:t>
      </w:r>
      <w:r>
        <w:t>’</w:t>
      </w:r>
      <w:r w:rsidR="00457E89" w:rsidRPr="00675642">
        <w:t>il vient de ramasser</w:t>
      </w:r>
      <w:r>
        <w:t>.</w:t>
      </w:r>
    </w:p>
    <w:p w14:paraId="1141B230" w14:textId="77777777" w:rsidR="00EE5875" w:rsidRDefault="00457E89" w:rsidP="00457E89">
      <w:r w:rsidRPr="00675642">
        <w:t>Et tout en extrayant du tube d</w:t>
      </w:r>
      <w:r w:rsidR="00EE5875">
        <w:t>’</w:t>
      </w:r>
      <w:r w:rsidRPr="00675642">
        <w:t>ambre un mince papier qui y est inséré</w:t>
      </w:r>
      <w:r w:rsidR="00EE5875">
        <w:t xml:space="preserve">, </w:t>
      </w:r>
      <w:r w:rsidRPr="00675642">
        <w:t>il pense à cette jument qui maintenant n</w:t>
      </w:r>
      <w:r w:rsidR="00EE5875">
        <w:t>’</w:t>
      </w:r>
      <w:r w:rsidRPr="00675642">
        <w:t>est plus sienne</w:t>
      </w:r>
      <w:r w:rsidR="00EE5875">
        <w:t xml:space="preserve">. </w:t>
      </w:r>
      <w:r w:rsidRPr="00675642">
        <w:t>2</w:t>
      </w:r>
      <w:r w:rsidR="00EE5875" w:rsidRPr="00675642">
        <w:t>5</w:t>
      </w:r>
      <w:r w:rsidR="00EE5875">
        <w:t>.</w:t>
      </w:r>
      <w:r w:rsidR="00EE5875" w:rsidRPr="00675642">
        <w:t>0</w:t>
      </w:r>
      <w:r w:rsidRPr="00675642">
        <w:t>00 roubles</w:t>
      </w:r>
      <w:r w:rsidR="00EE5875">
        <w:t xml:space="preserve">. </w:t>
      </w:r>
      <w:r w:rsidRPr="00675642">
        <w:t>L</w:t>
      </w:r>
      <w:r w:rsidR="00EE5875">
        <w:t>’</w:t>
      </w:r>
      <w:r w:rsidRPr="00675642">
        <w:t>œil aigu du dernier propriétaire</w:t>
      </w:r>
      <w:r w:rsidR="00EE5875">
        <w:t xml:space="preserve">. </w:t>
      </w:r>
      <w:r w:rsidRPr="00675642">
        <w:t>L</w:t>
      </w:r>
      <w:r w:rsidR="00EE5875">
        <w:t>’</w:t>
      </w:r>
      <w:r w:rsidRPr="00675642">
        <w:t>installation du box d</w:t>
      </w:r>
      <w:r w:rsidR="00EE5875">
        <w:t>’</w:t>
      </w:r>
      <w:r w:rsidRPr="00675642">
        <w:t>acajou</w:t>
      </w:r>
      <w:r w:rsidR="00EE5875">
        <w:t xml:space="preserve">. </w:t>
      </w:r>
      <w:r w:rsidRPr="00675642">
        <w:t xml:space="preserve">Samuel </w:t>
      </w:r>
      <w:proofErr w:type="spellStart"/>
      <w:r w:rsidRPr="00675642">
        <w:t>O</w:t>
      </w:r>
      <w:r w:rsidR="00EE5875">
        <w:t>’</w:t>
      </w:r>
      <w:r w:rsidRPr="00675642">
        <w:t>Dorne</w:t>
      </w:r>
      <w:proofErr w:type="spellEnd"/>
      <w:r w:rsidR="00EE5875">
        <w:t xml:space="preserve">, </w:t>
      </w:r>
      <w:r w:rsidRPr="00675642">
        <w:t>le palefrenier</w:t>
      </w:r>
      <w:r w:rsidR="00EE5875">
        <w:t xml:space="preserve">. </w:t>
      </w:r>
      <w:r w:rsidRPr="00675642">
        <w:t>Vive l</w:t>
      </w:r>
      <w:r w:rsidR="00EE5875">
        <w:t>’</w:t>
      </w:r>
      <w:r w:rsidRPr="00675642">
        <w:t>Écosse</w:t>
      </w:r>
      <w:r w:rsidR="00EE5875">
        <w:t xml:space="preserve"> ! </w:t>
      </w:r>
      <w:r w:rsidRPr="00675642">
        <w:t>Le sulky</w:t>
      </w:r>
      <w:r w:rsidR="00EE5875">
        <w:t xml:space="preserve">. </w:t>
      </w:r>
      <w:r w:rsidRPr="00675642">
        <w:t>La gerbe d</w:t>
      </w:r>
      <w:r w:rsidR="00EE5875">
        <w:t>’</w:t>
      </w:r>
      <w:r w:rsidRPr="00675642">
        <w:t>orchidées et les couleurs</w:t>
      </w:r>
      <w:r w:rsidR="00EE5875">
        <w:t xml:space="preserve">, </w:t>
      </w:r>
      <w:r w:rsidRPr="00675642">
        <w:t>vert et argent</w:t>
      </w:r>
      <w:r w:rsidR="00EE5875">
        <w:t xml:space="preserve">, </w:t>
      </w:r>
      <w:r w:rsidRPr="00675642">
        <w:t>de la casaque</w:t>
      </w:r>
      <w:r w:rsidR="00EE5875">
        <w:t xml:space="preserve">. </w:t>
      </w:r>
      <w:r w:rsidRPr="00675642">
        <w:t>Le grand Prix des trotteurs</w:t>
      </w:r>
      <w:r w:rsidR="00EE5875">
        <w:t xml:space="preserve">. </w:t>
      </w:r>
      <w:r w:rsidRPr="00675642">
        <w:t>La passion d</w:t>
      </w:r>
      <w:r w:rsidR="00EE5875">
        <w:t>’</w:t>
      </w:r>
      <w:proofErr w:type="spellStart"/>
      <w:r w:rsidRPr="00675642">
        <w:t>Hedwiga</w:t>
      </w:r>
      <w:proofErr w:type="spellEnd"/>
      <w:r w:rsidR="00EE5875">
        <w:t xml:space="preserve">. </w:t>
      </w:r>
      <w:r w:rsidRPr="00675642">
        <w:t>La belle canne qu</w:t>
      </w:r>
      <w:r w:rsidR="00EE5875">
        <w:t>’</w:t>
      </w:r>
      <w:r w:rsidRPr="00675642">
        <w:t>elle lui a donnée</w:t>
      </w:r>
      <w:r w:rsidR="00EE5875">
        <w:t>.</w:t>
      </w:r>
    </w:p>
    <w:p w14:paraId="3EB98A45" w14:textId="77777777" w:rsidR="00EE5875" w:rsidRDefault="00EE5875" w:rsidP="00457E89">
      <w:r>
        <w:t>— </w:t>
      </w:r>
      <w:r w:rsidR="00457E89" w:rsidRPr="00675642">
        <w:t>Tiens</w:t>
      </w:r>
      <w:r>
        <w:t xml:space="preserve">, </w:t>
      </w:r>
      <w:r w:rsidR="00457E89" w:rsidRPr="00675642">
        <w:t>j</w:t>
      </w:r>
      <w:r>
        <w:t>’</w:t>
      </w:r>
      <w:r w:rsidR="00457E89" w:rsidRPr="00675642">
        <w:t>ai oublié ma canne au club</w:t>
      </w:r>
      <w:r>
        <w:t xml:space="preserve">, </w:t>
      </w:r>
      <w:r w:rsidR="00457E89" w:rsidRPr="00675642">
        <w:t>je vais téléphoner</w:t>
      </w:r>
      <w:r>
        <w:t xml:space="preserve">, </w:t>
      </w:r>
      <w:r w:rsidR="00457E89" w:rsidRPr="00675642">
        <w:t>se dit Dan Yack en relisant pour la troisième fois le petit billet froissé</w:t>
      </w:r>
      <w:r>
        <w:t>.</w:t>
      </w:r>
    </w:p>
    <w:p w14:paraId="11FB3A99" w14:textId="77777777" w:rsidR="00EE5875" w:rsidRDefault="00457E89" w:rsidP="00457E89">
      <w:r w:rsidRPr="00675642">
        <w:t>Puis</w:t>
      </w:r>
      <w:r w:rsidR="00EE5875">
        <w:t xml:space="preserve">, </w:t>
      </w:r>
      <w:r w:rsidRPr="00675642">
        <w:t>au bout d</w:t>
      </w:r>
      <w:r w:rsidR="00EE5875">
        <w:t>’</w:t>
      </w:r>
      <w:r w:rsidRPr="00675642">
        <w:t>un moment</w:t>
      </w:r>
      <w:r w:rsidR="00EE5875">
        <w:t xml:space="preserve">, </w:t>
      </w:r>
      <w:r w:rsidRPr="00675642">
        <w:t>tout en lisant</w:t>
      </w:r>
      <w:r w:rsidR="00EE5875">
        <w:t xml:space="preserve">, </w:t>
      </w:r>
      <w:r w:rsidRPr="00675642">
        <w:t>il pense encore</w:t>
      </w:r>
      <w:r w:rsidR="00EE5875">
        <w:t> :</w:t>
      </w:r>
    </w:p>
    <w:p w14:paraId="1FA5905D" w14:textId="77777777" w:rsidR="00EE5875" w:rsidRDefault="00EE5875" w:rsidP="00457E89">
      <w:r>
        <w:t>— </w:t>
      </w:r>
      <w:r w:rsidR="00457E89" w:rsidRPr="00675642">
        <w:t>Quelle garce</w:t>
      </w:r>
      <w:r>
        <w:t xml:space="preserve">, </w:t>
      </w:r>
      <w:proofErr w:type="spellStart"/>
      <w:r w:rsidR="00457E89" w:rsidRPr="00675642">
        <w:t>Hedwiga</w:t>
      </w:r>
      <w:proofErr w:type="spellEnd"/>
      <w:r>
        <w:t xml:space="preserve">, </w:t>
      </w:r>
      <w:r w:rsidR="00457E89" w:rsidRPr="00675642">
        <w:t>elle ne s</w:t>
      </w:r>
      <w:r>
        <w:t>’</w:t>
      </w:r>
      <w:r w:rsidR="00457E89" w:rsidRPr="00675642">
        <w:t>est même pas montrée pour me dire au revoir</w:t>
      </w:r>
      <w:r>
        <w:t xml:space="preserve">. </w:t>
      </w:r>
      <w:r w:rsidR="00457E89" w:rsidRPr="00675642">
        <w:t>Elle aurait bien pu se pencher un peu</w:t>
      </w:r>
      <w:r>
        <w:t>…</w:t>
      </w:r>
    </w:p>
    <w:p w14:paraId="6F68FECC" w14:textId="77777777" w:rsidR="00EE5875" w:rsidRDefault="00457E89" w:rsidP="00457E89">
      <w:r w:rsidRPr="00675642">
        <w:lastRenderedPageBreak/>
        <w:t>Et en relisant pour la centième fois le billet d</w:t>
      </w:r>
      <w:r w:rsidR="00EE5875">
        <w:t>’</w:t>
      </w:r>
      <w:proofErr w:type="spellStart"/>
      <w:r w:rsidRPr="00675642">
        <w:t>Hedwiga</w:t>
      </w:r>
      <w:proofErr w:type="spellEnd"/>
      <w:r w:rsidR="00EE5875">
        <w:t xml:space="preserve">, </w:t>
      </w:r>
      <w:r w:rsidRPr="00675642">
        <w:t>il ne pense plus qu</w:t>
      </w:r>
      <w:r w:rsidR="00EE5875">
        <w:t>’</w:t>
      </w:r>
      <w:r w:rsidRPr="00675642">
        <w:t>à son cheval de course</w:t>
      </w:r>
      <w:r w:rsidR="00EE5875">
        <w:t xml:space="preserve">, </w:t>
      </w:r>
      <w:r w:rsidRPr="00675642">
        <w:t xml:space="preserve">à sa belle jument </w:t>
      </w:r>
      <w:proofErr w:type="spellStart"/>
      <w:r w:rsidRPr="00675642">
        <w:t>Iskra</w:t>
      </w:r>
      <w:proofErr w:type="spellEnd"/>
      <w:r w:rsidRPr="00675642">
        <w:t xml:space="preserve"> qu</w:t>
      </w:r>
      <w:r w:rsidR="00EE5875">
        <w:t>’</w:t>
      </w:r>
      <w:r w:rsidRPr="00675642">
        <w:t>il ne reverra jamais plus</w:t>
      </w:r>
      <w:r w:rsidR="00EE5875">
        <w:t xml:space="preserve">. </w:t>
      </w:r>
      <w:r w:rsidRPr="00675642">
        <w:t>Car il doit partir</w:t>
      </w:r>
      <w:r w:rsidR="00EE5875">
        <w:t xml:space="preserve">. </w:t>
      </w:r>
      <w:r w:rsidRPr="00675642">
        <w:t>Maintenant</w:t>
      </w:r>
      <w:r w:rsidR="00EE5875">
        <w:t xml:space="preserve">, </w:t>
      </w:r>
      <w:r w:rsidRPr="00675642">
        <w:t>il en est sûr</w:t>
      </w:r>
      <w:r w:rsidR="00EE5875">
        <w:t xml:space="preserve">. </w:t>
      </w:r>
      <w:r w:rsidRPr="00675642">
        <w:t>Il se souvient avoir pris cette résolution</w:t>
      </w:r>
      <w:r w:rsidR="00EE5875">
        <w:t xml:space="preserve">. </w:t>
      </w:r>
      <w:r w:rsidRPr="00675642">
        <w:t>Il a tout prép</w:t>
      </w:r>
      <w:r w:rsidRPr="00675642">
        <w:t>a</w:t>
      </w:r>
      <w:r w:rsidRPr="00675642">
        <w:t>ré pour partir à deux</w:t>
      </w:r>
      <w:r w:rsidR="00EE5875">
        <w:t xml:space="preserve">. </w:t>
      </w:r>
      <w:r w:rsidRPr="00675642">
        <w:t>Il doit partir aujourd</w:t>
      </w:r>
      <w:r w:rsidR="00EE5875">
        <w:t>’</w:t>
      </w:r>
      <w:r w:rsidRPr="00675642">
        <w:t>hui même</w:t>
      </w:r>
      <w:r w:rsidR="00EE5875">
        <w:t xml:space="preserve">. </w:t>
      </w:r>
      <w:r w:rsidRPr="00675642">
        <w:t>Il ne changera rien à son programme</w:t>
      </w:r>
      <w:r w:rsidR="00EE5875">
        <w:t xml:space="preserve">. </w:t>
      </w:r>
      <w:r w:rsidRPr="00675642">
        <w:t>Il partira seul</w:t>
      </w:r>
      <w:r w:rsidR="00EE5875">
        <w:t xml:space="preserve">. </w:t>
      </w:r>
      <w:r w:rsidRPr="00675642">
        <w:t>Tant pis</w:t>
      </w:r>
      <w:r w:rsidR="00EE5875">
        <w:t xml:space="preserve">. </w:t>
      </w:r>
      <w:r w:rsidRPr="00675642">
        <w:t>Il se souvient aussi avoir envoyé un télégramme annonçant son arr</w:t>
      </w:r>
      <w:r w:rsidRPr="00675642">
        <w:t>i</w:t>
      </w:r>
      <w:r w:rsidRPr="00675642">
        <w:t>vée en r</w:t>
      </w:r>
      <w:r w:rsidRPr="00675642">
        <w:t>é</w:t>
      </w:r>
      <w:r w:rsidRPr="00675642">
        <w:t>ponse au télégramme du notaire lui apprenant la mort de son vieil oncle Carlos</w:t>
      </w:r>
      <w:r w:rsidR="00EE5875">
        <w:t xml:space="preserve">, </w:t>
      </w:r>
      <w:r w:rsidRPr="00675642">
        <w:t>de la firme William and William</w:t>
      </w:r>
      <w:r w:rsidR="00EE5875">
        <w:t xml:space="preserve">, </w:t>
      </w:r>
      <w:r w:rsidRPr="00675642">
        <w:t>a</w:t>
      </w:r>
      <w:r w:rsidRPr="00675642">
        <w:t>r</w:t>
      </w:r>
      <w:r w:rsidRPr="00675642">
        <w:t>mateurs</w:t>
      </w:r>
      <w:r w:rsidR="00EE5875">
        <w:t xml:space="preserve">, </w:t>
      </w:r>
      <w:r w:rsidRPr="00675642">
        <w:t>Liverpool</w:t>
      </w:r>
      <w:r w:rsidR="00EE5875">
        <w:t>.</w:t>
      </w:r>
    </w:p>
    <w:p w14:paraId="700A0CC1" w14:textId="77777777" w:rsidR="00EE5875" w:rsidRDefault="00EE5875" w:rsidP="00457E89">
      <w:pPr>
        <w:spacing w:before="1440"/>
      </w:pPr>
      <w:r>
        <w:t>« </w:t>
      </w:r>
      <w:r w:rsidR="00457E89" w:rsidRPr="00675642">
        <w:t>Mon cher Dany</w:t>
      </w:r>
      <w:r>
        <w:t>,</w:t>
      </w:r>
    </w:p>
    <w:p w14:paraId="09BEF5BB" w14:textId="77777777" w:rsidR="00EE5875" w:rsidRDefault="00EE5875" w:rsidP="00457E89">
      <w:r>
        <w:t>« </w:t>
      </w:r>
      <w:r w:rsidR="00457E89" w:rsidRPr="00675642">
        <w:t>Bien-Aimé</w:t>
      </w:r>
      <w:r>
        <w:t>,</w:t>
      </w:r>
    </w:p>
    <w:p w14:paraId="7066C8BD" w14:textId="77777777" w:rsidR="00EE5875" w:rsidRDefault="00EE5875" w:rsidP="00457E89">
      <w:r>
        <w:t>« </w:t>
      </w:r>
      <w:r w:rsidR="00457E89" w:rsidRPr="00675642">
        <w:t>Le prince sait tout</w:t>
      </w:r>
      <w:r>
        <w:t xml:space="preserve">. </w:t>
      </w:r>
      <w:r w:rsidR="00457E89" w:rsidRPr="00675642">
        <w:t>Je lui ai tout raconté</w:t>
      </w:r>
      <w:r>
        <w:t xml:space="preserve">. </w:t>
      </w:r>
      <w:r w:rsidR="00457E89" w:rsidRPr="00675642">
        <w:t>Il m</w:t>
      </w:r>
      <w:r>
        <w:t>’</w:t>
      </w:r>
      <w:r w:rsidR="00457E89" w:rsidRPr="00675642">
        <w:t>emmène aujourd</w:t>
      </w:r>
      <w:r>
        <w:t>’</w:t>
      </w:r>
      <w:r w:rsidR="00457E89" w:rsidRPr="00675642">
        <w:t>hui dans ses terres</w:t>
      </w:r>
      <w:r>
        <w:t xml:space="preserve">. </w:t>
      </w:r>
      <w:r w:rsidR="00457E89" w:rsidRPr="00675642">
        <w:t>Nous nous marions dans trois mois</w:t>
      </w:r>
      <w:r>
        <w:t xml:space="preserve">. </w:t>
      </w:r>
      <w:r w:rsidR="00457E89" w:rsidRPr="00675642">
        <w:t>J</w:t>
      </w:r>
      <w:r>
        <w:t>’</w:t>
      </w:r>
      <w:r w:rsidR="00457E89" w:rsidRPr="00675642">
        <w:t>y ai bien réfléchi</w:t>
      </w:r>
      <w:r>
        <w:t xml:space="preserve">. </w:t>
      </w:r>
      <w:r w:rsidR="00457E89" w:rsidRPr="00675642">
        <w:t>Je suis sûre que l</w:t>
      </w:r>
      <w:r>
        <w:t>’</w:t>
      </w:r>
      <w:r w:rsidR="00457E89" w:rsidRPr="00675642">
        <w:t>enfant que je porte dans mon sein est de lui</w:t>
      </w:r>
      <w:r>
        <w:t xml:space="preserve">. </w:t>
      </w:r>
      <w:r w:rsidR="00457E89" w:rsidRPr="00675642">
        <w:t>N</w:t>
      </w:r>
      <w:r>
        <w:t>’</w:t>
      </w:r>
      <w:r w:rsidR="00457E89" w:rsidRPr="00675642">
        <w:t>oublie pas que je t</w:t>
      </w:r>
      <w:r>
        <w:t>’</w:t>
      </w:r>
      <w:r w:rsidR="00457E89" w:rsidRPr="00675642">
        <w:t>ai beaucoup a</w:t>
      </w:r>
      <w:r w:rsidR="00457E89" w:rsidRPr="00675642">
        <w:t>i</w:t>
      </w:r>
      <w:r w:rsidR="00457E89" w:rsidRPr="00675642">
        <w:t>mé</w:t>
      </w:r>
      <w:r>
        <w:t xml:space="preserve">. </w:t>
      </w:r>
      <w:r w:rsidR="00457E89" w:rsidRPr="00675642">
        <w:t>Tu m</w:t>
      </w:r>
      <w:r>
        <w:t>’</w:t>
      </w:r>
      <w:r w:rsidR="00457E89" w:rsidRPr="00675642">
        <w:t>as fait faire mille folies</w:t>
      </w:r>
      <w:r>
        <w:t xml:space="preserve">. </w:t>
      </w:r>
      <w:r w:rsidR="00457E89" w:rsidRPr="00675642">
        <w:t>D</w:t>
      </w:r>
      <w:r>
        <w:t>’</w:t>
      </w:r>
      <w:r w:rsidR="00457E89" w:rsidRPr="00675642">
        <w:t>ailleurs</w:t>
      </w:r>
      <w:r>
        <w:t xml:space="preserve">, </w:t>
      </w:r>
      <w:r w:rsidR="00457E89" w:rsidRPr="00675642">
        <w:t>et c</w:t>
      </w:r>
      <w:r>
        <w:t>’</w:t>
      </w:r>
      <w:r w:rsidR="00457E89" w:rsidRPr="00675642">
        <w:t>est l</w:t>
      </w:r>
      <w:r>
        <w:t>’</w:t>
      </w:r>
      <w:r w:rsidR="00457E89" w:rsidRPr="00675642">
        <w:t>avis de tout le monde et de tous tes amis</w:t>
      </w:r>
      <w:r>
        <w:t xml:space="preserve">, </w:t>
      </w:r>
      <w:r w:rsidR="00457E89" w:rsidRPr="00675642">
        <w:t>tu es un peu trop fou</w:t>
      </w:r>
      <w:r>
        <w:t xml:space="preserve">. </w:t>
      </w:r>
      <w:r w:rsidR="00457E89" w:rsidRPr="00675642">
        <w:t>Je te pa</w:t>
      </w:r>
      <w:r w:rsidR="00457E89" w:rsidRPr="00675642">
        <w:t>r</w:t>
      </w:r>
      <w:r w:rsidR="00457E89" w:rsidRPr="00675642">
        <w:t>donne tout</w:t>
      </w:r>
      <w:r>
        <w:t xml:space="preserve">. </w:t>
      </w:r>
      <w:r w:rsidR="00457E89" w:rsidRPr="00675642">
        <w:t>Réellement</w:t>
      </w:r>
      <w:r>
        <w:t xml:space="preserve">, </w:t>
      </w:r>
      <w:r w:rsidR="00457E89" w:rsidRPr="00675642">
        <w:t>je ne pouvais pas partir avec toi a</w:t>
      </w:r>
      <w:r w:rsidR="00457E89" w:rsidRPr="00675642">
        <w:t>u</w:t>
      </w:r>
      <w:r w:rsidR="00457E89" w:rsidRPr="00675642">
        <w:t>jourd</w:t>
      </w:r>
      <w:r>
        <w:t>’</w:t>
      </w:r>
      <w:r w:rsidR="00457E89" w:rsidRPr="00675642">
        <w:t>hui</w:t>
      </w:r>
      <w:r>
        <w:t xml:space="preserve">. </w:t>
      </w:r>
      <w:r w:rsidR="00457E89" w:rsidRPr="00675642">
        <w:t>Je n</w:t>
      </w:r>
      <w:r>
        <w:t>’</w:t>
      </w:r>
      <w:r w:rsidR="00457E89" w:rsidRPr="00675642">
        <w:t>en avais pas le droit</w:t>
      </w:r>
      <w:r>
        <w:t xml:space="preserve">. </w:t>
      </w:r>
      <w:r w:rsidR="00457E89" w:rsidRPr="00675642">
        <w:t>Je n</w:t>
      </w:r>
      <w:r>
        <w:t>’</w:t>
      </w:r>
      <w:r w:rsidR="00457E89" w:rsidRPr="00675642">
        <w:t>avais pas le droit de faire sou</w:t>
      </w:r>
      <w:r w:rsidR="00457E89" w:rsidRPr="00675642">
        <w:t>f</w:t>
      </w:r>
      <w:r w:rsidR="00457E89" w:rsidRPr="00675642">
        <w:t>frir le prince qui est un homme bon et qui m</w:t>
      </w:r>
      <w:r>
        <w:t>’</w:t>
      </w:r>
      <w:r w:rsidR="00457E89" w:rsidRPr="00675642">
        <w:t>attendait</w:t>
      </w:r>
      <w:r>
        <w:t xml:space="preserve">, </w:t>
      </w:r>
      <w:r w:rsidR="00457E89" w:rsidRPr="00675642">
        <w:t>sans rien me demander</w:t>
      </w:r>
      <w:r>
        <w:t xml:space="preserve">, </w:t>
      </w:r>
      <w:r w:rsidR="00457E89" w:rsidRPr="00675642">
        <w:t>depuis longtemps</w:t>
      </w:r>
      <w:r>
        <w:t xml:space="preserve">. </w:t>
      </w:r>
      <w:r w:rsidR="00457E89" w:rsidRPr="00675642">
        <w:t>On peut au moins avoir co</w:t>
      </w:r>
      <w:r w:rsidR="00457E89" w:rsidRPr="00675642">
        <w:t>n</w:t>
      </w:r>
      <w:r w:rsidR="00457E89" w:rsidRPr="00675642">
        <w:t>fiance en lui</w:t>
      </w:r>
      <w:r>
        <w:t xml:space="preserve">. </w:t>
      </w:r>
      <w:r w:rsidR="00457E89" w:rsidRPr="00675642">
        <w:t>On dit que tu as encore perdu au jeu</w:t>
      </w:r>
      <w:r>
        <w:t xml:space="preserve">. </w:t>
      </w:r>
      <w:r w:rsidR="00457E89" w:rsidRPr="00675642">
        <w:t>Une fortune</w:t>
      </w:r>
      <w:r>
        <w:t xml:space="preserve">. </w:t>
      </w:r>
      <w:r w:rsidR="00457E89" w:rsidRPr="00675642">
        <w:t>Crois-moi et écoute les conseils d</w:t>
      </w:r>
      <w:r>
        <w:t>’</w:t>
      </w:r>
      <w:r w:rsidR="00457E89" w:rsidRPr="00675642">
        <w:t>une amie qui t</w:t>
      </w:r>
      <w:r>
        <w:t>’</w:t>
      </w:r>
      <w:r w:rsidR="00457E89" w:rsidRPr="00675642">
        <w:t>aime toujours te</w:t>
      </w:r>
      <w:r w:rsidR="00457E89" w:rsidRPr="00675642">
        <w:t>n</w:t>
      </w:r>
      <w:r w:rsidR="00457E89" w:rsidRPr="00675642">
        <w:t>drement et qui t</w:t>
      </w:r>
      <w:r>
        <w:t>’</w:t>
      </w:r>
      <w:r w:rsidR="00457E89" w:rsidRPr="00675642">
        <w:t>a toujours défendu et qui continuera to</w:t>
      </w:r>
      <w:r w:rsidR="00457E89" w:rsidRPr="00675642">
        <w:t>u</w:t>
      </w:r>
      <w:r w:rsidR="00457E89" w:rsidRPr="00675642">
        <w:t>jours à le faire envers et contre tous</w:t>
      </w:r>
      <w:r>
        <w:t xml:space="preserve">, </w:t>
      </w:r>
      <w:r w:rsidR="00457E89" w:rsidRPr="00675642">
        <w:t>ne joue plus</w:t>
      </w:r>
      <w:r>
        <w:t xml:space="preserve">, </w:t>
      </w:r>
      <w:r w:rsidR="00457E89" w:rsidRPr="00675642">
        <w:t>tu finiras par te ru</w:t>
      </w:r>
      <w:r w:rsidR="00457E89" w:rsidRPr="00675642">
        <w:t>i</w:t>
      </w:r>
      <w:r w:rsidR="00457E89" w:rsidRPr="00675642">
        <w:t>ner</w:t>
      </w:r>
      <w:r>
        <w:t xml:space="preserve">. </w:t>
      </w:r>
      <w:r w:rsidR="00457E89" w:rsidRPr="00675642">
        <w:t>Il te faut enfin être sérieux</w:t>
      </w:r>
      <w:r>
        <w:t xml:space="preserve">. </w:t>
      </w:r>
      <w:r w:rsidR="00457E89" w:rsidRPr="00675642">
        <w:t>Le prince est s</w:t>
      </w:r>
      <w:r w:rsidR="00457E89" w:rsidRPr="00675642">
        <w:t>é</w:t>
      </w:r>
      <w:r w:rsidR="00457E89" w:rsidRPr="00675642">
        <w:t>rieux</w:t>
      </w:r>
      <w:r>
        <w:t xml:space="preserve">, </w:t>
      </w:r>
      <w:r w:rsidR="00457E89" w:rsidRPr="00675642">
        <w:t>lui</w:t>
      </w:r>
      <w:r>
        <w:t xml:space="preserve">. </w:t>
      </w:r>
      <w:r w:rsidR="00457E89" w:rsidRPr="00675642">
        <w:t>Il dit même que tu es un bon garçon</w:t>
      </w:r>
      <w:r>
        <w:t xml:space="preserve">. </w:t>
      </w:r>
      <w:r w:rsidR="00457E89" w:rsidRPr="00675642">
        <w:t>Moi</w:t>
      </w:r>
      <w:r>
        <w:t xml:space="preserve">, </w:t>
      </w:r>
      <w:r w:rsidR="00457E89" w:rsidRPr="00675642">
        <w:t>je ne le sais que trop</w:t>
      </w:r>
      <w:r>
        <w:t xml:space="preserve">, </w:t>
      </w:r>
      <w:r w:rsidR="00457E89" w:rsidRPr="00675642">
        <w:t>h</w:t>
      </w:r>
      <w:r w:rsidR="00457E89" w:rsidRPr="00675642">
        <w:t>é</w:t>
      </w:r>
      <w:r w:rsidR="00457E89" w:rsidRPr="00675642">
        <w:t>las</w:t>
      </w:r>
      <w:r>
        <w:t xml:space="preserve"> ! </w:t>
      </w:r>
      <w:r w:rsidR="00457E89" w:rsidRPr="00675642">
        <w:t>Je t</w:t>
      </w:r>
      <w:r>
        <w:t>’</w:t>
      </w:r>
      <w:r w:rsidR="00457E89" w:rsidRPr="00675642">
        <w:t>en supplie</w:t>
      </w:r>
      <w:r>
        <w:t xml:space="preserve">, </w:t>
      </w:r>
      <w:r w:rsidR="00457E89" w:rsidRPr="00675642">
        <w:lastRenderedPageBreak/>
        <w:t>ne fais pas tes yeux douloureux d</w:t>
      </w:r>
      <w:r>
        <w:t>’</w:t>
      </w:r>
      <w:r w:rsidR="00457E89" w:rsidRPr="00675642">
        <w:t>enfant g</w:t>
      </w:r>
      <w:r w:rsidR="00457E89" w:rsidRPr="00675642">
        <w:t>â</w:t>
      </w:r>
      <w:r w:rsidR="00457E89" w:rsidRPr="00675642">
        <w:t>té et ne dis pas que je te rends inconsolable</w:t>
      </w:r>
      <w:r>
        <w:t xml:space="preserve">. </w:t>
      </w:r>
      <w:r w:rsidR="00457E89" w:rsidRPr="00675642">
        <w:t>Je ne pourrais pas résister à l</w:t>
      </w:r>
      <w:r>
        <w:t>’</w:t>
      </w:r>
      <w:r w:rsidR="00457E89" w:rsidRPr="00675642">
        <w:t>envie de venir t</w:t>
      </w:r>
      <w:r>
        <w:t>’</w:t>
      </w:r>
      <w:r w:rsidR="00457E89" w:rsidRPr="00675642">
        <w:t>embrasser</w:t>
      </w:r>
      <w:r>
        <w:t xml:space="preserve">. </w:t>
      </w:r>
      <w:r w:rsidR="00457E89" w:rsidRPr="00675642">
        <w:t>Je compte sur toi pour ne jamais che</w:t>
      </w:r>
      <w:r w:rsidR="00457E89" w:rsidRPr="00675642">
        <w:t>r</w:t>
      </w:r>
      <w:r w:rsidR="00457E89" w:rsidRPr="00675642">
        <w:t>cher à me revoir</w:t>
      </w:r>
      <w:r>
        <w:t>.</w:t>
      </w:r>
    </w:p>
    <w:p w14:paraId="7248299A" w14:textId="77777777" w:rsidR="00EE5875" w:rsidRDefault="00EE5875" w:rsidP="00457E89">
      <w:pPr>
        <w:pStyle w:val="Droite"/>
      </w:pPr>
      <w:r>
        <w:t>« </w:t>
      </w:r>
      <w:proofErr w:type="spellStart"/>
      <w:r w:rsidR="00457E89" w:rsidRPr="00675642">
        <w:t>HEDWIGA</w:t>
      </w:r>
      <w:proofErr w:type="spellEnd"/>
      <w:r>
        <w:t>.</w:t>
      </w:r>
    </w:p>
    <w:p w14:paraId="6A4F55C2" w14:textId="6EDD4F55" w:rsidR="00EE5875" w:rsidRDefault="00EE5875" w:rsidP="00457E89">
      <w:pPr>
        <w:rPr>
          <w:lang w:val="en-GB"/>
        </w:rPr>
      </w:pPr>
      <w:r>
        <w:t>« </w:t>
      </w:r>
      <w:r w:rsidRPr="00675642">
        <w:t>P</w:t>
      </w:r>
      <w:r>
        <w:t>.</w:t>
      </w:r>
      <w:r w:rsidRPr="00675642">
        <w:t>S</w:t>
      </w:r>
      <w:r>
        <w:t xml:space="preserve">. – </w:t>
      </w:r>
      <w:r w:rsidR="00457E89" w:rsidRPr="00675642">
        <w:t>Je reporte tout notre amour sur ta jument</w:t>
      </w:r>
      <w:r>
        <w:t xml:space="preserve">. </w:t>
      </w:r>
      <w:r w:rsidR="00457E89" w:rsidRPr="00675642">
        <w:t>Ça</w:t>
      </w:r>
      <w:r>
        <w:t xml:space="preserve">, </w:t>
      </w:r>
      <w:r w:rsidR="00457E89" w:rsidRPr="00675642">
        <w:t>ç</w:t>
      </w:r>
      <w:r>
        <w:t>’</w:t>
      </w:r>
      <w:r w:rsidR="00457E89" w:rsidRPr="00675642">
        <w:t>a été chic de me faire cadeau d</w:t>
      </w:r>
      <w:r>
        <w:t>’</w:t>
      </w:r>
      <w:proofErr w:type="spellStart"/>
      <w:r w:rsidR="00457E89" w:rsidRPr="00675642">
        <w:t>Iskra</w:t>
      </w:r>
      <w:proofErr w:type="spellEnd"/>
      <w:r>
        <w:t xml:space="preserve">. </w:t>
      </w:r>
      <w:r w:rsidR="00457E89" w:rsidRPr="00675642">
        <w:t>Je pars aujourd</w:t>
      </w:r>
      <w:r>
        <w:t>’</w:t>
      </w:r>
      <w:r w:rsidR="00457E89" w:rsidRPr="00675642">
        <w:t>hui avec e</w:t>
      </w:r>
      <w:r w:rsidR="00457E89" w:rsidRPr="00675642">
        <w:t>l</w:t>
      </w:r>
      <w:r w:rsidR="00457E89" w:rsidRPr="00675642">
        <w:t>le</w:t>
      </w:r>
      <w:r>
        <w:t xml:space="preserve">. </w:t>
      </w:r>
      <w:r w:rsidR="00457E89" w:rsidRPr="00675642">
        <w:t>Le prince n</w:t>
      </w:r>
      <w:r>
        <w:t>’</w:t>
      </w:r>
      <w:r w:rsidR="00457E89" w:rsidRPr="00675642">
        <w:t>y voit pas d</w:t>
      </w:r>
      <w:r>
        <w:t>’</w:t>
      </w:r>
      <w:r w:rsidR="00457E89" w:rsidRPr="00675642">
        <w:t>inconvénient</w:t>
      </w:r>
      <w:r>
        <w:t xml:space="preserve">. </w:t>
      </w:r>
      <w:r w:rsidR="00457E89" w:rsidRPr="00675642">
        <w:t>Il n</w:t>
      </w:r>
      <w:r>
        <w:t>’</w:t>
      </w:r>
      <w:r w:rsidR="00457E89" w:rsidRPr="00675642">
        <w:t>y a encore que toi pour faire de pareilles folies</w:t>
      </w:r>
      <w:r>
        <w:t xml:space="preserve">. </w:t>
      </w:r>
      <w:r w:rsidR="00457E89" w:rsidRPr="00D147FD">
        <w:rPr>
          <w:lang w:val="en-GB"/>
        </w:rPr>
        <w:t xml:space="preserve">Ô </w:t>
      </w:r>
      <w:proofErr w:type="spellStart"/>
      <w:r w:rsidR="00457E89" w:rsidRPr="00D147FD">
        <w:rPr>
          <w:lang w:val="en-GB"/>
        </w:rPr>
        <w:t>mon</w:t>
      </w:r>
      <w:proofErr w:type="spellEnd"/>
      <w:r w:rsidR="00457E89" w:rsidRPr="00D147FD">
        <w:rPr>
          <w:lang w:val="en-GB"/>
        </w:rPr>
        <w:t xml:space="preserve"> </w:t>
      </w:r>
      <w:proofErr w:type="gramStart"/>
      <w:r w:rsidR="00457E89" w:rsidRPr="00D147FD">
        <w:rPr>
          <w:lang w:val="en-GB"/>
        </w:rPr>
        <w:t>chéri</w:t>
      </w:r>
      <w:r>
        <w:rPr>
          <w:lang w:val="en-GB"/>
        </w:rPr>
        <w:t> !</w:t>
      </w:r>
      <w:proofErr w:type="gramEnd"/>
    </w:p>
    <w:p w14:paraId="44114C11" w14:textId="5570FAB8" w:rsidR="00457E89" w:rsidRPr="00D147FD" w:rsidRDefault="00EE5875" w:rsidP="00457E89">
      <w:pPr>
        <w:pStyle w:val="Droite"/>
        <w:rPr>
          <w:lang w:val="en-GB"/>
        </w:rPr>
      </w:pPr>
      <w:r>
        <w:rPr>
          <w:lang w:val="en-GB"/>
        </w:rPr>
        <w:t>« </w:t>
      </w:r>
      <w:r w:rsidR="00457E89" w:rsidRPr="00D147FD">
        <w:rPr>
          <w:lang w:val="en-GB"/>
        </w:rPr>
        <w:t xml:space="preserve">Ta </w:t>
      </w:r>
      <w:proofErr w:type="spellStart"/>
      <w:r w:rsidR="00457E89" w:rsidRPr="00D147FD">
        <w:rPr>
          <w:lang w:val="en-GB"/>
        </w:rPr>
        <w:t>dwidwi</w:t>
      </w:r>
      <w:proofErr w:type="spellEnd"/>
      <w:r>
        <w:rPr>
          <w:lang w:val="en-GB"/>
        </w:rPr>
        <w:t>. »</w:t>
      </w:r>
    </w:p>
    <w:p w14:paraId="669FFC9E" w14:textId="0F8E66D4" w:rsidR="00457E89" w:rsidRPr="00675642" w:rsidRDefault="00EE5875" w:rsidP="00457E89">
      <w:r>
        <w:rPr>
          <w:lang w:val="en-GB"/>
        </w:rPr>
        <w:t>« </w:t>
      </w:r>
      <w:proofErr w:type="spellStart"/>
      <w:r w:rsidR="00457E89" w:rsidRPr="00D147FD">
        <w:rPr>
          <w:lang w:val="en-GB"/>
        </w:rPr>
        <w:t>EDIMBURG</w:t>
      </w:r>
      <w:r w:rsidR="000A4ED1">
        <w:rPr>
          <w:lang w:val="en-GB"/>
        </w:rPr>
        <w:t>H</w:t>
      </w:r>
      <w:proofErr w:type="spellEnd"/>
      <w:r>
        <w:rPr>
          <w:lang w:val="en-GB"/>
        </w:rPr>
        <w:t xml:space="preserve">. </w:t>
      </w:r>
      <w:r w:rsidRPr="00D147FD">
        <w:rPr>
          <w:lang w:val="en-GB"/>
        </w:rPr>
        <w:t>M</w:t>
      </w:r>
      <w:r>
        <w:rPr>
          <w:lang w:val="en-GB"/>
        </w:rPr>
        <w:t>.</w:t>
      </w:r>
      <w:r w:rsidRPr="00D147FD">
        <w:rPr>
          <w:lang w:val="en-GB"/>
        </w:rPr>
        <w:t>O</w:t>
      </w:r>
      <w:r>
        <w:rPr>
          <w:lang w:val="en-GB"/>
        </w:rPr>
        <w:t xml:space="preserve">. </w:t>
      </w:r>
      <w:r w:rsidR="00457E89" w:rsidRPr="00D147FD">
        <w:rPr>
          <w:lang w:val="en-GB"/>
        </w:rPr>
        <w:t>288</w:t>
      </w:r>
      <w:r w:rsidRPr="00D147FD">
        <w:rPr>
          <w:lang w:val="en-GB"/>
        </w:rPr>
        <w:t>9</w:t>
      </w:r>
      <w:r>
        <w:rPr>
          <w:lang w:val="en-GB"/>
        </w:rPr>
        <w:t>,</w:t>
      </w:r>
      <w:r w:rsidRPr="00D147FD">
        <w:rPr>
          <w:lang w:val="en-GB"/>
        </w:rPr>
        <w:t>2</w:t>
      </w:r>
      <w:r w:rsidR="00457E89" w:rsidRPr="00D147FD">
        <w:rPr>
          <w:lang w:val="en-GB"/>
        </w:rPr>
        <w:t xml:space="preserve"> SEP</w:t>
      </w:r>
      <w:r>
        <w:rPr>
          <w:lang w:val="en-GB"/>
        </w:rPr>
        <w:t xml:space="preserve">. </w:t>
      </w:r>
      <w:r w:rsidR="00457E89" w:rsidRPr="00D147FD">
        <w:rPr>
          <w:lang w:val="en-GB"/>
        </w:rPr>
        <w:t>0</w:t>
      </w:r>
      <w:r w:rsidRPr="00D147FD">
        <w:rPr>
          <w:lang w:val="en-GB"/>
        </w:rPr>
        <w:t>4</w:t>
      </w:r>
      <w:r>
        <w:rPr>
          <w:lang w:val="en-GB"/>
        </w:rPr>
        <w:t>.</w:t>
      </w:r>
      <w:r w:rsidRPr="00D147FD">
        <w:rPr>
          <w:lang w:val="en-GB"/>
        </w:rPr>
        <w:t>1</w:t>
      </w:r>
      <w:r w:rsidR="00457E89" w:rsidRPr="00D147FD">
        <w:rPr>
          <w:lang w:val="en-GB"/>
        </w:rPr>
        <w:t>1</w:t>
      </w:r>
      <w:r w:rsidRPr="00D147FD">
        <w:rPr>
          <w:lang w:val="en-GB"/>
        </w:rPr>
        <w:t xml:space="preserve"> A</w:t>
      </w:r>
      <w:r>
        <w:rPr>
          <w:lang w:val="en-GB"/>
        </w:rPr>
        <w:t>.M. </w:t>
      </w:r>
      <w:r w:rsidR="00457E89" w:rsidRPr="00D147FD">
        <w:rPr>
          <w:lang w:val="en-GB"/>
        </w:rPr>
        <w:t>DAN YACK WILLIAM ESQ</w:t>
      </w:r>
      <w:r>
        <w:rPr>
          <w:lang w:val="en-GB"/>
        </w:rPr>
        <w:t xml:space="preserve">. </w:t>
      </w:r>
      <w:r w:rsidR="00457E89" w:rsidRPr="00675642">
        <w:rPr>
          <w:lang w:val="en-US"/>
        </w:rPr>
        <w:t>BRITISH EMBASSY</w:t>
      </w:r>
      <w:r>
        <w:rPr>
          <w:lang w:val="en-US"/>
        </w:rPr>
        <w:t xml:space="preserve">… </w:t>
      </w:r>
      <w:r w:rsidR="00457E89" w:rsidRPr="00D147FD">
        <w:t>S-PETERSBURG</w:t>
      </w:r>
      <w:r>
        <w:t xml:space="preserve">. </w:t>
      </w:r>
      <w:r w:rsidR="00457E89" w:rsidRPr="00675642">
        <w:t>ANNONÇONS AVEC REGRETS CONDOLÉANCES LA MORT DE VOTRE ONCLE CARLOS YACK WILLIAM DE LA FIRME WILLIAM AND WILLIAM STOP OBSÈQUES VENDREDI STOP VOTRE PRÉSENCE INDISPENSABLE ÊTES SEUL HÉRITIER</w:t>
      </w:r>
    </w:p>
    <w:p w14:paraId="497322EA" w14:textId="77777777" w:rsidR="00EE5875" w:rsidRDefault="00EE5875" w:rsidP="00457E89">
      <w:pPr>
        <w:pStyle w:val="Droite"/>
      </w:pPr>
      <w:r>
        <w:t>« </w:t>
      </w:r>
      <w:proofErr w:type="spellStart"/>
      <w:r w:rsidR="00457E89" w:rsidRPr="00675642">
        <w:t>STRAITH</w:t>
      </w:r>
      <w:proofErr w:type="spellEnd"/>
      <w:r>
        <w:t xml:space="preserve">, </w:t>
      </w:r>
      <w:proofErr w:type="spellStart"/>
      <w:r w:rsidR="00457E89" w:rsidRPr="00675642">
        <w:t>ATTRONEY</w:t>
      </w:r>
      <w:proofErr w:type="spellEnd"/>
      <w:r>
        <w:t> »</w:t>
      </w:r>
    </w:p>
    <w:p w14:paraId="2B9C5D9A" w14:textId="77777777" w:rsidR="00EE5875" w:rsidRDefault="00EE5875" w:rsidP="00457E89">
      <w:pPr>
        <w:spacing w:before="1440"/>
      </w:pPr>
      <w:r>
        <w:t>— </w:t>
      </w:r>
      <w:r w:rsidR="00457E89" w:rsidRPr="00675642">
        <w:t>Bonjour</w:t>
      </w:r>
      <w:r>
        <w:t xml:space="preserve">. </w:t>
      </w:r>
      <w:r w:rsidR="00457E89" w:rsidRPr="00675642">
        <w:t>Qu</w:t>
      </w:r>
      <w:r>
        <w:t>’</w:t>
      </w:r>
      <w:r w:rsidR="00457E89" w:rsidRPr="00675642">
        <w:t>est-ce que vous faites-là</w:t>
      </w:r>
      <w:r>
        <w:t> ?</w:t>
      </w:r>
    </w:p>
    <w:p w14:paraId="5C220DB8" w14:textId="77777777" w:rsidR="00EE5875" w:rsidRDefault="00EE5875" w:rsidP="00457E89">
      <w:r>
        <w:t>— </w:t>
      </w:r>
      <w:r w:rsidR="00457E89" w:rsidRPr="00675642">
        <w:t>Est-ce que je puis entrer téléphoner</w:t>
      </w:r>
      <w:r>
        <w:t> ?</w:t>
      </w:r>
    </w:p>
    <w:p w14:paraId="29990517" w14:textId="77777777" w:rsidR="00EE5875" w:rsidRDefault="00EE5875" w:rsidP="00457E89">
      <w:r>
        <w:t>— </w:t>
      </w:r>
      <w:r w:rsidR="00457E89" w:rsidRPr="00675642">
        <w:t>Mais entrez donc</w:t>
      </w:r>
      <w:r>
        <w:t xml:space="preserve">. </w:t>
      </w:r>
      <w:r w:rsidR="00457E89" w:rsidRPr="00675642">
        <w:t>Attention</w:t>
      </w:r>
      <w:r>
        <w:t xml:space="preserve">, </w:t>
      </w:r>
      <w:r w:rsidR="00457E89" w:rsidRPr="00675642">
        <w:t>il y a une marche</w:t>
      </w:r>
      <w:r>
        <w:t>.</w:t>
      </w:r>
    </w:p>
    <w:p w14:paraId="34AE4069" w14:textId="77777777" w:rsidR="00EE5875" w:rsidRDefault="00457E89" w:rsidP="00457E89">
      <w:pPr>
        <w:rPr>
          <w:i/>
          <w:iCs/>
        </w:rPr>
      </w:pPr>
      <w:r w:rsidRPr="00675642">
        <w:t xml:space="preserve">La porte du </w:t>
      </w:r>
      <w:r w:rsidRPr="00675642">
        <w:rPr>
          <w:i/>
          <w:iCs/>
        </w:rPr>
        <w:t>Chien Errant</w:t>
      </w:r>
      <w:r w:rsidRPr="00675642">
        <w:t xml:space="preserve"> s</w:t>
      </w:r>
      <w:r w:rsidR="00EE5875">
        <w:t>’</w:t>
      </w:r>
      <w:r w:rsidRPr="00675642">
        <w:t>ouvre</w:t>
      </w:r>
      <w:r w:rsidR="00EE5875">
        <w:t xml:space="preserve">. </w:t>
      </w:r>
      <w:proofErr w:type="spellStart"/>
      <w:r w:rsidRPr="00675642">
        <w:t>Pronine</w:t>
      </w:r>
      <w:proofErr w:type="spellEnd"/>
      <w:r w:rsidRPr="00675642">
        <w:t xml:space="preserve"> s</w:t>
      </w:r>
      <w:r w:rsidR="00EE5875">
        <w:t>’</w:t>
      </w:r>
      <w:r w:rsidRPr="00675642">
        <w:t>efface pour laisser passer Dan Yack</w:t>
      </w:r>
      <w:r w:rsidR="00EE5875">
        <w:t xml:space="preserve">. </w:t>
      </w:r>
      <w:r w:rsidRPr="00675642">
        <w:t>Il n</w:t>
      </w:r>
      <w:r w:rsidR="00EE5875">
        <w:t>’</w:t>
      </w:r>
      <w:r w:rsidRPr="00675642">
        <w:t>y a plus grand monde au cabaret</w:t>
      </w:r>
      <w:r w:rsidR="00EE5875">
        <w:t xml:space="preserve">. </w:t>
      </w:r>
      <w:r w:rsidRPr="00675642">
        <w:t>Des fourrures en tas sur une table et une flottille de galoches</w:t>
      </w:r>
      <w:r w:rsidR="00EE5875">
        <w:t xml:space="preserve">. </w:t>
      </w:r>
      <w:r w:rsidRPr="00675642">
        <w:t>Des femmes dans les fauteuils</w:t>
      </w:r>
      <w:r w:rsidR="00EE5875">
        <w:t xml:space="preserve">. </w:t>
      </w:r>
      <w:r w:rsidRPr="00675642">
        <w:t>Peu d</w:t>
      </w:r>
      <w:r w:rsidR="00EE5875">
        <w:t>’</w:t>
      </w:r>
      <w:r w:rsidRPr="00675642">
        <w:t xml:space="preserve">hommes et tous vautrés </w:t>
      </w:r>
      <w:r w:rsidRPr="00675642">
        <w:lastRenderedPageBreak/>
        <w:t>par terre</w:t>
      </w:r>
      <w:r w:rsidR="00EE5875">
        <w:t xml:space="preserve">. </w:t>
      </w:r>
      <w:r w:rsidRPr="00675642">
        <w:t>La fumée du lieu vous affecte d</w:t>
      </w:r>
      <w:r w:rsidR="00EE5875">
        <w:t>’</w:t>
      </w:r>
      <w:r w:rsidRPr="00675642">
        <w:t>astigmatisme</w:t>
      </w:r>
      <w:r w:rsidR="00EE5875">
        <w:t xml:space="preserve">. </w:t>
      </w:r>
      <w:r w:rsidRPr="00675642">
        <w:t>La v</w:t>
      </w:r>
      <w:r w:rsidRPr="00675642">
        <w:t>i</w:t>
      </w:r>
      <w:r w:rsidRPr="00675642">
        <w:t>sion est trouble</w:t>
      </w:r>
      <w:r w:rsidR="00EE5875">
        <w:t xml:space="preserve">, </w:t>
      </w:r>
      <w:r w:rsidRPr="00675642">
        <w:t>inégale</w:t>
      </w:r>
      <w:r w:rsidR="00EE5875">
        <w:t xml:space="preserve">. </w:t>
      </w:r>
      <w:r w:rsidRPr="00675642">
        <w:t>Les personnages en scène s</w:t>
      </w:r>
      <w:r w:rsidR="00EE5875">
        <w:t>’</w:t>
      </w:r>
      <w:r w:rsidRPr="00675642">
        <w:t>agitent dans du lointain pour se rapprocher soudainement et apparaître déformés comme dans un aquarium</w:t>
      </w:r>
      <w:r w:rsidR="00EE5875">
        <w:t xml:space="preserve">. </w:t>
      </w:r>
      <w:r w:rsidRPr="00675642">
        <w:t>D</w:t>
      </w:r>
      <w:r w:rsidR="00EE5875">
        <w:t>’</w:t>
      </w:r>
      <w:r w:rsidRPr="00675642">
        <w:t>étranges poissons des tropiques montent des profondeurs</w:t>
      </w:r>
      <w:r w:rsidR="00EE5875">
        <w:t xml:space="preserve">, </w:t>
      </w:r>
      <w:r w:rsidRPr="00675642">
        <w:t>grimpent le long des murs pour aller s</w:t>
      </w:r>
      <w:r w:rsidR="00EE5875">
        <w:t>’</w:t>
      </w:r>
      <w:r w:rsidRPr="00675642">
        <w:t>iriser sous la rampe vitrifiée du plafond</w:t>
      </w:r>
      <w:r w:rsidR="00EE5875">
        <w:t xml:space="preserve">. </w:t>
      </w:r>
      <w:r w:rsidRPr="00675642">
        <w:t xml:space="preserve">Ce sont les tableaux lumineux de </w:t>
      </w:r>
      <w:proofErr w:type="spellStart"/>
      <w:r w:rsidRPr="00675642">
        <w:t>Jakovleff</w:t>
      </w:r>
      <w:proofErr w:type="spellEnd"/>
      <w:r w:rsidR="00EE5875">
        <w:t xml:space="preserve">, </w:t>
      </w:r>
      <w:r w:rsidRPr="00675642">
        <w:t xml:space="preserve">de </w:t>
      </w:r>
      <w:proofErr w:type="spellStart"/>
      <w:r w:rsidRPr="00675642">
        <w:t>Ssoudaïkine</w:t>
      </w:r>
      <w:proofErr w:type="spellEnd"/>
      <w:r w:rsidR="00EE5875">
        <w:t xml:space="preserve">, </w:t>
      </w:r>
      <w:r w:rsidRPr="00675642">
        <w:t xml:space="preserve">de </w:t>
      </w:r>
      <w:proofErr w:type="spellStart"/>
      <w:r w:rsidRPr="00675642">
        <w:t>Grigoriew</w:t>
      </w:r>
      <w:proofErr w:type="spellEnd"/>
      <w:r w:rsidR="00EE5875">
        <w:t xml:space="preserve">. </w:t>
      </w:r>
      <w:r w:rsidRPr="00675642">
        <w:t>La chaleur dégouline comme du fard et une petite ampoule éle</w:t>
      </w:r>
      <w:r w:rsidRPr="00675642">
        <w:t>c</w:t>
      </w:r>
      <w:r w:rsidRPr="00675642">
        <w:t>trique nage au fond de chaque verre sur une bouée de citron</w:t>
      </w:r>
      <w:r w:rsidR="00EE5875">
        <w:t xml:space="preserve">. </w:t>
      </w:r>
      <w:r w:rsidRPr="00675642">
        <w:t>Comme les Indiens plongeurs de perles du lac Titicaca</w:t>
      </w:r>
      <w:r w:rsidR="00EE5875">
        <w:t xml:space="preserve">, </w:t>
      </w:r>
      <w:r w:rsidRPr="00675642">
        <w:t>les gens respirent à l</w:t>
      </w:r>
      <w:r w:rsidR="00EE5875">
        <w:t>’</w:t>
      </w:r>
      <w:r w:rsidRPr="00675642">
        <w:t>aide de deux chalumeaux de paille</w:t>
      </w:r>
      <w:r w:rsidR="00EE5875">
        <w:t xml:space="preserve">. </w:t>
      </w:r>
      <w:r w:rsidRPr="00675642">
        <w:t>Ils sont tous a</w:t>
      </w:r>
      <w:r w:rsidRPr="00675642">
        <w:t>c</w:t>
      </w:r>
      <w:r w:rsidRPr="00675642">
        <w:t>croupis dans une vase de velours zinzolin et de peaux d</w:t>
      </w:r>
      <w:r w:rsidR="00EE5875">
        <w:t>’</w:t>
      </w:r>
      <w:r w:rsidRPr="00675642">
        <w:t>ours blanc</w:t>
      </w:r>
      <w:r w:rsidR="00EE5875">
        <w:t xml:space="preserve">. </w:t>
      </w:r>
      <w:r w:rsidRPr="00675642">
        <w:t>Des petits globules d</w:t>
      </w:r>
      <w:r w:rsidR="00EE5875">
        <w:t>’</w:t>
      </w:r>
      <w:r w:rsidRPr="00675642">
        <w:t>éther et de soda viennent crever contre leurs pommettes</w:t>
      </w:r>
      <w:r w:rsidR="00EE5875">
        <w:t xml:space="preserve">. </w:t>
      </w:r>
      <w:r w:rsidRPr="00675642">
        <w:t>Les yeux clignent</w:t>
      </w:r>
      <w:r w:rsidR="00EE5875">
        <w:t xml:space="preserve">. </w:t>
      </w:r>
      <w:r w:rsidRPr="00675642">
        <w:t>Tous les visages sont croustillés</w:t>
      </w:r>
      <w:r w:rsidR="00EE5875">
        <w:t xml:space="preserve">, </w:t>
      </w:r>
      <w:r w:rsidRPr="00675642">
        <w:t>fendillés et grésillent comme la goutte d</w:t>
      </w:r>
      <w:r w:rsidR="00EE5875">
        <w:t>’</w:t>
      </w:r>
      <w:r w:rsidRPr="00675642">
        <w:t>opium au bout de l</w:t>
      </w:r>
      <w:r w:rsidR="00EE5875">
        <w:t>’</w:t>
      </w:r>
      <w:r w:rsidRPr="00675642">
        <w:t>aiguille</w:t>
      </w:r>
      <w:r w:rsidR="00EE5875">
        <w:t xml:space="preserve">. </w:t>
      </w:r>
      <w:r w:rsidRPr="00675642">
        <w:t>Il y a des femmes en crème fouettée et dont la bouche</w:t>
      </w:r>
      <w:r w:rsidR="00EE5875">
        <w:t xml:space="preserve">, </w:t>
      </w:r>
      <w:r w:rsidRPr="00675642">
        <w:t>quand c</w:t>
      </w:r>
      <w:r w:rsidR="00EE5875">
        <w:t>’</w:t>
      </w:r>
      <w:r w:rsidRPr="00675642">
        <w:t>est la bouche qu</w:t>
      </w:r>
      <w:r w:rsidR="00EE5875">
        <w:t>’</w:t>
      </w:r>
      <w:r w:rsidRPr="00675642">
        <w:t>on voit</w:t>
      </w:r>
      <w:r w:rsidR="00EE5875">
        <w:t xml:space="preserve">, </w:t>
      </w:r>
      <w:r w:rsidRPr="00675642">
        <w:t>est comme un fruit confit</w:t>
      </w:r>
      <w:r w:rsidR="00EE5875">
        <w:t xml:space="preserve">, </w:t>
      </w:r>
      <w:r w:rsidRPr="00675642">
        <w:t>violacé</w:t>
      </w:r>
      <w:r w:rsidR="00EE5875">
        <w:t xml:space="preserve"> ; </w:t>
      </w:r>
      <w:r w:rsidRPr="00675642">
        <w:t>d</w:t>
      </w:r>
      <w:r w:rsidR="00EE5875">
        <w:t>’</w:t>
      </w:r>
      <w:r w:rsidRPr="00675642">
        <w:t>autres moussent comme du champagne ou de la charpie</w:t>
      </w:r>
      <w:r w:rsidR="00EE5875">
        <w:t xml:space="preserve">. </w:t>
      </w:r>
      <w:r w:rsidRPr="00675642">
        <w:t>Leur rire vous donne mal au cœur et</w:t>
      </w:r>
      <w:r w:rsidR="00EE5875">
        <w:t xml:space="preserve">, </w:t>
      </w:r>
      <w:r w:rsidRPr="00675642">
        <w:t>comme il mo</w:t>
      </w:r>
      <w:r w:rsidRPr="00675642">
        <w:t>n</w:t>
      </w:r>
      <w:r w:rsidRPr="00675642">
        <w:t>te plus haut que la jambe</w:t>
      </w:r>
      <w:r w:rsidR="00EE5875">
        <w:t xml:space="preserve">, </w:t>
      </w:r>
      <w:r w:rsidRPr="00675642">
        <w:t>on lutte comme avec le mal de mer</w:t>
      </w:r>
      <w:r w:rsidR="00EE5875">
        <w:t xml:space="preserve">. </w:t>
      </w:r>
      <w:r w:rsidRPr="00675642">
        <w:t>Tangage et nausée</w:t>
      </w:r>
      <w:r w:rsidR="00EE5875">
        <w:t xml:space="preserve">. </w:t>
      </w:r>
      <w:r w:rsidRPr="00675642">
        <w:t xml:space="preserve">La belle </w:t>
      </w:r>
      <w:proofErr w:type="spellStart"/>
      <w:r w:rsidRPr="00675642">
        <w:t>Oletschka</w:t>
      </w:r>
      <w:proofErr w:type="spellEnd"/>
      <w:r w:rsidRPr="00675642">
        <w:t xml:space="preserve"> et cette immonde petite Kiki chavirent chatouillées</w:t>
      </w:r>
      <w:r w:rsidR="00EE5875">
        <w:t xml:space="preserve">. </w:t>
      </w:r>
      <w:r w:rsidRPr="00675642">
        <w:t>Les plateaux tournent</w:t>
      </w:r>
      <w:r w:rsidR="00EE5875">
        <w:t xml:space="preserve">, </w:t>
      </w:r>
      <w:r w:rsidRPr="00675642">
        <w:t>apportant encore des verres et des verres et des bouteilles ondulées</w:t>
      </w:r>
      <w:r w:rsidR="00EE5875">
        <w:t xml:space="preserve">. </w:t>
      </w:r>
      <w:r w:rsidRPr="00675642">
        <w:t>Les servantes qui se meuvent comme des algues silencieuses sont habillées de petites culottes collantes en gros reps de soie vert</w:t>
      </w:r>
      <w:r w:rsidR="00EE5875">
        <w:t xml:space="preserve">. </w:t>
      </w:r>
      <w:r w:rsidRPr="00675642">
        <w:t xml:space="preserve">Chacune porte une perruque vert </w:t>
      </w:r>
      <w:proofErr w:type="spellStart"/>
      <w:r w:rsidRPr="00675642">
        <w:t>véronèse</w:t>
      </w:r>
      <w:proofErr w:type="spellEnd"/>
      <w:r w:rsidR="00EE5875">
        <w:t xml:space="preserve">. </w:t>
      </w:r>
      <w:proofErr w:type="spellStart"/>
      <w:r w:rsidRPr="00675642">
        <w:t>Pronine</w:t>
      </w:r>
      <w:proofErr w:type="spellEnd"/>
      <w:r w:rsidRPr="00675642">
        <w:t xml:space="preserve"> seul en a une d</w:t>
      </w:r>
      <w:r w:rsidR="00EE5875">
        <w:t>’</w:t>
      </w:r>
      <w:r w:rsidRPr="00675642">
        <w:t>un bleu perroquet</w:t>
      </w:r>
      <w:r w:rsidR="00EE5875">
        <w:t xml:space="preserve">. </w:t>
      </w:r>
      <w:r w:rsidRPr="00675642">
        <w:t>C</w:t>
      </w:r>
      <w:r w:rsidR="00EE5875">
        <w:t>’</w:t>
      </w:r>
      <w:r w:rsidRPr="00675642">
        <w:t xml:space="preserve">est justement </w:t>
      </w:r>
      <w:proofErr w:type="spellStart"/>
      <w:r w:rsidRPr="00675642">
        <w:t>Teffi</w:t>
      </w:r>
      <w:proofErr w:type="spellEnd"/>
      <w:r w:rsidRPr="00675642">
        <w:t xml:space="preserve"> qui est en scène</w:t>
      </w:r>
      <w:r w:rsidR="00EE5875">
        <w:t xml:space="preserve">. </w:t>
      </w:r>
      <w:r w:rsidRPr="00675642">
        <w:t>Ce que sa robe noire</w:t>
      </w:r>
      <w:r w:rsidR="00EE5875">
        <w:t xml:space="preserve">, </w:t>
      </w:r>
      <w:r w:rsidRPr="00675642">
        <w:t>à longue traîne</w:t>
      </w:r>
      <w:r w:rsidR="00EE5875">
        <w:t xml:space="preserve">, </w:t>
      </w:r>
      <w:r w:rsidRPr="00675642">
        <w:t>ne recouvre pas</w:t>
      </w:r>
      <w:r w:rsidR="00EE5875">
        <w:t xml:space="preserve">, </w:t>
      </w:r>
      <w:r w:rsidRPr="00675642">
        <w:t>ses seins</w:t>
      </w:r>
      <w:r w:rsidR="00EE5875">
        <w:t xml:space="preserve">, </w:t>
      </w:r>
      <w:r w:rsidRPr="00675642">
        <w:t>les ganglions de son cou</w:t>
      </w:r>
      <w:r w:rsidR="00EE5875">
        <w:t xml:space="preserve">, </w:t>
      </w:r>
      <w:r w:rsidRPr="00675642">
        <w:t>sa tête à gifles</w:t>
      </w:r>
      <w:r w:rsidR="00EE5875">
        <w:t xml:space="preserve">, </w:t>
      </w:r>
      <w:r w:rsidRPr="00675642">
        <w:t>sa sale frimousse qui gode</w:t>
      </w:r>
      <w:r w:rsidR="00EE5875">
        <w:t xml:space="preserve">, </w:t>
      </w:r>
      <w:r w:rsidRPr="00675642">
        <w:t>ses yeux pochés</w:t>
      </w:r>
      <w:r w:rsidR="00EE5875">
        <w:t xml:space="preserve">, </w:t>
      </w:r>
      <w:r w:rsidRPr="00675642">
        <w:t>ressemble à un paquet d</w:t>
      </w:r>
      <w:r w:rsidR="00EE5875">
        <w:t>’</w:t>
      </w:r>
      <w:r w:rsidRPr="00675642">
        <w:t>aulx</w:t>
      </w:r>
      <w:r w:rsidR="00EE5875">
        <w:t xml:space="preserve">. </w:t>
      </w:r>
      <w:r w:rsidRPr="00675642">
        <w:t>Elle chante le couplet à la mode</w:t>
      </w:r>
      <w:r w:rsidR="00EE5875">
        <w:t xml:space="preserve"> : </w:t>
      </w:r>
      <w:proofErr w:type="spellStart"/>
      <w:r w:rsidRPr="00675642">
        <w:rPr>
          <w:i/>
          <w:iCs/>
        </w:rPr>
        <w:t>Polire</w:t>
      </w:r>
      <w:proofErr w:type="spellEnd"/>
      <w:r w:rsidR="00EE5875">
        <w:rPr>
          <w:i/>
          <w:iCs/>
        </w:rPr>
        <w:t xml:space="preserve"> ! </w:t>
      </w:r>
      <w:proofErr w:type="spellStart"/>
      <w:r w:rsidRPr="00675642">
        <w:rPr>
          <w:i/>
          <w:iCs/>
        </w:rPr>
        <w:t>Lustrare</w:t>
      </w:r>
      <w:proofErr w:type="spellEnd"/>
      <w:r w:rsidR="00EE5875">
        <w:rPr>
          <w:i/>
          <w:iCs/>
        </w:rPr>
        <w:t> !</w:t>
      </w:r>
    </w:p>
    <w:p w14:paraId="73F3FF87" w14:textId="77777777" w:rsidR="00EE5875" w:rsidRDefault="00457E89" w:rsidP="00457E89">
      <w:pPr>
        <w:pStyle w:val="NormalRetraitGauche1X"/>
        <w:spacing w:before="0" w:after="0"/>
        <w:rPr>
          <w:i/>
          <w:iCs/>
        </w:rPr>
      </w:pPr>
      <w:proofErr w:type="spellStart"/>
      <w:r w:rsidRPr="00675642">
        <w:rPr>
          <w:i/>
          <w:iCs/>
        </w:rPr>
        <w:t>Quando</w:t>
      </w:r>
      <w:proofErr w:type="spellEnd"/>
      <w:r w:rsidRPr="00675642">
        <w:rPr>
          <w:i/>
          <w:iCs/>
        </w:rPr>
        <w:t xml:space="preserve"> </w:t>
      </w:r>
      <w:proofErr w:type="spellStart"/>
      <w:r w:rsidRPr="00675642">
        <w:rPr>
          <w:i/>
          <w:iCs/>
        </w:rPr>
        <w:t>fummo</w:t>
      </w:r>
      <w:proofErr w:type="spellEnd"/>
      <w:r w:rsidRPr="00675642">
        <w:rPr>
          <w:i/>
          <w:iCs/>
        </w:rPr>
        <w:t xml:space="preserve"> </w:t>
      </w:r>
      <w:proofErr w:type="spellStart"/>
      <w:r w:rsidRPr="00675642">
        <w:rPr>
          <w:i/>
          <w:iCs/>
        </w:rPr>
        <w:t>sulle</w:t>
      </w:r>
      <w:proofErr w:type="spellEnd"/>
      <w:r w:rsidRPr="00675642">
        <w:rPr>
          <w:i/>
          <w:iCs/>
        </w:rPr>
        <w:t xml:space="preserve"> </w:t>
      </w:r>
      <w:proofErr w:type="spellStart"/>
      <w:r w:rsidRPr="00675642">
        <w:rPr>
          <w:i/>
          <w:iCs/>
        </w:rPr>
        <w:t>scale</w:t>
      </w:r>
      <w:proofErr w:type="spellEnd"/>
      <w:r w:rsidR="00EE5875">
        <w:rPr>
          <w:i/>
          <w:iCs/>
        </w:rPr>
        <w:t xml:space="preserve">, </w:t>
      </w:r>
      <w:proofErr w:type="spellStart"/>
      <w:r w:rsidRPr="00675642">
        <w:rPr>
          <w:i/>
          <w:iCs/>
        </w:rPr>
        <w:t>piccol</w:t>
      </w:r>
      <w:proofErr w:type="spellEnd"/>
      <w:r w:rsidR="00EE5875">
        <w:rPr>
          <w:i/>
          <w:iCs/>
        </w:rPr>
        <w:t>’</w:t>
      </w:r>
      <w:r>
        <w:rPr>
          <w:i/>
          <w:iCs/>
        </w:rPr>
        <w:t xml:space="preserve"> </w:t>
      </w:r>
      <w:proofErr w:type="spellStart"/>
      <w:r w:rsidRPr="00675642">
        <w:rPr>
          <w:i/>
          <w:iCs/>
        </w:rPr>
        <w:t>moll</w:t>
      </w:r>
      <w:proofErr w:type="spellEnd"/>
      <w:r w:rsidR="00EE5875">
        <w:rPr>
          <w:i/>
          <w:iCs/>
        </w:rPr>
        <w:t>’,</w:t>
      </w:r>
    </w:p>
    <w:p w14:paraId="5228BAFF" w14:textId="77777777" w:rsidR="00EE5875" w:rsidRDefault="00457E89" w:rsidP="00457E89">
      <w:pPr>
        <w:pStyle w:val="NormalRetraitGauche1X"/>
        <w:spacing w:before="0" w:after="0"/>
        <w:rPr>
          <w:i/>
        </w:rPr>
      </w:pPr>
      <w:r w:rsidRPr="00675642">
        <w:rPr>
          <w:i/>
        </w:rPr>
        <w:lastRenderedPageBreak/>
        <w:t xml:space="preserve">La mi </w:t>
      </w:r>
      <w:proofErr w:type="spellStart"/>
      <w:r w:rsidRPr="00675642">
        <w:rPr>
          <w:i/>
        </w:rPr>
        <w:t>prese</w:t>
      </w:r>
      <w:proofErr w:type="spellEnd"/>
      <w:r w:rsidRPr="00675642">
        <w:rPr>
          <w:i/>
        </w:rPr>
        <w:t xml:space="preserve"> il </w:t>
      </w:r>
      <w:proofErr w:type="spellStart"/>
      <w:r w:rsidRPr="00675642">
        <w:rPr>
          <w:i/>
        </w:rPr>
        <w:t>cazzo</w:t>
      </w:r>
      <w:proofErr w:type="spellEnd"/>
      <w:r w:rsidRPr="00675642">
        <w:rPr>
          <w:i/>
        </w:rPr>
        <w:t xml:space="preserve"> in </w:t>
      </w:r>
      <w:proofErr w:type="spellStart"/>
      <w:r w:rsidRPr="00675642">
        <w:rPr>
          <w:i/>
        </w:rPr>
        <w:t>mano</w:t>
      </w:r>
      <w:proofErr w:type="spellEnd"/>
      <w:r w:rsidR="00EE5875">
        <w:rPr>
          <w:i/>
        </w:rPr>
        <w:t xml:space="preserve">, </w:t>
      </w:r>
      <w:proofErr w:type="spellStart"/>
      <w:r w:rsidRPr="00675642">
        <w:rPr>
          <w:i/>
        </w:rPr>
        <w:t>piccol</w:t>
      </w:r>
      <w:proofErr w:type="spellEnd"/>
      <w:r w:rsidR="00EE5875">
        <w:rPr>
          <w:i/>
        </w:rPr>
        <w:t>’</w:t>
      </w:r>
      <w:r>
        <w:rPr>
          <w:i/>
        </w:rPr>
        <w:t xml:space="preserve"> </w:t>
      </w:r>
      <w:proofErr w:type="spellStart"/>
      <w:r w:rsidRPr="00675642">
        <w:rPr>
          <w:i/>
        </w:rPr>
        <w:t>moll</w:t>
      </w:r>
      <w:proofErr w:type="spellEnd"/>
      <w:r w:rsidR="00EE5875">
        <w:rPr>
          <w:i/>
        </w:rPr>
        <w:t>’,</w:t>
      </w:r>
    </w:p>
    <w:p w14:paraId="6CCA97CC" w14:textId="77777777" w:rsidR="00EE5875" w:rsidRDefault="00457E89" w:rsidP="00457E89">
      <w:pPr>
        <w:pStyle w:val="NormalRetraitGauche1X"/>
        <w:spacing w:before="0" w:after="0"/>
        <w:rPr>
          <w:i/>
        </w:rPr>
      </w:pPr>
      <w:r w:rsidRPr="00675642">
        <w:rPr>
          <w:i/>
        </w:rPr>
        <w:t>La mi disse</w:t>
      </w:r>
      <w:r w:rsidR="00EE5875">
        <w:rPr>
          <w:i/>
        </w:rPr>
        <w:t xml:space="preserve">, </w:t>
      </w:r>
      <w:proofErr w:type="spellStart"/>
      <w:r w:rsidRPr="00675642">
        <w:rPr>
          <w:i/>
        </w:rPr>
        <w:t>Capitano</w:t>
      </w:r>
      <w:proofErr w:type="spellEnd"/>
      <w:r w:rsidR="00EE5875">
        <w:rPr>
          <w:i/>
        </w:rPr>
        <w:t>,</w:t>
      </w:r>
    </w:p>
    <w:p w14:paraId="14AC0444" w14:textId="77777777" w:rsidR="00EE5875" w:rsidRDefault="00457E89" w:rsidP="00457E89">
      <w:pPr>
        <w:pStyle w:val="NormalRetraitGauche1X"/>
        <w:spacing w:before="0" w:after="0"/>
        <w:rPr>
          <w:i/>
        </w:rPr>
      </w:pPr>
      <w:r w:rsidRPr="00675642">
        <w:rPr>
          <w:i/>
        </w:rPr>
        <w:t>Sali</w:t>
      </w:r>
      <w:r w:rsidR="00EE5875">
        <w:rPr>
          <w:i/>
        </w:rPr>
        <w:t xml:space="preserve"> ! </w:t>
      </w:r>
      <w:r w:rsidRPr="00675642">
        <w:rPr>
          <w:i/>
        </w:rPr>
        <w:t>Sali</w:t>
      </w:r>
      <w:r w:rsidR="00EE5875">
        <w:rPr>
          <w:i/>
        </w:rPr>
        <w:t> !</w:t>
      </w:r>
    </w:p>
    <w:p w14:paraId="0D1D5B73" w14:textId="77777777" w:rsidR="00EE5875" w:rsidRDefault="00457E89" w:rsidP="00457E89">
      <w:pPr>
        <w:pStyle w:val="NormalRetraitGauche1X"/>
        <w:spacing w:before="0" w:after="0"/>
        <w:rPr>
          <w:i/>
        </w:rPr>
      </w:pPr>
      <w:r w:rsidRPr="00675642">
        <w:rPr>
          <w:i/>
        </w:rPr>
        <w:t>Sali</w:t>
      </w:r>
      <w:r w:rsidR="00EE5875">
        <w:rPr>
          <w:i/>
        </w:rPr>
        <w:t xml:space="preserve">, </w:t>
      </w:r>
      <w:r w:rsidRPr="00675642">
        <w:rPr>
          <w:i/>
        </w:rPr>
        <w:t>sali</w:t>
      </w:r>
      <w:r w:rsidR="00EE5875">
        <w:rPr>
          <w:i/>
        </w:rPr>
        <w:t xml:space="preserve">, </w:t>
      </w:r>
      <w:r w:rsidRPr="00675642">
        <w:rPr>
          <w:i/>
        </w:rPr>
        <w:t>sali</w:t>
      </w:r>
      <w:r w:rsidR="00EE5875">
        <w:rPr>
          <w:i/>
        </w:rPr>
        <w:t xml:space="preserve">, </w:t>
      </w:r>
      <w:r w:rsidRPr="00675642">
        <w:rPr>
          <w:i/>
        </w:rPr>
        <w:t>sali</w:t>
      </w:r>
      <w:r w:rsidR="00EE5875">
        <w:rPr>
          <w:i/>
        </w:rPr>
        <w:t xml:space="preserve">, </w:t>
      </w:r>
      <w:r w:rsidRPr="00675642">
        <w:rPr>
          <w:i/>
        </w:rPr>
        <w:t>sali</w:t>
      </w:r>
      <w:r w:rsidR="00EE5875">
        <w:rPr>
          <w:i/>
        </w:rPr>
        <w:t xml:space="preserve">, </w:t>
      </w:r>
      <w:proofErr w:type="spellStart"/>
      <w:r w:rsidRPr="00675642">
        <w:rPr>
          <w:i/>
        </w:rPr>
        <w:t>sul</w:t>
      </w:r>
      <w:proofErr w:type="spellEnd"/>
      <w:r w:rsidRPr="00675642">
        <w:rPr>
          <w:i/>
        </w:rPr>
        <w:t xml:space="preserve"> </w:t>
      </w:r>
      <w:proofErr w:type="spellStart"/>
      <w:r w:rsidRPr="00675642">
        <w:rPr>
          <w:i/>
        </w:rPr>
        <w:t>sofà</w:t>
      </w:r>
      <w:proofErr w:type="spellEnd"/>
      <w:r w:rsidRPr="00675642">
        <w:rPr>
          <w:i/>
        </w:rPr>
        <w:t xml:space="preserve"> </w:t>
      </w:r>
      <w:proofErr w:type="spellStart"/>
      <w:r w:rsidRPr="00675642">
        <w:rPr>
          <w:i/>
        </w:rPr>
        <w:t>piccol</w:t>
      </w:r>
      <w:proofErr w:type="spellEnd"/>
      <w:r w:rsidR="00EE5875">
        <w:rPr>
          <w:i/>
        </w:rPr>
        <w:t>’</w:t>
      </w:r>
      <w:r>
        <w:rPr>
          <w:i/>
        </w:rPr>
        <w:t xml:space="preserve"> </w:t>
      </w:r>
      <w:proofErr w:type="spellStart"/>
      <w:r w:rsidRPr="00675642">
        <w:rPr>
          <w:i/>
        </w:rPr>
        <w:t>moll</w:t>
      </w:r>
      <w:proofErr w:type="spellEnd"/>
      <w:r w:rsidR="00EE5875">
        <w:rPr>
          <w:i/>
        </w:rPr>
        <w:t>’.</w:t>
      </w:r>
    </w:p>
    <w:p w14:paraId="42BD4005" w14:textId="77777777" w:rsidR="00EE5875" w:rsidRDefault="00457E89" w:rsidP="00457E89">
      <w:r w:rsidRPr="00675642">
        <w:t>Son succès</w:t>
      </w:r>
      <w:r w:rsidR="00EE5875">
        <w:t xml:space="preserve">, </w:t>
      </w:r>
      <w:r w:rsidRPr="00675642">
        <w:t>c</w:t>
      </w:r>
      <w:r w:rsidR="00EE5875">
        <w:t>’</w:t>
      </w:r>
      <w:r w:rsidRPr="00675642">
        <w:t>est sa voix nue qui répand la sacro-sainte odeur napolitaine</w:t>
      </w:r>
      <w:r w:rsidR="00EE5875">
        <w:t>.</w:t>
      </w:r>
    </w:p>
    <w:p w14:paraId="5216FA0A" w14:textId="77777777" w:rsidR="00EE5875" w:rsidRDefault="00457E89" w:rsidP="00EE5875">
      <w:pPr>
        <w:pStyle w:val="Centr"/>
        <w:rPr>
          <w:i/>
        </w:rPr>
      </w:pPr>
      <w:proofErr w:type="spellStart"/>
      <w:r w:rsidRPr="00D81747">
        <w:rPr>
          <w:i/>
        </w:rPr>
        <w:t>Polire</w:t>
      </w:r>
      <w:proofErr w:type="spellEnd"/>
      <w:r w:rsidR="00EE5875">
        <w:rPr>
          <w:i/>
        </w:rPr>
        <w:t xml:space="preserve"> ! </w:t>
      </w:r>
      <w:proofErr w:type="spellStart"/>
      <w:r w:rsidRPr="00D81747">
        <w:rPr>
          <w:i/>
        </w:rPr>
        <w:t>Lustrare</w:t>
      </w:r>
      <w:proofErr w:type="spellEnd"/>
      <w:r w:rsidR="00EE5875">
        <w:rPr>
          <w:i/>
        </w:rPr>
        <w:t> !</w:t>
      </w:r>
    </w:p>
    <w:p w14:paraId="029D41D2" w14:textId="77777777" w:rsidR="00EE5875" w:rsidRDefault="00457E89" w:rsidP="00457E89">
      <w:r w:rsidRPr="00675642">
        <w:t>Dan Yack qui n</w:t>
      </w:r>
      <w:r w:rsidR="00EE5875">
        <w:t>’</w:t>
      </w:r>
      <w:r w:rsidRPr="00675642">
        <w:t>a fait que traverser le local</w:t>
      </w:r>
      <w:r w:rsidR="00EE5875">
        <w:t xml:space="preserve">, </w:t>
      </w:r>
      <w:r w:rsidRPr="00675642">
        <w:t>en se bouchant le nez</w:t>
      </w:r>
      <w:r w:rsidR="00EE5875">
        <w:t xml:space="preserve">, </w:t>
      </w:r>
      <w:r w:rsidRPr="00675642">
        <w:t>comme s</w:t>
      </w:r>
      <w:r w:rsidR="00EE5875">
        <w:t>’</w:t>
      </w:r>
      <w:r w:rsidRPr="00675642">
        <w:t>il avait traversé une poissonnerie abandonnée sous le soleil de midi</w:t>
      </w:r>
      <w:r w:rsidR="00EE5875">
        <w:t xml:space="preserve">, </w:t>
      </w:r>
      <w:r w:rsidRPr="00675642">
        <w:t>un carré des halles plein de détritus</w:t>
      </w:r>
      <w:r w:rsidR="00EE5875">
        <w:t xml:space="preserve">, </w:t>
      </w:r>
      <w:r w:rsidRPr="00675642">
        <w:t>d</w:t>
      </w:r>
      <w:r w:rsidR="00EE5875">
        <w:t>’</w:t>
      </w:r>
      <w:r w:rsidRPr="00675642">
        <w:t>ordures</w:t>
      </w:r>
      <w:r w:rsidR="00EE5875">
        <w:t xml:space="preserve">, </w:t>
      </w:r>
      <w:r w:rsidRPr="00675642">
        <w:t>d</w:t>
      </w:r>
      <w:r w:rsidR="00EE5875">
        <w:t>’</w:t>
      </w:r>
      <w:r w:rsidRPr="00675642">
        <w:t>essaims de mouches</w:t>
      </w:r>
      <w:r w:rsidR="00EE5875">
        <w:t xml:space="preserve">, </w:t>
      </w:r>
      <w:r w:rsidRPr="00675642">
        <w:t>de relents de fromage</w:t>
      </w:r>
      <w:r w:rsidR="00EE5875">
        <w:t xml:space="preserve">, </w:t>
      </w:r>
      <w:r w:rsidRPr="00675642">
        <w:t>de poissons éventrés</w:t>
      </w:r>
      <w:r w:rsidR="00EE5875">
        <w:t xml:space="preserve">, </w:t>
      </w:r>
      <w:r w:rsidRPr="00675642">
        <w:t>de melons pourris</w:t>
      </w:r>
      <w:r w:rsidR="00EE5875">
        <w:t xml:space="preserve">, </w:t>
      </w:r>
      <w:r w:rsidRPr="00675642">
        <w:t>de flaques de chlore</w:t>
      </w:r>
      <w:r w:rsidR="00EE5875">
        <w:t xml:space="preserve">, </w:t>
      </w:r>
      <w:r w:rsidRPr="00675642">
        <w:t>s</w:t>
      </w:r>
      <w:r w:rsidR="00EE5875">
        <w:t>’</w:t>
      </w:r>
      <w:r w:rsidRPr="00675642">
        <w:t>est réfugié dans la cabine téléphonique</w:t>
      </w:r>
      <w:r w:rsidR="00EE5875">
        <w:t xml:space="preserve">, </w:t>
      </w:r>
      <w:r w:rsidRPr="00675642">
        <w:t>non sans avoir dans sa hâte glissé sur quelque pelure de fruit immonde et failli s</w:t>
      </w:r>
      <w:r w:rsidR="00EE5875">
        <w:t>’</w:t>
      </w:r>
      <w:r w:rsidRPr="00675642">
        <w:t>étaler de tout son long sur une horrible carcasse de vice nocturne</w:t>
      </w:r>
      <w:r w:rsidR="00EE5875">
        <w:t xml:space="preserve">, </w:t>
      </w:r>
      <w:r w:rsidRPr="00675642">
        <w:t>pleine comme une charogne et les quatre fers en l</w:t>
      </w:r>
      <w:r w:rsidR="00EE5875">
        <w:t>’</w:t>
      </w:r>
      <w:r w:rsidRPr="00675642">
        <w:t>air</w:t>
      </w:r>
      <w:r w:rsidR="00EE5875">
        <w:t xml:space="preserve">, </w:t>
      </w:r>
      <w:r w:rsidRPr="00675642">
        <w:t>exposée aux feux de trois projecteurs et faisant la bête à deux dos</w:t>
      </w:r>
      <w:r w:rsidR="00EE5875">
        <w:t xml:space="preserve">. </w:t>
      </w:r>
      <w:r w:rsidRPr="00675642">
        <w:t>Sa retraite pr</w:t>
      </w:r>
      <w:r w:rsidRPr="00675642">
        <w:t>é</w:t>
      </w:r>
      <w:r w:rsidRPr="00675642">
        <w:t>cipitée a déchaîné le fou rire</w:t>
      </w:r>
      <w:r w:rsidR="00EE5875">
        <w:t xml:space="preserve">, </w:t>
      </w:r>
      <w:r w:rsidRPr="00675642">
        <w:t>et les verres et les bouteilles volent en éclats</w:t>
      </w:r>
      <w:r w:rsidR="00EE5875">
        <w:t>.</w:t>
      </w:r>
    </w:p>
    <w:p w14:paraId="2E2F5754" w14:textId="77777777" w:rsidR="00EE5875" w:rsidRDefault="00457E89" w:rsidP="00457E89">
      <w:r>
        <w:t>À</w:t>
      </w:r>
      <w:r w:rsidRPr="00675642">
        <w:t xml:space="preserve"> travers la porte capitonnée de la cabine téléphonique</w:t>
      </w:r>
      <w:r w:rsidR="00EE5875">
        <w:t xml:space="preserve">, </w:t>
      </w:r>
      <w:r w:rsidRPr="00675642">
        <w:t>il entend la salle en délire hurler son nom sur l</w:t>
      </w:r>
      <w:r w:rsidR="00EE5875">
        <w:t>’</w:t>
      </w:r>
      <w:r w:rsidRPr="00675642">
        <w:t>air de</w:t>
      </w:r>
      <w:r w:rsidR="00EE5875">
        <w:t> :</w:t>
      </w:r>
    </w:p>
    <w:p w14:paraId="55568228" w14:textId="77777777" w:rsidR="00EE5875" w:rsidRDefault="00457E89" w:rsidP="00EE5875">
      <w:pPr>
        <w:pStyle w:val="Centr"/>
        <w:rPr>
          <w:i/>
          <w:iCs/>
        </w:rPr>
      </w:pPr>
      <w:proofErr w:type="spellStart"/>
      <w:r w:rsidRPr="00D81747">
        <w:rPr>
          <w:i/>
          <w:iCs/>
        </w:rPr>
        <w:t>Anglitschane</w:t>
      </w:r>
      <w:proofErr w:type="spellEnd"/>
      <w:r w:rsidRPr="00D81747">
        <w:rPr>
          <w:i/>
          <w:iCs/>
        </w:rPr>
        <w:t xml:space="preserve"> </w:t>
      </w:r>
      <w:proofErr w:type="spellStart"/>
      <w:r w:rsidRPr="00D81747">
        <w:rPr>
          <w:i/>
          <w:iCs/>
        </w:rPr>
        <w:t>maladiètze</w:t>
      </w:r>
      <w:proofErr w:type="spellEnd"/>
      <w:r w:rsidR="00EE5875">
        <w:rPr>
          <w:i/>
          <w:iCs/>
        </w:rPr>
        <w:t>…</w:t>
      </w:r>
    </w:p>
    <w:p w14:paraId="1D171396" w14:textId="77777777" w:rsidR="00EE5875" w:rsidRDefault="00457E89" w:rsidP="00457E89">
      <w:r w:rsidRPr="00675642">
        <w:t>Il est d</w:t>
      </w:r>
      <w:r w:rsidR="00EE5875">
        <w:t>’</w:t>
      </w:r>
      <w:r w:rsidRPr="00675642">
        <w:t>autant plus furieux qu</w:t>
      </w:r>
      <w:r w:rsidR="00EE5875">
        <w:t>’</w:t>
      </w:r>
      <w:proofErr w:type="spellStart"/>
      <w:r w:rsidRPr="00675642">
        <w:t>Hedwiga</w:t>
      </w:r>
      <w:proofErr w:type="spellEnd"/>
      <w:r w:rsidR="00EE5875">
        <w:t xml:space="preserve">, </w:t>
      </w:r>
      <w:r w:rsidRPr="00675642">
        <w:t>qu</w:t>
      </w:r>
      <w:r w:rsidR="00EE5875">
        <w:t>’</w:t>
      </w:r>
      <w:r w:rsidRPr="00675642">
        <w:t>il appelle au t</w:t>
      </w:r>
      <w:r w:rsidRPr="00675642">
        <w:t>é</w:t>
      </w:r>
      <w:r w:rsidRPr="00675642">
        <w:t>léphone</w:t>
      </w:r>
      <w:r w:rsidR="00EE5875">
        <w:t xml:space="preserve">, </w:t>
      </w:r>
      <w:r w:rsidRPr="00675642">
        <w:t>ne lui répond pas</w:t>
      </w:r>
      <w:r w:rsidR="00EE5875">
        <w:t>.</w:t>
      </w:r>
    </w:p>
    <w:p w14:paraId="403058B6" w14:textId="77777777" w:rsidR="00EE5875" w:rsidRDefault="00457E89" w:rsidP="00457E89">
      <w:r w:rsidRPr="00675642">
        <w:t>Il s</w:t>
      </w:r>
      <w:r w:rsidR="00EE5875">
        <w:t>’</w:t>
      </w:r>
      <w:r w:rsidRPr="00675642">
        <w:t>impatiente</w:t>
      </w:r>
      <w:r w:rsidR="00EE5875">
        <w:t xml:space="preserve">, </w:t>
      </w:r>
      <w:r w:rsidRPr="00675642">
        <w:t>s</w:t>
      </w:r>
      <w:r w:rsidR="00EE5875">
        <w:t>’</w:t>
      </w:r>
      <w:r w:rsidRPr="00675642">
        <w:t>énerve</w:t>
      </w:r>
      <w:r w:rsidR="00EE5875">
        <w:t xml:space="preserve">, </w:t>
      </w:r>
      <w:r w:rsidRPr="00675642">
        <w:t>crie</w:t>
      </w:r>
      <w:r w:rsidR="00EE5875">
        <w:t xml:space="preserve">, </w:t>
      </w:r>
      <w:r w:rsidRPr="00675642">
        <w:t>pleure</w:t>
      </w:r>
      <w:r w:rsidR="00EE5875">
        <w:t xml:space="preserve">, </w:t>
      </w:r>
      <w:r w:rsidRPr="00675642">
        <w:t>supplie</w:t>
      </w:r>
      <w:r w:rsidR="00EE5875">
        <w:t xml:space="preserve">. </w:t>
      </w:r>
      <w:r w:rsidRPr="00675642">
        <w:t>En vain</w:t>
      </w:r>
      <w:r w:rsidR="00EE5875">
        <w:t xml:space="preserve">. </w:t>
      </w:r>
      <w:r w:rsidRPr="00675642">
        <w:t>Rien ne lui répond</w:t>
      </w:r>
      <w:r w:rsidR="00EE5875">
        <w:t xml:space="preserve">, </w:t>
      </w:r>
      <w:r w:rsidRPr="00675642">
        <w:t>sauf</w:t>
      </w:r>
      <w:r w:rsidR="00EE5875">
        <w:t xml:space="preserve">, </w:t>
      </w:r>
      <w:r w:rsidRPr="00675642">
        <w:t>à l</w:t>
      </w:r>
      <w:r w:rsidR="00EE5875">
        <w:t>’</w:t>
      </w:r>
      <w:r w:rsidRPr="00675642">
        <w:t>autre bout du fil</w:t>
      </w:r>
      <w:r w:rsidR="00EE5875">
        <w:t xml:space="preserve">, </w:t>
      </w:r>
      <w:r w:rsidRPr="00675642">
        <w:t>une sonnerie assourdie et précipitée qui se noie</w:t>
      </w:r>
      <w:r w:rsidR="00EE5875">
        <w:t>.</w:t>
      </w:r>
    </w:p>
    <w:p w14:paraId="29B101AE" w14:textId="77777777" w:rsidR="00EE5875" w:rsidRDefault="00457E89" w:rsidP="00457E89">
      <w:r w:rsidRPr="00675642">
        <w:t>Il tombe à genoux</w:t>
      </w:r>
      <w:r w:rsidR="00EE5875">
        <w:t>.</w:t>
      </w:r>
    </w:p>
    <w:p w14:paraId="67936C57" w14:textId="77777777" w:rsidR="00EE5875" w:rsidRDefault="00457E89" w:rsidP="00457E89">
      <w:r w:rsidRPr="00675642">
        <w:lastRenderedPageBreak/>
        <w:t>Il se cramponne aux écouteurs</w:t>
      </w:r>
      <w:r w:rsidR="00EE5875">
        <w:t>.</w:t>
      </w:r>
    </w:p>
    <w:p w14:paraId="0E0B6C88" w14:textId="77777777" w:rsidR="00EE5875" w:rsidRDefault="00EE5875" w:rsidP="00457E89">
      <w:r>
        <w:t>— </w:t>
      </w:r>
      <w:proofErr w:type="spellStart"/>
      <w:r w:rsidR="00457E89" w:rsidRPr="00675642">
        <w:t>Hedwiga</w:t>
      </w:r>
      <w:proofErr w:type="spellEnd"/>
      <w:r>
        <w:t xml:space="preserve"> ! </w:t>
      </w:r>
      <w:proofErr w:type="spellStart"/>
      <w:r w:rsidR="00457E89" w:rsidRPr="00675642">
        <w:t>Hedwiga</w:t>
      </w:r>
      <w:proofErr w:type="spellEnd"/>
      <w:r>
        <w:t> !</w:t>
      </w:r>
    </w:p>
    <w:p w14:paraId="680A0957" w14:textId="77777777" w:rsidR="00EE5875" w:rsidRDefault="00457E89" w:rsidP="00457E89">
      <w:r w:rsidRPr="00675642">
        <w:t>Il est très malheureux</w:t>
      </w:r>
      <w:r w:rsidR="00EE5875">
        <w:t xml:space="preserve">. </w:t>
      </w:r>
      <w:r w:rsidRPr="00675642">
        <w:t>Tout tourne autour de lui</w:t>
      </w:r>
      <w:r w:rsidR="00EE5875">
        <w:t xml:space="preserve">. </w:t>
      </w:r>
      <w:r w:rsidRPr="00675642">
        <w:t>Il sent son ivresse le reprendre</w:t>
      </w:r>
      <w:r w:rsidR="00EE5875">
        <w:t xml:space="preserve">. </w:t>
      </w:r>
      <w:r w:rsidRPr="00675642">
        <w:t>Il perd toute notion</w:t>
      </w:r>
      <w:r w:rsidR="00EE5875">
        <w:t xml:space="preserve">. </w:t>
      </w:r>
      <w:r w:rsidRPr="00675642">
        <w:t>Tout tourne</w:t>
      </w:r>
      <w:r w:rsidR="00EE5875">
        <w:t xml:space="preserve">. </w:t>
      </w:r>
      <w:r w:rsidRPr="00675642">
        <w:t>Il n</w:t>
      </w:r>
      <w:r w:rsidR="00EE5875">
        <w:t>’</w:t>
      </w:r>
      <w:r w:rsidRPr="00675642">
        <w:t>a qu</w:t>
      </w:r>
      <w:r w:rsidR="00EE5875">
        <w:t>’</w:t>
      </w:r>
      <w:r w:rsidRPr="00675642">
        <w:t>un seul sentiment</w:t>
      </w:r>
      <w:r w:rsidR="00EE5875">
        <w:t xml:space="preserve">, </w:t>
      </w:r>
      <w:r w:rsidRPr="00675642">
        <w:t>celui d</w:t>
      </w:r>
      <w:r w:rsidR="00EE5875">
        <w:t>’</w:t>
      </w:r>
      <w:r w:rsidRPr="00675642">
        <w:t>être malheureux</w:t>
      </w:r>
      <w:r w:rsidR="00EE5875">
        <w:t>.</w:t>
      </w:r>
    </w:p>
    <w:p w14:paraId="20213103" w14:textId="77777777" w:rsidR="00EE5875" w:rsidRDefault="00457E89" w:rsidP="00457E89">
      <w:r w:rsidRPr="00675642">
        <w:t>Ses yeux errent sur les aquarelles obscènes d</w:t>
      </w:r>
      <w:r w:rsidR="00EE5875">
        <w:t>’</w:t>
      </w:r>
      <w:r w:rsidRPr="00675642">
        <w:t xml:space="preserve">Elena </w:t>
      </w:r>
      <w:proofErr w:type="spellStart"/>
      <w:r w:rsidRPr="00675642">
        <w:t>P</w:t>
      </w:r>
      <w:r w:rsidRPr="00675642">
        <w:t>e</w:t>
      </w:r>
      <w:r w:rsidRPr="00675642">
        <w:t>trowna</w:t>
      </w:r>
      <w:proofErr w:type="spellEnd"/>
      <w:r w:rsidRPr="00675642">
        <w:t xml:space="preserve"> qui tapissent les parois de la cabine</w:t>
      </w:r>
      <w:r w:rsidR="00EE5875">
        <w:t xml:space="preserve">. </w:t>
      </w:r>
      <w:r w:rsidRPr="00675642">
        <w:t>Cette femme écart</w:t>
      </w:r>
      <w:r w:rsidRPr="00675642">
        <w:t>e</w:t>
      </w:r>
      <w:r w:rsidRPr="00675642">
        <w:t>lée sous quatre bananiers penchés</w:t>
      </w:r>
      <w:r w:rsidR="00EE5875">
        <w:t xml:space="preserve">, </w:t>
      </w:r>
      <w:r w:rsidRPr="00675642">
        <w:t>chaque membre sol</w:t>
      </w:r>
      <w:r w:rsidRPr="00675642">
        <w:t>i</w:t>
      </w:r>
      <w:r w:rsidRPr="00675642">
        <w:t>dement attaché à un tronc</w:t>
      </w:r>
      <w:r w:rsidR="00EE5875">
        <w:t xml:space="preserve">, </w:t>
      </w:r>
      <w:r w:rsidRPr="00675642">
        <w:t>et qu</w:t>
      </w:r>
      <w:r w:rsidR="00EE5875">
        <w:t>’</w:t>
      </w:r>
      <w:r w:rsidRPr="00675642">
        <w:t>un éléphant enragé viole avec sa tro</w:t>
      </w:r>
      <w:r w:rsidRPr="00675642">
        <w:t>m</w:t>
      </w:r>
      <w:r w:rsidRPr="00675642">
        <w:t>pe</w:t>
      </w:r>
      <w:r w:rsidR="00EE5875">
        <w:t xml:space="preserve">. </w:t>
      </w:r>
      <w:r w:rsidRPr="00675642">
        <w:t>Ces messieurs nus</w:t>
      </w:r>
      <w:r w:rsidR="00EE5875">
        <w:t xml:space="preserve">, </w:t>
      </w:r>
      <w:r w:rsidRPr="00675642">
        <w:t>monocle à l</w:t>
      </w:r>
      <w:r w:rsidR="00EE5875">
        <w:t>’</w:t>
      </w:r>
      <w:r w:rsidRPr="00675642">
        <w:t>œil</w:t>
      </w:r>
      <w:r w:rsidR="00EE5875">
        <w:t xml:space="preserve">, </w:t>
      </w:r>
      <w:r w:rsidRPr="00675642">
        <w:t>ayant tous le même t</w:t>
      </w:r>
      <w:r w:rsidRPr="00675642">
        <w:t>a</w:t>
      </w:r>
      <w:r w:rsidRPr="00675642">
        <w:t>touage sous le sein droit et qui font la chaîne</w:t>
      </w:r>
      <w:r w:rsidR="00EE5875">
        <w:t xml:space="preserve">, </w:t>
      </w:r>
      <w:r w:rsidRPr="00675642">
        <w:t xml:space="preserve">le </w:t>
      </w:r>
      <w:r w:rsidRPr="00675642">
        <w:rPr>
          <w:i/>
          <w:iCs/>
        </w:rPr>
        <w:t>col</w:t>
      </w:r>
      <w:r w:rsidRPr="00675642">
        <w:rPr>
          <w:i/>
          <w:iCs/>
        </w:rPr>
        <w:t>i</w:t>
      </w:r>
      <w:r w:rsidRPr="00675642">
        <w:rPr>
          <w:i/>
          <w:iCs/>
        </w:rPr>
        <w:t>maçon</w:t>
      </w:r>
      <w:r w:rsidRPr="00675642">
        <w:t xml:space="preserve"> sur la plage nacrée d</w:t>
      </w:r>
      <w:r w:rsidR="00EE5875">
        <w:t>’</w:t>
      </w:r>
      <w:r w:rsidRPr="00675642">
        <w:t>un atoll</w:t>
      </w:r>
      <w:r w:rsidR="00EE5875">
        <w:t xml:space="preserve">. </w:t>
      </w:r>
      <w:r w:rsidRPr="00675642">
        <w:t>Cet adolescent qui se pâme sous le suçoir d</w:t>
      </w:r>
      <w:r w:rsidR="00EE5875">
        <w:t>’</w:t>
      </w:r>
      <w:r w:rsidRPr="00675642">
        <w:t>une étoile de mer dans un paysage de m</w:t>
      </w:r>
      <w:r w:rsidRPr="00675642">
        <w:t>a</w:t>
      </w:r>
      <w:r w:rsidRPr="00675642">
        <w:t>drépores</w:t>
      </w:r>
      <w:r w:rsidR="00EE5875">
        <w:t xml:space="preserve">. </w:t>
      </w:r>
      <w:r w:rsidRPr="00675642">
        <w:t>Ces trois jeunes filles matinales qui sortent de la mer et qu</w:t>
      </w:r>
      <w:r w:rsidR="00EE5875">
        <w:t>’</w:t>
      </w:r>
      <w:r w:rsidRPr="00675642">
        <w:t>un long serpent aveugle compénètre</w:t>
      </w:r>
      <w:r w:rsidR="00EE5875">
        <w:t xml:space="preserve">, </w:t>
      </w:r>
      <w:r w:rsidRPr="00675642">
        <w:t>unit</w:t>
      </w:r>
      <w:r w:rsidR="00EE5875">
        <w:t xml:space="preserve">, </w:t>
      </w:r>
      <w:r w:rsidRPr="00675642">
        <w:t>lie</w:t>
      </w:r>
      <w:r w:rsidR="00EE5875">
        <w:t xml:space="preserve">, </w:t>
      </w:r>
      <w:r w:rsidRPr="00675642">
        <w:t>enlace en ressortant par tous leurs orifices naturels</w:t>
      </w:r>
      <w:r w:rsidR="00EE5875">
        <w:t xml:space="preserve">, </w:t>
      </w:r>
      <w:r w:rsidRPr="00675642">
        <w:t>ce qui les fait se tordre</w:t>
      </w:r>
      <w:r w:rsidR="00EE5875">
        <w:t xml:space="preserve">, </w:t>
      </w:r>
      <w:r w:rsidRPr="00675642">
        <w:t>grimacer</w:t>
      </w:r>
      <w:r w:rsidR="00EE5875">
        <w:t xml:space="preserve">, </w:t>
      </w:r>
      <w:r w:rsidRPr="00675642">
        <w:t>r</w:t>
      </w:r>
      <w:r w:rsidRPr="00675642">
        <w:t>i</w:t>
      </w:r>
      <w:r w:rsidRPr="00675642">
        <w:t>re de douleur</w:t>
      </w:r>
      <w:r w:rsidR="00EE5875">
        <w:t xml:space="preserve">. </w:t>
      </w:r>
      <w:r w:rsidRPr="00675642">
        <w:t>Ces poissons</w:t>
      </w:r>
      <w:r w:rsidR="00EE5875">
        <w:t xml:space="preserve">, </w:t>
      </w:r>
      <w:r w:rsidRPr="00675642">
        <w:t>ces oiseaux sexués</w:t>
      </w:r>
      <w:r w:rsidR="00EE5875">
        <w:t xml:space="preserve"> ; </w:t>
      </w:r>
      <w:r w:rsidRPr="00675642">
        <w:t>ces animaux vicieux et transparents</w:t>
      </w:r>
      <w:r w:rsidR="00EE5875">
        <w:t xml:space="preserve">, </w:t>
      </w:r>
      <w:r w:rsidRPr="00675642">
        <w:t>tragiques et h</w:t>
      </w:r>
      <w:r w:rsidRPr="00675642">
        <w:t>u</w:t>
      </w:r>
      <w:r w:rsidRPr="00675642">
        <w:t>mains</w:t>
      </w:r>
      <w:r w:rsidR="00EE5875">
        <w:t xml:space="preserve"> ; </w:t>
      </w:r>
      <w:r w:rsidRPr="00675642">
        <w:t>ces plantes gourmandes</w:t>
      </w:r>
      <w:r w:rsidR="00EE5875">
        <w:t xml:space="preserve">, </w:t>
      </w:r>
      <w:r w:rsidRPr="00675642">
        <w:t>ces fleurs portant les pistils et les pustules du p</w:t>
      </w:r>
      <w:r w:rsidRPr="00675642">
        <w:t>é</w:t>
      </w:r>
      <w:r w:rsidRPr="00675642">
        <w:t>ché</w:t>
      </w:r>
      <w:r w:rsidR="00EE5875">
        <w:t xml:space="preserve"> ; </w:t>
      </w:r>
      <w:r w:rsidRPr="00675642">
        <w:t>cette antilope hermaphrodite qui renifle de la cocaïne et ces innocentes girafes qui broutent des a</w:t>
      </w:r>
      <w:r w:rsidRPr="00675642">
        <w:t>m</w:t>
      </w:r>
      <w:r w:rsidRPr="00675642">
        <w:t>poules de morphine</w:t>
      </w:r>
      <w:r w:rsidR="00EE5875">
        <w:t xml:space="preserve"> ; </w:t>
      </w:r>
      <w:r w:rsidRPr="00675642">
        <w:t>ce singe qui casse un phallus entre deux pierres pour en dévorer l</w:t>
      </w:r>
      <w:r w:rsidR="00EE5875">
        <w:t>’</w:t>
      </w:r>
      <w:r w:rsidRPr="00675642">
        <w:t>amande</w:t>
      </w:r>
      <w:r w:rsidR="00EE5875">
        <w:t xml:space="preserve">, </w:t>
      </w:r>
      <w:r w:rsidRPr="00675642">
        <w:t>tandis que sa guenon</w:t>
      </w:r>
      <w:r w:rsidR="00EE5875">
        <w:t xml:space="preserve">, </w:t>
      </w:r>
      <w:r w:rsidRPr="00675642">
        <w:t>qui a le cul cousu</w:t>
      </w:r>
      <w:r w:rsidR="00EE5875">
        <w:t xml:space="preserve">, </w:t>
      </w:r>
      <w:r w:rsidRPr="00675642">
        <w:t>cherche à dénouer l</w:t>
      </w:r>
      <w:r w:rsidR="00EE5875">
        <w:t>’</w:t>
      </w:r>
      <w:r w:rsidRPr="00675642">
        <w:t>agrafe pour s</w:t>
      </w:r>
      <w:r w:rsidR="00EE5875">
        <w:t>’</w:t>
      </w:r>
      <w:r w:rsidRPr="00675642">
        <w:t>amuser avec la b</w:t>
      </w:r>
      <w:r w:rsidRPr="00675642">
        <w:t>a</w:t>
      </w:r>
      <w:r w:rsidRPr="00675642">
        <w:t>nane qu</w:t>
      </w:r>
      <w:r w:rsidR="00EE5875">
        <w:t>’</w:t>
      </w:r>
      <w:r w:rsidRPr="00675642">
        <w:t>elle tient dans une patte</w:t>
      </w:r>
      <w:r w:rsidR="00EE5875">
        <w:t>.</w:t>
      </w:r>
    </w:p>
    <w:p w14:paraId="2F3C7728" w14:textId="77777777" w:rsidR="00EE5875" w:rsidRDefault="00EE5875" w:rsidP="00457E89">
      <w:r>
        <w:t>— </w:t>
      </w:r>
      <w:proofErr w:type="spellStart"/>
      <w:r w:rsidR="00457E89" w:rsidRPr="00675642">
        <w:t>Dwidwi</w:t>
      </w:r>
      <w:proofErr w:type="spellEnd"/>
      <w:r>
        <w:t xml:space="preserve"> ! </w:t>
      </w:r>
      <w:r w:rsidR="00457E89" w:rsidRPr="00675642">
        <w:t>appelle Dan Yack gémissant</w:t>
      </w:r>
      <w:r>
        <w:t>.</w:t>
      </w:r>
    </w:p>
    <w:p w14:paraId="3DDF91A3" w14:textId="77777777" w:rsidR="00EE5875" w:rsidRDefault="00457E89" w:rsidP="00457E89">
      <w:r w:rsidRPr="00675642">
        <w:t>Il n</w:t>
      </w:r>
      <w:r w:rsidR="00EE5875">
        <w:t>’</w:t>
      </w:r>
      <w:r w:rsidRPr="00675642">
        <w:t>en peut plus</w:t>
      </w:r>
      <w:r w:rsidR="00EE5875">
        <w:t xml:space="preserve">. </w:t>
      </w:r>
      <w:r w:rsidRPr="00675642">
        <w:t>Il sort</w:t>
      </w:r>
      <w:r w:rsidR="00EE5875">
        <w:t xml:space="preserve">. </w:t>
      </w:r>
      <w:r w:rsidRPr="00675642">
        <w:t>Quand il apparaît titubant sur le seuil du téléphone</w:t>
      </w:r>
      <w:r w:rsidR="00EE5875">
        <w:t xml:space="preserve">, </w:t>
      </w:r>
      <w:r w:rsidRPr="00675642">
        <w:t>désorienté</w:t>
      </w:r>
      <w:r w:rsidR="00EE5875">
        <w:t xml:space="preserve">, </w:t>
      </w:r>
      <w:r w:rsidRPr="00675642">
        <w:t>misérable</w:t>
      </w:r>
      <w:r w:rsidR="00EE5875">
        <w:t xml:space="preserve">, </w:t>
      </w:r>
      <w:r w:rsidRPr="00675642">
        <w:t>triste</w:t>
      </w:r>
      <w:r w:rsidR="00EE5875">
        <w:t xml:space="preserve">, </w:t>
      </w:r>
      <w:r w:rsidRPr="00675642">
        <w:t>et saoul</w:t>
      </w:r>
      <w:r w:rsidR="00EE5875">
        <w:t xml:space="preserve">, </w:t>
      </w:r>
      <w:r w:rsidRPr="00675642">
        <w:t>héb</w:t>
      </w:r>
      <w:r w:rsidRPr="00675642">
        <w:t>é</w:t>
      </w:r>
      <w:r w:rsidRPr="00675642">
        <w:t>té</w:t>
      </w:r>
      <w:r w:rsidR="00EE5875">
        <w:t xml:space="preserve">, </w:t>
      </w:r>
      <w:r w:rsidRPr="00675642">
        <w:t>l</w:t>
      </w:r>
      <w:r w:rsidR="00EE5875">
        <w:t>’</w:t>
      </w:r>
      <w:r w:rsidRPr="00675642">
        <w:t>air absent</w:t>
      </w:r>
      <w:r w:rsidR="00EE5875">
        <w:t xml:space="preserve">, </w:t>
      </w:r>
      <w:r w:rsidRPr="00675642">
        <w:t>on lui fait une ovation générale</w:t>
      </w:r>
      <w:r w:rsidR="00EE5875">
        <w:t xml:space="preserve">. </w:t>
      </w:r>
      <w:r w:rsidRPr="00675642">
        <w:t>Le cabaret a</w:t>
      </w:r>
      <w:r w:rsidRPr="00675642">
        <w:t>c</w:t>
      </w:r>
      <w:r w:rsidRPr="00675642">
        <w:t>clame son entrée</w:t>
      </w:r>
      <w:r w:rsidR="00EE5875">
        <w:t xml:space="preserve">. </w:t>
      </w:r>
      <w:r w:rsidRPr="00675642">
        <w:t>On l</w:t>
      </w:r>
      <w:r w:rsidR="00EE5875">
        <w:t>’</w:t>
      </w:r>
      <w:r w:rsidRPr="00675642">
        <w:t>interpelle</w:t>
      </w:r>
      <w:r w:rsidR="00EE5875">
        <w:t xml:space="preserve">, </w:t>
      </w:r>
      <w:r w:rsidRPr="00675642">
        <w:t>le hue</w:t>
      </w:r>
      <w:r w:rsidR="00EE5875">
        <w:t xml:space="preserve">, </w:t>
      </w:r>
      <w:r w:rsidRPr="00675642">
        <w:t>l</w:t>
      </w:r>
      <w:r w:rsidR="00EE5875">
        <w:t>’</w:t>
      </w:r>
      <w:r w:rsidRPr="00675642">
        <w:t>encourage</w:t>
      </w:r>
      <w:r w:rsidR="00EE5875">
        <w:t xml:space="preserve">. </w:t>
      </w:r>
      <w:r w:rsidRPr="00675642">
        <w:t xml:space="preserve">Et </w:t>
      </w:r>
      <w:r w:rsidRPr="00675642">
        <w:lastRenderedPageBreak/>
        <w:t>comme il ne fait pas un pas en avant</w:t>
      </w:r>
      <w:r w:rsidR="00EE5875">
        <w:t xml:space="preserve">, </w:t>
      </w:r>
      <w:r w:rsidRPr="00675642">
        <w:t>cette rosse de Kiki l</w:t>
      </w:r>
      <w:r w:rsidR="00EE5875">
        <w:t>’</w:t>
      </w:r>
      <w:r w:rsidRPr="00675642">
        <w:t>empoigne par les épaules et l</w:t>
      </w:r>
      <w:r w:rsidR="00EE5875">
        <w:t>’</w:t>
      </w:r>
      <w:r w:rsidRPr="00675642">
        <w:t>entraîne dans une valse chaloupée</w:t>
      </w:r>
      <w:r w:rsidR="00EE5875">
        <w:t xml:space="preserve">. </w:t>
      </w:r>
      <w:proofErr w:type="spellStart"/>
      <w:r w:rsidRPr="00675642">
        <w:t>Teffi</w:t>
      </w:r>
      <w:proofErr w:type="spellEnd"/>
      <w:r w:rsidR="00EE5875">
        <w:t xml:space="preserve">, </w:t>
      </w:r>
      <w:r w:rsidRPr="00675642">
        <w:t>juchée sur une table</w:t>
      </w:r>
      <w:r w:rsidR="00EE5875">
        <w:t xml:space="preserve">, </w:t>
      </w:r>
      <w:r w:rsidRPr="00675642">
        <w:t>entonne</w:t>
      </w:r>
      <w:r w:rsidR="00EE5875">
        <w:t xml:space="preserve"> (</w:t>
      </w:r>
      <w:r w:rsidRPr="00675642">
        <w:t>et tout le monde reprend au refrain</w:t>
      </w:r>
      <w:r w:rsidR="00EE5875">
        <w:t>) :</w:t>
      </w:r>
    </w:p>
    <w:p w14:paraId="6D6846A9" w14:textId="3DB402E3" w:rsidR="00457E89" w:rsidRPr="00675642" w:rsidRDefault="00457E89" w:rsidP="00457E89">
      <w:pPr>
        <w:pStyle w:val="NormalRetraitGauche1X"/>
        <w:spacing w:before="0" w:after="0"/>
        <w:rPr>
          <w:i/>
          <w:iCs/>
        </w:rPr>
      </w:pPr>
      <w:r w:rsidRPr="00675642">
        <w:rPr>
          <w:i/>
          <w:iCs/>
        </w:rPr>
        <w:t>Il se fait taper dans les baguettes</w:t>
      </w:r>
    </w:p>
    <w:p w14:paraId="4F8BE7D9" w14:textId="77777777" w:rsidR="00EE5875" w:rsidRDefault="00457E89" w:rsidP="00457E89">
      <w:pPr>
        <w:pStyle w:val="NormalRetraitGauche1X"/>
        <w:spacing w:before="0" w:after="0"/>
        <w:rPr>
          <w:i/>
          <w:iCs/>
        </w:rPr>
      </w:pPr>
      <w:r w:rsidRPr="00675642">
        <w:rPr>
          <w:i/>
          <w:iCs/>
        </w:rPr>
        <w:t>Tous les soirs au fond d</w:t>
      </w:r>
      <w:r w:rsidR="00EE5875">
        <w:rPr>
          <w:i/>
          <w:iCs/>
        </w:rPr>
        <w:t>’</w:t>
      </w:r>
      <w:r w:rsidRPr="00675642">
        <w:rPr>
          <w:i/>
          <w:iCs/>
        </w:rPr>
        <w:t>un corridor</w:t>
      </w:r>
      <w:r w:rsidR="00EE5875">
        <w:rPr>
          <w:i/>
          <w:iCs/>
        </w:rPr>
        <w:t>…</w:t>
      </w:r>
    </w:p>
    <w:p w14:paraId="4CFC2889" w14:textId="77777777" w:rsidR="00EE5875" w:rsidRDefault="00457E89" w:rsidP="00457E89">
      <w:r w:rsidRPr="00675642">
        <w:t>C</w:t>
      </w:r>
      <w:r w:rsidR="00EE5875">
        <w:t>’</w:t>
      </w:r>
      <w:r w:rsidRPr="00675642">
        <w:t>est un chahut monstre que Dan Yack domine en hurlant de toutes ses forces pour se faire entendre du patron</w:t>
      </w:r>
      <w:r w:rsidR="00EE5875">
        <w:t> :</w:t>
      </w:r>
    </w:p>
    <w:p w14:paraId="60B77A1D" w14:textId="77777777" w:rsidR="00EE5875" w:rsidRDefault="00EE5875" w:rsidP="00457E89">
      <w:r>
        <w:t>— </w:t>
      </w:r>
      <w:proofErr w:type="spellStart"/>
      <w:r w:rsidR="00457E89" w:rsidRPr="00675642">
        <w:t>Pronine</w:t>
      </w:r>
      <w:proofErr w:type="spellEnd"/>
      <w:r>
        <w:t xml:space="preserve"> ! </w:t>
      </w:r>
      <w:r w:rsidR="00457E89" w:rsidRPr="00675642">
        <w:t>hé</w:t>
      </w:r>
      <w:r>
        <w:t xml:space="preserve">, </w:t>
      </w:r>
      <w:proofErr w:type="spellStart"/>
      <w:r w:rsidR="00457E89" w:rsidRPr="00675642">
        <w:t>Pronine</w:t>
      </w:r>
      <w:proofErr w:type="spellEnd"/>
      <w:r>
        <w:t xml:space="preserve"> ! </w:t>
      </w:r>
      <w:r w:rsidR="00457E89" w:rsidRPr="00675642">
        <w:t>Prépare du vin chaud</w:t>
      </w:r>
      <w:r>
        <w:t xml:space="preserve">, </w:t>
      </w:r>
      <w:r w:rsidR="00457E89" w:rsidRPr="00675642">
        <w:t>oui</w:t>
      </w:r>
      <w:r>
        <w:t xml:space="preserve">, </w:t>
      </w:r>
      <w:r w:rsidR="00457E89" w:rsidRPr="00675642">
        <w:t>du vin chaud</w:t>
      </w:r>
      <w:r>
        <w:t xml:space="preserve">, </w:t>
      </w:r>
      <w:r w:rsidR="00457E89" w:rsidRPr="00675642">
        <w:t>pour tout le monde</w:t>
      </w:r>
      <w:r>
        <w:t xml:space="preserve">. </w:t>
      </w:r>
      <w:r w:rsidR="00457E89" w:rsidRPr="00675642">
        <w:t>Des saladiers</w:t>
      </w:r>
      <w:r>
        <w:t xml:space="preserve">, </w:t>
      </w:r>
      <w:r w:rsidR="00457E89" w:rsidRPr="00675642">
        <w:t>des écuelles</w:t>
      </w:r>
      <w:r>
        <w:t xml:space="preserve">, </w:t>
      </w:r>
      <w:r w:rsidR="00457E89" w:rsidRPr="00675642">
        <w:t>des so</w:t>
      </w:r>
      <w:r w:rsidR="00457E89" w:rsidRPr="00675642">
        <w:t>u</w:t>
      </w:r>
      <w:r w:rsidR="00457E89" w:rsidRPr="00675642">
        <w:t>pières</w:t>
      </w:r>
      <w:r>
        <w:t xml:space="preserve">, </w:t>
      </w:r>
      <w:r w:rsidR="00457E89" w:rsidRPr="00675642">
        <w:t>des bassines de vin chaud</w:t>
      </w:r>
      <w:r>
        <w:t xml:space="preserve">. </w:t>
      </w:r>
      <w:r w:rsidR="00457E89" w:rsidRPr="00675642">
        <w:t>Tout ce qu</w:t>
      </w:r>
      <w:r>
        <w:t>’</w:t>
      </w:r>
      <w:r w:rsidR="00457E89" w:rsidRPr="00675642">
        <w:t>il y a de plus grand</w:t>
      </w:r>
      <w:r>
        <w:t xml:space="preserve"> ! </w:t>
      </w:r>
      <w:r w:rsidR="00457E89" w:rsidRPr="00675642">
        <w:t>Remplis-en une tinette</w:t>
      </w:r>
      <w:r>
        <w:t xml:space="preserve">, </w:t>
      </w:r>
      <w:r w:rsidR="00457E89" w:rsidRPr="00675642">
        <w:t>un bidet</w:t>
      </w:r>
      <w:r>
        <w:t xml:space="preserve">. </w:t>
      </w:r>
      <w:r w:rsidR="00457E89" w:rsidRPr="00675642">
        <w:t>C</w:t>
      </w:r>
      <w:r>
        <w:t>’</w:t>
      </w:r>
      <w:r w:rsidR="00457E89" w:rsidRPr="00675642">
        <w:t>est moi qui régale</w:t>
      </w:r>
      <w:r>
        <w:t xml:space="preserve">. </w:t>
      </w:r>
      <w:r w:rsidR="00457E89" w:rsidRPr="00675642">
        <w:t>Je ne paie pas à boire</w:t>
      </w:r>
      <w:r>
        <w:t xml:space="preserve">, </w:t>
      </w:r>
      <w:r w:rsidR="00457E89" w:rsidRPr="00675642">
        <w:t>mais à dégueuler</w:t>
      </w:r>
      <w:r>
        <w:t> !</w:t>
      </w:r>
    </w:p>
    <w:p w14:paraId="6CFD84EF" w14:textId="77777777" w:rsidR="00EE5875" w:rsidRDefault="00457E89" w:rsidP="00457E89">
      <w:r w:rsidRPr="00675642">
        <w:t>Et il éclate de rire</w:t>
      </w:r>
      <w:r w:rsidR="00EE5875">
        <w:t xml:space="preserve">, </w:t>
      </w:r>
      <w:r w:rsidRPr="00675642">
        <w:t>puis s</w:t>
      </w:r>
      <w:r w:rsidR="00EE5875">
        <w:t>’</w:t>
      </w:r>
      <w:r w:rsidRPr="00675642">
        <w:t>effondre</w:t>
      </w:r>
      <w:r w:rsidR="00EE5875">
        <w:t xml:space="preserve">, </w:t>
      </w:r>
      <w:r w:rsidRPr="00675642">
        <w:t>épuisé</w:t>
      </w:r>
      <w:r w:rsidR="00EE5875">
        <w:t xml:space="preserve">, </w:t>
      </w:r>
      <w:r w:rsidRPr="00675642">
        <w:t>sur une table</w:t>
      </w:r>
      <w:r w:rsidR="00EE5875">
        <w:t xml:space="preserve">. </w:t>
      </w:r>
      <w:r w:rsidRPr="00675642">
        <w:t>Et il s</w:t>
      </w:r>
      <w:r w:rsidR="00EE5875">
        <w:t>’</w:t>
      </w:r>
      <w:r w:rsidRPr="00675642">
        <w:t>endort</w:t>
      </w:r>
      <w:r w:rsidR="00EE5875">
        <w:t>.</w:t>
      </w:r>
    </w:p>
    <w:p w14:paraId="7279047F" w14:textId="77777777" w:rsidR="00EE5875" w:rsidRDefault="00457E89" w:rsidP="00457E89">
      <w:r w:rsidRPr="00675642">
        <w:t>Puis</w:t>
      </w:r>
      <w:r w:rsidR="00EE5875">
        <w:t xml:space="preserve">, </w:t>
      </w:r>
      <w:r w:rsidRPr="00675642">
        <w:t>roule à terre</w:t>
      </w:r>
      <w:r w:rsidR="00EE5875">
        <w:t>.</w:t>
      </w:r>
    </w:p>
    <w:p w14:paraId="687BD3C7" w14:textId="54E1B8BD" w:rsidR="00EE5875" w:rsidRDefault="00EE5875" w:rsidP="00457E89"/>
    <w:p w14:paraId="6AAB9585" w14:textId="77777777" w:rsidR="00EE5875" w:rsidRDefault="00EE5875" w:rsidP="00457E89">
      <w:pPr>
        <w:spacing w:before="1440"/>
      </w:pPr>
      <w:r>
        <w:t>— </w:t>
      </w:r>
      <w:r w:rsidR="00457E89" w:rsidRPr="00675642">
        <w:t>Quel est donc ce type qui roupille sous la table</w:t>
      </w:r>
      <w:r>
        <w:t> ?</w:t>
      </w:r>
    </w:p>
    <w:p w14:paraId="727D4EFA" w14:textId="77777777" w:rsidR="00EE5875" w:rsidRDefault="00EE5875" w:rsidP="00457E89">
      <w:r>
        <w:t>— </w:t>
      </w:r>
      <w:r w:rsidR="00457E89" w:rsidRPr="00675642">
        <w:t>Ça</w:t>
      </w:r>
      <w:r>
        <w:t xml:space="preserve">, </w:t>
      </w:r>
      <w:r w:rsidR="00457E89" w:rsidRPr="00675642">
        <w:t>c</w:t>
      </w:r>
      <w:r>
        <w:t>’</w:t>
      </w:r>
      <w:r w:rsidR="00457E89" w:rsidRPr="00675642">
        <w:t>est Dan Yack</w:t>
      </w:r>
      <w:r>
        <w:t>.</w:t>
      </w:r>
    </w:p>
    <w:p w14:paraId="110E277D" w14:textId="77777777" w:rsidR="00EE5875" w:rsidRDefault="00EE5875" w:rsidP="00457E89">
      <w:r>
        <w:t>— </w:t>
      </w:r>
      <w:r w:rsidR="00457E89" w:rsidRPr="00675642">
        <w:t>Le millionnaire</w:t>
      </w:r>
      <w:r>
        <w:t> ?</w:t>
      </w:r>
    </w:p>
    <w:p w14:paraId="0E9C193D" w14:textId="77777777" w:rsidR="00EE5875" w:rsidRDefault="00EE5875" w:rsidP="00457E89">
      <w:r>
        <w:t>— </w:t>
      </w:r>
      <w:r w:rsidR="00457E89" w:rsidRPr="00675642">
        <w:t>Le fameux noceur</w:t>
      </w:r>
      <w:r>
        <w:t> ?</w:t>
      </w:r>
    </w:p>
    <w:p w14:paraId="0C456EF0" w14:textId="77777777" w:rsidR="00EE5875" w:rsidRDefault="00EE5875" w:rsidP="00457E89">
      <w:r>
        <w:t>— </w:t>
      </w:r>
      <w:r w:rsidR="00457E89" w:rsidRPr="00675642">
        <w:t>L</w:t>
      </w:r>
      <w:r>
        <w:t>’</w:t>
      </w:r>
      <w:r w:rsidR="00457E89" w:rsidRPr="00675642">
        <w:t xml:space="preserve">amant de la belle </w:t>
      </w:r>
      <w:proofErr w:type="spellStart"/>
      <w:r w:rsidR="00457E89" w:rsidRPr="00675642">
        <w:t>Hedwiga</w:t>
      </w:r>
      <w:proofErr w:type="spellEnd"/>
      <w:r>
        <w:t> ?</w:t>
      </w:r>
    </w:p>
    <w:p w14:paraId="29B5A35B" w14:textId="77777777" w:rsidR="00EE5875" w:rsidRDefault="00EE5875" w:rsidP="00457E89">
      <w:r>
        <w:t>— </w:t>
      </w:r>
      <w:r w:rsidR="00457E89" w:rsidRPr="00675642">
        <w:t>Lui-même</w:t>
      </w:r>
      <w:r>
        <w:t>.</w:t>
      </w:r>
    </w:p>
    <w:p w14:paraId="575E3968" w14:textId="77777777" w:rsidR="00EE5875" w:rsidRDefault="00EE5875" w:rsidP="00457E89">
      <w:r>
        <w:lastRenderedPageBreak/>
        <w:t>— </w:t>
      </w:r>
      <w:r w:rsidR="00457E89" w:rsidRPr="00675642">
        <w:t>Il est dans un bel état</w:t>
      </w:r>
      <w:r>
        <w:t> !</w:t>
      </w:r>
    </w:p>
    <w:p w14:paraId="608C30B2" w14:textId="77777777" w:rsidR="00EE5875" w:rsidRDefault="00EE5875" w:rsidP="00457E89">
      <w:r>
        <w:t>— </w:t>
      </w:r>
      <w:r w:rsidR="00457E89" w:rsidRPr="00675642">
        <w:t>Quel salaud</w:t>
      </w:r>
      <w:r>
        <w:t> !</w:t>
      </w:r>
    </w:p>
    <w:p w14:paraId="74BEDA93" w14:textId="77777777" w:rsidR="00EE5875" w:rsidRDefault="00EE5875" w:rsidP="00457E89">
      <w:r>
        <w:t>— </w:t>
      </w:r>
      <w:r w:rsidR="00457E89" w:rsidRPr="00675642">
        <w:t xml:space="preserve">On dit que la belle </w:t>
      </w:r>
      <w:proofErr w:type="spellStart"/>
      <w:r w:rsidR="00457E89" w:rsidRPr="00675642">
        <w:t>Hedwiga</w:t>
      </w:r>
      <w:proofErr w:type="spellEnd"/>
      <w:r w:rsidR="00457E89" w:rsidRPr="00675642">
        <w:t xml:space="preserve"> va le quitter</w:t>
      </w:r>
      <w:r>
        <w:t>.</w:t>
      </w:r>
    </w:p>
    <w:p w14:paraId="5F14D3AD" w14:textId="77777777" w:rsidR="00EE5875" w:rsidRDefault="00EE5875" w:rsidP="00457E89">
      <w:r>
        <w:t>— </w:t>
      </w:r>
      <w:r w:rsidR="00457E89" w:rsidRPr="00675642">
        <w:t>Oui</w:t>
      </w:r>
      <w:r>
        <w:t xml:space="preserve">, </w:t>
      </w:r>
      <w:r w:rsidR="00457E89" w:rsidRPr="00675642">
        <w:t>j</w:t>
      </w:r>
      <w:r>
        <w:t>’</w:t>
      </w:r>
      <w:r w:rsidR="00457E89" w:rsidRPr="00675642">
        <w:t>ai entendu parler de ça</w:t>
      </w:r>
      <w:r>
        <w:t xml:space="preserve">, </w:t>
      </w:r>
      <w:r w:rsidR="00457E89" w:rsidRPr="00675642">
        <w:t>cette nuit</w:t>
      </w:r>
      <w:r>
        <w:t xml:space="preserve">. </w:t>
      </w:r>
      <w:r w:rsidR="00457E89" w:rsidRPr="00675642">
        <w:t>Il paraît qu</w:t>
      </w:r>
      <w:r>
        <w:t>’</w:t>
      </w:r>
      <w:r w:rsidR="00457E89" w:rsidRPr="00675642">
        <w:t xml:space="preserve">elle épouse </w:t>
      </w:r>
      <w:proofErr w:type="spellStart"/>
      <w:r w:rsidR="00457E89" w:rsidRPr="00675642">
        <w:t>Ephrim</w:t>
      </w:r>
      <w:proofErr w:type="spellEnd"/>
      <w:r w:rsidR="00457E89" w:rsidRPr="00675642">
        <w:t xml:space="preserve"> </w:t>
      </w:r>
      <w:proofErr w:type="spellStart"/>
      <w:r w:rsidR="00457E89" w:rsidRPr="00675642">
        <w:t>Michaëlowitch</w:t>
      </w:r>
      <w:proofErr w:type="spellEnd"/>
      <w:r>
        <w:t xml:space="preserve">, </w:t>
      </w:r>
      <w:r w:rsidR="00457E89" w:rsidRPr="00675642">
        <w:t>vous savez</w:t>
      </w:r>
      <w:r>
        <w:t xml:space="preserve">, </w:t>
      </w:r>
      <w:r w:rsidR="00457E89" w:rsidRPr="00675642">
        <w:t>le dernier fils du vieux prince Dobrolioubov</w:t>
      </w:r>
      <w:r>
        <w:t xml:space="preserve">, </w:t>
      </w:r>
      <w:r w:rsidR="00457E89" w:rsidRPr="00675642">
        <w:t>celui qui a une écurie de courses</w:t>
      </w:r>
      <w:r>
        <w:t>.</w:t>
      </w:r>
    </w:p>
    <w:p w14:paraId="316DC052" w14:textId="77777777" w:rsidR="00EE5875" w:rsidRDefault="00EE5875" w:rsidP="00457E89">
      <w:r>
        <w:t>— </w:t>
      </w:r>
      <w:r w:rsidR="00457E89" w:rsidRPr="00675642">
        <w:t>Quels cochons que tous ces riches</w:t>
      </w:r>
      <w:r>
        <w:t xml:space="preserve">, </w:t>
      </w:r>
      <w:r w:rsidR="00457E89" w:rsidRPr="00675642">
        <w:t xml:space="preserve">dit </w:t>
      </w:r>
      <w:proofErr w:type="spellStart"/>
      <w:r w:rsidR="00457E89" w:rsidRPr="00675642">
        <w:t>Goischman</w:t>
      </w:r>
      <w:proofErr w:type="spellEnd"/>
      <w:r>
        <w:t>.</w:t>
      </w:r>
    </w:p>
    <w:p w14:paraId="43985258" w14:textId="77777777" w:rsidR="00EE5875" w:rsidRDefault="00457E89" w:rsidP="00457E89">
      <w:r w:rsidRPr="00675642">
        <w:t>L</w:t>
      </w:r>
      <w:r w:rsidR="00EE5875">
        <w:t>’</w:t>
      </w:r>
      <w:r w:rsidRPr="00675642">
        <w:t>orgie est terminée</w:t>
      </w:r>
      <w:r w:rsidR="00EE5875">
        <w:t xml:space="preserve">. </w:t>
      </w:r>
      <w:r w:rsidRPr="00675642">
        <w:t>Tout le monde s</w:t>
      </w:r>
      <w:r w:rsidR="00EE5875">
        <w:t>’</w:t>
      </w:r>
      <w:r w:rsidRPr="00675642">
        <w:t>en est allé</w:t>
      </w:r>
      <w:r w:rsidR="00EE5875">
        <w:t xml:space="preserve">. </w:t>
      </w:r>
      <w:r w:rsidRPr="00675642">
        <w:t>Dans le cabaret en désordre</w:t>
      </w:r>
      <w:r w:rsidR="00EE5875">
        <w:t xml:space="preserve">, </w:t>
      </w:r>
      <w:r w:rsidRPr="00675642">
        <w:t>jonché de verres cassés</w:t>
      </w:r>
      <w:r w:rsidR="00EE5875">
        <w:t xml:space="preserve">, </w:t>
      </w:r>
      <w:r w:rsidRPr="00675642">
        <w:t>de serviettes m</w:t>
      </w:r>
      <w:r w:rsidRPr="00675642">
        <w:t>a</w:t>
      </w:r>
      <w:r w:rsidRPr="00675642">
        <w:t>culées</w:t>
      </w:r>
      <w:r w:rsidR="00EE5875">
        <w:t xml:space="preserve">, </w:t>
      </w:r>
      <w:r w:rsidRPr="00675642">
        <w:t>de gros tas de cigarettes et de cendres</w:t>
      </w:r>
      <w:r w:rsidR="00EE5875">
        <w:t xml:space="preserve">, </w:t>
      </w:r>
      <w:r w:rsidRPr="00675642">
        <w:t>d</w:t>
      </w:r>
      <w:r w:rsidR="00EE5875">
        <w:t>’</w:t>
      </w:r>
      <w:r w:rsidRPr="00675642">
        <w:t>innombrables bouteilles vides</w:t>
      </w:r>
      <w:r w:rsidR="00EE5875">
        <w:t xml:space="preserve">, </w:t>
      </w:r>
      <w:r w:rsidRPr="00675642">
        <w:t>l</w:t>
      </w:r>
      <w:r w:rsidR="00EE5875">
        <w:t>’</w:t>
      </w:r>
      <w:r w:rsidRPr="00675642">
        <w:t xml:space="preserve">infatigable </w:t>
      </w:r>
      <w:proofErr w:type="spellStart"/>
      <w:r w:rsidRPr="00675642">
        <w:t>Pronine</w:t>
      </w:r>
      <w:proofErr w:type="spellEnd"/>
      <w:r w:rsidRPr="00675642">
        <w:t xml:space="preserve"> devise avec trois jeunes gens qui viennent d</w:t>
      </w:r>
      <w:r w:rsidR="00EE5875">
        <w:t>’</w:t>
      </w:r>
      <w:r w:rsidRPr="00675642">
        <w:t>entrer</w:t>
      </w:r>
      <w:r w:rsidR="00EE5875">
        <w:t xml:space="preserve">. </w:t>
      </w:r>
      <w:r w:rsidRPr="00675642">
        <w:t>Assis autour d</w:t>
      </w:r>
      <w:r w:rsidR="00EE5875">
        <w:t>’</w:t>
      </w:r>
      <w:r w:rsidRPr="00675642">
        <w:t>une table ronde</w:t>
      </w:r>
      <w:r w:rsidR="00EE5875">
        <w:t xml:space="preserve">, </w:t>
      </w:r>
      <w:r w:rsidRPr="00675642">
        <w:t>de</w:t>
      </w:r>
      <w:r w:rsidRPr="00675642">
        <w:t>r</w:t>
      </w:r>
      <w:r w:rsidRPr="00675642">
        <w:t>rière un paravent</w:t>
      </w:r>
      <w:r w:rsidR="00EE5875">
        <w:t xml:space="preserve">, </w:t>
      </w:r>
      <w:r w:rsidRPr="00675642">
        <w:t>ils boivent la vodka du matin</w:t>
      </w:r>
      <w:r w:rsidR="00EE5875">
        <w:t>.</w:t>
      </w:r>
    </w:p>
    <w:p w14:paraId="03E3375A" w14:textId="77777777" w:rsidR="00EE5875" w:rsidRDefault="00457E89" w:rsidP="00457E89">
      <w:r w:rsidRPr="00675642">
        <w:t xml:space="preserve">Les trois jeunes gens sont </w:t>
      </w:r>
      <w:proofErr w:type="spellStart"/>
      <w:r w:rsidRPr="00675642">
        <w:t>Arkadie</w:t>
      </w:r>
      <w:proofErr w:type="spellEnd"/>
      <w:r w:rsidRPr="00675642">
        <w:t xml:space="preserve"> </w:t>
      </w:r>
      <w:proofErr w:type="spellStart"/>
      <w:r w:rsidRPr="00675642">
        <w:t>Goischman</w:t>
      </w:r>
      <w:proofErr w:type="spellEnd"/>
      <w:r w:rsidR="00EE5875">
        <w:t xml:space="preserve">, </w:t>
      </w:r>
      <w:r w:rsidRPr="00675642">
        <w:t>un poète juif</w:t>
      </w:r>
      <w:r w:rsidR="00EE5875">
        <w:t xml:space="preserve"> ; </w:t>
      </w:r>
      <w:r w:rsidRPr="00675642">
        <w:t xml:space="preserve">Ivan </w:t>
      </w:r>
      <w:proofErr w:type="spellStart"/>
      <w:r w:rsidRPr="00675642">
        <w:t>Sabakoff</w:t>
      </w:r>
      <w:proofErr w:type="spellEnd"/>
      <w:r w:rsidR="00EE5875">
        <w:t xml:space="preserve">, </w:t>
      </w:r>
      <w:r w:rsidRPr="00675642">
        <w:t xml:space="preserve">un solide paysan de la région de </w:t>
      </w:r>
      <w:proofErr w:type="spellStart"/>
      <w:r w:rsidRPr="00675642">
        <w:t>Tambow</w:t>
      </w:r>
      <w:proofErr w:type="spellEnd"/>
      <w:r w:rsidR="00EE5875">
        <w:t xml:space="preserve">, </w:t>
      </w:r>
      <w:r w:rsidRPr="00675642">
        <w:t>élève de l</w:t>
      </w:r>
      <w:r w:rsidR="00EE5875">
        <w:t>’</w:t>
      </w:r>
      <w:r w:rsidRPr="00675642">
        <w:t>Académie des Beaux-Arts</w:t>
      </w:r>
      <w:r w:rsidR="00EE5875">
        <w:t xml:space="preserve">, </w:t>
      </w:r>
      <w:r w:rsidRPr="00675642">
        <w:t xml:space="preserve">et André </w:t>
      </w:r>
      <w:proofErr w:type="spellStart"/>
      <w:r w:rsidRPr="00675642">
        <w:t>Lamont</w:t>
      </w:r>
      <w:proofErr w:type="spellEnd"/>
      <w:r w:rsidR="00EE5875">
        <w:t xml:space="preserve">, </w:t>
      </w:r>
      <w:r w:rsidRPr="00675642">
        <w:t>mus</w:t>
      </w:r>
      <w:r w:rsidRPr="00675642">
        <w:t>i</w:t>
      </w:r>
      <w:r w:rsidRPr="00675642">
        <w:t>cien</w:t>
      </w:r>
      <w:r w:rsidR="00EE5875">
        <w:t xml:space="preserve">, </w:t>
      </w:r>
      <w:r w:rsidRPr="00675642">
        <w:t>un gringalet saint-pétersbourgeois</w:t>
      </w:r>
      <w:r w:rsidR="00EE5875">
        <w:t xml:space="preserve">, </w:t>
      </w:r>
      <w:r w:rsidRPr="00675642">
        <w:t>de descendance fra</w:t>
      </w:r>
      <w:r w:rsidRPr="00675642">
        <w:t>n</w:t>
      </w:r>
      <w:r w:rsidRPr="00675642">
        <w:t>çaise</w:t>
      </w:r>
      <w:r w:rsidR="00EE5875">
        <w:t xml:space="preserve">. </w:t>
      </w:r>
      <w:r w:rsidRPr="00675642">
        <w:t>Inséparables</w:t>
      </w:r>
      <w:r w:rsidR="00EE5875">
        <w:t xml:space="preserve">, </w:t>
      </w:r>
      <w:r w:rsidRPr="00675642">
        <w:t>enthousiastes</w:t>
      </w:r>
      <w:r w:rsidR="00EE5875">
        <w:t xml:space="preserve">, </w:t>
      </w:r>
      <w:r w:rsidRPr="00675642">
        <w:t>après avoir passé la nuit aux Îles</w:t>
      </w:r>
      <w:r w:rsidR="00EE5875">
        <w:t xml:space="preserve">, </w:t>
      </w:r>
      <w:r w:rsidRPr="00675642">
        <w:t>ces longues nuits blanches où le soleil ne se couche pas</w:t>
      </w:r>
      <w:r w:rsidR="00EE5875">
        <w:t xml:space="preserve">, </w:t>
      </w:r>
      <w:r w:rsidRPr="00675642">
        <w:t>où tout Saint-Pétersbourg est dehors</w:t>
      </w:r>
      <w:r w:rsidR="00EE5875">
        <w:t xml:space="preserve">, </w:t>
      </w:r>
      <w:r w:rsidRPr="00675642">
        <w:t>boit</w:t>
      </w:r>
      <w:r w:rsidR="00EE5875">
        <w:t xml:space="preserve">, </w:t>
      </w:r>
      <w:r w:rsidRPr="00675642">
        <w:t>bavarde</w:t>
      </w:r>
      <w:r w:rsidR="00EE5875">
        <w:t xml:space="preserve">, </w:t>
      </w:r>
      <w:r w:rsidRPr="00675642">
        <w:t>se débauche</w:t>
      </w:r>
      <w:r w:rsidR="00EE5875">
        <w:t xml:space="preserve">, </w:t>
      </w:r>
      <w:r w:rsidRPr="00675642">
        <w:t>a la fièvre</w:t>
      </w:r>
      <w:r w:rsidR="00EE5875">
        <w:t xml:space="preserve">, </w:t>
      </w:r>
      <w:r w:rsidRPr="00675642">
        <w:t>après avoir discuté toute la nuit art</w:t>
      </w:r>
      <w:r w:rsidR="00EE5875">
        <w:t xml:space="preserve">, </w:t>
      </w:r>
      <w:r w:rsidRPr="00675642">
        <w:t>esthétique</w:t>
      </w:r>
      <w:r w:rsidR="00EE5875">
        <w:t xml:space="preserve">, </w:t>
      </w:r>
      <w:r w:rsidRPr="00675642">
        <w:t>phil</w:t>
      </w:r>
      <w:r w:rsidRPr="00675642">
        <w:t>o</w:t>
      </w:r>
      <w:r w:rsidRPr="00675642">
        <w:t>sophie</w:t>
      </w:r>
      <w:r w:rsidR="00EE5875">
        <w:t xml:space="preserve">, </w:t>
      </w:r>
      <w:r w:rsidRPr="00675642">
        <w:t>livres</w:t>
      </w:r>
      <w:r w:rsidR="00EE5875">
        <w:t xml:space="preserve">, </w:t>
      </w:r>
      <w:r w:rsidRPr="00675642">
        <w:t>tableaux de France</w:t>
      </w:r>
      <w:r w:rsidR="00EE5875">
        <w:t xml:space="preserve">, </w:t>
      </w:r>
      <w:r w:rsidRPr="00675642">
        <w:t>d</w:t>
      </w:r>
      <w:r w:rsidR="00EE5875">
        <w:t>’</w:t>
      </w:r>
      <w:r w:rsidRPr="00675642">
        <w:t>Allemagne</w:t>
      </w:r>
      <w:r w:rsidR="00EE5875">
        <w:t xml:space="preserve">, </w:t>
      </w:r>
      <w:r w:rsidRPr="00675642">
        <w:t>d</w:t>
      </w:r>
      <w:r w:rsidR="00EE5875">
        <w:t>’</w:t>
      </w:r>
      <w:r w:rsidRPr="00675642">
        <w:t>Asie</w:t>
      </w:r>
      <w:r w:rsidR="00EE5875">
        <w:t xml:space="preserve">, </w:t>
      </w:r>
      <w:r w:rsidRPr="00675642">
        <w:t>d</w:t>
      </w:r>
      <w:r w:rsidR="00EE5875">
        <w:t>’</w:t>
      </w:r>
      <w:r w:rsidRPr="00675642">
        <w:t>Italie</w:t>
      </w:r>
      <w:r w:rsidR="00EE5875">
        <w:t xml:space="preserve">, </w:t>
      </w:r>
      <w:r w:rsidRPr="00675642">
        <w:t>d</w:t>
      </w:r>
      <w:r w:rsidR="00EE5875">
        <w:t>’</w:t>
      </w:r>
      <w:r w:rsidRPr="00675642">
        <w:t>Angleterre</w:t>
      </w:r>
      <w:r w:rsidR="00EE5875">
        <w:t xml:space="preserve">, </w:t>
      </w:r>
      <w:r w:rsidRPr="00675642">
        <w:t>d</w:t>
      </w:r>
      <w:r w:rsidR="00EE5875">
        <w:t>’</w:t>
      </w:r>
      <w:r w:rsidRPr="00675642">
        <w:t>Amérique</w:t>
      </w:r>
      <w:r w:rsidR="00EE5875">
        <w:t xml:space="preserve">, </w:t>
      </w:r>
      <w:r w:rsidRPr="00675642">
        <w:t>ils ont pris l</w:t>
      </w:r>
      <w:r w:rsidR="00EE5875">
        <w:t>’</w:t>
      </w:r>
      <w:r w:rsidRPr="00675642">
        <w:t xml:space="preserve">habitude de venir tous les trois le matin boire la </w:t>
      </w:r>
      <w:proofErr w:type="spellStart"/>
      <w:r w:rsidRPr="00675642">
        <w:t>Monopolka</w:t>
      </w:r>
      <w:proofErr w:type="spellEnd"/>
      <w:r w:rsidRPr="00675642">
        <w:t xml:space="preserve"> avec </w:t>
      </w:r>
      <w:proofErr w:type="spellStart"/>
      <w:r w:rsidRPr="00675642">
        <w:t>Pronine</w:t>
      </w:r>
      <w:proofErr w:type="spellEnd"/>
      <w:r w:rsidR="00EE5875">
        <w:t xml:space="preserve">, </w:t>
      </w:r>
      <w:r w:rsidRPr="00675642">
        <w:t xml:space="preserve">et ce bon géant de </w:t>
      </w:r>
      <w:proofErr w:type="spellStart"/>
      <w:r w:rsidRPr="00675642">
        <w:t>Pronine</w:t>
      </w:r>
      <w:proofErr w:type="spellEnd"/>
      <w:r w:rsidRPr="00675642">
        <w:t xml:space="preserve"> les accueille volontiers</w:t>
      </w:r>
      <w:r w:rsidR="00EE5875">
        <w:t xml:space="preserve">, </w:t>
      </w:r>
      <w:r w:rsidRPr="00675642">
        <w:t>leur offre une pr</w:t>
      </w:r>
      <w:r w:rsidRPr="00675642">
        <w:t>e</w:t>
      </w:r>
      <w:r w:rsidRPr="00675642">
        <w:t>mière bouteille</w:t>
      </w:r>
      <w:r w:rsidR="00EE5875">
        <w:t xml:space="preserve">, </w:t>
      </w:r>
      <w:r w:rsidRPr="00675642">
        <w:t>suivie d</w:t>
      </w:r>
      <w:r w:rsidR="00EE5875">
        <w:t>’</w:t>
      </w:r>
      <w:r w:rsidRPr="00675642">
        <w:t>un grand plat de zakouskis et d</w:t>
      </w:r>
      <w:r w:rsidR="00EE5875">
        <w:t>’</w:t>
      </w:r>
      <w:r w:rsidRPr="00675642">
        <w:t>une i</w:t>
      </w:r>
      <w:r w:rsidRPr="00675642">
        <w:t>n</w:t>
      </w:r>
      <w:r w:rsidRPr="00675642">
        <w:t>finité de petits verres</w:t>
      </w:r>
      <w:r w:rsidR="00EE5875">
        <w:t xml:space="preserve">, </w:t>
      </w:r>
      <w:r w:rsidRPr="00675642">
        <w:t xml:space="preserve">car </w:t>
      </w:r>
      <w:proofErr w:type="spellStart"/>
      <w:r w:rsidRPr="00675642">
        <w:t>Pronine</w:t>
      </w:r>
      <w:proofErr w:type="spellEnd"/>
      <w:r w:rsidRPr="00675642">
        <w:t xml:space="preserve"> les sait pauvres et est très fier de pouvoir obliger des artistes</w:t>
      </w:r>
      <w:r w:rsidR="00EE5875">
        <w:t>.</w:t>
      </w:r>
    </w:p>
    <w:p w14:paraId="2D955EB3" w14:textId="77777777" w:rsidR="00EE5875" w:rsidRDefault="00EE5875" w:rsidP="00457E89">
      <w:r>
        <w:lastRenderedPageBreak/>
        <w:t>— </w:t>
      </w:r>
      <w:r w:rsidR="00457E89" w:rsidRPr="00675642">
        <w:t>Et dire que c</w:t>
      </w:r>
      <w:r>
        <w:t>’</w:t>
      </w:r>
      <w:r w:rsidR="00457E89" w:rsidRPr="00675642">
        <w:t>est pour ces cochons-là que nous travai</w:t>
      </w:r>
      <w:r w:rsidR="00457E89" w:rsidRPr="00675642">
        <w:t>l</w:t>
      </w:r>
      <w:r w:rsidR="00457E89" w:rsidRPr="00675642">
        <w:t>lons</w:t>
      </w:r>
      <w:r>
        <w:t xml:space="preserve"> ! </w:t>
      </w:r>
      <w:r w:rsidR="00457E89" w:rsidRPr="00675642">
        <w:t xml:space="preserve">ajoute </w:t>
      </w:r>
      <w:proofErr w:type="spellStart"/>
      <w:r w:rsidR="00457E89" w:rsidRPr="00675642">
        <w:t>Goischman</w:t>
      </w:r>
      <w:proofErr w:type="spellEnd"/>
      <w:r>
        <w:t xml:space="preserve">, </w:t>
      </w:r>
      <w:r w:rsidR="00457E89" w:rsidRPr="00675642">
        <w:t>le poète</w:t>
      </w:r>
      <w:r>
        <w:t>.</w:t>
      </w:r>
    </w:p>
    <w:p w14:paraId="0D2B9313" w14:textId="77777777" w:rsidR="00EE5875" w:rsidRDefault="00EE5875" w:rsidP="00457E89">
      <w:r>
        <w:t>— </w:t>
      </w:r>
      <w:r w:rsidR="00457E89" w:rsidRPr="00675642">
        <w:t>Mais jamais de la vie</w:t>
      </w:r>
      <w:r>
        <w:t xml:space="preserve"> ! </w:t>
      </w:r>
      <w:r w:rsidR="00457E89" w:rsidRPr="00675642">
        <w:t xml:space="preserve">proteste Ivan </w:t>
      </w:r>
      <w:proofErr w:type="spellStart"/>
      <w:r w:rsidR="00457E89" w:rsidRPr="00675642">
        <w:t>Sabakoff</w:t>
      </w:r>
      <w:proofErr w:type="spellEnd"/>
      <w:r>
        <w:t xml:space="preserve">. </w:t>
      </w:r>
      <w:r w:rsidR="00457E89" w:rsidRPr="00675642">
        <w:t>Moi</w:t>
      </w:r>
      <w:r>
        <w:t xml:space="preserve">, </w:t>
      </w:r>
      <w:r w:rsidR="00457E89" w:rsidRPr="00675642">
        <w:t>moi</w:t>
      </w:r>
      <w:r>
        <w:t xml:space="preserve">, </w:t>
      </w:r>
      <w:r w:rsidR="00457E89" w:rsidRPr="00675642">
        <w:t>je travaille pour l</w:t>
      </w:r>
      <w:r>
        <w:t>’</w:t>
      </w:r>
      <w:r w:rsidR="00457E89" w:rsidRPr="00675642">
        <w:t>Art</w:t>
      </w:r>
      <w:r>
        <w:t xml:space="preserve">. </w:t>
      </w:r>
      <w:r w:rsidR="00457E89" w:rsidRPr="00675642">
        <w:t>Je</w:t>
      </w:r>
      <w:r>
        <w:t>…</w:t>
      </w:r>
    </w:p>
    <w:p w14:paraId="71855C88" w14:textId="77777777" w:rsidR="00EE5875" w:rsidRDefault="00EE5875" w:rsidP="00457E89">
      <w:r>
        <w:t>— </w:t>
      </w:r>
      <w:r w:rsidR="00457E89" w:rsidRPr="00675642">
        <w:t>Quelle blague</w:t>
      </w:r>
      <w:r>
        <w:t xml:space="preserve"> ! </w:t>
      </w:r>
      <w:r w:rsidR="00457E89" w:rsidRPr="00675642">
        <w:t>l</w:t>
      </w:r>
      <w:r>
        <w:t>’</w:t>
      </w:r>
      <w:r w:rsidR="00457E89" w:rsidRPr="00675642">
        <w:t xml:space="preserve">interrompt </w:t>
      </w:r>
      <w:proofErr w:type="spellStart"/>
      <w:r w:rsidR="00457E89" w:rsidRPr="00675642">
        <w:t>Goischman</w:t>
      </w:r>
      <w:proofErr w:type="spellEnd"/>
      <w:r w:rsidR="00457E89" w:rsidRPr="00675642">
        <w:t xml:space="preserve"> avec vivacité</w:t>
      </w:r>
      <w:r>
        <w:t xml:space="preserve">. </w:t>
      </w:r>
      <w:r w:rsidR="00457E89" w:rsidRPr="00675642">
        <w:t>Mais dis-moi donc</w:t>
      </w:r>
      <w:r>
        <w:t xml:space="preserve">, </w:t>
      </w:r>
      <w:r w:rsidR="00457E89" w:rsidRPr="00675642">
        <w:t>Ivan</w:t>
      </w:r>
      <w:r>
        <w:t xml:space="preserve">, </w:t>
      </w:r>
      <w:r w:rsidR="00457E89" w:rsidRPr="00675642">
        <w:t>si c</w:t>
      </w:r>
      <w:r>
        <w:t>’</w:t>
      </w:r>
      <w:r w:rsidR="00457E89" w:rsidRPr="00675642">
        <w:t>est l</w:t>
      </w:r>
      <w:r>
        <w:t>’</w:t>
      </w:r>
      <w:r w:rsidR="00457E89" w:rsidRPr="00675642">
        <w:t>Art</w:t>
      </w:r>
      <w:r>
        <w:t xml:space="preserve">, </w:t>
      </w:r>
      <w:r w:rsidR="00457E89" w:rsidRPr="00675642">
        <w:t>l</w:t>
      </w:r>
      <w:r>
        <w:t>’</w:t>
      </w:r>
      <w:r w:rsidR="00457E89" w:rsidRPr="00675642">
        <w:t>Art</w:t>
      </w:r>
      <w:r>
        <w:t xml:space="preserve">, </w:t>
      </w:r>
      <w:r w:rsidR="00457E89" w:rsidRPr="00675642">
        <w:t>l</w:t>
      </w:r>
      <w:r>
        <w:t>’</w:t>
      </w:r>
      <w:r w:rsidR="00457E89" w:rsidRPr="00675642">
        <w:t>Académie et Ph</w:t>
      </w:r>
      <w:r w:rsidR="00457E89" w:rsidRPr="00675642">
        <w:t>i</w:t>
      </w:r>
      <w:r w:rsidR="00457E89" w:rsidRPr="00675642">
        <w:t>dias qui te font bouffer et non pas plutôt le vieux général Nic</w:t>
      </w:r>
      <w:r w:rsidR="00457E89" w:rsidRPr="00675642">
        <w:t>o</w:t>
      </w:r>
      <w:r w:rsidR="00457E89" w:rsidRPr="00675642">
        <w:t>las Linden qui t</w:t>
      </w:r>
      <w:r>
        <w:t>’</w:t>
      </w:r>
      <w:r w:rsidR="00457E89" w:rsidRPr="00675642">
        <w:t>a commandé le tombeau de sa femme</w:t>
      </w:r>
      <w:r>
        <w:t xml:space="preserve"> ? </w:t>
      </w:r>
      <w:r w:rsidR="00457E89" w:rsidRPr="00675642">
        <w:t>Tiens</w:t>
      </w:r>
      <w:r>
        <w:t xml:space="preserve">, </w:t>
      </w:r>
      <w:r w:rsidR="00457E89" w:rsidRPr="00675642">
        <w:t>demande à André pour qui il travaille</w:t>
      </w:r>
      <w:r>
        <w:t xml:space="preserve">, </w:t>
      </w:r>
      <w:r w:rsidR="00457E89" w:rsidRPr="00675642">
        <w:t>lui</w:t>
      </w:r>
      <w:r>
        <w:t>.</w:t>
      </w:r>
    </w:p>
    <w:p w14:paraId="24F84F3F" w14:textId="77777777" w:rsidR="00EE5875" w:rsidRDefault="00EE5875" w:rsidP="00457E89">
      <w:r>
        <w:t>— </w:t>
      </w:r>
      <w:r w:rsidR="00457E89" w:rsidRPr="00675642">
        <w:t>Moi</w:t>
      </w:r>
      <w:r>
        <w:t xml:space="preserve"> ? </w:t>
      </w:r>
      <w:r w:rsidR="00457E89" w:rsidRPr="00675642">
        <w:t xml:space="preserve">répond froidement </w:t>
      </w:r>
      <w:proofErr w:type="spellStart"/>
      <w:r w:rsidR="00457E89" w:rsidRPr="00675642">
        <w:t>Lamont</w:t>
      </w:r>
      <w:proofErr w:type="spellEnd"/>
      <w:r>
        <w:t xml:space="preserve">, </w:t>
      </w:r>
      <w:r w:rsidR="00457E89" w:rsidRPr="00675642">
        <w:t>je travaille pour ma petite amie</w:t>
      </w:r>
      <w:r>
        <w:t>.</w:t>
      </w:r>
    </w:p>
    <w:p w14:paraId="0875DD8D" w14:textId="77777777" w:rsidR="00EE5875" w:rsidRDefault="00EE5875" w:rsidP="00457E89">
      <w:r>
        <w:t>— </w:t>
      </w:r>
      <w:r w:rsidR="00457E89" w:rsidRPr="00675642">
        <w:t>Vive Lulu la couturière</w:t>
      </w:r>
      <w:r>
        <w:t xml:space="preserve"> ! </w:t>
      </w:r>
      <w:r w:rsidR="00457E89" w:rsidRPr="00675642">
        <w:t>s</w:t>
      </w:r>
      <w:r>
        <w:t>’</w:t>
      </w:r>
      <w:r w:rsidR="00457E89" w:rsidRPr="00675642">
        <w:t xml:space="preserve">écrie </w:t>
      </w:r>
      <w:proofErr w:type="spellStart"/>
      <w:r w:rsidR="00457E89" w:rsidRPr="00675642">
        <w:t>Goischman</w:t>
      </w:r>
      <w:proofErr w:type="spellEnd"/>
      <w:r w:rsidR="00457E89" w:rsidRPr="00675642">
        <w:t xml:space="preserve"> triomphant</w:t>
      </w:r>
      <w:r>
        <w:t>.</w:t>
      </w:r>
    </w:p>
    <w:p w14:paraId="096BF8E2" w14:textId="77777777" w:rsidR="00EE5875" w:rsidRDefault="00EE5875" w:rsidP="00457E89">
      <w:r>
        <w:t>— </w:t>
      </w:r>
      <w:r w:rsidR="00457E89" w:rsidRPr="00675642">
        <w:t>Et pourquoi pas</w:t>
      </w:r>
      <w:r>
        <w:t xml:space="preserve"> ? </w:t>
      </w:r>
      <w:r w:rsidR="00457E89" w:rsidRPr="00675642">
        <w:t xml:space="preserve">affirme André </w:t>
      </w:r>
      <w:proofErr w:type="spellStart"/>
      <w:r w:rsidR="00457E89" w:rsidRPr="00675642">
        <w:t>Lamont</w:t>
      </w:r>
      <w:proofErr w:type="spellEnd"/>
      <w:r>
        <w:t xml:space="preserve">. </w:t>
      </w:r>
      <w:r w:rsidR="00457E89" w:rsidRPr="00675642">
        <w:t>Elle me donne à bouffer quand je lui fais peur</w:t>
      </w:r>
      <w:r>
        <w:t>.</w:t>
      </w:r>
    </w:p>
    <w:p w14:paraId="06AE18BF" w14:textId="77777777" w:rsidR="00EE5875" w:rsidRDefault="00EE5875" w:rsidP="00457E89">
      <w:r>
        <w:t>— </w:t>
      </w:r>
      <w:r w:rsidR="00457E89" w:rsidRPr="00675642">
        <w:t>Qu</w:t>
      </w:r>
      <w:r>
        <w:t>’</w:t>
      </w:r>
      <w:r w:rsidR="00457E89" w:rsidRPr="00675642">
        <w:t>est-ce que tu dis</w:t>
      </w:r>
      <w:r>
        <w:t xml:space="preserve"> ? </w:t>
      </w:r>
      <w:r w:rsidR="00457E89" w:rsidRPr="00675642">
        <w:t xml:space="preserve">demande anxieusement </w:t>
      </w:r>
      <w:proofErr w:type="spellStart"/>
      <w:r w:rsidR="00457E89" w:rsidRPr="00675642">
        <w:t>Sabakoff</w:t>
      </w:r>
      <w:proofErr w:type="spellEnd"/>
      <w:r>
        <w:t>.</w:t>
      </w:r>
    </w:p>
    <w:p w14:paraId="48EDFBA8" w14:textId="77777777" w:rsidR="00EE5875" w:rsidRDefault="00457E89" w:rsidP="00457E89">
      <w:r w:rsidRPr="00675642">
        <w:t xml:space="preserve">André </w:t>
      </w:r>
      <w:proofErr w:type="spellStart"/>
      <w:r w:rsidRPr="00675642">
        <w:t>Lamont</w:t>
      </w:r>
      <w:proofErr w:type="spellEnd"/>
      <w:r w:rsidRPr="00675642">
        <w:t xml:space="preserve"> avale un verre de vodka</w:t>
      </w:r>
      <w:r w:rsidR="00EE5875">
        <w:t xml:space="preserve">, </w:t>
      </w:r>
      <w:r w:rsidRPr="00675642">
        <w:t>puis il explique sans sourciller</w:t>
      </w:r>
      <w:r w:rsidR="00EE5875">
        <w:t> :</w:t>
      </w:r>
    </w:p>
    <w:p w14:paraId="574D9AB5" w14:textId="77777777" w:rsidR="00EE5875" w:rsidRDefault="00EE5875" w:rsidP="00457E89">
      <w:r>
        <w:t>— </w:t>
      </w:r>
      <w:r w:rsidR="00457E89" w:rsidRPr="00675642">
        <w:t>Lulu est une grande nerveuse</w:t>
      </w:r>
      <w:r>
        <w:t xml:space="preserve">, </w:t>
      </w:r>
      <w:r w:rsidR="00457E89" w:rsidRPr="00675642">
        <w:t>un Allemand dirait une hystérique</w:t>
      </w:r>
      <w:r>
        <w:t xml:space="preserve">. </w:t>
      </w:r>
      <w:r w:rsidR="00457E89" w:rsidRPr="00675642">
        <w:t>Alors quand j</w:t>
      </w:r>
      <w:r>
        <w:t>’</w:t>
      </w:r>
      <w:r w:rsidR="00457E89" w:rsidRPr="00675642">
        <w:t>ai besoin d</w:t>
      </w:r>
      <w:r>
        <w:t>’</w:t>
      </w:r>
      <w:r w:rsidR="00457E89" w:rsidRPr="00675642">
        <w:t>argent</w:t>
      </w:r>
      <w:r>
        <w:t xml:space="preserve">, </w:t>
      </w:r>
      <w:r w:rsidR="00457E89" w:rsidRPr="00675642">
        <w:t>je vais la trouver dans sa belle boutique pleine de riches clientes tout aussi folles qu</w:t>
      </w:r>
      <w:r>
        <w:t>’</w:t>
      </w:r>
      <w:r w:rsidR="00457E89" w:rsidRPr="00675642">
        <w:t>elle</w:t>
      </w:r>
      <w:r>
        <w:t xml:space="preserve">, </w:t>
      </w:r>
      <w:r w:rsidR="00457E89" w:rsidRPr="00675642">
        <w:t xml:space="preserve">et je lui apporte un de ces </w:t>
      </w:r>
      <w:r w:rsidR="00457E89" w:rsidRPr="00675642">
        <w:rPr>
          <w:i/>
          <w:iCs/>
        </w:rPr>
        <w:t>Nocturnes</w:t>
      </w:r>
      <w:r w:rsidR="00457E89" w:rsidRPr="00675642">
        <w:t xml:space="preserve"> pleins de clair de lune</w:t>
      </w:r>
      <w:r>
        <w:t xml:space="preserve">, </w:t>
      </w:r>
      <w:r w:rsidR="00457E89" w:rsidRPr="00675642">
        <w:t>de cloches</w:t>
      </w:r>
      <w:r>
        <w:t xml:space="preserve">, </w:t>
      </w:r>
      <w:r w:rsidR="00457E89" w:rsidRPr="00675642">
        <w:t>de revenants qui ont fait ma célébrité</w:t>
      </w:r>
      <w:r>
        <w:t xml:space="preserve">, </w:t>
      </w:r>
      <w:r w:rsidR="00457E89" w:rsidRPr="00675642">
        <w:t>et je leur fais peur à toutes</w:t>
      </w:r>
      <w:r>
        <w:t xml:space="preserve">. </w:t>
      </w:r>
      <w:r w:rsidR="00457E89" w:rsidRPr="00675642">
        <w:t>Vous savez que Lulu a installé un magnifique Steinway dans son salon d</w:t>
      </w:r>
      <w:r>
        <w:t>’</w:t>
      </w:r>
      <w:r w:rsidR="00457E89" w:rsidRPr="00675642">
        <w:t>essayage</w:t>
      </w:r>
      <w:r>
        <w:t>.</w:t>
      </w:r>
    </w:p>
    <w:p w14:paraId="273B957E" w14:textId="77777777" w:rsidR="00EE5875" w:rsidRDefault="00EE5875" w:rsidP="00457E89">
      <w:r>
        <w:t>— </w:t>
      </w:r>
      <w:r w:rsidR="00457E89" w:rsidRPr="00675642">
        <w:t>Tu te fais entretenir</w:t>
      </w:r>
      <w:r>
        <w:t xml:space="preserve"> ? </w:t>
      </w:r>
      <w:r w:rsidR="00457E89" w:rsidRPr="00675642">
        <w:t xml:space="preserve">insinue </w:t>
      </w:r>
      <w:proofErr w:type="spellStart"/>
      <w:r w:rsidR="00457E89" w:rsidRPr="00675642">
        <w:t>Goischman</w:t>
      </w:r>
      <w:proofErr w:type="spellEnd"/>
      <w:r>
        <w:t>.</w:t>
      </w:r>
    </w:p>
    <w:p w14:paraId="1DD7EB82" w14:textId="77777777" w:rsidR="00EE5875" w:rsidRDefault="00EE5875" w:rsidP="00457E89">
      <w:r>
        <w:lastRenderedPageBreak/>
        <w:t>— </w:t>
      </w:r>
      <w:proofErr w:type="gramStart"/>
      <w:r w:rsidR="00457E89" w:rsidRPr="00675642">
        <w:t>Des fois</w:t>
      </w:r>
      <w:proofErr w:type="gramEnd"/>
      <w:r>
        <w:t xml:space="preserve">, </w:t>
      </w:r>
      <w:r w:rsidR="00457E89" w:rsidRPr="00675642">
        <w:t xml:space="preserve">avoue </w:t>
      </w:r>
      <w:proofErr w:type="spellStart"/>
      <w:r w:rsidR="00457E89" w:rsidRPr="00675642">
        <w:t>Lamont</w:t>
      </w:r>
      <w:proofErr w:type="spellEnd"/>
      <w:r>
        <w:t>.</w:t>
      </w:r>
    </w:p>
    <w:p w14:paraId="69EF35D6" w14:textId="77777777" w:rsidR="00EE5875" w:rsidRDefault="00EE5875" w:rsidP="00457E89">
      <w:r>
        <w:t>— </w:t>
      </w:r>
      <w:r w:rsidR="00457E89" w:rsidRPr="00675642">
        <w:t>Lulu</w:t>
      </w:r>
      <w:r>
        <w:t> ?</w:t>
      </w:r>
    </w:p>
    <w:p w14:paraId="7845166B" w14:textId="77777777" w:rsidR="00EE5875" w:rsidRDefault="00EE5875" w:rsidP="00457E89">
      <w:r>
        <w:t>— </w:t>
      </w:r>
      <w:r w:rsidR="00457E89" w:rsidRPr="00675642">
        <w:t>Lulu et ses clientes</w:t>
      </w:r>
      <w:r>
        <w:t xml:space="preserve">, </w:t>
      </w:r>
      <w:r w:rsidR="00457E89" w:rsidRPr="00675642">
        <w:t>et quelques-unes de ses ouvrières</w:t>
      </w:r>
      <w:r>
        <w:t xml:space="preserve">, </w:t>
      </w:r>
      <w:r w:rsidR="00457E89" w:rsidRPr="00675642">
        <w:t xml:space="preserve">énumère complaisamment </w:t>
      </w:r>
      <w:proofErr w:type="spellStart"/>
      <w:r w:rsidR="00457E89" w:rsidRPr="00675642">
        <w:t>Lamont</w:t>
      </w:r>
      <w:proofErr w:type="spellEnd"/>
      <w:r>
        <w:t>.</w:t>
      </w:r>
    </w:p>
    <w:p w14:paraId="1AC2146E" w14:textId="77777777" w:rsidR="00EE5875" w:rsidRDefault="00EE5875" w:rsidP="00457E89">
      <w:r>
        <w:t>— </w:t>
      </w:r>
      <w:r w:rsidR="00457E89" w:rsidRPr="00675642">
        <w:t>André</w:t>
      </w:r>
      <w:r>
        <w:t xml:space="preserve"> ! </w:t>
      </w:r>
      <w:r w:rsidR="00457E89" w:rsidRPr="00675642">
        <w:t>s</w:t>
      </w:r>
      <w:r>
        <w:t>’</w:t>
      </w:r>
      <w:r w:rsidR="00457E89" w:rsidRPr="00675642">
        <w:t xml:space="preserve">écrie innocemment Ivan </w:t>
      </w:r>
      <w:proofErr w:type="spellStart"/>
      <w:r w:rsidR="00457E89" w:rsidRPr="00675642">
        <w:t>Sabakoff</w:t>
      </w:r>
      <w:proofErr w:type="spellEnd"/>
      <w:r>
        <w:t xml:space="preserve">, </w:t>
      </w:r>
      <w:r w:rsidR="00457E89" w:rsidRPr="00675642">
        <w:t>dis que ce n</w:t>
      </w:r>
      <w:r>
        <w:t>’</w:t>
      </w:r>
      <w:r w:rsidR="00457E89" w:rsidRPr="00675642">
        <w:t>est pas vrai</w:t>
      </w:r>
      <w:r>
        <w:t xml:space="preserve">, </w:t>
      </w:r>
      <w:r w:rsidR="00457E89" w:rsidRPr="00675642">
        <w:t>dis que tu mens</w:t>
      </w:r>
      <w:r>
        <w:t xml:space="preserve"> ! </w:t>
      </w:r>
      <w:r w:rsidR="00457E89" w:rsidRPr="00675642">
        <w:t>Je ne connais pas d</w:t>
      </w:r>
      <w:r>
        <w:t>’</w:t>
      </w:r>
      <w:r w:rsidR="00457E89" w:rsidRPr="00675642">
        <w:t>être aussi pur et aussi désintéressé que toi</w:t>
      </w:r>
      <w:r>
        <w:t> !</w:t>
      </w:r>
    </w:p>
    <w:p w14:paraId="0513109B" w14:textId="77777777" w:rsidR="00EE5875" w:rsidRDefault="00EE5875" w:rsidP="00457E89">
      <w:r>
        <w:t>— </w:t>
      </w:r>
      <w:r w:rsidR="00457E89" w:rsidRPr="00675642">
        <w:t>Quels naïfs</w:t>
      </w:r>
      <w:r>
        <w:t xml:space="preserve">, </w:t>
      </w:r>
      <w:r w:rsidR="00457E89" w:rsidRPr="00675642">
        <w:t>ces sculpteurs</w:t>
      </w:r>
      <w:r>
        <w:t xml:space="preserve"> ! </w:t>
      </w:r>
      <w:r w:rsidR="00457E89" w:rsidRPr="00675642">
        <w:t xml:space="preserve">jubile </w:t>
      </w:r>
      <w:proofErr w:type="spellStart"/>
      <w:r w:rsidR="00457E89" w:rsidRPr="00675642">
        <w:t>Goischman</w:t>
      </w:r>
      <w:proofErr w:type="spellEnd"/>
      <w:r>
        <w:t>.</w:t>
      </w:r>
    </w:p>
    <w:p w14:paraId="4DFF193B" w14:textId="77777777" w:rsidR="00EE5875" w:rsidRDefault="00EE5875" w:rsidP="00457E89">
      <w:r>
        <w:t>— </w:t>
      </w:r>
      <w:r w:rsidR="00457E89" w:rsidRPr="00675642">
        <w:t>Mon Dieu</w:t>
      </w:r>
      <w:r>
        <w:t xml:space="preserve">, </w:t>
      </w:r>
      <w:r w:rsidR="00457E89" w:rsidRPr="00675642">
        <w:t xml:space="preserve">avoue cyniquement André </w:t>
      </w:r>
      <w:proofErr w:type="spellStart"/>
      <w:r w:rsidR="00457E89" w:rsidRPr="00675642">
        <w:t>Lamont</w:t>
      </w:r>
      <w:proofErr w:type="spellEnd"/>
      <w:r>
        <w:t xml:space="preserve">, </w:t>
      </w:r>
      <w:r w:rsidR="00457E89" w:rsidRPr="00675642">
        <w:t>notre plus grand musicien russe vit bien avec une grande couturière par</w:t>
      </w:r>
      <w:r w:rsidR="00457E89" w:rsidRPr="00675642">
        <w:t>i</w:t>
      </w:r>
      <w:r w:rsidR="00457E89" w:rsidRPr="00675642">
        <w:t>sienne</w:t>
      </w:r>
      <w:r>
        <w:t xml:space="preserve">, </w:t>
      </w:r>
      <w:r w:rsidR="00457E89" w:rsidRPr="00675642">
        <w:t>pourquoi est-ce que je n</w:t>
      </w:r>
      <w:r>
        <w:t>’</w:t>
      </w:r>
      <w:r w:rsidR="00457E89" w:rsidRPr="00675642">
        <w:t>en ferais pas autant ici</w:t>
      </w:r>
      <w:r>
        <w:t> ?</w:t>
      </w:r>
    </w:p>
    <w:p w14:paraId="64239B6B" w14:textId="77777777" w:rsidR="00EE5875" w:rsidRDefault="00EE5875" w:rsidP="00457E89">
      <w:r>
        <w:t>— </w:t>
      </w:r>
      <w:r w:rsidR="00457E89" w:rsidRPr="00675642">
        <w:t>Surtout</w:t>
      </w:r>
      <w:r>
        <w:t xml:space="preserve">, </w:t>
      </w:r>
      <w:r w:rsidR="00457E89" w:rsidRPr="00675642">
        <w:t>si elle t</w:t>
      </w:r>
      <w:r>
        <w:t>’</w:t>
      </w:r>
      <w:r w:rsidR="00457E89" w:rsidRPr="00675642">
        <w:t>ébranle jusqu</w:t>
      </w:r>
      <w:r>
        <w:t>’</w:t>
      </w:r>
      <w:r w:rsidR="00457E89" w:rsidRPr="00675642">
        <w:t>au génie</w:t>
      </w:r>
      <w:r>
        <w:t xml:space="preserve"> ! </w:t>
      </w:r>
      <w:r w:rsidR="00457E89" w:rsidRPr="00675642">
        <w:t xml:space="preserve">ajoute </w:t>
      </w:r>
      <w:proofErr w:type="spellStart"/>
      <w:r w:rsidR="00457E89" w:rsidRPr="00675642">
        <w:t>Goi</w:t>
      </w:r>
      <w:r w:rsidR="00457E89" w:rsidRPr="00675642">
        <w:t>s</w:t>
      </w:r>
      <w:r w:rsidR="00457E89" w:rsidRPr="00675642">
        <w:t>chman</w:t>
      </w:r>
      <w:proofErr w:type="spellEnd"/>
      <w:r>
        <w:t>.</w:t>
      </w:r>
    </w:p>
    <w:p w14:paraId="4FFCDD9A" w14:textId="77777777" w:rsidR="00EE5875" w:rsidRDefault="00EE5875" w:rsidP="00457E89">
      <w:r>
        <w:t>— </w:t>
      </w:r>
      <w:r w:rsidR="00457E89" w:rsidRPr="00675642">
        <w:t>Pour ça</w:t>
      </w:r>
      <w:r>
        <w:t xml:space="preserve">, </w:t>
      </w:r>
      <w:r w:rsidR="00457E89" w:rsidRPr="00675642">
        <w:t xml:space="preserve">répond </w:t>
      </w:r>
      <w:proofErr w:type="spellStart"/>
      <w:r w:rsidR="00457E89" w:rsidRPr="00675642">
        <w:t>Lamont</w:t>
      </w:r>
      <w:proofErr w:type="spellEnd"/>
      <w:r>
        <w:t xml:space="preserve">, </w:t>
      </w:r>
      <w:r w:rsidR="00457E89" w:rsidRPr="00675642">
        <w:t>nous sommes encore plus c</w:t>
      </w:r>
      <w:r w:rsidR="00457E89" w:rsidRPr="00675642">
        <w:t>o</w:t>
      </w:r>
      <w:r w:rsidR="00457E89" w:rsidRPr="00675642">
        <w:t>chons que les riches</w:t>
      </w:r>
      <w:r>
        <w:t xml:space="preserve">. </w:t>
      </w:r>
      <w:r w:rsidR="00457E89" w:rsidRPr="00675642">
        <w:t>L</w:t>
      </w:r>
      <w:r>
        <w:t>’</w:t>
      </w:r>
      <w:r w:rsidR="00457E89" w:rsidRPr="00675642">
        <w:t>art</w:t>
      </w:r>
      <w:r>
        <w:t xml:space="preserve">, </w:t>
      </w:r>
      <w:r w:rsidR="00457E89" w:rsidRPr="00675642">
        <w:t>et plus particulièrement la musique</w:t>
      </w:r>
      <w:r>
        <w:t xml:space="preserve">, </w:t>
      </w:r>
      <w:r w:rsidR="00457E89" w:rsidRPr="00675642">
        <w:t>est à double fin</w:t>
      </w:r>
      <w:r>
        <w:t>.</w:t>
      </w:r>
    </w:p>
    <w:p w14:paraId="2E9F5198" w14:textId="77777777" w:rsidR="00EE5875" w:rsidRDefault="00EE5875" w:rsidP="00457E89">
      <w:r>
        <w:t>— </w:t>
      </w:r>
      <w:proofErr w:type="spellStart"/>
      <w:r w:rsidR="00457E89" w:rsidRPr="00675642">
        <w:t>Arkadie</w:t>
      </w:r>
      <w:proofErr w:type="spellEnd"/>
      <w:r>
        <w:t xml:space="preserve"> ! </w:t>
      </w:r>
      <w:r w:rsidR="00457E89" w:rsidRPr="00675642">
        <w:t>André</w:t>
      </w:r>
      <w:r>
        <w:t xml:space="preserve"> ! </w:t>
      </w:r>
      <w:r w:rsidR="00457E89" w:rsidRPr="00675642">
        <w:t xml:space="preserve">proteste </w:t>
      </w:r>
      <w:proofErr w:type="spellStart"/>
      <w:r w:rsidR="00457E89" w:rsidRPr="00675642">
        <w:t>Sabakoff</w:t>
      </w:r>
      <w:proofErr w:type="spellEnd"/>
      <w:r>
        <w:t xml:space="preserve">. </w:t>
      </w:r>
      <w:r w:rsidR="00457E89" w:rsidRPr="00675642">
        <w:t>Taisez-vous</w:t>
      </w:r>
      <w:r>
        <w:t xml:space="preserve"> ! </w:t>
      </w:r>
      <w:r w:rsidR="00457E89" w:rsidRPr="00675642">
        <w:t>Vous me dégoûtez</w:t>
      </w:r>
      <w:r>
        <w:t xml:space="preserve">. </w:t>
      </w:r>
      <w:r w:rsidR="00457E89" w:rsidRPr="00675642">
        <w:t>Si je ne vous connaissais pas</w:t>
      </w:r>
      <w:r>
        <w:t xml:space="preserve">, </w:t>
      </w:r>
      <w:r w:rsidR="00457E89" w:rsidRPr="00675642">
        <w:t>je</w:t>
      </w:r>
      <w:r>
        <w:t>…</w:t>
      </w:r>
    </w:p>
    <w:p w14:paraId="68BED325" w14:textId="77777777" w:rsidR="00EE5875" w:rsidRDefault="00EE5875" w:rsidP="00457E89">
      <w:r>
        <w:t>— </w:t>
      </w:r>
      <w:r w:rsidR="00457E89" w:rsidRPr="00675642">
        <w:t>Mais tu ne nous connais pas du tout</w:t>
      </w:r>
      <w:r>
        <w:t xml:space="preserve">, </w:t>
      </w:r>
      <w:r w:rsidR="00457E89" w:rsidRPr="00675642">
        <w:t>petit</w:t>
      </w:r>
      <w:r>
        <w:t xml:space="preserve">, </w:t>
      </w:r>
      <w:r w:rsidR="00457E89" w:rsidRPr="00675642">
        <w:t>l</w:t>
      </w:r>
      <w:r>
        <w:t>’</w:t>
      </w:r>
      <w:r w:rsidR="00457E89" w:rsidRPr="00675642">
        <w:t xml:space="preserve">interrompt encore une fois </w:t>
      </w:r>
      <w:proofErr w:type="spellStart"/>
      <w:r w:rsidR="00457E89" w:rsidRPr="00675642">
        <w:t>Arkadie</w:t>
      </w:r>
      <w:proofErr w:type="spellEnd"/>
      <w:r w:rsidR="00457E89" w:rsidRPr="00675642">
        <w:t xml:space="preserve"> </w:t>
      </w:r>
      <w:proofErr w:type="spellStart"/>
      <w:r w:rsidR="00457E89" w:rsidRPr="00675642">
        <w:t>Goischman</w:t>
      </w:r>
      <w:proofErr w:type="spellEnd"/>
      <w:r>
        <w:t xml:space="preserve">, </w:t>
      </w:r>
      <w:r w:rsidR="00457E89" w:rsidRPr="00675642">
        <w:t>le poète</w:t>
      </w:r>
      <w:r>
        <w:t xml:space="preserve">. </w:t>
      </w:r>
      <w:r w:rsidR="00457E89" w:rsidRPr="00675642">
        <w:t>Tiens</w:t>
      </w:r>
      <w:r>
        <w:t xml:space="preserve">, </w:t>
      </w:r>
      <w:r w:rsidR="00457E89" w:rsidRPr="00675642">
        <w:t>ton ami</w:t>
      </w:r>
      <w:r>
        <w:t xml:space="preserve">, </w:t>
      </w:r>
      <w:r w:rsidR="00457E89" w:rsidRPr="00675642">
        <w:t>ton Dieu</w:t>
      </w:r>
      <w:r>
        <w:t xml:space="preserve">, </w:t>
      </w:r>
      <w:r w:rsidR="00457E89" w:rsidRPr="00675642">
        <w:t>Alexandre</w:t>
      </w:r>
      <w:r>
        <w:t xml:space="preserve">, </w:t>
      </w:r>
      <w:r w:rsidR="00457E89" w:rsidRPr="00675642">
        <w:t>oui</w:t>
      </w:r>
      <w:r>
        <w:t xml:space="preserve">, </w:t>
      </w:r>
      <w:r w:rsidR="00457E89" w:rsidRPr="00675642">
        <w:t>Alexandre Korolenko</w:t>
      </w:r>
      <w:r>
        <w:t xml:space="preserve">, </w:t>
      </w:r>
      <w:r w:rsidR="00457E89" w:rsidRPr="00675642">
        <w:t>dont tu nous as tant rebattu les oreilles</w:t>
      </w:r>
      <w:r>
        <w:t xml:space="preserve">, </w:t>
      </w:r>
      <w:r w:rsidR="00457E89" w:rsidRPr="00675642">
        <w:t>l</w:t>
      </w:r>
      <w:r>
        <w:t>’</w:t>
      </w:r>
      <w:r w:rsidR="00457E89" w:rsidRPr="00675642">
        <w:t>inventeur de la ligne</w:t>
      </w:r>
      <w:r>
        <w:t xml:space="preserve">, </w:t>
      </w:r>
      <w:r w:rsidR="00457E89" w:rsidRPr="00675642">
        <w:t>du cube</w:t>
      </w:r>
      <w:r>
        <w:t xml:space="preserve">, </w:t>
      </w:r>
      <w:r w:rsidR="00457E89" w:rsidRPr="00675642">
        <w:t>de la sphère</w:t>
      </w:r>
      <w:r>
        <w:t xml:space="preserve">, </w:t>
      </w:r>
      <w:r w:rsidR="00457E89" w:rsidRPr="00675642">
        <w:t>le rénovateur de la sculpture moderne</w:t>
      </w:r>
      <w:r>
        <w:t xml:space="preserve">, </w:t>
      </w:r>
      <w:r w:rsidR="00457E89" w:rsidRPr="00675642">
        <w:t>l</w:t>
      </w:r>
      <w:r>
        <w:t>’</w:t>
      </w:r>
      <w:r w:rsidR="00457E89" w:rsidRPr="00675642">
        <w:t>apôtre de la sculpture pure</w:t>
      </w:r>
      <w:r>
        <w:t xml:space="preserve">, </w:t>
      </w:r>
      <w:r w:rsidR="00457E89" w:rsidRPr="00675642">
        <w:t>de la sur-sculpture</w:t>
      </w:r>
      <w:r>
        <w:t xml:space="preserve">, </w:t>
      </w:r>
      <w:r w:rsidR="00457E89" w:rsidRPr="00675642">
        <w:t>il a toujours eu des belles femmes</w:t>
      </w:r>
      <w:r>
        <w:t xml:space="preserve">. </w:t>
      </w:r>
      <w:r w:rsidR="00457E89" w:rsidRPr="00675642">
        <w:t>Quelle tare</w:t>
      </w:r>
      <w:r>
        <w:t xml:space="preserve"> ! </w:t>
      </w:r>
      <w:r w:rsidR="00457E89" w:rsidRPr="00675642">
        <w:t>Je me demande</w:t>
      </w:r>
      <w:r>
        <w:t xml:space="preserve">, </w:t>
      </w:r>
      <w:r w:rsidR="00457E89" w:rsidRPr="00675642">
        <w:t>entre parenthèses</w:t>
      </w:r>
      <w:r>
        <w:t xml:space="preserve">, </w:t>
      </w:r>
      <w:r w:rsidR="00457E89" w:rsidRPr="00675642">
        <w:t>co</w:t>
      </w:r>
      <w:r w:rsidR="00457E89" w:rsidRPr="00675642">
        <w:t>m</w:t>
      </w:r>
      <w:r w:rsidR="00457E89" w:rsidRPr="00675642">
        <w:t>ment un artiste</w:t>
      </w:r>
      <w:r>
        <w:t xml:space="preserve">, </w:t>
      </w:r>
      <w:r w:rsidR="00457E89" w:rsidRPr="00675642">
        <w:t>un grand artiste</w:t>
      </w:r>
      <w:r>
        <w:t xml:space="preserve">, </w:t>
      </w:r>
      <w:r w:rsidR="00457E89" w:rsidRPr="00675642">
        <w:t>peut vivre avec une belle femme et produire</w:t>
      </w:r>
      <w:r>
        <w:t xml:space="preserve">. </w:t>
      </w:r>
      <w:r w:rsidR="00457E89" w:rsidRPr="00675642">
        <w:t>L</w:t>
      </w:r>
      <w:r>
        <w:t>’</w:t>
      </w:r>
      <w:r w:rsidR="00457E89" w:rsidRPr="00675642">
        <w:t>art ne lui suffit donc plus</w:t>
      </w:r>
      <w:r>
        <w:t xml:space="preserve"> ? </w:t>
      </w:r>
      <w:proofErr w:type="spellStart"/>
      <w:r w:rsidR="00457E89" w:rsidRPr="00675642">
        <w:t>Hé</w:t>
      </w:r>
      <w:proofErr w:type="spellEnd"/>
      <w:r w:rsidR="00457E89" w:rsidRPr="00675642">
        <w:t xml:space="preserve"> bien</w:t>
      </w:r>
      <w:r>
        <w:t xml:space="preserve">, </w:t>
      </w:r>
      <w:r w:rsidR="00457E89" w:rsidRPr="00675642">
        <w:t>ton Korolenko</w:t>
      </w:r>
      <w:r>
        <w:t xml:space="preserve">, </w:t>
      </w:r>
      <w:r w:rsidR="00457E89" w:rsidRPr="00675642">
        <w:t xml:space="preserve">qui vivait à Paris avec la plus belle </w:t>
      </w:r>
      <w:r w:rsidR="00457E89" w:rsidRPr="00675642">
        <w:lastRenderedPageBreak/>
        <w:t>femme de France</w:t>
      </w:r>
      <w:r>
        <w:t xml:space="preserve">, </w:t>
      </w:r>
      <w:r w:rsidR="00457E89" w:rsidRPr="00675642">
        <w:t>je l</w:t>
      </w:r>
      <w:r>
        <w:t>’</w:t>
      </w:r>
      <w:r w:rsidR="00457E89" w:rsidRPr="00675642">
        <w:t>ai rencontré dernièrement à New York</w:t>
      </w:r>
      <w:r>
        <w:t xml:space="preserve">, </w:t>
      </w:r>
      <w:r w:rsidR="00457E89" w:rsidRPr="00675642">
        <w:t>il avait épousé une Allemande</w:t>
      </w:r>
      <w:r>
        <w:t xml:space="preserve"> (</w:t>
      </w:r>
      <w:r w:rsidR="00457E89" w:rsidRPr="00675642">
        <w:t>il paraît que c</w:t>
      </w:r>
      <w:r>
        <w:t>’</w:t>
      </w:r>
      <w:r w:rsidR="00457E89" w:rsidRPr="00675642">
        <w:t>est la plus belle femme d</w:t>
      </w:r>
      <w:r>
        <w:t>’</w:t>
      </w:r>
      <w:r w:rsidR="00457E89" w:rsidRPr="00675642">
        <w:t>Europe</w:t>
      </w:r>
      <w:r>
        <w:t xml:space="preserve">) </w:t>
      </w:r>
      <w:r w:rsidR="00457E89" w:rsidRPr="00675642">
        <w:t>et ne travaille plus que pour le dollar</w:t>
      </w:r>
      <w:r>
        <w:t xml:space="preserve">. </w:t>
      </w:r>
      <w:r w:rsidR="00457E89" w:rsidRPr="00675642">
        <w:t>En plus de ses deux maître</w:t>
      </w:r>
      <w:r w:rsidR="00457E89" w:rsidRPr="00675642">
        <w:t>s</w:t>
      </w:r>
      <w:r w:rsidR="00457E89" w:rsidRPr="00675642">
        <w:t>ses</w:t>
      </w:r>
      <w:r>
        <w:t xml:space="preserve">, </w:t>
      </w:r>
      <w:r w:rsidR="00457E89" w:rsidRPr="00675642">
        <w:t>sa femme et sa sculpture</w:t>
      </w:r>
      <w:r>
        <w:t xml:space="preserve">, </w:t>
      </w:r>
      <w:r w:rsidR="00457E89" w:rsidRPr="00675642">
        <w:t>il a encore trouvé un maître</w:t>
      </w:r>
      <w:r>
        <w:t xml:space="preserve"> : </w:t>
      </w:r>
      <w:r w:rsidR="00457E89" w:rsidRPr="00675642">
        <w:t>le dollar</w:t>
      </w:r>
      <w:r>
        <w:t xml:space="preserve">. </w:t>
      </w:r>
      <w:r w:rsidR="00457E89" w:rsidRPr="00675642">
        <w:t>Quel génie</w:t>
      </w:r>
      <w:r>
        <w:t> !</w:t>
      </w:r>
    </w:p>
    <w:p w14:paraId="3DFF1709" w14:textId="77777777" w:rsidR="00EE5875" w:rsidRDefault="00EE5875" w:rsidP="00457E89">
      <w:r>
        <w:t>— </w:t>
      </w:r>
      <w:r w:rsidR="00457E89" w:rsidRPr="00675642">
        <w:t>Mais toi-même</w:t>
      </w:r>
      <w:r>
        <w:t xml:space="preserve">, </w:t>
      </w:r>
      <w:proofErr w:type="spellStart"/>
      <w:r w:rsidR="00457E89" w:rsidRPr="00675642">
        <w:t>Arkadie</w:t>
      </w:r>
      <w:proofErr w:type="spellEnd"/>
      <w:r>
        <w:t xml:space="preserve">, </w:t>
      </w:r>
      <w:r w:rsidR="00457E89" w:rsidRPr="00675642">
        <w:t>pour qui écris-tu</w:t>
      </w:r>
      <w:r>
        <w:t xml:space="preserve"> ? </w:t>
      </w:r>
      <w:r w:rsidR="00457E89" w:rsidRPr="00675642">
        <w:t>demande a</w:t>
      </w:r>
      <w:r w:rsidR="00457E89" w:rsidRPr="00675642">
        <w:t>r</w:t>
      </w:r>
      <w:r w:rsidR="00457E89" w:rsidRPr="00675642">
        <w:t>demment Yvan</w:t>
      </w:r>
      <w:r>
        <w:t xml:space="preserve">. </w:t>
      </w:r>
      <w:r w:rsidR="00457E89" w:rsidRPr="00675642">
        <w:t>Tous ces beaux poèmes d</w:t>
      </w:r>
      <w:r>
        <w:t>’</w:t>
      </w:r>
      <w:r w:rsidR="00457E89" w:rsidRPr="00675642">
        <w:t>amour et ces pages magnifiques sur les malheureux des grandes villes</w:t>
      </w:r>
      <w:r>
        <w:t> ?</w:t>
      </w:r>
    </w:p>
    <w:p w14:paraId="360C8E77" w14:textId="77777777" w:rsidR="00EE5875" w:rsidRDefault="00EE5875" w:rsidP="00457E89">
      <w:r>
        <w:t>— </w:t>
      </w:r>
      <w:r w:rsidR="00457E89" w:rsidRPr="00675642">
        <w:t>Moi</w:t>
      </w:r>
      <w:r>
        <w:t xml:space="preserve">, </w:t>
      </w:r>
      <w:r w:rsidR="00457E89" w:rsidRPr="00675642">
        <w:t xml:space="preserve">dit </w:t>
      </w:r>
      <w:proofErr w:type="spellStart"/>
      <w:r w:rsidR="00457E89" w:rsidRPr="00675642">
        <w:t>Goischman</w:t>
      </w:r>
      <w:proofErr w:type="spellEnd"/>
      <w:r>
        <w:t xml:space="preserve">, </w:t>
      </w:r>
      <w:r w:rsidR="00457E89" w:rsidRPr="00675642">
        <w:t>je travaille pour de l</w:t>
      </w:r>
      <w:r>
        <w:t>’</w:t>
      </w:r>
      <w:r w:rsidR="00457E89" w:rsidRPr="00675642">
        <w:t>argent</w:t>
      </w:r>
      <w:r>
        <w:t xml:space="preserve">, </w:t>
      </w:r>
      <w:r w:rsidR="00457E89" w:rsidRPr="00675642">
        <w:t>il faut bien vivre</w:t>
      </w:r>
      <w:r>
        <w:t>.</w:t>
      </w:r>
    </w:p>
    <w:p w14:paraId="273A33BC" w14:textId="77777777" w:rsidR="00EE5875" w:rsidRDefault="00EE5875" w:rsidP="00457E89">
      <w:r>
        <w:t>— </w:t>
      </w:r>
      <w:r w:rsidR="00457E89" w:rsidRPr="00675642">
        <w:t>Et vous en avez beaucoup gagné</w:t>
      </w:r>
      <w:r>
        <w:t xml:space="preserve">, </w:t>
      </w:r>
      <w:r w:rsidR="00457E89" w:rsidRPr="00675642">
        <w:t xml:space="preserve">monsieur </w:t>
      </w:r>
      <w:proofErr w:type="spellStart"/>
      <w:r w:rsidR="00457E89" w:rsidRPr="00675642">
        <w:t>Goischman</w:t>
      </w:r>
      <w:proofErr w:type="spellEnd"/>
      <w:r>
        <w:t xml:space="preserve"> ? </w:t>
      </w:r>
      <w:r w:rsidR="00457E89" w:rsidRPr="00675642">
        <w:t xml:space="preserve">interroge </w:t>
      </w:r>
      <w:proofErr w:type="spellStart"/>
      <w:r w:rsidR="00457E89" w:rsidRPr="00675642">
        <w:t>Pronine</w:t>
      </w:r>
      <w:proofErr w:type="spellEnd"/>
      <w:r>
        <w:t xml:space="preserve">, </w:t>
      </w:r>
      <w:r w:rsidR="00457E89" w:rsidRPr="00675642">
        <w:t>que cette discussion entre les trois amis amuse beaucoup</w:t>
      </w:r>
      <w:r>
        <w:t>.</w:t>
      </w:r>
    </w:p>
    <w:p w14:paraId="5D6AB519" w14:textId="77777777" w:rsidR="00EE5875" w:rsidRDefault="00EE5875" w:rsidP="00457E89">
      <w:r>
        <w:t>— </w:t>
      </w:r>
      <w:r w:rsidR="00457E89" w:rsidRPr="00675642">
        <w:t>Pas un radis</w:t>
      </w:r>
      <w:r>
        <w:t xml:space="preserve">, </w:t>
      </w:r>
      <w:r w:rsidR="00457E89" w:rsidRPr="00675642">
        <w:t>avoue humblement le poète</w:t>
      </w:r>
      <w:r>
        <w:t xml:space="preserve">. </w:t>
      </w:r>
      <w:r w:rsidR="00457E89" w:rsidRPr="00675642">
        <w:t>Et c</w:t>
      </w:r>
      <w:r>
        <w:t>’</w:t>
      </w:r>
      <w:r w:rsidR="00457E89" w:rsidRPr="00675642">
        <w:t>est bien ce qui me fait enrager</w:t>
      </w:r>
      <w:r>
        <w:t xml:space="preserve">. </w:t>
      </w:r>
      <w:r w:rsidR="00457E89" w:rsidRPr="00675642">
        <w:t>Même pas de quoi acheter un paquet de c</w:t>
      </w:r>
      <w:r w:rsidR="00457E89" w:rsidRPr="00675642">
        <w:t>i</w:t>
      </w:r>
      <w:r w:rsidR="00457E89" w:rsidRPr="00675642">
        <w:t>garettes</w:t>
      </w:r>
      <w:r>
        <w:t xml:space="preserve"> ! </w:t>
      </w:r>
      <w:proofErr w:type="spellStart"/>
      <w:r w:rsidR="00457E89" w:rsidRPr="00675642">
        <w:t>Pronine</w:t>
      </w:r>
      <w:proofErr w:type="spellEnd"/>
      <w:r>
        <w:t xml:space="preserve">, </w:t>
      </w:r>
      <w:r w:rsidR="00457E89" w:rsidRPr="00675642">
        <w:t>passez-moi un de vos cigares</w:t>
      </w:r>
      <w:r>
        <w:t xml:space="preserve">. </w:t>
      </w:r>
      <w:r w:rsidR="00457E89" w:rsidRPr="00675642">
        <w:t>Merci</w:t>
      </w:r>
      <w:r>
        <w:t xml:space="preserve">. </w:t>
      </w:r>
      <w:r w:rsidR="00457E89" w:rsidRPr="00675642">
        <w:t>Je suis tellement démuni</w:t>
      </w:r>
      <w:r>
        <w:t xml:space="preserve">, </w:t>
      </w:r>
      <w:r w:rsidR="00457E89" w:rsidRPr="00675642">
        <w:t>que je deviens un animal de luxe</w:t>
      </w:r>
      <w:r>
        <w:t xml:space="preserve">, </w:t>
      </w:r>
      <w:r w:rsidR="00457E89" w:rsidRPr="00675642">
        <w:t>il ne me faut plus que des havanes</w:t>
      </w:r>
      <w:r>
        <w:t xml:space="preserve">, </w:t>
      </w:r>
      <w:r w:rsidR="00457E89" w:rsidRPr="00675642">
        <w:t>et si ça continue</w:t>
      </w:r>
      <w:r>
        <w:t xml:space="preserve">, </w:t>
      </w:r>
      <w:r w:rsidR="00457E89" w:rsidRPr="00675642">
        <w:t>je ne pourrai bie</w:t>
      </w:r>
      <w:r w:rsidR="00457E89" w:rsidRPr="00675642">
        <w:t>n</w:t>
      </w:r>
      <w:r w:rsidR="00457E89" w:rsidRPr="00675642">
        <w:t>tôt plus me passer de ma misère</w:t>
      </w:r>
      <w:r>
        <w:t xml:space="preserve">, </w:t>
      </w:r>
      <w:r w:rsidR="00457E89" w:rsidRPr="00675642">
        <w:t>elle me sera comme un opium</w:t>
      </w:r>
      <w:r>
        <w:t xml:space="preserve">, </w:t>
      </w:r>
      <w:r w:rsidR="00457E89" w:rsidRPr="00675642">
        <w:t>un stimulant</w:t>
      </w:r>
      <w:r>
        <w:t xml:space="preserve">. </w:t>
      </w:r>
      <w:r w:rsidR="00457E89" w:rsidRPr="00675642">
        <w:t>J</w:t>
      </w:r>
      <w:r>
        <w:t>’</w:t>
      </w:r>
      <w:r w:rsidR="00457E89" w:rsidRPr="00675642">
        <w:t>ai la nausée rien qu</w:t>
      </w:r>
      <w:r>
        <w:t>’</w:t>
      </w:r>
      <w:r w:rsidR="00457E89" w:rsidRPr="00675642">
        <w:t>à l</w:t>
      </w:r>
      <w:r>
        <w:t>’</w:t>
      </w:r>
      <w:r w:rsidR="00457E89" w:rsidRPr="00675642">
        <w:t>idée d</w:t>
      </w:r>
      <w:r>
        <w:t>’</w:t>
      </w:r>
      <w:r w:rsidR="00457E89" w:rsidRPr="00675642">
        <w:t>un bifteck</w:t>
      </w:r>
      <w:r>
        <w:t xml:space="preserve">. </w:t>
      </w:r>
      <w:r w:rsidR="00457E89" w:rsidRPr="00675642">
        <w:t>Déjà</w:t>
      </w:r>
      <w:r>
        <w:t xml:space="preserve">, </w:t>
      </w:r>
      <w:r w:rsidR="00457E89" w:rsidRPr="00675642">
        <w:t>je ne vois pas comment j</w:t>
      </w:r>
      <w:r>
        <w:t>’</w:t>
      </w:r>
      <w:r w:rsidR="00457E89" w:rsidRPr="00675642">
        <w:t>écrirais ces beaux poèmes dont tu parles</w:t>
      </w:r>
      <w:r>
        <w:t xml:space="preserve">, </w:t>
      </w:r>
      <w:r w:rsidR="00457E89" w:rsidRPr="00675642">
        <w:t>mon bon Ivan</w:t>
      </w:r>
      <w:r>
        <w:t xml:space="preserve">, </w:t>
      </w:r>
      <w:r w:rsidR="00457E89" w:rsidRPr="00675642">
        <w:t>si je n</w:t>
      </w:r>
      <w:r>
        <w:t>’</w:t>
      </w:r>
      <w:r w:rsidR="00457E89" w:rsidRPr="00675642">
        <w:t>avais le ventre creux</w:t>
      </w:r>
      <w:r>
        <w:t xml:space="preserve">. </w:t>
      </w:r>
      <w:proofErr w:type="spellStart"/>
      <w:r w:rsidR="00457E89" w:rsidRPr="00675642">
        <w:t>Pronine</w:t>
      </w:r>
      <w:proofErr w:type="spellEnd"/>
      <w:r>
        <w:t xml:space="preserve">, </w:t>
      </w:r>
      <w:r w:rsidR="00457E89" w:rsidRPr="00675642">
        <w:t>versez-moi encore à boire</w:t>
      </w:r>
      <w:r>
        <w:t> !</w:t>
      </w:r>
    </w:p>
    <w:p w14:paraId="13E570C0" w14:textId="77777777" w:rsidR="00EE5875" w:rsidRDefault="00EE5875" w:rsidP="00457E89">
      <w:r>
        <w:t>— </w:t>
      </w:r>
      <w:r w:rsidR="00457E89" w:rsidRPr="00675642">
        <w:t>Je le savais bien</w:t>
      </w:r>
      <w:r>
        <w:t xml:space="preserve">, </w:t>
      </w:r>
      <w:r w:rsidR="00457E89" w:rsidRPr="00675642">
        <w:t>je le savais bien</w:t>
      </w:r>
      <w:r>
        <w:t xml:space="preserve"> ! </w:t>
      </w:r>
      <w:r w:rsidR="00457E89" w:rsidRPr="00675642">
        <w:t>clame Ivan ivre de joie</w:t>
      </w:r>
      <w:r>
        <w:t>.</w:t>
      </w:r>
    </w:p>
    <w:p w14:paraId="37BCFC08" w14:textId="77777777" w:rsidR="00EE5875" w:rsidRDefault="00EE5875" w:rsidP="00457E89">
      <w:r>
        <w:t>— </w:t>
      </w:r>
      <w:r w:rsidR="00457E89" w:rsidRPr="00675642">
        <w:t>Attends un peu</w:t>
      </w:r>
      <w:r>
        <w:t xml:space="preserve">, </w:t>
      </w:r>
      <w:r w:rsidR="00457E89" w:rsidRPr="00675642">
        <w:t>mon petit</w:t>
      </w:r>
      <w:r>
        <w:t xml:space="preserve">, </w:t>
      </w:r>
      <w:r w:rsidR="00457E89" w:rsidRPr="00675642">
        <w:t xml:space="preserve">dit </w:t>
      </w:r>
      <w:proofErr w:type="spellStart"/>
      <w:r w:rsidR="00457E89" w:rsidRPr="00675642">
        <w:t>Goischman</w:t>
      </w:r>
      <w:proofErr w:type="spellEnd"/>
      <w:r w:rsidR="00457E89" w:rsidRPr="00675642">
        <w:t xml:space="preserve"> amer</w:t>
      </w:r>
      <w:r>
        <w:t xml:space="preserve">. </w:t>
      </w:r>
      <w:r w:rsidR="00457E89" w:rsidRPr="00675642">
        <w:t>A</w:t>
      </w:r>
      <w:r w:rsidR="00457E89" w:rsidRPr="00675642">
        <w:t>t</w:t>
      </w:r>
      <w:r w:rsidR="00457E89" w:rsidRPr="00675642">
        <w:t>tends seulement que l</w:t>
      </w:r>
      <w:r>
        <w:t>’</w:t>
      </w:r>
      <w:r w:rsidR="00457E89" w:rsidRPr="00675642">
        <w:t>occasion se présente et tu verras si je ne sais pas en faire tomber de l</w:t>
      </w:r>
      <w:r>
        <w:t>’</w:t>
      </w:r>
      <w:r w:rsidR="00457E89" w:rsidRPr="00675642">
        <w:t>argent</w:t>
      </w:r>
      <w:r>
        <w:t>.</w:t>
      </w:r>
    </w:p>
    <w:p w14:paraId="50A23E44" w14:textId="77777777" w:rsidR="00EE5875" w:rsidRDefault="00EE5875" w:rsidP="00457E89">
      <w:r>
        <w:lastRenderedPageBreak/>
        <w:t>— </w:t>
      </w:r>
      <w:r w:rsidR="00457E89" w:rsidRPr="00675642">
        <w:t>Tu peux toujours te prostituer</w:t>
      </w:r>
      <w:r>
        <w:t xml:space="preserve">, </w:t>
      </w:r>
      <w:r w:rsidR="00457E89" w:rsidRPr="00675642">
        <w:t xml:space="preserve">insinue André </w:t>
      </w:r>
      <w:proofErr w:type="spellStart"/>
      <w:r w:rsidR="00457E89" w:rsidRPr="00675642">
        <w:t>Lamont</w:t>
      </w:r>
      <w:proofErr w:type="spellEnd"/>
      <w:r w:rsidR="00457E89" w:rsidRPr="00675642">
        <w:t xml:space="preserve"> à son tour</w:t>
      </w:r>
      <w:r>
        <w:t>.</w:t>
      </w:r>
    </w:p>
    <w:p w14:paraId="3AA00E14" w14:textId="77777777" w:rsidR="00EE5875" w:rsidRDefault="00EE5875" w:rsidP="00457E89">
      <w:r>
        <w:t>— </w:t>
      </w:r>
      <w:r w:rsidR="00457E89" w:rsidRPr="00675642">
        <w:t>C</w:t>
      </w:r>
      <w:r>
        <w:t>’</w:t>
      </w:r>
      <w:r w:rsidR="00457E89" w:rsidRPr="00675642">
        <w:t>est ce que je vais faire</w:t>
      </w:r>
      <w:r>
        <w:t xml:space="preserve">, </w:t>
      </w:r>
      <w:r w:rsidR="00457E89" w:rsidRPr="00675642">
        <w:t>André</w:t>
      </w:r>
      <w:r>
        <w:t xml:space="preserve">, </w:t>
      </w:r>
      <w:r w:rsidR="00457E89" w:rsidRPr="00675642">
        <w:t>c</w:t>
      </w:r>
      <w:r>
        <w:t>’</w:t>
      </w:r>
      <w:r w:rsidR="00457E89" w:rsidRPr="00675642">
        <w:t>est ce que je vais faire</w:t>
      </w:r>
      <w:r>
        <w:t xml:space="preserve">, </w:t>
      </w:r>
      <w:r w:rsidR="00457E89" w:rsidRPr="00675642">
        <w:t>hurle le poète</w:t>
      </w:r>
      <w:r>
        <w:t>.</w:t>
      </w:r>
    </w:p>
    <w:p w14:paraId="6C3DC52C" w14:textId="77777777" w:rsidR="00EE5875" w:rsidRDefault="00EE5875" w:rsidP="00457E89">
      <w:r>
        <w:t>— </w:t>
      </w:r>
      <w:r w:rsidR="00457E89" w:rsidRPr="00675642">
        <w:t>Et que ferez-vous de votre argent</w:t>
      </w:r>
      <w:r>
        <w:t xml:space="preserve"> ? </w:t>
      </w:r>
      <w:r w:rsidR="00457E89" w:rsidRPr="00675642">
        <w:t xml:space="preserve">demande </w:t>
      </w:r>
      <w:proofErr w:type="spellStart"/>
      <w:r w:rsidR="00457E89" w:rsidRPr="00675642">
        <w:t>Pronine</w:t>
      </w:r>
      <w:proofErr w:type="spellEnd"/>
      <w:r>
        <w:t>.</w:t>
      </w:r>
    </w:p>
    <w:p w14:paraId="66F5DEC2" w14:textId="77777777" w:rsidR="00EE5875" w:rsidRDefault="00EE5875" w:rsidP="00457E89">
      <w:r>
        <w:t>— </w:t>
      </w:r>
      <w:r w:rsidR="00457E89" w:rsidRPr="00675642">
        <w:t>Monsieur</w:t>
      </w:r>
      <w:r>
        <w:t xml:space="preserve">, </w:t>
      </w:r>
      <w:r w:rsidR="00457E89" w:rsidRPr="00675642">
        <w:t xml:space="preserve">lui répond </w:t>
      </w:r>
      <w:proofErr w:type="spellStart"/>
      <w:r w:rsidR="00457E89" w:rsidRPr="00675642">
        <w:t>Arkadie</w:t>
      </w:r>
      <w:proofErr w:type="spellEnd"/>
      <w:r w:rsidR="00457E89" w:rsidRPr="00675642">
        <w:t xml:space="preserve"> </w:t>
      </w:r>
      <w:proofErr w:type="spellStart"/>
      <w:r w:rsidR="00457E89" w:rsidRPr="00675642">
        <w:t>Goischman</w:t>
      </w:r>
      <w:proofErr w:type="spellEnd"/>
      <w:r>
        <w:t xml:space="preserve">, </w:t>
      </w:r>
      <w:r w:rsidR="00457E89" w:rsidRPr="00675642">
        <w:t>quand un po</w:t>
      </w:r>
      <w:r w:rsidR="00457E89" w:rsidRPr="00675642">
        <w:t>è</w:t>
      </w:r>
      <w:r w:rsidR="00457E89" w:rsidRPr="00675642">
        <w:t>te</w:t>
      </w:r>
      <w:r>
        <w:t xml:space="preserve">, </w:t>
      </w:r>
      <w:r w:rsidR="00457E89" w:rsidRPr="00675642">
        <w:t>comme moi</w:t>
      </w:r>
      <w:r>
        <w:t xml:space="preserve">, </w:t>
      </w:r>
      <w:r w:rsidR="00457E89" w:rsidRPr="00675642">
        <w:t>aura autant d</w:t>
      </w:r>
      <w:r>
        <w:t>’</w:t>
      </w:r>
      <w:r w:rsidR="00457E89" w:rsidRPr="00675642">
        <w:t>argent que vous ou que cet i</w:t>
      </w:r>
      <w:r w:rsidR="00457E89" w:rsidRPr="00675642">
        <w:t>m</w:t>
      </w:r>
      <w:r w:rsidR="00457E89" w:rsidRPr="00675642">
        <w:t>monde imbécile qui pionce sous la table</w:t>
      </w:r>
      <w:r>
        <w:t xml:space="preserve">, </w:t>
      </w:r>
      <w:r w:rsidR="00457E89" w:rsidRPr="00675642">
        <w:t>je n</w:t>
      </w:r>
      <w:r>
        <w:t>’</w:t>
      </w:r>
      <w:r w:rsidR="00457E89" w:rsidRPr="00675642">
        <w:t xml:space="preserve">écrirai plus que pour la Madone du </w:t>
      </w:r>
      <w:proofErr w:type="spellStart"/>
      <w:r w:rsidR="00457E89" w:rsidRPr="00675642">
        <w:t>Cimabué</w:t>
      </w:r>
      <w:proofErr w:type="spellEnd"/>
      <w:r w:rsidR="00457E89" w:rsidRPr="00675642">
        <w:t xml:space="preserve"> et j</w:t>
      </w:r>
      <w:r>
        <w:t>’</w:t>
      </w:r>
      <w:r w:rsidR="00457E89" w:rsidRPr="00675642">
        <w:t>irai brûler mes poèmes devant Son Portrait à Sienne</w:t>
      </w:r>
      <w:r>
        <w:t>.</w:t>
      </w:r>
    </w:p>
    <w:p w14:paraId="332FBDDD" w14:textId="77777777" w:rsidR="00EE5875" w:rsidRDefault="00EE5875" w:rsidP="00457E89">
      <w:r>
        <w:t>— </w:t>
      </w:r>
      <w:r w:rsidR="00457E89" w:rsidRPr="00675642">
        <w:t>C</w:t>
      </w:r>
      <w:r>
        <w:t>’</w:t>
      </w:r>
      <w:r w:rsidR="00457E89" w:rsidRPr="00675642">
        <w:t>est un sale Juif qui dit ça</w:t>
      </w:r>
      <w:r>
        <w:t xml:space="preserve">, </w:t>
      </w:r>
      <w:r w:rsidR="00457E89" w:rsidRPr="00675642">
        <w:t xml:space="preserve">murmure </w:t>
      </w:r>
      <w:proofErr w:type="spellStart"/>
      <w:r w:rsidR="00457E89" w:rsidRPr="00675642">
        <w:t>Lamont</w:t>
      </w:r>
      <w:proofErr w:type="spellEnd"/>
      <w:r w:rsidR="00457E89" w:rsidRPr="00675642">
        <w:t xml:space="preserve"> en se pe</w:t>
      </w:r>
      <w:r w:rsidR="00457E89" w:rsidRPr="00675642">
        <w:t>n</w:t>
      </w:r>
      <w:r w:rsidR="00457E89" w:rsidRPr="00675642">
        <w:t xml:space="preserve">chant vers </w:t>
      </w:r>
      <w:proofErr w:type="spellStart"/>
      <w:r w:rsidR="00457E89" w:rsidRPr="00675642">
        <w:t>Pronine</w:t>
      </w:r>
      <w:proofErr w:type="spellEnd"/>
      <w:r>
        <w:t>.</w:t>
      </w:r>
    </w:p>
    <w:p w14:paraId="3C09EECC" w14:textId="77777777" w:rsidR="00EE5875" w:rsidRDefault="00EE5875" w:rsidP="00457E89">
      <w:r>
        <w:t>— </w:t>
      </w:r>
      <w:proofErr w:type="spellStart"/>
      <w:r w:rsidR="00457E89" w:rsidRPr="00675642">
        <w:t>Arkadie</w:t>
      </w:r>
      <w:proofErr w:type="spellEnd"/>
      <w:r>
        <w:t xml:space="preserve">, </w:t>
      </w:r>
      <w:proofErr w:type="spellStart"/>
      <w:r w:rsidR="00457E89" w:rsidRPr="00675642">
        <w:t>Arkadie</w:t>
      </w:r>
      <w:proofErr w:type="spellEnd"/>
      <w:r>
        <w:t xml:space="preserve"> ! </w:t>
      </w:r>
      <w:r w:rsidR="00457E89" w:rsidRPr="00675642">
        <w:t xml:space="preserve">crie </w:t>
      </w:r>
      <w:proofErr w:type="spellStart"/>
      <w:r w:rsidR="00457E89" w:rsidRPr="00675642">
        <w:t>Sabakoff</w:t>
      </w:r>
      <w:proofErr w:type="spellEnd"/>
      <w:r w:rsidR="00457E89" w:rsidRPr="00675642">
        <w:t xml:space="preserve"> enthousiaste</w:t>
      </w:r>
      <w:r>
        <w:t xml:space="preserve">. </w:t>
      </w:r>
      <w:r w:rsidR="00457E89" w:rsidRPr="00675642">
        <w:t>Que ce que tu viens de dire est beau</w:t>
      </w:r>
      <w:r>
        <w:t xml:space="preserve"> ! </w:t>
      </w:r>
      <w:r w:rsidR="00457E89" w:rsidRPr="00675642">
        <w:t>Répète-le</w:t>
      </w:r>
      <w:r>
        <w:t xml:space="preserve">, </w:t>
      </w:r>
      <w:r w:rsidR="00457E89" w:rsidRPr="00675642">
        <w:t>répète-le</w:t>
      </w:r>
      <w:r>
        <w:t xml:space="preserve"> ! </w:t>
      </w:r>
      <w:r w:rsidR="00457E89" w:rsidRPr="00675642">
        <w:t>Tu as raison</w:t>
      </w:r>
      <w:r>
        <w:t xml:space="preserve">, </w:t>
      </w:r>
      <w:r w:rsidR="00457E89" w:rsidRPr="00675642">
        <w:t>nous devrions tous travailler pour la Madone</w:t>
      </w:r>
      <w:r>
        <w:t xml:space="preserve">. </w:t>
      </w:r>
      <w:r w:rsidR="00457E89" w:rsidRPr="00675642">
        <w:t>Je ne vais plus travailler que pour le saint Basile du Mont-Athos</w:t>
      </w:r>
      <w:r>
        <w:t xml:space="preserve">. </w:t>
      </w:r>
      <w:r w:rsidR="00457E89" w:rsidRPr="00675642">
        <w:t>Comme mon père qui peignait des icônes dans son village et qui l</w:t>
      </w:r>
      <w:r>
        <w:t>’</w:t>
      </w:r>
      <w:r w:rsidR="00457E89" w:rsidRPr="00675642">
        <w:t>avait appris de son père</w:t>
      </w:r>
      <w:r>
        <w:t xml:space="preserve">. </w:t>
      </w:r>
      <w:r w:rsidR="00457E89" w:rsidRPr="00675642">
        <w:t>Je ne vais plus travailler que selon la tradition</w:t>
      </w:r>
      <w:r>
        <w:t>.</w:t>
      </w:r>
    </w:p>
    <w:p w14:paraId="730AFF19" w14:textId="77777777" w:rsidR="00EE5875" w:rsidRDefault="00EE5875" w:rsidP="00457E89">
      <w:r>
        <w:t>— </w:t>
      </w:r>
      <w:r w:rsidR="00457E89" w:rsidRPr="00675642">
        <w:t>Mais il n</w:t>
      </w:r>
      <w:r>
        <w:t>’</w:t>
      </w:r>
      <w:r w:rsidR="00457E89" w:rsidRPr="00675642">
        <w:t>y a jamais eu de sculpture en Russie</w:t>
      </w:r>
      <w:r>
        <w:t xml:space="preserve"> ! </w:t>
      </w:r>
      <w:r w:rsidR="00457E89" w:rsidRPr="00675642">
        <w:t xml:space="preserve">ricane André </w:t>
      </w:r>
      <w:proofErr w:type="spellStart"/>
      <w:r w:rsidR="00457E89" w:rsidRPr="00675642">
        <w:t>Lamont</w:t>
      </w:r>
      <w:proofErr w:type="spellEnd"/>
      <w:r>
        <w:t>.</w:t>
      </w:r>
    </w:p>
    <w:p w14:paraId="1D9211AF" w14:textId="77777777" w:rsidR="00EE5875" w:rsidRDefault="00EE5875" w:rsidP="00457E89">
      <w:r>
        <w:t>— </w:t>
      </w:r>
      <w:r w:rsidR="00457E89" w:rsidRPr="00675642">
        <w:t>Peut-être à Saint-Pétersbourg</w:t>
      </w:r>
      <w:r>
        <w:t xml:space="preserve">, </w:t>
      </w:r>
      <w:r w:rsidR="00457E89" w:rsidRPr="00675642">
        <w:t xml:space="preserve">lui répond Ivan </w:t>
      </w:r>
      <w:proofErr w:type="spellStart"/>
      <w:r w:rsidR="00457E89" w:rsidRPr="00675642">
        <w:t>Sab</w:t>
      </w:r>
      <w:r w:rsidR="00457E89" w:rsidRPr="00675642">
        <w:t>a</w:t>
      </w:r>
      <w:r w:rsidR="00457E89" w:rsidRPr="00675642">
        <w:t>koff</w:t>
      </w:r>
      <w:proofErr w:type="spellEnd"/>
      <w:r>
        <w:t xml:space="preserve">, </w:t>
      </w:r>
      <w:r w:rsidR="00457E89" w:rsidRPr="00675642">
        <w:t>dans ce pays de tourbières et de marais</w:t>
      </w:r>
      <w:r>
        <w:t xml:space="preserve"> ! </w:t>
      </w:r>
      <w:r w:rsidR="00457E89" w:rsidRPr="00675642">
        <w:t>Mais dans mon village</w:t>
      </w:r>
      <w:r>
        <w:t xml:space="preserve">, </w:t>
      </w:r>
      <w:r w:rsidR="00457E89" w:rsidRPr="00675642">
        <w:t>il y a une vieille pierre dressée par les anciens</w:t>
      </w:r>
      <w:r>
        <w:t xml:space="preserve">. </w:t>
      </w:r>
      <w:r w:rsidR="00457E89" w:rsidRPr="00675642">
        <w:t>Elle est tout a</w:t>
      </w:r>
      <w:r w:rsidR="00457E89" w:rsidRPr="00675642">
        <w:t>r</w:t>
      </w:r>
      <w:r w:rsidR="00457E89" w:rsidRPr="00675642">
        <w:t>rondie</w:t>
      </w:r>
      <w:r>
        <w:t xml:space="preserve">. </w:t>
      </w:r>
      <w:r w:rsidR="00457E89" w:rsidRPr="00675642">
        <w:t>On dirait une Vénus préhistorique à gros ventre et à trois seins</w:t>
      </w:r>
      <w:r>
        <w:t xml:space="preserve">. </w:t>
      </w:r>
      <w:r w:rsidR="00457E89" w:rsidRPr="00675642">
        <w:t>Les paysans dansent autour d</w:t>
      </w:r>
      <w:r>
        <w:t>’</w:t>
      </w:r>
      <w:r w:rsidR="00457E89" w:rsidRPr="00675642">
        <w:t>elle dans la nuit de Saint-Jean</w:t>
      </w:r>
      <w:r>
        <w:t xml:space="preserve">. </w:t>
      </w:r>
      <w:r w:rsidR="00457E89" w:rsidRPr="00675642">
        <w:t>D</w:t>
      </w:r>
      <w:r>
        <w:t>’</w:t>
      </w:r>
      <w:r w:rsidR="00457E89" w:rsidRPr="00675642">
        <w:t>ailleurs</w:t>
      </w:r>
      <w:r>
        <w:t xml:space="preserve">, </w:t>
      </w:r>
      <w:r w:rsidR="00457E89" w:rsidRPr="00675642">
        <w:t>chez nous</w:t>
      </w:r>
      <w:r>
        <w:t xml:space="preserve">, </w:t>
      </w:r>
      <w:r w:rsidR="00457E89" w:rsidRPr="00675642">
        <w:t>tout le monde est sculpteur</w:t>
      </w:r>
      <w:r>
        <w:t xml:space="preserve">. </w:t>
      </w:r>
      <w:r w:rsidR="00457E89" w:rsidRPr="00675642">
        <w:t>Chacun travaille le bois et c</w:t>
      </w:r>
      <w:r>
        <w:t>’</w:t>
      </w:r>
      <w:r w:rsidR="00457E89" w:rsidRPr="00675642">
        <w:t>est dans le bois que je vais tr</w:t>
      </w:r>
      <w:r w:rsidR="00457E89" w:rsidRPr="00675642">
        <w:t>a</w:t>
      </w:r>
      <w:r w:rsidR="00457E89" w:rsidRPr="00675642">
        <w:t>vailler dorénavant</w:t>
      </w:r>
      <w:r>
        <w:t xml:space="preserve">. </w:t>
      </w:r>
      <w:r w:rsidR="00457E89" w:rsidRPr="00675642">
        <w:t>En plein chêne</w:t>
      </w:r>
      <w:r>
        <w:t xml:space="preserve">, </w:t>
      </w:r>
      <w:r w:rsidR="00457E89" w:rsidRPr="00675642">
        <w:t xml:space="preserve">en plein cœur de </w:t>
      </w:r>
      <w:r w:rsidR="00457E89" w:rsidRPr="00675642">
        <w:lastRenderedPageBreak/>
        <w:t>chêne</w:t>
      </w:r>
      <w:r>
        <w:t xml:space="preserve"> ! </w:t>
      </w:r>
      <w:r w:rsidR="00457E89" w:rsidRPr="00675642">
        <w:t xml:space="preserve">Ô </w:t>
      </w:r>
      <w:proofErr w:type="spellStart"/>
      <w:r w:rsidR="00457E89" w:rsidRPr="00675642">
        <w:t>douba</w:t>
      </w:r>
      <w:proofErr w:type="spellEnd"/>
      <w:r>
        <w:t xml:space="preserve">, </w:t>
      </w:r>
      <w:proofErr w:type="spellStart"/>
      <w:r w:rsidR="00457E89" w:rsidRPr="00675642">
        <w:t>doubina</w:t>
      </w:r>
      <w:proofErr w:type="spellEnd"/>
      <w:r>
        <w:t xml:space="preserve">, </w:t>
      </w:r>
      <w:r w:rsidR="00457E89" w:rsidRPr="00675642">
        <w:t>ô bonnes gens de mon village</w:t>
      </w:r>
      <w:r>
        <w:t xml:space="preserve">, </w:t>
      </w:r>
      <w:r w:rsidR="00457E89" w:rsidRPr="00675642">
        <w:t>vous allez me voir tr</w:t>
      </w:r>
      <w:r w:rsidR="00457E89" w:rsidRPr="00675642">
        <w:t>a</w:t>
      </w:r>
      <w:r w:rsidR="00457E89" w:rsidRPr="00675642">
        <w:t>vailler dans la forêt</w:t>
      </w:r>
      <w:r>
        <w:t xml:space="preserve">, </w:t>
      </w:r>
      <w:r w:rsidR="00457E89" w:rsidRPr="00675642">
        <w:t>je vais vous tailler un saint Basile plus haut que la tour de l</w:t>
      </w:r>
      <w:r>
        <w:t>’</w:t>
      </w:r>
      <w:r w:rsidR="00457E89" w:rsidRPr="00675642">
        <w:t>église du monastère</w:t>
      </w:r>
      <w:r>
        <w:t xml:space="preserve"> ! </w:t>
      </w:r>
      <w:r w:rsidR="00457E89" w:rsidRPr="00675642">
        <w:t>Et c</w:t>
      </w:r>
      <w:r>
        <w:t>’</w:t>
      </w:r>
      <w:r w:rsidR="00457E89" w:rsidRPr="00675642">
        <w:t>est toi</w:t>
      </w:r>
      <w:r>
        <w:t xml:space="preserve">, </w:t>
      </w:r>
      <w:proofErr w:type="spellStart"/>
      <w:r w:rsidR="00457E89" w:rsidRPr="00675642">
        <w:t>Arkadie</w:t>
      </w:r>
      <w:proofErr w:type="spellEnd"/>
      <w:r>
        <w:t xml:space="preserve">, </w:t>
      </w:r>
      <w:r w:rsidR="00457E89" w:rsidRPr="00675642">
        <w:t>qui vas poser</w:t>
      </w:r>
      <w:r>
        <w:t xml:space="preserve">, </w:t>
      </w:r>
      <w:r w:rsidR="00457E89" w:rsidRPr="00675642">
        <w:t>tu as le front de ce grand saint</w:t>
      </w:r>
      <w:r>
        <w:t xml:space="preserve">, </w:t>
      </w:r>
      <w:r w:rsidR="00457E89" w:rsidRPr="00675642">
        <w:t>son autorité mépr</w:t>
      </w:r>
      <w:r w:rsidR="00457E89" w:rsidRPr="00675642">
        <w:t>i</w:t>
      </w:r>
      <w:r w:rsidR="00457E89" w:rsidRPr="00675642">
        <w:t>sante et son cœur pitoyable pour les misérables</w:t>
      </w:r>
      <w:r>
        <w:t> !</w:t>
      </w:r>
    </w:p>
    <w:p w14:paraId="7D0D5159" w14:textId="77777777" w:rsidR="00EE5875" w:rsidRDefault="00EE5875" w:rsidP="00457E89">
      <w:r>
        <w:t>— </w:t>
      </w:r>
      <w:r w:rsidR="00457E89" w:rsidRPr="00675642">
        <w:t>Moi</w:t>
      </w:r>
      <w:r>
        <w:t xml:space="preserve"> ? </w:t>
      </w:r>
      <w:r w:rsidR="00457E89" w:rsidRPr="00675642">
        <w:t xml:space="preserve">proteste </w:t>
      </w:r>
      <w:proofErr w:type="spellStart"/>
      <w:r w:rsidR="00457E89" w:rsidRPr="00675642">
        <w:t>Arkadie</w:t>
      </w:r>
      <w:proofErr w:type="spellEnd"/>
      <w:r>
        <w:t xml:space="preserve">, </w:t>
      </w:r>
      <w:r w:rsidR="00457E89" w:rsidRPr="00675642">
        <w:t>le poète</w:t>
      </w:r>
      <w:r>
        <w:t xml:space="preserve">. </w:t>
      </w:r>
      <w:r w:rsidR="00457E89" w:rsidRPr="00675642">
        <w:t>Je ne sais pas poser</w:t>
      </w:r>
      <w:r>
        <w:t xml:space="preserve">. </w:t>
      </w:r>
      <w:r w:rsidR="00457E89" w:rsidRPr="00675642">
        <w:t>Je ne puis pas tenir en place</w:t>
      </w:r>
      <w:r>
        <w:t>.</w:t>
      </w:r>
    </w:p>
    <w:p w14:paraId="4E901DC3" w14:textId="77777777" w:rsidR="00EE5875" w:rsidRDefault="00EE5875" w:rsidP="00457E89">
      <w:r>
        <w:t>— </w:t>
      </w:r>
      <w:r w:rsidR="00457E89" w:rsidRPr="00675642">
        <w:t>Et pourquoi</w:t>
      </w:r>
      <w:r>
        <w:t> ?</w:t>
      </w:r>
    </w:p>
    <w:p w14:paraId="6FF8E764" w14:textId="77777777" w:rsidR="00EE5875" w:rsidRDefault="00EE5875" w:rsidP="00457E89">
      <w:r>
        <w:t>— </w:t>
      </w:r>
      <w:r w:rsidR="00457E89" w:rsidRPr="00675642">
        <w:t>Je n</w:t>
      </w:r>
      <w:r>
        <w:t>’</w:t>
      </w:r>
      <w:r w:rsidR="00457E89" w:rsidRPr="00675642">
        <w:t>ai jamais eu de domicile</w:t>
      </w:r>
      <w:r>
        <w:t xml:space="preserve">. </w:t>
      </w:r>
      <w:r w:rsidR="00457E89" w:rsidRPr="00675642">
        <w:t>Je ne saurais me tenir tranquille</w:t>
      </w:r>
      <w:r>
        <w:t>.</w:t>
      </w:r>
    </w:p>
    <w:p w14:paraId="20D1A7FC" w14:textId="77777777" w:rsidR="00EE5875" w:rsidRDefault="00EE5875" w:rsidP="00457E89">
      <w:r>
        <w:t>— </w:t>
      </w:r>
      <w:r w:rsidR="00457E89" w:rsidRPr="00675642">
        <w:t>C</w:t>
      </w:r>
      <w:r>
        <w:t>’</w:t>
      </w:r>
      <w:r w:rsidR="00457E89" w:rsidRPr="00675642">
        <w:t>est comme moi</w:t>
      </w:r>
      <w:r>
        <w:t xml:space="preserve">, </w:t>
      </w:r>
      <w:r w:rsidR="00457E89" w:rsidRPr="00675642">
        <w:t xml:space="preserve">dit </w:t>
      </w:r>
      <w:proofErr w:type="spellStart"/>
      <w:r w:rsidR="00457E89" w:rsidRPr="00675642">
        <w:t>Lamont</w:t>
      </w:r>
      <w:proofErr w:type="spellEnd"/>
      <w:r>
        <w:t xml:space="preserve">, </w:t>
      </w:r>
      <w:r w:rsidR="00457E89" w:rsidRPr="00675642">
        <w:t>je compose ma musique en flânant dans les rues et j</w:t>
      </w:r>
      <w:r>
        <w:t>’</w:t>
      </w:r>
      <w:r w:rsidR="00457E89" w:rsidRPr="00675642">
        <w:t>écris dans les brasseries et les ma</w:t>
      </w:r>
      <w:r w:rsidR="00457E89" w:rsidRPr="00675642">
        <w:t>i</w:t>
      </w:r>
      <w:r w:rsidR="00457E89" w:rsidRPr="00675642">
        <w:t>sons de thé</w:t>
      </w:r>
      <w:r>
        <w:t>.</w:t>
      </w:r>
    </w:p>
    <w:p w14:paraId="21DF9BBD" w14:textId="77777777" w:rsidR="00EE5875" w:rsidRDefault="00EE5875" w:rsidP="00457E89">
      <w:r>
        <w:t>— </w:t>
      </w:r>
      <w:r w:rsidR="00457E89" w:rsidRPr="00675642">
        <w:t>Moi non plus je n</w:t>
      </w:r>
      <w:r>
        <w:t>’</w:t>
      </w:r>
      <w:r w:rsidR="00457E89" w:rsidRPr="00675642">
        <w:t>ai pas d</w:t>
      </w:r>
      <w:r>
        <w:t>’</w:t>
      </w:r>
      <w:r w:rsidR="00457E89" w:rsidRPr="00675642">
        <w:t>atelier</w:t>
      </w:r>
      <w:r>
        <w:t xml:space="preserve">, </w:t>
      </w:r>
      <w:r w:rsidR="00457E89" w:rsidRPr="00675642">
        <w:t>dit Ivan</w:t>
      </w:r>
      <w:r>
        <w:t xml:space="preserve">. </w:t>
      </w:r>
      <w:r w:rsidR="00457E89" w:rsidRPr="00675642">
        <w:t>Je travaille en plein air</w:t>
      </w:r>
      <w:r>
        <w:t xml:space="preserve">, </w:t>
      </w:r>
      <w:r w:rsidR="00457E89" w:rsidRPr="00675642">
        <w:t>au cimetière</w:t>
      </w:r>
      <w:r>
        <w:t xml:space="preserve">, </w:t>
      </w:r>
      <w:r w:rsidR="00457E89" w:rsidRPr="00675642">
        <w:t>pour le général</w:t>
      </w:r>
      <w:r>
        <w:t xml:space="preserve">. </w:t>
      </w:r>
      <w:r w:rsidR="00457E89" w:rsidRPr="00675642">
        <w:t>Mais je viens de louer un court de tennis abandonné</w:t>
      </w:r>
      <w:r>
        <w:t xml:space="preserve"> ; </w:t>
      </w:r>
      <w:r w:rsidR="00457E89" w:rsidRPr="00675642">
        <w:t>j</w:t>
      </w:r>
      <w:r>
        <w:t>’</w:t>
      </w:r>
      <w:r w:rsidR="00457E89" w:rsidRPr="00675642">
        <w:t>y ferai transporter une vieille po</w:t>
      </w:r>
      <w:r w:rsidR="00457E89" w:rsidRPr="00675642">
        <w:t>u</w:t>
      </w:r>
      <w:r w:rsidR="00457E89" w:rsidRPr="00675642">
        <w:t>tre et tu y viendras bien poser</w:t>
      </w:r>
      <w:r>
        <w:t xml:space="preserve">, </w:t>
      </w:r>
      <w:r w:rsidR="00457E89" w:rsidRPr="00675642">
        <w:t>pas</w:t>
      </w:r>
      <w:r>
        <w:t xml:space="preserve">, </w:t>
      </w:r>
      <w:proofErr w:type="spellStart"/>
      <w:r w:rsidR="00457E89" w:rsidRPr="00675642">
        <w:t>Arkadie</w:t>
      </w:r>
      <w:proofErr w:type="spellEnd"/>
      <w:r>
        <w:t> ?</w:t>
      </w:r>
    </w:p>
    <w:p w14:paraId="666C2863" w14:textId="77777777" w:rsidR="00EE5875" w:rsidRDefault="00EE5875" w:rsidP="00457E89">
      <w:r>
        <w:t>— </w:t>
      </w:r>
      <w:r w:rsidR="00457E89" w:rsidRPr="00675642">
        <w:t>Des chiens</w:t>
      </w:r>
      <w:r>
        <w:t xml:space="preserve">, </w:t>
      </w:r>
      <w:r w:rsidR="00457E89" w:rsidRPr="00675642">
        <w:t>je vous dis que nous sommes lotis comme des chiens</w:t>
      </w:r>
      <w:r>
        <w:t xml:space="preserve">, </w:t>
      </w:r>
      <w:r w:rsidR="00457E89" w:rsidRPr="00675642">
        <w:t xml:space="preserve">affirme </w:t>
      </w:r>
      <w:proofErr w:type="spellStart"/>
      <w:r w:rsidR="00457E89" w:rsidRPr="00675642">
        <w:t>Goischman</w:t>
      </w:r>
      <w:proofErr w:type="spellEnd"/>
      <w:r w:rsidR="00457E89" w:rsidRPr="00675642">
        <w:t xml:space="preserve"> en frappant du poing sur la table</w:t>
      </w:r>
      <w:r>
        <w:t>.</w:t>
      </w:r>
    </w:p>
    <w:p w14:paraId="32088D90" w14:textId="77777777" w:rsidR="00EE5875" w:rsidRDefault="00EE5875" w:rsidP="00457E89">
      <w:r>
        <w:t>— </w:t>
      </w:r>
      <w:r w:rsidR="00457E89" w:rsidRPr="00675642">
        <w:t>Ou des catins</w:t>
      </w:r>
      <w:r>
        <w:t xml:space="preserve">, </w:t>
      </w:r>
      <w:r w:rsidR="00457E89" w:rsidRPr="00675642">
        <w:t>dit André aigre-doux</w:t>
      </w:r>
      <w:r>
        <w:t>.</w:t>
      </w:r>
    </w:p>
    <w:p w14:paraId="5C0953BF" w14:textId="77777777" w:rsidR="00EE5875" w:rsidRDefault="00EE5875" w:rsidP="00457E89">
      <w:r>
        <w:t>— </w:t>
      </w:r>
      <w:r w:rsidR="00457E89" w:rsidRPr="00675642">
        <w:t xml:space="preserve">La </w:t>
      </w:r>
      <w:proofErr w:type="spellStart"/>
      <w:r w:rsidR="00457E89" w:rsidRPr="00675642">
        <w:t>Néva</w:t>
      </w:r>
      <w:proofErr w:type="spellEnd"/>
      <w:r w:rsidR="00457E89" w:rsidRPr="00675642">
        <w:t xml:space="preserve"> coule tout auprès de mon terrain</w:t>
      </w:r>
      <w:r>
        <w:t xml:space="preserve">, </w:t>
      </w:r>
      <w:r w:rsidR="00457E89" w:rsidRPr="00675642">
        <w:t>dit Ivan r</w:t>
      </w:r>
      <w:r w:rsidR="00457E89" w:rsidRPr="00675642">
        <w:t>ê</w:t>
      </w:r>
      <w:r w:rsidR="00457E89" w:rsidRPr="00675642">
        <w:t>veur</w:t>
      </w:r>
      <w:r>
        <w:t xml:space="preserve">. </w:t>
      </w:r>
      <w:r w:rsidR="00457E89" w:rsidRPr="00675642">
        <w:t>Allons-y</w:t>
      </w:r>
      <w:r>
        <w:t xml:space="preserve">. </w:t>
      </w:r>
      <w:r w:rsidR="00457E89" w:rsidRPr="00675642">
        <w:t>Je vais me mettre immédiatement au travail</w:t>
      </w:r>
      <w:r>
        <w:t xml:space="preserve">. </w:t>
      </w:r>
      <w:r w:rsidR="00457E89" w:rsidRPr="00675642">
        <w:t>Le saint se tient rigide</w:t>
      </w:r>
      <w:r>
        <w:t xml:space="preserve">. </w:t>
      </w:r>
      <w:r w:rsidR="00457E89" w:rsidRPr="00675642">
        <w:t>Sa tête est dix fois plus grosse que son ve</w:t>
      </w:r>
      <w:r w:rsidR="00457E89" w:rsidRPr="00675642">
        <w:t>n</w:t>
      </w:r>
      <w:r w:rsidR="00457E89" w:rsidRPr="00675642">
        <w:t>tre</w:t>
      </w:r>
      <w:r>
        <w:t xml:space="preserve">. </w:t>
      </w:r>
      <w:r w:rsidR="00457E89" w:rsidRPr="00675642">
        <w:t>Mon père peignait selon la règle</w:t>
      </w:r>
      <w:r>
        <w:t xml:space="preserve">, </w:t>
      </w:r>
      <w:r w:rsidR="00457E89" w:rsidRPr="00675642">
        <w:t>il ne se souciait jamais des volumes</w:t>
      </w:r>
      <w:r>
        <w:t>.</w:t>
      </w:r>
    </w:p>
    <w:p w14:paraId="378416E7" w14:textId="77777777" w:rsidR="00EE5875" w:rsidRDefault="00EE5875" w:rsidP="00457E89">
      <w:r>
        <w:lastRenderedPageBreak/>
        <w:t>— </w:t>
      </w:r>
      <w:r w:rsidR="00457E89" w:rsidRPr="00675642">
        <w:t>Déjà l</w:t>
      </w:r>
      <w:r>
        <w:t>’</w:t>
      </w:r>
      <w:r w:rsidR="00457E89" w:rsidRPr="00675642">
        <w:t>auteur de l</w:t>
      </w:r>
      <w:r>
        <w:rPr>
          <w:i/>
          <w:iCs/>
        </w:rPr>
        <w:t>’</w:t>
      </w:r>
      <w:r w:rsidR="00457E89" w:rsidRPr="00675642">
        <w:rPr>
          <w:i/>
          <w:iCs/>
        </w:rPr>
        <w:t>Imitation</w:t>
      </w:r>
      <w:r w:rsidR="00457E89" w:rsidRPr="00675642">
        <w:t xml:space="preserve"> l</w:t>
      </w:r>
      <w:r>
        <w:t>’</w:t>
      </w:r>
      <w:r w:rsidR="00457E89" w:rsidRPr="00675642">
        <w:t>a affirmé</w:t>
      </w:r>
      <w:r>
        <w:t xml:space="preserve">, </w:t>
      </w:r>
      <w:r w:rsidR="00457E89" w:rsidRPr="00675642">
        <w:t xml:space="preserve">dit </w:t>
      </w:r>
      <w:proofErr w:type="spellStart"/>
      <w:r w:rsidR="00457E89" w:rsidRPr="00675642">
        <w:t>Goischman</w:t>
      </w:r>
      <w:proofErr w:type="spellEnd"/>
      <w:r w:rsidR="00457E89" w:rsidRPr="00675642">
        <w:t xml:space="preserve"> en tirant sur son cigare</w:t>
      </w:r>
      <w:r>
        <w:t xml:space="preserve">, </w:t>
      </w:r>
      <w:r w:rsidR="00457E89" w:rsidRPr="00675642">
        <w:t>la Terre n</w:t>
      </w:r>
      <w:r>
        <w:t>’</w:t>
      </w:r>
      <w:r w:rsidR="00457E89" w:rsidRPr="00675642">
        <w:t>est pas plus grosse qu</w:t>
      </w:r>
      <w:r>
        <w:t>’</w:t>
      </w:r>
      <w:r w:rsidR="00457E89" w:rsidRPr="00675642">
        <w:t>une tête d</w:t>
      </w:r>
      <w:r>
        <w:t>’</w:t>
      </w:r>
      <w:r w:rsidR="00457E89" w:rsidRPr="00675642">
        <w:t>épingle</w:t>
      </w:r>
      <w:r>
        <w:t>.</w:t>
      </w:r>
    </w:p>
    <w:p w14:paraId="0992C158" w14:textId="77777777" w:rsidR="00EE5875" w:rsidRDefault="00EE5875" w:rsidP="00457E89">
      <w:r>
        <w:t>— </w:t>
      </w:r>
      <w:r w:rsidR="00457E89" w:rsidRPr="00675642">
        <w:t>Quand pourrai-je rentrer chez moi</w:t>
      </w:r>
      <w:r>
        <w:t xml:space="preserve"> ? </w:t>
      </w:r>
      <w:r w:rsidR="00457E89" w:rsidRPr="00675642">
        <w:t xml:space="preserve">soupirait André </w:t>
      </w:r>
      <w:proofErr w:type="spellStart"/>
      <w:r w:rsidR="00457E89" w:rsidRPr="00675642">
        <w:t>Lamont</w:t>
      </w:r>
      <w:proofErr w:type="spellEnd"/>
      <w:r w:rsidR="00457E89" w:rsidRPr="00675642">
        <w:t xml:space="preserve"> en pensant à une chambre bien close</w:t>
      </w:r>
      <w:r>
        <w:t xml:space="preserve">, </w:t>
      </w:r>
      <w:r w:rsidR="00457E89" w:rsidRPr="00675642">
        <w:t>à un clavecin</w:t>
      </w:r>
      <w:r>
        <w:t xml:space="preserve">, </w:t>
      </w:r>
      <w:r w:rsidR="00457E89" w:rsidRPr="00675642">
        <w:t>à une plume d</w:t>
      </w:r>
      <w:r>
        <w:t>’</w:t>
      </w:r>
      <w:r w:rsidR="00457E89" w:rsidRPr="00675642">
        <w:t>oie</w:t>
      </w:r>
      <w:r>
        <w:t xml:space="preserve">, </w:t>
      </w:r>
      <w:r w:rsidR="00457E89" w:rsidRPr="00675642">
        <w:t>à une rame de papier glacé</w:t>
      </w:r>
      <w:r>
        <w:t xml:space="preserve">. </w:t>
      </w:r>
      <w:r w:rsidR="00457E89" w:rsidRPr="00675642">
        <w:t>Je voudrais tant travailler</w:t>
      </w:r>
      <w:r>
        <w:t> !</w:t>
      </w:r>
    </w:p>
    <w:p w14:paraId="2943CC30" w14:textId="77777777" w:rsidR="00EE5875" w:rsidRDefault="00EE5875" w:rsidP="00457E89">
      <w:r>
        <w:t>— </w:t>
      </w:r>
      <w:r w:rsidR="00457E89" w:rsidRPr="00675642">
        <w:t>Et moi donc</w:t>
      </w:r>
      <w:r>
        <w:t xml:space="preserve"> ! </w:t>
      </w:r>
      <w:r w:rsidR="00457E89" w:rsidRPr="00675642">
        <w:t xml:space="preserve">disait </w:t>
      </w:r>
      <w:proofErr w:type="spellStart"/>
      <w:r w:rsidR="00457E89" w:rsidRPr="00675642">
        <w:t>Arkadie</w:t>
      </w:r>
      <w:proofErr w:type="spellEnd"/>
      <w:r w:rsidR="00457E89" w:rsidRPr="00675642">
        <w:t xml:space="preserve"> </w:t>
      </w:r>
      <w:proofErr w:type="spellStart"/>
      <w:r w:rsidR="00457E89" w:rsidRPr="00675642">
        <w:t>Goischman</w:t>
      </w:r>
      <w:proofErr w:type="spellEnd"/>
      <w:r>
        <w:t xml:space="preserve">. </w:t>
      </w:r>
      <w:r w:rsidR="00457E89" w:rsidRPr="00675642">
        <w:t>Foutons le camp</w:t>
      </w:r>
      <w:r>
        <w:t xml:space="preserve">, </w:t>
      </w:r>
      <w:r w:rsidR="00457E89" w:rsidRPr="00675642">
        <w:t>va</w:t>
      </w:r>
      <w:r>
        <w:t xml:space="preserve">. </w:t>
      </w:r>
      <w:r w:rsidR="00457E89" w:rsidRPr="00675642">
        <w:t>Il n</w:t>
      </w:r>
      <w:r>
        <w:t>’</w:t>
      </w:r>
      <w:r w:rsidR="00457E89" w:rsidRPr="00675642">
        <w:t>y a plus que les sales bourgeois pour se payer une tour d</w:t>
      </w:r>
      <w:r>
        <w:t>’</w:t>
      </w:r>
      <w:r w:rsidR="00457E89" w:rsidRPr="00675642">
        <w:t>ivoire</w:t>
      </w:r>
      <w:r>
        <w:t>.</w:t>
      </w:r>
    </w:p>
    <w:p w14:paraId="10CD7801" w14:textId="77777777" w:rsidR="00EE5875" w:rsidRDefault="00EE5875" w:rsidP="00457E89">
      <w:r>
        <w:t>— </w:t>
      </w:r>
      <w:r w:rsidR="00457E89" w:rsidRPr="00675642">
        <w:t>Restez</w:t>
      </w:r>
      <w:r>
        <w:t xml:space="preserve">, </w:t>
      </w:r>
      <w:r w:rsidR="00457E89" w:rsidRPr="00675642">
        <w:t>mes amis</w:t>
      </w:r>
      <w:r>
        <w:t xml:space="preserve">, </w:t>
      </w:r>
      <w:r w:rsidR="00457E89" w:rsidRPr="00675642">
        <w:t>restez</w:t>
      </w:r>
      <w:r>
        <w:t xml:space="preserve">, </w:t>
      </w:r>
      <w:r w:rsidR="00457E89" w:rsidRPr="00675642">
        <w:t xml:space="preserve">protestait </w:t>
      </w:r>
      <w:proofErr w:type="spellStart"/>
      <w:r w:rsidR="00457E89" w:rsidRPr="00675642">
        <w:t>Pronine</w:t>
      </w:r>
      <w:proofErr w:type="spellEnd"/>
      <w:r>
        <w:t xml:space="preserve">. </w:t>
      </w:r>
      <w:r w:rsidR="00457E89" w:rsidRPr="00675642">
        <w:t>Attendez</w:t>
      </w:r>
      <w:r>
        <w:t xml:space="preserve">, </w:t>
      </w:r>
      <w:r w:rsidR="00457E89" w:rsidRPr="00675642">
        <w:t>je vais vous chercher une bouteille</w:t>
      </w:r>
      <w:r>
        <w:t>.</w:t>
      </w:r>
    </w:p>
    <w:p w14:paraId="45127315" w14:textId="77777777" w:rsidR="00EE5875" w:rsidRDefault="00457E89" w:rsidP="00457E89">
      <w:pPr>
        <w:spacing w:before="1440"/>
      </w:pPr>
      <w:r w:rsidRPr="00675642">
        <w:t>Il y avait déjà un bon moment que Dan Yack s</w:t>
      </w:r>
      <w:r w:rsidR="00EE5875">
        <w:t>’</w:t>
      </w:r>
      <w:r w:rsidRPr="00675642">
        <w:t>était réveillé sous la table</w:t>
      </w:r>
      <w:r w:rsidR="00EE5875">
        <w:t xml:space="preserve">. </w:t>
      </w:r>
      <w:r w:rsidRPr="00675642">
        <w:t>Tout en percevant quelques fragments des di</w:t>
      </w:r>
      <w:r w:rsidRPr="00675642">
        <w:t>s</w:t>
      </w:r>
      <w:r w:rsidRPr="00675642">
        <w:t>cours qui se tenaient bien au-dessus de sa tête et qui lui parv</w:t>
      </w:r>
      <w:r w:rsidRPr="00675642">
        <w:t>e</w:t>
      </w:r>
      <w:r w:rsidRPr="00675642">
        <w:t>naient comme à travers un tamis</w:t>
      </w:r>
      <w:r w:rsidR="00EE5875">
        <w:t xml:space="preserve">, </w:t>
      </w:r>
      <w:r w:rsidRPr="00675642">
        <w:t>blutés par l</w:t>
      </w:r>
      <w:r w:rsidR="00EE5875">
        <w:t>’</w:t>
      </w:r>
      <w:r w:rsidRPr="00675642">
        <w:t>épaisseur du meuble</w:t>
      </w:r>
      <w:r w:rsidR="00EE5875">
        <w:t xml:space="preserve">, </w:t>
      </w:r>
      <w:r w:rsidRPr="00675642">
        <w:t>si bien que son éveil était comme enfariné par une fine fleur de paroles sans queue ni tête</w:t>
      </w:r>
      <w:r w:rsidR="00EE5875">
        <w:t xml:space="preserve">, </w:t>
      </w:r>
      <w:r w:rsidRPr="00675642">
        <w:t>ce qui l</w:t>
      </w:r>
      <w:r w:rsidR="00EE5875">
        <w:t>’</w:t>
      </w:r>
      <w:r w:rsidRPr="00675642">
        <w:t>intéressait surtout et le faisait loucher</w:t>
      </w:r>
      <w:r w:rsidR="00EE5875">
        <w:t xml:space="preserve">, </w:t>
      </w:r>
      <w:r w:rsidRPr="00675642">
        <w:t>c</w:t>
      </w:r>
      <w:r w:rsidR="00EE5875">
        <w:t>’</w:t>
      </w:r>
      <w:r w:rsidRPr="00675642">
        <w:t>étaient les quatre paires de chaussures qui gravitaient toutes proches de son œil</w:t>
      </w:r>
      <w:r w:rsidR="00EE5875">
        <w:t xml:space="preserve">. </w:t>
      </w:r>
      <w:r w:rsidRPr="00675642">
        <w:t>Il fixa son monocle et les examina</w:t>
      </w:r>
      <w:r w:rsidR="00EE5875">
        <w:t xml:space="preserve">. </w:t>
      </w:r>
      <w:r w:rsidRPr="00675642">
        <w:t>Il y avait une paire de bottines en daim qui gigotaient chaque fois que s</w:t>
      </w:r>
      <w:r w:rsidR="00EE5875">
        <w:t>’</w:t>
      </w:r>
      <w:r w:rsidRPr="00675642">
        <w:t>élevait une voix de fausset autour de laquelle Dan Yack imaginait un visage terreux</w:t>
      </w:r>
      <w:r w:rsidR="00EE5875">
        <w:t xml:space="preserve">, </w:t>
      </w:r>
      <w:r w:rsidRPr="00675642">
        <w:t>plein de points noirs et de boutons de fièvre</w:t>
      </w:r>
      <w:r w:rsidR="00EE5875">
        <w:t xml:space="preserve">. </w:t>
      </w:r>
      <w:r w:rsidRPr="00675642">
        <w:t>Il y avait des grosses bottes dépareillées en cuir fauve</w:t>
      </w:r>
      <w:r w:rsidR="00EE5875">
        <w:t xml:space="preserve">, </w:t>
      </w:r>
      <w:r w:rsidRPr="00675642">
        <w:t>elles étaient éculées</w:t>
      </w:r>
      <w:r w:rsidR="00EE5875">
        <w:t xml:space="preserve">, </w:t>
      </w:r>
      <w:r w:rsidRPr="00675642">
        <w:t>mais impassibles et anonymes</w:t>
      </w:r>
      <w:r w:rsidR="00EE5875">
        <w:t xml:space="preserve">, </w:t>
      </w:r>
      <w:r w:rsidRPr="00675642">
        <w:t>quoique crottées</w:t>
      </w:r>
      <w:r w:rsidR="00EE5875">
        <w:t xml:space="preserve">. </w:t>
      </w:r>
      <w:r w:rsidRPr="00675642">
        <w:t>Il y avait deux souliers vernis</w:t>
      </w:r>
      <w:r w:rsidR="00EE5875">
        <w:t xml:space="preserve">, </w:t>
      </w:r>
      <w:r w:rsidRPr="00675642">
        <w:t>détournés</w:t>
      </w:r>
      <w:r w:rsidR="00EE5875">
        <w:t xml:space="preserve">, </w:t>
      </w:r>
      <w:r w:rsidRPr="00675642">
        <w:t>cr</w:t>
      </w:r>
      <w:r w:rsidRPr="00675642">
        <w:t>e</w:t>
      </w:r>
      <w:r w:rsidRPr="00675642">
        <w:t>vés</w:t>
      </w:r>
      <w:r w:rsidR="00EE5875">
        <w:t xml:space="preserve">, </w:t>
      </w:r>
      <w:r w:rsidRPr="00675642">
        <w:t>sans lacets</w:t>
      </w:r>
      <w:r w:rsidR="00EE5875">
        <w:t xml:space="preserve">, </w:t>
      </w:r>
      <w:r w:rsidRPr="00675642">
        <w:t>l</w:t>
      </w:r>
      <w:r w:rsidR="00EE5875">
        <w:t>’</w:t>
      </w:r>
      <w:r w:rsidRPr="00675642">
        <w:t>empeigne fendue</w:t>
      </w:r>
      <w:r w:rsidR="00EE5875">
        <w:t xml:space="preserve">, </w:t>
      </w:r>
      <w:r w:rsidRPr="00675642">
        <w:t>dont émergeaient des chaussettes de soie couleur chair</w:t>
      </w:r>
      <w:r w:rsidR="00EE5875">
        <w:t xml:space="preserve">, </w:t>
      </w:r>
      <w:r w:rsidRPr="00675642">
        <w:lastRenderedPageBreak/>
        <w:t>deux souliers qui montaient l</w:t>
      </w:r>
      <w:r w:rsidR="00EE5875">
        <w:t>’</w:t>
      </w:r>
      <w:r w:rsidRPr="00675642">
        <w:t>un sur l</w:t>
      </w:r>
      <w:r w:rsidR="00EE5875">
        <w:t>’</w:t>
      </w:r>
      <w:r w:rsidRPr="00675642">
        <w:t>autre</w:t>
      </w:r>
      <w:r w:rsidR="00EE5875">
        <w:t xml:space="preserve">, </w:t>
      </w:r>
      <w:r w:rsidRPr="00675642">
        <w:t>qui se marchaient dessus quand une voix pa</w:t>
      </w:r>
      <w:r w:rsidRPr="00675642">
        <w:t>s</w:t>
      </w:r>
      <w:r w:rsidRPr="00675642">
        <w:t>sionnée emplissait le local et dont le talon gauche écrasait la pointe du pied droit chaque fois qu</w:t>
      </w:r>
      <w:r w:rsidR="00EE5875">
        <w:t>’</w:t>
      </w:r>
      <w:r w:rsidRPr="00675642">
        <w:t>un coup de poing ébranlait la table</w:t>
      </w:r>
      <w:r w:rsidR="00EE5875">
        <w:t xml:space="preserve">. </w:t>
      </w:r>
      <w:r w:rsidRPr="00675642">
        <w:t>Enfin</w:t>
      </w:r>
      <w:r w:rsidR="00EE5875">
        <w:t xml:space="preserve">, </w:t>
      </w:r>
      <w:r w:rsidRPr="00675642">
        <w:t>il y avait à son chevet</w:t>
      </w:r>
      <w:r w:rsidR="00EE5875">
        <w:t xml:space="preserve">, </w:t>
      </w:r>
      <w:r w:rsidRPr="00675642">
        <w:t>tout contre ses oreilles</w:t>
      </w:r>
      <w:r w:rsidR="00EE5875">
        <w:t xml:space="preserve">, </w:t>
      </w:r>
      <w:r w:rsidRPr="00675642">
        <w:t>les deux bottes souples</w:t>
      </w:r>
      <w:r w:rsidR="00EE5875">
        <w:t xml:space="preserve">, </w:t>
      </w:r>
      <w:r w:rsidRPr="00675642">
        <w:t>en maroquin rouge incrusté de décorations bleues</w:t>
      </w:r>
      <w:r w:rsidR="00EE5875">
        <w:t xml:space="preserve">, </w:t>
      </w:r>
      <w:r w:rsidRPr="00675642">
        <w:t xml:space="preserve">que Dan Yack reconnaissait appartenir à </w:t>
      </w:r>
      <w:proofErr w:type="spellStart"/>
      <w:r w:rsidRPr="00675642">
        <w:t>Pronine</w:t>
      </w:r>
      <w:proofErr w:type="spellEnd"/>
      <w:r w:rsidR="00EE5875">
        <w:t xml:space="preserve">. </w:t>
      </w:r>
      <w:r w:rsidRPr="00675642">
        <w:t>Il vit ces deux bottes disparaître un instant</w:t>
      </w:r>
      <w:r w:rsidR="00EE5875">
        <w:t xml:space="preserve">, </w:t>
      </w:r>
      <w:r w:rsidRPr="00675642">
        <w:t>puis rentrer silencieuses</w:t>
      </w:r>
      <w:r w:rsidR="00EE5875">
        <w:t xml:space="preserve">, </w:t>
      </w:r>
      <w:r w:rsidRPr="00675642">
        <w:t>énormes</w:t>
      </w:r>
      <w:r w:rsidR="00EE5875">
        <w:t xml:space="preserve">, </w:t>
      </w:r>
      <w:r w:rsidRPr="00675642">
        <w:t>menaçantes</w:t>
      </w:r>
      <w:r w:rsidR="00EE5875">
        <w:t xml:space="preserve">, </w:t>
      </w:r>
      <w:r w:rsidRPr="00675642">
        <w:t>dans son champ visuel</w:t>
      </w:r>
      <w:r w:rsidR="00EE5875">
        <w:t>.</w:t>
      </w:r>
    </w:p>
    <w:p w14:paraId="791FE4C2" w14:textId="77777777" w:rsidR="00EE5875" w:rsidRDefault="00457E89" w:rsidP="00457E89">
      <w:r w:rsidRPr="00675642">
        <w:t>Alors</w:t>
      </w:r>
      <w:r w:rsidR="00EE5875">
        <w:t xml:space="preserve">, </w:t>
      </w:r>
      <w:r w:rsidRPr="00675642">
        <w:t xml:space="preserve">il </w:t>
      </w:r>
      <w:proofErr w:type="gramStart"/>
      <w:r w:rsidRPr="00675642">
        <w:t>fit</w:t>
      </w:r>
      <w:proofErr w:type="gramEnd"/>
      <w:r w:rsidRPr="00675642">
        <w:t xml:space="preserve"> un effort et appela</w:t>
      </w:r>
      <w:r w:rsidR="00EE5875">
        <w:t> :</w:t>
      </w:r>
    </w:p>
    <w:p w14:paraId="7B2E5F4C" w14:textId="77777777" w:rsidR="00EE5875" w:rsidRDefault="00EE5875" w:rsidP="00457E89">
      <w:r>
        <w:t>— </w:t>
      </w:r>
      <w:proofErr w:type="spellStart"/>
      <w:r w:rsidR="00457E89" w:rsidRPr="00675642">
        <w:t>Pronine</w:t>
      </w:r>
      <w:proofErr w:type="spellEnd"/>
      <w:r>
        <w:t xml:space="preserve">, </w:t>
      </w:r>
      <w:r w:rsidR="00457E89" w:rsidRPr="00675642">
        <w:t>mon ami</w:t>
      </w:r>
      <w:r>
        <w:t xml:space="preserve">, </w:t>
      </w:r>
      <w:r w:rsidR="00457E89" w:rsidRPr="00675642">
        <w:t>donne-moi la main</w:t>
      </w:r>
      <w:r>
        <w:t xml:space="preserve">, </w:t>
      </w:r>
      <w:r w:rsidR="00457E89" w:rsidRPr="00675642">
        <w:t>s</w:t>
      </w:r>
      <w:r>
        <w:t>’</w:t>
      </w:r>
      <w:r w:rsidR="00457E89" w:rsidRPr="00675642">
        <w:t>il te plaît</w:t>
      </w:r>
      <w:r>
        <w:t xml:space="preserve">. </w:t>
      </w:r>
      <w:r w:rsidR="00457E89" w:rsidRPr="00675642">
        <w:t>Je suis ankylosé</w:t>
      </w:r>
      <w:r>
        <w:t xml:space="preserve">. </w:t>
      </w:r>
      <w:r w:rsidR="00457E89" w:rsidRPr="00675642">
        <w:t>Là</w:t>
      </w:r>
      <w:r>
        <w:t xml:space="preserve">, </w:t>
      </w:r>
      <w:r w:rsidR="00457E89" w:rsidRPr="00675642">
        <w:t>ça y est</w:t>
      </w:r>
      <w:r>
        <w:t xml:space="preserve">, </w:t>
      </w:r>
      <w:r w:rsidR="00457E89" w:rsidRPr="00675642">
        <w:t>merci</w:t>
      </w:r>
      <w:r>
        <w:t xml:space="preserve">, </w:t>
      </w:r>
      <w:r w:rsidR="00457E89" w:rsidRPr="00675642">
        <w:t>ajouta-t-il en émergeant de dessous la table</w:t>
      </w:r>
      <w:r>
        <w:t>.</w:t>
      </w:r>
    </w:p>
    <w:p w14:paraId="655CB5DC" w14:textId="77777777" w:rsidR="00EE5875" w:rsidRDefault="00457E89" w:rsidP="00457E89">
      <w:r w:rsidRPr="00675642">
        <w:t>Dan Yack s</w:t>
      </w:r>
      <w:r w:rsidR="00EE5875">
        <w:t>’</w:t>
      </w:r>
      <w:r w:rsidRPr="00675642">
        <w:t>installa confortablement dans un fauteuil</w:t>
      </w:r>
      <w:r w:rsidR="00EE5875">
        <w:t xml:space="preserve">, </w:t>
      </w:r>
      <w:r w:rsidRPr="00675642">
        <w:t>se vissa le monocle à l</w:t>
      </w:r>
      <w:r w:rsidR="00EE5875">
        <w:t>’</w:t>
      </w:r>
      <w:r w:rsidRPr="00675642">
        <w:t>œil</w:t>
      </w:r>
      <w:r w:rsidR="00EE5875">
        <w:t xml:space="preserve">, </w:t>
      </w:r>
      <w:r w:rsidRPr="00675642">
        <w:t>puis ayant dévisagé impertinemment les trois artistes</w:t>
      </w:r>
      <w:r w:rsidR="00EE5875">
        <w:t xml:space="preserve">, </w:t>
      </w:r>
      <w:r w:rsidRPr="00675642">
        <w:t>il leur dit</w:t>
      </w:r>
      <w:r w:rsidR="00EE5875">
        <w:t> :</w:t>
      </w:r>
    </w:p>
    <w:p w14:paraId="5A8DB105" w14:textId="77777777" w:rsidR="00EE5875" w:rsidRDefault="00EE5875" w:rsidP="00457E89">
      <w:r>
        <w:t>— </w:t>
      </w:r>
      <w:r w:rsidR="00457E89" w:rsidRPr="00675642">
        <w:t>C</w:t>
      </w:r>
      <w:r>
        <w:t>’</w:t>
      </w:r>
      <w:r w:rsidR="00457E89" w:rsidRPr="00675642">
        <w:t>est curieux</w:t>
      </w:r>
      <w:r>
        <w:t xml:space="preserve">, </w:t>
      </w:r>
      <w:r w:rsidR="00457E89" w:rsidRPr="00675642">
        <w:t>je ne vous reconnais pas</w:t>
      </w:r>
      <w:r>
        <w:t xml:space="preserve">. </w:t>
      </w:r>
      <w:r w:rsidR="00457E89" w:rsidRPr="00675642">
        <w:t>Je vous avais imaginés tout autres</w:t>
      </w:r>
      <w:r>
        <w:t xml:space="preserve">, </w:t>
      </w:r>
      <w:r w:rsidR="00457E89" w:rsidRPr="00675642">
        <w:t>en examinant vos chaussures</w:t>
      </w:r>
      <w:r>
        <w:t xml:space="preserve">. </w:t>
      </w:r>
      <w:r w:rsidR="00457E89" w:rsidRPr="00675642">
        <w:t>Excusez-moi</w:t>
      </w:r>
      <w:r>
        <w:t xml:space="preserve">, </w:t>
      </w:r>
      <w:r w:rsidR="00457E89" w:rsidRPr="00675642">
        <w:t>messieurs</w:t>
      </w:r>
      <w:r>
        <w:t xml:space="preserve">, </w:t>
      </w:r>
      <w:r w:rsidR="00457E89" w:rsidRPr="00675642">
        <w:t>de me mêler à votre conversation</w:t>
      </w:r>
      <w:r>
        <w:t xml:space="preserve"> ; </w:t>
      </w:r>
      <w:r w:rsidR="00457E89" w:rsidRPr="00675642">
        <w:t>j</w:t>
      </w:r>
      <w:r>
        <w:t>’</w:t>
      </w:r>
      <w:r w:rsidR="00457E89" w:rsidRPr="00675642">
        <w:t>étais là</w:t>
      </w:r>
      <w:r>
        <w:t xml:space="preserve">, </w:t>
      </w:r>
      <w:r w:rsidR="00457E89" w:rsidRPr="00675642">
        <w:t>couché sous la table</w:t>
      </w:r>
      <w:r>
        <w:t xml:space="preserve">, </w:t>
      </w:r>
      <w:r w:rsidR="00457E89" w:rsidRPr="00675642">
        <w:t>et c</w:t>
      </w:r>
      <w:r>
        <w:t>’</w:t>
      </w:r>
      <w:r w:rsidR="00457E89" w:rsidRPr="00675642">
        <w:t>est bien malgré moi</w:t>
      </w:r>
      <w:r>
        <w:t xml:space="preserve">, </w:t>
      </w:r>
      <w:r w:rsidR="00457E89" w:rsidRPr="00675642">
        <w:t>je vous assure</w:t>
      </w:r>
      <w:r>
        <w:t xml:space="preserve">, </w:t>
      </w:r>
      <w:r w:rsidR="00457E89" w:rsidRPr="00675642">
        <w:t>que j</w:t>
      </w:r>
      <w:r>
        <w:t>’</w:t>
      </w:r>
      <w:r w:rsidR="00457E89" w:rsidRPr="00675642">
        <w:t>ai pu suivre une partie de vos discours</w:t>
      </w:r>
      <w:r>
        <w:t xml:space="preserve">. </w:t>
      </w:r>
      <w:r w:rsidR="00457E89" w:rsidRPr="00675642">
        <w:t>Je n</w:t>
      </w:r>
      <w:r>
        <w:t>’</w:t>
      </w:r>
      <w:r w:rsidR="00457E89" w:rsidRPr="00675642">
        <w:t>affirmerai pas que j</w:t>
      </w:r>
      <w:r>
        <w:t>’</w:t>
      </w:r>
      <w:r w:rsidR="00457E89" w:rsidRPr="00675642">
        <w:t>en ai saisi toute la portée et tout le sens</w:t>
      </w:r>
      <w:r>
        <w:t xml:space="preserve"> ; </w:t>
      </w:r>
      <w:r w:rsidR="00457E89" w:rsidRPr="00675642">
        <w:t>mais j</w:t>
      </w:r>
      <w:r>
        <w:t>’</w:t>
      </w:r>
      <w:r w:rsidR="00457E89" w:rsidRPr="00675642">
        <w:t>ai cru d</w:t>
      </w:r>
      <w:r w:rsidR="00457E89" w:rsidRPr="00675642">
        <w:t>é</w:t>
      </w:r>
      <w:r w:rsidR="00457E89" w:rsidRPr="00675642">
        <w:t>mêler que vous vous plaigniez tous les trois d</w:t>
      </w:r>
      <w:r>
        <w:t>’</w:t>
      </w:r>
      <w:r w:rsidR="00457E89" w:rsidRPr="00675642">
        <w:t>être sans domicile</w:t>
      </w:r>
      <w:r>
        <w:t xml:space="preserve">. </w:t>
      </w:r>
      <w:r w:rsidR="00457E89" w:rsidRPr="00675642">
        <w:t>C</w:t>
      </w:r>
      <w:r>
        <w:t>’</w:t>
      </w:r>
      <w:r w:rsidR="00457E89" w:rsidRPr="00675642">
        <w:t>est curieux</w:t>
      </w:r>
      <w:r>
        <w:t xml:space="preserve">, </w:t>
      </w:r>
      <w:r w:rsidR="00457E89" w:rsidRPr="00675642">
        <w:t>à partir d</w:t>
      </w:r>
      <w:r>
        <w:t>’</w:t>
      </w:r>
      <w:r w:rsidR="00457E89" w:rsidRPr="00675642">
        <w:t>aujourd</w:t>
      </w:r>
      <w:r>
        <w:t>’</w:t>
      </w:r>
      <w:r w:rsidR="00457E89" w:rsidRPr="00675642">
        <w:t>hui</w:t>
      </w:r>
      <w:r>
        <w:t xml:space="preserve">, </w:t>
      </w:r>
      <w:r w:rsidR="00457E89" w:rsidRPr="00675642">
        <w:t>je suis moi-même dans le même cas</w:t>
      </w:r>
      <w:r>
        <w:t xml:space="preserve"> ; </w:t>
      </w:r>
      <w:r w:rsidR="00457E89" w:rsidRPr="00675642">
        <w:t>sauf</w:t>
      </w:r>
      <w:r>
        <w:t xml:space="preserve">, </w:t>
      </w:r>
      <w:r w:rsidR="00457E89" w:rsidRPr="00675642">
        <w:t>que si vous en cherchez un</w:t>
      </w:r>
      <w:r>
        <w:t xml:space="preserve">, </w:t>
      </w:r>
      <w:r w:rsidR="00457E89" w:rsidRPr="00675642">
        <w:t>moi</w:t>
      </w:r>
      <w:r>
        <w:t xml:space="preserve">, </w:t>
      </w:r>
      <w:r w:rsidR="00457E89" w:rsidRPr="00675642">
        <w:t>je n</w:t>
      </w:r>
      <w:r>
        <w:t>’</w:t>
      </w:r>
      <w:r w:rsidR="00457E89" w:rsidRPr="00675642">
        <w:t>en veux plus</w:t>
      </w:r>
      <w:r>
        <w:t xml:space="preserve">. </w:t>
      </w:r>
      <w:r w:rsidR="00457E89" w:rsidRPr="00675642">
        <w:t>Vous êtes des artistes</w:t>
      </w:r>
      <w:r>
        <w:t xml:space="preserve">, </w:t>
      </w:r>
      <w:r w:rsidR="00457E89" w:rsidRPr="00675642">
        <w:t>n</w:t>
      </w:r>
      <w:r>
        <w:t>’</w:t>
      </w:r>
      <w:r w:rsidR="00457E89" w:rsidRPr="00675642">
        <w:t>est-ce pas</w:t>
      </w:r>
      <w:r>
        <w:t xml:space="preserve"> ? </w:t>
      </w:r>
      <w:r w:rsidR="00457E89" w:rsidRPr="00675642">
        <w:t>Permettez-moi de me présenter</w:t>
      </w:r>
      <w:r>
        <w:t xml:space="preserve">, </w:t>
      </w:r>
      <w:r w:rsidR="00457E89" w:rsidRPr="00675642">
        <w:t>peut-être avez-vous déjà entendu parler de moi</w:t>
      </w:r>
      <w:r>
        <w:t xml:space="preserve">, </w:t>
      </w:r>
      <w:r w:rsidR="00457E89" w:rsidRPr="00675642">
        <w:t>je suis Dan Yack</w:t>
      </w:r>
      <w:r>
        <w:t xml:space="preserve">, </w:t>
      </w:r>
      <w:r w:rsidR="00457E89" w:rsidRPr="00675642">
        <w:t>le millionnaire anglais dont tout Saint-Pétersbourg s</w:t>
      </w:r>
      <w:r>
        <w:t>’</w:t>
      </w:r>
      <w:r w:rsidR="00457E89" w:rsidRPr="00675642">
        <w:t>est occupé</w:t>
      </w:r>
      <w:r>
        <w:t xml:space="preserve">. </w:t>
      </w:r>
      <w:proofErr w:type="spellStart"/>
      <w:r w:rsidR="00457E89" w:rsidRPr="00675642">
        <w:t>Hé</w:t>
      </w:r>
      <w:proofErr w:type="spellEnd"/>
      <w:r w:rsidR="00457E89" w:rsidRPr="00675642">
        <w:t xml:space="preserve"> bien</w:t>
      </w:r>
      <w:r>
        <w:t xml:space="preserve">, </w:t>
      </w:r>
      <w:r w:rsidR="00457E89" w:rsidRPr="00675642">
        <w:t>cette vie-là est finie</w:t>
      </w:r>
      <w:r>
        <w:t xml:space="preserve">, </w:t>
      </w:r>
      <w:r w:rsidR="00457E89" w:rsidRPr="00675642">
        <w:t>m</w:t>
      </w:r>
      <w:r>
        <w:t>’</w:t>
      </w:r>
      <w:r w:rsidR="00457E89" w:rsidRPr="00675642">
        <w:t>entendez-vous</w:t>
      </w:r>
      <w:r>
        <w:t> ?</w:t>
      </w:r>
    </w:p>
    <w:p w14:paraId="383AE6E2" w14:textId="77777777" w:rsidR="00EE5875" w:rsidRDefault="00457E89" w:rsidP="00457E89">
      <w:r w:rsidRPr="00675642">
        <w:lastRenderedPageBreak/>
        <w:t>Dan Yack</w:t>
      </w:r>
      <w:r w:rsidR="00EE5875">
        <w:t xml:space="preserve">, </w:t>
      </w:r>
      <w:r w:rsidRPr="00675642">
        <w:t>qui s</w:t>
      </w:r>
      <w:r w:rsidR="00EE5875">
        <w:t>’</w:t>
      </w:r>
      <w:r w:rsidRPr="00675642">
        <w:t>était levé</w:t>
      </w:r>
      <w:r w:rsidR="00EE5875">
        <w:t xml:space="preserve">, </w:t>
      </w:r>
      <w:r w:rsidRPr="00675642">
        <w:t>se rassit et</w:t>
      </w:r>
      <w:r w:rsidR="00EE5875">
        <w:t xml:space="preserve">, </w:t>
      </w:r>
      <w:r w:rsidRPr="00675642">
        <w:t>ayant sorti un carnet de chèques de sa poche</w:t>
      </w:r>
      <w:r w:rsidR="00EE5875">
        <w:t xml:space="preserve">, </w:t>
      </w:r>
      <w:r w:rsidRPr="00675642">
        <w:t>il ajouta</w:t>
      </w:r>
      <w:r w:rsidR="00EE5875">
        <w:t> :</w:t>
      </w:r>
    </w:p>
    <w:p w14:paraId="27431602" w14:textId="77777777" w:rsidR="00EE5875" w:rsidRDefault="00EE5875" w:rsidP="00457E89">
      <w:r>
        <w:t>— </w:t>
      </w:r>
      <w:r w:rsidR="00457E89" w:rsidRPr="00675642">
        <w:t>Tenez</w:t>
      </w:r>
      <w:r>
        <w:t xml:space="preserve">, </w:t>
      </w:r>
      <w:r w:rsidR="00457E89" w:rsidRPr="00675642">
        <w:t>je pourrais vous donner à chacun un million de roubles</w:t>
      </w:r>
      <w:r>
        <w:t>.</w:t>
      </w:r>
    </w:p>
    <w:p w14:paraId="249AA154" w14:textId="77777777" w:rsidR="00EE5875" w:rsidRDefault="00457E89" w:rsidP="00457E89">
      <w:r w:rsidRPr="00675642">
        <w:t>Puis</w:t>
      </w:r>
      <w:r w:rsidR="00EE5875">
        <w:t xml:space="preserve">, </w:t>
      </w:r>
      <w:r w:rsidRPr="00675642">
        <w:t xml:space="preserve">se tournant vers </w:t>
      </w:r>
      <w:proofErr w:type="spellStart"/>
      <w:r w:rsidRPr="00675642">
        <w:t>Pronine</w:t>
      </w:r>
      <w:proofErr w:type="spellEnd"/>
      <w:r w:rsidRPr="00675642">
        <w:t xml:space="preserve"> ahuri</w:t>
      </w:r>
      <w:r w:rsidR="00EE5875">
        <w:t xml:space="preserve">, </w:t>
      </w:r>
      <w:r w:rsidRPr="00675642">
        <w:t>il dit</w:t>
      </w:r>
      <w:r w:rsidR="00EE5875">
        <w:t> :</w:t>
      </w:r>
    </w:p>
    <w:p w14:paraId="3BAE56BA" w14:textId="77777777" w:rsidR="00EE5875" w:rsidRDefault="00EE5875" w:rsidP="00457E89">
      <w:r>
        <w:t>— </w:t>
      </w:r>
      <w:r w:rsidR="00457E89" w:rsidRPr="00675642">
        <w:t>Apporte-moi de quoi écrire et va nous chercher une bo</w:t>
      </w:r>
      <w:r w:rsidR="00457E89" w:rsidRPr="00675642">
        <w:t>u</w:t>
      </w:r>
      <w:r w:rsidR="00457E89" w:rsidRPr="00675642">
        <w:t>teille de champagne que tu choisiras dans mon panier à moi</w:t>
      </w:r>
      <w:r>
        <w:t>.</w:t>
      </w:r>
    </w:p>
    <w:p w14:paraId="3FF9A61A" w14:textId="2A49B114" w:rsidR="00EE5875" w:rsidRDefault="00EE5875" w:rsidP="00457E89">
      <w:r>
        <w:t>— </w:t>
      </w:r>
      <w:r w:rsidR="00457E89" w:rsidRPr="00675642">
        <w:t>C</w:t>
      </w:r>
      <w:r>
        <w:t>’</w:t>
      </w:r>
      <w:r w:rsidR="00457E89" w:rsidRPr="00675642">
        <w:t xml:space="preserve">est du </w:t>
      </w:r>
      <w:proofErr w:type="spellStart"/>
      <w:r w:rsidR="00C50E3C" w:rsidRPr="00675642">
        <w:t>R</w:t>
      </w:r>
      <w:r>
        <w:t>œ</w:t>
      </w:r>
      <w:r w:rsidR="00C50E3C" w:rsidRPr="00675642">
        <w:t>derer</w:t>
      </w:r>
      <w:proofErr w:type="spellEnd"/>
      <w:r w:rsidR="00C50E3C" w:rsidRPr="00675642">
        <w:t xml:space="preserve"> </w:t>
      </w:r>
      <w:r w:rsidR="00457E89" w:rsidRPr="00675642">
        <w:t>brut grande cuvée</w:t>
      </w:r>
      <w:r>
        <w:t xml:space="preserve">, </w:t>
      </w:r>
      <w:r w:rsidR="00457E89" w:rsidRPr="00675642">
        <w:t>de ma réserve pe</w:t>
      </w:r>
      <w:r w:rsidR="00457E89" w:rsidRPr="00675642">
        <w:t>r</w:t>
      </w:r>
      <w:r w:rsidR="00457E89" w:rsidRPr="00675642">
        <w:t>sonnelle</w:t>
      </w:r>
      <w:r>
        <w:t xml:space="preserve">, </w:t>
      </w:r>
      <w:r w:rsidR="00457E89" w:rsidRPr="00675642">
        <w:t>expliquait-il en se retournant vers les trois jeunes gens</w:t>
      </w:r>
      <w:r>
        <w:t xml:space="preserve">. </w:t>
      </w:r>
      <w:r w:rsidR="00457E89" w:rsidRPr="00675642">
        <w:t>Il n</w:t>
      </w:r>
      <w:r>
        <w:t>’</w:t>
      </w:r>
      <w:r w:rsidR="00457E89" w:rsidRPr="00675642">
        <w:t>y a rien d</w:t>
      </w:r>
      <w:r>
        <w:t>’</w:t>
      </w:r>
      <w:r w:rsidR="00457E89" w:rsidRPr="00675642">
        <w:t>aussi sain à boire le matin</w:t>
      </w:r>
      <w:r>
        <w:t xml:space="preserve">, </w:t>
      </w:r>
      <w:r w:rsidR="00457E89" w:rsidRPr="00675642">
        <w:t>à jeun</w:t>
      </w:r>
      <w:r>
        <w:t xml:space="preserve">. </w:t>
      </w:r>
      <w:r w:rsidR="00457E89" w:rsidRPr="00675642">
        <w:t>Vous ne connaissez pas la France</w:t>
      </w:r>
      <w:r>
        <w:t xml:space="preserve"> ? </w:t>
      </w:r>
      <w:r w:rsidR="00457E89" w:rsidRPr="00675642">
        <w:t>Quel pays</w:t>
      </w:r>
      <w:r>
        <w:t> !</w:t>
      </w:r>
    </w:p>
    <w:p w14:paraId="4F8EACE9" w14:textId="77777777" w:rsidR="00EE5875" w:rsidRDefault="00457E89" w:rsidP="00457E89">
      <w:r w:rsidRPr="00675642">
        <w:t xml:space="preserve">Durant tout le temps que </w:t>
      </w:r>
      <w:proofErr w:type="spellStart"/>
      <w:r w:rsidRPr="00675642">
        <w:t>Pronine</w:t>
      </w:r>
      <w:proofErr w:type="spellEnd"/>
      <w:r w:rsidRPr="00675642">
        <w:t xml:space="preserve"> fut absent</w:t>
      </w:r>
      <w:r w:rsidR="00EE5875">
        <w:t xml:space="preserve">, </w:t>
      </w:r>
      <w:r w:rsidRPr="00675642">
        <w:t>Dan Yack ne dit plus une parole</w:t>
      </w:r>
      <w:r w:rsidR="00EE5875">
        <w:t xml:space="preserve">. </w:t>
      </w:r>
      <w:r w:rsidRPr="00675642">
        <w:t>Il avait posé le carnet de chèques grand o</w:t>
      </w:r>
      <w:r w:rsidRPr="00675642">
        <w:t>u</w:t>
      </w:r>
      <w:r w:rsidRPr="00675642">
        <w:t>vert devant lui</w:t>
      </w:r>
      <w:r w:rsidR="00EE5875">
        <w:t xml:space="preserve">. </w:t>
      </w:r>
      <w:r w:rsidRPr="00675642">
        <w:t>Il jouait avec son monocle</w:t>
      </w:r>
      <w:r w:rsidR="00EE5875">
        <w:t>.</w:t>
      </w:r>
    </w:p>
    <w:p w14:paraId="30E09A40" w14:textId="77777777" w:rsidR="00EE5875" w:rsidRDefault="00457E89" w:rsidP="00457E89">
      <w:r w:rsidRPr="00675642">
        <w:t>Tout à coup</w:t>
      </w:r>
      <w:r w:rsidR="00EE5875">
        <w:t xml:space="preserve">, </w:t>
      </w:r>
      <w:r w:rsidRPr="00675642">
        <w:t>il éclata de rire</w:t>
      </w:r>
      <w:r w:rsidR="00EE5875">
        <w:t xml:space="preserve">, </w:t>
      </w:r>
      <w:r w:rsidRPr="00675642">
        <w:t>entonna le refrain qu</w:t>
      </w:r>
      <w:r w:rsidR="00EE5875">
        <w:t>’</w:t>
      </w:r>
      <w:r w:rsidRPr="00675642">
        <w:t>il avait toujours en tête</w:t>
      </w:r>
      <w:r w:rsidR="00EE5875">
        <w:t> :</w:t>
      </w:r>
    </w:p>
    <w:p w14:paraId="5A7C0F67" w14:textId="77777777" w:rsidR="00EE5875" w:rsidRDefault="00457E89" w:rsidP="00EE5875">
      <w:pPr>
        <w:pStyle w:val="CentrEspAvt0EspApr0"/>
        <w:rPr>
          <w:i/>
          <w:iCs/>
        </w:rPr>
      </w:pPr>
      <w:r w:rsidRPr="00675642">
        <w:rPr>
          <w:i/>
          <w:iCs/>
        </w:rPr>
        <w:t xml:space="preserve">et benedictus fructus </w:t>
      </w:r>
      <w:proofErr w:type="spellStart"/>
      <w:r w:rsidRPr="00675642">
        <w:rPr>
          <w:i/>
          <w:iCs/>
        </w:rPr>
        <w:t>ventris</w:t>
      </w:r>
      <w:proofErr w:type="spellEnd"/>
      <w:r w:rsidRPr="00675642">
        <w:rPr>
          <w:i/>
          <w:iCs/>
        </w:rPr>
        <w:t xml:space="preserve"> </w:t>
      </w:r>
      <w:proofErr w:type="spellStart"/>
      <w:r w:rsidRPr="00675642">
        <w:rPr>
          <w:i/>
          <w:iCs/>
        </w:rPr>
        <w:t>tui</w:t>
      </w:r>
      <w:proofErr w:type="spellEnd"/>
      <w:r w:rsidR="00EE5875">
        <w:rPr>
          <w:i/>
          <w:iCs/>
        </w:rPr>
        <w:t>…</w:t>
      </w:r>
    </w:p>
    <w:p w14:paraId="7D8540ED" w14:textId="77777777" w:rsidR="00EE5875" w:rsidRDefault="00457E89" w:rsidP="00457E89">
      <w:pPr>
        <w:pStyle w:val="NormalSansIndent"/>
      </w:pPr>
      <w:r w:rsidRPr="00675642">
        <w:t>plongea sous la table</w:t>
      </w:r>
      <w:r w:rsidR="00EE5875">
        <w:t xml:space="preserve">, </w:t>
      </w:r>
      <w:r w:rsidRPr="00675642">
        <w:t>se redressa en beuglant</w:t>
      </w:r>
      <w:r w:rsidR="00EE5875">
        <w:t> :</w:t>
      </w:r>
    </w:p>
    <w:p w14:paraId="5C18BC56" w14:textId="77777777" w:rsidR="00EE5875" w:rsidRDefault="00EE5875" w:rsidP="00EE5875">
      <w:pPr>
        <w:pStyle w:val="CentrEspAvt0EspApr0"/>
        <w:rPr>
          <w:i/>
          <w:iCs/>
        </w:rPr>
      </w:pPr>
      <w:r>
        <w:rPr>
          <w:i/>
          <w:iCs/>
        </w:rPr>
        <w:t xml:space="preserve">… </w:t>
      </w:r>
      <w:r w:rsidR="00457E89" w:rsidRPr="00675642">
        <w:rPr>
          <w:i/>
          <w:iCs/>
        </w:rPr>
        <w:t>Amen</w:t>
      </w:r>
      <w:r>
        <w:rPr>
          <w:i/>
          <w:iCs/>
        </w:rPr>
        <w:t> !</w:t>
      </w:r>
    </w:p>
    <w:p w14:paraId="20218917" w14:textId="77777777" w:rsidR="00EE5875" w:rsidRDefault="00457E89" w:rsidP="00457E89">
      <w:pPr>
        <w:pStyle w:val="NormalSansIndent"/>
      </w:pPr>
      <w:r w:rsidRPr="00675642">
        <w:t>ravala son rire</w:t>
      </w:r>
      <w:r w:rsidR="00EE5875">
        <w:t xml:space="preserve">, </w:t>
      </w:r>
      <w:r w:rsidRPr="00675642">
        <w:t>fit une affreuse grimace et dit</w:t>
      </w:r>
      <w:r w:rsidR="00EE5875">
        <w:t> :</w:t>
      </w:r>
    </w:p>
    <w:p w14:paraId="0B96E14F" w14:textId="77777777" w:rsidR="00EE5875" w:rsidRDefault="00EE5875" w:rsidP="00457E89">
      <w:r>
        <w:t>— </w:t>
      </w:r>
      <w:r w:rsidR="00457E89" w:rsidRPr="00675642">
        <w:t>Je voulais voir si c</w:t>
      </w:r>
      <w:r>
        <w:t>’</w:t>
      </w:r>
      <w:r w:rsidR="00457E89" w:rsidRPr="00675642">
        <w:t>étaient bien là vos chaussures</w:t>
      </w:r>
      <w:r>
        <w:t> !</w:t>
      </w:r>
    </w:p>
    <w:p w14:paraId="75AB4865" w14:textId="77777777" w:rsidR="00EE5875" w:rsidRDefault="00457E89" w:rsidP="00457E89">
      <w:proofErr w:type="spellStart"/>
      <w:r w:rsidRPr="00675642">
        <w:t>Pronine</w:t>
      </w:r>
      <w:proofErr w:type="spellEnd"/>
      <w:r w:rsidRPr="00675642">
        <w:t xml:space="preserve"> rapportait triomphalement un magnum</w:t>
      </w:r>
      <w:r w:rsidR="00EE5875">
        <w:t xml:space="preserve">. </w:t>
      </w:r>
      <w:r w:rsidRPr="00675642">
        <w:t>Puis il a</w:t>
      </w:r>
      <w:r w:rsidRPr="00675642">
        <w:t>l</w:t>
      </w:r>
      <w:r w:rsidRPr="00675642">
        <w:t>la chercher de quoi écrire</w:t>
      </w:r>
      <w:r w:rsidR="00EE5875">
        <w:t>.</w:t>
      </w:r>
    </w:p>
    <w:p w14:paraId="2E53E4C1" w14:textId="77777777" w:rsidR="00EE5875" w:rsidRDefault="00457E89" w:rsidP="00457E89">
      <w:r w:rsidRPr="00675642">
        <w:t>Dan Yack raffermit son monocle</w:t>
      </w:r>
      <w:r w:rsidR="00EE5875">
        <w:t xml:space="preserve">, </w:t>
      </w:r>
      <w:r w:rsidRPr="00675642">
        <w:t>apposa sa signature sur trois chèques</w:t>
      </w:r>
      <w:r w:rsidR="00EE5875">
        <w:t xml:space="preserve">, </w:t>
      </w:r>
      <w:r w:rsidRPr="00675642">
        <w:t>vida son verre d</w:t>
      </w:r>
      <w:r w:rsidR="00EE5875">
        <w:t>’</w:t>
      </w:r>
      <w:r w:rsidRPr="00675642">
        <w:t>un trait et reprit</w:t>
      </w:r>
      <w:r w:rsidR="00EE5875">
        <w:t> :</w:t>
      </w:r>
    </w:p>
    <w:p w14:paraId="157AF216" w14:textId="77777777" w:rsidR="00EE5875" w:rsidRDefault="00EE5875" w:rsidP="00457E89">
      <w:r>
        <w:lastRenderedPageBreak/>
        <w:t>— </w:t>
      </w:r>
      <w:r w:rsidR="00457E89" w:rsidRPr="00675642">
        <w:t>Tenez</w:t>
      </w:r>
      <w:r>
        <w:t xml:space="preserve">, </w:t>
      </w:r>
      <w:r w:rsidR="00457E89" w:rsidRPr="00675642">
        <w:t>j</w:t>
      </w:r>
      <w:r>
        <w:t>’</w:t>
      </w:r>
      <w:r w:rsidR="00457E89" w:rsidRPr="00675642">
        <w:t>ai laissé la somme en blanc</w:t>
      </w:r>
      <w:r>
        <w:t xml:space="preserve">. </w:t>
      </w:r>
      <w:r w:rsidR="00457E89" w:rsidRPr="00675642">
        <w:t>Vous pouvez les remplir et les libeller à votre convenance</w:t>
      </w:r>
      <w:r>
        <w:t xml:space="preserve">. </w:t>
      </w:r>
      <w:r w:rsidR="00457E89" w:rsidRPr="00675642">
        <w:t>Ma signature est bo</w:t>
      </w:r>
      <w:r w:rsidR="00457E89" w:rsidRPr="00675642">
        <w:t>n</w:t>
      </w:r>
      <w:r w:rsidR="00457E89" w:rsidRPr="00675642">
        <w:t>ne</w:t>
      </w:r>
      <w:r>
        <w:t xml:space="preserve">. </w:t>
      </w:r>
      <w:r w:rsidR="00457E89" w:rsidRPr="00675642">
        <w:t>J</w:t>
      </w:r>
      <w:r>
        <w:t>’</w:t>
      </w:r>
      <w:r w:rsidR="00457E89" w:rsidRPr="00675642">
        <w:t>ai personnellement de cinq à sept millions de livres ste</w:t>
      </w:r>
      <w:r w:rsidR="00457E89" w:rsidRPr="00675642">
        <w:t>r</w:t>
      </w:r>
      <w:r w:rsidR="00457E89" w:rsidRPr="00675642">
        <w:t>ling et suis depuis hier au soir le seul propriétaire de la firme William and William</w:t>
      </w:r>
      <w:r>
        <w:t xml:space="preserve">, </w:t>
      </w:r>
      <w:r w:rsidR="00457E89" w:rsidRPr="00675642">
        <w:t>armateurs</w:t>
      </w:r>
      <w:r>
        <w:t xml:space="preserve">, </w:t>
      </w:r>
      <w:r w:rsidR="00457E89" w:rsidRPr="00675642">
        <w:t>Liverpool</w:t>
      </w:r>
      <w:r>
        <w:t xml:space="preserve">, </w:t>
      </w:r>
      <w:r w:rsidR="00457E89" w:rsidRPr="00675642">
        <w:t>25 millions de l</w:t>
      </w:r>
      <w:r w:rsidR="00457E89" w:rsidRPr="00675642">
        <w:t>i</w:t>
      </w:r>
      <w:r w:rsidR="00457E89" w:rsidRPr="00675642">
        <w:t>vres de capital</w:t>
      </w:r>
      <w:r>
        <w:t xml:space="preserve">, </w:t>
      </w:r>
      <w:r w:rsidR="00457E89" w:rsidRPr="00675642">
        <w:t>nous avons trusté les pêcheries des océans arct</w:t>
      </w:r>
      <w:r w:rsidR="00457E89" w:rsidRPr="00675642">
        <w:t>i</w:t>
      </w:r>
      <w:r w:rsidR="00457E89" w:rsidRPr="00675642">
        <w:t>que et antarctique</w:t>
      </w:r>
      <w:r>
        <w:t xml:space="preserve">, </w:t>
      </w:r>
      <w:r w:rsidR="00457E89" w:rsidRPr="00675642">
        <w:t>et il n</w:t>
      </w:r>
      <w:r>
        <w:t>’</w:t>
      </w:r>
      <w:r w:rsidR="00457E89" w:rsidRPr="00675642">
        <w:t>y a pas un guichet de banque au mo</w:t>
      </w:r>
      <w:r w:rsidR="00457E89" w:rsidRPr="00675642">
        <w:t>n</w:t>
      </w:r>
      <w:r w:rsidR="00457E89" w:rsidRPr="00675642">
        <w:t>de qui ne vous paye ces bouts de papier</w:t>
      </w:r>
      <w:r>
        <w:t xml:space="preserve">, </w:t>
      </w:r>
      <w:r w:rsidR="00457E89" w:rsidRPr="00675642">
        <w:t>pourvu qu</w:t>
      </w:r>
      <w:r>
        <w:t>’</w:t>
      </w:r>
      <w:r w:rsidR="00457E89" w:rsidRPr="00675642">
        <w:t>il soit ouvert et que vous vous présentiez à l</w:t>
      </w:r>
      <w:r>
        <w:t>’</w:t>
      </w:r>
      <w:r w:rsidR="00457E89" w:rsidRPr="00675642">
        <w:t>heure</w:t>
      </w:r>
      <w:r>
        <w:t xml:space="preserve">. </w:t>
      </w:r>
      <w:r w:rsidR="00457E89" w:rsidRPr="00675642">
        <w:t>Vous pouvez aussi bien les déchirer</w:t>
      </w:r>
      <w:r>
        <w:t xml:space="preserve">, </w:t>
      </w:r>
      <w:r w:rsidR="00457E89" w:rsidRPr="00675642">
        <w:t>ajouta Dan Yack en bâillant</w:t>
      </w:r>
      <w:r>
        <w:t>.</w:t>
      </w:r>
    </w:p>
    <w:p w14:paraId="01450366" w14:textId="77777777" w:rsidR="00EE5875" w:rsidRDefault="00457E89" w:rsidP="00457E89">
      <w:r w:rsidRPr="00675642">
        <w:t>Il y eut un long silence</w:t>
      </w:r>
      <w:r w:rsidR="00EE5875">
        <w:t>.</w:t>
      </w:r>
    </w:p>
    <w:p w14:paraId="49009243" w14:textId="77777777" w:rsidR="00EE5875" w:rsidRDefault="00457E89" w:rsidP="00457E89">
      <w:r w:rsidRPr="00675642">
        <w:t>Dan Yack essuya son monocle</w:t>
      </w:r>
      <w:r w:rsidR="00EE5875">
        <w:t xml:space="preserve">, </w:t>
      </w:r>
      <w:r w:rsidRPr="00675642">
        <w:t>le replaça devant son œil gauche</w:t>
      </w:r>
      <w:r w:rsidR="00EE5875">
        <w:t xml:space="preserve">, </w:t>
      </w:r>
      <w:r w:rsidRPr="00675642">
        <w:t>crispa le sourcil</w:t>
      </w:r>
      <w:r w:rsidR="00EE5875">
        <w:t xml:space="preserve">, </w:t>
      </w:r>
      <w:r w:rsidRPr="00675642">
        <w:t>sourit bêtement</w:t>
      </w:r>
      <w:r w:rsidR="00EE5875">
        <w:t xml:space="preserve">, </w:t>
      </w:r>
      <w:r w:rsidRPr="00675642">
        <w:t>bâilla encore une fois et reprit</w:t>
      </w:r>
      <w:r w:rsidR="00EE5875">
        <w:t> :</w:t>
      </w:r>
    </w:p>
    <w:p w14:paraId="05A1138E" w14:textId="77777777" w:rsidR="00EE5875" w:rsidRDefault="00EE5875" w:rsidP="00457E89">
      <w:r>
        <w:t>— </w:t>
      </w:r>
      <w:r w:rsidR="00457E89" w:rsidRPr="00675642">
        <w:t>Je vous demande pardon</w:t>
      </w:r>
      <w:r>
        <w:t xml:space="preserve">, </w:t>
      </w:r>
      <w:r w:rsidR="00457E89" w:rsidRPr="00675642">
        <w:t>j</w:t>
      </w:r>
      <w:r>
        <w:t>’</w:t>
      </w:r>
      <w:r w:rsidR="00457E89" w:rsidRPr="00675642">
        <w:t>ai sommeil</w:t>
      </w:r>
      <w:r>
        <w:t xml:space="preserve">. </w:t>
      </w:r>
      <w:r w:rsidR="00457E89" w:rsidRPr="00675642">
        <w:t>Mais avant d</w:t>
      </w:r>
      <w:r>
        <w:t>’</w:t>
      </w:r>
      <w:r w:rsidR="00457E89" w:rsidRPr="00675642">
        <w:t>aller prendre mon bain</w:t>
      </w:r>
      <w:r>
        <w:t xml:space="preserve">, </w:t>
      </w:r>
      <w:r w:rsidR="00457E89" w:rsidRPr="00675642">
        <w:t>j</w:t>
      </w:r>
      <w:r>
        <w:t>’</w:t>
      </w:r>
      <w:r w:rsidR="00457E89" w:rsidRPr="00675642">
        <w:t>ai encore une proposition très sérieuse à vous faire</w:t>
      </w:r>
      <w:r>
        <w:t xml:space="preserve">. </w:t>
      </w:r>
      <w:r w:rsidR="00457E89" w:rsidRPr="00675642">
        <w:t>Tu serais bien gentil</w:t>
      </w:r>
      <w:r>
        <w:t xml:space="preserve">, </w:t>
      </w:r>
      <w:proofErr w:type="spellStart"/>
      <w:r w:rsidR="00457E89" w:rsidRPr="00675642">
        <w:t>Pronine</w:t>
      </w:r>
      <w:proofErr w:type="spellEnd"/>
      <w:r>
        <w:t xml:space="preserve">, </w:t>
      </w:r>
      <w:r w:rsidR="00457E89" w:rsidRPr="00675642">
        <w:t>d</w:t>
      </w:r>
      <w:r>
        <w:t>’</w:t>
      </w:r>
      <w:r w:rsidR="00457E89" w:rsidRPr="00675642">
        <w:t>aller prév</w:t>
      </w:r>
      <w:r w:rsidR="00457E89" w:rsidRPr="00675642">
        <w:t>e</w:t>
      </w:r>
      <w:r w:rsidR="00457E89" w:rsidRPr="00675642">
        <w:t>nir Billy</w:t>
      </w:r>
      <w:r>
        <w:t xml:space="preserve">, </w:t>
      </w:r>
      <w:r w:rsidR="00457E89" w:rsidRPr="00675642">
        <w:t>mon valet de chambre</w:t>
      </w:r>
      <w:r>
        <w:t xml:space="preserve">, </w:t>
      </w:r>
      <w:r w:rsidR="00457E89" w:rsidRPr="00675642">
        <w:t>que je ne rentrerai pas à la maison</w:t>
      </w:r>
      <w:r>
        <w:t xml:space="preserve">. </w:t>
      </w:r>
      <w:r w:rsidR="00457E89" w:rsidRPr="00675642">
        <w:t>Dis-lui de m</w:t>
      </w:r>
      <w:r>
        <w:t>’</w:t>
      </w:r>
      <w:r w:rsidR="00457E89" w:rsidRPr="00675642">
        <w:t>apporter mon nécessaire de toilette à la piscine du Club du Turkestan</w:t>
      </w:r>
      <w:r>
        <w:t xml:space="preserve">, </w:t>
      </w:r>
      <w:r w:rsidR="00457E89" w:rsidRPr="00675642">
        <w:t>ainsi que ma valise n</w:t>
      </w:r>
      <w:r>
        <w:t>° </w:t>
      </w:r>
      <w:r w:rsidRPr="00675642">
        <w:t>3</w:t>
      </w:r>
      <w:r>
        <w:t xml:space="preserve">, </w:t>
      </w:r>
      <w:r w:rsidR="00457E89" w:rsidRPr="00675642">
        <w:t>celle qui contient mon complet de flanelle gris perle</w:t>
      </w:r>
      <w:r>
        <w:t xml:space="preserve">. </w:t>
      </w:r>
      <w:r w:rsidR="00457E89" w:rsidRPr="00675642">
        <w:t>Dis-lui de venir me rejoindre au bain avec une bonne voiture caoutchoutée pour me mener d</w:t>
      </w:r>
      <w:r w:rsidR="00457E89" w:rsidRPr="00675642">
        <w:t>i</w:t>
      </w:r>
      <w:r w:rsidR="00457E89" w:rsidRPr="00675642">
        <w:t>rectement à la gare</w:t>
      </w:r>
      <w:r>
        <w:t xml:space="preserve">. </w:t>
      </w:r>
      <w:r w:rsidR="00457E89" w:rsidRPr="00675642">
        <w:t>Avant</w:t>
      </w:r>
      <w:r>
        <w:t xml:space="preserve">, </w:t>
      </w:r>
      <w:r w:rsidR="00457E89" w:rsidRPr="00675642">
        <w:t>qu</w:t>
      </w:r>
      <w:r>
        <w:t>’</w:t>
      </w:r>
      <w:r w:rsidR="00457E89" w:rsidRPr="00675642">
        <w:t>il passe au Petit Club de la N</w:t>
      </w:r>
      <w:r w:rsidR="00457E89" w:rsidRPr="00675642">
        <w:t>o</w:t>
      </w:r>
      <w:r w:rsidR="00457E89" w:rsidRPr="00675642">
        <w:t>blesse</w:t>
      </w:r>
      <w:r>
        <w:t xml:space="preserve">, </w:t>
      </w:r>
      <w:r w:rsidR="00457E89" w:rsidRPr="00675642">
        <w:t>quai des Anglais</w:t>
      </w:r>
      <w:r>
        <w:t xml:space="preserve">, </w:t>
      </w:r>
      <w:r w:rsidR="00457E89" w:rsidRPr="00675642">
        <w:t>pour y chercher ma canne à pommeau d</w:t>
      </w:r>
      <w:r>
        <w:t>’</w:t>
      </w:r>
      <w:r w:rsidR="00457E89" w:rsidRPr="00675642">
        <w:t>ambre que j</w:t>
      </w:r>
      <w:r>
        <w:t>’</w:t>
      </w:r>
      <w:r w:rsidR="00457E89" w:rsidRPr="00675642">
        <w:t xml:space="preserve">ai </w:t>
      </w:r>
      <w:proofErr w:type="spellStart"/>
      <w:r w:rsidR="00457E89" w:rsidRPr="00675642">
        <w:t>oubliée</w:t>
      </w:r>
      <w:proofErr w:type="spellEnd"/>
      <w:r w:rsidR="00457E89" w:rsidRPr="00675642">
        <w:t xml:space="preserve"> cette nuit</w:t>
      </w:r>
      <w:r>
        <w:t xml:space="preserve">, </w:t>
      </w:r>
      <w:r w:rsidR="00457E89" w:rsidRPr="00675642">
        <w:t>et qu</w:t>
      </w:r>
      <w:r>
        <w:t>’</w:t>
      </w:r>
      <w:r w:rsidR="00457E89" w:rsidRPr="00675642">
        <w:t>il se dépêche</w:t>
      </w:r>
      <w:r>
        <w:t xml:space="preserve">, </w:t>
      </w:r>
      <w:r w:rsidR="00457E89" w:rsidRPr="00675642">
        <w:t>ce la</w:t>
      </w:r>
      <w:r w:rsidR="00457E89" w:rsidRPr="00675642">
        <w:t>m</w:t>
      </w:r>
      <w:r w:rsidR="00457E89" w:rsidRPr="00675642">
        <w:t>bin</w:t>
      </w:r>
      <w:r>
        <w:t xml:space="preserve">, </w:t>
      </w:r>
      <w:r w:rsidR="00457E89" w:rsidRPr="00675642">
        <w:t>je ne tiens pas à manquer le train aujourd</w:t>
      </w:r>
      <w:r>
        <w:t>’</w:t>
      </w:r>
      <w:r w:rsidR="00457E89" w:rsidRPr="00675642">
        <w:t>hui</w:t>
      </w:r>
      <w:r>
        <w:t>.</w:t>
      </w:r>
    </w:p>
    <w:p w14:paraId="073EF96F" w14:textId="77777777" w:rsidR="00EE5875" w:rsidRDefault="00457E89" w:rsidP="00457E89">
      <w:r w:rsidRPr="00675642">
        <w:t xml:space="preserve">Et comme </w:t>
      </w:r>
      <w:proofErr w:type="spellStart"/>
      <w:r w:rsidRPr="00675642">
        <w:t>Pronine</w:t>
      </w:r>
      <w:proofErr w:type="spellEnd"/>
      <w:r w:rsidRPr="00675642">
        <w:t xml:space="preserve"> était déjà sur le seuil</w:t>
      </w:r>
      <w:r w:rsidR="00EE5875">
        <w:t xml:space="preserve">, </w:t>
      </w:r>
      <w:r w:rsidRPr="00675642">
        <w:t>posant un grand bonnet caucasien sur sa perruque bleue</w:t>
      </w:r>
      <w:r w:rsidR="00EE5875">
        <w:t xml:space="preserve">, </w:t>
      </w:r>
      <w:r w:rsidRPr="00675642">
        <w:t>il lui cria</w:t>
      </w:r>
      <w:r w:rsidR="00EE5875">
        <w:t> :</w:t>
      </w:r>
    </w:p>
    <w:p w14:paraId="44C36BA1" w14:textId="358BC061" w:rsidR="00EE5875" w:rsidRDefault="00EE5875" w:rsidP="00457E89">
      <w:r>
        <w:lastRenderedPageBreak/>
        <w:t>— </w:t>
      </w:r>
      <w:r w:rsidR="00457E89" w:rsidRPr="00675642">
        <w:t>Tu sais où j</w:t>
      </w:r>
      <w:r>
        <w:t>’</w:t>
      </w:r>
      <w:r w:rsidR="00457E89" w:rsidRPr="00675642">
        <w:t>habite</w:t>
      </w:r>
      <w:r>
        <w:t xml:space="preserve"> ? </w:t>
      </w:r>
      <w:r w:rsidR="00457E89" w:rsidRPr="00675642">
        <w:t>C</w:t>
      </w:r>
      <w:r>
        <w:t>’</w:t>
      </w:r>
      <w:r w:rsidR="00457E89" w:rsidRPr="00675642">
        <w:t xml:space="preserve">est au 7 de la </w:t>
      </w:r>
      <w:proofErr w:type="spellStart"/>
      <w:r w:rsidR="00457E89" w:rsidRPr="00675642">
        <w:t>Moïka</w:t>
      </w:r>
      <w:proofErr w:type="spellEnd"/>
      <w:r>
        <w:t xml:space="preserve">, </w:t>
      </w:r>
      <w:r w:rsidR="00457E89" w:rsidRPr="00675642">
        <w:t>au premier</w:t>
      </w:r>
      <w:r>
        <w:t xml:space="preserve">, </w:t>
      </w:r>
      <w:r w:rsidR="00457E89" w:rsidRPr="00675642">
        <w:t>à gauche</w:t>
      </w:r>
      <w:r>
        <w:t xml:space="preserve">. </w:t>
      </w:r>
      <w:r w:rsidR="00457E89" w:rsidRPr="00675642">
        <w:t>Maintenant</w:t>
      </w:r>
      <w:r>
        <w:t xml:space="preserve">, </w:t>
      </w:r>
      <w:r w:rsidR="00457E89" w:rsidRPr="00675642">
        <w:t>à nous</w:t>
      </w:r>
      <w:r>
        <w:t xml:space="preserve">, </w:t>
      </w:r>
      <w:r w:rsidR="00457E89" w:rsidRPr="00675642">
        <w:t>messieurs</w:t>
      </w:r>
      <w:r>
        <w:t xml:space="preserve">, </w:t>
      </w:r>
      <w:r w:rsidR="00457E89" w:rsidRPr="00675642">
        <w:t>reprit Dan Yack en s</w:t>
      </w:r>
      <w:r>
        <w:t>’</w:t>
      </w:r>
      <w:r w:rsidR="00457E89" w:rsidRPr="00675642">
        <w:t>adressant aux trois jeunes gens</w:t>
      </w:r>
      <w:r>
        <w:t xml:space="preserve">, </w:t>
      </w:r>
      <w:r w:rsidR="00457E89" w:rsidRPr="00675642">
        <w:t>et dépêchons</w:t>
      </w:r>
      <w:r>
        <w:t xml:space="preserve">, </w:t>
      </w:r>
      <w:r w:rsidR="00457E89" w:rsidRPr="00675642">
        <w:t>car j</w:t>
      </w:r>
      <w:r>
        <w:t>’</w:t>
      </w:r>
      <w:r w:rsidR="00457E89" w:rsidRPr="00675642">
        <w:t>ai hâte d</w:t>
      </w:r>
      <w:r>
        <w:t>’</w:t>
      </w:r>
      <w:r w:rsidR="00457E89" w:rsidRPr="00675642">
        <w:t xml:space="preserve">aller faire mon temps de </w:t>
      </w:r>
      <w:r w:rsidR="00457E89" w:rsidRPr="00675642">
        <w:rPr>
          <w:i/>
          <w:iCs/>
        </w:rPr>
        <w:t>crawl</w:t>
      </w:r>
      <w:r>
        <w:rPr>
          <w:i/>
          <w:iCs/>
        </w:rPr>
        <w:t xml:space="preserve">. </w:t>
      </w:r>
      <w:r w:rsidR="00457E89" w:rsidRPr="00675642">
        <w:t>Vous en avez assez de la vie que vous menez</w:t>
      </w:r>
      <w:r>
        <w:t xml:space="preserve"> ? </w:t>
      </w:r>
      <w:r w:rsidR="00457E89" w:rsidRPr="00675642">
        <w:t>Moi aussi</w:t>
      </w:r>
      <w:r>
        <w:t xml:space="preserve">. </w:t>
      </w:r>
      <w:r w:rsidR="00457E89" w:rsidRPr="00675642">
        <w:t>Voici ce que je vous propose</w:t>
      </w:r>
      <w:r>
        <w:t xml:space="preserve">. </w:t>
      </w:r>
      <w:r w:rsidR="00457E89" w:rsidRPr="00675642">
        <w:t>Nous sommes aujourd</w:t>
      </w:r>
      <w:r>
        <w:t>’</w:t>
      </w:r>
      <w:r w:rsidR="00457E89" w:rsidRPr="00675642">
        <w:t xml:space="preserve">hui le </w:t>
      </w:r>
      <w:r w:rsidRPr="00675642">
        <w:t>3</w:t>
      </w:r>
      <w:r>
        <w:t> </w:t>
      </w:r>
      <w:r w:rsidRPr="00675642">
        <w:t>septembre</w:t>
      </w:r>
      <w:r>
        <w:t xml:space="preserve">. </w:t>
      </w:r>
      <w:r w:rsidR="00457E89" w:rsidRPr="00675642">
        <w:t>Le 1</w:t>
      </w:r>
      <w:r w:rsidRPr="00675642">
        <w:t>7</w:t>
      </w:r>
      <w:r>
        <w:t> </w:t>
      </w:r>
      <w:r w:rsidRPr="00675642">
        <w:t>novembre</w:t>
      </w:r>
      <w:r>
        <w:t xml:space="preserve">, </w:t>
      </w:r>
      <w:r w:rsidR="00457E89" w:rsidRPr="00675642">
        <w:t>vieux st</w:t>
      </w:r>
      <w:r w:rsidR="00457E89" w:rsidRPr="00675642">
        <w:t>y</w:t>
      </w:r>
      <w:r w:rsidR="00457E89" w:rsidRPr="00675642">
        <w:t>le</w:t>
      </w:r>
      <w:r>
        <w:t xml:space="preserve">, </w:t>
      </w:r>
      <w:r w:rsidR="00457E89" w:rsidRPr="00675642">
        <w:t>donc dans un peu plus de deux mois</w:t>
      </w:r>
      <w:r>
        <w:t xml:space="preserve">, </w:t>
      </w:r>
      <w:r w:rsidR="00457E89" w:rsidRPr="00675642">
        <w:t>j</w:t>
      </w:r>
      <w:r>
        <w:t>’</w:t>
      </w:r>
      <w:r w:rsidR="00457E89" w:rsidRPr="00675642">
        <w:t>ai un schooner à v</w:t>
      </w:r>
      <w:r w:rsidR="00457E89" w:rsidRPr="00675642">
        <w:t>a</w:t>
      </w:r>
      <w:r w:rsidR="00457E89" w:rsidRPr="00675642">
        <w:t>peur de 192 tonneaux</w:t>
      </w:r>
      <w:r>
        <w:t xml:space="preserve">, </w:t>
      </w:r>
      <w:r w:rsidR="00457E89" w:rsidRPr="00675642">
        <w:rPr>
          <w:i/>
          <w:iCs/>
        </w:rPr>
        <w:t>The Old William</w:t>
      </w:r>
      <w:r>
        <w:rPr>
          <w:i/>
          <w:iCs/>
        </w:rPr>
        <w:t xml:space="preserve">, </w:t>
      </w:r>
      <w:r w:rsidR="00457E89" w:rsidRPr="00675642">
        <w:t>qui lève l</w:t>
      </w:r>
      <w:r>
        <w:t>’</w:t>
      </w:r>
      <w:r w:rsidR="00457E89" w:rsidRPr="00675642">
        <w:t>ancre à Live</w:t>
      </w:r>
      <w:r w:rsidR="00457E89" w:rsidRPr="00675642">
        <w:t>r</w:t>
      </w:r>
      <w:r w:rsidR="00457E89" w:rsidRPr="00675642">
        <w:t>pool</w:t>
      </w:r>
      <w:r>
        <w:t xml:space="preserve">, </w:t>
      </w:r>
      <w:r w:rsidR="00457E89" w:rsidRPr="00675642">
        <w:t xml:space="preserve">entre 5 et </w:t>
      </w:r>
      <w:r w:rsidRPr="00675642">
        <w:t>7</w:t>
      </w:r>
      <w:r>
        <w:t> </w:t>
      </w:r>
      <w:r w:rsidRPr="00675642">
        <w:t>heure</w:t>
      </w:r>
      <w:r w:rsidR="00457E89" w:rsidRPr="00675642">
        <w:t>s du matin</w:t>
      </w:r>
      <w:r>
        <w:t xml:space="preserve">. </w:t>
      </w:r>
      <w:r w:rsidR="00457E89" w:rsidRPr="00675642">
        <w:t>Je serai à bord</w:t>
      </w:r>
      <w:r>
        <w:t xml:space="preserve">. </w:t>
      </w:r>
      <w:r w:rsidR="00457E89" w:rsidRPr="00675642">
        <w:t>Rejo</w:t>
      </w:r>
      <w:r w:rsidR="00457E89" w:rsidRPr="00675642">
        <w:t>i</w:t>
      </w:r>
      <w:r w:rsidR="00457E89" w:rsidRPr="00675642">
        <w:t>gnez-moi</w:t>
      </w:r>
      <w:r>
        <w:t xml:space="preserve">. </w:t>
      </w:r>
      <w:r w:rsidR="00457E89" w:rsidRPr="00675642">
        <w:rPr>
          <w:i/>
          <w:iCs/>
        </w:rPr>
        <w:t>The Old William</w:t>
      </w:r>
      <w:r w:rsidR="00457E89" w:rsidRPr="00675642">
        <w:t xml:space="preserve"> ravitaille nos flottes de baleiniers dans les mers du Sud</w:t>
      </w:r>
      <w:r>
        <w:t xml:space="preserve">. </w:t>
      </w:r>
      <w:r w:rsidR="00457E89" w:rsidRPr="00675642">
        <w:rPr>
          <w:i/>
          <w:iCs/>
        </w:rPr>
        <w:t>Là-bas</w:t>
      </w:r>
      <w:r>
        <w:rPr>
          <w:i/>
          <w:iCs/>
        </w:rPr>
        <w:t xml:space="preserve">, </w:t>
      </w:r>
      <w:r w:rsidR="00457E89" w:rsidRPr="00675642">
        <w:rPr>
          <w:i/>
          <w:iCs/>
        </w:rPr>
        <w:t>au Sud</w:t>
      </w:r>
      <w:r>
        <w:rPr>
          <w:i/>
          <w:iCs/>
        </w:rPr>
        <w:t xml:space="preserve">, </w:t>
      </w:r>
      <w:r w:rsidR="00457E89" w:rsidRPr="00675642">
        <w:rPr>
          <w:i/>
          <w:iCs/>
        </w:rPr>
        <w:t>où ne vont jamais les vaisseaux</w:t>
      </w:r>
      <w:r>
        <w:rPr>
          <w:i/>
          <w:iCs/>
        </w:rPr>
        <w:t xml:space="preserve"> ; </w:t>
      </w:r>
      <w:r w:rsidR="00457E89" w:rsidRPr="00675642">
        <w:rPr>
          <w:i/>
          <w:iCs/>
        </w:rPr>
        <w:t>quelque part entre le talon de la Nouvelle-Zélande et le Pôle Sud</w:t>
      </w:r>
      <w:r>
        <w:rPr>
          <w:i/>
          <w:iCs/>
        </w:rPr>
        <w:t xml:space="preserve">, </w:t>
      </w:r>
      <w:r w:rsidR="00457E89" w:rsidRPr="00675642">
        <w:t>comme écrivait</w:t>
      </w:r>
      <w:r>
        <w:t xml:space="preserve">, </w:t>
      </w:r>
      <w:r w:rsidR="00457E89" w:rsidRPr="00675642">
        <w:t>l</w:t>
      </w:r>
      <w:r>
        <w:t>’</w:t>
      </w:r>
      <w:r w:rsidR="00457E89" w:rsidRPr="00675642">
        <w:t>autre jour</w:t>
      </w:r>
      <w:r>
        <w:t xml:space="preserve">, </w:t>
      </w:r>
      <w:r w:rsidR="00457E89" w:rsidRPr="00675642">
        <w:t xml:space="preserve">je ne sais plus quel âne dans le </w:t>
      </w:r>
      <w:r w:rsidR="00457E89" w:rsidRPr="00675642">
        <w:rPr>
          <w:i/>
          <w:iCs/>
        </w:rPr>
        <w:t>Times</w:t>
      </w:r>
      <w:r>
        <w:rPr>
          <w:i/>
          <w:iCs/>
        </w:rPr>
        <w:t xml:space="preserve">. </w:t>
      </w:r>
      <w:r w:rsidR="00457E89" w:rsidRPr="00675642">
        <w:t>Eh bien</w:t>
      </w:r>
      <w:r>
        <w:t xml:space="preserve">, </w:t>
      </w:r>
      <w:r w:rsidR="00457E89" w:rsidRPr="00675642">
        <w:t>moi je vous y mène</w:t>
      </w:r>
      <w:r>
        <w:t xml:space="preserve">. </w:t>
      </w:r>
      <w:r w:rsidR="00457E89" w:rsidRPr="00675642">
        <w:t>Cela vous va-t-il</w:t>
      </w:r>
      <w:r>
        <w:t xml:space="preserve"> ? </w:t>
      </w:r>
      <w:r w:rsidR="00457E89" w:rsidRPr="00675642">
        <w:t>Je vous offre un voyage autour du monde et un établiss</w:t>
      </w:r>
      <w:r w:rsidR="00457E89" w:rsidRPr="00675642">
        <w:t>e</w:t>
      </w:r>
      <w:r w:rsidR="00457E89" w:rsidRPr="00675642">
        <w:t>ment</w:t>
      </w:r>
      <w:r>
        <w:t xml:space="preserve">, </w:t>
      </w:r>
      <w:r w:rsidR="00457E89" w:rsidRPr="00675642">
        <w:t>mettons d</w:t>
      </w:r>
      <w:r>
        <w:t>’</w:t>
      </w:r>
      <w:r w:rsidR="00457E89" w:rsidRPr="00675642">
        <w:t>un an</w:t>
      </w:r>
      <w:r>
        <w:t xml:space="preserve">, </w:t>
      </w:r>
      <w:r w:rsidR="00457E89" w:rsidRPr="00675642">
        <w:t>dans une île qui ne sera qu</w:t>
      </w:r>
      <w:r>
        <w:t>’</w:t>
      </w:r>
      <w:r w:rsidR="00457E89" w:rsidRPr="00675642">
        <w:t>à nous quatre</w:t>
      </w:r>
      <w:r>
        <w:t xml:space="preserve">. </w:t>
      </w:r>
      <w:r w:rsidR="00457E89" w:rsidRPr="00675642">
        <w:t>Frais d</w:t>
      </w:r>
      <w:r>
        <w:t>’</w:t>
      </w:r>
      <w:r w:rsidR="00457E89" w:rsidRPr="00675642">
        <w:t>équipement</w:t>
      </w:r>
      <w:r>
        <w:t xml:space="preserve">, </w:t>
      </w:r>
      <w:r w:rsidR="00457E89" w:rsidRPr="00675642">
        <w:t>etc</w:t>
      </w:r>
      <w:r>
        <w:t xml:space="preserve">., </w:t>
      </w:r>
      <w:r w:rsidR="00457E89" w:rsidRPr="00675642">
        <w:t>à ma charge</w:t>
      </w:r>
      <w:r>
        <w:t xml:space="preserve">. </w:t>
      </w:r>
      <w:r w:rsidR="00457E89" w:rsidRPr="00675642">
        <w:t>Aucune condition que l</w:t>
      </w:r>
      <w:r>
        <w:t>’</w:t>
      </w:r>
      <w:r w:rsidR="00457E89" w:rsidRPr="00675642">
        <w:t>engagement pris par chacun de nous de laisser chacun vivre à sa guise dans les limites de notre île</w:t>
      </w:r>
      <w:r>
        <w:t xml:space="preserve">. </w:t>
      </w:r>
      <w:r w:rsidR="00457E89" w:rsidRPr="00675642">
        <w:t>Cela vous va-t-il</w:t>
      </w:r>
      <w:r>
        <w:t xml:space="preserve"> ? </w:t>
      </w:r>
      <w:r w:rsidR="00457E89" w:rsidRPr="00675642">
        <w:t>Ne r</w:t>
      </w:r>
      <w:r w:rsidR="00457E89" w:rsidRPr="00675642">
        <w:t>é</w:t>
      </w:r>
      <w:r w:rsidR="00457E89" w:rsidRPr="00675642">
        <w:t>pondez pas immédiatement</w:t>
      </w:r>
      <w:r>
        <w:t xml:space="preserve">, </w:t>
      </w:r>
      <w:r w:rsidR="00457E89" w:rsidRPr="00675642">
        <w:t>vous avez le temps de vous décider</w:t>
      </w:r>
      <w:r>
        <w:t xml:space="preserve">. </w:t>
      </w:r>
      <w:r w:rsidR="00457E89" w:rsidRPr="00675642">
        <w:t>Mais</w:t>
      </w:r>
      <w:r>
        <w:t xml:space="preserve">, </w:t>
      </w:r>
      <w:r w:rsidR="00457E89" w:rsidRPr="00675642">
        <w:t>ma parole</w:t>
      </w:r>
      <w:r>
        <w:t xml:space="preserve">, </w:t>
      </w:r>
      <w:r w:rsidR="00457E89" w:rsidRPr="00675642">
        <w:t>je compte absolument sur vous le 1</w:t>
      </w:r>
      <w:r w:rsidRPr="00675642">
        <w:t>7</w:t>
      </w:r>
      <w:r>
        <w:t> </w:t>
      </w:r>
      <w:r w:rsidRPr="00675642">
        <w:t>nove</w:t>
      </w:r>
      <w:r w:rsidRPr="00675642">
        <w:t>m</w:t>
      </w:r>
      <w:r w:rsidRPr="00675642">
        <w:t>bre</w:t>
      </w:r>
      <w:r>
        <w:t xml:space="preserve">. </w:t>
      </w:r>
      <w:r w:rsidR="00457E89" w:rsidRPr="00675642">
        <w:t>Ne vous embarrassez pas de bagages</w:t>
      </w:r>
      <w:r>
        <w:t xml:space="preserve">, </w:t>
      </w:r>
      <w:r w:rsidR="00457E89" w:rsidRPr="00675642">
        <w:t>tout sera am</w:t>
      </w:r>
      <w:r w:rsidR="00457E89" w:rsidRPr="00675642">
        <w:t>é</w:t>
      </w:r>
      <w:r w:rsidR="00457E89" w:rsidRPr="00675642">
        <w:t>nagé à bord de l</w:t>
      </w:r>
      <w:r>
        <w:rPr>
          <w:i/>
          <w:iCs/>
        </w:rPr>
        <w:t>’</w:t>
      </w:r>
      <w:r w:rsidR="00457E89" w:rsidRPr="00675642">
        <w:rPr>
          <w:i/>
          <w:iCs/>
        </w:rPr>
        <w:t>Old William</w:t>
      </w:r>
      <w:r w:rsidR="00457E89" w:rsidRPr="00675642">
        <w:t xml:space="preserve"> pour vous recevoir et vous faire faire une confortable traversée</w:t>
      </w:r>
      <w:r>
        <w:t xml:space="preserve">, </w:t>
      </w:r>
      <w:r w:rsidR="00457E89" w:rsidRPr="00675642">
        <w:t>et moi</w:t>
      </w:r>
      <w:r>
        <w:t xml:space="preserve">, </w:t>
      </w:r>
      <w:r w:rsidR="00457E89" w:rsidRPr="00675642">
        <w:t>je me tiendrai</w:t>
      </w:r>
      <w:r>
        <w:t xml:space="preserve">, </w:t>
      </w:r>
      <w:r w:rsidR="00457E89" w:rsidRPr="00675642">
        <w:t>de 5 à 7</w:t>
      </w:r>
      <w:r>
        <w:t xml:space="preserve">, </w:t>
      </w:r>
      <w:r w:rsidR="00457E89" w:rsidRPr="00675642">
        <w:t>à l</w:t>
      </w:r>
      <w:r>
        <w:t>’</w:t>
      </w:r>
      <w:r w:rsidR="00457E89" w:rsidRPr="00675642">
        <w:t>échelle pour vous souhaiter la bienvenue</w:t>
      </w:r>
      <w:r>
        <w:t xml:space="preserve">. </w:t>
      </w:r>
      <w:r w:rsidR="00457E89" w:rsidRPr="00675642">
        <w:t>Que chacun de vous n</w:t>
      </w:r>
      <w:r>
        <w:t>’</w:t>
      </w:r>
      <w:r w:rsidR="00457E89" w:rsidRPr="00675642">
        <w:t>apporte que les outils de son métier</w:t>
      </w:r>
      <w:r>
        <w:t xml:space="preserve">. </w:t>
      </w:r>
      <w:r w:rsidR="00457E89" w:rsidRPr="00675642">
        <w:t>Encore un mot à ce sujet et je me sauve</w:t>
      </w:r>
      <w:r>
        <w:t xml:space="preserve">, </w:t>
      </w:r>
      <w:r w:rsidR="00457E89" w:rsidRPr="00675642">
        <w:t>le Nord-Express part à midi une et n</w:t>
      </w:r>
      <w:r>
        <w:t>’</w:t>
      </w:r>
      <w:r w:rsidR="00457E89" w:rsidRPr="00675642">
        <w:t>attend pas</w:t>
      </w:r>
      <w:r>
        <w:t xml:space="preserve">. </w:t>
      </w:r>
      <w:r w:rsidR="00457E89" w:rsidRPr="00675642">
        <w:t>Vous êtes des artistes</w:t>
      </w:r>
      <w:r>
        <w:t xml:space="preserve">. </w:t>
      </w:r>
      <w:r w:rsidR="00457E89" w:rsidRPr="00675642">
        <w:t>Je tiens à vous prévenir que je ne suis ni collectionneur</w:t>
      </w:r>
      <w:r>
        <w:t xml:space="preserve">, </w:t>
      </w:r>
      <w:r w:rsidR="00457E89" w:rsidRPr="00675642">
        <w:t>ni amateur</w:t>
      </w:r>
      <w:r>
        <w:t xml:space="preserve">, </w:t>
      </w:r>
      <w:r w:rsidR="00457E89" w:rsidRPr="00675642">
        <w:t>ni mécène</w:t>
      </w:r>
      <w:r>
        <w:t xml:space="preserve">. </w:t>
      </w:r>
      <w:r w:rsidR="00457E89" w:rsidRPr="00675642">
        <w:t>Je n</w:t>
      </w:r>
      <w:r>
        <w:t>’</w:t>
      </w:r>
      <w:r w:rsidR="00457E89" w:rsidRPr="00675642">
        <w:t>entends rien aux Beaux-Arts et j</w:t>
      </w:r>
      <w:r>
        <w:t>’</w:t>
      </w:r>
      <w:r w:rsidR="00457E89" w:rsidRPr="00675642">
        <w:t>ai toujours trouvé ridicule la passion qu</w:t>
      </w:r>
      <w:r>
        <w:t>’</w:t>
      </w:r>
      <w:r w:rsidR="00457E89" w:rsidRPr="00675642">
        <w:t>avait ma tante Régula pour les tableaux et les vieux meubles</w:t>
      </w:r>
      <w:r>
        <w:t xml:space="preserve">. </w:t>
      </w:r>
      <w:r w:rsidR="00457E89" w:rsidRPr="00675642">
        <w:t>Je n</w:t>
      </w:r>
      <w:r>
        <w:t>’</w:t>
      </w:r>
      <w:r w:rsidR="00457E89" w:rsidRPr="00675642">
        <w:t>ai j</w:t>
      </w:r>
      <w:r w:rsidR="00457E89" w:rsidRPr="00675642">
        <w:t>a</w:t>
      </w:r>
      <w:r w:rsidR="00457E89" w:rsidRPr="00675642">
        <w:t>mais lu un livre et je n</w:t>
      </w:r>
      <w:r>
        <w:t>’</w:t>
      </w:r>
      <w:r w:rsidR="00457E89" w:rsidRPr="00675642">
        <w:t>ai jamais compris la raison d</w:t>
      </w:r>
      <w:r>
        <w:t>’</w:t>
      </w:r>
      <w:r w:rsidR="00457E89" w:rsidRPr="00675642">
        <w:t>être des st</w:t>
      </w:r>
      <w:r w:rsidR="00457E89" w:rsidRPr="00675642">
        <w:t>a</w:t>
      </w:r>
      <w:r w:rsidR="00457E89" w:rsidRPr="00675642">
        <w:t xml:space="preserve">tues qui arrêtent la </w:t>
      </w:r>
      <w:r w:rsidR="00457E89" w:rsidRPr="00675642">
        <w:lastRenderedPageBreak/>
        <w:t>circulation dans les rues animées des gra</w:t>
      </w:r>
      <w:r w:rsidR="00457E89" w:rsidRPr="00675642">
        <w:t>n</w:t>
      </w:r>
      <w:r w:rsidR="00457E89" w:rsidRPr="00675642">
        <w:t>des villes</w:t>
      </w:r>
      <w:r>
        <w:t xml:space="preserve">. </w:t>
      </w:r>
      <w:r w:rsidR="00457E89" w:rsidRPr="00675642">
        <w:t>La musique m</w:t>
      </w:r>
      <w:r>
        <w:t>’</w:t>
      </w:r>
      <w:r w:rsidR="00457E89" w:rsidRPr="00675642">
        <w:t>embête</w:t>
      </w:r>
      <w:r>
        <w:t xml:space="preserve">. </w:t>
      </w:r>
      <w:r w:rsidR="00457E89" w:rsidRPr="00675642">
        <w:t>Je n</w:t>
      </w:r>
      <w:r>
        <w:t>’</w:t>
      </w:r>
      <w:r w:rsidR="00457E89" w:rsidRPr="00675642">
        <w:t>aime que le ronron nasi</w:t>
      </w:r>
      <w:r w:rsidR="00457E89" w:rsidRPr="00675642">
        <w:t>l</w:t>
      </w:r>
      <w:r w:rsidR="00457E89" w:rsidRPr="00675642">
        <w:t xml:space="preserve">lard des phonographes et les cris géants des </w:t>
      </w:r>
      <w:proofErr w:type="spellStart"/>
      <w:r w:rsidR="00457E89" w:rsidRPr="00675642">
        <w:t>gramos</w:t>
      </w:r>
      <w:proofErr w:type="spellEnd"/>
      <w:r>
        <w:t xml:space="preserve">. </w:t>
      </w:r>
      <w:r w:rsidR="00457E89" w:rsidRPr="00675642">
        <w:t>Ça</w:t>
      </w:r>
      <w:r>
        <w:t xml:space="preserve">, </w:t>
      </w:r>
      <w:r w:rsidR="00457E89" w:rsidRPr="00675642">
        <w:t>je vous le garantis</w:t>
      </w:r>
      <w:r>
        <w:t xml:space="preserve">, </w:t>
      </w:r>
      <w:r w:rsidR="00457E89" w:rsidRPr="00675642">
        <w:t>j</w:t>
      </w:r>
      <w:r>
        <w:t>’</w:t>
      </w:r>
      <w:r w:rsidR="00457E89" w:rsidRPr="00675642">
        <w:t>emmènerai avec moi une pleine cargaison de ro</w:t>
      </w:r>
      <w:r w:rsidR="00457E89" w:rsidRPr="00675642">
        <w:t>u</w:t>
      </w:r>
      <w:r w:rsidR="00457E89" w:rsidRPr="00675642">
        <w:t>leaux et de disques</w:t>
      </w:r>
      <w:r>
        <w:t xml:space="preserve">, </w:t>
      </w:r>
      <w:r w:rsidR="00457E89" w:rsidRPr="00675642">
        <w:t>ainsi qu</w:t>
      </w:r>
      <w:r>
        <w:t>’</w:t>
      </w:r>
      <w:r w:rsidR="00457E89" w:rsidRPr="00675642">
        <w:t>une demi-douzaine d</w:t>
      </w:r>
      <w:r>
        <w:t>’</w:t>
      </w:r>
      <w:r w:rsidR="00457E89" w:rsidRPr="00675642">
        <w:t>appareils pe</w:t>
      </w:r>
      <w:r w:rsidR="00457E89" w:rsidRPr="00675642">
        <w:t>r</w:t>
      </w:r>
      <w:r w:rsidR="00457E89" w:rsidRPr="00675642">
        <w:t>fectionnés</w:t>
      </w:r>
      <w:r>
        <w:t xml:space="preserve">. </w:t>
      </w:r>
      <w:r w:rsidR="00457E89" w:rsidRPr="00675642">
        <w:t>J</w:t>
      </w:r>
      <w:r>
        <w:t>’</w:t>
      </w:r>
      <w:r w:rsidR="00457E89" w:rsidRPr="00675642">
        <w:t>emmène aussi Bari</w:t>
      </w:r>
      <w:r>
        <w:t xml:space="preserve">, </w:t>
      </w:r>
      <w:r w:rsidR="00457E89" w:rsidRPr="00675642">
        <w:t>mon chien</w:t>
      </w:r>
      <w:r>
        <w:t xml:space="preserve">, </w:t>
      </w:r>
      <w:r w:rsidR="00457E89" w:rsidRPr="00675642">
        <w:t>un Saint-Bernard à long poil et</w:t>
      </w:r>
      <w:r>
        <w:t xml:space="preserve">, </w:t>
      </w:r>
      <w:r w:rsidR="00457E89" w:rsidRPr="00675642">
        <w:t>naturellement</w:t>
      </w:r>
      <w:r>
        <w:t xml:space="preserve">, </w:t>
      </w:r>
      <w:r w:rsidR="00457E89" w:rsidRPr="00675642">
        <w:t>le plus grand flacon du dernier pa</w:t>
      </w:r>
      <w:r w:rsidR="00457E89" w:rsidRPr="00675642">
        <w:t>r</w:t>
      </w:r>
      <w:r w:rsidR="00457E89" w:rsidRPr="00675642">
        <w:t>fum à la mode</w:t>
      </w:r>
      <w:r>
        <w:t xml:space="preserve">. </w:t>
      </w:r>
      <w:r w:rsidR="00457E89" w:rsidRPr="00675642">
        <w:t>Sur ce</w:t>
      </w:r>
      <w:r>
        <w:t xml:space="preserve">, </w:t>
      </w:r>
      <w:r w:rsidR="00457E89" w:rsidRPr="00675642">
        <w:t>au revoir</w:t>
      </w:r>
      <w:r>
        <w:t xml:space="preserve">, </w:t>
      </w:r>
      <w:r w:rsidR="00457E89" w:rsidRPr="00675642">
        <w:t>mes amis</w:t>
      </w:r>
      <w:r>
        <w:t xml:space="preserve">, </w:t>
      </w:r>
      <w:r w:rsidR="00457E89" w:rsidRPr="00675642">
        <w:t>à bie</w:t>
      </w:r>
      <w:r w:rsidR="00457E89" w:rsidRPr="00675642">
        <w:t>n</w:t>
      </w:r>
      <w:r w:rsidR="00457E89" w:rsidRPr="00675642">
        <w:t>tôt</w:t>
      </w:r>
      <w:r>
        <w:t> !</w:t>
      </w:r>
    </w:p>
    <w:p w14:paraId="0A889A6B" w14:textId="77777777" w:rsidR="00EE5875" w:rsidRDefault="00457E89" w:rsidP="00457E89">
      <w:r w:rsidRPr="00675642">
        <w:t xml:space="preserve">Et Dan Yack sortit du </w:t>
      </w:r>
      <w:r w:rsidRPr="00675642">
        <w:rPr>
          <w:i/>
          <w:iCs/>
        </w:rPr>
        <w:t>Chien Errant</w:t>
      </w:r>
      <w:r w:rsidRPr="00675642">
        <w:t xml:space="preserve"> en courant</w:t>
      </w:r>
      <w:r w:rsidR="00EE5875">
        <w:t>.</w:t>
      </w:r>
    </w:p>
    <w:p w14:paraId="3EEC4C6A" w14:textId="77777777" w:rsidR="00EE5875" w:rsidRDefault="00457E89" w:rsidP="00457E89">
      <w:r w:rsidRPr="00675642">
        <w:t>Dans la rue</w:t>
      </w:r>
      <w:r w:rsidR="00EE5875">
        <w:t xml:space="preserve">, </w:t>
      </w:r>
      <w:r w:rsidRPr="00675642">
        <w:t>il chantait</w:t>
      </w:r>
      <w:r w:rsidR="00EE5875">
        <w:t>.</w:t>
      </w:r>
    </w:p>
    <w:p w14:paraId="4A43C6EA" w14:textId="77777777" w:rsidR="00EE5875" w:rsidRDefault="00457E89" w:rsidP="00457E89">
      <w:r w:rsidRPr="00675642">
        <w:t xml:space="preserve">Il chantait encore dans la piscine en faisant un </w:t>
      </w:r>
      <w:r w:rsidRPr="00675642">
        <w:rPr>
          <w:i/>
          <w:iCs/>
        </w:rPr>
        <w:t xml:space="preserve">over-arm-stroke </w:t>
      </w:r>
      <w:r w:rsidRPr="00675642">
        <w:t>impeccable</w:t>
      </w:r>
      <w:r w:rsidR="00EE5875">
        <w:t>.</w:t>
      </w:r>
    </w:p>
    <w:p w14:paraId="2B9044AD" w14:textId="77777777" w:rsidR="00EE5875" w:rsidRDefault="00457E89" w:rsidP="00457E89">
      <w:r w:rsidRPr="00675642">
        <w:t>Et quand</w:t>
      </w:r>
      <w:r w:rsidR="00EE5875">
        <w:t xml:space="preserve">, </w:t>
      </w:r>
      <w:r w:rsidRPr="00675642">
        <w:t>quelques heures plus tard</w:t>
      </w:r>
      <w:r w:rsidR="00EE5875">
        <w:t xml:space="preserve">, </w:t>
      </w:r>
      <w:r w:rsidRPr="00675642">
        <w:t>le Nord-Express qui</w:t>
      </w:r>
      <w:r w:rsidRPr="00675642">
        <w:t>t</w:t>
      </w:r>
      <w:r w:rsidRPr="00675642">
        <w:t>tait Saint-Pétersbourg</w:t>
      </w:r>
      <w:r w:rsidR="00EE5875">
        <w:t xml:space="preserve">, </w:t>
      </w:r>
      <w:r w:rsidRPr="00675642">
        <w:t>Dan Yack chantait dans son wagon-lit</w:t>
      </w:r>
      <w:r w:rsidR="00EE5875">
        <w:t> :</w:t>
      </w:r>
    </w:p>
    <w:p w14:paraId="2B17CF40" w14:textId="77777777" w:rsidR="00EE5875" w:rsidRDefault="00457E89" w:rsidP="00EE5875">
      <w:pPr>
        <w:pStyle w:val="CentrEspAvt0EspApr0"/>
        <w:rPr>
          <w:i/>
          <w:iCs/>
        </w:rPr>
      </w:pPr>
      <w:r w:rsidRPr="00675642">
        <w:t xml:space="preserve">et </w:t>
      </w:r>
      <w:r w:rsidRPr="00675642">
        <w:rPr>
          <w:i/>
          <w:iCs/>
        </w:rPr>
        <w:t xml:space="preserve">benedictus fructus </w:t>
      </w:r>
      <w:proofErr w:type="spellStart"/>
      <w:r w:rsidRPr="00675642">
        <w:rPr>
          <w:i/>
          <w:iCs/>
        </w:rPr>
        <w:t>ventris</w:t>
      </w:r>
      <w:proofErr w:type="spellEnd"/>
      <w:r w:rsidRPr="00675642">
        <w:rPr>
          <w:i/>
          <w:iCs/>
        </w:rPr>
        <w:t xml:space="preserve"> </w:t>
      </w:r>
      <w:proofErr w:type="spellStart"/>
      <w:r w:rsidRPr="00675642">
        <w:rPr>
          <w:i/>
          <w:iCs/>
        </w:rPr>
        <w:t>tui</w:t>
      </w:r>
      <w:proofErr w:type="spellEnd"/>
      <w:r w:rsidR="00EE5875">
        <w:rPr>
          <w:i/>
          <w:iCs/>
        </w:rPr>
        <w:t>…</w:t>
      </w:r>
    </w:p>
    <w:p w14:paraId="1F87EECA" w14:textId="77777777" w:rsidR="00EE5875" w:rsidRDefault="00EE5875" w:rsidP="00EE5875">
      <w:pPr>
        <w:pStyle w:val="CentrEspAvt0EspApr0"/>
      </w:pPr>
      <w:r>
        <w:rPr>
          <w:i/>
          <w:iCs/>
        </w:rPr>
        <w:t xml:space="preserve">… </w:t>
      </w:r>
      <w:r w:rsidR="00457E89" w:rsidRPr="00675642">
        <w:rPr>
          <w:i/>
          <w:iCs/>
        </w:rPr>
        <w:t>A-a-a-</w:t>
      </w:r>
      <w:r w:rsidR="00457E89" w:rsidRPr="00675642">
        <w:t>men</w:t>
      </w:r>
      <w:r>
        <w:t> !</w:t>
      </w:r>
    </w:p>
    <w:p w14:paraId="0E2E445E" w14:textId="77777777" w:rsidR="00EE5875" w:rsidRDefault="00457E89" w:rsidP="00457E89">
      <w:r w:rsidRPr="00675642">
        <w:t>Trois visages</w:t>
      </w:r>
      <w:r w:rsidR="00EE5875">
        <w:t xml:space="preserve">, </w:t>
      </w:r>
      <w:r w:rsidRPr="00675642">
        <w:t>collés aux vitres du buffet</w:t>
      </w:r>
      <w:r w:rsidR="00EE5875">
        <w:t xml:space="preserve">, </w:t>
      </w:r>
      <w:r w:rsidRPr="00675642">
        <w:t>regardaient d</w:t>
      </w:r>
      <w:r w:rsidRPr="00675642">
        <w:t>é</w:t>
      </w:r>
      <w:r w:rsidRPr="00675642">
        <w:t>marrer le train</w:t>
      </w:r>
      <w:r w:rsidR="00EE5875">
        <w:t>.</w:t>
      </w:r>
    </w:p>
    <w:p w14:paraId="0D32E0F6" w14:textId="4553FD9B" w:rsidR="00457E89" w:rsidRPr="00675642" w:rsidRDefault="00457E89" w:rsidP="00EE5875">
      <w:pPr>
        <w:pStyle w:val="Titre2"/>
      </w:pPr>
      <w:bookmarkStart w:id="4" w:name="_Toc327816197"/>
      <w:bookmarkStart w:id="5" w:name="_Toc201949609"/>
      <w:r w:rsidRPr="00675642">
        <w:lastRenderedPageBreak/>
        <w:t>DEUXIÈME PARTIE</w:t>
      </w:r>
      <w:r w:rsidRPr="00675642">
        <w:br/>
      </w:r>
      <w:r w:rsidRPr="00675642">
        <w:br/>
        <w:t>LONGITUDE 164</w:t>
      </w:r>
      <w:r w:rsidR="00EE5875">
        <w:t>° </w:t>
      </w:r>
      <w:r w:rsidR="00EE5875" w:rsidRPr="00675642">
        <w:t>3</w:t>
      </w:r>
      <w:r w:rsidR="00EE5875">
        <w:t>’</w:t>
      </w:r>
      <w:r w:rsidRPr="00675642">
        <w:t xml:space="preserve"> E</w:t>
      </w:r>
      <w:r w:rsidR="00EE5875">
        <w:br/>
        <w:t>(</w:t>
      </w:r>
      <w:r w:rsidRPr="00675642">
        <w:t>de Greenwich</w:t>
      </w:r>
      <w:r w:rsidR="00EE5875">
        <w:t>)</w:t>
      </w:r>
      <w:r w:rsidR="00EE5875">
        <w:br/>
      </w:r>
      <w:r w:rsidRPr="00675642">
        <w:br/>
        <w:t>LATITUDE 67</w:t>
      </w:r>
      <w:r w:rsidR="00EE5875">
        <w:t>° </w:t>
      </w:r>
      <w:r w:rsidR="00EE5875" w:rsidRPr="00675642">
        <w:t>5</w:t>
      </w:r>
      <w:r w:rsidR="00EE5875">
        <w:t>’</w:t>
      </w:r>
      <w:r w:rsidRPr="00675642">
        <w:t xml:space="preserve"> S</w:t>
      </w:r>
      <w:bookmarkEnd w:id="4"/>
      <w:bookmarkEnd w:id="5"/>
    </w:p>
    <w:p w14:paraId="7CE0F21F" w14:textId="4C825D54" w:rsidR="00EE5875" w:rsidRDefault="00457E89" w:rsidP="00457E89">
      <w:r w:rsidRPr="00675642">
        <w:t xml:space="preserve">Le </w:t>
      </w:r>
      <w:r w:rsidR="00EE5875" w:rsidRPr="00675642">
        <w:t>4</w:t>
      </w:r>
      <w:r w:rsidR="00EE5875">
        <w:t> </w:t>
      </w:r>
      <w:r w:rsidR="00EE5875" w:rsidRPr="00675642">
        <w:t>mars</w:t>
      </w:r>
      <w:r w:rsidRPr="00675642">
        <w:t xml:space="preserve"> 1905</w:t>
      </w:r>
      <w:r w:rsidR="00EE5875">
        <w:t xml:space="preserve">, </w:t>
      </w:r>
      <w:r w:rsidRPr="00675642">
        <w:t xml:space="preserve">le </w:t>
      </w:r>
      <w:r w:rsidRPr="00675642">
        <w:rPr>
          <w:i/>
          <w:iCs/>
        </w:rPr>
        <w:t>Green-Star</w:t>
      </w:r>
      <w:r w:rsidR="00EE5875">
        <w:rPr>
          <w:i/>
          <w:iCs/>
        </w:rPr>
        <w:t xml:space="preserve">, </w:t>
      </w:r>
      <w:r w:rsidRPr="00675642">
        <w:rPr>
          <w:iCs/>
        </w:rPr>
        <w:t>ex-</w:t>
      </w:r>
      <w:r w:rsidRPr="00675642">
        <w:rPr>
          <w:i/>
          <w:iCs/>
        </w:rPr>
        <w:t>The Old William</w:t>
      </w:r>
      <w:r w:rsidR="00EE5875">
        <w:rPr>
          <w:i/>
          <w:iCs/>
        </w:rPr>
        <w:t xml:space="preserve">, </w:t>
      </w:r>
      <w:r w:rsidRPr="00675642">
        <w:t>que Dan Yack avait débaptisé</w:t>
      </w:r>
      <w:r w:rsidR="00EE5875">
        <w:t xml:space="preserve">, </w:t>
      </w:r>
      <w:r w:rsidRPr="00675642">
        <w:t>quittait Hobart-Town et descendait le Derwent</w:t>
      </w:r>
      <w:r w:rsidR="00EE5875">
        <w:t>.</w:t>
      </w:r>
    </w:p>
    <w:p w14:paraId="3BD7BF5B" w14:textId="77777777" w:rsidR="00EE5875" w:rsidRDefault="00457E89" w:rsidP="00457E89">
      <w:r w:rsidRPr="00675642">
        <w:t>Il était près de cinq heures du soir</w:t>
      </w:r>
      <w:r w:rsidR="00EE5875">
        <w:t>.</w:t>
      </w:r>
    </w:p>
    <w:p w14:paraId="2636FC65" w14:textId="77777777" w:rsidR="00EE5875" w:rsidRDefault="00457E89" w:rsidP="00457E89">
      <w:r w:rsidRPr="00675642">
        <w:t>Le pilote qui le reconduisait au large était un colosse qui avait eu un jour la fantaisie de se tuer d</w:t>
      </w:r>
      <w:r w:rsidR="00EE5875">
        <w:t>’</w:t>
      </w:r>
      <w:r w:rsidRPr="00675642">
        <w:t>un coup de pistolet</w:t>
      </w:r>
      <w:r w:rsidR="00EE5875">
        <w:t xml:space="preserve">. </w:t>
      </w:r>
      <w:r w:rsidRPr="00675642">
        <w:t>La balle avait fait masse et l</w:t>
      </w:r>
      <w:r w:rsidR="00EE5875">
        <w:t>’</w:t>
      </w:r>
      <w:r w:rsidRPr="00675642">
        <w:t>explosion lui avait emporté la m</w:t>
      </w:r>
      <w:r w:rsidRPr="00675642">
        <w:t>â</w:t>
      </w:r>
      <w:r w:rsidRPr="00675642">
        <w:t>choire inférieure</w:t>
      </w:r>
      <w:r w:rsidR="00EE5875">
        <w:t xml:space="preserve">, </w:t>
      </w:r>
      <w:r w:rsidRPr="00675642">
        <w:t>creusant une effroyable cicatrice qui défig</w:t>
      </w:r>
      <w:r w:rsidRPr="00675642">
        <w:t>u</w:t>
      </w:r>
      <w:r w:rsidRPr="00675642">
        <w:t>rait cette tête énorme dont le sourire épouvantait</w:t>
      </w:r>
      <w:r w:rsidR="00EE5875">
        <w:t>.</w:t>
      </w:r>
    </w:p>
    <w:p w14:paraId="359021BF" w14:textId="77777777" w:rsidR="00EE5875" w:rsidRDefault="00457E89" w:rsidP="00457E89">
      <w:r w:rsidRPr="00675642">
        <w:t>Le courant entraînait rapidement le schooner vers l</w:t>
      </w:r>
      <w:r w:rsidR="00EE5875">
        <w:t>’</w:t>
      </w:r>
      <w:r w:rsidRPr="00675642">
        <w:t>île Bruni</w:t>
      </w:r>
      <w:r w:rsidR="00EE5875">
        <w:t xml:space="preserve">, </w:t>
      </w:r>
      <w:r w:rsidRPr="00675642">
        <w:t>que le tronc gigantesque d</w:t>
      </w:r>
      <w:r w:rsidR="00EE5875">
        <w:t>’</w:t>
      </w:r>
      <w:r w:rsidRPr="00675642">
        <w:t>un arbre mort signale sur la droite</w:t>
      </w:r>
      <w:r w:rsidR="00EE5875">
        <w:t xml:space="preserve">, </w:t>
      </w:r>
      <w:r w:rsidRPr="00675642">
        <w:t>à peu près à la hauteur de l</w:t>
      </w:r>
      <w:r w:rsidR="00EE5875">
        <w:t>’</w:t>
      </w:r>
      <w:r w:rsidRPr="00675642">
        <w:t>îlot des Lapins sur lequel se dresse un phare à éclipses de cinquante-neuf secondes</w:t>
      </w:r>
      <w:r w:rsidR="00EE5875">
        <w:t>.</w:t>
      </w:r>
    </w:p>
    <w:p w14:paraId="374179A1" w14:textId="77777777" w:rsidR="00EE5875" w:rsidRDefault="00457E89" w:rsidP="00457E89">
      <w:r w:rsidRPr="00675642">
        <w:t>Ces îlots dépassés</w:t>
      </w:r>
      <w:r w:rsidR="00EE5875">
        <w:t xml:space="preserve">, </w:t>
      </w:r>
      <w:r w:rsidRPr="00675642">
        <w:t>on entre dans la Storm-Bay</w:t>
      </w:r>
      <w:r w:rsidR="00EE5875">
        <w:t xml:space="preserve">, </w:t>
      </w:r>
      <w:r w:rsidRPr="00675642">
        <w:t>la baie des Tempêtes</w:t>
      </w:r>
      <w:r w:rsidR="00EE5875">
        <w:t xml:space="preserve">, </w:t>
      </w:r>
      <w:r w:rsidRPr="00675642">
        <w:t>et comme le tangage commençait</w:t>
      </w:r>
      <w:r w:rsidR="00EE5875">
        <w:t xml:space="preserve">, </w:t>
      </w:r>
      <w:r w:rsidRPr="00675642">
        <w:t xml:space="preserve">le </w:t>
      </w:r>
      <w:r w:rsidRPr="00675642">
        <w:rPr>
          <w:i/>
          <w:iCs/>
        </w:rPr>
        <w:t>Green-Star</w:t>
      </w:r>
      <w:r w:rsidRPr="00675642">
        <w:t xml:space="preserve"> se mit à lâcher une épaisse fumée noire que le vent du sud-est r</w:t>
      </w:r>
      <w:r w:rsidRPr="00675642">
        <w:t>a</w:t>
      </w:r>
      <w:r w:rsidRPr="00675642">
        <w:t>battait par méchanceté sur les baies et les montagnes de la Tasmanie comme pour en voiler les contours</w:t>
      </w:r>
      <w:r w:rsidR="00EE5875">
        <w:t>.</w:t>
      </w:r>
    </w:p>
    <w:p w14:paraId="74D9F5C1" w14:textId="77777777" w:rsidR="00EE5875" w:rsidRDefault="00457E89" w:rsidP="00457E89">
      <w:r w:rsidRPr="00675642">
        <w:t>Le passage est difficile et nécessite un bon pilote</w:t>
      </w:r>
      <w:r w:rsidR="00EE5875">
        <w:t>.</w:t>
      </w:r>
    </w:p>
    <w:p w14:paraId="235BB0D5" w14:textId="77777777" w:rsidR="00EE5875" w:rsidRDefault="00457E89" w:rsidP="00457E89">
      <w:r w:rsidRPr="00675642">
        <w:t>La Baie Mauvaise</w:t>
      </w:r>
      <w:r w:rsidR="00EE5875">
        <w:t xml:space="preserve">, </w:t>
      </w:r>
      <w:r w:rsidRPr="00675642">
        <w:t>la rivale de Storm-Bay</w:t>
      </w:r>
      <w:r w:rsidR="00EE5875">
        <w:t xml:space="preserve">, </w:t>
      </w:r>
      <w:r w:rsidRPr="00675642">
        <w:t>s</w:t>
      </w:r>
      <w:r w:rsidR="00EE5875">
        <w:t>’</w:t>
      </w:r>
      <w:r w:rsidRPr="00675642">
        <w:t>étend entre la tête de Tasman et l</w:t>
      </w:r>
      <w:r w:rsidR="00EE5875">
        <w:t>’</w:t>
      </w:r>
      <w:r w:rsidRPr="00675642">
        <w:t>île Bruni</w:t>
      </w:r>
      <w:r w:rsidR="00EE5875">
        <w:t xml:space="preserve">. </w:t>
      </w:r>
      <w:r w:rsidRPr="00675642">
        <w:t>On range de près l</w:t>
      </w:r>
      <w:r w:rsidR="00EE5875">
        <w:t>’</w:t>
      </w:r>
      <w:r w:rsidRPr="00675642">
        <w:t xml:space="preserve">île </w:t>
      </w:r>
      <w:r w:rsidRPr="00675642">
        <w:lastRenderedPageBreak/>
        <w:t>Pingouin</w:t>
      </w:r>
      <w:r w:rsidR="00EE5875">
        <w:t xml:space="preserve">, </w:t>
      </w:r>
      <w:r w:rsidRPr="00675642">
        <w:t xml:space="preserve">on pointe entre le cap </w:t>
      </w:r>
      <w:proofErr w:type="spellStart"/>
      <w:r w:rsidRPr="00675642">
        <w:t>Fluted</w:t>
      </w:r>
      <w:proofErr w:type="spellEnd"/>
      <w:r w:rsidRPr="00675642">
        <w:t xml:space="preserve"> et le cap Frédéric-Henry et quand on a dépassé le cap Raoul</w:t>
      </w:r>
      <w:r w:rsidR="00EE5875">
        <w:t xml:space="preserve">, </w:t>
      </w:r>
      <w:r w:rsidRPr="00675642">
        <w:t>en laissant à droite le détroit d</w:t>
      </w:r>
      <w:r w:rsidR="00EE5875">
        <w:t>’</w:t>
      </w:r>
      <w:r w:rsidRPr="00675642">
        <w:t>Entrecasteaux</w:t>
      </w:r>
      <w:r w:rsidR="00EE5875">
        <w:t xml:space="preserve">, </w:t>
      </w:r>
      <w:r w:rsidRPr="00675642">
        <w:t>le cap Raoul avec ses curieuses masses basalt</w:t>
      </w:r>
      <w:r w:rsidRPr="00675642">
        <w:t>i</w:t>
      </w:r>
      <w:r w:rsidRPr="00675642">
        <w:t>ques</w:t>
      </w:r>
      <w:r w:rsidR="00EE5875">
        <w:t xml:space="preserve">, </w:t>
      </w:r>
      <w:r w:rsidRPr="00675642">
        <w:t>taillées en colonnades</w:t>
      </w:r>
      <w:r w:rsidR="00EE5875">
        <w:t xml:space="preserve">, </w:t>
      </w:r>
      <w:r w:rsidRPr="00675642">
        <w:t>qui ressemblent de loin à un te</w:t>
      </w:r>
      <w:r w:rsidRPr="00675642">
        <w:t>m</w:t>
      </w:r>
      <w:r w:rsidRPr="00675642">
        <w:t>ple grec qui aurait perdu ses murailles et sa toiture</w:t>
      </w:r>
      <w:r w:rsidR="00EE5875">
        <w:t xml:space="preserve">, </w:t>
      </w:r>
      <w:r w:rsidRPr="00675642">
        <w:t xml:space="preserve">au temple du cap </w:t>
      </w:r>
      <w:proofErr w:type="spellStart"/>
      <w:r w:rsidRPr="00675642">
        <w:t>Sunium</w:t>
      </w:r>
      <w:proofErr w:type="spellEnd"/>
      <w:r w:rsidRPr="00675642">
        <w:t xml:space="preserve"> par exemple</w:t>
      </w:r>
      <w:r w:rsidR="00EE5875">
        <w:t xml:space="preserve">, </w:t>
      </w:r>
      <w:r w:rsidRPr="00675642">
        <w:t>le pilote vous quitte et l</w:t>
      </w:r>
      <w:r w:rsidR="00EE5875">
        <w:t>’</w:t>
      </w:r>
      <w:r w:rsidRPr="00675642">
        <w:t xml:space="preserve">on gagne le large en perdant de vue </w:t>
      </w:r>
      <w:proofErr w:type="spellStart"/>
      <w:r w:rsidRPr="00675642">
        <w:t>Pedra</w:t>
      </w:r>
      <w:proofErr w:type="spellEnd"/>
      <w:r w:rsidRPr="00675642">
        <w:t xml:space="preserve"> Bianca</w:t>
      </w:r>
      <w:r w:rsidR="00EE5875">
        <w:t xml:space="preserve">, </w:t>
      </w:r>
      <w:proofErr w:type="spellStart"/>
      <w:r w:rsidRPr="00675642">
        <w:t>Nossa</w:t>
      </w:r>
      <w:proofErr w:type="spellEnd"/>
      <w:r w:rsidRPr="00675642">
        <w:t xml:space="preserve"> </w:t>
      </w:r>
      <w:proofErr w:type="spellStart"/>
      <w:r w:rsidRPr="00675642">
        <w:t>Senhora</w:t>
      </w:r>
      <w:proofErr w:type="spellEnd"/>
      <w:r w:rsidRPr="00675642">
        <w:t xml:space="preserve"> do Pilar</w:t>
      </w:r>
      <w:r w:rsidR="00EE5875">
        <w:t xml:space="preserve">, </w:t>
      </w:r>
      <w:r w:rsidRPr="00675642">
        <w:t>et le rocher d</w:t>
      </w:r>
      <w:r w:rsidR="00EE5875">
        <w:t>’</w:t>
      </w:r>
      <w:proofErr w:type="spellStart"/>
      <w:r w:rsidRPr="00675642">
        <w:t>Eldystone</w:t>
      </w:r>
      <w:proofErr w:type="spellEnd"/>
      <w:r w:rsidR="00EE5875">
        <w:t xml:space="preserve">, </w:t>
      </w:r>
      <w:r w:rsidRPr="00675642">
        <w:t xml:space="preserve">les dernières vigies de la terre de Van </w:t>
      </w:r>
      <w:proofErr w:type="spellStart"/>
      <w:r w:rsidRPr="00675642">
        <w:t>Diémen</w:t>
      </w:r>
      <w:proofErr w:type="spellEnd"/>
      <w:r w:rsidR="00EE5875">
        <w:t>.</w:t>
      </w:r>
    </w:p>
    <w:p w14:paraId="634799BB" w14:textId="77777777" w:rsidR="00EE5875" w:rsidRDefault="00457E89" w:rsidP="00457E89">
      <w:r w:rsidRPr="00675642">
        <w:t>Le soleil couchant était livide</w:t>
      </w:r>
      <w:r w:rsidR="00EE5875">
        <w:t xml:space="preserve">. </w:t>
      </w:r>
      <w:r w:rsidRPr="00675642">
        <w:t>Il faisait froid</w:t>
      </w:r>
      <w:r w:rsidR="00EE5875">
        <w:t xml:space="preserve">. </w:t>
      </w:r>
      <w:r w:rsidRPr="00675642">
        <w:t>Le pôle a</w:t>
      </w:r>
      <w:r w:rsidRPr="00675642">
        <w:t>n</w:t>
      </w:r>
      <w:r w:rsidRPr="00675642">
        <w:t>tarctique envoyait une brise glacée</w:t>
      </w:r>
      <w:r w:rsidR="00EE5875">
        <w:t xml:space="preserve">. </w:t>
      </w:r>
      <w:r w:rsidRPr="00675642">
        <w:t>Le thermomètre était de</w:t>
      </w:r>
      <w:r w:rsidRPr="00675642">
        <w:t>s</w:t>
      </w:r>
      <w:r w:rsidRPr="00675642">
        <w:t>cendu à 2 degrés au-dessous de zéro</w:t>
      </w:r>
      <w:r w:rsidR="00EE5875">
        <w:t>.</w:t>
      </w:r>
    </w:p>
    <w:p w14:paraId="01B0F171" w14:textId="77777777" w:rsidR="00EE5875" w:rsidRDefault="00457E89" w:rsidP="00457E89">
      <w:r w:rsidRPr="00675642">
        <w:t>Le lendemain</w:t>
      </w:r>
      <w:r w:rsidR="00EE5875">
        <w:t xml:space="preserve">, </w:t>
      </w:r>
      <w:r w:rsidRPr="00675642">
        <w:t>même froid</w:t>
      </w:r>
      <w:r w:rsidR="00EE5875">
        <w:t xml:space="preserve">, </w:t>
      </w:r>
      <w:r w:rsidRPr="00675642">
        <w:t>même houle venant du Sud</w:t>
      </w:r>
      <w:r w:rsidR="00EE5875">
        <w:t xml:space="preserve"> ; </w:t>
      </w:r>
      <w:r w:rsidRPr="00675642">
        <w:t>brume épaisse sans éclaircies</w:t>
      </w:r>
      <w:r w:rsidR="00EE5875">
        <w:t xml:space="preserve"> ; </w:t>
      </w:r>
      <w:r w:rsidRPr="00675642">
        <w:t>pas de soleil à midi</w:t>
      </w:r>
      <w:r w:rsidR="00EE5875">
        <w:t xml:space="preserve">, </w:t>
      </w:r>
      <w:r w:rsidRPr="00675642">
        <w:t>et</w:t>
      </w:r>
      <w:r w:rsidR="00EE5875">
        <w:t xml:space="preserve">, </w:t>
      </w:r>
      <w:r w:rsidRPr="00675642">
        <w:t>par co</w:t>
      </w:r>
      <w:r w:rsidRPr="00675642">
        <w:t>n</w:t>
      </w:r>
      <w:r w:rsidRPr="00675642">
        <w:t>séquent</w:t>
      </w:r>
      <w:r w:rsidR="00EE5875">
        <w:t xml:space="preserve">, </w:t>
      </w:r>
      <w:r w:rsidRPr="00675642">
        <w:t>pas de latitude</w:t>
      </w:r>
      <w:r w:rsidR="00EE5875">
        <w:t>.</w:t>
      </w:r>
    </w:p>
    <w:p w14:paraId="1D445CD1" w14:textId="77777777" w:rsidR="00EE5875" w:rsidRDefault="00457E89" w:rsidP="00457E89">
      <w:r w:rsidRPr="00675642">
        <w:t xml:space="preserve">Les </w:t>
      </w:r>
      <w:r w:rsidR="00EE5875" w:rsidRPr="00675642">
        <w:t>6</w:t>
      </w:r>
      <w:r w:rsidR="00EE5875">
        <w:t>,</w:t>
      </w:r>
      <w:r w:rsidR="00EE5875" w:rsidRPr="00675642">
        <w:t>7</w:t>
      </w:r>
      <w:r w:rsidR="00EE5875">
        <w:t xml:space="preserve">, </w:t>
      </w:r>
      <w:r w:rsidR="00EE5875" w:rsidRPr="00675642">
        <w:t>8</w:t>
      </w:r>
      <w:r w:rsidR="00EE5875">
        <w:t>,</w:t>
      </w:r>
      <w:r w:rsidR="00EE5875" w:rsidRPr="00675642">
        <w:t>9</w:t>
      </w:r>
      <w:r w:rsidR="00EE5875">
        <w:t xml:space="preserve">, </w:t>
      </w:r>
      <w:r w:rsidRPr="00675642">
        <w:t>1</w:t>
      </w:r>
      <w:r w:rsidR="00EE5875" w:rsidRPr="00675642">
        <w:t>0</w:t>
      </w:r>
      <w:r w:rsidR="00EE5875">
        <w:t>,</w:t>
      </w:r>
      <w:r w:rsidR="00EE5875" w:rsidRPr="00675642">
        <w:t>1</w:t>
      </w:r>
      <w:r w:rsidRPr="00675642">
        <w:t>1 et 12</w:t>
      </w:r>
      <w:r w:rsidR="00EE5875">
        <w:t xml:space="preserve">, </w:t>
      </w:r>
      <w:r w:rsidRPr="00675642">
        <w:t>tempête</w:t>
      </w:r>
      <w:r w:rsidR="00EE5875">
        <w:t xml:space="preserve">. </w:t>
      </w:r>
      <w:r w:rsidRPr="00675642">
        <w:t>Ajoutez à ces sept jours de tempête</w:t>
      </w:r>
      <w:r w:rsidR="00EE5875">
        <w:t xml:space="preserve">, </w:t>
      </w:r>
      <w:r w:rsidRPr="00675642">
        <w:t>treize jours de navigation dans des brumes quot</w:t>
      </w:r>
      <w:r w:rsidRPr="00675642">
        <w:t>i</w:t>
      </w:r>
      <w:r w:rsidRPr="00675642">
        <w:t>diennes</w:t>
      </w:r>
      <w:r w:rsidR="00EE5875">
        <w:t xml:space="preserve">, </w:t>
      </w:r>
      <w:r w:rsidRPr="00675642">
        <w:t>un froid noir et triste et des houles formidables</w:t>
      </w:r>
      <w:r w:rsidR="00EE5875">
        <w:t xml:space="preserve">, </w:t>
      </w:r>
      <w:r w:rsidRPr="00675642">
        <w:t>car dans ces solitudes</w:t>
      </w:r>
      <w:r w:rsidR="00EE5875">
        <w:t xml:space="preserve">, </w:t>
      </w:r>
      <w:r w:rsidRPr="00675642">
        <w:t>l</w:t>
      </w:r>
      <w:r w:rsidR="00EE5875">
        <w:t>’</w:t>
      </w:r>
      <w:r w:rsidRPr="00675642">
        <w:t>Océan Pacifique roule des vagues de deux mille lieues d</w:t>
      </w:r>
      <w:r w:rsidR="00EE5875">
        <w:t>’</w:t>
      </w:r>
      <w:r w:rsidRPr="00675642">
        <w:t>étendue</w:t>
      </w:r>
      <w:r w:rsidR="00EE5875">
        <w:t xml:space="preserve">, </w:t>
      </w:r>
      <w:r w:rsidRPr="00675642">
        <w:t>c</w:t>
      </w:r>
      <w:r w:rsidR="00EE5875">
        <w:t>’</w:t>
      </w:r>
      <w:r w:rsidRPr="00675642">
        <w:t>est-à-dire depuis la péninsule de Banks jusqu</w:t>
      </w:r>
      <w:r w:rsidR="00EE5875">
        <w:t>’</w:t>
      </w:r>
      <w:r w:rsidRPr="00675642">
        <w:t>aux rivages du Chili</w:t>
      </w:r>
      <w:r w:rsidR="00EE5875">
        <w:t xml:space="preserve">, </w:t>
      </w:r>
      <w:r w:rsidRPr="00675642">
        <w:t>sans qu</w:t>
      </w:r>
      <w:r w:rsidR="00EE5875">
        <w:t>’</w:t>
      </w:r>
      <w:r w:rsidRPr="00675642">
        <w:t>une île</w:t>
      </w:r>
      <w:r w:rsidR="00EE5875">
        <w:t xml:space="preserve">, </w:t>
      </w:r>
      <w:r w:rsidRPr="00675642">
        <w:t>un îlot</w:t>
      </w:r>
      <w:r w:rsidR="00EE5875">
        <w:t xml:space="preserve">, </w:t>
      </w:r>
      <w:r w:rsidRPr="00675642">
        <w:t>un rocher vie</w:t>
      </w:r>
      <w:r w:rsidRPr="00675642">
        <w:t>n</w:t>
      </w:r>
      <w:r w:rsidRPr="00675642">
        <w:t>nent affleurer à sa surface</w:t>
      </w:r>
      <w:r w:rsidR="00EE5875">
        <w:t>.</w:t>
      </w:r>
    </w:p>
    <w:p w14:paraId="1DCB9BEA" w14:textId="77777777" w:rsidR="00EE5875" w:rsidRDefault="00457E89" w:rsidP="00457E89">
      <w:r w:rsidRPr="00675642">
        <w:t>L</w:t>
      </w:r>
      <w:r w:rsidR="00EE5875">
        <w:t>’</w:t>
      </w:r>
      <w:r w:rsidRPr="00675642">
        <w:t>hiver s</w:t>
      </w:r>
      <w:r w:rsidR="00EE5875">
        <w:t>’</w:t>
      </w:r>
      <w:r w:rsidRPr="00675642">
        <w:t>annonçait</w:t>
      </w:r>
      <w:r w:rsidR="00EE5875">
        <w:t>.</w:t>
      </w:r>
    </w:p>
    <w:p w14:paraId="6FA37948" w14:textId="77777777" w:rsidR="00EE5875" w:rsidRDefault="00457E89" w:rsidP="00457E89">
      <w:pPr>
        <w:spacing w:before="1440"/>
      </w:pPr>
      <w:r w:rsidRPr="00675642">
        <w:t>Sous la lueur blafarde des lampes à roulis</w:t>
      </w:r>
      <w:r w:rsidR="00EE5875">
        <w:t xml:space="preserve">, </w:t>
      </w:r>
      <w:r w:rsidRPr="00675642">
        <w:t xml:space="preserve">le capitaine </w:t>
      </w:r>
      <w:proofErr w:type="spellStart"/>
      <w:r w:rsidRPr="00675642">
        <w:t>Deene</w:t>
      </w:r>
      <w:proofErr w:type="spellEnd"/>
      <w:r w:rsidR="00EE5875">
        <w:t xml:space="preserve">, </w:t>
      </w:r>
      <w:r w:rsidRPr="00675642">
        <w:t>commandant du schooner</w:t>
      </w:r>
      <w:r w:rsidR="00EE5875">
        <w:t xml:space="preserve">, </w:t>
      </w:r>
      <w:r w:rsidRPr="00675642">
        <w:t>Dan Yack</w:t>
      </w:r>
      <w:r w:rsidR="00EE5875">
        <w:t xml:space="preserve">, </w:t>
      </w:r>
      <w:proofErr w:type="spellStart"/>
      <w:r w:rsidRPr="00675642">
        <w:t>Arkadie</w:t>
      </w:r>
      <w:proofErr w:type="spellEnd"/>
      <w:r w:rsidRPr="00675642">
        <w:t xml:space="preserve"> </w:t>
      </w:r>
      <w:proofErr w:type="spellStart"/>
      <w:r w:rsidRPr="00675642">
        <w:t>Goi</w:t>
      </w:r>
      <w:r w:rsidRPr="00675642">
        <w:t>s</w:t>
      </w:r>
      <w:r w:rsidRPr="00675642">
        <w:t>chman</w:t>
      </w:r>
      <w:proofErr w:type="spellEnd"/>
      <w:r w:rsidR="00EE5875">
        <w:t xml:space="preserve">, </w:t>
      </w:r>
      <w:r w:rsidRPr="00675642">
        <w:t xml:space="preserve">André </w:t>
      </w:r>
      <w:proofErr w:type="spellStart"/>
      <w:r w:rsidRPr="00675642">
        <w:t>Lamont</w:t>
      </w:r>
      <w:proofErr w:type="spellEnd"/>
      <w:r w:rsidRPr="00675642">
        <w:t xml:space="preserve"> et Ivan </w:t>
      </w:r>
      <w:proofErr w:type="spellStart"/>
      <w:r w:rsidRPr="00675642">
        <w:t>Sabakoff</w:t>
      </w:r>
      <w:proofErr w:type="spellEnd"/>
      <w:r w:rsidRPr="00675642">
        <w:t xml:space="preserve"> sont réunis autour de la table de la grande chambre</w:t>
      </w:r>
      <w:r w:rsidR="00EE5875">
        <w:t>.</w:t>
      </w:r>
    </w:p>
    <w:p w14:paraId="1980FD23" w14:textId="77777777" w:rsidR="00EE5875" w:rsidRDefault="00457E89" w:rsidP="00457E89">
      <w:r w:rsidRPr="00675642">
        <w:lastRenderedPageBreak/>
        <w:t>Le maître du bord</w:t>
      </w:r>
      <w:r w:rsidR="00EE5875">
        <w:t xml:space="preserve">, </w:t>
      </w:r>
      <w:proofErr w:type="spellStart"/>
      <w:r w:rsidRPr="00675642">
        <w:t>Deene</w:t>
      </w:r>
      <w:proofErr w:type="spellEnd"/>
      <w:r w:rsidR="00EE5875">
        <w:t xml:space="preserve">, </w:t>
      </w:r>
      <w:r w:rsidRPr="00675642">
        <w:t>un petit homme maigrelet</w:t>
      </w:r>
      <w:r w:rsidR="00EE5875">
        <w:t xml:space="preserve">, </w:t>
      </w:r>
      <w:r w:rsidRPr="00675642">
        <w:t>bronzé</w:t>
      </w:r>
      <w:r w:rsidR="00EE5875">
        <w:t xml:space="preserve">, </w:t>
      </w:r>
      <w:r w:rsidRPr="00675642">
        <w:t>la mine souffreteuse</w:t>
      </w:r>
      <w:r w:rsidR="00EE5875">
        <w:t xml:space="preserve">, </w:t>
      </w:r>
      <w:r w:rsidRPr="00675642">
        <w:t>effacée et triste occupait la place d</w:t>
      </w:r>
      <w:r w:rsidR="00EE5875">
        <w:t>’</w:t>
      </w:r>
      <w:r w:rsidRPr="00675642">
        <w:t>honneur</w:t>
      </w:r>
      <w:r w:rsidR="00EE5875">
        <w:t xml:space="preserve">. </w:t>
      </w:r>
      <w:r w:rsidRPr="00675642">
        <w:t>En face de lui</w:t>
      </w:r>
      <w:r w:rsidR="00EE5875">
        <w:t xml:space="preserve">, </w:t>
      </w:r>
      <w:r w:rsidRPr="00675642">
        <w:t>à l</w:t>
      </w:r>
      <w:r w:rsidR="00EE5875">
        <w:t>’</w:t>
      </w:r>
      <w:r w:rsidRPr="00675642">
        <w:t>autre bout de la table</w:t>
      </w:r>
      <w:r w:rsidR="00EE5875">
        <w:t xml:space="preserve">, </w:t>
      </w:r>
      <w:r w:rsidRPr="00675642">
        <w:t>Dan Yack préparait le punch</w:t>
      </w:r>
      <w:r w:rsidR="00EE5875">
        <w:t xml:space="preserve">. </w:t>
      </w:r>
      <w:r w:rsidRPr="00675642">
        <w:t>Ses gestes étaient maniérés</w:t>
      </w:r>
      <w:r w:rsidR="00EE5875">
        <w:t xml:space="preserve">. </w:t>
      </w:r>
      <w:r w:rsidRPr="00675642">
        <w:t>Il était habillé d</w:t>
      </w:r>
      <w:r w:rsidR="00EE5875">
        <w:t>’</w:t>
      </w:r>
      <w:r w:rsidRPr="00675642">
        <w:t>un complet en grosse ratine bleue dont le veston à larges r</w:t>
      </w:r>
      <w:r w:rsidRPr="00675642">
        <w:t>e</w:t>
      </w:r>
      <w:r w:rsidRPr="00675642">
        <w:t>vers s</w:t>
      </w:r>
      <w:r w:rsidR="00EE5875">
        <w:t>’</w:t>
      </w:r>
      <w:r w:rsidRPr="00675642">
        <w:t>agrémentait par-devant d</w:t>
      </w:r>
      <w:r w:rsidR="00EE5875">
        <w:t>’</w:t>
      </w:r>
      <w:r w:rsidRPr="00675642">
        <w:t>une double rangée de boutons dorés</w:t>
      </w:r>
      <w:r w:rsidR="00EE5875">
        <w:t xml:space="preserve">. </w:t>
      </w:r>
      <w:r w:rsidRPr="00675642">
        <w:t>Quand il tournait la tête</w:t>
      </w:r>
      <w:r w:rsidR="00EE5875">
        <w:t xml:space="preserve">, </w:t>
      </w:r>
      <w:r w:rsidRPr="00675642">
        <w:t>son monocle scintillait sous la visière bordée d</w:t>
      </w:r>
      <w:r w:rsidR="00EE5875">
        <w:t>’</w:t>
      </w:r>
      <w:r w:rsidRPr="00675642">
        <w:t>une ample casquette marine</w:t>
      </w:r>
      <w:r w:rsidR="00EE5875">
        <w:t xml:space="preserve">. </w:t>
      </w:r>
      <w:r w:rsidRPr="00675642">
        <w:t>Un grand chien Saint-Bernard était couché à ses pieds</w:t>
      </w:r>
      <w:r w:rsidR="00EE5875">
        <w:t xml:space="preserve">. </w:t>
      </w:r>
      <w:r w:rsidRPr="00675642">
        <w:t>À droite</w:t>
      </w:r>
      <w:r w:rsidR="00EE5875">
        <w:t xml:space="preserve">, </w:t>
      </w:r>
      <w:r w:rsidRPr="00675642">
        <w:t>sur le banc</w:t>
      </w:r>
      <w:r w:rsidR="00EE5875">
        <w:t xml:space="preserve">, </w:t>
      </w:r>
      <w:r w:rsidRPr="00675642">
        <w:t xml:space="preserve">le long de la cloison était étendu Ivan </w:t>
      </w:r>
      <w:proofErr w:type="spellStart"/>
      <w:r w:rsidRPr="00675642">
        <w:t>Sabakoff</w:t>
      </w:r>
      <w:proofErr w:type="spellEnd"/>
      <w:r w:rsidRPr="00675642">
        <w:t xml:space="preserve"> qui avait adopté la tenue des matelots</w:t>
      </w:r>
      <w:r w:rsidR="00EE5875">
        <w:t xml:space="preserve">, </w:t>
      </w:r>
      <w:r w:rsidRPr="00675642">
        <w:t>la chemise en laine rouge des baleiniers</w:t>
      </w:r>
      <w:r w:rsidR="00EE5875">
        <w:t xml:space="preserve">, </w:t>
      </w:r>
      <w:r w:rsidRPr="00675642">
        <w:t xml:space="preserve">le pantalon en </w:t>
      </w:r>
      <w:r w:rsidR="00EE5875">
        <w:t>« </w:t>
      </w:r>
      <w:r w:rsidRPr="00675642">
        <w:t>peau de diable</w:t>
      </w:r>
      <w:r w:rsidR="00EE5875">
        <w:t> »</w:t>
      </w:r>
      <w:r w:rsidRPr="00675642">
        <w:t xml:space="preserve"> et les longues bottes caoutcho</w:t>
      </w:r>
      <w:r w:rsidRPr="00675642">
        <w:t>u</w:t>
      </w:r>
      <w:r w:rsidRPr="00675642">
        <w:t>tées qui lui montaient jusqu</w:t>
      </w:r>
      <w:r w:rsidR="00EE5875">
        <w:t>’</w:t>
      </w:r>
      <w:r w:rsidRPr="00675642">
        <w:t>aux hanches</w:t>
      </w:r>
      <w:r w:rsidR="00EE5875">
        <w:t xml:space="preserve">. </w:t>
      </w:r>
      <w:r w:rsidRPr="00675642">
        <w:t>Il agaçait le chien sous la table</w:t>
      </w:r>
      <w:r w:rsidR="00EE5875">
        <w:t xml:space="preserve">, </w:t>
      </w:r>
      <w:r w:rsidRPr="00675642">
        <w:t>puis s</w:t>
      </w:r>
      <w:r w:rsidR="00EE5875">
        <w:t>’</w:t>
      </w:r>
      <w:r w:rsidRPr="00675642">
        <w:t>accoudait</w:t>
      </w:r>
      <w:r w:rsidR="00EE5875">
        <w:t xml:space="preserve">, </w:t>
      </w:r>
      <w:r w:rsidRPr="00675642">
        <w:t>la tête en pleine lumière</w:t>
      </w:r>
      <w:r w:rsidR="00EE5875">
        <w:t xml:space="preserve">, </w:t>
      </w:r>
      <w:r w:rsidRPr="00675642">
        <w:t>pour r</w:t>
      </w:r>
      <w:r w:rsidRPr="00675642">
        <w:t>e</w:t>
      </w:r>
      <w:r w:rsidRPr="00675642">
        <w:t>jeter ses longs cheveux châtains en arrière</w:t>
      </w:r>
      <w:r w:rsidR="00EE5875">
        <w:t xml:space="preserve">. </w:t>
      </w:r>
      <w:r w:rsidRPr="00675642">
        <w:t>À gauche</w:t>
      </w:r>
      <w:r w:rsidR="00EE5875">
        <w:t xml:space="preserve">, </w:t>
      </w:r>
      <w:r w:rsidRPr="00675642">
        <w:t>à cheval sur une chaise</w:t>
      </w:r>
      <w:r w:rsidR="00EE5875">
        <w:t xml:space="preserve">, </w:t>
      </w:r>
      <w:r w:rsidRPr="00675642">
        <w:t>les mains jointes</w:t>
      </w:r>
      <w:r w:rsidR="00EE5875">
        <w:t xml:space="preserve">, </w:t>
      </w:r>
      <w:r w:rsidRPr="00675642">
        <w:t>les yeux clos et le menton au dossier</w:t>
      </w:r>
      <w:r w:rsidR="00EE5875">
        <w:t xml:space="preserve">, </w:t>
      </w:r>
      <w:proofErr w:type="spellStart"/>
      <w:r w:rsidRPr="00675642">
        <w:t>Arkadie</w:t>
      </w:r>
      <w:proofErr w:type="spellEnd"/>
      <w:r w:rsidRPr="00675642">
        <w:t xml:space="preserve"> </w:t>
      </w:r>
      <w:proofErr w:type="spellStart"/>
      <w:r w:rsidRPr="00675642">
        <w:t>Goischman</w:t>
      </w:r>
      <w:proofErr w:type="spellEnd"/>
      <w:r w:rsidRPr="00675642">
        <w:t xml:space="preserve"> tirait sur un mince cigare de Sum</w:t>
      </w:r>
      <w:r w:rsidRPr="00675642">
        <w:t>a</w:t>
      </w:r>
      <w:r w:rsidRPr="00675642">
        <w:t>tra</w:t>
      </w:r>
      <w:r w:rsidR="00EE5875">
        <w:t xml:space="preserve">. </w:t>
      </w:r>
      <w:r w:rsidRPr="00675642">
        <w:t>Son visage pâle</w:t>
      </w:r>
      <w:r w:rsidR="00EE5875">
        <w:t xml:space="preserve">, </w:t>
      </w:r>
      <w:r w:rsidRPr="00675642">
        <w:t>glabre</w:t>
      </w:r>
      <w:r w:rsidR="00EE5875">
        <w:t xml:space="preserve">, </w:t>
      </w:r>
      <w:r w:rsidRPr="00675642">
        <w:t>au front agrandi par une calvitie naissante</w:t>
      </w:r>
      <w:r w:rsidR="00EE5875">
        <w:t xml:space="preserve">, </w:t>
      </w:r>
      <w:r w:rsidRPr="00675642">
        <w:t>à la bouche amère</w:t>
      </w:r>
      <w:r w:rsidR="00EE5875">
        <w:t xml:space="preserve">, </w:t>
      </w:r>
      <w:r w:rsidRPr="00675642">
        <w:t>semblait être moulé en plâtre</w:t>
      </w:r>
      <w:r w:rsidR="00EE5875">
        <w:t xml:space="preserve">. </w:t>
      </w:r>
      <w:r w:rsidRPr="00675642">
        <w:t>Soit mépris</w:t>
      </w:r>
      <w:r w:rsidR="00EE5875">
        <w:t xml:space="preserve">, </w:t>
      </w:r>
      <w:r w:rsidRPr="00675642">
        <w:t>soit orgueil</w:t>
      </w:r>
      <w:r w:rsidR="00EE5875">
        <w:t xml:space="preserve">, </w:t>
      </w:r>
      <w:r w:rsidRPr="00675642">
        <w:t>il portait les mêmes vêtements sales</w:t>
      </w:r>
      <w:r w:rsidR="00EE5875">
        <w:t xml:space="preserve">, </w:t>
      </w:r>
      <w:r w:rsidRPr="00675642">
        <w:t>trop grands</w:t>
      </w:r>
      <w:r w:rsidR="00EE5875">
        <w:t xml:space="preserve">, </w:t>
      </w:r>
      <w:r w:rsidRPr="00675642">
        <w:t>négligés qu</w:t>
      </w:r>
      <w:r w:rsidR="00EE5875">
        <w:t>’</w:t>
      </w:r>
      <w:r w:rsidRPr="00675642">
        <w:t>il avait déjà à Saint-Pétersbourg et affichait les mêmes vernis crevés et les mêmes chaussettes de soie co</w:t>
      </w:r>
      <w:r w:rsidRPr="00675642">
        <w:t>u</w:t>
      </w:r>
      <w:r w:rsidRPr="00675642">
        <w:t>leur chair</w:t>
      </w:r>
      <w:r w:rsidR="00EE5875">
        <w:t xml:space="preserve">, </w:t>
      </w:r>
      <w:r w:rsidRPr="00675642">
        <w:t>dont il n</w:t>
      </w:r>
      <w:r w:rsidR="00EE5875">
        <w:t>’</w:t>
      </w:r>
      <w:r w:rsidRPr="00675642">
        <w:t>avait pas voulu se défaire</w:t>
      </w:r>
      <w:r w:rsidR="00EE5875">
        <w:t xml:space="preserve">, </w:t>
      </w:r>
      <w:r w:rsidRPr="00675642">
        <w:t>ni changer</w:t>
      </w:r>
      <w:r w:rsidR="00EE5875">
        <w:t xml:space="preserve">, </w:t>
      </w:r>
      <w:r w:rsidRPr="00675642">
        <w:t>et dans lesquels il venait d</w:t>
      </w:r>
      <w:r w:rsidR="00EE5875">
        <w:t>’</w:t>
      </w:r>
      <w:r w:rsidRPr="00675642">
        <w:t>accomplir la moitié du tour du monde</w:t>
      </w:r>
      <w:r w:rsidR="00EE5875">
        <w:t xml:space="preserve">. </w:t>
      </w:r>
      <w:r w:rsidRPr="00675642">
        <w:t>Au fond de la cabine</w:t>
      </w:r>
      <w:r w:rsidR="00EE5875">
        <w:t xml:space="preserve">, </w:t>
      </w:r>
      <w:r w:rsidRPr="00675642">
        <w:t>debout contre le poêle de fonte</w:t>
      </w:r>
      <w:r w:rsidR="00EE5875">
        <w:t xml:space="preserve">, </w:t>
      </w:r>
      <w:r w:rsidRPr="00675642">
        <w:t xml:space="preserve">André </w:t>
      </w:r>
      <w:proofErr w:type="spellStart"/>
      <w:r w:rsidRPr="00675642">
        <w:t>Lamont</w:t>
      </w:r>
      <w:proofErr w:type="spellEnd"/>
      <w:r w:rsidRPr="00675642">
        <w:t xml:space="preserve"> arrogant</w:t>
      </w:r>
      <w:r w:rsidR="00EE5875">
        <w:t xml:space="preserve">, </w:t>
      </w:r>
      <w:r w:rsidRPr="00675642">
        <w:t>grelottant</w:t>
      </w:r>
      <w:r w:rsidR="00EE5875">
        <w:t xml:space="preserve">, </w:t>
      </w:r>
      <w:r w:rsidRPr="00675642">
        <w:t>était en train de se chauffer</w:t>
      </w:r>
      <w:r w:rsidR="00EE5875">
        <w:t xml:space="preserve">. </w:t>
      </w:r>
      <w:r w:rsidRPr="00675642">
        <w:t>Il était d</w:t>
      </w:r>
      <w:r w:rsidR="00EE5875">
        <w:t>’</w:t>
      </w:r>
      <w:r w:rsidRPr="00675642">
        <w:t>une rare élégance</w:t>
      </w:r>
      <w:r w:rsidR="00EE5875">
        <w:t xml:space="preserve">. </w:t>
      </w:r>
      <w:r w:rsidRPr="00675642">
        <w:t>Il s</w:t>
      </w:r>
      <w:r w:rsidR="00EE5875">
        <w:t>’</w:t>
      </w:r>
      <w:r w:rsidRPr="00675642">
        <w:t>était fait faire un costume de voyage en toile blanche</w:t>
      </w:r>
      <w:r w:rsidR="00EE5875">
        <w:t xml:space="preserve">, </w:t>
      </w:r>
      <w:r w:rsidRPr="00675642">
        <w:t>à veston cintré et à culotte bouffante</w:t>
      </w:r>
      <w:r w:rsidR="00EE5875">
        <w:t xml:space="preserve">, </w:t>
      </w:r>
      <w:r w:rsidRPr="00675642">
        <w:t>genre kni</w:t>
      </w:r>
      <w:r w:rsidRPr="00675642">
        <w:t>c</w:t>
      </w:r>
      <w:r w:rsidRPr="00675642">
        <w:t>kerbockers à pont</w:t>
      </w:r>
      <w:r w:rsidR="00EE5875">
        <w:t xml:space="preserve">. </w:t>
      </w:r>
      <w:r w:rsidRPr="00675642">
        <w:t>Il était fier de ses beaux souliers de golf ach</w:t>
      </w:r>
      <w:r w:rsidRPr="00675642">
        <w:t>e</w:t>
      </w:r>
      <w:r w:rsidRPr="00675642">
        <w:t>tés à Bombay et de ses leggins en peau de crocodile dénichées dans une boutique de Colombo</w:t>
      </w:r>
      <w:r w:rsidR="00EE5875">
        <w:t xml:space="preserve">. </w:t>
      </w:r>
      <w:r w:rsidRPr="00675642">
        <w:t>Il arborait une cravate jaune à pois rouges et verts</w:t>
      </w:r>
      <w:r w:rsidR="00EE5875">
        <w:t xml:space="preserve">. </w:t>
      </w:r>
      <w:r w:rsidRPr="00675642">
        <w:t xml:space="preserve">Il fumait </w:t>
      </w:r>
      <w:r w:rsidRPr="00675642">
        <w:lastRenderedPageBreak/>
        <w:t>cigarette sur cigarette</w:t>
      </w:r>
      <w:r w:rsidR="00EE5875">
        <w:t xml:space="preserve">, </w:t>
      </w:r>
      <w:r w:rsidRPr="00675642">
        <w:t>toussait beaucoup et crachait dans un grand foulard de madras qu</w:t>
      </w:r>
      <w:r w:rsidR="00EE5875">
        <w:t>’</w:t>
      </w:r>
      <w:r w:rsidRPr="00675642">
        <w:t>il so</w:t>
      </w:r>
      <w:r w:rsidRPr="00675642">
        <w:t>r</w:t>
      </w:r>
      <w:r w:rsidRPr="00675642">
        <w:t>tait d</w:t>
      </w:r>
      <w:r w:rsidR="00EE5875">
        <w:t>’</w:t>
      </w:r>
      <w:r w:rsidRPr="00675642">
        <w:t>une de ses nombreuses poches</w:t>
      </w:r>
      <w:r w:rsidR="00EE5875">
        <w:t xml:space="preserve">. </w:t>
      </w:r>
      <w:r w:rsidRPr="00675642">
        <w:t>Un casque colonial était enfoncé sur son crâne</w:t>
      </w:r>
      <w:r w:rsidR="00EE5875">
        <w:t>.</w:t>
      </w:r>
    </w:p>
    <w:p w14:paraId="2060A3C8" w14:textId="77777777" w:rsidR="00EE5875" w:rsidRDefault="00457E89" w:rsidP="00457E89">
      <w:r w:rsidRPr="00675642">
        <w:t>Un globe terrestre suspendu au plafond se balançait entre les lampes</w:t>
      </w:r>
      <w:r w:rsidR="00EE5875">
        <w:t>.</w:t>
      </w:r>
    </w:p>
    <w:p w14:paraId="34EBEC00" w14:textId="77777777" w:rsidR="00EE5875" w:rsidRDefault="00457E89" w:rsidP="00457E89">
      <w:r w:rsidRPr="00675642">
        <w:t>Dehors</w:t>
      </w:r>
      <w:r w:rsidR="00EE5875">
        <w:t xml:space="preserve">, </w:t>
      </w:r>
      <w:r w:rsidRPr="00675642">
        <w:t>il pleuvait à verse</w:t>
      </w:r>
      <w:r w:rsidR="00EE5875">
        <w:t>.</w:t>
      </w:r>
    </w:p>
    <w:p w14:paraId="2535AE67" w14:textId="77777777" w:rsidR="00EE5875" w:rsidRDefault="00457E89" w:rsidP="00457E89">
      <w:r w:rsidRPr="00675642">
        <w:t>Dan Yack parlait</w:t>
      </w:r>
      <w:r w:rsidR="00EE5875">
        <w:t>.</w:t>
      </w:r>
    </w:p>
    <w:p w14:paraId="4C095B1F" w14:textId="39BBD5D5" w:rsidR="00EE5875" w:rsidRDefault="00EE5875" w:rsidP="00457E89">
      <w:r>
        <w:t>— </w:t>
      </w:r>
      <w:r w:rsidR="00457E89" w:rsidRPr="00675642">
        <w:t>Je crois</w:t>
      </w:r>
      <w:r>
        <w:t xml:space="preserve">, </w:t>
      </w:r>
      <w:r w:rsidR="00457E89" w:rsidRPr="00675642">
        <w:t>disait-il en déployant une carte marine au m</w:t>
      </w:r>
      <w:r w:rsidR="00457E89" w:rsidRPr="00675642">
        <w:t>i</w:t>
      </w:r>
      <w:r w:rsidR="00457E89" w:rsidRPr="00675642">
        <w:t>lieu des verres et des cruchons d</w:t>
      </w:r>
      <w:r>
        <w:t>’</w:t>
      </w:r>
      <w:r w:rsidR="00457E89" w:rsidRPr="00675642">
        <w:t>arack qui encombraient la table</w:t>
      </w:r>
      <w:r>
        <w:t xml:space="preserve">, </w:t>
      </w:r>
      <w:r w:rsidR="00457E89" w:rsidRPr="00675642">
        <w:t>je crois qu</w:t>
      </w:r>
      <w:r>
        <w:t>’</w:t>
      </w:r>
      <w:r w:rsidR="00457E89" w:rsidRPr="00675642">
        <w:t>il est temps de mettre notre commandant au courant de nos intentions et de lui demander son avis</w:t>
      </w:r>
      <w:r>
        <w:t xml:space="preserve">. </w:t>
      </w:r>
      <w:r w:rsidR="00457E89" w:rsidRPr="00675642">
        <w:t>Aujourd</w:t>
      </w:r>
      <w:r>
        <w:t>’</w:t>
      </w:r>
      <w:r w:rsidR="00457E89" w:rsidRPr="00675642">
        <w:t>hui</w:t>
      </w:r>
      <w:r>
        <w:t xml:space="preserve">, </w:t>
      </w:r>
      <w:r w:rsidR="00457E89" w:rsidRPr="00675642">
        <w:t>tout dépend de lui</w:t>
      </w:r>
      <w:r>
        <w:t xml:space="preserve">. </w:t>
      </w:r>
      <w:r w:rsidR="00457E89" w:rsidRPr="00675642">
        <w:t>Seulement</w:t>
      </w:r>
      <w:r>
        <w:t xml:space="preserve">, </w:t>
      </w:r>
      <w:r w:rsidR="00457E89" w:rsidRPr="00675642">
        <w:t>avant d</w:t>
      </w:r>
      <w:r>
        <w:t>’</w:t>
      </w:r>
      <w:r w:rsidR="00457E89" w:rsidRPr="00675642">
        <w:t>entendre l</w:t>
      </w:r>
      <w:r>
        <w:t>’</w:t>
      </w:r>
      <w:r w:rsidR="00457E89" w:rsidRPr="00675642">
        <w:t xml:space="preserve">opinion de </w:t>
      </w:r>
      <w:r>
        <w:t>M. </w:t>
      </w:r>
      <w:proofErr w:type="spellStart"/>
      <w:r w:rsidR="00457E89" w:rsidRPr="00675642">
        <w:t>Deene</w:t>
      </w:r>
      <w:proofErr w:type="spellEnd"/>
      <w:r w:rsidR="00457E89" w:rsidRPr="00675642">
        <w:t xml:space="preserve"> et de suivre ses bons conseils dictés par l</w:t>
      </w:r>
      <w:r>
        <w:t>’</w:t>
      </w:r>
      <w:r w:rsidR="00457E89" w:rsidRPr="00675642">
        <w:t>expérience</w:t>
      </w:r>
      <w:r>
        <w:t xml:space="preserve">, </w:t>
      </w:r>
      <w:r w:rsidR="00457E89" w:rsidRPr="00675642">
        <w:t>je voudrais</w:t>
      </w:r>
      <w:r>
        <w:t xml:space="preserve">, </w:t>
      </w:r>
      <w:r w:rsidR="00457E89" w:rsidRPr="00675642">
        <w:t>pour rester jusqu</w:t>
      </w:r>
      <w:r>
        <w:t>’</w:t>
      </w:r>
      <w:r w:rsidR="00457E89" w:rsidRPr="00675642">
        <w:t>au bout dans la l</w:t>
      </w:r>
      <w:r w:rsidR="00457E89" w:rsidRPr="00675642">
        <w:t>o</w:t>
      </w:r>
      <w:r w:rsidR="00457E89" w:rsidRPr="00675642">
        <w:t>gique de notre équipée</w:t>
      </w:r>
      <w:r>
        <w:t xml:space="preserve">, </w:t>
      </w:r>
      <w:r w:rsidR="00457E89" w:rsidRPr="00675642">
        <w:t>je voudrais m</w:t>
      </w:r>
      <w:r>
        <w:t>’</w:t>
      </w:r>
      <w:r w:rsidR="00457E89" w:rsidRPr="00675642">
        <w:t>en remettre au sort pour préciser le lieu de notre séjour</w:t>
      </w:r>
      <w:r>
        <w:t xml:space="preserve">. </w:t>
      </w:r>
      <w:r w:rsidR="00457E89" w:rsidRPr="00675642">
        <w:t>Jouons notre île déserte sur la chance</w:t>
      </w:r>
      <w:r>
        <w:t xml:space="preserve">, </w:t>
      </w:r>
      <w:r w:rsidR="00457E89" w:rsidRPr="00675642">
        <w:t>sur un coup d</w:t>
      </w:r>
      <w:r>
        <w:t>’</w:t>
      </w:r>
      <w:r w:rsidR="00457E89" w:rsidRPr="00675642">
        <w:t>adresse ou de maladresse</w:t>
      </w:r>
      <w:r>
        <w:t xml:space="preserve">. </w:t>
      </w:r>
      <w:r w:rsidR="00457E89" w:rsidRPr="00675642">
        <w:t>Vous n</w:t>
      </w:r>
      <w:r>
        <w:t>’</w:t>
      </w:r>
      <w:r w:rsidR="00457E89" w:rsidRPr="00675642">
        <w:t>avez pas fait votre choix</w:t>
      </w:r>
      <w:r>
        <w:t xml:space="preserve">, </w:t>
      </w:r>
      <w:r w:rsidR="00457E89" w:rsidRPr="00675642">
        <w:t>n</w:t>
      </w:r>
      <w:r>
        <w:t>’</w:t>
      </w:r>
      <w:r w:rsidR="00457E89" w:rsidRPr="00675642">
        <w:t>est-ce pas</w:t>
      </w:r>
      <w:r>
        <w:t xml:space="preserve"> ? </w:t>
      </w:r>
      <w:r w:rsidR="00457E89" w:rsidRPr="00675642">
        <w:t>Moi</w:t>
      </w:r>
      <w:r>
        <w:t xml:space="preserve">, </w:t>
      </w:r>
      <w:r w:rsidR="00457E89" w:rsidRPr="00675642">
        <w:t>non plus</w:t>
      </w:r>
      <w:r>
        <w:t xml:space="preserve">. </w:t>
      </w:r>
      <w:r w:rsidR="00457E89" w:rsidRPr="00675642">
        <w:t>C</w:t>
      </w:r>
      <w:r>
        <w:t>’</w:t>
      </w:r>
      <w:r w:rsidR="00457E89" w:rsidRPr="00675642">
        <w:t>est pourquoi j</w:t>
      </w:r>
      <w:r>
        <w:t>’</w:t>
      </w:r>
      <w:r w:rsidR="00457E89" w:rsidRPr="00675642">
        <w:t>ai fait su</w:t>
      </w:r>
      <w:r w:rsidR="00457E89" w:rsidRPr="00675642">
        <w:t>s</w:t>
      </w:r>
      <w:r w:rsidR="00457E89" w:rsidRPr="00675642">
        <w:t>pendre ce globe terrestre au plafond</w:t>
      </w:r>
      <w:r>
        <w:t xml:space="preserve">, </w:t>
      </w:r>
      <w:r w:rsidR="00457E89" w:rsidRPr="00675642">
        <w:t>bien au milieu des lampes</w:t>
      </w:r>
      <w:r>
        <w:t xml:space="preserve">. </w:t>
      </w:r>
      <w:r w:rsidR="00457E89" w:rsidRPr="00675642">
        <w:t>Il est accroché par sa ceinture équatoriale</w:t>
      </w:r>
      <w:r>
        <w:t xml:space="preserve">. </w:t>
      </w:r>
      <w:r w:rsidR="00457E89" w:rsidRPr="00675642">
        <w:t>Sa partie la plus v</w:t>
      </w:r>
      <w:r w:rsidR="00457E89" w:rsidRPr="00675642">
        <w:t>i</w:t>
      </w:r>
      <w:r w:rsidR="00457E89" w:rsidRPr="00675642">
        <w:t>vement éclairée</w:t>
      </w:r>
      <w:r>
        <w:t xml:space="preserve">, </w:t>
      </w:r>
      <w:r w:rsidR="00457E89" w:rsidRPr="00675642">
        <w:t>et qui fait face à la porte</w:t>
      </w:r>
      <w:r>
        <w:t xml:space="preserve">, </w:t>
      </w:r>
      <w:r w:rsidR="00457E89" w:rsidRPr="00675642">
        <w:t>est l</w:t>
      </w:r>
      <w:r>
        <w:t>’</w:t>
      </w:r>
      <w:r w:rsidR="00457E89" w:rsidRPr="00675642">
        <w:t>hémisphère sud</w:t>
      </w:r>
      <w:r>
        <w:t xml:space="preserve">. </w:t>
      </w:r>
      <w:r w:rsidR="00457E89" w:rsidRPr="00675642">
        <w:t>Venez</w:t>
      </w:r>
      <w:r>
        <w:t xml:space="preserve">, </w:t>
      </w:r>
      <w:r w:rsidR="00457E89" w:rsidRPr="00675642">
        <w:t>là</w:t>
      </w:r>
      <w:r>
        <w:t xml:space="preserve">, </w:t>
      </w:r>
      <w:r w:rsidR="00457E89" w:rsidRPr="00675642">
        <w:t>sur le seuil de la chambre</w:t>
      </w:r>
      <w:r>
        <w:t xml:space="preserve">. </w:t>
      </w:r>
      <w:r w:rsidR="00457E89" w:rsidRPr="00675642">
        <w:t>C</w:t>
      </w:r>
      <w:r>
        <w:t>’</w:t>
      </w:r>
      <w:r w:rsidR="00457E89" w:rsidRPr="00675642">
        <w:t>est parfait</w:t>
      </w:r>
      <w:r>
        <w:t xml:space="preserve">. </w:t>
      </w:r>
      <w:r w:rsidR="00457E89" w:rsidRPr="00675642">
        <w:t>Voyez</w:t>
      </w:r>
      <w:r>
        <w:t xml:space="preserve">, </w:t>
      </w:r>
      <w:r w:rsidR="00457E89" w:rsidRPr="00675642">
        <w:t>à trois pas on ne distingue plus rien qu</w:t>
      </w:r>
      <w:r>
        <w:t>’</w:t>
      </w:r>
      <w:r w:rsidR="00457E89" w:rsidRPr="00675642">
        <w:t>une grande tache blanche au milieu</w:t>
      </w:r>
      <w:r>
        <w:t xml:space="preserve"> : </w:t>
      </w:r>
      <w:r w:rsidR="00457E89" w:rsidRPr="00675642">
        <w:t>c</w:t>
      </w:r>
      <w:r>
        <w:t>’</w:t>
      </w:r>
      <w:r w:rsidR="00457E89" w:rsidRPr="00675642">
        <w:t>est le Pôle Sud</w:t>
      </w:r>
      <w:r>
        <w:t xml:space="preserve">. </w:t>
      </w:r>
      <w:r w:rsidR="00457E89" w:rsidRPr="00675642">
        <w:t>Les joues bleues sont les océans</w:t>
      </w:r>
      <w:r>
        <w:t xml:space="preserve">. </w:t>
      </w:r>
      <w:r w:rsidR="00457E89" w:rsidRPr="00675642">
        <w:t>En haut</w:t>
      </w:r>
      <w:r>
        <w:t xml:space="preserve">, </w:t>
      </w:r>
      <w:r w:rsidR="00457E89" w:rsidRPr="00675642">
        <w:t>cette langue jaune qui s</w:t>
      </w:r>
      <w:r>
        <w:t>’</w:t>
      </w:r>
      <w:r w:rsidR="00457E89" w:rsidRPr="00675642">
        <w:t>avance</w:t>
      </w:r>
      <w:r>
        <w:t xml:space="preserve">, </w:t>
      </w:r>
      <w:r w:rsidR="00457E89" w:rsidRPr="00675642">
        <w:t>c</w:t>
      </w:r>
      <w:r>
        <w:t>’</w:t>
      </w:r>
      <w:r w:rsidR="00457E89" w:rsidRPr="00675642">
        <w:t>est le cap Horn que nous doublerons l</w:t>
      </w:r>
      <w:r>
        <w:t>’</w:t>
      </w:r>
      <w:r w:rsidR="00457E89" w:rsidRPr="00675642">
        <w:t>été prochain</w:t>
      </w:r>
      <w:r>
        <w:t xml:space="preserve">, </w:t>
      </w:r>
      <w:r w:rsidR="00457E89" w:rsidRPr="00675642">
        <w:t>au retour</w:t>
      </w:r>
      <w:r>
        <w:t xml:space="preserve">. </w:t>
      </w:r>
      <w:r w:rsidR="00457E89" w:rsidRPr="00675642">
        <w:t>Un peu plus bas</w:t>
      </w:r>
      <w:r>
        <w:t xml:space="preserve">, </w:t>
      </w:r>
      <w:r w:rsidR="00457E89" w:rsidRPr="00675642">
        <w:t>à droite</w:t>
      </w:r>
      <w:r>
        <w:t xml:space="preserve">, </w:t>
      </w:r>
      <w:r w:rsidR="00457E89" w:rsidRPr="00675642">
        <w:t>cette tache brune</w:t>
      </w:r>
      <w:r>
        <w:t xml:space="preserve">, </w:t>
      </w:r>
      <w:r w:rsidR="00457E89" w:rsidRPr="00675642">
        <w:t>c</w:t>
      </w:r>
      <w:r>
        <w:t>’</w:t>
      </w:r>
      <w:r w:rsidR="00457E89" w:rsidRPr="00675642">
        <w:t>est le cap de Bonne-Espérance que nous avons doublé il y a trois mois</w:t>
      </w:r>
      <w:r>
        <w:t xml:space="preserve">. </w:t>
      </w:r>
      <w:r w:rsidR="00457E89" w:rsidRPr="00675642">
        <w:t>Plus bas encore</w:t>
      </w:r>
      <w:r>
        <w:t xml:space="preserve">, </w:t>
      </w:r>
      <w:r w:rsidR="00457E89" w:rsidRPr="00675642">
        <w:t>ce vert qui éme</w:t>
      </w:r>
      <w:r w:rsidR="00457E89" w:rsidRPr="00675642">
        <w:t>r</w:t>
      </w:r>
      <w:r w:rsidR="00457E89" w:rsidRPr="00675642">
        <w:t>ge de la pénombre</w:t>
      </w:r>
      <w:r>
        <w:t xml:space="preserve">, </w:t>
      </w:r>
      <w:r w:rsidR="00457E89" w:rsidRPr="00675642">
        <w:t>c</w:t>
      </w:r>
      <w:r>
        <w:t>’</w:t>
      </w:r>
      <w:r w:rsidR="00457E89" w:rsidRPr="00675642">
        <w:t>est l</w:t>
      </w:r>
      <w:r>
        <w:t>’</w:t>
      </w:r>
      <w:r w:rsidR="00457E89" w:rsidRPr="00675642">
        <w:t>Australie que nous venons à peine de quitter</w:t>
      </w:r>
      <w:r>
        <w:t xml:space="preserve">. </w:t>
      </w:r>
      <w:r w:rsidR="00457E89" w:rsidRPr="00675642">
        <w:t>Maintenant</w:t>
      </w:r>
      <w:r>
        <w:t xml:space="preserve">, </w:t>
      </w:r>
      <w:r w:rsidR="00457E89" w:rsidRPr="00675642">
        <w:t>revenez au centre</w:t>
      </w:r>
      <w:r>
        <w:t xml:space="preserve">, </w:t>
      </w:r>
      <w:r w:rsidR="00457E89" w:rsidRPr="00675642">
        <w:t>regardez</w:t>
      </w:r>
      <w:r>
        <w:t xml:space="preserve">. </w:t>
      </w:r>
      <w:r w:rsidR="00457E89" w:rsidRPr="00675642">
        <w:t xml:space="preserve">Tout autour du Pôle </w:t>
      </w:r>
      <w:r w:rsidR="00457E89" w:rsidRPr="00675642">
        <w:lastRenderedPageBreak/>
        <w:t>et au milieu de la tache blanche des banquises</w:t>
      </w:r>
      <w:r>
        <w:t xml:space="preserve">, </w:t>
      </w:r>
      <w:r w:rsidR="00457E89" w:rsidRPr="00675642">
        <w:t>il y a une petite couronne de terres</w:t>
      </w:r>
      <w:r>
        <w:t xml:space="preserve">. </w:t>
      </w:r>
      <w:r w:rsidR="00457E89" w:rsidRPr="00675642">
        <w:t>De même</w:t>
      </w:r>
      <w:r>
        <w:t xml:space="preserve">, </w:t>
      </w:r>
      <w:r w:rsidR="00457E89" w:rsidRPr="00675642">
        <w:t>sur la droite et plus haut</w:t>
      </w:r>
      <w:r>
        <w:t xml:space="preserve">, </w:t>
      </w:r>
      <w:r w:rsidR="00457E89" w:rsidRPr="00675642">
        <w:t>dans le bleu de l</w:t>
      </w:r>
      <w:r>
        <w:t>’</w:t>
      </w:r>
      <w:r w:rsidR="00457E89" w:rsidRPr="00675642">
        <w:t>océan</w:t>
      </w:r>
      <w:r>
        <w:t xml:space="preserve">, </w:t>
      </w:r>
      <w:r w:rsidR="00457E89" w:rsidRPr="00675642">
        <w:t>il y a quelques petits points qui sont des îles</w:t>
      </w:r>
      <w:r>
        <w:t xml:space="preserve">. </w:t>
      </w:r>
      <w:r w:rsidR="00457E89" w:rsidRPr="00675642">
        <w:t>Voici mon browning</w:t>
      </w:r>
      <w:r>
        <w:t xml:space="preserve">. </w:t>
      </w:r>
      <w:r w:rsidR="00457E89" w:rsidRPr="00675642">
        <w:t>Attention</w:t>
      </w:r>
      <w:r>
        <w:t xml:space="preserve">. </w:t>
      </w:r>
      <w:r w:rsidR="00457E89" w:rsidRPr="00675642">
        <w:t>Chacun de nous va tirer un coup à tour de rôle</w:t>
      </w:r>
      <w:r>
        <w:t xml:space="preserve">, </w:t>
      </w:r>
      <w:r w:rsidR="00457E89" w:rsidRPr="00675642">
        <w:t xml:space="preserve">puis </w:t>
      </w:r>
      <w:r>
        <w:t>M. </w:t>
      </w:r>
      <w:proofErr w:type="spellStart"/>
      <w:r w:rsidR="00457E89" w:rsidRPr="00675642">
        <w:t>Deene</w:t>
      </w:r>
      <w:proofErr w:type="spellEnd"/>
      <w:r w:rsidR="00457E89" w:rsidRPr="00675642">
        <w:t xml:space="preserve"> nous dira si les terres attei</w:t>
      </w:r>
      <w:r w:rsidR="00457E89" w:rsidRPr="00675642">
        <w:t>n</w:t>
      </w:r>
      <w:r w:rsidR="00457E89" w:rsidRPr="00675642">
        <w:t>tes sont habitées ou habitables et nous nous rang</w:t>
      </w:r>
      <w:r w:rsidR="00457E89" w:rsidRPr="00675642">
        <w:t>e</w:t>
      </w:r>
      <w:r w:rsidR="00457E89" w:rsidRPr="00675642">
        <w:t>rons à son avis pour occuper la plus confortable</w:t>
      </w:r>
      <w:r>
        <w:t xml:space="preserve">. </w:t>
      </w:r>
      <w:r w:rsidR="00457E89" w:rsidRPr="00675642">
        <w:t>Il s</w:t>
      </w:r>
      <w:r>
        <w:t>’</w:t>
      </w:r>
      <w:r w:rsidR="00457E89" w:rsidRPr="00675642">
        <w:t>agit donc de viser de préférence les terres au</w:t>
      </w:r>
      <w:r w:rsidR="00457E89" w:rsidRPr="00675642">
        <w:t>s</w:t>
      </w:r>
      <w:r w:rsidR="00457E89" w:rsidRPr="00675642">
        <w:t>trales ou les quelques îlots perdus de l</w:t>
      </w:r>
      <w:r>
        <w:t>’</w:t>
      </w:r>
      <w:r w:rsidR="00457E89" w:rsidRPr="00675642">
        <w:t>Atlantique ou de l</w:t>
      </w:r>
      <w:r>
        <w:t>’</w:t>
      </w:r>
      <w:r w:rsidR="00457E89" w:rsidRPr="00675642">
        <w:t>océan Indien</w:t>
      </w:r>
      <w:r>
        <w:t xml:space="preserve">, </w:t>
      </w:r>
      <w:r w:rsidR="00457E89" w:rsidRPr="00675642">
        <w:t>et non pas de faire mouche sur le pôle</w:t>
      </w:r>
      <w:r>
        <w:t xml:space="preserve">, </w:t>
      </w:r>
      <w:r w:rsidR="00457E89" w:rsidRPr="00675642">
        <w:t>le pôle sera pour une autre fois</w:t>
      </w:r>
      <w:r>
        <w:t xml:space="preserve">, </w:t>
      </w:r>
      <w:r w:rsidR="00457E89" w:rsidRPr="00675642">
        <w:t>si notre a</w:t>
      </w:r>
      <w:r w:rsidR="00457E89" w:rsidRPr="00675642">
        <w:t>s</w:t>
      </w:r>
      <w:r w:rsidR="00457E89" w:rsidRPr="00675642">
        <w:t>sociation tient toujours et si le cœur vous en dit</w:t>
      </w:r>
      <w:r>
        <w:t xml:space="preserve">. </w:t>
      </w:r>
      <w:r w:rsidR="00457E89" w:rsidRPr="00675642">
        <w:t>Que pensez-vous de ma tro</w:t>
      </w:r>
      <w:r w:rsidR="00457E89" w:rsidRPr="00675642">
        <w:t>u</w:t>
      </w:r>
      <w:r w:rsidR="00457E89" w:rsidRPr="00675642">
        <w:t>vaille</w:t>
      </w:r>
      <w:r>
        <w:t xml:space="preserve">, </w:t>
      </w:r>
      <w:r w:rsidR="00457E89" w:rsidRPr="00675642">
        <w:t>messieurs</w:t>
      </w:r>
      <w:r>
        <w:t xml:space="preserve"> ? </w:t>
      </w:r>
      <w:r w:rsidR="00457E89" w:rsidRPr="00675642">
        <w:t>R</w:t>
      </w:r>
      <w:r w:rsidR="00457E89" w:rsidRPr="00675642">
        <w:t>e</w:t>
      </w:r>
      <w:r w:rsidR="00457E89" w:rsidRPr="00675642">
        <w:t>marquez que tous les pays connus</w:t>
      </w:r>
      <w:r>
        <w:t xml:space="preserve">, </w:t>
      </w:r>
      <w:r w:rsidR="00457E89" w:rsidRPr="00675642">
        <w:t>et l</w:t>
      </w:r>
      <w:r>
        <w:t>’</w:t>
      </w:r>
      <w:r w:rsidR="00457E89" w:rsidRPr="00675642">
        <w:t>Europe</w:t>
      </w:r>
      <w:r>
        <w:t xml:space="preserve">, </w:t>
      </w:r>
      <w:r w:rsidR="00457E89" w:rsidRPr="00675642">
        <w:t>se trouvent sur l</w:t>
      </w:r>
      <w:r>
        <w:t>’</w:t>
      </w:r>
      <w:r w:rsidR="00457E89" w:rsidRPr="00675642">
        <w:t>autre face</w:t>
      </w:r>
      <w:r>
        <w:t xml:space="preserve">, </w:t>
      </w:r>
      <w:r w:rsidR="00457E89" w:rsidRPr="00675642">
        <w:t>dans l</w:t>
      </w:r>
      <w:r>
        <w:t>’</w:t>
      </w:r>
      <w:r w:rsidR="00457E89" w:rsidRPr="00675642">
        <w:t>ombre</w:t>
      </w:r>
      <w:r>
        <w:t xml:space="preserve">, </w:t>
      </w:r>
      <w:r w:rsidR="00457E89" w:rsidRPr="00675642">
        <w:t>donc aucun danger de les toucher</w:t>
      </w:r>
      <w:r>
        <w:t xml:space="preserve">. </w:t>
      </w:r>
      <w:r w:rsidR="00457E89" w:rsidRPr="00675642">
        <w:t>Qui commence</w:t>
      </w:r>
      <w:r>
        <w:t xml:space="preserve"> ? </w:t>
      </w:r>
      <w:r w:rsidR="00457E89" w:rsidRPr="00675642">
        <w:t>Je propose que ce soit le plus mauvais tireur qui ouvre le feu</w:t>
      </w:r>
      <w:r>
        <w:t>.</w:t>
      </w:r>
    </w:p>
    <w:p w14:paraId="0AF83FAC" w14:textId="77777777" w:rsidR="00EE5875" w:rsidRDefault="00EE5875" w:rsidP="00457E89">
      <w:r>
        <w:t>— </w:t>
      </w:r>
      <w:r w:rsidR="00457E89" w:rsidRPr="00675642">
        <w:t>Moi</w:t>
      </w:r>
      <w:r>
        <w:t xml:space="preserve"> ! </w:t>
      </w:r>
      <w:r w:rsidR="00457E89" w:rsidRPr="00675642">
        <w:t xml:space="preserve">dit </w:t>
      </w:r>
      <w:proofErr w:type="spellStart"/>
      <w:r w:rsidR="00457E89" w:rsidRPr="00675642">
        <w:t>Goischman</w:t>
      </w:r>
      <w:proofErr w:type="spellEnd"/>
      <w:r>
        <w:t xml:space="preserve">. </w:t>
      </w:r>
      <w:r w:rsidR="00457E89" w:rsidRPr="00675642">
        <w:t>Donnez-moi votre machin</w:t>
      </w:r>
      <w:r>
        <w:t xml:space="preserve">, </w:t>
      </w:r>
      <w:r w:rsidR="00457E89" w:rsidRPr="00675642">
        <w:t>je n</w:t>
      </w:r>
      <w:r>
        <w:t>’</w:t>
      </w:r>
      <w:r w:rsidR="00457E89" w:rsidRPr="00675642">
        <w:t>ai jamais tenu une arme en main</w:t>
      </w:r>
      <w:r>
        <w:t xml:space="preserve">, </w:t>
      </w:r>
      <w:r w:rsidR="00457E89" w:rsidRPr="00675642">
        <w:t>je ne sais pas comment ça fon</w:t>
      </w:r>
      <w:r w:rsidR="00457E89" w:rsidRPr="00675642">
        <w:t>c</w:t>
      </w:r>
      <w:r w:rsidR="00457E89" w:rsidRPr="00675642">
        <w:t>tionne</w:t>
      </w:r>
      <w:r>
        <w:t xml:space="preserve">. </w:t>
      </w:r>
      <w:r w:rsidR="00457E89" w:rsidRPr="00675642">
        <w:t>Tout cela me laisse tellement indifférent</w:t>
      </w:r>
      <w:r>
        <w:t xml:space="preserve">, </w:t>
      </w:r>
      <w:r w:rsidR="00457E89" w:rsidRPr="00675642">
        <w:t>qu</w:t>
      </w:r>
      <w:r>
        <w:t>’</w:t>
      </w:r>
      <w:r w:rsidR="00457E89" w:rsidRPr="00675642">
        <w:t>il m</w:t>
      </w:r>
      <w:r>
        <w:t>’</w:t>
      </w:r>
      <w:r w:rsidR="00457E89" w:rsidRPr="00675642">
        <w:t>est a</w:t>
      </w:r>
      <w:r w:rsidR="00457E89" w:rsidRPr="00675642">
        <w:t>b</w:t>
      </w:r>
      <w:r w:rsidR="00457E89" w:rsidRPr="00675642">
        <w:t>solument égal où je la touche</w:t>
      </w:r>
      <w:r>
        <w:t xml:space="preserve">, </w:t>
      </w:r>
      <w:r w:rsidR="00457E89" w:rsidRPr="00675642">
        <w:t>si seulement j</w:t>
      </w:r>
      <w:r>
        <w:t>’</w:t>
      </w:r>
      <w:r w:rsidR="00457E89" w:rsidRPr="00675642">
        <w:t>arrivais à la crever</w:t>
      </w:r>
      <w:r>
        <w:t xml:space="preserve">, </w:t>
      </w:r>
      <w:r w:rsidR="00457E89" w:rsidRPr="00675642">
        <w:t>la Terre</w:t>
      </w:r>
      <w:r>
        <w:t> !</w:t>
      </w:r>
    </w:p>
    <w:p w14:paraId="117FE733" w14:textId="77777777" w:rsidR="00EE5875" w:rsidRDefault="00457E89" w:rsidP="00457E89">
      <w:r w:rsidRPr="00675642">
        <w:t xml:space="preserve">Et </w:t>
      </w:r>
      <w:proofErr w:type="spellStart"/>
      <w:r w:rsidRPr="00675642">
        <w:t>Goischman</w:t>
      </w:r>
      <w:proofErr w:type="spellEnd"/>
      <w:r w:rsidRPr="00675642">
        <w:t xml:space="preserve"> appuya sur la gâchette en fermant les yeux</w:t>
      </w:r>
      <w:r w:rsidR="00EE5875">
        <w:t>.</w:t>
      </w:r>
    </w:p>
    <w:p w14:paraId="7AF6C957" w14:textId="77777777" w:rsidR="00EE5875" w:rsidRDefault="00EE5875" w:rsidP="00457E89">
      <w:r>
        <w:t>— </w:t>
      </w:r>
      <w:r w:rsidR="00457E89" w:rsidRPr="00675642">
        <w:t>Trop bas</w:t>
      </w:r>
      <w:r>
        <w:t xml:space="preserve">, </w:t>
      </w:r>
      <w:r w:rsidR="00457E89" w:rsidRPr="00675642">
        <w:t>trop bas</w:t>
      </w:r>
      <w:r>
        <w:t xml:space="preserve"> ! </w:t>
      </w:r>
      <w:r w:rsidR="00457E89" w:rsidRPr="00675642">
        <w:t xml:space="preserve">dit le capitaine </w:t>
      </w:r>
      <w:proofErr w:type="spellStart"/>
      <w:r w:rsidR="00457E89" w:rsidRPr="00675642">
        <w:t>Deene</w:t>
      </w:r>
      <w:proofErr w:type="spellEnd"/>
      <w:r w:rsidR="00457E89" w:rsidRPr="00675642">
        <w:t xml:space="preserve"> qui jugeait des coups</w:t>
      </w:r>
      <w:r>
        <w:t xml:space="preserve">. </w:t>
      </w:r>
      <w:r w:rsidR="00457E89" w:rsidRPr="00675642">
        <w:t>Vous avez tiré beaucoup trop bas</w:t>
      </w:r>
      <w:r>
        <w:t xml:space="preserve">, </w:t>
      </w:r>
      <w:r w:rsidR="00457E89" w:rsidRPr="00675642">
        <w:t>monsieur</w:t>
      </w:r>
      <w:r>
        <w:t xml:space="preserve">. </w:t>
      </w:r>
      <w:r w:rsidR="00457E89" w:rsidRPr="00675642">
        <w:t>Tenez</w:t>
      </w:r>
      <w:r>
        <w:t xml:space="preserve">, </w:t>
      </w:r>
      <w:r w:rsidR="00457E89" w:rsidRPr="00675642">
        <w:t>r</w:t>
      </w:r>
      <w:r w:rsidR="00457E89" w:rsidRPr="00675642">
        <w:t>e</w:t>
      </w:r>
      <w:r w:rsidR="00457E89" w:rsidRPr="00675642">
        <w:t>gardez</w:t>
      </w:r>
      <w:r>
        <w:t xml:space="preserve">. </w:t>
      </w:r>
      <w:r w:rsidR="00457E89" w:rsidRPr="00675642">
        <w:t>Voici le point de pénétration de votre balle</w:t>
      </w:r>
      <w:r>
        <w:t xml:space="preserve">. </w:t>
      </w:r>
      <w:r w:rsidR="00457E89" w:rsidRPr="00675642">
        <w:t>En plein dans les îles Antipodes</w:t>
      </w:r>
      <w:r>
        <w:t xml:space="preserve"> ! </w:t>
      </w:r>
      <w:r w:rsidR="00457E89" w:rsidRPr="00675642">
        <w:t>Nous y passions</w:t>
      </w:r>
      <w:r>
        <w:t xml:space="preserve">, </w:t>
      </w:r>
      <w:r w:rsidR="00457E89" w:rsidRPr="00675642">
        <w:t>au large</w:t>
      </w:r>
      <w:r>
        <w:t xml:space="preserve">, </w:t>
      </w:r>
      <w:r w:rsidR="00457E89" w:rsidRPr="00675642">
        <w:t>il n</w:t>
      </w:r>
      <w:r>
        <w:t>’</w:t>
      </w:r>
      <w:r w:rsidR="00457E89" w:rsidRPr="00675642">
        <w:t>y a pas dix jours</w:t>
      </w:r>
      <w:r>
        <w:t xml:space="preserve">. </w:t>
      </w:r>
      <w:r w:rsidR="00457E89" w:rsidRPr="00675642">
        <w:t>Et tenez</w:t>
      </w:r>
      <w:r>
        <w:t xml:space="preserve">, </w:t>
      </w:r>
      <w:r w:rsidR="00457E89" w:rsidRPr="00675642">
        <w:t>regardez de l</w:t>
      </w:r>
      <w:r>
        <w:t>’</w:t>
      </w:r>
      <w:r w:rsidR="00457E89" w:rsidRPr="00675642">
        <w:t>autre côté</w:t>
      </w:r>
      <w:r>
        <w:t xml:space="preserve">, </w:t>
      </w:r>
      <w:r w:rsidR="00457E89" w:rsidRPr="00675642">
        <w:t>passez-y le doigt</w:t>
      </w:r>
      <w:r>
        <w:t xml:space="preserve">. </w:t>
      </w:r>
      <w:r w:rsidR="00457E89" w:rsidRPr="00675642">
        <w:t>Votre balle a fait tomber Paris</w:t>
      </w:r>
      <w:r>
        <w:t xml:space="preserve">. </w:t>
      </w:r>
      <w:r w:rsidR="00457E89" w:rsidRPr="00675642">
        <w:t>Vous sentez la craquelure</w:t>
      </w:r>
      <w:r>
        <w:t xml:space="preserve"> ? </w:t>
      </w:r>
      <w:r w:rsidR="00457E89" w:rsidRPr="00675642">
        <w:t>Et voici l</w:t>
      </w:r>
      <w:r>
        <w:t>’</w:t>
      </w:r>
      <w:r w:rsidR="00457E89" w:rsidRPr="00675642">
        <w:t>enduit qui s</w:t>
      </w:r>
      <w:r>
        <w:t>’</w:t>
      </w:r>
      <w:r w:rsidR="00457E89" w:rsidRPr="00675642">
        <w:t>est détaché</w:t>
      </w:r>
      <w:r>
        <w:t xml:space="preserve">, </w:t>
      </w:r>
      <w:r w:rsidR="00457E89" w:rsidRPr="00675642">
        <w:t>on lit encore</w:t>
      </w:r>
      <w:r>
        <w:t xml:space="preserve">… </w:t>
      </w:r>
      <w:r w:rsidR="00457E89" w:rsidRPr="00675642">
        <w:rPr>
          <w:i/>
          <w:iCs/>
        </w:rPr>
        <w:t>ris</w:t>
      </w:r>
      <w:r>
        <w:rPr>
          <w:i/>
          <w:iCs/>
        </w:rPr>
        <w:t xml:space="preserve">. </w:t>
      </w:r>
      <w:r w:rsidR="00457E89" w:rsidRPr="00675642">
        <w:t>C</w:t>
      </w:r>
      <w:r>
        <w:t>’</w:t>
      </w:r>
      <w:r w:rsidR="00457E89" w:rsidRPr="00675642">
        <w:t>est tout ce qui reste de Paris</w:t>
      </w:r>
      <w:r>
        <w:t>.</w:t>
      </w:r>
    </w:p>
    <w:p w14:paraId="07A6DB5D" w14:textId="77777777" w:rsidR="00EE5875" w:rsidRDefault="00EE5875" w:rsidP="00457E89">
      <w:r>
        <w:lastRenderedPageBreak/>
        <w:t>— </w:t>
      </w:r>
      <w:r w:rsidR="00457E89" w:rsidRPr="00675642">
        <w:t>Mince</w:t>
      </w:r>
      <w:r>
        <w:t xml:space="preserve">, </w:t>
      </w:r>
      <w:r w:rsidR="00457E89" w:rsidRPr="00675642">
        <w:t xml:space="preserve">fit </w:t>
      </w:r>
      <w:proofErr w:type="spellStart"/>
      <w:r w:rsidR="00457E89" w:rsidRPr="00675642">
        <w:t>Goischman</w:t>
      </w:r>
      <w:proofErr w:type="spellEnd"/>
      <w:r>
        <w:t xml:space="preserve">, </w:t>
      </w:r>
      <w:r w:rsidR="00457E89" w:rsidRPr="00675642">
        <w:t>dire que j</w:t>
      </w:r>
      <w:r>
        <w:t>’</w:t>
      </w:r>
      <w:r w:rsidR="00457E89" w:rsidRPr="00675642">
        <w:t>ai fait sauter Paris</w:t>
      </w:r>
      <w:r>
        <w:t xml:space="preserve">, </w:t>
      </w:r>
      <w:r w:rsidR="00457E89" w:rsidRPr="00675642">
        <w:t>c</w:t>
      </w:r>
      <w:r>
        <w:t>’</w:t>
      </w:r>
      <w:r w:rsidR="00457E89" w:rsidRPr="00675642">
        <w:t>est rien farce</w:t>
      </w:r>
      <w:r>
        <w:t xml:space="preserve"> ! </w:t>
      </w:r>
      <w:r w:rsidR="00457E89" w:rsidRPr="00675642">
        <w:t>Il est rigolo votre jeu</w:t>
      </w:r>
      <w:r>
        <w:t xml:space="preserve">, </w:t>
      </w:r>
      <w:r w:rsidR="00457E89" w:rsidRPr="00675642">
        <w:t>Dan Yack</w:t>
      </w:r>
      <w:r>
        <w:t xml:space="preserve">. </w:t>
      </w:r>
      <w:r w:rsidR="00457E89" w:rsidRPr="00675642">
        <w:t>Qu</w:t>
      </w:r>
      <w:r>
        <w:t>’</w:t>
      </w:r>
      <w:r w:rsidR="00457E89" w:rsidRPr="00675642">
        <w:t>en dis-tu</w:t>
      </w:r>
      <w:r>
        <w:t xml:space="preserve">, </w:t>
      </w:r>
      <w:r w:rsidR="00457E89" w:rsidRPr="00675642">
        <w:t>André</w:t>
      </w:r>
      <w:r>
        <w:t xml:space="preserve">, </w:t>
      </w:r>
      <w:r w:rsidR="00457E89" w:rsidRPr="00675642">
        <w:t>tu vois la tête des Montmartrois en recevant mon pr</w:t>
      </w:r>
      <w:r w:rsidR="00457E89" w:rsidRPr="00675642">
        <w:t>u</w:t>
      </w:r>
      <w:r w:rsidR="00457E89" w:rsidRPr="00675642">
        <w:t>neau</w:t>
      </w:r>
      <w:r>
        <w:t> ?</w:t>
      </w:r>
    </w:p>
    <w:p w14:paraId="7C20431B" w14:textId="77777777" w:rsidR="00EE5875" w:rsidRDefault="00EE5875" w:rsidP="00457E89">
      <w:r>
        <w:t>— </w:t>
      </w:r>
      <w:r w:rsidR="00457E89" w:rsidRPr="00675642">
        <w:t>Je m</w:t>
      </w:r>
      <w:r>
        <w:t>’</w:t>
      </w:r>
      <w:r w:rsidR="00457E89" w:rsidRPr="00675642">
        <w:t>en fiche</w:t>
      </w:r>
      <w:r>
        <w:t xml:space="preserve">, </w:t>
      </w:r>
      <w:r w:rsidR="00457E89" w:rsidRPr="00675642">
        <w:t>dit André</w:t>
      </w:r>
      <w:r>
        <w:t xml:space="preserve">. </w:t>
      </w:r>
      <w:r w:rsidR="00457E89" w:rsidRPr="00675642">
        <w:t>Passe-moi le pétard</w:t>
      </w:r>
      <w:r>
        <w:t>.</w:t>
      </w:r>
    </w:p>
    <w:p w14:paraId="3CBB1149" w14:textId="77777777" w:rsidR="00EE5875" w:rsidRDefault="00EE5875" w:rsidP="00457E89">
      <w:r>
        <w:t>— </w:t>
      </w:r>
      <w:r w:rsidR="00457E89" w:rsidRPr="00675642">
        <w:t>Permettez</w:t>
      </w:r>
      <w:r>
        <w:t xml:space="preserve">, </w:t>
      </w:r>
      <w:r w:rsidR="00457E89" w:rsidRPr="00675642">
        <w:t>dit Dan Yack</w:t>
      </w:r>
      <w:r>
        <w:t xml:space="preserve">, </w:t>
      </w:r>
      <w:r w:rsidR="00457E89" w:rsidRPr="00675642">
        <w:t>je crois que ce coup ne compte pas</w:t>
      </w:r>
      <w:r>
        <w:t xml:space="preserve"> ; </w:t>
      </w:r>
      <w:r w:rsidR="00457E89" w:rsidRPr="00675642">
        <w:t>ces îles sont habitées</w:t>
      </w:r>
      <w:r>
        <w:t xml:space="preserve"> ; </w:t>
      </w:r>
      <w:r w:rsidR="00457E89" w:rsidRPr="00675642">
        <w:t>n</w:t>
      </w:r>
      <w:r>
        <w:t>’</w:t>
      </w:r>
      <w:r w:rsidR="00457E89" w:rsidRPr="00675642">
        <w:t>est-ce pas</w:t>
      </w:r>
      <w:r>
        <w:t xml:space="preserve">, </w:t>
      </w:r>
      <w:r w:rsidR="00457E89" w:rsidRPr="00675642">
        <w:t xml:space="preserve">monsieur </w:t>
      </w:r>
      <w:proofErr w:type="spellStart"/>
      <w:r w:rsidR="00457E89" w:rsidRPr="00675642">
        <w:t>Deene</w:t>
      </w:r>
      <w:proofErr w:type="spellEnd"/>
      <w:r>
        <w:t> ?</w:t>
      </w:r>
    </w:p>
    <w:p w14:paraId="75D1C2F3" w14:textId="77777777" w:rsidR="00EE5875" w:rsidRDefault="00EE5875" w:rsidP="00457E89">
      <w:r>
        <w:t>— </w:t>
      </w:r>
      <w:r w:rsidR="00457E89" w:rsidRPr="00675642">
        <w:t>Oui</w:t>
      </w:r>
      <w:r>
        <w:t xml:space="preserve">, </w:t>
      </w:r>
      <w:r w:rsidR="00457E89" w:rsidRPr="00675642">
        <w:t>répondit le capitaine</w:t>
      </w:r>
      <w:r>
        <w:t xml:space="preserve">, </w:t>
      </w:r>
      <w:r w:rsidR="00457E89" w:rsidRPr="00675642">
        <w:t>il y a une demi-douzaine de fonctionnaires qui</w:t>
      </w:r>
      <w:r>
        <w:t>…</w:t>
      </w:r>
    </w:p>
    <w:p w14:paraId="6E440E38" w14:textId="77777777" w:rsidR="00EE5875" w:rsidRDefault="00EE5875" w:rsidP="00457E89">
      <w:r>
        <w:t>— </w:t>
      </w:r>
      <w:r w:rsidR="00457E89" w:rsidRPr="00675642">
        <w:t>Alors</w:t>
      </w:r>
      <w:r>
        <w:t xml:space="preserve">, </w:t>
      </w:r>
      <w:r w:rsidR="00457E89" w:rsidRPr="00675642">
        <w:t>dit André</w:t>
      </w:r>
      <w:r>
        <w:t xml:space="preserve">, </w:t>
      </w:r>
      <w:r w:rsidR="00457E89" w:rsidRPr="00675642">
        <w:t>je vais faire mouche</w:t>
      </w:r>
      <w:r>
        <w:t xml:space="preserve">, </w:t>
      </w:r>
      <w:r w:rsidR="00457E89" w:rsidRPr="00675642">
        <w:t>je suis cha</w:t>
      </w:r>
      <w:r w:rsidR="00457E89" w:rsidRPr="00675642">
        <w:t>m</w:t>
      </w:r>
      <w:r w:rsidR="00457E89" w:rsidRPr="00675642">
        <w:t>pion</w:t>
      </w:r>
      <w:r>
        <w:t>.</w:t>
      </w:r>
    </w:p>
    <w:p w14:paraId="62983DC6" w14:textId="77777777" w:rsidR="00EE5875" w:rsidRDefault="00EE5875" w:rsidP="00457E89">
      <w:r>
        <w:t>— </w:t>
      </w:r>
      <w:r w:rsidR="00457E89" w:rsidRPr="00675642">
        <w:t>André</w:t>
      </w:r>
      <w:r>
        <w:t xml:space="preserve">, </w:t>
      </w:r>
      <w:r w:rsidR="00457E89" w:rsidRPr="00675642">
        <w:t xml:space="preserve">dit Ivan </w:t>
      </w:r>
      <w:proofErr w:type="spellStart"/>
      <w:r w:rsidR="00457E89" w:rsidRPr="00675642">
        <w:t>Sabakoff</w:t>
      </w:r>
      <w:proofErr w:type="spellEnd"/>
      <w:r>
        <w:t xml:space="preserve">, </w:t>
      </w:r>
      <w:r w:rsidR="00457E89" w:rsidRPr="00675642">
        <w:t>laisse-moi tirer avant toi</w:t>
      </w:r>
      <w:r>
        <w:t xml:space="preserve">. </w:t>
      </w:r>
      <w:r w:rsidR="00457E89" w:rsidRPr="00675642">
        <w:t>J</w:t>
      </w:r>
      <w:r>
        <w:t>’</w:t>
      </w:r>
      <w:r w:rsidR="00457E89" w:rsidRPr="00675642">
        <w:t>ai choisi une île dans l</w:t>
      </w:r>
      <w:r>
        <w:t>’</w:t>
      </w:r>
      <w:r w:rsidR="00457E89" w:rsidRPr="00675642">
        <w:t>océan</w:t>
      </w:r>
      <w:r>
        <w:t>.</w:t>
      </w:r>
    </w:p>
    <w:p w14:paraId="1E5E058A" w14:textId="77777777" w:rsidR="00EE5875" w:rsidRDefault="00EE5875" w:rsidP="00457E89">
      <w:r>
        <w:t>— </w:t>
      </w:r>
      <w:r w:rsidR="00457E89" w:rsidRPr="00675642">
        <w:t>Votre jeu est parfaitement idiot</w:t>
      </w:r>
      <w:r>
        <w:t xml:space="preserve">, </w:t>
      </w:r>
      <w:r w:rsidR="00457E89" w:rsidRPr="00675642">
        <w:t>monsieur</w:t>
      </w:r>
      <w:r>
        <w:t xml:space="preserve">, </w:t>
      </w:r>
      <w:r w:rsidR="00457E89" w:rsidRPr="00675642">
        <w:t xml:space="preserve">dit André </w:t>
      </w:r>
      <w:proofErr w:type="spellStart"/>
      <w:r w:rsidR="00457E89" w:rsidRPr="00675642">
        <w:t>Lamont</w:t>
      </w:r>
      <w:proofErr w:type="spellEnd"/>
      <w:r w:rsidR="00457E89" w:rsidRPr="00675642">
        <w:t xml:space="preserve"> à Dan Yack en remettant le revolver à Ivan</w:t>
      </w:r>
      <w:r>
        <w:t>.</w:t>
      </w:r>
    </w:p>
    <w:p w14:paraId="673BBBB2" w14:textId="77777777" w:rsidR="00EE5875" w:rsidRDefault="00457E89" w:rsidP="00457E89">
      <w:proofErr w:type="spellStart"/>
      <w:r w:rsidRPr="00675642">
        <w:t>Sabakoff</w:t>
      </w:r>
      <w:proofErr w:type="spellEnd"/>
      <w:r w:rsidRPr="00675642">
        <w:t xml:space="preserve"> visa longtemps</w:t>
      </w:r>
      <w:r w:rsidR="00EE5875">
        <w:t xml:space="preserve">. </w:t>
      </w:r>
      <w:r w:rsidRPr="00675642">
        <w:t>Il était gaucher</w:t>
      </w:r>
      <w:r w:rsidR="00EE5875">
        <w:t xml:space="preserve">. </w:t>
      </w:r>
      <w:r w:rsidRPr="00675642">
        <w:t>Son coup partit</w:t>
      </w:r>
      <w:r w:rsidR="00EE5875">
        <w:t xml:space="preserve">, </w:t>
      </w:r>
      <w:r w:rsidRPr="00675642">
        <w:t>éraflant la mappemonde</w:t>
      </w:r>
      <w:r w:rsidR="00EE5875">
        <w:t>.</w:t>
      </w:r>
    </w:p>
    <w:p w14:paraId="04ECA9AA" w14:textId="77777777" w:rsidR="00EE5875" w:rsidRDefault="00EE5875" w:rsidP="00457E89">
      <w:r>
        <w:t>— </w:t>
      </w:r>
      <w:r w:rsidR="00457E89" w:rsidRPr="00675642">
        <w:t>Raté</w:t>
      </w:r>
      <w:r>
        <w:t xml:space="preserve"> ! </w:t>
      </w:r>
      <w:r w:rsidR="00457E89" w:rsidRPr="00675642">
        <w:t>constata le capitaine</w:t>
      </w:r>
      <w:r>
        <w:t xml:space="preserve">. </w:t>
      </w:r>
      <w:r w:rsidR="00457E89" w:rsidRPr="00675642">
        <w:t>Trop à droite</w:t>
      </w:r>
      <w:r>
        <w:t xml:space="preserve">. </w:t>
      </w:r>
      <w:r w:rsidR="00457E89" w:rsidRPr="00675642">
        <w:t>Il vous faut rectifier votre tir</w:t>
      </w:r>
      <w:r>
        <w:t xml:space="preserve">. </w:t>
      </w:r>
      <w:r w:rsidR="00457E89" w:rsidRPr="00675642">
        <w:t>Quelle est l</w:t>
      </w:r>
      <w:r>
        <w:t>’</w:t>
      </w:r>
      <w:r w:rsidR="00457E89" w:rsidRPr="00675642">
        <w:t>île que vous visiez</w:t>
      </w:r>
      <w:r>
        <w:t xml:space="preserve"> ? </w:t>
      </w:r>
      <w:r w:rsidR="00457E89" w:rsidRPr="00675642">
        <w:t>Je crois bien que c</w:t>
      </w:r>
      <w:r>
        <w:t>’</w:t>
      </w:r>
      <w:r w:rsidR="00457E89" w:rsidRPr="00675642">
        <w:t>était Tristan da Cunha</w:t>
      </w:r>
      <w:r>
        <w:t xml:space="preserve">. </w:t>
      </w:r>
      <w:r w:rsidR="00457E89" w:rsidRPr="00675642">
        <w:t>Elle aussi est habitée</w:t>
      </w:r>
      <w:r>
        <w:t xml:space="preserve">. </w:t>
      </w:r>
      <w:r w:rsidR="00457E89" w:rsidRPr="00675642">
        <w:t>Un clerg</w:t>
      </w:r>
      <w:r w:rsidR="00457E89" w:rsidRPr="00675642">
        <w:t>y</w:t>
      </w:r>
      <w:r w:rsidR="00457E89" w:rsidRPr="00675642">
        <w:t>man et 180 Irlandais</w:t>
      </w:r>
      <w:r>
        <w:t xml:space="preserve">. </w:t>
      </w:r>
      <w:r w:rsidR="00457E89" w:rsidRPr="00675642">
        <w:t>J</w:t>
      </w:r>
      <w:r>
        <w:t>’</w:t>
      </w:r>
      <w:r w:rsidR="00457E89" w:rsidRPr="00675642">
        <w:t>y ai fait relâche autrefois quand</w:t>
      </w:r>
      <w:r>
        <w:t>…</w:t>
      </w:r>
    </w:p>
    <w:p w14:paraId="513A8DD4" w14:textId="77777777" w:rsidR="00EE5875" w:rsidRDefault="00EE5875" w:rsidP="00457E89">
      <w:r>
        <w:t>— </w:t>
      </w:r>
      <w:r w:rsidR="00457E89" w:rsidRPr="00675642">
        <w:t>Zut</w:t>
      </w:r>
      <w:r>
        <w:t xml:space="preserve"> ! </w:t>
      </w:r>
      <w:r w:rsidR="00457E89" w:rsidRPr="00675642">
        <w:t xml:space="preserve">murmura André </w:t>
      </w:r>
      <w:proofErr w:type="spellStart"/>
      <w:r w:rsidR="00457E89" w:rsidRPr="00675642">
        <w:t>Lamont</w:t>
      </w:r>
      <w:proofErr w:type="spellEnd"/>
      <w:r w:rsidR="00457E89" w:rsidRPr="00675642">
        <w:t xml:space="preserve"> entre ses dents</w:t>
      </w:r>
      <w:r>
        <w:t>.</w:t>
      </w:r>
    </w:p>
    <w:p w14:paraId="4FC02905" w14:textId="77777777" w:rsidR="00EE5875" w:rsidRDefault="00457E89" w:rsidP="00457E89">
      <w:r w:rsidRPr="00675642">
        <w:t>Il prit l</w:t>
      </w:r>
      <w:r w:rsidR="00EE5875">
        <w:t>’</w:t>
      </w:r>
      <w:r w:rsidRPr="00675642">
        <w:t>arme et tira au jugé</w:t>
      </w:r>
      <w:r w:rsidR="00EE5875">
        <w:t>.</w:t>
      </w:r>
    </w:p>
    <w:p w14:paraId="0913EC23" w14:textId="77777777" w:rsidR="00EE5875" w:rsidRDefault="00457E89" w:rsidP="00457E89">
      <w:r w:rsidRPr="00675642">
        <w:t>La Terre vint s</w:t>
      </w:r>
      <w:r w:rsidR="00EE5875">
        <w:t>’</w:t>
      </w:r>
      <w:r w:rsidRPr="00675642">
        <w:t>écraser sur la table et le Saint-Bernard s</w:t>
      </w:r>
      <w:r w:rsidR="00EE5875">
        <w:t>’</w:t>
      </w:r>
      <w:r w:rsidRPr="00675642">
        <w:t>enfuit épouvanté</w:t>
      </w:r>
      <w:r w:rsidR="00EE5875">
        <w:t>.</w:t>
      </w:r>
    </w:p>
    <w:p w14:paraId="01F87B69" w14:textId="77777777" w:rsidR="00EE5875" w:rsidRDefault="00457E89" w:rsidP="00457E89">
      <w:r w:rsidRPr="00675642">
        <w:lastRenderedPageBreak/>
        <w:t xml:space="preserve">André </w:t>
      </w:r>
      <w:proofErr w:type="spellStart"/>
      <w:r w:rsidRPr="00675642">
        <w:t>Lamont</w:t>
      </w:r>
      <w:proofErr w:type="spellEnd"/>
      <w:r w:rsidRPr="00675642">
        <w:t xml:space="preserve"> riait aux larmes</w:t>
      </w:r>
      <w:r w:rsidR="00EE5875">
        <w:t xml:space="preserve">. </w:t>
      </w:r>
      <w:r w:rsidRPr="00675642">
        <w:t>La balle avait coupé la f</w:t>
      </w:r>
      <w:r w:rsidRPr="00675642">
        <w:t>i</w:t>
      </w:r>
      <w:r w:rsidRPr="00675642">
        <w:t>celle qui suspendait le globe</w:t>
      </w:r>
      <w:r w:rsidR="00EE5875">
        <w:t>.</w:t>
      </w:r>
    </w:p>
    <w:p w14:paraId="71F43EC2" w14:textId="77777777" w:rsidR="00EE5875" w:rsidRDefault="00EE5875" w:rsidP="00457E89">
      <w:r>
        <w:t>— </w:t>
      </w:r>
      <w:r w:rsidR="00457E89" w:rsidRPr="00675642">
        <w:t>Monsieur</w:t>
      </w:r>
      <w:r>
        <w:t xml:space="preserve">, </w:t>
      </w:r>
      <w:r w:rsidR="00457E89" w:rsidRPr="00675642">
        <w:t>vous l</w:t>
      </w:r>
      <w:r>
        <w:t>’</w:t>
      </w:r>
      <w:r w:rsidR="00457E89" w:rsidRPr="00675642">
        <w:t>avez fait exprès</w:t>
      </w:r>
      <w:r>
        <w:t xml:space="preserve">, </w:t>
      </w:r>
      <w:r w:rsidR="00457E89" w:rsidRPr="00675642">
        <w:t>protestait Dan Yack</w:t>
      </w:r>
      <w:r>
        <w:t>.</w:t>
      </w:r>
    </w:p>
    <w:p w14:paraId="44FF3906" w14:textId="77777777" w:rsidR="00EE5875" w:rsidRDefault="00EE5875" w:rsidP="00457E89">
      <w:r>
        <w:t>— </w:t>
      </w:r>
      <w:r w:rsidR="00457E89" w:rsidRPr="00675642">
        <w:t>Mais bien sûr que je l</w:t>
      </w:r>
      <w:r>
        <w:t>’</w:t>
      </w:r>
      <w:r w:rsidR="00457E89" w:rsidRPr="00675642">
        <w:t>ai fait exprès</w:t>
      </w:r>
      <w:r>
        <w:t xml:space="preserve">, </w:t>
      </w:r>
      <w:r w:rsidR="00457E89" w:rsidRPr="00675642">
        <w:t>puisque je vous avais prévenu que j</w:t>
      </w:r>
      <w:r>
        <w:t>’</w:t>
      </w:r>
      <w:r w:rsidR="00457E89" w:rsidRPr="00675642">
        <w:t>allais faire mouche</w:t>
      </w:r>
      <w:r>
        <w:t xml:space="preserve"> ! </w:t>
      </w:r>
      <w:r w:rsidR="00457E89" w:rsidRPr="00675642">
        <w:t>Ça n</w:t>
      </w:r>
      <w:r>
        <w:t>’</w:t>
      </w:r>
      <w:r w:rsidR="00457E89" w:rsidRPr="00675642">
        <w:t>est pas plus malin que le tir à l</w:t>
      </w:r>
      <w:r>
        <w:t>’</w:t>
      </w:r>
      <w:r w:rsidR="00457E89" w:rsidRPr="00675642">
        <w:t>œuf</w:t>
      </w:r>
      <w:r>
        <w:t xml:space="preserve">, </w:t>
      </w:r>
      <w:r w:rsidR="00457E89" w:rsidRPr="00675642">
        <w:t>vous savez</w:t>
      </w:r>
      <w:r>
        <w:t>.</w:t>
      </w:r>
    </w:p>
    <w:p w14:paraId="1A24B111" w14:textId="77777777" w:rsidR="00EE5875" w:rsidRDefault="00457E89" w:rsidP="00457E89">
      <w:r w:rsidRPr="00675642">
        <w:t xml:space="preserve">Et </w:t>
      </w:r>
      <w:proofErr w:type="spellStart"/>
      <w:r w:rsidRPr="00675642">
        <w:t>Lamont</w:t>
      </w:r>
      <w:proofErr w:type="spellEnd"/>
      <w:r w:rsidRPr="00675642">
        <w:t xml:space="preserve"> de se verser un grand verre de punch</w:t>
      </w:r>
      <w:r w:rsidR="00EE5875">
        <w:t>.</w:t>
      </w:r>
    </w:p>
    <w:p w14:paraId="6428DEED" w14:textId="77777777" w:rsidR="00EE5875" w:rsidRDefault="00457E89" w:rsidP="00457E89">
      <w:r w:rsidRPr="00675642">
        <w:t xml:space="preserve">Dan Yack était navré et pour ne pas accuser hautement </w:t>
      </w:r>
      <w:proofErr w:type="spellStart"/>
      <w:r w:rsidRPr="00675642">
        <w:t>Lamont</w:t>
      </w:r>
      <w:proofErr w:type="spellEnd"/>
      <w:r w:rsidRPr="00675642">
        <w:t xml:space="preserve"> d</w:t>
      </w:r>
      <w:r w:rsidR="00EE5875">
        <w:t>’</w:t>
      </w:r>
      <w:r w:rsidRPr="00675642">
        <w:t>avoir triché</w:t>
      </w:r>
      <w:r w:rsidR="00EE5875">
        <w:t xml:space="preserve">, </w:t>
      </w:r>
      <w:r w:rsidRPr="00675642">
        <w:t>il sortit sur le pont en sifflant son chien</w:t>
      </w:r>
      <w:r w:rsidR="00EE5875">
        <w:t>.</w:t>
      </w:r>
    </w:p>
    <w:p w14:paraId="1F21D69B" w14:textId="77777777" w:rsidR="00EE5875" w:rsidRDefault="00EE5875" w:rsidP="00457E89">
      <w:r>
        <w:t>— </w:t>
      </w:r>
      <w:r w:rsidR="00457E89" w:rsidRPr="00675642">
        <w:t>Quel crétin</w:t>
      </w:r>
      <w:r>
        <w:t xml:space="preserve"> ! </w:t>
      </w:r>
      <w:r w:rsidR="00457E89" w:rsidRPr="00675642">
        <w:t>fit André rageur</w:t>
      </w:r>
      <w:r>
        <w:t>.</w:t>
      </w:r>
    </w:p>
    <w:p w14:paraId="6719BFF8" w14:textId="77777777" w:rsidR="00EE5875" w:rsidRDefault="00457E89" w:rsidP="00457E89">
      <w:r w:rsidRPr="00675642">
        <w:t>Et il alluma une cigarette</w:t>
      </w:r>
      <w:r w:rsidR="00EE5875">
        <w:t>.</w:t>
      </w:r>
    </w:p>
    <w:p w14:paraId="610D1937" w14:textId="77777777" w:rsidR="00EE5875" w:rsidRDefault="00457E89" w:rsidP="00457E89">
      <w:pPr>
        <w:spacing w:before="1440"/>
      </w:pPr>
      <w:r w:rsidRPr="00675642">
        <w:t>Dehors</w:t>
      </w:r>
      <w:r w:rsidR="00EE5875">
        <w:t xml:space="preserve">, </w:t>
      </w:r>
      <w:r w:rsidRPr="00675642">
        <w:t>il pleuvait</w:t>
      </w:r>
      <w:r w:rsidR="00EE5875">
        <w:t>.</w:t>
      </w:r>
    </w:p>
    <w:p w14:paraId="1CBD5AC5" w14:textId="77777777" w:rsidR="00EE5875" w:rsidRDefault="00EE5875" w:rsidP="00457E89">
      <w:r>
        <w:t>— </w:t>
      </w:r>
      <w:r w:rsidR="00457E89" w:rsidRPr="00675642">
        <w:t>Goddam</w:t>
      </w:r>
      <w:r>
        <w:t xml:space="preserve"> ! </w:t>
      </w:r>
      <w:r w:rsidR="00457E89" w:rsidRPr="00675642">
        <w:t>sacrait Dan Yack qui n</w:t>
      </w:r>
      <w:r>
        <w:t>’</w:t>
      </w:r>
      <w:r w:rsidR="00457E89" w:rsidRPr="00675642">
        <w:t>arrivait pas à allumer sa pipe</w:t>
      </w:r>
      <w:r>
        <w:t>.</w:t>
      </w:r>
    </w:p>
    <w:p w14:paraId="4099CF6D" w14:textId="77777777" w:rsidR="00EE5875" w:rsidRDefault="00457E89" w:rsidP="00457E89">
      <w:r w:rsidRPr="00675642">
        <w:t>Alors il se décida à aller rejoindre son chien qui avait déjà regagné sa niche</w:t>
      </w:r>
      <w:r w:rsidR="00EE5875">
        <w:t xml:space="preserve">, </w:t>
      </w:r>
      <w:r w:rsidRPr="00675642">
        <w:t>derrière la chambre de veille</w:t>
      </w:r>
      <w:r w:rsidR="00EE5875">
        <w:t>.</w:t>
      </w:r>
    </w:p>
    <w:p w14:paraId="011FF62D" w14:textId="77777777" w:rsidR="00EE5875" w:rsidRDefault="00457E89" w:rsidP="00457E89">
      <w:r w:rsidRPr="00675642">
        <w:t>Dan Yack n</w:t>
      </w:r>
      <w:r w:rsidR="00EE5875">
        <w:t>’</w:t>
      </w:r>
      <w:r w:rsidRPr="00675642">
        <w:t>avait même pas la ressource de se promener sur le pont du petit bâtiment</w:t>
      </w:r>
      <w:r w:rsidR="00EE5875">
        <w:t>.</w:t>
      </w:r>
    </w:p>
    <w:p w14:paraId="55CD44F3" w14:textId="77777777" w:rsidR="00EE5875" w:rsidRDefault="00457E89" w:rsidP="00457E89">
      <w:r w:rsidRPr="00675642">
        <w:t>Au pied de chaque mât un tas de charbon montait ju</w:t>
      </w:r>
      <w:r w:rsidRPr="00675642">
        <w:t>s</w:t>
      </w:r>
      <w:r w:rsidRPr="00675642">
        <w:t>qu</w:t>
      </w:r>
      <w:r w:rsidR="00EE5875">
        <w:t>’</w:t>
      </w:r>
      <w:r w:rsidRPr="00675642">
        <w:t>aux vergues</w:t>
      </w:r>
      <w:r w:rsidR="00EE5875">
        <w:t xml:space="preserve">. </w:t>
      </w:r>
      <w:r w:rsidRPr="00675642">
        <w:t>Des caisses</w:t>
      </w:r>
      <w:r w:rsidR="00EE5875">
        <w:t xml:space="preserve">, </w:t>
      </w:r>
      <w:r w:rsidRPr="00675642">
        <w:t>des tonneaux encombraient le pont</w:t>
      </w:r>
      <w:r w:rsidR="00EE5875">
        <w:t xml:space="preserve">, </w:t>
      </w:r>
      <w:r w:rsidRPr="00675642">
        <w:t>où il n</w:t>
      </w:r>
      <w:r w:rsidR="00EE5875">
        <w:t>’</w:t>
      </w:r>
      <w:r w:rsidRPr="00675642">
        <w:t>y avait plus un seul passage libre</w:t>
      </w:r>
      <w:r w:rsidR="00EE5875">
        <w:t xml:space="preserve">, </w:t>
      </w:r>
      <w:r w:rsidRPr="00675642">
        <w:t>car les grands pa</w:t>
      </w:r>
      <w:r w:rsidRPr="00675642">
        <w:t>n</w:t>
      </w:r>
      <w:r w:rsidRPr="00675642">
        <w:t>neaux d</w:t>
      </w:r>
      <w:r w:rsidR="00EE5875">
        <w:t>’</w:t>
      </w:r>
      <w:r w:rsidRPr="00675642">
        <w:t>une maison démontable</w:t>
      </w:r>
      <w:r w:rsidR="00EE5875">
        <w:t xml:space="preserve">, </w:t>
      </w:r>
      <w:r w:rsidRPr="00675642">
        <w:t>que l</w:t>
      </w:r>
      <w:r w:rsidR="00EE5875">
        <w:t>’</w:t>
      </w:r>
      <w:r w:rsidRPr="00675642">
        <w:t>on n</w:t>
      </w:r>
      <w:r w:rsidR="00EE5875">
        <w:t>’</w:t>
      </w:r>
      <w:r w:rsidRPr="00675642">
        <w:t>avait pas pu de</w:t>
      </w:r>
      <w:r w:rsidRPr="00675642">
        <w:t>s</w:t>
      </w:r>
      <w:r w:rsidRPr="00675642">
        <w:t>cendre à fond de cale</w:t>
      </w:r>
      <w:r w:rsidR="00EE5875">
        <w:t xml:space="preserve">, </w:t>
      </w:r>
      <w:r w:rsidRPr="00675642">
        <w:t>étaient arrimés dans tous les sens</w:t>
      </w:r>
      <w:r w:rsidR="00EE5875">
        <w:t xml:space="preserve">, </w:t>
      </w:r>
      <w:r w:rsidRPr="00675642">
        <w:t>s</w:t>
      </w:r>
      <w:r w:rsidRPr="00675642">
        <w:t>e</w:t>
      </w:r>
      <w:r w:rsidRPr="00675642">
        <w:t>lon leurs formes et leurs dimensions</w:t>
      </w:r>
      <w:r w:rsidR="00EE5875">
        <w:t xml:space="preserve">. </w:t>
      </w:r>
      <w:r w:rsidRPr="00675642">
        <w:t>Maintenant le tout</w:t>
      </w:r>
      <w:r w:rsidR="00EE5875">
        <w:t xml:space="preserve">, </w:t>
      </w:r>
      <w:r w:rsidRPr="00675642">
        <w:t xml:space="preserve">un </w:t>
      </w:r>
      <w:r w:rsidRPr="00675642">
        <w:lastRenderedPageBreak/>
        <w:t>r</w:t>
      </w:r>
      <w:r w:rsidRPr="00675642">
        <w:t>é</w:t>
      </w:r>
      <w:r w:rsidRPr="00675642">
        <w:t>seau de cordes</w:t>
      </w:r>
      <w:r w:rsidR="00EE5875">
        <w:t xml:space="preserve">, </w:t>
      </w:r>
      <w:r w:rsidRPr="00675642">
        <w:t>de chaînes</w:t>
      </w:r>
      <w:r w:rsidR="00EE5875">
        <w:t xml:space="preserve">, </w:t>
      </w:r>
      <w:r w:rsidRPr="00675642">
        <w:t>de filins tendus se croisait et se r</w:t>
      </w:r>
      <w:r w:rsidRPr="00675642">
        <w:t>e</w:t>
      </w:r>
      <w:r w:rsidRPr="00675642">
        <w:t>croisait pour se boucler</w:t>
      </w:r>
      <w:r w:rsidR="00EE5875">
        <w:t xml:space="preserve">, </w:t>
      </w:r>
      <w:r w:rsidRPr="00675642">
        <w:t>se nouer à toutes les hauteurs et former un ob</w:t>
      </w:r>
      <w:r w:rsidRPr="00675642">
        <w:t>s</w:t>
      </w:r>
      <w:r w:rsidRPr="00675642">
        <w:t>tacle sensément infranchissable</w:t>
      </w:r>
      <w:r w:rsidR="00EE5875">
        <w:t xml:space="preserve">. </w:t>
      </w:r>
      <w:r w:rsidRPr="00675642">
        <w:t>C</w:t>
      </w:r>
      <w:r w:rsidR="00EE5875">
        <w:t>’</w:t>
      </w:r>
      <w:r w:rsidRPr="00675642">
        <w:t>est tout juste si Dan Yack a</w:t>
      </w:r>
      <w:r w:rsidRPr="00675642">
        <w:t>r</w:t>
      </w:r>
      <w:r w:rsidRPr="00675642">
        <w:t>riva à se couler au travers</w:t>
      </w:r>
      <w:r w:rsidR="00EE5875">
        <w:t xml:space="preserve"> ; </w:t>
      </w:r>
      <w:r w:rsidRPr="00675642">
        <w:t>un coup de mer lui fit perdre pied et l</w:t>
      </w:r>
      <w:r w:rsidR="00EE5875">
        <w:t>’</w:t>
      </w:r>
      <w:r w:rsidRPr="00675642">
        <w:t>envoya rouler contre la grande chaloupe qui barrait presque tout l</w:t>
      </w:r>
      <w:r w:rsidR="00EE5875">
        <w:t>’</w:t>
      </w:r>
      <w:r w:rsidRPr="00675642">
        <w:t>arrière du bateau</w:t>
      </w:r>
      <w:r w:rsidR="00EE5875">
        <w:t xml:space="preserve">, </w:t>
      </w:r>
      <w:r w:rsidRPr="00675642">
        <w:t>puis le tangage l</w:t>
      </w:r>
      <w:r w:rsidR="00EE5875">
        <w:t>’</w:t>
      </w:r>
      <w:r w:rsidRPr="00675642">
        <w:t>envoya la tête en avant dans le rouf de l</w:t>
      </w:r>
      <w:r w:rsidR="00EE5875">
        <w:t>’</w:t>
      </w:r>
      <w:r w:rsidRPr="00675642">
        <w:t>équipage</w:t>
      </w:r>
      <w:r w:rsidR="00EE5875">
        <w:t xml:space="preserve">. </w:t>
      </w:r>
      <w:r w:rsidRPr="00675642">
        <w:t>Enfin</w:t>
      </w:r>
      <w:r w:rsidR="00EE5875">
        <w:t xml:space="preserve">, </w:t>
      </w:r>
      <w:r w:rsidRPr="00675642">
        <w:t>il atteignit la niche de Bari et s</w:t>
      </w:r>
      <w:r w:rsidR="00EE5875">
        <w:t>’</w:t>
      </w:r>
      <w:r w:rsidRPr="00675642">
        <w:t>installa à califourchon sur le toit</w:t>
      </w:r>
      <w:r w:rsidR="00EE5875">
        <w:t>.</w:t>
      </w:r>
    </w:p>
    <w:p w14:paraId="72AC7A36" w14:textId="77777777" w:rsidR="00EE5875" w:rsidRDefault="00457E89" w:rsidP="00457E89">
      <w:r w:rsidRPr="00675642">
        <w:t>La nuit était épaisse et froide</w:t>
      </w:r>
      <w:r w:rsidR="00EE5875">
        <w:t xml:space="preserve">. </w:t>
      </w:r>
      <w:r w:rsidRPr="00675642">
        <w:t xml:space="preserve">Le </w:t>
      </w:r>
      <w:r w:rsidRPr="00675642">
        <w:rPr>
          <w:i/>
          <w:iCs/>
        </w:rPr>
        <w:t>Green-Star</w:t>
      </w:r>
      <w:r w:rsidRPr="00675642">
        <w:t xml:space="preserve"> était lourd</w:t>
      </w:r>
      <w:r w:rsidRPr="00675642">
        <w:t>e</w:t>
      </w:r>
      <w:r w:rsidRPr="00675642">
        <w:t>ment secoué dans les ténèbres</w:t>
      </w:r>
      <w:r w:rsidR="00EE5875">
        <w:t xml:space="preserve">. </w:t>
      </w:r>
      <w:r w:rsidRPr="00675642">
        <w:t>Même la lumière du fanal du grand mât semblait gluante sous sa paupière de brouillard</w:t>
      </w:r>
      <w:r w:rsidR="00EE5875">
        <w:t xml:space="preserve">. </w:t>
      </w:r>
      <w:r w:rsidRPr="00675642">
        <w:t>Une longue houle comme un serpent invisible</w:t>
      </w:r>
      <w:r w:rsidR="00EE5875">
        <w:t xml:space="preserve">, </w:t>
      </w:r>
      <w:r w:rsidRPr="00675642">
        <w:t>dont Dan Yack ape</w:t>
      </w:r>
      <w:r w:rsidRPr="00675642">
        <w:t>r</w:t>
      </w:r>
      <w:r w:rsidRPr="00675642">
        <w:t>cevait de temps en temps une écaille blanchâtre</w:t>
      </w:r>
      <w:r w:rsidR="00EE5875">
        <w:t xml:space="preserve">, </w:t>
      </w:r>
      <w:r w:rsidRPr="00675642">
        <w:t>enlaçait tra</w:t>
      </w:r>
      <w:r w:rsidRPr="00675642">
        <w:t>î</w:t>
      </w:r>
      <w:r w:rsidRPr="00675642">
        <w:t>treusement le navire</w:t>
      </w:r>
      <w:r w:rsidR="00EE5875">
        <w:t xml:space="preserve">. </w:t>
      </w:r>
      <w:r w:rsidRPr="00675642">
        <w:t>À bâbord et à tribord</w:t>
      </w:r>
      <w:r w:rsidR="00EE5875">
        <w:t xml:space="preserve">, </w:t>
      </w:r>
      <w:r w:rsidRPr="00675642">
        <w:t>incessamment</w:t>
      </w:r>
      <w:r w:rsidR="00EE5875">
        <w:t xml:space="preserve">, </w:t>
      </w:r>
      <w:r w:rsidRPr="00675642">
        <w:t>r</w:t>
      </w:r>
      <w:r w:rsidRPr="00675642">
        <w:t>e</w:t>
      </w:r>
      <w:r w:rsidRPr="00675642">
        <w:t>tentissaient les cris plaintifs des pingouins</w:t>
      </w:r>
      <w:r w:rsidR="00EE5875">
        <w:t xml:space="preserve">. </w:t>
      </w:r>
      <w:r w:rsidRPr="00675642">
        <w:t>D</w:t>
      </w:r>
      <w:r w:rsidR="00EE5875">
        <w:t>’</w:t>
      </w:r>
      <w:r w:rsidRPr="00675642">
        <w:t>autres oiseaux sanglotaient dans le vent</w:t>
      </w:r>
      <w:r w:rsidR="00EE5875">
        <w:t xml:space="preserve">. </w:t>
      </w:r>
      <w:r w:rsidRPr="00675642">
        <w:t>La machine cognait sourdement</w:t>
      </w:r>
      <w:r w:rsidR="00EE5875">
        <w:t xml:space="preserve">, </w:t>
      </w:r>
      <w:r w:rsidRPr="00675642">
        <w:t>g</w:t>
      </w:r>
      <w:r w:rsidRPr="00675642">
        <w:t>é</w:t>
      </w:r>
      <w:r w:rsidRPr="00675642">
        <w:t>missait</w:t>
      </w:r>
      <w:r w:rsidR="00EE5875">
        <w:t xml:space="preserve">, </w:t>
      </w:r>
      <w:r w:rsidRPr="00675642">
        <w:t>poussait un râle continu</w:t>
      </w:r>
      <w:r w:rsidR="00EE5875">
        <w:t xml:space="preserve">. </w:t>
      </w:r>
      <w:r w:rsidRPr="00675642">
        <w:t>La voilure claquait</w:t>
      </w:r>
      <w:r w:rsidR="00EE5875">
        <w:t xml:space="preserve">, </w:t>
      </w:r>
      <w:r w:rsidRPr="00675642">
        <w:t>trempée</w:t>
      </w:r>
      <w:r w:rsidR="00EE5875">
        <w:t>.</w:t>
      </w:r>
    </w:p>
    <w:p w14:paraId="791C4AB1" w14:textId="77777777" w:rsidR="00EE5875" w:rsidRDefault="00457E89" w:rsidP="00457E89">
      <w:r w:rsidRPr="00675642">
        <w:t>Dan Yack était furieux de ne pas avoir vu son jeu aboutir</w:t>
      </w:r>
      <w:r w:rsidR="00EE5875">
        <w:t xml:space="preserve">. </w:t>
      </w:r>
      <w:r w:rsidRPr="00675642">
        <w:t>Il n</w:t>
      </w:r>
      <w:r w:rsidR="00EE5875">
        <w:t>’</w:t>
      </w:r>
      <w:r w:rsidRPr="00675642">
        <w:t>avait eu aucun succès</w:t>
      </w:r>
      <w:r w:rsidR="00EE5875">
        <w:t xml:space="preserve">. </w:t>
      </w:r>
      <w:r w:rsidRPr="00675642">
        <w:t>Il avait l</w:t>
      </w:r>
      <w:r w:rsidR="00EE5875">
        <w:t>’</w:t>
      </w:r>
      <w:r w:rsidRPr="00675642">
        <w:t>impression que quelqu</w:t>
      </w:r>
      <w:r w:rsidR="00EE5875">
        <w:t>’</w:t>
      </w:r>
      <w:r w:rsidRPr="00675642">
        <w:t>un l</w:t>
      </w:r>
      <w:r w:rsidR="00EE5875">
        <w:t>’</w:t>
      </w:r>
      <w:r w:rsidRPr="00675642">
        <w:t>avait frustré de son plaisir</w:t>
      </w:r>
      <w:r w:rsidR="00EE5875">
        <w:t xml:space="preserve">. </w:t>
      </w:r>
      <w:r w:rsidRPr="00675642">
        <w:t>Il avait été si fier de sa trouvaille</w:t>
      </w:r>
      <w:r w:rsidR="00EE5875">
        <w:t xml:space="preserve"> ! </w:t>
      </w:r>
      <w:r w:rsidRPr="00675642">
        <w:t>L</w:t>
      </w:r>
      <w:r w:rsidR="00EE5875">
        <w:t>’</w:t>
      </w:r>
      <w:r w:rsidRPr="00675642">
        <w:t>idée lui en était venue à Londres</w:t>
      </w:r>
      <w:r w:rsidR="00EE5875">
        <w:t xml:space="preserve">, </w:t>
      </w:r>
      <w:r w:rsidRPr="00675642">
        <w:t>aux bureaux de sa Comp</w:t>
      </w:r>
      <w:r w:rsidRPr="00675642">
        <w:t>a</w:t>
      </w:r>
      <w:r w:rsidRPr="00675642">
        <w:t>gnie</w:t>
      </w:r>
      <w:r w:rsidR="00EE5875">
        <w:t xml:space="preserve">, </w:t>
      </w:r>
      <w:r w:rsidRPr="00675642">
        <w:t>alors qu</w:t>
      </w:r>
      <w:r w:rsidR="00EE5875">
        <w:t>’</w:t>
      </w:r>
      <w:r w:rsidRPr="00675642">
        <w:t>il prenait toutes dispositions utiles à une absence prolongée</w:t>
      </w:r>
      <w:r w:rsidR="00EE5875">
        <w:t xml:space="preserve">. </w:t>
      </w:r>
      <w:r w:rsidRPr="00675642">
        <w:t>Immédiatement il s</w:t>
      </w:r>
      <w:r w:rsidR="00EE5875">
        <w:t>’</w:t>
      </w:r>
      <w:r w:rsidRPr="00675642">
        <w:t>était levé</w:t>
      </w:r>
      <w:r w:rsidR="00EE5875">
        <w:t xml:space="preserve">, </w:t>
      </w:r>
      <w:r w:rsidRPr="00675642">
        <w:t>était sorti</w:t>
      </w:r>
      <w:r w:rsidR="00EE5875">
        <w:t xml:space="preserve">, </w:t>
      </w:r>
      <w:r w:rsidRPr="00675642">
        <w:t>plantant là son fondé de pouvoirs</w:t>
      </w:r>
      <w:r w:rsidR="00EE5875">
        <w:t xml:space="preserve">. </w:t>
      </w:r>
      <w:r w:rsidRPr="00675642">
        <w:t>Un quart d</w:t>
      </w:r>
      <w:r w:rsidR="00EE5875">
        <w:t>’</w:t>
      </w:r>
      <w:r w:rsidRPr="00675642">
        <w:t>heure plus tard</w:t>
      </w:r>
      <w:r w:rsidR="00EE5875">
        <w:t xml:space="preserve">, </w:t>
      </w:r>
      <w:r w:rsidRPr="00675642">
        <w:t xml:space="preserve">il était aux </w:t>
      </w:r>
      <w:proofErr w:type="spellStart"/>
      <w:r w:rsidRPr="00675642">
        <w:t>Army</w:t>
      </w:r>
      <w:proofErr w:type="spellEnd"/>
      <w:r w:rsidRPr="00675642">
        <w:t xml:space="preserve"> and Navy Stores et achetait un grand globe terrestre</w:t>
      </w:r>
      <w:r w:rsidR="00EE5875">
        <w:t xml:space="preserve">. </w:t>
      </w:r>
      <w:r w:rsidRPr="00675642">
        <w:t>Il y avait des centaines de globes dans le magasin</w:t>
      </w:r>
      <w:r w:rsidR="00EE5875">
        <w:t xml:space="preserve">. </w:t>
      </w:r>
      <w:r w:rsidRPr="00675642">
        <w:t>Jamais il n</w:t>
      </w:r>
      <w:r w:rsidR="00EE5875">
        <w:t>’</w:t>
      </w:r>
      <w:r w:rsidRPr="00675642">
        <w:t>aurait cru qu</w:t>
      </w:r>
      <w:r w:rsidR="00EE5875">
        <w:t>’</w:t>
      </w:r>
      <w:r w:rsidRPr="00675642">
        <w:t>il y en eût autant</w:t>
      </w:r>
      <w:r w:rsidR="00EE5875">
        <w:t>.</w:t>
      </w:r>
    </w:p>
    <w:p w14:paraId="0304B38C" w14:textId="77777777" w:rsidR="00EE5875" w:rsidRDefault="00EE5875" w:rsidP="00457E89">
      <w:r>
        <w:t>— </w:t>
      </w:r>
      <w:r w:rsidR="00457E89" w:rsidRPr="00675642">
        <w:t>Au fond</w:t>
      </w:r>
      <w:r>
        <w:t xml:space="preserve">, </w:t>
      </w:r>
      <w:r w:rsidR="00457E89" w:rsidRPr="00675642">
        <w:t>je suis vexé</w:t>
      </w:r>
      <w:r>
        <w:t xml:space="preserve">, </w:t>
      </w:r>
      <w:r w:rsidR="00457E89" w:rsidRPr="00675642">
        <w:t>se disait-il</w:t>
      </w:r>
      <w:r>
        <w:t xml:space="preserve">, </w:t>
      </w:r>
      <w:r w:rsidR="00457E89" w:rsidRPr="00675642">
        <w:t>vexé parce que j</w:t>
      </w:r>
      <w:r>
        <w:t>’</w:t>
      </w:r>
      <w:r w:rsidR="00457E89" w:rsidRPr="00675642">
        <w:t>avais déjà choisi mon île et que j</w:t>
      </w:r>
      <w:r>
        <w:t>’</w:t>
      </w:r>
      <w:r w:rsidR="00457E89" w:rsidRPr="00675642">
        <w:t>étais sûr de mon coup</w:t>
      </w:r>
      <w:r>
        <w:t xml:space="preserve">, </w:t>
      </w:r>
      <w:r w:rsidR="00457E89" w:rsidRPr="00675642">
        <w:t>vexé parce qu</w:t>
      </w:r>
      <w:r>
        <w:t>’</w:t>
      </w:r>
      <w:r w:rsidR="00457E89" w:rsidRPr="00675642">
        <w:t>on ne m</w:t>
      </w:r>
      <w:r>
        <w:t>’</w:t>
      </w:r>
      <w:r w:rsidR="00457E89" w:rsidRPr="00675642">
        <w:t>a pas laissé tirer</w:t>
      </w:r>
      <w:r>
        <w:t xml:space="preserve">, </w:t>
      </w:r>
      <w:r w:rsidR="00457E89" w:rsidRPr="00675642">
        <w:t>vexé parce que j</w:t>
      </w:r>
      <w:r>
        <w:t>’</w:t>
      </w:r>
      <w:r w:rsidR="00457E89" w:rsidRPr="00675642">
        <w:t xml:space="preserve">imaginais </w:t>
      </w:r>
      <w:r w:rsidR="00457E89" w:rsidRPr="00675642">
        <w:lastRenderedPageBreak/>
        <w:t>que ces gens-là ne savaient pas manier une arme à feu et que ce petit</w:t>
      </w:r>
      <w:r>
        <w:t xml:space="preserve">, </w:t>
      </w:r>
      <w:r w:rsidR="00457E89" w:rsidRPr="00675642">
        <w:t>comment s</w:t>
      </w:r>
      <w:r>
        <w:t>’</w:t>
      </w:r>
      <w:r w:rsidR="00457E89" w:rsidRPr="00675642">
        <w:t>appelle-t-il donc</w:t>
      </w:r>
      <w:r>
        <w:t xml:space="preserve"> ? </w:t>
      </w:r>
      <w:r w:rsidR="00457E89" w:rsidRPr="00675642">
        <w:t>André</w:t>
      </w:r>
      <w:r>
        <w:t xml:space="preserve"> ? </w:t>
      </w:r>
      <w:r w:rsidR="00457E89" w:rsidRPr="00675642">
        <w:t xml:space="preserve">André </w:t>
      </w:r>
      <w:proofErr w:type="spellStart"/>
      <w:r w:rsidR="00457E89" w:rsidRPr="00675642">
        <w:t>Lamont</w:t>
      </w:r>
      <w:proofErr w:type="spellEnd"/>
      <w:r w:rsidR="00457E89" w:rsidRPr="00675642">
        <w:t xml:space="preserve"> est très fort</w:t>
      </w:r>
      <w:r>
        <w:t xml:space="preserve">, </w:t>
      </w:r>
      <w:r w:rsidR="00457E89" w:rsidRPr="00675642">
        <w:t>et</w:t>
      </w:r>
      <w:r>
        <w:t xml:space="preserve">, </w:t>
      </w:r>
      <w:r w:rsidR="00457E89" w:rsidRPr="00675642">
        <w:t>surtout</w:t>
      </w:r>
      <w:r>
        <w:t xml:space="preserve">, </w:t>
      </w:r>
      <w:r w:rsidR="00457E89" w:rsidRPr="00675642">
        <w:t>vexé parce que j</w:t>
      </w:r>
      <w:r>
        <w:t>’</w:t>
      </w:r>
      <w:r w:rsidR="00457E89" w:rsidRPr="00675642">
        <w:t>escomptais une maladresse quelconque de l</w:t>
      </w:r>
      <w:r>
        <w:t>’</w:t>
      </w:r>
      <w:r w:rsidR="00457E89" w:rsidRPr="00675642">
        <w:t>un de nous pour nous faire faire quelque chose d</w:t>
      </w:r>
      <w:r>
        <w:t>’</w:t>
      </w:r>
      <w:r w:rsidR="00457E89" w:rsidRPr="00675642">
        <w:t>extraordinaire et nous envoyer à tous les diables</w:t>
      </w:r>
      <w:r>
        <w:t xml:space="preserve">. </w:t>
      </w:r>
      <w:r w:rsidR="00457E89" w:rsidRPr="00675642">
        <w:t>Il est terr</w:t>
      </w:r>
      <w:r w:rsidR="00457E89" w:rsidRPr="00675642">
        <w:t>i</w:t>
      </w:r>
      <w:r w:rsidR="00457E89" w:rsidRPr="00675642">
        <w:t>blement excitant d</w:t>
      </w:r>
      <w:r>
        <w:t>’</w:t>
      </w:r>
      <w:r w:rsidR="00457E89" w:rsidRPr="00675642">
        <w:t>avoir la chance contre soi et ce malheureux musicien a tout gâché avec son coup d</w:t>
      </w:r>
      <w:r>
        <w:t>’</w:t>
      </w:r>
      <w:r w:rsidR="00457E89" w:rsidRPr="00675642">
        <w:t>adresse</w:t>
      </w:r>
      <w:r>
        <w:t xml:space="preserve">. </w:t>
      </w:r>
      <w:r w:rsidR="00457E89" w:rsidRPr="00675642">
        <w:t>Belle prouesse</w:t>
      </w:r>
      <w:r>
        <w:t xml:space="preserve">, </w:t>
      </w:r>
      <w:r w:rsidR="00457E89" w:rsidRPr="00675642">
        <w:t>va</w:t>
      </w:r>
      <w:r>
        <w:t xml:space="preserve"> ! </w:t>
      </w:r>
      <w:r w:rsidR="00457E89" w:rsidRPr="00675642">
        <w:t>Il aurait aussi bien fait de tirer dans les lampes</w:t>
      </w:r>
      <w:r>
        <w:t xml:space="preserve">. </w:t>
      </w:r>
      <w:r w:rsidR="00457E89" w:rsidRPr="00675642">
        <w:t>Peut-être aurions-nous eu un bel incendie à bord</w:t>
      </w:r>
      <w:r>
        <w:t xml:space="preserve">. </w:t>
      </w:r>
      <w:r w:rsidR="00457E89" w:rsidRPr="00675642">
        <w:t>Au fond</w:t>
      </w:r>
      <w:r>
        <w:t xml:space="preserve">, </w:t>
      </w:r>
      <w:r w:rsidR="00457E89" w:rsidRPr="00675642">
        <w:t>je boude</w:t>
      </w:r>
      <w:r>
        <w:t xml:space="preserve">, </w:t>
      </w:r>
      <w:r w:rsidR="00457E89" w:rsidRPr="00675642">
        <w:t>je boude comme quand j</w:t>
      </w:r>
      <w:r>
        <w:t>’</w:t>
      </w:r>
      <w:r w:rsidR="00457E89" w:rsidRPr="00675642">
        <w:t>étais petit garçon</w:t>
      </w:r>
      <w:r>
        <w:t xml:space="preserve">, </w:t>
      </w:r>
      <w:r w:rsidR="00457E89" w:rsidRPr="00675642">
        <w:t>pensait encore Dan Yack</w:t>
      </w:r>
      <w:r>
        <w:t>.</w:t>
      </w:r>
    </w:p>
    <w:p w14:paraId="59D0981D" w14:textId="77777777" w:rsidR="00EE5875" w:rsidRDefault="00457E89" w:rsidP="00457E89">
      <w:r w:rsidRPr="00675642">
        <w:t>Et cette pensée le fit rire</w:t>
      </w:r>
      <w:r w:rsidR="00EE5875">
        <w:t>.</w:t>
      </w:r>
    </w:p>
    <w:p w14:paraId="6D271B21" w14:textId="77777777" w:rsidR="00EE5875" w:rsidRDefault="00457E89" w:rsidP="00457E89">
      <w:r w:rsidRPr="00675642">
        <w:t>Alors il se mit à jouer avec son monocle</w:t>
      </w:r>
      <w:r w:rsidR="00EE5875">
        <w:t>.</w:t>
      </w:r>
    </w:p>
    <w:p w14:paraId="4DA4BA89" w14:textId="77777777" w:rsidR="00EE5875" w:rsidRDefault="00457E89" w:rsidP="00457E89">
      <w:r w:rsidRPr="00675642">
        <w:t>Il joua longtemps</w:t>
      </w:r>
      <w:r w:rsidR="00EE5875">
        <w:t>.</w:t>
      </w:r>
    </w:p>
    <w:p w14:paraId="07E64DD2" w14:textId="1048A313" w:rsidR="00457E89" w:rsidRPr="00675642" w:rsidRDefault="00457E89" w:rsidP="00457E89">
      <w:r w:rsidRPr="00675642">
        <w:t>Et de temps en temps il s</w:t>
      </w:r>
      <w:r w:rsidR="00EE5875">
        <w:t>’</w:t>
      </w:r>
      <w:r w:rsidRPr="00675642">
        <w:t>arrêtait de jouer pour se dire</w:t>
      </w:r>
      <w:r w:rsidR="00EE5875">
        <w:t> : « </w:t>
      </w:r>
      <w:r w:rsidRPr="00675642">
        <w:t>Il faut que je trouve autre chose</w:t>
      </w:r>
      <w:r w:rsidR="00EE5875">
        <w:t xml:space="preserve">, </w:t>
      </w:r>
      <w:r w:rsidRPr="00675642">
        <w:t>il le faut</w:t>
      </w:r>
      <w:r w:rsidR="00EE5875">
        <w:t>. »</w:t>
      </w:r>
    </w:p>
    <w:p w14:paraId="465AC1F0" w14:textId="77777777" w:rsidR="00EE5875" w:rsidRDefault="00457E89" w:rsidP="00457E89">
      <w:r w:rsidRPr="00675642">
        <w:t>Et il cherchait</w:t>
      </w:r>
      <w:r w:rsidR="00EE5875">
        <w:t xml:space="preserve">, </w:t>
      </w:r>
      <w:r w:rsidRPr="00675642">
        <w:t>les jambes ballantes et la tête dans les mains</w:t>
      </w:r>
      <w:r w:rsidR="00EE5875">
        <w:t>.</w:t>
      </w:r>
    </w:p>
    <w:p w14:paraId="74F09258" w14:textId="77777777" w:rsidR="00EE5875" w:rsidRDefault="00EE5875" w:rsidP="00457E89">
      <w:r>
        <w:t>— </w:t>
      </w:r>
      <w:r w:rsidR="00457E89" w:rsidRPr="00675642">
        <w:t>Pique huit</w:t>
      </w:r>
      <w:r>
        <w:t xml:space="preserve"> ! </w:t>
      </w:r>
      <w:r w:rsidR="00457E89" w:rsidRPr="00675642">
        <w:t>cria soudainement le second qui était de quart</w:t>
      </w:r>
      <w:r>
        <w:t xml:space="preserve">. </w:t>
      </w:r>
      <w:r w:rsidR="00457E89" w:rsidRPr="00675642">
        <w:t>Et le mousse frappa sur la cloche les huit coups de m</w:t>
      </w:r>
      <w:r w:rsidR="00457E89" w:rsidRPr="00675642">
        <w:t>i</w:t>
      </w:r>
      <w:r w:rsidR="00457E89" w:rsidRPr="00675642">
        <w:t>nuit</w:t>
      </w:r>
      <w:r>
        <w:t>.</w:t>
      </w:r>
    </w:p>
    <w:p w14:paraId="317D5A7E" w14:textId="77777777" w:rsidR="00EE5875" w:rsidRDefault="00EE5875" w:rsidP="00457E89">
      <w:r>
        <w:t>— </w:t>
      </w:r>
      <w:r w:rsidR="00457E89" w:rsidRPr="00675642">
        <w:t>Tu ne viens pas</w:t>
      </w:r>
      <w:r>
        <w:t xml:space="preserve">, </w:t>
      </w:r>
      <w:r w:rsidR="00457E89" w:rsidRPr="00675642">
        <w:t>Bari</w:t>
      </w:r>
      <w:r>
        <w:t xml:space="preserve"> ? </w:t>
      </w:r>
      <w:r w:rsidR="00457E89" w:rsidRPr="00675642">
        <w:t>dit Dan Yack à son chien</w:t>
      </w:r>
      <w:r>
        <w:t xml:space="preserve">, </w:t>
      </w:r>
      <w:r w:rsidR="00457E89" w:rsidRPr="00675642">
        <w:t>il est l</w:t>
      </w:r>
      <w:r>
        <w:t>’</w:t>
      </w:r>
      <w:r w:rsidR="00457E89" w:rsidRPr="00675642">
        <w:t>heure d</w:t>
      </w:r>
      <w:r>
        <w:t>’</w:t>
      </w:r>
      <w:r w:rsidR="00457E89" w:rsidRPr="00675642">
        <w:t>aller s</w:t>
      </w:r>
      <w:r>
        <w:t>’</w:t>
      </w:r>
      <w:r w:rsidR="00457E89" w:rsidRPr="00675642">
        <w:t>emboîter dans son cadre</w:t>
      </w:r>
      <w:r>
        <w:t xml:space="preserve">. </w:t>
      </w:r>
      <w:r w:rsidR="00457E89" w:rsidRPr="00675642">
        <w:t>Alors</w:t>
      </w:r>
      <w:r>
        <w:t xml:space="preserve">, </w:t>
      </w:r>
      <w:r w:rsidR="00457E89" w:rsidRPr="00675642">
        <w:t>bonne nuit</w:t>
      </w:r>
      <w:r>
        <w:t xml:space="preserve">, </w:t>
      </w:r>
      <w:r w:rsidR="00457E89" w:rsidRPr="00675642">
        <w:t>mon gros</w:t>
      </w:r>
      <w:r>
        <w:t xml:space="preserve">, </w:t>
      </w:r>
      <w:r w:rsidR="00457E89" w:rsidRPr="00675642">
        <w:t>je rentre</w:t>
      </w:r>
      <w:r>
        <w:t>.</w:t>
      </w:r>
    </w:p>
    <w:p w14:paraId="386A9049" w14:textId="77777777" w:rsidR="00EE5875" w:rsidRDefault="00457E89" w:rsidP="00457E89">
      <w:r w:rsidRPr="00675642">
        <w:t>Et comme il s</w:t>
      </w:r>
      <w:r w:rsidR="00EE5875">
        <w:t>’</w:t>
      </w:r>
      <w:r w:rsidRPr="00675642">
        <w:t>acheminait vers sa cabine</w:t>
      </w:r>
      <w:r w:rsidR="00EE5875">
        <w:t> :</w:t>
      </w:r>
    </w:p>
    <w:p w14:paraId="619979E5" w14:textId="77777777" w:rsidR="00EE5875" w:rsidRDefault="00EE5875" w:rsidP="00457E89">
      <w:r>
        <w:t>— </w:t>
      </w:r>
      <w:r w:rsidR="00457E89" w:rsidRPr="00675642">
        <w:t>Quelle guigne</w:t>
      </w:r>
      <w:r>
        <w:t xml:space="preserve">, </w:t>
      </w:r>
      <w:r w:rsidR="00457E89" w:rsidRPr="00675642">
        <w:t>aujourd</w:t>
      </w:r>
      <w:r>
        <w:t>’</w:t>
      </w:r>
      <w:r w:rsidR="00457E89" w:rsidRPr="00675642">
        <w:t>hui</w:t>
      </w:r>
      <w:r>
        <w:t xml:space="preserve">, </w:t>
      </w:r>
      <w:r w:rsidR="00457E89" w:rsidRPr="00675642">
        <w:t>murmurait-t-il</w:t>
      </w:r>
      <w:r>
        <w:t xml:space="preserve">. </w:t>
      </w:r>
      <w:r w:rsidR="00457E89" w:rsidRPr="00675642">
        <w:t>Rien ne va</w:t>
      </w:r>
      <w:r>
        <w:t xml:space="preserve">. </w:t>
      </w:r>
      <w:r w:rsidR="00457E89" w:rsidRPr="00675642">
        <w:t>Rentré chez lui</w:t>
      </w:r>
      <w:r>
        <w:t xml:space="preserve">, </w:t>
      </w:r>
      <w:r w:rsidR="00457E89" w:rsidRPr="00675642">
        <w:t>il remonta un gramophone</w:t>
      </w:r>
      <w:r>
        <w:t xml:space="preserve">, </w:t>
      </w:r>
      <w:r w:rsidR="00457E89" w:rsidRPr="00675642">
        <w:t>dévida quelques douzaines de disques et finit par s</w:t>
      </w:r>
      <w:r>
        <w:t>’</w:t>
      </w:r>
      <w:r w:rsidR="00457E89" w:rsidRPr="00675642">
        <w:t>endormir</w:t>
      </w:r>
      <w:r>
        <w:t>.</w:t>
      </w:r>
    </w:p>
    <w:p w14:paraId="35FF7B32" w14:textId="77777777" w:rsidR="00EE5875" w:rsidRDefault="00457E89" w:rsidP="00457E89">
      <w:pPr>
        <w:spacing w:before="1440"/>
      </w:pPr>
      <w:r w:rsidRPr="00675642">
        <w:lastRenderedPageBreak/>
        <w:t>Le lendemain matin de bonne heure</w:t>
      </w:r>
      <w:r w:rsidR="00EE5875">
        <w:t xml:space="preserve">, </w:t>
      </w:r>
      <w:r w:rsidRPr="00675642">
        <w:t xml:space="preserve">Dan Yack prenait son tub quand le capitaine </w:t>
      </w:r>
      <w:proofErr w:type="spellStart"/>
      <w:r w:rsidRPr="00675642">
        <w:t>Deene</w:t>
      </w:r>
      <w:proofErr w:type="spellEnd"/>
      <w:r w:rsidRPr="00675642">
        <w:t xml:space="preserve"> pénétra chez lui</w:t>
      </w:r>
      <w:r w:rsidR="00EE5875">
        <w:t xml:space="preserve">. </w:t>
      </w:r>
      <w:proofErr w:type="spellStart"/>
      <w:r w:rsidRPr="00675642">
        <w:t>Deene</w:t>
      </w:r>
      <w:proofErr w:type="spellEnd"/>
      <w:r w:rsidRPr="00675642">
        <w:t xml:space="preserve"> dut atte</w:t>
      </w:r>
      <w:r w:rsidRPr="00675642">
        <w:t>n</w:t>
      </w:r>
      <w:r w:rsidRPr="00675642">
        <w:t>dre un bon moment avant de pouvoir placer un mot parce qu</w:t>
      </w:r>
      <w:r w:rsidR="00EE5875">
        <w:t>’</w:t>
      </w:r>
      <w:r w:rsidRPr="00675642">
        <w:t>un petit gramophone nasillard lançait dans l</w:t>
      </w:r>
      <w:r w:rsidR="00EE5875">
        <w:t>’</w:t>
      </w:r>
      <w:r w:rsidRPr="00675642">
        <w:t>étroite cabine une jeune voix de femme</w:t>
      </w:r>
      <w:r w:rsidR="00EE5875">
        <w:t xml:space="preserve">, </w:t>
      </w:r>
      <w:r w:rsidRPr="00675642">
        <w:t>fausse à souhait</w:t>
      </w:r>
      <w:r w:rsidR="00EE5875">
        <w:t xml:space="preserve">. </w:t>
      </w:r>
      <w:r w:rsidRPr="00675642">
        <w:t>Dan Yack prétendait que c</w:t>
      </w:r>
      <w:r w:rsidR="00EE5875">
        <w:t>’</w:t>
      </w:r>
      <w:r w:rsidRPr="00675642">
        <w:t>était une blonde grassouillette qui chantait en se dand</w:t>
      </w:r>
      <w:r w:rsidRPr="00675642">
        <w:t>i</w:t>
      </w:r>
      <w:r w:rsidRPr="00675642">
        <w:t>nant</w:t>
      </w:r>
      <w:r w:rsidR="00EE5875">
        <w:t>.</w:t>
      </w:r>
    </w:p>
    <w:p w14:paraId="3CAE5CA4" w14:textId="77777777" w:rsidR="00EE5875" w:rsidRDefault="00EE5875" w:rsidP="00457E89">
      <w:r>
        <w:t>— </w:t>
      </w:r>
      <w:r w:rsidR="00457E89" w:rsidRPr="00675642">
        <w:t>Je vois ses jambes nues</w:t>
      </w:r>
      <w:r>
        <w:t xml:space="preserve">, </w:t>
      </w:r>
      <w:r w:rsidR="00457E89" w:rsidRPr="00675642">
        <w:t>commandant</w:t>
      </w:r>
      <w:r>
        <w:t xml:space="preserve">. </w:t>
      </w:r>
      <w:r w:rsidR="00457E89" w:rsidRPr="00675642">
        <w:t>Elle a de petits plis aux genoux</w:t>
      </w:r>
      <w:r>
        <w:t xml:space="preserve">. </w:t>
      </w:r>
      <w:r w:rsidR="00457E89" w:rsidRPr="00675642">
        <w:t>Elle porte des chaussettes à carreaux et elle fait comme ceci et comme cela avec les talons</w:t>
      </w:r>
      <w:r>
        <w:t xml:space="preserve">. </w:t>
      </w:r>
      <w:r w:rsidR="00457E89" w:rsidRPr="00675642">
        <w:t>Les autres</w:t>
      </w:r>
      <w:r>
        <w:t xml:space="preserve">, </w:t>
      </w:r>
      <w:r w:rsidR="00457E89" w:rsidRPr="00675642">
        <w:t>ses co</w:t>
      </w:r>
      <w:r w:rsidR="00457E89" w:rsidRPr="00675642">
        <w:t>m</w:t>
      </w:r>
      <w:r w:rsidR="00457E89" w:rsidRPr="00675642">
        <w:t>pagnes</w:t>
      </w:r>
      <w:r>
        <w:t xml:space="preserve">, </w:t>
      </w:r>
      <w:r w:rsidR="00457E89" w:rsidRPr="00675642">
        <w:t>celles qui ne chantent pas</w:t>
      </w:r>
      <w:r>
        <w:t xml:space="preserve">, </w:t>
      </w:r>
      <w:r w:rsidR="00457E89" w:rsidRPr="00675642">
        <w:t>mais qui sont tout de même dans la machine</w:t>
      </w:r>
      <w:r>
        <w:t xml:space="preserve">, </w:t>
      </w:r>
      <w:r w:rsidR="00457E89" w:rsidRPr="00675642">
        <w:t>ont toutes des jambes cagneuses et se tr</w:t>
      </w:r>
      <w:r w:rsidR="00457E89" w:rsidRPr="00675642">
        <w:t>é</w:t>
      </w:r>
      <w:r w:rsidR="00457E89" w:rsidRPr="00675642">
        <w:t>moussent derrière la première sur les planches</w:t>
      </w:r>
      <w:r>
        <w:t xml:space="preserve">. </w:t>
      </w:r>
      <w:r w:rsidR="00457E89" w:rsidRPr="00675642">
        <w:t>Entendez-vous la cadence</w:t>
      </w:r>
      <w:r>
        <w:t> ?</w:t>
      </w:r>
    </w:p>
    <w:p w14:paraId="0A311E7A" w14:textId="77777777" w:rsidR="00EE5875" w:rsidRDefault="00457E89" w:rsidP="00EE5875">
      <w:pPr>
        <w:pStyle w:val="CentrEspAvt0EspApr0"/>
        <w:rPr>
          <w:i/>
          <w:iCs/>
        </w:rPr>
      </w:pPr>
      <w:r w:rsidRPr="00675642">
        <w:rPr>
          <w:i/>
          <w:iCs/>
        </w:rPr>
        <w:t>Non</w:t>
      </w:r>
      <w:r w:rsidR="00EE5875">
        <w:rPr>
          <w:i/>
          <w:iCs/>
        </w:rPr>
        <w:t xml:space="preserve">, </w:t>
      </w:r>
      <w:r w:rsidRPr="00675642">
        <w:rPr>
          <w:i/>
          <w:iCs/>
        </w:rPr>
        <w:t>je ne marche pas</w:t>
      </w:r>
      <w:r w:rsidR="00EE5875">
        <w:rPr>
          <w:i/>
          <w:iCs/>
        </w:rPr>
        <w:t>,</w:t>
      </w:r>
    </w:p>
    <w:p w14:paraId="334B6D75" w14:textId="77777777" w:rsidR="00EE5875" w:rsidRDefault="00457E89" w:rsidP="00EE5875">
      <w:pPr>
        <w:pStyle w:val="CentrEspAvt0EspApr0"/>
        <w:rPr>
          <w:i/>
          <w:iCs/>
        </w:rPr>
      </w:pPr>
      <w:r w:rsidRPr="00675642">
        <w:rPr>
          <w:i/>
          <w:iCs/>
        </w:rPr>
        <w:t>Non</w:t>
      </w:r>
      <w:r w:rsidR="00EE5875">
        <w:rPr>
          <w:i/>
          <w:iCs/>
        </w:rPr>
        <w:t xml:space="preserve">, </w:t>
      </w:r>
      <w:r w:rsidRPr="00675642">
        <w:rPr>
          <w:i/>
          <w:iCs/>
        </w:rPr>
        <w:t>je ne marche pas</w:t>
      </w:r>
      <w:r w:rsidR="00EE5875">
        <w:rPr>
          <w:i/>
          <w:iCs/>
        </w:rPr>
        <w:t>,</w:t>
      </w:r>
    </w:p>
    <w:p w14:paraId="3D9850B7" w14:textId="77777777" w:rsidR="00EE5875" w:rsidRDefault="00457E89" w:rsidP="00EE5875">
      <w:pPr>
        <w:pStyle w:val="CentrEspAvt0EspApr0"/>
        <w:rPr>
          <w:i/>
          <w:iCs/>
        </w:rPr>
      </w:pPr>
      <w:r w:rsidRPr="00675642">
        <w:rPr>
          <w:i/>
          <w:iCs/>
        </w:rPr>
        <w:t>J</w:t>
      </w:r>
      <w:r w:rsidR="00EE5875">
        <w:rPr>
          <w:i/>
          <w:iCs/>
        </w:rPr>
        <w:t>’</w:t>
      </w:r>
      <w:r w:rsidRPr="00675642">
        <w:rPr>
          <w:i/>
          <w:iCs/>
        </w:rPr>
        <w:t>suis la petite Nana du Canada-a-ah-â</w:t>
      </w:r>
      <w:r w:rsidR="00EE5875">
        <w:rPr>
          <w:i/>
          <w:iCs/>
        </w:rPr>
        <w:t> !</w:t>
      </w:r>
    </w:p>
    <w:p w14:paraId="70A8F1C6" w14:textId="77777777" w:rsidR="00EE5875" w:rsidRDefault="00EE5875" w:rsidP="00457E89">
      <w:r>
        <w:rPr>
          <w:i/>
          <w:iCs/>
        </w:rPr>
        <w:t>— </w:t>
      </w:r>
      <w:r w:rsidR="00457E89" w:rsidRPr="00675642">
        <w:t>Monsieur</w:t>
      </w:r>
      <w:r>
        <w:t xml:space="preserve">, </w:t>
      </w:r>
      <w:r w:rsidR="00457E89" w:rsidRPr="00675642">
        <w:t>insistait le capitaine</w:t>
      </w:r>
      <w:r>
        <w:t xml:space="preserve">. </w:t>
      </w:r>
      <w:r w:rsidR="00457E89" w:rsidRPr="00675642">
        <w:t>Je</w:t>
      </w:r>
      <w:r>
        <w:t>…</w:t>
      </w:r>
    </w:p>
    <w:p w14:paraId="47FB1528" w14:textId="77777777" w:rsidR="00EE5875" w:rsidRDefault="00EE5875" w:rsidP="00457E89">
      <w:r>
        <w:t>— </w:t>
      </w:r>
      <w:r w:rsidR="00457E89" w:rsidRPr="00675642">
        <w:t>Attendez</w:t>
      </w:r>
      <w:r>
        <w:t xml:space="preserve">, </w:t>
      </w:r>
      <w:r w:rsidR="00457E89" w:rsidRPr="00675642">
        <w:t>faisait Dan Yack</w:t>
      </w:r>
      <w:r>
        <w:t xml:space="preserve">, </w:t>
      </w:r>
      <w:r w:rsidR="00457E89" w:rsidRPr="00675642">
        <w:t>je vais changer de rouleau</w:t>
      </w:r>
      <w:r>
        <w:t xml:space="preserve">. </w:t>
      </w:r>
      <w:r w:rsidR="00457E89" w:rsidRPr="00675642">
        <w:t>Vous allez voir comme c</w:t>
      </w:r>
      <w:r>
        <w:t>’</w:t>
      </w:r>
      <w:r w:rsidR="00457E89" w:rsidRPr="00675642">
        <w:t>est épatant</w:t>
      </w:r>
      <w:r>
        <w:t xml:space="preserve">. </w:t>
      </w:r>
      <w:r w:rsidR="00457E89" w:rsidRPr="00675642">
        <w:t xml:space="preserve">Nous quittons les Folies-Bergère pour entrer au </w:t>
      </w:r>
      <w:proofErr w:type="spellStart"/>
      <w:r w:rsidR="00457E89" w:rsidRPr="00675642">
        <w:t>Tiergarten</w:t>
      </w:r>
      <w:proofErr w:type="spellEnd"/>
      <w:r>
        <w:t xml:space="preserve">. </w:t>
      </w:r>
      <w:r w:rsidR="00457E89" w:rsidRPr="00675642">
        <w:t>Écoutez</w:t>
      </w:r>
      <w:r>
        <w:t> :</w:t>
      </w:r>
    </w:p>
    <w:p w14:paraId="4B125E66" w14:textId="77777777" w:rsidR="00EE5875" w:rsidRDefault="00457E89" w:rsidP="00EE5875">
      <w:pPr>
        <w:pStyle w:val="CentrEspAvt0EspApr0"/>
        <w:rPr>
          <w:i/>
          <w:iCs/>
          <w:lang w:val="en-GB"/>
        </w:rPr>
      </w:pPr>
      <w:proofErr w:type="spellStart"/>
      <w:r w:rsidRPr="00D147FD">
        <w:rPr>
          <w:i/>
          <w:iCs/>
          <w:lang w:val="en-GB"/>
        </w:rPr>
        <w:t>Fischerin</w:t>
      </w:r>
      <w:proofErr w:type="spellEnd"/>
      <w:r w:rsidRPr="00D147FD">
        <w:rPr>
          <w:i/>
          <w:iCs/>
          <w:lang w:val="en-GB"/>
        </w:rPr>
        <w:t xml:space="preserve"> die Kleine</w:t>
      </w:r>
      <w:r w:rsidR="00EE5875">
        <w:rPr>
          <w:i/>
          <w:iCs/>
          <w:lang w:val="en-GB"/>
        </w:rPr>
        <w:t>,</w:t>
      </w:r>
    </w:p>
    <w:p w14:paraId="445969F5" w14:textId="77777777" w:rsidR="00EE5875" w:rsidRDefault="00457E89" w:rsidP="00EE5875">
      <w:pPr>
        <w:pStyle w:val="CentrEspAvt0EspApr0"/>
        <w:rPr>
          <w:i/>
          <w:iCs/>
          <w:lang w:val="en-GB"/>
        </w:rPr>
      </w:pPr>
      <w:r w:rsidRPr="00D147FD">
        <w:rPr>
          <w:i/>
          <w:iCs/>
          <w:lang w:val="en-GB"/>
        </w:rPr>
        <w:t>Zeig</w:t>
      </w:r>
      <w:r w:rsidR="00EE5875">
        <w:rPr>
          <w:i/>
          <w:iCs/>
          <w:lang w:val="en-GB"/>
        </w:rPr>
        <w:t>’</w:t>
      </w:r>
      <w:r w:rsidRPr="00D147FD">
        <w:rPr>
          <w:i/>
          <w:iCs/>
          <w:lang w:val="en-GB"/>
        </w:rPr>
        <w:t xml:space="preserve"> mir </w:t>
      </w:r>
      <w:proofErr w:type="spellStart"/>
      <w:r w:rsidRPr="00D147FD">
        <w:rPr>
          <w:i/>
          <w:iCs/>
          <w:lang w:val="en-GB"/>
        </w:rPr>
        <w:t>deine</w:t>
      </w:r>
      <w:proofErr w:type="spellEnd"/>
      <w:r w:rsidRPr="00D147FD">
        <w:rPr>
          <w:i/>
          <w:iCs/>
          <w:lang w:val="en-GB"/>
        </w:rPr>
        <w:t xml:space="preserve"> Beine</w:t>
      </w:r>
      <w:r w:rsidR="00EE5875">
        <w:rPr>
          <w:i/>
          <w:iCs/>
          <w:lang w:val="en-GB"/>
        </w:rPr>
        <w:t>,</w:t>
      </w:r>
    </w:p>
    <w:p w14:paraId="6D86E5AF" w14:textId="1ABC496C" w:rsidR="00457E89" w:rsidRPr="00675642" w:rsidRDefault="00457E89" w:rsidP="00EE5875">
      <w:pPr>
        <w:pStyle w:val="CentrEspAvt0EspApr0"/>
        <w:rPr>
          <w:i/>
          <w:iCs/>
          <w:lang w:val="de-DE"/>
        </w:rPr>
      </w:pPr>
      <w:r w:rsidRPr="00675642">
        <w:rPr>
          <w:i/>
          <w:iCs/>
          <w:lang w:val="de-DE"/>
        </w:rPr>
        <w:t>Zeig</w:t>
      </w:r>
      <w:r w:rsidR="00EE5875">
        <w:rPr>
          <w:i/>
          <w:iCs/>
          <w:lang w:val="de-DE"/>
        </w:rPr>
        <w:t>’</w:t>
      </w:r>
      <w:r w:rsidRPr="00675642">
        <w:rPr>
          <w:i/>
          <w:iCs/>
          <w:lang w:val="de-DE"/>
        </w:rPr>
        <w:t xml:space="preserve"> mir was dazwischen ist</w:t>
      </w:r>
    </w:p>
    <w:p w14:paraId="5CA2C17E" w14:textId="77777777" w:rsidR="00EE5875" w:rsidRDefault="00457E89" w:rsidP="00EE5875">
      <w:pPr>
        <w:pStyle w:val="CentrEspAvt0EspApr0"/>
        <w:rPr>
          <w:i/>
          <w:iCs/>
          <w:lang w:val="de-DE"/>
        </w:rPr>
      </w:pPr>
      <w:r w:rsidRPr="00675642">
        <w:rPr>
          <w:i/>
          <w:iCs/>
          <w:lang w:val="de-DE"/>
        </w:rPr>
        <w:t xml:space="preserve">Oder ich erwürge </w:t>
      </w:r>
      <w:proofErr w:type="gramStart"/>
      <w:r w:rsidRPr="00675642">
        <w:rPr>
          <w:i/>
          <w:iCs/>
          <w:lang w:val="de-DE"/>
        </w:rPr>
        <w:t>dich</w:t>
      </w:r>
      <w:r w:rsidR="00EE5875">
        <w:rPr>
          <w:i/>
          <w:iCs/>
          <w:lang w:val="de-DE"/>
        </w:rPr>
        <w:t> !</w:t>
      </w:r>
      <w:proofErr w:type="gramEnd"/>
    </w:p>
    <w:p w14:paraId="0EA5715B" w14:textId="77777777" w:rsidR="00EE5875" w:rsidRDefault="00EE5875" w:rsidP="00457E89">
      <w:r>
        <w:rPr>
          <w:i/>
          <w:iCs/>
          <w:lang w:val="de-DE"/>
        </w:rPr>
        <w:t>— </w:t>
      </w:r>
      <w:r w:rsidR="00457E89" w:rsidRPr="00675642">
        <w:t xml:space="preserve">Vous voyez la poule qui chante </w:t>
      </w:r>
      <w:proofErr w:type="gramStart"/>
      <w:r w:rsidR="00457E89" w:rsidRPr="00675642">
        <w:t>ça</w:t>
      </w:r>
      <w:r>
        <w:t> ?</w:t>
      </w:r>
      <w:proofErr w:type="gramEnd"/>
      <w:r>
        <w:t xml:space="preserve"> </w:t>
      </w:r>
      <w:r w:rsidR="00457E89" w:rsidRPr="00675642">
        <w:t>affirmait Dan Yack</w:t>
      </w:r>
      <w:r>
        <w:t xml:space="preserve">. </w:t>
      </w:r>
      <w:r w:rsidR="00457E89" w:rsidRPr="00675642">
        <w:t>Commandant</w:t>
      </w:r>
      <w:r>
        <w:t xml:space="preserve">, </w:t>
      </w:r>
      <w:r w:rsidR="00457E89" w:rsidRPr="00675642">
        <w:t>elle secoue ses grosses fesses et son triple me</w:t>
      </w:r>
      <w:r w:rsidR="00457E89" w:rsidRPr="00675642">
        <w:t>n</w:t>
      </w:r>
      <w:r w:rsidR="00457E89" w:rsidRPr="00675642">
        <w:t>ton</w:t>
      </w:r>
      <w:r>
        <w:t xml:space="preserve">. </w:t>
      </w:r>
      <w:r w:rsidR="00457E89" w:rsidRPr="00675642">
        <w:t>La sueur coule de son chignon ridicule</w:t>
      </w:r>
      <w:r>
        <w:t xml:space="preserve">. </w:t>
      </w:r>
      <w:r w:rsidR="00457E89" w:rsidRPr="00675642">
        <w:t>Elle pince sa jupe entre deux doigts</w:t>
      </w:r>
      <w:r>
        <w:t xml:space="preserve">, </w:t>
      </w:r>
      <w:r w:rsidR="00457E89" w:rsidRPr="00675642">
        <w:t>la retrousse en souriant et désigne d</w:t>
      </w:r>
      <w:r>
        <w:t>’</w:t>
      </w:r>
      <w:r w:rsidR="00457E89" w:rsidRPr="00675642">
        <w:t>un coup d</w:t>
      </w:r>
      <w:r>
        <w:t>’</w:t>
      </w:r>
      <w:r w:rsidR="00457E89" w:rsidRPr="00675642">
        <w:t>œil goguenard son mollet dodu et rond</w:t>
      </w:r>
      <w:r>
        <w:t xml:space="preserve">. </w:t>
      </w:r>
      <w:r w:rsidR="00457E89" w:rsidRPr="00675642">
        <w:lastRenderedPageBreak/>
        <w:t>Elle porte de gros bas bleus attachés au genou</w:t>
      </w:r>
      <w:r>
        <w:t xml:space="preserve">. </w:t>
      </w:r>
      <w:r w:rsidR="00457E89" w:rsidRPr="00675642">
        <w:t>J</w:t>
      </w:r>
      <w:r>
        <w:t>’</w:t>
      </w:r>
      <w:r w:rsidR="00457E89" w:rsidRPr="00675642">
        <w:t>adore ça</w:t>
      </w:r>
      <w:r>
        <w:t xml:space="preserve">. </w:t>
      </w:r>
      <w:r w:rsidR="00457E89" w:rsidRPr="00675642">
        <w:t>Quelle merveille d</w:t>
      </w:r>
      <w:r>
        <w:t>’</w:t>
      </w:r>
      <w:r w:rsidR="00457E89" w:rsidRPr="00675642">
        <w:t>invention</w:t>
      </w:r>
      <w:r>
        <w:t xml:space="preserve"> ! </w:t>
      </w:r>
      <w:r w:rsidR="00457E89" w:rsidRPr="00675642">
        <w:t>Est-ce assez ingénieux</w:t>
      </w:r>
      <w:r>
        <w:t xml:space="preserve"> ? </w:t>
      </w:r>
      <w:r w:rsidR="00457E89" w:rsidRPr="00675642">
        <w:t>Attendez</w:t>
      </w:r>
      <w:r>
        <w:t xml:space="preserve">, </w:t>
      </w:r>
      <w:r w:rsidR="00457E89" w:rsidRPr="00675642">
        <w:t>je vais vous fa</w:t>
      </w:r>
      <w:r w:rsidR="00457E89" w:rsidRPr="00675642">
        <w:t>i</w:t>
      </w:r>
      <w:r w:rsidR="00457E89" w:rsidRPr="00675642">
        <w:t>re entendre les cris d</w:t>
      </w:r>
      <w:r>
        <w:t>’</w:t>
      </w:r>
      <w:r w:rsidR="00457E89" w:rsidRPr="00675642">
        <w:t>une otarie qu</w:t>
      </w:r>
      <w:r>
        <w:t>’</w:t>
      </w:r>
      <w:r w:rsidR="00457E89" w:rsidRPr="00675642">
        <w:t>on égorge</w:t>
      </w:r>
      <w:r>
        <w:t xml:space="preserve">. </w:t>
      </w:r>
      <w:r w:rsidR="00457E89" w:rsidRPr="00675642">
        <w:t>C</w:t>
      </w:r>
      <w:r>
        <w:t>’</w:t>
      </w:r>
      <w:r w:rsidR="00457E89" w:rsidRPr="00675642">
        <w:t>est Dumfries</w:t>
      </w:r>
      <w:r>
        <w:t xml:space="preserve">, </w:t>
      </w:r>
      <w:r w:rsidR="00457E89" w:rsidRPr="00675642">
        <w:t xml:space="preserve">votre collègue du </w:t>
      </w:r>
      <w:r w:rsidR="00457E89" w:rsidRPr="00675642">
        <w:rPr>
          <w:i/>
          <w:iCs/>
        </w:rPr>
        <w:t>Young William</w:t>
      </w:r>
      <w:r>
        <w:rPr>
          <w:i/>
          <w:iCs/>
        </w:rPr>
        <w:t xml:space="preserve">, </w:t>
      </w:r>
      <w:r w:rsidR="00457E89" w:rsidRPr="00675642">
        <w:t>aujourd</w:t>
      </w:r>
      <w:r>
        <w:t>’</w:t>
      </w:r>
      <w:r w:rsidR="00457E89" w:rsidRPr="00675642">
        <w:t xml:space="preserve">hui </w:t>
      </w:r>
      <w:r w:rsidR="00457E89" w:rsidRPr="00675642">
        <w:rPr>
          <w:i/>
          <w:iCs/>
        </w:rPr>
        <w:t>The Black-Star</w:t>
      </w:r>
      <w:r>
        <w:rPr>
          <w:i/>
          <w:iCs/>
        </w:rPr>
        <w:t xml:space="preserve">, </w:t>
      </w:r>
      <w:r w:rsidR="00457E89" w:rsidRPr="00675642">
        <w:t>qui m</w:t>
      </w:r>
      <w:r>
        <w:t>’</w:t>
      </w:r>
      <w:r w:rsidR="00457E89" w:rsidRPr="00675642">
        <w:t>a enregistré ça sur les rochers de Wrangel</w:t>
      </w:r>
      <w:r>
        <w:t xml:space="preserve">, </w:t>
      </w:r>
      <w:r w:rsidR="00457E89" w:rsidRPr="00675642">
        <w:t>vous savez</w:t>
      </w:r>
      <w:r>
        <w:t xml:space="preserve">, </w:t>
      </w:r>
      <w:r w:rsidR="00457E89" w:rsidRPr="00675642">
        <w:t>lors de la fameuse affaire des 6</w:t>
      </w:r>
      <w:r w:rsidRPr="00675642">
        <w:t>0</w:t>
      </w:r>
      <w:r>
        <w:t>.</w:t>
      </w:r>
      <w:r w:rsidRPr="00675642">
        <w:t>0</w:t>
      </w:r>
      <w:r w:rsidR="00457E89" w:rsidRPr="00675642">
        <w:t>00 phoques assommés et d</w:t>
      </w:r>
      <w:r w:rsidR="00457E89" w:rsidRPr="00675642">
        <w:t>é</w:t>
      </w:r>
      <w:r w:rsidR="00457E89" w:rsidRPr="00675642">
        <w:t>pouillés à la barbe du stationnaire russe</w:t>
      </w:r>
      <w:r>
        <w:t xml:space="preserve">. </w:t>
      </w:r>
      <w:r w:rsidR="00457E89" w:rsidRPr="00675642">
        <w:t>Pourtant</w:t>
      </w:r>
      <w:r>
        <w:t xml:space="preserve">, </w:t>
      </w:r>
      <w:r w:rsidR="00457E89" w:rsidRPr="00675642">
        <w:t>ils faisaient un beau charivari</w:t>
      </w:r>
      <w:r>
        <w:t xml:space="preserve">, </w:t>
      </w:r>
      <w:r w:rsidR="00457E89" w:rsidRPr="00675642">
        <w:t>vous allez voir</w:t>
      </w:r>
      <w:r>
        <w:t xml:space="preserve"> ; </w:t>
      </w:r>
      <w:r w:rsidR="00457E89" w:rsidRPr="00675642">
        <w:t>il faut croire que Dumfries l</w:t>
      </w:r>
      <w:r>
        <w:t>’</w:t>
      </w:r>
      <w:r w:rsidR="00457E89" w:rsidRPr="00675642">
        <w:t>avait rudement dopé</w:t>
      </w:r>
      <w:r>
        <w:t xml:space="preserve">, </w:t>
      </w:r>
      <w:r w:rsidR="00457E89" w:rsidRPr="00675642">
        <w:t>l</w:t>
      </w:r>
      <w:r>
        <w:t>’</w:t>
      </w:r>
      <w:r w:rsidR="00457E89" w:rsidRPr="00675642">
        <w:t>équipage du Russe</w:t>
      </w:r>
      <w:r>
        <w:t xml:space="preserve"> ! </w:t>
      </w:r>
      <w:r w:rsidR="00457E89" w:rsidRPr="00675642">
        <w:t>À propos</w:t>
      </w:r>
      <w:r>
        <w:t xml:space="preserve">, </w:t>
      </w:r>
      <w:r w:rsidR="00457E89" w:rsidRPr="00675642">
        <w:t>co</w:t>
      </w:r>
      <w:r w:rsidR="00457E89" w:rsidRPr="00675642">
        <w:t>m</w:t>
      </w:r>
      <w:r w:rsidR="00457E89" w:rsidRPr="00675642">
        <w:t>mandant</w:t>
      </w:r>
      <w:r>
        <w:t xml:space="preserve">, </w:t>
      </w:r>
      <w:r w:rsidR="00457E89" w:rsidRPr="00675642">
        <w:t>pourquoi ne m</w:t>
      </w:r>
      <w:r>
        <w:t>’</w:t>
      </w:r>
      <w:r w:rsidR="00457E89" w:rsidRPr="00675642">
        <w:t>avez-vous jamais rien enregistré dans vos croisières</w:t>
      </w:r>
      <w:r>
        <w:t> ?</w:t>
      </w:r>
    </w:p>
    <w:p w14:paraId="52D16D86" w14:textId="77777777" w:rsidR="00EE5875" w:rsidRDefault="00EE5875" w:rsidP="00457E89">
      <w:r>
        <w:t>— </w:t>
      </w:r>
      <w:r w:rsidR="00457E89" w:rsidRPr="00675642">
        <w:t>Monsieur Dan Yack William</w:t>
      </w:r>
      <w:r>
        <w:t xml:space="preserve">, </w:t>
      </w:r>
      <w:r w:rsidR="00457E89" w:rsidRPr="00675642">
        <w:t>commença le capitaine</w:t>
      </w:r>
      <w:r>
        <w:t xml:space="preserve">, </w:t>
      </w:r>
      <w:r w:rsidR="00457E89" w:rsidRPr="00675642">
        <w:t>je</w:t>
      </w:r>
      <w:r>
        <w:t>…</w:t>
      </w:r>
    </w:p>
    <w:p w14:paraId="503BCC06" w14:textId="77777777" w:rsidR="00EE5875" w:rsidRDefault="00EE5875" w:rsidP="00457E89">
      <w:r>
        <w:t>— </w:t>
      </w:r>
      <w:r w:rsidR="00457E89" w:rsidRPr="00675642">
        <w:t>Dan Yack</w:t>
      </w:r>
      <w:r>
        <w:t xml:space="preserve">, </w:t>
      </w:r>
      <w:r w:rsidR="00457E89" w:rsidRPr="00675642">
        <w:t>Dan Yack tout court</w:t>
      </w:r>
      <w:r>
        <w:t xml:space="preserve"> ! </w:t>
      </w:r>
      <w:r w:rsidR="00457E89" w:rsidRPr="00675642">
        <w:t>intervint Dan Yack en criant</w:t>
      </w:r>
      <w:r>
        <w:t xml:space="preserve">. </w:t>
      </w:r>
      <w:r w:rsidR="00457E89" w:rsidRPr="00675642">
        <w:t>Vous ne savez donc pas que le vieux Carlos est mort et que j</w:t>
      </w:r>
      <w:r>
        <w:t>’</w:t>
      </w:r>
      <w:r w:rsidR="00457E89" w:rsidRPr="00675642">
        <w:t>ai changé le nom de tous mes bateaux</w:t>
      </w:r>
      <w:r>
        <w:t xml:space="preserve"> ! </w:t>
      </w:r>
      <w:r w:rsidR="00457E89" w:rsidRPr="00675642">
        <w:t>Il n</w:t>
      </w:r>
      <w:r>
        <w:t>’</w:t>
      </w:r>
      <w:r w:rsidR="00457E89" w:rsidRPr="00675642">
        <w:t>y a plus de William aujourd</w:t>
      </w:r>
      <w:r>
        <w:t>’</w:t>
      </w:r>
      <w:r w:rsidR="00457E89" w:rsidRPr="00675642">
        <w:t>hui</w:t>
      </w:r>
      <w:r>
        <w:t xml:space="preserve">. </w:t>
      </w:r>
      <w:r w:rsidR="00457E89" w:rsidRPr="00675642">
        <w:t>J</w:t>
      </w:r>
      <w:r>
        <w:t>’</w:t>
      </w:r>
      <w:r w:rsidR="00457E89" w:rsidRPr="00675642">
        <w:t>ai changé de vie</w:t>
      </w:r>
      <w:r>
        <w:t xml:space="preserve">, </w:t>
      </w:r>
      <w:r w:rsidR="00457E89" w:rsidRPr="00675642">
        <w:t>de nom</w:t>
      </w:r>
      <w:r>
        <w:t xml:space="preserve">, </w:t>
      </w:r>
      <w:r w:rsidR="00457E89" w:rsidRPr="00675642">
        <w:t>de famille</w:t>
      </w:r>
      <w:r>
        <w:t xml:space="preserve">, </w:t>
      </w:r>
      <w:r w:rsidR="00457E89" w:rsidRPr="00675642">
        <w:t>de pays et de tout</w:t>
      </w:r>
      <w:r>
        <w:t> !</w:t>
      </w:r>
    </w:p>
    <w:p w14:paraId="513B4793" w14:textId="77777777" w:rsidR="00EE5875" w:rsidRDefault="00EE5875" w:rsidP="00457E89">
      <w:r>
        <w:t>— </w:t>
      </w:r>
      <w:r w:rsidR="00457E89" w:rsidRPr="00675642">
        <w:t>Mais monsieur Yack</w:t>
      </w:r>
      <w:r>
        <w:t xml:space="preserve">, </w:t>
      </w:r>
      <w:r w:rsidR="00457E89" w:rsidRPr="00675642">
        <w:t>je</w:t>
      </w:r>
      <w:r>
        <w:t>…</w:t>
      </w:r>
    </w:p>
    <w:p w14:paraId="2A39FFE2" w14:textId="77777777" w:rsidR="00EE5875" w:rsidRDefault="00EE5875" w:rsidP="00457E89">
      <w:r>
        <w:t>— </w:t>
      </w:r>
      <w:r w:rsidR="00457E89" w:rsidRPr="00675642">
        <w:t>Il n</w:t>
      </w:r>
      <w:r>
        <w:t>’</w:t>
      </w:r>
      <w:r w:rsidR="00457E89" w:rsidRPr="00675642">
        <w:t>y a plus de monsieur</w:t>
      </w:r>
      <w:r>
        <w:t xml:space="preserve">, </w:t>
      </w:r>
      <w:r w:rsidR="00457E89" w:rsidRPr="00675642">
        <w:t>il n</w:t>
      </w:r>
      <w:r>
        <w:t>’</w:t>
      </w:r>
      <w:r w:rsidR="00457E89" w:rsidRPr="00675642">
        <w:t>y a plus de milord</w:t>
      </w:r>
      <w:r>
        <w:t xml:space="preserve">, </w:t>
      </w:r>
      <w:r w:rsidR="00457E89" w:rsidRPr="00675642">
        <w:t>criait Dan Yack en trépignant dans son tub</w:t>
      </w:r>
      <w:r>
        <w:t xml:space="preserve">. </w:t>
      </w:r>
      <w:r w:rsidR="00457E89" w:rsidRPr="00675642">
        <w:t>Je m</w:t>
      </w:r>
      <w:r>
        <w:t>’</w:t>
      </w:r>
      <w:r w:rsidR="00457E89" w:rsidRPr="00675642">
        <w:t>appelle Dan Yack</w:t>
      </w:r>
      <w:r>
        <w:t xml:space="preserve"> ! </w:t>
      </w:r>
      <w:r w:rsidR="00457E89" w:rsidRPr="00675642">
        <w:t>Dan Yack</w:t>
      </w:r>
      <w:r>
        <w:t xml:space="preserve"> ! </w:t>
      </w:r>
      <w:r w:rsidR="00457E89" w:rsidRPr="00675642">
        <w:t>Dan Yack</w:t>
      </w:r>
      <w:r>
        <w:t xml:space="preserve"> ! </w:t>
      </w:r>
      <w:r w:rsidR="00457E89" w:rsidRPr="00675642">
        <w:t>Dan Yack</w:t>
      </w:r>
      <w:r>
        <w:t> !</w:t>
      </w:r>
    </w:p>
    <w:p w14:paraId="22EEEEEF" w14:textId="77777777" w:rsidR="00EE5875" w:rsidRDefault="00457E89" w:rsidP="00457E89">
      <w:r w:rsidRPr="00675642">
        <w:t>Bien qu</w:t>
      </w:r>
      <w:r w:rsidR="00EE5875">
        <w:t>’</w:t>
      </w:r>
      <w:r w:rsidRPr="00675642">
        <w:t>entièrement nu</w:t>
      </w:r>
      <w:r w:rsidR="00EE5875">
        <w:t xml:space="preserve">, </w:t>
      </w:r>
      <w:r w:rsidRPr="00675642">
        <w:t>il apparaissait énorme</w:t>
      </w:r>
      <w:r w:rsidR="00EE5875">
        <w:t xml:space="preserve">, </w:t>
      </w:r>
      <w:r w:rsidRPr="00675642">
        <w:t>déformé</w:t>
      </w:r>
      <w:r w:rsidR="00EE5875">
        <w:t xml:space="preserve">, </w:t>
      </w:r>
      <w:r w:rsidRPr="00675642">
        <w:t>boursouflé et changeant dans la vapeur d</w:t>
      </w:r>
      <w:r w:rsidR="00EE5875">
        <w:t>’</w:t>
      </w:r>
      <w:r w:rsidRPr="00675642">
        <w:t>eau chaude qui tou</w:t>
      </w:r>
      <w:r w:rsidRPr="00675642">
        <w:t>r</w:t>
      </w:r>
      <w:r w:rsidRPr="00675642">
        <w:t>billonnait</w:t>
      </w:r>
      <w:r w:rsidR="00EE5875">
        <w:t xml:space="preserve">. </w:t>
      </w:r>
      <w:proofErr w:type="spellStart"/>
      <w:r w:rsidRPr="00675642">
        <w:t>Deene</w:t>
      </w:r>
      <w:proofErr w:type="spellEnd"/>
      <w:r w:rsidRPr="00675642">
        <w:t xml:space="preserve"> se croyait atteint de myopie et de presbytie et se frottait les yeux</w:t>
      </w:r>
      <w:r w:rsidR="00EE5875">
        <w:t xml:space="preserve">. </w:t>
      </w:r>
      <w:r w:rsidRPr="00675642">
        <w:t>Il n</w:t>
      </w:r>
      <w:r w:rsidR="00EE5875">
        <w:t>’</w:t>
      </w:r>
      <w:r w:rsidRPr="00675642">
        <w:t>arrivait pas à saisir son interlocuteur</w:t>
      </w:r>
      <w:r w:rsidR="00EE5875">
        <w:t xml:space="preserve">. </w:t>
      </w:r>
      <w:r w:rsidRPr="00675642">
        <w:t>Accroupi</w:t>
      </w:r>
      <w:r w:rsidR="00EE5875">
        <w:t xml:space="preserve">, </w:t>
      </w:r>
      <w:r w:rsidRPr="00675642">
        <w:t>debout</w:t>
      </w:r>
      <w:r w:rsidR="00EE5875">
        <w:t xml:space="preserve">, </w:t>
      </w:r>
      <w:r w:rsidRPr="00675642">
        <w:t>pirouettant</w:t>
      </w:r>
      <w:r w:rsidR="00EE5875">
        <w:t xml:space="preserve">, </w:t>
      </w:r>
      <w:r w:rsidRPr="00675642">
        <w:t>Dan Yack se frictionnait</w:t>
      </w:r>
      <w:r w:rsidR="00EE5875">
        <w:t xml:space="preserve">, </w:t>
      </w:r>
      <w:r w:rsidRPr="00675642">
        <w:t>se ve</w:t>
      </w:r>
      <w:r w:rsidRPr="00675642">
        <w:t>r</w:t>
      </w:r>
      <w:r w:rsidRPr="00675642">
        <w:t>sait des brocs d</w:t>
      </w:r>
      <w:r w:rsidR="00EE5875">
        <w:t>’</w:t>
      </w:r>
      <w:r w:rsidRPr="00675642">
        <w:t>eau sur la tête</w:t>
      </w:r>
      <w:r w:rsidR="00EE5875">
        <w:t xml:space="preserve">, </w:t>
      </w:r>
      <w:r w:rsidRPr="00675642">
        <w:t>étendait les bras</w:t>
      </w:r>
      <w:r w:rsidR="00EE5875">
        <w:t xml:space="preserve">, </w:t>
      </w:r>
      <w:r w:rsidRPr="00675642">
        <w:t>fléchissait les genoux</w:t>
      </w:r>
      <w:r w:rsidR="00EE5875">
        <w:t xml:space="preserve">, </w:t>
      </w:r>
      <w:r w:rsidRPr="00675642">
        <w:t>bondissait</w:t>
      </w:r>
      <w:r w:rsidR="00EE5875">
        <w:t xml:space="preserve">, </w:t>
      </w:r>
      <w:r w:rsidRPr="00675642">
        <w:t>glissait tout humide à travers la cabine</w:t>
      </w:r>
      <w:r w:rsidR="00EE5875">
        <w:t xml:space="preserve">, </w:t>
      </w:r>
      <w:r w:rsidRPr="00675642">
        <w:t>éclaboussant</w:t>
      </w:r>
      <w:r w:rsidR="00EE5875">
        <w:t xml:space="preserve">, </w:t>
      </w:r>
      <w:r w:rsidRPr="00675642">
        <w:t>moussant</w:t>
      </w:r>
      <w:r w:rsidR="00EE5875">
        <w:t xml:space="preserve">, </w:t>
      </w:r>
      <w:r w:rsidRPr="00675642">
        <w:t>fumant</w:t>
      </w:r>
      <w:r w:rsidR="00EE5875">
        <w:t xml:space="preserve">, </w:t>
      </w:r>
      <w:r w:rsidRPr="00675642">
        <w:t xml:space="preserve">plein de </w:t>
      </w:r>
      <w:r w:rsidRPr="00675642">
        <w:lastRenderedPageBreak/>
        <w:t>savon et de vie</w:t>
      </w:r>
      <w:r w:rsidR="00EE5875">
        <w:t xml:space="preserve">. </w:t>
      </w:r>
      <w:r w:rsidRPr="00675642">
        <w:t>Il d</w:t>
      </w:r>
      <w:r w:rsidRPr="00675642">
        <w:t>é</w:t>
      </w:r>
      <w:r w:rsidRPr="00675642">
        <w:t>bouchait des flacons</w:t>
      </w:r>
      <w:r w:rsidR="00EE5875">
        <w:t xml:space="preserve">, </w:t>
      </w:r>
      <w:r w:rsidRPr="00675642">
        <w:t>remontait le phonographe</w:t>
      </w:r>
      <w:r w:rsidR="00EE5875">
        <w:t xml:space="preserve">, </w:t>
      </w:r>
      <w:r w:rsidRPr="00675642">
        <w:t>se flagellait avec une serviette éponge</w:t>
      </w:r>
      <w:r w:rsidR="00EE5875">
        <w:t xml:space="preserve">, </w:t>
      </w:r>
      <w:r w:rsidRPr="00675642">
        <w:t>mettait un nouveau rouleau sur l</w:t>
      </w:r>
      <w:r w:rsidR="00EE5875">
        <w:t>’</w:t>
      </w:r>
      <w:r w:rsidRPr="00675642">
        <w:t>appareil</w:t>
      </w:r>
      <w:r w:rsidR="00EE5875">
        <w:t xml:space="preserve">, </w:t>
      </w:r>
      <w:r w:rsidRPr="00675642">
        <w:t>s</w:t>
      </w:r>
      <w:r w:rsidR="00EE5875">
        <w:t>’</w:t>
      </w:r>
      <w:r w:rsidRPr="00675642">
        <w:t>administrait un shampooing</w:t>
      </w:r>
      <w:r w:rsidR="00EE5875">
        <w:t>.</w:t>
      </w:r>
    </w:p>
    <w:p w14:paraId="16C714D1" w14:textId="77777777" w:rsidR="00EE5875" w:rsidRDefault="00457E89" w:rsidP="00457E89">
      <w:r w:rsidRPr="00675642">
        <w:t>Enfin</w:t>
      </w:r>
      <w:r w:rsidR="00EE5875">
        <w:t xml:space="preserve">, </w:t>
      </w:r>
      <w:r w:rsidRPr="00675642">
        <w:t>il appuya sur un ressort</w:t>
      </w:r>
      <w:r w:rsidR="00EE5875">
        <w:t>.</w:t>
      </w:r>
    </w:p>
    <w:p w14:paraId="4D016E09" w14:textId="77777777" w:rsidR="00EE5875" w:rsidRDefault="00457E89" w:rsidP="00457E89">
      <w:r w:rsidRPr="00675642">
        <w:t>Dan Yack se souriait dans un miroir convexe grossissant qui lui renvoyait son œil animal</w:t>
      </w:r>
      <w:r w:rsidR="00EE5875">
        <w:t>.</w:t>
      </w:r>
    </w:p>
    <w:p w14:paraId="212C6854" w14:textId="77777777" w:rsidR="00EE5875" w:rsidRDefault="00457E89" w:rsidP="00457E89">
      <w:r w:rsidRPr="00675642">
        <w:t>Sans monocle</w:t>
      </w:r>
      <w:r w:rsidR="00EE5875">
        <w:t>.</w:t>
      </w:r>
    </w:p>
    <w:p w14:paraId="241429F6" w14:textId="77777777" w:rsidR="00EE5875" w:rsidRDefault="00457E89" w:rsidP="00457E89">
      <w:proofErr w:type="spellStart"/>
      <w:r w:rsidRPr="00675642">
        <w:t>Deene</w:t>
      </w:r>
      <w:proofErr w:type="spellEnd"/>
      <w:r w:rsidRPr="00675642">
        <w:t xml:space="preserve"> était gêné</w:t>
      </w:r>
      <w:r w:rsidR="00EE5875">
        <w:t>.</w:t>
      </w:r>
    </w:p>
    <w:p w14:paraId="262E9F8E" w14:textId="77777777" w:rsidR="00EE5875" w:rsidRDefault="00457E89" w:rsidP="00457E89">
      <w:r w:rsidRPr="00675642">
        <w:t>Il se taisait</w:t>
      </w:r>
      <w:r w:rsidR="00EE5875">
        <w:t>.</w:t>
      </w:r>
    </w:p>
    <w:p w14:paraId="0AD4E466" w14:textId="77777777" w:rsidR="00EE5875" w:rsidRDefault="00457E89" w:rsidP="00457E89">
      <w:r w:rsidRPr="00675642">
        <w:t>Un linge autour des reins</w:t>
      </w:r>
      <w:r w:rsidR="00EE5875">
        <w:t xml:space="preserve">, </w:t>
      </w:r>
      <w:r w:rsidRPr="00675642">
        <w:t>Dan Yack se faisait la barbe</w:t>
      </w:r>
      <w:r w:rsidR="00EE5875">
        <w:t>.</w:t>
      </w:r>
    </w:p>
    <w:p w14:paraId="6609393F" w14:textId="77777777" w:rsidR="00EE5875" w:rsidRDefault="00457E89" w:rsidP="00457E89">
      <w:r w:rsidRPr="00675642">
        <w:t>Dans le silence on entendit le rasoir passer dans les poils</w:t>
      </w:r>
      <w:r w:rsidR="00EE5875">
        <w:t xml:space="preserve">, </w:t>
      </w:r>
      <w:r w:rsidRPr="00675642">
        <w:t>puis le déclic du phonographe</w:t>
      </w:r>
      <w:r w:rsidR="00EE5875">
        <w:t xml:space="preserve">, </w:t>
      </w:r>
      <w:r w:rsidRPr="00675642">
        <w:t>puis un ronronnement assourdi et soudain un hurlement épouvantable remplit la cabine</w:t>
      </w:r>
      <w:r w:rsidR="00EE5875">
        <w:t xml:space="preserve">. </w:t>
      </w:r>
      <w:r w:rsidRPr="00675642">
        <w:t>C</w:t>
      </w:r>
      <w:r w:rsidR="00EE5875">
        <w:t>’</w:t>
      </w:r>
      <w:r w:rsidRPr="00675642">
        <w:t>était l</w:t>
      </w:r>
      <w:r w:rsidR="00EE5875">
        <w:t>’</w:t>
      </w:r>
      <w:r w:rsidRPr="00675642">
        <w:t>otarie qu</w:t>
      </w:r>
      <w:r w:rsidR="00EE5875">
        <w:t>’</w:t>
      </w:r>
      <w:r w:rsidRPr="00675642">
        <w:t>on égorgeait</w:t>
      </w:r>
      <w:r w:rsidR="00EE5875">
        <w:t xml:space="preserve">. </w:t>
      </w:r>
      <w:r w:rsidRPr="00675642">
        <w:t>Son hurlement allait crescendo</w:t>
      </w:r>
      <w:r w:rsidR="00EE5875">
        <w:t xml:space="preserve">. </w:t>
      </w:r>
      <w:r w:rsidRPr="00675642">
        <w:t>Puis il y eut un million d</w:t>
      </w:r>
      <w:r w:rsidR="00EE5875">
        <w:t>’</w:t>
      </w:r>
      <w:r w:rsidRPr="00675642">
        <w:t>aboiements lointains</w:t>
      </w:r>
      <w:r w:rsidR="00EE5875">
        <w:t xml:space="preserve">. </w:t>
      </w:r>
      <w:r w:rsidRPr="00675642">
        <w:t>Puis une longue plainte</w:t>
      </w:r>
      <w:r w:rsidR="00EE5875">
        <w:t xml:space="preserve">. </w:t>
      </w:r>
      <w:r w:rsidRPr="00675642">
        <w:t>Puis on entendit une voix d</w:t>
      </w:r>
      <w:r w:rsidR="00EE5875">
        <w:t>’</w:t>
      </w:r>
      <w:r w:rsidRPr="00675642">
        <w:t>homme qui criait à bout portant</w:t>
      </w:r>
      <w:r w:rsidR="00EE5875">
        <w:t> : « </w:t>
      </w:r>
      <w:r w:rsidRPr="00675642">
        <w:t>Tue-la</w:t>
      </w:r>
      <w:r w:rsidR="00EE5875">
        <w:t xml:space="preserve">, </w:t>
      </w:r>
      <w:r w:rsidRPr="00675642">
        <w:t>John</w:t>
      </w:r>
      <w:r w:rsidR="00EE5875">
        <w:t xml:space="preserve">, </w:t>
      </w:r>
      <w:r w:rsidRPr="00675642">
        <w:t>tue-la</w:t>
      </w:r>
      <w:r w:rsidR="00EE5875">
        <w:t> ! »</w:t>
      </w:r>
      <w:r w:rsidRPr="00675642">
        <w:t xml:space="preserve"> On entendit un coup de feu</w:t>
      </w:r>
      <w:r w:rsidR="00EE5875">
        <w:t xml:space="preserve">. </w:t>
      </w:r>
      <w:r w:rsidRPr="00675642">
        <w:t>Puis plus rien</w:t>
      </w:r>
      <w:r w:rsidR="00EE5875">
        <w:t xml:space="preserve">. </w:t>
      </w:r>
      <w:r w:rsidRPr="00675642">
        <w:t>Puis encore des aboiements</w:t>
      </w:r>
      <w:r w:rsidR="00EE5875">
        <w:t xml:space="preserve">, </w:t>
      </w:r>
      <w:r w:rsidRPr="00675642">
        <w:t>mais qui s</w:t>
      </w:r>
      <w:r w:rsidR="00EE5875">
        <w:t>’</w:t>
      </w:r>
      <w:r w:rsidRPr="00675642">
        <w:t>éloignaient</w:t>
      </w:r>
      <w:r w:rsidR="00EE5875">
        <w:t xml:space="preserve">. </w:t>
      </w:r>
      <w:r w:rsidRPr="00675642">
        <w:t>Et la sirène d</w:t>
      </w:r>
      <w:r w:rsidR="00EE5875">
        <w:t>’</w:t>
      </w:r>
      <w:r w:rsidRPr="00675642">
        <w:t>un bateau</w:t>
      </w:r>
      <w:r w:rsidR="00EE5875">
        <w:t xml:space="preserve">, </w:t>
      </w:r>
      <w:r w:rsidRPr="00675642">
        <w:t>comme enrouée</w:t>
      </w:r>
      <w:r w:rsidR="00EE5875">
        <w:t>.</w:t>
      </w:r>
    </w:p>
    <w:p w14:paraId="394D5DAB" w14:textId="77777777" w:rsidR="00EE5875" w:rsidRDefault="00457E89" w:rsidP="00457E89">
      <w:r w:rsidRPr="00675642">
        <w:t>C</w:t>
      </w:r>
      <w:r w:rsidR="00EE5875">
        <w:t>’</w:t>
      </w:r>
      <w:r w:rsidRPr="00675642">
        <w:t>était peut-être le dernier cri de la bête</w:t>
      </w:r>
      <w:r w:rsidR="00EE5875">
        <w:t>.</w:t>
      </w:r>
    </w:p>
    <w:p w14:paraId="2A8EBFCD" w14:textId="77777777" w:rsidR="00EE5875" w:rsidRDefault="00457E89" w:rsidP="00457E89">
      <w:r w:rsidRPr="00675642">
        <w:t>Dan Yack s</w:t>
      </w:r>
      <w:r w:rsidR="00EE5875">
        <w:t>’</w:t>
      </w:r>
      <w:r w:rsidRPr="00675642">
        <w:t>était remis dans son tub</w:t>
      </w:r>
      <w:r w:rsidR="00EE5875">
        <w:t xml:space="preserve">. </w:t>
      </w:r>
      <w:r w:rsidRPr="00675642">
        <w:t>Une odeur de vétyver se répandit dans la cabine</w:t>
      </w:r>
      <w:r w:rsidR="00EE5875">
        <w:t xml:space="preserve">. </w:t>
      </w:r>
      <w:r w:rsidRPr="00675642">
        <w:t>L</w:t>
      </w:r>
      <w:r w:rsidR="00EE5875">
        <w:t>’</w:t>
      </w:r>
      <w:r w:rsidRPr="00675642">
        <w:t>aiguille à bout de course s</w:t>
      </w:r>
      <w:r w:rsidR="00EE5875">
        <w:t>’</w:t>
      </w:r>
      <w:r w:rsidRPr="00675642">
        <w:t>érailla</w:t>
      </w:r>
      <w:r w:rsidR="00EE5875">
        <w:t xml:space="preserve">. </w:t>
      </w:r>
      <w:r w:rsidRPr="00675642">
        <w:t>Des pinces à ongle brillaient par terre</w:t>
      </w:r>
      <w:r w:rsidR="00EE5875">
        <w:t>.</w:t>
      </w:r>
    </w:p>
    <w:p w14:paraId="3F1496B8" w14:textId="77777777" w:rsidR="00EE5875" w:rsidRDefault="00EE5875" w:rsidP="00457E89">
      <w:r>
        <w:t>— </w:t>
      </w:r>
      <w:r w:rsidR="00457E89" w:rsidRPr="00675642">
        <w:t>Ça y est</w:t>
      </w:r>
      <w:r>
        <w:t xml:space="preserve">, </w:t>
      </w:r>
      <w:r w:rsidR="00457E89" w:rsidRPr="00675642">
        <w:t>cria Dan Yack</w:t>
      </w:r>
      <w:r>
        <w:t xml:space="preserve">, </w:t>
      </w:r>
      <w:r w:rsidR="00457E89" w:rsidRPr="00675642">
        <w:t>j</w:t>
      </w:r>
      <w:r>
        <w:t>’</w:t>
      </w:r>
      <w:r w:rsidR="00457E89" w:rsidRPr="00675642">
        <w:t>ai trouvé</w:t>
      </w:r>
      <w:r>
        <w:t> !</w:t>
      </w:r>
    </w:p>
    <w:p w14:paraId="1B8F9B37" w14:textId="77777777" w:rsidR="00EE5875" w:rsidRDefault="00457E89" w:rsidP="00457E89">
      <w:r w:rsidRPr="00675642">
        <w:t>Et il se retourna</w:t>
      </w:r>
      <w:r w:rsidR="00EE5875">
        <w:t>.</w:t>
      </w:r>
    </w:p>
    <w:p w14:paraId="5F13B31E" w14:textId="77777777" w:rsidR="00EE5875" w:rsidRDefault="00EE5875" w:rsidP="00457E89">
      <w:r>
        <w:lastRenderedPageBreak/>
        <w:t>— </w:t>
      </w:r>
      <w:r w:rsidR="00457E89" w:rsidRPr="00675642">
        <w:t>Commandant</w:t>
      </w:r>
      <w:r>
        <w:t xml:space="preserve">, </w:t>
      </w:r>
      <w:r w:rsidR="00457E89" w:rsidRPr="00675642">
        <w:t>dit-il</w:t>
      </w:r>
      <w:r>
        <w:t xml:space="preserve">, </w:t>
      </w:r>
      <w:r w:rsidR="00457E89" w:rsidRPr="00675642">
        <w:t>commandant</w:t>
      </w:r>
      <w:r>
        <w:t xml:space="preserve">, </w:t>
      </w:r>
      <w:r w:rsidR="00457E89" w:rsidRPr="00675642">
        <w:t>je voudrais savoir si nous</w:t>
      </w:r>
      <w:r>
        <w:t>…</w:t>
      </w:r>
    </w:p>
    <w:p w14:paraId="4549831F" w14:textId="77777777" w:rsidR="00EE5875" w:rsidRDefault="00457E89" w:rsidP="00457E89">
      <w:r w:rsidRPr="00675642">
        <w:t xml:space="preserve">Mais </w:t>
      </w:r>
      <w:proofErr w:type="spellStart"/>
      <w:r w:rsidRPr="00675642">
        <w:t>Deene</w:t>
      </w:r>
      <w:proofErr w:type="spellEnd"/>
      <w:r w:rsidRPr="00675642">
        <w:t xml:space="preserve"> était parti</w:t>
      </w:r>
      <w:r w:rsidR="00EE5875">
        <w:t>.</w:t>
      </w:r>
    </w:p>
    <w:p w14:paraId="72307B10" w14:textId="77777777" w:rsidR="00EE5875" w:rsidRDefault="00457E89" w:rsidP="00457E89">
      <w:pPr>
        <w:spacing w:before="1440"/>
      </w:pPr>
      <w:r w:rsidRPr="00675642">
        <w:t>Depuis plusieurs jours déjà des glaçons et des icebergs s</w:t>
      </w:r>
      <w:r w:rsidR="00EE5875">
        <w:t>’</w:t>
      </w:r>
      <w:r w:rsidRPr="00675642">
        <w:t>en allaient à la dérive</w:t>
      </w:r>
      <w:r w:rsidR="00EE5875">
        <w:t xml:space="preserve">. </w:t>
      </w:r>
      <w:r w:rsidRPr="00675642">
        <w:t xml:space="preserve">Le </w:t>
      </w:r>
      <w:r w:rsidRPr="00675642">
        <w:rPr>
          <w:i/>
          <w:iCs/>
        </w:rPr>
        <w:t>Green-Star</w:t>
      </w:r>
      <w:r w:rsidRPr="00675642">
        <w:t xml:space="preserve"> tirait des bordées</w:t>
      </w:r>
      <w:r w:rsidR="00EE5875">
        <w:t>.</w:t>
      </w:r>
    </w:p>
    <w:p w14:paraId="704190DA" w14:textId="77777777" w:rsidR="00EE5875" w:rsidRDefault="00457E89" w:rsidP="00457E89">
      <w:r w:rsidRPr="00675642">
        <w:t>Il faisait beau ce matin-là</w:t>
      </w:r>
      <w:r w:rsidR="00EE5875">
        <w:t>.</w:t>
      </w:r>
    </w:p>
    <w:p w14:paraId="3D15E76B" w14:textId="6F9844C5" w:rsidR="00EE5875" w:rsidRDefault="00457E89" w:rsidP="00457E89">
      <w:r w:rsidRPr="00675642">
        <w:t xml:space="preserve">La surface de la mer crépitait blanche de </w:t>
      </w:r>
      <w:proofErr w:type="spellStart"/>
      <w:r w:rsidRPr="00675642">
        <w:t>driffts</w:t>
      </w:r>
      <w:proofErr w:type="spellEnd"/>
      <w:r w:rsidRPr="00675642">
        <w:t xml:space="preserve"> et de </w:t>
      </w:r>
      <w:proofErr w:type="spellStart"/>
      <w:r w:rsidRPr="00675642">
        <w:t>fl</w:t>
      </w:r>
      <w:r w:rsidR="00EE5875">
        <w:t>œ</w:t>
      </w:r>
      <w:r w:rsidRPr="00675642">
        <w:t>s</w:t>
      </w:r>
      <w:proofErr w:type="spellEnd"/>
      <w:r w:rsidRPr="00675642">
        <w:t xml:space="preserve"> et de grandes étendues d</w:t>
      </w:r>
      <w:r w:rsidR="00EE5875">
        <w:t>’</w:t>
      </w:r>
      <w:r w:rsidRPr="00675642">
        <w:t>eau étaient déjà saisies autour d</w:t>
      </w:r>
      <w:r w:rsidR="00EE5875">
        <w:t>’</w:t>
      </w:r>
      <w:r w:rsidRPr="00675642">
        <w:t>un pack léger et cassant</w:t>
      </w:r>
      <w:r w:rsidR="00EE5875">
        <w:t xml:space="preserve">. </w:t>
      </w:r>
      <w:r w:rsidRPr="00675642">
        <w:t>Mais on sentait encore les ondulations de la houle</w:t>
      </w:r>
      <w:r w:rsidR="00EE5875">
        <w:t xml:space="preserve">. </w:t>
      </w:r>
      <w:r w:rsidRPr="00675642">
        <w:t>Dans le sillage</w:t>
      </w:r>
      <w:r w:rsidR="00EE5875">
        <w:t xml:space="preserve">, </w:t>
      </w:r>
      <w:r w:rsidRPr="00675642">
        <w:t>l</w:t>
      </w:r>
      <w:r w:rsidR="00EE5875">
        <w:t>’</w:t>
      </w:r>
      <w:r w:rsidRPr="00675642">
        <w:t>eau était noire</w:t>
      </w:r>
      <w:r w:rsidR="00EE5875">
        <w:t xml:space="preserve">. </w:t>
      </w:r>
      <w:r w:rsidRPr="00675642">
        <w:t>Il ventait frais</w:t>
      </w:r>
      <w:r w:rsidR="00EE5875">
        <w:t xml:space="preserve">. </w:t>
      </w:r>
      <w:r w:rsidRPr="00675642">
        <w:t>On avait hissé toutes les voiles pour soulager l</w:t>
      </w:r>
      <w:r w:rsidR="00EE5875">
        <w:t>’</w:t>
      </w:r>
      <w:r w:rsidRPr="00675642">
        <w:t>effort de la machine</w:t>
      </w:r>
      <w:r w:rsidR="00EE5875">
        <w:t>.</w:t>
      </w:r>
    </w:p>
    <w:p w14:paraId="3AB89C3A" w14:textId="77777777" w:rsidR="00EE5875" w:rsidRDefault="00457E89" w:rsidP="00457E89">
      <w:r w:rsidRPr="00675642">
        <w:t>Il était déjà près de midi quand Dan Yack apparut sur le pont</w:t>
      </w:r>
      <w:r w:rsidR="00EE5875">
        <w:t xml:space="preserve">. </w:t>
      </w:r>
      <w:r w:rsidRPr="00675642">
        <w:t>Son chien vint lourdement à sa rencontre et faillit le faire tomber en frottant son museau contre ses jambes</w:t>
      </w:r>
      <w:r w:rsidR="00EE5875">
        <w:t>.</w:t>
      </w:r>
    </w:p>
    <w:p w14:paraId="6E164064" w14:textId="77777777" w:rsidR="00EE5875" w:rsidRDefault="00EE5875" w:rsidP="00457E89">
      <w:r>
        <w:t>— </w:t>
      </w:r>
      <w:r w:rsidR="00457E89" w:rsidRPr="00675642">
        <w:t>La paix</w:t>
      </w:r>
      <w:r>
        <w:t xml:space="preserve">, </w:t>
      </w:r>
      <w:r w:rsidR="00457E89" w:rsidRPr="00675642">
        <w:t>Bari</w:t>
      </w:r>
      <w:r>
        <w:t xml:space="preserve">, </w:t>
      </w:r>
      <w:r w:rsidR="00457E89" w:rsidRPr="00675642">
        <w:t>assez</w:t>
      </w:r>
      <w:r>
        <w:t xml:space="preserve">, </w:t>
      </w:r>
      <w:r w:rsidR="00457E89" w:rsidRPr="00675642">
        <w:t>oui</w:t>
      </w:r>
      <w:r>
        <w:t xml:space="preserve">, </w:t>
      </w:r>
      <w:r w:rsidR="00457E89" w:rsidRPr="00675642">
        <w:t>tu es une bonne grosse bête</w:t>
      </w:r>
      <w:r>
        <w:t xml:space="preserve">, </w:t>
      </w:r>
      <w:r w:rsidR="00457E89" w:rsidRPr="00675642">
        <w:t>ça suffit</w:t>
      </w:r>
      <w:r>
        <w:t>.</w:t>
      </w:r>
    </w:p>
    <w:p w14:paraId="38A29CC6" w14:textId="77777777" w:rsidR="00EE5875" w:rsidRDefault="00457E89" w:rsidP="00457E89">
      <w:r w:rsidRPr="00675642">
        <w:t>Un lambeau de vieux ciel bleu reparaît</w:t>
      </w:r>
      <w:r w:rsidR="00EE5875">
        <w:t xml:space="preserve">. </w:t>
      </w:r>
      <w:r w:rsidRPr="00675642">
        <w:t>Sur le banc</w:t>
      </w:r>
      <w:r w:rsidR="00EE5875">
        <w:t xml:space="preserve">, </w:t>
      </w:r>
      <w:proofErr w:type="spellStart"/>
      <w:r w:rsidRPr="00675642">
        <w:t>Deene</w:t>
      </w:r>
      <w:proofErr w:type="spellEnd"/>
      <w:r w:rsidRPr="00675642">
        <w:t xml:space="preserve"> attend un petit rayon de soleil</w:t>
      </w:r>
      <w:r w:rsidR="00EE5875">
        <w:t xml:space="preserve">. </w:t>
      </w:r>
      <w:r w:rsidRPr="00675642">
        <w:t>Il tient son sextant tout prêt</w:t>
      </w:r>
      <w:r w:rsidR="00EE5875">
        <w:t xml:space="preserve">. </w:t>
      </w:r>
      <w:r w:rsidRPr="00675642">
        <w:t>L</w:t>
      </w:r>
      <w:r w:rsidR="00EE5875">
        <w:t>’</w:t>
      </w:r>
      <w:r w:rsidRPr="00675642">
        <w:t>équipage s</w:t>
      </w:r>
      <w:r w:rsidR="00EE5875">
        <w:t>’</w:t>
      </w:r>
      <w:r w:rsidRPr="00675642">
        <w:t>est groupé autour de lui et garde respectueusement le silence</w:t>
      </w:r>
      <w:r w:rsidR="00EE5875">
        <w:t xml:space="preserve">. </w:t>
      </w:r>
      <w:r w:rsidRPr="00675642">
        <w:t xml:space="preserve">Ivan </w:t>
      </w:r>
      <w:proofErr w:type="spellStart"/>
      <w:r w:rsidRPr="00675642">
        <w:t>Sabakoff</w:t>
      </w:r>
      <w:proofErr w:type="spellEnd"/>
      <w:r w:rsidRPr="00675642">
        <w:t xml:space="preserve"> est dans leur cercle</w:t>
      </w:r>
      <w:r w:rsidR="00EE5875">
        <w:t>.</w:t>
      </w:r>
    </w:p>
    <w:p w14:paraId="2E3C71E4" w14:textId="77777777" w:rsidR="00EE5875" w:rsidRDefault="00457E89" w:rsidP="00457E89">
      <w:r w:rsidRPr="00675642">
        <w:t xml:space="preserve">André </w:t>
      </w:r>
      <w:proofErr w:type="spellStart"/>
      <w:r w:rsidRPr="00675642">
        <w:t>Lamont</w:t>
      </w:r>
      <w:proofErr w:type="spellEnd"/>
      <w:r w:rsidR="00EE5875">
        <w:t xml:space="preserve">, </w:t>
      </w:r>
      <w:r w:rsidRPr="00675642">
        <w:t>les lèvres crevassées et pelant déjà du v</w:t>
      </w:r>
      <w:r w:rsidRPr="00675642">
        <w:t>i</w:t>
      </w:r>
      <w:r w:rsidRPr="00675642">
        <w:t>sage</w:t>
      </w:r>
      <w:r w:rsidR="00EE5875">
        <w:t xml:space="preserve">, </w:t>
      </w:r>
      <w:r w:rsidRPr="00675642">
        <w:t>écrit fébrilement sur ses genoux</w:t>
      </w:r>
      <w:r w:rsidR="00EE5875">
        <w:t xml:space="preserve">. </w:t>
      </w:r>
      <w:r w:rsidRPr="00675642">
        <w:t>Il s</w:t>
      </w:r>
      <w:r w:rsidR="00EE5875">
        <w:t>’</w:t>
      </w:r>
      <w:r w:rsidRPr="00675642">
        <w:t>est accoté à la grande chaloupe</w:t>
      </w:r>
      <w:r w:rsidR="00EE5875">
        <w:t xml:space="preserve">, </w:t>
      </w:r>
      <w:r w:rsidRPr="00675642">
        <w:t>le corps roulé dans la couverture de sa couchette</w:t>
      </w:r>
      <w:r w:rsidR="00EE5875">
        <w:t>.</w:t>
      </w:r>
    </w:p>
    <w:p w14:paraId="312D84DF" w14:textId="77777777" w:rsidR="00EE5875" w:rsidRDefault="00457E89" w:rsidP="00457E89">
      <w:r w:rsidRPr="00675642">
        <w:lastRenderedPageBreak/>
        <w:t>Il tousse</w:t>
      </w:r>
      <w:r w:rsidR="00EE5875">
        <w:t>.</w:t>
      </w:r>
    </w:p>
    <w:p w14:paraId="0C7B726A" w14:textId="77777777" w:rsidR="00EE5875" w:rsidRDefault="00457E89" w:rsidP="00457E89">
      <w:r w:rsidRPr="00675642">
        <w:t>Dan Yack s</w:t>
      </w:r>
      <w:r w:rsidR="00EE5875">
        <w:t>’</w:t>
      </w:r>
      <w:r w:rsidRPr="00675642">
        <w:t>approche d</w:t>
      </w:r>
      <w:r w:rsidR="00EE5875">
        <w:t>’</w:t>
      </w:r>
      <w:proofErr w:type="spellStart"/>
      <w:r w:rsidRPr="00675642">
        <w:t>Arkadie</w:t>
      </w:r>
      <w:proofErr w:type="spellEnd"/>
      <w:r w:rsidRPr="00675642">
        <w:t xml:space="preserve"> </w:t>
      </w:r>
      <w:proofErr w:type="spellStart"/>
      <w:r w:rsidRPr="00675642">
        <w:t>Goischman</w:t>
      </w:r>
      <w:proofErr w:type="spellEnd"/>
      <w:r w:rsidR="00EE5875">
        <w:t xml:space="preserve">, </w:t>
      </w:r>
      <w:r w:rsidRPr="00675642">
        <w:t>installé entre deux caisses et qui lit</w:t>
      </w:r>
      <w:r w:rsidR="00EE5875">
        <w:t>.</w:t>
      </w:r>
    </w:p>
    <w:p w14:paraId="307B9BB6" w14:textId="77777777" w:rsidR="00EE5875" w:rsidRDefault="00EE5875" w:rsidP="00457E89">
      <w:r>
        <w:t>— </w:t>
      </w:r>
      <w:r w:rsidR="00457E89" w:rsidRPr="00675642">
        <w:t>Qu</w:t>
      </w:r>
      <w:r>
        <w:t>’</w:t>
      </w:r>
      <w:r w:rsidR="00457E89" w:rsidRPr="00675642">
        <w:t>est-ce que vous lisez là</w:t>
      </w:r>
      <w:r>
        <w:t xml:space="preserve">, </w:t>
      </w:r>
      <w:proofErr w:type="spellStart"/>
      <w:r w:rsidR="00457E89" w:rsidRPr="00675642">
        <w:t>Goischman</w:t>
      </w:r>
      <w:proofErr w:type="spellEnd"/>
      <w:r>
        <w:t> ?</w:t>
      </w:r>
    </w:p>
    <w:p w14:paraId="643985EB" w14:textId="77777777" w:rsidR="00EE5875" w:rsidRDefault="00EE5875" w:rsidP="00457E89">
      <w:r>
        <w:t>— </w:t>
      </w:r>
      <w:r w:rsidR="00457E89" w:rsidRPr="00675642">
        <w:t>Tenez</w:t>
      </w:r>
      <w:r>
        <w:t xml:space="preserve">, </w:t>
      </w:r>
      <w:r w:rsidR="00457E89" w:rsidRPr="00675642">
        <w:t>regardez</w:t>
      </w:r>
      <w:r>
        <w:t>.</w:t>
      </w:r>
    </w:p>
    <w:p w14:paraId="01714309" w14:textId="77777777" w:rsidR="00EE5875" w:rsidRDefault="00457E89" w:rsidP="00457E89">
      <w:r w:rsidRPr="00675642">
        <w:t>Dan Yack prend le livre et lit le titre</w:t>
      </w:r>
      <w:r w:rsidR="00EE5875">
        <w:t xml:space="preserve"> : </w:t>
      </w:r>
      <w:r w:rsidRPr="00675642">
        <w:rPr>
          <w:i/>
          <w:iCs/>
        </w:rPr>
        <w:t>Sur la Découverte du Rapport constant entre l</w:t>
      </w:r>
      <w:r w:rsidR="00EE5875">
        <w:rPr>
          <w:i/>
          <w:iCs/>
        </w:rPr>
        <w:t>’</w:t>
      </w:r>
      <w:r w:rsidRPr="00675642">
        <w:rPr>
          <w:i/>
          <w:iCs/>
        </w:rPr>
        <w:t>Apparition et la Disparition</w:t>
      </w:r>
      <w:r w:rsidR="00EE5875">
        <w:rPr>
          <w:i/>
          <w:iCs/>
        </w:rPr>
        <w:t xml:space="preserve">, </w:t>
      </w:r>
      <w:r w:rsidRPr="00675642">
        <w:rPr>
          <w:i/>
          <w:iCs/>
        </w:rPr>
        <w:t>le Tr</w:t>
      </w:r>
      <w:r w:rsidRPr="00675642">
        <w:rPr>
          <w:i/>
          <w:iCs/>
        </w:rPr>
        <w:t>a</w:t>
      </w:r>
      <w:r w:rsidRPr="00675642">
        <w:rPr>
          <w:i/>
          <w:iCs/>
        </w:rPr>
        <w:t>vail ou le Repos</w:t>
      </w:r>
      <w:r w:rsidR="00EE5875">
        <w:rPr>
          <w:i/>
          <w:iCs/>
        </w:rPr>
        <w:t xml:space="preserve">, </w:t>
      </w:r>
      <w:r w:rsidRPr="00675642">
        <w:rPr>
          <w:i/>
          <w:iCs/>
        </w:rPr>
        <w:t>le Plus ou Moins d</w:t>
      </w:r>
      <w:r w:rsidR="00EE5875">
        <w:rPr>
          <w:i/>
          <w:iCs/>
        </w:rPr>
        <w:t>’</w:t>
      </w:r>
      <w:r w:rsidRPr="00675642">
        <w:rPr>
          <w:i/>
          <w:iCs/>
        </w:rPr>
        <w:t>Étendue des Toiles et des Fils d</w:t>
      </w:r>
      <w:r w:rsidR="00EE5875">
        <w:rPr>
          <w:i/>
          <w:iCs/>
        </w:rPr>
        <w:t>’</w:t>
      </w:r>
      <w:r w:rsidRPr="00675642">
        <w:rPr>
          <w:i/>
          <w:iCs/>
        </w:rPr>
        <w:t>Attache des Araignées des différentes Espèces</w:t>
      </w:r>
      <w:r w:rsidR="00EE5875">
        <w:rPr>
          <w:i/>
          <w:iCs/>
        </w:rPr>
        <w:t xml:space="preserve">, </w:t>
      </w:r>
      <w:r w:rsidRPr="00675642">
        <w:rPr>
          <w:i/>
          <w:iCs/>
        </w:rPr>
        <w:t>et les V</w:t>
      </w:r>
      <w:r w:rsidRPr="00675642">
        <w:rPr>
          <w:i/>
          <w:iCs/>
        </w:rPr>
        <w:t>a</w:t>
      </w:r>
      <w:r w:rsidRPr="00675642">
        <w:rPr>
          <w:i/>
          <w:iCs/>
        </w:rPr>
        <w:t>riations atmosphériques</w:t>
      </w:r>
      <w:r w:rsidR="00EE5875">
        <w:rPr>
          <w:i/>
          <w:iCs/>
        </w:rPr>
        <w:t xml:space="preserve">, </w:t>
      </w:r>
      <w:r w:rsidRPr="00675642">
        <w:t>1795</w:t>
      </w:r>
      <w:r w:rsidR="00EE5875">
        <w:t>.</w:t>
      </w:r>
    </w:p>
    <w:p w14:paraId="4122F710" w14:textId="77777777" w:rsidR="00EE5875" w:rsidRDefault="00EE5875" w:rsidP="00457E89">
      <w:r>
        <w:t>— </w:t>
      </w:r>
      <w:r w:rsidR="00457E89" w:rsidRPr="00675642">
        <w:t>Mon Dieu</w:t>
      </w:r>
      <w:r>
        <w:t xml:space="preserve">, </w:t>
      </w:r>
      <w:r w:rsidR="00457E89" w:rsidRPr="00675642">
        <w:t>qu</w:t>
      </w:r>
      <w:r>
        <w:t>’</w:t>
      </w:r>
      <w:r w:rsidR="00457E89" w:rsidRPr="00675642">
        <w:t>est-ce que c</w:t>
      </w:r>
      <w:r>
        <w:t>’</w:t>
      </w:r>
      <w:r w:rsidR="00457E89" w:rsidRPr="00675642">
        <w:t>est que ça</w:t>
      </w:r>
      <w:r>
        <w:t xml:space="preserve"> ? </w:t>
      </w:r>
      <w:r w:rsidR="00457E89" w:rsidRPr="00675642">
        <w:t xml:space="preserve">demande Dan Yack à </w:t>
      </w:r>
      <w:proofErr w:type="spellStart"/>
      <w:r w:rsidR="00457E89" w:rsidRPr="00675642">
        <w:t>Goischman</w:t>
      </w:r>
      <w:proofErr w:type="spellEnd"/>
      <w:r w:rsidR="00457E89" w:rsidRPr="00675642">
        <w:t xml:space="preserve"> en le regardant par-dessus le livre</w:t>
      </w:r>
      <w:r>
        <w:t>.</w:t>
      </w:r>
    </w:p>
    <w:p w14:paraId="6F68BAE4" w14:textId="77777777" w:rsidR="00EE5875" w:rsidRDefault="00EE5875" w:rsidP="00457E89">
      <w:r>
        <w:t>— </w:t>
      </w:r>
      <w:r w:rsidR="00457E89" w:rsidRPr="00675642">
        <w:t>Des poèmes</w:t>
      </w:r>
      <w:r>
        <w:t xml:space="preserve">, </w:t>
      </w:r>
      <w:r w:rsidR="00457E89" w:rsidRPr="00675642">
        <w:t xml:space="preserve">lui répond </w:t>
      </w:r>
      <w:proofErr w:type="spellStart"/>
      <w:r w:rsidR="00457E89" w:rsidRPr="00675642">
        <w:t>Goischman</w:t>
      </w:r>
      <w:proofErr w:type="spellEnd"/>
      <w:r>
        <w:t>.</w:t>
      </w:r>
    </w:p>
    <w:p w14:paraId="0AA33EBA" w14:textId="77777777" w:rsidR="00EE5875" w:rsidRDefault="00EE5875" w:rsidP="00457E89">
      <w:r>
        <w:t>— </w:t>
      </w:r>
      <w:r w:rsidR="00457E89" w:rsidRPr="00675642">
        <w:t>De vous</w:t>
      </w:r>
      <w:r>
        <w:t xml:space="preserve"> ? </w:t>
      </w:r>
      <w:r w:rsidR="00457E89" w:rsidRPr="00675642">
        <w:t>lui demande Dan Yack</w:t>
      </w:r>
      <w:r>
        <w:t>.</w:t>
      </w:r>
    </w:p>
    <w:p w14:paraId="21923BE2" w14:textId="77777777" w:rsidR="00EE5875" w:rsidRDefault="00EE5875" w:rsidP="00457E89">
      <w:r>
        <w:t>— </w:t>
      </w:r>
      <w:r w:rsidR="00457E89" w:rsidRPr="00675642">
        <w:t>Mais non</w:t>
      </w:r>
      <w:r>
        <w:t xml:space="preserve">, </w:t>
      </w:r>
      <w:r w:rsidR="00457E89" w:rsidRPr="00675642">
        <w:t>d</w:t>
      </w:r>
      <w:r>
        <w:t>’</w:t>
      </w:r>
      <w:r w:rsidR="00457E89" w:rsidRPr="00675642">
        <w:t xml:space="preserve">un nommé </w:t>
      </w:r>
      <w:proofErr w:type="spellStart"/>
      <w:r w:rsidR="00457E89" w:rsidRPr="00675642">
        <w:t>Quatremère-Disjonval</w:t>
      </w:r>
      <w:proofErr w:type="spellEnd"/>
      <w:r>
        <w:t xml:space="preserve">, </w:t>
      </w:r>
      <w:r w:rsidR="00457E89" w:rsidRPr="00675642">
        <w:t>mort il y a plus de cent ans</w:t>
      </w:r>
      <w:r>
        <w:t>.</w:t>
      </w:r>
    </w:p>
    <w:p w14:paraId="3F512D21" w14:textId="77777777" w:rsidR="00EE5875" w:rsidRDefault="00EE5875" w:rsidP="00457E89">
      <w:r>
        <w:t>— </w:t>
      </w:r>
      <w:r w:rsidR="00457E89" w:rsidRPr="00675642">
        <w:t>Et ça signifie quelque chose</w:t>
      </w:r>
      <w:r>
        <w:t xml:space="preserve"> ? </w:t>
      </w:r>
      <w:r w:rsidR="00457E89" w:rsidRPr="00675642">
        <w:t>demande encore Dan Yack</w:t>
      </w:r>
      <w:r>
        <w:t>.</w:t>
      </w:r>
    </w:p>
    <w:p w14:paraId="4DE2D45F" w14:textId="77777777" w:rsidR="00EE5875" w:rsidRDefault="00EE5875" w:rsidP="00457E89">
      <w:r>
        <w:t>— </w:t>
      </w:r>
      <w:r w:rsidR="00457E89" w:rsidRPr="00675642">
        <w:t>C</w:t>
      </w:r>
      <w:r>
        <w:t>’</w:t>
      </w:r>
      <w:r w:rsidR="00457E89" w:rsidRPr="00675642">
        <w:t>est l</w:t>
      </w:r>
      <w:r>
        <w:t>’</w:t>
      </w:r>
      <w:r w:rsidR="00457E89" w:rsidRPr="00675642">
        <w:t>histoire d</w:t>
      </w:r>
      <w:r>
        <w:t>’</w:t>
      </w:r>
      <w:r w:rsidR="00457E89" w:rsidRPr="00675642">
        <w:t>un homme qui a été condamné à 25 ans de prison et qui</w:t>
      </w:r>
      <w:r>
        <w:t xml:space="preserve">, </w:t>
      </w:r>
      <w:r w:rsidR="00457E89" w:rsidRPr="00675642">
        <w:t>pour adoucir les rigueurs de sa captivité</w:t>
      </w:r>
      <w:r>
        <w:t xml:space="preserve">, </w:t>
      </w:r>
      <w:r w:rsidR="00457E89" w:rsidRPr="00675642">
        <w:t>se l</w:t>
      </w:r>
      <w:r w:rsidR="00457E89" w:rsidRPr="00675642">
        <w:t>i</w:t>
      </w:r>
      <w:r w:rsidR="00457E89" w:rsidRPr="00675642">
        <w:t>vre à l</w:t>
      </w:r>
      <w:r>
        <w:t>’</w:t>
      </w:r>
      <w:r w:rsidR="00457E89" w:rsidRPr="00675642">
        <w:t>étude et à des observations sur différents sujets</w:t>
      </w:r>
      <w:r>
        <w:t xml:space="preserve">. </w:t>
      </w:r>
      <w:r w:rsidR="00457E89" w:rsidRPr="00675642">
        <w:t>C</w:t>
      </w:r>
      <w:r>
        <w:t>’</w:t>
      </w:r>
      <w:r w:rsidR="00457E89" w:rsidRPr="00675642">
        <w:t>est écrit dans un style bizarre et c</w:t>
      </w:r>
      <w:r>
        <w:t>’</w:t>
      </w:r>
      <w:r w:rsidR="00457E89" w:rsidRPr="00675642">
        <w:t>est plein de paradoxes et d</w:t>
      </w:r>
      <w:r>
        <w:t>’</w:t>
      </w:r>
      <w:r w:rsidR="00457E89" w:rsidRPr="00675642">
        <w:t>idées piquantes et ingénieuses</w:t>
      </w:r>
      <w:r>
        <w:t xml:space="preserve">. </w:t>
      </w:r>
      <w:r w:rsidR="00457E89" w:rsidRPr="00675642">
        <w:t>Il y a aussi de véritables découvertes</w:t>
      </w:r>
      <w:r>
        <w:t xml:space="preserve">, </w:t>
      </w:r>
      <w:r w:rsidR="00457E89" w:rsidRPr="00675642">
        <w:t>entre autres celle des araignées comparées à l</w:t>
      </w:r>
      <w:r>
        <w:t>’</w:t>
      </w:r>
      <w:r w:rsidR="00457E89" w:rsidRPr="00675642">
        <w:t>hygromètre</w:t>
      </w:r>
      <w:r>
        <w:t>.</w:t>
      </w:r>
    </w:p>
    <w:p w14:paraId="4105D50F" w14:textId="77777777" w:rsidR="00EE5875" w:rsidRDefault="00EE5875" w:rsidP="00457E89">
      <w:r>
        <w:t>— </w:t>
      </w:r>
      <w:r w:rsidR="00457E89" w:rsidRPr="00675642">
        <w:t>Comme c</w:t>
      </w:r>
      <w:r>
        <w:t>’</w:t>
      </w:r>
      <w:r w:rsidR="00457E89" w:rsidRPr="00675642">
        <w:t>est amusant</w:t>
      </w:r>
      <w:r>
        <w:t xml:space="preserve">, </w:t>
      </w:r>
      <w:r w:rsidR="00457E89" w:rsidRPr="00675642">
        <w:t>dit Dan Yack</w:t>
      </w:r>
      <w:r>
        <w:t xml:space="preserve">. </w:t>
      </w:r>
      <w:r w:rsidR="00457E89" w:rsidRPr="00675642">
        <w:t>Et vous avez bea</w:t>
      </w:r>
      <w:r w:rsidR="00457E89" w:rsidRPr="00675642">
        <w:t>u</w:t>
      </w:r>
      <w:r w:rsidR="00457E89" w:rsidRPr="00675642">
        <w:t>coup de livres semblables</w:t>
      </w:r>
      <w:r>
        <w:t xml:space="preserve">, </w:t>
      </w:r>
      <w:r w:rsidR="00457E89" w:rsidRPr="00675642">
        <w:t xml:space="preserve">monsieur </w:t>
      </w:r>
      <w:proofErr w:type="spellStart"/>
      <w:r w:rsidR="00457E89" w:rsidRPr="00675642">
        <w:t>Goischman</w:t>
      </w:r>
      <w:proofErr w:type="spellEnd"/>
      <w:r>
        <w:t> ?</w:t>
      </w:r>
    </w:p>
    <w:p w14:paraId="7521EEEA" w14:textId="77777777" w:rsidR="00EE5875" w:rsidRDefault="00EE5875" w:rsidP="00457E89">
      <w:r>
        <w:lastRenderedPageBreak/>
        <w:t>— </w:t>
      </w:r>
      <w:r w:rsidR="00457E89" w:rsidRPr="00675642">
        <w:t>J</w:t>
      </w:r>
      <w:r>
        <w:t>’</w:t>
      </w:r>
      <w:r w:rsidR="00457E89" w:rsidRPr="00675642">
        <w:t>ai acheté quelques caisses de livres dépareillés en pa</w:t>
      </w:r>
      <w:r w:rsidR="00457E89" w:rsidRPr="00675642">
        <w:t>s</w:t>
      </w:r>
      <w:r w:rsidR="00457E89" w:rsidRPr="00675642">
        <w:t>sant par Amsterdam</w:t>
      </w:r>
      <w:r>
        <w:t xml:space="preserve">, </w:t>
      </w:r>
      <w:r w:rsidR="00457E89" w:rsidRPr="00675642">
        <w:t xml:space="preserve">répond </w:t>
      </w:r>
      <w:proofErr w:type="spellStart"/>
      <w:r w:rsidR="00457E89" w:rsidRPr="00675642">
        <w:t>Goischman</w:t>
      </w:r>
      <w:proofErr w:type="spellEnd"/>
      <w:r>
        <w:t>.</w:t>
      </w:r>
    </w:p>
    <w:p w14:paraId="3082A15F" w14:textId="77777777" w:rsidR="00EE5875" w:rsidRDefault="00EE5875" w:rsidP="00457E89">
      <w:r>
        <w:t>— </w:t>
      </w:r>
      <w:r w:rsidR="00457E89" w:rsidRPr="00675642">
        <w:t>Il faudra que je lise un jour un livre</w:t>
      </w:r>
      <w:r>
        <w:t xml:space="preserve">, </w:t>
      </w:r>
      <w:r w:rsidR="00457E89" w:rsidRPr="00675642">
        <w:t>dit Dan Yack avec un beau sourire</w:t>
      </w:r>
      <w:r>
        <w:t xml:space="preserve">. </w:t>
      </w:r>
      <w:r w:rsidR="00457E89" w:rsidRPr="00675642">
        <w:t>Je me demande si c</w:t>
      </w:r>
      <w:r>
        <w:t>’</w:t>
      </w:r>
      <w:r w:rsidR="00457E89" w:rsidRPr="00675642">
        <w:t>est aussi amusant que mon phonographe</w:t>
      </w:r>
      <w:r>
        <w:t xml:space="preserve">. </w:t>
      </w:r>
      <w:r w:rsidR="00457E89" w:rsidRPr="00675642">
        <w:t>Ainsi</w:t>
      </w:r>
      <w:r>
        <w:t xml:space="preserve">, </w:t>
      </w:r>
      <w:r w:rsidR="00457E89" w:rsidRPr="00675642">
        <w:t>vous voyez cet homme mort il y a si lon</w:t>
      </w:r>
      <w:r w:rsidR="00457E89" w:rsidRPr="00675642">
        <w:t>g</w:t>
      </w:r>
      <w:r w:rsidR="00457E89" w:rsidRPr="00675642">
        <w:t>temps s</w:t>
      </w:r>
      <w:r>
        <w:t>’</w:t>
      </w:r>
      <w:r w:rsidR="00457E89" w:rsidRPr="00675642">
        <w:t>entourer d</w:t>
      </w:r>
      <w:r>
        <w:t>’</w:t>
      </w:r>
      <w:r w:rsidR="00457E89" w:rsidRPr="00675642">
        <w:t>araignées qui lui indiquent le beau et le mauvais temps dans sa prison</w:t>
      </w:r>
      <w:r>
        <w:t xml:space="preserve"> ? </w:t>
      </w:r>
      <w:r w:rsidR="00457E89" w:rsidRPr="00675642">
        <w:t>Comme c</w:t>
      </w:r>
      <w:r>
        <w:t>’</w:t>
      </w:r>
      <w:r w:rsidR="00457E89" w:rsidRPr="00675642">
        <w:t>est curieux</w:t>
      </w:r>
      <w:r>
        <w:t xml:space="preserve"> ! </w:t>
      </w:r>
      <w:r w:rsidR="00457E89" w:rsidRPr="00675642">
        <w:t>Mais pourquoi le beau temps l</w:t>
      </w:r>
      <w:r>
        <w:t>’</w:t>
      </w:r>
      <w:r w:rsidR="00457E89" w:rsidRPr="00675642">
        <w:t>intéressait-il puisqu</w:t>
      </w:r>
      <w:r>
        <w:t>’</w:t>
      </w:r>
      <w:r w:rsidR="00457E89" w:rsidRPr="00675642">
        <w:t>il ne pouvait pas sortir</w:t>
      </w:r>
      <w:r>
        <w:t> ?</w:t>
      </w:r>
    </w:p>
    <w:p w14:paraId="1D1072FC" w14:textId="77777777" w:rsidR="00EE5875" w:rsidRDefault="00EE5875" w:rsidP="00457E89">
      <w:r>
        <w:t>— </w:t>
      </w:r>
      <w:r w:rsidR="00457E89" w:rsidRPr="00675642">
        <w:t>Mon Dieu</w:t>
      </w:r>
      <w:r>
        <w:t xml:space="preserve">, </w:t>
      </w:r>
      <w:r w:rsidR="00457E89" w:rsidRPr="00675642">
        <w:t xml:space="preserve">lui répond </w:t>
      </w:r>
      <w:proofErr w:type="spellStart"/>
      <w:r w:rsidR="00457E89" w:rsidRPr="00675642">
        <w:t>Goischman</w:t>
      </w:r>
      <w:proofErr w:type="spellEnd"/>
      <w:r>
        <w:t xml:space="preserve">, </w:t>
      </w:r>
      <w:r w:rsidR="00457E89" w:rsidRPr="00675642">
        <w:t>c</w:t>
      </w:r>
      <w:r>
        <w:t>’</w:t>
      </w:r>
      <w:r w:rsidR="00457E89" w:rsidRPr="00675642">
        <w:t>était une distra</w:t>
      </w:r>
      <w:r w:rsidR="00457E89" w:rsidRPr="00675642">
        <w:t>c</w:t>
      </w:r>
      <w:r w:rsidR="00457E89" w:rsidRPr="00675642">
        <w:t>tion comme une autre</w:t>
      </w:r>
      <w:r>
        <w:t>.</w:t>
      </w:r>
    </w:p>
    <w:p w14:paraId="0181ADEE" w14:textId="77777777" w:rsidR="00EE5875" w:rsidRDefault="00EE5875" w:rsidP="00457E89">
      <w:r>
        <w:t>— </w:t>
      </w:r>
      <w:r w:rsidR="00457E89" w:rsidRPr="00675642">
        <w:t>Oui</w:t>
      </w:r>
      <w:r>
        <w:t xml:space="preserve">, </w:t>
      </w:r>
      <w:r w:rsidR="00457E89" w:rsidRPr="00675642">
        <w:t>oui</w:t>
      </w:r>
      <w:r>
        <w:t xml:space="preserve">, </w:t>
      </w:r>
      <w:r w:rsidR="00457E89" w:rsidRPr="00675642">
        <w:t>je comprends et vous devez avoir raison</w:t>
      </w:r>
      <w:r>
        <w:t xml:space="preserve">. </w:t>
      </w:r>
      <w:r w:rsidR="00457E89" w:rsidRPr="00675642">
        <w:t>T</w:t>
      </w:r>
      <w:r w:rsidR="00457E89" w:rsidRPr="00675642">
        <w:t>e</w:t>
      </w:r>
      <w:r w:rsidR="00457E89" w:rsidRPr="00675642">
        <w:t>nez</w:t>
      </w:r>
      <w:r>
        <w:t xml:space="preserve">, </w:t>
      </w:r>
      <w:r w:rsidR="00457E89" w:rsidRPr="00675642">
        <w:t xml:space="preserve">monsieur </w:t>
      </w:r>
      <w:proofErr w:type="spellStart"/>
      <w:r w:rsidR="00457E89" w:rsidRPr="00675642">
        <w:t>Goischman</w:t>
      </w:r>
      <w:proofErr w:type="spellEnd"/>
      <w:r>
        <w:t xml:space="preserve">, </w:t>
      </w:r>
      <w:r w:rsidR="00457E89" w:rsidRPr="00675642">
        <w:t>lui dit Dan Yack en lui rendant le livre</w:t>
      </w:r>
      <w:r>
        <w:t xml:space="preserve">, </w:t>
      </w:r>
      <w:r w:rsidR="00457E89" w:rsidRPr="00675642">
        <w:t>il faudra un jour que je vous fasse entendre mon rouleau de l</w:t>
      </w:r>
      <w:r>
        <w:t>’</w:t>
      </w:r>
      <w:r w:rsidR="00457E89" w:rsidRPr="00675642">
        <w:t>otarie</w:t>
      </w:r>
      <w:r>
        <w:t xml:space="preserve">, </w:t>
      </w:r>
      <w:r w:rsidR="00457E89" w:rsidRPr="00675642">
        <w:t>et que vous me prêtiez ce livre</w:t>
      </w:r>
      <w:r>
        <w:t xml:space="preserve">. </w:t>
      </w:r>
      <w:r w:rsidR="00457E89" w:rsidRPr="00675642">
        <w:t>J</w:t>
      </w:r>
      <w:r>
        <w:t>’</w:t>
      </w:r>
      <w:r w:rsidR="00457E89" w:rsidRPr="00675642">
        <w:t>essayerai de lire</w:t>
      </w:r>
      <w:r>
        <w:t xml:space="preserve">, </w:t>
      </w:r>
      <w:r w:rsidR="00457E89" w:rsidRPr="00675642">
        <w:t>là-bas</w:t>
      </w:r>
      <w:r>
        <w:t xml:space="preserve"> ; </w:t>
      </w:r>
      <w:r w:rsidR="00457E89" w:rsidRPr="00675642">
        <w:t>car</w:t>
      </w:r>
      <w:r>
        <w:t xml:space="preserve">, </w:t>
      </w:r>
      <w:r w:rsidR="00457E89" w:rsidRPr="00675642">
        <w:t>vous savez</w:t>
      </w:r>
      <w:r>
        <w:t xml:space="preserve">, </w:t>
      </w:r>
      <w:r w:rsidR="00457E89" w:rsidRPr="00675642">
        <w:t>il n</w:t>
      </w:r>
      <w:r>
        <w:t>’</w:t>
      </w:r>
      <w:r w:rsidR="00457E89" w:rsidRPr="00675642">
        <w:t>y a même pas d</w:t>
      </w:r>
      <w:r>
        <w:t>’</w:t>
      </w:r>
      <w:r w:rsidR="00457E89" w:rsidRPr="00675642">
        <w:t>araignées dans notre île</w:t>
      </w:r>
      <w:r>
        <w:t>.</w:t>
      </w:r>
    </w:p>
    <w:p w14:paraId="261D9DC1" w14:textId="77777777" w:rsidR="00EE5875" w:rsidRDefault="00457E89" w:rsidP="00457E89">
      <w:r w:rsidRPr="00675642">
        <w:t>Et Dan Yack s</w:t>
      </w:r>
      <w:r w:rsidR="00EE5875">
        <w:t>’</w:t>
      </w:r>
      <w:r w:rsidRPr="00675642">
        <w:t>en fut rejoindre le capitaine</w:t>
      </w:r>
      <w:r w:rsidR="00EE5875">
        <w:t>.</w:t>
      </w:r>
    </w:p>
    <w:p w14:paraId="15C0269D" w14:textId="77777777" w:rsidR="00EE5875" w:rsidRDefault="00457E89" w:rsidP="00457E89">
      <w:r w:rsidRPr="00675642">
        <w:t>Le point était fait</w:t>
      </w:r>
      <w:r w:rsidR="00EE5875">
        <w:t>.</w:t>
      </w:r>
    </w:p>
    <w:p w14:paraId="2460BDC7" w14:textId="77777777" w:rsidR="00EE5875" w:rsidRDefault="00EE5875" w:rsidP="00457E89">
      <w:r>
        <w:t>— </w:t>
      </w:r>
      <w:r w:rsidR="00457E89" w:rsidRPr="00675642">
        <w:t>Hé bien</w:t>
      </w:r>
      <w:r>
        <w:t xml:space="preserve"> ? </w:t>
      </w:r>
      <w:r w:rsidR="00457E89" w:rsidRPr="00675642">
        <w:t>demanda Dan Yack</w:t>
      </w:r>
      <w:r>
        <w:t>.</w:t>
      </w:r>
    </w:p>
    <w:p w14:paraId="4AB22C64" w14:textId="77777777" w:rsidR="00EE5875" w:rsidRDefault="00EE5875" w:rsidP="00457E89">
      <w:r>
        <w:t>— </w:t>
      </w:r>
      <w:r w:rsidR="00457E89" w:rsidRPr="00675642">
        <w:t>Nous louvoyons par 65</w:t>
      </w:r>
      <w:r>
        <w:t>°</w:t>
      </w:r>
      <w:r w:rsidR="00457E89" w:rsidRPr="00675642">
        <w:t>latitude sud et 165</w:t>
      </w:r>
      <w:r>
        <w:t>°</w:t>
      </w:r>
      <w:r w:rsidR="00457E89" w:rsidRPr="00675642">
        <w:t>longitude est</w:t>
      </w:r>
      <w:r>
        <w:t xml:space="preserve">, </w:t>
      </w:r>
      <w:r w:rsidR="00457E89" w:rsidRPr="00675642">
        <w:t xml:space="preserve">lui répondit </w:t>
      </w:r>
      <w:proofErr w:type="spellStart"/>
      <w:r w:rsidR="00457E89" w:rsidRPr="00675642">
        <w:t>Deene</w:t>
      </w:r>
      <w:proofErr w:type="spellEnd"/>
      <w:r>
        <w:t>.</w:t>
      </w:r>
    </w:p>
    <w:p w14:paraId="189FA0F4" w14:textId="77777777" w:rsidR="00EE5875" w:rsidRDefault="00EE5875" w:rsidP="00457E89">
      <w:r>
        <w:t>— </w:t>
      </w:r>
      <w:r w:rsidR="00457E89" w:rsidRPr="00675642">
        <w:t>C</w:t>
      </w:r>
      <w:r>
        <w:t>’</w:t>
      </w:r>
      <w:r w:rsidR="00457E89" w:rsidRPr="00675642">
        <w:t>est-à-dire</w:t>
      </w:r>
      <w:r>
        <w:t> ?</w:t>
      </w:r>
    </w:p>
    <w:p w14:paraId="5C554F9E" w14:textId="77777777" w:rsidR="00EE5875" w:rsidRDefault="00EE5875" w:rsidP="00457E89">
      <w:r>
        <w:t>— </w:t>
      </w:r>
      <w:r w:rsidR="00457E89" w:rsidRPr="00675642">
        <w:t>C</w:t>
      </w:r>
      <w:r>
        <w:t>’</w:t>
      </w:r>
      <w:r w:rsidR="00457E89" w:rsidRPr="00675642">
        <w:t>est-à-dire que nous arrivons</w:t>
      </w:r>
      <w:r>
        <w:t xml:space="preserve">, </w:t>
      </w:r>
      <w:r w:rsidR="00457E89" w:rsidRPr="00675642">
        <w:t>affirma le capitaine</w:t>
      </w:r>
      <w:r>
        <w:t xml:space="preserve">. </w:t>
      </w:r>
      <w:r w:rsidR="00457E89" w:rsidRPr="00675642">
        <w:t>C</w:t>
      </w:r>
      <w:r>
        <w:t>’</w:t>
      </w:r>
      <w:r w:rsidR="00457E89" w:rsidRPr="00675642">
        <w:t>est une année extraordinaire</w:t>
      </w:r>
      <w:r>
        <w:t xml:space="preserve">, </w:t>
      </w:r>
      <w:r w:rsidR="00457E89" w:rsidRPr="00675642">
        <w:t>jamais je ne suis venu dans ces par</w:t>
      </w:r>
      <w:r w:rsidR="00457E89" w:rsidRPr="00675642">
        <w:t>a</w:t>
      </w:r>
      <w:r w:rsidR="00457E89" w:rsidRPr="00675642">
        <w:t>ges sans rencontrer la banquise</w:t>
      </w:r>
      <w:r>
        <w:t>.</w:t>
      </w:r>
    </w:p>
    <w:p w14:paraId="52116109" w14:textId="77777777" w:rsidR="00EE5875" w:rsidRDefault="00EE5875" w:rsidP="00457E89">
      <w:r>
        <w:t>— </w:t>
      </w:r>
      <w:r w:rsidR="00457E89" w:rsidRPr="00675642">
        <w:t>Tant mieux</w:t>
      </w:r>
      <w:r>
        <w:t xml:space="preserve">, </w:t>
      </w:r>
      <w:r w:rsidR="00457E89" w:rsidRPr="00675642">
        <w:t>fit Dan Yack</w:t>
      </w:r>
      <w:r>
        <w:t>.</w:t>
      </w:r>
    </w:p>
    <w:p w14:paraId="2CAF039F" w14:textId="77777777" w:rsidR="00EE5875" w:rsidRDefault="00EE5875" w:rsidP="00457E89">
      <w:r>
        <w:lastRenderedPageBreak/>
        <w:t>— </w:t>
      </w:r>
      <w:r w:rsidR="00457E89" w:rsidRPr="00675642">
        <w:t>L</w:t>
      </w:r>
      <w:r>
        <w:t>’</w:t>
      </w:r>
      <w:r w:rsidR="00457E89" w:rsidRPr="00675642">
        <w:t>hiver sera terrible</w:t>
      </w:r>
      <w:r>
        <w:t xml:space="preserve">, </w:t>
      </w:r>
      <w:r w:rsidR="00457E89" w:rsidRPr="00675642">
        <w:t>ajouta le capitaine</w:t>
      </w:r>
      <w:r>
        <w:t>.</w:t>
      </w:r>
    </w:p>
    <w:p w14:paraId="714F1368" w14:textId="77777777" w:rsidR="00EE5875" w:rsidRDefault="00EE5875" w:rsidP="00457E89">
      <w:r>
        <w:t>— </w:t>
      </w:r>
      <w:r w:rsidR="00457E89" w:rsidRPr="00675642">
        <w:t>Alors</w:t>
      </w:r>
      <w:r>
        <w:t> ?</w:t>
      </w:r>
    </w:p>
    <w:p w14:paraId="36D86C6B" w14:textId="77777777" w:rsidR="00EE5875" w:rsidRDefault="00EE5875" w:rsidP="00457E89">
      <w:r>
        <w:t>— </w:t>
      </w:r>
      <w:r w:rsidR="00457E89" w:rsidRPr="00675642">
        <w:t>C</w:t>
      </w:r>
      <w:r>
        <w:t>’</w:t>
      </w:r>
      <w:r w:rsidR="00457E89" w:rsidRPr="00675642">
        <w:t>est l</w:t>
      </w:r>
      <w:r>
        <w:t>’</w:t>
      </w:r>
      <w:r w:rsidR="00457E89" w:rsidRPr="00675642">
        <w:t>avis de tout le monde</w:t>
      </w:r>
      <w:r>
        <w:t xml:space="preserve">, </w:t>
      </w:r>
      <w:r w:rsidR="00457E89" w:rsidRPr="00675642">
        <w:t>ce soir nous serons en vue de la banquise</w:t>
      </w:r>
      <w:r>
        <w:t xml:space="preserve">. </w:t>
      </w:r>
      <w:r w:rsidR="00457E89" w:rsidRPr="00675642">
        <w:t>Vous voyez ces brumes jaunâtres à l</w:t>
      </w:r>
      <w:r>
        <w:t>’</w:t>
      </w:r>
      <w:r w:rsidR="00457E89" w:rsidRPr="00675642">
        <w:t>horizon</w:t>
      </w:r>
      <w:r>
        <w:t xml:space="preserve"> ? </w:t>
      </w:r>
      <w:r w:rsidR="00457E89" w:rsidRPr="00675642">
        <w:t>C</w:t>
      </w:r>
      <w:r>
        <w:t>’</w:t>
      </w:r>
      <w:r w:rsidR="00457E89" w:rsidRPr="00675642">
        <w:t>est le champ de glace</w:t>
      </w:r>
      <w:r>
        <w:t>.</w:t>
      </w:r>
    </w:p>
    <w:p w14:paraId="26741071" w14:textId="77777777" w:rsidR="00EE5875" w:rsidRDefault="00EE5875" w:rsidP="00457E89">
      <w:r>
        <w:t>— </w:t>
      </w:r>
      <w:r w:rsidR="00457E89" w:rsidRPr="00675642">
        <w:t>Alors</w:t>
      </w:r>
      <w:r>
        <w:t> ?</w:t>
      </w:r>
    </w:p>
    <w:p w14:paraId="2DC460FD" w14:textId="77777777" w:rsidR="00EE5875" w:rsidRDefault="00EE5875" w:rsidP="00457E89">
      <w:r>
        <w:t>— </w:t>
      </w:r>
      <w:r w:rsidR="00457E89" w:rsidRPr="00675642">
        <w:t>Alors</w:t>
      </w:r>
      <w:r>
        <w:t xml:space="preserve">, </w:t>
      </w:r>
      <w:r w:rsidR="00457E89" w:rsidRPr="00675642">
        <w:t>il nous faudra attendre à demain matin pour che</w:t>
      </w:r>
      <w:r w:rsidR="00457E89" w:rsidRPr="00675642">
        <w:t>r</w:t>
      </w:r>
      <w:r w:rsidR="00457E89" w:rsidRPr="00675642">
        <w:t>cher un chenal ouvert</w:t>
      </w:r>
      <w:r>
        <w:t>.</w:t>
      </w:r>
    </w:p>
    <w:p w14:paraId="0F45924E" w14:textId="77777777" w:rsidR="00EE5875" w:rsidRDefault="00EE5875" w:rsidP="00457E89">
      <w:r>
        <w:t>— </w:t>
      </w:r>
      <w:r w:rsidR="00457E89" w:rsidRPr="00675642">
        <w:t>Et vous croyez que nous en trouverons un</w:t>
      </w:r>
      <w:r>
        <w:t> ?</w:t>
      </w:r>
    </w:p>
    <w:p w14:paraId="5B5A0844" w14:textId="77777777" w:rsidR="00EE5875" w:rsidRDefault="00EE5875" w:rsidP="00457E89">
      <w:r>
        <w:t>— </w:t>
      </w:r>
      <w:r w:rsidR="00457E89" w:rsidRPr="00675642">
        <w:t>Il y a beaucoup de chances après tout le mauvais temps que nous avons eu et ces dernières tempêtes</w:t>
      </w:r>
      <w:r>
        <w:t xml:space="preserve">. </w:t>
      </w:r>
      <w:r w:rsidR="00457E89" w:rsidRPr="00675642">
        <w:t>La banquise doit être en miettes</w:t>
      </w:r>
      <w:r>
        <w:t xml:space="preserve">. </w:t>
      </w:r>
      <w:r w:rsidR="00457E89" w:rsidRPr="00675642">
        <w:t>Et si ce vent du sud-est ne tombe pas</w:t>
      </w:r>
      <w:r>
        <w:t xml:space="preserve">, </w:t>
      </w:r>
      <w:r w:rsidR="00457E89" w:rsidRPr="00675642">
        <w:t>nous pourrons passer</w:t>
      </w:r>
      <w:r>
        <w:t xml:space="preserve">. </w:t>
      </w:r>
      <w:r w:rsidR="00457E89" w:rsidRPr="00675642">
        <w:t>Pourvu que l</w:t>
      </w:r>
      <w:r>
        <w:t>’</w:t>
      </w:r>
      <w:r w:rsidR="00457E89" w:rsidRPr="00675642">
        <w:t>embellie dure</w:t>
      </w:r>
      <w:r>
        <w:t>.</w:t>
      </w:r>
    </w:p>
    <w:p w14:paraId="09D3764E" w14:textId="77777777" w:rsidR="00EE5875" w:rsidRDefault="00EE5875" w:rsidP="00457E89">
      <w:r>
        <w:t>— </w:t>
      </w:r>
      <w:r w:rsidR="00457E89" w:rsidRPr="00675642">
        <w:t>Que dit le baromètre</w:t>
      </w:r>
      <w:r>
        <w:t> ?</w:t>
      </w:r>
    </w:p>
    <w:p w14:paraId="73C538DE" w14:textId="77777777" w:rsidR="00EE5875" w:rsidRDefault="00EE5875" w:rsidP="00457E89">
      <w:r>
        <w:t>— </w:t>
      </w:r>
      <w:r w:rsidR="00457E89" w:rsidRPr="00675642">
        <w:t>Il est au beau fixe</w:t>
      </w:r>
      <w:r>
        <w:t xml:space="preserve"> ; </w:t>
      </w:r>
      <w:r w:rsidR="00457E89" w:rsidRPr="00675642">
        <w:t>mais ça ne signifie rien par ici</w:t>
      </w:r>
      <w:r>
        <w:t>.</w:t>
      </w:r>
    </w:p>
    <w:p w14:paraId="1D17D90E" w14:textId="77777777" w:rsidR="00EE5875" w:rsidRDefault="00EE5875" w:rsidP="00457E89">
      <w:r>
        <w:t>— </w:t>
      </w:r>
      <w:r w:rsidR="00457E89" w:rsidRPr="00675642">
        <w:t>Et derrière</w:t>
      </w:r>
      <w:r>
        <w:t xml:space="preserve">, </w:t>
      </w:r>
      <w:r w:rsidR="00457E89" w:rsidRPr="00675642">
        <w:t>croyez-vous que nous trouverons l</w:t>
      </w:r>
      <w:r>
        <w:t>’</w:t>
      </w:r>
      <w:r w:rsidR="00457E89" w:rsidRPr="00675642">
        <w:t>eau libre</w:t>
      </w:r>
      <w:r>
        <w:t> ?</w:t>
      </w:r>
    </w:p>
    <w:p w14:paraId="7C7C5A30" w14:textId="77777777" w:rsidR="00EE5875" w:rsidRDefault="00EE5875" w:rsidP="00457E89">
      <w:r>
        <w:t>— </w:t>
      </w:r>
      <w:r w:rsidR="00457E89" w:rsidRPr="00675642">
        <w:t>Dame</w:t>
      </w:r>
      <w:r>
        <w:t xml:space="preserve">, </w:t>
      </w:r>
      <w:r w:rsidR="00457E89" w:rsidRPr="00675642">
        <w:t>répondit le capitaine</w:t>
      </w:r>
      <w:r>
        <w:t xml:space="preserve">, </w:t>
      </w:r>
      <w:r w:rsidR="00457E89" w:rsidRPr="00675642">
        <w:t>on ne sait pas</w:t>
      </w:r>
      <w:r>
        <w:t xml:space="preserve">. </w:t>
      </w:r>
      <w:r w:rsidR="00457E89" w:rsidRPr="00675642">
        <w:t>La saison est bien avancée et je crois que c</w:t>
      </w:r>
      <w:r>
        <w:t>’</w:t>
      </w:r>
      <w:r w:rsidR="00457E89" w:rsidRPr="00675642">
        <w:t>est la première fois qu</w:t>
      </w:r>
      <w:r>
        <w:t>’</w:t>
      </w:r>
      <w:r w:rsidR="00457E89" w:rsidRPr="00675642">
        <w:t>un navire rôde encore sous ces latitudes en ce moment de l</w:t>
      </w:r>
      <w:r>
        <w:t>’</w:t>
      </w:r>
      <w:r w:rsidR="00457E89" w:rsidRPr="00675642">
        <w:t>année</w:t>
      </w:r>
      <w:r>
        <w:t xml:space="preserve">. </w:t>
      </w:r>
      <w:r w:rsidR="00457E89" w:rsidRPr="00675642">
        <w:t>Gén</w:t>
      </w:r>
      <w:r w:rsidR="00457E89" w:rsidRPr="00675642">
        <w:t>é</w:t>
      </w:r>
      <w:r w:rsidR="00457E89" w:rsidRPr="00675642">
        <w:t>ralement ils mettent le cap au nord et se trouvent dix bons d</w:t>
      </w:r>
      <w:r w:rsidR="00457E89" w:rsidRPr="00675642">
        <w:t>e</w:t>
      </w:r>
      <w:r w:rsidR="00457E89" w:rsidRPr="00675642">
        <w:t>grés plus bas</w:t>
      </w:r>
      <w:r>
        <w:t xml:space="preserve">. </w:t>
      </w:r>
      <w:r w:rsidR="00457E89" w:rsidRPr="00675642">
        <w:t>Il ne faudra pas trop s</w:t>
      </w:r>
      <w:r>
        <w:t>’</w:t>
      </w:r>
      <w:r w:rsidR="00457E89" w:rsidRPr="00675642">
        <w:t>attarder dans l</w:t>
      </w:r>
      <w:r>
        <w:t>’</w:t>
      </w:r>
      <w:r w:rsidR="00457E89" w:rsidRPr="00675642">
        <w:t>île</w:t>
      </w:r>
      <w:r>
        <w:t xml:space="preserve">. </w:t>
      </w:r>
      <w:r w:rsidR="00457E89" w:rsidRPr="00675642">
        <w:t>Une tempête</w:t>
      </w:r>
      <w:r>
        <w:t xml:space="preserve">, </w:t>
      </w:r>
      <w:r w:rsidR="00457E89" w:rsidRPr="00675642">
        <w:t>une saute de vent et en une seule nuit la mer peut être prise</w:t>
      </w:r>
      <w:r>
        <w:t xml:space="preserve">. </w:t>
      </w:r>
      <w:r w:rsidR="00457E89" w:rsidRPr="00675642">
        <w:t>Et alors</w:t>
      </w:r>
      <w:r>
        <w:t xml:space="preserve">, </w:t>
      </w:r>
      <w:r w:rsidR="00457E89" w:rsidRPr="00675642">
        <w:t>dame</w:t>
      </w:r>
      <w:r>
        <w:t>.</w:t>
      </w:r>
    </w:p>
    <w:p w14:paraId="21043147" w14:textId="77777777" w:rsidR="00EE5875" w:rsidRDefault="00EE5875" w:rsidP="00457E89">
      <w:r>
        <w:t>— </w:t>
      </w:r>
      <w:proofErr w:type="spellStart"/>
      <w:r w:rsidR="00457E89" w:rsidRPr="00675642">
        <w:t>Quand</w:t>
      </w:r>
      <w:proofErr w:type="spellEnd"/>
      <w:r w:rsidR="00457E89" w:rsidRPr="00675642">
        <w:t xml:space="preserve"> pensez-vous que nous pourrons arriver</w:t>
      </w:r>
      <w:r>
        <w:t> ?</w:t>
      </w:r>
    </w:p>
    <w:p w14:paraId="003D76DA" w14:textId="77777777" w:rsidR="00EE5875" w:rsidRDefault="00EE5875" w:rsidP="00457E89">
      <w:r>
        <w:t>— </w:t>
      </w:r>
      <w:r w:rsidR="00457E89" w:rsidRPr="00675642">
        <w:t>Dans quatre</w:t>
      </w:r>
      <w:r>
        <w:t xml:space="preserve">, </w:t>
      </w:r>
      <w:r w:rsidR="00457E89" w:rsidRPr="00675642">
        <w:t>cinq jours</w:t>
      </w:r>
      <w:r>
        <w:t xml:space="preserve">, </w:t>
      </w:r>
      <w:r w:rsidR="00457E89" w:rsidRPr="00675642">
        <w:t>si nous trouvons l</w:t>
      </w:r>
      <w:r>
        <w:t>’</w:t>
      </w:r>
      <w:r w:rsidR="00457E89" w:rsidRPr="00675642">
        <w:t>eau libre</w:t>
      </w:r>
      <w:r>
        <w:t>.</w:t>
      </w:r>
    </w:p>
    <w:p w14:paraId="4E29A45C" w14:textId="77777777" w:rsidR="00EE5875" w:rsidRDefault="00EE5875" w:rsidP="00457E89">
      <w:r>
        <w:lastRenderedPageBreak/>
        <w:t>— </w:t>
      </w:r>
      <w:r w:rsidR="00457E89" w:rsidRPr="00675642">
        <w:t>Et si elle ne l</w:t>
      </w:r>
      <w:r>
        <w:t>’</w:t>
      </w:r>
      <w:r w:rsidR="00457E89" w:rsidRPr="00675642">
        <w:t>est pas</w:t>
      </w:r>
      <w:r>
        <w:t> ?</w:t>
      </w:r>
    </w:p>
    <w:p w14:paraId="615FAFA3" w14:textId="77777777" w:rsidR="00EE5875" w:rsidRDefault="00EE5875" w:rsidP="00457E89">
      <w:r>
        <w:t>— </w:t>
      </w:r>
      <w:r w:rsidR="00457E89" w:rsidRPr="00675642">
        <w:t>Alors</w:t>
      </w:r>
      <w:r>
        <w:t xml:space="preserve">, </w:t>
      </w:r>
      <w:r w:rsidR="00457E89" w:rsidRPr="00675642">
        <w:t>jamais</w:t>
      </w:r>
      <w:r>
        <w:t xml:space="preserve">, </w:t>
      </w:r>
      <w:r w:rsidR="00457E89" w:rsidRPr="00675642">
        <w:t>car jamais je n</w:t>
      </w:r>
      <w:r>
        <w:t>’</w:t>
      </w:r>
      <w:r w:rsidR="00457E89" w:rsidRPr="00675642">
        <w:t>aventurerai mon navire dans la banquise dans des conditions pareilles</w:t>
      </w:r>
      <w:r>
        <w:t xml:space="preserve">. </w:t>
      </w:r>
      <w:r w:rsidR="00457E89" w:rsidRPr="00675642">
        <w:t>Je ne veux pas courir le risque de rester bloqué dans les glaces</w:t>
      </w:r>
      <w:r>
        <w:t>.</w:t>
      </w:r>
    </w:p>
    <w:p w14:paraId="2E708378" w14:textId="77777777" w:rsidR="00EE5875" w:rsidRDefault="00EE5875" w:rsidP="00457E89">
      <w:r>
        <w:t>— </w:t>
      </w:r>
      <w:r w:rsidR="00457E89" w:rsidRPr="00675642">
        <w:t>Et qu</w:t>
      </w:r>
      <w:r>
        <w:t>’</w:t>
      </w:r>
      <w:r w:rsidR="00457E89" w:rsidRPr="00675642">
        <w:t xml:space="preserve">annonçaient les baleiniers des </w:t>
      </w:r>
      <w:proofErr w:type="spellStart"/>
      <w:r w:rsidR="00457E89" w:rsidRPr="00675642">
        <w:t>Macquarie</w:t>
      </w:r>
      <w:proofErr w:type="spellEnd"/>
      <w:r>
        <w:t> ?</w:t>
      </w:r>
    </w:p>
    <w:p w14:paraId="498A37B3" w14:textId="77777777" w:rsidR="00EE5875" w:rsidRDefault="00EE5875" w:rsidP="00457E89">
      <w:r>
        <w:t>— </w:t>
      </w:r>
      <w:r w:rsidR="00457E89" w:rsidRPr="00675642">
        <w:t>Ils signalaient eau libre jusqu</w:t>
      </w:r>
      <w:r>
        <w:t>’</w:t>
      </w:r>
      <w:r w:rsidR="00457E89" w:rsidRPr="00675642">
        <w:t>à la terre Victoria</w:t>
      </w:r>
      <w:r>
        <w:t>.</w:t>
      </w:r>
    </w:p>
    <w:p w14:paraId="2D0EE385" w14:textId="77777777" w:rsidR="00EE5875" w:rsidRDefault="00EE5875" w:rsidP="00457E89">
      <w:r>
        <w:t>— </w:t>
      </w:r>
      <w:r w:rsidR="00457E89" w:rsidRPr="00675642">
        <w:t>Alors</w:t>
      </w:r>
      <w:r>
        <w:t> ?</w:t>
      </w:r>
    </w:p>
    <w:p w14:paraId="0DE19F7E" w14:textId="77777777" w:rsidR="00EE5875" w:rsidRDefault="00EE5875" w:rsidP="00457E89">
      <w:r>
        <w:t>— </w:t>
      </w:r>
      <w:r w:rsidR="00457E89" w:rsidRPr="00675642">
        <w:t>C</w:t>
      </w:r>
      <w:r>
        <w:t>’</w:t>
      </w:r>
      <w:r w:rsidR="00457E89" w:rsidRPr="00675642">
        <w:t>est justement cela qui m</w:t>
      </w:r>
      <w:r>
        <w:t>’</w:t>
      </w:r>
      <w:r w:rsidR="00457E89" w:rsidRPr="00675642">
        <w:t>inquiète</w:t>
      </w:r>
      <w:r>
        <w:t xml:space="preserve">. </w:t>
      </w:r>
      <w:r w:rsidR="00457E89" w:rsidRPr="00675642">
        <w:t>Eau bleue</w:t>
      </w:r>
      <w:r>
        <w:t xml:space="preserve">, </w:t>
      </w:r>
      <w:r w:rsidR="00457E89" w:rsidRPr="00675642">
        <w:t>hiver r</w:t>
      </w:r>
      <w:r w:rsidR="00457E89" w:rsidRPr="00675642">
        <w:t>i</w:t>
      </w:r>
      <w:r w:rsidR="00457E89" w:rsidRPr="00675642">
        <w:t>goureux</w:t>
      </w:r>
      <w:r>
        <w:t>.</w:t>
      </w:r>
    </w:p>
    <w:p w14:paraId="4052F41E" w14:textId="77777777" w:rsidR="00EE5875" w:rsidRDefault="00EE5875" w:rsidP="00457E89">
      <w:r>
        <w:t>— </w:t>
      </w:r>
      <w:r w:rsidR="00457E89" w:rsidRPr="00675642">
        <w:t>C</w:t>
      </w:r>
      <w:r>
        <w:t>’</w:t>
      </w:r>
      <w:r w:rsidR="00457E89" w:rsidRPr="00675642">
        <w:t xml:space="preserve">étaient des hommes de la </w:t>
      </w:r>
      <w:proofErr w:type="spellStart"/>
      <w:r w:rsidR="00457E89" w:rsidRPr="00675642">
        <w:t>Compania</w:t>
      </w:r>
      <w:proofErr w:type="spellEnd"/>
      <w:r w:rsidR="00457E89" w:rsidRPr="00675642">
        <w:t xml:space="preserve"> Gonzalo </w:t>
      </w:r>
      <w:proofErr w:type="spellStart"/>
      <w:r w:rsidR="00457E89" w:rsidRPr="00675642">
        <w:t>Hort</w:t>
      </w:r>
      <w:r w:rsidR="00457E89" w:rsidRPr="00675642">
        <w:t>a</w:t>
      </w:r>
      <w:r w:rsidR="00457E89" w:rsidRPr="00675642">
        <w:t>lez</w:t>
      </w:r>
      <w:proofErr w:type="spellEnd"/>
      <w:r>
        <w:t xml:space="preserve">, </w:t>
      </w:r>
      <w:r w:rsidR="00457E89" w:rsidRPr="00675642">
        <w:t>n</w:t>
      </w:r>
      <w:r>
        <w:t>’</w:t>
      </w:r>
      <w:r w:rsidR="00457E89" w:rsidRPr="00675642">
        <w:t>est-ce pas</w:t>
      </w:r>
      <w:r>
        <w:t> ?</w:t>
      </w:r>
    </w:p>
    <w:p w14:paraId="50D3F8EC" w14:textId="77777777" w:rsidR="00EE5875" w:rsidRDefault="00EE5875" w:rsidP="00457E89">
      <w:r>
        <w:t>— </w:t>
      </w:r>
      <w:r w:rsidR="00457E89" w:rsidRPr="00675642">
        <w:t>Oui</w:t>
      </w:r>
      <w:r>
        <w:t>.</w:t>
      </w:r>
    </w:p>
    <w:p w14:paraId="237887FF" w14:textId="77777777" w:rsidR="00EE5875" w:rsidRDefault="00EE5875" w:rsidP="00457E89">
      <w:r>
        <w:t>— </w:t>
      </w:r>
      <w:r w:rsidR="00457E89" w:rsidRPr="00675642">
        <w:t>Alors vous n</w:t>
      </w:r>
      <w:r>
        <w:t>’</w:t>
      </w:r>
      <w:r w:rsidR="00457E89" w:rsidRPr="00675642">
        <w:t>avez pas confiance en eux</w:t>
      </w:r>
      <w:r>
        <w:t> ?</w:t>
      </w:r>
    </w:p>
    <w:p w14:paraId="19B5E9EB" w14:textId="77777777" w:rsidR="00EE5875" w:rsidRDefault="00EE5875" w:rsidP="00457E89">
      <w:r>
        <w:t>— </w:t>
      </w:r>
      <w:r w:rsidR="00457E89" w:rsidRPr="00675642">
        <w:t>Mais si</w:t>
      </w:r>
      <w:r>
        <w:t xml:space="preserve">. </w:t>
      </w:r>
      <w:r w:rsidR="00457E89" w:rsidRPr="00675642">
        <w:t>Il est d</w:t>
      </w:r>
      <w:r>
        <w:t>’</w:t>
      </w:r>
      <w:r w:rsidR="00457E89" w:rsidRPr="00675642">
        <w:t>usage de se passer ces sortes de rense</w:t>
      </w:r>
      <w:r w:rsidR="00457E89" w:rsidRPr="00675642">
        <w:t>i</w:t>
      </w:r>
      <w:r w:rsidR="00457E89" w:rsidRPr="00675642">
        <w:t>gnements entre marins</w:t>
      </w:r>
      <w:r>
        <w:t xml:space="preserve"> ; </w:t>
      </w:r>
      <w:r w:rsidR="00457E89" w:rsidRPr="00675642">
        <w:t>nous n</w:t>
      </w:r>
      <w:r>
        <w:t>’</w:t>
      </w:r>
      <w:r w:rsidR="00457E89" w:rsidRPr="00675642">
        <w:t>entrons pas dans la rivalité des armateurs</w:t>
      </w:r>
      <w:r>
        <w:t>.</w:t>
      </w:r>
    </w:p>
    <w:p w14:paraId="6BABCF31" w14:textId="77777777" w:rsidR="00EE5875" w:rsidRDefault="00EE5875" w:rsidP="00457E89">
      <w:r>
        <w:t>— </w:t>
      </w:r>
      <w:r w:rsidR="00457E89" w:rsidRPr="00675642">
        <w:t>Alors</w:t>
      </w:r>
      <w:r>
        <w:t xml:space="preserve">, </w:t>
      </w:r>
      <w:r w:rsidR="00457E89" w:rsidRPr="00675642">
        <w:t>qu</w:t>
      </w:r>
      <w:r>
        <w:t>’</w:t>
      </w:r>
      <w:r w:rsidR="00457E89" w:rsidRPr="00675642">
        <w:t>est-ce qui vous inquiète</w:t>
      </w:r>
      <w:r>
        <w:t> ?</w:t>
      </w:r>
    </w:p>
    <w:p w14:paraId="479B89BC" w14:textId="77777777" w:rsidR="00EE5875" w:rsidRDefault="00EE5875" w:rsidP="00457E89">
      <w:r>
        <w:t>— </w:t>
      </w:r>
      <w:r w:rsidR="00457E89" w:rsidRPr="00675642">
        <w:t>Ce beau temps</w:t>
      </w:r>
      <w:r>
        <w:t xml:space="preserve">. </w:t>
      </w:r>
      <w:r w:rsidR="00457E89" w:rsidRPr="00675642">
        <w:t>Il n</w:t>
      </w:r>
      <w:r>
        <w:t>’</w:t>
      </w:r>
      <w:r w:rsidR="00457E89" w:rsidRPr="00675642">
        <w:t>est pas naturel pour la saison</w:t>
      </w:r>
      <w:r>
        <w:t>.</w:t>
      </w:r>
    </w:p>
    <w:p w14:paraId="520D0750" w14:textId="77777777" w:rsidR="00EE5875" w:rsidRDefault="00EE5875" w:rsidP="00457E89">
      <w:r>
        <w:t>— </w:t>
      </w:r>
      <w:r w:rsidR="00457E89" w:rsidRPr="00675642">
        <w:t>Vous êtes trop difficile</w:t>
      </w:r>
      <w:r>
        <w:t xml:space="preserve">, </w:t>
      </w:r>
      <w:r w:rsidR="00457E89" w:rsidRPr="00675642">
        <w:t>commandant</w:t>
      </w:r>
      <w:r>
        <w:t>.</w:t>
      </w:r>
    </w:p>
    <w:p w14:paraId="659295C5" w14:textId="77777777" w:rsidR="00EE5875" w:rsidRDefault="00457E89" w:rsidP="00457E89">
      <w:r w:rsidRPr="00675642">
        <w:t>Et Dan Yack d</w:t>
      </w:r>
      <w:r w:rsidR="00EE5875">
        <w:t>’</w:t>
      </w:r>
      <w:r w:rsidRPr="00675642">
        <w:t>ajouter en éclatant de rire</w:t>
      </w:r>
      <w:r w:rsidR="00EE5875">
        <w:t> :</w:t>
      </w:r>
    </w:p>
    <w:p w14:paraId="6A3C5EB7" w14:textId="77777777" w:rsidR="00EE5875" w:rsidRDefault="00EE5875" w:rsidP="00457E89">
      <w:r>
        <w:t>— </w:t>
      </w:r>
      <w:r w:rsidR="00457E89" w:rsidRPr="00675642">
        <w:t>Il vous faudrait des araignées</w:t>
      </w:r>
      <w:r>
        <w:t>.</w:t>
      </w:r>
    </w:p>
    <w:p w14:paraId="10C7AD82" w14:textId="77777777" w:rsidR="00EE5875" w:rsidRDefault="00EE5875" w:rsidP="00457E89">
      <w:r>
        <w:t>— </w:t>
      </w:r>
      <w:r w:rsidR="00457E89" w:rsidRPr="00675642">
        <w:t>Comment</w:t>
      </w:r>
      <w:r>
        <w:t> ?</w:t>
      </w:r>
    </w:p>
    <w:p w14:paraId="658B88D0" w14:textId="77777777" w:rsidR="00EE5875" w:rsidRDefault="00EE5875" w:rsidP="00457E89">
      <w:r>
        <w:lastRenderedPageBreak/>
        <w:t>— </w:t>
      </w:r>
      <w:r w:rsidR="00457E89" w:rsidRPr="00675642">
        <w:t>Garçons</w:t>
      </w:r>
      <w:r>
        <w:t xml:space="preserve"> ! </w:t>
      </w:r>
      <w:r w:rsidR="00457E89" w:rsidRPr="00675642">
        <w:t>s</w:t>
      </w:r>
      <w:r>
        <w:t>’</w:t>
      </w:r>
      <w:r w:rsidR="00457E89" w:rsidRPr="00675642">
        <w:t>écria Dan Yack en s</w:t>
      </w:r>
      <w:r>
        <w:t>’</w:t>
      </w:r>
      <w:r w:rsidR="00457E89" w:rsidRPr="00675642">
        <w:t>adressant à l</w:t>
      </w:r>
      <w:r>
        <w:t>’</w:t>
      </w:r>
      <w:r w:rsidR="00457E89" w:rsidRPr="00675642">
        <w:t>équipage qui écoutait ce dialogue</w:t>
      </w:r>
      <w:r>
        <w:t xml:space="preserve">, </w:t>
      </w:r>
      <w:r w:rsidR="00457E89" w:rsidRPr="00675642">
        <w:t xml:space="preserve">100 livres à chacun de vous si vous nous débarquez à </w:t>
      </w:r>
      <w:proofErr w:type="spellStart"/>
      <w:r w:rsidR="00457E89" w:rsidRPr="00675642">
        <w:t>Balleny</w:t>
      </w:r>
      <w:proofErr w:type="spellEnd"/>
      <w:r w:rsidR="00457E89" w:rsidRPr="00675642">
        <w:t xml:space="preserve"> avant huit jours</w:t>
      </w:r>
      <w:r>
        <w:t> !</w:t>
      </w:r>
    </w:p>
    <w:p w14:paraId="3C0C94B7" w14:textId="77777777" w:rsidR="00EE5875" w:rsidRDefault="00EE5875" w:rsidP="00457E89">
      <w:r>
        <w:t>— </w:t>
      </w:r>
      <w:r w:rsidR="00457E89" w:rsidRPr="00675642">
        <w:t>Vive Dan Yack</w:t>
      </w:r>
      <w:r>
        <w:t xml:space="preserve"> ! </w:t>
      </w:r>
      <w:r w:rsidR="00457E89" w:rsidRPr="00675642">
        <w:t>cria l</w:t>
      </w:r>
      <w:r>
        <w:t>’</w:t>
      </w:r>
      <w:r w:rsidR="00457E89" w:rsidRPr="00675642">
        <w:t>équipage</w:t>
      </w:r>
      <w:r>
        <w:t>.</w:t>
      </w:r>
    </w:p>
    <w:p w14:paraId="4DEF6136" w14:textId="77777777" w:rsidR="00EE5875" w:rsidRDefault="00EE5875" w:rsidP="00457E89">
      <w:pPr>
        <w:rPr>
          <w:i/>
          <w:iCs/>
        </w:rPr>
      </w:pPr>
      <w:r>
        <w:t>— </w:t>
      </w:r>
      <w:r w:rsidR="00457E89" w:rsidRPr="00675642">
        <w:t xml:space="preserve">Et </w:t>
      </w:r>
      <w:proofErr w:type="spellStart"/>
      <w:r w:rsidR="00457E89" w:rsidRPr="00675642">
        <w:t>a</w:t>
      </w:r>
      <w:proofErr w:type="spellEnd"/>
      <w:r w:rsidR="00457E89" w:rsidRPr="00675642">
        <w:t xml:space="preserve"> partir d</w:t>
      </w:r>
      <w:r>
        <w:t>’</w:t>
      </w:r>
      <w:r w:rsidR="00457E89" w:rsidRPr="00675642">
        <w:t>aujourd</w:t>
      </w:r>
      <w:r>
        <w:t>’</w:t>
      </w:r>
      <w:r w:rsidR="00457E89" w:rsidRPr="00675642">
        <w:t>hui</w:t>
      </w:r>
      <w:r>
        <w:t xml:space="preserve">, </w:t>
      </w:r>
      <w:r w:rsidR="00457E89" w:rsidRPr="00675642">
        <w:t>commandant</w:t>
      </w:r>
      <w:r>
        <w:t xml:space="preserve">, </w:t>
      </w:r>
      <w:r w:rsidR="00457E89" w:rsidRPr="00675642">
        <w:t>triple boujaron de tafia</w:t>
      </w:r>
      <w:r>
        <w:t xml:space="preserve"> ! </w:t>
      </w:r>
      <w:r w:rsidR="00457E89" w:rsidRPr="00675642">
        <w:t xml:space="preserve">Vive le </w:t>
      </w:r>
      <w:r w:rsidR="00457E89" w:rsidRPr="00675642">
        <w:rPr>
          <w:i/>
          <w:iCs/>
        </w:rPr>
        <w:t>Green-Star</w:t>
      </w:r>
      <w:r>
        <w:rPr>
          <w:i/>
          <w:iCs/>
        </w:rPr>
        <w:t> !</w:t>
      </w:r>
    </w:p>
    <w:p w14:paraId="58A86952" w14:textId="77777777" w:rsidR="00EE5875" w:rsidRDefault="00EE5875" w:rsidP="00457E89">
      <w:r>
        <w:rPr>
          <w:i/>
          <w:iCs/>
        </w:rPr>
        <w:t>— </w:t>
      </w:r>
      <w:r w:rsidR="00457E89" w:rsidRPr="00675642">
        <w:t>Hurrah</w:t>
      </w:r>
      <w:r>
        <w:t xml:space="preserve"> ! </w:t>
      </w:r>
      <w:r w:rsidR="00457E89" w:rsidRPr="00675642">
        <w:t>répondit l</w:t>
      </w:r>
      <w:r>
        <w:t>’</w:t>
      </w:r>
      <w:r w:rsidR="00457E89" w:rsidRPr="00675642">
        <w:t>équipage en brandissant ses bo</w:t>
      </w:r>
      <w:r w:rsidR="00457E89" w:rsidRPr="00675642">
        <w:t>n</w:t>
      </w:r>
      <w:r w:rsidR="00457E89" w:rsidRPr="00675642">
        <w:t>nets</w:t>
      </w:r>
      <w:r>
        <w:t>.</w:t>
      </w:r>
    </w:p>
    <w:p w14:paraId="78ED0680" w14:textId="77777777" w:rsidR="00EE5875" w:rsidRDefault="00457E89" w:rsidP="00457E89">
      <w:r w:rsidRPr="00675642">
        <w:t>Le capitaine haussa les épaules et disparut dans sa cabine</w:t>
      </w:r>
      <w:r w:rsidR="00EE5875">
        <w:t>.</w:t>
      </w:r>
    </w:p>
    <w:p w14:paraId="24400DA4" w14:textId="77777777" w:rsidR="00EE5875" w:rsidRDefault="00457E89" w:rsidP="00457E89">
      <w:r w:rsidRPr="00675642">
        <w:t>Il était inquiet</w:t>
      </w:r>
      <w:r w:rsidR="00EE5875">
        <w:t>.</w:t>
      </w:r>
    </w:p>
    <w:p w14:paraId="77FA91B9" w14:textId="77777777" w:rsidR="00EE5875" w:rsidRDefault="00EE5875" w:rsidP="00457E89">
      <w:r>
        <w:t>— </w:t>
      </w:r>
      <w:r w:rsidR="00457E89" w:rsidRPr="00675642">
        <w:t>Sale corvée</w:t>
      </w:r>
      <w:r>
        <w:t xml:space="preserve"> ! </w:t>
      </w:r>
      <w:r w:rsidR="00457E89" w:rsidRPr="00675642">
        <w:t>grommelait-il</w:t>
      </w:r>
      <w:r>
        <w:t>.</w:t>
      </w:r>
    </w:p>
    <w:p w14:paraId="61F05571" w14:textId="77777777" w:rsidR="00EE5875" w:rsidRDefault="00457E89" w:rsidP="00457E89">
      <w:pPr>
        <w:spacing w:before="1440"/>
      </w:pPr>
      <w:r w:rsidRPr="00675642">
        <w:t xml:space="preserve">Le </w:t>
      </w:r>
      <w:r w:rsidRPr="00675642">
        <w:rPr>
          <w:i/>
          <w:iCs/>
        </w:rPr>
        <w:t>Green-Star</w:t>
      </w:r>
      <w:r w:rsidRPr="00675642">
        <w:t xml:space="preserve"> venait d</w:t>
      </w:r>
      <w:r w:rsidR="00EE5875">
        <w:t>’</w:t>
      </w:r>
      <w:r w:rsidRPr="00675642">
        <w:t>appareiller</w:t>
      </w:r>
      <w:r w:rsidR="00EE5875">
        <w:t>.</w:t>
      </w:r>
    </w:p>
    <w:p w14:paraId="23185F7D" w14:textId="77777777" w:rsidR="00EE5875" w:rsidRDefault="00457E89" w:rsidP="00457E89">
      <w:r w:rsidRPr="00675642">
        <w:t>Il portait de la toile pour s</w:t>
      </w:r>
      <w:r w:rsidR="00EE5875">
        <w:t>’</w:t>
      </w:r>
      <w:r w:rsidRPr="00675642">
        <w:t>éloigner au plus vite de cette te</w:t>
      </w:r>
      <w:r w:rsidRPr="00675642">
        <w:t>r</w:t>
      </w:r>
      <w:r w:rsidRPr="00675642">
        <w:t>re de désolation</w:t>
      </w:r>
      <w:r w:rsidR="00EE5875">
        <w:t xml:space="preserve">. </w:t>
      </w:r>
      <w:r w:rsidRPr="00675642">
        <w:t>Un ouragan s</w:t>
      </w:r>
      <w:r w:rsidR="00EE5875">
        <w:t>’</w:t>
      </w:r>
      <w:r w:rsidRPr="00675642">
        <w:t>annonçait</w:t>
      </w:r>
      <w:r w:rsidR="00EE5875">
        <w:t>.</w:t>
      </w:r>
    </w:p>
    <w:p w14:paraId="116F1262" w14:textId="77777777" w:rsidR="00EE5875" w:rsidRDefault="00457E89" w:rsidP="00457E89">
      <w:r w:rsidRPr="00675642">
        <w:t xml:space="preserve">Le capitaine </w:t>
      </w:r>
      <w:proofErr w:type="spellStart"/>
      <w:r w:rsidRPr="00675642">
        <w:t>Deene</w:t>
      </w:r>
      <w:proofErr w:type="spellEnd"/>
      <w:r w:rsidRPr="00675642">
        <w:t xml:space="preserve"> surveillait la pression de la vapeur</w:t>
      </w:r>
      <w:r w:rsidR="00EE5875">
        <w:t xml:space="preserve">. </w:t>
      </w:r>
      <w:r w:rsidRPr="00675642">
        <w:t>Mettant ses mains en porte-voix il criait</w:t>
      </w:r>
      <w:r w:rsidR="00EE5875">
        <w:t> :</w:t>
      </w:r>
    </w:p>
    <w:p w14:paraId="26084959" w14:textId="77777777" w:rsidR="00EE5875" w:rsidRDefault="00EE5875" w:rsidP="00457E89">
      <w:r>
        <w:t>— </w:t>
      </w:r>
      <w:r w:rsidR="00457E89" w:rsidRPr="00675642">
        <w:t>Vous êtes parés</w:t>
      </w:r>
      <w:r>
        <w:t xml:space="preserve"> ? </w:t>
      </w:r>
      <w:r w:rsidR="00457E89" w:rsidRPr="00675642">
        <w:t>Combien</w:t>
      </w:r>
      <w:r>
        <w:t> ?</w:t>
      </w:r>
    </w:p>
    <w:p w14:paraId="47AA2FD4" w14:textId="77777777" w:rsidR="00EE5875" w:rsidRDefault="00EE5875" w:rsidP="00457E89">
      <w:r>
        <w:t>— </w:t>
      </w:r>
      <w:r w:rsidR="00457E89" w:rsidRPr="00675642">
        <w:t>Onze</w:t>
      </w:r>
      <w:r>
        <w:t xml:space="preserve"> ! </w:t>
      </w:r>
      <w:r w:rsidR="00457E89" w:rsidRPr="00675642">
        <w:t>répondait quelqu</w:t>
      </w:r>
      <w:r>
        <w:t>’</w:t>
      </w:r>
      <w:r w:rsidR="00457E89" w:rsidRPr="00675642">
        <w:t>un de la machine</w:t>
      </w:r>
      <w:r>
        <w:t>.</w:t>
      </w:r>
    </w:p>
    <w:p w14:paraId="15CC9D5A" w14:textId="77777777" w:rsidR="00EE5875" w:rsidRDefault="00457E89" w:rsidP="00457E89">
      <w:r w:rsidRPr="00675642">
        <w:t>Un œil sur la voilure</w:t>
      </w:r>
      <w:r w:rsidR="00EE5875">
        <w:t xml:space="preserve">, </w:t>
      </w:r>
      <w:proofErr w:type="spellStart"/>
      <w:r w:rsidRPr="00675642">
        <w:t>Deene</w:t>
      </w:r>
      <w:proofErr w:type="spellEnd"/>
      <w:r w:rsidRPr="00675642">
        <w:t xml:space="preserve"> houspillait ses hommes</w:t>
      </w:r>
      <w:r w:rsidR="00EE5875">
        <w:t>.</w:t>
      </w:r>
    </w:p>
    <w:p w14:paraId="29078A7C" w14:textId="77777777" w:rsidR="00EE5875" w:rsidRDefault="00457E89" w:rsidP="00457E89">
      <w:r w:rsidRPr="00675642">
        <w:t>Le capitaine était grincheux</w:t>
      </w:r>
      <w:r w:rsidR="00EE5875">
        <w:t>.</w:t>
      </w:r>
    </w:p>
    <w:p w14:paraId="594E9917" w14:textId="77777777" w:rsidR="00EE5875" w:rsidRDefault="00457E89" w:rsidP="00457E89">
      <w:r w:rsidRPr="00675642">
        <w:lastRenderedPageBreak/>
        <w:t>L</w:t>
      </w:r>
      <w:r w:rsidR="00EE5875">
        <w:t>’</w:t>
      </w:r>
      <w:r w:rsidRPr="00675642">
        <w:t>équipage ne boudait pas à la besogne</w:t>
      </w:r>
      <w:r w:rsidR="00EE5875">
        <w:t xml:space="preserve"> ; </w:t>
      </w:r>
      <w:r w:rsidRPr="00675642">
        <w:t>mais il n</w:t>
      </w:r>
      <w:r w:rsidR="00EE5875">
        <w:t>’</w:t>
      </w:r>
      <w:r w:rsidRPr="00675642">
        <w:t>était pas en train</w:t>
      </w:r>
      <w:r w:rsidR="00EE5875">
        <w:t xml:space="preserve">. </w:t>
      </w:r>
      <w:r w:rsidRPr="00675642">
        <w:t>Tout en prenant un ris dans la grande voile</w:t>
      </w:r>
      <w:r w:rsidR="00EE5875">
        <w:t xml:space="preserve">, </w:t>
      </w:r>
      <w:r w:rsidRPr="00675642">
        <w:t>les ho</w:t>
      </w:r>
      <w:r w:rsidRPr="00675642">
        <w:t>m</w:t>
      </w:r>
      <w:r w:rsidRPr="00675642">
        <w:t>mes pensaient à Dan Yack et à ses trois compagnons d</w:t>
      </w:r>
      <w:r w:rsidRPr="00675642">
        <w:t>é</w:t>
      </w:r>
      <w:r w:rsidRPr="00675642">
        <w:t>barqués</w:t>
      </w:r>
      <w:r w:rsidR="00EE5875">
        <w:t xml:space="preserve">. </w:t>
      </w:r>
      <w:r w:rsidRPr="00675642">
        <w:t>Ils se demandaient</w:t>
      </w:r>
      <w:r w:rsidR="00EE5875">
        <w:t> :</w:t>
      </w:r>
    </w:p>
    <w:p w14:paraId="5F8E93D6" w14:textId="2158735E" w:rsidR="00457E89" w:rsidRPr="00675642" w:rsidRDefault="00EE5875" w:rsidP="00457E89">
      <w:r>
        <w:t>« </w:t>
      </w:r>
      <w:r w:rsidR="00457E89" w:rsidRPr="00675642">
        <w:t>Mais qu</w:t>
      </w:r>
      <w:r>
        <w:t>’</w:t>
      </w:r>
      <w:r w:rsidR="00457E89" w:rsidRPr="00675642">
        <w:t>est-ce qu</w:t>
      </w:r>
      <w:r>
        <w:t>’</w:t>
      </w:r>
      <w:r w:rsidR="00457E89" w:rsidRPr="00675642">
        <w:t>ils peuvent bien vouloir fiche dans leur île</w:t>
      </w:r>
      <w:r>
        <w:t xml:space="preserve">, </w:t>
      </w:r>
      <w:r w:rsidR="00457E89" w:rsidRPr="00675642">
        <w:t>l</w:t>
      </w:r>
      <w:r>
        <w:t>’</w:t>
      </w:r>
      <w:r w:rsidR="00457E89" w:rsidRPr="00675642">
        <w:t>Œil-Volant et les trois zigues</w:t>
      </w:r>
      <w:r>
        <w:t> ? »</w:t>
      </w:r>
    </w:p>
    <w:p w14:paraId="29BEF825" w14:textId="77777777" w:rsidR="00EE5875" w:rsidRDefault="00457E89" w:rsidP="00457E89">
      <w:r w:rsidRPr="00675642">
        <w:t>Et chacun de regarder la terre</w:t>
      </w:r>
      <w:r w:rsidR="00EE5875">
        <w:t>.</w:t>
      </w:r>
    </w:p>
    <w:p w14:paraId="76A7D204" w14:textId="77777777" w:rsidR="00EE5875" w:rsidRDefault="00457E89" w:rsidP="00457E89">
      <w:r w:rsidRPr="00675642">
        <w:t>Il n</w:t>
      </w:r>
      <w:r w:rsidR="00EE5875">
        <w:t>’</w:t>
      </w:r>
      <w:r w:rsidRPr="00675642">
        <w:t>y avait personne sur le rivage</w:t>
      </w:r>
      <w:r w:rsidR="00EE5875">
        <w:t xml:space="preserve">, </w:t>
      </w:r>
      <w:r w:rsidRPr="00675642">
        <w:t>sauf Bari qui aboyait au bout du promontoire</w:t>
      </w:r>
      <w:r w:rsidR="00EE5875">
        <w:t>.</w:t>
      </w:r>
    </w:p>
    <w:p w14:paraId="3149F966" w14:textId="77777777" w:rsidR="00EE5875" w:rsidRDefault="00EE5875" w:rsidP="00457E89">
      <w:r>
        <w:t>— </w:t>
      </w:r>
      <w:r w:rsidR="00457E89" w:rsidRPr="00675642">
        <w:t>Y a du mauvais derrière cette histoire-là</w:t>
      </w:r>
      <w:r>
        <w:t xml:space="preserve">, </w:t>
      </w:r>
      <w:r w:rsidR="00457E89" w:rsidRPr="00675642">
        <w:t>conclut un vieux quartier-maître entre deux coups de sifflet et en crachant le jus de sa chique</w:t>
      </w:r>
      <w:r>
        <w:t>.</w:t>
      </w:r>
    </w:p>
    <w:p w14:paraId="39629218" w14:textId="77777777" w:rsidR="00EE5875" w:rsidRDefault="00457E89" w:rsidP="00457E89">
      <w:r w:rsidRPr="00675642">
        <w:t>On bourlinguait dur</w:t>
      </w:r>
      <w:r w:rsidR="00EE5875">
        <w:t xml:space="preserve">. </w:t>
      </w:r>
      <w:r w:rsidRPr="00675642">
        <w:t>On lofait et gouvernait au plus près pour s</w:t>
      </w:r>
      <w:r w:rsidR="00EE5875">
        <w:t>’</w:t>
      </w:r>
      <w:r w:rsidRPr="00675642">
        <w:t>écarter des îles</w:t>
      </w:r>
      <w:r w:rsidR="00EE5875">
        <w:t xml:space="preserve">. </w:t>
      </w:r>
      <w:r w:rsidRPr="00675642">
        <w:t>Le vent était à peine maniable</w:t>
      </w:r>
      <w:r w:rsidR="00EE5875">
        <w:t xml:space="preserve">. </w:t>
      </w:r>
      <w:r w:rsidRPr="00675642">
        <w:t>La ba</w:t>
      </w:r>
      <w:r w:rsidRPr="00675642">
        <w:t>n</w:t>
      </w:r>
      <w:r w:rsidRPr="00675642">
        <w:t>quise canonnait de plus en plus proche</w:t>
      </w:r>
      <w:r w:rsidR="00EE5875">
        <w:t xml:space="preserve">. </w:t>
      </w:r>
      <w:r w:rsidRPr="00675642">
        <w:t>Il fallait passer</w:t>
      </w:r>
      <w:r w:rsidR="00EE5875">
        <w:t>.</w:t>
      </w:r>
    </w:p>
    <w:p w14:paraId="24727D66" w14:textId="77777777" w:rsidR="00EE5875" w:rsidRDefault="00457E89" w:rsidP="00457E89">
      <w:proofErr w:type="spellStart"/>
      <w:r w:rsidRPr="00675642">
        <w:t>Deene</w:t>
      </w:r>
      <w:proofErr w:type="spellEnd"/>
      <w:r w:rsidRPr="00675642">
        <w:t xml:space="preserve"> pointa encore une fois sa lunette en arrière</w:t>
      </w:r>
      <w:r w:rsidR="00EE5875">
        <w:t xml:space="preserve">. </w:t>
      </w:r>
      <w:r w:rsidRPr="00675642">
        <w:t>La baie s</w:t>
      </w:r>
      <w:r w:rsidR="00EE5875">
        <w:t>’</w:t>
      </w:r>
      <w:r w:rsidRPr="00675642">
        <w:t>assombrissait</w:t>
      </w:r>
      <w:r w:rsidR="00EE5875">
        <w:t xml:space="preserve">. </w:t>
      </w:r>
      <w:r w:rsidRPr="00675642">
        <w:t>Le toit en tôle de la maison démontable relu</w:t>
      </w:r>
      <w:r w:rsidRPr="00675642">
        <w:t>i</w:t>
      </w:r>
      <w:r w:rsidRPr="00675642">
        <w:t>sait</w:t>
      </w:r>
      <w:r w:rsidR="00EE5875">
        <w:t xml:space="preserve">, </w:t>
      </w:r>
      <w:r w:rsidRPr="00675642">
        <w:t>tout neuf</w:t>
      </w:r>
      <w:r w:rsidR="00EE5875">
        <w:t xml:space="preserve">. </w:t>
      </w:r>
      <w:r w:rsidRPr="00675642">
        <w:t>Il n</w:t>
      </w:r>
      <w:r w:rsidR="00EE5875">
        <w:t>’</w:t>
      </w:r>
      <w:r w:rsidRPr="00675642">
        <w:t xml:space="preserve">y avait personne sur la plage de </w:t>
      </w:r>
      <w:proofErr w:type="spellStart"/>
      <w:r w:rsidRPr="00675642">
        <w:t>Balleny</w:t>
      </w:r>
      <w:proofErr w:type="spellEnd"/>
      <w:r w:rsidR="00EE5875">
        <w:t xml:space="preserve">, </w:t>
      </w:r>
      <w:r w:rsidRPr="00675642">
        <w:t>sauf un petit point blanc qui gravissait le sentier de la falaise</w:t>
      </w:r>
      <w:r w:rsidR="00EE5875">
        <w:t xml:space="preserve">. </w:t>
      </w:r>
      <w:r w:rsidRPr="00675642">
        <w:t>C</w:t>
      </w:r>
      <w:r w:rsidR="00EE5875">
        <w:t>’</w:t>
      </w:r>
      <w:r w:rsidRPr="00675642">
        <w:t>était Bari qui rentrait lentement</w:t>
      </w:r>
      <w:r w:rsidR="00EE5875">
        <w:t>.</w:t>
      </w:r>
    </w:p>
    <w:p w14:paraId="03DDD8B4" w14:textId="77777777" w:rsidR="00EE5875" w:rsidRDefault="00457E89" w:rsidP="00457E89">
      <w:r w:rsidRPr="00675642">
        <w:t>La foudre ricoche sur la côte</w:t>
      </w:r>
      <w:r w:rsidR="00EE5875">
        <w:t xml:space="preserve">. </w:t>
      </w:r>
      <w:r w:rsidRPr="00675642">
        <w:t>Les nuages grandissent à to</w:t>
      </w:r>
      <w:r w:rsidRPr="00675642">
        <w:t>u</w:t>
      </w:r>
      <w:r w:rsidRPr="00675642">
        <w:t>te vitesse</w:t>
      </w:r>
      <w:r w:rsidR="00EE5875">
        <w:t xml:space="preserve">. </w:t>
      </w:r>
      <w:r w:rsidRPr="00675642">
        <w:t>Puis</w:t>
      </w:r>
      <w:r w:rsidR="00EE5875">
        <w:t xml:space="preserve">, </w:t>
      </w:r>
      <w:r w:rsidRPr="00675642">
        <w:t>tout se brouille</w:t>
      </w:r>
      <w:r w:rsidR="00EE5875">
        <w:t>.</w:t>
      </w:r>
    </w:p>
    <w:p w14:paraId="531A0919" w14:textId="77777777" w:rsidR="00EE5875" w:rsidRDefault="00EE5875" w:rsidP="00457E89">
      <w:r>
        <w:t>— </w:t>
      </w:r>
      <w:r w:rsidR="00457E89" w:rsidRPr="00675642">
        <w:t>Tonnerre de Dieu</w:t>
      </w:r>
      <w:r>
        <w:t xml:space="preserve"> ! </w:t>
      </w:r>
      <w:r w:rsidR="00457E89" w:rsidRPr="00675642">
        <w:t xml:space="preserve">sacrait </w:t>
      </w:r>
      <w:proofErr w:type="spellStart"/>
      <w:r w:rsidR="00457E89" w:rsidRPr="00675642">
        <w:t>Deene</w:t>
      </w:r>
      <w:proofErr w:type="spellEnd"/>
      <w:r w:rsidR="00457E89" w:rsidRPr="00675642">
        <w:t xml:space="preserve"> dans la bourrasque</w:t>
      </w:r>
      <w:r>
        <w:t xml:space="preserve">, </w:t>
      </w:r>
      <w:r w:rsidR="00457E89" w:rsidRPr="00675642">
        <w:t>pourvu que nous puissions nous en tirer cette nuit</w:t>
      </w:r>
      <w:r>
        <w:t xml:space="preserve"> ! </w:t>
      </w:r>
      <w:proofErr w:type="gramStart"/>
      <w:r w:rsidR="00457E89" w:rsidRPr="00675642">
        <w:t>J</w:t>
      </w:r>
      <w:r>
        <w:t>’</w:t>
      </w:r>
      <w:r w:rsidR="00457E89" w:rsidRPr="00675642">
        <w:t>ai bien peur</w:t>
      </w:r>
      <w:proofErr w:type="gramEnd"/>
      <w:r w:rsidR="00457E89" w:rsidRPr="00675642">
        <w:t xml:space="preserve"> que non</w:t>
      </w:r>
      <w:r>
        <w:t> !</w:t>
      </w:r>
    </w:p>
    <w:p w14:paraId="190DD3AE" w14:textId="77777777" w:rsidR="00EE5875" w:rsidRDefault="00457E89" w:rsidP="00457E89">
      <w:pPr>
        <w:spacing w:before="1440"/>
      </w:pPr>
      <w:r w:rsidRPr="00675642">
        <w:lastRenderedPageBreak/>
        <w:t>Dan Yack rangeait ses effets dans son cadre</w:t>
      </w:r>
      <w:r w:rsidR="00EE5875">
        <w:t xml:space="preserve">. </w:t>
      </w:r>
      <w:r w:rsidRPr="00675642">
        <w:t xml:space="preserve">Ivan </w:t>
      </w:r>
      <w:proofErr w:type="spellStart"/>
      <w:r w:rsidRPr="00675642">
        <w:t>Sabakoff</w:t>
      </w:r>
      <w:proofErr w:type="spellEnd"/>
      <w:r w:rsidRPr="00675642">
        <w:t xml:space="preserve"> allumait les lampes</w:t>
      </w:r>
      <w:r w:rsidR="00EE5875">
        <w:t xml:space="preserve">. </w:t>
      </w:r>
      <w:r w:rsidRPr="00675642">
        <w:t xml:space="preserve">André </w:t>
      </w:r>
      <w:proofErr w:type="spellStart"/>
      <w:r w:rsidRPr="00675642">
        <w:t>Lamont</w:t>
      </w:r>
      <w:proofErr w:type="spellEnd"/>
      <w:r w:rsidRPr="00675642">
        <w:t xml:space="preserve"> et </w:t>
      </w:r>
      <w:proofErr w:type="spellStart"/>
      <w:r w:rsidRPr="00675642">
        <w:t>Arkadie</w:t>
      </w:r>
      <w:proofErr w:type="spellEnd"/>
      <w:r w:rsidRPr="00675642">
        <w:t xml:space="preserve"> </w:t>
      </w:r>
      <w:proofErr w:type="spellStart"/>
      <w:r w:rsidRPr="00675642">
        <w:t>Goischman</w:t>
      </w:r>
      <w:proofErr w:type="spellEnd"/>
      <w:r w:rsidRPr="00675642">
        <w:t xml:space="preserve"> s</w:t>
      </w:r>
      <w:r w:rsidR="00EE5875">
        <w:t>’</w:t>
      </w:r>
      <w:r w:rsidRPr="00675642">
        <w:t>étaient couchés</w:t>
      </w:r>
      <w:r w:rsidR="00EE5875">
        <w:t xml:space="preserve">, </w:t>
      </w:r>
      <w:r w:rsidRPr="00675642">
        <w:t>cafardeux</w:t>
      </w:r>
      <w:r w:rsidR="00EE5875">
        <w:t xml:space="preserve">. </w:t>
      </w:r>
      <w:r w:rsidRPr="00675642">
        <w:t>Bari léchait les assiettes</w:t>
      </w:r>
      <w:r w:rsidR="00EE5875">
        <w:t xml:space="preserve">. </w:t>
      </w:r>
      <w:r w:rsidRPr="00675642">
        <w:t>Dehors</w:t>
      </w:r>
      <w:r w:rsidR="00EE5875">
        <w:t xml:space="preserve">, </w:t>
      </w:r>
      <w:r w:rsidRPr="00675642">
        <w:t>la tempête faisait rage</w:t>
      </w:r>
      <w:r w:rsidR="00EE5875">
        <w:t xml:space="preserve">. </w:t>
      </w:r>
      <w:r w:rsidRPr="00675642">
        <w:t>Une plaque de tôle fut arrachée de la to</w:t>
      </w:r>
      <w:r w:rsidRPr="00675642">
        <w:t>i</w:t>
      </w:r>
      <w:r w:rsidRPr="00675642">
        <w:t>ture</w:t>
      </w:r>
      <w:r w:rsidR="00EE5875">
        <w:t xml:space="preserve">. </w:t>
      </w:r>
      <w:r w:rsidRPr="00675642">
        <w:t>Puis une pile de barriques vint s</w:t>
      </w:r>
      <w:r w:rsidR="00EE5875">
        <w:t>’</w:t>
      </w:r>
      <w:r w:rsidRPr="00675642">
        <w:t>effondrer contre la porte</w:t>
      </w:r>
      <w:r w:rsidR="00EE5875">
        <w:t xml:space="preserve">. </w:t>
      </w:r>
      <w:r w:rsidRPr="00675642">
        <w:t>La maison était assiégée par le vent</w:t>
      </w:r>
      <w:r w:rsidR="00EE5875">
        <w:t>.</w:t>
      </w:r>
    </w:p>
    <w:p w14:paraId="0A05EACC" w14:textId="77777777" w:rsidR="00EE5875" w:rsidRDefault="00457E89" w:rsidP="00457E89">
      <w:r w:rsidRPr="00675642">
        <w:t>Cela dura des jours et des nuits</w:t>
      </w:r>
      <w:r w:rsidR="00EE5875">
        <w:t>.</w:t>
      </w:r>
    </w:p>
    <w:p w14:paraId="3BBBF1EB" w14:textId="77777777" w:rsidR="00EE5875" w:rsidRDefault="00457E89" w:rsidP="00457E89">
      <w:r w:rsidRPr="00675642">
        <w:t>C</w:t>
      </w:r>
      <w:r w:rsidR="00EE5875">
        <w:t>’</w:t>
      </w:r>
      <w:r w:rsidRPr="00675642">
        <w:t>était le premier blizzard</w:t>
      </w:r>
      <w:r w:rsidR="00EE5875">
        <w:t>.</w:t>
      </w:r>
    </w:p>
    <w:p w14:paraId="14D90BEE" w14:textId="77777777" w:rsidR="00EE5875" w:rsidRDefault="00457E89" w:rsidP="00457E89">
      <w:r w:rsidRPr="00675642">
        <w:t>Un chasse-neige</w:t>
      </w:r>
      <w:r w:rsidR="00EE5875">
        <w:t>.</w:t>
      </w:r>
    </w:p>
    <w:p w14:paraId="7B38A7EC" w14:textId="77777777" w:rsidR="00EE5875" w:rsidRDefault="00457E89" w:rsidP="00457E89">
      <w:r w:rsidRPr="00675642">
        <w:t>L</w:t>
      </w:r>
      <w:r w:rsidR="00EE5875">
        <w:t>’</w:t>
      </w:r>
      <w:r w:rsidRPr="00675642">
        <w:t>hiver</w:t>
      </w:r>
      <w:r w:rsidR="00EE5875">
        <w:t>.</w:t>
      </w:r>
    </w:p>
    <w:p w14:paraId="3F81CC5A" w14:textId="65AB646D" w:rsidR="00457E89" w:rsidRPr="00675642" w:rsidRDefault="00457E89" w:rsidP="00EE5875">
      <w:pPr>
        <w:pStyle w:val="Titre2"/>
      </w:pPr>
      <w:bookmarkStart w:id="6" w:name="_Toc327816198"/>
      <w:bookmarkStart w:id="7" w:name="_Toc201949610"/>
      <w:r w:rsidRPr="00675642">
        <w:lastRenderedPageBreak/>
        <w:t>TROISIÈME PARTIE</w:t>
      </w:r>
      <w:r w:rsidRPr="00675642">
        <w:br/>
      </w:r>
      <w:r w:rsidRPr="00675642">
        <w:br/>
        <w:t>HIVERNAGE</w:t>
      </w:r>
      <w:bookmarkEnd w:id="6"/>
      <w:bookmarkEnd w:id="7"/>
    </w:p>
    <w:p w14:paraId="536D40C6" w14:textId="77777777" w:rsidR="00EE5875" w:rsidRDefault="00457E89" w:rsidP="00457E89">
      <w:r w:rsidRPr="00675642">
        <w:t>Naturellement cela ne pouvait pas aller</w:t>
      </w:r>
      <w:r w:rsidR="00EE5875">
        <w:t>.</w:t>
      </w:r>
    </w:p>
    <w:p w14:paraId="313CB56E" w14:textId="77777777" w:rsidR="00EE5875" w:rsidRDefault="00457E89" w:rsidP="00457E89">
      <w:r w:rsidRPr="00675642">
        <w:t>La maison édifiée à l</w:t>
      </w:r>
      <w:r w:rsidR="00EE5875">
        <w:t>’</w:t>
      </w:r>
      <w:r w:rsidRPr="00675642">
        <w:t>abri de la falaise de l</w:t>
      </w:r>
      <w:r w:rsidR="00EE5875">
        <w:t>’</w:t>
      </w:r>
      <w:r w:rsidRPr="00675642">
        <w:t xml:space="preserve">île </w:t>
      </w:r>
      <w:proofErr w:type="spellStart"/>
      <w:r w:rsidRPr="00675642">
        <w:t>Struge</w:t>
      </w:r>
      <w:proofErr w:type="spellEnd"/>
      <w:r w:rsidR="00EE5875">
        <w:t xml:space="preserve">, </w:t>
      </w:r>
      <w:r w:rsidRPr="00675642">
        <w:t xml:space="preserve">le principal îlot des </w:t>
      </w:r>
      <w:proofErr w:type="spellStart"/>
      <w:r w:rsidRPr="00675642">
        <w:t>Balleny</w:t>
      </w:r>
      <w:proofErr w:type="spellEnd"/>
      <w:r w:rsidR="00EE5875">
        <w:t xml:space="preserve">, </w:t>
      </w:r>
      <w:r w:rsidRPr="00675642">
        <w:t>celui que les phoquiers qui fréque</w:t>
      </w:r>
      <w:r w:rsidRPr="00675642">
        <w:t>n</w:t>
      </w:r>
      <w:r w:rsidRPr="00675642">
        <w:t>taient autrefois ces parages durant le court été austral ont su</w:t>
      </w:r>
      <w:r w:rsidRPr="00675642">
        <w:t>r</w:t>
      </w:r>
      <w:r w:rsidRPr="00675642">
        <w:t>nommé</w:t>
      </w:r>
      <w:r w:rsidR="00EE5875">
        <w:t xml:space="preserve">, </w:t>
      </w:r>
      <w:r w:rsidRPr="00675642">
        <w:t>on ne sait pas pourquoi</w:t>
      </w:r>
      <w:r w:rsidR="00EE5875">
        <w:t xml:space="preserve">, </w:t>
      </w:r>
      <w:r w:rsidRPr="00675642">
        <w:t xml:space="preserve">peut-être à cause de sa forme en </w:t>
      </w:r>
      <w:proofErr w:type="spellStart"/>
      <w:r w:rsidRPr="00675642">
        <w:t>rondebosse</w:t>
      </w:r>
      <w:proofErr w:type="spellEnd"/>
      <w:r w:rsidR="00EE5875">
        <w:t xml:space="preserve">, </w:t>
      </w:r>
      <w:r w:rsidRPr="00675642">
        <w:t>de sa structure tripartite</w:t>
      </w:r>
      <w:r w:rsidR="00EE5875">
        <w:t xml:space="preserve">, </w:t>
      </w:r>
      <w:r w:rsidRPr="00675642">
        <w:t>de sa calotte de glace ou de son piton volcanique</w:t>
      </w:r>
      <w:r w:rsidR="00EE5875">
        <w:t xml:space="preserve">, </w:t>
      </w:r>
      <w:r w:rsidRPr="00675642">
        <w:t>le pic Brown</w:t>
      </w:r>
      <w:r w:rsidR="00EE5875">
        <w:t xml:space="preserve">, </w:t>
      </w:r>
      <w:r w:rsidRPr="00675642">
        <w:t>le Pou</w:t>
      </w:r>
      <w:r w:rsidR="00EE5875">
        <w:t xml:space="preserve">, </w:t>
      </w:r>
      <w:r w:rsidRPr="00675642">
        <w:t>comportait trois divisions</w:t>
      </w:r>
      <w:r w:rsidR="00EE5875">
        <w:t>.</w:t>
      </w:r>
    </w:p>
    <w:p w14:paraId="546C0BC4" w14:textId="77777777" w:rsidR="00EE5875" w:rsidRDefault="00457E89" w:rsidP="00457E89">
      <w:r w:rsidRPr="00675642">
        <w:t>C</w:t>
      </w:r>
      <w:r w:rsidR="00EE5875">
        <w:t>’</w:t>
      </w:r>
      <w:r w:rsidRPr="00675642">
        <w:t>était une maison basse et allongée</w:t>
      </w:r>
      <w:r w:rsidR="00EE5875">
        <w:t>.</w:t>
      </w:r>
    </w:p>
    <w:p w14:paraId="7FC91B63" w14:textId="77777777" w:rsidR="00EE5875" w:rsidRDefault="00457E89" w:rsidP="00457E89">
      <w:r w:rsidRPr="00675642">
        <w:t>La porte était à l</w:t>
      </w:r>
      <w:r w:rsidR="00EE5875">
        <w:t>’</w:t>
      </w:r>
      <w:r w:rsidRPr="00675642">
        <w:t>un des bouts</w:t>
      </w:r>
      <w:r w:rsidR="00EE5875">
        <w:t xml:space="preserve">. </w:t>
      </w:r>
      <w:r w:rsidRPr="00675642">
        <w:t>L</w:t>
      </w:r>
      <w:r w:rsidR="00EE5875">
        <w:t>’</w:t>
      </w:r>
      <w:r w:rsidRPr="00675642">
        <w:t>entrée</w:t>
      </w:r>
      <w:r w:rsidR="00EE5875">
        <w:t xml:space="preserve">, </w:t>
      </w:r>
      <w:r w:rsidRPr="00675642">
        <w:t>un local noir</w:t>
      </w:r>
      <w:r w:rsidR="00EE5875">
        <w:t xml:space="preserve">, </w:t>
      </w:r>
      <w:r w:rsidRPr="00675642">
        <w:t>co</w:t>
      </w:r>
      <w:r w:rsidRPr="00675642">
        <w:t>n</w:t>
      </w:r>
      <w:r w:rsidRPr="00675642">
        <w:t>tenait le combustible</w:t>
      </w:r>
      <w:r w:rsidR="00EE5875">
        <w:t xml:space="preserve">, </w:t>
      </w:r>
      <w:r w:rsidRPr="00675642">
        <w:t>du charbon pour chauffer la maison d</w:t>
      </w:r>
      <w:r w:rsidRPr="00675642">
        <w:t>u</w:t>
      </w:r>
      <w:r w:rsidRPr="00675642">
        <w:t>rant huit longs mois d</w:t>
      </w:r>
      <w:r w:rsidR="00EE5875">
        <w:t>’</w:t>
      </w:r>
      <w:r w:rsidRPr="00675642">
        <w:t>hiver et des touques de pétrole pour al</w:t>
      </w:r>
      <w:r w:rsidRPr="00675642">
        <w:t>i</w:t>
      </w:r>
      <w:r w:rsidRPr="00675642">
        <w:t>menter six grosses lampes durant les nuits</w:t>
      </w:r>
      <w:r w:rsidR="00EE5875">
        <w:t xml:space="preserve">, </w:t>
      </w:r>
      <w:r w:rsidRPr="00675642">
        <w:t>dont une nuit de près de 65 jours</w:t>
      </w:r>
      <w:r w:rsidR="00EE5875">
        <w:t xml:space="preserve">. </w:t>
      </w:r>
      <w:r w:rsidRPr="00675642">
        <w:t>À l</w:t>
      </w:r>
      <w:r w:rsidR="00EE5875">
        <w:t>’</w:t>
      </w:r>
      <w:r w:rsidRPr="00675642">
        <w:t>autre bout était le magasin des vivres</w:t>
      </w:r>
      <w:r w:rsidR="00EE5875">
        <w:t xml:space="preserve">, </w:t>
      </w:r>
      <w:r w:rsidRPr="00675642">
        <w:t>cai</w:t>
      </w:r>
      <w:r w:rsidRPr="00675642">
        <w:t>s</w:t>
      </w:r>
      <w:r w:rsidRPr="00675642">
        <w:t>ses de biscuits</w:t>
      </w:r>
      <w:r w:rsidR="00EE5875">
        <w:t xml:space="preserve">, </w:t>
      </w:r>
      <w:r w:rsidRPr="00675642">
        <w:t>de conserves</w:t>
      </w:r>
      <w:r w:rsidR="00EE5875">
        <w:t xml:space="preserve">, </w:t>
      </w:r>
      <w:r w:rsidRPr="00675642">
        <w:t>tonneaux de lard et de cho</w:t>
      </w:r>
      <w:r w:rsidRPr="00675642">
        <w:t>u</w:t>
      </w:r>
      <w:r w:rsidRPr="00675642">
        <w:t>croute</w:t>
      </w:r>
      <w:r w:rsidR="00EE5875">
        <w:t xml:space="preserve">, </w:t>
      </w:r>
      <w:r w:rsidRPr="00675642">
        <w:t>barriques de beurre salé</w:t>
      </w:r>
      <w:r w:rsidR="00EE5875">
        <w:t xml:space="preserve">, </w:t>
      </w:r>
      <w:r w:rsidRPr="00675642">
        <w:t>de haricots</w:t>
      </w:r>
      <w:r w:rsidR="00EE5875">
        <w:t xml:space="preserve">, </w:t>
      </w:r>
      <w:r w:rsidRPr="00675642">
        <w:t>de pois</w:t>
      </w:r>
      <w:r w:rsidR="00EE5875">
        <w:t xml:space="preserve">, </w:t>
      </w:r>
      <w:r w:rsidRPr="00675642">
        <w:t>de pâtes</w:t>
      </w:r>
      <w:r w:rsidR="00EE5875">
        <w:t xml:space="preserve">, </w:t>
      </w:r>
      <w:r w:rsidRPr="00675642">
        <w:t>sacs de farine</w:t>
      </w:r>
      <w:r w:rsidR="00EE5875">
        <w:t xml:space="preserve">, </w:t>
      </w:r>
      <w:r w:rsidRPr="00675642">
        <w:t>de riz</w:t>
      </w:r>
      <w:r w:rsidR="00EE5875">
        <w:t xml:space="preserve">, </w:t>
      </w:r>
      <w:r w:rsidRPr="00675642">
        <w:t>de thé</w:t>
      </w:r>
      <w:r w:rsidR="00EE5875">
        <w:t xml:space="preserve">, </w:t>
      </w:r>
      <w:r w:rsidRPr="00675642">
        <w:t>pains de sucre</w:t>
      </w:r>
      <w:r w:rsidR="00EE5875">
        <w:t xml:space="preserve">, </w:t>
      </w:r>
      <w:r w:rsidRPr="00675642">
        <w:t>seaux de confitures</w:t>
      </w:r>
      <w:r w:rsidR="00EE5875">
        <w:t xml:space="preserve">, </w:t>
      </w:r>
      <w:r w:rsidRPr="00675642">
        <w:t>cou</w:t>
      </w:r>
      <w:r w:rsidRPr="00675642">
        <w:t>f</w:t>
      </w:r>
      <w:r w:rsidRPr="00675642">
        <w:t>fins de chocolat</w:t>
      </w:r>
      <w:r w:rsidR="00EE5875">
        <w:t xml:space="preserve">, </w:t>
      </w:r>
      <w:r w:rsidRPr="00675642">
        <w:t>bonbonnes d</w:t>
      </w:r>
      <w:r w:rsidR="00EE5875">
        <w:t>’</w:t>
      </w:r>
      <w:r w:rsidRPr="00675642">
        <w:t>eau-de-vie</w:t>
      </w:r>
      <w:r w:rsidR="00EE5875">
        <w:t xml:space="preserve">, </w:t>
      </w:r>
      <w:r w:rsidRPr="00675642">
        <w:t>ballots de vêt</w:t>
      </w:r>
      <w:r w:rsidRPr="00675642">
        <w:t>e</w:t>
      </w:r>
      <w:r w:rsidRPr="00675642">
        <w:t>ments de rechange</w:t>
      </w:r>
      <w:r w:rsidR="00EE5875">
        <w:t xml:space="preserve">, </w:t>
      </w:r>
      <w:r w:rsidRPr="00675642">
        <w:t>de couvertures</w:t>
      </w:r>
      <w:r w:rsidR="00EE5875">
        <w:t xml:space="preserve">, </w:t>
      </w:r>
      <w:r w:rsidRPr="00675642">
        <w:t>de fourrures</w:t>
      </w:r>
      <w:r w:rsidR="00EE5875">
        <w:t xml:space="preserve">, </w:t>
      </w:r>
      <w:r w:rsidRPr="00675642">
        <w:t>cantines</w:t>
      </w:r>
      <w:r w:rsidR="00EE5875">
        <w:t xml:space="preserve">, </w:t>
      </w:r>
      <w:r w:rsidRPr="00675642">
        <w:t>armes et munitions</w:t>
      </w:r>
      <w:r w:rsidR="00EE5875">
        <w:t xml:space="preserve">. </w:t>
      </w:r>
      <w:r w:rsidRPr="00675642">
        <w:t>La division du milieu</w:t>
      </w:r>
      <w:r w:rsidR="00EE5875">
        <w:t xml:space="preserve">, </w:t>
      </w:r>
      <w:r w:rsidRPr="00675642">
        <w:t>la salle commune</w:t>
      </w:r>
      <w:r w:rsidR="00EE5875">
        <w:t xml:space="preserve">, </w:t>
      </w:r>
      <w:r w:rsidRPr="00675642">
        <w:t>assez vaste pour servir de logement à tout un équipage</w:t>
      </w:r>
      <w:r w:rsidR="00EE5875">
        <w:t xml:space="preserve">, </w:t>
      </w:r>
      <w:r w:rsidRPr="00675642">
        <w:t>était trop étroite pour quatre hommes</w:t>
      </w:r>
      <w:r w:rsidR="00EE5875">
        <w:t>.</w:t>
      </w:r>
    </w:p>
    <w:p w14:paraId="08C094AF" w14:textId="77777777" w:rsidR="00EE5875" w:rsidRDefault="00457E89" w:rsidP="00457E89">
      <w:r w:rsidRPr="00675642">
        <w:t>Le poêle se trouvait au centre de la grande chambre</w:t>
      </w:r>
      <w:r w:rsidR="00EE5875">
        <w:t xml:space="preserve">. </w:t>
      </w:r>
      <w:r w:rsidRPr="00675642">
        <w:t>Il y avait quatre tables en bois blanc</w:t>
      </w:r>
      <w:r w:rsidR="00EE5875">
        <w:t xml:space="preserve">. </w:t>
      </w:r>
      <w:r w:rsidRPr="00675642">
        <w:t>Quatre chaises</w:t>
      </w:r>
      <w:r w:rsidR="00EE5875">
        <w:t xml:space="preserve">. </w:t>
      </w:r>
      <w:r w:rsidRPr="00675642">
        <w:t>Quatre co</w:t>
      </w:r>
      <w:r w:rsidRPr="00675642">
        <w:t>u</w:t>
      </w:r>
      <w:r w:rsidRPr="00675642">
        <w:t>chettes</w:t>
      </w:r>
      <w:r w:rsidR="00EE5875">
        <w:t xml:space="preserve">. </w:t>
      </w:r>
      <w:r w:rsidRPr="00675642">
        <w:t>Quatre étagères</w:t>
      </w:r>
      <w:r w:rsidR="00EE5875">
        <w:t xml:space="preserve">. </w:t>
      </w:r>
      <w:r w:rsidRPr="00675642">
        <w:t>Quatre lampes</w:t>
      </w:r>
      <w:r w:rsidR="00EE5875">
        <w:t xml:space="preserve">. </w:t>
      </w:r>
      <w:r w:rsidRPr="00675642">
        <w:t xml:space="preserve">Chaque angle de la </w:t>
      </w:r>
      <w:r w:rsidRPr="00675642">
        <w:lastRenderedPageBreak/>
        <w:t>pièce formait en somme une cellule pour une seule personne</w:t>
      </w:r>
      <w:r w:rsidR="00EE5875">
        <w:t xml:space="preserve">, </w:t>
      </w:r>
      <w:r w:rsidRPr="00675642">
        <w:t>qui pouvait être là comme chez soi</w:t>
      </w:r>
      <w:r w:rsidR="00EE5875">
        <w:t xml:space="preserve">, </w:t>
      </w:r>
      <w:r w:rsidRPr="00675642">
        <w:t>méditer</w:t>
      </w:r>
      <w:r w:rsidR="00EE5875">
        <w:t xml:space="preserve">, </w:t>
      </w:r>
      <w:r w:rsidRPr="00675642">
        <w:t>penser</w:t>
      </w:r>
      <w:r w:rsidR="00EE5875">
        <w:t xml:space="preserve">, </w:t>
      </w:r>
      <w:r w:rsidRPr="00675642">
        <w:t>vivre</w:t>
      </w:r>
      <w:r w:rsidR="00EE5875">
        <w:t xml:space="preserve">, </w:t>
      </w:r>
      <w:r w:rsidRPr="00675642">
        <w:t>lire</w:t>
      </w:r>
      <w:r w:rsidR="00EE5875">
        <w:t xml:space="preserve">, </w:t>
      </w:r>
      <w:r w:rsidRPr="00675642">
        <w:t>écrire ou dormir et digérer en s</w:t>
      </w:r>
      <w:r w:rsidR="00EE5875">
        <w:t>’</w:t>
      </w:r>
      <w:r w:rsidRPr="00675642">
        <w:t>isolant derrière un pan de voile goudronnée qui glissait sur une tringle</w:t>
      </w:r>
      <w:r w:rsidR="00EE5875">
        <w:t xml:space="preserve">. </w:t>
      </w:r>
      <w:r w:rsidRPr="00675642">
        <w:t>Il n</w:t>
      </w:r>
      <w:r w:rsidR="00EE5875">
        <w:t>’</w:t>
      </w:r>
      <w:r w:rsidRPr="00675642">
        <w:t>y avait en commun que les quatre fauteuils de cuir autour du poêle</w:t>
      </w:r>
      <w:r w:rsidR="00EE5875">
        <w:t xml:space="preserve"> (</w:t>
      </w:r>
      <w:r w:rsidRPr="00675642">
        <w:t>quatre fauteuils trapus et rembourrés comme des petits monstres</w:t>
      </w:r>
      <w:r w:rsidR="00EE5875">
        <w:t xml:space="preserve">), </w:t>
      </w:r>
      <w:r w:rsidRPr="00675642">
        <w:t>la grande t</w:t>
      </w:r>
      <w:r w:rsidRPr="00675642">
        <w:t>a</w:t>
      </w:r>
      <w:r w:rsidRPr="00675642">
        <w:t>ble</w:t>
      </w:r>
      <w:r w:rsidR="00EE5875">
        <w:t xml:space="preserve"> (</w:t>
      </w:r>
      <w:r w:rsidRPr="00675642">
        <w:t>poussée dans la journée contre la fenêtre</w:t>
      </w:r>
      <w:r w:rsidR="00EE5875">
        <w:t xml:space="preserve">), </w:t>
      </w:r>
      <w:r w:rsidRPr="00675642">
        <w:t>deux lampes-tempête</w:t>
      </w:r>
      <w:r w:rsidR="00EE5875">
        <w:t xml:space="preserve">, </w:t>
      </w:r>
      <w:r w:rsidRPr="00675642">
        <w:t>le râtelier d</w:t>
      </w:r>
      <w:r w:rsidR="00EE5875">
        <w:t>’</w:t>
      </w:r>
      <w:r w:rsidRPr="00675642">
        <w:t>armes et le porte-manteau muni de pat</w:t>
      </w:r>
      <w:r w:rsidRPr="00675642">
        <w:t>è</w:t>
      </w:r>
      <w:r w:rsidRPr="00675642">
        <w:t>res et de champignons à gauche et à droite de la porte</w:t>
      </w:r>
      <w:r w:rsidR="00EE5875">
        <w:t>.</w:t>
      </w:r>
    </w:p>
    <w:p w14:paraId="39A21CD5" w14:textId="77777777" w:rsidR="00EE5875" w:rsidRDefault="00457E89" w:rsidP="00457E89">
      <w:r w:rsidRPr="00675642">
        <w:t xml:space="preserve">La cuisine se faisait sur une lampe </w:t>
      </w:r>
      <w:r w:rsidR="00EE5875">
        <w:t>« </w:t>
      </w:r>
      <w:r w:rsidRPr="00675642">
        <w:t>Primus</w:t>
      </w:r>
      <w:r w:rsidR="00EE5875">
        <w:t> ».</w:t>
      </w:r>
    </w:p>
    <w:p w14:paraId="7203A917" w14:textId="77777777" w:rsidR="00EE5875" w:rsidRDefault="00457E89" w:rsidP="00457E89">
      <w:r w:rsidRPr="00675642">
        <w:t>Chacun avait sa gamelle pliante en aluminium</w:t>
      </w:r>
      <w:r w:rsidR="00EE5875">
        <w:t xml:space="preserve">, </w:t>
      </w:r>
      <w:r w:rsidRPr="00675642">
        <w:t>son a</w:t>
      </w:r>
      <w:r w:rsidRPr="00675642">
        <w:t>s</w:t>
      </w:r>
      <w:r w:rsidRPr="00675642">
        <w:t>siette</w:t>
      </w:r>
      <w:r w:rsidR="00EE5875">
        <w:t xml:space="preserve">, </w:t>
      </w:r>
      <w:r w:rsidRPr="00675642">
        <w:t>sa cuillère et son gobelet</w:t>
      </w:r>
      <w:r w:rsidR="00EE5875">
        <w:t>.</w:t>
      </w:r>
    </w:p>
    <w:p w14:paraId="30E2F851" w14:textId="77777777" w:rsidR="00EE5875" w:rsidRDefault="00457E89" w:rsidP="00457E89">
      <w:r w:rsidRPr="00675642">
        <w:t>Chacun avait un bon couteau</w:t>
      </w:r>
      <w:r w:rsidR="00EE5875">
        <w:t>.</w:t>
      </w:r>
    </w:p>
    <w:p w14:paraId="200EF107" w14:textId="77777777" w:rsidR="00EE5875" w:rsidRDefault="00457E89" w:rsidP="00457E89">
      <w:r w:rsidRPr="00675642">
        <w:t>Il n</w:t>
      </w:r>
      <w:r w:rsidR="00EE5875">
        <w:t>’</w:t>
      </w:r>
      <w:r w:rsidRPr="00675642">
        <w:t>y avait pas un seul instrument pour mesurer le temps</w:t>
      </w:r>
      <w:r w:rsidR="00EE5875">
        <w:t xml:space="preserve"> ; </w:t>
      </w:r>
      <w:r w:rsidRPr="00675642">
        <w:t>même pas une montre qui rappelât l</w:t>
      </w:r>
      <w:r w:rsidR="00EE5875">
        <w:t>’</w:t>
      </w:r>
      <w:r w:rsidRPr="00675642">
        <w:t>heure</w:t>
      </w:r>
      <w:r w:rsidR="00EE5875">
        <w:t>.</w:t>
      </w:r>
    </w:p>
    <w:p w14:paraId="016D2E5B" w14:textId="77777777" w:rsidR="00EE5875" w:rsidRDefault="00457E89" w:rsidP="00457E89">
      <w:r w:rsidRPr="00675642">
        <w:t>Ainsi le temps était long</w:t>
      </w:r>
      <w:r w:rsidR="00EE5875">
        <w:t xml:space="preserve">, </w:t>
      </w:r>
      <w:r w:rsidRPr="00675642">
        <w:t>ce qui est dans sa véritable n</w:t>
      </w:r>
      <w:r w:rsidRPr="00675642">
        <w:t>a</w:t>
      </w:r>
      <w:r w:rsidRPr="00675642">
        <w:t>ture</w:t>
      </w:r>
      <w:r w:rsidR="00EE5875">
        <w:t xml:space="preserve">, </w:t>
      </w:r>
      <w:r w:rsidRPr="00675642">
        <w:t>et si l</w:t>
      </w:r>
      <w:r w:rsidR="00EE5875">
        <w:t>’</w:t>
      </w:r>
      <w:r w:rsidRPr="00675642">
        <w:t>on rêvait beaucoup dans cette maison</w:t>
      </w:r>
      <w:r w:rsidR="00EE5875">
        <w:t xml:space="preserve">, </w:t>
      </w:r>
      <w:r w:rsidRPr="00675642">
        <w:t>l</w:t>
      </w:r>
      <w:r w:rsidR="00EE5875">
        <w:t>’</w:t>
      </w:r>
      <w:r w:rsidRPr="00675642">
        <w:t>on n</w:t>
      </w:r>
      <w:r w:rsidR="00EE5875">
        <w:t>’</w:t>
      </w:r>
      <w:r w:rsidRPr="00675642">
        <w:t>y do</w:t>
      </w:r>
      <w:r w:rsidRPr="00675642">
        <w:t>r</w:t>
      </w:r>
      <w:r w:rsidRPr="00675642">
        <w:t>mait pas</w:t>
      </w:r>
      <w:r w:rsidR="00EE5875">
        <w:t>.</w:t>
      </w:r>
    </w:p>
    <w:p w14:paraId="685F32DB" w14:textId="77777777" w:rsidR="00EE5875" w:rsidRDefault="00457E89" w:rsidP="00457E89">
      <w:pPr>
        <w:spacing w:before="1440"/>
      </w:pPr>
      <w:r w:rsidRPr="00675642">
        <w:t>C</w:t>
      </w:r>
      <w:r w:rsidR="00EE5875">
        <w:t>’</w:t>
      </w:r>
      <w:r w:rsidRPr="00675642">
        <w:t xml:space="preserve">est André </w:t>
      </w:r>
      <w:proofErr w:type="spellStart"/>
      <w:r w:rsidRPr="00675642">
        <w:t>Lamont</w:t>
      </w:r>
      <w:proofErr w:type="spellEnd"/>
      <w:r w:rsidRPr="00675642">
        <w:t xml:space="preserve"> qui avait détruit les montres</w:t>
      </w:r>
      <w:r w:rsidR="00EE5875">
        <w:t>.</w:t>
      </w:r>
    </w:p>
    <w:p w14:paraId="4B89928B" w14:textId="77777777" w:rsidR="00EE5875" w:rsidRDefault="00457E89" w:rsidP="00457E89">
      <w:r w:rsidRPr="00675642">
        <w:t>Un mois s</w:t>
      </w:r>
      <w:r w:rsidR="00EE5875">
        <w:t>’</w:t>
      </w:r>
      <w:r w:rsidRPr="00675642">
        <w:t>était à peine écoulé</w:t>
      </w:r>
      <w:r w:rsidR="00EE5875">
        <w:t xml:space="preserve">, </w:t>
      </w:r>
      <w:r w:rsidRPr="00675642">
        <w:t>qu</w:t>
      </w:r>
      <w:r w:rsidR="00EE5875">
        <w:t>’</w:t>
      </w:r>
      <w:r w:rsidRPr="00675642">
        <w:t>il ne pouvait plus tenir</w:t>
      </w:r>
      <w:r w:rsidR="00EE5875">
        <w:t xml:space="preserve">. </w:t>
      </w:r>
      <w:r w:rsidRPr="00675642">
        <w:t>Son sommeil était agité</w:t>
      </w:r>
      <w:r w:rsidR="00EE5875">
        <w:t xml:space="preserve">. </w:t>
      </w:r>
      <w:r w:rsidRPr="00675642">
        <w:t>Il se tournait et se retournait sur sa couche</w:t>
      </w:r>
      <w:r w:rsidR="00EE5875">
        <w:t xml:space="preserve">. </w:t>
      </w:r>
      <w:r w:rsidRPr="00675642">
        <w:t>Il était inondé de sueurs et plein de frissons</w:t>
      </w:r>
      <w:r w:rsidR="00EE5875">
        <w:t xml:space="preserve">. </w:t>
      </w:r>
      <w:r w:rsidRPr="00675642">
        <w:t>Il se me</w:t>
      </w:r>
      <w:r w:rsidRPr="00675642">
        <w:t>t</w:t>
      </w:r>
      <w:r w:rsidRPr="00675642">
        <w:t>tait sur son séant</w:t>
      </w:r>
      <w:r w:rsidR="00EE5875">
        <w:t xml:space="preserve">, </w:t>
      </w:r>
      <w:r w:rsidRPr="00675642">
        <w:t>ses couvertures en capuchon sur la tête</w:t>
      </w:r>
      <w:r w:rsidR="00EE5875">
        <w:t xml:space="preserve">. </w:t>
      </w:r>
      <w:r w:rsidRPr="00675642">
        <w:t>Il écoutait</w:t>
      </w:r>
      <w:r w:rsidR="00EE5875">
        <w:t>.</w:t>
      </w:r>
    </w:p>
    <w:p w14:paraId="460B54FD" w14:textId="77777777" w:rsidR="00EE5875" w:rsidRDefault="00457E89" w:rsidP="00457E89">
      <w:r w:rsidRPr="00675642">
        <w:lastRenderedPageBreak/>
        <w:t>C</w:t>
      </w:r>
      <w:r w:rsidR="00EE5875">
        <w:t>’</w:t>
      </w:r>
      <w:r w:rsidRPr="00675642">
        <w:t>était le vent qui arrachait le toit et mille souffles inh</w:t>
      </w:r>
      <w:r w:rsidRPr="00675642">
        <w:t>u</w:t>
      </w:r>
      <w:r w:rsidRPr="00675642">
        <w:t>mains qui s</w:t>
      </w:r>
      <w:r w:rsidR="00EE5875">
        <w:t>’</w:t>
      </w:r>
      <w:r w:rsidRPr="00675642">
        <w:t>engouffraient à faux dans les gaufrures de la tôle ondulée comme dans des tuyaux d</w:t>
      </w:r>
      <w:r w:rsidR="00EE5875">
        <w:t>’</w:t>
      </w:r>
      <w:r w:rsidRPr="00675642">
        <w:t>orgue et qui s</w:t>
      </w:r>
      <w:r w:rsidR="00EE5875">
        <w:t>’</w:t>
      </w:r>
      <w:r w:rsidRPr="00675642">
        <w:t>en retiraient en les tire-bouchonnant</w:t>
      </w:r>
      <w:r w:rsidR="00EE5875">
        <w:t xml:space="preserve">. </w:t>
      </w:r>
      <w:r w:rsidRPr="00675642">
        <w:t>Quelle violence</w:t>
      </w:r>
      <w:r w:rsidR="00EE5875">
        <w:t xml:space="preserve"> ! </w:t>
      </w:r>
      <w:r w:rsidRPr="00675642">
        <w:t>Des gosiers</w:t>
      </w:r>
      <w:r w:rsidR="00EE5875">
        <w:t xml:space="preserve">, </w:t>
      </w:r>
      <w:r w:rsidRPr="00675642">
        <w:t>des cordes vocales étaient déchirés et une voix retombait seule dans une poche de silence comme une tête tranchée dans le panier de son</w:t>
      </w:r>
      <w:r w:rsidR="00EE5875">
        <w:t xml:space="preserve">. </w:t>
      </w:r>
      <w:r w:rsidRPr="00675642">
        <w:t>Balbutiements</w:t>
      </w:r>
      <w:r w:rsidR="00EE5875">
        <w:t xml:space="preserve">. </w:t>
      </w:r>
      <w:r w:rsidRPr="00675642">
        <w:t>Quelle est cette parole qui n</w:t>
      </w:r>
      <w:r w:rsidR="00EE5875">
        <w:t>’</w:t>
      </w:r>
      <w:r w:rsidRPr="00675642">
        <w:t xml:space="preserve">a pas été dite et qui est-ce qui </w:t>
      </w:r>
      <w:proofErr w:type="gramStart"/>
      <w:r w:rsidRPr="00675642">
        <w:t>fait</w:t>
      </w:r>
      <w:proofErr w:type="gramEnd"/>
      <w:r w:rsidRPr="00675642">
        <w:t xml:space="preserve"> des efforts pour parler</w:t>
      </w:r>
      <w:r w:rsidR="00EE5875">
        <w:t xml:space="preserve"> ? </w:t>
      </w:r>
      <w:r w:rsidRPr="00675642">
        <w:t>La porte vibrait pe</w:t>
      </w:r>
      <w:r w:rsidRPr="00675642">
        <w:t>n</w:t>
      </w:r>
      <w:r w:rsidRPr="00675642">
        <w:t>dant des jours</w:t>
      </w:r>
      <w:r w:rsidR="00EE5875">
        <w:t xml:space="preserve">, </w:t>
      </w:r>
      <w:r w:rsidRPr="00675642">
        <w:t>des heures comme une peau acoustique surte</w:t>
      </w:r>
      <w:r w:rsidRPr="00675642">
        <w:t>n</w:t>
      </w:r>
      <w:r w:rsidRPr="00675642">
        <w:t>due</w:t>
      </w:r>
      <w:r w:rsidR="00EE5875">
        <w:t xml:space="preserve">, </w:t>
      </w:r>
      <w:r w:rsidRPr="00675642">
        <w:t>ou alors</w:t>
      </w:r>
      <w:r w:rsidR="00EE5875">
        <w:t xml:space="preserve">, </w:t>
      </w:r>
      <w:r w:rsidRPr="00675642">
        <w:t>un million de petites langues molles venaient mourir en geignant contre la fenêtre</w:t>
      </w:r>
      <w:r w:rsidR="00EE5875">
        <w:t>.</w:t>
      </w:r>
    </w:p>
    <w:p w14:paraId="0E21DAAA" w14:textId="77777777" w:rsidR="00EE5875" w:rsidRDefault="00457E89" w:rsidP="00457E89">
      <w:r w:rsidRPr="00675642">
        <w:t>La cheminée ronflait</w:t>
      </w:r>
      <w:r w:rsidR="00EE5875">
        <w:t>.</w:t>
      </w:r>
    </w:p>
    <w:p w14:paraId="62476E84" w14:textId="23038B44" w:rsidR="00EE5875" w:rsidRDefault="00457E89" w:rsidP="00457E89">
      <w:r w:rsidRPr="00675642">
        <w:t>Le gel resserrait son étau gémissant</w:t>
      </w:r>
      <w:r w:rsidR="00EE5875">
        <w:t xml:space="preserve">. </w:t>
      </w:r>
      <w:r w:rsidRPr="00675642">
        <w:t>Tout craquait d</w:t>
      </w:r>
      <w:r w:rsidR="00EE5875">
        <w:t>’</w:t>
      </w:r>
      <w:r w:rsidRPr="00675642">
        <w:t>un cran</w:t>
      </w:r>
      <w:r w:rsidR="00EE5875">
        <w:t xml:space="preserve">, </w:t>
      </w:r>
      <w:r w:rsidRPr="00675642">
        <w:t>occultement</w:t>
      </w:r>
      <w:r w:rsidR="00EE5875">
        <w:t xml:space="preserve">. </w:t>
      </w:r>
      <w:r w:rsidRPr="00675642">
        <w:t>Le sous-sol</w:t>
      </w:r>
      <w:r w:rsidR="00EE5875">
        <w:t xml:space="preserve">. </w:t>
      </w:r>
      <w:r w:rsidRPr="00675642">
        <w:t>Le cœur de la falaise</w:t>
      </w:r>
      <w:r w:rsidR="00EE5875">
        <w:t xml:space="preserve">. </w:t>
      </w:r>
      <w:r w:rsidRPr="00675642">
        <w:t>La mer</w:t>
      </w:r>
      <w:r w:rsidR="00EE5875">
        <w:t xml:space="preserve">. </w:t>
      </w:r>
      <w:r w:rsidRPr="00675642">
        <w:t>Le ciel</w:t>
      </w:r>
      <w:r w:rsidR="00EE5875">
        <w:t xml:space="preserve">. </w:t>
      </w:r>
      <w:r w:rsidRPr="00675642">
        <w:t xml:space="preserve">La </w:t>
      </w:r>
      <w:r w:rsidR="00EE5875">
        <w:t>moel</w:t>
      </w:r>
      <w:r w:rsidRPr="00675642">
        <w:t>le des os</w:t>
      </w:r>
      <w:r w:rsidR="00EE5875">
        <w:t xml:space="preserve">. </w:t>
      </w:r>
      <w:r w:rsidRPr="00675642">
        <w:t>La table</w:t>
      </w:r>
      <w:r w:rsidR="00EE5875">
        <w:t xml:space="preserve">. </w:t>
      </w:r>
      <w:r w:rsidRPr="00675642">
        <w:t>Il fallait une hache pour couper son pain et une paire de gants fourrés pour tenir son porte-plume</w:t>
      </w:r>
      <w:r w:rsidR="00EE5875">
        <w:t xml:space="preserve">. </w:t>
      </w:r>
      <w:r w:rsidRPr="00675642">
        <w:t>Le papier lui-même devenait cassant comme une pâte feuilletée</w:t>
      </w:r>
      <w:r w:rsidR="00EE5875">
        <w:t>.</w:t>
      </w:r>
    </w:p>
    <w:p w14:paraId="46EF1024" w14:textId="77777777" w:rsidR="00EE5875" w:rsidRDefault="00457E89" w:rsidP="00457E89">
      <w:r w:rsidRPr="00675642">
        <w:t>Un coup de cymbales</w:t>
      </w:r>
      <w:r w:rsidR="00EE5875">
        <w:t>.</w:t>
      </w:r>
    </w:p>
    <w:p w14:paraId="472ED78B" w14:textId="77777777" w:rsidR="00EE5875" w:rsidRDefault="00457E89" w:rsidP="00457E89">
      <w:r w:rsidRPr="00675642">
        <w:t xml:space="preserve">André </w:t>
      </w:r>
      <w:proofErr w:type="spellStart"/>
      <w:r w:rsidRPr="00675642">
        <w:t>Lamont</w:t>
      </w:r>
      <w:proofErr w:type="spellEnd"/>
      <w:r w:rsidRPr="00675642">
        <w:t xml:space="preserve"> relève la tête</w:t>
      </w:r>
      <w:r w:rsidR="00EE5875">
        <w:t xml:space="preserve">. </w:t>
      </w:r>
      <w:r w:rsidRPr="00675642">
        <w:t>C</w:t>
      </w:r>
      <w:r w:rsidR="00EE5875">
        <w:t>’</w:t>
      </w:r>
      <w:r w:rsidRPr="00675642">
        <w:t>était la lune qui décalquait les vitres</w:t>
      </w:r>
      <w:r w:rsidR="00EE5875">
        <w:t xml:space="preserve">. </w:t>
      </w:r>
      <w:r w:rsidRPr="00675642">
        <w:t>Un diamant découpait l</w:t>
      </w:r>
      <w:r w:rsidR="00EE5875">
        <w:t>’</w:t>
      </w:r>
      <w:r w:rsidRPr="00675642">
        <w:t>espace</w:t>
      </w:r>
      <w:r w:rsidR="00EE5875">
        <w:t xml:space="preserve">. </w:t>
      </w:r>
      <w:r w:rsidRPr="00675642">
        <w:t>Des petites pointes enclouaient la froidure</w:t>
      </w:r>
      <w:r w:rsidR="00EE5875">
        <w:t xml:space="preserve">. </w:t>
      </w:r>
      <w:r w:rsidRPr="00675642">
        <w:t>Des rivets givrés maintenaient le ciel</w:t>
      </w:r>
      <w:r w:rsidR="00EE5875">
        <w:t xml:space="preserve">, </w:t>
      </w:r>
      <w:r w:rsidRPr="00675642">
        <w:t>uni et dépoli comme un gros cristal</w:t>
      </w:r>
      <w:r w:rsidR="00EE5875">
        <w:t xml:space="preserve">. </w:t>
      </w:r>
      <w:r w:rsidRPr="00675642">
        <w:t>Le froid reculait dans l</w:t>
      </w:r>
      <w:r w:rsidR="00EE5875">
        <w:t>’</w:t>
      </w:r>
      <w:r w:rsidRPr="00675642">
        <w:t>immensité</w:t>
      </w:r>
      <w:r w:rsidR="00EE5875">
        <w:t xml:space="preserve">. </w:t>
      </w:r>
      <w:r w:rsidRPr="00675642">
        <w:t>Un thermomètre se cassa net</w:t>
      </w:r>
      <w:r w:rsidR="00EE5875">
        <w:t xml:space="preserve">. </w:t>
      </w:r>
      <w:r w:rsidRPr="00675642">
        <w:t>La flamme des la</w:t>
      </w:r>
      <w:r w:rsidRPr="00675642">
        <w:t>m</w:t>
      </w:r>
      <w:r w:rsidRPr="00675642">
        <w:t>pes s</w:t>
      </w:r>
      <w:r w:rsidR="00EE5875">
        <w:t>’</w:t>
      </w:r>
      <w:r w:rsidRPr="00675642">
        <w:t>épurait</w:t>
      </w:r>
      <w:r w:rsidR="00EE5875">
        <w:t>.</w:t>
      </w:r>
    </w:p>
    <w:p w14:paraId="564749F3" w14:textId="77777777" w:rsidR="00EE5875" w:rsidRDefault="00457E89" w:rsidP="00457E89">
      <w:r w:rsidRPr="00675642">
        <w:t>Dans le silence</w:t>
      </w:r>
      <w:r w:rsidR="00EE5875">
        <w:t xml:space="preserve">, </w:t>
      </w:r>
      <w:r w:rsidRPr="00675642">
        <w:t>c</w:t>
      </w:r>
      <w:r w:rsidR="00EE5875">
        <w:t>’</w:t>
      </w:r>
      <w:r w:rsidRPr="00675642">
        <w:t>était Bari qui se grattait</w:t>
      </w:r>
      <w:r w:rsidR="00EE5875">
        <w:t xml:space="preserve">, </w:t>
      </w:r>
      <w:r w:rsidRPr="00675642">
        <w:t>qui faisait trois pas dans la chambre</w:t>
      </w:r>
      <w:r w:rsidR="00EE5875">
        <w:t xml:space="preserve">, </w:t>
      </w:r>
      <w:r w:rsidRPr="00675642">
        <w:t>qui venait le flairer en agitant la queue</w:t>
      </w:r>
      <w:r w:rsidR="00EE5875">
        <w:t xml:space="preserve">, </w:t>
      </w:r>
      <w:r w:rsidRPr="00675642">
        <w:t>qui retournait devant le feu et qui s</w:t>
      </w:r>
      <w:r w:rsidR="00EE5875">
        <w:t>’</w:t>
      </w:r>
      <w:r w:rsidRPr="00675642">
        <w:t>y laissait tomber</w:t>
      </w:r>
      <w:r w:rsidR="00EE5875">
        <w:t xml:space="preserve">. </w:t>
      </w:r>
      <w:r w:rsidRPr="00675642">
        <w:t>Ou c</w:t>
      </w:r>
      <w:r w:rsidR="00EE5875">
        <w:t>’</w:t>
      </w:r>
      <w:r w:rsidRPr="00675642">
        <w:t xml:space="preserve">était </w:t>
      </w:r>
      <w:proofErr w:type="spellStart"/>
      <w:r w:rsidRPr="00675642">
        <w:t>Sabakoff</w:t>
      </w:r>
      <w:proofErr w:type="spellEnd"/>
      <w:r w:rsidRPr="00675642">
        <w:t xml:space="preserve"> qui sautait rapidement de son cadre pour aller tiso</w:t>
      </w:r>
      <w:r w:rsidRPr="00675642">
        <w:t>n</w:t>
      </w:r>
      <w:r w:rsidRPr="00675642">
        <w:t>ner le poêle ou le recharger</w:t>
      </w:r>
      <w:r w:rsidR="00EE5875">
        <w:t xml:space="preserve">. </w:t>
      </w:r>
      <w:r w:rsidRPr="00675642">
        <w:t>Et c</w:t>
      </w:r>
      <w:r w:rsidR="00EE5875">
        <w:t>’</w:t>
      </w:r>
      <w:r w:rsidRPr="00675642">
        <w:t xml:space="preserve">étaient le </w:t>
      </w:r>
      <w:proofErr w:type="spellStart"/>
      <w:r w:rsidRPr="00675642">
        <w:lastRenderedPageBreak/>
        <w:t>dégringolement</w:t>
      </w:r>
      <w:proofErr w:type="spellEnd"/>
      <w:r w:rsidRPr="00675642">
        <w:t xml:space="preserve"> du charbon</w:t>
      </w:r>
      <w:r w:rsidR="00EE5875">
        <w:t xml:space="preserve">, </w:t>
      </w:r>
      <w:r w:rsidRPr="00675642">
        <w:t>le bruit de la pelle et du pique-feu</w:t>
      </w:r>
      <w:r w:rsidR="00EE5875">
        <w:t xml:space="preserve">, </w:t>
      </w:r>
      <w:r w:rsidRPr="00675642">
        <w:t>la vidange du ce</w:t>
      </w:r>
      <w:r w:rsidRPr="00675642">
        <w:t>n</w:t>
      </w:r>
      <w:r w:rsidRPr="00675642">
        <w:t xml:space="preserve">drier comme un accès de </w:t>
      </w:r>
      <w:proofErr w:type="spellStart"/>
      <w:r w:rsidRPr="00675642">
        <w:t>toux</w:t>
      </w:r>
      <w:proofErr w:type="spellEnd"/>
      <w:r w:rsidR="00EE5875">
        <w:t xml:space="preserve">. </w:t>
      </w:r>
      <w:r w:rsidRPr="00675642">
        <w:t>Quand l</w:t>
      </w:r>
      <w:r w:rsidR="00EE5875">
        <w:t>’</w:t>
      </w:r>
      <w:r w:rsidRPr="00675642">
        <w:t>autre avait fini</w:t>
      </w:r>
      <w:r w:rsidR="00EE5875">
        <w:t xml:space="preserve">, </w:t>
      </w:r>
      <w:r w:rsidRPr="00675642">
        <w:t xml:space="preserve">André </w:t>
      </w:r>
      <w:proofErr w:type="spellStart"/>
      <w:r w:rsidRPr="00675642">
        <w:t>Lamont</w:t>
      </w:r>
      <w:proofErr w:type="spellEnd"/>
      <w:r w:rsidRPr="00675642">
        <w:t xml:space="preserve"> toussait à son tour</w:t>
      </w:r>
      <w:r w:rsidR="00EE5875">
        <w:t xml:space="preserve">. </w:t>
      </w:r>
      <w:r w:rsidRPr="00675642">
        <w:t>La quinte le déchirait</w:t>
      </w:r>
      <w:r w:rsidR="00EE5875">
        <w:t xml:space="preserve">. </w:t>
      </w:r>
      <w:r w:rsidRPr="00675642">
        <w:t>Il retombait sur son lit</w:t>
      </w:r>
      <w:r w:rsidR="00EE5875">
        <w:t>.</w:t>
      </w:r>
    </w:p>
    <w:p w14:paraId="23B840E1" w14:textId="77777777" w:rsidR="00EE5875" w:rsidRDefault="00457E89" w:rsidP="00457E89">
      <w:r w:rsidRPr="00675642">
        <w:t>La bouilloire sifflait</w:t>
      </w:r>
      <w:r w:rsidR="00EE5875">
        <w:t>.</w:t>
      </w:r>
    </w:p>
    <w:p w14:paraId="3658B9A1" w14:textId="77777777" w:rsidR="00EE5875" w:rsidRDefault="00457E89" w:rsidP="00457E89">
      <w:r w:rsidRPr="00675642">
        <w:t>André travaillait à sa symphonie</w:t>
      </w:r>
      <w:r w:rsidR="00EE5875">
        <w:t>.</w:t>
      </w:r>
    </w:p>
    <w:p w14:paraId="2791FECF" w14:textId="77777777" w:rsidR="00EE5875" w:rsidRDefault="00457E89" w:rsidP="00457E89">
      <w:r w:rsidRPr="00675642">
        <w:t>Souvent il pleurait</w:t>
      </w:r>
      <w:r w:rsidR="00EE5875">
        <w:t>.</w:t>
      </w:r>
    </w:p>
    <w:p w14:paraId="59390290" w14:textId="77777777" w:rsidR="00EE5875" w:rsidRDefault="00457E89" w:rsidP="00457E89">
      <w:r w:rsidRPr="00675642">
        <w:t>Il avait froid aux pieds</w:t>
      </w:r>
      <w:r w:rsidR="00EE5875">
        <w:t>.</w:t>
      </w:r>
    </w:p>
    <w:p w14:paraId="36502464" w14:textId="77777777" w:rsidR="00EE5875" w:rsidRDefault="00457E89" w:rsidP="00457E89">
      <w:r w:rsidRPr="00675642">
        <w:t>Il sentait un courant d</w:t>
      </w:r>
      <w:r w:rsidR="00EE5875">
        <w:t>’</w:t>
      </w:r>
      <w:r w:rsidRPr="00675642">
        <w:t>air aussi ténu qu</w:t>
      </w:r>
      <w:r w:rsidR="00EE5875">
        <w:t>’</w:t>
      </w:r>
      <w:r w:rsidRPr="00675642">
        <w:t>un fil lui couper les poumons</w:t>
      </w:r>
      <w:r w:rsidR="00EE5875">
        <w:t>.</w:t>
      </w:r>
    </w:p>
    <w:p w14:paraId="406BD131" w14:textId="77777777" w:rsidR="00EE5875" w:rsidRDefault="00457E89" w:rsidP="00457E89">
      <w:r w:rsidRPr="00675642">
        <w:t>Il se remettait à tousser</w:t>
      </w:r>
      <w:r w:rsidR="00EE5875">
        <w:t>.</w:t>
      </w:r>
    </w:p>
    <w:p w14:paraId="0CF793CA" w14:textId="77777777" w:rsidR="00EE5875" w:rsidRDefault="00457E89" w:rsidP="00457E89">
      <w:r w:rsidRPr="00675642">
        <w:t>Quand il avait fini</w:t>
      </w:r>
      <w:r w:rsidR="00EE5875">
        <w:t xml:space="preserve">, </w:t>
      </w:r>
      <w:r w:rsidRPr="00675642">
        <w:t>un craquement</w:t>
      </w:r>
      <w:r w:rsidR="00EE5875">
        <w:t xml:space="preserve">. </w:t>
      </w:r>
      <w:r w:rsidRPr="00675642">
        <w:t>C</w:t>
      </w:r>
      <w:r w:rsidR="00EE5875">
        <w:t>’</w:t>
      </w:r>
      <w:r w:rsidRPr="00675642">
        <w:t xml:space="preserve">était </w:t>
      </w:r>
      <w:proofErr w:type="spellStart"/>
      <w:r w:rsidRPr="00675642">
        <w:t>Arkadie</w:t>
      </w:r>
      <w:proofErr w:type="spellEnd"/>
      <w:r w:rsidRPr="00675642">
        <w:t xml:space="preserve"> </w:t>
      </w:r>
      <w:proofErr w:type="spellStart"/>
      <w:r w:rsidRPr="00675642">
        <w:t>Goi</w:t>
      </w:r>
      <w:r w:rsidRPr="00675642">
        <w:t>s</w:t>
      </w:r>
      <w:r w:rsidRPr="00675642">
        <w:t>chman</w:t>
      </w:r>
      <w:proofErr w:type="spellEnd"/>
      <w:r w:rsidRPr="00675642">
        <w:t xml:space="preserve"> qui allumait un cigare dans un coin</w:t>
      </w:r>
      <w:r w:rsidR="00EE5875">
        <w:t>.</w:t>
      </w:r>
    </w:p>
    <w:p w14:paraId="7DF65E69" w14:textId="77777777" w:rsidR="00EE5875" w:rsidRDefault="00EE5875" w:rsidP="00457E89">
      <w:r>
        <w:t>— </w:t>
      </w:r>
      <w:proofErr w:type="spellStart"/>
      <w:r w:rsidR="00457E89" w:rsidRPr="00675642">
        <w:t>Arkadie</w:t>
      </w:r>
      <w:proofErr w:type="spellEnd"/>
      <w:r>
        <w:t xml:space="preserve">, </w:t>
      </w:r>
      <w:r w:rsidR="00457E89" w:rsidRPr="00675642">
        <w:t>hé</w:t>
      </w:r>
      <w:r>
        <w:t xml:space="preserve">, </w:t>
      </w:r>
      <w:r w:rsidR="00457E89" w:rsidRPr="00675642">
        <w:t>tu ne dors pas</w:t>
      </w:r>
      <w:r>
        <w:t> ?</w:t>
      </w:r>
    </w:p>
    <w:p w14:paraId="249D0E4E" w14:textId="77777777" w:rsidR="00EE5875" w:rsidRDefault="00457E89" w:rsidP="00457E89">
      <w:proofErr w:type="spellStart"/>
      <w:r w:rsidRPr="00675642">
        <w:t>Arkadie</w:t>
      </w:r>
      <w:proofErr w:type="spellEnd"/>
      <w:r w:rsidRPr="00675642">
        <w:t xml:space="preserve"> ne répondait pas</w:t>
      </w:r>
      <w:r w:rsidR="00EE5875">
        <w:t xml:space="preserve">. </w:t>
      </w:r>
      <w:proofErr w:type="spellStart"/>
      <w:r w:rsidRPr="00675642">
        <w:t>Arkadie</w:t>
      </w:r>
      <w:proofErr w:type="spellEnd"/>
      <w:r w:rsidRPr="00675642">
        <w:t xml:space="preserve"> ne répondait jamais</w:t>
      </w:r>
      <w:r w:rsidR="00EE5875">
        <w:t xml:space="preserve">. </w:t>
      </w:r>
      <w:r w:rsidRPr="00675642">
        <w:t>La braise de son cigare rougeoyait longtemps</w:t>
      </w:r>
      <w:r w:rsidR="00EE5875">
        <w:t xml:space="preserve">, </w:t>
      </w:r>
      <w:r w:rsidRPr="00675642">
        <w:t>s</w:t>
      </w:r>
      <w:r w:rsidR="00EE5875">
        <w:t>’</w:t>
      </w:r>
      <w:r w:rsidRPr="00675642">
        <w:t>éteignant ou s</w:t>
      </w:r>
      <w:r w:rsidR="00EE5875">
        <w:t>’</w:t>
      </w:r>
      <w:r w:rsidRPr="00675642">
        <w:t>intensifiant comme un œil muni d</w:t>
      </w:r>
      <w:r w:rsidR="00EE5875">
        <w:t>’</w:t>
      </w:r>
      <w:r w:rsidRPr="00675642">
        <w:t>une taie à déclic</w:t>
      </w:r>
      <w:r w:rsidR="00EE5875">
        <w:t>.</w:t>
      </w:r>
    </w:p>
    <w:p w14:paraId="36E9EC07" w14:textId="77777777" w:rsidR="00EE5875" w:rsidRDefault="00457E89" w:rsidP="00457E89">
      <w:r w:rsidRPr="00675642">
        <w:t>André entendait se rapprocher le pas de mammouth des brumes</w:t>
      </w:r>
      <w:r w:rsidR="00EE5875">
        <w:t xml:space="preserve">. </w:t>
      </w:r>
      <w:r w:rsidRPr="00675642">
        <w:t>Un être velu</w:t>
      </w:r>
      <w:r w:rsidR="00EE5875">
        <w:t xml:space="preserve">, </w:t>
      </w:r>
      <w:r w:rsidRPr="00675642">
        <w:t>à franges</w:t>
      </w:r>
      <w:r w:rsidR="00EE5875">
        <w:t xml:space="preserve">, </w:t>
      </w:r>
      <w:r w:rsidRPr="00675642">
        <w:t>venait se racler l</w:t>
      </w:r>
      <w:r w:rsidR="00EE5875">
        <w:t>’</w:t>
      </w:r>
      <w:r w:rsidRPr="00675642">
        <w:t>épiderme contre la maison</w:t>
      </w:r>
      <w:r w:rsidR="00EE5875">
        <w:t xml:space="preserve">. </w:t>
      </w:r>
      <w:r w:rsidRPr="00675642">
        <w:t>Sa respiration était comme une éponge et son haleine empestait</w:t>
      </w:r>
      <w:r w:rsidR="00EE5875">
        <w:t>.</w:t>
      </w:r>
    </w:p>
    <w:p w14:paraId="633B2665" w14:textId="77777777" w:rsidR="00EE5875" w:rsidRDefault="00457E89" w:rsidP="00457E89">
      <w:r w:rsidRPr="00675642">
        <w:t>La glotte bouge</w:t>
      </w:r>
      <w:r w:rsidR="00EE5875">
        <w:t xml:space="preserve">. </w:t>
      </w:r>
      <w:r w:rsidRPr="00675642">
        <w:t>Bruits intestinaux</w:t>
      </w:r>
      <w:r w:rsidR="00EE5875">
        <w:t xml:space="preserve">. </w:t>
      </w:r>
      <w:r w:rsidRPr="00675642">
        <w:t>La lourde bête s</w:t>
      </w:r>
      <w:r w:rsidR="00EE5875">
        <w:t>’</w:t>
      </w:r>
      <w:r w:rsidRPr="00675642">
        <w:t>endort debout</w:t>
      </w:r>
      <w:r w:rsidR="00EE5875">
        <w:t xml:space="preserve">. </w:t>
      </w:r>
      <w:r w:rsidRPr="00675642">
        <w:t>Elle transpire</w:t>
      </w:r>
      <w:r w:rsidR="00EE5875">
        <w:t xml:space="preserve">, </w:t>
      </w:r>
      <w:r w:rsidRPr="00675642">
        <w:t>puis elle gèle sur place</w:t>
      </w:r>
      <w:r w:rsidR="00EE5875">
        <w:t xml:space="preserve">, </w:t>
      </w:r>
      <w:r w:rsidRPr="00675642">
        <w:t>opaque</w:t>
      </w:r>
      <w:r w:rsidR="00EE5875">
        <w:t xml:space="preserve">. </w:t>
      </w:r>
      <w:r w:rsidRPr="00675642">
        <w:t>Jamais</w:t>
      </w:r>
      <w:r w:rsidR="00EE5875">
        <w:t xml:space="preserve">, </w:t>
      </w:r>
      <w:r w:rsidRPr="00675642">
        <w:t>jamais plus on ne pourra sortir</w:t>
      </w:r>
      <w:r w:rsidR="00EE5875">
        <w:t xml:space="preserve">. </w:t>
      </w:r>
      <w:r w:rsidRPr="00675642">
        <w:t>La maison est morte</w:t>
      </w:r>
      <w:r w:rsidR="00EE5875">
        <w:t>.</w:t>
      </w:r>
    </w:p>
    <w:p w14:paraId="0B800614" w14:textId="77777777" w:rsidR="00EE5875" w:rsidRDefault="00EE5875" w:rsidP="00457E89">
      <w:r>
        <w:t>— </w:t>
      </w:r>
      <w:r w:rsidR="00457E89" w:rsidRPr="00675642">
        <w:t>André</w:t>
      </w:r>
      <w:r>
        <w:t xml:space="preserve">, </w:t>
      </w:r>
      <w:r w:rsidR="00457E89" w:rsidRPr="00675642">
        <w:t>André</w:t>
      </w:r>
      <w:r>
        <w:t xml:space="preserve">, </w:t>
      </w:r>
      <w:r w:rsidR="00457E89" w:rsidRPr="00675642">
        <w:t>viens manger</w:t>
      </w:r>
      <w:r>
        <w:t xml:space="preserve">, </w:t>
      </w:r>
      <w:r w:rsidR="00457E89" w:rsidRPr="00675642">
        <w:t>c</w:t>
      </w:r>
      <w:r>
        <w:t>’</w:t>
      </w:r>
      <w:r w:rsidR="00457E89" w:rsidRPr="00675642">
        <w:t>est l</w:t>
      </w:r>
      <w:r>
        <w:t>’</w:t>
      </w:r>
      <w:r w:rsidR="00457E89" w:rsidRPr="00675642">
        <w:t>heure</w:t>
      </w:r>
      <w:r>
        <w:t> !</w:t>
      </w:r>
    </w:p>
    <w:p w14:paraId="4D498785" w14:textId="77777777" w:rsidR="00EE5875" w:rsidRDefault="00457E89" w:rsidP="00457E89">
      <w:r w:rsidRPr="00675642">
        <w:lastRenderedPageBreak/>
        <w:t>On lui disait qu</w:t>
      </w:r>
      <w:r w:rsidR="00EE5875">
        <w:t>’</w:t>
      </w:r>
      <w:r w:rsidRPr="00675642">
        <w:t>il faisait jour</w:t>
      </w:r>
      <w:r w:rsidR="00EE5875">
        <w:t xml:space="preserve">. </w:t>
      </w:r>
      <w:r w:rsidRPr="00675642">
        <w:t>C</w:t>
      </w:r>
      <w:r w:rsidR="00EE5875">
        <w:t>’</w:t>
      </w:r>
      <w:r w:rsidRPr="00675642">
        <w:t>était toujours la nuit</w:t>
      </w:r>
      <w:r w:rsidR="00EE5875">
        <w:t xml:space="preserve">, </w:t>
      </w:r>
      <w:r w:rsidRPr="00675642">
        <w:t>sans aucune empreinte</w:t>
      </w:r>
      <w:r w:rsidR="00EE5875">
        <w:t xml:space="preserve">. </w:t>
      </w:r>
      <w:r w:rsidRPr="00675642">
        <w:t>Il se levait</w:t>
      </w:r>
      <w:r w:rsidR="00EE5875">
        <w:t xml:space="preserve">. </w:t>
      </w:r>
      <w:r w:rsidRPr="00675642">
        <w:t>Il mangeait</w:t>
      </w:r>
      <w:r w:rsidR="00EE5875">
        <w:t xml:space="preserve">. </w:t>
      </w:r>
      <w:r w:rsidRPr="00675642">
        <w:t>Il retournait dans son coin</w:t>
      </w:r>
      <w:r w:rsidR="00EE5875">
        <w:t xml:space="preserve">. </w:t>
      </w:r>
      <w:r w:rsidRPr="00675642">
        <w:t>Il revenait manger</w:t>
      </w:r>
      <w:r w:rsidR="00EE5875">
        <w:t xml:space="preserve">. </w:t>
      </w:r>
      <w:r w:rsidRPr="00675642">
        <w:t>Il se remettait à écrire</w:t>
      </w:r>
      <w:r w:rsidR="00EE5875">
        <w:t xml:space="preserve">. </w:t>
      </w:r>
      <w:r w:rsidRPr="00675642">
        <w:t>Il se ref</w:t>
      </w:r>
      <w:r w:rsidRPr="00675642">
        <w:t>u</w:t>
      </w:r>
      <w:r w:rsidRPr="00675642">
        <w:t>sait à toute corvée</w:t>
      </w:r>
      <w:r w:rsidR="00EE5875">
        <w:t>. « </w:t>
      </w:r>
      <w:r w:rsidRPr="00675642">
        <w:t>Pourquoi de l</w:t>
      </w:r>
      <w:r w:rsidR="00EE5875">
        <w:t>’</w:t>
      </w:r>
      <w:r w:rsidRPr="00675642">
        <w:t>eau</w:t>
      </w:r>
      <w:r w:rsidR="00EE5875">
        <w:t xml:space="preserve"> ? </w:t>
      </w:r>
      <w:r w:rsidRPr="00675642">
        <w:t>on n</w:t>
      </w:r>
      <w:r w:rsidR="00EE5875">
        <w:t>’</w:t>
      </w:r>
      <w:r w:rsidRPr="00675642">
        <w:t>a pas besoin d</w:t>
      </w:r>
      <w:r w:rsidR="00EE5875">
        <w:t>’</w:t>
      </w:r>
      <w:r w:rsidRPr="00675642">
        <w:t>eau</w:t>
      </w:r>
      <w:r w:rsidR="00EE5875">
        <w:t> ! »</w:t>
      </w:r>
      <w:r w:rsidRPr="00675642">
        <w:t xml:space="preserve"> Et il ne sortait pas</w:t>
      </w:r>
      <w:r w:rsidR="00EE5875">
        <w:t xml:space="preserve">. </w:t>
      </w:r>
      <w:r w:rsidRPr="00675642">
        <w:t>Il fumait des cigarettes</w:t>
      </w:r>
      <w:r w:rsidR="00EE5875">
        <w:t xml:space="preserve">. </w:t>
      </w:r>
      <w:r w:rsidRPr="00675642">
        <w:t>Il travai</w:t>
      </w:r>
      <w:r w:rsidRPr="00675642">
        <w:t>l</w:t>
      </w:r>
      <w:r w:rsidRPr="00675642">
        <w:t>lait</w:t>
      </w:r>
      <w:r w:rsidR="00EE5875">
        <w:t xml:space="preserve">. </w:t>
      </w:r>
      <w:r w:rsidRPr="00675642">
        <w:t>Le sang lui montait à la tête</w:t>
      </w:r>
      <w:r w:rsidR="00EE5875">
        <w:t xml:space="preserve">. </w:t>
      </w:r>
      <w:r w:rsidRPr="00675642">
        <w:t>Des larmes</w:t>
      </w:r>
      <w:r w:rsidR="00EE5875">
        <w:t xml:space="preserve">, </w:t>
      </w:r>
      <w:r w:rsidRPr="00675642">
        <w:t>des petites gouttes de sueur tombaient sur les portées</w:t>
      </w:r>
      <w:r w:rsidR="00EE5875">
        <w:t xml:space="preserve">. </w:t>
      </w:r>
      <w:r w:rsidRPr="00675642">
        <w:t>Il les noircissait à l</w:t>
      </w:r>
      <w:r w:rsidR="00EE5875">
        <w:t>’</w:t>
      </w:r>
      <w:r w:rsidRPr="00675642">
        <w:t>encre de chine</w:t>
      </w:r>
      <w:r w:rsidR="00EE5875">
        <w:t xml:space="preserve">. </w:t>
      </w:r>
      <w:r w:rsidRPr="00675642">
        <w:t>Bécarre</w:t>
      </w:r>
      <w:r w:rsidR="00EE5875">
        <w:t xml:space="preserve">. </w:t>
      </w:r>
      <w:r w:rsidRPr="00675642">
        <w:t>Un si bémol</w:t>
      </w:r>
      <w:r w:rsidR="00EE5875">
        <w:t xml:space="preserve">. </w:t>
      </w:r>
      <w:r w:rsidRPr="00675642">
        <w:t>Un ut à la clef</w:t>
      </w:r>
      <w:r w:rsidR="00EE5875">
        <w:t xml:space="preserve">. </w:t>
      </w:r>
      <w:r w:rsidRPr="00675642">
        <w:t>Fa dièze</w:t>
      </w:r>
      <w:r w:rsidR="00EE5875">
        <w:t xml:space="preserve">. </w:t>
      </w:r>
      <w:r w:rsidRPr="00675642">
        <w:t>Il avait la fièvre</w:t>
      </w:r>
      <w:r w:rsidR="00EE5875">
        <w:t xml:space="preserve">. </w:t>
      </w:r>
      <w:r w:rsidRPr="00675642">
        <w:t>Il travaillait à sa symphonie</w:t>
      </w:r>
      <w:r w:rsidR="00EE5875">
        <w:t xml:space="preserve">. </w:t>
      </w:r>
      <w:r w:rsidRPr="00675642">
        <w:t>Il s</w:t>
      </w:r>
      <w:r w:rsidR="00EE5875">
        <w:t>’</w:t>
      </w:r>
      <w:r w:rsidRPr="00675642">
        <w:t>endormait épuisé</w:t>
      </w:r>
      <w:r w:rsidR="00EE5875">
        <w:t xml:space="preserve">. </w:t>
      </w:r>
      <w:r w:rsidRPr="00675642">
        <w:t>Il se réveillait en sursaut</w:t>
      </w:r>
      <w:r w:rsidR="00EE5875">
        <w:t xml:space="preserve">. </w:t>
      </w:r>
      <w:r w:rsidRPr="00675642">
        <w:t>Les oreilles lui tintaient</w:t>
      </w:r>
      <w:r w:rsidR="00EE5875">
        <w:t xml:space="preserve">. </w:t>
      </w:r>
      <w:r w:rsidRPr="00675642">
        <w:t>Il croyait entendre des cloches</w:t>
      </w:r>
      <w:r w:rsidR="00EE5875">
        <w:t>.</w:t>
      </w:r>
    </w:p>
    <w:p w14:paraId="02BE4678" w14:textId="77777777" w:rsidR="00EE5875" w:rsidRDefault="00457E89" w:rsidP="00457E89">
      <w:r w:rsidRPr="00675642">
        <w:t>C</w:t>
      </w:r>
      <w:r w:rsidR="00EE5875">
        <w:t>’</w:t>
      </w:r>
      <w:r w:rsidRPr="00675642">
        <w:t>était Dan Yack qui remontait un de ses phonographes</w:t>
      </w:r>
      <w:r w:rsidR="00EE5875">
        <w:t>.</w:t>
      </w:r>
    </w:p>
    <w:p w14:paraId="7ECA62B6" w14:textId="18E0CA51" w:rsidR="00457E89" w:rsidRPr="00675642" w:rsidRDefault="00EE5875" w:rsidP="00457E89">
      <w:r>
        <w:t>« </w:t>
      </w:r>
      <w:r w:rsidR="00457E89" w:rsidRPr="00675642">
        <w:t>Ah</w:t>
      </w:r>
      <w:r>
        <w:t xml:space="preserve"> ! </w:t>
      </w:r>
      <w:r w:rsidR="00457E89" w:rsidRPr="00675642">
        <w:t>celui-là</w:t>
      </w:r>
      <w:r>
        <w:t>… »</w:t>
      </w:r>
    </w:p>
    <w:p w14:paraId="5C53A375" w14:textId="77777777" w:rsidR="00EE5875" w:rsidRDefault="00457E89" w:rsidP="00457E89">
      <w:r w:rsidRPr="00675642">
        <w:t>Alors</w:t>
      </w:r>
      <w:r w:rsidR="00EE5875">
        <w:t xml:space="preserve">, </w:t>
      </w:r>
      <w:r w:rsidRPr="00675642">
        <w:t>il pensait à Lulu</w:t>
      </w:r>
      <w:r w:rsidR="00EE5875">
        <w:t xml:space="preserve">, </w:t>
      </w:r>
      <w:r w:rsidRPr="00675642">
        <w:t>la couturière</w:t>
      </w:r>
      <w:r w:rsidR="00EE5875">
        <w:t>.</w:t>
      </w:r>
    </w:p>
    <w:p w14:paraId="5210725F" w14:textId="77777777" w:rsidR="00EE5875" w:rsidRDefault="00457E89" w:rsidP="00457E89">
      <w:r w:rsidRPr="00675642">
        <w:t>Son auditoire habituel lui manquait</w:t>
      </w:r>
      <w:r w:rsidR="00EE5875">
        <w:t>.</w:t>
      </w:r>
    </w:p>
    <w:p w14:paraId="1CD55103" w14:textId="77777777" w:rsidR="00EE5875" w:rsidRDefault="00457E89" w:rsidP="00457E89">
      <w:r w:rsidRPr="00675642">
        <w:t>Pas une femme</w:t>
      </w:r>
      <w:r w:rsidR="00EE5875">
        <w:t xml:space="preserve"> ! </w:t>
      </w:r>
      <w:r w:rsidRPr="00675642">
        <w:t>Et petit à petit</w:t>
      </w:r>
      <w:r w:rsidR="00EE5875">
        <w:t xml:space="preserve">, </w:t>
      </w:r>
      <w:r w:rsidRPr="00675642">
        <w:t>il se mit à avoir peur</w:t>
      </w:r>
      <w:r w:rsidR="00EE5875">
        <w:t>.</w:t>
      </w:r>
    </w:p>
    <w:p w14:paraId="754F2B62" w14:textId="77777777" w:rsidR="00EE5875" w:rsidRDefault="00457E89" w:rsidP="00457E89">
      <w:pPr>
        <w:spacing w:before="1440"/>
      </w:pPr>
      <w:proofErr w:type="spellStart"/>
      <w:r w:rsidRPr="00675642">
        <w:t>Arkadie</w:t>
      </w:r>
      <w:proofErr w:type="spellEnd"/>
      <w:r w:rsidRPr="00675642">
        <w:t xml:space="preserve"> </w:t>
      </w:r>
      <w:proofErr w:type="spellStart"/>
      <w:r w:rsidRPr="00675642">
        <w:t>Goischman</w:t>
      </w:r>
      <w:proofErr w:type="spellEnd"/>
      <w:r w:rsidRPr="00675642">
        <w:t xml:space="preserve"> ne travaillait pas</w:t>
      </w:r>
      <w:r w:rsidR="00EE5875">
        <w:t xml:space="preserve">. </w:t>
      </w:r>
      <w:r w:rsidRPr="00675642">
        <w:t>Pourtant il ne bo</w:t>
      </w:r>
      <w:r w:rsidRPr="00675642">
        <w:t>u</w:t>
      </w:r>
      <w:r w:rsidRPr="00675642">
        <w:t>geait pas beaucoup</w:t>
      </w:r>
      <w:r w:rsidR="00EE5875">
        <w:t xml:space="preserve">. </w:t>
      </w:r>
      <w:r w:rsidRPr="00675642">
        <w:t>Il ruminait</w:t>
      </w:r>
      <w:r w:rsidR="00EE5875">
        <w:t xml:space="preserve">. </w:t>
      </w:r>
      <w:r w:rsidRPr="00675642">
        <w:t>Toutefois il allait de temps en temps à la corvée de neige ou de glace</w:t>
      </w:r>
      <w:r w:rsidR="00EE5875">
        <w:t xml:space="preserve">, </w:t>
      </w:r>
      <w:r w:rsidRPr="00675642">
        <w:t>car il faisait ses abl</w:t>
      </w:r>
      <w:r w:rsidRPr="00675642">
        <w:t>u</w:t>
      </w:r>
      <w:r w:rsidRPr="00675642">
        <w:t>tions</w:t>
      </w:r>
      <w:r w:rsidR="00EE5875">
        <w:t xml:space="preserve"> ; </w:t>
      </w:r>
      <w:r w:rsidRPr="00675642">
        <w:t>mais il ne se rasait pas</w:t>
      </w:r>
      <w:r w:rsidR="00EE5875">
        <w:t xml:space="preserve">. </w:t>
      </w:r>
      <w:r w:rsidRPr="00675642">
        <w:t>Sa barbe lui poussait sur les deux joues et devenait longue</w:t>
      </w:r>
      <w:r w:rsidR="00EE5875">
        <w:t xml:space="preserve">, </w:t>
      </w:r>
      <w:r w:rsidRPr="00675642">
        <w:t>longue</w:t>
      </w:r>
      <w:r w:rsidR="00EE5875">
        <w:t xml:space="preserve">. </w:t>
      </w:r>
      <w:r w:rsidRPr="00675642">
        <w:t>C</w:t>
      </w:r>
      <w:r w:rsidR="00EE5875">
        <w:t>’</w:t>
      </w:r>
      <w:r w:rsidRPr="00675642">
        <w:t>était une belle barbe de s</w:t>
      </w:r>
      <w:r w:rsidRPr="00675642">
        <w:t>é</w:t>
      </w:r>
      <w:r w:rsidRPr="00675642">
        <w:t>mite</w:t>
      </w:r>
      <w:r w:rsidR="00EE5875">
        <w:t>.</w:t>
      </w:r>
    </w:p>
    <w:p w14:paraId="31EE343D" w14:textId="77777777" w:rsidR="00EE5875" w:rsidRDefault="00457E89" w:rsidP="00457E89">
      <w:r w:rsidRPr="00675642">
        <w:t>Il avait aussi une manie qui devenait un tic</w:t>
      </w:r>
      <w:r w:rsidR="00EE5875">
        <w:t xml:space="preserve">. </w:t>
      </w:r>
      <w:r w:rsidRPr="00675642">
        <w:t>Il se portait la main gauche au milieu du visage et se grattait le nez</w:t>
      </w:r>
      <w:r w:rsidR="00EE5875">
        <w:t xml:space="preserve">, </w:t>
      </w:r>
      <w:r w:rsidRPr="00675642">
        <w:t>puis il se le pinçait entre le pouce et l</w:t>
      </w:r>
      <w:r w:rsidR="00EE5875">
        <w:t>’</w:t>
      </w:r>
      <w:r w:rsidRPr="00675642">
        <w:t>index</w:t>
      </w:r>
      <w:r w:rsidR="00EE5875">
        <w:t xml:space="preserve">, </w:t>
      </w:r>
      <w:r w:rsidRPr="00675642">
        <w:t>enfin il se mit à se tirer dessus pour se l</w:t>
      </w:r>
      <w:r w:rsidR="00EE5875">
        <w:t>’</w:t>
      </w:r>
      <w:r w:rsidRPr="00675642">
        <w:t>allonger</w:t>
      </w:r>
      <w:r w:rsidR="00EE5875">
        <w:t>.</w:t>
      </w:r>
    </w:p>
    <w:p w14:paraId="100C83FD" w14:textId="77777777" w:rsidR="00EE5875" w:rsidRDefault="00457E89" w:rsidP="00457E89">
      <w:r w:rsidRPr="00675642">
        <w:lastRenderedPageBreak/>
        <w:t>De sa main droite</w:t>
      </w:r>
      <w:r w:rsidR="00EE5875">
        <w:t xml:space="preserve">, </w:t>
      </w:r>
      <w:proofErr w:type="spellStart"/>
      <w:r w:rsidRPr="00675642">
        <w:t>Goischman</w:t>
      </w:r>
      <w:proofErr w:type="spellEnd"/>
      <w:r w:rsidRPr="00675642">
        <w:t xml:space="preserve"> ne lâchait jamais son cigare</w:t>
      </w:r>
      <w:r w:rsidR="00EE5875">
        <w:t xml:space="preserve">. </w:t>
      </w:r>
      <w:r w:rsidRPr="00675642">
        <w:t>Il ruminait</w:t>
      </w:r>
      <w:r w:rsidR="00EE5875">
        <w:t xml:space="preserve">. </w:t>
      </w:r>
      <w:r w:rsidRPr="00675642">
        <w:t>Il était devenu très gros</w:t>
      </w:r>
      <w:r w:rsidR="00EE5875">
        <w:t xml:space="preserve">. </w:t>
      </w:r>
      <w:r w:rsidRPr="00675642">
        <w:t>Son visage était bouffi</w:t>
      </w:r>
      <w:r w:rsidR="00EE5875">
        <w:t xml:space="preserve">. </w:t>
      </w:r>
      <w:r w:rsidRPr="00675642">
        <w:t>Et comme sa calvitie allait s</w:t>
      </w:r>
      <w:r w:rsidR="00EE5875">
        <w:t>’</w:t>
      </w:r>
      <w:r w:rsidRPr="00675642">
        <w:t>agrandissant</w:t>
      </w:r>
      <w:r w:rsidR="00EE5875">
        <w:t xml:space="preserve">, </w:t>
      </w:r>
      <w:r w:rsidRPr="00675642">
        <w:t>il s</w:t>
      </w:r>
      <w:r w:rsidR="00EE5875">
        <w:t>’</w:t>
      </w:r>
      <w:r w:rsidRPr="00675642">
        <w:t>était noué un mo</w:t>
      </w:r>
      <w:r w:rsidRPr="00675642">
        <w:t>u</w:t>
      </w:r>
      <w:r w:rsidRPr="00675642">
        <w:t>choir à damier sur le crâne</w:t>
      </w:r>
      <w:r w:rsidR="00EE5875">
        <w:t xml:space="preserve">. </w:t>
      </w:r>
      <w:r w:rsidRPr="00675642">
        <w:t>Sur la cloison</w:t>
      </w:r>
      <w:r w:rsidR="00EE5875">
        <w:t xml:space="preserve">, </w:t>
      </w:r>
      <w:r w:rsidRPr="00675642">
        <w:t>son ombre immobile était une tête de nègre extravagante</w:t>
      </w:r>
      <w:r w:rsidR="00EE5875">
        <w:t xml:space="preserve">, </w:t>
      </w:r>
      <w:r w:rsidRPr="00675642">
        <w:t>avec les quatre nœuds du mouchoir et le nez allongé</w:t>
      </w:r>
      <w:r w:rsidR="00EE5875">
        <w:t xml:space="preserve">, </w:t>
      </w:r>
      <w:r w:rsidRPr="00675642">
        <w:t>ce nez qu</w:t>
      </w:r>
      <w:r w:rsidR="00EE5875">
        <w:t>’</w:t>
      </w:r>
      <w:r w:rsidRPr="00675642">
        <w:t>il tirait sans cesse</w:t>
      </w:r>
      <w:r w:rsidR="00EE5875">
        <w:t xml:space="preserve">. </w:t>
      </w:r>
      <w:r w:rsidRPr="00675642">
        <w:t>Et sa main et son bras faisaient trompe sur la paroi</w:t>
      </w:r>
      <w:r w:rsidR="00EE5875">
        <w:t xml:space="preserve">. </w:t>
      </w:r>
      <w:r w:rsidRPr="00675642">
        <w:t>Son coin était rempli par une masse énorme qui bougeait rarement et que trouait un œil</w:t>
      </w:r>
      <w:r w:rsidR="00EE5875">
        <w:t xml:space="preserve">. </w:t>
      </w:r>
      <w:r w:rsidRPr="00675642">
        <w:t>Un œil allumé</w:t>
      </w:r>
      <w:r w:rsidR="00EE5875">
        <w:t xml:space="preserve">. </w:t>
      </w:r>
      <w:r w:rsidRPr="00675642">
        <w:t>L</w:t>
      </w:r>
      <w:r w:rsidR="00EE5875">
        <w:t>’</w:t>
      </w:r>
      <w:r w:rsidRPr="00675642">
        <w:t>œil de son cigare</w:t>
      </w:r>
      <w:r w:rsidR="00EE5875">
        <w:t xml:space="preserve">. </w:t>
      </w:r>
      <w:proofErr w:type="spellStart"/>
      <w:r w:rsidRPr="00675642">
        <w:t>Arkadie</w:t>
      </w:r>
      <w:proofErr w:type="spellEnd"/>
      <w:r w:rsidRPr="00675642">
        <w:t xml:space="preserve"> </w:t>
      </w:r>
      <w:proofErr w:type="spellStart"/>
      <w:r w:rsidRPr="00675642">
        <w:t>Goi</w:t>
      </w:r>
      <w:r w:rsidRPr="00675642">
        <w:t>s</w:t>
      </w:r>
      <w:r w:rsidRPr="00675642">
        <w:t>chman</w:t>
      </w:r>
      <w:proofErr w:type="spellEnd"/>
      <w:r w:rsidRPr="00675642">
        <w:t xml:space="preserve"> ruminait</w:t>
      </w:r>
      <w:r w:rsidR="00EE5875">
        <w:t>.</w:t>
      </w:r>
    </w:p>
    <w:p w14:paraId="1464BF7C" w14:textId="77777777" w:rsidR="00EE5875" w:rsidRDefault="00457E89" w:rsidP="00457E89">
      <w:r w:rsidRPr="00675642">
        <w:t>Il était victime d</w:t>
      </w:r>
      <w:r w:rsidR="00EE5875">
        <w:t>’</w:t>
      </w:r>
      <w:r w:rsidRPr="00675642">
        <w:t>un phénomène psychique</w:t>
      </w:r>
      <w:r w:rsidR="00EE5875">
        <w:t xml:space="preserve">, </w:t>
      </w:r>
      <w:r w:rsidRPr="00675642">
        <w:t>assez fréquent durant la longue nuit australe</w:t>
      </w:r>
      <w:r w:rsidR="00EE5875">
        <w:t xml:space="preserve">, </w:t>
      </w:r>
      <w:r w:rsidRPr="00675642">
        <w:t>auquel succombent les êtres les plus fins comme les plus grossiers</w:t>
      </w:r>
      <w:r w:rsidR="00EE5875">
        <w:t xml:space="preserve">, </w:t>
      </w:r>
      <w:r w:rsidRPr="00675642">
        <w:t>un savant bactériologiste aussi bien qu</w:t>
      </w:r>
      <w:r w:rsidR="00EE5875">
        <w:t>’</w:t>
      </w:r>
      <w:r w:rsidRPr="00675642">
        <w:t>un rude matelot</w:t>
      </w:r>
      <w:r w:rsidR="00EE5875">
        <w:t xml:space="preserve">. </w:t>
      </w:r>
      <w:r w:rsidRPr="00675642">
        <w:t>C</w:t>
      </w:r>
      <w:r w:rsidR="00EE5875">
        <w:t>’</w:t>
      </w:r>
      <w:r w:rsidRPr="00675642">
        <w:t>est un mal contre lequel il est difficile de lutter</w:t>
      </w:r>
      <w:r w:rsidR="00EE5875">
        <w:t xml:space="preserve">. </w:t>
      </w:r>
      <w:r w:rsidRPr="00675642">
        <w:t>Subitement</w:t>
      </w:r>
      <w:r w:rsidR="00EE5875">
        <w:t xml:space="preserve">, </w:t>
      </w:r>
      <w:r w:rsidRPr="00675642">
        <w:t>sans raison</w:t>
      </w:r>
      <w:r w:rsidR="00EE5875">
        <w:t xml:space="preserve">, </w:t>
      </w:r>
      <w:r w:rsidRPr="00675642">
        <w:t>au milieu d</w:t>
      </w:r>
      <w:r w:rsidR="00EE5875">
        <w:t>’</w:t>
      </w:r>
      <w:r w:rsidRPr="00675642">
        <w:t>une o</w:t>
      </w:r>
      <w:r w:rsidRPr="00675642">
        <w:t>c</w:t>
      </w:r>
      <w:r w:rsidRPr="00675642">
        <w:t>cupation qui peut absorber toute l</w:t>
      </w:r>
      <w:r w:rsidR="00EE5875">
        <w:t>’</w:t>
      </w:r>
      <w:r w:rsidRPr="00675642">
        <w:t>attention et demander toute votre présence d</w:t>
      </w:r>
      <w:r w:rsidR="00EE5875">
        <w:t>’</w:t>
      </w:r>
      <w:r w:rsidRPr="00675642">
        <w:t>esprit</w:t>
      </w:r>
      <w:r w:rsidR="00EE5875">
        <w:t xml:space="preserve">, </w:t>
      </w:r>
      <w:r w:rsidRPr="00675642">
        <w:t>on est distrait par une image que</w:t>
      </w:r>
      <w:r w:rsidRPr="00675642">
        <w:t>l</w:t>
      </w:r>
      <w:r w:rsidRPr="00675642">
        <w:t>conque qui monte dans la conscience et s</w:t>
      </w:r>
      <w:r w:rsidR="00EE5875">
        <w:t>’</w:t>
      </w:r>
      <w:r w:rsidRPr="00675642">
        <w:t>impose avec une i</w:t>
      </w:r>
      <w:r w:rsidRPr="00675642">
        <w:t>n</w:t>
      </w:r>
      <w:r w:rsidRPr="00675642">
        <w:t>tensité</w:t>
      </w:r>
      <w:r w:rsidR="00EE5875">
        <w:t xml:space="preserve">, </w:t>
      </w:r>
      <w:r w:rsidRPr="00675642">
        <w:t>une apparence de réalité</w:t>
      </w:r>
      <w:r w:rsidR="00EE5875">
        <w:t xml:space="preserve">, </w:t>
      </w:r>
      <w:r w:rsidRPr="00675642">
        <w:t>une minutie dans le détail presque pénibles</w:t>
      </w:r>
      <w:r w:rsidR="00EE5875">
        <w:t xml:space="preserve">. </w:t>
      </w:r>
      <w:r w:rsidRPr="00675642">
        <w:t>C</w:t>
      </w:r>
      <w:r w:rsidR="00EE5875">
        <w:t>’</w:t>
      </w:r>
      <w:r w:rsidRPr="00675642">
        <w:t>est de préférence une scène de son passé</w:t>
      </w:r>
      <w:r w:rsidR="00EE5875">
        <w:t xml:space="preserve">, </w:t>
      </w:r>
      <w:r w:rsidRPr="00675642">
        <w:t>de son chez soi</w:t>
      </w:r>
      <w:r w:rsidR="00EE5875">
        <w:t xml:space="preserve">, </w:t>
      </w:r>
      <w:r w:rsidRPr="00675642">
        <w:t>et presque toujours une scène de la vie en famille</w:t>
      </w:r>
      <w:r w:rsidR="00EE5875">
        <w:t xml:space="preserve">, </w:t>
      </w:r>
      <w:r w:rsidRPr="00675642">
        <w:t>récente ou éloignée</w:t>
      </w:r>
      <w:r w:rsidR="00EE5875">
        <w:t xml:space="preserve">. </w:t>
      </w:r>
      <w:r w:rsidRPr="00675642">
        <w:t>On ne peut non seulement en détacher les yeux</w:t>
      </w:r>
      <w:r w:rsidR="00EE5875">
        <w:t xml:space="preserve">, </w:t>
      </w:r>
      <w:r w:rsidRPr="00675642">
        <w:t>mais on est réellement au milieu des siens</w:t>
      </w:r>
      <w:r w:rsidR="00EE5875">
        <w:t xml:space="preserve">. </w:t>
      </w:r>
      <w:r w:rsidRPr="00675642">
        <w:t>On tourne les pages d</w:t>
      </w:r>
      <w:r w:rsidR="00EE5875">
        <w:t>’</w:t>
      </w:r>
      <w:r w:rsidRPr="00675642">
        <w:t>un livre lu dans son enfance</w:t>
      </w:r>
      <w:r w:rsidR="00EE5875">
        <w:t xml:space="preserve">, </w:t>
      </w:r>
      <w:r w:rsidRPr="00675642">
        <w:t>on est sur les genoux de sa mère</w:t>
      </w:r>
      <w:r w:rsidR="00EE5875">
        <w:t xml:space="preserve">, </w:t>
      </w:r>
      <w:r w:rsidRPr="00675642">
        <w:t>on se rappelle le son de sa voix</w:t>
      </w:r>
      <w:r w:rsidR="00EE5875">
        <w:t xml:space="preserve">, </w:t>
      </w:r>
      <w:r w:rsidRPr="00675642">
        <w:t>et l</w:t>
      </w:r>
      <w:r w:rsidR="00EE5875">
        <w:t>’</w:t>
      </w:r>
      <w:r w:rsidRPr="00675642">
        <w:t>on entend une parole</w:t>
      </w:r>
      <w:r w:rsidR="00EE5875">
        <w:t xml:space="preserve">, </w:t>
      </w:r>
      <w:r w:rsidRPr="00675642">
        <w:t>une inflexion</w:t>
      </w:r>
      <w:r w:rsidR="00EE5875">
        <w:t xml:space="preserve">, </w:t>
      </w:r>
      <w:r w:rsidRPr="00675642">
        <w:t>un soupir qui vous fait se retourner</w:t>
      </w:r>
      <w:r w:rsidR="00EE5875">
        <w:t xml:space="preserve">. </w:t>
      </w:r>
      <w:r w:rsidRPr="00675642">
        <w:t>Cette sorte de dédoublement ne dure que quelques secondes et l</w:t>
      </w:r>
      <w:r w:rsidR="00EE5875">
        <w:t>’</w:t>
      </w:r>
      <w:r w:rsidRPr="00675642">
        <w:t>on reprend rapidement contact avec la réalité ambiante</w:t>
      </w:r>
      <w:r w:rsidR="00EE5875">
        <w:t xml:space="preserve">. </w:t>
      </w:r>
      <w:r w:rsidRPr="00675642">
        <w:t>Mais il peut ég</w:t>
      </w:r>
      <w:r w:rsidRPr="00675642">
        <w:t>a</w:t>
      </w:r>
      <w:r w:rsidRPr="00675642">
        <w:t>lement obnubiler un esprit qui s</w:t>
      </w:r>
      <w:r w:rsidR="00EE5875">
        <w:t>’</w:t>
      </w:r>
      <w:r w:rsidRPr="00675642">
        <w:t>y livre avec mélancolie</w:t>
      </w:r>
      <w:r w:rsidR="00EE5875">
        <w:t>.</w:t>
      </w:r>
    </w:p>
    <w:p w14:paraId="7EAA0C97" w14:textId="77777777" w:rsidR="00EE5875" w:rsidRDefault="00457E89" w:rsidP="00457E89">
      <w:r w:rsidRPr="00675642">
        <w:t>Où le cas d</w:t>
      </w:r>
      <w:r w:rsidR="00EE5875">
        <w:t>’</w:t>
      </w:r>
      <w:proofErr w:type="spellStart"/>
      <w:r w:rsidRPr="00675642">
        <w:t>Arkadie</w:t>
      </w:r>
      <w:proofErr w:type="spellEnd"/>
      <w:r w:rsidRPr="00675642">
        <w:t xml:space="preserve"> </w:t>
      </w:r>
      <w:proofErr w:type="spellStart"/>
      <w:r w:rsidRPr="00675642">
        <w:t>Goischman</w:t>
      </w:r>
      <w:proofErr w:type="spellEnd"/>
      <w:r w:rsidRPr="00675642">
        <w:t xml:space="preserve"> devenait curieux</w:t>
      </w:r>
      <w:r w:rsidR="00EE5875">
        <w:t xml:space="preserve">, </w:t>
      </w:r>
      <w:r w:rsidRPr="00675642">
        <w:t>c</w:t>
      </w:r>
      <w:r w:rsidR="00EE5875">
        <w:t>’</w:t>
      </w:r>
      <w:r w:rsidRPr="00675642">
        <w:t>est que le poète n</w:t>
      </w:r>
      <w:r w:rsidR="00EE5875">
        <w:t>’</w:t>
      </w:r>
      <w:r w:rsidRPr="00675642">
        <w:t>avait pas d</w:t>
      </w:r>
      <w:r w:rsidR="00EE5875">
        <w:t>’</w:t>
      </w:r>
      <w:r w:rsidRPr="00675642">
        <w:t xml:space="preserve">autre occupation que justement </w:t>
      </w:r>
      <w:r w:rsidRPr="00675642">
        <w:lastRenderedPageBreak/>
        <w:t>celle de provoquer ces retours inattendus du passé</w:t>
      </w:r>
      <w:r w:rsidR="00EE5875">
        <w:t xml:space="preserve">, </w:t>
      </w:r>
      <w:r w:rsidRPr="00675642">
        <w:t>de s</w:t>
      </w:r>
      <w:r w:rsidR="00EE5875">
        <w:t>’</w:t>
      </w:r>
      <w:r w:rsidRPr="00675642">
        <w:t>y complaire</w:t>
      </w:r>
      <w:r w:rsidR="00EE5875">
        <w:t xml:space="preserve">, </w:t>
      </w:r>
      <w:r w:rsidRPr="00675642">
        <w:t>et de ne plus vouloir s</w:t>
      </w:r>
      <w:r w:rsidR="00EE5875">
        <w:t>’</w:t>
      </w:r>
      <w:r w:rsidRPr="00675642">
        <w:t>en détacher</w:t>
      </w:r>
      <w:r w:rsidR="00EE5875">
        <w:t xml:space="preserve">. </w:t>
      </w:r>
      <w:r w:rsidRPr="00675642">
        <w:t>Il n</w:t>
      </w:r>
      <w:r w:rsidR="00EE5875">
        <w:t>’</w:t>
      </w:r>
      <w:r w:rsidRPr="00675642">
        <w:t>en était déjà plus maître</w:t>
      </w:r>
      <w:r w:rsidR="00EE5875">
        <w:t xml:space="preserve">, </w:t>
      </w:r>
      <w:r w:rsidRPr="00675642">
        <w:t>car</w:t>
      </w:r>
      <w:r w:rsidR="00EE5875">
        <w:t xml:space="preserve">, </w:t>
      </w:r>
      <w:r w:rsidRPr="00675642">
        <w:t>comme il n</w:t>
      </w:r>
      <w:r w:rsidR="00EE5875">
        <w:t>’</w:t>
      </w:r>
      <w:r w:rsidRPr="00675642">
        <w:t>avait jamais eu de chez soi et qu</w:t>
      </w:r>
      <w:r w:rsidR="00EE5875">
        <w:t>’</w:t>
      </w:r>
      <w:r w:rsidRPr="00675642">
        <w:t>il n</w:t>
      </w:r>
      <w:r w:rsidR="00EE5875">
        <w:t>’</w:t>
      </w:r>
      <w:r w:rsidRPr="00675642">
        <w:t>avait jamais connu les siens</w:t>
      </w:r>
      <w:r w:rsidR="00EE5875">
        <w:t xml:space="preserve">, </w:t>
      </w:r>
      <w:r w:rsidRPr="00675642">
        <w:t>il s</w:t>
      </w:r>
      <w:r w:rsidR="00EE5875">
        <w:t>’</w:t>
      </w:r>
      <w:r w:rsidRPr="00675642">
        <w:t>efforçait de reconnaître les visages qui s</w:t>
      </w:r>
      <w:r w:rsidR="00EE5875">
        <w:t>’</w:t>
      </w:r>
      <w:r w:rsidRPr="00675642">
        <w:t>imposaient à lui et que son attention regroupait anxieusement pour retrouver un nom</w:t>
      </w:r>
      <w:r w:rsidR="00EE5875">
        <w:t xml:space="preserve">, </w:t>
      </w:r>
      <w:r w:rsidRPr="00675642">
        <w:t>un nom propre</w:t>
      </w:r>
      <w:r w:rsidR="00EE5875">
        <w:t xml:space="preserve">, </w:t>
      </w:r>
      <w:r w:rsidRPr="00675642">
        <w:t>au moins un</w:t>
      </w:r>
      <w:r w:rsidR="00EE5875">
        <w:t xml:space="preserve">, </w:t>
      </w:r>
      <w:r w:rsidRPr="00675642">
        <w:t>un seul</w:t>
      </w:r>
      <w:r w:rsidR="00EE5875">
        <w:t xml:space="preserve">, </w:t>
      </w:r>
      <w:r w:rsidRPr="00675642">
        <w:t>un nom de famille</w:t>
      </w:r>
      <w:r w:rsidR="00EE5875">
        <w:t xml:space="preserve">, </w:t>
      </w:r>
      <w:r w:rsidRPr="00675642">
        <w:t>le sien</w:t>
      </w:r>
      <w:r w:rsidR="00EE5875">
        <w:t xml:space="preserve">, </w:t>
      </w:r>
      <w:r w:rsidRPr="00675642">
        <w:t>à y opposer comme une digue aux flots tumultueux des associations d</w:t>
      </w:r>
      <w:r w:rsidR="00EE5875">
        <w:t>’</w:t>
      </w:r>
      <w:r w:rsidRPr="00675642">
        <w:t>images et de visages qui l</w:t>
      </w:r>
      <w:r w:rsidR="00EE5875">
        <w:t>’</w:t>
      </w:r>
      <w:r w:rsidRPr="00675642">
        <w:t>entraînaient</w:t>
      </w:r>
      <w:r w:rsidR="00EE5875">
        <w:t xml:space="preserve">. </w:t>
      </w:r>
      <w:r w:rsidRPr="00675642">
        <w:t>Ses efforts étaient vains</w:t>
      </w:r>
      <w:r w:rsidR="00EE5875">
        <w:t xml:space="preserve">. </w:t>
      </w:r>
      <w:r w:rsidRPr="00675642">
        <w:t>Son passé était déchiré comme sa vie</w:t>
      </w:r>
      <w:r w:rsidR="00EE5875">
        <w:t xml:space="preserve">. </w:t>
      </w:r>
      <w:r w:rsidRPr="00675642">
        <w:t>Tout n</w:t>
      </w:r>
      <w:r w:rsidR="00EE5875">
        <w:t>’</w:t>
      </w:r>
      <w:r w:rsidRPr="00675642">
        <w:t>était que lambeaux éparpillés</w:t>
      </w:r>
      <w:r w:rsidR="00EE5875">
        <w:t xml:space="preserve">, </w:t>
      </w:r>
      <w:r w:rsidRPr="00675642">
        <w:t>taches et déchirures</w:t>
      </w:r>
      <w:r w:rsidR="00EE5875">
        <w:t xml:space="preserve">. </w:t>
      </w:r>
      <w:r w:rsidRPr="00675642">
        <w:t>Ô misérable vagabondage</w:t>
      </w:r>
      <w:r w:rsidR="00EE5875">
        <w:t xml:space="preserve"> ! </w:t>
      </w:r>
      <w:r w:rsidRPr="00675642">
        <w:t>Solitude intégrale</w:t>
      </w:r>
      <w:r w:rsidR="00EE5875">
        <w:t>.</w:t>
      </w:r>
    </w:p>
    <w:p w14:paraId="335179AE" w14:textId="77777777" w:rsidR="00EE5875" w:rsidRDefault="00457E89" w:rsidP="00457E89">
      <w:r w:rsidRPr="00675642">
        <w:t>Longue nuit</w:t>
      </w:r>
      <w:r w:rsidR="00EE5875">
        <w:t>.</w:t>
      </w:r>
    </w:p>
    <w:p w14:paraId="762F8F98" w14:textId="77777777" w:rsidR="00EE5875" w:rsidRDefault="00457E89" w:rsidP="00457E89">
      <w:r w:rsidRPr="00675642">
        <w:t>Ainsi</w:t>
      </w:r>
      <w:r w:rsidR="00EE5875">
        <w:t xml:space="preserve">, </w:t>
      </w:r>
      <w:r w:rsidRPr="00675642">
        <w:t>il se voyait dans un petit café d</w:t>
      </w:r>
      <w:r w:rsidR="00EE5875">
        <w:t>’</w:t>
      </w:r>
      <w:r w:rsidRPr="00675642">
        <w:t>un faubourg</w:t>
      </w:r>
      <w:r w:rsidR="00EE5875">
        <w:t xml:space="preserve">. </w:t>
      </w:r>
      <w:r w:rsidRPr="00675642">
        <w:t>Dans quelle ville</w:t>
      </w:r>
      <w:r w:rsidR="00EE5875">
        <w:t xml:space="preserve"> ? </w:t>
      </w:r>
      <w:r w:rsidRPr="00675642">
        <w:t>Il ne le savait pas</w:t>
      </w:r>
      <w:r w:rsidR="00EE5875">
        <w:t xml:space="preserve">. </w:t>
      </w:r>
      <w:r w:rsidRPr="00675642">
        <w:t>Ce devait être l</w:t>
      </w:r>
      <w:r w:rsidR="00EE5875">
        <w:t>’</w:t>
      </w:r>
      <w:r w:rsidRPr="00675642">
        <w:t>hiver</w:t>
      </w:r>
      <w:r w:rsidR="00EE5875">
        <w:t xml:space="preserve">, </w:t>
      </w:r>
      <w:r w:rsidRPr="00675642">
        <w:t>car des vieillards à barbe et à fourrures l</w:t>
      </w:r>
      <w:r w:rsidR="00EE5875">
        <w:t>’</w:t>
      </w:r>
      <w:r w:rsidRPr="00675642">
        <w:t>interrogeaient</w:t>
      </w:r>
      <w:r w:rsidR="00EE5875">
        <w:t xml:space="preserve">. </w:t>
      </w:r>
      <w:r w:rsidRPr="00675642">
        <w:t>Il était tout p</w:t>
      </w:r>
      <w:r w:rsidRPr="00675642">
        <w:t>e</w:t>
      </w:r>
      <w:r w:rsidRPr="00675642">
        <w:t>tit</w:t>
      </w:r>
      <w:r w:rsidR="00EE5875">
        <w:t xml:space="preserve">, </w:t>
      </w:r>
      <w:r w:rsidRPr="00675642">
        <w:t>petit au milieu d</w:t>
      </w:r>
      <w:r w:rsidR="00EE5875">
        <w:t>’</w:t>
      </w:r>
      <w:r w:rsidRPr="00675642">
        <w:t>eux</w:t>
      </w:r>
      <w:r w:rsidR="00EE5875">
        <w:t xml:space="preserve">. </w:t>
      </w:r>
      <w:r w:rsidRPr="00675642">
        <w:t>Il n</w:t>
      </w:r>
      <w:r w:rsidR="00EE5875">
        <w:t>’</w:t>
      </w:r>
      <w:r w:rsidRPr="00675642">
        <w:t>était pas rassuré</w:t>
      </w:r>
      <w:r w:rsidR="00EE5875">
        <w:t xml:space="preserve">. </w:t>
      </w:r>
      <w:r w:rsidRPr="00675642">
        <w:t>On lui demandait qui il était</w:t>
      </w:r>
      <w:r w:rsidR="00EE5875">
        <w:t xml:space="preserve">, </w:t>
      </w:r>
      <w:r w:rsidRPr="00675642">
        <w:t>le nom de ses parents</w:t>
      </w:r>
      <w:r w:rsidR="00EE5875">
        <w:t xml:space="preserve">, </w:t>
      </w:r>
      <w:r w:rsidRPr="00675642">
        <w:t>le sien</w:t>
      </w:r>
      <w:r w:rsidR="00EE5875">
        <w:t xml:space="preserve">, </w:t>
      </w:r>
      <w:r w:rsidRPr="00675642">
        <w:t>et il ne savait pas et il pleurait</w:t>
      </w:r>
      <w:r w:rsidR="00EE5875">
        <w:t xml:space="preserve">, </w:t>
      </w:r>
      <w:r w:rsidRPr="00675642">
        <w:t>ses petites mains sur les yeux</w:t>
      </w:r>
      <w:r w:rsidR="00EE5875">
        <w:t xml:space="preserve">. </w:t>
      </w:r>
      <w:r w:rsidRPr="00675642">
        <w:t>Il pouvait avoir quatre</w:t>
      </w:r>
      <w:r w:rsidR="00EE5875">
        <w:t xml:space="preserve">, </w:t>
      </w:r>
      <w:r w:rsidRPr="00675642">
        <w:t>cinq ans</w:t>
      </w:r>
      <w:r w:rsidR="00EE5875">
        <w:t xml:space="preserve">. </w:t>
      </w:r>
      <w:r w:rsidRPr="00675642">
        <w:t>Tout à coup une gifle formidable l</w:t>
      </w:r>
      <w:r w:rsidR="00EE5875">
        <w:t>’</w:t>
      </w:r>
      <w:r w:rsidRPr="00675642">
        <w:t>envoya rouler parmi les tables</w:t>
      </w:r>
      <w:r w:rsidR="00EE5875">
        <w:t xml:space="preserve">. </w:t>
      </w:r>
      <w:r w:rsidRPr="00675642">
        <w:t>Les vieillards se battaient entre eux</w:t>
      </w:r>
      <w:r w:rsidR="00EE5875">
        <w:t xml:space="preserve">. </w:t>
      </w:r>
      <w:r w:rsidRPr="00675642">
        <w:t>Il entend leurs voix aiguës</w:t>
      </w:r>
      <w:r w:rsidR="00EE5875">
        <w:t xml:space="preserve">, </w:t>
      </w:r>
      <w:r w:rsidRPr="00675642">
        <w:t>criardes</w:t>
      </w:r>
      <w:r w:rsidR="00EE5875">
        <w:t xml:space="preserve">. </w:t>
      </w:r>
      <w:r w:rsidRPr="00675642">
        <w:t>En quelle langue se disputaient-ils et où se passait cette scène</w:t>
      </w:r>
      <w:r w:rsidR="00EE5875">
        <w:t xml:space="preserve"> ? </w:t>
      </w:r>
      <w:r w:rsidRPr="00675642">
        <w:t xml:space="preserve">Tout ce que </w:t>
      </w:r>
      <w:proofErr w:type="spellStart"/>
      <w:r w:rsidRPr="00675642">
        <w:t>Goischman</w:t>
      </w:r>
      <w:proofErr w:type="spellEnd"/>
      <w:r w:rsidRPr="00675642">
        <w:t xml:space="preserve"> peut préciser</w:t>
      </w:r>
      <w:r w:rsidR="00EE5875">
        <w:t xml:space="preserve">, </w:t>
      </w:r>
      <w:r w:rsidRPr="00675642">
        <w:t>c</w:t>
      </w:r>
      <w:r w:rsidR="00EE5875">
        <w:t>’</w:t>
      </w:r>
      <w:r w:rsidRPr="00675642">
        <w:t>est qu</w:t>
      </w:r>
      <w:r w:rsidR="00EE5875">
        <w:t>’</w:t>
      </w:r>
      <w:r w:rsidRPr="00675642">
        <w:t>alors il était tout petit enfant et qu</w:t>
      </w:r>
      <w:r w:rsidR="00EE5875">
        <w:t>’</w:t>
      </w:r>
      <w:r w:rsidRPr="00675642">
        <w:t>il avait toujours faim</w:t>
      </w:r>
      <w:r w:rsidR="00EE5875">
        <w:t xml:space="preserve">. </w:t>
      </w:r>
      <w:r w:rsidRPr="00675642">
        <w:t>Une faim terrible</w:t>
      </w:r>
      <w:r w:rsidR="00EE5875">
        <w:t>.</w:t>
      </w:r>
    </w:p>
    <w:p w14:paraId="5B6622E2" w14:textId="77777777" w:rsidR="00EE5875" w:rsidRDefault="00457E89" w:rsidP="00457E89">
      <w:r w:rsidRPr="00675642">
        <w:t>Il se tirait le nez par saccades en cherchant où situer cette scène et en cherchant la raison de sa présence chez les viei</w:t>
      </w:r>
      <w:r w:rsidRPr="00675642">
        <w:t>l</w:t>
      </w:r>
      <w:r w:rsidRPr="00675642">
        <w:t>lards</w:t>
      </w:r>
      <w:r w:rsidR="00EE5875">
        <w:t xml:space="preserve">. </w:t>
      </w:r>
      <w:r w:rsidRPr="00675642">
        <w:t>Il avait tant de souvenirs de famine</w:t>
      </w:r>
      <w:r w:rsidR="00EE5875">
        <w:t xml:space="preserve"> ! </w:t>
      </w:r>
      <w:r w:rsidRPr="00675642">
        <w:t>La sensation de la faim le fait revenir à soi</w:t>
      </w:r>
      <w:r w:rsidR="00EE5875">
        <w:t xml:space="preserve">. </w:t>
      </w:r>
      <w:r w:rsidRPr="00675642">
        <w:t>Il ouvre les yeux et allume un nouveau cigare</w:t>
      </w:r>
      <w:r w:rsidR="00EE5875">
        <w:t>.</w:t>
      </w:r>
    </w:p>
    <w:p w14:paraId="7775047B" w14:textId="77777777" w:rsidR="00EE5875" w:rsidRDefault="00457E89" w:rsidP="00457E89">
      <w:proofErr w:type="spellStart"/>
      <w:r w:rsidRPr="00675642">
        <w:lastRenderedPageBreak/>
        <w:t>Arkadie</w:t>
      </w:r>
      <w:proofErr w:type="spellEnd"/>
      <w:r w:rsidRPr="00675642">
        <w:t xml:space="preserve"> </w:t>
      </w:r>
      <w:proofErr w:type="spellStart"/>
      <w:r w:rsidRPr="00675642">
        <w:t>Goischman</w:t>
      </w:r>
      <w:proofErr w:type="spellEnd"/>
      <w:r w:rsidR="00EE5875">
        <w:t xml:space="preserve">, </w:t>
      </w:r>
      <w:r w:rsidRPr="00675642">
        <w:t>grâce à la munificence de Dan Yack</w:t>
      </w:r>
      <w:r w:rsidR="00EE5875">
        <w:t xml:space="preserve">, </w:t>
      </w:r>
      <w:r w:rsidRPr="00675642">
        <w:t>avait une provision de cigares à portée de la main</w:t>
      </w:r>
      <w:r w:rsidR="00EE5875">
        <w:t xml:space="preserve">, </w:t>
      </w:r>
      <w:r w:rsidRPr="00675642">
        <w:t>des cigares de Sumatra qu</w:t>
      </w:r>
      <w:r w:rsidR="00EE5875">
        <w:t>’</w:t>
      </w:r>
      <w:r w:rsidRPr="00675642">
        <w:t>il avait achetés lui-même</w:t>
      </w:r>
      <w:r w:rsidR="00EE5875">
        <w:t xml:space="preserve">, </w:t>
      </w:r>
      <w:r w:rsidRPr="00675642">
        <w:t>à Padang</w:t>
      </w:r>
      <w:r w:rsidR="00EE5875">
        <w:t xml:space="preserve">, </w:t>
      </w:r>
      <w:r w:rsidRPr="00675642">
        <w:t>lors d</w:t>
      </w:r>
      <w:r w:rsidR="00EE5875">
        <w:t>’</w:t>
      </w:r>
      <w:r w:rsidRPr="00675642">
        <w:t xml:space="preserve">une escale du </w:t>
      </w:r>
      <w:r w:rsidRPr="00675642">
        <w:rPr>
          <w:i/>
          <w:iCs/>
        </w:rPr>
        <w:t>Green-Star</w:t>
      </w:r>
      <w:r w:rsidR="00EE5875">
        <w:rPr>
          <w:i/>
          <w:iCs/>
        </w:rPr>
        <w:t xml:space="preserve">. </w:t>
      </w:r>
      <w:r w:rsidRPr="00675642">
        <w:t>C</w:t>
      </w:r>
      <w:r w:rsidR="00EE5875">
        <w:t>’</w:t>
      </w:r>
      <w:r w:rsidRPr="00675642">
        <w:t>était une vague Suissesse ou une Ha</w:t>
      </w:r>
      <w:r w:rsidRPr="00675642">
        <w:t>m</w:t>
      </w:r>
      <w:r w:rsidRPr="00675642">
        <w:t>bourgeoise ou une Hollandaise qui tenait boutique</w:t>
      </w:r>
      <w:r w:rsidR="00EE5875">
        <w:t xml:space="preserve">. </w:t>
      </w:r>
      <w:r w:rsidRPr="00675642">
        <w:t>Elle avait un œil crevé</w:t>
      </w:r>
      <w:r w:rsidR="00EE5875">
        <w:t xml:space="preserve">. </w:t>
      </w:r>
      <w:r w:rsidRPr="00675642">
        <w:t>Elle lui avait demandé avec un hideux sourire s</w:t>
      </w:r>
      <w:r w:rsidR="00EE5875">
        <w:t>’</w:t>
      </w:r>
      <w:r w:rsidRPr="00675642">
        <w:t>il ne voulait pas entrer boire dans l</w:t>
      </w:r>
      <w:r w:rsidR="00EE5875">
        <w:t>’</w:t>
      </w:r>
      <w:r w:rsidRPr="00675642">
        <w:t>arrière-boutique</w:t>
      </w:r>
      <w:r w:rsidR="00EE5875">
        <w:t xml:space="preserve">. </w:t>
      </w:r>
      <w:r w:rsidRPr="00675642">
        <w:t>L</w:t>
      </w:r>
      <w:r w:rsidR="00EE5875">
        <w:t>’</w:t>
      </w:r>
      <w:r w:rsidRPr="00675642">
        <w:t>arrière-boutique était pleine de cris monosyllabiques comme une v</w:t>
      </w:r>
      <w:r w:rsidRPr="00675642">
        <w:t>o</w:t>
      </w:r>
      <w:r w:rsidRPr="00675642">
        <w:t>lière et des yeux de femmes crépitaient sur les nattes comme des colliers de verroteries qu</w:t>
      </w:r>
      <w:r w:rsidR="00EE5875">
        <w:t>’</w:t>
      </w:r>
      <w:r w:rsidRPr="00675642">
        <w:t>on défait et éparpille</w:t>
      </w:r>
      <w:r w:rsidR="00EE5875">
        <w:t xml:space="preserve">. </w:t>
      </w:r>
      <w:proofErr w:type="spellStart"/>
      <w:r w:rsidRPr="00675642">
        <w:t>Goischman</w:t>
      </w:r>
      <w:proofErr w:type="spellEnd"/>
      <w:r w:rsidRPr="00675642">
        <w:t xml:space="preserve"> s</w:t>
      </w:r>
      <w:r w:rsidR="00EE5875">
        <w:t>’</w:t>
      </w:r>
      <w:r w:rsidRPr="00675642">
        <w:t>était sauvé</w:t>
      </w:r>
      <w:r w:rsidR="00EE5875">
        <w:t xml:space="preserve">, </w:t>
      </w:r>
      <w:r w:rsidRPr="00675642">
        <w:t>car il était encore vierge</w:t>
      </w:r>
      <w:r w:rsidR="00EE5875">
        <w:t xml:space="preserve"> ; </w:t>
      </w:r>
      <w:r w:rsidRPr="00675642">
        <w:t>mais il avait bien cru e</w:t>
      </w:r>
      <w:r w:rsidRPr="00675642">
        <w:t>n</w:t>
      </w:r>
      <w:r w:rsidRPr="00675642">
        <w:t xml:space="preserve">trevoir André </w:t>
      </w:r>
      <w:proofErr w:type="spellStart"/>
      <w:r w:rsidRPr="00675642">
        <w:t>Lamont</w:t>
      </w:r>
      <w:proofErr w:type="spellEnd"/>
      <w:r w:rsidRPr="00675642">
        <w:t xml:space="preserve"> faisant l</w:t>
      </w:r>
      <w:r w:rsidR="00EE5875">
        <w:t>’</w:t>
      </w:r>
      <w:r w:rsidRPr="00675642">
        <w:t>amour avec six petites filles ind</w:t>
      </w:r>
      <w:r w:rsidRPr="00675642">
        <w:t>i</w:t>
      </w:r>
      <w:r w:rsidRPr="00675642">
        <w:t>gènes</w:t>
      </w:r>
      <w:r w:rsidR="00EE5875">
        <w:t>.</w:t>
      </w:r>
    </w:p>
    <w:p w14:paraId="48FBC4A5" w14:textId="77777777" w:rsidR="00EE5875" w:rsidRDefault="00457E89" w:rsidP="00457E89">
      <w:proofErr w:type="spellStart"/>
      <w:r w:rsidRPr="00675642">
        <w:t>Goischman</w:t>
      </w:r>
      <w:proofErr w:type="spellEnd"/>
      <w:r w:rsidRPr="00675642">
        <w:t xml:space="preserve"> tire sur son nez</w:t>
      </w:r>
      <w:r w:rsidR="00EE5875">
        <w:t xml:space="preserve">. </w:t>
      </w:r>
      <w:r w:rsidRPr="00675642">
        <w:t>Il regarde autour de lui</w:t>
      </w:r>
      <w:r w:rsidR="00EE5875">
        <w:t xml:space="preserve">. </w:t>
      </w:r>
      <w:r w:rsidRPr="00675642">
        <w:t>Bari est là qui aboie</w:t>
      </w:r>
      <w:r w:rsidR="00EE5875">
        <w:t xml:space="preserve">. </w:t>
      </w:r>
      <w:proofErr w:type="spellStart"/>
      <w:r w:rsidRPr="00675642">
        <w:t>Lamont</w:t>
      </w:r>
      <w:proofErr w:type="spellEnd"/>
      <w:r w:rsidRPr="00675642">
        <w:t xml:space="preserve"> est à sa table à écrire</w:t>
      </w:r>
      <w:r w:rsidR="00EE5875">
        <w:t xml:space="preserve">. </w:t>
      </w:r>
      <w:r w:rsidRPr="00675642">
        <w:t>Ivan mange des haricots dans son lit</w:t>
      </w:r>
      <w:r w:rsidR="00EE5875">
        <w:t xml:space="preserve">. </w:t>
      </w:r>
      <w:r w:rsidRPr="00675642">
        <w:t>Dan Yack renouvelle l</w:t>
      </w:r>
      <w:r w:rsidR="00EE5875">
        <w:t>’</w:t>
      </w:r>
      <w:r w:rsidRPr="00675642">
        <w:t>air de la chambrée avec un petit vaporisateur</w:t>
      </w:r>
      <w:r w:rsidR="00EE5875">
        <w:t>.</w:t>
      </w:r>
    </w:p>
    <w:p w14:paraId="75D5EBE2" w14:textId="77777777" w:rsidR="00EE5875" w:rsidRDefault="00457E89" w:rsidP="00457E89">
      <w:proofErr w:type="spellStart"/>
      <w:r w:rsidRPr="00675642">
        <w:t>Arkadie</w:t>
      </w:r>
      <w:proofErr w:type="spellEnd"/>
      <w:r w:rsidRPr="00675642">
        <w:t xml:space="preserve"> tire sur son cigare et lâche une grosse bouffée de fumée bleue</w:t>
      </w:r>
      <w:r w:rsidR="00EE5875">
        <w:t>.</w:t>
      </w:r>
    </w:p>
    <w:p w14:paraId="39622141" w14:textId="77777777" w:rsidR="00EE5875" w:rsidRDefault="00457E89" w:rsidP="00457E89">
      <w:r w:rsidRPr="00675642">
        <w:t>Il la suit des yeux</w:t>
      </w:r>
      <w:r w:rsidR="00EE5875">
        <w:t>.</w:t>
      </w:r>
    </w:p>
    <w:p w14:paraId="6C2E976C" w14:textId="77777777" w:rsidR="00EE5875" w:rsidRDefault="00457E89" w:rsidP="00457E89">
      <w:r w:rsidRPr="00675642">
        <w:t>La salle est pleine de fumée</w:t>
      </w:r>
      <w:r w:rsidR="00EE5875">
        <w:t xml:space="preserve">. </w:t>
      </w:r>
      <w:r w:rsidRPr="00675642">
        <w:t>Il est à New York</w:t>
      </w:r>
      <w:r w:rsidR="00EE5875">
        <w:t xml:space="preserve">. </w:t>
      </w:r>
      <w:r w:rsidRPr="00675642">
        <w:t xml:space="preserve">Il vient de prendre la parole dans </w:t>
      </w:r>
      <w:proofErr w:type="gramStart"/>
      <w:r w:rsidRPr="00675642">
        <w:t>un meeting</w:t>
      </w:r>
      <w:proofErr w:type="gramEnd"/>
      <w:r w:rsidR="00EE5875">
        <w:t xml:space="preserve">. </w:t>
      </w:r>
      <w:r w:rsidRPr="00675642">
        <w:t>Comme il descend de la tr</w:t>
      </w:r>
      <w:r w:rsidRPr="00675642">
        <w:t>i</w:t>
      </w:r>
      <w:r w:rsidRPr="00675642">
        <w:t>bune un volubile ouvrier tailleur juif s</w:t>
      </w:r>
      <w:r w:rsidR="00EE5875">
        <w:t>’</w:t>
      </w:r>
      <w:r w:rsidRPr="00675642">
        <w:t>empare de lui et l</w:t>
      </w:r>
      <w:r w:rsidR="00EE5875">
        <w:t>’</w:t>
      </w:r>
      <w:r w:rsidRPr="00675642">
        <w:t>entraîne dans la rue en s</w:t>
      </w:r>
      <w:r w:rsidR="00EE5875">
        <w:t>’</w:t>
      </w:r>
      <w:r w:rsidRPr="00675642">
        <w:t>élevant contre les contremaîtres qui débauchent les ouvrières dans les ateliers</w:t>
      </w:r>
      <w:r w:rsidR="00EE5875">
        <w:t xml:space="preserve">. </w:t>
      </w:r>
      <w:r w:rsidRPr="00675642">
        <w:t>Il gesticule beaucoup</w:t>
      </w:r>
      <w:r w:rsidR="00EE5875">
        <w:t xml:space="preserve">, </w:t>
      </w:r>
      <w:r w:rsidRPr="00675642">
        <w:t>sa voix est enrouée</w:t>
      </w:r>
      <w:r w:rsidR="00EE5875">
        <w:t xml:space="preserve"> ; </w:t>
      </w:r>
      <w:r w:rsidRPr="00675642">
        <w:t>mais comment s</w:t>
      </w:r>
      <w:r w:rsidR="00EE5875">
        <w:t>’</w:t>
      </w:r>
      <w:r w:rsidRPr="00675642">
        <w:t>appelle-t-il donc et pou</w:t>
      </w:r>
      <w:r w:rsidRPr="00675642">
        <w:t>r</w:t>
      </w:r>
      <w:r w:rsidRPr="00675642">
        <w:t>quoi se sont-ils installés tous les deux sur un banc dans un square</w:t>
      </w:r>
      <w:r w:rsidR="00EE5875">
        <w:t xml:space="preserve"> ? </w:t>
      </w:r>
      <w:r w:rsidRPr="00675642">
        <w:t>Ce devait être à l</w:t>
      </w:r>
      <w:r w:rsidR="00EE5875">
        <w:t>’</w:t>
      </w:r>
      <w:r w:rsidRPr="00675642">
        <w:t>Union-Square ou n</w:t>
      </w:r>
      <w:r w:rsidR="00EE5875">
        <w:t>’</w:t>
      </w:r>
      <w:r w:rsidRPr="00675642">
        <w:t xml:space="preserve">était-ce pas plutôt à Brooklyn ou au bout de </w:t>
      </w:r>
      <w:proofErr w:type="spellStart"/>
      <w:r w:rsidRPr="00675642">
        <w:t>Bovery</w:t>
      </w:r>
      <w:proofErr w:type="spellEnd"/>
      <w:r w:rsidR="00EE5875">
        <w:t xml:space="preserve">, </w:t>
      </w:r>
      <w:r w:rsidRPr="00675642">
        <w:t xml:space="preserve">en face les </w:t>
      </w:r>
      <w:proofErr w:type="spellStart"/>
      <w:r w:rsidRPr="00675642">
        <w:rPr>
          <w:i/>
          <w:iCs/>
        </w:rPr>
        <w:t>Jews-Foolie</w:t>
      </w:r>
      <w:r w:rsidR="00EE5875">
        <w:rPr>
          <w:i/>
          <w:iCs/>
        </w:rPr>
        <w:t>’</w:t>
      </w:r>
      <w:r w:rsidRPr="00675642">
        <w:rPr>
          <w:i/>
          <w:iCs/>
        </w:rPr>
        <w:t>s</w:t>
      </w:r>
      <w:proofErr w:type="spellEnd"/>
      <w:r w:rsidR="00EE5875">
        <w:rPr>
          <w:i/>
          <w:iCs/>
        </w:rPr>
        <w:t xml:space="preserve"> ! </w:t>
      </w:r>
      <w:r w:rsidRPr="00675642">
        <w:t>Il ne sait plus</w:t>
      </w:r>
      <w:r w:rsidR="00EE5875">
        <w:t>.</w:t>
      </w:r>
    </w:p>
    <w:p w14:paraId="46D5B279" w14:textId="77777777" w:rsidR="00EE5875" w:rsidRDefault="00457E89" w:rsidP="00457E89">
      <w:proofErr w:type="spellStart"/>
      <w:r w:rsidRPr="00675642">
        <w:lastRenderedPageBreak/>
        <w:t>Goischman</w:t>
      </w:r>
      <w:proofErr w:type="spellEnd"/>
      <w:r w:rsidRPr="00675642">
        <w:t xml:space="preserve"> se tire le nez par saccades</w:t>
      </w:r>
      <w:r w:rsidR="00EE5875">
        <w:t xml:space="preserve">. </w:t>
      </w:r>
      <w:r w:rsidRPr="00675642">
        <w:t>Il se tourne contre la cloison</w:t>
      </w:r>
      <w:r w:rsidR="00EE5875">
        <w:t xml:space="preserve">. </w:t>
      </w:r>
      <w:r w:rsidRPr="00675642">
        <w:t>Son cigare s</w:t>
      </w:r>
      <w:r w:rsidR="00EE5875">
        <w:t>’</w:t>
      </w:r>
      <w:r w:rsidRPr="00675642">
        <w:t>est éteint</w:t>
      </w:r>
      <w:r w:rsidR="00EE5875">
        <w:t xml:space="preserve">. </w:t>
      </w:r>
      <w:r w:rsidRPr="00675642">
        <w:t>Il le mâche</w:t>
      </w:r>
      <w:r w:rsidR="00EE5875">
        <w:t xml:space="preserve">. </w:t>
      </w:r>
      <w:r w:rsidRPr="00675642">
        <w:t>On l</w:t>
      </w:r>
      <w:r w:rsidR="00EE5875">
        <w:t>’</w:t>
      </w:r>
      <w:r w:rsidRPr="00675642">
        <w:t>appelle</w:t>
      </w:r>
      <w:r w:rsidR="00EE5875">
        <w:t xml:space="preserve">. </w:t>
      </w:r>
      <w:r w:rsidRPr="00675642">
        <w:t>Il ne répond pas</w:t>
      </w:r>
      <w:r w:rsidR="00EE5875">
        <w:t xml:space="preserve">. </w:t>
      </w:r>
      <w:r w:rsidRPr="00675642">
        <w:t>Il ne peut pas répondre</w:t>
      </w:r>
      <w:r w:rsidR="00EE5875">
        <w:t xml:space="preserve">. </w:t>
      </w:r>
      <w:r w:rsidRPr="00675642">
        <w:t>Il cherche</w:t>
      </w:r>
      <w:r w:rsidR="00EE5875">
        <w:t xml:space="preserve">. </w:t>
      </w:r>
      <w:r w:rsidRPr="00675642">
        <w:t>Il cherche où il se trouve</w:t>
      </w:r>
      <w:r w:rsidR="00EE5875">
        <w:t xml:space="preserve">, </w:t>
      </w:r>
      <w:r w:rsidRPr="00675642">
        <w:t>quand et pourquoi il est là</w:t>
      </w:r>
      <w:r w:rsidR="00EE5875">
        <w:t xml:space="preserve"> ? </w:t>
      </w:r>
      <w:r w:rsidRPr="00675642">
        <w:t>Oui</w:t>
      </w:r>
      <w:r w:rsidR="00EE5875">
        <w:t xml:space="preserve">, </w:t>
      </w:r>
      <w:r w:rsidRPr="00675642">
        <w:t>pourquoi</w:t>
      </w:r>
      <w:r w:rsidR="00EE5875">
        <w:t xml:space="preserve"> ? </w:t>
      </w:r>
      <w:r w:rsidRPr="00675642">
        <w:t>Il est tout nu devant un miroir</w:t>
      </w:r>
      <w:r w:rsidR="00EE5875">
        <w:t xml:space="preserve">. </w:t>
      </w:r>
      <w:r w:rsidRPr="00675642">
        <w:t>Il a au moins dix ans et c</w:t>
      </w:r>
      <w:r w:rsidR="00EE5875">
        <w:t>’</w:t>
      </w:r>
      <w:r w:rsidRPr="00675642">
        <w:t>est un jour de fête</w:t>
      </w:r>
      <w:r w:rsidR="00EE5875">
        <w:t xml:space="preserve">, </w:t>
      </w:r>
      <w:r w:rsidRPr="00675642">
        <w:t>car toutes les bougies sont allumées dans la chambre et la veille on a tué une oie</w:t>
      </w:r>
      <w:r w:rsidR="00EE5875">
        <w:t xml:space="preserve">. </w:t>
      </w:r>
      <w:r w:rsidRPr="00675642">
        <w:t>Il est tout nu devant un miroir</w:t>
      </w:r>
      <w:r w:rsidR="00EE5875">
        <w:t xml:space="preserve">, </w:t>
      </w:r>
      <w:r w:rsidRPr="00675642">
        <w:t>debout sur une commode</w:t>
      </w:r>
      <w:r w:rsidR="00EE5875">
        <w:t xml:space="preserve">, </w:t>
      </w:r>
      <w:r w:rsidRPr="00675642">
        <w:t>et il n</w:t>
      </w:r>
      <w:r w:rsidR="00EE5875">
        <w:t>’</w:t>
      </w:r>
      <w:r w:rsidRPr="00675642">
        <w:t>ose pas bouger de peur de renverser un flacon d</w:t>
      </w:r>
      <w:r w:rsidR="00EE5875">
        <w:t>’</w:t>
      </w:r>
      <w:r w:rsidRPr="00675642">
        <w:t>eau de Cologne qui est entre ses pieds</w:t>
      </w:r>
      <w:r w:rsidR="00EE5875">
        <w:t xml:space="preserve">. </w:t>
      </w:r>
      <w:r w:rsidRPr="00675642">
        <w:t>Une femme d</w:t>
      </w:r>
      <w:r w:rsidR="00EE5875">
        <w:t>’</w:t>
      </w:r>
      <w:r w:rsidRPr="00675642">
        <w:t>une quarantaine d</w:t>
      </w:r>
      <w:r w:rsidR="00EE5875">
        <w:t>’</w:t>
      </w:r>
      <w:r w:rsidRPr="00675642">
        <w:t>années se peigne devant lui</w:t>
      </w:r>
      <w:r w:rsidR="00EE5875">
        <w:t xml:space="preserve">. </w:t>
      </w:r>
      <w:r w:rsidRPr="00675642">
        <w:t>C</w:t>
      </w:r>
      <w:r w:rsidR="00EE5875">
        <w:t>’</w:t>
      </w:r>
      <w:r w:rsidRPr="00675642">
        <w:t>est cette femme qui l</w:t>
      </w:r>
      <w:r w:rsidR="00EE5875">
        <w:t>’</w:t>
      </w:r>
      <w:r w:rsidRPr="00675642">
        <w:t>a déshabillé</w:t>
      </w:r>
      <w:r w:rsidR="00EE5875">
        <w:t xml:space="preserve">, </w:t>
      </w:r>
      <w:r w:rsidRPr="00675642">
        <w:t>lavé et posé tout nu sur la commode devant le miroir</w:t>
      </w:r>
      <w:r w:rsidR="00EE5875">
        <w:t xml:space="preserve"> (</w:t>
      </w:r>
      <w:r w:rsidRPr="00675642">
        <w:t>le papier de la chambre est à gros bouquets de roses grenat</w:t>
      </w:r>
      <w:r w:rsidR="00EE5875">
        <w:t xml:space="preserve">). </w:t>
      </w:r>
      <w:r w:rsidRPr="00675642">
        <w:t>Elle a de longs cheveux noirs</w:t>
      </w:r>
      <w:r w:rsidR="00EE5875">
        <w:t xml:space="preserve">. </w:t>
      </w:r>
      <w:r w:rsidRPr="00675642">
        <w:t>Ce doit être une vieille fille</w:t>
      </w:r>
      <w:r w:rsidR="00EE5875">
        <w:t xml:space="preserve">, </w:t>
      </w:r>
      <w:r w:rsidRPr="00675642">
        <w:t>pense-t-il</w:t>
      </w:r>
      <w:r w:rsidR="00EE5875">
        <w:t xml:space="preserve">, </w:t>
      </w:r>
      <w:r w:rsidRPr="00675642">
        <w:t>puisqu</w:t>
      </w:r>
      <w:r w:rsidR="00EE5875">
        <w:t>’</w:t>
      </w:r>
      <w:r w:rsidRPr="00675642">
        <w:t>elle ne porte pas perruque comme les femmes mariées</w:t>
      </w:r>
      <w:r w:rsidR="00EE5875">
        <w:t xml:space="preserve">. </w:t>
      </w:r>
      <w:r w:rsidRPr="00675642">
        <w:t>Il a vaguement l</w:t>
      </w:r>
      <w:r w:rsidR="00EE5875">
        <w:t>’</w:t>
      </w:r>
      <w:r w:rsidRPr="00675642">
        <w:t>idée que c</w:t>
      </w:r>
      <w:r w:rsidR="00EE5875">
        <w:t>’</w:t>
      </w:r>
      <w:r w:rsidRPr="00675642">
        <w:t>est sa tante ou une parente éloignée de sa tante ou quelque amie retrouvée de sa famille</w:t>
      </w:r>
      <w:r w:rsidR="00EE5875">
        <w:t xml:space="preserve">. </w:t>
      </w:r>
      <w:r w:rsidRPr="00675642">
        <w:t>Il y a un lien quelconque</w:t>
      </w:r>
      <w:r w:rsidR="00EE5875">
        <w:t xml:space="preserve">, </w:t>
      </w:r>
      <w:r w:rsidRPr="00675642">
        <w:t>très lâche</w:t>
      </w:r>
      <w:r w:rsidR="00EE5875">
        <w:t xml:space="preserve">, </w:t>
      </w:r>
      <w:r w:rsidRPr="00675642">
        <w:t>mais qui su</w:t>
      </w:r>
      <w:r w:rsidRPr="00675642">
        <w:t>b</w:t>
      </w:r>
      <w:r w:rsidRPr="00675642">
        <w:t>siste et qui fait qu</w:t>
      </w:r>
      <w:r w:rsidR="00EE5875">
        <w:t>’</w:t>
      </w:r>
      <w:r w:rsidRPr="00675642">
        <w:t>ils sont ensemble dans cette chambre illum</w:t>
      </w:r>
      <w:r w:rsidRPr="00675642">
        <w:t>i</w:t>
      </w:r>
      <w:r w:rsidRPr="00675642">
        <w:t>née</w:t>
      </w:r>
      <w:r w:rsidR="00EE5875">
        <w:t xml:space="preserve">. </w:t>
      </w:r>
      <w:r w:rsidRPr="00675642">
        <w:t>Elle s</w:t>
      </w:r>
      <w:r w:rsidR="00EE5875">
        <w:t>’</w:t>
      </w:r>
      <w:r w:rsidRPr="00675642">
        <w:t>appelle</w:t>
      </w:r>
      <w:r w:rsidR="00EE5875">
        <w:t xml:space="preserve">… </w:t>
      </w:r>
      <w:r w:rsidRPr="00675642">
        <w:t>mais comment s</w:t>
      </w:r>
      <w:r w:rsidR="00EE5875">
        <w:t>’</w:t>
      </w:r>
      <w:r w:rsidRPr="00675642">
        <w:t>appelle-t-elle</w:t>
      </w:r>
      <w:r w:rsidR="00EE5875">
        <w:t xml:space="preserve"> ? </w:t>
      </w:r>
      <w:r w:rsidRPr="00675642">
        <w:t>Bella</w:t>
      </w:r>
      <w:r w:rsidR="00EE5875">
        <w:t xml:space="preserve">… </w:t>
      </w:r>
      <w:r w:rsidRPr="00675642">
        <w:t>ou L</w:t>
      </w:r>
      <w:r w:rsidRPr="00675642">
        <w:t>é</w:t>
      </w:r>
      <w:r w:rsidRPr="00675642">
        <w:t>na</w:t>
      </w:r>
      <w:r w:rsidR="00EE5875">
        <w:t xml:space="preserve">… </w:t>
      </w:r>
      <w:r w:rsidRPr="00675642">
        <w:t>ou Mi</w:t>
      </w:r>
      <w:r w:rsidR="00EE5875">
        <w:t xml:space="preserve">… </w:t>
      </w:r>
      <w:r w:rsidRPr="00675642">
        <w:t xml:space="preserve">ou </w:t>
      </w:r>
      <w:proofErr w:type="spellStart"/>
      <w:r w:rsidRPr="00675642">
        <w:t>No</w:t>
      </w:r>
      <w:proofErr w:type="spellEnd"/>
      <w:r w:rsidR="00EE5875">
        <w:t xml:space="preserve"> ?… </w:t>
      </w:r>
      <w:r w:rsidRPr="00675642">
        <w:t>Elle se met tout contre lui</w:t>
      </w:r>
      <w:r w:rsidR="00EE5875">
        <w:t xml:space="preserve">. </w:t>
      </w:r>
      <w:r w:rsidRPr="00675642">
        <w:t>Son visage est graisseux</w:t>
      </w:r>
      <w:r w:rsidR="00EE5875">
        <w:t xml:space="preserve">. </w:t>
      </w:r>
      <w:r w:rsidRPr="00675642">
        <w:t>Son front sent l</w:t>
      </w:r>
      <w:r w:rsidR="00EE5875">
        <w:t>’</w:t>
      </w:r>
      <w:r w:rsidRPr="00675642">
        <w:t>huile de noisette</w:t>
      </w:r>
      <w:r w:rsidR="00EE5875">
        <w:t xml:space="preserve">. </w:t>
      </w:r>
      <w:r w:rsidRPr="00675642">
        <w:t xml:space="preserve">Mais que </w:t>
      </w:r>
      <w:proofErr w:type="spellStart"/>
      <w:r w:rsidRPr="00675642">
        <w:t>fait-elle</w:t>
      </w:r>
      <w:proofErr w:type="spellEnd"/>
      <w:r w:rsidR="00EE5875">
        <w:t xml:space="preserve"> ? </w:t>
      </w:r>
      <w:r w:rsidRPr="00675642">
        <w:t>Dieu</w:t>
      </w:r>
      <w:r w:rsidR="00EE5875">
        <w:t xml:space="preserve">, </w:t>
      </w:r>
      <w:r w:rsidRPr="00675642">
        <w:t>que lui veut-elle</w:t>
      </w:r>
      <w:r w:rsidR="00EE5875">
        <w:t xml:space="preserve"> ? </w:t>
      </w:r>
      <w:r w:rsidRPr="00675642">
        <w:t>Il crie</w:t>
      </w:r>
      <w:r w:rsidR="00EE5875">
        <w:t xml:space="preserve">. </w:t>
      </w:r>
      <w:r w:rsidRPr="00675642">
        <w:t>Il se sauve</w:t>
      </w:r>
      <w:r w:rsidR="00EE5875">
        <w:t xml:space="preserve">. </w:t>
      </w:r>
      <w:r w:rsidRPr="00675642">
        <w:t>Il tombe dans la cu</w:t>
      </w:r>
      <w:r w:rsidRPr="00675642">
        <w:t>i</w:t>
      </w:r>
      <w:r w:rsidRPr="00675642">
        <w:t>sine pleine de monde</w:t>
      </w:r>
      <w:r w:rsidR="00EE5875">
        <w:t xml:space="preserve">. </w:t>
      </w:r>
      <w:r w:rsidRPr="00675642">
        <w:t xml:space="preserve">On y célébrait </w:t>
      </w:r>
      <w:r w:rsidRPr="00D147FD">
        <w:rPr>
          <w:iCs/>
        </w:rPr>
        <w:t>un</w:t>
      </w:r>
      <w:r w:rsidRPr="00675642">
        <w:t xml:space="preserve"> mariage</w:t>
      </w:r>
      <w:r w:rsidR="00EE5875">
        <w:t xml:space="preserve">. </w:t>
      </w:r>
      <w:r w:rsidRPr="00675642">
        <w:t>On le jette d</w:t>
      </w:r>
      <w:r w:rsidRPr="00675642">
        <w:t>e</w:t>
      </w:r>
      <w:r w:rsidRPr="00675642">
        <w:t>hors</w:t>
      </w:r>
      <w:r w:rsidR="00EE5875">
        <w:t xml:space="preserve">. </w:t>
      </w:r>
      <w:r w:rsidRPr="00675642">
        <w:t>Puis son pantalon</w:t>
      </w:r>
      <w:r w:rsidR="00EE5875">
        <w:t xml:space="preserve">. </w:t>
      </w:r>
      <w:r w:rsidRPr="00675642">
        <w:t>Puis sa chemise</w:t>
      </w:r>
      <w:r w:rsidR="00EE5875">
        <w:t>.</w:t>
      </w:r>
    </w:p>
    <w:p w14:paraId="40EF5D1D" w14:textId="77777777" w:rsidR="00EE5875" w:rsidRDefault="00EE5875" w:rsidP="00457E89">
      <w:r>
        <w:t>— </w:t>
      </w:r>
      <w:r w:rsidR="00457E89" w:rsidRPr="00675642">
        <w:t>Sale goï</w:t>
      </w:r>
      <w:r>
        <w:t xml:space="preserve"> ! </w:t>
      </w:r>
      <w:r w:rsidR="00457E89" w:rsidRPr="00675642">
        <w:t>crie-t-on</w:t>
      </w:r>
      <w:r>
        <w:t>.</w:t>
      </w:r>
    </w:p>
    <w:p w14:paraId="16452DB2" w14:textId="77777777" w:rsidR="00EE5875" w:rsidRDefault="00EE5875" w:rsidP="00457E89">
      <w:r>
        <w:t>« </w:t>
      </w:r>
      <w:r w:rsidR="00457E89" w:rsidRPr="00675642">
        <w:t>C</w:t>
      </w:r>
      <w:r>
        <w:t>’</w:t>
      </w:r>
      <w:r w:rsidR="00457E89" w:rsidRPr="00675642">
        <w:t>est peut-être pourquoi on m</w:t>
      </w:r>
      <w:r>
        <w:t>’</w:t>
      </w:r>
      <w:r w:rsidR="00457E89" w:rsidRPr="00675642">
        <w:t xml:space="preserve">appelle </w:t>
      </w:r>
      <w:proofErr w:type="spellStart"/>
      <w:r w:rsidR="00457E89" w:rsidRPr="00675642">
        <w:t>Goischman</w:t>
      </w:r>
      <w:proofErr w:type="spellEnd"/>
      <w:r>
        <w:t> ? »</w:t>
      </w:r>
      <w:r w:rsidR="00457E89" w:rsidRPr="00675642">
        <w:t xml:space="preserve"> se demande-t-il maintenant avec angoisse</w:t>
      </w:r>
      <w:r>
        <w:t xml:space="preserve">. </w:t>
      </w:r>
      <w:r w:rsidR="00457E89" w:rsidRPr="00675642">
        <w:t>Donc</w:t>
      </w:r>
      <w:r>
        <w:t xml:space="preserve">, </w:t>
      </w:r>
      <w:r w:rsidR="00457E89" w:rsidRPr="00675642">
        <w:t>je ne serais pas juif</w:t>
      </w:r>
      <w:r>
        <w:t xml:space="preserve"> ? </w:t>
      </w:r>
      <w:r w:rsidR="00457E89" w:rsidRPr="00675642">
        <w:t>Tout cela se passait il y a bien longtemps</w:t>
      </w:r>
      <w:r>
        <w:t xml:space="preserve">, </w:t>
      </w:r>
      <w:r w:rsidR="00457E89" w:rsidRPr="00675642">
        <w:t>quelque part dans un village juif de Galicie</w:t>
      </w:r>
      <w:r>
        <w:t xml:space="preserve">, </w:t>
      </w:r>
      <w:r w:rsidR="00457E89" w:rsidRPr="00675642">
        <w:t xml:space="preserve">du côté de </w:t>
      </w:r>
      <w:proofErr w:type="spellStart"/>
      <w:r w:rsidR="00457E89" w:rsidRPr="00675642">
        <w:t>Wyszenka</w:t>
      </w:r>
      <w:proofErr w:type="spellEnd"/>
      <w:r>
        <w:t xml:space="preserve">, </w:t>
      </w:r>
      <w:r w:rsidR="00457E89" w:rsidRPr="00675642">
        <w:t>dans la Suisse polonaise</w:t>
      </w:r>
      <w:r>
        <w:t xml:space="preserve"> ; </w:t>
      </w:r>
      <w:r w:rsidR="00457E89" w:rsidRPr="00675642">
        <w:t>mais comment s</w:t>
      </w:r>
      <w:r>
        <w:t>’</w:t>
      </w:r>
      <w:r w:rsidR="00457E89" w:rsidRPr="00675642">
        <w:t>appelaient ces gens qui ne m</w:t>
      </w:r>
      <w:r>
        <w:t>’</w:t>
      </w:r>
      <w:r w:rsidR="00457E89" w:rsidRPr="00675642">
        <w:t xml:space="preserve">ont jamais rendu mes bottes et pourquoi étais-je chez </w:t>
      </w:r>
      <w:r w:rsidR="00457E89" w:rsidRPr="00675642">
        <w:lastRenderedPageBreak/>
        <w:t>eux</w:t>
      </w:r>
      <w:r>
        <w:t xml:space="preserve"> ? </w:t>
      </w:r>
      <w:r w:rsidR="00457E89" w:rsidRPr="00675642">
        <w:t>Et que lui voulait No</w:t>
      </w:r>
      <w:r>
        <w:t xml:space="preserve">… </w:t>
      </w:r>
      <w:r w:rsidR="00457E89" w:rsidRPr="00675642">
        <w:t>ou Mi</w:t>
      </w:r>
      <w:r>
        <w:t xml:space="preserve">… </w:t>
      </w:r>
      <w:r w:rsidR="00457E89" w:rsidRPr="00675642">
        <w:t>ou Léna</w:t>
      </w:r>
      <w:r>
        <w:t xml:space="preserve">… </w:t>
      </w:r>
      <w:r w:rsidR="00457E89" w:rsidRPr="00675642">
        <w:t>ou Bella</w:t>
      </w:r>
      <w:r>
        <w:t xml:space="preserve">… </w:t>
      </w:r>
      <w:r w:rsidR="00457E89" w:rsidRPr="00675642">
        <w:t>que lui vo</w:t>
      </w:r>
      <w:r w:rsidR="00457E89" w:rsidRPr="00675642">
        <w:t>u</w:t>
      </w:r>
      <w:r w:rsidR="00457E89" w:rsidRPr="00675642">
        <w:t>lait-elle</w:t>
      </w:r>
      <w:r>
        <w:t xml:space="preserve"> ? </w:t>
      </w:r>
      <w:r w:rsidR="00457E89" w:rsidRPr="00675642">
        <w:t>Oui</w:t>
      </w:r>
      <w:r>
        <w:t xml:space="preserve">, </w:t>
      </w:r>
      <w:r w:rsidR="00457E89" w:rsidRPr="00675642">
        <w:t>quoi</w:t>
      </w:r>
      <w:r>
        <w:t> ?</w:t>
      </w:r>
    </w:p>
    <w:p w14:paraId="713516BD" w14:textId="77777777" w:rsidR="00EE5875" w:rsidRDefault="00457E89" w:rsidP="00457E89">
      <w:r w:rsidRPr="00675642">
        <w:t>Il se tire le nez</w:t>
      </w:r>
      <w:r w:rsidR="00EE5875">
        <w:t>.</w:t>
      </w:r>
    </w:p>
    <w:p w14:paraId="19FB3804" w14:textId="77777777" w:rsidR="00EE5875" w:rsidRDefault="00457E89" w:rsidP="00457E89">
      <w:r w:rsidRPr="00675642">
        <w:t>Longtemps</w:t>
      </w:r>
      <w:r w:rsidR="00EE5875">
        <w:t>.</w:t>
      </w:r>
    </w:p>
    <w:p w14:paraId="11D24E62" w14:textId="77777777" w:rsidR="00EE5875" w:rsidRDefault="00457E89" w:rsidP="00457E89">
      <w:r w:rsidRPr="00675642">
        <w:t>Il cherche</w:t>
      </w:r>
      <w:r w:rsidR="00EE5875">
        <w:t>.</w:t>
      </w:r>
    </w:p>
    <w:p w14:paraId="7822292B" w14:textId="77777777" w:rsidR="00EE5875" w:rsidRDefault="00457E89" w:rsidP="00457E89">
      <w:r w:rsidRPr="00675642">
        <w:t>Il cherche le sujet d</w:t>
      </w:r>
      <w:r w:rsidR="00EE5875">
        <w:t>’</w:t>
      </w:r>
      <w:r w:rsidRPr="00675642">
        <w:t>un roman</w:t>
      </w:r>
      <w:r w:rsidR="00EE5875">
        <w:t xml:space="preserve">. </w:t>
      </w:r>
      <w:r w:rsidRPr="00675642">
        <w:t>Oui</w:t>
      </w:r>
      <w:r w:rsidR="00EE5875">
        <w:t xml:space="preserve">, </w:t>
      </w:r>
      <w:r w:rsidRPr="00675642">
        <w:t>c</w:t>
      </w:r>
      <w:r w:rsidR="00EE5875">
        <w:t>’</w:t>
      </w:r>
      <w:r w:rsidRPr="00675642">
        <w:t>est ça</w:t>
      </w:r>
      <w:r w:rsidR="00EE5875">
        <w:t>.</w:t>
      </w:r>
    </w:p>
    <w:p w14:paraId="7439A3EB" w14:textId="77777777" w:rsidR="00EE5875" w:rsidRDefault="00EE5875" w:rsidP="00457E89">
      <w:r>
        <w:t>— </w:t>
      </w:r>
      <w:r w:rsidR="00457E89" w:rsidRPr="00675642">
        <w:t>Il faut que je trouve un lien de parenté entre toutes les personnes que j</w:t>
      </w:r>
      <w:r>
        <w:t>’</w:t>
      </w:r>
      <w:r w:rsidR="00457E89" w:rsidRPr="00675642">
        <w:t>ai rencontrées dans ma vie de vagabond</w:t>
      </w:r>
      <w:r>
        <w:t xml:space="preserve">. </w:t>
      </w:r>
      <w:r w:rsidR="00457E89" w:rsidRPr="00675642">
        <w:t>Les asiles de nuit</w:t>
      </w:r>
      <w:r>
        <w:t xml:space="preserve">, </w:t>
      </w:r>
      <w:r w:rsidR="00457E89" w:rsidRPr="00675642">
        <w:t>les fermes</w:t>
      </w:r>
      <w:r>
        <w:t xml:space="preserve">, </w:t>
      </w:r>
      <w:r w:rsidR="00457E89" w:rsidRPr="00675642">
        <w:t>les châteaux</w:t>
      </w:r>
      <w:r>
        <w:t xml:space="preserve">, </w:t>
      </w:r>
      <w:r w:rsidR="00457E89" w:rsidRPr="00675642">
        <w:t>les émigrants à fond de cale</w:t>
      </w:r>
      <w:r>
        <w:t xml:space="preserve">, </w:t>
      </w:r>
      <w:r w:rsidR="00457E89" w:rsidRPr="00675642">
        <w:t>les cocottes des grands cafés</w:t>
      </w:r>
      <w:r>
        <w:t xml:space="preserve">, </w:t>
      </w:r>
      <w:r w:rsidR="00457E89" w:rsidRPr="00675642">
        <w:t>les anarchistes</w:t>
      </w:r>
      <w:r>
        <w:t xml:space="preserve">, </w:t>
      </w:r>
      <w:r w:rsidR="00457E89" w:rsidRPr="00675642">
        <w:t>les riches</w:t>
      </w:r>
      <w:r>
        <w:t xml:space="preserve">. </w:t>
      </w:r>
      <w:r w:rsidR="00457E89" w:rsidRPr="00675642">
        <w:t>Des bougres de tous les pays et qui ne seront qu</w:t>
      </w:r>
      <w:r>
        <w:t>’</w:t>
      </w:r>
      <w:r w:rsidR="00457E89" w:rsidRPr="00675642">
        <w:t>une seule et grande famille</w:t>
      </w:r>
      <w:r>
        <w:t xml:space="preserve">, </w:t>
      </w:r>
      <w:r w:rsidR="00457E89" w:rsidRPr="00675642">
        <w:t>dont je raconterai l</w:t>
      </w:r>
      <w:r>
        <w:t>’</w:t>
      </w:r>
      <w:r w:rsidR="00457E89" w:rsidRPr="00675642">
        <w:t>histoire</w:t>
      </w:r>
      <w:r>
        <w:t>.</w:t>
      </w:r>
    </w:p>
    <w:p w14:paraId="0EFE7403" w14:textId="77777777" w:rsidR="00EE5875" w:rsidRDefault="00457E89" w:rsidP="00457E89">
      <w:r w:rsidRPr="00675642">
        <w:t>Onze mille visages le hantent</w:t>
      </w:r>
      <w:r w:rsidR="00EE5875">
        <w:t xml:space="preserve">. </w:t>
      </w:r>
      <w:r w:rsidRPr="00675642">
        <w:t>C</w:t>
      </w:r>
      <w:r w:rsidR="00EE5875">
        <w:t>’</w:t>
      </w:r>
      <w:r w:rsidRPr="00675642">
        <w:t>est sa famille</w:t>
      </w:r>
      <w:r w:rsidR="00EE5875">
        <w:t>.</w:t>
      </w:r>
    </w:p>
    <w:p w14:paraId="11DA78C1" w14:textId="77777777" w:rsidR="00EE5875" w:rsidRDefault="00457E89" w:rsidP="00457E89">
      <w:r w:rsidRPr="00675642">
        <w:t>Il va écrire le roman de sa vie</w:t>
      </w:r>
      <w:r w:rsidR="00EE5875">
        <w:t xml:space="preserve">. </w:t>
      </w:r>
      <w:r w:rsidRPr="00675642">
        <w:t>Il va raconter sa vie</w:t>
      </w:r>
      <w:r w:rsidR="00EE5875">
        <w:t xml:space="preserve">. </w:t>
      </w:r>
      <w:r w:rsidRPr="00675642">
        <w:t>C</w:t>
      </w:r>
      <w:r w:rsidR="00EE5875">
        <w:t>’</w:t>
      </w:r>
      <w:r w:rsidRPr="00675642">
        <w:t>est ça</w:t>
      </w:r>
      <w:r w:rsidR="00EE5875">
        <w:t xml:space="preserve">. </w:t>
      </w:r>
      <w:r w:rsidRPr="00675642">
        <w:t>Ses poèmes ne sont que mensonges</w:t>
      </w:r>
      <w:r w:rsidR="00EE5875">
        <w:t xml:space="preserve">. </w:t>
      </w:r>
      <w:r w:rsidRPr="00675642">
        <w:t>Il va enfin raconter sa vie</w:t>
      </w:r>
      <w:r w:rsidR="00EE5875">
        <w:t xml:space="preserve">. </w:t>
      </w:r>
      <w:r w:rsidRPr="00675642">
        <w:t>La vérité</w:t>
      </w:r>
      <w:r w:rsidR="00EE5875">
        <w:t xml:space="preserve">. </w:t>
      </w:r>
      <w:r w:rsidRPr="00675642">
        <w:t>Tout ce qu</w:t>
      </w:r>
      <w:r w:rsidR="00EE5875">
        <w:t>’</w:t>
      </w:r>
      <w:r w:rsidRPr="00675642">
        <w:t>il imagine au sujet des autres</w:t>
      </w:r>
      <w:r w:rsidR="00EE5875">
        <w:t xml:space="preserve">, </w:t>
      </w:r>
      <w:r w:rsidRPr="00675642">
        <w:t>comment il les a rencontrés et pourquoi ils font partie de son cœur</w:t>
      </w:r>
      <w:r w:rsidR="00EE5875">
        <w:t xml:space="preserve">, </w:t>
      </w:r>
      <w:r w:rsidRPr="00675642">
        <w:t>de sa mémoire</w:t>
      </w:r>
      <w:r w:rsidR="00EE5875">
        <w:t xml:space="preserve">, </w:t>
      </w:r>
      <w:r w:rsidRPr="00675642">
        <w:t>de son être le plus intime</w:t>
      </w:r>
      <w:r w:rsidR="00EE5875">
        <w:t xml:space="preserve">. </w:t>
      </w:r>
      <w:r w:rsidRPr="00675642">
        <w:t>Tout est communion</w:t>
      </w:r>
      <w:r w:rsidR="00EE5875">
        <w:t xml:space="preserve">. </w:t>
      </w:r>
      <w:r w:rsidRPr="00675642">
        <w:t>Il n</w:t>
      </w:r>
      <w:r w:rsidR="00EE5875">
        <w:t>’</w:t>
      </w:r>
      <w:r w:rsidRPr="00675642">
        <w:t>y a plus de juifs</w:t>
      </w:r>
      <w:r w:rsidR="00EE5875">
        <w:t xml:space="preserve">, </w:t>
      </w:r>
      <w:r w:rsidRPr="00675642">
        <w:t>plus d</w:t>
      </w:r>
      <w:r w:rsidR="00EE5875">
        <w:t>’</w:t>
      </w:r>
      <w:r w:rsidRPr="00675642">
        <w:t>étrangers</w:t>
      </w:r>
      <w:r w:rsidR="00EE5875">
        <w:t xml:space="preserve">. </w:t>
      </w:r>
      <w:r w:rsidRPr="00675642">
        <w:t>Il ne veut plus être seul au monde</w:t>
      </w:r>
      <w:r w:rsidR="00EE5875">
        <w:t>.</w:t>
      </w:r>
    </w:p>
    <w:p w14:paraId="7E444A4A" w14:textId="77777777" w:rsidR="00EE5875" w:rsidRDefault="00457E89" w:rsidP="00457E89">
      <w:r w:rsidRPr="00675642">
        <w:t>Ah</w:t>
      </w:r>
      <w:r w:rsidR="00EE5875">
        <w:t> !</w:t>
      </w:r>
    </w:p>
    <w:p w14:paraId="4C381EC5" w14:textId="77777777" w:rsidR="00EE5875" w:rsidRDefault="00457E89" w:rsidP="00457E89">
      <w:r w:rsidRPr="00675642">
        <w:t>Confraternité</w:t>
      </w:r>
      <w:r w:rsidR="00EE5875">
        <w:t>.</w:t>
      </w:r>
    </w:p>
    <w:p w14:paraId="6A18AC3D" w14:textId="77777777" w:rsidR="00EE5875" w:rsidRDefault="00457E89" w:rsidP="00457E89">
      <w:r w:rsidRPr="00675642">
        <w:t>Il s</w:t>
      </w:r>
      <w:r w:rsidR="00EE5875">
        <w:t>’</w:t>
      </w:r>
      <w:r w:rsidRPr="00675642">
        <w:t>endort</w:t>
      </w:r>
      <w:r w:rsidR="00EE5875">
        <w:t xml:space="preserve">. </w:t>
      </w:r>
      <w:r w:rsidRPr="00675642">
        <w:t>Paisible</w:t>
      </w:r>
      <w:r w:rsidR="00EE5875">
        <w:t>.</w:t>
      </w:r>
    </w:p>
    <w:p w14:paraId="1088E79D" w14:textId="77777777" w:rsidR="00EE5875" w:rsidRDefault="00457E89" w:rsidP="00457E89">
      <w:r w:rsidRPr="00675642">
        <w:t>À son réveil</w:t>
      </w:r>
      <w:r w:rsidR="00EE5875">
        <w:t xml:space="preserve">, </w:t>
      </w:r>
      <w:r w:rsidRPr="00675642">
        <w:t>il parle pour la première fois depuis quarante jours</w:t>
      </w:r>
      <w:r w:rsidR="00EE5875">
        <w:t> :</w:t>
      </w:r>
    </w:p>
    <w:p w14:paraId="3D13999A" w14:textId="77777777" w:rsidR="00EE5875" w:rsidRDefault="00EE5875" w:rsidP="00457E89">
      <w:r>
        <w:lastRenderedPageBreak/>
        <w:t>— </w:t>
      </w:r>
      <w:r w:rsidR="00457E89" w:rsidRPr="00675642">
        <w:t>André</w:t>
      </w:r>
      <w:r>
        <w:t xml:space="preserve">, </w:t>
      </w:r>
      <w:r w:rsidR="00457E89" w:rsidRPr="00675642">
        <w:t>je suis ton exemple</w:t>
      </w:r>
      <w:r>
        <w:t xml:space="preserve">, </w:t>
      </w:r>
      <w:r w:rsidR="00457E89" w:rsidRPr="00675642">
        <w:t>tu peux me donner un c</w:t>
      </w:r>
      <w:r w:rsidR="00457E89" w:rsidRPr="00675642">
        <w:t>a</w:t>
      </w:r>
      <w:r w:rsidR="00457E89" w:rsidRPr="00675642">
        <w:t>hier de papier blanc</w:t>
      </w:r>
      <w:r>
        <w:t> ?</w:t>
      </w:r>
    </w:p>
    <w:p w14:paraId="5E1A7D92" w14:textId="77777777" w:rsidR="00EE5875" w:rsidRDefault="00457E89" w:rsidP="00457E89">
      <w:r w:rsidRPr="00675642">
        <w:t>En disant cela</w:t>
      </w:r>
      <w:r w:rsidR="00EE5875">
        <w:t xml:space="preserve">, </w:t>
      </w:r>
      <w:r w:rsidRPr="00675642">
        <w:t>son œil tombe sur Dan Yack</w:t>
      </w:r>
      <w:r w:rsidR="00EE5875">
        <w:t>.</w:t>
      </w:r>
    </w:p>
    <w:p w14:paraId="3789C2A7" w14:textId="33F877D9" w:rsidR="00457E89" w:rsidRPr="00675642" w:rsidRDefault="00EE5875" w:rsidP="00457E89">
      <w:r>
        <w:t>« </w:t>
      </w:r>
      <w:r w:rsidR="00457E89" w:rsidRPr="00675642">
        <w:t>À propos</w:t>
      </w:r>
      <w:r>
        <w:t xml:space="preserve">, </w:t>
      </w:r>
      <w:r w:rsidR="00457E89" w:rsidRPr="00675642">
        <w:t>que vais-je faire de celui-là</w:t>
      </w:r>
      <w:r>
        <w:t xml:space="preserve"> ? </w:t>
      </w:r>
      <w:r w:rsidR="00457E89" w:rsidRPr="00675642">
        <w:t>C</w:t>
      </w:r>
      <w:r>
        <w:t>’</w:t>
      </w:r>
      <w:r w:rsidR="00457E89" w:rsidRPr="00675642">
        <w:t>est un enn</w:t>
      </w:r>
      <w:r w:rsidR="00457E89" w:rsidRPr="00675642">
        <w:t>e</w:t>
      </w:r>
      <w:r w:rsidR="00457E89" w:rsidRPr="00675642">
        <w:t>mi</w:t>
      </w:r>
      <w:r>
        <w:t>… »</w:t>
      </w:r>
    </w:p>
    <w:p w14:paraId="565A13EC" w14:textId="77777777" w:rsidR="00EE5875" w:rsidRDefault="00457E89" w:rsidP="00457E89">
      <w:r w:rsidRPr="00675642">
        <w:t>Il se remet à rêver</w:t>
      </w:r>
      <w:r w:rsidR="00EE5875">
        <w:t>.</w:t>
      </w:r>
    </w:p>
    <w:p w14:paraId="1DC47CC0" w14:textId="77777777" w:rsidR="00EE5875" w:rsidRDefault="00457E89" w:rsidP="00457E89">
      <w:r w:rsidRPr="00675642">
        <w:t>Il se retourne</w:t>
      </w:r>
      <w:r w:rsidR="00EE5875">
        <w:t>.</w:t>
      </w:r>
    </w:p>
    <w:p w14:paraId="143E5020" w14:textId="77777777" w:rsidR="00EE5875" w:rsidRDefault="00457E89" w:rsidP="00457E89">
      <w:r w:rsidRPr="00675642">
        <w:t>Il ne veut plus sortir</w:t>
      </w:r>
      <w:r w:rsidR="00EE5875">
        <w:t>.</w:t>
      </w:r>
    </w:p>
    <w:p w14:paraId="1F25EB6A" w14:textId="77777777" w:rsidR="00EE5875" w:rsidRDefault="00457E89" w:rsidP="00457E89">
      <w:r w:rsidRPr="00675642">
        <w:t>Il ne fume pas et ne se lave pas</w:t>
      </w:r>
      <w:r w:rsidR="00EE5875">
        <w:t>.</w:t>
      </w:r>
    </w:p>
    <w:p w14:paraId="7B533514" w14:textId="77777777" w:rsidR="00EE5875" w:rsidRDefault="00457E89" w:rsidP="00457E89">
      <w:r w:rsidRPr="00675642">
        <w:t xml:space="preserve">Ivan </w:t>
      </w:r>
      <w:proofErr w:type="spellStart"/>
      <w:r w:rsidRPr="00675642">
        <w:t>Sabakoff</w:t>
      </w:r>
      <w:proofErr w:type="spellEnd"/>
      <w:r w:rsidRPr="00675642">
        <w:t xml:space="preserve"> bougeait beaucoup</w:t>
      </w:r>
      <w:r w:rsidR="00EE5875">
        <w:t xml:space="preserve">. </w:t>
      </w:r>
      <w:r w:rsidRPr="00675642">
        <w:t>Il allait et venait</w:t>
      </w:r>
      <w:r w:rsidR="00EE5875">
        <w:t xml:space="preserve">. </w:t>
      </w:r>
      <w:r w:rsidRPr="00675642">
        <w:t>Il lui fallait s</w:t>
      </w:r>
      <w:r w:rsidR="00EE5875">
        <w:t>’</w:t>
      </w:r>
      <w:r w:rsidRPr="00675642">
        <w:t>occuper</w:t>
      </w:r>
      <w:r w:rsidR="00EE5875">
        <w:t xml:space="preserve">. </w:t>
      </w:r>
      <w:r w:rsidRPr="00675642">
        <w:t>Il s</w:t>
      </w:r>
      <w:r w:rsidR="00EE5875">
        <w:t>’</w:t>
      </w:r>
      <w:r w:rsidRPr="00675642">
        <w:t>était imposé bénévolement la corvée de charbon et avait pris l</w:t>
      </w:r>
      <w:r w:rsidR="00EE5875">
        <w:t>’</w:t>
      </w:r>
      <w:r w:rsidRPr="00675642">
        <w:t>entretien du feu à cœur</w:t>
      </w:r>
      <w:r w:rsidR="00EE5875">
        <w:t xml:space="preserve">. </w:t>
      </w:r>
      <w:r w:rsidRPr="00675642">
        <w:t>De temps à a</w:t>
      </w:r>
      <w:r w:rsidRPr="00675642">
        <w:t>u</w:t>
      </w:r>
      <w:r w:rsidRPr="00675642">
        <w:t>tre</w:t>
      </w:r>
      <w:r w:rsidR="00EE5875">
        <w:t xml:space="preserve">, </w:t>
      </w:r>
      <w:r w:rsidRPr="00675642">
        <w:t>il sortait</w:t>
      </w:r>
      <w:r w:rsidR="00EE5875">
        <w:t>.</w:t>
      </w:r>
    </w:p>
    <w:p w14:paraId="1AA8EB17" w14:textId="77777777" w:rsidR="00EE5875" w:rsidRDefault="00457E89" w:rsidP="00457E89">
      <w:r w:rsidRPr="00675642">
        <w:t>Malgré cela</w:t>
      </w:r>
      <w:r w:rsidR="00EE5875">
        <w:t xml:space="preserve">, </w:t>
      </w:r>
      <w:r w:rsidRPr="00675642">
        <w:t>il ne pouvait pas dormir</w:t>
      </w:r>
      <w:r w:rsidR="00EE5875">
        <w:t xml:space="preserve">. </w:t>
      </w:r>
      <w:r w:rsidRPr="00675642">
        <w:t>Alors</w:t>
      </w:r>
      <w:r w:rsidR="00EE5875">
        <w:t xml:space="preserve">, </w:t>
      </w:r>
      <w:r w:rsidRPr="00675642">
        <w:t>il mangeait</w:t>
      </w:r>
      <w:r w:rsidR="00EE5875">
        <w:t xml:space="preserve">. </w:t>
      </w:r>
      <w:r w:rsidRPr="00675642">
        <w:t>Il mangeait dix</w:t>
      </w:r>
      <w:r w:rsidR="00EE5875">
        <w:t xml:space="preserve">, </w:t>
      </w:r>
      <w:r w:rsidRPr="00675642">
        <w:t>vingt</w:t>
      </w:r>
      <w:r w:rsidR="00EE5875">
        <w:t xml:space="preserve">, </w:t>
      </w:r>
      <w:r w:rsidRPr="00675642">
        <w:t>trente fois en dehors des repas préparés par Dan Yack</w:t>
      </w:r>
      <w:r w:rsidR="00EE5875">
        <w:t xml:space="preserve">. </w:t>
      </w:r>
      <w:r w:rsidRPr="00675642">
        <w:t>Il y avait toujours un fond de gras dans sa gamelle</w:t>
      </w:r>
      <w:r w:rsidR="00EE5875">
        <w:t xml:space="preserve">, </w:t>
      </w:r>
      <w:r w:rsidRPr="00675642">
        <w:t>une espèce de gelée prise qui se fondait rapidement sur le poêle et à laquelle il ajoutait une cartouche de cacao ou un cube de bouillon</w:t>
      </w:r>
      <w:r w:rsidR="00EE5875">
        <w:t xml:space="preserve">, </w:t>
      </w:r>
      <w:r w:rsidRPr="00675642">
        <w:t>des macaroni</w:t>
      </w:r>
      <w:r w:rsidR="00EE5875">
        <w:t xml:space="preserve">, </w:t>
      </w:r>
      <w:r w:rsidRPr="00675642">
        <w:t>du café</w:t>
      </w:r>
      <w:r w:rsidR="00EE5875">
        <w:t xml:space="preserve">, </w:t>
      </w:r>
      <w:r w:rsidRPr="00675642">
        <w:t>du sucre</w:t>
      </w:r>
      <w:r w:rsidR="00EE5875">
        <w:t xml:space="preserve">, </w:t>
      </w:r>
      <w:r w:rsidRPr="00675642">
        <w:t>du sel</w:t>
      </w:r>
      <w:r w:rsidR="00EE5875">
        <w:t xml:space="preserve">, </w:t>
      </w:r>
      <w:r w:rsidRPr="00675642">
        <w:t>un morceau de lard</w:t>
      </w:r>
      <w:r w:rsidR="00EE5875">
        <w:t xml:space="preserve">, </w:t>
      </w:r>
      <w:r w:rsidRPr="00675642">
        <w:t>une pincée de thé</w:t>
      </w:r>
      <w:r w:rsidR="00EE5875">
        <w:t xml:space="preserve">, </w:t>
      </w:r>
      <w:r w:rsidRPr="00675642">
        <w:t>une bonne poignée de haricots</w:t>
      </w:r>
      <w:r w:rsidR="00EE5875">
        <w:t xml:space="preserve">, </w:t>
      </w:r>
      <w:r w:rsidRPr="00675642">
        <w:t>un bi</w:t>
      </w:r>
      <w:r w:rsidRPr="00675642">
        <w:t>s</w:t>
      </w:r>
      <w:r w:rsidRPr="00675642">
        <w:t>cuit de mer</w:t>
      </w:r>
      <w:r w:rsidR="00EE5875">
        <w:t xml:space="preserve">. </w:t>
      </w:r>
      <w:r w:rsidRPr="00675642">
        <w:t>Il avalait cette bouillie brûlante</w:t>
      </w:r>
      <w:r w:rsidR="00EE5875">
        <w:t xml:space="preserve">, </w:t>
      </w:r>
      <w:r w:rsidRPr="00675642">
        <w:t>sans s</w:t>
      </w:r>
      <w:r w:rsidR="00EE5875">
        <w:t>’</w:t>
      </w:r>
      <w:r w:rsidRPr="00675642">
        <w:t>occuper d</w:t>
      </w:r>
      <w:r w:rsidR="00EE5875">
        <w:t>’</w:t>
      </w:r>
      <w:r w:rsidRPr="00675642">
        <w:t>un fort relent de pétrole qui s</w:t>
      </w:r>
      <w:r w:rsidR="00EE5875">
        <w:t>’</w:t>
      </w:r>
      <w:r w:rsidRPr="00675642">
        <w:t>en dégageait</w:t>
      </w:r>
      <w:r w:rsidR="00EE5875">
        <w:t xml:space="preserve">. </w:t>
      </w:r>
      <w:r w:rsidRPr="00675642">
        <w:t>Souvent il y avait aussi des brins de tabac ou un fond de pipe</w:t>
      </w:r>
      <w:r w:rsidR="00EE5875">
        <w:t xml:space="preserve">. </w:t>
      </w:r>
      <w:r w:rsidRPr="00675642">
        <w:t>Il mangeait tout</w:t>
      </w:r>
      <w:r w:rsidR="00EE5875">
        <w:t xml:space="preserve">. </w:t>
      </w:r>
      <w:r w:rsidRPr="00675642">
        <w:t>Jamais Ivan ne s</w:t>
      </w:r>
      <w:r w:rsidR="00EE5875">
        <w:t>’</w:t>
      </w:r>
      <w:r w:rsidRPr="00675642">
        <w:t>était aussi bien porté</w:t>
      </w:r>
      <w:r w:rsidR="00EE5875">
        <w:t xml:space="preserve">. </w:t>
      </w:r>
      <w:r w:rsidRPr="00675642">
        <w:t>Il avait toujours bon appétit</w:t>
      </w:r>
      <w:r w:rsidR="00EE5875">
        <w:t>.</w:t>
      </w:r>
    </w:p>
    <w:p w14:paraId="4DF29933" w14:textId="77777777" w:rsidR="00EE5875" w:rsidRDefault="00457E89" w:rsidP="00457E89">
      <w:r w:rsidRPr="00675642">
        <w:t>Ivan avait trouvé une grande occupation</w:t>
      </w:r>
      <w:r w:rsidR="00EE5875">
        <w:t xml:space="preserve">. </w:t>
      </w:r>
      <w:r w:rsidRPr="00675642">
        <w:t>Elle consistait à astiquer les lampes</w:t>
      </w:r>
      <w:r w:rsidR="00EE5875">
        <w:t>.</w:t>
      </w:r>
    </w:p>
    <w:p w14:paraId="70487EFC" w14:textId="77777777" w:rsidR="00EE5875" w:rsidRDefault="00457E89" w:rsidP="00457E89">
      <w:r w:rsidRPr="00675642">
        <w:lastRenderedPageBreak/>
        <w:t>Assis dans un des fauteuils du centre de la pièce</w:t>
      </w:r>
      <w:r w:rsidR="00EE5875">
        <w:t xml:space="preserve">, </w:t>
      </w:r>
      <w:r w:rsidRPr="00675642">
        <w:t>il prenait une lampe entre les genoux</w:t>
      </w:r>
      <w:r w:rsidR="00EE5875">
        <w:t xml:space="preserve">. </w:t>
      </w:r>
      <w:r w:rsidRPr="00675642">
        <w:t>La lampe était en cuivre</w:t>
      </w:r>
      <w:r w:rsidR="00EE5875">
        <w:t xml:space="preserve">, </w:t>
      </w:r>
      <w:r w:rsidRPr="00675642">
        <w:t>grosse</w:t>
      </w:r>
      <w:r w:rsidR="00EE5875">
        <w:t xml:space="preserve">, </w:t>
      </w:r>
      <w:r w:rsidRPr="00675642">
        <w:t>ronde et joufflue</w:t>
      </w:r>
      <w:r w:rsidR="00EE5875">
        <w:t xml:space="preserve">. </w:t>
      </w:r>
      <w:r w:rsidRPr="00675642">
        <w:t>Ivan la passait au papier d</w:t>
      </w:r>
      <w:r w:rsidR="00EE5875">
        <w:t>’</w:t>
      </w:r>
      <w:r w:rsidRPr="00675642">
        <w:t>émeri</w:t>
      </w:r>
      <w:r w:rsidR="00EE5875">
        <w:t xml:space="preserve">, </w:t>
      </w:r>
      <w:r w:rsidRPr="00675642">
        <w:t>puis il la frottait longtemps au tripoli</w:t>
      </w:r>
      <w:r w:rsidR="00EE5875">
        <w:t xml:space="preserve">, </w:t>
      </w:r>
      <w:r w:rsidRPr="00675642">
        <w:t>enfin</w:t>
      </w:r>
      <w:r w:rsidR="00EE5875">
        <w:t xml:space="preserve">, </w:t>
      </w:r>
      <w:r w:rsidRPr="00675642">
        <w:t>muni d</w:t>
      </w:r>
      <w:r w:rsidR="00EE5875">
        <w:t>’</w:t>
      </w:r>
      <w:r w:rsidRPr="00675642">
        <w:t>une peau de ch</w:t>
      </w:r>
      <w:r w:rsidRPr="00675642">
        <w:t>a</w:t>
      </w:r>
      <w:r w:rsidRPr="00675642">
        <w:t>mois</w:t>
      </w:r>
      <w:r w:rsidR="00EE5875">
        <w:t xml:space="preserve">, </w:t>
      </w:r>
      <w:r w:rsidRPr="00675642">
        <w:t>il la faisait luire et reluire</w:t>
      </w:r>
      <w:r w:rsidR="00EE5875">
        <w:t xml:space="preserve">. </w:t>
      </w:r>
      <w:r w:rsidRPr="00675642">
        <w:t>Il n</w:t>
      </w:r>
      <w:r w:rsidR="00EE5875">
        <w:t>’</w:t>
      </w:r>
      <w:r w:rsidRPr="00675642">
        <w:t>y en avait jamais assez</w:t>
      </w:r>
      <w:r w:rsidR="00EE5875">
        <w:t xml:space="preserve">. </w:t>
      </w:r>
      <w:r w:rsidRPr="00675642">
        <w:t>Il s</w:t>
      </w:r>
      <w:r w:rsidR="00EE5875">
        <w:t>’</w:t>
      </w:r>
      <w:r w:rsidRPr="00675642">
        <w:t>y appliquait</w:t>
      </w:r>
      <w:r w:rsidR="00EE5875">
        <w:t>.</w:t>
      </w:r>
    </w:p>
    <w:p w14:paraId="02D61F6A" w14:textId="6EEC09FF" w:rsidR="00457E89" w:rsidRPr="00675642" w:rsidRDefault="00EE5875" w:rsidP="00457E89">
      <w:r>
        <w:t>« </w:t>
      </w:r>
      <w:r w:rsidR="00457E89" w:rsidRPr="00675642">
        <w:t>Ô Seigneur Dieu</w:t>
      </w:r>
      <w:r>
        <w:t xml:space="preserve">, </w:t>
      </w:r>
      <w:r w:rsidR="00457E89" w:rsidRPr="00675642">
        <w:t>pensait-il avec reconnaissance</w:t>
      </w:r>
      <w:r>
        <w:t xml:space="preserve">, </w:t>
      </w:r>
      <w:r w:rsidR="00457E89" w:rsidRPr="00675642">
        <w:t>que le monde est beau</w:t>
      </w:r>
      <w:r>
        <w:t> ! »</w:t>
      </w:r>
    </w:p>
    <w:p w14:paraId="3224C309" w14:textId="77777777" w:rsidR="00EE5875" w:rsidRDefault="00457E89" w:rsidP="00457E89">
      <w:r w:rsidRPr="00675642">
        <w:t>Il allait chercher son cahier de croquis qui ne l</w:t>
      </w:r>
      <w:r w:rsidR="00EE5875">
        <w:t>’</w:t>
      </w:r>
      <w:r w:rsidRPr="00675642">
        <w:t xml:space="preserve">avait jamais quitté à bord du </w:t>
      </w:r>
      <w:r w:rsidRPr="00675642">
        <w:rPr>
          <w:i/>
          <w:iCs/>
        </w:rPr>
        <w:t>Green-Star</w:t>
      </w:r>
      <w:r w:rsidR="00EE5875">
        <w:rPr>
          <w:i/>
          <w:iCs/>
        </w:rPr>
        <w:t xml:space="preserve">. </w:t>
      </w:r>
      <w:r w:rsidRPr="00675642">
        <w:t>Il le feuilletait</w:t>
      </w:r>
      <w:r w:rsidR="00EE5875">
        <w:t xml:space="preserve">. </w:t>
      </w:r>
      <w:r w:rsidRPr="00675642">
        <w:t>Tous ses dessins</w:t>
      </w:r>
      <w:r w:rsidR="00EE5875">
        <w:t xml:space="preserve">, </w:t>
      </w:r>
      <w:r w:rsidRPr="00675642">
        <w:t>toutes ses esquisses</w:t>
      </w:r>
      <w:r w:rsidR="00EE5875">
        <w:t xml:space="preserve">, </w:t>
      </w:r>
      <w:r w:rsidRPr="00675642">
        <w:t>toutes ses pochades étaient insolentes de jeunesse</w:t>
      </w:r>
      <w:r w:rsidR="00EE5875">
        <w:t xml:space="preserve">. </w:t>
      </w:r>
      <w:r w:rsidRPr="00675642">
        <w:t>Quelle confiance en la vie</w:t>
      </w:r>
      <w:r w:rsidR="00EE5875">
        <w:t xml:space="preserve"> ! </w:t>
      </w:r>
      <w:r w:rsidRPr="00675642">
        <w:t>À peine relevées par que</w:t>
      </w:r>
      <w:r w:rsidRPr="00675642">
        <w:t>l</w:t>
      </w:r>
      <w:r w:rsidRPr="00675642">
        <w:t>ques légères touches d</w:t>
      </w:r>
      <w:r w:rsidR="00EE5875">
        <w:t>’</w:t>
      </w:r>
      <w:r w:rsidRPr="00675642">
        <w:t>aquarelle</w:t>
      </w:r>
      <w:r w:rsidR="00EE5875">
        <w:t xml:space="preserve">, </w:t>
      </w:r>
      <w:r w:rsidRPr="00675642">
        <w:t>toutes ces pages étaient mat</w:t>
      </w:r>
      <w:r w:rsidRPr="00675642">
        <w:t>i</w:t>
      </w:r>
      <w:r w:rsidRPr="00675642">
        <w:t>nales</w:t>
      </w:r>
      <w:r w:rsidR="00EE5875">
        <w:t xml:space="preserve">. </w:t>
      </w:r>
      <w:r w:rsidRPr="00675642">
        <w:t>Ses personnages s</w:t>
      </w:r>
      <w:r w:rsidR="00EE5875">
        <w:t>’</w:t>
      </w:r>
      <w:r w:rsidRPr="00675642">
        <w:t>étiraient</w:t>
      </w:r>
      <w:r w:rsidR="00EE5875">
        <w:t xml:space="preserve">, </w:t>
      </w:r>
      <w:r w:rsidRPr="00675642">
        <w:t>bâillaient</w:t>
      </w:r>
      <w:r w:rsidR="00EE5875">
        <w:t xml:space="preserve">, </w:t>
      </w:r>
      <w:r w:rsidRPr="00675642">
        <w:t>souriaient</w:t>
      </w:r>
      <w:r w:rsidR="00EE5875">
        <w:t xml:space="preserve">, </w:t>
      </w:r>
      <w:r w:rsidRPr="00675642">
        <w:t>se r</w:t>
      </w:r>
      <w:r w:rsidRPr="00675642">
        <w:t>é</w:t>
      </w:r>
      <w:r w:rsidRPr="00675642">
        <w:t>veillaient</w:t>
      </w:r>
      <w:r w:rsidR="00EE5875">
        <w:t xml:space="preserve">. </w:t>
      </w:r>
      <w:r w:rsidRPr="00675642">
        <w:t>Ils vivaient pour la première fois</w:t>
      </w:r>
      <w:r w:rsidR="00EE5875">
        <w:t xml:space="preserve">. </w:t>
      </w:r>
      <w:r w:rsidRPr="00675642">
        <w:t>Un matelot qui f</w:t>
      </w:r>
      <w:r w:rsidRPr="00675642">
        <w:t>u</w:t>
      </w:r>
      <w:r w:rsidRPr="00675642">
        <w:t>mait sa pipe adossé au grand mât et qui avait l</w:t>
      </w:r>
      <w:r w:rsidR="00EE5875">
        <w:t>’</w:t>
      </w:r>
      <w:r w:rsidRPr="00675642">
        <w:t>air du conqu</w:t>
      </w:r>
      <w:r w:rsidRPr="00675642">
        <w:t>é</w:t>
      </w:r>
      <w:r w:rsidRPr="00675642">
        <w:t>rant du monde</w:t>
      </w:r>
      <w:r w:rsidR="00EE5875">
        <w:t xml:space="preserve">. </w:t>
      </w:r>
      <w:r w:rsidRPr="00675642">
        <w:t>Une bayadère qui dansait</w:t>
      </w:r>
      <w:r w:rsidR="00EE5875">
        <w:t xml:space="preserve">, </w:t>
      </w:r>
      <w:r w:rsidRPr="00675642">
        <w:t>nacrée et rose</w:t>
      </w:r>
      <w:r w:rsidR="00EE5875">
        <w:t xml:space="preserve">. </w:t>
      </w:r>
      <w:r w:rsidRPr="00675642">
        <w:t>Une négresse</w:t>
      </w:r>
      <w:r w:rsidR="00EE5875">
        <w:t xml:space="preserve">, </w:t>
      </w:r>
      <w:r w:rsidRPr="00675642">
        <w:t>pleine</w:t>
      </w:r>
      <w:r w:rsidR="00EE5875">
        <w:t xml:space="preserve">, </w:t>
      </w:r>
      <w:r w:rsidRPr="00675642">
        <w:t>lourde</w:t>
      </w:r>
      <w:r w:rsidR="00EE5875">
        <w:t xml:space="preserve">, </w:t>
      </w:r>
      <w:r w:rsidRPr="00675642">
        <w:t>ronde</w:t>
      </w:r>
      <w:r w:rsidR="00EE5875">
        <w:t xml:space="preserve">, </w:t>
      </w:r>
      <w:r w:rsidRPr="00675642">
        <w:t>les fesses enduites de soleil comme la déesse même de la brousse</w:t>
      </w:r>
      <w:r w:rsidR="00EE5875">
        <w:t xml:space="preserve">. </w:t>
      </w:r>
      <w:r w:rsidRPr="00675642">
        <w:t>Un bal de matelots avec</w:t>
      </w:r>
      <w:r w:rsidR="00EE5875">
        <w:t xml:space="preserve">, </w:t>
      </w:r>
      <w:r w:rsidRPr="00675642">
        <w:t>au premier plan</w:t>
      </w:r>
      <w:r w:rsidR="00EE5875">
        <w:t xml:space="preserve">, </w:t>
      </w:r>
      <w:r w:rsidRPr="00675642">
        <w:t>un accordéon céleste qui riait de toutes ses touches</w:t>
      </w:r>
      <w:r w:rsidR="00EE5875">
        <w:t xml:space="preserve">, </w:t>
      </w:r>
      <w:r w:rsidRPr="00675642">
        <w:t>de toutes ses dents</w:t>
      </w:r>
      <w:r w:rsidR="00EE5875">
        <w:t xml:space="preserve">. </w:t>
      </w:r>
      <w:r w:rsidRPr="00675642">
        <w:t>Et encore des jeunes femmes et des jeunes filles</w:t>
      </w:r>
      <w:r w:rsidR="00EE5875">
        <w:t xml:space="preserve">, </w:t>
      </w:r>
      <w:r w:rsidRPr="00675642">
        <w:t>de Ceylan ou de Sumatra</w:t>
      </w:r>
      <w:r w:rsidR="00EE5875">
        <w:t xml:space="preserve">, </w:t>
      </w:r>
      <w:r w:rsidRPr="00675642">
        <w:t>légères et voluptueuses comme la végétation stylisée de leurs pays</w:t>
      </w:r>
      <w:r w:rsidR="00EE5875">
        <w:t xml:space="preserve">. </w:t>
      </w:r>
      <w:r w:rsidRPr="00675642">
        <w:t>Puis des pages et des pages d</w:t>
      </w:r>
      <w:r w:rsidR="00EE5875">
        <w:t>’</w:t>
      </w:r>
      <w:r w:rsidRPr="00675642">
        <w:t>enfants</w:t>
      </w:r>
      <w:r w:rsidR="00EE5875">
        <w:t xml:space="preserve">, </w:t>
      </w:r>
      <w:r w:rsidRPr="00675642">
        <w:t>trop sains</w:t>
      </w:r>
      <w:r w:rsidR="00EE5875">
        <w:t xml:space="preserve">, </w:t>
      </w:r>
      <w:r w:rsidRPr="00675642">
        <w:t>trop riches pour ne pas être dégu</w:t>
      </w:r>
      <w:r w:rsidRPr="00675642">
        <w:t>e</w:t>
      </w:r>
      <w:r w:rsidRPr="00675642">
        <w:t>nillés</w:t>
      </w:r>
      <w:r w:rsidR="00EE5875">
        <w:t xml:space="preserve">, </w:t>
      </w:r>
      <w:r w:rsidRPr="00675642">
        <w:t>des petits nègres souriants</w:t>
      </w:r>
      <w:r w:rsidR="00EE5875">
        <w:t xml:space="preserve">, </w:t>
      </w:r>
      <w:r w:rsidRPr="00675642">
        <w:t>des petits Malais souriants</w:t>
      </w:r>
      <w:r w:rsidR="00EE5875">
        <w:t xml:space="preserve">, </w:t>
      </w:r>
      <w:r w:rsidRPr="00675642">
        <w:t>des petits Hindous souriants</w:t>
      </w:r>
      <w:r w:rsidR="00EE5875">
        <w:t xml:space="preserve">, </w:t>
      </w:r>
      <w:r w:rsidRPr="00675642">
        <w:t>des enfants noirs</w:t>
      </w:r>
      <w:r w:rsidR="00EE5875">
        <w:t xml:space="preserve">, </w:t>
      </w:r>
      <w:r w:rsidRPr="00675642">
        <w:t>des cuivrés</w:t>
      </w:r>
      <w:r w:rsidR="00EE5875">
        <w:t xml:space="preserve">, </w:t>
      </w:r>
      <w:r w:rsidRPr="00675642">
        <w:t>des rouges</w:t>
      </w:r>
      <w:r w:rsidR="00EE5875">
        <w:t xml:space="preserve">, </w:t>
      </w:r>
      <w:r w:rsidRPr="00675642">
        <w:t>des bruns</w:t>
      </w:r>
      <w:r w:rsidR="00EE5875">
        <w:t xml:space="preserve">, </w:t>
      </w:r>
      <w:r w:rsidRPr="00675642">
        <w:t>des jaunes</w:t>
      </w:r>
      <w:r w:rsidR="00EE5875">
        <w:t xml:space="preserve">, </w:t>
      </w:r>
      <w:r w:rsidRPr="00675642">
        <w:t>cuits et recuits au soleil</w:t>
      </w:r>
      <w:r w:rsidR="00EE5875">
        <w:t xml:space="preserve">, </w:t>
      </w:r>
      <w:r w:rsidRPr="00675642">
        <w:t>métissés</w:t>
      </w:r>
      <w:r w:rsidR="00EE5875">
        <w:t xml:space="preserve">, </w:t>
      </w:r>
      <w:r w:rsidRPr="00675642">
        <w:t>extraordinaires</w:t>
      </w:r>
      <w:r w:rsidR="00EE5875">
        <w:t xml:space="preserve">, </w:t>
      </w:r>
      <w:r w:rsidRPr="00675642">
        <w:t>sperme synthétique que les Blancs sèment dans toutes leurs escales</w:t>
      </w:r>
      <w:r w:rsidR="00EE5875">
        <w:t xml:space="preserve">, </w:t>
      </w:r>
      <w:r w:rsidRPr="00675642">
        <w:t>écume des plages qui fleurit</w:t>
      </w:r>
      <w:r w:rsidR="00EE5875">
        <w:t xml:space="preserve">, </w:t>
      </w:r>
      <w:r w:rsidRPr="00675642">
        <w:t>rire qui e</w:t>
      </w:r>
      <w:r w:rsidRPr="00675642">
        <w:t>n</w:t>
      </w:r>
      <w:r w:rsidRPr="00675642">
        <w:t>guirlande</w:t>
      </w:r>
      <w:r w:rsidR="00EE5875">
        <w:t xml:space="preserve">, </w:t>
      </w:r>
      <w:r w:rsidRPr="00675642">
        <w:t>acclamations folles qui accueillent tout bateau qui touche au port</w:t>
      </w:r>
      <w:r w:rsidR="00EE5875">
        <w:t xml:space="preserve">, </w:t>
      </w:r>
      <w:r w:rsidRPr="00675642">
        <w:t xml:space="preserve">grand pavois vivant que les </w:t>
      </w:r>
      <w:r w:rsidRPr="00675642">
        <w:lastRenderedPageBreak/>
        <w:t>femmes indigènes ont dressé autour des mers du globe pour embellir la lourde c</w:t>
      </w:r>
      <w:r w:rsidRPr="00675642">
        <w:t>i</w:t>
      </w:r>
      <w:r w:rsidRPr="00675642">
        <w:t>vilisation industrielle qui s</w:t>
      </w:r>
      <w:r w:rsidR="00EE5875">
        <w:t>’</w:t>
      </w:r>
      <w:r w:rsidRPr="00675642">
        <w:t>avance et veut débarquer</w:t>
      </w:r>
      <w:r w:rsidR="00EE5875">
        <w:t xml:space="preserve">, </w:t>
      </w:r>
      <w:r w:rsidRPr="00675642">
        <w:t>divins e</w:t>
      </w:r>
      <w:r w:rsidRPr="00675642">
        <w:t>n</w:t>
      </w:r>
      <w:r w:rsidRPr="00675642">
        <w:t>fants de l</w:t>
      </w:r>
      <w:r w:rsidR="00EE5875">
        <w:t>’</w:t>
      </w:r>
      <w:r w:rsidRPr="00675642">
        <w:t>insouciance</w:t>
      </w:r>
      <w:r w:rsidR="00EE5875">
        <w:t>.</w:t>
      </w:r>
    </w:p>
    <w:p w14:paraId="0BAAF9D2" w14:textId="77777777" w:rsidR="00EE5875" w:rsidRDefault="00457E89" w:rsidP="00457E89">
      <w:r w:rsidRPr="00675642">
        <w:t>Ivan reprenait une lampe</w:t>
      </w:r>
      <w:r w:rsidR="00EE5875">
        <w:t xml:space="preserve">, </w:t>
      </w:r>
      <w:r w:rsidRPr="00675642">
        <w:t>se remettait à l</w:t>
      </w:r>
      <w:r w:rsidR="00EE5875">
        <w:t>’</w:t>
      </w:r>
      <w:r w:rsidRPr="00675642">
        <w:t>astiquer et se perdait dans une rêverie confuse d</w:t>
      </w:r>
      <w:r w:rsidR="00EE5875">
        <w:t>’</w:t>
      </w:r>
      <w:r w:rsidRPr="00675642">
        <w:t>avenir</w:t>
      </w:r>
      <w:r w:rsidR="00EE5875">
        <w:t xml:space="preserve">, </w:t>
      </w:r>
      <w:r w:rsidRPr="00675642">
        <w:t>de bonté et de joie de vivre</w:t>
      </w:r>
      <w:r w:rsidR="00EE5875">
        <w:t>.</w:t>
      </w:r>
    </w:p>
    <w:p w14:paraId="32A77101" w14:textId="77777777" w:rsidR="00EE5875" w:rsidRDefault="00457E89" w:rsidP="00457E89">
      <w:r w:rsidRPr="00675642">
        <w:t>Il était un mineur au fond de sa mine</w:t>
      </w:r>
      <w:r w:rsidR="00EE5875">
        <w:t xml:space="preserve">. </w:t>
      </w:r>
      <w:r w:rsidRPr="00675642">
        <w:t>Des tonnes de min</w:t>
      </w:r>
      <w:r w:rsidRPr="00675642">
        <w:t>e</w:t>
      </w:r>
      <w:r w:rsidRPr="00675642">
        <w:t>rais s</w:t>
      </w:r>
      <w:r w:rsidR="00EE5875">
        <w:t>’</w:t>
      </w:r>
      <w:r w:rsidRPr="00675642">
        <w:t>amoncelaient à la surface du monde</w:t>
      </w:r>
      <w:r w:rsidR="00EE5875">
        <w:t xml:space="preserve">. </w:t>
      </w:r>
      <w:r w:rsidRPr="00675642">
        <w:t>Armé d</w:t>
      </w:r>
      <w:r w:rsidR="00EE5875">
        <w:t>’</w:t>
      </w:r>
      <w:r w:rsidRPr="00675642">
        <w:t>une pelle géante et d</w:t>
      </w:r>
      <w:r w:rsidR="00EE5875">
        <w:t>’</w:t>
      </w:r>
      <w:r w:rsidRPr="00675642">
        <w:t>un énorme pique-feu il entretenait un brasier ardent dans lequel se consumaient les quatre éléments de l</w:t>
      </w:r>
      <w:r w:rsidR="00EE5875">
        <w:t>’</w:t>
      </w:r>
      <w:r w:rsidRPr="00675642">
        <w:t>univers</w:t>
      </w:r>
      <w:r w:rsidR="00EE5875">
        <w:t xml:space="preserve">. </w:t>
      </w:r>
      <w:r w:rsidRPr="00675642">
        <w:t>Il se forgeait un marteau</w:t>
      </w:r>
      <w:r w:rsidR="00EE5875">
        <w:t xml:space="preserve">, </w:t>
      </w:r>
      <w:r w:rsidRPr="00675642">
        <w:t>un ciseau</w:t>
      </w:r>
      <w:r w:rsidR="00EE5875">
        <w:t xml:space="preserve">, </w:t>
      </w:r>
      <w:r w:rsidRPr="00675642">
        <w:t>des outils</w:t>
      </w:r>
      <w:r w:rsidR="00EE5875">
        <w:t xml:space="preserve">. </w:t>
      </w:r>
      <w:r w:rsidRPr="00675642">
        <w:t>Il s</w:t>
      </w:r>
      <w:r w:rsidR="00EE5875">
        <w:t>’</w:t>
      </w:r>
      <w:r w:rsidRPr="00675642">
        <w:t>attaquait à une immense montagne pyramidale</w:t>
      </w:r>
      <w:r w:rsidR="00EE5875">
        <w:t xml:space="preserve">, </w:t>
      </w:r>
      <w:r w:rsidRPr="00675642">
        <w:t>volcanique</w:t>
      </w:r>
      <w:r w:rsidR="00EE5875">
        <w:t xml:space="preserve">, </w:t>
      </w:r>
      <w:r w:rsidRPr="00675642">
        <w:t>basaltique</w:t>
      </w:r>
      <w:r w:rsidR="00EE5875">
        <w:t xml:space="preserve">, </w:t>
      </w:r>
      <w:r w:rsidRPr="00675642">
        <w:t>dure et noire</w:t>
      </w:r>
      <w:r w:rsidR="00EE5875">
        <w:t xml:space="preserve">, </w:t>
      </w:r>
      <w:r w:rsidRPr="00675642">
        <w:t>dont la pierre résonnait sous ses coups comme une ph</w:t>
      </w:r>
      <w:r w:rsidRPr="00675642">
        <w:t>o</w:t>
      </w:r>
      <w:r w:rsidRPr="00675642">
        <w:t>nolithe et dont tous les éclats étaient à l</w:t>
      </w:r>
      <w:r w:rsidR="00EE5875">
        <w:t>’</w:t>
      </w:r>
      <w:r w:rsidRPr="00675642">
        <w:t>équerre</w:t>
      </w:r>
      <w:r w:rsidR="00EE5875">
        <w:t xml:space="preserve">. </w:t>
      </w:r>
      <w:r w:rsidRPr="00675642">
        <w:t>Quel labeur épuisant</w:t>
      </w:r>
      <w:r w:rsidR="00EE5875">
        <w:t xml:space="preserve"> ! </w:t>
      </w:r>
      <w:r w:rsidRPr="00675642">
        <w:t>Il devait s</w:t>
      </w:r>
      <w:r w:rsidR="00EE5875">
        <w:t>’</w:t>
      </w:r>
      <w:r w:rsidRPr="00675642">
        <w:t>y reprendre un million de fois avant d</w:t>
      </w:r>
      <w:r w:rsidR="00EE5875">
        <w:t>’</w:t>
      </w:r>
      <w:r w:rsidRPr="00675642">
        <w:t>arriver à dégager une épaule</w:t>
      </w:r>
      <w:r w:rsidR="00EE5875">
        <w:t xml:space="preserve">, </w:t>
      </w:r>
      <w:r w:rsidRPr="00675642">
        <w:t>un cou flexible</w:t>
      </w:r>
      <w:r w:rsidR="00EE5875">
        <w:t xml:space="preserve">, </w:t>
      </w:r>
      <w:r w:rsidRPr="00675642">
        <w:t xml:space="preserve">la </w:t>
      </w:r>
      <w:r w:rsidR="00C31C0B" w:rsidRPr="00675642">
        <w:t>chut</w:t>
      </w:r>
      <w:r w:rsidR="00C31C0B">
        <w:t>e</w:t>
      </w:r>
      <w:r w:rsidR="00C31C0B" w:rsidRPr="00675642">
        <w:t xml:space="preserve"> </w:t>
      </w:r>
      <w:r w:rsidRPr="00675642">
        <w:t>des reins</w:t>
      </w:r>
      <w:r w:rsidR="00EE5875">
        <w:t xml:space="preserve">, </w:t>
      </w:r>
      <w:r w:rsidRPr="00675642">
        <w:t>l</w:t>
      </w:r>
      <w:r w:rsidR="00EE5875">
        <w:t>’</w:t>
      </w:r>
      <w:r w:rsidRPr="00675642">
        <w:t>entrejambe</w:t>
      </w:r>
      <w:r w:rsidR="00EE5875">
        <w:t xml:space="preserve">, </w:t>
      </w:r>
      <w:r w:rsidRPr="00675642">
        <w:t>une cheville arrondie</w:t>
      </w:r>
      <w:r w:rsidR="00EE5875">
        <w:t xml:space="preserve">, </w:t>
      </w:r>
      <w:r w:rsidRPr="00675642">
        <w:t>une forme fuselée</w:t>
      </w:r>
      <w:r w:rsidR="00EE5875">
        <w:t xml:space="preserve">. </w:t>
      </w:r>
      <w:r w:rsidRPr="00675642">
        <w:t>Une mêlée d</w:t>
      </w:r>
      <w:r w:rsidR="00EE5875">
        <w:t>’</w:t>
      </w:r>
      <w:r w:rsidRPr="00675642">
        <w:t>êtres cyclopéens constituaient le soubassement de son monument</w:t>
      </w:r>
      <w:r w:rsidR="00EE5875">
        <w:t xml:space="preserve">. </w:t>
      </w:r>
      <w:r w:rsidRPr="00675642">
        <w:t>Des hommes perpendiculaires s</w:t>
      </w:r>
      <w:r w:rsidR="00EE5875">
        <w:t>’</w:t>
      </w:r>
      <w:r w:rsidRPr="00675642">
        <w:t>échappaient de cette mêlée</w:t>
      </w:r>
      <w:r w:rsidR="00EE5875">
        <w:t xml:space="preserve">, </w:t>
      </w:r>
      <w:r w:rsidRPr="00675642">
        <w:t>gravissaient le premier étage de la montagne</w:t>
      </w:r>
      <w:r w:rsidR="00EE5875">
        <w:t xml:space="preserve">, </w:t>
      </w:r>
      <w:r w:rsidRPr="00675642">
        <w:t>étre</w:t>
      </w:r>
      <w:r w:rsidRPr="00675642">
        <w:t>i</w:t>
      </w:r>
      <w:r w:rsidRPr="00675642">
        <w:t>gnant dans leurs bras musclés des femmes de toutes les races</w:t>
      </w:r>
      <w:r w:rsidR="00EE5875">
        <w:t xml:space="preserve">. </w:t>
      </w:r>
      <w:r w:rsidRPr="00675642">
        <w:t>Les femmes jaillissaient rieuses des étreintes</w:t>
      </w:r>
      <w:r w:rsidR="00EE5875">
        <w:t xml:space="preserve">, </w:t>
      </w:r>
      <w:r w:rsidRPr="00675642">
        <w:t>légères</w:t>
      </w:r>
      <w:r w:rsidR="00EE5875">
        <w:t xml:space="preserve">, </w:t>
      </w:r>
      <w:r w:rsidRPr="00675642">
        <w:t>effaro</w:t>
      </w:r>
      <w:r w:rsidRPr="00675642">
        <w:t>u</w:t>
      </w:r>
      <w:r w:rsidRPr="00675642">
        <w:t>chées</w:t>
      </w:r>
      <w:r w:rsidR="00EE5875">
        <w:t xml:space="preserve"> ; </w:t>
      </w:r>
      <w:r w:rsidRPr="00675642">
        <w:t>comme un essaim de papillons ou d</w:t>
      </w:r>
      <w:r w:rsidR="00EE5875">
        <w:t>’</w:t>
      </w:r>
      <w:r w:rsidRPr="00675642">
        <w:t>oiseaux elles volt</w:t>
      </w:r>
      <w:r w:rsidRPr="00675642">
        <w:t>i</w:t>
      </w:r>
      <w:r w:rsidRPr="00675642">
        <w:t>geaient en spirale autour de la montagne</w:t>
      </w:r>
      <w:r w:rsidR="00EE5875">
        <w:t xml:space="preserve">, </w:t>
      </w:r>
      <w:r w:rsidRPr="00675642">
        <w:t>dont elles atteignaient presque le faîte</w:t>
      </w:r>
      <w:r w:rsidR="00EE5875">
        <w:t xml:space="preserve">. </w:t>
      </w:r>
      <w:r w:rsidRPr="00675642">
        <w:t>Mais ce sommet était renflé</w:t>
      </w:r>
      <w:r w:rsidR="00EE5875">
        <w:t xml:space="preserve">. </w:t>
      </w:r>
      <w:r w:rsidRPr="00675642">
        <w:t>Un nuage d</w:t>
      </w:r>
      <w:r w:rsidR="00EE5875">
        <w:t>’</w:t>
      </w:r>
      <w:r w:rsidRPr="00675642">
        <w:t>enfants joufflus s</w:t>
      </w:r>
      <w:r w:rsidR="00EE5875">
        <w:t>’</w:t>
      </w:r>
      <w:r w:rsidRPr="00675642">
        <w:t>y accrochait</w:t>
      </w:r>
      <w:r w:rsidR="00EE5875">
        <w:t xml:space="preserve">, </w:t>
      </w:r>
      <w:r w:rsidRPr="00675642">
        <w:t>des garçons et des filles qui tournaient en chantant</w:t>
      </w:r>
      <w:r w:rsidR="00EE5875">
        <w:t xml:space="preserve">. </w:t>
      </w:r>
      <w:r w:rsidRPr="00675642">
        <w:t>Au milieu de cette ronde était assis un adolescent</w:t>
      </w:r>
      <w:r w:rsidR="00EE5875">
        <w:t xml:space="preserve">. </w:t>
      </w:r>
      <w:r w:rsidRPr="00675642">
        <w:t>Il se levait</w:t>
      </w:r>
      <w:r w:rsidR="00EE5875">
        <w:t xml:space="preserve">. </w:t>
      </w:r>
      <w:r w:rsidRPr="00675642">
        <w:t>Il faisait le tour du dernier pic de la mo</w:t>
      </w:r>
      <w:r w:rsidRPr="00675642">
        <w:t>n</w:t>
      </w:r>
      <w:r w:rsidRPr="00675642">
        <w:t>tagne en s</w:t>
      </w:r>
      <w:r w:rsidR="00EE5875">
        <w:t>’</w:t>
      </w:r>
      <w:r w:rsidRPr="00675642">
        <w:t>élevant graduellement</w:t>
      </w:r>
      <w:r w:rsidR="00EE5875">
        <w:t xml:space="preserve">. </w:t>
      </w:r>
      <w:r w:rsidRPr="00675642">
        <w:t>Marche par marche</w:t>
      </w:r>
      <w:r w:rsidR="00EE5875">
        <w:t xml:space="preserve">, </w:t>
      </w:r>
      <w:r w:rsidRPr="00675642">
        <w:t>il mo</w:t>
      </w:r>
      <w:r w:rsidRPr="00675642">
        <w:t>n</w:t>
      </w:r>
      <w:r w:rsidRPr="00675642">
        <w:t>tait de face</w:t>
      </w:r>
      <w:r w:rsidR="00EE5875">
        <w:t xml:space="preserve">, </w:t>
      </w:r>
      <w:r w:rsidRPr="00675642">
        <w:t>de trois quarts</w:t>
      </w:r>
      <w:r w:rsidR="00EE5875">
        <w:t xml:space="preserve">, </w:t>
      </w:r>
      <w:r w:rsidRPr="00675642">
        <w:t>de dos</w:t>
      </w:r>
      <w:r w:rsidR="00EE5875">
        <w:t xml:space="preserve">. </w:t>
      </w:r>
      <w:r w:rsidRPr="00675642">
        <w:t>Toujours plus haut</w:t>
      </w:r>
      <w:r w:rsidR="00EE5875">
        <w:t xml:space="preserve">, </w:t>
      </w:r>
      <w:r w:rsidRPr="00675642">
        <w:t>toujours plus haut</w:t>
      </w:r>
      <w:r w:rsidR="00EE5875">
        <w:t xml:space="preserve">. </w:t>
      </w:r>
      <w:r w:rsidRPr="00675642">
        <w:t>Enfin</w:t>
      </w:r>
      <w:r w:rsidR="00EE5875">
        <w:t xml:space="preserve">, </w:t>
      </w:r>
      <w:r w:rsidRPr="00675642">
        <w:t>il se détachait seul sur le vide</w:t>
      </w:r>
      <w:r w:rsidR="00EE5875">
        <w:t xml:space="preserve">. </w:t>
      </w:r>
      <w:r w:rsidRPr="00675642">
        <w:t xml:space="preserve">Il avait atteint le </w:t>
      </w:r>
      <w:r w:rsidRPr="00675642">
        <w:lastRenderedPageBreak/>
        <w:t>sommet</w:t>
      </w:r>
      <w:r w:rsidR="00EE5875">
        <w:t xml:space="preserve">. </w:t>
      </w:r>
      <w:r w:rsidRPr="00675642">
        <w:t>Une boule</w:t>
      </w:r>
      <w:r w:rsidR="00EE5875">
        <w:t xml:space="preserve">, </w:t>
      </w:r>
      <w:r w:rsidRPr="00675642">
        <w:t>une sphère</w:t>
      </w:r>
      <w:r w:rsidR="00EE5875">
        <w:t xml:space="preserve">, </w:t>
      </w:r>
      <w:r w:rsidRPr="00675642">
        <w:t>un globe</w:t>
      </w:r>
      <w:r w:rsidR="00EE5875">
        <w:t xml:space="preserve">, </w:t>
      </w:r>
      <w:r w:rsidRPr="00675642">
        <w:t>la terre</w:t>
      </w:r>
      <w:r w:rsidR="00EE5875">
        <w:t xml:space="preserve">, </w:t>
      </w:r>
      <w:r w:rsidRPr="00675642">
        <w:t>une lampe</w:t>
      </w:r>
      <w:r w:rsidR="00EE5875">
        <w:t xml:space="preserve">, </w:t>
      </w:r>
      <w:r w:rsidRPr="00675642">
        <w:t>le soleil</w:t>
      </w:r>
      <w:r w:rsidR="00EE5875">
        <w:t xml:space="preserve">, </w:t>
      </w:r>
      <w:r w:rsidRPr="00675642">
        <w:t>qu</w:t>
      </w:r>
      <w:r w:rsidR="00EE5875">
        <w:t>’</w:t>
      </w:r>
      <w:r w:rsidRPr="00675642">
        <w:t>il tentait d</w:t>
      </w:r>
      <w:r w:rsidR="00EE5875">
        <w:t>’</w:t>
      </w:r>
      <w:r w:rsidRPr="00675642">
        <w:t>arracher</w:t>
      </w:r>
      <w:r w:rsidR="00EE5875">
        <w:t xml:space="preserve">, </w:t>
      </w:r>
      <w:r w:rsidRPr="00675642">
        <w:t>de soulever et de maintenir</w:t>
      </w:r>
      <w:r w:rsidR="00EE5875">
        <w:t xml:space="preserve">, </w:t>
      </w:r>
      <w:r w:rsidRPr="00675642">
        <w:t>haut</w:t>
      </w:r>
      <w:r w:rsidR="00EE5875">
        <w:t xml:space="preserve">, </w:t>
      </w:r>
      <w:r w:rsidRPr="00675642">
        <w:t>très haut en l</w:t>
      </w:r>
      <w:r w:rsidR="00EE5875">
        <w:t>’</w:t>
      </w:r>
      <w:r w:rsidRPr="00675642">
        <w:t>air</w:t>
      </w:r>
      <w:r w:rsidR="00EE5875">
        <w:t xml:space="preserve">, </w:t>
      </w:r>
      <w:r w:rsidRPr="00675642">
        <w:t>à bout de bras</w:t>
      </w:r>
      <w:r w:rsidR="00EE5875">
        <w:t xml:space="preserve">, </w:t>
      </w:r>
      <w:r w:rsidRPr="00675642">
        <w:t>sans faiblir</w:t>
      </w:r>
      <w:r w:rsidR="00EE5875">
        <w:t xml:space="preserve">. </w:t>
      </w:r>
      <w:r w:rsidRPr="00675642">
        <w:t>Prométhée</w:t>
      </w:r>
      <w:r w:rsidR="00EE5875">
        <w:t> !</w:t>
      </w:r>
    </w:p>
    <w:p w14:paraId="103F2F3B" w14:textId="77777777" w:rsidR="00EE5875" w:rsidRDefault="00EE5875" w:rsidP="00457E89">
      <w:r>
        <w:t>« </w:t>
      </w:r>
      <w:r w:rsidR="00457E89" w:rsidRPr="00675642">
        <w:t>Je vais sculpter l</w:t>
      </w:r>
      <w:r>
        <w:t>’</w:t>
      </w:r>
      <w:r w:rsidR="00457E89" w:rsidRPr="00675642">
        <w:t>éclair</w:t>
      </w:r>
      <w:r>
        <w:t> ! »</w:t>
      </w:r>
      <w:r w:rsidR="00457E89" w:rsidRPr="00675642">
        <w:t xml:space="preserve"> pensait Ivan </w:t>
      </w:r>
      <w:proofErr w:type="spellStart"/>
      <w:r w:rsidR="00457E89" w:rsidRPr="00675642">
        <w:t>Sabakoff</w:t>
      </w:r>
      <w:proofErr w:type="spellEnd"/>
      <w:r>
        <w:t>.</w:t>
      </w:r>
    </w:p>
    <w:p w14:paraId="1B38778E" w14:textId="77777777" w:rsidR="00EE5875" w:rsidRDefault="00457E89" w:rsidP="00457E89">
      <w:r w:rsidRPr="00675642">
        <w:t>Il lui fallait un modèle pour son jeune dieu</w:t>
      </w:r>
      <w:r w:rsidR="00EE5875">
        <w:t xml:space="preserve">. </w:t>
      </w:r>
      <w:r w:rsidRPr="00675642">
        <w:t>La plus belle académie d</w:t>
      </w:r>
      <w:r w:rsidR="00EE5875">
        <w:t>’</w:t>
      </w:r>
      <w:r w:rsidRPr="00675642">
        <w:t>homme dans toutes les poses</w:t>
      </w:r>
      <w:r w:rsidR="00EE5875">
        <w:t>.</w:t>
      </w:r>
    </w:p>
    <w:p w14:paraId="5AA02C8F" w14:textId="77777777" w:rsidR="00EE5875" w:rsidRDefault="00EE5875" w:rsidP="00457E89">
      <w:r>
        <w:t>« </w:t>
      </w:r>
      <w:r w:rsidR="00457E89" w:rsidRPr="00675642">
        <w:t>Je ne puis pas poser moi-même</w:t>
      </w:r>
      <w:r>
        <w:t xml:space="preserve">, </w:t>
      </w:r>
      <w:r w:rsidR="00457E89" w:rsidRPr="00675642">
        <w:t>bien que je sois de bea</w:t>
      </w:r>
      <w:r w:rsidR="00457E89" w:rsidRPr="00675642">
        <w:t>u</w:t>
      </w:r>
      <w:r w:rsidR="00457E89" w:rsidRPr="00675642">
        <w:t>coup le plus jeune</w:t>
      </w:r>
      <w:r>
        <w:t xml:space="preserve"> », </w:t>
      </w:r>
      <w:r w:rsidR="00457E89" w:rsidRPr="00675642">
        <w:t>se disait Ivan</w:t>
      </w:r>
      <w:r>
        <w:t>.</w:t>
      </w:r>
    </w:p>
    <w:p w14:paraId="413B94F6" w14:textId="604F3B3B" w:rsidR="00457E89" w:rsidRPr="00675642" w:rsidRDefault="00EE5875" w:rsidP="00457E89">
      <w:r>
        <w:t>« </w:t>
      </w:r>
      <w:r w:rsidR="00457E89" w:rsidRPr="00675642">
        <w:t>Comme le monde est grand</w:t>
      </w:r>
      <w:r>
        <w:t> ! »</w:t>
      </w:r>
    </w:p>
    <w:p w14:paraId="4CB767E7" w14:textId="77777777" w:rsidR="00EE5875" w:rsidRDefault="00457E89" w:rsidP="00457E89">
      <w:r w:rsidRPr="00675642">
        <w:t>Bari venait le tirer de sa méditation en se frottant contre lui</w:t>
      </w:r>
      <w:r w:rsidR="00EE5875">
        <w:t xml:space="preserve">. </w:t>
      </w:r>
      <w:r w:rsidRPr="00675642">
        <w:t xml:space="preserve">Alors </w:t>
      </w:r>
      <w:proofErr w:type="spellStart"/>
      <w:r w:rsidRPr="00675642">
        <w:t>Sabakoff</w:t>
      </w:r>
      <w:proofErr w:type="spellEnd"/>
      <w:r w:rsidRPr="00675642">
        <w:t xml:space="preserve"> se levait</w:t>
      </w:r>
      <w:r w:rsidR="00EE5875">
        <w:t xml:space="preserve">, </w:t>
      </w:r>
      <w:r w:rsidRPr="00675642">
        <w:t>se dressait sur la pointe des pieds pour atteindre la suspension</w:t>
      </w:r>
      <w:r w:rsidR="00EE5875">
        <w:t xml:space="preserve">. </w:t>
      </w:r>
      <w:r w:rsidRPr="00675642">
        <w:t>Il remettait la lampe en place</w:t>
      </w:r>
      <w:r w:rsidR="00EE5875">
        <w:t xml:space="preserve">. </w:t>
      </w:r>
      <w:r w:rsidRPr="00675642">
        <w:t>Il l</w:t>
      </w:r>
      <w:r w:rsidR="00EE5875">
        <w:t>’</w:t>
      </w:r>
      <w:r w:rsidRPr="00675642">
        <w:t>allumait</w:t>
      </w:r>
      <w:r w:rsidR="00EE5875">
        <w:t xml:space="preserve">. </w:t>
      </w:r>
      <w:r w:rsidRPr="00675642">
        <w:t>Son visage s</w:t>
      </w:r>
      <w:r w:rsidR="00EE5875">
        <w:t>’</w:t>
      </w:r>
      <w:r w:rsidRPr="00675642">
        <w:t>éclairait par en haut</w:t>
      </w:r>
      <w:r w:rsidR="00EE5875">
        <w:t xml:space="preserve">. </w:t>
      </w:r>
      <w:r w:rsidRPr="00675642">
        <w:t>Il souriait heureux et fier comme un Olympien</w:t>
      </w:r>
      <w:r w:rsidR="00EE5875">
        <w:t xml:space="preserve">. </w:t>
      </w:r>
      <w:r w:rsidRPr="00675642">
        <w:t>Puis il prenait sa gamelle sur le poêle et se mettait à manger avec appétit</w:t>
      </w:r>
      <w:r w:rsidR="00EE5875">
        <w:t xml:space="preserve">. </w:t>
      </w:r>
      <w:r w:rsidRPr="00675642">
        <w:t>Il avait besoin de se refaire</w:t>
      </w:r>
      <w:r w:rsidR="00EE5875">
        <w:t>.</w:t>
      </w:r>
    </w:p>
    <w:p w14:paraId="04D4CA5E" w14:textId="77777777" w:rsidR="00EE5875" w:rsidRDefault="00EE5875" w:rsidP="00457E89">
      <w:r>
        <w:t>« </w:t>
      </w:r>
      <w:r w:rsidR="00457E89" w:rsidRPr="00675642">
        <w:t>Des haricots</w:t>
      </w:r>
      <w:r>
        <w:t xml:space="preserve">, </w:t>
      </w:r>
      <w:r w:rsidR="00457E89" w:rsidRPr="00675642">
        <w:t>comme un berger grec</w:t>
      </w:r>
      <w:r>
        <w:t xml:space="preserve"> », </w:t>
      </w:r>
      <w:r w:rsidR="00457E89" w:rsidRPr="00675642">
        <w:t>pensait-il</w:t>
      </w:r>
      <w:r>
        <w:t>.</w:t>
      </w:r>
    </w:p>
    <w:p w14:paraId="0558286B" w14:textId="77777777" w:rsidR="00EE5875" w:rsidRDefault="00457E89" w:rsidP="00457E89">
      <w:r w:rsidRPr="00675642">
        <w:t>Il jetait une bouchée au chien</w:t>
      </w:r>
      <w:r w:rsidR="00EE5875">
        <w:t>.</w:t>
      </w:r>
    </w:p>
    <w:p w14:paraId="55D63729" w14:textId="77777777" w:rsidR="00EE5875" w:rsidRDefault="00457E89" w:rsidP="00457E89">
      <w:r w:rsidRPr="00675642">
        <w:t>Il regardait autour de lui</w:t>
      </w:r>
      <w:r w:rsidR="00EE5875">
        <w:t>.</w:t>
      </w:r>
    </w:p>
    <w:p w14:paraId="5AB44EC2" w14:textId="77777777" w:rsidR="00EE5875" w:rsidRDefault="00457E89" w:rsidP="00457E89">
      <w:r w:rsidRPr="00675642">
        <w:t>Dans son coin</w:t>
      </w:r>
      <w:r w:rsidR="00EE5875">
        <w:t xml:space="preserve">, </w:t>
      </w:r>
      <w:r w:rsidRPr="00675642">
        <w:t xml:space="preserve">André </w:t>
      </w:r>
      <w:proofErr w:type="spellStart"/>
      <w:r w:rsidRPr="00675642">
        <w:t>Lamont</w:t>
      </w:r>
      <w:proofErr w:type="spellEnd"/>
      <w:r w:rsidR="00EE5875">
        <w:t xml:space="preserve">, </w:t>
      </w:r>
      <w:r w:rsidRPr="00675642">
        <w:t>maigre</w:t>
      </w:r>
      <w:r w:rsidR="00EE5875">
        <w:t xml:space="preserve">, </w:t>
      </w:r>
      <w:r w:rsidRPr="00675642">
        <w:t>convulsionné co</w:t>
      </w:r>
      <w:r w:rsidRPr="00675642">
        <w:t>m</w:t>
      </w:r>
      <w:r w:rsidRPr="00675642">
        <w:t>me un maudit</w:t>
      </w:r>
      <w:r w:rsidR="00EE5875">
        <w:t xml:space="preserve">, </w:t>
      </w:r>
      <w:r w:rsidRPr="00675642">
        <w:t>travaillait à sa symphonie</w:t>
      </w:r>
      <w:r w:rsidR="00EE5875">
        <w:t xml:space="preserve">. </w:t>
      </w:r>
      <w:r w:rsidRPr="00675642">
        <w:t>Il semblait par instant s</w:t>
      </w:r>
      <w:r w:rsidR="00EE5875">
        <w:t>’</w:t>
      </w:r>
      <w:r w:rsidRPr="00675642">
        <w:t>envoler sur un instrument invisible et insonore dont ses pieds activaient alternativement la pédale et qui le balançait</w:t>
      </w:r>
      <w:r w:rsidR="00EE5875">
        <w:t xml:space="preserve">, </w:t>
      </w:r>
      <w:r w:rsidRPr="00675642">
        <w:t>le s</w:t>
      </w:r>
      <w:r w:rsidRPr="00675642">
        <w:t>e</w:t>
      </w:r>
      <w:r w:rsidRPr="00675642">
        <w:t>couait à mesure</w:t>
      </w:r>
      <w:r w:rsidR="00EE5875">
        <w:t xml:space="preserve">, </w:t>
      </w:r>
      <w:r w:rsidRPr="00675642">
        <w:t>comme un métronome ou un pendule</w:t>
      </w:r>
      <w:r w:rsidR="00EE5875">
        <w:t xml:space="preserve">, </w:t>
      </w:r>
      <w:r w:rsidRPr="00675642">
        <w:t>en d</w:t>
      </w:r>
      <w:r w:rsidRPr="00675642">
        <w:t>e</w:t>
      </w:r>
      <w:r w:rsidRPr="00675642">
        <w:t>hors du temps et de l</w:t>
      </w:r>
      <w:r w:rsidR="00EE5875">
        <w:t>’</w:t>
      </w:r>
      <w:r w:rsidRPr="00675642">
        <w:t>espace</w:t>
      </w:r>
      <w:r w:rsidR="00EE5875">
        <w:t xml:space="preserve">. </w:t>
      </w:r>
      <w:r w:rsidRPr="00675642">
        <w:t>Dans l</w:t>
      </w:r>
      <w:r w:rsidR="00EE5875">
        <w:t>’</w:t>
      </w:r>
      <w:r w:rsidRPr="00675642">
        <w:t>autre coin</w:t>
      </w:r>
      <w:r w:rsidR="00EE5875">
        <w:t xml:space="preserve">, </w:t>
      </w:r>
      <w:r w:rsidRPr="00675642">
        <w:t>immobile</w:t>
      </w:r>
      <w:r w:rsidR="00EE5875">
        <w:t xml:space="preserve">, </w:t>
      </w:r>
      <w:r w:rsidRPr="00675642">
        <w:t>b</w:t>
      </w:r>
      <w:r w:rsidRPr="00675642">
        <w:t>a</w:t>
      </w:r>
      <w:r w:rsidRPr="00675642">
        <w:t>lourd</w:t>
      </w:r>
      <w:r w:rsidR="00EE5875">
        <w:t xml:space="preserve">, </w:t>
      </w:r>
      <w:r w:rsidRPr="00675642">
        <w:t>épais</w:t>
      </w:r>
      <w:r w:rsidR="00EE5875">
        <w:t xml:space="preserve">, </w:t>
      </w:r>
      <w:r w:rsidRPr="00675642">
        <w:t>galeux comme une bête enfermée</w:t>
      </w:r>
      <w:r w:rsidR="00EE5875">
        <w:t xml:space="preserve">, </w:t>
      </w:r>
      <w:proofErr w:type="spellStart"/>
      <w:r w:rsidRPr="00675642">
        <w:t>Goischman</w:t>
      </w:r>
      <w:proofErr w:type="spellEnd"/>
      <w:r w:rsidRPr="00675642">
        <w:t xml:space="preserve"> mordait rageusement sur son porte-plume comme sur le ba</w:t>
      </w:r>
      <w:r w:rsidRPr="00675642">
        <w:t>r</w:t>
      </w:r>
      <w:r w:rsidRPr="00675642">
        <w:t>reau de sa cage</w:t>
      </w:r>
      <w:r w:rsidR="00EE5875">
        <w:t xml:space="preserve">. </w:t>
      </w:r>
      <w:r w:rsidRPr="00675642">
        <w:t xml:space="preserve">Ses yeux étaient criblés de </w:t>
      </w:r>
      <w:r w:rsidRPr="00675642">
        <w:lastRenderedPageBreak/>
        <w:t>taches d</w:t>
      </w:r>
      <w:r w:rsidR="00EE5875">
        <w:t>’</w:t>
      </w:r>
      <w:r w:rsidRPr="00675642">
        <w:t>encre</w:t>
      </w:r>
      <w:r w:rsidR="00EE5875">
        <w:t xml:space="preserve">, </w:t>
      </w:r>
      <w:r w:rsidRPr="00675642">
        <w:t>comme ses doigts</w:t>
      </w:r>
      <w:r w:rsidR="00EE5875">
        <w:t xml:space="preserve">, </w:t>
      </w:r>
      <w:r w:rsidRPr="00675642">
        <w:t>sa table</w:t>
      </w:r>
      <w:r w:rsidR="00EE5875">
        <w:t xml:space="preserve">, </w:t>
      </w:r>
      <w:r w:rsidRPr="00675642">
        <w:t>son papier</w:t>
      </w:r>
      <w:r w:rsidR="00EE5875">
        <w:t xml:space="preserve">, </w:t>
      </w:r>
      <w:r w:rsidRPr="00675642">
        <w:t>le plancher autour de son cadre</w:t>
      </w:r>
      <w:r w:rsidR="00EE5875">
        <w:t xml:space="preserve">. </w:t>
      </w:r>
      <w:r w:rsidRPr="00675642">
        <w:t>Quelle impuissance</w:t>
      </w:r>
      <w:r w:rsidR="00EE5875">
        <w:t xml:space="preserve"> ! </w:t>
      </w:r>
      <w:r w:rsidRPr="00675642">
        <w:t>il n</w:t>
      </w:r>
      <w:r w:rsidR="00EE5875">
        <w:t>’</w:t>
      </w:r>
      <w:r w:rsidRPr="00675642">
        <w:t>avait pas encore écrit une l</w:t>
      </w:r>
      <w:r w:rsidRPr="00675642">
        <w:t>i</w:t>
      </w:r>
      <w:r w:rsidRPr="00675642">
        <w:t>gne</w:t>
      </w:r>
      <w:r w:rsidR="00EE5875">
        <w:t>.</w:t>
      </w:r>
    </w:p>
    <w:p w14:paraId="38FEB50C" w14:textId="77777777" w:rsidR="00EE5875" w:rsidRDefault="00457E89" w:rsidP="00457E89">
      <w:r w:rsidRPr="00675642">
        <w:t xml:space="preserve">Ivan </w:t>
      </w:r>
      <w:proofErr w:type="spellStart"/>
      <w:r w:rsidRPr="00675642">
        <w:t>Sabakoff</w:t>
      </w:r>
      <w:proofErr w:type="spellEnd"/>
      <w:r w:rsidRPr="00675642">
        <w:t xml:space="preserve"> se mettait à observer Dan Yack</w:t>
      </w:r>
      <w:r w:rsidR="00EE5875">
        <w:t>.</w:t>
      </w:r>
    </w:p>
    <w:p w14:paraId="2985621F" w14:textId="523E3EDE" w:rsidR="00457E89" w:rsidRPr="00675642" w:rsidRDefault="00EE5875" w:rsidP="00457E89">
      <w:r>
        <w:t>« </w:t>
      </w:r>
      <w:r w:rsidR="00457E89" w:rsidRPr="00675642">
        <w:t>Oui</w:t>
      </w:r>
      <w:r>
        <w:t xml:space="preserve">, </w:t>
      </w:r>
      <w:r w:rsidR="00457E89" w:rsidRPr="00675642">
        <w:t>se disait-il</w:t>
      </w:r>
      <w:r>
        <w:t xml:space="preserve">, </w:t>
      </w:r>
      <w:r w:rsidR="00457E89" w:rsidRPr="00675642">
        <w:t>celui-ci ferait bien mon affaire</w:t>
      </w:r>
      <w:r>
        <w:t xml:space="preserve">. </w:t>
      </w:r>
      <w:r w:rsidR="00457E89" w:rsidRPr="00675642">
        <w:t>Tous ses mouvements sont précis</w:t>
      </w:r>
      <w:r>
        <w:t xml:space="preserve">. </w:t>
      </w:r>
      <w:r w:rsidR="00457E89" w:rsidRPr="00675642">
        <w:t>Comme il est beau</w:t>
      </w:r>
      <w:r>
        <w:t xml:space="preserve"> ! </w:t>
      </w:r>
      <w:r w:rsidR="00457E89" w:rsidRPr="00675642">
        <w:t>Il n</w:t>
      </w:r>
      <w:r>
        <w:t>’</w:t>
      </w:r>
      <w:r w:rsidR="00457E89" w:rsidRPr="00675642">
        <w:t>y a qu</w:t>
      </w:r>
      <w:r>
        <w:t>’</w:t>
      </w:r>
      <w:r w:rsidR="00457E89" w:rsidRPr="00675642">
        <w:t>un Ch</w:t>
      </w:r>
      <w:r w:rsidR="00457E89" w:rsidRPr="00675642">
        <w:t>i</w:t>
      </w:r>
      <w:r w:rsidR="00457E89" w:rsidRPr="00675642">
        <w:t>nois ou un Anglais pour être aussi à l</w:t>
      </w:r>
      <w:r>
        <w:t>’</w:t>
      </w:r>
      <w:r w:rsidR="00457E89" w:rsidRPr="00675642">
        <w:t>aise dans la vie</w:t>
      </w:r>
      <w:r>
        <w:t xml:space="preserve">. </w:t>
      </w:r>
      <w:r w:rsidR="00457E89" w:rsidRPr="00675642">
        <w:t>Mais pourquoi porte-t-il ce monocle qui le défigure</w:t>
      </w:r>
      <w:r>
        <w:t> ? »</w:t>
      </w:r>
    </w:p>
    <w:p w14:paraId="724065DA" w14:textId="77777777" w:rsidR="00EE5875" w:rsidRDefault="00457E89" w:rsidP="00457E89">
      <w:r w:rsidRPr="00675642">
        <w:t>Et Ivan étudiait Dan Yack</w:t>
      </w:r>
      <w:r w:rsidR="00EE5875">
        <w:t>.</w:t>
      </w:r>
    </w:p>
    <w:p w14:paraId="5B60D05F" w14:textId="77777777" w:rsidR="00EE5875" w:rsidRDefault="00457E89" w:rsidP="00457E89">
      <w:r w:rsidRPr="00675642">
        <w:t>Il en subissait également l</w:t>
      </w:r>
      <w:r w:rsidR="00EE5875">
        <w:t>’</w:t>
      </w:r>
      <w:r w:rsidRPr="00675642">
        <w:t>influence à son insu</w:t>
      </w:r>
      <w:r w:rsidR="00EE5875">
        <w:t>.</w:t>
      </w:r>
    </w:p>
    <w:p w14:paraId="6277F47A" w14:textId="77777777" w:rsidR="00EE5875" w:rsidRDefault="00457E89" w:rsidP="00457E89">
      <w:r w:rsidRPr="00675642">
        <w:t>Ainsi</w:t>
      </w:r>
      <w:r w:rsidR="00EE5875">
        <w:t xml:space="preserve">, </w:t>
      </w:r>
      <w:r w:rsidRPr="00675642">
        <w:t>quand il sortait</w:t>
      </w:r>
      <w:r w:rsidR="00EE5875">
        <w:t xml:space="preserve">, </w:t>
      </w:r>
      <w:r w:rsidRPr="00675642">
        <w:t>il s</w:t>
      </w:r>
      <w:r w:rsidR="00EE5875">
        <w:t>’</w:t>
      </w:r>
      <w:r w:rsidRPr="00675642">
        <w:t>habillait avec soin</w:t>
      </w:r>
      <w:r w:rsidR="00EE5875">
        <w:t xml:space="preserve">, </w:t>
      </w:r>
      <w:r w:rsidRPr="00675642">
        <w:t>méticuleus</w:t>
      </w:r>
      <w:r w:rsidRPr="00675642">
        <w:t>e</w:t>
      </w:r>
      <w:r w:rsidRPr="00675642">
        <w:t>ment</w:t>
      </w:r>
      <w:r w:rsidR="00EE5875">
        <w:t>.</w:t>
      </w:r>
    </w:p>
    <w:p w14:paraId="0241E7BB" w14:textId="77777777" w:rsidR="00EE5875" w:rsidRDefault="00457E89" w:rsidP="00457E89">
      <w:pPr>
        <w:numPr>
          <w:ins w:id="8" w:author="jluc" w:date="2012-09-26T22:15:00Z"/>
        </w:numPr>
      </w:pPr>
      <w:r w:rsidRPr="00675642">
        <w:t>Pour aller inspecter les environs de la cabane</w:t>
      </w:r>
      <w:r w:rsidR="00EE5875">
        <w:t xml:space="preserve">, </w:t>
      </w:r>
      <w:r w:rsidRPr="00675642">
        <w:t>choisir et trouver la montagne dans laquelle il allait sculpter son grand œuvre dès le retour du soleil</w:t>
      </w:r>
      <w:r w:rsidR="00EE5875">
        <w:t xml:space="preserve">, </w:t>
      </w:r>
      <w:r w:rsidRPr="00675642">
        <w:t xml:space="preserve">Ivan </w:t>
      </w:r>
      <w:proofErr w:type="spellStart"/>
      <w:r w:rsidRPr="00675642">
        <w:t>Sabakoff</w:t>
      </w:r>
      <w:proofErr w:type="spellEnd"/>
      <w:r w:rsidRPr="00675642">
        <w:t xml:space="preserve"> portait l</w:t>
      </w:r>
      <w:r w:rsidR="00EE5875">
        <w:t>’</w:t>
      </w:r>
      <w:r w:rsidRPr="00675642">
        <w:t>anorak avec une grâce</w:t>
      </w:r>
      <w:r w:rsidR="00EE5875">
        <w:t xml:space="preserve">, </w:t>
      </w:r>
      <w:r w:rsidRPr="00675642">
        <w:t>une coquetterie petites-russiennes</w:t>
      </w:r>
      <w:r w:rsidR="00EE5875">
        <w:t>.</w:t>
      </w:r>
    </w:p>
    <w:p w14:paraId="4AD7FF9F" w14:textId="77777777" w:rsidR="00EE5875" w:rsidRDefault="00457E89" w:rsidP="00457E89">
      <w:pPr>
        <w:spacing w:before="1440"/>
      </w:pPr>
      <w:r w:rsidRPr="00675642">
        <w:t>Bari était triste</w:t>
      </w:r>
      <w:r w:rsidR="00EE5875">
        <w:t>.</w:t>
      </w:r>
    </w:p>
    <w:p w14:paraId="63A04565" w14:textId="77777777" w:rsidR="00EE5875" w:rsidRDefault="00457E89" w:rsidP="00457E89">
      <w:r w:rsidRPr="00675642">
        <w:t>Pourquoi</w:t>
      </w:r>
      <w:r w:rsidR="00EE5875">
        <w:t> ?</w:t>
      </w:r>
    </w:p>
    <w:p w14:paraId="2304E5DF" w14:textId="77777777" w:rsidR="00EE5875" w:rsidRDefault="00457E89" w:rsidP="00457E89">
      <w:r w:rsidRPr="00675642">
        <w:t>Bien qu</w:t>
      </w:r>
      <w:r w:rsidR="00EE5875">
        <w:t>’</w:t>
      </w:r>
      <w:r w:rsidRPr="00675642">
        <w:t>il aimât son maître</w:t>
      </w:r>
      <w:r w:rsidR="00EE5875">
        <w:t xml:space="preserve">, </w:t>
      </w:r>
      <w:r w:rsidRPr="00675642">
        <w:t>Bari détestait sortir et avait horreur du froid</w:t>
      </w:r>
      <w:r w:rsidR="00EE5875">
        <w:t xml:space="preserve">. </w:t>
      </w:r>
      <w:r w:rsidRPr="00675642">
        <w:t>Il y avait encore une autre raison qui l</w:t>
      </w:r>
      <w:r w:rsidR="00EE5875">
        <w:t>’</w:t>
      </w:r>
      <w:r w:rsidRPr="00675642">
        <w:t>éloignait de Dan Yack</w:t>
      </w:r>
      <w:r w:rsidR="00EE5875">
        <w:t xml:space="preserve">. </w:t>
      </w:r>
      <w:r w:rsidRPr="00675642">
        <w:t>Dan Yack lui rappelait l</w:t>
      </w:r>
      <w:r w:rsidR="00EE5875">
        <w:t>’</w:t>
      </w:r>
      <w:r w:rsidRPr="00675642">
        <w:t>Angleterre</w:t>
      </w:r>
      <w:r w:rsidR="00EE5875">
        <w:t xml:space="preserve">, </w:t>
      </w:r>
      <w:r w:rsidRPr="00675642">
        <w:t>tout son confort</w:t>
      </w:r>
      <w:r w:rsidR="00EE5875">
        <w:t xml:space="preserve">, </w:t>
      </w:r>
      <w:r w:rsidRPr="00675642">
        <w:t>à lui</w:t>
      </w:r>
      <w:r w:rsidR="00EE5875">
        <w:t xml:space="preserve">, </w:t>
      </w:r>
      <w:r w:rsidRPr="00675642">
        <w:t>chien</w:t>
      </w:r>
      <w:r w:rsidR="00EE5875">
        <w:t xml:space="preserve">, </w:t>
      </w:r>
      <w:r w:rsidRPr="00675642">
        <w:t>la grande pelouse où il allait se purger</w:t>
      </w:r>
      <w:r w:rsidR="00EE5875">
        <w:t xml:space="preserve">, </w:t>
      </w:r>
      <w:r w:rsidRPr="00675642">
        <w:t>le perron ensoleillé d</w:t>
      </w:r>
      <w:r w:rsidR="00EE5875">
        <w:t>’</w:t>
      </w:r>
      <w:r w:rsidRPr="00675642">
        <w:t>où il était si commode de surveiller la gri</w:t>
      </w:r>
      <w:r w:rsidRPr="00675642">
        <w:t>l</w:t>
      </w:r>
      <w:r w:rsidRPr="00675642">
        <w:t>le</w:t>
      </w:r>
      <w:r w:rsidR="00EE5875">
        <w:t xml:space="preserve">, </w:t>
      </w:r>
      <w:r w:rsidRPr="00675642">
        <w:t>la maison paisible où il avait élu domicile</w:t>
      </w:r>
      <w:r w:rsidR="00EE5875">
        <w:t xml:space="preserve">, </w:t>
      </w:r>
      <w:r w:rsidRPr="00675642">
        <w:t>le larbin qui lui apportait une bonne et copieuse pâtée</w:t>
      </w:r>
      <w:r w:rsidR="00EE5875">
        <w:t xml:space="preserve">, </w:t>
      </w:r>
      <w:r w:rsidRPr="00675642">
        <w:t>l</w:t>
      </w:r>
      <w:r w:rsidR="00EE5875">
        <w:t>’</w:t>
      </w:r>
      <w:r w:rsidRPr="00675642">
        <w:t xml:space="preserve">épais tapis du </w:t>
      </w:r>
      <w:r w:rsidRPr="00675642">
        <w:lastRenderedPageBreak/>
        <w:t>petit s</w:t>
      </w:r>
      <w:r w:rsidRPr="00675642">
        <w:t>a</w:t>
      </w:r>
      <w:r w:rsidRPr="00675642">
        <w:t>lon où il avait l</w:t>
      </w:r>
      <w:r w:rsidR="00EE5875">
        <w:t>’</w:t>
      </w:r>
      <w:r w:rsidRPr="00675642">
        <w:t>habitude de faire la sieste</w:t>
      </w:r>
      <w:r w:rsidR="00EE5875">
        <w:t xml:space="preserve">, </w:t>
      </w:r>
      <w:r w:rsidRPr="00675642">
        <w:t>Mrs</w:t>
      </w:r>
      <w:r w:rsidR="00EE5875">
        <w:t xml:space="preserve">. </w:t>
      </w:r>
      <w:r w:rsidRPr="00675642">
        <w:t>Darwin</w:t>
      </w:r>
      <w:r w:rsidR="00EE5875">
        <w:t xml:space="preserve">, </w:t>
      </w:r>
      <w:r w:rsidRPr="00675642">
        <w:t>la go</w:t>
      </w:r>
      <w:r w:rsidRPr="00675642">
        <w:t>u</w:t>
      </w:r>
      <w:r w:rsidRPr="00675642">
        <w:t>vernante</w:t>
      </w:r>
      <w:r w:rsidR="00EE5875">
        <w:t xml:space="preserve">, </w:t>
      </w:r>
      <w:r w:rsidRPr="00675642">
        <w:t>qui le choyait et lui donnait des toasts à cinq heures</w:t>
      </w:r>
      <w:r w:rsidR="00EE5875">
        <w:t xml:space="preserve">, </w:t>
      </w:r>
      <w:r w:rsidRPr="00675642">
        <w:t>des toasts beurrés</w:t>
      </w:r>
      <w:r w:rsidR="00EE5875">
        <w:t xml:space="preserve">, </w:t>
      </w:r>
      <w:r w:rsidRPr="00675642">
        <w:t>trempés dans de la confiture aux groseilles</w:t>
      </w:r>
      <w:r w:rsidR="00EE5875">
        <w:t xml:space="preserve">. </w:t>
      </w:r>
      <w:r w:rsidRPr="00675642">
        <w:t>Tout cela lui revenait maintenant obscurément à la mémoire</w:t>
      </w:r>
      <w:r w:rsidR="00EE5875">
        <w:t xml:space="preserve">, </w:t>
      </w:r>
      <w:r w:rsidRPr="00675642">
        <w:t>dès que Dan Yack l</w:t>
      </w:r>
      <w:r w:rsidR="00EE5875">
        <w:t>’</w:t>
      </w:r>
      <w:r w:rsidRPr="00675642">
        <w:t>appelait et qu</w:t>
      </w:r>
      <w:r w:rsidR="00EE5875">
        <w:t>’</w:t>
      </w:r>
      <w:r w:rsidRPr="00675642">
        <w:t>il sentait de près cette odeur de vétyver qui lui chatouillait le nez et dans laquelle il retrouvait le parfum de la bonne vie calme au pays tranquille qui était n</w:t>
      </w:r>
      <w:r w:rsidRPr="00675642">
        <w:t>a</w:t>
      </w:r>
      <w:r w:rsidRPr="00675642">
        <w:t>guère son royaume encaustiqué</w:t>
      </w:r>
      <w:r w:rsidR="00EE5875">
        <w:t xml:space="preserve">. </w:t>
      </w:r>
      <w:r w:rsidRPr="00675642">
        <w:t>C</w:t>
      </w:r>
      <w:r w:rsidR="00EE5875">
        <w:t>’</w:t>
      </w:r>
      <w:r w:rsidRPr="00675642">
        <w:t>est pourquoi Dan Yack lui donnait le cafard</w:t>
      </w:r>
      <w:r w:rsidR="00EE5875">
        <w:t xml:space="preserve">. </w:t>
      </w:r>
      <w:r w:rsidRPr="00675642">
        <w:t>Il retournait au plus vite se recoucher devant le feu</w:t>
      </w:r>
      <w:r w:rsidR="00EE5875">
        <w:t xml:space="preserve">, </w:t>
      </w:r>
      <w:r w:rsidRPr="00675642">
        <w:t>où</w:t>
      </w:r>
      <w:r w:rsidR="00EE5875">
        <w:t xml:space="preserve">, </w:t>
      </w:r>
      <w:r w:rsidRPr="00675642">
        <w:t>s</w:t>
      </w:r>
      <w:r w:rsidR="00EE5875">
        <w:t>’</w:t>
      </w:r>
      <w:r w:rsidRPr="00675642">
        <w:t>il fermait les yeux</w:t>
      </w:r>
      <w:r w:rsidR="00EE5875">
        <w:t xml:space="preserve">, </w:t>
      </w:r>
      <w:r w:rsidRPr="00675642">
        <w:t>il ne dormait néanmoins pas</w:t>
      </w:r>
      <w:r w:rsidR="00EE5875">
        <w:t>.</w:t>
      </w:r>
    </w:p>
    <w:p w14:paraId="4F05C8FD" w14:textId="77777777" w:rsidR="00EE5875" w:rsidRDefault="00457E89" w:rsidP="00457E89">
      <w:r w:rsidRPr="00675642">
        <w:t>Bari était triste</w:t>
      </w:r>
      <w:r w:rsidR="00EE5875">
        <w:t>.</w:t>
      </w:r>
    </w:p>
    <w:p w14:paraId="0F0BE76C" w14:textId="77777777" w:rsidR="00EE5875" w:rsidRDefault="00457E89" w:rsidP="00457E89">
      <w:r w:rsidRPr="00675642">
        <w:t>Il cherchait d</w:t>
      </w:r>
      <w:r w:rsidR="00EE5875">
        <w:t>’</w:t>
      </w:r>
      <w:r w:rsidRPr="00675642">
        <w:t>abord à mettre un peu d</w:t>
      </w:r>
      <w:r w:rsidR="00EE5875">
        <w:t>’</w:t>
      </w:r>
      <w:r w:rsidRPr="00675642">
        <w:t>ordre dans sa ce</w:t>
      </w:r>
      <w:r w:rsidRPr="00675642">
        <w:t>r</w:t>
      </w:r>
      <w:r w:rsidRPr="00675642">
        <w:t>velle</w:t>
      </w:r>
      <w:r w:rsidR="00EE5875">
        <w:t>.</w:t>
      </w:r>
    </w:p>
    <w:p w14:paraId="341DADDF" w14:textId="77777777" w:rsidR="00EE5875" w:rsidRDefault="00457E89" w:rsidP="00457E89">
      <w:r w:rsidRPr="00675642">
        <w:t>Le voyage en mer était pour lui un mauvais souvenir co</w:t>
      </w:r>
      <w:r w:rsidRPr="00675642">
        <w:t>m</w:t>
      </w:r>
      <w:r w:rsidRPr="00675642">
        <w:t>me s</w:t>
      </w:r>
      <w:r w:rsidR="00EE5875">
        <w:t>’</w:t>
      </w:r>
      <w:r w:rsidRPr="00675642">
        <w:t>il avait rêvé avoir été contraint de voler dans un ciel d</w:t>
      </w:r>
      <w:r w:rsidR="00EE5875">
        <w:t>’</w:t>
      </w:r>
      <w:r w:rsidRPr="00675642">
        <w:t>orage</w:t>
      </w:r>
      <w:r w:rsidR="00EE5875">
        <w:t>.</w:t>
      </w:r>
    </w:p>
    <w:p w14:paraId="400306E7" w14:textId="77777777" w:rsidR="00EE5875" w:rsidRDefault="00457E89" w:rsidP="00457E89">
      <w:r w:rsidRPr="00675642">
        <w:t>Quel cauchemar</w:t>
      </w:r>
      <w:r w:rsidR="00EE5875">
        <w:t> !</w:t>
      </w:r>
    </w:p>
    <w:p w14:paraId="7E055EF9" w14:textId="77777777" w:rsidR="00EE5875" w:rsidRDefault="00457E89" w:rsidP="00457E89">
      <w:r w:rsidRPr="00675642">
        <w:t>Bon</w:t>
      </w:r>
      <w:r w:rsidR="00EE5875">
        <w:t xml:space="preserve">. </w:t>
      </w:r>
      <w:r w:rsidRPr="00675642">
        <w:t>Voilà le sol</w:t>
      </w:r>
      <w:r w:rsidR="00EE5875">
        <w:t>.</w:t>
      </w:r>
    </w:p>
    <w:p w14:paraId="7FCA390D" w14:textId="77777777" w:rsidR="00EE5875" w:rsidRDefault="00457E89" w:rsidP="00457E89">
      <w:r w:rsidRPr="00675642">
        <w:t>Bari s</w:t>
      </w:r>
      <w:r w:rsidR="00EE5875">
        <w:t>’</w:t>
      </w:r>
      <w:r w:rsidRPr="00675642">
        <w:t>étale de tout son long sur le côté</w:t>
      </w:r>
      <w:r w:rsidR="00EE5875">
        <w:t>.</w:t>
      </w:r>
    </w:p>
    <w:p w14:paraId="4F326E9B" w14:textId="77777777" w:rsidR="00EE5875" w:rsidRDefault="00457E89" w:rsidP="00457E89">
      <w:r w:rsidRPr="00675642">
        <w:t>Ça ne bouge pas</w:t>
      </w:r>
      <w:r w:rsidR="00EE5875">
        <w:t xml:space="preserve"> ? </w:t>
      </w:r>
      <w:r w:rsidRPr="00675642">
        <w:t>Non</w:t>
      </w:r>
      <w:r w:rsidR="00EE5875">
        <w:t xml:space="preserve">. </w:t>
      </w:r>
      <w:r w:rsidRPr="00675642">
        <w:t>Alors on va pouvoir se mettre à l</w:t>
      </w:r>
      <w:r w:rsidR="00EE5875">
        <w:t>’</w:t>
      </w:r>
      <w:r w:rsidRPr="00675642">
        <w:t>aise et tâcher de comprendre un peu ce qui se passe dans cette maison</w:t>
      </w:r>
      <w:r w:rsidR="00EE5875">
        <w:t>.</w:t>
      </w:r>
    </w:p>
    <w:p w14:paraId="50BA2588" w14:textId="77777777" w:rsidR="00EE5875" w:rsidRDefault="00457E89" w:rsidP="00457E89">
      <w:r w:rsidRPr="00675642">
        <w:t>Ici</w:t>
      </w:r>
      <w:r w:rsidR="00EE5875">
        <w:t> ?</w:t>
      </w:r>
    </w:p>
    <w:p w14:paraId="5200806D" w14:textId="77777777" w:rsidR="00EE5875" w:rsidRDefault="00457E89" w:rsidP="00457E89">
      <w:r w:rsidRPr="00675642">
        <w:t>Bari reniflait</w:t>
      </w:r>
      <w:r w:rsidR="00EE5875">
        <w:t>.</w:t>
      </w:r>
    </w:p>
    <w:p w14:paraId="0A59D014" w14:textId="77777777" w:rsidR="00EE5875" w:rsidRDefault="00457E89" w:rsidP="00457E89">
      <w:r w:rsidRPr="00675642">
        <w:lastRenderedPageBreak/>
        <w:t>Il y a avant tout cette odeur de charbon humide comme dans les sous-sols de la maison à Londres</w:t>
      </w:r>
      <w:r w:rsidR="00EE5875">
        <w:t xml:space="preserve">, </w:t>
      </w:r>
      <w:r w:rsidRPr="00675642">
        <w:t>quand il était tout p</w:t>
      </w:r>
      <w:r w:rsidRPr="00675642">
        <w:t>e</w:t>
      </w:r>
      <w:r w:rsidRPr="00675642">
        <w:t>tit chien et qu</w:t>
      </w:r>
      <w:r w:rsidR="00EE5875">
        <w:t>’</w:t>
      </w:r>
      <w:r w:rsidRPr="00675642">
        <w:t>il courait après les rats</w:t>
      </w:r>
      <w:r w:rsidR="00EE5875">
        <w:t>.</w:t>
      </w:r>
    </w:p>
    <w:p w14:paraId="64C77466" w14:textId="77777777" w:rsidR="00EE5875" w:rsidRDefault="00457E89" w:rsidP="00457E89">
      <w:r w:rsidRPr="00675642">
        <w:t>Bari ouvre un œil</w:t>
      </w:r>
      <w:r w:rsidR="00EE5875">
        <w:t>.</w:t>
      </w:r>
    </w:p>
    <w:p w14:paraId="114C72DD" w14:textId="77777777" w:rsidR="00EE5875" w:rsidRDefault="00457E89" w:rsidP="00457E89">
      <w:r w:rsidRPr="00675642">
        <w:t>Primo</w:t>
      </w:r>
      <w:r w:rsidR="00EE5875">
        <w:t xml:space="preserve">, </w:t>
      </w:r>
      <w:r w:rsidRPr="00675642">
        <w:t>il n</w:t>
      </w:r>
      <w:r w:rsidR="00EE5875">
        <w:t>’</w:t>
      </w:r>
      <w:r w:rsidRPr="00675642">
        <w:t>y a pas de rats ici</w:t>
      </w:r>
      <w:r w:rsidR="00EE5875">
        <w:t xml:space="preserve">. </w:t>
      </w:r>
      <w:r w:rsidRPr="00675642">
        <w:t>Secundo</w:t>
      </w:r>
      <w:r w:rsidR="00EE5875">
        <w:t xml:space="preserve">, </w:t>
      </w:r>
      <w:r w:rsidRPr="00675642">
        <w:t>un gros chien ne court pas après les rats</w:t>
      </w:r>
      <w:r w:rsidR="00EE5875">
        <w:t>.</w:t>
      </w:r>
    </w:p>
    <w:p w14:paraId="5B66351D" w14:textId="77777777" w:rsidR="00EE5875" w:rsidRDefault="00457E89" w:rsidP="00457E89">
      <w:r w:rsidRPr="00675642">
        <w:t>Bari flaire encore un peu</w:t>
      </w:r>
      <w:r w:rsidR="00EE5875">
        <w:t>.</w:t>
      </w:r>
    </w:p>
    <w:p w14:paraId="4315654E" w14:textId="77777777" w:rsidR="00EE5875" w:rsidRDefault="00457E89" w:rsidP="00457E89">
      <w:r w:rsidRPr="00675642">
        <w:t>Cette bonne odeur de vivres comme à l</w:t>
      </w:r>
      <w:r w:rsidR="00EE5875">
        <w:t>’</w:t>
      </w:r>
      <w:r w:rsidRPr="00675642">
        <w:t>office</w:t>
      </w:r>
      <w:r w:rsidR="00EE5875">
        <w:t> !</w:t>
      </w:r>
    </w:p>
    <w:p w14:paraId="670E1F17" w14:textId="77777777" w:rsidR="00EE5875" w:rsidRDefault="00457E89" w:rsidP="00457E89">
      <w:r w:rsidRPr="00675642">
        <w:t>Bari se lève et se dirige vers la porte du magasin</w:t>
      </w:r>
      <w:r w:rsidR="00EE5875">
        <w:t xml:space="preserve">. </w:t>
      </w:r>
      <w:r w:rsidRPr="00675642">
        <w:t>En route</w:t>
      </w:r>
      <w:r w:rsidR="00EE5875">
        <w:t xml:space="preserve">, </w:t>
      </w:r>
      <w:r w:rsidRPr="00675642">
        <w:t>voici encore une fois une pointe de vétyver qui lui chatouille les narines</w:t>
      </w:r>
      <w:r w:rsidR="00EE5875">
        <w:t xml:space="preserve">. </w:t>
      </w:r>
      <w:r w:rsidRPr="00675642">
        <w:t>Il éternue et fait un crochet vers son maître</w:t>
      </w:r>
      <w:r w:rsidR="00EE5875">
        <w:t xml:space="preserve">. </w:t>
      </w:r>
      <w:r w:rsidRPr="00675642">
        <w:t>Mais Dan Yack ne s</w:t>
      </w:r>
      <w:r w:rsidR="00EE5875">
        <w:t>’</w:t>
      </w:r>
      <w:r w:rsidRPr="00675642">
        <w:t>occupe pas de lui</w:t>
      </w:r>
      <w:r w:rsidR="00EE5875">
        <w:t>.</w:t>
      </w:r>
    </w:p>
    <w:p w14:paraId="7BF7B644" w14:textId="26DC2898" w:rsidR="00457E89" w:rsidRPr="00675642" w:rsidRDefault="00EE5875" w:rsidP="00457E89">
      <w:r>
        <w:t>« </w:t>
      </w:r>
      <w:r w:rsidR="00457E89" w:rsidRPr="00675642">
        <w:t>Allons</w:t>
      </w:r>
      <w:r>
        <w:t xml:space="preserve">, </w:t>
      </w:r>
      <w:r w:rsidR="00457E89" w:rsidRPr="00675642">
        <w:t>bon</w:t>
      </w:r>
      <w:r>
        <w:t xml:space="preserve">, </w:t>
      </w:r>
      <w:r w:rsidR="00457E89" w:rsidRPr="00675642">
        <w:t>que dois-je faire et où suis-je</w:t>
      </w:r>
      <w:r>
        <w:t> ? »</w:t>
      </w:r>
    </w:p>
    <w:p w14:paraId="56DED931" w14:textId="77777777" w:rsidR="00EE5875" w:rsidRDefault="00457E89" w:rsidP="00457E89">
      <w:r w:rsidRPr="00675642">
        <w:t>Bari retourne devant le poêle</w:t>
      </w:r>
      <w:r w:rsidR="00EE5875">
        <w:t>.</w:t>
      </w:r>
    </w:p>
    <w:p w14:paraId="1538F8DF" w14:textId="77777777" w:rsidR="00EE5875" w:rsidRDefault="00457E89" w:rsidP="00457E89">
      <w:r w:rsidRPr="00675642">
        <w:t>Il dresse les oreilles</w:t>
      </w:r>
      <w:r w:rsidR="00EE5875">
        <w:t>.</w:t>
      </w:r>
    </w:p>
    <w:p w14:paraId="1494662C" w14:textId="77777777" w:rsidR="00EE5875" w:rsidRDefault="00457E89" w:rsidP="00457E89">
      <w:r w:rsidRPr="00675642">
        <w:t>Il entend au loin le froid qui se promène sur la glace</w:t>
      </w:r>
      <w:r w:rsidR="00EE5875">
        <w:t>.</w:t>
      </w:r>
    </w:p>
    <w:p w14:paraId="1F8ADBC0" w14:textId="77777777" w:rsidR="00EE5875" w:rsidRDefault="00457E89" w:rsidP="00457E89">
      <w:r w:rsidRPr="00675642">
        <w:t>Il devient hargneux</w:t>
      </w:r>
      <w:r w:rsidR="00EE5875">
        <w:t>.</w:t>
      </w:r>
    </w:p>
    <w:p w14:paraId="4EA6212C" w14:textId="77777777" w:rsidR="00EE5875" w:rsidRDefault="00457E89" w:rsidP="00457E89">
      <w:r w:rsidRPr="00675642">
        <w:t>D</w:t>
      </w:r>
      <w:r w:rsidR="00EE5875">
        <w:t>’</w:t>
      </w:r>
      <w:r w:rsidRPr="00675642">
        <w:t>abord</w:t>
      </w:r>
      <w:r w:rsidR="00EE5875">
        <w:t xml:space="preserve">, </w:t>
      </w:r>
      <w:r w:rsidRPr="00675642">
        <w:t>pourquoi y a-t-il tant de personnes ici</w:t>
      </w:r>
      <w:r w:rsidR="00EE5875">
        <w:t> ?</w:t>
      </w:r>
    </w:p>
    <w:p w14:paraId="1B1D7150" w14:textId="2D1D0DC6" w:rsidR="00457E89" w:rsidRPr="00675642" w:rsidRDefault="00EE5875" w:rsidP="00457E89">
      <w:r>
        <w:t>« </w:t>
      </w:r>
      <w:r w:rsidR="00457E89" w:rsidRPr="00675642">
        <w:t>Je n</w:t>
      </w:r>
      <w:r>
        <w:t>’</w:t>
      </w:r>
      <w:r w:rsidR="00457E89" w:rsidRPr="00675642">
        <w:t>en ai pas l</w:t>
      </w:r>
      <w:r>
        <w:t>’</w:t>
      </w:r>
      <w:r w:rsidR="00457E89" w:rsidRPr="00675642">
        <w:t>habitude quand je veux dormir</w:t>
      </w:r>
      <w:r>
        <w:t xml:space="preserve">. </w:t>
      </w:r>
      <w:r w:rsidR="00457E89" w:rsidRPr="00675642">
        <w:t>Il y a là</w:t>
      </w:r>
      <w:r>
        <w:t xml:space="preserve">, </w:t>
      </w:r>
      <w:r w:rsidR="00457E89" w:rsidRPr="00675642">
        <w:t>à droite</w:t>
      </w:r>
      <w:r>
        <w:t xml:space="preserve">, </w:t>
      </w:r>
      <w:r w:rsidR="00457E89" w:rsidRPr="00675642">
        <w:t>derrière moi</w:t>
      </w:r>
      <w:r>
        <w:t xml:space="preserve">, </w:t>
      </w:r>
      <w:r w:rsidR="00457E89" w:rsidRPr="00675642">
        <w:t>cet individu qui sent la pouille</w:t>
      </w:r>
      <w:r>
        <w:t xml:space="preserve">, </w:t>
      </w:r>
      <w:r w:rsidR="00457E89" w:rsidRPr="00675642">
        <w:t>comme les vagabonds et les chenapans</w:t>
      </w:r>
      <w:r>
        <w:t>. »</w:t>
      </w:r>
    </w:p>
    <w:p w14:paraId="5A08E3BD" w14:textId="77777777" w:rsidR="00EE5875" w:rsidRDefault="00457E89" w:rsidP="00457E89">
      <w:r w:rsidRPr="00675642">
        <w:t xml:space="preserve">Il se dirige vers </w:t>
      </w:r>
      <w:proofErr w:type="spellStart"/>
      <w:r w:rsidRPr="00675642">
        <w:t>Goischman</w:t>
      </w:r>
      <w:proofErr w:type="spellEnd"/>
      <w:r w:rsidR="00EE5875">
        <w:t xml:space="preserve">, </w:t>
      </w:r>
      <w:r w:rsidRPr="00675642">
        <w:t>le flaire à trois pas</w:t>
      </w:r>
      <w:r w:rsidR="00EE5875">
        <w:t xml:space="preserve">, </w:t>
      </w:r>
      <w:r w:rsidRPr="00675642">
        <w:t>croit ne pas se tromper et aboie après lui</w:t>
      </w:r>
      <w:r w:rsidR="00EE5875">
        <w:t>.</w:t>
      </w:r>
    </w:p>
    <w:p w14:paraId="324281C7" w14:textId="77777777" w:rsidR="00EE5875" w:rsidRDefault="00457E89" w:rsidP="00457E89">
      <w:r w:rsidRPr="00675642">
        <w:t>L</w:t>
      </w:r>
      <w:r w:rsidR="00EE5875">
        <w:t>’</w:t>
      </w:r>
      <w:r w:rsidRPr="00675642">
        <w:t>autre ne bouge pas</w:t>
      </w:r>
      <w:r w:rsidR="00EE5875">
        <w:t>.</w:t>
      </w:r>
    </w:p>
    <w:p w14:paraId="1C63BC7A" w14:textId="77777777" w:rsidR="00EE5875" w:rsidRDefault="00457E89" w:rsidP="00457E89">
      <w:r w:rsidRPr="00675642">
        <w:lastRenderedPageBreak/>
        <w:t>Bari retourne se coucher</w:t>
      </w:r>
      <w:r w:rsidR="00EE5875">
        <w:t xml:space="preserve">. </w:t>
      </w:r>
      <w:r w:rsidRPr="00675642">
        <w:t>Son poil du cou reste longtemps hérissé</w:t>
      </w:r>
      <w:r w:rsidR="00EE5875">
        <w:t xml:space="preserve">. </w:t>
      </w:r>
      <w:r w:rsidRPr="00675642">
        <w:t>Il songe que cet homme sent le froid</w:t>
      </w:r>
      <w:r w:rsidR="00EE5875">
        <w:t xml:space="preserve">, </w:t>
      </w:r>
      <w:r w:rsidRPr="00675642">
        <w:t>le gel</w:t>
      </w:r>
      <w:r w:rsidR="00EE5875">
        <w:t xml:space="preserve">, </w:t>
      </w:r>
      <w:r w:rsidRPr="00675642">
        <w:t>la nuit</w:t>
      </w:r>
      <w:r w:rsidR="00EE5875">
        <w:t xml:space="preserve">, </w:t>
      </w:r>
      <w:r w:rsidRPr="00675642">
        <w:t>la mort</w:t>
      </w:r>
      <w:r w:rsidR="00EE5875">
        <w:t>.</w:t>
      </w:r>
    </w:p>
    <w:p w14:paraId="3E882E5B" w14:textId="3C798157" w:rsidR="00457E89" w:rsidRPr="00675642" w:rsidRDefault="00EE5875" w:rsidP="00457E89">
      <w:r>
        <w:t>« </w:t>
      </w:r>
      <w:r w:rsidR="00457E89" w:rsidRPr="00675642">
        <w:t>C</w:t>
      </w:r>
      <w:r>
        <w:t>’</w:t>
      </w:r>
      <w:r w:rsidR="00457E89" w:rsidRPr="00675642">
        <w:t>est à cause de lui que nous sommes ici</w:t>
      </w:r>
      <w:r>
        <w:t>. »</w:t>
      </w:r>
    </w:p>
    <w:p w14:paraId="3FB4E42D" w14:textId="77777777" w:rsidR="00EE5875" w:rsidRDefault="00457E89" w:rsidP="00457E89">
      <w:r w:rsidRPr="00675642">
        <w:t>Bari grogne</w:t>
      </w:r>
      <w:r w:rsidR="00EE5875">
        <w:t>.</w:t>
      </w:r>
    </w:p>
    <w:p w14:paraId="0825B337" w14:textId="77777777" w:rsidR="00EE5875" w:rsidRDefault="00457E89" w:rsidP="00457E89">
      <w:r w:rsidRPr="00675642">
        <w:t>Quand il grogne</w:t>
      </w:r>
      <w:r w:rsidR="00EE5875">
        <w:t xml:space="preserve">, </w:t>
      </w:r>
      <w:r w:rsidRPr="00675642">
        <w:t>il a l</w:t>
      </w:r>
      <w:r w:rsidR="00EE5875">
        <w:t>’</w:t>
      </w:r>
      <w:r w:rsidRPr="00675642">
        <w:t>habitude d</w:t>
      </w:r>
      <w:r w:rsidR="00EE5875">
        <w:t>’</w:t>
      </w:r>
      <w:r w:rsidRPr="00675642">
        <w:t>être caressé</w:t>
      </w:r>
      <w:r w:rsidR="00EE5875">
        <w:t xml:space="preserve">, </w:t>
      </w:r>
      <w:r w:rsidRPr="00675642">
        <w:t>apaisé</w:t>
      </w:r>
      <w:r w:rsidR="00EE5875">
        <w:t xml:space="preserve">. </w:t>
      </w:r>
      <w:r w:rsidRPr="00675642">
        <w:t>Il r</w:t>
      </w:r>
      <w:r w:rsidRPr="00675642">
        <w:t>e</w:t>
      </w:r>
      <w:r w:rsidRPr="00675642">
        <w:t>garde son maître</w:t>
      </w:r>
      <w:r w:rsidR="00EE5875">
        <w:t xml:space="preserve">. </w:t>
      </w:r>
      <w:r w:rsidRPr="00675642">
        <w:t>Il ne comprend plus</w:t>
      </w:r>
      <w:r w:rsidR="00EE5875">
        <w:t xml:space="preserve">. </w:t>
      </w:r>
      <w:r w:rsidRPr="00675642">
        <w:t>Dan Yack ne bronche pas</w:t>
      </w:r>
      <w:r w:rsidR="00EE5875">
        <w:t xml:space="preserve"> (</w:t>
      </w:r>
      <w:r w:rsidRPr="00675642">
        <w:t>que fait-il</w:t>
      </w:r>
      <w:r w:rsidR="00EE5875">
        <w:t xml:space="preserve"> ? </w:t>
      </w:r>
      <w:r w:rsidRPr="00675642">
        <w:t>il est couché</w:t>
      </w:r>
      <w:r w:rsidR="00EE5875">
        <w:t xml:space="preserve">, </w:t>
      </w:r>
      <w:r w:rsidRPr="00675642">
        <w:t>mais il ne dort pas et ne bouge pas</w:t>
      </w:r>
      <w:r w:rsidR="00EE5875">
        <w:t xml:space="preserve">). </w:t>
      </w:r>
      <w:r w:rsidRPr="00675642">
        <w:t xml:space="preserve">Bari va trouver </w:t>
      </w:r>
      <w:proofErr w:type="spellStart"/>
      <w:r w:rsidRPr="00675642">
        <w:t>Sabakoff</w:t>
      </w:r>
      <w:proofErr w:type="spellEnd"/>
      <w:r w:rsidRPr="00675642">
        <w:t xml:space="preserve"> qui est un ami simple et bon</w:t>
      </w:r>
      <w:r w:rsidR="00EE5875">
        <w:t>.</w:t>
      </w:r>
    </w:p>
    <w:p w14:paraId="55DBAB31" w14:textId="77777777" w:rsidR="00EE5875" w:rsidRDefault="00457E89" w:rsidP="00457E89">
      <w:r w:rsidRPr="00675642">
        <w:t>Ivan se lève</w:t>
      </w:r>
      <w:r w:rsidR="00EE5875">
        <w:t xml:space="preserve">, </w:t>
      </w:r>
      <w:r w:rsidRPr="00675642">
        <w:t>prend sa gamelle</w:t>
      </w:r>
      <w:r w:rsidR="00EE5875">
        <w:t xml:space="preserve">, </w:t>
      </w:r>
      <w:r w:rsidRPr="00675642">
        <w:t>lui donne quelque chose à manger et lui passe la main dans le cou</w:t>
      </w:r>
      <w:r w:rsidR="00EE5875">
        <w:t>.</w:t>
      </w:r>
    </w:p>
    <w:p w14:paraId="6E5862CF" w14:textId="2958FC81" w:rsidR="00457E89" w:rsidRPr="00675642" w:rsidRDefault="00EE5875" w:rsidP="00457E89">
      <w:r>
        <w:t>« </w:t>
      </w:r>
      <w:r w:rsidR="00457E89" w:rsidRPr="00675642">
        <w:t>C</w:t>
      </w:r>
      <w:r>
        <w:t>’</w:t>
      </w:r>
      <w:r w:rsidR="00457E89" w:rsidRPr="00675642">
        <w:t>est ça</w:t>
      </w:r>
      <w:r>
        <w:t xml:space="preserve">. </w:t>
      </w:r>
      <w:r w:rsidR="00457E89" w:rsidRPr="00675642">
        <w:t>C</w:t>
      </w:r>
      <w:r>
        <w:t>’</w:t>
      </w:r>
      <w:r w:rsidR="00457E89" w:rsidRPr="00675642">
        <w:t>est ainsi qu</w:t>
      </w:r>
      <w:r>
        <w:t>’</w:t>
      </w:r>
      <w:r w:rsidR="00457E89" w:rsidRPr="00675642">
        <w:t>il faut faire</w:t>
      </w:r>
      <w:r>
        <w:t xml:space="preserve">, </w:t>
      </w:r>
      <w:r w:rsidR="00457E89" w:rsidRPr="00675642">
        <w:t>pense le chien</w:t>
      </w:r>
      <w:r>
        <w:t xml:space="preserve">. </w:t>
      </w:r>
      <w:r w:rsidR="00457E89" w:rsidRPr="00675642">
        <w:t>Cet homme sent gras</w:t>
      </w:r>
      <w:r>
        <w:t xml:space="preserve">. </w:t>
      </w:r>
      <w:r w:rsidR="00457E89" w:rsidRPr="00675642">
        <w:t>Le pétrole</w:t>
      </w:r>
      <w:r>
        <w:t xml:space="preserve">, </w:t>
      </w:r>
      <w:r w:rsidR="00457E89" w:rsidRPr="00675642">
        <w:t>le charbon</w:t>
      </w:r>
      <w:r>
        <w:t xml:space="preserve">, </w:t>
      </w:r>
      <w:r w:rsidR="00457E89" w:rsidRPr="00675642">
        <w:t>le graillon</w:t>
      </w:r>
      <w:r>
        <w:t xml:space="preserve">, </w:t>
      </w:r>
      <w:r w:rsidR="00457E89" w:rsidRPr="00675642">
        <w:t>je connais ça</w:t>
      </w:r>
      <w:r>
        <w:t xml:space="preserve">. </w:t>
      </w:r>
      <w:r w:rsidR="00457E89" w:rsidRPr="00675642">
        <w:t>C</w:t>
      </w:r>
      <w:r>
        <w:t>’</w:t>
      </w:r>
      <w:r w:rsidR="00457E89" w:rsidRPr="00675642">
        <w:t>est un paysan</w:t>
      </w:r>
      <w:r>
        <w:t>. »</w:t>
      </w:r>
    </w:p>
    <w:p w14:paraId="1D8D68D6" w14:textId="77777777" w:rsidR="00EE5875" w:rsidRDefault="00457E89" w:rsidP="00457E89">
      <w:r w:rsidRPr="00675642">
        <w:t>Il se laisse lourdement tomber sur le ventre</w:t>
      </w:r>
      <w:r w:rsidR="00EE5875">
        <w:t>.</w:t>
      </w:r>
    </w:p>
    <w:p w14:paraId="55480245" w14:textId="77777777" w:rsidR="00EE5875" w:rsidRDefault="00457E89" w:rsidP="00457E89">
      <w:r w:rsidRPr="00675642">
        <w:t>Il se chauffe</w:t>
      </w:r>
      <w:r w:rsidR="00EE5875">
        <w:t>.</w:t>
      </w:r>
    </w:p>
    <w:p w14:paraId="7FB723D9" w14:textId="77777777" w:rsidR="00EE5875" w:rsidRDefault="00457E89" w:rsidP="00457E89">
      <w:r w:rsidRPr="00675642">
        <w:t>Le feu</w:t>
      </w:r>
      <w:r w:rsidR="00EE5875">
        <w:t>.</w:t>
      </w:r>
    </w:p>
    <w:p w14:paraId="54393F8D" w14:textId="77777777" w:rsidR="00EE5875" w:rsidRDefault="00457E89" w:rsidP="00457E89">
      <w:r w:rsidRPr="00675642">
        <w:t>Quelle chose curieuse et inquiétante</w:t>
      </w:r>
      <w:r w:rsidR="00EE5875">
        <w:t> !</w:t>
      </w:r>
    </w:p>
    <w:p w14:paraId="689D2C48" w14:textId="77777777" w:rsidR="00EE5875" w:rsidRDefault="00457E89" w:rsidP="00457E89">
      <w:r w:rsidRPr="00675642">
        <w:t>C</w:t>
      </w:r>
      <w:r w:rsidR="00EE5875">
        <w:t>’</w:t>
      </w:r>
      <w:r w:rsidRPr="00675642">
        <w:t>est radieux</w:t>
      </w:r>
      <w:r w:rsidR="00EE5875">
        <w:t>.</w:t>
      </w:r>
    </w:p>
    <w:p w14:paraId="79E6BCE1" w14:textId="77777777" w:rsidR="00EE5875" w:rsidRDefault="00457E89" w:rsidP="00457E89">
      <w:r w:rsidRPr="00675642">
        <w:t>Des morceaux de viande rouge qui vous allèchent</w:t>
      </w:r>
      <w:r w:rsidR="00EE5875">
        <w:t>.</w:t>
      </w:r>
    </w:p>
    <w:p w14:paraId="39FBEC52" w14:textId="77777777" w:rsidR="00EE5875" w:rsidRDefault="00457E89" w:rsidP="00457E89">
      <w:r w:rsidRPr="00675642">
        <w:t>De la chair saignante qui monte au ciel</w:t>
      </w:r>
      <w:r w:rsidR="00EE5875">
        <w:t>.</w:t>
      </w:r>
    </w:p>
    <w:p w14:paraId="4513E596" w14:textId="77777777" w:rsidR="00EE5875" w:rsidRDefault="00457E89" w:rsidP="00457E89">
      <w:r w:rsidRPr="00675642">
        <w:t>Le soleil</w:t>
      </w:r>
      <w:r w:rsidR="00EE5875">
        <w:t>.</w:t>
      </w:r>
    </w:p>
    <w:p w14:paraId="7AF797FD" w14:textId="77777777" w:rsidR="00EE5875" w:rsidRDefault="00457E89" w:rsidP="00457E89">
      <w:r w:rsidRPr="00675642">
        <w:lastRenderedPageBreak/>
        <w:t>Une assiette toujours pleine qu</w:t>
      </w:r>
      <w:r w:rsidR="00EE5875">
        <w:t>’</w:t>
      </w:r>
      <w:r w:rsidRPr="00675642">
        <w:t>on ne peut pas manger</w:t>
      </w:r>
      <w:r w:rsidR="00EE5875">
        <w:t xml:space="preserve">, </w:t>
      </w:r>
      <w:r w:rsidRPr="00675642">
        <w:t>mais dont il se dégage une vapeur succulente qui donne sa s</w:t>
      </w:r>
      <w:r w:rsidRPr="00675642">
        <w:t>a</w:t>
      </w:r>
      <w:r w:rsidRPr="00675642">
        <w:t>veur aux choses qui vous tombent sous la dent</w:t>
      </w:r>
      <w:r w:rsidR="00EE5875">
        <w:t>.</w:t>
      </w:r>
    </w:p>
    <w:p w14:paraId="0CD907F1" w14:textId="77777777" w:rsidR="00EE5875" w:rsidRDefault="00457E89" w:rsidP="00457E89">
      <w:r w:rsidRPr="00675642">
        <w:t>Le soleil c</w:t>
      </w:r>
      <w:r w:rsidR="00EE5875">
        <w:t>’</w:t>
      </w:r>
      <w:r w:rsidRPr="00675642">
        <w:t>est le fumet</w:t>
      </w:r>
      <w:r w:rsidR="00EE5875">
        <w:t>.</w:t>
      </w:r>
    </w:p>
    <w:p w14:paraId="44476B61" w14:textId="77777777" w:rsidR="00EE5875" w:rsidRDefault="00457E89" w:rsidP="00457E89">
      <w:r w:rsidRPr="00675642">
        <w:t>La vie</w:t>
      </w:r>
      <w:r w:rsidR="00EE5875">
        <w:t>.</w:t>
      </w:r>
    </w:p>
    <w:p w14:paraId="2F878DC9" w14:textId="77777777" w:rsidR="00EE5875" w:rsidRDefault="00457E89" w:rsidP="00457E89">
      <w:r w:rsidRPr="00675642">
        <w:t>Un fumet de charogne</w:t>
      </w:r>
      <w:r w:rsidR="00EE5875">
        <w:t>.</w:t>
      </w:r>
    </w:p>
    <w:p w14:paraId="6E665888" w14:textId="77777777" w:rsidR="00EE5875" w:rsidRDefault="00457E89" w:rsidP="00457E89">
      <w:r w:rsidRPr="00675642">
        <w:t>C</w:t>
      </w:r>
      <w:r w:rsidR="00EE5875">
        <w:t>’</w:t>
      </w:r>
      <w:r w:rsidRPr="00675642">
        <w:t>est pourquoi trop de soleil fatigue comme une indige</w:t>
      </w:r>
      <w:r w:rsidRPr="00675642">
        <w:t>s</w:t>
      </w:r>
      <w:r w:rsidRPr="00675642">
        <w:t>tion</w:t>
      </w:r>
      <w:r w:rsidR="00EE5875">
        <w:t>.</w:t>
      </w:r>
    </w:p>
    <w:p w14:paraId="4CA4EDF5" w14:textId="77777777" w:rsidR="00EE5875" w:rsidRDefault="00457E89" w:rsidP="00457E89">
      <w:r w:rsidRPr="00675642">
        <w:t>Il est souvent amer comme la bile</w:t>
      </w:r>
      <w:r w:rsidR="00EE5875">
        <w:t>.</w:t>
      </w:r>
    </w:p>
    <w:p w14:paraId="1C10E91E" w14:textId="77777777" w:rsidR="00EE5875" w:rsidRDefault="00457E89" w:rsidP="00457E89">
      <w:r w:rsidRPr="00675642">
        <w:t>Jaune et vert avec des mouches</w:t>
      </w:r>
      <w:r w:rsidR="00EE5875">
        <w:t>.</w:t>
      </w:r>
    </w:p>
    <w:p w14:paraId="5A124F8C" w14:textId="77777777" w:rsidR="00EE5875" w:rsidRDefault="00457E89" w:rsidP="00457E89">
      <w:r w:rsidRPr="00675642">
        <w:t>Urine</w:t>
      </w:r>
      <w:r w:rsidR="00EE5875">
        <w:t>.</w:t>
      </w:r>
    </w:p>
    <w:p w14:paraId="298B707A" w14:textId="77777777" w:rsidR="00EE5875" w:rsidRDefault="00457E89" w:rsidP="00457E89">
      <w:r w:rsidRPr="00675642">
        <w:t>Ça le démange</w:t>
      </w:r>
      <w:r w:rsidR="00EE5875">
        <w:t>.</w:t>
      </w:r>
    </w:p>
    <w:p w14:paraId="327CD8E1" w14:textId="77777777" w:rsidR="00EE5875" w:rsidRDefault="00457E89" w:rsidP="00457E89">
      <w:r w:rsidRPr="00675642">
        <w:t>Bari se gratte derrière l</w:t>
      </w:r>
      <w:r w:rsidR="00EE5875">
        <w:t>’</w:t>
      </w:r>
      <w:r w:rsidRPr="00675642">
        <w:t>oreille</w:t>
      </w:r>
      <w:r w:rsidR="00EE5875">
        <w:t xml:space="preserve">, </w:t>
      </w:r>
      <w:r w:rsidRPr="00675642">
        <w:t>puis sous l</w:t>
      </w:r>
      <w:r w:rsidR="00EE5875">
        <w:t>’</w:t>
      </w:r>
      <w:r w:rsidRPr="00675642">
        <w:t>aisselle</w:t>
      </w:r>
      <w:r w:rsidR="00EE5875">
        <w:t xml:space="preserve">, </w:t>
      </w:r>
      <w:r w:rsidRPr="00675642">
        <w:t>enfin il se mordille à la naissance de la queue</w:t>
      </w:r>
      <w:r w:rsidR="00EE5875">
        <w:t xml:space="preserve">, </w:t>
      </w:r>
      <w:r w:rsidRPr="00675642">
        <w:t>ce qui le fait presque tomber en pâmoison</w:t>
      </w:r>
      <w:r w:rsidR="00EE5875">
        <w:t>.</w:t>
      </w:r>
    </w:p>
    <w:p w14:paraId="5D1F7848" w14:textId="77777777" w:rsidR="00EE5875" w:rsidRDefault="00457E89" w:rsidP="00457E89">
      <w:r w:rsidRPr="00675642">
        <w:t>Non</w:t>
      </w:r>
      <w:r w:rsidR="00EE5875">
        <w:t xml:space="preserve">, </w:t>
      </w:r>
      <w:r w:rsidRPr="00675642">
        <w:t>ce n</w:t>
      </w:r>
      <w:r w:rsidR="00EE5875">
        <w:t>’</w:t>
      </w:r>
      <w:r w:rsidRPr="00675642">
        <w:t>est pas ça</w:t>
      </w:r>
      <w:r w:rsidR="00EE5875">
        <w:t>.</w:t>
      </w:r>
    </w:p>
    <w:p w14:paraId="55A77E8D" w14:textId="77777777" w:rsidR="00EE5875" w:rsidRDefault="00457E89" w:rsidP="00457E89">
      <w:r w:rsidRPr="00675642">
        <w:t>Toute son attention est éveillée</w:t>
      </w:r>
      <w:r w:rsidR="00EE5875">
        <w:t>.</w:t>
      </w:r>
    </w:p>
    <w:p w14:paraId="6C371439" w14:textId="77777777" w:rsidR="00EE5875" w:rsidRDefault="00457E89" w:rsidP="00457E89">
      <w:r w:rsidRPr="00675642">
        <w:t>Il y a bien des puces qui se nichent sous sa peau</w:t>
      </w:r>
      <w:r w:rsidR="00EE5875">
        <w:t xml:space="preserve">, </w:t>
      </w:r>
      <w:r w:rsidRPr="00675642">
        <w:t>qui po</w:t>
      </w:r>
      <w:r w:rsidRPr="00675642">
        <w:t>n</w:t>
      </w:r>
      <w:r w:rsidRPr="00675642">
        <w:t>dent</w:t>
      </w:r>
      <w:r w:rsidR="00EE5875">
        <w:t xml:space="preserve">, </w:t>
      </w:r>
      <w:r w:rsidRPr="00675642">
        <w:t>s</w:t>
      </w:r>
      <w:r w:rsidR="00EE5875">
        <w:t>’</w:t>
      </w:r>
      <w:r w:rsidRPr="00675642">
        <w:t>accouplent</w:t>
      </w:r>
      <w:r w:rsidR="00EE5875">
        <w:t xml:space="preserve">, </w:t>
      </w:r>
      <w:r w:rsidRPr="00675642">
        <w:t>fourmillent</w:t>
      </w:r>
      <w:r w:rsidR="00EE5875">
        <w:t xml:space="preserve">, </w:t>
      </w:r>
      <w:r w:rsidRPr="00675642">
        <w:t>s</w:t>
      </w:r>
      <w:r w:rsidR="00EE5875">
        <w:t>’</w:t>
      </w:r>
      <w:r w:rsidRPr="00675642">
        <w:t>irritent</w:t>
      </w:r>
      <w:r w:rsidR="00EE5875">
        <w:t xml:space="preserve"> ; </w:t>
      </w:r>
      <w:r w:rsidRPr="00675642">
        <w:t>mais ce qui le d</w:t>
      </w:r>
      <w:r w:rsidRPr="00675642">
        <w:t>é</w:t>
      </w:r>
      <w:r w:rsidRPr="00675642">
        <w:t>mange</w:t>
      </w:r>
      <w:r w:rsidR="00EE5875">
        <w:t xml:space="preserve">, </w:t>
      </w:r>
      <w:r w:rsidRPr="00675642">
        <w:t>c</w:t>
      </w:r>
      <w:r w:rsidR="00EE5875">
        <w:t>’</w:t>
      </w:r>
      <w:r w:rsidRPr="00675642">
        <w:t>est</w:t>
      </w:r>
      <w:r w:rsidR="00EE5875">
        <w:t>…</w:t>
      </w:r>
    </w:p>
    <w:p w14:paraId="30342165" w14:textId="77777777" w:rsidR="00EE5875" w:rsidRDefault="00457E89" w:rsidP="00457E89">
      <w:r w:rsidRPr="00675642">
        <w:t>C</w:t>
      </w:r>
      <w:r w:rsidR="00EE5875">
        <w:t>’</w:t>
      </w:r>
      <w:r w:rsidRPr="00675642">
        <w:t>est un fumet charognard</w:t>
      </w:r>
      <w:r w:rsidR="00EE5875">
        <w:t xml:space="preserve">, </w:t>
      </w:r>
      <w:r w:rsidRPr="00675642">
        <w:t>un léger fumet de soleil</w:t>
      </w:r>
      <w:r w:rsidR="00EE5875">
        <w:t xml:space="preserve">, </w:t>
      </w:r>
      <w:r w:rsidRPr="00675642">
        <w:t>un parfum de vanille relevé d</w:t>
      </w:r>
      <w:r w:rsidR="00EE5875">
        <w:t>’</w:t>
      </w:r>
      <w:r w:rsidRPr="00675642">
        <w:t>une pointe d</w:t>
      </w:r>
      <w:r w:rsidR="00EE5875">
        <w:t>’</w:t>
      </w:r>
      <w:r w:rsidRPr="00675642">
        <w:t>urine</w:t>
      </w:r>
      <w:r w:rsidR="00EE5875">
        <w:t xml:space="preserve">, </w:t>
      </w:r>
      <w:r w:rsidRPr="00675642">
        <w:t>quelque chose qui sent chaud</w:t>
      </w:r>
      <w:r w:rsidR="00EE5875">
        <w:t xml:space="preserve">, </w:t>
      </w:r>
      <w:r w:rsidRPr="00675642">
        <w:t>qui sent sucré</w:t>
      </w:r>
      <w:r w:rsidR="00EE5875">
        <w:t xml:space="preserve">, </w:t>
      </w:r>
      <w:r w:rsidRPr="00675642">
        <w:t>qui sent amer</w:t>
      </w:r>
      <w:r w:rsidR="00EE5875">
        <w:t>.</w:t>
      </w:r>
    </w:p>
    <w:p w14:paraId="0DDF6086" w14:textId="70128B63" w:rsidR="00EE5875" w:rsidRDefault="00457E89" w:rsidP="00457E89">
      <w:r w:rsidRPr="00675642">
        <w:t xml:space="preserve">Bari est devant André </w:t>
      </w:r>
      <w:proofErr w:type="spellStart"/>
      <w:r w:rsidRPr="00675642">
        <w:t>Lamont</w:t>
      </w:r>
      <w:proofErr w:type="spellEnd"/>
      <w:r w:rsidR="00EE5875">
        <w:t xml:space="preserve">. </w:t>
      </w:r>
      <w:r w:rsidRPr="00675642">
        <w:t>Frétillant</w:t>
      </w:r>
      <w:r w:rsidR="00EE5875">
        <w:t xml:space="preserve">. </w:t>
      </w:r>
      <w:r w:rsidRPr="00675642">
        <w:t>Il agite sa queue</w:t>
      </w:r>
      <w:r w:rsidR="00EE5875">
        <w:t xml:space="preserve">. </w:t>
      </w:r>
      <w:r w:rsidRPr="00675642">
        <w:t>Il en bave</w:t>
      </w:r>
      <w:r w:rsidR="00EE5875">
        <w:t xml:space="preserve">. </w:t>
      </w:r>
      <w:r w:rsidRPr="00675642">
        <w:t>Il ne s</w:t>
      </w:r>
      <w:r w:rsidR="00EE5875">
        <w:t>’</w:t>
      </w:r>
      <w:r w:rsidRPr="00675642">
        <w:t>est pas trompé</w:t>
      </w:r>
      <w:r w:rsidR="00EE5875">
        <w:t xml:space="preserve">. </w:t>
      </w:r>
      <w:r w:rsidRPr="00675642">
        <w:t>C</w:t>
      </w:r>
      <w:r w:rsidR="00EE5875">
        <w:t>’</w:t>
      </w:r>
      <w:r w:rsidRPr="00675642">
        <w:t xml:space="preserve">est ici que cette </w:t>
      </w:r>
      <w:r w:rsidRPr="00675642">
        <w:lastRenderedPageBreak/>
        <w:t>odeur s</w:t>
      </w:r>
      <w:r w:rsidR="00EE5875">
        <w:t>’</w:t>
      </w:r>
      <w:r w:rsidRPr="00675642">
        <w:t>est répandue sur le plancher</w:t>
      </w:r>
      <w:r w:rsidR="00EE5875">
        <w:t xml:space="preserve">. </w:t>
      </w:r>
      <w:r w:rsidRPr="00675642">
        <w:t>C</w:t>
      </w:r>
      <w:r w:rsidR="00EE5875">
        <w:t>’</w:t>
      </w:r>
      <w:r w:rsidRPr="00675642">
        <w:t>est ici qu</w:t>
      </w:r>
      <w:r w:rsidR="00EE5875">
        <w:t>’</w:t>
      </w:r>
      <w:r w:rsidRPr="00675642">
        <w:t>elle fait flaque</w:t>
      </w:r>
      <w:r w:rsidR="00EE5875">
        <w:t xml:space="preserve">. </w:t>
      </w:r>
      <w:r w:rsidRPr="00675642">
        <w:t>Elle est humide</w:t>
      </w:r>
      <w:r w:rsidR="00EE5875">
        <w:t xml:space="preserve">. </w:t>
      </w:r>
      <w:r w:rsidRPr="00675642">
        <w:t>Elle coule le long des jambes de cet homme</w:t>
      </w:r>
      <w:r w:rsidR="00EE5875">
        <w:t xml:space="preserve">. </w:t>
      </w:r>
      <w:r w:rsidRPr="00675642">
        <w:t>Elle sort de son pantalon</w:t>
      </w:r>
      <w:r w:rsidR="00EE5875">
        <w:t xml:space="preserve">. </w:t>
      </w:r>
      <w:r w:rsidRPr="00675642">
        <w:t>C</w:t>
      </w:r>
      <w:r w:rsidR="00EE5875">
        <w:t>’</w:t>
      </w:r>
      <w:r w:rsidRPr="00675642">
        <w:t>est sirupeux</w:t>
      </w:r>
      <w:r w:rsidR="00EE5875">
        <w:t xml:space="preserve">. </w:t>
      </w:r>
      <w:r w:rsidRPr="00675642">
        <w:t>Il voudrait bien la lécher</w:t>
      </w:r>
      <w:r w:rsidR="00EE5875">
        <w:t xml:space="preserve">. </w:t>
      </w:r>
      <w:r w:rsidRPr="00675642">
        <w:t xml:space="preserve">Cela sent la </w:t>
      </w:r>
      <w:r w:rsidR="00EE5875">
        <w:t>moel</w:t>
      </w:r>
      <w:r w:rsidRPr="00675642">
        <w:t>le</w:t>
      </w:r>
      <w:r w:rsidR="00EE5875">
        <w:t xml:space="preserve">, </w:t>
      </w:r>
      <w:r w:rsidRPr="00675642">
        <w:t xml:space="preserve">la </w:t>
      </w:r>
      <w:r w:rsidR="00EE5875">
        <w:t>moel</w:t>
      </w:r>
      <w:r w:rsidRPr="00675642">
        <w:t>le malade et légèrement pourrie</w:t>
      </w:r>
      <w:r w:rsidR="00EE5875">
        <w:t xml:space="preserve">. </w:t>
      </w:r>
      <w:r w:rsidRPr="00675642">
        <w:t>Comme c</w:t>
      </w:r>
      <w:r w:rsidR="00EE5875">
        <w:t>’</w:t>
      </w:r>
      <w:r w:rsidRPr="00675642">
        <w:t>est bon</w:t>
      </w:r>
      <w:r w:rsidR="00EE5875">
        <w:t>.</w:t>
      </w:r>
    </w:p>
    <w:p w14:paraId="439A24EF" w14:textId="77777777" w:rsidR="00EE5875" w:rsidRDefault="00457E89" w:rsidP="00457E89">
      <w:r w:rsidRPr="00675642">
        <w:t>Mais encore une fois</w:t>
      </w:r>
      <w:r w:rsidR="00EE5875">
        <w:t xml:space="preserve">, </w:t>
      </w:r>
      <w:r w:rsidRPr="00675642">
        <w:t>une vague de vétyver vient frapper son odorat</w:t>
      </w:r>
      <w:r w:rsidR="00EE5875">
        <w:t xml:space="preserve">. </w:t>
      </w:r>
      <w:r w:rsidRPr="00675642">
        <w:t>C</w:t>
      </w:r>
      <w:r w:rsidR="00EE5875">
        <w:t>’</w:t>
      </w:r>
      <w:r w:rsidRPr="00675642">
        <w:t>est aussi violent qu</w:t>
      </w:r>
      <w:r w:rsidR="00EE5875">
        <w:t>’</w:t>
      </w:r>
      <w:r w:rsidRPr="00675642">
        <w:t>un coup de fouet</w:t>
      </w:r>
      <w:r w:rsidR="00EE5875">
        <w:t xml:space="preserve">. </w:t>
      </w:r>
      <w:r w:rsidRPr="00675642">
        <w:t>Bari r</w:t>
      </w:r>
      <w:r w:rsidRPr="00675642">
        <w:t>e</w:t>
      </w:r>
      <w:r w:rsidRPr="00675642">
        <w:t>tourne auprès de son maître</w:t>
      </w:r>
      <w:r w:rsidR="00EE5875">
        <w:t xml:space="preserve">. </w:t>
      </w:r>
      <w:r w:rsidRPr="00675642">
        <w:t>Il le surveille</w:t>
      </w:r>
      <w:r w:rsidR="00EE5875">
        <w:t xml:space="preserve">. </w:t>
      </w:r>
      <w:r w:rsidRPr="00675642">
        <w:t>Il l</w:t>
      </w:r>
      <w:r w:rsidR="00EE5875">
        <w:t>’</w:t>
      </w:r>
      <w:r w:rsidRPr="00675642">
        <w:t>interroge</w:t>
      </w:r>
      <w:r w:rsidR="00EE5875">
        <w:t>. (</w:t>
      </w:r>
      <w:r w:rsidRPr="00675642">
        <w:t>Que fait Dan Yack immobile</w:t>
      </w:r>
      <w:r w:rsidR="00EE5875">
        <w:t xml:space="preserve">, </w:t>
      </w:r>
      <w:r w:rsidRPr="00675642">
        <w:t>comme parti en voyage</w:t>
      </w:r>
      <w:r w:rsidR="00EE5875">
        <w:t xml:space="preserve"> ?) </w:t>
      </w:r>
      <w:r w:rsidRPr="00675642">
        <w:t>Il retourne se coucher devant le feu</w:t>
      </w:r>
      <w:r w:rsidR="00EE5875">
        <w:t xml:space="preserve">. </w:t>
      </w:r>
      <w:r w:rsidRPr="00675642">
        <w:t>Il songe encore à l</w:t>
      </w:r>
      <w:r w:rsidR="00EE5875">
        <w:t>’</w:t>
      </w:r>
      <w:r w:rsidRPr="00675642">
        <w:t>encaustique de l</w:t>
      </w:r>
      <w:r w:rsidR="00EE5875">
        <w:t>’</w:t>
      </w:r>
      <w:r w:rsidRPr="00675642">
        <w:t>Angleterre</w:t>
      </w:r>
      <w:r w:rsidR="00EE5875">
        <w:t>.</w:t>
      </w:r>
    </w:p>
    <w:p w14:paraId="71907297" w14:textId="77777777" w:rsidR="00EE5875" w:rsidRDefault="00457E89" w:rsidP="00457E89">
      <w:r w:rsidRPr="00675642">
        <w:t>Des meubles</w:t>
      </w:r>
      <w:r w:rsidR="00EE5875">
        <w:t>.</w:t>
      </w:r>
    </w:p>
    <w:p w14:paraId="1D37F319" w14:textId="77777777" w:rsidR="00EE5875" w:rsidRDefault="00457E89" w:rsidP="00457E89">
      <w:r w:rsidRPr="00675642">
        <w:t>Un beau parquet ciré</w:t>
      </w:r>
      <w:r w:rsidR="00EE5875">
        <w:t>.</w:t>
      </w:r>
    </w:p>
    <w:p w14:paraId="6FFFF63A" w14:textId="77777777" w:rsidR="00EE5875" w:rsidRDefault="00457E89" w:rsidP="00457E89">
      <w:r w:rsidRPr="00675642">
        <w:t>C</w:t>
      </w:r>
      <w:r w:rsidR="00EE5875">
        <w:t>’</w:t>
      </w:r>
      <w:r w:rsidRPr="00675642">
        <w:t>est glissant</w:t>
      </w:r>
      <w:r w:rsidR="00EE5875">
        <w:t>.</w:t>
      </w:r>
    </w:p>
    <w:p w14:paraId="1B5C330C" w14:textId="77777777" w:rsidR="00EE5875" w:rsidRDefault="00457E89" w:rsidP="00457E89">
      <w:r w:rsidRPr="00675642">
        <w:t>Il se perd</w:t>
      </w:r>
      <w:r w:rsidR="00EE5875">
        <w:t>.</w:t>
      </w:r>
    </w:p>
    <w:p w14:paraId="30AF2D68" w14:textId="77777777" w:rsidR="00EE5875" w:rsidRDefault="00457E89" w:rsidP="00457E89">
      <w:r w:rsidRPr="00675642">
        <w:t>Il est désorienté</w:t>
      </w:r>
      <w:r w:rsidR="00EE5875">
        <w:t>.</w:t>
      </w:r>
    </w:p>
    <w:p w14:paraId="4BBF4411" w14:textId="77777777" w:rsidR="00EE5875" w:rsidRDefault="00457E89" w:rsidP="00457E89">
      <w:r w:rsidRPr="00675642">
        <w:t>Alors</w:t>
      </w:r>
      <w:r w:rsidR="00EE5875">
        <w:t xml:space="preserve">, </w:t>
      </w:r>
      <w:r w:rsidRPr="00675642">
        <w:t>il rêve</w:t>
      </w:r>
      <w:r w:rsidR="00EE5875">
        <w:t xml:space="preserve">, </w:t>
      </w:r>
      <w:r w:rsidRPr="00675642">
        <w:t>fatigué</w:t>
      </w:r>
      <w:r w:rsidR="00EE5875">
        <w:t>.</w:t>
      </w:r>
    </w:p>
    <w:p w14:paraId="21F08B39" w14:textId="77777777" w:rsidR="00EE5875" w:rsidRDefault="00457E89" w:rsidP="00457E89">
      <w:r w:rsidRPr="00675642">
        <w:t xml:space="preserve">Il rêve que Dan Yack le </w:t>
      </w:r>
      <w:proofErr w:type="spellStart"/>
      <w:r w:rsidRPr="00675642">
        <w:t>siffle</w:t>
      </w:r>
      <w:proofErr w:type="spellEnd"/>
      <w:r w:rsidR="00EE5875">
        <w:t xml:space="preserve">, </w:t>
      </w:r>
      <w:r w:rsidRPr="00675642">
        <w:t>qu</w:t>
      </w:r>
      <w:r w:rsidR="00EE5875">
        <w:t>’</w:t>
      </w:r>
      <w:r w:rsidRPr="00675642">
        <w:t>il le fait courir derrière le vent</w:t>
      </w:r>
      <w:r w:rsidR="00EE5875">
        <w:t xml:space="preserve">, </w:t>
      </w:r>
      <w:r w:rsidRPr="00675642">
        <w:t>qu</w:t>
      </w:r>
      <w:r w:rsidR="00EE5875">
        <w:t>’</w:t>
      </w:r>
      <w:r w:rsidRPr="00675642">
        <w:t>il lui fait franchir des crevasses</w:t>
      </w:r>
      <w:r w:rsidR="00EE5875">
        <w:t xml:space="preserve">, </w:t>
      </w:r>
      <w:r w:rsidRPr="00675642">
        <w:t>qu</w:t>
      </w:r>
      <w:r w:rsidR="00EE5875">
        <w:t>’</w:t>
      </w:r>
      <w:r w:rsidRPr="00675642">
        <w:t>il l</w:t>
      </w:r>
      <w:r w:rsidR="00EE5875">
        <w:t>’</w:t>
      </w:r>
      <w:r w:rsidRPr="00675642">
        <w:t>abandonne dans la neige</w:t>
      </w:r>
      <w:r w:rsidR="00EE5875">
        <w:t>.</w:t>
      </w:r>
    </w:p>
    <w:p w14:paraId="4BD627C4" w14:textId="03A311DA" w:rsidR="00457E89" w:rsidRPr="00675642" w:rsidRDefault="00EE5875" w:rsidP="00457E89">
      <w:r>
        <w:t>« </w:t>
      </w:r>
      <w:r w:rsidR="00457E89" w:rsidRPr="00675642">
        <w:t>Non</w:t>
      </w:r>
      <w:r>
        <w:t xml:space="preserve">, </w:t>
      </w:r>
      <w:r w:rsidR="00457E89" w:rsidRPr="00675642">
        <w:t>je n</w:t>
      </w:r>
      <w:r>
        <w:t>’</w:t>
      </w:r>
      <w:r w:rsidR="00457E89" w:rsidRPr="00675642">
        <w:t>obéirai pas</w:t>
      </w:r>
      <w:r>
        <w:t>. »</w:t>
      </w:r>
    </w:p>
    <w:p w14:paraId="0E7DB794" w14:textId="77777777" w:rsidR="00EE5875" w:rsidRDefault="00457E89" w:rsidP="00457E89">
      <w:r w:rsidRPr="00675642">
        <w:t>Bari a horreur de la neige</w:t>
      </w:r>
      <w:r w:rsidR="00EE5875">
        <w:t>.</w:t>
      </w:r>
    </w:p>
    <w:p w14:paraId="61A37DE7" w14:textId="77777777" w:rsidR="00EE5875" w:rsidRDefault="00457E89" w:rsidP="00457E89">
      <w:r w:rsidRPr="00675642">
        <w:t>Il n</w:t>
      </w:r>
      <w:r w:rsidR="00EE5875">
        <w:t>’</w:t>
      </w:r>
      <w:r w:rsidRPr="00675642">
        <w:t xml:space="preserve">en avait jamais vu avant de venir aux </w:t>
      </w:r>
      <w:proofErr w:type="spellStart"/>
      <w:r w:rsidRPr="00675642">
        <w:t>Balleny</w:t>
      </w:r>
      <w:proofErr w:type="spellEnd"/>
      <w:r w:rsidRPr="00675642">
        <w:t xml:space="preserve"> et il n</w:t>
      </w:r>
      <w:r w:rsidR="00EE5875">
        <w:t>’</w:t>
      </w:r>
      <w:r w:rsidRPr="00675642">
        <w:t>arrive pas à s</w:t>
      </w:r>
      <w:r w:rsidR="00EE5875">
        <w:t>’</w:t>
      </w:r>
      <w:r w:rsidRPr="00675642">
        <w:t>y faire</w:t>
      </w:r>
      <w:r w:rsidR="00EE5875">
        <w:t>.</w:t>
      </w:r>
    </w:p>
    <w:p w14:paraId="2BABEB1E" w14:textId="77777777" w:rsidR="00EE5875" w:rsidRDefault="00457E89" w:rsidP="00457E89">
      <w:r w:rsidRPr="00675642">
        <w:t>Pourquoi</w:t>
      </w:r>
      <w:r w:rsidR="00EE5875">
        <w:t> ?</w:t>
      </w:r>
    </w:p>
    <w:p w14:paraId="0CCA58D0" w14:textId="77777777" w:rsidR="00EE5875" w:rsidRDefault="00457E89" w:rsidP="00457E89">
      <w:r w:rsidRPr="00675642">
        <w:t>C</w:t>
      </w:r>
      <w:r w:rsidR="00EE5875">
        <w:t>’</w:t>
      </w:r>
      <w:r w:rsidRPr="00675642">
        <w:t>était pourtant un animal primé</w:t>
      </w:r>
      <w:r w:rsidR="00EE5875">
        <w:t xml:space="preserve">, </w:t>
      </w:r>
      <w:r w:rsidRPr="00675642">
        <w:t>un champion</w:t>
      </w:r>
      <w:r w:rsidR="00EE5875">
        <w:t>.</w:t>
      </w:r>
    </w:p>
    <w:p w14:paraId="13CFA238" w14:textId="77777777" w:rsidR="00EE5875" w:rsidRDefault="00457E89" w:rsidP="00457E89">
      <w:r w:rsidRPr="00675642">
        <w:lastRenderedPageBreak/>
        <w:t>Bari était un Saint-Bernard anglais à poil long et frisé</w:t>
      </w:r>
      <w:r w:rsidR="00EE5875">
        <w:t xml:space="preserve">, </w:t>
      </w:r>
      <w:r w:rsidRPr="00675642">
        <w:t>le produit d</w:t>
      </w:r>
      <w:r w:rsidR="00EE5875">
        <w:t>’</w:t>
      </w:r>
      <w:r w:rsidRPr="00675642">
        <w:t>une sélection rationnelle</w:t>
      </w:r>
      <w:r w:rsidR="00EE5875">
        <w:t xml:space="preserve">, </w:t>
      </w:r>
      <w:r w:rsidRPr="00675642">
        <w:t>une victime</w:t>
      </w:r>
      <w:r w:rsidR="00EE5875">
        <w:t xml:space="preserve">, </w:t>
      </w:r>
      <w:r w:rsidRPr="00675642">
        <w:t>la victime d</w:t>
      </w:r>
      <w:r w:rsidR="00EE5875">
        <w:t>’</w:t>
      </w:r>
      <w:r w:rsidRPr="00675642">
        <w:t>une mode</w:t>
      </w:r>
      <w:r w:rsidR="00EE5875">
        <w:t xml:space="preserve">. </w:t>
      </w:r>
      <w:r w:rsidRPr="00675642">
        <w:t>Sa tête était busquée comme chez le mouton</w:t>
      </w:r>
      <w:r w:rsidR="00EE5875">
        <w:t xml:space="preserve">, </w:t>
      </w:r>
      <w:r w:rsidRPr="00675642">
        <w:t>le stop n</w:t>
      </w:r>
      <w:r w:rsidR="00EE5875">
        <w:t>’</w:t>
      </w:r>
      <w:r w:rsidRPr="00675642">
        <w:t>était presque pas accusé</w:t>
      </w:r>
      <w:r w:rsidR="00EE5875">
        <w:t xml:space="preserve">, </w:t>
      </w:r>
      <w:r w:rsidRPr="00675642">
        <w:t>le nez était pointu</w:t>
      </w:r>
      <w:r w:rsidR="00EE5875">
        <w:t xml:space="preserve">, </w:t>
      </w:r>
      <w:r w:rsidRPr="00675642">
        <w:t>les oreilles petites et faiblement attachées</w:t>
      </w:r>
      <w:r w:rsidR="00EE5875">
        <w:t xml:space="preserve">, </w:t>
      </w:r>
      <w:r w:rsidRPr="00675642">
        <w:t>le regard un peu éteint</w:t>
      </w:r>
      <w:r w:rsidR="00EE5875">
        <w:t xml:space="preserve">, </w:t>
      </w:r>
      <w:r w:rsidRPr="00675642">
        <w:t>les yeux trop rouges</w:t>
      </w:r>
      <w:r w:rsidR="00EE5875">
        <w:t xml:space="preserve">. </w:t>
      </w:r>
      <w:r w:rsidRPr="00675642">
        <w:t>Il mesurait 0 m</w:t>
      </w:r>
      <w:r w:rsidR="00EE5875">
        <w:t xml:space="preserve">. </w:t>
      </w:r>
      <w:r w:rsidRPr="00675642">
        <w:t>95 au garrot</w:t>
      </w:r>
      <w:r w:rsidR="00EE5875">
        <w:t xml:space="preserve">, </w:t>
      </w:r>
      <w:r w:rsidRPr="00675642">
        <w:t>ce qui faisait que son dos était légèrement ensellé et que ses pattes antérieures parai</w:t>
      </w:r>
      <w:r w:rsidRPr="00675642">
        <w:t>s</w:t>
      </w:r>
      <w:r w:rsidRPr="00675642">
        <w:t>saient faiblardes</w:t>
      </w:r>
      <w:r w:rsidR="00EE5875">
        <w:t xml:space="preserve">, </w:t>
      </w:r>
      <w:r w:rsidRPr="00675642">
        <w:t>rachitiques</w:t>
      </w:r>
      <w:r w:rsidR="00EE5875">
        <w:t xml:space="preserve">. </w:t>
      </w:r>
      <w:r w:rsidRPr="00675642">
        <w:t>Il manquait un peu d</w:t>
      </w:r>
      <w:r w:rsidR="00EE5875">
        <w:t>’</w:t>
      </w:r>
      <w:r w:rsidRPr="00675642">
        <w:t>énergie et de vigueur et ne se mouvait que mollement comme tous les géants albinos</w:t>
      </w:r>
      <w:r w:rsidR="00EE5875">
        <w:t xml:space="preserve">. </w:t>
      </w:r>
      <w:r w:rsidRPr="00675642">
        <w:t>Sa robe était toute blanche</w:t>
      </w:r>
      <w:r w:rsidR="00EE5875">
        <w:t xml:space="preserve">. </w:t>
      </w:r>
      <w:r w:rsidRPr="00675642">
        <w:t>Dan Yack l</w:t>
      </w:r>
      <w:r w:rsidR="00EE5875">
        <w:t>’</w:t>
      </w:r>
      <w:r w:rsidRPr="00675642">
        <w:t xml:space="preserve">avait payé </w:t>
      </w:r>
      <w:r w:rsidR="00EE5875" w:rsidRPr="00675642">
        <w:t>1</w:t>
      </w:r>
      <w:r w:rsidR="00EE5875">
        <w:t>.</w:t>
      </w:r>
      <w:r w:rsidR="00EE5875" w:rsidRPr="00675642">
        <w:t>0</w:t>
      </w:r>
      <w:r w:rsidRPr="00675642">
        <w:t>00 guinées</w:t>
      </w:r>
      <w:r w:rsidR="00EE5875">
        <w:t xml:space="preserve">. </w:t>
      </w:r>
      <w:r w:rsidRPr="00675642">
        <w:t>Il semble que</w:t>
      </w:r>
      <w:r w:rsidR="00EE5875">
        <w:t xml:space="preserve">, </w:t>
      </w:r>
      <w:r w:rsidRPr="00675642">
        <w:t>depuis 1887</w:t>
      </w:r>
      <w:r w:rsidR="00EE5875">
        <w:t xml:space="preserve">, </w:t>
      </w:r>
      <w:r w:rsidRPr="00675642">
        <w:t>les éleveurs anglais ont to</w:t>
      </w:r>
      <w:r w:rsidRPr="00675642">
        <w:t>u</w:t>
      </w:r>
      <w:r w:rsidRPr="00675642">
        <w:t>jours cherché à créer de véritables phénomènes par la taille et par le poids</w:t>
      </w:r>
      <w:r w:rsidR="00EE5875">
        <w:t xml:space="preserve">, </w:t>
      </w:r>
      <w:r w:rsidRPr="00675642">
        <w:t>et qu</w:t>
      </w:r>
      <w:r w:rsidR="00EE5875">
        <w:t>’</w:t>
      </w:r>
      <w:r w:rsidRPr="00675642">
        <w:t>ils n</w:t>
      </w:r>
      <w:r w:rsidR="00EE5875">
        <w:t>’</w:t>
      </w:r>
      <w:r w:rsidRPr="00675642">
        <w:t>arrivent à ce résultat qu</w:t>
      </w:r>
      <w:r w:rsidR="00EE5875">
        <w:t>’</w:t>
      </w:r>
      <w:r w:rsidRPr="00675642">
        <w:t>au détriment de la santé du sujet</w:t>
      </w:r>
      <w:r w:rsidR="00EE5875">
        <w:t xml:space="preserve">. </w:t>
      </w:r>
      <w:r w:rsidRPr="00675642">
        <w:t>Ainsi sont sacrifiées toutes les caractéristiques du type pur de l</w:t>
      </w:r>
      <w:r w:rsidR="00EE5875">
        <w:t>’</w:t>
      </w:r>
      <w:r w:rsidRPr="00675642">
        <w:t>Hospice</w:t>
      </w:r>
      <w:r w:rsidR="00EE5875">
        <w:t xml:space="preserve">, </w:t>
      </w:r>
      <w:r w:rsidRPr="00675642">
        <w:t>dont la première est une vivacité évei</w:t>
      </w:r>
      <w:r w:rsidRPr="00675642">
        <w:t>l</w:t>
      </w:r>
      <w:r w:rsidRPr="00675642">
        <w:t>lée</w:t>
      </w:r>
      <w:r w:rsidR="00EE5875">
        <w:t>.</w:t>
      </w:r>
    </w:p>
    <w:p w14:paraId="2D415FDF" w14:textId="49BDDCE2" w:rsidR="00457E89" w:rsidRDefault="00457E89" w:rsidP="00457E89"/>
    <w:p w14:paraId="4D60AE9C" w14:textId="77777777" w:rsidR="00EE5875" w:rsidRDefault="00457E89" w:rsidP="00457E89">
      <w:r w:rsidRPr="00675642">
        <w:t>Bari n</w:t>
      </w:r>
      <w:r w:rsidR="00EE5875">
        <w:t>’</w:t>
      </w:r>
      <w:r w:rsidRPr="00675642">
        <w:t>était pas joueur</w:t>
      </w:r>
      <w:r w:rsidR="00EE5875">
        <w:t>.</w:t>
      </w:r>
    </w:p>
    <w:p w14:paraId="4DFBC3F7" w14:textId="77777777" w:rsidR="00EE5875" w:rsidRDefault="00457E89" w:rsidP="00457E89">
      <w:r w:rsidRPr="00675642">
        <w:t>Mais ce qui est plus grave</w:t>
      </w:r>
      <w:r w:rsidR="00EE5875">
        <w:t xml:space="preserve">, </w:t>
      </w:r>
      <w:r w:rsidRPr="00675642">
        <w:t>c</w:t>
      </w:r>
      <w:r w:rsidR="00EE5875">
        <w:t>’</w:t>
      </w:r>
      <w:r w:rsidRPr="00675642">
        <w:t>est qu</w:t>
      </w:r>
      <w:r w:rsidR="00EE5875">
        <w:t>’</w:t>
      </w:r>
      <w:r w:rsidRPr="00675642">
        <w:t>il n</w:t>
      </w:r>
      <w:r w:rsidR="00EE5875">
        <w:t>’</w:t>
      </w:r>
      <w:r w:rsidRPr="00675642">
        <w:t>avait jamais connu la chienne</w:t>
      </w:r>
      <w:r w:rsidR="00EE5875">
        <w:t>.</w:t>
      </w:r>
    </w:p>
    <w:p w14:paraId="79A5973A" w14:textId="77777777" w:rsidR="00EE5875" w:rsidRDefault="00457E89" w:rsidP="00457E89">
      <w:r w:rsidRPr="00675642">
        <w:t>Il avait vainement essayé</w:t>
      </w:r>
      <w:r w:rsidR="00EE5875">
        <w:t>.</w:t>
      </w:r>
    </w:p>
    <w:p w14:paraId="136491B8" w14:textId="77777777" w:rsidR="00EE5875" w:rsidRDefault="00457E89" w:rsidP="00457E89">
      <w:r w:rsidRPr="00675642">
        <w:t>Tout de même</w:t>
      </w:r>
      <w:r w:rsidR="00EE5875">
        <w:t xml:space="preserve">, </w:t>
      </w:r>
      <w:r w:rsidRPr="00675642">
        <w:t xml:space="preserve">André </w:t>
      </w:r>
      <w:proofErr w:type="spellStart"/>
      <w:r w:rsidRPr="00675642">
        <w:t>Lamont</w:t>
      </w:r>
      <w:proofErr w:type="spellEnd"/>
      <w:r w:rsidRPr="00675642">
        <w:t xml:space="preserve"> sentait bon</w:t>
      </w:r>
      <w:r w:rsidR="00EE5875">
        <w:t>.</w:t>
      </w:r>
    </w:p>
    <w:p w14:paraId="1C2CB670" w14:textId="77777777" w:rsidR="00EE5875" w:rsidRDefault="00457E89" w:rsidP="00457E89">
      <w:r w:rsidRPr="00675642">
        <w:t>Il sentait la chienne</w:t>
      </w:r>
      <w:r w:rsidR="00EE5875">
        <w:t>.</w:t>
      </w:r>
    </w:p>
    <w:p w14:paraId="40A72F0F" w14:textId="77777777" w:rsidR="00EE5875" w:rsidRDefault="00457E89" w:rsidP="00457E89">
      <w:r w:rsidRPr="00675642">
        <w:t>Bari retourne auprès de lui</w:t>
      </w:r>
      <w:r w:rsidR="00EE5875">
        <w:t>.</w:t>
      </w:r>
    </w:p>
    <w:p w14:paraId="6FD09E16" w14:textId="77777777" w:rsidR="00EE5875" w:rsidRDefault="00457E89" w:rsidP="00457E89">
      <w:r w:rsidRPr="00675642">
        <w:t>En agitant sa queue</w:t>
      </w:r>
      <w:r w:rsidR="00EE5875">
        <w:t>.</w:t>
      </w:r>
    </w:p>
    <w:p w14:paraId="0A869343" w14:textId="77777777" w:rsidR="00EE5875" w:rsidRDefault="00457E89" w:rsidP="00457E89">
      <w:r w:rsidRPr="00675642">
        <w:t>Alors</w:t>
      </w:r>
      <w:r w:rsidR="00EE5875">
        <w:t xml:space="preserve">, </w:t>
      </w:r>
      <w:r w:rsidRPr="00675642">
        <w:t>quoi</w:t>
      </w:r>
      <w:r w:rsidR="00EE5875">
        <w:t> ?</w:t>
      </w:r>
    </w:p>
    <w:p w14:paraId="1EF7C8BA" w14:textId="77777777" w:rsidR="00EE5875" w:rsidRDefault="00457E89" w:rsidP="00457E89">
      <w:pPr>
        <w:spacing w:before="1440"/>
      </w:pPr>
      <w:r w:rsidRPr="00675642">
        <w:lastRenderedPageBreak/>
        <w:t>Dan Yack n</w:t>
      </w:r>
      <w:r w:rsidR="00EE5875">
        <w:t>’</w:t>
      </w:r>
      <w:r w:rsidRPr="00675642">
        <w:t>avait que trois soucis</w:t>
      </w:r>
      <w:r w:rsidR="00EE5875">
        <w:t xml:space="preserve">, </w:t>
      </w:r>
      <w:r w:rsidRPr="00675642">
        <w:t>celui de l</w:t>
      </w:r>
      <w:r w:rsidR="00EE5875">
        <w:t>’</w:t>
      </w:r>
      <w:r w:rsidRPr="00675642">
        <w:t>heure</w:t>
      </w:r>
      <w:r w:rsidR="00EE5875">
        <w:t xml:space="preserve">, </w:t>
      </w:r>
      <w:r w:rsidRPr="00675642">
        <w:t>la crai</w:t>
      </w:r>
      <w:r w:rsidRPr="00675642">
        <w:t>n</w:t>
      </w:r>
      <w:r w:rsidRPr="00675642">
        <w:t>te de casser son monocle et cette chasteté encombrante dont il ne savait pas que faire</w:t>
      </w:r>
      <w:r w:rsidR="00EE5875">
        <w:t>.</w:t>
      </w:r>
    </w:p>
    <w:p w14:paraId="797842FF" w14:textId="77777777" w:rsidR="00EE5875" w:rsidRDefault="00457E89" w:rsidP="00457E89">
      <w:r w:rsidRPr="00675642">
        <w:t>Le plus pressant des trois était l</w:t>
      </w:r>
      <w:r w:rsidR="00EE5875">
        <w:t>’</w:t>
      </w:r>
      <w:r w:rsidRPr="00675642">
        <w:t>heure</w:t>
      </w:r>
      <w:r w:rsidR="00EE5875">
        <w:t xml:space="preserve"> ; </w:t>
      </w:r>
      <w:r w:rsidRPr="00675642">
        <w:t>le plus inquiétant</w:t>
      </w:r>
      <w:r w:rsidR="00EE5875">
        <w:t xml:space="preserve">, </w:t>
      </w:r>
      <w:r w:rsidRPr="00675642">
        <w:t>la fragilité du monocle</w:t>
      </w:r>
      <w:r w:rsidR="00EE5875">
        <w:t xml:space="preserve"> ; </w:t>
      </w:r>
      <w:r w:rsidRPr="00675642">
        <w:t>le plus nouveau</w:t>
      </w:r>
      <w:r w:rsidR="00EE5875">
        <w:t xml:space="preserve">, </w:t>
      </w:r>
      <w:r w:rsidRPr="00675642">
        <w:t>la chasteté</w:t>
      </w:r>
      <w:r w:rsidR="00EE5875">
        <w:t>.</w:t>
      </w:r>
    </w:p>
    <w:p w14:paraId="7D6194E1" w14:textId="77777777" w:rsidR="00EE5875" w:rsidRDefault="00457E89" w:rsidP="00457E89">
      <w:r w:rsidRPr="00675642">
        <w:t>Depuis qu</w:t>
      </w:r>
      <w:r w:rsidR="00EE5875">
        <w:t>’</w:t>
      </w:r>
      <w:r w:rsidRPr="00675642">
        <w:t xml:space="preserve">André </w:t>
      </w:r>
      <w:proofErr w:type="spellStart"/>
      <w:r w:rsidRPr="00675642">
        <w:t>Lamont</w:t>
      </w:r>
      <w:proofErr w:type="spellEnd"/>
      <w:r w:rsidRPr="00675642">
        <w:t xml:space="preserve"> avait jeté par terre et piétiné son chronomètre qu</w:t>
      </w:r>
      <w:r w:rsidR="00EE5875">
        <w:t>’</w:t>
      </w:r>
      <w:r w:rsidRPr="00675642">
        <w:t>il aimait tant à faire sonner dans la nuit</w:t>
      </w:r>
      <w:r w:rsidR="00EE5875">
        <w:t xml:space="preserve">, </w:t>
      </w:r>
      <w:r w:rsidRPr="00675642">
        <w:t>Dan Yack se préoccupe de l</w:t>
      </w:r>
      <w:r w:rsidR="00EE5875">
        <w:t>’</w:t>
      </w:r>
      <w:r w:rsidRPr="00675642">
        <w:t>heure ou plutôt c</w:t>
      </w:r>
      <w:r w:rsidR="00EE5875">
        <w:t>’</w:t>
      </w:r>
      <w:r w:rsidRPr="00675642">
        <w:t>est la fuite du temps qui le préoccupe</w:t>
      </w:r>
      <w:r w:rsidR="00EE5875">
        <w:t>.</w:t>
      </w:r>
    </w:p>
    <w:p w14:paraId="532333A3" w14:textId="77777777" w:rsidR="00EE5875" w:rsidRDefault="00EE5875" w:rsidP="00457E89">
      <w:r>
        <w:t>« </w:t>
      </w:r>
      <w:r w:rsidR="00457E89" w:rsidRPr="00675642">
        <w:t>Quelle bonne chose que l</w:t>
      </w:r>
      <w:r>
        <w:t>’</w:t>
      </w:r>
      <w:r w:rsidR="00457E89" w:rsidRPr="00675642">
        <w:t>habitude</w:t>
      </w:r>
      <w:r>
        <w:t xml:space="preserve"> ! </w:t>
      </w:r>
      <w:r w:rsidR="00457E89" w:rsidRPr="00675642">
        <w:t xml:space="preserve">Toujours je me suis réveillé à </w:t>
      </w:r>
      <w:r w:rsidRPr="00675642">
        <w:t>7</w:t>
      </w:r>
      <w:r>
        <w:t> </w:t>
      </w:r>
      <w:r w:rsidRPr="00675642">
        <w:t>heure</w:t>
      </w:r>
      <w:r w:rsidR="00457E89" w:rsidRPr="00675642">
        <w:t>s du matin</w:t>
      </w:r>
      <w:r>
        <w:t xml:space="preserve">. </w:t>
      </w:r>
      <w:r w:rsidR="00457E89" w:rsidRPr="00675642">
        <w:t>Donc</w:t>
      </w:r>
      <w:r>
        <w:t xml:space="preserve">, </w:t>
      </w:r>
      <w:r w:rsidR="00457E89" w:rsidRPr="00675642">
        <w:t xml:space="preserve">il est </w:t>
      </w:r>
      <w:r w:rsidRPr="00675642">
        <w:t>7</w:t>
      </w:r>
      <w:r>
        <w:t> </w:t>
      </w:r>
      <w:r w:rsidRPr="00675642">
        <w:t>heure</w:t>
      </w:r>
      <w:r w:rsidR="00457E89" w:rsidRPr="00675642">
        <w:t>s</w:t>
      </w:r>
      <w:r>
        <w:t> ! »</w:t>
      </w:r>
      <w:r w:rsidR="00457E89" w:rsidRPr="00675642">
        <w:t xml:space="preserve"> se dit-il chaque fois qu</w:t>
      </w:r>
      <w:r>
        <w:t>’</w:t>
      </w:r>
      <w:r w:rsidR="00457E89" w:rsidRPr="00675642">
        <w:t>il saute de son cadre</w:t>
      </w:r>
      <w:r>
        <w:t>.</w:t>
      </w:r>
    </w:p>
    <w:p w14:paraId="52EEC3EB" w14:textId="77777777" w:rsidR="00EE5875" w:rsidRDefault="00457E89" w:rsidP="00457E89">
      <w:r w:rsidRPr="00675642">
        <w:t xml:space="preserve">Et il fait une grimace à </w:t>
      </w:r>
      <w:proofErr w:type="spellStart"/>
      <w:r w:rsidRPr="00675642">
        <w:t>Lamont</w:t>
      </w:r>
      <w:proofErr w:type="spellEnd"/>
      <w:r w:rsidR="00EE5875">
        <w:t xml:space="preserve">, </w:t>
      </w:r>
      <w:r w:rsidRPr="00675642">
        <w:t>ce qui le met de bonne humeur pour toute la journée</w:t>
      </w:r>
      <w:r w:rsidR="00EE5875">
        <w:t xml:space="preserve">, </w:t>
      </w:r>
      <w:r w:rsidRPr="00675642">
        <w:t>car il a l</w:t>
      </w:r>
      <w:r w:rsidR="00EE5875">
        <w:t>’</w:t>
      </w:r>
      <w:r w:rsidRPr="00675642">
        <w:t>impression de l</w:t>
      </w:r>
      <w:r w:rsidR="00EE5875">
        <w:t>’</w:t>
      </w:r>
      <w:r w:rsidRPr="00675642">
        <w:t>avoir roulé et il en est fier</w:t>
      </w:r>
      <w:r w:rsidR="00EE5875">
        <w:t>.</w:t>
      </w:r>
    </w:p>
    <w:p w14:paraId="7EB00F16" w14:textId="77777777" w:rsidR="00EE5875" w:rsidRDefault="00EE5875" w:rsidP="00457E89">
      <w:r>
        <w:t>« </w:t>
      </w:r>
      <w:r w:rsidR="00457E89" w:rsidRPr="00675642">
        <w:t>J</w:t>
      </w:r>
      <w:r>
        <w:t>’</w:t>
      </w:r>
      <w:r w:rsidR="00457E89" w:rsidRPr="00675642">
        <w:t>avais une revanche à prendre</w:t>
      </w:r>
      <w:r>
        <w:t xml:space="preserve"> », </w:t>
      </w:r>
      <w:r w:rsidR="00457E89" w:rsidRPr="00675642">
        <w:t>se disait chaque fois Dan Yack</w:t>
      </w:r>
      <w:r>
        <w:t>.</w:t>
      </w:r>
    </w:p>
    <w:p w14:paraId="00854842" w14:textId="77777777" w:rsidR="00EE5875" w:rsidRDefault="00457E89" w:rsidP="00457E89">
      <w:r w:rsidRPr="00675642">
        <w:t>Dan Yack a encore bien d</w:t>
      </w:r>
      <w:r w:rsidR="00EE5875">
        <w:t>’</w:t>
      </w:r>
      <w:r w:rsidRPr="00675642">
        <w:t>autres façons de compter les s</w:t>
      </w:r>
      <w:r w:rsidRPr="00675642">
        <w:t>e</w:t>
      </w:r>
      <w:r w:rsidRPr="00675642">
        <w:t>maines</w:t>
      </w:r>
      <w:r w:rsidR="00EE5875">
        <w:t xml:space="preserve">, </w:t>
      </w:r>
      <w:r w:rsidRPr="00675642">
        <w:t>les mois qui s</w:t>
      </w:r>
      <w:r w:rsidR="00EE5875">
        <w:t>’</w:t>
      </w:r>
      <w:r w:rsidRPr="00675642">
        <w:t>écoulent</w:t>
      </w:r>
      <w:r w:rsidR="00EE5875">
        <w:t xml:space="preserve">, </w:t>
      </w:r>
      <w:r w:rsidRPr="00675642">
        <w:t>et quel beau</w:t>
      </w:r>
      <w:r w:rsidR="00EE5875">
        <w:t xml:space="preserve">, </w:t>
      </w:r>
      <w:r w:rsidRPr="00675642">
        <w:t>quel joyeux cale</w:t>
      </w:r>
      <w:r w:rsidRPr="00675642">
        <w:t>n</w:t>
      </w:r>
      <w:r w:rsidRPr="00675642">
        <w:t>drier il s</w:t>
      </w:r>
      <w:r w:rsidR="00EE5875">
        <w:t>’</w:t>
      </w:r>
      <w:r w:rsidRPr="00675642">
        <w:t>est constitué avec les boîtes</w:t>
      </w:r>
      <w:r w:rsidR="00EE5875">
        <w:t xml:space="preserve">, </w:t>
      </w:r>
      <w:r w:rsidRPr="00675642">
        <w:t>avec les piles de conserves et de vivres</w:t>
      </w:r>
      <w:r w:rsidR="00EE5875">
        <w:t> !</w:t>
      </w:r>
    </w:p>
    <w:p w14:paraId="504BDC30" w14:textId="77777777" w:rsidR="00EE5875" w:rsidRDefault="00457E89" w:rsidP="00457E89">
      <w:r w:rsidRPr="00675642">
        <w:t>Dan Yack met sa casquette à oreillettes</w:t>
      </w:r>
      <w:r w:rsidR="00EE5875">
        <w:t xml:space="preserve">, </w:t>
      </w:r>
      <w:r w:rsidRPr="00675642">
        <w:t>enfile ses bottes de feutre</w:t>
      </w:r>
      <w:r w:rsidR="00EE5875">
        <w:t xml:space="preserve">, </w:t>
      </w:r>
      <w:r w:rsidRPr="00675642">
        <w:t>une paire de grosses mitaines et pénètre dans le magasin aux vivres noir et glacé</w:t>
      </w:r>
      <w:r w:rsidR="00EE5875">
        <w:t>.</w:t>
      </w:r>
    </w:p>
    <w:p w14:paraId="1DE74A61" w14:textId="77777777" w:rsidR="00EE5875" w:rsidRDefault="00457E89" w:rsidP="00457E89">
      <w:r w:rsidRPr="00675642">
        <w:t>Il y est tout seul</w:t>
      </w:r>
      <w:r w:rsidR="00EE5875">
        <w:t>.</w:t>
      </w:r>
    </w:p>
    <w:p w14:paraId="7488BD9C" w14:textId="77777777" w:rsidR="00EE5875" w:rsidRDefault="00457E89" w:rsidP="00457E89">
      <w:r w:rsidRPr="00675642">
        <w:t>Quel almanach amusant</w:t>
      </w:r>
      <w:r w:rsidR="00EE5875">
        <w:t> !</w:t>
      </w:r>
    </w:p>
    <w:p w14:paraId="536829AC" w14:textId="77777777" w:rsidR="00EE5875" w:rsidRDefault="00457E89" w:rsidP="00457E89">
      <w:r w:rsidRPr="00675642">
        <w:lastRenderedPageBreak/>
        <w:t>La lampe-tempête qu</w:t>
      </w:r>
      <w:r w:rsidR="00EE5875">
        <w:t>’</w:t>
      </w:r>
      <w:r w:rsidRPr="00675642">
        <w:t>il tient à la main éclaire une rangée de 24 pains de sucre dont les pics blancs émergent d</w:t>
      </w:r>
      <w:r w:rsidR="00EE5875">
        <w:t>’</w:t>
      </w:r>
      <w:r w:rsidRPr="00675642">
        <w:t>un gros papier d</w:t>
      </w:r>
      <w:r w:rsidR="00EE5875">
        <w:t>’</w:t>
      </w:r>
      <w:r w:rsidRPr="00675642">
        <w:t>emballage bleu</w:t>
      </w:r>
      <w:r w:rsidR="00EE5875">
        <w:t xml:space="preserve">, </w:t>
      </w:r>
      <w:r w:rsidRPr="00675642">
        <w:t>comme des cimes neigeuses insou</w:t>
      </w:r>
      <w:r w:rsidRPr="00675642">
        <w:t>p</w:t>
      </w:r>
      <w:r w:rsidRPr="00675642">
        <w:t>çonnées que l</w:t>
      </w:r>
      <w:r w:rsidR="00EE5875">
        <w:t>’</w:t>
      </w:r>
      <w:r w:rsidRPr="00675642">
        <w:t>on découvre en s</w:t>
      </w:r>
      <w:r w:rsidR="00EE5875">
        <w:t>’</w:t>
      </w:r>
      <w:r w:rsidRPr="00675642">
        <w:t>enfonçant dans un nouveau co</w:t>
      </w:r>
      <w:r w:rsidRPr="00675642">
        <w:t>n</w:t>
      </w:r>
      <w:r w:rsidRPr="00675642">
        <w:t>tinent</w:t>
      </w:r>
      <w:r w:rsidR="00EE5875">
        <w:t>.</w:t>
      </w:r>
    </w:p>
    <w:p w14:paraId="3092146F" w14:textId="77777777" w:rsidR="00EE5875" w:rsidRDefault="00457E89" w:rsidP="00457E89">
      <w:r w:rsidRPr="00675642">
        <w:t>Des boîtes de fer-blanc brillent dans l</w:t>
      </w:r>
      <w:r w:rsidR="00EE5875">
        <w:t>’</w:t>
      </w:r>
      <w:r w:rsidRPr="00675642">
        <w:t>ombre comme des f</w:t>
      </w:r>
      <w:r w:rsidRPr="00675642">
        <w:t>i</w:t>
      </w:r>
      <w:r w:rsidRPr="00675642">
        <w:t>lons d</w:t>
      </w:r>
      <w:r w:rsidR="00EE5875">
        <w:t>’</w:t>
      </w:r>
      <w:r w:rsidRPr="00675642">
        <w:t>argent</w:t>
      </w:r>
      <w:r w:rsidR="00EE5875">
        <w:t xml:space="preserve">, </w:t>
      </w:r>
      <w:r w:rsidRPr="00675642">
        <w:t>des bocaux de pickles</w:t>
      </w:r>
      <w:r w:rsidR="00EE5875">
        <w:t xml:space="preserve">, </w:t>
      </w:r>
      <w:r w:rsidRPr="00675642">
        <w:t>qu</w:t>
      </w:r>
      <w:r w:rsidR="00EE5875">
        <w:t>’</w:t>
      </w:r>
      <w:r w:rsidRPr="00675642">
        <w:t>on dirait en malachite</w:t>
      </w:r>
      <w:r w:rsidR="00EE5875">
        <w:t xml:space="preserve">, </w:t>
      </w:r>
      <w:r w:rsidRPr="00675642">
        <w:t>et d</w:t>
      </w:r>
      <w:r w:rsidR="00EE5875">
        <w:t>’</w:t>
      </w:r>
      <w:r w:rsidRPr="00675642">
        <w:t>asperges</w:t>
      </w:r>
      <w:r w:rsidR="00EE5875">
        <w:t xml:space="preserve">, </w:t>
      </w:r>
      <w:r w:rsidRPr="00675642">
        <w:t>comme des stalagmites</w:t>
      </w:r>
      <w:r w:rsidR="00EE5875">
        <w:t xml:space="preserve">. </w:t>
      </w:r>
      <w:r w:rsidRPr="00675642">
        <w:t>Au plafond pendent des jambons d</w:t>
      </w:r>
      <w:r w:rsidR="00EE5875">
        <w:t>’</w:t>
      </w:r>
      <w:r w:rsidRPr="00675642">
        <w:t>York comme des renards volants</w:t>
      </w:r>
      <w:r w:rsidR="00EE5875">
        <w:t xml:space="preserve">, </w:t>
      </w:r>
      <w:r w:rsidRPr="00675642">
        <w:t>des roussettes qui hivernent et</w:t>
      </w:r>
      <w:r w:rsidR="00EE5875">
        <w:t xml:space="preserve">, </w:t>
      </w:r>
      <w:r w:rsidRPr="00675642">
        <w:t>comme d</w:t>
      </w:r>
      <w:r w:rsidR="00EE5875">
        <w:t>’</w:t>
      </w:r>
      <w:r w:rsidRPr="00675642">
        <w:t>absurdes coléoptères dont les élytres s</w:t>
      </w:r>
      <w:r w:rsidRPr="00675642">
        <w:t>e</w:t>
      </w:r>
      <w:r w:rsidRPr="00675642">
        <w:t>raient de zinc et les ailes diaphanes imprimées</w:t>
      </w:r>
      <w:r w:rsidR="00EE5875">
        <w:t xml:space="preserve">, </w:t>
      </w:r>
      <w:r w:rsidRPr="00675642">
        <w:t>de belles ét</w:t>
      </w:r>
      <w:r w:rsidRPr="00675642">
        <w:t>i</w:t>
      </w:r>
      <w:r w:rsidRPr="00675642">
        <w:t>quettes voltigent partout dans les rayons de la lanterne</w:t>
      </w:r>
      <w:r w:rsidR="00EE5875">
        <w:t xml:space="preserve">, </w:t>
      </w:r>
      <w:r w:rsidRPr="00675642">
        <w:t>appo</w:t>
      </w:r>
      <w:r w:rsidRPr="00675642">
        <w:t>r</w:t>
      </w:r>
      <w:r w:rsidRPr="00675642">
        <w:t>tant en pleine lumière</w:t>
      </w:r>
      <w:r w:rsidR="00EE5875">
        <w:t xml:space="preserve">, </w:t>
      </w:r>
      <w:r w:rsidRPr="00675642">
        <w:t>en gros plan</w:t>
      </w:r>
      <w:r w:rsidR="00EE5875">
        <w:t xml:space="preserve">, </w:t>
      </w:r>
      <w:r w:rsidRPr="00675642">
        <w:t>un ananas colorié ou une langue de bœuf rouge et orangé</w:t>
      </w:r>
      <w:r w:rsidR="00EE5875">
        <w:t xml:space="preserve">. </w:t>
      </w:r>
      <w:r w:rsidRPr="00675642">
        <w:t>Les paysages civilisés déposent tranquillement au fond des bouteilles</w:t>
      </w:r>
      <w:r w:rsidR="00EE5875">
        <w:t>.</w:t>
      </w:r>
    </w:p>
    <w:p w14:paraId="53D35976" w14:textId="5E1396EE" w:rsidR="00457E89" w:rsidRPr="00675642" w:rsidRDefault="00EE5875" w:rsidP="00457E89">
      <w:r>
        <w:t>« </w:t>
      </w:r>
      <w:r w:rsidR="00457E89" w:rsidRPr="00675642">
        <w:t>Dire que j</w:t>
      </w:r>
      <w:r>
        <w:t>’</w:t>
      </w:r>
      <w:r w:rsidR="00457E89" w:rsidRPr="00675642">
        <w:t>ai rassemblé les meilleurs produits du monde et que l</w:t>
      </w:r>
      <w:r>
        <w:t>’</w:t>
      </w:r>
      <w:r w:rsidR="00457E89" w:rsidRPr="00675642">
        <w:t>on ne mange guère là-dedans</w:t>
      </w:r>
      <w:r>
        <w:t xml:space="preserve">, </w:t>
      </w:r>
      <w:r w:rsidR="00457E89" w:rsidRPr="00675642">
        <w:t>se dit Dan Yack</w:t>
      </w:r>
      <w:r>
        <w:t xml:space="preserve">. </w:t>
      </w:r>
      <w:r w:rsidR="00457E89" w:rsidRPr="00675642">
        <w:t>J</w:t>
      </w:r>
      <w:r>
        <w:t>’</w:t>
      </w:r>
      <w:r w:rsidR="00457E89" w:rsidRPr="00675642">
        <w:t>avais tablé sur deux pains de sucre par mois et il y en a encore quatre de trop</w:t>
      </w:r>
      <w:r>
        <w:t xml:space="preserve"> ! </w:t>
      </w:r>
      <w:r w:rsidR="00457E89" w:rsidRPr="00675642">
        <w:t>C</w:t>
      </w:r>
      <w:r>
        <w:t>’</w:t>
      </w:r>
      <w:r w:rsidR="00457E89" w:rsidRPr="00675642">
        <w:t>est comme pour la viande</w:t>
      </w:r>
      <w:r>
        <w:t xml:space="preserve">, </w:t>
      </w:r>
      <w:r w:rsidR="00457E89" w:rsidRPr="00675642">
        <w:t>il y a encore beaucoup trop de boîtes</w:t>
      </w:r>
      <w:r>
        <w:t xml:space="preserve"> ! </w:t>
      </w:r>
      <w:r w:rsidR="00457E89" w:rsidRPr="00675642">
        <w:t>Je vais jeter tout cela</w:t>
      </w:r>
      <w:r>
        <w:t xml:space="preserve">, </w:t>
      </w:r>
      <w:r w:rsidR="00457E89" w:rsidRPr="00675642">
        <w:t>sinon je vais m</w:t>
      </w:r>
      <w:r>
        <w:t>’</w:t>
      </w:r>
      <w:r w:rsidR="00457E89" w:rsidRPr="00675642">
        <w:t>y perdre avec mes comptes et mes calculs</w:t>
      </w:r>
      <w:r>
        <w:t>. »</w:t>
      </w:r>
    </w:p>
    <w:p w14:paraId="3B2E4DDF" w14:textId="77777777" w:rsidR="00EE5875" w:rsidRDefault="00457E89" w:rsidP="00457E89">
      <w:r w:rsidRPr="00675642">
        <w:t>Dan Yack compte et recompte les boîtes de viande en co</w:t>
      </w:r>
      <w:r w:rsidRPr="00675642">
        <w:t>n</w:t>
      </w:r>
      <w:r w:rsidRPr="00675642">
        <w:t>serve et refait une fois de plus les piles</w:t>
      </w:r>
      <w:r w:rsidR="00EE5875">
        <w:t>.</w:t>
      </w:r>
    </w:p>
    <w:p w14:paraId="72A3A1BA" w14:textId="77777777" w:rsidR="00EE5875" w:rsidRDefault="00EE5875" w:rsidP="00457E89">
      <w:r>
        <w:t>« </w:t>
      </w:r>
      <w:r w:rsidR="00457E89" w:rsidRPr="00675642">
        <w:t>Une boîte par tête et par jour</w:t>
      </w:r>
      <w:r>
        <w:t>.</w:t>
      </w:r>
    </w:p>
    <w:p w14:paraId="0CB40814" w14:textId="74825A27" w:rsidR="00457E89" w:rsidRPr="00675642" w:rsidRDefault="00EE5875" w:rsidP="00457E89">
      <w:r>
        <w:t>« </w:t>
      </w:r>
      <w:r w:rsidR="00457E89" w:rsidRPr="00675642">
        <w:t>En voici 28 pour la semaine</w:t>
      </w:r>
      <w:r>
        <w:t xml:space="preserve">. </w:t>
      </w:r>
      <w:r w:rsidR="00457E89" w:rsidRPr="00675642">
        <w:t>Et 4 pour Bari font 32</w:t>
      </w:r>
      <w:r>
        <w:t xml:space="preserve">. </w:t>
      </w:r>
      <w:r w:rsidR="00457E89" w:rsidRPr="00675642">
        <w:t>Un</w:t>
      </w:r>
      <w:r>
        <w:t xml:space="preserve">, </w:t>
      </w:r>
      <w:r w:rsidR="00457E89" w:rsidRPr="00675642">
        <w:t>deux</w:t>
      </w:r>
      <w:r>
        <w:t xml:space="preserve">, </w:t>
      </w:r>
      <w:r w:rsidR="00457E89" w:rsidRPr="00675642">
        <w:t>trois</w:t>
      </w:r>
      <w:r>
        <w:t xml:space="preserve">, </w:t>
      </w:r>
      <w:r w:rsidR="00457E89" w:rsidRPr="00675642">
        <w:t>quatre</w:t>
      </w:r>
      <w:r>
        <w:t xml:space="preserve">, </w:t>
      </w:r>
      <w:r w:rsidR="00457E89" w:rsidRPr="00675642">
        <w:t>cinq</w:t>
      </w:r>
      <w:r>
        <w:t xml:space="preserve">, </w:t>
      </w:r>
      <w:r w:rsidR="00457E89" w:rsidRPr="00675642">
        <w:t>six tas de 32 nous mènent au retour du soleil</w:t>
      </w:r>
      <w:r>
        <w:t xml:space="preserve">. </w:t>
      </w:r>
      <w:r w:rsidR="00457E89" w:rsidRPr="00675642">
        <w:t>Demain doit être le 2</w:t>
      </w:r>
      <w:r w:rsidRPr="00675642">
        <w:t>3</w:t>
      </w:r>
      <w:r>
        <w:t> </w:t>
      </w:r>
      <w:r w:rsidRPr="00675642">
        <w:t>juin</w:t>
      </w:r>
      <w:r>
        <w:t xml:space="preserve">, </w:t>
      </w:r>
      <w:r w:rsidR="00457E89" w:rsidRPr="00675642">
        <w:t>le solstice d</w:t>
      </w:r>
      <w:r>
        <w:t>’</w:t>
      </w:r>
      <w:r w:rsidR="00457E89" w:rsidRPr="00675642">
        <w:t>hiver</w:t>
      </w:r>
      <w:r>
        <w:t xml:space="preserve">. </w:t>
      </w:r>
      <w:r w:rsidR="00457E89" w:rsidRPr="00675642">
        <w:t>J</w:t>
      </w:r>
      <w:r>
        <w:t>’</w:t>
      </w:r>
      <w:r w:rsidR="00457E89" w:rsidRPr="00675642">
        <w:t>en ajoute encore deux fois 384</w:t>
      </w:r>
      <w:r>
        <w:t xml:space="preserve">, </w:t>
      </w:r>
      <w:r w:rsidR="00457E89" w:rsidRPr="00675642">
        <w:t>mettons 800 pour six mois</w:t>
      </w:r>
      <w:r>
        <w:t xml:space="preserve">, </w:t>
      </w:r>
      <w:r w:rsidR="00457E89" w:rsidRPr="00675642">
        <w:t>c</w:t>
      </w:r>
      <w:r>
        <w:t>’</w:t>
      </w:r>
      <w:r w:rsidR="00457E89" w:rsidRPr="00675642">
        <w:t>est larg</w:t>
      </w:r>
      <w:r w:rsidR="00457E89" w:rsidRPr="00675642">
        <w:t>e</w:t>
      </w:r>
      <w:r w:rsidR="00457E89" w:rsidRPr="00675642">
        <w:t>ment suffisant</w:t>
      </w:r>
      <w:r>
        <w:t xml:space="preserve">, </w:t>
      </w:r>
      <w:r w:rsidR="00457E89" w:rsidRPr="00675642">
        <w:t>jusqu</w:t>
      </w:r>
      <w:r>
        <w:t>’</w:t>
      </w:r>
      <w:r w:rsidR="00457E89" w:rsidRPr="00675642">
        <w:t>à l</w:t>
      </w:r>
      <w:r>
        <w:t>’</w:t>
      </w:r>
      <w:r w:rsidR="00457E89" w:rsidRPr="00675642">
        <w:t xml:space="preserve">arrivée du </w:t>
      </w:r>
      <w:r w:rsidR="00457E89" w:rsidRPr="00675642">
        <w:rPr>
          <w:i/>
          <w:iCs/>
        </w:rPr>
        <w:t>Green-Star</w:t>
      </w:r>
      <w:r>
        <w:rPr>
          <w:i/>
          <w:iCs/>
        </w:rPr>
        <w:t>. »</w:t>
      </w:r>
    </w:p>
    <w:p w14:paraId="76E48729" w14:textId="77777777" w:rsidR="00EE5875" w:rsidRDefault="00457E89" w:rsidP="00457E89">
      <w:r w:rsidRPr="00675642">
        <w:lastRenderedPageBreak/>
        <w:t>Dan Yack fourre 4 pains de sucre et 60 boîtes de viande dans un sac</w:t>
      </w:r>
      <w:r w:rsidR="00EE5875">
        <w:t xml:space="preserve">, </w:t>
      </w:r>
      <w:r w:rsidRPr="00675642">
        <w:t>chausse ses raquettes et sort de la maison</w:t>
      </w:r>
      <w:r w:rsidR="00EE5875">
        <w:t xml:space="preserve">, </w:t>
      </w:r>
      <w:r w:rsidRPr="00675642">
        <w:t>en si</w:t>
      </w:r>
      <w:r w:rsidRPr="00675642">
        <w:t>f</w:t>
      </w:r>
      <w:r w:rsidRPr="00675642">
        <w:t>flant son chien</w:t>
      </w:r>
      <w:r w:rsidR="00EE5875">
        <w:t>.</w:t>
      </w:r>
    </w:p>
    <w:p w14:paraId="10AAB748" w14:textId="77777777" w:rsidR="00EE5875" w:rsidRDefault="00457E89" w:rsidP="00457E89">
      <w:r w:rsidRPr="00675642">
        <w:t>Le sac sur le dos</w:t>
      </w:r>
      <w:r w:rsidR="00EE5875">
        <w:t xml:space="preserve">, </w:t>
      </w:r>
      <w:r w:rsidRPr="00675642">
        <w:t>il s</w:t>
      </w:r>
      <w:r w:rsidR="00EE5875">
        <w:t>’</w:t>
      </w:r>
      <w:r w:rsidRPr="00675642">
        <w:t>en va parfois très loin</w:t>
      </w:r>
      <w:r w:rsidR="00EE5875">
        <w:t>.</w:t>
      </w:r>
    </w:p>
    <w:p w14:paraId="170154CB" w14:textId="77777777" w:rsidR="00EE5875" w:rsidRDefault="00457E89" w:rsidP="00457E89">
      <w:r w:rsidRPr="00675642">
        <w:t>Neuf fois sur dix</w:t>
      </w:r>
      <w:r w:rsidR="00EE5875">
        <w:t xml:space="preserve">, </w:t>
      </w:r>
      <w:r w:rsidRPr="00675642">
        <w:t>le temps est bouché</w:t>
      </w:r>
      <w:r w:rsidR="00EE5875">
        <w:t xml:space="preserve"> ; </w:t>
      </w:r>
      <w:r w:rsidRPr="00675642">
        <w:t>mais quand il ne l</w:t>
      </w:r>
      <w:r w:rsidR="00EE5875">
        <w:t>’</w:t>
      </w:r>
      <w:r w:rsidRPr="00675642">
        <w:t>est pas</w:t>
      </w:r>
      <w:r w:rsidR="00EE5875">
        <w:t xml:space="preserve">, </w:t>
      </w:r>
      <w:r w:rsidRPr="00675642">
        <w:t>la nuit dehors est féerique</w:t>
      </w:r>
      <w:r w:rsidR="00EE5875">
        <w:t xml:space="preserve">. </w:t>
      </w:r>
      <w:r w:rsidRPr="00675642">
        <w:t>Toujours le grand froid vous enivre</w:t>
      </w:r>
      <w:r w:rsidR="00EE5875">
        <w:t xml:space="preserve">. </w:t>
      </w:r>
      <w:r w:rsidRPr="00675642">
        <w:t>Et c</w:t>
      </w:r>
      <w:r w:rsidR="00EE5875">
        <w:t>’</w:t>
      </w:r>
      <w:r w:rsidRPr="00675642">
        <w:t>est avec une espèce d</w:t>
      </w:r>
      <w:r w:rsidR="00EE5875">
        <w:t>’</w:t>
      </w:r>
      <w:r w:rsidRPr="00675642">
        <w:t>exaltation que Dan Yack vide son sac dans quelque crevasse du rivage</w:t>
      </w:r>
      <w:r w:rsidR="00EE5875">
        <w:t>.</w:t>
      </w:r>
    </w:p>
    <w:p w14:paraId="1A795E71" w14:textId="77777777" w:rsidR="00EE5875" w:rsidRDefault="00457E89" w:rsidP="00457E89">
      <w:r w:rsidRPr="00675642">
        <w:t>Ce n</w:t>
      </w:r>
      <w:r w:rsidR="00EE5875">
        <w:t>’</w:t>
      </w:r>
      <w:r w:rsidRPr="00675642">
        <w:t>est pas une cache secrète qu</w:t>
      </w:r>
      <w:r w:rsidR="00EE5875">
        <w:t>’</w:t>
      </w:r>
      <w:r w:rsidRPr="00675642">
        <w:t>il constitue</w:t>
      </w:r>
      <w:r w:rsidR="00EE5875">
        <w:t xml:space="preserve">. </w:t>
      </w:r>
      <w:r w:rsidRPr="00675642">
        <w:t>Non</w:t>
      </w:r>
      <w:r w:rsidR="00EE5875">
        <w:t xml:space="preserve">. </w:t>
      </w:r>
      <w:r w:rsidRPr="00675642">
        <w:t>Il joue son va-tout</w:t>
      </w:r>
      <w:r w:rsidR="00EE5875">
        <w:t xml:space="preserve">. </w:t>
      </w:r>
      <w:r w:rsidRPr="00675642">
        <w:t>Il risque</w:t>
      </w:r>
      <w:r w:rsidR="00EE5875">
        <w:t xml:space="preserve">. </w:t>
      </w:r>
      <w:r w:rsidRPr="00675642">
        <w:t>Avec une fureur et une joie insubordo</w:t>
      </w:r>
      <w:r w:rsidRPr="00675642">
        <w:t>n</w:t>
      </w:r>
      <w:r w:rsidRPr="00675642">
        <w:t>nées</w:t>
      </w:r>
      <w:r w:rsidR="00EE5875">
        <w:t>.</w:t>
      </w:r>
    </w:p>
    <w:p w14:paraId="25878334" w14:textId="291EB7AE" w:rsidR="00457E89" w:rsidRPr="00675642" w:rsidRDefault="00EE5875" w:rsidP="00457E89">
      <w:r>
        <w:t>« </w:t>
      </w:r>
      <w:r w:rsidR="00457E89" w:rsidRPr="00675642">
        <w:t>Absurde pays</w:t>
      </w:r>
      <w:r>
        <w:t xml:space="preserve">, </w:t>
      </w:r>
      <w:r w:rsidR="00457E89" w:rsidRPr="00675642">
        <w:t>se dit-il en riant aux éclats</w:t>
      </w:r>
      <w:r>
        <w:t xml:space="preserve">. </w:t>
      </w:r>
      <w:r w:rsidR="00457E89" w:rsidRPr="00675642">
        <w:t>Ici</w:t>
      </w:r>
      <w:r>
        <w:t xml:space="preserve">, </w:t>
      </w:r>
      <w:r w:rsidR="00457E89" w:rsidRPr="00675642">
        <w:t>l</w:t>
      </w:r>
      <w:r>
        <w:t>’</w:t>
      </w:r>
      <w:r w:rsidR="00457E89" w:rsidRPr="00675642">
        <w:t>été c</w:t>
      </w:r>
      <w:r>
        <w:t>’</w:t>
      </w:r>
      <w:r w:rsidR="00457E89" w:rsidRPr="00675642">
        <w:t>est l</w:t>
      </w:r>
      <w:r>
        <w:t>’</w:t>
      </w:r>
      <w:r w:rsidR="00457E89" w:rsidRPr="00675642">
        <w:t>hiver et la Noël tombera en pleine chaleur</w:t>
      </w:r>
      <w:r>
        <w:t> ! »</w:t>
      </w:r>
    </w:p>
    <w:p w14:paraId="64E60392" w14:textId="77777777" w:rsidR="00EE5875" w:rsidRDefault="00457E89" w:rsidP="00457E89">
      <w:r w:rsidRPr="00675642">
        <w:t>Il y a six lunes au ciel</w:t>
      </w:r>
      <w:r w:rsidR="00EE5875">
        <w:t xml:space="preserve">, </w:t>
      </w:r>
      <w:r w:rsidRPr="00675642">
        <w:t>un parhélie avec des cercles</w:t>
      </w:r>
      <w:r w:rsidR="00EE5875">
        <w:t xml:space="preserve">, </w:t>
      </w:r>
      <w:r w:rsidRPr="00675642">
        <w:t>des d</w:t>
      </w:r>
      <w:r w:rsidRPr="00675642">
        <w:t>e</w:t>
      </w:r>
      <w:r w:rsidRPr="00675642">
        <w:t>mi-cercles</w:t>
      </w:r>
      <w:r w:rsidR="00EE5875">
        <w:t xml:space="preserve">, </w:t>
      </w:r>
      <w:r w:rsidRPr="00675642">
        <w:t>une croix de Malte chancelante et des crosses d</w:t>
      </w:r>
      <w:r w:rsidR="00EE5875">
        <w:t>’</w:t>
      </w:r>
      <w:r w:rsidRPr="00675642">
        <w:t>évêques qui s</w:t>
      </w:r>
      <w:r w:rsidR="00EE5875">
        <w:t>’</w:t>
      </w:r>
      <w:r w:rsidRPr="00675642">
        <w:t>évanouissent et réapparaissent avec rapidité</w:t>
      </w:r>
      <w:r w:rsidR="00EE5875">
        <w:t xml:space="preserve">, </w:t>
      </w:r>
      <w:r w:rsidRPr="00675642">
        <w:t>ou c</w:t>
      </w:r>
      <w:r w:rsidR="00EE5875">
        <w:t>’</w:t>
      </w:r>
      <w:r w:rsidRPr="00675642">
        <w:t>est une aurore australe qui secoue ses draperies crépitantes au ras des glaces</w:t>
      </w:r>
      <w:r w:rsidR="00EE5875">
        <w:t xml:space="preserve">, </w:t>
      </w:r>
      <w:r w:rsidRPr="00675642">
        <w:t>jaunes</w:t>
      </w:r>
      <w:r w:rsidR="00EE5875">
        <w:t xml:space="preserve">, </w:t>
      </w:r>
      <w:r w:rsidRPr="00675642">
        <w:t>vertes</w:t>
      </w:r>
      <w:r w:rsidR="00EE5875">
        <w:t xml:space="preserve">, </w:t>
      </w:r>
      <w:r w:rsidRPr="00675642">
        <w:t>lueurs fugitives</w:t>
      </w:r>
      <w:r w:rsidR="00EE5875">
        <w:t xml:space="preserve">, </w:t>
      </w:r>
      <w:r w:rsidRPr="00675642">
        <w:t>flammes de punch</w:t>
      </w:r>
      <w:r w:rsidR="00EE5875">
        <w:t>.</w:t>
      </w:r>
    </w:p>
    <w:p w14:paraId="3F6885C6" w14:textId="3D28E500" w:rsidR="00457E89" w:rsidRPr="00675642" w:rsidRDefault="00457E89" w:rsidP="00457E89">
      <w:r w:rsidRPr="00675642">
        <w:t>Dan Yack rentre en courant</w:t>
      </w:r>
      <w:r w:rsidR="00EE5875">
        <w:t>. « </w:t>
      </w:r>
      <w:r w:rsidRPr="00675642">
        <w:t>Tiens</w:t>
      </w:r>
      <w:r w:rsidR="00EE5875">
        <w:t xml:space="preserve">, </w:t>
      </w:r>
      <w:r w:rsidRPr="00675642">
        <w:t>Bari n</w:t>
      </w:r>
      <w:r w:rsidR="00EE5875">
        <w:t>’</w:t>
      </w:r>
      <w:r w:rsidRPr="00675642">
        <w:t>est pas venu</w:t>
      </w:r>
      <w:r w:rsidR="00EE5875">
        <w:t xml:space="preserve"> ! </w:t>
      </w:r>
      <w:r w:rsidRPr="00675642">
        <w:t>Quel cancre</w:t>
      </w:r>
      <w:r w:rsidR="00EE5875">
        <w:t> ! »</w:t>
      </w:r>
    </w:p>
    <w:p w14:paraId="652EAB49" w14:textId="77777777" w:rsidR="00EE5875" w:rsidRDefault="00457E89" w:rsidP="00457E89">
      <w:r w:rsidRPr="00675642">
        <w:t xml:space="preserve">Si </w:t>
      </w:r>
      <w:proofErr w:type="spellStart"/>
      <w:r w:rsidRPr="00675642">
        <w:t>Sabakoff</w:t>
      </w:r>
      <w:proofErr w:type="spellEnd"/>
      <w:r w:rsidRPr="00675642">
        <w:t xml:space="preserve"> erre dans les environs</w:t>
      </w:r>
      <w:r w:rsidR="00EE5875">
        <w:t xml:space="preserve">, </w:t>
      </w:r>
      <w:r w:rsidRPr="00675642">
        <w:t>Dan Yack lui criera de loin un grand bonjour</w:t>
      </w:r>
      <w:r w:rsidR="00EE5875">
        <w:t> !</w:t>
      </w:r>
    </w:p>
    <w:p w14:paraId="79EE0E6E" w14:textId="77777777" w:rsidR="00EE5875" w:rsidRDefault="00457E89" w:rsidP="00457E89">
      <w:r w:rsidRPr="00675642">
        <w:t>Dan Yack tombe dans la maison comme une bombe</w:t>
      </w:r>
      <w:r w:rsidR="00EE5875">
        <w:t>.</w:t>
      </w:r>
    </w:p>
    <w:p w14:paraId="41EEF856" w14:textId="77777777" w:rsidR="00EE5875" w:rsidRDefault="00457E89" w:rsidP="00457E89">
      <w:r w:rsidRPr="00675642">
        <w:t>46</w:t>
      </w:r>
      <w:r w:rsidR="00EE5875">
        <w:t>°</w:t>
      </w:r>
      <w:r w:rsidRPr="00675642">
        <w:t>au-dessous de zéro</w:t>
      </w:r>
      <w:r w:rsidR="00EE5875">
        <w:t xml:space="preserve">, </w:t>
      </w:r>
      <w:r w:rsidRPr="00675642">
        <w:t>dit souvent le thermomètre</w:t>
      </w:r>
      <w:r w:rsidR="00EE5875">
        <w:t>.</w:t>
      </w:r>
    </w:p>
    <w:p w14:paraId="7CAF5523" w14:textId="77777777" w:rsidR="00EE5875" w:rsidRDefault="00457E89" w:rsidP="00457E89">
      <w:r w:rsidRPr="00675642">
        <w:t>Il faut faire le repas</w:t>
      </w:r>
      <w:r w:rsidR="00EE5875">
        <w:t xml:space="preserve">. </w:t>
      </w:r>
      <w:r w:rsidRPr="00675642">
        <w:t>Dan Yack s</w:t>
      </w:r>
      <w:r w:rsidR="00EE5875">
        <w:t>’</w:t>
      </w:r>
      <w:r w:rsidRPr="00675642">
        <w:t xml:space="preserve">affaire autour du </w:t>
      </w:r>
      <w:r w:rsidR="00EE5875">
        <w:t>« </w:t>
      </w:r>
      <w:r w:rsidRPr="00675642">
        <w:t>Pr</w:t>
      </w:r>
      <w:r w:rsidRPr="00675642">
        <w:t>i</w:t>
      </w:r>
      <w:r w:rsidRPr="00675642">
        <w:t>mus</w:t>
      </w:r>
      <w:r w:rsidR="00EE5875">
        <w:t xml:space="preserve"> ». </w:t>
      </w:r>
      <w:r w:rsidRPr="00675642">
        <w:t xml:space="preserve">Il confectionne ses menus selon la trichromie des </w:t>
      </w:r>
      <w:r w:rsidRPr="00675642">
        <w:lastRenderedPageBreak/>
        <w:t>ét</w:t>
      </w:r>
      <w:r w:rsidRPr="00675642">
        <w:t>i</w:t>
      </w:r>
      <w:r w:rsidRPr="00675642">
        <w:t>quettes et en se laissant séduire par les inscriptions gourmandes qui r</w:t>
      </w:r>
      <w:r w:rsidRPr="00675642">
        <w:t>é</w:t>
      </w:r>
      <w:r w:rsidRPr="00675642">
        <w:t>vèlent le pays d</w:t>
      </w:r>
      <w:r w:rsidR="00EE5875">
        <w:t>’</w:t>
      </w:r>
      <w:r w:rsidRPr="00675642">
        <w:t>origine</w:t>
      </w:r>
      <w:r w:rsidR="00EE5875">
        <w:t>.</w:t>
      </w:r>
    </w:p>
    <w:p w14:paraId="36DDA806" w14:textId="07B9C460" w:rsidR="00457E89" w:rsidRPr="00675642" w:rsidRDefault="00EE5875" w:rsidP="00457E89">
      <w:r>
        <w:t>« </w:t>
      </w:r>
      <w:r w:rsidR="00457E89" w:rsidRPr="00675642">
        <w:t>Tant de races</w:t>
      </w:r>
      <w:r>
        <w:t xml:space="preserve">, </w:t>
      </w:r>
      <w:r w:rsidR="00457E89" w:rsidRPr="00675642">
        <w:t>tant de climats</w:t>
      </w:r>
      <w:r>
        <w:t xml:space="preserve">, </w:t>
      </w:r>
      <w:r w:rsidR="00457E89" w:rsidRPr="00675642">
        <w:t>tant d</w:t>
      </w:r>
      <w:r>
        <w:t>’</w:t>
      </w:r>
      <w:r w:rsidR="00457E89" w:rsidRPr="00675642">
        <w:t>hommes ont pris soin de nous</w:t>
      </w:r>
      <w:r>
        <w:t xml:space="preserve">, </w:t>
      </w:r>
      <w:r w:rsidR="00457E89" w:rsidRPr="00675642">
        <w:t>pense-t-il</w:t>
      </w:r>
      <w:r>
        <w:t xml:space="preserve">. </w:t>
      </w:r>
      <w:r w:rsidR="00457E89" w:rsidRPr="00675642">
        <w:t>J</w:t>
      </w:r>
      <w:r>
        <w:t>’</w:t>
      </w:r>
      <w:r w:rsidR="00457E89" w:rsidRPr="00675642">
        <w:t>ai encore 160 pots de marmelade aux oranges</w:t>
      </w:r>
      <w:r>
        <w:t xml:space="preserve">. </w:t>
      </w:r>
      <w:r w:rsidR="00457E89" w:rsidRPr="00675642">
        <w:t>Aujourd</w:t>
      </w:r>
      <w:r>
        <w:t>’</w:t>
      </w:r>
      <w:r w:rsidR="00457E89" w:rsidRPr="00675642">
        <w:t>hui</w:t>
      </w:r>
      <w:r>
        <w:t xml:space="preserve">, </w:t>
      </w:r>
      <w:r w:rsidR="00457E89" w:rsidRPr="00675642">
        <w:t>je vais rompre l</w:t>
      </w:r>
      <w:r>
        <w:t>’</w:t>
      </w:r>
      <w:r w:rsidR="00457E89" w:rsidRPr="00675642">
        <w:t xml:space="preserve">ordinaire en leur offrant un buisson de </w:t>
      </w:r>
      <w:proofErr w:type="spellStart"/>
      <w:r w:rsidR="00457E89" w:rsidRPr="00675642">
        <w:t>guayamù</w:t>
      </w:r>
      <w:proofErr w:type="spellEnd"/>
      <w:r>
        <w:t>. »</w:t>
      </w:r>
    </w:p>
    <w:p w14:paraId="681BEFF1" w14:textId="77777777" w:rsidR="00EE5875" w:rsidRDefault="00457E89" w:rsidP="00457E89">
      <w:r w:rsidRPr="00675642">
        <w:t>Il retourne au magasin des vivres</w:t>
      </w:r>
      <w:r w:rsidR="00EE5875">
        <w:t>.</w:t>
      </w:r>
    </w:p>
    <w:p w14:paraId="71A310F6" w14:textId="77777777" w:rsidR="00EE5875" w:rsidRDefault="00457E89" w:rsidP="00457E89">
      <w:r w:rsidRPr="00675642">
        <w:t>17 bocaux de pêches de Tiflis le regardent</w:t>
      </w:r>
      <w:r w:rsidR="00EE5875">
        <w:t>.</w:t>
      </w:r>
    </w:p>
    <w:p w14:paraId="6A56804A" w14:textId="77777777" w:rsidR="00EE5875" w:rsidRDefault="00457E89" w:rsidP="00457E89">
      <w:r w:rsidRPr="00675642">
        <w:t>Il en a envie</w:t>
      </w:r>
      <w:r w:rsidR="00EE5875">
        <w:t>.</w:t>
      </w:r>
    </w:p>
    <w:p w14:paraId="4F1506DE" w14:textId="17CE8F27" w:rsidR="00457E89" w:rsidRPr="00675642" w:rsidRDefault="00EE5875" w:rsidP="00457E89">
      <w:r>
        <w:t>« </w:t>
      </w:r>
      <w:r w:rsidR="00457E89" w:rsidRPr="00675642">
        <w:t>Et si je me suis trompé</w:t>
      </w:r>
      <w:r>
        <w:t xml:space="preserve"> ? </w:t>
      </w:r>
      <w:r w:rsidR="00457E89" w:rsidRPr="00675642">
        <w:t>se demande-t-il soudainement avec angoisse</w:t>
      </w:r>
      <w:r>
        <w:t xml:space="preserve">. </w:t>
      </w:r>
      <w:r w:rsidR="00457E89" w:rsidRPr="00675642">
        <w:t xml:space="preserve">Si le </w:t>
      </w:r>
      <w:r w:rsidR="00457E89" w:rsidRPr="00675642">
        <w:rPr>
          <w:i/>
          <w:iCs/>
        </w:rPr>
        <w:t>Green-Star</w:t>
      </w:r>
      <w:r w:rsidR="00457E89" w:rsidRPr="00675642">
        <w:t xml:space="preserve"> n</w:t>
      </w:r>
      <w:r>
        <w:t>’</w:t>
      </w:r>
      <w:r w:rsidR="00457E89" w:rsidRPr="00675642">
        <w:t>arrive pas pour la Noël</w:t>
      </w:r>
      <w:r>
        <w:t xml:space="preserve"> ? </w:t>
      </w:r>
      <w:r w:rsidR="00457E89" w:rsidRPr="00675642">
        <w:t>Me</w:t>
      </w:r>
      <w:r w:rsidR="00457E89" w:rsidRPr="00675642">
        <w:t>t</w:t>
      </w:r>
      <w:r w:rsidR="00457E89" w:rsidRPr="00675642">
        <w:t>tons qu</w:t>
      </w:r>
      <w:r>
        <w:t>’</w:t>
      </w:r>
      <w:r w:rsidR="00457E89" w:rsidRPr="00675642">
        <w:t>il reste un mois de plus dans la banquise</w:t>
      </w:r>
      <w:r>
        <w:t xml:space="preserve"> ? </w:t>
      </w:r>
      <w:r w:rsidR="00457E89" w:rsidRPr="00675642">
        <w:t>Que les gl</w:t>
      </w:r>
      <w:r w:rsidR="00457E89" w:rsidRPr="00675642">
        <w:t>a</w:t>
      </w:r>
      <w:r w:rsidR="00457E89" w:rsidRPr="00675642">
        <w:t>ces soient plus abondantes cette année</w:t>
      </w:r>
      <w:r>
        <w:t xml:space="preserve"> ? </w:t>
      </w:r>
      <w:r w:rsidR="00457E89" w:rsidRPr="00675642">
        <w:t>Qu</w:t>
      </w:r>
      <w:r>
        <w:t>’</w:t>
      </w:r>
      <w:r w:rsidR="00457E89" w:rsidRPr="00675642">
        <w:t>elles remontent beaucoup plus haut dans le Nord</w:t>
      </w:r>
      <w:r>
        <w:t xml:space="preserve"> ? </w:t>
      </w:r>
      <w:r w:rsidR="00457E89" w:rsidRPr="00675642">
        <w:t xml:space="preserve">Que le </w:t>
      </w:r>
      <w:r w:rsidR="00457E89" w:rsidRPr="00675642">
        <w:rPr>
          <w:i/>
          <w:iCs/>
        </w:rPr>
        <w:t>Green-Star</w:t>
      </w:r>
      <w:r w:rsidR="00457E89" w:rsidRPr="00675642">
        <w:t xml:space="preserve"> n</w:t>
      </w:r>
      <w:r>
        <w:t>’</w:t>
      </w:r>
      <w:r w:rsidR="00457E89" w:rsidRPr="00675642">
        <w:t>arrive pas à les franchir</w:t>
      </w:r>
      <w:r>
        <w:t xml:space="preserve"> ? </w:t>
      </w:r>
      <w:r w:rsidR="00457E89" w:rsidRPr="00675642">
        <w:t>Qu</w:t>
      </w:r>
      <w:r>
        <w:t>’</w:t>
      </w:r>
      <w:r w:rsidR="00457E89" w:rsidRPr="00675642">
        <w:t>allons-nous devenir</w:t>
      </w:r>
      <w:r>
        <w:t> ? »</w:t>
      </w:r>
    </w:p>
    <w:p w14:paraId="74B55939" w14:textId="02220CA5" w:rsidR="00457E89" w:rsidRPr="00675642" w:rsidRDefault="00EE5875" w:rsidP="00457E89">
      <w:r>
        <w:t>« </w:t>
      </w:r>
      <w:r w:rsidR="00457E89" w:rsidRPr="00675642">
        <w:t>Bah</w:t>
      </w:r>
      <w:r>
        <w:t xml:space="preserve">, </w:t>
      </w:r>
      <w:r w:rsidR="00457E89" w:rsidRPr="00675642">
        <w:t>se dit-il avec insouciance</w:t>
      </w:r>
      <w:r>
        <w:t xml:space="preserve">, </w:t>
      </w:r>
      <w:r w:rsidR="00457E89" w:rsidRPr="00675642">
        <w:t>on crèvera de faim et on souffrira un peu comme une véritable expédition polaire</w:t>
      </w:r>
      <w:r>
        <w:t xml:space="preserve"> ! </w:t>
      </w:r>
      <w:r w:rsidR="00457E89" w:rsidRPr="00675642">
        <w:t>Ce soir je leur ferai une omelette au rhum</w:t>
      </w:r>
      <w:r>
        <w:t>. »</w:t>
      </w:r>
    </w:p>
    <w:p w14:paraId="5F65E705" w14:textId="77777777" w:rsidR="00EE5875" w:rsidRDefault="00457E89" w:rsidP="00457E89">
      <w:r w:rsidRPr="00675642">
        <w:t>Alors</w:t>
      </w:r>
      <w:r w:rsidR="00EE5875">
        <w:t xml:space="preserve">, </w:t>
      </w:r>
      <w:r w:rsidRPr="00675642">
        <w:t>il emporte de la marmelade d</w:t>
      </w:r>
      <w:r w:rsidR="00EE5875">
        <w:t>’</w:t>
      </w:r>
      <w:r w:rsidRPr="00675642">
        <w:t>orange et un grand b</w:t>
      </w:r>
      <w:r w:rsidRPr="00675642">
        <w:t>o</w:t>
      </w:r>
      <w:r w:rsidRPr="00675642">
        <w:t>cal de pêches</w:t>
      </w:r>
      <w:r w:rsidR="00EE5875">
        <w:t>.</w:t>
      </w:r>
    </w:p>
    <w:p w14:paraId="0EAB356F" w14:textId="13848EC5" w:rsidR="00457E89" w:rsidRPr="00675642" w:rsidRDefault="00EE5875" w:rsidP="00457E89">
      <w:r>
        <w:t>« </w:t>
      </w:r>
      <w:r w:rsidR="00457E89" w:rsidRPr="00675642">
        <w:t>J</w:t>
      </w:r>
      <w:r>
        <w:t>’</w:t>
      </w:r>
      <w:r w:rsidR="00457E89" w:rsidRPr="00675642">
        <w:t>ai encore quatre caisses de macaroni en trop</w:t>
      </w:r>
      <w:r>
        <w:t xml:space="preserve">, </w:t>
      </w:r>
      <w:r w:rsidR="00457E89" w:rsidRPr="00675642">
        <w:t>je les v</w:t>
      </w:r>
      <w:r w:rsidR="00457E89" w:rsidRPr="00675642">
        <w:t>i</w:t>
      </w:r>
      <w:r w:rsidR="00457E89" w:rsidRPr="00675642">
        <w:t>derai demain dans la neige</w:t>
      </w:r>
      <w:r>
        <w:t>. »</w:t>
      </w:r>
    </w:p>
    <w:p w14:paraId="6ED89885" w14:textId="77777777" w:rsidR="00EE5875" w:rsidRDefault="00457E89" w:rsidP="00457E89">
      <w:r w:rsidRPr="00675642">
        <w:t>Pile ou face</w:t>
      </w:r>
      <w:r w:rsidR="00EE5875">
        <w:t> ?</w:t>
      </w:r>
    </w:p>
    <w:p w14:paraId="30ACF9C2" w14:textId="77777777" w:rsidR="00EE5875" w:rsidRDefault="00457E89" w:rsidP="00457E89">
      <w:r w:rsidRPr="00675642">
        <w:t>Quelle partie</w:t>
      </w:r>
      <w:r w:rsidR="00EE5875">
        <w:t> !</w:t>
      </w:r>
    </w:p>
    <w:p w14:paraId="63A461BF" w14:textId="77777777" w:rsidR="00EE5875" w:rsidRDefault="00EE5875" w:rsidP="00457E89">
      <w:r>
        <w:t>« </w:t>
      </w:r>
      <w:r w:rsidR="00457E89" w:rsidRPr="00675642">
        <w:t>Il n</w:t>
      </w:r>
      <w:r>
        <w:t>’</w:t>
      </w:r>
      <w:r w:rsidR="00457E89" w:rsidRPr="00675642">
        <w:t>y a que mon monocle qui m</w:t>
      </w:r>
      <w:r>
        <w:t>’</w:t>
      </w:r>
      <w:r w:rsidR="00457E89" w:rsidRPr="00675642">
        <w:t>inquiète</w:t>
      </w:r>
      <w:r>
        <w:t>.</w:t>
      </w:r>
    </w:p>
    <w:p w14:paraId="17B86185" w14:textId="77777777" w:rsidR="00EE5875" w:rsidRDefault="00EE5875" w:rsidP="00457E89">
      <w:r>
        <w:lastRenderedPageBreak/>
        <w:t>« </w:t>
      </w:r>
      <w:r w:rsidR="00457E89" w:rsidRPr="00675642">
        <w:t>Je suis maladroit et je n</w:t>
      </w:r>
      <w:r>
        <w:t>’</w:t>
      </w:r>
      <w:r w:rsidR="00457E89" w:rsidRPr="00675642">
        <w:t>ai pas l</w:t>
      </w:r>
      <w:r>
        <w:t>’</w:t>
      </w:r>
      <w:r w:rsidR="00457E89" w:rsidRPr="00675642">
        <w:t>habitude de faire la cu</w:t>
      </w:r>
      <w:r w:rsidR="00457E89" w:rsidRPr="00675642">
        <w:t>i</w:t>
      </w:r>
      <w:r w:rsidR="00457E89" w:rsidRPr="00675642">
        <w:t>sine</w:t>
      </w:r>
      <w:r>
        <w:t xml:space="preserve">. </w:t>
      </w:r>
      <w:r w:rsidR="00457E89" w:rsidRPr="00675642">
        <w:t>Il est si fragile</w:t>
      </w:r>
      <w:r>
        <w:t xml:space="preserve">, </w:t>
      </w:r>
      <w:r w:rsidR="00457E89" w:rsidRPr="00675642">
        <w:t>et avec tout ce remue-ménage de caisses et de casseroles</w:t>
      </w:r>
      <w:r>
        <w:t xml:space="preserve">, </w:t>
      </w:r>
      <w:r w:rsidR="00457E89" w:rsidRPr="00675642">
        <w:t>un malheur serait vite arrivé</w:t>
      </w:r>
      <w:r>
        <w:t>.</w:t>
      </w:r>
    </w:p>
    <w:p w14:paraId="01F3B2F6" w14:textId="3446B5C7" w:rsidR="00457E89" w:rsidRPr="00675642" w:rsidRDefault="00EE5875" w:rsidP="00457E89">
      <w:r>
        <w:t>« </w:t>
      </w:r>
      <w:r w:rsidR="00457E89" w:rsidRPr="00675642">
        <w:t>Bah</w:t>
      </w:r>
      <w:r>
        <w:t xml:space="preserve">, </w:t>
      </w:r>
      <w:r w:rsidR="00457E89" w:rsidRPr="00675642">
        <w:t>je le joue</w:t>
      </w:r>
      <w:r>
        <w:t xml:space="preserve">, </w:t>
      </w:r>
      <w:r w:rsidR="00457E89" w:rsidRPr="00675642">
        <w:t>tant pis</w:t>
      </w:r>
      <w:r>
        <w:t xml:space="preserve"> ! </w:t>
      </w:r>
      <w:r w:rsidR="00457E89" w:rsidRPr="00675642">
        <w:t>Si je le casse</w:t>
      </w:r>
      <w:r>
        <w:t xml:space="preserve">, </w:t>
      </w:r>
      <w:r w:rsidR="00457E89" w:rsidRPr="00675642">
        <w:t>nous sommes fo</w:t>
      </w:r>
      <w:r w:rsidR="00457E89" w:rsidRPr="00675642">
        <w:t>u</w:t>
      </w:r>
      <w:r w:rsidR="00457E89" w:rsidRPr="00675642">
        <w:t>tus et si je ne le casse pas</w:t>
      </w:r>
      <w:r>
        <w:t xml:space="preserve">, </w:t>
      </w:r>
      <w:r w:rsidR="00457E89" w:rsidRPr="00675642">
        <w:t xml:space="preserve">le </w:t>
      </w:r>
      <w:r w:rsidR="00457E89" w:rsidRPr="00675642">
        <w:rPr>
          <w:i/>
          <w:iCs/>
        </w:rPr>
        <w:t>Green-Star</w:t>
      </w:r>
      <w:r w:rsidR="00457E89" w:rsidRPr="00675642">
        <w:t xml:space="preserve"> arrivera à temps</w:t>
      </w:r>
      <w:r>
        <w:t>. »</w:t>
      </w:r>
    </w:p>
    <w:p w14:paraId="6FF03984" w14:textId="77777777" w:rsidR="00EE5875" w:rsidRDefault="00457E89" w:rsidP="00457E89">
      <w:r w:rsidRPr="00675642">
        <w:t>Comme d</w:t>
      </w:r>
      <w:r w:rsidR="00EE5875">
        <w:t>’</w:t>
      </w:r>
      <w:r w:rsidRPr="00675642">
        <w:t>habitude le repas est morne</w:t>
      </w:r>
      <w:r w:rsidR="00EE5875">
        <w:t xml:space="preserve">. </w:t>
      </w:r>
      <w:r w:rsidRPr="00675642">
        <w:t>Personne ne souffle mot</w:t>
      </w:r>
      <w:r w:rsidR="00EE5875">
        <w:t xml:space="preserve">. </w:t>
      </w:r>
      <w:r w:rsidRPr="00675642">
        <w:t>Dan Yack pense à Billy</w:t>
      </w:r>
      <w:r w:rsidR="00EE5875">
        <w:t xml:space="preserve">, </w:t>
      </w:r>
      <w:r w:rsidRPr="00675642">
        <w:t>son valet de chambre</w:t>
      </w:r>
      <w:r w:rsidR="00EE5875">
        <w:t xml:space="preserve">, </w:t>
      </w:r>
      <w:r w:rsidRPr="00675642">
        <w:t>qui a oublié de lui empaqueter une demi-douzaine de monocles de rechange</w:t>
      </w:r>
      <w:r w:rsidR="00EE5875">
        <w:t>.</w:t>
      </w:r>
    </w:p>
    <w:p w14:paraId="173B4E90" w14:textId="1781F712" w:rsidR="00457E89" w:rsidRPr="00675642" w:rsidRDefault="00EE5875" w:rsidP="00457E89">
      <w:r>
        <w:t>« </w:t>
      </w:r>
      <w:r w:rsidR="00457E89" w:rsidRPr="00675642">
        <w:t>Je vais le savonner d</w:t>
      </w:r>
      <w:r>
        <w:t>’</w:t>
      </w:r>
      <w:r w:rsidR="00457E89" w:rsidRPr="00675642">
        <w:t>importance</w:t>
      </w:r>
      <w:r>
        <w:t xml:space="preserve">, </w:t>
      </w:r>
      <w:r w:rsidR="00457E89" w:rsidRPr="00675642">
        <w:t>se dit-il</w:t>
      </w:r>
      <w:r>
        <w:t xml:space="preserve">. </w:t>
      </w:r>
      <w:r w:rsidR="00457E89" w:rsidRPr="00675642">
        <w:t>Sans monocle</w:t>
      </w:r>
      <w:r>
        <w:t xml:space="preserve">, </w:t>
      </w:r>
      <w:r w:rsidR="00457E89" w:rsidRPr="00675642">
        <w:t>que deviendrais-je</w:t>
      </w:r>
      <w:r>
        <w:t> ? »</w:t>
      </w:r>
    </w:p>
    <w:p w14:paraId="13ABAF57" w14:textId="77777777" w:rsidR="00EE5875" w:rsidRDefault="00457E89" w:rsidP="00457E89">
      <w:r w:rsidRPr="00675642">
        <w:t>Aussitôt le repas expédié</w:t>
      </w:r>
      <w:r w:rsidR="00EE5875">
        <w:t xml:space="preserve">, </w:t>
      </w:r>
      <w:r w:rsidRPr="00675642">
        <w:t>le café bu</w:t>
      </w:r>
      <w:r w:rsidR="00EE5875">
        <w:t xml:space="preserve">, </w:t>
      </w:r>
      <w:r w:rsidRPr="00675642">
        <w:t>un cruchon d</w:t>
      </w:r>
      <w:r w:rsidR="00EE5875">
        <w:t>’</w:t>
      </w:r>
      <w:r w:rsidRPr="00675642">
        <w:t>anisette vidé</w:t>
      </w:r>
      <w:r w:rsidR="00EE5875">
        <w:t xml:space="preserve">, </w:t>
      </w:r>
      <w:r w:rsidRPr="00675642">
        <w:t>Dan Yack retourne dans son local et compte</w:t>
      </w:r>
      <w:r w:rsidR="00EE5875">
        <w:t>.</w:t>
      </w:r>
    </w:p>
    <w:p w14:paraId="44BF6685" w14:textId="6DDB5DD5" w:rsidR="00457E89" w:rsidRPr="00675642" w:rsidRDefault="00EE5875" w:rsidP="00457E89">
      <w:r>
        <w:t>« </w:t>
      </w:r>
      <w:r w:rsidR="00457E89" w:rsidRPr="00675642">
        <w:t xml:space="preserve">6 et </w:t>
      </w:r>
      <w:r w:rsidRPr="00675642">
        <w:t>6</w:t>
      </w:r>
      <w:r>
        <w:t>,</w:t>
      </w:r>
      <w:r w:rsidRPr="00675642">
        <w:t>1</w:t>
      </w:r>
      <w:r w:rsidR="00457E89" w:rsidRPr="00675642">
        <w:t>2</w:t>
      </w:r>
      <w:r>
        <w:t xml:space="preserve">. </w:t>
      </w:r>
      <w:r w:rsidR="00457E89" w:rsidRPr="00675642">
        <w:t>Trois fois 1</w:t>
      </w:r>
      <w:r w:rsidRPr="00675642">
        <w:t>2</w:t>
      </w:r>
      <w:r>
        <w:t>,</w:t>
      </w:r>
      <w:r w:rsidRPr="00675642">
        <w:t>3</w:t>
      </w:r>
      <w:r w:rsidR="00457E89" w:rsidRPr="00675642">
        <w:t>6</w:t>
      </w:r>
      <w:r>
        <w:t xml:space="preserve">. </w:t>
      </w:r>
      <w:r w:rsidR="00457E89" w:rsidRPr="00675642">
        <w:t>Deux fois 3</w:t>
      </w:r>
      <w:r w:rsidRPr="00675642">
        <w:t>6</w:t>
      </w:r>
      <w:r>
        <w:t>,</w:t>
      </w:r>
      <w:r w:rsidRPr="00675642">
        <w:t>7</w:t>
      </w:r>
      <w:r w:rsidR="00457E89" w:rsidRPr="00675642">
        <w:t>2</w:t>
      </w:r>
      <w:r>
        <w:t xml:space="preserve">. </w:t>
      </w:r>
      <w:r w:rsidR="00457E89" w:rsidRPr="00675642">
        <w:t>Nous avons encore 72 dimanches à passer dans l</w:t>
      </w:r>
      <w:r>
        <w:t>’</w:t>
      </w:r>
      <w:r w:rsidR="00457E89" w:rsidRPr="00675642">
        <w:t>île</w:t>
      </w:r>
      <w:r>
        <w:t xml:space="preserve">. </w:t>
      </w:r>
      <w:r w:rsidR="00457E89" w:rsidRPr="00675642">
        <w:t>Non</w:t>
      </w:r>
      <w:r>
        <w:t xml:space="preserve">, </w:t>
      </w:r>
      <w:r w:rsidR="00457E89" w:rsidRPr="00675642">
        <w:t>je me trompe</w:t>
      </w:r>
      <w:r>
        <w:t xml:space="preserve">, </w:t>
      </w:r>
      <w:r w:rsidR="00457E89" w:rsidRPr="00675642">
        <w:t>nous n</w:t>
      </w:r>
      <w:r>
        <w:t>’</w:t>
      </w:r>
      <w:r w:rsidR="00457E89" w:rsidRPr="00675642">
        <w:t>en avons que 3</w:t>
      </w:r>
      <w:r w:rsidRPr="00675642">
        <w:t>6</w:t>
      </w:r>
      <w:r>
        <w:t>.</w:t>
      </w:r>
      <w:r w:rsidRPr="00675642">
        <w:t>3</w:t>
      </w:r>
      <w:r w:rsidR="00457E89" w:rsidRPr="00675642">
        <w:t>6</w:t>
      </w:r>
      <w:r>
        <w:t xml:space="preserve">. </w:t>
      </w:r>
      <w:r w:rsidR="00457E89" w:rsidRPr="00675642">
        <w:t>Bon</w:t>
      </w:r>
      <w:r>
        <w:t xml:space="preserve">. </w:t>
      </w:r>
      <w:r w:rsidR="00457E89" w:rsidRPr="00675642">
        <w:t>Puis c</w:t>
      </w:r>
      <w:r>
        <w:t>’</w:t>
      </w:r>
      <w:r w:rsidR="00457E89" w:rsidRPr="00675642">
        <w:t>est Noël</w:t>
      </w:r>
      <w:r>
        <w:t>. »</w:t>
      </w:r>
    </w:p>
    <w:p w14:paraId="08E44264" w14:textId="77777777" w:rsidR="00EE5875" w:rsidRDefault="00457E89" w:rsidP="00457E89">
      <w:r w:rsidRPr="00675642">
        <w:t>Alors</w:t>
      </w:r>
      <w:r w:rsidR="00EE5875">
        <w:t xml:space="preserve">, </w:t>
      </w:r>
      <w:r w:rsidRPr="00675642">
        <w:t>il caresse la grande caisse soudée qui contient</w:t>
      </w:r>
      <w:r w:rsidR="00EE5875">
        <w:t xml:space="preserve">, </w:t>
      </w:r>
      <w:r w:rsidRPr="00675642">
        <w:t>dans une triple enveloppe d</w:t>
      </w:r>
      <w:r w:rsidR="00EE5875">
        <w:t>’</w:t>
      </w:r>
      <w:r w:rsidRPr="00675642">
        <w:t>étain</w:t>
      </w:r>
      <w:r w:rsidR="00EE5875">
        <w:t xml:space="preserve">, </w:t>
      </w:r>
      <w:r w:rsidRPr="00675642">
        <w:t xml:space="preserve">le plum-pudding de </w:t>
      </w:r>
      <w:smartTag w:uri="urn:schemas-microsoft-com:office:smarttags" w:element="metricconverter">
        <w:smartTagPr>
          <w:attr w:name="ProductID" w:val="60 livres"/>
        </w:smartTagPr>
        <w:r w:rsidRPr="00675642">
          <w:t>60 livres</w:t>
        </w:r>
      </w:smartTag>
      <w:r w:rsidRPr="00675642">
        <w:t xml:space="preserve"> qu</w:t>
      </w:r>
      <w:r w:rsidR="00EE5875">
        <w:t>’</w:t>
      </w:r>
      <w:r w:rsidRPr="00675642">
        <w:t>il a fait confectionner et embarquer secrètement</w:t>
      </w:r>
      <w:r w:rsidR="00EE5875">
        <w:t>.</w:t>
      </w:r>
    </w:p>
    <w:p w14:paraId="38517668" w14:textId="3C7252EE" w:rsidR="00457E89" w:rsidRPr="00675642" w:rsidRDefault="00EE5875" w:rsidP="00457E89">
      <w:r>
        <w:t>« </w:t>
      </w:r>
      <w:r w:rsidR="00457E89" w:rsidRPr="00675642">
        <w:t>Quelle surprise</w:t>
      </w:r>
      <w:r>
        <w:t xml:space="preserve"> ! </w:t>
      </w:r>
      <w:r w:rsidR="00457E89" w:rsidRPr="00675642">
        <w:t>pense-t-il</w:t>
      </w:r>
      <w:r>
        <w:t xml:space="preserve">, </w:t>
      </w:r>
      <w:r w:rsidR="00457E89" w:rsidRPr="00675642">
        <w:t>quelle belle surprise pour l</w:t>
      </w:r>
      <w:r>
        <w:t>’</w:t>
      </w:r>
      <w:r w:rsidR="00457E89" w:rsidRPr="00675642">
        <w:t xml:space="preserve">équipage du </w:t>
      </w:r>
      <w:r w:rsidR="00457E89" w:rsidRPr="00675642">
        <w:rPr>
          <w:i/>
          <w:iCs/>
        </w:rPr>
        <w:t>Green-Star</w:t>
      </w:r>
      <w:r w:rsidR="00457E89" w:rsidRPr="00675642">
        <w:t xml:space="preserve"> qui sera là</w:t>
      </w:r>
      <w:r>
        <w:t xml:space="preserve"> ! </w:t>
      </w:r>
      <w:r w:rsidR="00457E89" w:rsidRPr="00675642">
        <w:t>Car les gens d</w:t>
      </w:r>
      <w:r>
        <w:t>’</w:t>
      </w:r>
      <w:r w:rsidR="00457E89" w:rsidRPr="00675642">
        <w:t>à côté s</w:t>
      </w:r>
      <w:r>
        <w:t>’</w:t>
      </w:r>
      <w:r w:rsidR="00457E89" w:rsidRPr="00675642">
        <w:t>en fichent un peu</w:t>
      </w:r>
      <w:r>
        <w:t xml:space="preserve">. </w:t>
      </w:r>
      <w:r w:rsidR="00457E89" w:rsidRPr="00675642">
        <w:t>Rien ne leur fait plaisir</w:t>
      </w:r>
      <w:r>
        <w:t>. »</w:t>
      </w:r>
    </w:p>
    <w:p w14:paraId="4D9C1BB7" w14:textId="77777777" w:rsidR="00EE5875" w:rsidRDefault="00457E89" w:rsidP="00457E89">
      <w:r w:rsidRPr="00675642">
        <w:t>Dan Yack pense à ses compagnons</w:t>
      </w:r>
      <w:r w:rsidR="00EE5875">
        <w:t xml:space="preserve">. </w:t>
      </w:r>
      <w:r w:rsidRPr="00675642">
        <w:t>Il est intrigué</w:t>
      </w:r>
      <w:r w:rsidR="00EE5875">
        <w:t xml:space="preserve">. </w:t>
      </w:r>
      <w:r w:rsidRPr="00675642">
        <w:t>Que peuvent-ils faire</w:t>
      </w:r>
      <w:r w:rsidR="00EE5875">
        <w:t> ?</w:t>
      </w:r>
    </w:p>
    <w:p w14:paraId="14540F6F" w14:textId="37D3A635" w:rsidR="00457E89" w:rsidRPr="00675642" w:rsidRDefault="00EE5875" w:rsidP="00457E89">
      <w:r>
        <w:t>« </w:t>
      </w:r>
      <w:r w:rsidR="00457E89" w:rsidRPr="00675642">
        <w:t>L</w:t>
      </w:r>
      <w:r>
        <w:t>’</w:t>
      </w:r>
      <w:r w:rsidR="00457E89" w:rsidRPr="00675642">
        <w:t>autre qui se prétend musicien</w:t>
      </w:r>
      <w:r>
        <w:t xml:space="preserve">, </w:t>
      </w:r>
      <w:r w:rsidR="00457E89" w:rsidRPr="00675642">
        <w:t>qui n</w:t>
      </w:r>
      <w:r>
        <w:t>’</w:t>
      </w:r>
      <w:r w:rsidR="00457E89" w:rsidRPr="00675642">
        <w:t>aime pas mes ph</w:t>
      </w:r>
      <w:r w:rsidR="00457E89" w:rsidRPr="00675642">
        <w:t>o</w:t>
      </w:r>
      <w:r w:rsidR="00457E89" w:rsidRPr="00675642">
        <w:t xml:space="preserve">nos et cet hirsute de </w:t>
      </w:r>
      <w:proofErr w:type="spellStart"/>
      <w:r w:rsidR="00457E89" w:rsidRPr="00675642">
        <w:t>Goischman</w:t>
      </w:r>
      <w:proofErr w:type="spellEnd"/>
      <w:r w:rsidR="00457E89" w:rsidRPr="00675642">
        <w:t xml:space="preserve"> qui ne parle pas</w:t>
      </w:r>
      <w:r>
        <w:t xml:space="preserve">, </w:t>
      </w:r>
      <w:r w:rsidR="00457E89" w:rsidRPr="00675642">
        <w:t>qui ne mange pas et qui suce un porte-plume en se tirant le nez</w:t>
      </w:r>
      <w:r>
        <w:t>. »</w:t>
      </w:r>
    </w:p>
    <w:p w14:paraId="487372E4" w14:textId="77777777" w:rsidR="00EE5875" w:rsidRDefault="00EE5875" w:rsidP="00457E89">
      <w:r>
        <w:lastRenderedPageBreak/>
        <w:t>« </w:t>
      </w:r>
      <w:r w:rsidR="00457E89" w:rsidRPr="00675642">
        <w:t>Le petit Russe est gentil</w:t>
      </w:r>
      <w:r>
        <w:t xml:space="preserve">, </w:t>
      </w:r>
      <w:r w:rsidR="00457E89" w:rsidRPr="00675642">
        <w:t>se dit Dan Yack</w:t>
      </w:r>
      <w:r>
        <w:t xml:space="preserve">. </w:t>
      </w:r>
      <w:r w:rsidR="00457E89" w:rsidRPr="00675642">
        <w:t>Il faudra un jour que je lui parle</w:t>
      </w:r>
      <w:r>
        <w:t xml:space="preserve">, </w:t>
      </w:r>
      <w:r w:rsidR="00457E89" w:rsidRPr="00675642">
        <w:t>dehors</w:t>
      </w:r>
      <w:r>
        <w:t xml:space="preserve">. </w:t>
      </w:r>
      <w:r w:rsidR="00457E89" w:rsidRPr="00675642">
        <w:t>Je me demande ce qu</w:t>
      </w:r>
      <w:r>
        <w:t>’</w:t>
      </w:r>
      <w:r w:rsidR="00457E89" w:rsidRPr="00675642">
        <w:t>il va faire</w:t>
      </w:r>
      <w:r>
        <w:t xml:space="preserve">, </w:t>
      </w:r>
      <w:r w:rsidR="00457E89" w:rsidRPr="00675642">
        <w:t>lui</w:t>
      </w:r>
      <w:r>
        <w:t xml:space="preserve">. </w:t>
      </w:r>
      <w:r w:rsidR="00457E89" w:rsidRPr="00675642">
        <w:t>Il doit peut-être s</w:t>
      </w:r>
      <w:r>
        <w:t>’</w:t>
      </w:r>
      <w:r w:rsidR="00457E89" w:rsidRPr="00675642">
        <w:t>ennuyer</w:t>
      </w:r>
      <w:r>
        <w:t> !</w:t>
      </w:r>
    </w:p>
    <w:p w14:paraId="088C4F3B" w14:textId="78E01ADC" w:rsidR="00457E89" w:rsidRPr="00675642" w:rsidRDefault="00EE5875" w:rsidP="00457E89">
      <w:r>
        <w:t>« </w:t>
      </w:r>
      <w:r w:rsidR="00457E89" w:rsidRPr="00675642">
        <w:t>Mais Bari</w:t>
      </w:r>
      <w:r>
        <w:t xml:space="preserve"> ? </w:t>
      </w:r>
      <w:r w:rsidR="00457E89" w:rsidRPr="00675642">
        <w:t xml:space="preserve">Pourquoi est-il toujours aux pieds de </w:t>
      </w:r>
      <w:proofErr w:type="spellStart"/>
      <w:r w:rsidR="00457E89" w:rsidRPr="00675642">
        <w:t>L</w:t>
      </w:r>
      <w:r w:rsidR="00457E89" w:rsidRPr="00675642">
        <w:t>a</w:t>
      </w:r>
      <w:r w:rsidR="00457E89" w:rsidRPr="00675642">
        <w:t>mont</w:t>
      </w:r>
      <w:proofErr w:type="spellEnd"/>
      <w:r>
        <w:t xml:space="preserve"> ? </w:t>
      </w:r>
      <w:r w:rsidR="00457E89" w:rsidRPr="00675642">
        <w:t>Quelle trahison</w:t>
      </w:r>
      <w:r>
        <w:t> ! »</w:t>
      </w:r>
    </w:p>
    <w:p w14:paraId="21DAE535" w14:textId="77777777" w:rsidR="00EE5875" w:rsidRDefault="00457E89" w:rsidP="00457E89">
      <w:r w:rsidRPr="00675642">
        <w:t>Dan Yack devient triste</w:t>
      </w:r>
      <w:r w:rsidR="00EE5875">
        <w:t>.</w:t>
      </w:r>
    </w:p>
    <w:p w14:paraId="11C34100" w14:textId="77777777" w:rsidR="00EE5875" w:rsidRDefault="00457E89" w:rsidP="00457E89">
      <w:r w:rsidRPr="00675642">
        <w:t>Il rentre dans la chambrée en catimini</w:t>
      </w:r>
      <w:r w:rsidR="00EE5875">
        <w:t>.</w:t>
      </w:r>
    </w:p>
    <w:p w14:paraId="686E3771" w14:textId="77777777" w:rsidR="00EE5875" w:rsidRDefault="00457E89" w:rsidP="00457E89">
      <w:r w:rsidRPr="00675642">
        <w:t>Il ne veut déranger personne</w:t>
      </w:r>
      <w:r w:rsidR="00EE5875">
        <w:t>.</w:t>
      </w:r>
    </w:p>
    <w:p w14:paraId="47C088E5" w14:textId="77777777" w:rsidR="00EE5875" w:rsidRDefault="00457E89" w:rsidP="00457E89">
      <w:r w:rsidRPr="00675642">
        <w:t>Il se couche sur son cadre</w:t>
      </w:r>
      <w:r w:rsidR="00EE5875">
        <w:t xml:space="preserve">. </w:t>
      </w:r>
      <w:r w:rsidRPr="00675642">
        <w:t>Il remonte un tout petit phon</w:t>
      </w:r>
      <w:r w:rsidRPr="00675642">
        <w:t>o</w:t>
      </w:r>
      <w:r w:rsidRPr="00675642">
        <w:t>graphe qu</w:t>
      </w:r>
      <w:r w:rsidR="00EE5875">
        <w:t>’</w:t>
      </w:r>
      <w:r w:rsidRPr="00675642">
        <w:t>il a apporté</w:t>
      </w:r>
      <w:r w:rsidR="00EE5875">
        <w:t xml:space="preserve">, </w:t>
      </w:r>
      <w:r w:rsidRPr="00675642">
        <w:t>un microphone de poche</w:t>
      </w:r>
      <w:r w:rsidR="00EE5875">
        <w:t xml:space="preserve">, </w:t>
      </w:r>
      <w:r w:rsidRPr="00675642">
        <w:t>précis et di</w:t>
      </w:r>
      <w:r w:rsidRPr="00675642">
        <w:t>s</w:t>
      </w:r>
      <w:r w:rsidRPr="00675642">
        <w:t>cret</w:t>
      </w:r>
      <w:r w:rsidR="00EE5875">
        <w:t xml:space="preserve">, </w:t>
      </w:r>
      <w:r w:rsidRPr="00675642">
        <w:t>qui ne fait pas beaucoup de bruit</w:t>
      </w:r>
      <w:r w:rsidR="00EE5875">
        <w:t xml:space="preserve">. </w:t>
      </w:r>
      <w:r w:rsidRPr="00675642">
        <w:t>Dan Yack s</w:t>
      </w:r>
      <w:r w:rsidR="00EE5875">
        <w:t>’</w:t>
      </w:r>
      <w:r w:rsidRPr="00675642">
        <w:t>enfonce les écouteurs dans les oreilles et dévide un disque qui lui parle de sa chasteté</w:t>
      </w:r>
      <w:r w:rsidR="00EE5875">
        <w:t xml:space="preserve">, </w:t>
      </w:r>
      <w:r w:rsidRPr="00675642">
        <w:t>qui la chante et qui la baigne</w:t>
      </w:r>
      <w:r w:rsidR="00EE5875">
        <w:t xml:space="preserve">, </w:t>
      </w:r>
      <w:r w:rsidRPr="00675642">
        <w:t>qui la roule comme galets dans la mer</w:t>
      </w:r>
      <w:r w:rsidR="00EE5875">
        <w:t>.</w:t>
      </w:r>
    </w:p>
    <w:p w14:paraId="0250DDF9" w14:textId="514BA0C6" w:rsidR="00457E89" w:rsidRPr="00675642" w:rsidRDefault="00457E89" w:rsidP="00457E89">
      <w:pPr>
        <w:spacing w:before="1440"/>
        <w:ind w:firstLine="0"/>
      </w:pPr>
      <w:proofErr w:type="spellStart"/>
      <w:r w:rsidRPr="00675642">
        <w:rPr>
          <w:lang w:val="de-DE"/>
        </w:rPr>
        <w:t>rererererererererererererer</w:t>
      </w:r>
      <w:proofErr w:type="spellEnd"/>
      <w:r w:rsidRPr="00675642">
        <w:rPr>
          <w:lang w:val="de-DE"/>
        </w:rPr>
        <w:t xml:space="preserve"> </w:t>
      </w:r>
      <w:proofErr w:type="spellStart"/>
      <w:r w:rsidRPr="00675642">
        <w:rPr>
          <w:lang w:val="de-DE"/>
        </w:rPr>
        <w:t>erererererererer</w:t>
      </w:r>
      <w:proofErr w:type="spellEnd"/>
      <w:r w:rsidRPr="00675642">
        <w:rPr>
          <w:lang w:val="de-DE"/>
        </w:rPr>
        <w:t xml:space="preserve"> </w:t>
      </w:r>
      <w:proofErr w:type="spellStart"/>
      <w:r w:rsidRPr="00675642">
        <w:rPr>
          <w:lang w:val="de-DE"/>
        </w:rPr>
        <w:t>ererer</w:t>
      </w:r>
      <w:r w:rsidRPr="00675642">
        <w:rPr>
          <w:lang w:val="de-DE"/>
        </w:rPr>
        <w:t>e</w:t>
      </w:r>
      <w:r w:rsidRPr="00675642">
        <w:rPr>
          <w:lang w:val="de-DE"/>
        </w:rPr>
        <w:t>rerrrrrrrrrr</w:t>
      </w:r>
      <w:proofErr w:type="spellEnd"/>
      <w:r w:rsidRPr="00675642">
        <w:rPr>
          <w:lang w:val="de-DE"/>
        </w:rPr>
        <w:t xml:space="preserve"> </w:t>
      </w:r>
      <w:proofErr w:type="spellStart"/>
      <w:r w:rsidRPr="00675642">
        <w:rPr>
          <w:lang w:val="de-DE"/>
        </w:rPr>
        <w:t>rrrrrrrrrrrrrrrr</w:t>
      </w:r>
      <w:proofErr w:type="spellEnd"/>
      <w:r w:rsidR="00EE5875">
        <w:rPr>
          <w:lang w:val="de-DE"/>
        </w:rPr>
        <w:t xml:space="preserve">. </w:t>
      </w:r>
      <w:r w:rsidRPr="00675642">
        <w:rPr>
          <w:i/>
          <w:iCs/>
        </w:rPr>
        <w:t>Je n</w:t>
      </w:r>
      <w:r w:rsidR="00EE5875">
        <w:rPr>
          <w:i/>
          <w:iCs/>
        </w:rPr>
        <w:t>’</w:t>
      </w:r>
      <w:r w:rsidRPr="00675642">
        <w:rPr>
          <w:i/>
          <w:iCs/>
        </w:rPr>
        <w:t>ai dansé qu</w:t>
      </w:r>
      <w:r w:rsidR="00EE5875">
        <w:rPr>
          <w:i/>
          <w:iCs/>
        </w:rPr>
        <w:t>’</w:t>
      </w:r>
      <w:r w:rsidRPr="00675642">
        <w:rPr>
          <w:i/>
          <w:iCs/>
        </w:rPr>
        <w:t xml:space="preserve">une fois avec </w:t>
      </w:r>
      <w:proofErr w:type="spellStart"/>
      <w:r w:rsidRPr="00675642">
        <w:rPr>
          <w:i/>
          <w:iCs/>
        </w:rPr>
        <w:t>ell</w:t>
      </w:r>
      <w:proofErr w:type="spellEnd"/>
      <w:r w:rsidRPr="00675642">
        <w:rPr>
          <w:i/>
          <w:iCs/>
        </w:rPr>
        <w:t>-le</w:t>
      </w:r>
      <w:r w:rsidRPr="00675642">
        <w:t xml:space="preserve"> </w:t>
      </w:r>
      <w:proofErr w:type="spellStart"/>
      <w:r w:rsidRPr="00675642">
        <w:t>leurleu</w:t>
      </w:r>
      <w:r w:rsidRPr="00675642">
        <w:t>r</w:t>
      </w:r>
      <w:r w:rsidRPr="00675642">
        <w:t>leur</w:t>
      </w:r>
      <w:proofErr w:type="spellEnd"/>
      <w:r w:rsidRPr="00675642">
        <w:t xml:space="preserve"> </w:t>
      </w:r>
      <w:proofErr w:type="spellStart"/>
      <w:r w:rsidRPr="00675642">
        <w:t>leureurreureurerererrrrrrrrrrrrrrrrrrrrrrrrrrr</w:t>
      </w:r>
      <w:proofErr w:type="spellEnd"/>
      <w:r w:rsidR="00EE5875">
        <w:t xml:space="preserve">. </w:t>
      </w:r>
      <w:r w:rsidRPr="00675642">
        <w:rPr>
          <w:i/>
          <w:iCs/>
        </w:rPr>
        <w:t>Ce n</w:t>
      </w:r>
      <w:r w:rsidR="00EE5875">
        <w:rPr>
          <w:i/>
          <w:iCs/>
        </w:rPr>
        <w:t>’</w:t>
      </w:r>
      <w:r w:rsidRPr="00675642">
        <w:rPr>
          <w:i/>
          <w:iCs/>
        </w:rPr>
        <w:t>est pas une femme qui est faite pour toi-</w:t>
      </w:r>
      <w:proofErr w:type="spellStart"/>
      <w:r w:rsidRPr="00675642">
        <w:rPr>
          <w:i/>
          <w:iCs/>
        </w:rPr>
        <w:t>oi</w:t>
      </w:r>
      <w:proofErr w:type="spellEnd"/>
      <w:r w:rsidRPr="00675642">
        <w:t xml:space="preserve"> </w:t>
      </w:r>
      <w:proofErr w:type="spellStart"/>
      <w:r w:rsidRPr="00675642">
        <w:t>ouarouarouaroua</w:t>
      </w:r>
      <w:proofErr w:type="spellEnd"/>
      <w:r w:rsidRPr="00675642">
        <w:t xml:space="preserve"> </w:t>
      </w:r>
      <w:proofErr w:type="spellStart"/>
      <w:r w:rsidRPr="00675642">
        <w:t>roiroiroiro</w:t>
      </w:r>
      <w:r w:rsidRPr="00675642">
        <w:t>i</w:t>
      </w:r>
      <w:r w:rsidRPr="00675642">
        <w:t>roirrrererere</w:t>
      </w:r>
      <w:proofErr w:type="spellEnd"/>
      <w:r w:rsidRPr="00675642">
        <w:t xml:space="preserve"> </w:t>
      </w:r>
      <w:proofErr w:type="spellStart"/>
      <w:r w:rsidRPr="00675642">
        <w:t>rrrrrrrrrrrrrrrrrrrrrrrr</w:t>
      </w:r>
      <w:proofErr w:type="spellEnd"/>
      <w:r w:rsidRPr="00675642">
        <w:t xml:space="preserve"> </w:t>
      </w:r>
      <w:proofErr w:type="spellStart"/>
      <w:r w:rsidRPr="00675642">
        <w:t>rrrrrrrrrrrrrrrr</w:t>
      </w:r>
      <w:proofErr w:type="spellEnd"/>
      <w:r w:rsidRPr="00675642">
        <w:t xml:space="preserve"> </w:t>
      </w:r>
      <w:proofErr w:type="spellStart"/>
      <w:r w:rsidRPr="00675642">
        <w:t>rrrrrrrrrr</w:t>
      </w:r>
      <w:proofErr w:type="spellEnd"/>
      <w:r w:rsidRPr="00675642">
        <w:t xml:space="preserve"> </w:t>
      </w:r>
      <w:r w:rsidRPr="00675642">
        <w:rPr>
          <w:i/>
          <w:iCs/>
        </w:rPr>
        <w:t>J</w:t>
      </w:r>
      <w:r w:rsidR="00EE5875">
        <w:rPr>
          <w:i/>
          <w:iCs/>
        </w:rPr>
        <w:t>’</w:t>
      </w:r>
      <w:r w:rsidRPr="00675642">
        <w:rPr>
          <w:i/>
          <w:iCs/>
        </w:rPr>
        <w:t>ai senti son corps fou</w:t>
      </w:r>
      <w:r w:rsidR="00EE5875">
        <w:rPr>
          <w:i/>
          <w:iCs/>
        </w:rPr>
        <w:t xml:space="preserve">. </w:t>
      </w:r>
      <w:r w:rsidRPr="00675642">
        <w:rPr>
          <w:i/>
          <w:iCs/>
        </w:rPr>
        <w:t>Elle m</w:t>
      </w:r>
      <w:r w:rsidR="00EE5875">
        <w:rPr>
          <w:i/>
          <w:iCs/>
        </w:rPr>
        <w:t>’</w:t>
      </w:r>
      <w:r w:rsidRPr="00675642">
        <w:rPr>
          <w:i/>
          <w:iCs/>
        </w:rPr>
        <w:t>embrassait dans le cou</w:t>
      </w:r>
      <w:r w:rsidRPr="00675642">
        <w:t xml:space="preserve"> </w:t>
      </w:r>
      <w:proofErr w:type="spellStart"/>
      <w:r w:rsidRPr="00675642">
        <w:t>our</w:t>
      </w:r>
      <w:proofErr w:type="spellEnd"/>
      <w:r w:rsidRPr="00675642">
        <w:t xml:space="preserve"> </w:t>
      </w:r>
      <w:proofErr w:type="spellStart"/>
      <w:r w:rsidRPr="00675642">
        <w:t>our</w:t>
      </w:r>
      <w:proofErr w:type="spellEnd"/>
      <w:r w:rsidRPr="00675642">
        <w:t xml:space="preserve"> </w:t>
      </w:r>
      <w:proofErr w:type="spellStart"/>
      <w:r w:rsidRPr="00675642">
        <w:t>our</w:t>
      </w:r>
      <w:proofErr w:type="spellEnd"/>
      <w:r w:rsidRPr="00675642">
        <w:t xml:space="preserve"> </w:t>
      </w:r>
      <w:proofErr w:type="spellStart"/>
      <w:r w:rsidRPr="00675642">
        <w:t>ourererererrrrrrrrrrrrrrrrrrrrrrrrrrrrrrrrrrrrrrrrrrr</w:t>
      </w:r>
      <w:proofErr w:type="spellEnd"/>
      <w:r w:rsidRPr="00675642">
        <w:t xml:space="preserve"> </w:t>
      </w:r>
      <w:proofErr w:type="spellStart"/>
      <w:r w:rsidRPr="00675642">
        <w:t>rrr</w:t>
      </w:r>
      <w:proofErr w:type="spellEnd"/>
      <w:r w:rsidRPr="00675642">
        <w:t xml:space="preserve"> </w:t>
      </w:r>
      <w:r w:rsidRPr="00675642">
        <w:rPr>
          <w:i/>
          <w:iCs/>
        </w:rPr>
        <w:t>Un jour pour elle ça pourrait mal tourner</w:t>
      </w:r>
      <w:r w:rsidRPr="00675642">
        <w:t xml:space="preserve"> ererererererer</w:t>
      </w:r>
      <w:r w:rsidRPr="00675642">
        <w:t>e</w:t>
      </w:r>
      <w:r w:rsidRPr="00675642">
        <w:t xml:space="preserve">rerrrrrrrrrrrrrrrrrrrrrrrrrrrrrrrrrrrrrrrrrrrrrrrrrrrr </w:t>
      </w:r>
      <w:r w:rsidRPr="00675642">
        <w:rPr>
          <w:i/>
          <w:iCs/>
        </w:rPr>
        <w:t xml:space="preserve">Sur les bords de la </w:t>
      </w:r>
      <w:proofErr w:type="spellStart"/>
      <w:r w:rsidRPr="00675642">
        <w:rPr>
          <w:i/>
          <w:iCs/>
        </w:rPr>
        <w:t>Riviéra</w:t>
      </w:r>
      <w:proofErr w:type="spellEnd"/>
    </w:p>
    <w:p w14:paraId="73604A75" w14:textId="248B19EA" w:rsidR="00457E89" w:rsidRPr="00675642" w:rsidRDefault="00457E89" w:rsidP="00457E89">
      <w:pPr>
        <w:ind w:firstLine="3060"/>
      </w:pPr>
      <w:r w:rsidRPr="00675642">
        <w:rPr>
          <w:i/>
          <w:iCs/>
        </w:rPr>
        <w:lastRenderedPageBreak/>
        <w:t>Où les femmes sont toutes si joli-</w:t>
      </w:r>
      <w:proofErr w:type="spellStart"/>
      <w:r w:rsidRPr="00675642">
        <w:rPr>
          <w:i/>
          <w:iCs/>
        </w:rPr>
        <w:t>ies</w:t>
      </w:r>
      <w:proofErr w:type="spellEnd"/>
      <w:r w:rsidRPr="00675642">
        <w:rPr>
          <w:i/>
          <w:iCs/>
        </w:rPr>
        <w:t xml:space="preserve"> </w:t>
      </w:r>
      <w:r w:rsidR="009243E8" w:rsidRPr="00675642">
        <w:t>i</w:t>
      </w:r>
      <w:r w:rsidR="009243E8">
        <w:t>e</w:t>
      </w:r>
      <w:r w:rsidR="009243E8" w:rsidRPr="00675642">
        <w:t>uresieuresieuresieuresererererererrerrrrrrrrrrrrrrrrrrrrrrrrrrrrrrrrrrrrrrrrrrrrrrr</w:t>
      </w:r>
      <w:r w:rsidRPr="00675642">
        <w:t>rr</w:t>
      </w:r>
    </w:p>
    <w:p w14:paraId="6F2DDFAD" w14:textId="77777777" w:rsidR="00EE5875" w:rsidRDefault="00457E89" w:rsidP="00457E89">
      <w:pPr>
        <w:spacing w:before="1440"/>
      </w:pPr>
      <w:r w:rsidRPr="00675642">
        <w:t>Dan Yack ne bouge plus</w:t>
      </w:r>
      <w:r w:rsidR="00EE5875">
        <w:t xml:space="preserve">. </w:t>
      </w:r>
      <w:r w:rsidRPr="00675642">
        <w:t>Deux tuyaux de caoutchouc blanc lui entrent dans les oreilles</w:t>
      </w:r>
      <w:r w:rsidR="00EE5875">
        <w:t xml:space="preserve">. </w:t>
      </w:r>
      <w:r w:rsidRPr="00675642">
        <w:t>De temps en temps son cœur se gonfle comme celui d</w:t>
      </w:r>
      <w:r w:rsidR="00EE5875">
        <w:t>’</w:t>
      </w:r>
      <w:r w:rsidRPr="00675642">
        <w:t>un noyé qu</w:t>
      </w:r>
      <w:r w:rsidR="00EE5875">
        <w:t>’</w:t>
      </w:r>
      <w:r w:rsidRPr="00675642">
        <w:t>on vient de repêcher et sur qui on pratique les tractions rythmées de la langue</w:t>
      </w:r>
      <w:r w:rsidR="00EE5875">
        <w:t>.</w:t>
      </w:r>
    </w:p>
    <w:p w14:paraId="49A32D7C" w14:textId="77777777" w:rsidR="00EE5875" w:rsidRDefault="00457E89" w:rsidP="00457E89">
      <w:r w:rsidRPr="00675642">
        <w:t>Quel gros soupir</w:t>
      </w:r>
      <w:r w:rsidR="00EE5875">
        <w:t> !</w:t>
      </w:r>
    </w:p>
    <w:p w14:paraId="7E6468B1" w14:textId="77777777" w:rsidR="00EE5875" w:rsidRDefault="00457E89" w:rsidP="00457E89">
      <w:r w:rsidRPr="00675642">
        <w:t>Bari</w:t>
      </w:r>
      <w:r w:rsidR="00EE5875">
        <w:t xml:space="preserve">, </w:t>
      </w:r>
      <w:r w:rsidRPr="00675642">
        <w:t>qui observe son maître</w:t>
      </w:r>
      <w:r w:rsidR="00EE5875">
        <w:t xml:space="preserve">, </w:t>
      </w:r>
      <w:r w:rsidRPr="00675642">
        <w:t>se recouche déçu</w:t>
      </w:r>
      <w:r w:rsidR="00EE5875">
        <w:t>.</w:t>
      </w:r>
    </w:p>
    <w:p w14:paraId="4A2EB182" w14:textId="77777777" w:rsidR="00EE5875" w:rsidRDefault="00457E89" w:rsidP="00457E89">
      <w:r w:rsidRPr="00675642">
        <w:t>Plus rien ne bouge</w:t>
      </w:r>
      <w:r w:rsidR="00EE5875">
        <w:t>.</w:t>
      </w:r>
    </w:p>
    <w:p w14:paraId="06BCCF21" w14:textId="77777777" w:rsidR="00EE5875" w:rsidRDefault="00457E89" w:rsidP="00457E89">
      <w:r w:rsidRPr="00675642">
        <w:t>Sauf parfois le charbon qui dégringole sur la grille</w:t>
      </w:r>
      <w:r w:rsidR="00EE5875">
        <w:t>.</w:t>
      </w:r>
    </w:p>
    <w:p w14:paraId="30FA092D" w14:textId="77777777" w:rsidR="00EE5875" w:rsidRDefault="00457E89" w:rsidP="00457E89">
      <w:r w:rsidRPr="00675642">
        <w:t>Ou l</w:t>
      </w:r>
      <w:r w:rsidR="00EE5875">
        <w:t>’</w:t>
      </w:r>
      <w:r w:rsidRPr="00675642">
        <w:t>accordéon du vent</w:t>
      </w:r>
      <w:r w:rsidR="00EE5875">
        <w:t>.</w:t>
      </w:r>
    </w:p>
    <w:p w14:paraId="1D620FFE" w14:textId="77777777" w:rsidR="00EE5875" w:rsidRDefault="00457E89" w:rsidP="00457E89">
      <w:r w:rsidRPr="00675642">
        <w:t>Ou le gel qui craque</w:t>
      </w:r>
      <w:r w:rsidR="00EE5875">
        <w:t>.</w:t>
      </w:r>
    </w:p>
    <w:p w14:paraId="2ED3BE76" w14:textId="77777777" w:rsidR="00EE5875" w:rsidRDefault="00457E89" w:rsidP="00457E89">
      <w:r w:rsidRPr="00675642">
        <w:t>Un grand soupir</w:t>
      </w:r>
      <w:r w:rsidR="00EE5875">
        <w:t>.</w:t>
      </w:r>
    </w:p>
    <w:p w14:paraId="3D143B1F" w14:textId="560C3ED8" w:rsidR="00457E89" w:rsidRPr="00675642" w:rsidRDefault="00EE5875" w:rsidP="00457E89">
      <w:r>
        <w:t>« </w:t>
      </w:r>
      <w:r w:rsidR="00457E89" w:rsidRPr="00675642">
        <w:t>Quelle bonne chose que l</w:t>
      </w:r>
      <w:r>
        <w:t>’</w:t>
      </w:r>
      <w:r w:rsidR="00457E89" w:rsidRPr="00675642">
        <w:t>habitude</w:t>
      </w:r>
      <w:r>
        <w:t xml:space="preserve"> ! </w:t>
      </w:r>
      <w:r w:rsidR="00457E89" w:rsidRPr="00675642">
        <w:t>se dit Dan Yack en sautant soudainement de son cadre</w:t>
      </w:r>
      <w:r>
        <w:t xml:space="preserve">. </w:t>
      </w:r>
      <w:r w:rsidR="00457E89" w:rsidRPr="00675642">
        <w:t>Toujours je me suis réveillé à sept heures du matin</w:t>
      </w:r>
      <w:r>
        <w:t xml:space="preserve">. </w:t>
      </w:r>
      <w:r w:rsidR="00457E89" w:rsidRPr="00675642">
        <w:t>Donc</w:t>
      </w:r>
      <w:r>
        <w:t xml:space="preserve">, </w:t>
      </w:r>
      <w:r w:rsidR="00457E89" w:rsidRPr="00675642">
        <w:t xml:space="preserve">il est </w:t>
      </w:r>
      <w:r w:rsidRPr="00675642">
        <w:t>7</w:t>
      </w:r>
      <w:r>
        <w:t> </w:t>
      </w:r>
      <w:r w:rsidRPr="00675642">
        <w:t>heure</w:t>
      </w:r>
      <w:r w:rsidR="00457E89" w:rsidRPr="00675642">
        <w:t>s</w:t>
      </w:r>
      <w:r>
        <w:t>. »</w:t>
      </w:r>
    </w:p>
    <w:p w14:paraId="52131FAF" w14:textId="77777777" w:rsidR="00EE5875" w:rsidRDefault="00457E89" w:rsidP="00457E89">
      <w:r w:rsidRPr="00675642">
        <w:t xml:space="preserve">Et il fait une grimace à </w:t>
      </w:r>
      <w:proofErr w:type="spellStart"/>
      <w:r w:rsidRPr="00675642">
        <w:t>Lamont</w:t>
      </w:r>
      <w:proofErr w:type="spellEnd"/>
      <w:r w:rsidR="00EE5875">
        <w:t>.</w:t>
      </w:r>
    </w:p>
    <w:p w14:paraId="736624EE" w14:textId="77777777" w:rsidR="00EE5875" w:rsidRDefault="00457E89" w:rsidP="00457E89">
      <w:r w:rsidRPr="00675642">
        <w:t>Il est de bonne humeur</w:t>
      </w:r>
      <w:r w:rsidR="00EE5875">
        <w:t>.</w:t>
      </w:r>
    </w:p>
    <w:p w14:paraId="12554E46" w14:textId="77777777" w:rsidR="00EE5875" w:rsidRDefault="00457E89" w:rsidP="00457E89">
      <w:r w:rsidRPr="00675642">
        <w:t>Mais a-t-il réellement dormi</w:t>
      </w:r>
      <w:r w:rsidR="00EE5875">
        <w:t> ?</w:t>
      </w:r>
    </w:p>
    <w:p w14:paraId="0F8B7D69" w14:textId="30A3ADF5" w:rsidR="00457E89" w:rsidRPr="00675642" w:rsidRDefault="00457E89" w:rsidP="00EE5875">
      <w:pPr>
        <w:pStyle w:val="Titre2"/>
      </w:pPr>
      <w:bookmarkStart w:id="9" w:name="_Toc327816199"/>
      <w:bookmarkStart w:id="10" w:name="_Toc201949611"/>
      <w:r w:rsidRPr="00675642">
        <w:lastRenderedPageBreak/>
        <w:t>QUATRIÈME PARTIE</w:t>
      </w:r>
      <w:r w:rsidRPr="00675642">
        <w:br/>
      </w:r>
      <w:r w:rsidRPr="00675642">
        <w:br/>
        <w:t>LE SOLEIL</w:t>
      </w:r>
      <w:bookmarkEnd w:id="9"/>
      <w:bookmarkEnd w:id="10"/>
    </w:p>
    <w:p w14:paraId="7D205F97" w14:textId="77777777" w:rsidR="00EE5875" w:rsidRDefault="00457E89" w:rsidP="00457E89">
      <w:r w:rsidRPr="00675642">
        <w:t>Depuis une huitaine déjà</w:t>
      </w:r>
      <w:r w:rsidR="00EE5875">
        <w:t xml:space="preserve">, </w:t>
      </w:r>
      <w:r w:rsidRPr="00675642">
        <w:t xml:space="preserve">Dan Yack et Ivan </w:t>
      </w:r>
      <w:proofErr w:type="spellStart"/>
      <w:r w:rsidRPr="00675642">
        <w:t>Sabakoff</w:t>
      </w:r>
      <w:proofErr w:type="spellEnd"/>
      <w:r w:rsidRPr="00675642">
        <w:t xml:space="preserve"> fa</w:t>
      </w:r>
      <w:r w:rsidRPr="00675642">
        <w:t>i</w:t>
      </w:r>
      <w:r w:rsidRPr="00675642">
        <w:t>saient ensemble l</w:t>
      </w:r>
      <w:r w:rsidR="00EE5875">
        <w:t>’</w:t>
      </w:r>
      <w:r w:rsidRPr="00675642">
        <w:t>ascension du pic Brown pour aller guetter le retour du soleil</w:t>
      </w:r>
      <w:r w:rsidR="00EE5875">
        <w:t xml:space="preserve">. </w:t>
      </w:r>
      <w:r w:rsidRPr="00675642">
        <w:t>C</w:t>
      </w:r>
      <w:r w:rsidR="00EE5875">
        <w:t>’</w:t>
      </w:r>
      <w:r w:rsidRPr="00675642">
        <w:t>est Dan Yack qui avait fait les premières avances</w:t>
      </w:r>
      <w:r w:rsidR="00EE5875">
        <w:t xml:space="preserve">, </w:t>
      </w:r>
      <w:r w:rsidRPr="00675642">
        <w:t>et ils avaient eu de longues conversations dehors et avaient découvert sans surprise qu</w:t>
      </w:r>
      <w:r w:rsidR="00EE5875">
        <w:t>’</w:t>
      </w:r>
      <w:r w:rsidRPr="00675642">
        <w:t>ils sympathisaient tous deux</w:t>
      </w:r>
      <w:r w:rsidR="00EE5875">
        <w:t>.</w:t>
      </w:r>
    </w:p>
    <w:p w14:paraId="44A55A18" w14:textId="77777777" w:rsidR="00EE5875" w:rsidRDefault="00EE5875" w:rsidP="00457E89">
      <w:r>
        <w:t>— </w:t>
      </w:r>
      <w:r w:rsidR="00457E89" w:rsidRPr="00675642">
        <w:t>Dites-moi</w:t>
      </w:r>
      <w:r>
        <w:t xml:space="preserve">, </w:t>
      </w:r>
      <w:r w:rsidR="00457E89" w:rsidRPr="00675642">
        <w:t>se plaignait Dan Yack</w:t>
      </w:r>
      <w:r>
        <w:t xml:space="preserve">, </w:t>
      </w:r>
      <w:r w:rsidR="00457E89" w:rsidRPr="00675642">
        <w:t>dites-moi pourquoi mon chien Barri ne m</w:t>
      </w:r>
      <w:r>
        <w:t>’</w:t>
      </w:r>
      <w:r w:rsidR="00457E89" w:rsidRPr="00675642">
        <w:t>accompagne plus</w:t>
      </w:r>
      <w:r>
        <w:t xml:space="preserve">, </w:t>
      </w:r>
      <w:r w:rsidR="00457E89" w:rsidRPr="00675642">
        <w:t>pourquoi il ne veut pas sortir</w:t>
      </w:r>
      <w:r>
        <w:t xml:space="preserve">, </w:t>
      </w:r>
      <w:r w:rsidR="00457E89" w:rsidRPr="00675642">
        <w:t>pourquoi il reste couché aux pieds de cet être que je d</w:t>
      </w:r>
      <w:r w:rsidR="00457E89" w:rsidRPr="00675642">
        <w:t>é</w:t>
      </w:r>
      <w:r w:rsidR="00457E89" w:rsidRPr="00675642">
        <w:t>teste</w:t>
      </w:r>
      <w:r>
        <w:t xml:space="preserve"> ? </w:t>
      </w:r>
      <w:r w:rsidR="00457E89" w:rsidRPr="00675642">
        <w:t>Je le tuerai</w:t>
      </w:r>
      <w:r>
        <w:t> !</w:t>
      </w:r>
    </w:p>
    <w:p w14:paraId="7E450B07" w14:textId="77777777" w:rsidR="00EE5875" w:rsidRDefault="00EE5875" w:rsidP="00457E89">
      <w:r>
        <w:t>— </w:t>
      </w:r>
      <w:r w:rsidR="00457E89" w:rsidRPr="00675642">
        <w:t>Mais non</w:t>
      </w:r>
      <w:r>
        <w:t xml:space="preserve">, </w:t>
      </w:r>
      <w:r w:rsidR="00457E89" w:rsidRPr="00675642">
        <w:t xml:space="preserve">intervenait Ivan </w:t>
      </w:r>
      <w:proofErr w:type="spellStart"/>
      <w:r w:rsidR="00457E89" w:rsidRPr="00675642">
        <w:t>Sabakoff</w:t>
      </w:r>
      <w:proofErr w:type="spellEnd"/>
      <w:r w:rsidR="00457E89" w:rsidRPr="00675642">
        <w:t xml:space="preserve"> en tâchant de l</w:t>
      </w:r>
      <w:r>
        <w:t>’</w:t>
      </w:r>
      <w:r w:rsidR="00457E89" w:rsidRPr="00675642">
        <w:t>apaiser</w:t>
      </w:r>
      <w:r>
        <w:t xml:space="preserve">, </w:t>
      </w:r>
      <w:r w:rsidR="00457E89" w:rsidRPr="00675642">
        <w:t>ne faites pas ça</w:t>
      </w:r>
      <w:r>
        <w:t xml:space="preserve">. </w:t>
      </w:r>
      <w:r w:rsidR="00457E89" w:rsidRPr="00675642">
        <w:t>Bari est une bonne grosse bête que je gâte autant que je peux et qui vous aime bien</w:t>
      </w:r>
      <w:r>
        <w:t xml:space="preserve">, </w:t>
      </w:r>
      <w:r w:rsidR="00457E89" w:rsidRPr="00675642">
        <w:t>vous savez</w:t>
      </w:r>
      <w:r>
        <w:t>.</w:t>
      </w:r>
    </w:p>
    <w:p w14:paraId="541BF5B1" w14:textId="77777777" w:rsidR="00EE5875" w:rsidRDefault="00EE5875" w:rsidP="00457E89">
      <w:r>
        <w:t>— </w:t>
      </w:r>
      <w:r w:rsidR="00457E89" w:rsidRPr="00675642">
        <w:t>Naturellement</w:t>
      </w:r>
      <w:r>
        <w:t xml:space="preserve">, </w:t>
      </w:r>
      <w:r w:rsidR="00457E89" w:rsidRPr="00675642">
        <w:t>reprenait Dan Yack</w:t>
      </w:r>
      <w:r>
        <w:t xml:space="preserve">. </w:t>
      </w:r>
      <w:r w:rsidR="00457E89" w:rsidRPr="00675642">
        <w:t>Mais dites-moi pourquoi il reste toujours avec ce triste sire qui est aussi votre ami</w:t>
      </w:r>
      <w:r>
        <w:t>…</w:t>
      </w:r>
    </w:p>
    <w:p w14:paraId="4AE18353" w14:textId="77777777" w:rsidR="00EE5875" w:rsidRDefault="00457E89" w:rsidP="00457E89">
      <w:r w:rsidRPr="00675642">
        <w:t xml:space="preserve">Touchant André </w:t>
      </w:r>
      <w:proofErr w:type="spellStart"/>
      <w:r w:rsidRPr="00675642">
        <w:t>Lamont</w:t>
      </w:r>
      <w:proofErr w:type="spellEnd"/>
      <w:r w:rsidR="00EE5875">
        <w:t xml:space="preserve">, </w:t>
      </w:r>
      <w:r w:rsidRPr="00675642">
        <w:t>leur conversation dégénérait fac</w:t>
      </w:r>
      <w:r w:rsidRPr="00675642">
        <w:t>i</w:t>
      </w:r>
      <w:r w:rsidRPr="00675642">
        <w:t>lement</w:t>
      </w:r>
      <w:r w:rsidR="00EE5875">
        <w:t>.</w:t>
      </w:r>
    </w:p>
    <w:p w14:paraId="3BFC0B0E" w14:textId="77777777" w:rsidR="00EE5875" w:rsidRDefault="00EE5875" w:rsidP="00457E89">
      <w:r>
        <w:t>— </w:t>
      </w:r>
      <w:r w:rsidR="00457E89" w:rsidRPr="00675642">
        <w:t>Je lui dois tout</w:t>
      </w:r>
      <w:r>
        <w:t xml:space="preserve">, </w:t>
      </w:r>
      <w:r w:rsidR="00457E89" w:rsidRPr="00675642">
        <w:t xml:space="preserve">expliquait </w:t>
      </w:r>
      <w:proofErr w:type="spellStart"/>
      <w:r w:rsidR="00457E89" w:rsidRPr="00675642">
        <w:t>Sabakoff</w:t>
      </w:r>
      <w:proofErr w:type="spellEnd"/>
      <w:r w:rsidR="00457E89" w:rsidRPr="00675642">
        <w:t xml:space="preserve"> à Dan Yack</w:t>
      </w:r>
      <w:r>
        <w:t xml:space="preserve">. </w:t>
      </w:r>
      <w:r w:rsidR="00457E89" w:rsidRPr="00675642">
        <w:t>C</w:t>
      </w:r>
      <w:r>
        <w:t>’</w:t>
      </w:r>
      <w:r w:rsidR="00457E89" w:rsidRPr="00675642">
        <w:t>est-à-dire</w:t>
      </w:r>
      <w:r>
        <w:t xml:space="preserve">, </w:t>
      </w:r>
      <w:proofErr w:type="spellStart"/>
      <w:r w:rsidR="00457E89" w:rsidRPr="00675642">
        <w:t>Arkadie</w:t>
      </w:r>
      <w:proofErr w:type="spellEnd"/>
      <w:r w:rsidR="00457E89" w:rsidRPr="00675642">
        <w:t xml:space="preserve"> et lui m</w:t>
      </w:r>
      <w:r>
        <w:t>’</w:t>
      </w:r>
      <w:r w:rsidR="00457E89" w:rsidRPr="00675642">
        <w:t>ont dégrossi</w:t>
      </w:r>
      <w:r>
        <w:t xml:space="preserve">, </w:t>
      </w:r>
      <w:r w:rsidR="00457E89" w:rsidRPr="00675642">
        <w:t>ils m</w:t>
      </w:r>
      <w:r>
        <w:t>’</w:t>
      </w:r>
      <w:r w:rsidR="00457E89" w:rsidRPr="00675642">
        <w:t>ont beaucoup aidé</w:t>
      </w:r>
      <w:r>
        <w:t>.</w:t>
      </w:r>
    </w:p>
    <w:p w14:paraId="09688474" w14:textId="77777777" w:rsidR="00EE5875" w:rsidRDefault="00EE5875" w:rsidP="00457E89">
      <w:r>
        <w:t>— </w:t>
      </w:r>
      <w:r w:rsidR="00457E89" w:rsidRPr="00675642">
        <w:t>Ils vous ont prêté de l</w:t>
      </w:r>
      <w:r>
        <w:t>’</w:t>
      </w:r>
      <w:r w:rsidR="00457E89" w:rsidRPr="00675642">
        <w:t>argent</w:t>
      </w:r>
      <w:r>
        <w:t xml:space="preserve"> ? </w:t>
      </w:r>
      <w:r w:rsidR="00457E89" w:rsidRPr="00675642">
        <w:t>Vous savez que ma bourse vous est toujours ouverte</w:t>
      </w:r>
      <w:r>
        <w:t>.</w:t>
      </w:r>
    </w:p>
    <w:p w14:paraId="76EA0A97" w14:textId="77777777" w:rsidR="00EE5875" w:rsidRDefault="00EE5875" w:rsidP="00457E89">
      <w:r>
        <w:t>— </w:t>
      </w:r>
      <w:r w:rsidR="00457E89" w:rsidRPr="00675642">
        <w:t>Oh</w:t>
      </w:r>
      <w:r>
        <w:t xml:space="preserve"> ! </w:t>
      </w:r>
      <w:r w:rsidR="00457E89" w:rsidRPr="00675642">
        <w:t>je le sais bien</w:t>
      </w:r>
      <w:r>
        <w:t xml:space="preserve"> ! </w:t>
      </w:r>
      <w:r w:rsidR="00457E89" w:rsidRPr="00675642">
        <w:t xml:space="preserve">proteste </w:t>
      </w:r>
      <w:proofErr w:type="spellStart"/>
      <w:r w:rsidR="00457E89" w:rsidRPr="00675642">
        <w:t>Sabakoff</w:t>
      </w:r>
      <w:proofErr w:type="spellEnd"/>
      <w:r w:rsidR="00457E89" w:rsidRPr="00675642">
        <w:t xml:space="preserve"> avec feu</w:t>
      </w:r>
      <w:r>
        <w:t xml:space="preserve">. </w:t>
      </w:r>
      <w:r w:rsidR="00457E89" w:rsidRPr="00675642">
        <w:t>Mais ce n</w:t>
      </w:r>
      <w:r>
        <w:t>’</w:t>
      </w:r>
      <w:r w:rsidR="00457E89" w:rsidRPr="00675642">
        <w:t>est pas cela que je veux dire</w:t>
      </w:r>
      <w:r>
        <w:t xml:space="preserve">. </w:t>
      </w:r>
      <w:r w:rsidR="00457E89" w:rsidRPr="00675642">
        <w:t xml:space="preserve">Sans </w:t>
      </w:r>
      <w:proofErr w:type="spellStart"/>
      <w:r w:rsidR="00457E89" w:rsidRPr="00675642">
        <w:t>Arkadie</w:t>
      </w:r>
      <w:proofErr w:type="spellEnd"/>
      <w:r w:rsidR="00457E89" w:rsidRPr="00675642">
        <w:t xml:space="preserve"> et sans André</w:t>
      </w:r>
      <w:r>
        <w:t xml:space="preserve">, </w:t>
      </w:r>
      <w:r w:rsidR="00457E89" w:rsidRPr="00675642">
        <w:lastRenderedPageBreak/>
        <w:t>e</w:t>
      </w:r>
      <w:r w:rsidR="00457E89" w:rsidRPr="00675642">
        <w:t>x</w:t>
      </w:r>
      <w:r w:rsidR="00457E89" w:rsidRPr="00675642">
        <w:t>plique-t-il encore</w:t>
      </w:r>
      <w:r>
        <w:t xml:space="preserve">, </w:t>
      </w:r>
      <w:r w:rsidR="00457E89" w:rsidRPr="00675642">
        <w:t>je me serais longtemps cherché</w:t>
      </w:r>
      <w:r>
        <w:t xml:space="preserve">. </w:t>
      </w:r>
      <w:r w:rsidR="00457E89" w:rsidRPr="00675642">
        <w:t>Ils m</w:t>
      </w:r>
      <w:r>
        <w:t>’</w:t>
      </w:r>
      <w:r w:rsidR="00457E89" w:rsidRPr="00675642">
        <w:t>ont f</w:t>
      </w:r>
      <w:r w:rsidR="00457E89" w:rsidRPr="00675642">
        <w:t>a</w:t>
      </w:r>
      <w:r w:rsidR="00457E89" w:rsidRPr="00675642">
        <w:t>cilité mes débuts</w:t>
      </w:r>
      <w:r>
        <w:t xml:space="preserve">. </w:t>
      </w:r>
      <w:r w:rsidR="00457E89" w:rsidRPr="00675642">
        <w:t>Aujourd</w:t>
      </w:r>
      <w:r>
        <w:t>’</w:t>
      </w:r>
      <w:r w:rsidR="00457E89" w:rsidRPr="00675642">
        <w:t>hui</w:t>
      </w:r>
      <w:r>
        <w:t>…</w:t>
      </w:r>
    </w:p>
    <w:p w14:paraId="5D0A93C8" w14:textId="77777777" w:rsidR="00EE5875" w:rsidRDefault="00EE5875" w:rsidP="00457E89">
      <w:r>
        <w:t>— </w:t>
      </w:r>
      <w:r w:rsidR="00457E89" w:rsidRPr="00675642">
        <w:t>Aujourd</w:t>
      </w:r>
      <w:r>
        <w:t>’</w:t>
      </w:r>
      <w:r w:rsidR="00457E89" w:rsidRPr="00675642">
        <w:t>hui</w:t>
      </w:r>
      <w:r>
        <w:t> ?</w:t>
      </w:r>
    </w:p>
    <w:p w14:paraId="5D2D34A0" w14:textId="77777777" w:rsidR="00EE5875" w:rsidRDefault="00EE5875" w:rsidP="00457E89">
      <w:r>
        <w:t>— </w:t>
      </w:r>
      <w:r w:rsidR="00457E89" w:rsidRPr="00675642">
        <w:t>Assurément qu</w:t>
      </w:r>
      <w:r>
        <w:t>’</w:t>
      </w:r>
      <w:r w:rsidR="00457E89" w:rsidRPr="00675642">
        <w:t>aujourd</w:t>
      </w:r>
      <w:r>
        <w:t>’</w:t>
      </w:r>
      <w:r w:rsidR="00457E89" w:rsidRPr="00675642">
        <w:t>hui je ne pense plus comme eux et même que je les méprise un peu</w:t>
      </w:r>
      <w:r>
        <w:t>.</w:t>
      </w:r>
    </w:p>
    <w:p w14:paraId="478359D4" w14:textId="77777777" w:rsidR="00EE5875" w:rsidRDefault="00EE5875" w:rsidP="00457E89">
      <w:r>
        <w:t>— </w:t>
      </w:r>
      <w:r w:rsidR="00457E89" w:rsidRPr="00675642">
        <w:t>Pourquoi</w:t>
      </w:r>
      <w:r>
        <w:t> ?</w:t>
      </w:r>
    </w:p>
    <w:p w14:paraId="1DB300FF" w14:textId="77777777" w:rsidR="00EE5875" w:rsidRDefault="00EE5875" w:rsidP="00457E89">
      <w:r>
        <w:t>— </w:t>
      </w:r>
      <w:r w:rsidR="00457E89" w:rsidRPr="00675642">
        <w:t>À cause de leurs paradoxes et à cause de vous</w:t>
      </w:r>
      <w:r>
        <w:t>.</w:t>
      </w:r>
    </w:p>
    <w:p w14:paraId="033BF332" w14:textId="77777777" w:rsidR="00EE5875" w:rsidRDefault="00EE5875" w:rsidP="00457E89">
      <w:r>
        <w:t>— </w:t>
      </w:r>
      <w:r w:rsidR="00457E89" w:rsidRPr="00675642">
        <w:t>À cause de moi</w:t>
      </w:r>
      <w:r>
        <w:t> ?</w:t>
      </w:r>
    </w:p>
    <w:p w14:paraId="09038B39" w14:textId="77777777" w:rsidR="00EE5875" w:rsidRDefault="00EE5875" w:rsidP="00457E89">
      <w:r>
        <w:t>— </w:t>
      </w:r>
      <w:r w:rsidR="00457E89" w:rsidRPr="00675642">
        <w:t>Oui</w:t>
      </w:r>
      <w:r>
        <w:t xml:space="preserve">, </w:t>
      </w:r>
      <w:r w:rsidR="00457E89" w:rsidRPr="00675642">
        <w:t>à cause de vous</w:t>
      </w:r>
      <w:r>
        <w:t xml:space="preserve">. </w:t>
      </w:r>
      <w:r w:rsidR="00457E89" w:rsidRPr="00675642">
        <w:t>Vous m</w:t>
      </w:r>
      <w:r>
        <w:t>’</w:t>
      </w:r>
      <w:r w:rsidR="00457E89" w:rsidRPr="00675642">
        <w:t>avez fait voir combien le monde était grand</w:t>
      </w:r>
      <w:r>
        <w:t xml:space="preserve">. </w:t>
      </w:r>
      <w:r w:rsidR="00457E89" w:rsidRPr="00675642">
        <w:t>Je ne m</w:t>
      </w:r>
      <w:r>
        <w:t>’</w:t>
      </w:r>
      <w:r w:rsidR="00457E89" w:rsidRPr="00675642">
        <w:t>en doutais pas</w:t>
      </w:r>
      <w:r>
        <w:t xml:space="preserve">. </w:t>
      </w:r>
      <w:r w:rsidR="00457E89" w:rsidRPr="00675642">
        <w:t>C</w:t>
      </w:r>
      <w:r>
        <w:t>’</w:t>
      </w:r>
      <w:r w:rsidR="00457E89" w:rsidRPr="00675642">
        <w:t>est vous qui m</w:t>
      </w:r>
      <w:r>
        <w:t>’</w:t>
      </w:r>
      <w:r w:rsidR="00457E89" w:rsidRPr="00675642">
        <w:t>avez ouvert les yeux</w:t>
      </w:r>
      <w:r>
        <w:t xml:space="preserve">. </w:t>
      </w:r>
      <w:r w:rsidR="00457E89" w:rsidRPr="00675642">
        <w:t>Vous savez</w:t>
      </w:r>
      <w:r>
        <w:t xml:space="preserve">, </w:t>
      </w:r>
      <w:r w:rsidR="00457E89" w:rsidRPr="00675642">
        <w:t>j</w:t>
      </w:r>
      <w:r>
        <w:t>’</w:t>
      </w:r>
      <w:r w:rsidR="00457E89" w:rsidRPr="00675642">
        <w:t>ai pensé à beaucoup de choses ici</w:t>
      </w:r>
      <w:r>
        <w:t xml:space="preserve">. </w:t>
      </w:r>
      <w:r w:rsidR="00457E89" w:rsidRPr="00675642">
        <w:t>Vous ne m</w:t>
      </w:r>
      <w:r>
        <w:t>’</w:t>
      </w:r>
      <w:r w:rsidR="00457E89" w:rsidRPr="00675642">
        <w:t>avez jamais humilié</w:t>
      </w:r>
      <w:r>
        <w:t xml:space="preserve">, </w:t>
      </w:r>
      <w:r w:rsidR="00457E89" w:rsidRPr="00675642">
        <w:t>vous</w:t>
      </w:r>
      <w:r>
        <w:t xml:space="preserve">. </w:t>
      </w:r>
      <w:r w:rsidR="00457E89" w:rsidRPr="00675642">
        <w:t>L</w:t>
      </w:r>
      <w:r>
        <w:t>’</w:t>
      </w:r>
      <w:r w:rsidR="00457E89" w:rsidRPr="00675642">
        <w:t>art n</w:t>
      </w:r>
      <w:r>
        <w:t>’</w:t>
      </w:r>
      <w:r w:rsidR="00457E89" w:rsidRPr="00675642">
        <w:t>est pas un paradoxe</w:t>
      </w:r>
      <w:r>
        <w:t xml:space="preserve">, </w:t>
      </w:r>
      <w:r w:rsidR="00457E89" w:rsidRPr="00675642">
        <w:t>l</w:t>
      </w:r>
      <w:r>
        <w:t>’</w:t>
      </w:r>
      <w:r w:rsidR="00457E89" w:rsidRPr="00675642">
        <w:t>art n</w:t>
      </w:r>
      <w:r>
        <w:t>’</w:t>
      </w:r>
      <w:r w:rsidR="00457E89" w:rsidRPr="00675642">
        <w:t>est pas un jeu d</w:t>
      </w:r>
      <w:r>
        <w:t>’</w:t>
      </w:r>
      <w:r w:rsidR="00457E89" w:rsidRPr="00675642">
        <w:t>esprit</w:t>
      </w:r>
      <w:r>
        <w:t xml:space="preserve">, </w:t>
      </w:r>
      <w:r w:rsidR="00457E89" w:rsidRPr="00675642">
        <w:t>ni une mode plus ou moins spirituelle</w:t>
      </w:r>
      <w:r>
        <w:t xml:space="preserve">, </w:t>
      </w:r>
      <w:r w:rsidR="00457E89" w:rsidRPr="00675642">
        <w:t>ni une pose</w:t>
      </w:r>
      <w:r>
        <w:t xml:space="preserve">. </w:t>
      </w:r>
      <w:r w:rsidR="00457E89" w:rsidRPr="00675642">
        <w:t>C</w:t>
      </w:r>
      <w:r>
        <w:t>’</w:t>
      </w:r>
      <w:r w:rsidR="00457E89" w:rsidRPr="00675642">
        <w:t>est une réalité profonde</w:t>
      </w:r>
      <w:r>
        <w:t xml:space="preserve">, </w:t>
      </w:r>
      <w:r w:rsidR="00457E89" w:rsidRPr="00675642">
        <w:t>ob</w:t>
      </w:r>
      <w:r w:rsidR="00457E89" w:rsidRPr="00675642">
        <w:t>s</w:t>
      </w:r>
      <w:r w:rsidR="00457E89" w:rsidRPr="00675642">
        <w:t>cure</w:t>
      </w:r>
      <w:r>
        <w:t xml:space="preserve">, </w:t>
      </w:r>
      <w:r w:rsidR="00457E89" w:rsidRPr="00675642">
        <w:t>un besoin à satisfaire</w:t>
      </w:r>
      <w:r>
        <w:t xml:space="preserve">, </w:t>
      </w:r>
      <w:r w:rsidR="00457E89" w:rsidRPr="00675642">
        <w:t>comme la faim</w:t>
      </w:r>
      <w:r>
        <w:t xml:space="preserve">, </w:t>
      </w:r>
      <w:r w:rsidR="00457E89" w:rsidRPr="00675642">
        <w:t>comme l</w:t>
      </w:r>
      <w:r>
        <w:t>’</w:t>
      </w:r>
      <w:r w:rsidR="00457E89" w:rsidRPr="00675642">
        <w:t>amour</w:t>
      </w:r>
      <w:r>
        <w:t xml:space="preserve">, </w:t>
      </w:r>
      <w:r w:rsidR="00457E89" w:rsidRPr="00675642">
        <w:t>et qu</w:t>
      </w:r>
      <w:r>
        <w:t>’</w:t>
      </w:r>
      <w:r w:rsidR="00457E89" w:rsidRPr="00675642">
        <w:t>il est bien difficile de contenter</w:t>
      </w:r>
      <w:r>
        <w:t xml:space="preserve"> ; </w:t>
      </w:r>
      <w:r w:rsidR="00457E89" w:rsidRPr="00675642">
        <w:t>c</w:t>
      </w:r>
      <w:r>
        <w:t>’</w:t>
      </w:r>
      <w:r w:rsidR="00457E89" w:rsidRPr="00675642">
        <w:t>est un phénomène aussi complexe que la vie</w:t>
      </w:r>
      <w:r>
        <w:t xml:space="preserve">, </w:t>
      </w:r>
      <w:r w:rsidR="00457E89" w:rsidRPr="00675642">
        <w:t>et pour vivre il faut peiner</w:t>
      </w:r>
      <w:r>
        <w:t xml:space="preserve">, </w:t>
      </w:r>
      <w:r w:rsidR="00457E89" w:rsidRPr="00675642">
        <w:t>aimer</w:t>
      </w:r>
      <w:r>
        <w:t xml:space="preserve">, </w:t>
      </w:r>
      <w:r w:rsidR="00457E89" w:rsidRPr="00675642">
        <w:t>souffrir</w:t>
      </w:r>
      <w:r>
        <w:t>.</w:t>
      </w:r>
    </w:p>
    <w:p w14:paraId="007D5935" w14:textId="77777777" w:rsidR="00EE5875" w:rsidRDefault="00EE5875" w:rsidP="00457E89">
      <w:r>
        <w:t>— </w:t>
      </w:r>
      <w:r w:rsidR="00457E89" w:rsidRPr="00675642">
        <w:t>Je vous demande pardon</w:t>
      </w:r>
      <w:r>
        <w:t xml:space="preserve">, </w:t>
      </w:r>
      <w:r w:rsidR="00457E89" w:rsidRPr="00675642">
        <w:t>l</w:t>
      </w:r>
      <w:r>
        <w:t>’</w:t>
      </w:r>
      <w:r w:rsidR="00457E89" w:rsidRPr="00675642">
        <w:t>interrompt Dan Yack</w:t>
      </w:r>
      <w:r>
        <w:t xml:space="preserve"> ; </w:t>
      </w:r>
      <w:r w:rsidR="00457E89" w:rsidRPr="00675642">
        <w:t>mais je ne comprends pas du tout ce que vous voulez dire</w:t>
      </w:r>
      <w:r>
        <w:t xml:space="preserve">. </w:t>
      </w:r>
      <w:r w:rsidR="00457E89" w:rsidRPr="00675642">
        <w:t>Je vous d</w:t>
      </w:r>
      <w:r w:rsidR="00457E89" w:rsidRPr="00675642">
        <w:t>e</w:t>
      </w:r>
      <w:r w:rsidR="00457E89" w:rsidRPr="00675642">
        <w:t xml:space="preserve">mande pourquoi Bari aime </w:t>
      </w:r>
      <w:proofErr w:type="spellStart"/>
      <w:r w:rsidR="00457E89" w:rsidRPr="00675642">
        <w:t>Lamont</w:t>
      </w:r>
      <w:proofErr w:type="spellEnd"/>
      <w:r>
        <w:t> ?</w:t>
      </w:r>
    </w:p>
    <w:p w14:paraId="53A50930" w14:textId="77777777" w:rsidR="00EE5875" w:rsidRDefault="00EE5875" w:rsidP="00457E89">
      <w:r>
        <w:t>— </w:t>
      </w:r>
      <w:r w:rsidR="00457E89" w:rsidRPr="00675642">
        <w:t>Sait-on jamais</w:t>
      </w:r>
      <w:r>
        <w:t xml:space="preserve"> ? </w:t>
      </w:r>
      <w:r w:rsidR="00457E89" w:rsidRPr="00675642">
        <w:t xml:space="preserve">lui répond </w:t>
      </w:r>
      <w:proofErr w:type="spellStart"/>
      <w:r w:rsidR="00457E89" w:rsidRPr="00675642">
        <w:t>Sabakoff</w:t>
      </w:r>
      <w:proofErr w:type="spellEnd"/>
      <w:r>
        <w:t xml:space="preserve">. </w:t>
      </w:r>
      <w:r w:rsidR="00457E89" w:rsidRPr="00675642">
        <w:t>En effet</w:t>
      </w:r>
      <w:r>
        <w:t xml:space="preserve">, </w:t>
      </w:r>
      <w:r w:rsidR="00457E89" w:rsidRPr="00675642">
        <w:t>pourquoi aimer</w:t>
      </w:r>
      <w:r>
        <w:t> ?</w:t>
      </w:r>
    </w:p>
    <w:p w14:paraId="2662C3A8" w14:textId="77777777" w:rsidR="00EE5875" w:rsidRDefault="00457E89" w:rsidP="00457E89">
      <w:r w:rsidRPr="00675642">
        <w:t>Long silence</w:t>
      </w:r>
      <w:r w:rsidR="00EE5875">
        <w:t>.</w:t>
      </w:r>
    </w:p>
    <w:p w14:paraId="246DA7D4" w14:textId="77777777" w:rsidR="00EE5875" w:rsidRDefault="00EE5875" w:rsidP="00457E89">
      <w:r>
        <w:t>— </w:t>
      </w:r>
      <w:r w:rsidR="00457E89" w:rsidRPr="00675642">
        <w:t>Vous aimez votre ami</w:t>
      </w:r>
      <w:r>
        <w:t xml:space="preserve"> ? </w:t>
      </w:r>
      <w:r w:rsidR="00457E89" w:rsidRPr="00675642">
        <w:t>demande Dan Yack</w:t>
      </w:r>
      <w:r>
        <w:t>.</w:t>
      </w:r>
    </w:p>
    <w:p w14:paraId="3D7A136D" w14:textId="77777777" w:rsidR="00EE5875" w:rsidRDefault="00EE5875" w:rsidP="00457E89">
      <w:r>
        <w:t>— </w:t>
      </w:r>
      <w:r w:rsidR="00457E89" w:rsidRPr="00675642">
        <w:t>Oui</w:t>
      </w:r>
      <w:r>
        <w:t xml:space="preserve">… </w:t>
      </w:r>
      <w:r w:rsidR="00457E89" w:rsidRPr="00675642">
        <w:t>non</w:t>
      </w:r>
      <w:r>
        <w:t xml:space="preserve">… </w:t>
      </w:r>
      <w:r w:rsidR="00457E89" w:rsidRPr="00675642">
        <w:t>c</w:t>
      </w:r>
      <w:r>
        <w:t>’</w:t>
      </w:r>
      <w:r w:rsidR="00457E89" w:rsidRPr="00675642">
        <w:t>est-à-dire que depuis que je vous co</w:t>
      </w:r>
      <w:r w:rsidR="00457E89" w:rsidRPr="00675642">
        <w:t>n</w:t>
      </w:r>
      <w:r w:rsidR="00457E89" w:rsidRPr="00675642">
        <w:t>nais</w:t>
      </w:r>
      <w:r>
        <w:t>…</w:t>
      </w:r>
    </w:p>
    <w:p w14:paraId="5ACE2127" w14:textId="77777777" w:rsidR="00EE5875" w:rsidRDefault="00EE5875" w:rsidP="00457E89">
      <w:r>
        <w:lastRenderedPageBreak/>
        <w:t>— </w:t>
      </w:r>
      <w:r w:rsidR="00457E89" w:rsidRPr="00675642">
        <w:t xml:space="preserve">Et </w:t>
      </w:r>
      <w:proofErr w:type="spellStart"/>
      <w:r w:rsidR="00457E89" w:rsidRPr="00675642">
        <w:t>Goischman</w:t>
      </w:r>
      <w:proofErr w:type="spellEnd"/>
      <w:r>
        <w:t> ?</w:t>
      </w:r>
    </w:p>
    <w:p w14:paraId="5227DE00" w14:textId="77777777" w:rsidR="00EE5875" w:rsidRDefault="00EE5875" w:rsidP="00457E89">
      <w:r>
        <w:t>— </w:t>
      </w:r>
      <w:proofErr w:type="spellStart"/>
      <w:r w:rsidR="00457E89" w:rsidRPr="00675642">
        <w:t>Arkadie</w:t>
      </w:r>
      <w:proofErr w:type="spellEnd"/>
      <w:r w:rsidR="00457E89" w:rsidRPr="00675642">
        <w:t xml:space="preserve"> est malade</w:t>
      </w:r>
      <w:r>
        <w:t xml:space="preserve">. </w:t>
      </w:r>
      <w:r w:rsidR="00457E89" w:rsidRPr="00675642">
        <w:t>Je ne sais pas ce qu</w:t>
      </w:r>
      <w:r>
        <w:t>’</w:t>
      </w:r>
      <w:r w:rsidR="00457E89" w:rsidRPr="00675642">
        <w:t>il lui arrive</w:t>
      </w:r>
      <w:r>
        <w:t xml:space="preserve">. </w:t>
      </w:r>
      <w:r w:rsidR="00457E89" w:rsidRPr="00675642">
        <w:t>Sait-on jamais avec un poète</w:t>
      </w:r>
      <w:r>
        <w:t xml:space="preserve"> ? </w:t>
      </w:r>
      <w:r w:rsidR="00457E89" w:rsidRPr="00675642">
        <w:t>Mais je vous assure qu</w:t>
      </w:r>
      <w:r>
        <w:t>’</w:t>
      </w:r>
      <w:r w:rsidR="00457E89" w:rsidRPr="00675642">
        <w:t>André est un grand artiste</w:t>
      </w:r>
      <w:r>
        <w:t> !</w:t>
      </w:r>
    </w:p>
    <w:p w14:paraId="6889350D" w14:textId="77777777" w:rsidR="00EE5875" w:rsidRDefault="00EE5875" w:rsidP="00457E89">
      <w:r>
        <w:t>— </w:t>
      </w:r>
      <w:r w:rsidR="00457E89" w:rsidRPr="00675642">
        <w:t>Vous croyez</w:t>
      </w:r>
      <w:r>
        <w:t> ?</w:t>
      </w:r>
    </w:p>
    <w:p w14:paraId="119CA5D3" w14:textId="77777777" w:rsidR="00EE5875" w:rsidRDefault="00EE5875" w:rsidP="00457E89">
      <w:r>
        <w:t>— </w:t>
      </w:r>
      <w:r w:rsidR="00457E89" w:rsidRPr="00675642">
        <w:t>Mais vous ne voyez donc pas le mal qu</w:t>
      </w:r>
      <w:r>
        <w:t>’</w:t>
      </w:r>
      <w:r w:rsidR="00457E89" w:rsidRPr="00675642">
        <w:t>il se donne</w:t>
      </w:r>
      <w:r>
        <w:t xml:space="preserve"> ! </w:t>
      </w:r>
      <w:r w:rsidR="00457E89" w:rsidRPr="00675642">
        <w:t>Il n</w:t>
      </w:r>
      <w:r>
        <w:t>’</w:t>
      </w:r>
      <w:r w:rsidR="00457E89" w:rsidRPr="00675642">
        <w:t>en dort plus</w:t>
      </w:r>
      <w:r>
        <w:t xml:space="preserve">. </w:t>
      </w:r>
      <w:r w:rsidR="00457E89" w:rsidRPr="00675642">
        <w:t>Il travaille à sa symphonie</w:t>
      </w:r>
      <w:r>
        <w:t xml:space="preserve">. </w:t>
      </w:r>
      <w:r w:rsidR="00457E89" w:rsidRPr="00675642">
        <w:t>Il m</w:t>
      </w:r>
      <w:r>
        <w:t>’</w:t>
      </w:r>
      <w:r w:rsidR="00457E89" w:rsidRPr="00675642">
        <w:t>en avait déjà parlé à Saint-Pétersbourg</w:t>
      </w:r>
      <w:r>
        <w:t xml:space="preserve">. </w:t>
      </w:r>
      <w:r w:rsidR="00457E89" w:rsidRPr="00675642">
        <w:t>C</w:t>
      </w:r>
      <w:r>
        <w:t>’</w:t>
      </w:r>
      <w:r w:rsidR="00457E89" w:rsidRPr="00675642">
        <w:t>est une œuvre formidable</w:t>
      </w:r>
      <w:r>
        <w:t> !</w:t>
      </w:r>
    </w:p>
    <w:p w14:paraId="2611790A" w14:textId="77777777" w:rsidR="00EE5875" w:rsidRDefault="00EE5875" w:rsidP="00457E89">
      <w:r>
        <w:t>— </w:t>
      </w:r>
      <w:r w:rsidR="00457E89" w:rsidRPr="00675642">
        <w:t>Et vous-même</w:t>
      </w:r>
      <w:r>
        <w:t xml:space="preserve">, </w:t>
      </w:r>
      <w:r w:rsidR="00457E89" w:rsidRPr="00675642">
        <w:t>vous ne vous êtes pas trop ennuyé ici</w:t>
      </w:r>
      <w:r>
        <w:t> ?</w:t>
      </w:r>
    </w:p>
    <w:p w14:paraId="1C2EC7F7" w14:textId="77777777" w:rsidR="00EE5875" w:rsidRDefault="00EE5875" w:rsidP="00457E89">
      <w:r>
        <w:t>— </w:t>
      </w:r>
      <w:r w:rsidR="00457E89" w:rsidRPr="00675642">
        <w:t>Moi</w:t>
      </w:r>
      <w:r>
        <w:t xml:space="preserve"> ? </w:t>
      </w:r>
      <w:r w:rsidR="00457E89" w:rsidRPr="00675642">
        <w:t>s</w:t>
      </w:r>
      <w:r>
        <w:t>’</w:t>
      </w:r>
      <w:r w:rsidR="00457E89" w:rsidRPr="00675642">
        <w:t xml:space="preserve">écrie Ivan </w:t>
      </w:r>
      <w:proofErr w:type="spellStart"/>
      <w:r w:rsidR="00457E89" w:rsidRPr="00675642">
        <w:t>Sabakoff</w:t>
      </w:r>
      <w:proofErr w:type="spellEnd"/>
      <w:r>
        <w:t xml:space="preserve">, </w:t>
      </w:r>
      <w:r w:rsidR="00457E89" w:rsidRPr="00675642">
        <w:t>mais jamais de la vie</w:t>
      </w:r>
      <w:r>
        <w:t xml:space="preserve"> ! </w:t>
      </w:r>
      <w:r w:rsidR="00457E89" w:rsidRPr="00675642">
        <w:t>Je n</w:t>
      </w:r>
      <w:r>
        <w:t>’</w:t>
      </w:r>
      <w:r w:rsidR="00457E89" w:rsidRPr="00675642">
        <w:t>en ai pas eu le temps</w:t>
      </w:r>
      <w:r>
        <w:t xml:space="preserve">. </w:t>
      </w:r>
      <w:r w:rsidR="00457E89" w:rsidRPr="00675642">
        <w:t>Vous allez voir ce que je vais faire dès le retour du soleil</w:t>
      </w:r>
      <w:r>
        <w:t xml:space="preserve">. </w:t>
      </w:r>
      <w:r w:rsidR="00457E89" w:rsidRPr="00675642">
        <w:t>Un monument grandiose</w:t>
      </w:r>
      <w:r>
        <w:t xml:space="preserve">. </w:t>
      </w:r>
      <w:r w:rsidR="00457E89" w:rsidRPr="00675642">
        <w:t>Je suis prêt</w:t>
      </w:r>
      <w:r>
        <w:t xml:space="preserve">. </w:t>
      </w:r>
      <w:r w:rsidR="00457E89" w:rsidRPr="00675642">
        <w:t>Ça sera votre apothéose</w:t>
      </w:r>
      <w:r>
        <w:t> !</w:t>
      </w:r>
    </w:p>
    <w:p w14:paraId="045A4A3C" w14:textId="77777777" w:rsidR="00EE5875" w:rsidRDefault="00EE5875" w:rsidP="00457E89">
      <w:r>
        <w:t>— </w:t>
      </w:r>
      <w:r w:rsidR="00457E89" w:rsidRPr="00675642">
        <w:t>Qu</w:t>
      </w:r>
      <w:r>
        <w:t>’</w:t>
      </w:r>
      <w:r w:rsidR="00457E89" w:rsidRPr="00675642">
        <w:t>est-ce que vous dites</w:t>
      </w:r>
      <w:r>
        <w:t> ?</w:t>
      </w:r>
    </w:p>
    <w:p w14:paraId="73127E1E" w14:textId="77777777" w:rsidR="00EE5875" w:rsidRDefault="00EE5875" w:rsidP="00457E89">
      <w:r>
        <w:t>— </w:t>
      </w:r>
      <w:r w:rsidR="00457E89" w:rsidRPr="00675642">
        <w:t>Oui</w:t>
      </w:r>
      <w:r>
        <w:t xml:space="preserve">, </w:t>
      </w:r>
      <w:r w:rsidR="00457E89" w:rsidRPr="00675642">
        <w:t>un monument où je vous glorifierai</w:t>
      </w:r>
      <w:r>
        <w:t>.</w:t>
      </w:r>
    </w:p>
    <w:p w14:paraId="09CB5F79" w14:textId="77777777" w:rsidR="00EE5875" w:rsidRDefault="00EE5875" w:rsidP="00457E89">
      <w:r>
        <w:t>— </w:t>
      </w:r>
      <w:r w:rsidR="00457E89" w:rsidRPr="00675642">
        <w:t>Moi</w:t>
      </w:r>
      <w:r>
        <w:t xml:space="preserve">, </w:t>
      </w:r>
      <w:r w:rsidR="00457E89" w:rsidRPr="00675642">
        <w:t>et pourquoi</w:t>
      </w:r>
      <w:r>
        <w:t> ?</w:t>
      </w:r>
    </w:p>
    <w:p w14:paraId="42A7EA80" w14:textId="77777777" w:rsidR="00EE5875" w:rsidRDefault="00EE5875" w:rsidP="00457E89">
      <w:r>
        <w:t>— </w:t>
      </w:r>
      <w:r w:rsidR="00457E89" w:rsidRPr="00675642">
        <w:t>Parce que</w:t>
      </w:r>
      <w:r>
        <w:t>.</w:t>
      </w:r>
    </w:p>
    <w:p w14:paraId="1B79D24A" w14:textId="77777777" w:rsidR="00EE5875" w:rsidRDefault="00EE5875" w:rsidP="00457E89">
      <w:r>
        <w:t>— </w:t>
      </w:r>
      <w:r w:rsidR="00457E89" w:rsidRPr="00675642">
        <w:t>Je ne comprends pas</w:t>
      </w:r>
      <w:r>
        <w:t>.</w:t>
      </w:r>
    </w:p>
    <w:p w14:paraId="2A990889" w14:textId="77777777" w:rsidR="00EE5875" w:rsidRDefault="00EE5875" w:rsidP="00457E89">
      <w:r>
        <w:t>— </w:t>
      </w:r>
      <w:r w:rsidR="00457E89" w:rsidRPr="00675642">
        <w:t>Un monument plein d</w:t>
      </w:r>
      <w:r>
        <w:t>’</w:t>
      </w:r>
      <w:r w:rsidR="00457E89" w:rsidRPr="00675642">
        <w:t>hommes</w:t>
      </w:r>
      <w:r>
        <w:t xml:space="preserve">, </w:t>
      </w:r>
      <w:r w:rsidR="00457E89" w:rsidRPr="00675642">
        <w:t>de femmes</w:t>
      </w:r>
      <w:r>
        <w:t xml:space="preserve">, </w:t>
      </w:r>
      <w:r w:rsidR="00457E89" w:rsidRPr="00675642">
        <w:t>d</w:t>
      </w:r>
      <w:r>
        <w:t>’</w:t>
      </w:r>
      <w:r w:rsidR="00457E89" w:rsidRPr="00675642">
        <w:t>enfants</w:t>
      </w:r>
      <w:r>
        <w:t xml:space="preserve">. </w:t>
      </w:r>
      <w:r w:rsidR="00457E89" w:rsidRPr="00675642">
        <w:t>Et vous</w:t>
      </w:r>
      <w:r>
        <w:t xml:space="preserve">, </w:t>
      </w:r>
      <w:r w:rsidR="00457E89" w:rsidRPr="00675642">
        <w:t>vous êtes au sommet</w:t>
      </w:r>
      <w:r>
        <w:t xml:space="preserve">. </w:t>
      </w:r>
      <w:r w:rsidR="00457E89" w:rsidRPr="00675642">
        <w:t>Vous tenez le soleil dans vos bras</w:t>
      </w:r>
      <w:r>
        <w:t xml:space="preserve">. </w:t>
      </w:r>
      <w:r w:rsidR="00457E89" w:rsidRPr="00675642">
        <w:t>Vous l</w:t>
      </w:r>
      <w:r>
        <w:t>’</w:t>
      </w:r>
      <w:r w:rsidR="00457E89" w:rsidRPr="00675642">
        <w:t>élevez bien au-dessus de votre tête</w:t>
      </w:r>
      <w:r>
        <w:t xml:space="preserve">. </w:t>
      </w:r>
      <w:r w:rsidR="00457E89" w:rsidRPr="00675642">
        <w:t>Vous éclairez le mo</w:t>
      </w:r>
      <w:r w:rsidR="00457E89" w:rsidRPr="00675642">
        <w:t>n</w:t>
      </w:r>
      <w:r w:rsidR="00457E89" w:rsidRPr="00675642">
        <w:t>de</w:t>
      </w:r>
      <w:r>
        <w:t> !</w:t>
      </w:r>
    </w:p>
    <w:p w14:paraId="4EBFA298" w14:textId="77777777" w:rsidR="00EE5875" w:rsidRDefault="00EE5875" w:rsidP="00457E89">
      <w:r>
        <w:t>— </w:t>
      </w:r>
      <w:r w:rsidR="00457E89" w:rsidRPr="00675642">
        <w:t>Moi</w:t>
      </w:r>
      <w:r>
        <w:t xml:space="preserve"> ? </w:t>
      </w:r>
      <w:r w:rsidR="00457E89" w:rsidRPr="00675642">
        <w:t>dit Dan Yack en éclatant de rire</w:t>
      </w:r>
      <w:r>
        <w:t>.</w:t>
      </w:r>
    </w:p>
    <w:p w14:paraId="6FE24A01" w14:textId="77777777" w:rsidR="00EE5875" w:rsidRDefault="00EE5875" w:rsidP="00457E89">
      <w:r>
        <w:t>— </w:t>
      </w:r>
      <w:r w:rsidR="00457E89" w:rsidRPr="00675642">
        <w:t>Oui</w:t>
      </w:r>
      <w:r>
        <w:t xml:space="preserve">, </w:t>
      </w:r>
      <w:r w:rsidR="00457E89" w:rsidRPr="00675642">
        <w:t>vous</w:t>
      </w:r>
      <w:r>
        <w:t xml:space="preserve"> ! </w:t>
      </w:r>
      <w:r w:rsidR="00457E89" w:rsidRPr="00675642">
        <w:t>Oh</w:t>
      </w:r>
      <w:r>
        <w:t xml:space="preserve"> ! </w:t>
      </w:r>
      <w:r w:rsidR="00457E89" w:rsidRPr="00675642">
        <w:t>vous savez</w:t>
      </w:r>
      <w:r>
        <w:t xml:space="preserve">, </w:t>
      </w:r>
      <w:r w:rsidR="00457E89" w:rsidRPr="00675642">
        <w:t>je vous ai bien étudié</w:t>
      </w:r>
      <w:r>
        <w:t xml:space="preserve">, </w:t>
      </w:r>
      <w:r w:rsidR="00457E89" w:rsidRPr="00675642">
        <w:t>j</w:t>
      </w:r>
      <w:r>
        <w:t>’</w:t>
      </w:r>
      <w:r w:rsidR="00457E89" w:rsidRPr="00675642">
        <w:t>ai suivi tous vos mouvements</w:t>
      </w:r>
      <w:r>
        <w:t xml:space="preserve">, </w:t>
      </w:r>
      <w:r w:rsidR="00457E89" w:rsidRPr="00675642">
        <w:t>tous vos gestes</w:t>
      </w:r>
      <w:r>
        <w:t xml:space="preserve">. </w:t>
      </w:r>
      <w:r w:rsidR="00457E89" w:rsidRPr="00675642">
        <w:t>Vous êtes beau</w:t>
      </w:r>
      <w:r>
        <w:t>.</w:t>
      </w:r>
    </w:p>
    <w:p w14:paraId="7FAAED90" w14:textId="77777777" w:rsidR="00EE5875" w:rsidRDefault="00EE5875" w:rsidP="00457E89">
      <w:r>
        <w:lastRenderedPageBreak/>
        <w:t>— </w:t>
      </w:r>
      <w:r w:rsidR="00457E89" w:rsidRPr="00675642">
        <w:t>Comment</w:t>
      </w:r>
      <w:r>
        <w:t xml:space="preserve"> ? </w:t>
      </w:r>
      <w:r w:rsidR="00457E89" w:rsidRPr="00675642">
        <w:t>s</w:t>
      </w:r>
      <w:r>
        <w:t>’</w:t>
      </w:r>
      <w:r w:rsidR="00457E89" w:rsidRPr="00675642">
        <w:t>exclame Dan Yack qui ne sait s</w:t>
      </w:r>
      <w:r>
        <w:t>’</w:t>
      </w:r>
      <w:r w:rsidR="00457E89" w:rsidRPr="00675642">
        <w:t>il doit rire ou se fâcher</w:t>
      </w:r>
      <w:r>
        <w:t>.</w:t>
      </w:r>
    </w:p>
    <w:p w14:paraId="5976970B" w14:textId="77777777" w:rsidR="00EE5875" w:rsidRDefault="00EE5875" w:rsidP="00457E89">
      <w:r>
        <w:t>— </w:t>
      </w:r>
      <w:r w:rsidR="00457E89" w:rsidRPr="00675642">
        <w:t>Oh</w:t>
      </w:r>
      <w:r>
        <w:t xml:space="preserve"> ! </w:t>
      </w:r>
      <w:r w:rsidR="00457E89" w:rsidRPr="00675642">
        <w:t>rien</w:t>
      </w:r>
      <w:r>
        <w:t xml:space="preserve">, </w:t>
      </w:r>
      <w:r w:rsidR="00457E89" w:rsidRPr="00675642">
        <w:t>dit Ivan contrarié</w:t>
      </w:r>
      <w:r>
        <w:t>.</w:t>
      </w:r>
    </w:p>
    <w:p w14:paraId="0A4A3C46" w14:textId="77777777" w:rsidR="00EE5875" w:rsidRDefault="00457E89" w:rsidP="00457E89">
      <w:r w:rsidRPr="00675642">
        <w:t>Les deux hommes se taisent</w:t>
      </w:r>
      <w:r w:rsidR="00EE5875">
        <w:t xml:space="preserve">, </w:t>
      </w:r>
      <w:r w:rsidRPr="00675642">
        <w:t>gênés</w:t>
      </w:r>
      <w:r w:rsidR="00EE5875">
        <w:t>.</w:t>
      </w:r>
    </w:p>
    <w:p w14:paraId="087C9709" w14:textId="77777777" w:rsidR="00EE5875" w:rsidRDefault="00457E89" w:rsidP="00457E89">
      <w:r w:rsidRPr="00675642">
        <w:t>Du haut du pic Brown l</w:t>
      </w:r>
      <w:r w:rsidR="00EE5875">
        <w:t>’</w:t>
      </w:r>
      <w:r w:rsidRPr="00675642">
        <w:t>œil découvre l</w:t>
      </w:r>
      <w:r w:rsidR="00EE5875">
        <w:t>’</w:t>
      </w:r>
      <w:r w:rsidRPr="00675642">
        <w:t xml:space="preserve">île </w:t>
      </w:r>
      <w:proofErr w:type="spellStart"/>
      <w:r w:rsidRPr="00675642">
        <w:t>Buckle</w:t>
      </w:r>
      <w:proofErr w:type="spellEnd"/>
      <w:r w:rsidR="00EE5875">
        <w:t xml:space="preserve">, </w:t>
      </w:r>
      <w:r w:rsidRPr="00675642">
        <w:t>l</w:t>
      </w:r>
      <w:r w:rsidR="00EE5875">
        <w:t>’</w:t>
      </w:r>
      <w:r w:rsidRPr="00675642">
        <w:t xml:space="preserve">île </w:t>
      </w:r>
      <w:proofErr w:type="spellStart"/>
      <w:r w:rsidRPr="00675642">
        <w:t>Bo</w:t>
      </w:r>
      <w:r w:rsidRPr="00675642">
        <w:t>r</w:t>
      </w:r>
      <w:r w:rsidRPr="00675642">
        <w:t>rodaille</w:t>
      </w:r>
      <w:proofErr w:type="spellEnd"/>
      <w:r w:rsidR="00EE5875">
        <w:t xml:space="preserve">, </w:t>
      </w:r>
      <w:r w:rsidRPr="00675642">
        <w:t>l</w:t>
      </w:r>
      <w:r w:rsidR="00EE5875">
        <w:t>’</w:t>
      </w:r>
      <w:r w:rsidRPr="00675642">
        <w:t>île Young comme des baleines échouées</w:t>
      </w:r>
      <w:r w:rsidR="00EE5875">
        <w:t xml:space="preserve"> ; </w:t>
      </w:r>
      <w:r w:rsidRPr="00675642">
        <w:t>c</w:t>
      </w:r>
      <w:r w:rsidR="00EE5875">
        <w:t>’</w:t>
      </w:r>
      <w:r w:rsidRPr="00675642">
        <w:t>est à peine si elles forment trois petits nunataks sombres dans l</w:t>
      </w:r>
      <w:r w:rsidR="00EE5875">
        <w:t>’</w:t>
      </w:r>
      <w:r w:rsidRPr="00675642">
        <w:t>immensité des glaces</w:t>
      </w:r>
      <w:r w:rsidR="00EE5875">
        <w:t>.</w:t>
      </w:r>
    </w:p>
    <w:p w14:paraId="56365B14" w14:textId="77777777" w:rsidR="00EE5875" w:rsidRDefault="00EE5875" w:rsidP="00457E89">
      <w:r>
        <w:t>— </w:t>
      </w:r>
      <w:r w:rsidR="00457E89" w:rsidRPr="00675642">
        <w:t>Le soleil tarde bien à venir</w:t>
      </w:r>
      <w:r>
        <w:t xml:space="preserve">, </w:t>
      </w:r>
      <w:r w:rsidR="00457E89" w:rsidRPr="00675642">
        <w:t>dit Dan Yack</w:t>
      </w:r>
      <w:r>
        <w:t>.</w:t>
      </w:r>
    </w:p>
    <w:p w14:paraId="0451DE0A" w14:textId="77777777" w:rsidR="00EE5875" w:rsidRDefault="00EE5875" w:rsidP="00457E89">
      <w:r>
        <w:t>— </w:t>
      </w:r>
      <w:r w:rsidR="00457E89" w:rsidRPr="00675642">
        <w:t>Il ne viendra pas aujourd</w:t>
      </w:r>
      <w:r>
        <w:t>’</w:t>
      </w:r>
      <w:r w:rsidR="00457E89" w:rsidRPr="00675642">
        <w:t>hui</w:t>
      </w:r>
      <w:r>
        <w:t xml:space="preserve">, </w:t>
      </w:r>
      <w:r w:rsidR="00457E89" w:rsidRPr="00675642">
        <w:t xml:space="preserve">affirme </w:t>
      </w:r>
      <w:proofErr w:type="spellStart"/>
      <w:r w:rsidR="00457E89" w:rsidRPr="00675642">
        <w:t>Sabakoff</w:t>
      </w:r>
      <w:proofErr w:type="spellEnd"/>
      <w:r>
        <w:t>.</w:t>
      </w:r>
    </w:p>
    <w:p w14:paraId="034649D9" w14:textId="77777777" w:rsidR="00EE5875" w:rsidRDefault="00457E89" w:rsidP="00457E89">
      <w:r w:rsidRPr="00675642">
        <w:t>Les deux hommes s</w:t>
      </w:r>
      <w:r w:rsidR="00EE5875">
        <w:t>’</w:t>
      </w:r>
      <w:r w:rsidRPr="00675642">
        <w:t>en retournèrent</w:t>
      </w:r>
      <w:r w:rsidR="00EE5875">
        <w:t>.</w:t>
      </w:r>
    </w:p>
    <w:p w14:paraId="1B32B0AC" w14:textId="77777777" w:rsidR="00EE5875" w:rsidRDefault="00457E89" w:rsidP="00457E89">
      <w:r w:rsidRPr="00675642">
        <w:t>En chemin</w:t>
      </w:r>
      <w:r w:rsidR="00EE5875">
        <w:t xml:space="preserve">, </w:t>
      </w:r>
      <w:r w:rsidRPr="00675642">
        <w:t>Dan Yack reprit son idée</w:t>
      </w:r>
      <w:r w:rsidR="00EE5875">
        <w:t>.</w:t>
      </w:r>
    </w:p>
    <w:p w14:paraId="48394D5F" w14:textId="77777777" w:rsidR="00EE5875" w:rsidRDefault="00EE5875" w:rsidP="00457E89">
      <w:r>
        <w:t>— </w:t>
      </w:r>
      <w:r w:rsidR="00457E89" w:rsidRPr="00675642">
        <w:t>Alors</w:t>
      </w:r>
      <w:r>
        <w:t xml:space="preserve">, </w:t>
      </w:r>
      <w:r w:rsidR="00457E89" w:rsidRPr="00675642">
        <w:t>d</w:t>
      </w:r>
      <w:r>
        <w:t>’</w:t>
      </w:r>
      <w:r w:rsidR="00457E89" w:rsidRPr="00675642">
        <w:t>après vous</w:t>
      </w:r>
      <w:r>
        <w:t xml:space="preserve">, </w:t>
      </w:r>
      <w:r w:rsidR="00457E89" w:rsidRPr="00675642">
        <w:t>pourquoi est-ce que mon chien s</w:t>
      </w:r>
      <w:r>
        <w:t>’</w:t>
      </w:r>
      <w:r w:rsidR="00457E89" w:rsidRPr="00675642">
        <w:t>est attaché à votre ami</w:t>
      </w:r>
      <w:r>
        <w:t xml:space="preserve"> ? </w:t>
      </w:r>
      <w:r w:rsidR="00457E89" w:rsidRPr="00675642">
        <w:t xml:space="preserve">demanda-t-il à Ivan </w:t>
      </w:r>
      <w:proofErr w:type="spellStart"/>
      <w:r w:rsidR="00457E89" w:rsidRPr="00675642">
        <w:t>Sabakoff</w:t>
      </w:r>
      <w:proofErr w:type="spellEnd"/>
      <w:r>
        <w:t>.</w:t>
      </w:r>
    </w:p>
    <w:p w14:paraId="6E4B4108" w14:textId="77777777" w:rsidR="00EE5875" w:rsidRDefault="00457E89" w:rsidP="00457E89">
      <w:r w:rsidRPr="00675642">
        <w:t>Ivan répondit</w:t>
      </w:r>
      <w:r w:rsidR="00EE5875">
        <w:t> :</w:t>
      </w:r>
    </w:p>
    <w:p w14:paraId="3193D748" w14:textId="77777777" w:rsidR="00EE5875" w:rsidRDefault="00EE5875" w:rsidP="00457E89">
      <w:r>
        <w:t>— </w:t>
      </w:r>
      <w:r w:rsidR="00457E89" w:rsidRPr="00675642">
        <w:t>Bari est un chien intelligent</w:t>
      </w:r>
      <w:r>
        <w:t xml:space="preserve">. </w:t>
      </w:r>
      <w:r w:rsidR="00457E89" w:rsidRPr="00675642">
        <w:t>Une bête est souvent plus sensible qu</w:t>
      </w:r>
      <w:r>
        <w:t>’</w:t>
      </w:r>
      <w:r w:rsidR="00457E89" w:rsidRPr="00675642">
        <w:t>un être humain</w:t>
      </w:r>
      <w:r>
        <w:t xml:space="preserve">. </w:t>
      </w:r>
      <w:r w:rsidR="00457E89" w:rsidRPr="00675642">
        <w:t>D</w:t>
      </w:r>
      <w:r>
        <w:t>’</w:t>
      </w:r>
      <w:r w:rsidR="00457E89" w:rsidRPr="00675642">
        <w:t>autre part</w:t>
      </w:r>
      <w:r>
        <w:t xml:space="preserve">, </w:t>
      </w:r>
      <w:r w:rsidR="00457E89" w:rsidRPr="00675642">
        <w:t>André est un artiste</w:t>
      </w:r>
      <w:r>
        <w:t xml:space="preserve">, </w:t>
      </w:r>
      <w:r w:rsidR="00457E89" w:rsidRPr="00675642">
        <w:t>c</w:t>
      </w:r>
      <w:r>
        <w:t>’</w:t>
      </w:r>
      <w:r w:rsidR="00457E89" w:rsidRPr="00675642">
        <w:t>est-à-dire un être humain beaucoup plus proche de la véritable nature des choses que le commun des hommes</w:t>
      </w:r>
      <w:r>
        <w:t xml:space="preserve">. </w:t>
      </w:r>
      <w:r w:rsidR="00457E89" w:rsidRPr="00675642">
        <w:t>Et n</w:t>
      </w:r>
      <w:r>
        <w:t>’</w:t>
      </w:r>
      <w:r w:rsidR="00457E89" w:rsidRPr="00675642">
        <w:t>oubliez pas qu</w:t>
      </w:r>
      <w:r>
        <w:t>’</w:t>
      </w:r>
      <w:r w:rsidR="00457E89" w:rsidRPr="00675642">
        <w:t>en ce moment-ci</w:t>
      </w:r>
      <w:r>
        <w:t xml:space="preserve">, </w:t>
      </w:r>
      <w:r w:rsidR="00457E89" w:rsidRPr="00675642">
        <w:t>il travaille</w:t>
      </w:r>
      <w:r>
        <w:t xml:space="preserve">. </w:t>
      </w:r>
      <w:r w:rsidR="00457E89" w:rsidRPr="00675642">
        <w:t>Certainement</w:t>
      </w:r>
      <w:r>
        <w:t xml:space="preserve">, </w:t>
      </w:r>
      <w:r w:rsidR="00457E89" w:rsidRPr="00675642">
        <w:t>beaucoup d</w:t>
      </w:r>
      <w:r>
        <w:t>’</w:t>
      </w:r>
      <w:r w:rsidR="00457E89" w:rsidRPr="00675642">
        <w:t>effluves émanent de sa personne</w:t>
      </w:r>
      <w:r>
        <w:t xml:space="preserve">. </w:t>
      </w:r>
      <w:r w:rsidR="00457E89" w:rsidRPr="00675642">
        <w:t>La pensée musicale porte au loin</w:t>
      </w:r>
      <w:r>
        <w:t xml:space="preserve">, </w:t>
      </w:r>
      <w:r w:rsidR="00457E89" w:rsidRPr="00675642">
        <w:t>même non encore formulée</w:t>
      </w:r>
      <w:r>
        <w:t xml:space="preserve">, </w:t>
      </w:r>
      <w:r w:rsidR="00457E89" w:rsidRPr="00675642">
        <w:t>embryonnaire</w:t>
      </w:r>
      <w:r>
        <w:t xml:space="preserve">. </w:t>
      </w:r>
      <w:r w:rsidR="00457E89" w:rsidRPr="00675642">
        <w:t>Déjà dans cet état</w:t>
      </w:r>
      <w:r>
        <w:t xml:space="preserve">, </w:t>
      </w:r>
      <w:r w:rsidR="00457E89" w:rsidRPr="00675642">
        <w:t>quelque chose de physique doit entrer dans sa constitution</w:t>
      </w:r>
      <w:r>
        <w:t xml:space="preserve">, </w:t>
      </w:r>
      <w:r w:rsidR="00457E89" w:rsidRPr="00675642">
        <w:t>quelque chose d</w:t>
      </w:r>
      <w:r>
        <w:t>’</w:t>
      </w:r>
      <w:r w:rsidR="00457E89" w:rsidRPr="00675642">
        <w:t>analogue et de parallèle aux lois d</w:t>
      </w:r>
      <w:r>
        <w:t>’</w:t>
      </w:r>
      <w:r w:rsidR="00457E89" w:rsidRPr="00675642">
        <w:t>interférences qui régissent la vitesse de la propagation de la lumière</w:t>
      </w:r>
      <w:r>
        <w:t xml:space="preserve">, </w:t>
      </w:r>
      <w:r w:rsidR="00457E89" w:rsidRPr="00675642">
        <w:t>les v</w:t>
      </w:r>
      <w:r w:rsidR="00457E89" w:rsidRPr="00675642">
        <w:t>i</w:t>
      </w:r>
      <w:r w:rsidR="00457E89" w:rsidRPr="00675642">
        <w:t>brations de l</w:t>
      </w:r>
      <w:r>
        <w:t>’</w:t>
      </w:r>
      <w:r w:rsidR="00457E89" w:rsidRPr="00675642">
        <w:t>éther</w:t>
      </w:r>
      <w:r>
        <w:t xml:space="preserve">, </w:t>
      </w:r>
      <w:r w:rsidR="00457E89" w:rsidRPr="00675642">
        <w:t>toutes les ondes du mouvement et de la ch</w:t>
      </w:r>
      <w:r w:rsidR="00457E89" w:rsidRPr="00675642">
        <w:t>a</w:t>
      </w:r>
      <w:r w:rsidR="00457E89" w:rsidRPr="00675642">
        <w:t xml:space="preserve">leur dont la plus élémentaire est </w:t>
      </w:r>
      <w:r w:rsidR="00457E89" w:rsidRPr="00675642">
        <w:lastRenderedPageBreak/>
        <w:t>sonore</w:t>
      </w:r>
      <w:r>
        <w:t xml:space="preserve">. </w:t>
      </w:r>
      <w:r w:rsidR="00457E89" w:rsidRPr="00675642">
        <w:t>L</w:t>
      </w:r>
      <w:r>
        <w:t>’</w:t>
      </w:r>
      <w:r w:rsidR="00457E89" w:rsidRPr="00675642">
        <w:t>ouïe du chien est très fine</w:t>
      </w:r>
      <w:r>
        <w:t xml:space="preserve">. </w:t>
      </w:r>
      <w:r w:rsidR="00457E89" w:rsidRPr="00675642">
        <w:t>C</w:t>
      </w:r>
      <w:r>
        <w:t>’</w:t>
      </w:r>
      <w:r w:rsidR="00457E89" w:rsidRPr="00675642">
        <w:t>est un de ses sens les plus développés</w:t>
      </w:r>
      <w:r>
        <w:t xml:space="preserve">. </w:t>
      </w:r>
      <w:r w:rsidR="00457E89" w:rsidRPr="00675642">
        <w:t>Peut-être que Bari entend déjà la musique</w:t>
      </w:r>
      <w:r>
        <w:t xml:space="preserve">, </w:t>
      </w:r>
      <w:r w:rsidR="00457E89" w:rsidRPr="00675642">
        <w:t>c</w:t>
      </w:r>
      <w:r>
        <w:t>’</w:t>
      </w:r>
      <w:r w:rsidR="00457E89" w:rsidRPr="00675642">
        <w:t>est-à-dire les rythmes élémentaires qui se conde</w:t>
      </w:r>
      <w:r w:rsidR="00457E89" w:rsidRPr="00675642">
        <w:t>n</w:t>
      </w:r>
      <w:r w:rsidR="00457E89" w:rsidRPr="00675642">
        <w:t>sent autour de cet esprit en gestation</w:t>
      </w:r>
      <w:r>
        <w:t xml:space="preserve">, </w:t>
      </w:r>
      <w:r w:rsidR="00457E89" w:rsidRPr="00675642">
        <w:t>phrases et triolets qui s</w:t>
      </w:r>
      <w:r>
        <w:t>’</w:t>
      </w:r>
      <w:r w:rsidR="00457E89" w:rsidRPr="00675642">
        <w:t>accumulent sur cette tête en travail</w:t>
      </w:r>
      <w:r>
        <w:t xml:space="preserve">, </w:t>
      </w:r>
      <w:r w:rsidR="00457E89" w:rsidRPr="00675642">
        <w:t>tonalités et modalités qui se pressent et se bousculent pour toucher le ty</w:t>
      </w:r>
      <w:r w:rsidR="00457E89" w:rsidRPr="00675642">
        <w:t>m</w:t>
      </w:r>
      <w:r w:rsidR="00457E89" w:rsidRPr="00675642">
        <w:t xml:space="preserve">pan de </w:t>
      </w:r>
      <w:proofErr w:type="spellStart"/>
      <w:r w:rsidR="00457E89" w:rsidRPr="00675642">
        <w:t>Lamont</w:t>
      </w:r>
      <w:proofErr w:type="spellEnd"/>
      <w:r>
        <w:t xml:space="preserve">, </w:t>
      </w:r>
      <w:r w:rsidR="00457E89" w:rsidRPr="00675642">
        <w:t>et se rajeunir</w:t>
      </w:r>
      <w:r>
        <w:t xml:space="preserve">. </w:t>
      </w:r>
      <w:r w:rsidR="00457E89" w:rsidRPr="00675642">
        <w:t>Certains rythmes sont très a</w:t>
      </w:r>
      <w:r w:rsidR="00457E89" w:rsidRPr="00675642">
        <w:t>n</w:t>
      </w:r>
      <w:r w:rsidR="00457E89" w:rsidRPr="00675642">
        <w:t>ciens</w:t>
      </w:r>
      <w:r>
        <w:t xml:space="preserve">, </w:t>
      </w:r>
      <w:r w:rsidR="00457E89" w:rsidRPr="00675642">
        <w:t>les te</w:t>
      </w:r>
      <w:r w:rsidR="00457E89" w:rsidRPr="00675642">
        <w:t>r</w:t>
      </w:r>
      <w:r w:rsidR="00457E89" w:rsidRPr="00675642">
        <w:t>naires par exemple</w:t>
      </w:r>
      <w:r>
        <w:t xml:space="preserve">, </w:t>
      </w:r>
      <w:r w:rsidR="00457E89" w:rsidRPr="00675642">
        <w:t>datent du commencement du monde</w:t>
      </w:r>
      <w:r>
        <w:t xml:space="preserve">. </w:t>
      </w:r>
      <w:r w:rsidR="00457E89" w:rsidRPr="00675642">
        <w:t>Ils sont éternels</w:t>
      </w:r>
      <w:r>
        <w:t xml:space="preserve">. </w:t>
      </w:r>
      <w:r w:rsidR="00457E89" w:rsidRPr="00675642">
        <w:t>Ils doivent faire frémir l</w:t>
      </w:r>
      <w:r>
        <w:t>’</w:t>
      </w:r>
      <w:r w:rsidR="00457E89" w:rsidRPr="00675642">
        <w:t>air sur leur passage comme font les prières</w:t>
      </w:r>
      <w:r>
        <w:t xml:space="preserve">. </w:t>
      </w:r>
      <w:r w:rsidR="00457E89" w:rsidRPr="00675642">
        <w:t>J</w:t>
      </w:r>
      <w:r>
        <w:t>’</w:t>
      </w:r>
      <w:r w:rsidR="00457E89" w:rsidRPr="00675642">
        <w:t>ai remarqué que Bari dressait fréquemment les oreilles</w:t>
      </w:r>
      <w:r>
        <w:t xml:space="preserve">, </w:t>
      </w:r>
      <w:r w:rsidR="00457E89" w:rsidRPr="00675642">
        <w:t>comme s</w:t>
      </w:r>
      <w:r>
        <w:t>’</w:t>
      </w:r>
      <w:r w:rsidR="00457E89" w:rsidRPr="00675642">
        <w:t>il entendait passer quelque chose que nous ne percevions pas</w:t>
      </w:r>
      <w:r>
        <w:t xml:space="preserve">. </w:t>
      </w:r>
      <w:r w:rsidR="00457E89" w:rsidRPr="00675642">
        <w:t>Il aime probablement la m</w:t>
      </w:r>
      <w:r w:rsidR="00457E89" w:rsidRPr="00675642">
        <w:t>u</w:t>
      </w:r>
      <w:r w:rsidR="00457E89" w:rsidRPr="00675642">
        <w:t>sique</w:t>
      </w:r>
      <w:r>
        <w:t>.</w:t>
      </w:r>
    </w:p>
    <w:p w14:paraId="709370C3" w14:textId="77777777" w:rsidR="00EE5875" w:rsidRDefault="00EE5875" w:rsidP="00457E89">
      <w:r>
        <w:t>— </w:t>
      </w:r>
      <w:r w:rsidR="00457E89" w:rsidRPr="00675642">
        <w:t>Mon cher ami</w:t>
      </w:r>
      <w:r>
        <w:t xml:space="preserve">, </w:t>
      </w:r>
      <w:r w:rsidR="00457E89" w:rsidRPr="00675642">
        <w:t>lui dit Dan Yack</w:t>
      </w:r>
      <w:r>
        <w:t xml:space="preserve">, </w:t>
      </w:r>
      <w:r w:rsidR="00457E89" w:rsidRPr="00675642">
        <w:t>parlez-moi russe</w:t>
      </w:r>
      <w:r>
        <w:t xml:space="preserve">, </w:t>
      </w:r>
      <w:r w:rsidR="00457E89" w:rsidRPr="00675642">
        <w:t>si vous voulez</w:t>
      </w:r>
      <w:r>
        <w:t xml:space="preserve">, </w:t>
      </w:r>
      <w:r w:rsidR="00457E89" w:rsidRPr="00675642">
        <w:t>je vous comprendrai</w:t>
      </w:r>
      <w:r>
        <w:t xml:space="preserve"> ; </w:t>
      </w:r>
      <w:r w:rsidR="00457E89" w:rsidRPr="00675642">
        <w:t>mais ne me parlez pas ch</w:t>
      </w:r>
      <w:r w:rsidR="00457E89" w:rsidRPr="00675642">
        <w:t>i</w:t>
      </w:r>
      <w:r w:rsidR="00457E89" w:rsidRPr="00675642">
        <w:t>nois</w:t>
      </w:r>
      <w:r>
        <w:t xml:space="preserve">, </w:t>
      </w:r>
      <w:r w:rsidR="00457E89" w:rsidRPr="00675642">
        <w:t>je ne suis pas assez savant</w:t>
      </w:r>
      <w:r>
        <w:t xml:space="preserve">. </w:t>
      </w:r>
      <w:r w:rsidR="00457E89" w:rsidRPr="00675642">
        <w:t>Quant à la musique</w:t>
      </w:r>
      <w:r>
        <w:t xml:space="preserve">, </w:t>
      </w:r>
      <w:r w:rsidR="00457E89" w:rsidRPr="00675642">
        <w:t>je puis vous g</w:t>
      </w:r>
      <w:r w:rsidR="00457E89" w:rsidRPr="00675642">
        <w:t>a</w:t>
      </w:r>
      <w:r w:rsidR="00457E89" w:rsidRPr="00675642">
        <w:t>rantir que vous vous trompez</w:t>
      </w:r>
      <w:r>
        <w:t xml:space="preserve">. </w:t>
      </w:r>
      <w:r w:rsidR="00457E89" w:rsidRPr="00675642">
        <w:t>Bari</w:t>
      </w:r>
      <w:r>
        <w:t xml:space="preserve">, </w:t>
      </w:r>
      <w:r w:rsidR="00457E89" w:rsidRPr="00675642">
        <w:t>tout comme votre grand ami le musicien</w:t>
      </w:r>
      <w:r>
        <w:t xml:space="preserve">, </w:t>
      </w:r>
      <w:r w:rsidR="00457E89" w:rsidRPr="00675642">
        <w:t>a horreur de mes phonos</w:t>
      </w:r>
      <w:r>
        <w:t xml:space="preserve">. </w:t>
      </w:r>
      <w:r w:rsidR="00457E89" w:rsidRPr="00675642">
        <w:t>C</w:t>
      </w:r>
      <w:r>
        <w:t>’</w:t>
      </w:r>
      <w:r w:rsidR="00457E89" w:rsidRPr="00675642">
        <w:t>est triste à dire</w:t>
      </w:r>
      <w:r>
        <w:t xml:space="preserve">, </w:t>
      </w:r>
      <w:r w:rsidR="00457E89" w:rsidRPr="00675642">
        <w:t>mais c</w:t>
      </w:r>
      <w:r>
        <w:t>’</w:t>
      </w:r>
      <w:r w:rsidR="00457E89" w:rsidRPr="00675642">
        <w:t>est ainsi</w:t>
      </w:r>
      <w:r>
        <w:t xml:space="preserve">, </w:t>
      </w:r>
      <w:r w:rsidR="00457E89" w:rsidRPr="00675642">
        <w:t>jamais je n</w:t>
      </w:r>
      <w:r>
        <w:t>’</w:t>
      </w:r>
      <w:r w:rsidR="00457E89" w:rsidRPr="00675642">
        <w:t>ai pu lui jouer un air</w:t>
      </w:r>
      <w:r>
        <w:t>.</w:t>
      </w:r>
    </w:p>
    <w:p w14:paraId="0B793AE2" w14:textId="77777777" w:rsidR="00EE5875" w:rsidRDefault="00EE5875" w:rsidP="00457E89">
      <w:r>
        <w:t>— </w:t>
      </w:r>
      <w:r w:rsidR="00457E89" w:rsidRPr="00675642">
        <w:t>Chez nous</w:t>
      </w:r>
      <w:r>
        <w:t xml:space="preserve">, </w:t>
      </w:r>
      <w:r w:rsidR="00457E89" w:rsidRPr="00675642">
        <w:t>en Russie</w:t>
      </w:r>
      <w:r>
        <w:t xml:space="preserve">, </w:t>
      </w:r>
      <w:r w:rsidR="00457E89" w:rsidRPr="00675642">
        <w:t>on est très superstitieux</w:t>
      </w:r>
      <w:r>
        <w:t xml:space="preserve">. </w:t>
      </w:r>
      <w:r w:rsidR="00457E89" w:rsidRPr="00675642">
        <w:t>Dans mon village j</w:t>
      </w:r>
      <w:r>
        <w:t>’</w:t>
      </w:r>
      <w:r w:rsidR="00457E89" w:rsidRPr="00675642">
        <w:t>ai toujours entendu dire que le chien est un animal mystique</w:t>
      </w:r>
      <w:r>
        <w:t xml:space="preserve">, </w:t>
      </w:r>
      <w:r w:rsidR="00457E89" w:rsidRPr="00675642">
        <w:t>expliquait Ivan</w:t>
      </w:r>
      <w:r>
        <w:t xml:space="preserve">. </w:t>
      </w:r>
      <w:r w:rsidR="00457E89" w:rsidRPr="00675642">
        <w:t>On prétend que Dieu l</w:t>
      </w:r>
      <w:r>
        <w:t>’</w:t>
      </w:r>
      <w:r w:rsidR="00457E89" w:rsidRPr="00675642">
        <w:t>a placé auprès de l</w:t>
      </w:r>
      <w:r>
        <w:t>’</w:t>
      </w:r>
      <w:r w:rsidR="00457E89" w:rsidRPr="00675642">
        <w:t>homme pour supporter la mauvaise humeur de son maître temporaire</w:t>
      </w:r>
      <w:r>
        <w:t xml:space="preserve">, </w:t>
      </w:r>
      <w:r w:rsidR="00457E89" w:rsidRPr="00675642">
        <w:t>voire ses coups</w:t>
      </w:r>
      <w:r>
        <w:t xml:space="preserve">. </w:t>
      </w:r>
      <w:r w:rsidR="00457E89" w:rsidRPr="00675642">
        <w:t>Toujours est-il qu</w:t>
      </w:r>
      <w:r>
        <w:t>’</w:t>
      </w:r>
      <w:r w:rsidR="00457E89" w:rsidRPr="00675642">
        <w:t>en caressant un chien vous lui passez votre nervosisme</w:t>
      </w:r>
      <w:r>
        <w:t xml:space="preserve">. </w:t>
      </w:r>
      <w:r w:rsidR="00457E89" w:rsidRPr="00675642">
        <w:t>C</w:t>
      </w:r>
      <w:r>
        <w:t>’</w:t>
      </w:r>
      <w:r w:rsidR="00457E89" w:rsidRPr="00675642">
        <w:t>est une décharge</w:t>
      </w:r>
      <w:r>
        <w:t xml:space="preserve">. </w:t>
      </w:r>
      <w:r w:rsidR="00457E89" w:rsidRPr="00675642">
        <w:t>A</w:t>
      </w:r>
      <w:r w:rsidR="00457E89" w:rsidRPr="00675642">
        <w:t>u</w:t>
      </w:r>
      <w:r w:rsidR="00457E89" w:rsidRPr="00675642">
        <w:t>jourd</w:t>
      </w:r>
      <w:r>
        <w:t>’</w:t>
      </w:r>
      <w:r w:rsidR="00457E89" w:rsidRPr="00675642">
        <w:t>hui encore les sorciers</w:t>
      </w:r>
      <w:r>
        <w:t xml:space="preserve">, </w:t>
      </w:r>
      <w:r w:rsidR="00457E89" w:rsidRPr="00675642">
        <w:t>les rebouteux emploient beaucoup le chien dans les cas de possession</w:t>
      </w:r>
      <w:r>
        <w:t xml:space="preserve">. </w:t>
      </w:r>
      <w:r w:rsidR="00457E89" w:rsidRPr="00675642">
        <w:t>Et jusqu</w:t>
      </w:r>
      <w:r>
        <w:t>’</w:t>
      </w:r>
      <w:r w:rsidR="00457E89" w:rsidRPr="00675642">
        <w:t>aux bergers</w:t>
      </w:r>
      <w:r>
        <w:t xml:space="preserve">, </w:t>
      </w:r>
      <w:r w:rsidR="00457E89" w:rsidRPr="00675642">
        <w:t>qui sont toujours un peu noueurs d</w:t>
      </w:r>
      <w:r>
        <w:t>’</w:t>
      </w:r>
      <w:r w:rsidR="00457E89" w:rsidRPr="00675642">
        <w:t>aiguillette</w:t>
      </w:r>
      <w:r>
        <w:t xml:space="preserve">, </w:t>
      </w:r>
      <w:r w:rsidR="00457E89" w:rsidRPr="00675642">
        <w:t>ils ne jurent que par leur chien en vous jetant un sort</w:t>
      </w:r>
      <w:r>
        <w:t xml:space="preserve">. </w:t>
      </w:r>
      <w:r w:rsidR="00457E89" w:rsidRPr="00675642">
        <w:t>Toutes les paysannes de chez nous attribuent de grandes vertus amoureuses à certains e</w:t>
      </w:r>
      <w:r w:rsidR="00457E89" w:rsidRPr="00675642">
        <w:t>x</w:t>
      </w:r>
      <w:r w:rsidR="00457E89" w:rsidRPr="00675642">
        <w:t>créments du chien</w:t>
      </w:r>
      <w:r>
        <w:t xml:space="preserve">. </w:t>
      </w:r>
      <w:r w:rsidR="00457E89" w:rsidRPr="00675642">
        <w:t>Personnellement</w:t>
      </w:r>
      <w:r>
        <w:t xml:space="preserve">, </w:t>
      </w:r>
      <w:r w:rsidR="00457E89" w:rsidRPr="00675642">
        <w:t>je suis convaincu que le chien est un être intermédiaire entre les autres animaux et l</w:t>
      </w:r>
      <w:r>
        <w:t>’</w:t>
      </w:r>
      <w:r w:rsidR="00457E89" w:rsidRPr="00675642">
        <w:t>homme</w:t>
      </w:r>
      <w:r>
        <w:t xml:space="preserve">, </w:t>
      </w:r>
      <w:r w:rsidR="00457E89" w:rsidRPr="00675642">
        <w:t>une espèce d</w:t>
      </w:r>
      <w:r>
        <w:t>’</w:t>
      </w:r>
      <w:r w:rsidR="00457E89" w:rsidRPr="00675642">
        <w:t xml:space="preserve">ange </w:t>
      </w:r>
      <w:r w:rsidR="00457E89" w:rsidRPr="00675642">
        <w:lastRenderedPageBreak/>
        <w:t>inférieur</w:t>
      </w:r>
      <w:r>
        <w:t xml:space="preserve">, </w:t>
      </w:r>
      <w:r w:rsidR="00457E89" w:rsidRPr="00675642">
        <w:t>comme il y a des anges supérieurs qui sont les intermédiaires entre les hommes et Dieu</w:t>
      </w:r>
      <w:r>
        <w:t xml:space="preserve">, </w:t>
      </w:r>
      <w:r w:rsidR="00457E89" w:rsidRPr="00675642">
        <w:t>les gardiens vigilants de la prière</w:t>
      </w:r>
      <w:r>
        <w:t xml:space="preserve">, </w:t>
      </w:r>
      <w:r w:rsidR="00457E89" w:rsidRPr="00675642">
        <w:t>les chiens du paradis</w:t>
      </w:r>
      <w:r>
        <w:t xml:space="preserve">. </w:t>
      </w:r>
      <w:r w:rsidR="00457E89" w:rsidRPr="00675642">
        <w:t>Et comme les anges aiment la musique</w:t>
      </w:r>
      <w:r>
        <w:t xml:space="preserve">, </w:t>
      </w:r>
      <w:r w:rsidR="00457E89" w:rsidRPr="00675642">
        <w:t>les chiens ne doivent pas la détester</w:t>
      </w:r>
      <w:r>
        <w:t xml:space="preserve">. </w:t>
      </w:r>
      <w:r w:rsidR="00457E89" w:rsidRPr="00675642">
        <w:t>Ce sont peut-être nos instruments</w:t>
      </w:r>
      <w:r>
        <w:t xml:space="preserve">, </w:t>
      </w:r>
      <w:r w:rsidR="00457E89" w:rsidRPr="00675642">
        <w:t>à vent</w:t>
      </w:r>
      <w:r>
        <w:t xml:space="preserve">, </w:t>
      </w:r>
      <w:r w:rsidR="00457E89" w:rsidRPr="00675642">
        <w:t>à cordes</w:t>
      </w:r>
      <w:r>
        <w:t xml:space="preserve">, </w:t>
      </w:r>
      <w:r w:rsidR="00457E89" w:rsidRPr="00675642">
        <w:t>à percussion</w:t>
      </w:r>
      <w:r>
        <w:t xml:space="preserve">, </w:t>
      </w:r>
      <w:r w:rsidR="00457E89" w:rsidRPr="00675642">
        <w:t>qui ne leur plaisent pas</w:t>
      </w:r>
      <w:r>
        <w:t>.</w:t>
      </w:r>
    </w:p>
    <w:p w14:paraId="2B15E7A4" w14:textId="77777777" w:rsidR="00EE5875" w:rsidRDefault="00EE5875" w:rsidP="00457E89">
      <w:r>
        <w:t>— </w:t>
      </w:r>
      <w:r w:rsidR="00457E89" w:rsidRPr="00675642">
        <w:t>Oui</w:t>
      </w:r>
      <w:r>
        <w:t xml:space="preserve">, </w:t>
      </w:r>
      <w:r w:rsidR="00457E89" w:rsidRPr="00675642">
        <w:t>ça leur fait mal aux dents</w:t>
      </w:r>
      <w:r>
        <w:t xml:space="preserve">, </w:t>
      </w:r>
      <w:r w:rsidR="00457E89" w:rsidRPr="00675642">
        <w:t>dit Dan Yack</w:t>
      </w:r>
      <w:r>
        <w:t xml:space="preserve">. </w:t>
      </w:r>
      <w:r w:rsidR="00457E89" w:rsidRPr="00675642">
        <w:t>Vous êtes amusant</w:t>
      </w:r>
      <w:r>
        <w:t xml:space="preserve">, </w:t>
      </w:r>
      <w:r w:rsidR="00457E89" w:rsidRPr="00675642">
        <w:t>Ivan</w:t>
      </w:r>
      <w:r>
        <w:t xml:space="preserve">, </w:t>
      </w:r>
      <w:r w:rsidR="00457E89" w:rsidRPr="00675642">
        <w:t>mais ne continuez pas à me parler russe</w:t>
      </w:r>
      <w:r>
        <w:t xml:space="preserve">, </w:t>
      </w:r>
      <w:r w:rsidR="00457E89" w:rsidRPr="00675642">
        <w:t>je ne comprends plus</w:t>
      </w:r>
      <w:r>
        <w:t xml:space="preserve">. </w:t>
      </w:r>
      <w:r w:rsidR="00457E89" w:rsidRPr="00675642">
        <w:t>Moi</w:t>
      </w:r>
      <w:r>
        <w:t xml:space="preserve">, </w:t>
      </w:r>
      <w:r w:rsidR="00457E89" w:rsidRPr="00675642">
        <w:t>je n</w:t>
      </w:r>
      <w:r>
        <w:t>’</w:t>
      </w:r>
      <w:r w:rsidR="00457E89" w:rsidRPr="00675642">
        <w:t>aime pas la musique</w:t>
      </w:r>
      <w:r>
        <w:t xml:space="preserve">, </w:t>
      </w:r>
      <w:r w:rsidR="00457E89" w:rsidRPr="00675642">
        <w:t>j</w:t>
      </w:r>
      <w:r>
        <w:t>’</w:t>
      </w:r>
      <w:r w:rsidR="00457E89" w:rsidRPr="00675642">
        <w:t>aime mes phonos</w:t>
      </w:r>
      <w:r>
        <w:t xml:space="preserve">. </w:t>
      </w:r>
      <w:r w:rsidR="00457E89" w:rsidRPr="00675642">
        <w:t>Y a-t-il un phonographe dans votre village</w:t>
      </w:r>
      <w:r>
        <w:t> ?</w:t>
      </w:r>
    </w:p>
    <w:p w14:paraId="5A766286" w14:textId="77777777" w:rsidR="00EE5875" w:rsidRDefault="00EE5875" w:rsidP="00457E89">
      <w:r>
        <w:t>— </w:t>
      </w:r>
      <w:r w:rsidR="00457E89" w:rsidRPr="00675642">
        <w:t xml:space="preserve">Le fils du pope en avait rapporté un de la ville de </w:t>
      </w:r>
      <w:proofErr w:type="spellStart"/>
      <w:r w:rsidR="00457E89" w:rsidRPr="00675642">
        <w:t>Ta</w:t>
      </w:r>
      <w:r w:rsidR="00457E89" w:rsidRPr="00675642">
        <w:t>m</w:t>
      </w:r>
      <w:r w:rsidR="00457E89" w:rsidRPr="00675642">
        <w:t>boff</w:t>
      </w:r>
      <w:proofErr w:type="spellEnd"/>
      <w:r>
        <w:t xml:space="preserve">. </w:t>
      </w:r>
      <w:r w:rsidR="00457E89" w:rsidRPr="00675642">
        <w:t>Mais son père l</w:t>
      </w:r>
      <w:r>
        <w:t>’</w:t>
      </w:r>
      <w:r w:rsidR="00457E89" w:rsidRPr="00675642">
        <w:t>a porté au monastère pour le faire exorc</w:t>
      </w:r>
      <w:r w:rsidR="00457E89" w:rsidRPr="00675642">
        <w:t>i</w:t>
      </w:r>
      <w:r w:rsidR="00457E89" w:rsidRPr="00675642">
        <w:t>ser</w:t>
      </w:r>
      <w:r>
        <w:t xml:space="preserve">. </w:t>
      </w:r>
      <w:r w:rsidR="00457E89" w:rsidRPr="00675642">
        <w:t>Il croyait qu</w:t>
      </w:r>
      <w:r>
        <w:t>’</w:t>
      </w:r>
      <w:r w:rsidR="00457E89" w:rsidRPr="00675642">
        <w:t>il y avait un démon dans l</w:t>
      </w:r>
      <w:r>
        <w:t>’</w:t>
      </w:r>
      <w:r w:rsidR="00457E89" w:rsidRPr="00675642">
        <w:t>appareil</w:t>
      </w:r>
      <w:r>
        <w:t>.</w:t>
      </w:r>
    </w:p>
    <w:p w14:paraId="63CF6977" w14:textId="77777777" w:rsidR="00EE5875" w:rsidRDefault="00EE5875" w:rsidP="00457E89">
      <w:r>
        <w:t>— </w:t>
      </w:r>
      <w:r w:rsidR="00457E89" w:rsidRPr="00675642">
        <w:t>Non</w:t>
      </w:r>
      <w:r>
        <w:t> !</w:t>
      </w:r>
    </w:p>
    <w:p w14:paraId="5B286A35" w14:textId="77777777" w:rsidR="00EE5875" w:rsidRDefault="00EE5875" w:rsidP="00457E89">
      <w:r>
        <w:t>— </w:t>
      </w:r>
      <w:r w:rsidR="00457E89" w:rsidRPr="00675642">
        <w:t>Si</w:t>
      </w:r>
      <w:r>
        <w:t xml:space="preserve"> ! </w:t>
      </w:r>
      <w:r w:rsidR="00457E89" w:rsidRPr="00675642">
        <w:t>Les moines ont exorcisé la machine parlante</w:t>
      </w:r>
      <w:r>
        <w:t xml:space="preserve">, </w:t>
      </w:r>
      <w:r w:rsidR="00457E89" w:rsidRPr="00675642">
        <w:t>puis l</w:t>
      </w:r>
      <w:r>
        <w:t>’</w:t>
      </w:r>
      <w:r w:rsidR="00457E89" w:rsidRPr="00675642">
        <w:t>ont enterrée au fond du cimetière</w:t>
      </w:r>
      <w:r>
        <w:t xml:space="preserve">, </w:t>
      </w:r>
      <w:r w:rsidR="00457E89" w:rsidRPr="00675642">
        <w:t>dans le coin des suicidés</w:t>
      </w:r>
      <w:r>
        <w:t>.</w:t>
      </w:r>
    </w:p>
    <w:p w14:paraId="071F1EFF" w14:textId="77777777" w:rsidR="00EE5875" w:rsidRDefault="00EE5875" w:rsidP="00457E89">
      <w:r>
        <w:t>— </w:t>
      </w:r>
      <w:r w:rsidR="00457E89" w:rsidRPr="00675642">
        <w:t>Ils n</w:t>
      </w:r>
      <w:r>
        <w:t>’</w:t>
      </w:r>
      <w:r w:rsidR="00457E89" w:rsidRPr="00675642">
        <w:t>avaient peut-être pas tort</w:t>
      </w:r>
      <w:r>
        <w:t xml:space="preserve">, </w:t>
      </w:r>
      <w:r w:rsidR="00457E89" w:rsidRPr="00675642">
        <w:t>vous verrez</w:t>
      </w:r>
      <w:r>
        <w:t xml:space="preserve">. </w:t>
      </w:r>
      <w:r w:rsidR="00457E89" w:rsidRPr="00675642">
        <w:t>Il faudra que je vous fasse entendre un jour mon disque de l</w:t>
      </w:r>
      <w:r>
        <w:t>’</w:t>
      </w:r>
      <w:r w:rsidR="00457E89" w:rsidRPr="00675642">
        <w:t>otarie</w:t>
      </w:r>
      <w:r>
        <w:t xml:space="preserve">, </w:t>
      </w:r>
      <w:r w:rsidR="00457E89" w:rsidRPr="00675642">
        <w:t>promit Dan Yack</w:t>
      </w:r>
      <w:r>
        <w:t xml:space="preserve">. </w:t>
      </w:r>
      <w:r w:rsidR="00457E89" w:rsidRPr="00675642">
        <w:t>Mais dites-moi</w:t>
      </w:r>
      <w:r>
        <w:t xml:space="preserve">, </w:t>
      </w:r>
      <w:r w:rsidR="00457E89" w:rsidRPr="00675642">
        <w:t>mon ami</w:t>
      </w:r>
      <w:r>
        <w:t xml:space="preserve">, </w:t>
      </w:r>
      <w:r w:rsidR="00457E89" w:rsidRPr="00675642">
        <w:t>moi</w:t>
      </w:r>
      <w:r>
        <w:t xml:space="preserve">, </w:t>
      </w:r>
      <w:r w:rsidR="00457E89" w:rsidRPr="00675642">
        <w:t>je passerais pour un diable dans votre pays</w:t>
      </w:r>
      <w:r>
        <w:t> ?</w:t>
      </w:r>
    </w:p>
    <w:p w14:paraId="7FCF23F6" w14:textId="77777777" w:rsidR="00EE5875" w:rsidRDefault="00EE5875" w:rsidP="00457E89">
      <w:r>
        <w:t>— </w:t>
      </w:r>
      <w:r w:rsidR="00457E89" w:rsidRPr="00675642">
        <w:t>Oh</w:t>
      </w:r>
      <w:r>
        <w:t xml:space="preserve"> ! </w:t>
      </w:r>
      <w:r w:rsidR="00457E89" w:rsidRPr="00675642">
        <w:t>vous</w:t>
      </w:r>
      <w:r>
        <w:t xml:space="preserve"> ! </w:t>
      </w:r>
      <w:r w:rsidR="00457E89" w:rsidRPr="00675642">
        <w:t>dit Ivan rougissant</w:t>
      </w:r>
      <w:r>
        <w:t>.</w:t>
      </w:r>
    </w:p>
    <w:p w14:paraId="43B8D71E" w14:textId="77777777" w:rsidR="00EE5875" w:rsidRDefault="00EE5875" w:rsidP="00457E89">
      <w:r>
        <w:t>— </w:t>
      </w:r>
      <w:r w:rsidR="00457E89" w:rsidRPr="00675642">
        <w:t>Oui</w:t>
      </w:r>
      <w:r>
        <w:t xml:space="preserve">, </w:t>
      </w:r>
      <w:r w:rsidR="00457E89" w:rsidRPr="00675642">
        <w:t>moi</w:t>
      </w:r>
      <w:r>
        <w:t xml:space="preserve">, </w:t>
      </w:r>
      <w:r w:rsidR="00457E89" w:rsidRPr="00675642">
        <w:t>qu</w:t>
      </w:r>
      <w:r>
        <w:t>’</w:t>
      </w:r>
      <w:r w:rsidR="00457E89" w:rsidRPr="00675642">
        <w:t>est-ce qu</w:t>
      </w:r>
      <w:r>
        <w:t>’</w:t>
      </w:r>
      <w:r w:rsidR="00457E89" w:rsidRPr="00675642">
        <w:t>on ferait de moi dans votre vi</w:t>
      </w:r>
      <w:r w:rsidR="00457E89" w:rsidRPr="00675642">
        <w:t>l</w:t>
      </w:r>
      <w:r w:rsidR="00457E89" w:rsidRPr="00675642">
        <w:t>lage</w:t>
      </w:r>
      <w:r>
        <w:t xml:space="preserve">, </w:t>
      </w:r>
      <w:r w:rsidR="00457E89" w:rsidRPr="00675642">
        <w:t>dites</w:t>
      </w:r>
      <w:r>
        <w:t> ?</w:t>
      </w:r>
    </w:p>
    <w:p w14:paraId="0F8749A7" w14:textId="77777777" w:rsidR="00EE5875" w:rsidRDefault="00EE5875" w:rsidP="00457E89">
      <w:r>
        <w:t>— </w:t>
      </w:r>
      <w:r w:rsidR="00457E89" w:rsidRPr="00675642">
        <w:t>Vous</w:t>
      </w:r>
      <w:r>
        <w:t xml:space="preserve">, </w:t>
      </w:r>
      <w:r w:rsidR="00457E89" w:rsidRPr="00675642">
        <w:t>je vous aime</w:t>
      </w:r>
      <w:r>
        <w:t xml:space="preserve"> ! </w:t>
      </w:r>
      <w:r w:rsidR="00457E89" w:rsidRPr="00675642">
        <w:t xml:space="preserve">avoua </w:t>
      </w:r>
      <w:proofErr w:type="spellStart"/>
      <w:r w:rsidR="00457E89" w:rsidRPr="00675642">
        <w:t>Sabakoff</w:t>
      </w:r>
      <w:proofErr w:type="spellEnd"/>
      <w:r>
        <w:t>.</w:t>
      </w:r>
    </w:p>
    <w:p w14:paraId="1DE738EE" w14:textId="77777777" w:rsidR="00EE5875" w:rsidRDefault="00457E89" w:rsidP="00457E89">
      <w:pPr>
        <w:spacing w:before="1440"/>
      </w:pPr>
      <w:r w:rsidRPr="00675642">
        <w:lastRenderedPageBreak/>
        <w:t>Un jour</w:t>
      </w:r>
      <w:r w:rsidR="00EE5875">
        <w:t xml:space="preserve">, </w:t>
      </w:r>
      <w:r w:rsidRPr="00675642">
        <w:t>les ombres de la terre projetées sur le ciel par le soleil</w:t>
      </w:r>
      <w:r w:rsidR="00EE5875">
        <w:t xml:space="preserve">, </w:t>
      </w:r>
      <w:r w:rsidRPr="00675642">
        <w:t>à mesure qu</w:t>
      </w:r>
      <w:r w:rsidR="00EE5875">
        <w:t>’</w:t>
      </w:r>
      <w:r w:rsidRPr="00675642">
        <w:t>il se déplaçait au-dessous de l</w:t>
      </w:r>
      <w:r w:rsidR="00EE5875">
        <w:t>’</w:t>
      </w:r>
      <w:r w:rsidRPr="00675642">
        <w:t>horizon nord</w:t>
      </w:r>
      <w:r w:rsidR="00EE5875">
        <w:t xml:space="preserve">, </w:t>
      </w:r>
      <w:r w:rsidRPr="00675642">
        <w:t>étaient très nettement visibles du sommet du pic Brown</w:t>
      </w:r>
      <w:r w:rsidR="00EE5875">
        <w:t xml:space="preserve">. </w:t>
      </w:r>
      <w:r w:rsidRPr="00675642">
        <w:t>Une raie foncée</w:t>
      </w:r>
      <w:r w:rsidR="00EE5875">
        <w:t xml:space="preserve">, </w:t>
      </w:r>
      <w:r w:rsidRPr="00675642">
        <w:t>inclinée à gauche et formant un angle aigu avec l</w:t>
      </w:r>
      <w:r w:rsidR="00EE5875">
        <w:t>’</w:t>
      </w:r>
      <w:r w:rsidRPr="00675642">
        <w:t>horizon</w:t>
      </w:r>
      <w:r w:rsidR="00EE5875">
        <w:t xml:space="preserve">, </w:t>
      </w:r>
      <w:r w:rsidRPr="00675642">
        <w:t>apparaissait à l</w:t>
      </w:r>
      <w:r w:rsidR="00EE5875">
        <w:t>’</w:t>
      </w:r>
      <w:r w:rsidRPr="00675642">
        <w:t>ouest de l</w:t>
      </w:r>
      <w:r w:rsidR="00EE5875">
        <w:t>’</w:t>
      </w:r>
      <w:r w:rsidRPr="00675642">
        <w:t>île Young</w:t>
      </w:r>
      <w:r w:rsidR="00EE5875">
        <w:t xml:space="preserve">, </w:t>
      </w:r>
      <w:r w:rsidRPr="00675642">
        <w:t>très haute</w:t>
      </w:r>
      <w:r w:rsidR="00EE5875">
        <w:t xml:space="preserve">, </w:t>
      </w:r>
      <w:r w:rsidRPr="00675642">
        <w:t>avec</w:t>
      </w:r>
      <w:r w:rsidR="00EE5875">
        <w:t xml:space="preserve">, </w:t>
      </w:r>
      <w:r w:rsidRPr="00675642">
        <w:t>à droite</w:t>
      </w:r>
      <w:r w:rsidR="00EE5875">
        <w:t xml:space="preserve">, </w:t>
      </w:r>
      <w:r w:rsidRPr="00675642">
        <w:t>le pic Freeman</w:t>
      </w:r>
      <w:r w:rsidR="00EE5875">
        <w:t xml:space="preserve">, </w:t>
      </w:r>
      <w:r w:rsidRPr="00675642">
        <w:t>en partie voilé par des nuages violets</w:t>
      </w:r>
      <w:r w:rsidR="00EE5875">
        <w:t xml:space="preserve">. </w:t>
      </w:r>
      <w:r w:rsidRPr="00675642">
        <w:t>Peu à peu</w:t>
      </w:r>
      <w:r w:rsidR="00EE5875">
        <w:t xml:space="preserve">, </w:t>
      </w:r>
      <w:r w:rsidRPr="00675642">
        <w:t>cette raie devint verticale</w:t>
      </w:r>
      <w:r w:rsidR="00EE5875">
        <w:t xml:space="preserve">, </w:t>
      </w:r>
      <w:r w:rsidRPr="00675642">
        <w:t>pour s</w:t>
      </w:r>
      <w:r w:rsidR="00EE5875">
        <w:t>’</w:t>
      </w:r>
      <w:r w:rsidRPr="00675642">
        <w:t>incliner et tomber</w:t>
      </w:r>
      <w:r w:rsidR="00EE5875">
        <w:t xml:space="preserve">, </w:t>
      </w:r>
      <w:r w:rsidRPr="00675642">
        <w:t>en formant un angle de plus en plus petit</w:t>
      </w:r>
      <w:r w:rsidR="00EE5875">
        <w:t xml:space="preserve">. </w:t>
      </w:r>
      <w:r w:rsidRPr="00675642">
        <w:t>En même temps deux autres ombres étaient visibles</w:t>
      </w:r>
      <w:r w:rsidR="00EE5875">
        <w:t xml:space="preserve">, </w:t>
      </w:r>
      <w:r w:rsidRPr="00675642">
        <w:t>l</w:t>
      </w:r>
      <w:r w:rsidR="00EE5875">
        <w:t>’</w:t>
      </w:r>
      <w:r w:rsidRPr="00675642">
        <w:t>une verticale</w:t>
      </w:r>
      <w:r w:rsidR="00EE5875">
        <w:t xml:space="preserve">, </w:t>
      </w:r>
      <w:r w:rsidRPr="00675642">
        <w:t>l</w:t>
      </w:r>
      <w:r w:rsidR="00EE5875">
        <w:t>’</w:t>
      </w:r>
      <w:r w:rsidRPr="00675642">
        <w:t>autre inclinée vers l</w:t>
      </w:r>
      <w:r w:rsidR="00EE5875">
        <w:t>’</w:t>
      </w:r>
      <w:r w:rsidRPr="00675642">
        <w:t>est</w:t>
      </w:r>
      <w:r w:rsidR="00EE5875">
        <w:t xml:space="preserve">. </w:t>
      </w:r>
      <w:r w:rsidRPr="00675642">
        <w:t>Le phénomène ressemblait alors à une flèche renve</w:t>
      </w:r>
      <w:r w:rsidRPr="00675642">
        <w:t>r</w:t>
      </w:r>
      <w:r w:rsidRPr="00675642">
        <w:t>sée</w:t>
      </w:r>
      <w:r w:rsidR="00EE5875">
        <w:t>.</w:t>
      </w:r>
    </w:p>
    <w:p w14:paraId="22FA4CC3" w14:textId="77777777" w:rsidR="00EE5875" w:rsidRDefault="00EE5875" w:rsidP="00457E89">
      <w:r>
        <w:t>— </w:t>
      </w:r>
      <w:r w:rsidR="00457E89" w:rsidRPr="00675642">
        <w:t>C</w:t>
      </w:r>
      <w:r>
        <w:t>’</w:t>
      </w:r>
      <w:r w:rsidR="00457E89" w:rsidRPr="00675642">
        <w:t>est extraordinaire</w:t>
      </w:r>
      <w:r>
        <w:t xml:space="preserve"> ! </w:t>
      </w:r>
      <w:r w:rsidR="00457E89" w:rsidRPr="00675642">
        <w:t>s</w:t>
      </w:r>
      <w:r>
        <w:t>’</w:t>
      </w:r>
      <w:r w:rsidR="00457E89" w:rsidRPr="00675642">
        <w:t xml:space="preserve">écria Ivan </w:t>
      </w:r>
      <w:proofErr w:type="spellStart"/>
      <w:r w:rsidR="00457E89" w:rsidRPr="00675642">
        <w:t>Sabakoff</w:t>
      </w:r>
      <w:proofErr w:type="spellEnd"/>
      <w:r>
        <w:t xml:space="preserve">. </w:t>
      </w:r>
      <w:r w:rsidR="00457E89" w:rsidRPr="00675642">
        <w:t>On dirait une leçon figurée de la mécanique céleste avec</w:t>
      </w:r>
      <w:r>
        <w:t xml:space="preserve">, </w:t>
      </w:r>
      <w:r w:rsidR="00457E89" w:rsidRPr="00675642">
        <w:t>comme démonstr</w:t>
      </w:r>
      <w:r w:rsidR="00457E89" w:rsidRPr="00675642">
        <w:t>a</w:t>
      </w:r>
      <w:r w:rsidR="00457E89" w:rsidRPr="00675642">
        <w:t>tion de la théorie du mouvement des astres</w:t>
      </w:r>
      <w:r>
        <w:t xml:space="preserve">, </w:t>
      </w:r>
      <w:r w:rsidR="00457E89" w:rsidRPr="00675642">
        <w:t>une bougie qui se promènerait derrière des corps en papier</w:t>
      </w:r>
      <w:r>
        <w:t xml:space="preserve">. </w:t>
      </w:r>
      <w:r w:rsidR="00457E89" w:rsidRPr="00675642">
        <w:t>C</w:t>
      </w:r>
      <w:r>
        <w:t>’</w:t>
      </w:r>
      <w:r w:rsidR="00457E89" w:rsidRPr="00675642">
        <w:t>est admirable</w:t>
      </w:r>
      <w:r>
        <w:t> !</w:t>
      </w:r>
    </w:p>
    <w:p w14:paraId="2BB1C6E9" w14:textId="77777777" w:rsidR="00EE5875" w:rsidRDefault="00EE5875" w:rsidP="00457E89">
      <w:r>
        <w:t>— </w:t>
      </w:r>
      <w:r w:rsidR="00457E89" w:rsidRPr="00675642">
        <w:t>Je crois que l</w:t>
      </w:r>
      <w:r>
        <w:t>’</w:t>
      </w:r>
      <w:r w:rsidR="00457E89" w:rsidRPr="00675642">
        <w:t xml:space="preserve">île </w:t>
      </w:r>
      <w:proofErr w:type="spellStart"/>
      <w:r w:rsidR="00457E89" w:rsidRPr="00675642">
        <w:t>Strown</w:t>
      </w:r>
      <w:proofErr w:type="spellEnd"/>
      <w:r w:rsidR="00457E89" w:rsidRPr="00675642">
        <w:t xml:space="preserve"> doit être pour quelque chose dans ces lignes d</w:t>
      </w:r>
      <w:r>
        <w:t>’</w:t>
      </w:r>
      <w:r w:rsidR="00457E89" w:rsidRPr="00675642">
        <w:t>ombre opaque</w:t>
      </w:r>
      <w:r>
        <w:t xml:space="preserve">, </w:t>
      </w:r>
      <w:r w:rsidR="00457E89" w:rsidRPr="00675642">
        <w:t>dit Dan Yack</w:t>
      </w:r>
      <w:r>
        <w:t xml:space="preserve">. </w:t>
      </w:r>
      <w:r w:rsidR="00457E89" w:rsidRPr="00675642">
        <w:t>Elle doit se tro</w:t>
      </w:r>
      <w:r w:rsidR="00457E89" w:rsidRPr="00675642">
        <w:t>u</w:t>
      </w:r>
      <w:r w:rsidR="00457E89" w:rsidRPr="00675642">
        <w:t>ver en face de nous</w:t>
      </w:r>
      <w:r>
        <w:t xml:space="preserve">, </w:t>
      </w:r>
      <w:r w:rsidR="00457E89" w:rsidRPr="00675642">
        <w:t>devant le soleil</w:t>
      </w:r>
      <w:r>
        <w:t xml:space="preserve">. </w:t>
      </w:r>
      <w:r w:rsidR="00457E89" w:rsidRPr="00675642">
        <w:t>Elle est trop basse pour que nous l</w:t>
      </w:r>
      <w:r>
        <w:t>’</w:t>
      </w:r>
      <w:r w:rsidR="00457E89" w:rsidRPr="00675642">
        <w:t>apercevions d</w:t>
      </w:r>
      <w:r>
        <w:t>’</w:t>
      </w:r>
      <w:r w:rsidR="00457E89" w:rsidRPr="00675642">
        <w:t>ici</w:t>
      </w:r>
      <w:r>
        <w:t xml:space="preserve">. </w:t>
      </w:r>
      <w:r w:rsidR="00457E89" w:rsidRPr="00675642">
        <w:t>Les phoquiers l</w:t>
      </w:r>
      <w:r>
        <w:t>’</w:t>
      </w:r>
      <w:r w:rsidR="00457E89" w:rsidRPr="00675642">
        <w:t>appelaient l</w:t>
      </w:r>
      <w:r>
        <w:t>’</w:t>
      </w:r>
      <w:r w:rsidR="00457E89" w:rsidRPr="00675642">
        <w:t>île Noire</w:t>
      </w:r>
      <w:r>
        <w:t>.</w:t>
      </w:r>
    </w:p>
    <w:p w14:paraId="5A375203" w14:textId="77777777" w:rsidR="00EE5875" w:rsidRDefault="00EE5875" w:rsidP="00457E89">
      <w:r>
        <w:t>— </w:t>
      </w:r>
      <w:r w:rsidR="00457E89" w:rsidRPr="00675642">
        <w:t>Et dire que nous n</w:t>
      </w:r>
      <w:r>
        <w:t>’</w:t>
      </w:r>
      <w:r w:rsidR="00457E89" w:rsidRPr="00675642">
        <w:t>avons vu bouger que des ombres et que c</w:t>
      </w:r>
      <w:r>
        <w:t>’</w:t>
      </w:r>
      <w:r w:rsidR="00457E89" w:rsidRPr="00675642">
        <w:t>est le soleil</w:t>
      </w:r>
      <w:r>
        <w:t xml:space="preserve"> ! </w:t>
      </w:r>
      <w:r w:rsidR="00457E89" w:rsidRPr="00675642">
        <w:t>s</w:t>
      </w:r>
      <w:r>
        <w:t>’</w:t>
      </w:r>
      <w:r w:rsidR="00457E89" w:rsidRPr="00675642">
        <w:t>écria Ivan</w:t>
      </w:r>
      <w:r>
        <w:t>.</w:t>
      </w:r>
    </w:p>
    <w:p w14:paraId="43A275FF" w14:textId="77777777" w:rsidR="00EE5875" w:rsidRDefault="00EE5875" w:rsidP="00457E89">
      <w:r>
        <w:t>— </w:t>
      </w:r>
      <w:r w:rsidR="00457E89" w:rsidRPr="00675642">
        <w:t>Vous verrez le soleil demain</w:t>
      </w:r>
      <w:r>
        <w:t xml:space="preserve">, </w:t>
      </w:r>
      <w:r w:rsidR="00457E89" w:rsidRPr="00675642">
        <w:t>dit Dan Yack</w:t>
      </w:r>
      <w:r>
        <w:t>.</w:t>
      </w:r>
    </w:p>
    <w:p w14:paraId="6465A4BC" w14:textId="77777777" w:rsidR="00EE5875" w:rsidRDefault="00EE5875" w:rsidP="00457E89">
      <w:r>
        <w:t>— </w:t>
      </w:r>
      <w:r w:rsidR="00457E89" w:rsidRPr="00675642">
        <w:t>Demain</w:t>
      </w:r>
      <w:r>
        <w:t xml:space="preserve">, </w:t>
      </w:r>
      <w:r w:rsidR="00457E89" w:rsidRPr="00675642">
        <w:t>vous en êtes sûr</w:t>
      </w:r>
      <w:r>
        <w:t> ?</w:t>
      </w:r>
    </w:p>
    <w:p w14:paraId="4DBE5459" w14:textId="77777777" w:rsidR="00EE5875" w:rsidRDefault="00EE5875" w:rsidP="00457E89">
      <w:r>
        <w:t>— </w:t>
      </w:r>
      <w:r w:rsidR="00457E89" w:rsidRPr="00675642">
        <w:t>Oui</w:t>
      </w:r>
      <w:r>
        <w:t xml:space="preserve">, </w:t>
      </w:r>
      <w:r w:rsidR="00457E89" w:rsidRPr="00675642">
        <w:t>c</w:t>
      </w:r>
      <w:r>
        <w:t>’</w:t>
      </w:r>
      <w:r w:rsidR="00457E89" w:rsidRPr="00675642">
        <w:t>est</w:t>
      </w:r>
      <w:r>
        <w:t>…</w:t>
      </w:r>
    </w:p>
    <w:p w14:paraId="0FB51E79" w14:textId="77777777" w:rsidR="00EE5875" w:rsidRDefault="00EE5875" w:rsidP="00457E89">
      <w:r>
        <w:t>— </w:t>
      </w:r>
      <w:r w:rsidR="00457E89" w:rsidRPr="00675642">
        <w:t>Vous me le promettez</w:t>
      </w:r>
      <w:r>
        <w:t> ?</w:t>
      </w:r>
    </w:p>
    <w:p w14:paraId="77046619" w14:textId="77777777" w:rsidR="00EE5875" w:rsidRDefault="00EE5875" w:rsidP="00457E89">
      <w:r>
        <w:t>— </w:t>
      </w:r>
      <w:r w:rsidR="00457E89" w:rsidRPr="00675642">
        <w:t>Oui</w:t>
      </w:r>
      <w:r>
        <w:t xml:space="preserve">. </w:t>
      </w:r>
      <w:r w:rsidR="00457E89" w:rsidRPr="00675642">
        <w:t>D</w:t>
      </w:r>
      <w:r>
        <w:t>’</w:t>
      </w:r>
      <w:r w:rsidR="00457E89" w:rsidRPr="00675642">
        <w:t>ailleurs voici venir le printemps</w:t>
      </w:r>
      <w:r>
        <w:t>.</w:t>
      </w:r>
    </w:p>
    <w:p w14:paraId="35CB17FA" w14:textId="77777777" w:rsidR="00EE5875" w:rsidRDefault="00EE5875" w:rsidP="00457E89">
      <w:r>
        <w:lastRenderedPageBreak/>
        <w:t>— </w:t>
      </w:r>
      <w:r w:rsidR="00457E89" w:rsidRPr="00675642">
        <w:t>À quoi voyez-vous ça</w:t>
      </w:r>
      <w:r>
        <w:t> ?</w:t>
      </w:r>
    </w:p>
    <w:p w14:paraId="49DA02C6" w14:textId="77777777" w:rsidR="00EE5875" w:rsidRDefault="00EE5875" w:rsidP="00457E89">
      <w:r>
        <w:t>— </w:t>
      </w:r>
      <w:r w:rsidR="00457E89" w:rsidRPr="00675642">
        <w:t>Ma provision de vétyver s</w:t>
      </w:r>
      <w:r>
        <w:t>’</w:t>
      </w:r>
      <w:r w:rsidR="00457E89" w:rsidRPr="00675642">
        <w:t>épuise</w:t>
      </w:r>
      <w:r>
        <w:t>.</w:t>
      </w:r>
    </w:p>
    <w:p w14:paraId="3681BFEE" w14:textId="77777777" w:rsidR="00EE5875" w:rsidRDefault="00EE5875" w:rsidP="00457E89">
      <w:r>
        <w:t>— </w:t>
      </w:r>
      <w:r w:rsidR="00457E89" w:rsidRPr="00675642">
        <w:t>Quel bonheur</w:t>
      </w:r>
      <w:r>
        <w:t xml:space="preserve"> ! </w:t>
      </w:r>
      <w:r w:rsidR="00457E89" w:rsidRPr="00675642">
        <w:t>s</w:t>
      </w:r>
      <w:r>
        <w:t>’</w:t>
      </w:r>
      <w:r w:rsidR="00457E89" w:rsidRPr="00675642">
        <w:t xml:space="preserve">écria Ivan </w:t>
      </w:r>
      <w:proofErr w:type="spellStart"/>
      <w:r w:rsidR="00457E89" w:rsidRPr="00675642">
        <w:t>Sabakoff</w:t>
      </w:r>
      <w:proofErr w:type="spellEnd"/>
      <w:r>
        <w:t xml:space="preserve">. </w:t>
      </w:r>
      <w:r w:rsidR="00457E89" w:rsidRPr="00675642">
        <w:t>Dan Yack</w:t>
      </w:r>
      <w:r>
        <w:t xml:space="preserve">, </w:t>
      </w:r>
      <w:r w:rsidR="00457E89" w:rsidRPr="00675642">
        <w:t>perme</w:t>
      </w:r>
      <w:r w:rsidR="00457E89" w:rsidRPr="00675642">
        <w:t>t</w:t>
      </w:r>
      <w:r w:rsidR="00457E89" w:rsidRPr="00675642">
        <w:t>tez-moi de vous embrasser</w:t>
      </w:r>
      <w:r>
        <w:t xml:space="preserve"> ! </w:t>
      </w:r>
      <w:r w:rsidR="00457E89" w:rsidRPr="00675642">
        <w:t>Le soleil</w:t>
      </w:r>
      <w:r>
        <w:t xml:space="preserve"> ! </w:t>
      </w:r>
      <w:r w:rsidR="00457E89" w:rsidRPr="00675642">
        <w:t>Le soleil</w:t>
      </w:r>
      <w:r>
        <w:t xml:space="preserve"> ! </w:t>
      </w:r>
      <w:r w:rsidR="00457E89" w:rsidRPr="00675642">
        <w:t>Je vais po</w:t>
      </w:r>
      <w:r w:rsidR="00457E89" w:rsidRPr="00675642">
        <w:t>u</w:t>
      </w:r>
      <w:r w:rsidR="00457E89" w:rsidRPr="00675642">
        <w:t>voir travailler</w:t>
      </w:r>
      <w:r>
        <w:t> !</w:t>
      </w:r>
    </w:p>
    <w:p w14:paraId="448E9987" w14:textId="77777777" w:rsidR="00EE5875" w:rsidRDefault="00457E89" w:rsidP="00457E89">
      <w:r w:rsidRPr="00675642">
        <w:t>Après une longue étreinte les deux hommes rentrèrent en courant à la maison</w:t>
      </w:r>
      <w:r w:rsidR="00EE5875">
        <w:t>.</w:t>
      </w:r>
    </w:p>
    <w:p w14:paraId="1F332A81" w14:textId="77777777" w:rsidR="00EE5875" w:rsidRDefault="00457E89" w:rsidP="00457E89">
      <w:r w:rsidRPr="00675642">
        <w:t>Le soleil</w:t>
      </w:r>
      <w:r w:rsidR="00EE5875">
        <w:t xml:space="preserve"> ! </w:t>
      </w:r>
      <w:r w:rsidRPr="00675642">
        <w:t>Le soleil</w:t>
      </w:r>
      <w:r w:rsidR="00EE5875">
        <w:t> !</w:t>
      </w:r>
    </w:p>
    <w:p w14:paraId="524E7AF3" w14:textId="77777777" w:rsidR="00EE5875" w:rsidRDefault="00457E89" w:rsidP="00457E89">
      <w:pPr>
        <w:spacing w:before="1440"/>
      </w:pPr>
      <w:r w:rsidRPr="00675642">
        <w:t>Le lendemain matin</w:t>
      </w:r>
      <w:r w:rsidR="00EE5875">
        <w:t xml:space="preserve">, </w:t>
      </w:r>
      <w:r w:rsidRPr="00675642">
        <w:t>Dan Yack s</w:t>
      </w:r>
      <w:r w:rsidR="00EE5875">
        <w:t>’</w:t>
      </w:r>
      <w:r w:rsidRPr="00675642">
        <w:t>était levé d</w:t>
      </w:r>
      <w:r w:rsidR="00EE5875">
        <w:t>’</w:t>
      </w:r>
      <w:r w:rsidRPr="00675642">
        <w:t>un bond</w:t>
      </w:r>
      <w:r w:rsidR="00EE5875">
        <w:t>.</w:t>
      </w:r>
    </w:p>
    <w:p w14:paraId="45B4C35B" w14:textId="08F24BB1" w:rsidR="00457E89" w:rsidRPr="00675642" w:rsidRDefault="00EE5875" w:rsidP="00457E89">
      <w:r>
        <w:t>« </w:t>
      </w:r>
      <w:r w:rsidR="00457E89" w:rsidRPr="00675642">
        <w:t>Il est plus de sept heures</w:t>
      </w:r>
      <w:r>
        <w:t xml:space="preserve">, </w:t>
      </w:r>
      <w:r w:rsidR="00457E89" w:rsidRPr="00675642">
        <w:t>pensait-il</w:t>
      </w:r>
      <w:r>
        <w:t xml:space="preserve">. </w:t>
      </w:r>
      <w:r w:rsidR="00457E89" w:rsidRPr="00675642">
        <w:t>J</w:t>
      </w:r>
      <w:r>
        <w:t>’</w:t>
      </w:r>
      <w:r w:rsidR="00457E89" w:rsidRPr="00675642">
        <w:t>ai dû dormir lon</w:t>
      </w:r>
      <w:r w:rsidR="00457E89" w:rsidRPr="00675642">
        <w:t>g</w:t>
      </w:r>
      <w:r w:rsidR="00457E89" w:rsidRPr="00675642">
        <w:t>temps</w:t>
      </w:r>
      <w:r>
        <w:t xml:space="preserve">, </w:t>
      </w:r>
      <w:r w:rsidR="00457E89" w:rsidRPr="00675642">
        <w:t>il est tard</w:t>
      </w:r>
      <w:r>
        <w:t>. »</w:t>
      </w:r>
    </w:p>
    <w:p w14:paraId="620F4AF3" w14:textId="77777777" w:rsidR="00EE5875" w:rsidRDefault="00457E89" w:rsidP="00457E89">
      <w:r w:rsidRPr="00675642">
        <w:t>Il regardait autour de lui</w:t>
      </w:r>
      <w:r w:rsidR="00EE5875">
        <w:t xml:space="preserve">, </w:t>
      </w:r>
      <w:r w:rsidRPr="00675642">
        <w:t>ennuyé</w:t>
      </w:r>
      <w:r w:rsidR="00EE5875">
        <w:t>.</w:t>
      </w:r>
    </w:p>
    <w:p w14:paraId="49955FDD" w14:textId="77777777" w:rsidR="00EE5875" w:rsidRDefault="00457E89" w:rsidP="00457E89">
      <w:r w:rsidRPr="00675642">
        <w:t xml:space="preserve">Bari était étendu sur la couchette de </w:t>
      </w:r>
      <w:proofErr w:type="spellStart"/>
      <w:r w:rsidRPr="00675642">
        <w:t>Lamont</w:t>
      </w:r>
      <w:proofErr w:type="spellEnd"/>
      <w:r w:rsidR="00EE5875">
        <w:t xml:space="preserve">. </w:t>
      </w:r>
      <w:r w:rsidRPr="00675642">
        <w:t>André était à sa table à écrire</w:t>
      </w:r>
      <w:r w:rsidR="00EE5875">
        <w:t xml:space="preserve">. </w:t>
      </w:r>
      <w:r w:rsidRPr="00675642">
        <w:t>Dans son coin</w:t>
      </w:r>
      <w:r w:rsidR="00EE5875">
        <w:t xml:space="preserve">, </w:t>
      </w:r>
      <w:proofErr w:type="spellStart"/>
      <w:r w:rsidRPr="00675642">
        <w:t>Goischman</w:t>
      </w:r>
      <w:proofErr w:type="spellEnd"/>
      <w:r w:rsidR="00EE5875">
        <w:t xml:space="preserve">, </w:t>
      </w:r>
      <w:r w:rsidRPr="00675642">
        <w:t>énorme et dégonflé comme un édredon</w:t>
      </w:r>
      <w:r w:rsidR="00EE5875">
        <w:t xml:space="preserve">. </w:t>
      </w:r>
      <w:r w:rsidRPr="00675642">
        <w:t>Ivan était déjà sorti</w:t>
      </w:r>
      <w:r w:rsidR="00EE5875">
        <w:t xml:space="preserve">, </w:t>
      </w:r>
      <w:r w:rsidRPr="00675642">
        <w:t>en emportant ses o</w:t>
      </w:r>
      <w:r w:rsidRPr="00675642">
        <w:t>u</w:t>
      </w:r>
      <w:r w:rsidRPr="00675642">
        <w:t>tils de sculpteur</w:t>
      </w:r>
      <w:r w:rsidR="00EE5875">
        <w:t>.</w:t>
      </w:r>
    </w:p>
    <w:p w14:paraId="3C5B4829" w14:textId="77777777" w:rsidR="00EE5875" w:rsidRDefault="00457E89" w:rsidP="00457E89">
      <w:r w:rsidRPr="00675642">
        <w:t>Le soleil</w:t>
      </w:r>
      <w:r w:rsidR="00EE5875">
        <w:t xml:space="preserve"> ! </w:t>
      </w:r>
      <w:r w:rsidRPr="00675642">
        <w:t>Le soleil</w:t>
      </w:r>
      <w:r w:rsidR="00EE5875">
        <w:t> !</w:t>
      </w:r>
    </w:p>
    <w:p w14:paraId="3ED986F2" w14:textId="028B7D87" w:rsidR="00457E89" w:rsidRPr="00675642" w:rsidRDefault="00EE5875" w:rsidP="00457E89">
      <w:r>
        <w:t>« </w:t>
      </w:r>
      <w:r w:rsidR="00457E89" w:rsidRPr="00675642">
        <w:t>Attendez un peu</w:t>
      </w:r>
      <w:r>
        <w:t xml:space="preserve">, </w:t>
      </w:r>
      <w:r w:rsidR="00457E89" w:rsidRPr="00675642">
        <w:t>pensait Dan Yack</w:t>
      </w:r>
      <w:r>
        <w:t xml:space="preserve">, </w:t>
      </w:r>
      <w:r w:rsidR="00457E89" w:rsidRPr="00675642">
        <w:t>je vous réserve une surprise</w:t>
      </w:r>
      <w:r>
        <w:t>. »</w:t>
      </w:r>
    </w:p>
    <w:p w14:paraId="4001C0B8" w14:textId="77777777" w:rsidR="00EE5875" w:rsidRDefault="00457E89" w:rsidP="00457E89">
      <w:r w:rsidRPr="00675642">
        <w:t>Et il s</w:t>
      </w:r>
      <w:r w:rsidR="00EE5875">
        <w:t>’</w:t>
      </w:r>
      <w:r w:rsidRPr="00675642">
        <w:t>affaira</w:t>
      </w:r>
      <w:r w:rsidR="00EE5875">
        <w:t>.</w:t>
      </w:r>
    </w:p>
    <w:p w14:paraId="41E1CB12" w14:textId="77777777" w:rsidR="00EE5875" w:rsidRDefault="00457E89" w:rsidP="00457E89">
      <w:r w:rsidRPr="00675642">
        <w:t>Il remonta tous ses phonographes</w:t>
      </w:r>
      <w:r w:rsidR="00EE5875">
        <w:t xml:space="preserve">, </w:t>
      </w:r>
      <w:r w:rsidRPr="00675642">
        <w:t>tous ses gramophones et les installa par rang de taille sur la grande table</w:t>
      </w:r>
      <w:r w:rsidR="00EE5875">
        <w:t xml:space="preserve">. </w:t>
      </w:r>
      <w:r w:rsidRPr="00675642">
        <w:t>Puis il les équipa d</w:t>
      </w:r>
      <w:r w:rsidR="00EE5875">
        <w:t>’</w:t>
      </w:r>
      <w:r w:rsidRPr="00675642">
        <w:t>un disque ou d</w:t>
      </w:r>
      <w:r w:rsidR="00EE5875">
        <w:t>’</w:t>
      </w:r>
      <w:r w:rsidRPr="00675642">
        <w:t>un rouleau</w:t>
      </w:r>
      <w:r w:rsidR="00EE5875">
        <w:t xml:space="preserve">. </w:t>
      </w:r>
      <w:r w:rsidRPr="00675642">
        <w:t>Puis</w:t>
      </w:r>
      <w:r w:rsidR="00EE5875">
        <w:t xml:space="preserve">, </w:t>
      </w:r>
      <w:r w:rsidRPr="00675642">
        <w:t xml:space="preserve">passant aussi </w:t>
      </w:r>
      <w:r w:rsidRPr="00675642">
        <w:lastRenderedPageBreak/>
        <w:t>rapid</w:t>
      </w:r>
      <w:r w:rsidRPr="00675642">
        <w:t>e</w:t>
      </w:r>
      <w:r w:rsidRPr="00675642">
        <w:t>ment que possible de l</w:t>
      </w:r>
      <w:r w:rsidR="00EE5875">
        <w:t>’</w:t>
      </w:r>
      <w:r w:rsidRPr="00675642">
        <w:t>un à l</w:t>
      </w:r>
      <w:r w:rsidR="00EE5875">
        <w:t>’</w:t>
      </w:r>
      <w:r w:rsidRPr="00675642">
        <w:t>autre</w:t>
      </w:r>
      <w:r w:rsidR="00EE5875">
        <w:t xml:space="preserve">, </w:t>
      </w:r>
      <w:r w:rsidRPr="00675642">
        <w:t>il les mit tous en branle</w:t>
      </w:r>
      <w:r w:rsidR="00EE5875">
        <w:t xml:space="preserve">. </w:t>
      </w:r>
      <w:r w:rsidRPr="00675642">
        <w:t>Le déclic eut lieu presque simultanément</w:t>
      </w:r>
      <w:r w:rsidR="00EE5875">
        <w:t xml:space="preserve">. </w:t>
      </w:r>
      <w:r w:rsidRPr="00675642">
        <w:t>Les appareils se mirent à tourner</w:t>
      </w:r>
      <w:r w:rsidR="00EE5875">
        <w:t xml:space="preserve">. </w:t>
      </w:r>
      <w:r w:rsidRPr="00675642">
        <w:t>Il y eut un multiple ronron et une voix nasillarde cria</w:t>
      </w:r>
      <w:r w:rsidR="00EE5875">
        <w:t> :</w:t>
      </w:r>
    </w:p>
    <w:p w14:paraId="1F380ADB" w14:textId="77777777" w:rsidR="00EE5875" w:rsidRDefault="00EE5875" w:rsidP="00457E89">
      <w:pPr>
        <w:rPr>
          <w:i/>
          <w:iCs/>
        </w:rPr>
      </w:pPr>
      <w:r>
        <w:t>— </w:t>
      </w:r>
      <w:r w:rsidR="00457E89" w:rsidRPr="00675642">
        <w:rPr>
          <w:i/>
          <w:iCs/>
        </w:rPr>
        <w:t>La Marseillaise</w:t>
      </w:r>
      <w:r>
        <w:rPr>
          <w:i/>
          <w:iCs/>
        </w:rPr>
        <w:t xml:space="preserve"> !… </w:t>
      </w:r>
      <w:r w:rsidR="00457E89" w:rsidRPr="00675642">
        <w:rPr>
          <w:i/>
          <w:iCs/>
        </w:rPr>
        <w:t>exécutée par la fanfare de la Garde républicaine</w:t>
      </w:r>
      <w:r>
        <w:rPr>
          <w:i/>
          <w:iCs/>
        </w:rPr>
        <w:t> !…</w:t>
      </w:r>
    </w:p>
    <w:p w14:paraId="151071EF" w14:textId="77777777" w:rsidR="00EE5875" w:rsidRDefault="00457E89" w:rsidP="00457E89">
      <w:pPr>
        <w:rPr>
          <w:i/>
          <w:iCs/>
        </w:rPr>
      </w:pPr>
      <w:r w:rsidRPr="00675642">
        <w:t>Mais avant que cette phrase fût achevée</w:t>
      </w:r>
      <w:r w:rsidR="00EE5875">
        <w:t xml:space="preserve">, </w:t>
      </w:r>
      <w:r w:rsidRPr="00675642">
        <w:t>et la couvrant</w:t>
      </w:r>
      <w:r w:rsidR="00EE5875">
        <w:t xml:space="preserve">, </w:t>
      </w:r>
      <w:r w:rsidRPr="00675642">
        <w:t>deux appareils entonnèrent</w:t>
      </w:r>
      <w:r w:rsidR="00EE5875">
        <w:t xml:space="preserve">, </w:t>
      </w:r>
      <w:r w:rsidRPr="00675642">
        <w:t>à un quart de tour</w:t>
      </w:r>
      <w:r w:rsidR="00EE5875">
        <w:t xml:space="preserve">, </w:t>
      </w:r>
      <w:r w:rsidRPr="00675642">
        <w:t>lourdement</w:t>
      </w:r>
      <w:r w:rsidR="00EE5875">
        <w:t xml:space="preserve">, </w:t>
      </w:r>
      <w:r w:rsidRPr="00675642">
        <w:t>comme une décharge d</w:t>
      </w:r>
      <w:r w:rsidR="00EE5875">
        <w:t>’</w:t>
      </w:r>
      <w:r w:rsidRPr="00675642">
        <w:t>artillerie un matin de fête</w:t>
      </w:r>
      <w:r w:rsidR="00EE5875">
        <w:t xml:space="preserve"> : </w:t>
      </w:r>
      <w:proofErr w:type="spellStart"/>
      <w:r w:rsidRPr="00675642">
        <w:rPr>
          <w:i/>
          <w:iCs/>
        </w:rPr>
        <w:t>Bojé</w:t>
      </w:r>
      <w:proofErr w:type="spellEnd"/>
      <w:r w:rsidRPr="00675642">
        <w:rPr>
          <w:i/>
          <w:iCs/>
        </w:rPr>
        <w:t xml:space="preserve"> Tzara </w:t>
      </w:r>
      <w:proofErr w:type="spellStart"/>
      <w:r w:rsidRPr="00675642">
        <w:rPr>
          <w:i/>
          <w:iCs/>
        </w:rPr>
        <w:t>chranî</w:t>
      </w:r>
      <w:proofErr w:type="spellEnd"/>
      <w:r w:rsidR="00EE5875">
        <w:rPr>
          <w:i/>
          <w:iCs/>
        </w:rPr>
        <w:t xml:space="preserve">. </w:t>
      </w:r>
      <w:r w:rsidRPr="00675642">
        <w:t xml:space="preserve">Alors la Garde républicaine commença la </w:t>
      </w:r>
      <w:r w:rsidRPr="00675642">
        <w:rPr>
          <w:i/>
          <w:iCs/>
        </w:rPr>
        <w:t>Marseillaise</w:t>
      </w:r>
      <w:r w:rsidRPr="00675642">
        <w:t xml:space="preserve"> avec une grande démonstration de clairons et de tambours</w:t>
      </w:r>
      <w:r w:rsidR="00EE5875">
        <w:t xml:space="preserve">, </w:t>
      </w:r>
      <w:r w:rsidRPr="00675642">
        <w:t>ta</w:t>
      </w:r>
      <w:r w:rsidRPr="00675642">
        <w:t>n</w:t>
      </w:r>
      <w:r w:rsidRPr="00675642">
        <w:t>dis que d</w:t>
      </w:r>
      <w:r w:rsidR="00EE5875">
        <w:t>’</w:t>
      </w:r>
      <w:r w:rsidRPr="00675642">
        <w:t>un autre appareil sortaient à l</w:t>
      </w:r>
      <w:r w:rsidR="00EE5875">
        <w:t>’</w:t>
      </w:r>
      <w:r w:rsidRPr="00675642">
        <w:t>instant même les co</w:t>
      </w:r>
      <w:r w:rsidRPr="00675642">
        <w:t>r</w:t>
      </w:r>
      <w:r w:rsidRPr="00675642">
        <w:t xml:space="preserve">nemuses du </w:t>
      </w:r>
      <w:proofErr w:type="spellStart"/>
      <w:r w:rsidRPr="00675642">
        <w:rPr>
          <w:i/>
          <w:iCs/>
        </w:rPr>
        <w:t>God</w:t>
      </w:r>
      <w:proofErr w:type="spellEnd"/>
      <w:r w:rsidRPr="00675642">
        <w:rPr>
          <w:i/>
          <w:iCs/>
        </w:rPr>
        <w:t xml:space="preserve"> </w:t>
      </w:r>
      <w:proofErr w:type="spellStart"/>
      <w:r w:rsidRPr="00675642">
        <w:rPr>
          <w:i/>
          <w:iCs/>
        </w:rPr>
        <w:t>save</w:t>
      </w:r>
      <w:proofErr w:type="spellEnd"/>
      <w:r w:rsidRPr="00675642">
        <w:rPr>
          <w:i/>
          <w:iCs/>
        </w:rPr>
        <w:t xml:space="preserve"> the King</w:t>
      </w:r>
      <w:r w:rsidR="00EE5875">
        <w:rPr>
          <w:i/>
          <w:iCs/>
        </w:rPr>
        <w:t> !</w:t>
      </w:r>
    </w:p>
    <w:p w14:paraId="2F6EBD10" w14:textId="77777777" w:rsidR="00EE5875" w:rsidRDefault="00457E89" w:rsidP="00457E89">
      <w:r w:rsidRPr="00675642">
        <w:t>Tout cela faisait un joli charivari</w:t>
      </w:r>
      <w:r w:rsidR="00EE5875">
        <w:t xml:space="preserve">. </w:t>
      </w:r>
      <w:r w:rsidRPr="00675642">
        <w:t>Les appareils gueulaient à qui mieux mieux</w:t>
      </w:r>
      <w:r w:rsidR="00EE5875">
        <w:t>.</w:t>
      </w:r>
    </w:p>
    <w:p w14:paraId="344BCE70" w14:textId="77777777" w:rsidR="00EE5875" w:rsidRDefault="00EE5875" w:rsidP="00457E89">
      <w:r>
        <w:t>— </w:t>
      </w:r>
      <w:r w:rsidR="00457E89" w:rsidRPr="00675642">
        <w:t>Le soleil</w:t>
      </w:r>
      <w:r>
        <w:t xml:space="preserve"> ! </w:t>
      </w:r>
      <w:r w:rsidR="00457E89" w:rsidRPr="00675642">
        <w:t>Le soleil</w:t>
      </w:r>
      <w:r>
        <w:t xml:space="preserve"> ! </w:t>
      </w:r>
      <w:r w:rsidR="00457E89" w:rsidRPr="00675642">
        <w:t>hurlait Dan Yack</w:t>
      </w:r>
      <w:r>
        <w:t>.</w:t>
      </w:r>
    </w:p>
    <w:p w14:paraId="11CE18C3" w14:textId="77777777" w:rsidR="00EE5875" w:rsidRDefault="00457E89" w:rsidP="00457E89">
      <w:r w:rsidRPr="00675642">
        <w:t>Il était radieux</w:t>
      </w:r>
      <w:r w:rsidR="00EE5875">
        <w:t>.</w:t>
      </w:r>
    </w:p>
    <w:p w14:paraId="40907ECF" w14:textId="77777777" w:rsidR="00EE5875" w:rsidRDefault="00457E89" w:rsidP="00457E89">
      <w:r w:rsidRPr="00675642">
        <w:t xml:space="preserve">Il déclencha un dernier phono et la voix langoureuse de </w:t>
      </w:r>
      <w:proofErr w:type="spellStart"/>
      <w:r w:rsidRPr="00675642">
        <w:t>Fragson</w:t>
      </w:r>
      <w:proofErr w:type="spellEnd"/>
      <w:r w:rsidRPr="00675642">
        <w:t xml:space="preserve"> criait dans le tumulte</w:t>
      </w:r>
      <w:r w:rsidR="00EE5875">
        <w:t> :</w:t>
      </w:r>
    </w:p>
    <w:p w14:paraId="5CC52B7C" w14:textId="77777777" w:rsidR="00EE5875" w:rsidRDefault="00457E89" w:rsidP="00EE5875">
      <w:pPr>
        <w:pStyle w:val="Centr"/>
        <w:rPr>
          <w:i/>
          <w:iCs/>
        </w:rPr>
      </w:pPr>
      <w:r w:rsidRPr="00D81747">
        <w:rPr>
          <w:i/>
          <w:iCs/>
        </w:rPr>
        <w:t>Manon</w:t>
      </w:r>
      <w:r w:rsidR="00EE5875">
        <w:rPr>
          <w:i/>
          <w:iCs/>
        </w:rPr>
        <w:t xml:space="preserve">, – </w:t>
      </w:r>
      <w:r w:rsidRPr="00D81747">
        <w:rPr>
          <w:i/>
          <w:iCs/>
        </w:rPr>
        <w:t>voici le</w:t>
      </w:r>
      <w:r w:rsidR="00EE5875">
        <w:rPr>
          <w:i/>
          <w:iCs/>
        </w:rPr>
        <w:t xml:space="preserve"> – </w:t>
      </w:r>
      <w:proofErr w:type="spellStart"/>
      <w:r w:rsidRPr="00D81747">
        <w:rPr>
          <w:i/>
          <w:iCs/>
        </w:rPr>
        <w:t>sssoleil</w:t>
      </w:r>
      <w:proofErr w:type="spellEnd"/>
      <w:r w:rsidR="00EE5875">
        <w:rPr>
          <w:i/>
          <w:iCs/>
        </w:rPr>
        <w:t> !</w:t>
      </w:r>
    </w:p>
    <w:p w14:paraId="20051D67" w14:textId="77777777" w:rsidR="00EE5875" w:rsidRDefault="00457E89" w:rsidP="00457E89">
      <w:r w:rsidRPr="00675642">
        <w:t>Bari avait sauté du lit</w:t>
      </w:r>
      <w:r w:rsidR="00EE5875">
        <w:t xml:space="preserve">. </w:t>
      </w:r>
      <w:r w:rsidRPr="00675642">
        <w:t xml:space="preserve">André </w:t>
      </w:r>
      <w:proofErr w:type="spellStart"/>
      <w:r w:rsidRPr="00675642">
        <w:t>Lamont</w:t>
      </w:r>
      <w:proofErr w:type="spellEnd"/>
      <w:r w:rsidRPr="00675642">
        <w:t xml:space="preserve"> s</w:t>
      </w:r>
      <w:r w:rsidR="00EE5875">
        <w:t>’</w:t>
      </w:r>
      <w:r w:rsidRPr="00675642">
        <w:t>était levé comme mû lui aussi par un ressort</w:t>
      </w:r>
      <w:r w:rsidR="00EE5875">
        <w:t xml:space="preserve">. </w:t>
      </w:r>
      <w:r w:rsidRPr="00675642">
        <w:t>Il se tenait la tête à deux mains</w:t>
      </w:r>
      <w:r w:rsidR="00EE5875">
        <w:t xml:space="preserve">. </w:t>
      </w:r>
      <w:r w:rsidRPr="00675642">
        <w:t>Il trépignait</w:t>
      </w:r>
      <w:r w:rsidR="00EE5875">
        <w:t>.</w:t>
      </w:r>
    </w:p>
    <w:p w14:paraId="34218557" w14:textId="77777777" w:rsidR="00EE5875" w:rsidRDefault="00EE5875" w:rsidP="00457E89">
      <w:r>
        <w:t>— </w:t>
      </w:r>
      <w:r w:rsidR="00457E89" w:rsidRPr="00675642">
        <w:t>Ah</w:t>
      </w:r>
      <w:r>
        <w:t xml:space="preserve"> ! </w:t>
      </w:r>
      <w:r w:rsidR="00457E89" w:rsidRPr="00675642">
        <w:t>le salaud</w:t>
      </w:r>
      <w:r>
        <w:t xml:space="preserve">, </w:t>
      </w:r>
      <w:r w:rsidR="00457E89" w:rsidRPr="00675642">
        <w:t>le salaud</w:t>
      </w:r>
      <w:r>
        <w:t> !</w:t>
      </w:r>
    </w:p>
    <w:p w14:paraId="321BDDB6" w14:textId="77777777" w:rsidR="00EE5875" w:rsidRDefault="00457E89" w:rsidP="00457E89">
      <w:proofErr w:type="spellStart"/>
      <w:r w:rsidRPr="00675642">
        <w:t>Goischman</w:t>
      </w:r>
      <w:proofErr w:type="spellEnd"/>
      <w:r w:rsidRPr="00675642">
        <w:t xml:space="preserve"> ne bronchait pas</w:t>
      </w:r>
      <w:r w:rsidR="00EE5875">
        <w:t>.</w:t>
      </w:r>
    </w:p>
    <w:p w14:paraId="374934A1" w14:textId="77777777" w:rsidR="00EE5875" w:rsidRDefault="00457E89" w:rsidP="00EE5875">
      <w:pPr>
        <w:pStyle w:val="Centr"/>
        <w:rPr>
          <w:i/>
          <w:iCs/>
        </w:rPr>
      </w:pPr>
      <w:r w:rsidRPr="00D81747">
        <w:rPr>
          <w:i/>
          <w:iCs/>
        </w:rPr>
        <w:t>C</w:t>
      </w:r>
      <w:r w:rsidR="00EE5875">
        <w:rPr>
          <w:i/>
          <w:iCs/>
        </w:rPr>
        <w:t>’</w:t>
      </w:r>
      <w:r w:rsidRPr="00D81747">
        <w:rPr>
          <w:i/>
          <w:iCs/>
        </w:rPr>
        <w:t>est l</w:t>
      </w:r>
      <w:r w:rsidR="00EE5875">
        <w:rPr>
          <w:i/>
          <w:iCs/>
        </w:rPr>
        <w:t>’</w:t>
      </w:r>
      <w:r w:rsidRPr="00D81747">
        <w:rPr>
          <w:i/>
          <w:iCs/>
        </w:rPr>
        <w:t xml:space="preserve">amour-maître des </w:t>
      </w:r>
      <w:proofErr w:type="spellStart"/>
      <w:r w:rsidRPr="00D81747">
        <w:rPr>
          <w:i/>
          <w:iCs/>
        </w:rPr>
        <w:t>cho</w:t>
      </w:r>
      <w:proofErr w:type="spellEnd"/>
      <w:r w:rsidRPr="00D81747">
        <w:rPr>
          <w:i/>
          <w:iCs/>
        </w:rPr>
        <w:t>-ô-ses</w:t>
      </w:r>
      <w:r w:rsidR="00EE5875">
        <w:rPr>
          <w:i/>
          <w:iCs/>
        </w:rPr>
        <w:t>,</w:t>
      </w:r>
    </w:p>
    <w:p w14:paraId="33A79804" w14:textId="77777777" w:rsidR="00EE5875" w:rsidRDefault="00457E89" w:rsidP="00457E89">
      <w:pPr>
        <w:pStyle w:val="NormalSansIndent"/>
      </w:pPr>
      <w:r w:rsidRPr="00675642">
        <w:lastRenderedPageBreak/>
        <w:t xml:space="preserve">braillait </w:t>
      </w:r>
      <w:proofErr w:type="spellStart"/>
      <w:r w:rsidRPr="00675642">
        <w:t>Fragson</w:t>
      </w:r>
      <w:proofErr w:type="spellEnd"/>
      <w:r w:rsidRPr="00675642">
        <w:t xml:space="preserve"> enroué</w:t>
      </w:r>
      <w:r w:rsidR="00EE5875">
        <w:t xml:space="preserve">. </w:t>
      </w:r>
      <w:r w:rsidRPr="00675642">
        <w:t>Les machines luttaient de force et de vitesse</w:t>
      </w:r>
      <w:r w:rsidR="00EE5875">
        <w:t xml:space="preserve"> ; </w:t>
      </w:r>
      <w:r w:rsidRPr="00675642">
        <w:t>elles recommençaient toujours</w:t>
      </w:r>
      <w:r w:rsidR="00EE5875">
        <w:t xml:space="preserve"> ; </w:t>
      </w:r>
      <w:r w:rsidRPr="00675642">
        <w:t>elles n</w:t>
      </w:r>
      <w:r w:rsidR="00EE5875">
        <w:t>’</w:t>
      </w:r>
      <w:r w:rsidRPr="00675642">
        <w:t>étaient pas e</w:t>
      </w:r>
      <w:r w:rsidRPr="00675642">
        <w:t>n</w:t>
      </w:r>
      <w:r w:rsidRPr="00675642">
        <w:t>core aphones comme Dan Yack qui hurlait quand même</w:t>
      </w:r>
      <w:r w:rsidR="00EE5875">
        <w:t> :</w:t>
      </w:r>
    </w:p>
    <w:p w14:paraId="20BB63D5" w14:textId="77777777" w:rsidR="00EE5875" w:rsidRDefault="00EE5875" w:rsidP="00457E89">
      <w:r>
        <w:t>— </w:t>
      </w:r>
      <w:r w:rsidR="00457E89" w:rsidRPr="00675642">
        <w:t>Le soleil</w:t>
      </w:r>
      <w:r>
        <w:t xml:space="preserve"> ! </w:t>
      </w:r>
      <w:r w:rsidR="00457E89" w:rsidRPr="00675642">
        <w:t>le soleil</w:t>
      </w:r>
      <w:r>
        <w:t> !</w:t>
      </w:r>
    </w:p>
    <w:p w14:paraId="058F9BE2" w14:textId="77777777" w:rsidR="00EE5875" w:rsidRDefault="00457E89" w:rsidP="00457E89">
      <w:r w:rsidRPr="00675642">
        <w:t>Bari aboyait</w:t>
      </w:r>
      <w:r w:rsidR="00EE5875">
        <w:t>.</w:t>
      </w:r>
    </w:p>
    <w:p w14:paraId="6F7B0023" w14:textId="77777777" w:rsidR="00EE5875" w:rsidRDefault="00457E89" w:rsidP="00457E89">
      <w:proofErr w:type="spellStart"/>
      <w:r w:rsidRPr="00675642">
        <w:t>Goischman</w:t>
      </w:r>
      <w:proofErr w:type="spellEnd"/>
      <w:r w:rsidRPr="00675642">
        <w:t xml:space="preserve"> ne bronchait toujours pas</w:t>
      </w:r>
      <w:r w:rsidR="00EE5875">
        <w:t>.</w:t>
      </w:r>
    </w:p>
    <w:p w14:paraId="7C8C0FA2" w14:textId="77777777" w:rsidR="00EE5875" w:rsidRDefault="00EE5875" w:rsidP="00457E89">
      <w:r>
        <w:t>— </w:t>
      </w:r>
      <w:r w:rsidR="00457E89" w:rsidRPr="00675642">
        <w:t>Taisez-vous</w:t>
      </w:r>
      <w:r>
        <w:t xml:space="preserve"> ! </w:t>
      </w:r>
      <w:r w:rsidR="00457E89" w:rsidRPr="00675642">
        <w:t>taisez-vous</w:t>
      </w:r>
      <w:r>
        <w:t xml:space="preserve"> ! </w:t>
      </w:r>
      <w:r w:rsidR="00457E89" w:rsidRPr="00675642">
        <w:t xml:space="preserve">criait </w:t>
      </w:r>
      <w:proofErr w:type="spellStart"/>
      <w:r w:rsidR="00457E89" w:rsidRPr="00675642">
        <w:t>Lamont</w:t>
      </w:r>
      <w:proofErr w:type="spellEnd"/>
      <w:r w:rsidR="00457E89" w:rsidRPr="00675642">
        <w:t xml:space="preserve"> à Dan Yack</w:t>
      </w:r>
      <w:r>
        <w:t>.</w:t>
      </w:r>
    </w:p>
    <w:p w14:paraId="5FE1376B" w14:textId="77777777" w:rsidR="00EE5875" w:rsidRDefault="00457E89" w:rsidP="00457E89">
      <w:r w:rsidRPr="00675642">
        <w:t>Les appareils repartaient de plus belle</w:t>
      </w:r>
      <w:r w:rsidR="00EE5875">
        <w:t xml:space="preserve">. </w:t>
      </w:r>
      <w:r w:rsidRPr="00675642">
        <w:t>On entendait les cris des foules</w:t>
      </w:r>
      <w:r w:rsidR="00EE5875">
        <w:t xml:space="preserve">, </w:t>
      </w:r>
      <w:r w:rsidRPr="00675642">
        <w:t>des applaudissements</w:t>
      </w:r>
      <w:r w:rsidR="00EE5875">
        <w:t xml:space="preserve">, </w:t>
      </w:r>
      <w:r w:rsidRPr="00675642">
        <w:t>des milliers de voix</w:t>
      </w:r>
      <w:r w:rsidR="00EE5875">
        <w:t xml:space="preserve">, </w:t>
      </w:r>
      <w:r w:rsidRPr="00675642">
        <w:t>des trompettes</w:t>
      </w:r>
      <w:r w:rsidR="00EE5875">
        <w:t xml:space="preserve">, </w:t>
      </w:r>
      <w:r w:rsidRPr="00675642">
        <w:t>le brouhaha des cortèges</w:t>
      </w:r>
      <w:r w:rsidR="00EE5875">
        <w:t xml:space="preserve">, </w:t>
      </w:r>
      <w:r w:rsidRPr="00675642">
        <w:t>un million de pas tra</w:t>
      </w:r>
      <w:r w:rsidRPr="00675642">
        <w:t>î</w:t>
      </w:r>
      <w:r w:rsidRPr="00675642">
        <w:t>nards</w:t>
      </w:r>
      <w:r w:rsidR="00EE5875">
        <w:t>.</w:t>
      </w:r>
    </w:p>
    <w:p w14:paraId="56C66816" w14:textId="77777777" w:rsidR="00EE5875" w:rsidRDefault="00457E89" w:rsidP="00457E89">
      <w:r w:rsidRPr="00675642">
        <w:t xml:space="preserve">Enfin le tsar mourut sur une dernière cadence de </w:t>
      </w:r>
      <w:proofErr w:type="spellStart"/>
      <w:r w:rsidRPr="00675642">
        <w:rPr>
          <w:i/>
          <w:iCs/>
        </w:rPr>
        <w:t>pfoû-pfoû</w:t>
      </w:r>
      <w:proofErr w:type="spellEnd"/>
      <w:r w:rsidR="00EE5875">
        <w:rPr>
          <w:i/>
          <w:iCs/>
        </w:rPr>
        <w:t xml:space="preserve"> ; </w:t>
      </w:r>
      <w:r w:rsidRPr="00675642">
        <w:t>puis ce fut au tour du King de se taire</w:t>
      </w:r>
      <w:r w:rsidR="00EE5875">
        <w:t xml:space="preserve"> ; </w:t>
      </w:r>
      <w:r w:rsidRPr="00675642">
        <w:t xml:space="preserve">la </w:t>
      </w:r>
      <w:r w:rsidRPr="00675642">
        <w:rPr>
          <w:i/>
          <w:iCs/>
        </w:rPr>
        <w:t>Marseillaise</w:t>
      </w:r>
      <w:r w:rsidRPr="00675642">
        <w:t xml:space="preserve"> roulait toujours</w:t>
      </w:r>
      <w:r w:rsidR="00EE5875">
        <w:t xml:space="preserve">, </w:t>
      </w:r>
      <w:r w:rsidRPr="00675642">
        <w:t>guerrière et démocrate</w:t>
      </w:r>
      <w:r w:rsidR="00EE5875">
        <w:t xml:space="preserve"> ; </w:t>
      </w:r>
      <w:r w:rsidRPr="00675642">
        <w:t>elle s</w:t>
      </w:r>
      <w:r w:rsidR="00EE5875">
        <w:t>’</w:t>
      </w:r>
      <w:r w:rsidRPr="00675642">
        <w:t>arrêta net sur un coup de grosse caisse</w:t>
      </w:r>
      <w:r w:rsidR="00EE5875">
        <w:t>.</w:t>
      </w:r>
    </w:p>
    <w:p w14:paraId="0CCC96E3" w14:textId="77777777" w:rsidR="00EE5875" w:rsidRDefault="00457E89" w:rsidP="00457E89">
      <w:proofErr w:type="spellStart"/>
      <w:r w:rsidRPr="00675642">
        <w:rPr>
          <w:i/>
          <w:iCs/>
        </w:rPr>
        <w:t>rrrrrrrerererererârârârârârârâ</w:t>
      </w:r>
      <w:proofErr w:type="spellEnd"/>
      <w:r w:rsidR="00EE5875">
        <w:rPr>
          <w:i/>
          <w:iCs/>
        </w:rPr>
        <w:t xml:space="preserve">… </w:t>
      </w:r>
      <w:r w:rsidRPr="00675642">
        <w:t>faisaient les disques à l</w:t>
      </w:r>
      <w:r w:rsidR="00EE5875">
        <w:t>’</w:t>
      </w:r>
      <w:r w:rsidRPr="00675642">
        <w:t>agonie</w:t>
      </w:r>
      <w:r w:rsidR="00EE5875">
        <w:t>.</w:t>
      </w:r>
    </w:p>
    <w:p w14:paraId="6C45C9A0" w14:textId="77777777" w:rsidR="00EE5875" w:rsidRDefault="00457E89" w:rsidP="00457E89">
      <w:r w:rsidRPr="00675642">
        <w:t>Seule</w:t>
      </w:r>
      <w:r w:rsidR="00EE5875">
        <w:t xml:space="preserve">, </w:t>
      </w:r>
      <w:r w:rsidRPr="00675642">
        <w:t xml:space="preserve">la voix de plus en plus langoureuse de </w:t>
      </w:r>
      <w:proofErr w:type="spellStart"/>
      <w:r w:rsidRPr="00675642">
        <w:t>Fragson</w:t>
      </w:r>
      <w:proofErr w:type="spellEnd"/>
      <w:r w:rsidRPr="00675642">
        <w:t xml:space="preserve"> s</w:t>
      </w:r>
      <w:r w:rsidR="00EE5875">
        <w:t>’</w:t>
      </w:r>
      <w:r w:rsidRPr="00675642">
        <w:t>attardait encore dans</w:t>
      </w:r>
      <w:r w:rsidR="00EE5875">
        <w:t> :</w:t>
      </w:r>
    </w:p>
    <w:p w14:paraId="5016295A" w14:textId="1FC539C4" w:rsidR="005B3EB7" w:rsidRPr="00675642" w:rsidRDefault="00457E89" w:rsidP="00EE5875">
      <w:pPr>
        <w:pStyle w:val="CentrEspAvt0EspApr0"/>
        <w:rPr>
          <w:i/>
          <w:iCs/>
        </w:rPr>
      </w:pPr>
      <w:r w:rsidRPr="00675642">
        <w:rPr>
          <w:i/>
          <w:iCs/>
        </w:rPr>
        <w:t>Laisse-moi dans tes bras blancs</w:t>
      </w:r>
    </w:p>
    <w:p w14:paraId="7D3D54EE" w14:textId="77777777" w:rsidR="00457E89" w:rsidRPr="00675642" w:rsidRDefault="00457E89" w:rsidP="00EE5875">
      <w:pPr>
        <w:pStyle w:val="CentrEspAvt0EspApr0"/>
        <w:rPr>
          <w:i/>
          <w:iCs/>
        </w:rPr>
      </w:pPr>
      <w:r w:rsidRPr="00675642">
        <w:rPr>
          <w:i/>
          <w:iCs/>
        </w:rPr>
        <w:t>Bercer des rêves tro</w:t>
      </w:r>
      <w:r w:rsidRPr="00675642">
        <w:rPr>
          <w:i/>
          <w:iCs/>
        </w:rPr>
        <w:t>u</w:t>
      </w:r>
      <w:r w:rsidRPr="00675642">
        <w:rPr>
          <w:i/>
          <w:iCs/>
        </w:rPr>
        <w:t>blants</w:t>
      </w:r>
    </w:p>
    <w:p w14:paraId="71028BA5" w14:textId="77777777" w:rsidR="00EE5875" w:rsidRDefault="00457E89" w:rsidP="00EE5875">
      <w:pPr>
        <w:pStyle w:val="CentrEspAvt0EspApr0"/>
        <w:rPr>
          <w:i/>
          <w:iCs/>
        </w:rPr>
      </w:pPr>
      <w:r w:rsidRPr="00675642">
        <w:rPr>
          <w:i/>
          <w:iCs/>
        </w:rPr>
        <w:t xml:space="preserve">Et mon </w:t>
      </w:r>
      <w:proofErr w:type="spellStart"/>
      <w:r w:rsidRPr="00675642">
        <w:rPr>
          <w:i/>
          <w:iCs/>
        </w:rPr>
        <w:t>dés-ir</w:t>
      </w:r>
      <w:proofErr w:type="spellEnd"/>
      <w:r w:rsidRPr="00675642">
        <w:rPr>
          <w:i/>
          <w:iCs/>
        </w:rPr>
        <w:t xml:space="preserve"> qui se </w:t>
      </w:r>
      <w:proofErr w:type="spellStart"/>
      <w:r w:rsidRPr="00675642">
        <w:rPr>
          <w:i/>
          <w:iCs/>
        </w:rPr>
        <w:t>pâ</w:t>
      </w:r>
      <w:proofErr w:type="spellEnd"/>
      <w:r w:rsidRPr="00675642">
        <w:rPr>
          <w:i/>
          <w:iCs/>
        </w:rPr>
        <w:t>-â-â-me</w:t>
      </w:r>
      <w:r w:rsidR="00EE5875">
        <w:rPr>
          <w:i/>
          <w:iCs/>
        </w:rPr>
        <w:t>.</w:t>
      </w:r>
    </w:p>
    <w:p w14:paraId="61B9357F" w14:textId="77777777" w:rsidR="00EE5875" w:rsidRDefault="00EE5875" w:rsidP="00457E89">
      <w:r>
        <w:rPr>
          <w:i/>
          <w:iCs/>
        </w:rPr>
        <w:t>— </w:t>
      </w:r>
      <w:r w:rsidR="00457E89" w:rsidRPr="00675642">
        <w:t>Mais qu</w:t>
      </w:r>
      <w:r>
        <w:t>’</w:t>
      </w:r>
      <w:r w:rsidR="00457E89" w:rsidRPr="00675642">
        <w:t>est-ce qui vous prend</w:t>
      </w:r>
      <w:r>
        <w:t xml:space="preserve">, </w:t>
      </w:r>
      <w:r w:rsidR="00457E89" w:rsidRPr="00675642">
        <w:t>vous êtes fou</w:t>
      </w:r>
      <w:r>
        <w:t xml:space="preserve"> ? </w:t>
      </w:r>
      <w:r w:rsidR="00457E89" w:rsidRPr="00675642">
        <w:t xml:space="preserve">hurlait maintenant </w:t>
      </w:r>
      <w:proofErr w:type="spellStart"/>
      <w:r w:rsidR="00457E89" w:rsidRPr="00675642">
        <w:t>Lamont</w:t>
      </w:r>
      <w:proofErr w:type="spellEnd"/>
      <w:r>
        <w:t>.</w:t>
      </w:r>
    </w:p>
    <w:p w14:paraId="32EF4009" w14:textId="77777777" w:rsidR="00EE5875" w:rsidRDefault="00457E89" w:rsidP="00457E89">
      <w:r w:rsidRPr="00675642">
        <w:t>Il était rageur</w:t>
      </w:r>
      <w:r w:rsidR="00EE5875">
        <w:t xml:space="preserve">. </w:t>
      </w:r>
      <w:r w:rsidRPr="00675642">
        <w:t>Ses mains voltigeaient autour de lui avec des envies d</w:t>
      </w:r>
      <w:r w:rsidR="00EE5875">
        <w:t>’</w:t>
      </w:r>
      <w:r w:rsidRPr="00675642">
        <w:t>étrangler</w:t>
      </w:r>
      <w:r w:rsidR="00EE5875">
        <w:t xml:space="preserve">, </w:t>
      </w:r>
      <w:r w:rsidRPr="00675642">
        <w:t>de déchirer</w:t>
      </w:r>
      <w:r w:rsidR="00EE5875">
        <w:t xml:space="preserve">, </w:t>
      </w:r>
      <w:r w:rsidRPr="00675642">
        <w:t>de détruire</w:t>
      </w:r>
      <w:r w:rsidR="00EE5875">
        <w:t xml:space="preserve">. </w:t>
      </w:r>
      <w:r w:rsidRPr="00675642">
        <w:t>Bari était sur ses t</w:t>
      </w:r>
      <w:r w:rsidRPr="00675642">
        <w:t>a</w:t>
      </w:r>
      <w:r w:rsidRPr="00675642">
        <w:t>lons</w:t>
      </w:r>
      <w:r w:rsidR="00EE5875">
        <w:t xml:space="preserve">. </w:t>
      </w:r>
      <w:proofErr w:type="spellStart"/>
      <w:r w:rsidRPr="00675642">
        <w:t>Lamont</w:t>
      </w:r>
      <w:proofErr w:type="spellEnd"/>
      <w:r w:rsidRPr="00675642">
        <w:t xml:space="preserve"> s</w:t>
      </w:r>
      <w:r w:rsidR="00EE5875">
        <w:t>’</w:t>
      </w:r>
      <w:r w:rsidRPr="00675642">
        <w:t>avançait sur Dan Yack</w:t>
      </w:r>
      <w:r w:rsidR="00EE5875">
        <w:t xml:space="preserve">, </w:t>
      </w:r>
      <w:r w:rsidRPr="00675642">
        <w:t>menaçant</w:t>
      </w:r>
      <w:r w:rsidR="00EE5875">
        <w:t>.</w:t>
      </w:r>
    </w:p>
    <w:p w14:paraId="6A972E55" w14:textId="77777777" w:rsidR="00EE5875" w:rsidRDefault="00EE5875" w:rsidP="00457E89">
      <w:r>
        <w:lastRenderedPageBreak/>
        <w:t>— </w:t>
      </w:r>
      <w:r w:rsidR="00457E89" w:rsidRPr="00675642">
        <w:t>Salaud</w:t>
      </w:r>
      <w:r>
        <w:t xml:space="preserve">, </w:t>
      </w:r>
      <w:r w:rsidR="00457E89" w:rsidRPr="00675642">
        <w:t>misérable</w:t>
      </w:r>
      <w:r>
        <w:t xml:space="preserve">, </w:t>
      </w:r>
      <w:r w:rsidR="00457E89" w:rsidRPr="00675642">
        <w:t>crapule</w:t>
      </w:r>
      <w:r>
        <w:t xml:space="preserve"> ! </w:t>
      </w:r>
      <w:r w:rsidR="00457E89" w:rsidRPr="00675642">
        <w:t>apostropha-t-il Dan Yack en secouant la table</w:t>
      </w:r>
      <w:r>
        <w:t xml:space="preserve">, </w:t>
      </w:r>
      <w:r w:rsidR="00457E89" w:rsidRPr="00675642">
        <w:t>ce qui fit glisser un disque qui se cassa par terre</w:t>
      </w:r>
      <w:r>
        <w:t xml:space="preserve">. </w:t>
      </w:r>
      <w:r w:rsidR="00457E89" w:rsidRPr="00675642">
        <w:t>Mais qu</w:t>
      </w:r>
      <w:r>
        <w:t>’</w:t>
      </w:r>
      <w:r w:rsidR="00457E89" w:rsidRPr="00675642">
        <w:t>est-ce qui vous prend</w:t>
      </w:r>
      <w:r>
        <w:t xml:space="preserve">, </w:t>
      </w:r>
      <w:r w:rsidR="00457E89" w:rsidRPr="00675642">
        <w:t>vous êtes fou</w:t>
      </w:r>
      <w:r>
        <w:t> ?</w:t>
      </w:r>
    </w:p>
    <w:p w14:paraId="647CE5AC" w14:textId="77777777" w:rsidR="00EE5875" w:rsidRDefault="00EE5875" w:rsidP="00457E89">
      <w:r>
        <w:t>— </w:t>
      </w:r>
      <w:r w:rsidR="00457E89" w:rsidRPr="00675642">
        <w:t>Le soleil</w:t>
      </w:r>
      <w:r>
        <w:t xml:space="preserve"> ! </w:t>
      </w:r>
      <w:r w:rsidR="00457E89" w:rsidRPr="00675642">
        <w:t>le soleil</w:t>
      </w:r>
      <w:r>
        <w:t xml:space="preserve"> ! </w:t>
      </w:r>
      <w:r w:rsidR="00457E89" w:rsidRPr="00675642">
        <w:t>lui répondit Dan Yack essoufflé</w:t>
      </w:r>
      <w:r>
        <w:t>.</w:t>
      </w:r>
    </w:p>
    <w:p w14:paraId="2AA60774" w14:textId="77777777" w:rsidR="00EE5875" w:rsidRDefault="00EE5875" w:rsidP="00457E89">
      <w:r>
        <w:t>— </w:t>
      </w:r>
      <w:r w:rsidR="00457E89" w:rsidRPr="00675642">
        <w:t>Quel soleil</w:t>
      </w:r>
      <w:r>
        <w:t> ?</w:t>
      </w:r>
    </w:p>
    <w:p w14:paraId="39B005C8" w14:textId="77777777" w:rsidR="00EE5875" w:rsidRDefault="00457E89" w:rsidP="00457E89">
      <w:r w:rsidRPr="00675642">
        <w:t xml:space="preserve">André </w:t>
      </w:r>
      <w:proofErr w:type="spellStart"/>
      <w:r w:rsidRPr="00675642">
        <w:t>Lamont</w:t>
      </w:r>
      <w:proofErr w:type="spellEnd"/>
      <w:r w:rsidRPr="00675642">
        <w:t xml:space="preserve"> se passa la main sur le front</w:t>
      </w:r>
      <w:r w:rsidR="00EE5875">
        <w:t xml:space="preserve">. </w:t>
      </w:r>
      <w:r w:rsidRPr="00675642">
        <w:t>Son visage était ravagé</w:t>
      </w:r>
      <w:r w:rsidR="00EE5875">
        <w:t xml:space="preserve">. </w:t>
      </w:r>
      <w:r w:rsidRPr="00675642">
        <w:t>Ses yeux sales</w:t>
      </w:r>
      <w:r w:rsidR="00EE5875">
        <w:t xml:space="preserve">. </w:t>
      </w:r>
      <w:r w:rsidRPr="00675642">
        <w:t>Sa main bleue</w:t>
      </w:r>
      <w:r w:rsidR="00EE5875">
        <w:t xml:space="preserve">. </w:t>
      </w:r>
      <w:r w:rsidRPr="00675642">
        <w:t>Il paraissait avoir grandi et s</w:t>
      </w:r>
      <w:r w:rsidR="00EE5875">
        <w:t>’</w:t>
      </w:r>
      <w:r w:rsidRPr="00675642">
        <w:t>être fané comme ces plantes que l</w:t>
      </w:r>
      <w:r w:rsidR="00EE5875">
        <w:t>’</w:t>
      </w:r>
      <w:r w:rsidRPr="00675642">
        <w:t>on sèche dans du papier buvard</w:t>
      </w:r>
      <w:r w:rsidR="00EE5875">
        <w:t xml:space="preserve">, </w:t>
      </w:r>
      <w:r w:rsidRPr="00675642">
        <w:t>à l</w:t>
      </w:r>
      <w:r w:rsidR="00EE5875">
        <w:t>’</w:t>
      </w:r>
      <w:r w:rsidRPr="00675642">
        <w:t>ombre</w:t>
      </w:r>
      <w:r w:rsidR="00EE5875">
        <w:t xml:space="preserve">, </w:t>
      </w:r>
      <w:r w:rsidRPr="00675642">
        <w:t>au fond d</w:t>
      </w:r>
      <w:r w:rsidR="00EE5875">
        <w:t>’</w:t>
      </w:r>
      <w:r w:rsidRPr="00675642">
        <w:t>un placard</w:t>
      </w:r>
      <w:r w:rsidR="00EE5875">
        <w:t xml:space="preserve">. </w:t>
      </w:r>
      <w:r w:rsidRPr="00675642">
        <w:t>Il n</w:t>
      </w:r>
      <w:r w:rsidR="00EE5875">
        <w:t>’</w:t>
      </w:r>
      <w:r w:rsidRPr="00675642">
        <w:t>avait plus que la peau sur les os</w:t>
      </w:r>
      <w:r w:rsidR="00EE5875">
        <w:t xml:space="preserve">. </w:t>
      </w:r>
      <w:r w:rsidRPr="00675642">
        <w:t>Ses oreilles étaient décollées</w:t>
      </w:r>
      <w:r w:rsidR="00EE5875">
        <w:t xml:space="preserve">, </w:t>
      </w:r>
      <w:r w:rsidRPr="00675642">
        <w:t>avec des touffes de poils</w:t>
      </w:r>
      <w:r w:rsidR="00EE5875">
        <w:t xml:space="preserve">. </w:t>
      </w:r>
      <w:r w:rsidRPr="00675642">
        <w:t>C</w:t>
      </w:r>
      <w:r w:rsidR="00EE5875">
        <w:t>’</w:t>
      </w:r>
      <w:r w:rsidRPr="00675642">
        <w:t>était l</w:t>
      </w:r>
      <w:r w:rsidR="00EE5875">
        <w:t>’</w:t>
      </w:r>
      <w:r w:rsidRPr="00675642">
        <w:t>effet de la longue nuit polaire</w:t>
      </w:r>
      <w:r w:rsidR="00EE5875">
        <w:t>.</w:t>
      </w:r>
    </w:p>
    <w:p w14:paraId="4B4C9883" w14:textId="77777777" w:rsidR="00EE5875" w:rsidRDefault="00EE5875" w:rsidP="00457E89">
      <w:r>
        <w:t>— </w:t>
      </w:r>
      <w:r w:rsidR="00457E89" w:rsidRPr="00675642">
        <w:t>Quel soleil</w:t>
      </w:r>
      <w:r>
        <w:t xml:space="preserve"> ? </w:t>
      </w:r>
      <w:r w:rsidR="00457E89" w:rsidRPr="00675642">
        <w:t>répéta-t-il hagard</w:t>
      </w:r>
      <w:r>
        <w:t>.</w:t>
      </w:r>
    </w:p>
    <w:p w14:paraId="5B5676D4" w14:textId="77777777" w:rsidR="00EE5875" w:rsidRDefault="00457E89" w:rsidP="00457E89">
      <w:r w:rsidRPr="00675642">
        <w:t>Il chancelait</w:t>
      </w:r>
      <w:r w:rsidR="00EE5875">
        <w:t>.</w:t>
      </w:r>
    </w:p>
    <w:p w14:paraId="3486594D" w14:textId="77777777" w:rsidR="00EE5875" w:rsidRDefault="00457E89" w:rsidP="00457E89">
      <w:r w:rsidRPr="00675642">
        <w:t>Dan Yack épouvanté lui avança un fauteuil</w:t>
      </w:r>
      <w:r w:rsidR="00EE5875">
        <w:t>.</w:t>
      </w:r>
    </w:p>
    <w:p w14:paraId="6707686E" w14:textId="77777777" w:rsidR="00EE5875" w:rsidRDefault="00457E89" w:rsidP="00457E89">
      <w:r w:rsidRPr="00675642">
        <w:t>André s</w:t>
      </w:r>
      <w:r w:rsidR="00EE5875">
        <w:t>’</w:t>
      </w:r>
      <w:r w:rsidRPr="00675642">
        <w:t>y laissa tomber</w:t>
      </w:r>
      <w:r w:rsidR="00EE5875">
        <w:t>.</w:t>
      </w:r>
    </w:p>
    <w:p w14:paraId="46125BBD" w14:textId="77777777" w:rsidR="00EE5875" w:rsidRDefault="00457E89" w:rsidP="00457E89">
      <w:r w:rsidRPr="00675642">
        <w:t>Il suait à grosses gouttes et tremblait</w:t>
      </w:r>
      <w:r w:rsidR="00EE5875">
        <w:t>.</w:t>
      </w:r>
    </w:p>
    <w:p w14:paraId="0997AD4F" w14:textId="77777777" w:rsidR="00EE5875" w:rsidRDefault="00EE5875" w:rsidP="00457E89">
      <w:r>
        <w:t>— </w:t>
      </w:r>
      <w:r w:rsidR="00457E89" w:rsidRPr="00675642">
        <w:t>Je ne comprends pas</w:t>
      </w:r>
      <w:r>
        <w:t xml:space="preserve">, </w:t>
      </w:r>
      <w:r w:rsidR="00457E89" w:rsidRPr="00675642">
        <w:t>qu</w:t>
      </w:r>
      <w:r>
        <w:t>’</w:t>
      </w:r>
      <w:r w:rsidR="00457E89" w:rsidRPr="00675642">
        <w:t>est-ce que vous voulez dire</w:t>
      </w:r>
      <w:r>
        <w:t xml:space="preserve"> ? </w:t>
      </w:r>
      <w:r w:rsidR="00457E89" w:rsidRPr="00675642">
        <w:t>demanda-t-il encore</w:t>
      </w:r>
      <w:r>
        <w:t xml:space="preserve">. </w:t>
      </w:r>
      <w:r w:rsidR="00457E89" w:rsidRPr="00675642">
        <w:t>Quel soleil</w:t>
      </w:r>
      <w:r>
        <w:t> ?</w:t>
      </w:r>
    </w:p>
    <w:p w14:paraId="2D6365DB" w14:textId="2B220CB6" w:rsidR="00EE5875" w:rsidRDefault="00EE5875" w:rsidP="00457E89">
      <w:r>
        <w:t>— </w:t>
      </w:r>
      <w:r w:rsidR="00457E89" w:rsidRPr="00675642">
        <w:t>Mais</w:t>
      </w:r>
      <w:r>
        <w:t xml:space="preserve">… </w:t>
      </w:r>
      <w:r w:rsidR="00457E89" w:rsidRPr="00675642">
        <w:t>mais</w:t>
      </w:r>
      <w:r>
        <w:t xml:space="preserve">… </w:t>
      </w:r>
      <w:r w:rsidR="00457E89" w:rsidRPr="00675642">
        <w:t>le soleil</w:t>
      </w:r>
      <w:r>
        <w:t xml:space="preserve">, </w:t>
      </w:r>
      <w:r w:rsidR="00457E89" w:rsidRPr="00675642">
        <w:t>ânonnait Dan Yack</w:t>
      </w:r>
      <w:r>
        <w:t xml:space="preserve">. </w:t>
      </w:r>
      <w:r w:rsidR="00457E89" w:rsidRPr="00675642">
        <w:t>Le grand s</w:t>
      </w:r>
      <w:r w:rsidR="00457E89" w:rsidRPr="00675642">
        <w:t>o</w:t>
      </w:r>
      <w:r w:rsidR="00457E89" w:rsidRPr="00675642">
        <w:t>leil du dehors</w:t>
      </w:r>
      <w:r>
        <w:t xml:space="preserve">. </w:t>
      </w:r>
      <w:r w:rsidR="00457E89" w:rsidRPr="00675642">
        <w:t>C</w:t>
      </w:r>
      <w:r>
        <w:t>’</w:t>
      </w:r>
      <w:r w:rsidR="00457E89" w:rsidRPr="00675642">
        <w:t>est aujourd</w:t>
      </w:r>
      <w:r>
        <w:t>’</w:t>
      </w:r>
      <w:r w:rsidR="00457E89" w:rsidRPr="00675642">
        <w:t>hui le 3</w:t>
      </w:r>
      <w:r w:rsidRPr="00675642">
        <w:t>1</w:t>
      </w:r>
      <w:r>
        <w:t> </w:t>
      </w:r>
      <w:r w:rsidRPr="00675642">
        <w:t>août</w:t>
      </w:r>
      <w:r>
        <w:t>.</w:t>
      </w:r>
    </w:p>
    <w:p w14:paraId="21D0254E" w14:textId="77777777" w:rsidR="00EE5875" w:rsidRDefault="00EE5875" w:rsidP="00457E89">
      <w:r>
        <w:t>— </w:t>
      </w:r>
      <w:r w:rsidR="00457E89" w:rsidRPr="00675642">
        <w:t>Moi qui croyais l</w:t>
      </w:r>
      <w:r>
        <w:t>’</w:t>
      </w:r>
      <w:r w:rsidR="00457E89" w:rsidRPr="00675642">
        <w:t>avoir supprimé</w:t>
      </w:r>
      <w:r>
        <w:t xml:space="preserve">, </w:t>
      </w:r>
      <w:r w:rsidR="00457E89" w:rsidRPr="00675642">
        <w:t xml:space="preserve">dit André </w:t>
      </w:r>
      <w:proofErr w:type="spellStart"/>
      <w:r w:rsidR="00457E89" w:rsidRPr="00675642">
        <w:t>Lamont</w:t>
      </w:r>
      <w:proofErr w:type="spellEnd"/>
      <w:r w:rsidR="00457E89" w:rsidRPr="00675642">
        <w:t xml:space="preserve"> a</w:t>
      </w:r>
      <w:r w:rsidR="00457E89" w:rsidRPr="00675642">
        <w:t>c</w:t>
      </w:r>
      <w:r w:rsidR="00457E89" w:rsidRPr="00675642">
        <w:t>cablé</w:t>
      </w:r>
      <w:r>
        <w:t>.</w:t>
      </w:r>
    </w:p>
    <w:p w14:paraId="691B2BD2" w14:textId="77777777" w:rsidR="00EE5875" w:rsidRDefault="00457E89" w:rsidP="00457E89">
      <w:r w:rsidRPr="00675642">
        <w:t>Et il se mit à geindre</w:t>
      </w:r>
      <w:r w:rsidR="00EE5875">
        <w:t> :</w:t>
      </w:r>
    </w:p>
    <w:p w14:paraId="3C004768" w14:textId="77777777" w:rsidR="00EE5875" w:rsidRDefault="00EE5875" w:rsidP="00457E89">
      <w:r>
        <w:t>— </w:t>
      </w:r>
      <w:r w:rsidR="00457E89" w:rsidRPr="00675642">
        <w:t>Tout est à recommencer</w:t>
      </w:r>
      <w:r>
        <w:t xml:space="preserve">. </w:t>
      </w:r>
      <w:r w:rsidR="00457E89" w:rsidRPr="00675642">
        <w:t>Ma symphonie est ratée</w:t>
      </w:r>
      <w:r>
        <w:t xml:space="preserve">… </w:t>
      </w:r>
      <w:r w:rsidR="00457E89" w:rsidRPr="00675642">
        <w:t>Ah</w:t>
      </w:r>
      <w:r>
        <w:t xml:space="preserve"> ! </w:t>
      </w:r>
      <w:r w:rsidR="00457E89" w:rsidRPr="00675642">
        <w:t>Lulu</w:t>
      </w:r>
      <w:r>
        <w:t xml:space="preserve">, </w:t>
      </w:r>
      <w:r w:rsidR="00457E89" w:rsidRPr="00675642">
        <w:t>Lulu</w:t>
      </w:r>
      <w:r>
        <w:t xml:space="preserve"> ! </w:t>
      </w:r>
      <w:r w:rsidR="00457E89" w:rsidRPr="00675642">
        <w:t>gémissait-il</w:t>
      </w:r>
      <w:r>
        <w:t>.</w:t>
      </w:r>
    </w:p>
    <w:p w14:paraId="74FAA9ED" w14:textId="77777777" w:rsidR="00EE5875" w:rsidRDefault="00457E89" w:rsidP="00457E89">
      <w:r w:rsidRPr="00675642">
        <w:lastRenderedPageBreak/>
        <w:t>Il se mit à pleurer</w:t>
      </w:r>
      <w:r w:rsidR="00EE5875">
        <w:t>.</w:t>
      </w:r>
    </w:p>
    <w:p w14:paraId="2A29ABA8" w14:textId="77777777" w:rsidR="00EE5875" w:rsidRDefault="00457E89" w:rsidP="00457E89">
      <w:r w:rsidRPr="00675642">
        <w:t>Long silence</w:t>
      </w:r>
      <w:r w:rsidR="00EE5875">
        <w:t>.</w:t>
      </w:r>
    </w:p>
    <w:p w14:paraId="0EE458AE" w14:textId="77777777" w:rsidR="00EE5875" w:rsidRDefault="00457E89" w:rsidP="00457E89">
      <w:r w:rsidRPr="00675642">
        <w:t>Dan Yack l</w:t>
      </w:r>
      <w:r w:rsidR="00EE5875">
        <w:t>’</w:t>
      </w:r>
      <w:r w:rsidRPr="00675642">
        <w:t>observait</w:t>
      </w:r>
      <w:r w:rsidR="00EE5875">
        <w:t xml:space="preserve">. </w:t>
      </w:r>
      <w:r w:rsidRPr="00675642">
        <w:t xml:space="preserve">André </w:t>
      </w:r>
      <w:proofErr w:type="spellStart"/>
      <w:r w:rsidRPr="00675642">
        <w:t>Lamont</w:t>
      </w:r>
      <w:proofErr w:type="spellEnd"/>
      <w:r w:rsidRPr="00675642">
        <w:t xml:space="preserve"> était renversé dans le fauteuil</w:t>
      </w:r>
      <w:r w:rsidR="00EE5875">
        <w:t xml:space="preserve">, </w:t>
      </w:r>
      <w:r w:rsidRPr="00675642">
        <w:t>la tête en arrière</w:t>
      </w:r>
      <w:r w:rsidR="00EE5875">
        <w:t xml:space="preserve">, </w:t>
      </w:r>
      <w:r w:rsidRPr="00675642">
        <w:t>ses longues jambes étendues</w:t>
      </w:r>
      <w:r w:rsidR="00EE5875">
        <w:t xml:space="preserve">, </w:t>
      </w:r>
      <w:r w:rsidRPr="00675642">
        <w:t>ses mains pendantes</w:t>
      </w:r>
      <w:r w:rsidR="00EE5875">
        <w:t xml:space="preserve">. </w:t>
      </w:r>
      <w:r w:rsidRPr="00675642">
        <w:t>Il avait tout d</w:t>
      </w:r>
      <w:r w:rsidR="00EE5875">
        <w:t>’</w:t>
      </w:r>
      <w:r w:rsidRPr="00675642">
        <w:t>un mort</w:t>
      </w:r>
      <w:r w:rsidR="00EE5875">
        <w:t xml:space="preserve">, </w:t>
      </w:r>
      <w:r w:rsidRPr="00675642">
        <w:t>le cou décharné</w:t>
      </w:r>
      <w:r w:rsidR="00EE5875">
        <w:t xml:space="preserve">, </w:t>
      </w:r>
      <w:r w:rsidRPr="00675642">
        <w:t>les attaches flétries</w:t>
      </w:r>
      <w:r w:rsidR="00EE5875">
        <w:t xml:space="preserve">, </w:t>
      </w:r>
      <w:r w:rsidRPr="00675642">
        <w:t>et</w:t>
      </w:r>
      <w:r w:rsidR="00EE5875">
        <w:t xml:space="preserve">, </w:t>
      </w:r>
      <w:r w:rsidRPr="00675642">
        <w:t>comme chez un cadavre</w:t>
      </w:r>
      <w:r w:rsidR="00EE5875">
        <w:t xml:space="preserve">, </w:t>
      </w:r>
      <w:r w:rsidRPr="00675642">
        <w:t>ses cheveux</w:t>
      </w:r>
      <w:r w:rsidR="00EE5875">
        <w:t xml:space="preserve">, </w:t>
      </w:r>
      <w:r w:rsidRPr="00675642">
        <w:t>ses cils</w:t>
      </w:r>
      <w:r w:rsidR="00EE5875">
        <w:t xml:space="preserve">, </w:t>
      </w:r>
      <w:r w:rsidRPr="00675642">
        <w:t>les touffes de poils qui lui sortaient des oreilles</w:t>
      </w:r>
      <w:r w:rsidR="00EE5875">
        <w:t xml:space="preserve">, </w:t>
      </w:r>
      <w:r w:rsidRPr="00675642">
        <w:t>ses ongles semblaient avoir poussé</w:t>
      </w:r>
      <w:r w:rsidR="00EE5875">
        <w:t xml:space="preserve">. </w:t>
      </w:r>
      <w:r w:rsidRPr="00675642">
        <w:t>Il était effrayant</w:t>
      </w:r>
      <w:r w:rsidR="00EE5875">
        <w:t xml:space="preserve">. </w:t>
      </w:r>
      <w:r w:rsidRPr="00675642">
        <w:t>Dan Yack fut frappé d</w:t>
      </w:r>
      <w:r w:rsidR="00EE5875">
        <w:t>’</w:t>
      </w:r>
      <w:r w:rsidRPr="00675642">
        <w:t>une subtile odeur de pourriture qui se dégageait de ce corps étendu</w:t>
      </w:r>
      <w:r w:rsidR="00EE5875">
        <w:t>.</w:t>
      </w:r>
    </w:p>
    <w:p w14:paraId="28918FB9" w14:textId="77777777" w:rsidR="00EE5875" w:rsidRDefault="00EE5875" w:rsidP="00457E89">
      <w:r>
        <w:t>— </w:t>
      </w:r>
      <w:r w:rsidR="00457E89" w:rsidRPr="00675642">
        <w:t>Qu</w:t>
      </w:r>
      <w:r>
        <w:t>’</w:t>
      </w:r>
      <w:r w:rsidR="00457E89" w:rsidRPr="00675642">
        <w:t>est-ce que vous avez</w:t>
      </w:r>
      <w:r>
        <w:t xml:space="preserve"> ? </w:t>
      </w:r>
      <w:r w:rsidR="00457E89" w:rsidRPr="00675642">
        <w:t>lui demanda-t-il</w:t>
      </w:r>
      <w:r>
        <w:t xml:space="preserve">. </w:t>
      </w:r>
      <w:r w:rsidR="00457E89" w:rsidRPr="00675642">
        <w:t>Vous êtes m</w:t>
      </w:r>
      <w:r w:rsidR="00457E89" w:rsidRPr="00675642">
        <w:t>a</w:t>
      </w:r>
      <w:r w:rsidR="00457E89" w:rsidRPr="00675642">
        <w:t>lade</w:t>
      </w:r>
      <w:r>
        <w:t> ?</w:t>
      </w:r>
    </w:p>
    <w:p w14:paraId="7D3B9167" w14:textId="77777777" w:rsidR="00EE5875" w:rsidRDefault="00EE5875" w:rsidP="00457E89">
      <w:r>
        <w:t>— </w:t>
      </w:r>
      <w:r w:rsidR="00457E89" w:rsidRPr="00675642">
        <w:t>Oui</w:t>
      </w:r>
      <w:r>
        <w:t xml:space="preserve">, </w:t>
      </w:r>
      <w:r w:rsidR="00457E89" w:rsidRPr="00675642">
        <w:t xml:space="preserve">répondit André </w:t>
      </w:r>
      <w:proofErr w:type="spellStart"/>
      <w:r w:rsidR="00457E89" w:rsidRPr="00675642">
        <w:t>Lamont</w:t>
      </w:r>
      <w:proofErr w:type="spellEnd"/>
      <w:r>
        <w:t>.</w:t>
      </w:r>
    </w:p>
    <w:p w14:paraId="29F88F2F" w14:textId="77777777" w:rsidR="00EE5875" w:rsidRDefault="00457E89" w:rsidP="00457E89">
      <w:r w:rsidRPr="00675642">
        <w:t>Dan Yack alla chercher la boîte de pharmacie</w:t>
      </w:r>
      <w:r w:rsidR="00EE5875">
        <w:t>.</w:t>
      </w:r>
    </w:p>
    <w:p w14:paraId="079BF01F" w14:textId="77777777" w:rsidR="00EE5875" w:rsidRDefault="00EE5875" w:rsidP="00457E89">
      <w:r>
        <w:t>— </w:t>
      </w:r>
      <w:r w:rsidR="00457E89" w:rsidRPr="00675642">
        <w:t>Vous souffrez</w:t>
      </w:r>
      <w:r>
        <w:t xml:space="preserve"> ? </w:t>
      </w:r>
      <w:r w:rsidR="00457E89" w:rsidRPr="00675642">
        <w:t>lui dit-il</w:t>
      </w:r>
      <w:r>
        <w:t xml:space="preserve">. </w:t>
      </w:r>
      <w:r w:rsidR="00457E89" w:rsidRPr="00675642">
        <w:t>Attendez</w:t>
      </w:r>
      <w:r>
        <w:t xml:space="preserve">, </w:t>
      </w:r>
      <w:r w:rsidR="00457E89" w:rsidRPr="00675642">
        <w:t>j</w:t>
      </w:r>
      <w:r>
        <w:t>’</w:t>
      </w:r>
      <w:r w:rsidR="00457E89" w:rsidRPr="00675642">
        <w:t>ai là tout ce qu</w:t>
      </w:r>
      <w:r>
        <w:t>’</w:t>
      </w:r>
      <w:r w:rsidR="00457E89" w:rsidRPr="00675642">
        <w:t>il faut pour vous soulager</w:t>
      </w:r>
      <w:r>
        <w:t xml:space="preserve">. </w:t>
      </w:r>
      <w:r w:rsidR="00457E89" w:rsidRPr="00675642">
        <w:t>Dites-moi ce que vous avez</w:t>
      </w:r>
      <w:r>
        <w:t> ?</w:t>
      </w:r>
    </w:p>
    <w:p w14:paraId="2C791418" w14:textId="77777777" w:rsidR="00EE5875" w:rsidRDefault="00457E89" w:rsidP="00457E89">
      <w:r w:rsidRPr="00675642">
        <w:t xml:space="preserve">André </w:t>
      </w:r>
      <w:proofErr w:type="spellStart"/>
      <w:r w:rsidRPr="00675642">
        <w:t>Lamont</w:t>
      </w:r>
      <w:proofErr w:type="spellEnd"/>
      <w:r w:rsidRPr="00675642">
        <w:t xml:space="preserve"> éclata de rire</w:t>
      </w:r>
      <w:r w:rsidR="00EE5875">
        <w:t>.</w:t>
      </w:r>
    </w:p>
    <w:p w14:paraId="189AC321" w14:textId="77777777" w:rsidR="00EE5875" w:rsidRDefault="00EE5875" w:rsidP="00457E89">
      <w:r>
        <w:t>— </w:t>
      </w:r>
      <w:r w:rsidR="00457E89" w:rsidRPr="00675642">
        <w:t>Imbécile</w:t>
      </w:r>
      <w:r>
        <w:t xml:space="preserve">, </w:t>
      </w:r>
      <w:r w:rsidR="00457E89" w:rsidRPr="00675642">
        <w:t>répondit-il</w:t>
      </w:r>
      <w:r>
        <w:t xml:space="preserve">, </w:t>
      </w:r>
      <w:r w:rsidR="00457E89" w:rsidRPr="00675642">
        <w:t>j</w:t>
      </w:r>
      <w:r>
        <w:t>’</w:t>
      </w:r>
      <w:r w:rsidR="00457E89" w:rsidRPr="00675642">
        <w:t>ai la syphilis</w:t>
      </w:r>
      <w:r>
        <w:t>.</w:t>
      </w:r>
    </w:p>
    <w:p w14:paraId="204EA998" w14:textId="77777777" w:rsidR="00EE5875" w:rsidRDefault="00457E89" w:rsidP="00457E89">
      <w:r w:rsidRPr="00675642">
        <w:t>Et il rit encore</w:t>
      </w:r>
      <w:r w:rsidR="00EE5875">
        <w:t>.</w:t>
      </w:r>
    </w:p>
    <w:p w14:paraId="44243086" w14:textId="77777777" w:rsidR="00EE5875" w:rsidRDefault="00457E89" w:rsidP="00457E89">
      <w:r w:rsidRPr="00675642">
        <w:t xml:space="preserve">Puis il eut un accès de </w:t>
      </w:r>
      <w:proofErr w:type="spellStart"/>
      <w:r w:rsidRPr="00675642">
        <w:t>toux</w:t>
      </w:r>
      <w:proofErr w:type="spellEnd"/>
      <w:r w:rsidR="00EE5875">
        <w:t>.</w:t>
      </w:r>
    </w:p>
    <w:p w14:paraId="6167646F" w14:textId="77777777" w:rsidR="00EE5875" w:rsidRDefault="00457E89" w:rsidP="00457E89">
      <w:r w:rsidRPr="00675642">
        <w:t>Et il se tut</w:t>
      </w:r>
      <w:r w:rsidR="00EE5875">
        <w:t>.</w:t>
      </w:r>
    </w:p>
    <w:p w14:paraId="4437BEA2" w14:textId="77777777" w:rsidR="00EE5875" w:rsidRDefault="00EE5875" w:rsidP="00457E89">
      <w:r>
        <w:t>— </w:t>
      </w:r>
      <w:r w:rsidR="00457E89" w:rsidRPr="00675642">
        <w:t>La syphilis</w:t>
      </w:r>
      <w:r>
        <w:t xml:space="preserve"> ? </w:t>
      </w:r>
      <w:r w:rsidR="00457E89" w:rsidRPr="00675642">
        <w:t>dit Dan Yack consterné</w:t>
      </w:r>
      <w:r>
        <w:t>.</w:t>
      </w:r>
    </w:p>
    <w:p w14:paraId="70BC4502" w14:textId="77777777" w:rsidR="00EE5875" w:rsidRDefault="00457E89" w:rsidP="00457E89">
      <w:r w:rsidRPr="00675642">
        <w:t xml:space="preserve">André </w:t>
      </w:r>
      <w:proofErr w:type="spellStart"/>
      <w:r w:rsidRPr="00675642">
        <w:t>Lamont</w:t>
      </w:r>
      <w:proofErr w:type="spellEnd"/>
      <w:r w:rsidRPr="00675642">
        <w:t xml:space="preserve"> ne répondit pas</w:t>
      </w:r>
      <w:r w:rsidR="00EE5875">
        <w:t>.</w:t>
      </w:r>
    </w:p>
    <w:p w14:paraId="64BD1477" w14:textId="77777777" w:rsidR="00EE5875" w:rsidRDefault="00EE5875" w:rsidP="00457E89">
      <w:r>
        <w:t>« </w:t>
      </w:r>
      <w:r w:rsidR="00457E89" w:rsidRPr="00675642">
        <w:t>Qu</w:t>
      </w:r>
      <w:r>
        <w:t>’</w:t>
      </w:r>
      <w:r w:rsidR="00457E89" w:rsidRPr="00675642">
        <w:t>est-ce que je puis faire pour lui</w:t>
      </w:r>
      <w:r>
        <w:t> ? »</w:t>
      </w:r>
      <w:r w:rsidR="00457E89" w:rsidRPr="00675642">
        <w:t xml:space="preserve"> pensait Dan Yack en fouillant dans la pharmacie</w:t>
      </w:r>
      <w:r>
        <w:t>.</w:t>
      </w:r>
    </w:p>
    <w:p w14:paraId="24448A38" w14:textId="77777777" w:rsidR="00EE5875" w:rsidRDefault="00457E89" w:rsidP="00457E89">
      <w:r w:rsidRPr="00675642">
        <w:lastRenderedPageBreak/>
        <w:t>Tout à coup il appela Bari</w:t>
      </w:r>
      <w:r w:rsidR="00EE5875">
        <w:t> :</w:t>
      </w:r>
    </w:p>
    <w:p w14:paraId="1E50AF2F" w14:textId="77777777" w:rsidR="00EE5875" w:rsidRDefault="00EE5875" w:rsidP="00457E89">
      <w:r>
        <w:t>— </w:t>
      </w:r>
      <w:r w:rsidR="00457E89" w:rsidRPr="00675642">
        <w:t>Bari</w:t>
      </w:r>
      <w:r>
        <w:t xml:space="preserve">, </w:t>
      </w:r>
      <w:r w:rsidR="00457E89" w:rsidRPr="00675642">
        <w:t>viens ici</w:t>
      </w:r>
      <w:r>
        <w:t>.</w:t>
      </w:r>
    </w:p>
    <w:p w14:paraId="5421A570" w14:textId="77777777" w:rsidR="00EE5875" w:rsidRDefault="00457E89" w:rsidP="00457E89">
      <w:r w:rsidRPr="00675642">
        <w:t>Bari ne bougea pas</w:t>
      </w:r>
      <w:r w:rsidR="00EE5875">
        <w:t>.</w:t>
      </w:r>
    </w:p>
    <w:p w14:paraId="4097D720" w14:textId="185D736C" w:rsidR="00457E89" w:rsidRPr="00675642" w:rsidRDefault="00EE5875" w:rsidP="00457E89">
      <w:r>
        <w:t>« </w:t>
      </w:r>
      <w:r w:rsidR="00457E89" w:rsidRPr="00675642">
        <w:t>En effet</w:t>
      </w:r>
      <w:r>
        <w:t xml:space="preserve">, </w:t>
      </w:r>
      <w:r w:rsidR="00457E89" w:rsidRPr="00675642">
        <w:t>pensait Dan Yack honteux</w:t>
      </w:r>
      <w:r>
        <w:t xml:space="preserve">, </w:t>
      </w:r>
      <w:r w:rsidR="00457E89" w:rsidRPr="00675642">
        <w:t>il ne sent pas bon</w:t>
      </w:r>
      <w:r>
        <w:t xml:space="preserve">, </w:t>
      </w:r>
      <w:r w:rsidR="00457E89" w:rsidRPr="00675642">
        <w:t>voilà pourquoi Bari ne le quitte pas</w:t>
      </w:r>
      <w:r>
        <w:t xml:space="preserve">. </w:t>
      </w:r>
      <w:r w:rsidR="00457E89" w:rsidRPr="00675642">
        <w:t>Je le tuerai</w:t>
      </w:r>
      <w:r>
        <w:t xml:space="preserve">. </w:t>
      </w:r>
      <w:r w:rsidR="00457E89" w:rsidRPr="00675642">
        <w:t>Sale bête</w:t>
      </w:r>
      <w:r>
        <w:t> ! »</w:t>
      </w:r>
    </w:p>
    <w:p w14:paraId="5DAA9701" w14:textId="77777777" w:rsidR="00EE5875" w:rsidRDefault="00457E89" w:rsidP="00457E89">
      <w:r w:rsidRPr="00675642">
        <w:t>Il lut une étiquette</w:t>
      </w:r>
      <w:r w:rsidR="00EE5875">
        <w:t xml:space="preserve"> : </w:t>
      </w:r>
      <w:r w:rsidRPr="00675642">
        <w:t>calomel</w:t>
      </w:r>
      <w:r w:rsidR="00EE5875">
        <w:t xml:space="preserve">. </w:t>
      </w:r>
      <w:r w:rsidRPr="00675642">
        <w:t>Et il se demanda si le calomel n</w:t>
      </w:r>
      <w:r w:rsidR="00EE5875">
        <w:t>’</w:t>
      </w:r>
      <w:r w:rsidRPr="00675642">
        <w:t>était pas bon pour la syphilis</w:t>
      </w:r>
      <w:r w:rsidR="00EE5875">
        <w:t> ?</w:t>
      </w:r>
    </w:p>
    <w:p w14:paraId="044BDEBC" w14:textId="29D4A42A" w:rsidR="00EE5875" w:rsidRDefault="00EE5875" w:rsidP="00457E89">
      <w:r>
        <w:t>« </w:t>
      </w:r>
      <w:r w:rsidR="00457E89" w:rsidRPr="00675642">
        <w:t>Tiens</w:t>
      </w:r>
      <w:r>
        <w:t xml:space="preserve">, </w:t>
      </w:r>
      <w:r w:rsidR="00457E89" w:rsidRPr="00675642">
        <w:t>j</w:t>
      </w:r>
      <w:r>
        <w:t>’</w:t>
      </w:r>
      <w:r w:rsidR="00457E89" w:rsidRPr="00675642">
        <w:t>ai aussi des ampoules antiscorbutiques</w:t>
      </w:r>
      <w:r>
        <w:t xml:space="preserve">. </w:t>
      </w:r>
      <w:r w:rsidR="00457E89" w:rsidRPr="00675642">
        <w:t>Si je lui faisais une piqûre</w:t>
      </w:r>
      <w:r>
        <w:t> ? »</w:t>
      </w:r>
    </w:p>
    <w:p w14:paraId="03082241" w14:textId="77777777" w:rsidR="00EE5875" w:rsidRDefault="00EE5875" w:rsidP="00457E89">
      <w:r>
        <w:t>— </w:t>
      </w:r>
      <w:r w:rsidR="00457E89" w:rsidRPr="00675642">
        <w:t>Vous ne voulez pas que je vous fasse une piqûre</w:t>
      </w:r>
      <w:r>
        <w:t xml:space="preserve"> ? </w:t>
      </w:r>
      <w:r w:rsidR="00457E89" w:rsidRPr="00675642">
        <w:t>d</w:t>
      </w:r>
      <w:r w:rsidR="00457E89" w:rsidRPr="00675642">
        <w:t>e</w:t>
      </w:r>
      <w:r w:rsidR="00457E89" w:rsidRPr="00675642">
        <w:t>manda-t-il à haute voix</w:t>
      </w:r>
      <w:r>
        <w:t>.</w:t>
      </w:r>
    </w:p>
    <w:p w14:paraId="08F571F6" w14:textId="77777777" w:rsidR="00EE5875" w:rsidRDefault="00EE5875" w:rsidP="00457E89">
      <w:r>
        <w:t>— </w:t>
      </w:r>
      <w:r w:rsidR="00457E89" w:rsidRPr="00675642">
        <w:t>Inutile</w:t>
      </w:r>
      <w:r>
        <w:t xml:space="preserve">, </w:t>
      </w:r>
      <w:r w:rsidR="00457E89" w:rsidRPr="00675642">
        <w:t xml:space="preserve">dit André </w:t>
      </w:r>
      <w:proofErr w:type="spellStart"/>
      <w:r w:rsidR="00457E89" w:rsidRPr="00675642">
        <w:t>Lamont</w:t>
      </w:r>
      <w:proofErr w:type="spellEnd"/>
      <w:r>
        <w:t xml:space="preserve">, </w:t>
      </w:r>
      <w:r w:rsidR="00457E89" w:rsidRPr="00675642">
        <w:t>j</w:t>
      </w:r>
      <w:r>
        <w:t>’</w:t>
      </w:r>
      <w:r w:rsidR="00457E89" w:rsidRPr="00675642">
        <w:t>ai déjà des gommes dans le cerveau</w:t>
      </w:r>
      <w:r>
        <w:t>.</w:t>
      </w:r>
    </w:p>
    <w:p w14:paraId="6609FE1C" w14:textId="77777777" w:rsidR="00EE5875" w:rsidRDefault="00457E89" w:rsidP="00457E89">
      <w:r w:rsidRPr="00675642">
        <w:t>Il pensait</w:t>
      </w:r>
      <w:r w:rsidR="00EE5875">
        <w:t> :</w:t>
      </w:r>
    </w:p>
    <w:p w14:paraId="5BF7367E" w14:textId="4B21AD81" w:rsidR="00457E89" w:rsidRPr="00675642" w:rsidRDefault="00EE5875" w:rsidP="00457E89">
      <w:r>
        <w:t>« </w:t>
      </w:r>
      <w:r w:rsidR="00457E89" w:rsidRPr="00675642">
        <w:t>Je suis foutu</w:t>
      </w:r>
      <w:r>
        <w:t xml:space="preserve">, </w:t>
      </w:r>
      <w:r w:rsidR="00457E89" w:rsidRPr="00675642">
        <w:t>il y a des années que je traîne ça</w:t>
      </w:r>
      <w:r>
        <w:t>. »</w:t>
      </w:r>
    </w:p>
    <w:p w14:paraId="7B7B8B32" w14:textId="77777777" w:rsidR="00EE5875" w:rsidRDefault="00457E89" w:rsidP="00457E89">
      <w:r w:rsidRPr="00675642">
        <w:t>Et il demanda à haute voix</w:t>
      </w:r>
      <w:r w:rsidR="00EE5875">
        <w:t> :</w:t>
      </w:r>
    </w:p>
    <w:p w14:paraId="57B2556B" w14:textId="77777777" w:rsidR="00EE5875" w:rsidRDefault="00EE5875" w:rsidP="00457E89">
      <w:r>
        <w:t>— </w:t>
      </w:r>
      <w:r w:rsidR="00457E89" w:rsidRPr="00675642">
        <w:t>Pardon</w:t>
      </w:r>
      <w:r>
        <w:t xml:space="preserve">, </w:t>
      </w:r>
      <w:r w:rsidR="00457E89" w:rsidRPr="00675642">
        <w:t>qu</w:t>
      </w:r>
      <w:r>
        <w:t>’</w:t>
      </w:r>
      <w:r w:rsidR="00457E89" w:rsidRPr="00675642">
        <w:t>est-ce que vous disiez</w:t>
      </w:r>
      <w:r>
        <w:t> ?</w:t>
      </w:r>
    </w:p>
    <w:p w14:paraId="2F33F50E" w14:textId="77777777" w:rsidR="00EE5875" w:rsidRDefault="00457E89" w:rsidP="00457E89">
      <w:r w:rsidRPr="00675642">
        <w:t>Dan Yack pensait</w:t>
      </w:r>
      <w:r w:rsidR="00EE5875">
        <w:t> :</w:t>
      </w:r>
    </w:p>
    <w:p w14:paraId="74FEBBF5" w14:textId="6F83D29E" w:rsidR="00457E89" w:rsidRPr="00675642" w:rsidRDefault="00EE5875" w:rsidP="00457E89">
      <w:r>
        <w:t>« </w:t>
      </w:r>
      <w:r w:rsidR="00457E89" w:rsidRPr="00675642">
        <w:t>Le malheureux</w:t>
      </w:r>
      <w:r>
        <w:t xml:space="preserve">, </w:t>
      </w:r>
      <w:r w:rsidR="00457E89" w:rsidRPr="00675642">
        <w:t>il était malade et je lui faisais des grim</w:t>
      </w:r>
      <w:r w:rsidR="00457E89" w:rsidRPr="00675642">
        <w:t>a</w:t>
      </w:r>
      <w:r w:rsidR="00457E89" w:rsidRPr="00675642">
        <w:t>ces tous les matins</w:t>
      </w:r>
      <w:r>
        <w:t>. »</w:t>
      </w:r>
    </w:p>
    <w:p w14:paraId="5BFD7660" w14:textId="77777777" w:rsidR="00EE5875" w:rsidRDefault="00457E89" w:rsidP="00457E89">
      <w:r w:rsidRPr="00675642">
        <w:t>Il répondit à haute voix</w:t>
      </w:r>
      <w:r w:rsidR="00EE5875">
        <w:t> :</w:t>
      </w:r>
    </w:p>
    <w:p w14:paraId="64901F14" w14:textId="77777777" w:rsidR="00EE5875" w:rsidRDefault="00EE5875" w:rsidP="00457E89">
      <w:r>
        <w:t>— </w:t>
      </w:r>
      <w:r w:rsidR="00457E89" w:rsidRPr="00675642">
        <w:t>Venez avec moi</w:t>
      </w:r>
      <w:r>
        <w:t xml:space="preserve">. </w:t>
      </w:r>
      <w:r w:rsidR="00457E89" w:rsidRPr="00675642">
        <w:t>Allons voir le lever du soleil</w:t>
      </w:r>
      <w:r>
        <w:t>.</w:t>
      </w:r>
    </w:p>
    <w:p w14:paraId="4BBA13F0" w14:textId="77777777" w:rsidR="00EE5875" w:rsidRDefault="00457E89" w:rsidP="00457E89">
      <w:proofErr w:type="spellStart"/>
      <w:r w:rsidRPr="00675642">
        <w:t>Lamont</w:t>
      </w:r>
      <w:proofErr w:type="spellEnd"/>
      <w:r w:rsidRPr="00675642">
        <w:t xml:space="preserve"> ne lui répondit pas</w:t>
      </w:r>
      <w:r w:rsidR="00EE5875">
        <w:t>.</w:t>
      </w:r>
    </w:p>
    <w:p w14:paraId="3FE69413" w14:textId="77777777" w:rsidR="00EE5875" w:rsidRDefault="00457E89" w:rsidP="00457E89">
      <w:r w:rsidRPr="00675642">
        <w:lastRenderedPageBreak/>
        <w:t>Les deux hommes n</w:t>
      </w:r>
      <w:r w:rsidR="00EE5875">
        <w:t>’</w:t>
      </w:r>
      <w:r w:rsidRPr="00675642">
        <w:t>avaient plus rien à se dire</w:t>
      </w:r>
      <w:r w:rsidR="00EE5875">
        <w:t>.</w:t>
      </w:r>
    </w:p>
    <w:p w14:paraId="15750145" w14:textId="77777777" w:rsidR="00EE5875" w:rsidRDefault="00457E89" w:rsidP="00457E89">
      <w:r w:rsidRPr="00675642">
        <w:t>Dan Yack ne sortit pas</w:t>
      </w:r>
      <w:r w:rsidR="00EE5875">
        <w:t>.</w:t>
      </w:r>
    </w:p>
    <w:p w14:paraId="59E176C9" w14:textId="77777777" w:rsidR="00EE5875" w:rsidRDefault="00457E89" w:rsidP="00457E89">
      <w:r w:rsidRPr="00675642">
        <w:t>Par terre</w:t>
      </w:r>
      <w:r w:rsidR="00EE5875">
        <w:t xml:space="preserve">, </w:t>
      </w:r>
      <w:r w:rsidRPr="00675642">
        <w:t>gisaient les morceaux du disque cassé</w:t>
      </w:r>
      <w:r w:rsidR="00EE5875">
        <w:t xml:space="preserve">. </w:t>
      </w:r>
      <w:r w:rsidRPr="00675642">
        <w:t>Dan Yack les poussa doucement du pied</w:t>
      </w:r>
      <w:r w:rsidR="00EE5875">
        <w:t>.</w:t>
      </w:r>
    </w:p>
    <w:p w14:paraId="6B2AC2AD" w14:textId="77777777" w:rsidR="00EE5875" w:rsidRDefault="00457E89" w:rsidP="00457E89">
      <w:r w:rsidRPr="00675642">
        <w:t>Un grand malaise régnait dans la pièce</w:t>
      </w:r>
      <w:r w:rsidR="00EE5875">
        <w:t>.</w:t>
      </w:r>
    </w:p>
    <w:p w14:paraId="32A335AE" w14:textId="77777777" w:rsidR="00EE5875" w:rsidRDefault="00457E89" w:rsidP="00457E89">
      <w:r w:rsidRPr="00675642">
        <w:t>Les lampes se mirent à blêmir</w:t>
      </w:r>
      <w:r w:rsidR="00EE5875">
        <w:t xml:space="preserve">, </w:t>
      </w:r>
      <w:r w:rsidRPr="00675642">
        <w:t>pour la première fois depuis de longs mois</w:t>
      </w:r>
      <w:r w:rsidR="00EE5875">
        <w:t xml:space="preserve">. </w:t>
      </w:r>
      <w:r w:rsidRPr="00675642">
        <w:t>C</w:t>
      </w:r>
      <w:r w:rsidR="00EE5875">
        <w:t>’</w:t>
      </w:r>
      <w:r w:rsidRPr="00675642">
        <w:t>était enfin l</w:t>
      </w:r>
      <w:r w:rsidR="00EE5875">
        <w:t>’</w:t>
      </w:r>
      <w:r w:rsidRPr="00675642">
        <w:t>aurore attendue qui remplissait l</w:t>
      </w:r>
      <w:r w:rsidR="00EE5875">
        <w:t>’</w:t>
      </w:r>
      <w:r w:rsidRPr="00675642">
        <w:t>unique fenêtre</w:t>
      </w:r>
      <w:r w:rsidR="00EE5875">
        <w:t>.</w:t>
      </w:r>
    </w:p>
    <w:p w14:paraId="06C6C704" w14:textId="77777777" w:rsidR="00EE5875" w:rsidRDefault="00457E89" w:rsidP="00457E89">
      <w:r w:rsidRPr="00675642">
        <w:t>Quelques secondes plus tard un rayon de soleil vint frapper Dan Yack à la tête et le monocle se mit à flamboyer</w:t>
      </w:r>
      <w:r w:rsidR="00EE5875">
        <w:t>.</w:t>
      </w:r>
    </w:p>
    <w:p w14:paraId="749233E6" w14:textId="77777777" w:rsidR="00EE5875" w:rsidRDefault="00457E89" w:rsidP="00457E89">
      <w:r w:rsidRPr="00675642">
        <w:t>Cela fut aussi rapide que bref</w:t>
      </w:r>
      <w:r w:rsidR="00EE5875">
        <w:t xml:space="preserve">. </w:t>
      </w:r>
      <w:r w:rsidRPr="00675642">
        <w:t>Mais aucun de ces trois hommes réunis dans la chambre ne s</w:t>
      </w:r>
      <w:r w:rsidR="00EE5875">
        <w:t>’</w:t>
      </w:r>
      <w:r w:rsidRPr="00675642">
        <w:t>en aperçut</w:t>
      </w:r>
      <w:r w:rsidR="00EE5875">
        <w:t xml:space="preserve">, </w:t>
      </w:r>
      <w:r w:rsidRPr="00675642">
        <w:t>car</w:t>
      </w:r>
      <w:r w:rsidR="00EE5875">
        <w:t xml:space="preserve">, </w:t>
      </w:r>
      <w:r w:rsidRPr="00675642">
        <w:t>derrière le monocle</w:t>
      </w:r>
      <w:r w:rsidR="00EE5875">
        <w:t xml:space="preserve">, </w:t>
      </w:r>
      <w:r w:rsidRPr="00675642">
        <w:t>l</w:t>
      </w:r>
      <w:r w:rsidR="00EE5875">
        <w:t>’</w:t>
      </w:r>
      <w:r w:rsidRPr="00675642">
        <w:t>œil était fermé</w:t>
      </w:r>
      <w:r w:rsidR="00EE5875">
        <w:t xml:space="preserve">. </w:t>
      </w:r>
      <w:r w:rsidRPr="00675642">
        <w:t>Dan Yack pensait avec ame</w:t>
      </w:r>
      <w:r w:rsidRPr="00675642">
        <w:t>r</w:t>
      </w:r>
      <w:r w:rsidRPr="00675642">
        <w:t>tume</w:t>
      </w:r>
      <w:r w:rsidR="00EE5875">
        <w:t> :</w:t>
      </w:r>
    </w:p>
    <w:p w14:paraId="0513E62E" w14:textId="12CD99CE" w:rsidR="00457E89" w:rsidRPr="00675642" w:rsidRDefault="00EE5875" w:rsidP="00457E89">
      <w:r>
        <w:t>« </w:t>
      </w:r>
      <w:r w:rsidR="00457E89" w:rsidRPr="00675642">
        <w:t>Jusqu</w:t>
      </w:r>
      <w:r>
        <w:t>’</w:t>
      </w:r>
      <w:r w:rsidR="00457E89" w:rsidRPr="00675642">
        <w:t>à Bari qui a opté entre nous et qui s</w:t>
      </w:r>
      <w:r>
        <w:t>’</w:t>
      </w:r>
      <w:r w:rsidR="00457E89" w:rsidRPr="00675642">
        <w:t>est attaché à la m</w:t>
      </w:r>
      <w:r w:rsidR="00457E89" w:rsidRPr="00675642">
        <w:t>a</w:t>
      </w:r>
      <w:r w:rsidR="00457E89" w:rsidRPr="00675642">
        <w:t>ladie</w:t>
      </w:r>
      <w:r>
        <w:t xml:space="preserve">, </w:t>
      </w:r>
      <w:r w:rsidR="00457E89" w:rsidRPr="00675642">
        <w:t>pouah</w:t>
      </w:r>
      <w:r>
        <w:t> ! »</w:t>
      </w:r>
    </w:p>
    <w:p w14:paraId="0680F879" w14:textId="77777777" w:rsidR="00EE5875" w:rsidRDefault="00457E89" w:rsidP="00457E89">
      <w:proofErr w:type="spellStart"/>
      <w:r w:rsidRPr="00675642">
        <w:t>Lamont</w:t>
      </w:r>
      <w:proofErr w:type="spellEnd"/>
      <w:r w:rsidRPr="00675642">
        <w:t xml:space="preserve"> était toujours comme mort et </w:t>
      </w:r>
      <w:proofErr w:type="spellStart"/>
      <w:r w:rsidRPr="00675642">
        <w:t>Arkadie</w:t>
      </w:r>
      <w:proofErr w:type="spellEnd"/>
      <w:r w:rsidRPr="00675642">
        <w:t xml:space="preserve"> </w:t>
      </w:r>
      <w:proofErr w:type="spellStart"/>
      <w:r w:rsidRPr="00675642">
        <w:t>Goischman</w:t>
      </w:r>
      <w:proofErr w:type="spellEnd"/>
      <w:r w:rsidRPr="00675642">
        <w:t xml:space="preserve"> contemplait son nez sur la cloison</w:t>
      </w:r>
      <w:r w:rsidR="00EE5875">
        <w:t>.</w:t>
      </w:r>
    </w:p>
    <w:p w14:paraId="6191C0C8" w14:textId="77777777" w:rsidR="00EE5875" w:rsidRDefault="00457E89" w:rsidP="00457E89">
      <w:r w:rsidRPr="00675642">
        <w:t>Seul</w:t>
      </w:r>
      <w:r w:rsidR="00EE5875">
        <w:t xml:space="preserve">, </w:t>
      </w:r>
      <w:r w:rsidRPr="00675642">
        <w:t>Bari remarqua cette abeille lumineuse qui s</w:t>
      </w:r>
      <w:r w:rsidR="00EE5875">
        <w:t>’</w:t>
      </w:r>
      <w:r w:rsidRPr="00675642">
        <w:t>envola aussi rapidement qu</w:t>
      </w:r>
      <w:r w:rsidR="00EE5875">
        <w:t>’</w:t>
      </w:r>
      <w:r w:rsidRPr="00675642">
        <w:t>elle était entrée</w:t>
      </w:r>
      <w:r w:rsidR="00EE5875">
        <w:t>.</w:t>
      </w:r>
    </w:p>
    <w:p w14:paraId="4D79A7BF" w14:textId="77777777" w:rsidR="00EE5875" w:rsidRDefault="00457E89" w:rsidP="00457E89">
      <w:r w:rsidRPr="00675642">
        <w:t>Déjà le crépuscule tirait le rideau sur la fenêtre et</w:t>
      </w:r>
      <w:r w:rsidR="00EE5875">
        <w:t xml:space="preserve">, </w:t>
      </w:r>
      <w:r w:rsidRPr="00675642">
        <w:t>dehors</w:t>
      </w:r>
      <w:r w:rsidR="00EE5875">
        <w:t xml:space="preserve">, </w:t>
      </w:r>
      <w:r w:rsidRPr="00675642">
        <w:t>il faisait de nouveau tout noir</w:t>
      </w:r>
      <w:r w:rsidR="00EE5875">
        <w:t>.</w:t>
      </w:r>
    </w:p>
    <w:p w14:paraId="5D114C14" w14:textId="77777777" w:rsidR="00EE5875" w:rsidRDefault="00457E89" w:rsidP="00457E89">
      <w:r w:rsidRPr="00675642">
        <w:t>Les lampes remontèrent d</w:t>
      </w:r>
      <w:r w:rsidR="00EE5875">
        <w:t>’</w:t>
      </w:r>
      <w:r w:rsidRPr="00675642">
        <w:t>un cran</w:t>
      </w:r>
      <w:r w:rsidR="00EE5875">
        <w:t>.</w:t>
      </w:r>
    </w:p>
    <w:p w14:paraId="59D28F46" w14:textId="77777777" w:rsidR="00EE5875" w:rsidRDefault="00457E89" w:rsidP="00457E89">
      <w:r w:rsidRPr="00675642">
        <w:t>Un grand malaise régnait dans la pièce où l</w:t>
      </w:r>
      <w:r w:rsidR="00EE5875">
        <w:t>’</w:t>
      </w:r>
      <w:r w:rsidRPr="00675642">
        <w:t>on n</w:t>
      </w:r>
      <w:r w:rsidR="00EE5875">
        <w:t>’</w:t>
      </w:r>
      <w:r w:rsidRPr="00675642">
        <w:t>entendait même pas le tic-tac d</w:t>
      </w:r>
      <w:r w:rsidR="00EE5875">
        <w:t>’</w:t>
      </w:r>
      <w:r w:rsidRPr="00675642">
        <w:t>une horloge</w:t>
      </w:r>
      <w:r w:rsidR="00EE5875">
        <w:t>.</w:t>
      </w:r>
    </w:p>
    <w:p w14:paraId="18DED703" w14:textId="77777777" w:rsidR="00EE5875" w:rsidRDefault="00457E89" w:rsidP="00457E89">
      <w:r w:rsidRPr="00675642">
        <w:lastRenderedPageBreak/>
        <w:t>En effet</w:t>
      </w:r>
      <w:r w:rsidR="00EE5875">
        <w:t xml:space="preserve">, </w:t>
      </w:r>
      <w:r w:rsidRPr="00675642">
        <w:t xml:space="preserve">André </w:t>
      </w:r>
      <w:proofErr w:type="spellStart"/>
      <w:r w:rsidRPr="00675642">
        <w:t>Lamont</w:t>
      </w:r>
      <w:proofErr w:type="spellEnd"/>
      <w:r w:rsidRPr="00675642">
        <w:t xml:space="preserve"> et Dan Yack n</w:t>
      </w:r>
      <w:r w:rsidR="00EE5875">
        <w:t>’</w:t>
      </w:r>
      <w:r w:rsidRPr="00675642">
        <w:t>avaient plus rien à se dire</w:t>
      </w:r>
      <w:r w:rsidR="00EE5875">
        <w:t xml:space="preserve"> ; </w:t>
      </w:r>
      <w:r w:rsidRPr="00675642">
        <w:t xml:space="preserve">quant à </w:t>
      </w:r>
      <w:proofErr w:type="spellStart"/>
      <w:r w:rsidRPr="00675642">
        <w:t>Arkadie</w:t>
      </w:r>
      <w:proofErr w:type="spellEnd"/>
      <w:r w:rsidRPr="00675642">
        <w:t xml:space="preserve"> </w:t>
      </w:r>
      <w:proofErr w:type="spellStart"/>
      <w:r w:rsidRPr="00675642">
        <w:t>Goischman</w:t>
      </w:r>
      <w:proofErr w:type="spellEnd"/>
      <w:r w:rsidR="00EE5875">
        <w:t xml:space="preserve">, </w:t>
      </w:r>
      <w:r w:rsidRPr="00675642">
        <w:t>il louchait des deux yeux</w:t>
      </w:r>
      <w:r w:rsidR="00EE5875">
        <w:t xml:space="preserve">. </w:t>
      </w:r>
      <w:r w:rsidRPr="00675642">
        <w:t>Il contemplait son nez</w:t>
      </w:r>
      <w:r w:rsidR="00EE5875">
        <w:t>.</w:t>
      </w:r>
    </w:p>
    <w:p w14:paraId="5761A7CB" w14:textId="77777777" w:rsidR="00EE5875" w:rsidRDefault="00EE5875" w:rsidP="00457E89">
      <w:r>
        <w:t>— </w:t>
      </w:r>
      <w:r w:rsidR="00457E89" w:rsidRPr="00675642">
        <w:t>Le soleil</w:t>
      </w:r>
      <w:r>
        <w:t xml:space="preserve"> ! </w:t>
      </w:r>
      <w:r w:rsidR="00457E89" w:rsidRPr="00675642">
        <w:t>le soleil</w:t>
      </w:r>
      <w:r>
        <w:t xml:space="preserve"> ! </w:t>
      </w:r>
      <w:r w:rsidR="00457E89" w:rsidRPr="00675642">
        <w:t xml:space="preserve">cria Ivan </w:t>
      </w:r>
      <w:proofErr w:type="spellStart"/>
      <w:r w:rsidR="00457E89" w:rsidRPr="00675642">
        <w:t>Sabakoff</w:t>
      </w:r>
      <w:proofErr w:type="spellEnd"/>
      <w:r w:rsidR="00457E89" w:rsidRPr="00675642">
        <w:t xml:space="preserve"> en pénétrant comme un fou dans la chambre</w:t>
      </w:r>
      <w:r>
        <w:t xml:space="preserve">. </w:t>
      </w:r>
      <w:r w:rsidR="00457E89" w:rsidRPr="00675642">
        <w:t>Dany</w:t>
      </w:r>
      <w:r>
        <w:t xml:space="preserve">, </w:t>
      </w:r>
      <w:r w:rsidR="00457E89" w:rsidRPr="00675642">
        <w:t>tu l</w:t>
      </w:r>
      <w:r>
        <w:t>’</w:t>
      </w:r>
      <w:r w:rsidR="00457E89" w:rsidRPr="00675642">
        <w:t>as vu</w:t>
      </w:r>
      <w:r>
        <w:t> ?</w:t>
      </w:r>
    </w:p>
    <w:p w14:paraId="37158DDE" w14:textId="77777777" w:rsidR="00EE5875" w:rsidRDefault="00457E89" w:rsidP="00457E89">
      <w:r w:rsidRPr="00675642">
        <w:t>Cette voix frappa Dan Yack en plein cœur</w:t>
      </w:r>
      <w:r w:rsidR="00EE5875">
        <w:t xml:space="preserve">. </w:t>
      </w:r>
      <w:r w:rsidRPr="00675642">
        <w:t>Il se leva d</w:t>
      </w:r>
      <w:r w:rsidR="00EE5875">
        <w:t>’</w:t>
      </w:r>
      <w:r w:rsidRPr="00675642">
        <w:t>un bond</w:t>
      </w:r>
      <w:r w:rsidR="00EE5875">
        <w:t xml:space="preserve">. </w:t>
      </w:r>
      <w:r w:rsidRPr="00675642">
        <w:t>Il voulut parler</w:t>
      </w:r>
      <w:r w:rsidR="00EE5875">
        <w:t xml:space="preserve">. </w:t>
      </w:r>
      <w:r w:rsidRPr="00675642">
        <w:t>Il laissa choir son monocle qui s</w:t>
      </w:r>
      <w:r w:rsidR="00EE5875">
        <w:t>’</w:t>
      </w:r>
      <w:r w:rsidRPr="00675642">
        <w:t>étoila sur le sol comme une grosse larme</w:t>
      </w:r>
      <w:r w:rsidR="00EE5875">
        <w:t>.</w:t>
      </w:r>
    </w:p>
    <w:p w14:paraId="2CA7471F" w14:textId="77777777" w:rsidR="00EE5875" w:rsidRDefault="00457E89" w:rsidP="00457E89">
      <w:r w:rsidRPr="00675642">
        <w:t>Dan Yack se rassit</w:t>
      </w:r>
      <w:r w:rsidR="00EE5875">
        <w:t>.</w:t>
      </w:r>
    </w:p>
    <w:p w14:paraId="0FB46862" w14:textId="77777777" w:rsidR="00EE5875" w:rsidRDefault="00457E89" w:rsidP="00457E89">
      <w:r w:rsidRPr="00675642">
        <w:t>Il était tout étourdi</w:t>
      </w:r>
      <w:r w:rsidR="00EE5875">
        <w:t>.</w:t>
      </w:r>
    </w:p>
    <w:p w14:paraId="2034062F" w14:textId="77777777" w:rsidR="00EE5875" w:rsidRDefault="00457E89" w:rsidP="00457E89">
      <w:r w:rsidRPr="00675642">
        <w:t>Il ne pouvait rien dire</w:t>
      </w:r>
      <w:r w:rsidR="00EE5875">
        <w:t>.</w:t>
      </w:r>
    </w:p>
    <w:p w14:paraId="0D74D01E" w14:textId="77777777" w:rsidR="00EE5875" w:rsidRDefault="00457E89" w:rsidP="00457E89">
      <w:pPr>
        <w:spacing w:before="1440"/>
      </w:pPr>
      <w:r w:rsidRPr="00675642">
        <w:t>À partir de ce jour-là</w:t>
      </w:r>
      <w:r w:rsidR="00EE5875">
        <w:t xml:space="preserve">, </w:t>
      </w:r>
      <w:r w:rsidRPr="00675642">
        <w:t>la vie ne reprit jamais plus son tra</w:t>
      </w:r>
      <w:r w:rsidRPr="00675642">
        <w:t>n</w:t>
      </w:r>
      <w:r w:rsidRPr="00675642">
        <w:t>tran accoutumé dans la petite maison de la falaise</w:t>
      </w:r>
      <w:r w:rsidR="00EE5875">
        <w:t>.</w:t>
      </w:r>
    </w:p>
    <w:p w14:paraId="7E7A929C" w14:textId="77777777" w:rsidR="00EE5875" w:rsidRDefault="00457E89" w:rsidP="00457E89">
      <w:r w:rsidRPr="00675642">
        <w:t>Et il y avait encore trois mois jusqu</w:t>
      </w:r>
      <w:r w:rsidR="00EE5875">
        <w:t>’</w:t>
      </w:r>
      <w:r w:rsidRPr="00675642">
        <w:t>à la Noël</w:t>
      </w:r>
      <w:r w:rsidR="00EE5875">
        <w:t> !</w:t>
      </w:r>
    </w:p>
    <w:p w14:paraId="166FB35A" w14:textId="77777777" w:rsidR="00EE5875" w:rsidRDefault="00457E89" w:rsidP="00457E89">
      <w:r w:rsidRPr="00675642">
        <w:t>Dan Yack commençait à s</w:t>
      </w:r>
      <w:r w:rsidR="00EE5875">
        <w:t>’</w:t>
      </w:r>
      <w:r w:rsidRPr="00675642">
        <w:t>impatienter</w:t>
      </w:r>
      <w:r w:rsidR="00EE5875">
        <w:t>.</w:t>
      </w:r>
    </w:p>
    <w:p w14:paraId="787D458F" w14:textId="77777777" w:rsidR="00EE5875" w:rsidRDefault="00457E89" w:rsidP="00457E89">
      <w:r w:rsidRPr="00675642">
        <w:t>D</w:t>
      </w:r>
      <w:r w:rsidR="00EE5875">
        <w:t>’</w:t>
      </w:r>
      <w:r w:rsidRPr="00675642">
        <w:t>autant plus que son monocle était cassé et qu</w:t>
      </w:r>
      <w:r w:rsidR="00EE5875">
        <w:t>’</w:t>
      </w:r>
      <w:r w:rsidRPr="00675642">
        <w:t>il ne s</w:t>
      </w:r>
      <w:r w:rsidR="00EE5875">
        <w:t>’</w:t>
      </w:r>
      <w:r w:rsidRPr="00675642">
        <w:t>y r</w:t>
      </w:r>
      <w:r w:rsidRPr="00675642">
        <w:t>e</w:t>
      </w:r>
      <w:r w:rsidRPr="00675642">
        <w:t>trouvait plus du tout dans son décompte des jours et des sema</w:t>
      </w:r>
      <w:r w:rsidRPr="00675642">
        <w:t>i</w:t>
      </w:r>
      <w:r w:rsidRPr="00675642">
        <w:t>nes écoulés ou à venir</w:t>
      </w:r>
      <w:r w:rsidR="00EE5875">
        <w:t>.</w:t>
      </w:r>
    </w:p>
    <w:p w14:paraId="22B67E31" w14:textId="77777777" w:rsidR="00EE5875" w:rsidRDefault="00457E89" w:rsidP="00457E89">
      <w:r w:rsidRPr="00675642">
        <w:t xml:space="preserve">André </w:t>
      </w:r>
      <w:proofErr w:type="spellStart"/>
      <w:r w:rsidRPr="00675642">
        <w:t>Lamont</w:t>
      </w:r>
      <w:proofErr w:type="spellEnd"/>
      <w:r w:rsidR="00EE5875">
        <w:t xml:space="preserve">, </w:t>
      </w:r>
      <w:r w:rsidRPr="00675642">
        <w:t>laissant sa symphonie inachevée</w:t>
      </w:r>
      <w:r w:rsidR="00EE5875">
        <w:t xml:space="preserve">, </w:t>
      </w:r>
      <w:r w:rsidRPr="00675642">
        <w:t>avait r</w:t>
      </w:r>
      <w:r w:rsidRPr="00675642">
        <w:t>e</w:t>
      </w:r>
      <w:r w:rsidRPr="00675642">
        <w:t>noncé au travail pour faire main basse sur les bouteilles et</w:t>
      </w:r>
      <w:r w:rsidR="00EE5875">
        <w:t xml:space="preserve">, </w:t>
      </w:r>
      <w:r w:rsidRPr="00675642">
        <w:t>maintenant</w:t>
      </w:r>
      <w:r w:rsidR="00EE5875">
        <w:t xml:space="preserve">, </w:t>
      </w:r>
      <w:r w:rsidRPr="00675642">
        <w:t>chaque fois que Dan Yack pénétrait derrière lui dans le magasin aux vivres</w:t>
      </w:r>
      <w:r w:rsidR="00EE5875">
        <w:t xml:space="preserve">, </w:t>
      </w:r>
      <w:r w:rsidRPr="00675642">
        <w:t>il trouvait le local en désordre</w:t>
      </w:r>
      <w:r w:rsidR="00EE5875">
        <w:t xml:space="preserve">, </w:t>
      </w:r>
      <w:r w:rsidRPr="00675642">
        <w:t>les piles de conserves effondrées</w:t>
      </w:r>
      <w:r w:rsidR="00EE5875">
        <w:t xml:space="preserve">, </w:t>
      </w:r>
      <w:r w:rsidRPr="00675642">
        <w:t>des bocaux entamés</w:t>
      </w:r>
      <w:r w:rsidR="00EE5875">
        <w:t xml:space="preserve">, </w:t>
      </w:r>
      <w:r w:rsidRPr="00675642">
        <w:t>des caisses ouvertes</w:t>
      </w:r>
      <w:r w:rsidR="00EE5875">
        <w:t xml:space="preserve">, </w:t>
      </w:r>
      <w:r w:rsidRPr="00675642">
        <w:t>des barriques défoncées</w:t>
      </w:r>
      <w:r w:rsidR="00EE5875">
        <w:t xml:space="preserve">, </w:t>
      </w:r>
      <w:r w:rsidRPr="00675642">
        <w:t>des sacs crevés et la réserve du mois ou la portion du jour éparpillées</w:t>
      </w:r>
      <w:r w:rsidR="00EE5875">
        <w:t>.</w:t>
      </w:r>
    </w:p>
    <w:p w14:paraId="6CFF380B" w14:textId="77777777" w:rsidR="00EE5875" w:rsidRDefault="00457E89" w:rsidP="00457E89">
      <w:r w:rsidRPr="00675642">
        <w:lastRenderedPageBreak/>
        <w:t>Ce désordre lui faisait mal</w:t>
      </w:r>
      <w:r w:rsidR="00EE5875">
        <w:t>.</w:t>
      </w:r>
    </w:p>
    <w:p w14:paraId="635B8C91" w14:textId="77777777" w:rsidR="00EE5875" w:rsidRDefault="00EE5875" w:rsidP="00457E89">
      <w:r>
        <w:t>— </w:t>
      </w:r>
      <w:r w:rsidR="00457E89" w:rsidRPr="00675642">
        <w:t>Jamais nous n</w:t>
      </w:r>
      <w:r>
        <w:t>’</w:t>
      </w:r>
      <w:r w:rsidR="00457E89" w:rsidRPr="00675642">
        <w:t>arriverons jusqu</w:t>
      </w:r>
      <w:r>
        <w:t>’</w:t>
      </w:r>
      <w:r w:rsidR="00457E89" w:rsidRPr="00675642">
        <w:t>à la Noël</w:t>
      </w:r>
      <w:r>
        <w:t xml:space="preserve">, </w:t>
      </w:r>
      <w:r w:rsidR="00457E89" w:rsidRPr="00675642">
        <w:t>murmurait Dan Yack en refaisant ses piles et en rangeant soigneusement ses bocaux</w:t>
      </w:r>
      <w:r>
        <w:t xml:space="preserve">. </w:t>
      </w:r>
      <w:r w:rsidR="00457E89" w:rsidRPr="00675642">
        <w:t>Un</w:t>
      </w:r>
      <w:r>
        <w:t xml:space="preserve">, </w:t>
      </w:r>
      <w:r w:rsidR="00457E89" w:rsidRPr="00675642">
        <w:t>deux</w:t>
      </w:r>
      <w:r>
        <w:t xml:space="preserve">, </w:t>
      </w:r>
      <w:r w:rsidR="00457E89" w:rsidRPr="00675642">
        <w:t>trois</w:t>
      </w:r>
      <w:r>
        <w:t xml:space="preserve">, </w:t>
      </w:r>
      <w:r w:rsidR="00457E89" w:rsidRPr="00675642">
        <w:t>quatre</w:t>
      </w:r>
      <w:r>
        <w:t xml:space="preserve">, </w:t>
      </w:r>
      <w:r w:rsidR="00457E89" w:rsidRPr="00675642">
        <w:t>cinq</w:t>
      </w:r>
      <w:r>
        <w:t xml:space="preserve">, </w:t>
      </w:r>
      <w:r w:rsidR="00457E89" w:rsidRPr="00675642">
        <w:t>six</w:t>
      </w:r>
      <w:r>
        <w:t xml:space="preserve">, </w:t>
      </w:r>
      <w:r w:rsidR="00457E89" w:rsidRPr="00675642">
        <w:t>sept</w:t>
      </w:r>
      <w:r>
        <w:t xml:space="preserve">… </w:t>
      </w:r>
      <w:r w:rsidR="00457E89" w:rsidRPr="00675642">
        <w:t>Non</w:t>
      </w:r>
      <w:r>
        <w:t xml:space="preserve">, </w:t>
      </w:r>
      <w:r w:rsidR="00457E89" w:rsidRPr="00675642">
        <w:t>jamais nous ne pourrons tenir</w:t>
      </w:r>
      <w:r>
        <w:t xml:space="preserve">. </w:t>
      </w:r>
      <w:r w:rsidR="00457E89" w:rsidRPr="00675642">
        <w:t>Ma foi</w:t>
      </w:r>
      <w:r>
        <w:t xml:space="preserve">, </w:t>
      </w:r>
      <w:r w:rsidR="00457E89" w:rsidRPr="00675642">
        <w:t>tant pis</w:t>
      </w:r>
      <w:r>
        <w:t xml:space="preserve">, </w:t>
      </w:r>
      <w:r w:rsidR="00457E89" w:rsidRPr="00675642">
        <w:t>on verra bien</w:t>
      </w:r>
      <w:r>
        <w:t xml:space="preserve"> ; </w:t>
      </w:r>
      <w:r w:rsidR="00457E89" w:rsidRPr="00675642">
        <w:t>mais ce type est agaçant</w:t>
      </w:r>
      <w:r>
        <w:t xml:space="preserve">, </w:t>
      </w:r>
      <w:r w:rsidR="00457E89" w:rsidRPr="00675642">
        <w:t>il doit toujours brouiller mon jeu</w:t>
      </w:r>
      <w:r>
        <w:t>.</w:t>
      </w:r>
    </w:p>
    <w:p w14:paraId="29F2FAF1" w14:textId="77777777" w:rsidR="00EE5875" w:rsidRDefault="00457E89" w:rsidP="00457E89">
      <w:r w:rsidRPr="00675642">
        <w:t>Et Dan Yack s</w:t>
      </w:r>
      <w:r w:rsidR="00EE5875">
        <w:t>’</w:t>
      </w:r>
      <w:r w:rsidRPr="00675642">
        <w:t>en allait</w:t>
      </w:r>
      <w:r w:rsidR="00EE5875">
        <w:t xml:space="preserve">, </w:t>
      </w:r>
      <w:r w:rsidRPr="00675642">
        <w:t>navré</w:t>
      </w:r>
      <w:r w:rsidR="00EE5875">
        <w:t>.</w:t>
      </w:r>
    </w:p>
    <w:p w14:paraId="145BA761" w14:textId="77777777" w:rsidR="00EE5875" w:rsidRDefault="00457E89" w:rsidP="00457E89">
      <w:r w:rsidRPr="00675642">
        <w:t>Il n</w:t>
      </w:r>
      <w:r w:rsidR="00EE5875">
        <w:t>’</w:t>
      </w:r>
      <w:r w:rsidRPr="00675642">
        <w:t>avait plus aucun point de repère</w:t>
      </w:r>
      <w:r w:rsidR="00EE5875">
        <w:t>.</w:t>
      </w:r>
    </w:p>
    <w:p w14:paraId="410D686F" w14:textId="77777777" w:rsidR="00EE5875" w:rsidRDefault="00EE5875" w:rsidP="00457E89">
      <w:r>
        <w:t>« </w:t>
      </w:r>
      <w:r w:rsidR="00457E89" w:rsidRPr="00675642">
        <w:t>C</w:t>
      </w:r>
      <w:r>
        <w:t>’</w:t>
      </w:r>
      <w:r w:rsidR="00457E89" w:rsidRPr="00675642">
        <w:t>est la guigne</w:t>
      </w:r>
      <w:r>
        <w:t xml:space="preserve"> », </w:t>
      </w:r>
      <w:r w:rsidR="00457E89" w:rsidRPr="00675642">
        <w:t>pensait-il</w:t>
      </w:r>
      <w:r>
        <w:t xml:space="preserve">, </w:t>
      </w:r>
      <w:r w:rsidR="00457E89" w:rsidRPr="00675642">
        <w:t>car il ne croyait plus à rien depuis que son monocle s</w:t>
      </w:r>
      <w:r>
        <w:t>’</w:t>
      </w:r>
      <w:r w:rsidR="00457E89" w:rsidRPr="00675642">
        <w:t>était cassé</w:t>
      </w:r>
      <w:r>
        <w:t>.</w:t>
      </w:r>
    </w:p>
    <w:p w14:paraId="6568FD79" w14:textId="77777777" w:rsidR="00EE5875" w:rsidRDefault="00457E89" w:rsidP="00457E89">
      <w:r w:rsidRPr="00675642">
        <w:t>Mais sur le seuil</w:t>
      </w:r>
      <w:r w:rsidR="00EE5875">
        <w:t xml:space="preserve">, </w:t>
      </w:r>
      <w:r w:rsidRPr="00675642">
        <w:t>il faisait une fois de plus demi-tour et re</w:t>
      </w:r>
      <w:r w:rsidRPr="00675642">
        <w:t>n</w:t>
      </w:r>
      <w:r w:rsidRPr="00675642">
        <w:t>trait au magasin</w:t>
      </w:r>
      <w:r w:rsidR="00EE5875">
        <w:t>.</w:t>
      </w:r>
    </w:p>
    <w:p w14:paraId="763EFCC0" w14:textId="77777777" w:rsidR="00EE5875" w:rsidRDefault="00EE5875" w:rsidP="00457E89">
      <w:r>
        <w:t>— </w:t>
      </w:r>
      <w:r w:rsidR="00457E89" w:rsidRPr="00675642">
        <w:t>Elle est toujours là et il ne la trouvera pas</w:t>
      </w:r>
      <w:r>
        <w:t xml:space="preserve">, </w:t>
      </w:r>
      <w:r w:rsidR="00457E89" w:rsidRPr="00675642">
        <w:t>jubilait-il en remuant des sacs sous lesquels il avait enterré la fameuse caisse contenant le plum-pudding de soixante livres dont il se prome</w:t>
      </w:r>
      <w:r w:rsidR="00457E89" w:rsidRPr="00675642">
        <w:t>t</w:t>
      </w:r>
      <w:r w:rsidR="00457E89" w:rsidRPr="00675642">
        <w:t>tait tant de joie pour la Noël</w:t>
      </w:r>
      <w:r>
        <w:t xml:space="preserve">. </w:t>
      </w:r>
      <w:r w:rsidR="00457E89" w:rsidRPr="00675642">
        <w:t>Quelle surprise je vais leur faire</w:t>
      </w:r>
      <w:r>
        <w:t xml:space="preserve">, </w:t>
      </w:r>
      <w:r w:rsidR="00457E89" w:rsidRPr="00675642">
        <w:t>s</w:t>
      </w:r>
      <w:r>
        <w:t>’</w:t>
      </w:r>
      <w:r w:rsidR="00457E89" w:rsidRPr="00675642">
        <w:t>ils arrivent</w:t>
      </w:r>
      <w:r>
        <w:t> !</w:t>
      </w:r>
    </w:p>
    <w:p w14:paraId="05728E1E" w14:textId="77777777" w:rsidR="00EE5875" w:rsidRDefault="00457E89" w:rsidP="00457E89">
      <w:r w:rsidRPr="00675642">
        <w:t>Et il se remettait à espérer</w:t>
      </w:r>
      <w:r w:rsidR="00EE5875">
        <w:t xml:space="preserve">, </w:t>
      </w:r>
      <w:r w:rsidRPr="00675642">
        <w:t>mais il ne comptait plus les jours</w:t>
      </w:r>
      <w:r w:rsidR="00EE5875">
        <w:t>.</w:t>
      </w:r>
    </w:p>
    <w:p w14:paraId="48770917" w14:textId="77777777" w:rsidR="00EE5875" w:rsidRDefault="00457E89" w:rsidP="00457E89">
      <w:r w:rsidRPr="00675642">
        <w:t>Il était libre</w:t>
      </w:r>
      <w:r w:rsidR="00EE5875">
        <w:t>.</w:t>
      </w:r>
    </w:p>
    <w:p w14:paraId="5BBBC1CE" w14:textId="77777777" w:rsidR="00EE5875" w:rsidRDefault="00457E89" w:rsidP="00457E89">
      <w:r w:rsidRPr="00675642">
        <w:t>Enfin</w:t>
      </w:r>
      <w:r w:rsidR="00EE5875">
        <w:t> !</w:t>
      </w:r>
    </w:p>
    <w:p w14:paraId="1D569BF5" w14:textId="77777777" w:rsidR="00EE5875" w:rsidRDefault="00457E89" w:rsidP="00457E89">
      <w:r w:rsidRPr="00675642">
        <w:t>Un homme qui n</w:t>
      </w:r>
      <w:r w:rsidR="00EE5875">
        <w:t>’</w:t>
      </w:r>
      <w:r w:rsidRPr="00675642">
        <w:t>a plus de soucis</w:t>
      </w:r>
      <w:r w:rsidR="00EE5875">
        <w:t>.</w:t>
      </w:r>
    </w:p>
    <w:p w14:paraId="72CFB7BD" w14:textId="77777777" w:rsidR="00EE5875" w:rsidRDefault="00EE5875" w:rsidP="00457E89">
      <w:r>
        <w:t>« </w:t>
      </w:r>
      <w:r w:rsidR="00457E89" w:rsidRPr="00675642">
        <w:t>Je suis comme ça</w:t>
      </w:r>
      <w:r>
        <w:t>.</w:t>
      </w:r>
    </w:p>
    <w:p w14:paraId="200AB197" w14:textId="77777777" w:rsidR="00EE5875" w:rsidRDefault="00EE5875" w:rsidP="00457E89">
      <w:r>
        <w:t>« </w:t>
      </w:r>
      <w:r w:rsidR="00457E89" w:rsidRPr="00675642">
        <w:t>Tant pis</w:t>
      </w:r>
      <w:r>
        <w:t>.</w:t>
      </w:r>
    </w:p>
    <w:p w14:paraId="03EE5261" w14:textId="25C8B669" w:rsidR="00457E89" w:rsidRPr="00675642" w:rsidRDefault="00EE5875" w:rsidP="00457E89">
      <w:r>
        <w:t>« </w:t>
      </w:r>
      <w:r w:rsidR="00457E89" w:rsidRPr="00675642">
        <w:t>Tout m</w:t>
      </w:r>
      <w:r>
        <w:t>’</w:t>
      </w:r>
      <w:r w:rsidR="00457E89" w:rsidRPr="00675642">
        <w:t>amuse</w:t>
      </w:r>
      <w:r>
        <w:t>. »</w:t>
      </w:r>
    </w:p>
    <w:p w14:paraId="5153AD3B" w14:textId="77777777" w:rsidR="00EE5875" w:rsidRDefault="00457E89" w:rsidP="00457E89">
      <w:pPr>
        <w:spacing w:before="1440"/>
      </w:pPr>
      <w:r w:rsidRPr="00675642">
        <w:lastRenderedPageBreak/>
        <w:t>Les jours avaient grandi à vue d</w:t>
      </w:r>
      <w:r w:rsidR="00EE5875">
        <w:t>’</w:t>
      </w:r>
      <w:r w:rsidRPr="00675642">
        <w:t>œil et maintenant le soleil ne se couchait plus</w:t>
      </w:r>
      <w:r w:rsidR="00EE5875">
        <w:t>.</w:t>
      </w:r>
    </w:p>
    <w:p w14:paraId="60E0B79F" w14:textId="77777777" w:rsidR="00EE5875" w:rsidRDefault="00457E89" w:rsidP="00457E89">
      <w:r w:rsidRPr="00675642">
        <w:t xml:space="preserve">Ivan </w:t>
      </w:r>
      <w:proofErr w:type="spellStart"/>
      <w:r w:rsidRPr="00675642">
        <w:t>Sabakoff</w:t>
      </w:r>
      <w:proofErr w:type="spellEnd"/>
      <w:r w:rsidRPr="00675642">
        <w:t xml:space="preserve"> qui avait déserté la maison de la falaise pour élire domicile dans la fissure d</w:t>
      </w:r>
      <w:r w:rsidR="00EE5875">
        <w:t>’</w:t>
      </w:r>
      <w:r w:rsidRPr="00675642">
        <w:t>un rocher où il habitait sous la tente</w:t>
      </w:r>
      <w:r w:rsidR="00EE5875">
        <w:t xml:space="preserve">, </w:t>
      </w:r>
      <w:r w:rsidRPr="00675642">
        <w:t>ne se souciait plus du tout de ses camarades</w:t>
      </w:r>
      <w:r w:rsidR="00EE5875">
        <w:t>.</w:t>
      </w:r>
    </w:p>
    <w:p w14:paraId="6E6F56E9" w14:textId="77777777" w:rsidR="00EE5875" w:rsidRDefault="00457E89" w:rsidP="00457E89">
      <w:r w:rsidRPr="00675642">
        <w:t>Il n</w:t>
      </w:r>
      <w:r w:rsidR="00EE5875">
        <w:t>’</w:t>
      </w:r>
      <w:r w:rsidRPr="00675642">
        <w:t>en avait pas le temps</w:t>
      </w:r>
      <w:r w:rsidR="00EE5875">
        <w:t>.</w:t>
      </w:r>
    </w:p>
    <w:p w14:paraId="27A1DC61" w14:textId="77777777" w:rsidR="00EE5875" w:rsidRDefault="00457E89" w:rsidP="00457E89">
      <w:r w:rsidRPr="00675642">
        <w:t>Il travaillait à tour de bras</w:t>
      </w:r>
      <w:r w:rsidR="00EE5875">
        <w:t>.</w:t>
      </w:r>
    </w:p>
    <w:p w14:paraId="45143100" w14:textId="77777777" w:rsidR="00EE5875" w:rsidRDefault="00457E89" w:rsidP="00457E89">
      <w:r w:rsidRPr="00675642">
        <w:t>À perte de vue tout n</w:t>
      </w:r>
      <w:r w:rsidR="00EE5875">
        <w:t>’</w:t>
      </w:r>
      <w:r w:rsidRPr="00675642">
        <w:t>était que suaire glacé</w:t>
      </w:r>
      <w:r w:rsidR="00EE5875">
        <w:t xml:space="preserve">, </w:t>
      </w:r>
      <w:r w:rsidRPr="00675642">
        <w:t>ruines bla</w:t>
      </w:r>
      <w:r w:rsidRPr="00675642">
        <w:t>n</w:t>
      </w:r>
      <w:r w:rsidRPr="00675642">
        <w:t>ches</w:t>
      </w:r>
      <w:r w:rsidR="00EE5875">
        <w:t xml:space="preserve">, </w:t>
      </w:r>
      <w:r w:rsidRPr="00675642">
        <w:t>table rase</w:t>
      </w:r>
      <w:r w:rsidR="00EE5875">
        <w:t>.</w:t>
      </w:r>
    </w:p>
    <w:p w14:paraId="0A26C284" w14:textId="77777777" w:rsidR="00EE5875" w:rsidRDefault="00457E89" w:rsidP="00457E89">
      <w:r w:rsidRPr="00675642">
        <w:t>Il n</w:t>
      </w:r>
      <w:r w:rsidR="00EE5875">
        <w:t>’</w:t>
      </w:r>
      <w:r w:rsidRPr="00675642">
        <w:t>avait pas une minute à perdre</w:t>
      </w:r>
      <w:r w:rsidR="00EE5875">
        <w:t>.</w:t>
      </w:r>
    </w:p>
    <w:p w14:paraId="1B4774F9" w14:textId="77777777" w:rsidR="00EE5875" w:rsidRDefault="00457E89" w:rsidP="00457E89">
      <w:r w:rsidRPr="00675642">
        <w:t>Il allait peupler tout ça</w:t>
      </w:r>
      <w:r w:rsidR="00EE5875">
        <w:t>.</w:t>
      </w:r>
    </w:p>
    <w:p w14:paraId="21FE9CD1" w14:textId="77777777" w:rsidR="00EE5875" w:rsidRDefault="00457E89" w:rsidP="00457E89">
      <w:r w:rsidRPr="00675642">
        <w:t>Au large</w:t>
      </w:r>
      <w:r w:rsidR="00EE5875">
        <w:t xml:space="preserve">, </w:t>
      </w:r>
      <w:r w:rsidRPr="00675642">
        <w:t>la banquise chaotique était constituée par une barrière d</w:t>
      </w:r>
      <w:r w:rsidR="00EE5875">
        <w:t>’</w:t>
      </w:r>
      <w:r w:rsidRPr="00675642">
        <w:t>icebergs et d</w:t>
      </w:r>
      <w:r w:rsidR="00EE5875">
        <w:t>’</w:t>
      </w:r>
      <w:proofErr w:type="spellStart"/>
      <w:r w:rsidRPr="00675642">
        <w:t>iceblocks</w:t>
      </w:r>
      <w:proofErr w:type="spellEnd"/>
      <w:r w:rsidRPr="00675642">
        <w:t xml:space="preserve"> amoncelés contenant les d</w:t>
      </w:r>
      <w:r w:rsidRPr="00675642">
        <w:t>é</w:t>
      </w:r>
      <w:r w:rsidRPr="00675642">
        <w:t>bris ou les ébauches de toutes les filles du monde</w:t>
      </w:r>
      <w:r w:rsidR="00EE5875">
        <w:t xml:space="preserve">. </w:t>
      </w:r>
      <w:r w:rsidRPr="00675642">
        <w:t>C</w:t>
      </w:r>
      <w:r w:rsidR="00EE5875">
        <w:t>’</w:t>
      </w:r>
      <w:r w:rsidRPr="00675642">
        <w:t>était un e</w:t>
      </w:r>
      <w:r w:rsidRPr="00675642">
        <w:t>n</w:t>
      </w:r>
      <w:r w:rsidRPr="00675642">
        <w:t>tassement fou de campaniles</w:t>
      </w:r>
      <w:r w:rsidR="00EE5875">
        <w:t xml:space="preserve">, </w:t>
      </w:r>
      <w:r w:rsidRPr="00675642">
        <w:t>de remparts</w:t>
      </w:r>
      <w:r w:rsidR="00EE5875">
        <w:t xml:space="preserve">, </w:t>
      </w:r>
      <w:r w:rsidRPr="00675642">
        <w:t>de bourgs féodaux</w:t>
      </w:r>
      <w:r w:rsidR="00EE5875">
        <w:t xml:space="preserve">, </w:t>
      </w:r>
      <w:r w:rsidRPr="00675642">
        <w:t>d</w:t>
      </w:r>
      <w:r w:rsidR="00EE5875">
        <w:t>’</w:t>
      </w:r>
      <w:r w:rsidRPr="00675642">
        <w:t>églises byzantines</w:t>
      </w:r>
      <w:r w:rsidR="00EE5875">
        <w:t xml:space="preserve">, </w:t>
      </w:r>
      <w:r w:rsidRPr="00675642">
        <w:t>de palais étrusques</w:t>
      </w:r>
      <w:r w:rsidR="00EE5875">
        <w:t xml:space="preserve">, </w:t>
      </w:r>
      <w:r w:rsidRPr="00675642">
        <w:t>de cirques romains</w:t>
      </w:r>
      <w:r w:rsidR="00EE5875">
        <w:t xml:space="preserve">, </w:t>
      </w:r>
      <w:r w:rsidRPr="00675642">
        <w:t>de pagodes chinoises</w:t>
      </w:r>
      <w:r w:rsidR="00EE5875">
        <w:t xml:space="preserve">, </w:t>
      </w:r>
      <w:r w:rsidRPr="00675642">
        <w:t>de frises et de chapiteaux assyriens</w:t>
      </w:r>
      <w:r w:rsidR="00EE5875">
        <w:t xml:space="preserve">, </w:t>
      </w:r>
      <w:r w:rsidRPr="00675642">
        <w:t>de rues louis-philippardes</w:t>
      </w:r>
      <w:r w:rsidR="00EE5875">
        <w:t xml:space="preserve">, </w:t>
      </w:r>
      <w:r w:rsidRPr="00675642">
        <w:t>de places</w:t>
      </w:r>
      <w:r w:rsidR="00EE5875">
        <w:t xml:space="preserve">, </w:t>
      </w:r>
      <w:r w:rsidRPr="00675642">
        <w:t>d</w:t>
      </w:r>
      <w:r w:rsidR="00EE5875">
        <w:t>’</w:t>
      </w:r>
      <w:r w:rsidRPr="00675642">
        <w:t>obélisques</w:t>
      </w:r>
      <w:r w:rsidR="00EE5875">
        <w:t xml:space="preserve">, </w:t>
      </w:r>
      <w:r w:rsidRPr="00675642">
        <w:t>de colonnades</w:t>
      </w:r>
      <w:r w:rsidR="00EE5875">
        <w:t xml:space="preserve">. </w:t>
      </w:r>
      <w:r w:rsidRPr="00675642">
        <w:t>Et tout cela était en pure glace</w:t>
      </w:r>
      <w:r w:rsidR="00EE5875">
        <w:t xml:space="preserve">, </w:t>
      </w:r>
      <w:r w:rsidRPr="00675642">
        <w:t>désertique et inhabitable</w:t>
      </w:r>
      <w:r w:rsidR="00EE5875">
        <w:t xml:space="preserve">. </w:t>
      </w:r>
      <w:r w:rsidRPr="00675642">
        <w:t>Une ca</w:t>
      </w:r>
      <w:r w:rsidRPr="00675642">
        <w:t>r</w:t>
      </w:r>
      <w:r w:rsidRPr="00675642">
        <w:t>rière</w:t>
      </w:r>
      <w:r w:rsidR="00EE5875">
        <w:t xml:space="preserve">. </w:t>
      </w:r>
      <w:r w:rsidRPr="00675642">
        <w:t>Un cimetière</w:t>
      </w:r>
      <w:r w:rsidR="00EE5875">
        <w:t xml:space="preserve">. </w:t>
      </w:r>
      <w:r w:rsidRPr="00675642">
        <w:t>Un chantier</w:t>
      </w:r>
      <w:r w:rsidR="00EE5875">
        <w:t>.</w:t>
      </w:r>
    </w:p>
    <w:p w14:paraId="11AD256E" w14:textId="77777777" w:rsidR="00EE5875" w:rsidRDefault="00457E89" w:rsidP="00457E89">
      <w:r w:rsidRPr="00675642">
        <w:t>Par au-dessus</w:t>
      </w:r>
      <w:r w:rsidR="00EE5875">
        <w:t xml:space="preserve">, </w:t>
      </w:r>
      <w:r w:rsidRPr="00675642">
        <w:t>le ciel</w:t>
      </w:r>
      <w:r w:rsidR="00EE5875">
        <w:t xml:space="preserve">, </w:t>
      </w:r>
      <w:r w:rsidRPr="00675642">
        <w:t>presque toujours surchargé de nu</w:t>
      </w:r>
      <w:r w:rsidRPr="00675642">
        <w:t>a</w:t>
      </w:r>
      <w:r w:rsidRPr="00675642">
        <w:t>ges ou barbouillé de brumes</w:t>
      </w:r>
      <w:r w:rsidR="00EE5875">
        <w:t xml:space="preserve">, </w:t>
      </w:r>
      <w:r w:rsidRPr="00675642">
        <w:t>se zébrait facilement des co</w:t>
      </w:r>
      <w:r w:rsidRPr="00675642">
        <w:t>u</w:t>
      </w:r>
      <w:r w:rsidRPr="00675642">
        <w:t xml:space="preserve">leurs les plus violentes ou se tachait </w:t>
      </w:r>
      <w:proofErr w:type="spellStart"/>
      <w:r w:rsidRPr="00675642">
        <w:t>vineusement</w:t>
      </w:r>
      <w:proofErr w:type="spellEnd"/>
      <w:r w:rsidRPr="00675642">
        <w:t xml:space="preserve"> comme un mauvais papier buvard</w:t>
      </w:r>
      <w:r w:rsidR="00EE5875">
        <w:t>.</w:t>
      </w:r>
    </w:p>
    <w:p w14:paraId="18C12833" w14:textId="77777777" w:rsidR="00EE5875" w:rsidRDefault="00457E89" w:rsidP="00457E89">
      <w:r w:rsidRPr="00675642">
        <w:t>Le soleil était tantôt rond</w:t>
      </w:r>
      <w:r w:rsidR="00EE5875">
        <w:t xml:space="preserve">, </w:t>
      </w:r>
      <w:r w:rsidRPr="00675642">
        <w:t>tantôt ovale</w:t>
      </w:r>
      <w:r w:rsidR="00EE5875">
        <w:t xml:space="preserve">, </w:t>
      </w:r>
      <w:r w:rsidRPr="00675642">
        <w:t>rouge ou orangé ou même violet</w:t>
      </w:r>
      <w:r w:rsidR="00EE5875">
        <w:t xml:space="preserve">, </w:t>
      </w:r>
      <w:r w:rsidRPr="00675642">
        <w:t>mais toujours bas</w:t>
      </w:r>
      <w:r w:rsidR="00EE5875">
        <w:t xml:space="preserve">, </w:t>
      </w:r>
      <w:r w:rsidRPr="00675642">
        <w:t>très bas</w:t>
      </w:r>
      <w:r w:rsidR="00EE5875">
        <w:t xml:space="preserve">. </w:t>
      </w:r>
      <w:r w:rsidRPr="00675642">
        <w:t>Comme il ne desce</w:t>
      </w:r>
      <w:r w:rsidRPr="00675642">
        <w:t>n</w:t>
      </w:r>
      <w:r w:rsidRPr="00675642">
        <w:t>dait pas de l</w:t>
      </w:r>
      <w:r w:rsidR="00EE5875">
        <w:t>’</w:t>
      </w:r>
      <w:r w:rsidRPr="00675642">
        <w:t>horizon</w:t>
      </w:r>
      <w:r w:rsidR="00EE5875">
        <w:t xml:space="preserve">, </w:t>
      </w:r>
      <w:r w:rsidRPr="00675642">
        <w:t>il s</w:t>
      </w:r>
      <w:r w:rsidR="00EE5875">
        <w:t>’</w:t>
      </w:r>
      <w:r w:rsidRPr="00675642">
        <w:t>usait en dent de scie sur les bords et f</w:t>
      </w:r>
      <w:r w:rsidRPr="00675642">
        <w:t>i</w:t>
      </w:r>
      <w:r w:rsidRPr="00675642">
        <w:t>nissait par rouler à plat comme un pneu crevé</w:t>
      </w:r>
      <w:r w:rsidR="00EE5875">
        <w:t xml:space="preserve">. </w:t>
      </w:r>
      <w:r w:rsidRPr="00675642">
        <w:t xml:space="preserve">Ses rayons </w:t>
      </w:r>
      <w:r w:rsidRPr="00675642">
        <w:lastRenderedPageBreak/>
        <w:t>étaient presque horizontaux</w:t>
      </w:r>
      <w:r w:rsidR="00EE5875">
        <w:t xml:space="preserve">, </w:t>
      </w:r>
      <w:r w:rsidRPr="00675642">
        <w:t>ils éclairaient les objets et les ch</w:t>
      </w:r>
      <w:r w:rsidRPr="00675642">
        <w:t>o</w:t>
      </w:r>
      <w:r w:rsidRPr="00675642">
        <w:t>ses par en-dessous</w:t>
      </w:r>
      <w:r w:rsidR="00EE5875">
        <w:t xml:space="preserve">, </w:t>
      </w:r>
      <w:r w:rsidRPr="00675642">
        <w:t>exagéraient artificiellement les plans et les volumes</w:t>
      </w:r>
      <w:r w:rsidR="00EE5875">
        <w:t xml:space="preserve">, </w:t>
      </w:r>
      <w:r w:rsidRPr="00675642">
        <w:t>déroulaient démesurément les ombres pour do</w:t>
      </w:r>
      <w:r w:rsidRPr="00675642">
        <w:t>n</w:t>
      </w:r>
      <w:r w:rsidRPr="00675642">
        <w:t>ner à tout ce qu</w:t>
      </w:r>
      <w:r w:rsidR="00EE5875">
        <w:t>’</w:t>
      </w:r>
      <w:r w:rsidRPr="00675642">
        <w:t>ils frappaient cette apparence d</w:t>
      </w:r>
      <w:r w:rsidR="00EE5875">
        <w:t>’</w:t>
      </w:r>
      <w:r w:rsidRPr="00675642">
        <w:t>irréalité qui stupéfiait chaque jour Ivan</w:t>
      </w:r>
      <w:r w:rsidR="00EE5875">
        <w:t>.</w:t>
      </w:r>
    </w:p>
    <w:p w14:paraId="5B775817" w14:textId="77777777" w:rsidR="00EE5875" w:rsidRDefault="00457E89" w:rsidP="00457E89">
      <w:r w:rsidRPr="00675642">
        <w:t>Nature dépouillée</w:t>
      </w:r>
      <w:r w:rsidR="00EE5875">
        <w:t xml:space="preserve">, </w:t>
      </w:r>
      <w:r w:rsidRPr="00675642">
        <w:t>cristallisation</w:t>
      </w:r>
      <w:r w:rsidR="00EE5875">
        <w:t xml:space="preserve">, </w:t>
      </w:r>
      <w:r w:rsidRPr="00675642">
        <w:t>tout est réduit géométr</w:t>
      </w:r>
      <w:r w:rsidRPr="00675642">
        <w:t>i</w:t>
      </w:r>
      <w:r w:rsidRPr="00675642">
        <w:t>quement</w:t>
      </w:r>
      <w:r w:rsidR="00EE5875">
        <w:t xml:space="preserve">, </w:t>
      </w:r>
      <w:r w:rsidRPr="00675642">
        <w:t>la plus belle image</w:t>
      </w:r>
      <w:r w:rsidR="00EE5875">
        <w:t xml:space="preserve">, </w:t>
      </w:r>
      <w:r w:rsidRPr="00675642">
        <w:t>les sens</w:t>
      </w:r>
      <w:r w:rsidR="00EE5875">
        <w:t xml:space="preserve">, </w:t>
      </w:r>
      <w:r w:rsidRPr="00675642">
        <w:t>l</w:t>
      </w:r>
      <w:r w:rsidR="00EE5875">
        <w:t>’</w:t>
      </w:r>
      <w:r w:rsidRPr="00675642">
        <w:t>instinct</w:t>
      </w:r>
      <w:r w:rsidR="00EE5875">
        <w:t xml:space="preserve">, </w:t>
      </w:r>
      <w:r w:rsidRPr="00675642">
        <w:t>tout est intell</w:t>
      </w:r>
      <w:r w:rsidRPr="00675642">
        <w:t>i</w:t>
      </w:r>
      <w:r w:rsidRPr="00675642">
        <w:t>gible</w:t>
      </w:r>
      <w:r w:rsidR="00EE5875">
        <w:t xml:space="preserve">, </w:t>
      </w:r>
      <w:r w:rsidRPr="00675642">
        <w:t>rien ne vient obscurcir la vision lumineuse de la véritable nature des choses</w:t>
      </w:r>
      <w:r w:rsidR="00EE5875">
        <w:t xml:space="preserve">, </w:t>
      </w:r>
      <w:r w:rsidRPr="00675642">
        <w:t>grand art dont la vie n</w:t>
      </w:r>
      <w:r w:rsidR="00EE5875">
        <w:t>’</w:t>
      </w:r>
      <w:r w:rsidRPr="00675642">
        <w:t>est pas absente</w:t>
      </w:r>
      <w:r w:rsidR="00EE5875">
        <w:t xml:space="preserve">, </w:t>
      </w:r>
      <w:r w:rsidRPr="00675642">
        <w:t>mais latente</w:t>
      </w:r>
      <w:r w:rsidR="00EE5875">
        <w:t> !</w:t>
      </w:r>
    </w:p>
    <w:p w14:paraId="7291C5B3" w14:textId="77777777" w:rsidR="00EE5875" w:rsidRDefault="00EE5875" w:rsidP="00457E89">
      <w:r>
        <w:t>— </w:t>
      </w:r>
      <w:r w:rsidR="00457E89" w:rsidRPr="00675642">
        <w:t>Oh</w:t>
      </w:r>
      <w:r>
        <w:t xml:space="preserve"> ! </w:t>
      </w:r>
      <w:r w:rsidR="00457E89" w:rsidRPr="00675642">
        <w:t>mon Dieu</w:t>
      </w:r>
      <w:r>
        <w:t xml:space="preserve">, </w:t>
      </w:r>
      <w:r w:rsidR="00457E89" w:rsidRPr="00675642">
        <w:t>quelle leçon</w:t>
      </w:r>
      <w:r>
        <w:t> !</w:t>
      </w:r>
    </w:p>
    <w:p w14:paraId="6F879FF8" w14:textId="77777777" w:rsidR="00EE5875" w:rsidRDefault="00457E89" w:rsidP="00457E89">
      <w:r w:rsidRPr="00675642">
        <w:t xml:space="preserve">Ivan errait parmi les </w:t>
      </w:r>
      <w:proofErr w:type="spellStart"/>
      <w:r w:rsidRPr="00675642">
        <w:t>sastrugi</w:t>
      </w:r>
      <w:proofErr w:type="spellEnd"/>
      <w:r w:rsidRPr="00675642">
        <w:t xml:space="preserve"> accidentés d</w:t>
      </w:r>
      <w:r w:rsidR="00EE5875">
        <w:t>’</w:t>
      </w:r>
      <w:r w:rsidRPr="00675642">
        <w:t>un immense champ de glace qui s</w:t>
      </w:r>
      <w:r w:rsidR="00EE5875">
        <w:t>’</w:t>
      </w:r>
      <w:r w:rsidRPr="00675642">
        <w:t>étendait devant l</w:t>
      </w:r>
      <w:r w:rsidR="00EE5875">
        <w:t>’</w:t>
      </w:r>
      <w:r w:rsidRPr="00675642">
        <w:t>île</w:t>
      </w:r>
      <w:r w:rsidR="00EE5875">
        <w:t xml:space="preserve">. </w:t>
      </w:r>
      <w:r w:rsidRPr="00675642">
        <w:t>Il était armé de son ciseau et de son maillet</w:t>
      </w:r>
      <w:r w:rsidR="00EE5875">
        <w:t xml:space="preserve">. </w:t>
      </w:r>
      <w:r w:rsidRPr="00675642">
        <w:t xml:space="preserve">Il se dirigeait vers de petits </w:t>
      </w:r>
      <w:proofErr w:type="spellStart"/>
      <w:r w:rsidRPr="00675642">
        <w:t>iceblocks</w:t>
      </w:r>
      <w:proofErr w:type="spellEnd"/>
      <w:r w:rsidRPr="00675642">
        <w:t xml:space="preserve"> dressés dans ce champ comme des columelles</w:t>
      </w:r>
      <w:r w:rsidR="00EE5875">
        <w:t xml:space="preserve">. </w:t>
      </w:r>
      <w:r w:rsidRPr="00675642">
        <w:t>Il passait d</w:t>
      </w:r>
      <w:r w:rsidR="00EE5875">
        <w:t>’</w:t>
      </w:r>
      <w:r w:rsidRPr="00675642">
        <w:t>un bloc à l</w:t>
      </w:r>
      <w:r w:rsidR="00EE5875">
        <w:t>’</w:t>
      </w:r>
      <w:r w:rsidRPr="00675642">
        <w:t>autre et quand il repartait</w:t>
      </w:r>
      <w:r w:rsidR="00EE5875">
        <w:t xml:space="preserve">, </w:t>
      </w:r>
      <w:r w:rsidRPr="00675642">
        <w:t>il laissait derrière lui un bu</w:t>
      </w:r>
      <w:r w:rsidRPr="00675642">
        <w:t>s</w:t>
      </w:r>
      <w:r w:rsidRPr="00675642">
        <w:t>te</w:t>
      </w:r>
      <w:r w:rsidR="00EE5875">
        <w:t xml:space="preserve">, </w:t>
      </w:r>
      <w:r w:rsidRPr="00675642">
        <w:t>une stèle</w:t>
      </w:r>
      <w:r w:rsidR="00EE5875">
        <w:t xml:space="preserve">, </w:t>
      </w:r>
      <w:r w:rsidRPr="00675642">
        <w:t>un cippe</w:t>
      </w:r>
      <w:r w:rsidR="00EE5875">
        <w:t xml:space="preserve">, </w:t>
      </w:r>
      <w:r w:rsidRPr="00675642">
        <w:t>un monument</w:t>
      </w:r>
      <w:r w:rsidR="00EE5875">
        <w:t xml:space="preserve">, </w:t>
      </w:r>
      <w:r w:rsidRPr="00675642">
        <w:t>une statue monol</w:t>
      </w:r>
      <w:r w:rsidRPr="00675642">
        <w:t>i</w:t>
      </w:r>
      <w:r w:rsidRPr="00675642">
        <w:t>thique</w:t>
      </w:r>
      <w:r w:rsidR="00EE5875">
        <w:t xml:space="preserve">, </w:t>
      </w:r>
      <w:r w:rsidRPr="00675642">
        <w:t>une borne humanisée</w:t>
      </w:r>
      <w:r w:rsidR="00EE5875">
        <w:t xml:space="preserve">, </w:t>
      </w:r>
      <w:r w:rsidRPr="00675642">
        <w:t>un glaçon anthropomorphique</w:t>
      </w:r>
      <w:r w:rsidR="00EE5875">
        <w:t>.</w:t>
      </w:r>
    </w:p>
    <w:p w14:paraId="3F2A886D" w14:textId="77777777" w:rsidR="00EE5875" w:rsidRDefault="00457E89" w:rsidP="00457E89">
      <w:r w:rsidRPr="00675642">
        <w:t>Il parachevait rapidement son œuvre</w:t>
      </w:r>
      <w:r w:rsidR="00EE5875">
        <w:t xml:space="preserve">, </w:t>
      </w:r>
      <w:r w:rsidRPr="00675642">
        <w:t>car Ivan avait acquis un fameux tour de main</w:t>
      </w:r>
      <w:r w:rsidR="00EE5875">
        <w:t>.</w:t>
      </w:r>
    </w:p>
    <w:p w14:paraId="402B191C" w14:textId="77777777" w:rsidR="00EE5875" w:rsidRDefault="00457E89" w:rsidP="00457E89">
      <w:r w:rsidRPr="00675642">
        <w:t>Quelle dextérité et quelle belle matière que la glace</w:t>
      </w:r>
      <w:r w:rsidR="00EE5875">
        <w:t xml:space="preserve">, </w:t>
      </w:r>
      <w:r w:rsidRPr="00675642">
        <w:t>fragile</w:t>
      </w:r>
      <w:r w:rsidR="00EE5875">
        <w:t xml:space="preserve">, </w:t>
      </w:r>
      <w:r w:rsidRPr="00675642">
        <w:t>pure</w:t>
      </w:r>
      <w:r w:rsidR="00EE5875">
        <w:t xml:space="preserve">, </w:t>
      </w:r>
      <w:r w:rsidRPr="00675642">
        <w:t>lumineuse</w:t>
      </w:r>
      <w:r w:rsidR="00EE5875">
        <w:t xml:space="preserve">, </w:t>
      </w:r>
      <w:r w:rsidRPr="00675642">
        <w:t>transparente</w:t>
      </w:r>
      <w:r w:rsidR="00EE5875">
        <w:t xml:space="preserve">, </w:t>
      </w:r>
      <w:r w:rsidRPr="00675642">
        <w:t>à peine opaque</w:t>
      </w:r>
      <w:r w:rsidR="00EE5875">
        <w:t> !</w:t>
      </w:r>
    </w:p>
    <w:p w14:paraId="52EA9AE8" w14:textId="77777777" w:rsidR="00EE5875" w:rsidRDefault="00457E89" w:rsidP="00457E89">
      <w:r w:rsidRPr="00675642">
        <w:t xml:space="preserve">Ivan </w:t>
      </w:r>
      <w:proofErr w:type="spellStart"/>
      <w:r w:rsidRPr="00675642">
        <w:t>Sabakoff</w:t>
      </w:r>
      <w:proofErr w:type="spellEnd"/>
      <w:r w:rsidRPr="00675642">
        <w:t xml:space="preserve"> était heureux</w:t>
      </w:r>
      <w:r w:rsidR="00EE5875">
        <w:t>.</w:t>
      </w:r>
    </w:p>
    <w:p w14:paraId="4268D368" w14:textId="77777777" w:rsidR="00EE5875" w:rsidRDefault="00457E89" w:rsidP="00457E89">
      <w:r w:rsidRPr="00675642">
        <w:t>Toutes ses figures étaient toujours à l</w:t>
      </w:r>
      <w:r w:rsidR="00EE5875">
        <w:t>’</w:t>
      </w:r>
      <w:r w:rsidRPr="00675642">
        <w:t>image de Dan Yack</w:t>
      </w:r>
      <w:r w:rsidR="00EE5875">
        <w:t>.</w:t>
      </w:r>
    </w:p>
    <w:p w14:paraId="20B192D3" w14:textId="77777777" w:rsidR="00EE5875" w:rsidRDefault="00457E89" w:rsidP="00457E89">
      <w:r w:rsidRPr="00675642">
        <w:t>Son amour</w:t>
      </w:r>
      <w:r w:rsidR="00EE5875">
        <w:t>.</w:t>
      </w:r>
    </w:p>
    <w:p w14:paraId="44FC9C94" w14:textId="77777777" w:rsidR="00EE5875" w:rsidRDefault="00457E89" w:rsidP="00457E89">
      <w:r w:rsidRPr="00675642">
        <w:t>Ivan avait abandonné l</w:t>
      </w:r>
      <w:r w:rsidR="00EE5875">
        <w:t>’</w:t>
      </w:r>
      <w:r w:rsidRPr="00675642">
        <w:t>idée d</w:t>
      </w:r>
      <w:r w:rsidR="00EE5875">
        <w:t>’</w:t>
      </w:r>
      <w:r w:rsidRPr="00675642">
        <w:t>un monument grandiose et chimérique</w:t>
      </w:r>
      <w:r w:rsidR="00EE5875">
        <w:t>, « </w:t>
      </w:r>
      <w:r w:rsidRPr="00675642">
        <w:t>plein de chichis</w:t>
      </w:r>
      <w:r w:rsidR="00EE5875">
        <w:t xml:space="preserve"> », </w:t>
      </w:r>
      <w:r w:rsidRPr="00675642">
        <w:t>se disait-il maintenant</w:t>
      </w:r>
      <w:r w:rsidR="00EE5875">
        <w:t xml:space="preserve">. </w:t>
      </w:r>
      <w:r w:rsidRPr="00675642">
        <w:t>Il ne procédait que par synthèse</w:t>
      </w:r>
      <w:r w:rsidR="00EE5875">
        <w:t xml:space="preserve">. </w:t>
      </w:r>
      <w:r w:rsidRPr="00675642">
        <w:t xml:space="preserve">Il arrondissait voluptueusement </w:t>
      </w:r>
      <w:r w:rsidRPr="00675642">
        <w:lastRenderedPageBreak/>
        <w:t>un fût de colonne</w:t>
      </w:r>
      <w:r w:rsidR="00EE5875">
        <w:t xml:space="preserve">. </w:t>
      </w:r>
      <w:r w:rsidRPr="00675642">
        <w:t>Il plaçait dessus</w:t>
      </w:r>
      <w:r w:rsidR="00EE5875">
        <w:t xml:space="preserve">, </w:t>
      </w:r>
      <w:r w:rsidRPr="00675642">
        <w:t>la pointe en bas</w:t>
      </w:r>
      <w:r w:rsidR="00EE5875">
        <w:t xml:space="preserve">, </w:t>
      </w:r>
      <w:r w:rsidRPr="00675642">
        <w:t>une boule ovoïde en équilibre instable</w:t>
      </w:r>
      <w:r w:rsidR="00EE5875">
        <w:t xml:space="preserve">. </w:t>
      </w:r>
      <w:r w:rsidRPr="00675642">
        <w:t>Et aux deux tiers de cette boule</w:t>
      </w:r>
      <w:r w:rsidR="00EE5875">
        <w:t xml:space="preserve">, </w:t>
      </w:r>
      <w:r w:rsidRPr="00675642">
        <w:t>il collait un disque de glace polie</w:t>
      </w:r>
      <w:r w:rsidR="00EE5875">
        <w:t>.</w:t>
      </w:r>
    </w:p>
    <w:p w14:paraId="34DD9057" w14:textId="77777777" w:rsidR="00EE5875" w:rsidRDefault="00EE5875" w:rsidP="00457E89">
      <w:r>
        <w:t>« </w:t>
      </w:r>
      <w:r w:rsidR="00457E89" w:rsidRPr="00675642">
        <w:t>L</w:t>
      </w:r>
      <w:r>
        <w:t>’</w:t>
      </w:r>
      <w:r w:rsidR="00457E89" w:rsidRPr="00675642">
        <w:t>œil</w:t>
      </w:r>
      <w:r>
        <w:t> ! »</w:t>
      </w:r>
      <w:r w:rsidR="00457E89" w:rsidRPr="00675642">
        <w:t xml:space="preserve"> se disait-il</w:t>
      </w:r>
      <w:r>
        <w:t>.</w:t>
      </w:r>
    </w:p>
    <w:p w14:paraId="4CE2B799" w14:textId="77777777" w:rsidR="00EE5875" w:rsidRDefault="00EE5875" w:rsidP="00457E89">
      <w:r>
        <w:t>— </w:t>
      </w:r>
      <w:r w:rsidR="00457E89" w:rsidRPr="00675642">
        <w:t>Non</w:t>
      </w:r>
      <w:r>
        <w:t xml:space="preserve">, </w:t>
      </w:r>
      <w:r w:rsidR="00457E89" w:rsidRPr="00675642">
        <w:t>le monocle</w:t>
      </w:r>
      <w:r>
        <w:t xml:space="preserve"> ! </w:t>
      </w:r>
      <w:r w:rsidR="00457E89" w:rsidRPr="00675642">
        <w:t>rectifiait-il aussitôt à haute voix</w:t>
      </w:r>
      <w:r>
        <w:t>.</w:t>
      </w:r>
    </w:p>
    <w:p w14:paraId="1177BBBE" w14:textId="77777777" w:rsidR="00EE5875" w:rsidRDefault="00457E89" w:rsidP="00457E89">
      <w:r w:rsidRPr="00675642">
        <w:t>Et il l</w:t>
      </w:r>
      <w:r w:rsidR="00EE5875">
        <w:t>’</w:t>
      </w:r>
      <w:r w:rsidRPr="00675642">
        <w:t>orientait de façon à capter le soleil</w:t>
      </w:r>
      <w:r w:rsidR="00EE5875">
        <w:t>.</w:t>
      </w:r>
    </w:p>
    <w:p w14:paraId="37406894" w14:textId="77777777" w:rsidR="00EE5875" w:rsidRDefault="00457E89" w:rsidP="00457E89">
      <w:r w:rsidRPr="00675642">
        <w:t>Il reculait d</w:t>
      </w:r>
      <w:r w:rsidR="00EE5875">
        <w:t>’</w:t>
      </w:r>
      <w:r w:rsidRPr="00675642">
        <w:t>un pas pour l</w:t>
      </w:r>
      <w:r w:rsidR="00EE5875">
        <w:t>’</w:t>
      </w:r>
      <w:r w:rsidRPr="00675642">
        <w:t>admirer</w:t>
      </w:r>
      <w:r w:rsidR="00EE5875">
        <w:t>.</w:t>
      </w:r>
    </w:p>
    <w:p w14:paraId="2D6FBF71" w14:textId="77777777" w:rsidR="00EE5875" w:rsidRDefault="00EE5875" w:rsidP="00457E89">
      <w:r>
        <w:t>« </w:t>
      </w:r>
      <w:r w:rsidR="00457E89" w:rsidRPr="00675642">
        <w:t>Ce n</w:t>
      </w:r>
      <w:r>
        <w:t>’</w:t>
      </w:r>
      <w:r w:rsidR="00457E89" w:rsidRPr="00675642">
        <w:t>est pas l</w:t>
      </w:r>
      <w:r>
        <w:t>’</w:t>
      </w:r>
      <w:r w:rsidR="00457E89" w:rsidRPr="00675642">
        <w:t>œil qu</w:t>
      </w:r>
      <w:r>
        <w:t>’</w:t>
      </w:r>
      <w:r w:rsidR="00457E89" w:rsidRPr="00675642">
        <w:t>il faut sculpter</w:t>
      </w:r>
      <w:r>
        <w:t xml:space="preserve">, </w:t>
      </w:r>
      <w:r w:rsidR="00457E89" w:rsidRPr="00675642">
        <w:t>mais le regard</w:t>
      </w:r>
      <w:r>
        <w:t xml:space="preserve">, </w:t>
      </w:r>
      <w:r w:rsidR="00457E89" w:rsidRPr="00675642">
        <w:t>le r</w:t>
      </w:r>
      <w:r w:rsidR="00457E89" w:rsidRPr="00675642">
        <w:t>e</w:t>
      </w:r>
      <w:r w:rsidR="00457E89" w:rsidRPr="00675642">
        <w:t>gard de l</w:t>
      </w:r>
      <w:r>
        <w:t>’</w:t>
      </w:r>
      <w:r w:rsidR="00457E89" w:rsidRPr="00675642">
        <w:t>éternité</w:t>
      </w:r>
      <w:r>
        <w:t>.</w:t>
      </w:r>
    </w:p>
    <w:p w14:paraId="4CDF22B8" w14:textId="3CF8BCCC" w:rsidR="00457E89" w:rsidRPr="00675642" w:rsidRDefault="00EE5875" w:rsidP="00457E89">
      <w:r>
        <w:t>« </w:t>
      </w:r>
      <w:r w:rsidR="00457E89" w:rsidRPr="00675642">
        <w:t>La matière est pure</w:t>
      </w:r>
      <w:r>
        <w:t xml:space="preserve">, </w:t>
      </w:r>
      <w:r w:rsidR="00457E89" w:rsidRPr="00675642">
        <w:t>pensait-il encore</w:t>
      </w:r>
      <w:r>
        <w:t xml:space="preserve">. </w:t>
      </w:r>
      <w:r w:rsidR="00457E89" w:rsidRPr="00675642">
        <w:t>Mes formes sont pures</w:t>
      </w:r>
      <w:r>
        <w:t xml:space="preserve">. </w:t>
      </w:r>
      <w:r w:rsidR="00457E89" w:rsidRPr="00675642">
        <w:t>Mon œuvre est pure</w:t>
      </w:r>
      <w:r>
        <w:t>. »</w:t>
      </w:r>
    </w:p>
    <w:p w14:paraId="0E28BEBD" w14:textId="77777777" w:rsidR="00EE5875" w:rsidRDefault="00457E89" w:rsidP="00457E89">
      <w:r w:rsidRPr="00675642">
        <w:t>Ses outils lui brûlaient les mains tellement le froid était i</w:t>
      </w:r>
      <w:r w:rsidRPr="00675642">
        <w:t>n</w:t>
      </w:r>
      <w:r w:rsidRPr="00675642">
        <w:t>tense</w:t>
      </w:r>
      <w:r w:rsidR="00EE5875">
        <w:t xml:space="preserve">. </w:t>
      </w:r>
      <w:r w:rsidRPr="00675642">
        <w:t>Ses doigts étaient gercés</w:t>
      </w:r>
      <w:r w:rsidR="00EE5875">
        <w:t xml:space="preserve">, </w:t>
      </w:r>
      <w:r w:rsidRPr="00675642">
        <w:t>crevassés</w:t>
      </w:r>
      <w:r w:rsidR="00EE5875">
        <w:t xml:space="preserve">, </w:t>
      </w:r>
      <w:r w:rsidRPr="00675642">
        <w:t>à vif</w:t>
      </w:r>
      <w:r w:rsidR="00EE5875">
        <w:t xml:space="preserve">, </w:t>
      </w:r>
      <w:r w:rsidRPr="00675642">
        <w:t>Ivan continuait à travailler</w:t>
      </w:r>
      <w:r w:rsidR="00EE5875">
        <w:t>.</w:t>
      </w:r>
    </w:p>
    <w:p w14:paraId="024061FD" w14:textId="77777777" w:rsidR="00EE5875" w:rsidRDefault="00457E89" w:rsidP="00457E89">
      <w:r w:rsidRPr="00675642">
        <w:t>Une ardeur mystique dévorait son âme</w:t>
      </w:r>
      <w:r w:rsidR="00EE5875">
        <w:t xml:space="preserve">. </w:t>
      </w:r>
      <w:r w:rsidRPr="00675642">
        <w:t>Un besoin de pur</w:t>
      </w:r>
      <w:r w:rsidRPr="00675642">
        <w:t>e</w:t>
      </w:r>
      <w:r w:rsidRPr="00675642">
        <w:t>té</w:t>
      </w:r>
      <w:r w:rsidR="00EE5875">
        <w:t xml:space="preserve">. </w:t>
      </w:r>
      <w:r w:rsidRPr="00675642">
        <w:t>D</w:t>
      </w:r>
      <w:r w:rsidR="00EE5875">
        <w:t>’</w:t>
      </w:r>
      <w:r w:rsidRPr="00675642">
        <w:t>intimité</w:t>
      </w:r>
      <w:r w:rsidR="00EE5875">
        <w:t>.</w:t>
      </w:r>
    </w:p>
    <w:p w14:paraId="2A8B7E6D" w14:textId="77777777" w:rsidR="00EE5875" w:rsidRDefault="00EE5875" w:rsidP="00457E89">
      <w:r>
        <w:t>« </w:t>
      </w:r>
      <w:r w:rsidR="00457E89" w:rsidRPr="00675642">
        <w:t>Il me faut serrer la réalité de plus près encore et la réalité c</w:t>
      </w:r>
      <w:r>
        <w:t>’</w:t>
      </w:r>
      <w:r w:rsidR="00457E89" w:rsidRPr="00675642">
        <w:t>est Dieu</w:t>
      </w:r>
      <w:r>
        <w:t>.</w:t>
      </w:r>
    </w:p>
    <w:p w14:paraId="69935378" w14:textId="7AFBD79C" w:rsidR="00457E89" w:rsidRPr="00675642" w:rsidRDefault="00EE5875" w:rsidP="00457E89">
      <w:r>
        <w:t>« </w:t>
      </w:r>
      <w:r w:rsidR="00457E89" w:rsidRPr="00675642">
        <w:t>Un cercle</w:t>
      </w:r>
      <w:r>
        <w:t xml:space="preserve">, </w:t>
      </w:r>
      <w:r w:rsidR="00457E89" w:rsidRPr="00675642">
        <w:t>un carré</w:t>
      </w:r>
      <w:r>
        <w:t xml:space="preserve">, </w:t>
      </w:r>
      <w:r w:rsidR="00457E89" w:rsidRPr="00675642">
        <w:t>un cube</w:t>
      </w:r>
      <w:r>
        <w:t xml:space="preserve">, </w:t>
      </w:r>
      <w:r w:rsidR="00457E89" w:rsidRPr="00675642">
        <w:t>une sphère</w:t>
      </w:r>
      <w:r>
        <w:t xml:space="preserve">, </w:t>
      </w:r>
      <w:r w:rsidR="00457E89" w:rsidRPr="00675642">
        <w:t>un disque</w:t>
      </w:r>
      <w:r>
        <w:t xml:space="preserve">, </w:t>
      </w:r>
      <w:r w:rsidR="00457E89" w:rsidRPr="00675642">
        <w:t>une ellipse sont les manifestations de sa perfection</w:t>
      </w:r>
      <w:r>
        <w:t>. »</w:t>
      </w:r>
    </w:p>
    <w:p w14:paraId="2CB9B854" w14:textId="77777777" w:rsidR="00EE5875" w:rsidRDefault="00457E89" w:rsidP="00457E89">
      <w:r w:rsidRPr="00675642">
        <w:t>Il parlait tout seul</w:t>
      </w:r>
      <w:r w:rsidR="00EE5875">
        <w:t>.</w:t>
      </w:r>
    </w:p>
    <w:p w14:paraId="3CEC595E" w14:textId="77777777" w:rsidR="00EE5875" w:rsidRDefault="00457E89" w:rsidP="00457E89">
      <w:r w:rsidRPr="00675642">
        <w:t>À haute voix</w:t>
      </w:r>
      <w:r w:rsidR="00EE5875">
        <w:t> :</w:t>
      </w:r>
    </w:p>
    <w:p w14:paraId="2EDBE2A7" w14:textId="77777777" w:rsidR="00EE5875" w:rsidRDefault="00EE5875" w:rsidP="00457E89">
      <w:r>
        <w:t>— </w:t>
      </w:r>
      <w:r w:rsidR="00457E89" w:rsidRPr="00675642">
        <w:t>Gloire à Dieu</w:t>
      </w:r>
      <w:r>
        <w:t xml:space="preserve"> ! </w:t>
      </w:r>
      <w:r w:rsidR="00457E89" w:rsidRPr="00675642">
        <w:t>J</w:t>
      </w:r>
      <w:r>
        <w:t>’</w:t>
      </w:r>
      <w:r w:rsidR="00457E89" w:rsidRPr="00675642">
        <w:t>ai retrouvé la Tradition</w:t>
      </w:r>
      <w:r>
        <w:t xml:space="preserve">. </w:t>
      </w:r>
      <w:r w:rsidR="00457E89" w:rsidRPr="00675642">
        <w:t>J</w:t>
      </w:r>
      <w:r>
        <w:t>’</w:t>
      </w:r>
      <w:r w:rsidR="00457E89" w:rsidRPr="00675642">
        <w:t>ai retrouvé la voie de mon père</w:t>
      </w:r>
      <w:r>
        <w:t xml:space="preserve"> : </w:t>
      </w:r>
      <w:r w:rsidR="00457E89" w:rsidRPr="00675642">
        <w:t>la Vérité</w:t>
      </w:r>
      <w:r>
        <w:t xml:space="preserve">. </w:t>
      </w:r>
      <w:r w:rsidR="00457E89" w:rsidRPr="00675642">
        <w:t>Je n</w:t>
      </w:r>
      <w:r>
        <w:t>’</w:t>
      </w:r>
      <w:r w:rsidR="00457E89" w:rsidRPr="00675642">
        <w:t>ai plus le droit de m</w:t>
      </w:r>
      <w:r>
        <w:t>’</w:t>
      </w:r>
      <w:r w:rsidR="00457E89" w:rsidRPr="00675642">
        <w:t>arrêter</w:t>
      </w:r>
      <w:r>
        <w:t xml:space="preserve">. </w:t>
      </w:r>
      <w:r w:rsidR="00457E89" w:rsidRPr="00675642">
        <w:t>Bientôt</w:t>
      </w:r>
      <w:r>
        <w:t xml:space="preserve">, </w:t>
      </w:r>
      <w:r w:rsidR="00457E89" w:rsidRPr="00675642">
        <w:t>tout sera à recommencer</w:t>
      </w:r>
      <w:r>
        <w:t xml:space="preserve">. </w:t>
      </w:r>
      <w:r w:rsidR="00457E89" w:rsidRPr="00675642">
        <w:t>L</w:t>
      </w:r>
      <w:r>
        <w:t>’</w:t>
      </w:r>
      <w:r w:rsidR="00457E89" w:rsidRPr="00675642">
        <w:t>été ou le plus prochain or</w:t>
      </w:r>
      <w:r w:rsidR="00457E89" w:rsidRPr="00675642">
        <w:t>a</w:t>
      </w:r>
      <w:r w:rsidR="00457E89" w:rsidRPr="00675642">
        <w:t>ge mettra mon œuvre par terre</w:t>
      </w:r>
      <w:r>
        <w:t xml:space="preserve">. </w:t>
      </w:r>
      <w:r w:rsidR="00457E89" w:rsidRPr="00675642">
        <w:t>C</w:t>
      </w:r>
      <w:r>
        <w:t>’</w:t>
      </w:r>
      <w:r w:rsidR="00457E89" w:rsidRPr="00675642">
        <w:t>est juste</w:t>
      </w:r>
      <w:r>
        <w:t xml:space="preserve">, </w:t>
      </w:r>
      <w:r w:rsidR="00457E89" w:rsidRPr="00675642">
        <w:t>je n</w:t>
      </w:r>
      <w:r>
        <w:t>’</w:t>
      </w:r>
      <w:r w:rsidR="00457E89" w:rsidRPr="00675642">
        <w:t xml:space="preserve">ai </w:t>
      </w:r>
      <w:r w:rsidR="00457E89" w:rsidRPr="00675642">
        <w:lastRenderedPageBreak/>
        <w:t>pas le droit de m</w:t>
      </w:r>
      <w:r>
        <w:t>’</w:t>
      </w:r>
      <w:r w:rsidR="00457E89" w:rsidRPr="00675642">
        <w:t>arrêter</w:t>
      </w:r>
      <w:r>
        <w:t xml:space="preserve">. </w:t>
      </w:r>
      <w:r w:rsidR="00457E89" w:rsidRPr="00675642">
        <w:t>Le mouvement perpétuel est d</w:t>
      </w:r>
      <w:r>
        <w:t>’</w:t>
      </w:r>
      <w:r w:rsidR="00457E89" w:rsidRPr="00675642">
        <w:t>essence divine</w:t>
      </w:r>
      <w:r>
        <w:t xml:space="preserve">, </w:t>
      </w:r>
      <w:r w:rsidR="00457E89" w:rsidRPr="00675642">
        <w:t>c</w:t>
      </w:r>
      <w:r>
        <w:t>’</w:t>
      </w:r>
      <w:r w:rsidR="00457E89" w:rsidRPr="00675642">
        <w:t>est le seul travail créateur</w:t>
      </w:r>
      <w:r>
        <w:t xml:space="preserve">. </w:t>
      </w:r>
      <w:r w:rsidR="00457E89" w:rsidRPr="00675642">
        <w:t>Il procède par élimination</w:t>
      </w:r>
      <w:r>
        <w:t xml:space="preserve">. </w:t>
      </w:r>
      <w:r w:rsidR="00457E89" w:rsidRPr="00675642">
        <w:t>Inlassabl</w:t>
      </w:r>
      <w:r w:rsidR="00457E89" w:rsidRPr="00675642">
        <w:t>e</w:t>
      </w:r>
      <w:r w:rsidR="00457E89" w:rsidRPr="00675642">
        <w:t>ment</w:t>
      </w:r>
      <w:r>
        <w:t xml:space="preserve">. </w:t>
      </w:r>
      <w:r w:rsidR="00457E89" w:rsidRPr="00675642">
        <w:t>L</w:t>
      </w:r>
      <w:r>
        <w:t>’</w:t>
      </w:r>
      <w:r w:rsidR="00457E89" w:rsidRPr="00675642">
        <w:t>erreur</w:t>
      </w:r>
      <w:r>
        <w:t xml:space="preserve">, </w:t>
      </w:r>
      <w:r w:rsidR="00457E89" w:rsidRPr="00675642">
        <w:t>pour l</w:t>
      </w:r>
      <w:r>
        <w:t>’</w:t>
      </w:r>
      <w:r w:rsidR="00457E89" w:rsidRPr="00675642">
        <w:t>artiste</w:t>
      </w:r>
      <w:r>
        <w:t xml:space="preserve">, </w:t>
      </w:r>
      <w:r w:rsidR="00457E89" w:rsidRPr="00675642">
        <w:t>c</w:t>
      </w:r>
      <w:r>
        <w:t>’</w:t>
      </w:r>
      <w:r w:rsidR="00457E89" w:rsidRPr="00675642">
        <w:t>est de vouloir se reposer le septième jour et de vouloir compter sur une matière impérissable</w:t>
      </w:r>
      <w:r>
        <w:t xml:space="preserve">. </w:t>
      </w:r>
      <w:r w:rsidR="00457E89" w:rsidRPr="00675642">
        <w:t>Il ne faut s</w:t>
      </w:r>
      <w:r>
        <w:t>’</w:t>
      </w:r>
      <w:r w:rsidR="00457E89" w:rsidRPr="00675642">
        <w:t>attacher qu</w:t>
      </w:r>
      <w:r>
        <w:t>’</w:t>
      </w:r>
      <w:r w:rsidR="00457E89" w:rsidRPr="00675642">
        <w:t>à l</w:t>
      </w:r>
      <w:r>
        <w:t>’</w:t>
      </w:r>
      <w:r w:rsidR="00457E89" w:rsidRPr="00675642">
        <w:t>Esprit et l</w:t>
      </w:r>
      <w:r>
        <w:t>’</w:t>
      </w:r>
      <w:r w:rsidR="00457E89" w:rsidRPr="00675642">
        <w:t>Esprit souffle où il veut</w:t>
      </w:r>
      <w:r>
        <w:t>.</w:t>
      </w:r>
    </w:p>
    <w:p w14:paraId="514B90D1" w14:textId="77777777" w:rsidR="00EE5875" w:rsidRDefault="00457E89" w:rsidP="00457E89">
      <w:r w:rsidRPr="00675642">
        <w:t xml:space="preserve">Ivan </w:t>
      </w:r>
      <w:proofErr w:type="spellStart"/>
      <w:r w:rsidRPr="00675642">
        <w:t>Sabakoff</w:t>
      </w:r>
      <w:proofErr w:type="spellEnd"/>
      <w:r w:rsidRPr="00675642">
        <w:t xml:space="preserve"> songeait à une sculpture immatérielle tant son désir de simplification</w:t>
      </w:r>
      <w:r w:rsidR="00EE5875">
        <w:t xml:space="preserve">, </w:t>
      </w:r>
      <w:r w:rsidRPr="00675642">
        <w:t>de purification était grand</w:t>
      </w:r>
      <w:r w:rsidR="00EE5875">
        <w:t>.</w:t>
      </w:r>
    </w:p>
    <w:p w14:paraId="18D6C1E0" w14:textId="77777777" w:rsidR="00EE5875" w:rsidRDefault="00457E89" w:rsidP="00457E89">
      <w:r w:rsidRPr="00675642">
        <w:t>Ah</w:t>
      </w:r>
      <w:r w:rsidR="00EE5875">
        <w:t xml:space="preserve"> ! </w:t>
      </w:r>
      <w:r w:rsidRPr="00675642">
        <w:t>se consumer en émettant des formes</w:t>
      </w:r>
      <w:r w:rsidR="00EE5875">
        <w:t xml:space="preserve">, </w:t>
      </w:r>
      <w:r w:rsidRPr="00675642">
        <w:t>comme le soleil</w:t>
      </w:r>
      <w:r w:rsidR="00EE5875">
        <w:t xml:space="preserve">, </w:t>
      </w:r>
      <w:r w:rsidRPr="00675642">
        <w:t>par rayonnement</w:t>
      </w:r>
      <w:r w:rsidR="00EE5875">
        <w:t> !</w:t>
      </w:r>
    </w:p>
    <w:p w14:paraId="65907578" w14:textId="77777777" w:rsidR="00EE5875" w:rsidRDefault="00457E89" w:rsidP="00457E89">
      <w:r w:rsidRPr="00675642">
        <w:t>Ne plus sculpter la main</w:t>
      </w:r>
      <w:r w:rsidR="00EE5875">
        <w:t xml:space="preserve">, </w:t>
      </w:r>
      <w:r w:rsidRPr="00675642">
        <w:t>mais l</w:t>
      </w:r>
      <w:r w:rsidR="00EE5875">
        <w:t>’</w:t>
      </w:r>
      <w:r w:rsidRPr="00675642">
        <w:t>espace infini qui circule e</w:t>
      </w:r>
      <w:r w:rsidRPr="00675642">
        <w:t>n</w:t>
      </w:r>
      <w:r w:rsidRPr="00675642">
        <w:t>tre les doigts écartés</w:t>
      </w:r>
      <w:r w:rsidR="00EE5875">
        <w:t>.</w:t>
      </w:r>
    </w:p>
    <w:p w14:paraId="3AAA32C1" w14:textId="77777777" w:rsidR="00EE5875" w:rsidRDefault="00457E89" w:rsidP="00457E89">
      <w:r w:rsidRPr="00675642">
        <w:t>Tous les mouvements des astres</w:t>
      </w:r>
      <w:r w:rsidR="00EE5875">
        <w:t>.</w:t>
      </w:r>
    </w:p>
    <w:p w14:paraId="08B8F30F" w14:textId="71F76352" w:rsidR="00457E89" w:rsidRPr="00675642" w:rsidRDefault="00EE5875" w:rsidP="00457E89">
      <w:r>
        <w:t>« </w:t>
      </w:r>
      <w:r w:rsidR="00457E89" w:rsidRPr="00675642">
        <w:t>Ce n</w:t>
      </w:r>
      <w:r>
        <w:t>’</w:t>
      </w:r>
      <w:r w:rsidR="00457E89" w:rsidRPr="00675642">
        <w:t>est plus une effigie qu</w:t>
      </w:r>
      <w:r>
        <w:t>’</w:t>
      </w:r>
      <w:r w:rsidR="00457E89" w:rsidRPr="00675642">
        <w:t>il faut faire</w:t>
      </w:r>
      <w:r>
        <w:t xml:space="preserve">, </w:t>
      </w:r>
      <w:r w:rsidR="00457E89" w:rsidRPr="00675642">
        <w:t>pensait-il secr</w:t>
      </w:r>
      <w:r w:rsidR="00457E89" w:rsidRPr="00675642">
        <w:t>è</w:t>
      </w:r>
      <w:r w:rsidR="00457E89" w:rsidRPr="00675642">
        <w:t>tement</w:t>
      </w:r>
      <w:r>
        <w:t xml:space="preserve">, </w:t>
      </w:r>
      <w:r w:rsidR="00457E89" w:rsidRPr="00675642">
        <w:t>mais l</w:t>
      </w:r>
      <w:r>
        <w:t>’</w:t>
      </w:r>
      <w:r w:rsidR="00457E89" w:rsidRPr="00675642">
        <w:t>Être lui-même et mieux encore</w:t>
      </w:r>
      <w:r>
        <w:t xml:space="preserve">, </w:t>
      </w:r>
      <w:r w:rsidR="00457E89" w:rsidRPr="00675642">
        <w:t>l</w:t>
      </w:r>
      <w:r>
        <w:t>’</w:t>
      </w:r>
      <w:r w:rsidR="00457E89" w:rsidRPr="00675642">
        <w:t>Essence de cet Être</w:t>
      </w:r>
      <w:r>
        <w:t>. »</w:t>
      </w:r>
    </w:p>
    <w:p w14:paraId="32BF62F3" w14:textId="77777777" w:rsidR="00EE5875" w:rsidRDefault="00457E89" w:rsidP="00457E89">
      <w:r w:rsidRPr="00675642">
        <w:t>Et il ne taillait plus dans la paroi des icebergs que d</w:t>
      </w:r>
      <w:r w:rsidR="00EE5875">
        <w:t>’</w:t>
      </w:r>
      <w:r w:rsidRPr="00675642">
        <w:t>immenses rondelles de glace qu</w:t>
      </w:r>
      <w:r w:rsidR="00EE5875">
        <w:t>’</w:t>
      </w:r>
      <w:r w:rsidRPr="00675642">
        <w:t>il polissait et faisait miroiter au soleil</w:t>
      </w:r>
      <w:r w:rsidR="00EE5875">
        <w:t>.</w:t>
      </w:r>
    </w:p>
    <w:p w14:paraId="0C260829" w14:textId="77777777" w:rsidR="00EE5875" w:rsidRDefault="00EE5875" w:rsidP="00457E89">
      <w:r>
        <w:t>— </w:t>
      </w:r>
      <w:r w:rsidR="00457E89" w:rsidRPr="00675642">
        <w:t>Comme Dan Yack avait raison de porter un monocle</w:t>
      </w:r>
      <w:r>
        <w:t xml:space="preserve">, </w:t>
      </w:r>
      <w:r w:rsidR="00457E89" w:rsidRPr="00675642">
        <w:t>d</w:t>
      </w:r>
      <w:r w:rsidR="00457E89" w:rsidRPr="00675642">
        <w:t>i</w:t>
      </w:r>
      <w:r w:rsidR="00457E89" w:rsidRPr="00675642">
        <w:t>sait-il encore</w:t>
      </w:r>
      <w:r>
        <w:t xml:space="preserve">. </w:t>
      </w:r>
      <w:r w:rsidR="00457E89" w:rsidRPr="00675642">
        <w:t>Le monocle c</w:t>
      </w:r>
      <w:r>
        <w:t>’</w:t>
      </w:r>
      <w:r w:rsidR="00457E89" w:rsidRPr="00675642">
        <w:t>est tout</w:t>
      </w:r>
      <w:r>
        <w:t>.</w:t>
      </w:r>
    </w:p>
    <w:p w14:paraId="563D265A" w14:textId="77777777" w:rsidR="00EE5875" w:rsidRDefault="00457E89" w:rsidP="00457E89">
      <w:r w:rsidRPr="00675642">
        <w:t>L</w:t>
      </w:r>
      <w:r w:rsidR="00EE5875">
        <w:t>’</w:t>
      </w:r>
      <w:r w:rsidRPr="00675642">
        <w:t>homme</w:t>
      </w:r>
      <w:r w:rsidR="00EE5875">
        <w:t>.</w:t>
      </w:r>
    </w:p>
    <w:p w14:paraId="10F7B3E9" w14:textId="77777777" w:rsidR="00EE5875" w:rsidRDefault="00457E89" w:rsidP="00457E89">
      <w:r w:rsidRPr="00675642">
        <w:t>Une cristallisation</w:t>
      </w:r>
      <w:r w:rsidR="00EE5875">
        <w:t>.</w:t>
      </w:r>
    </w:p>
    <w:p w14:paraId="4D856724" w14:textId="77777777" w:rsidR="00EE5875" w:rsidRDefault="00457E89" w:rsidP="00457E89">
      <w:r w:rsidRPr="00675642">
        <w:t>Un gel</w:t>
      </w:r>
      <w:r w:rsidR="00EE5875">
        <w:t>.</w:t>
      </w:r>
    </w:p>
    <w:p w14:paraId="59B94EF2" w14:textId="77777777" w:rsidR="00EE5875" w:rsidRDefault="00457E89" w:rsidP="00457E89">
      <w:r w:rsidRPr="00675642">
        <w:t>Un micelle</w:t>
      </w:r>
      <w:r w:rsidR="00EE5875">
        <w:t>.</w:t>
      </w:r>
    </w:p>
    <w:p w14:paraId="3DA4F3C5" w14:textId="77777777" w:rsidR="00EE5875" w:rsidRDefault="00457E89" w:rsidP="00457E89">
      <w:r w:rsidRPr="00675642">
        <w:t>Dieu</w:t>
      </w:r>
      <w:r w:rsidR="00EE5875">
        <w:t>.</w:t>
      </w:r>
    </w:p>
    <w:p w14:paraId="401A0338" w14:textId="77777777" w:rsidR="00EE5875" w:rsidRDefault="00457E89" w:rsidP="00457E89">
      <w:r w:rsidRPr="00675642">
        <w:lastRenderedPageBreak/>
        <w:t>Il se mettait à neiger légèrement et Ivan portait ses lèvres sur chaque flocon qui lui tombait sur les mains</w:t>
      </w:r>
      <w:r w:rsidR="00EE5875">
        <w:t>.</w:t>
      </w:r>
    </w:p>
    <w:p w14:paraId="5DBCC817" w14:textId="77777777" w:rsidR="00EE5875" w:rsidRDefault="00EE5875" w:rsidP="00457E89">
      <w:r>
        <w:t>— </w:t>
      </w:r>
      <w:r w:rsidR="00457E89" w:rsidRPr="00675642">
        <w:t>Dieu</w:t>
      </w:r>
      <w:r>
        <w:t xml:space="preserve"> ! </w:t>
      </w:r>
      <w:r w:rsidR="00457E89" w:rsidRPr="00675642">
        <w:t>Dieu</w:t>
      </w:r>
      <w:r>
        <w:t xml:space="preserve"> ! </w:t>
      </w:r>
      <w:r w:rsidR="00457E89" w:rsidRPr="00675642">
        <w:t>murmurait-il</w:t>
      </w:r>
      <w:r>
        <w:t xml:space="preserve">. </w:t>
      </w:r>
      <w:r w:rsidR="00457E89" w:rsidRPr="00675642">
        <w:t>Ta Croix</w:t>
      </w:r>
      <w:r>
        <w:t xml:space="preserve"> ! </w:t>
      </w:r>
      <w:r w:rsidR="00457E89" w:rsidRPr="00675642">
        <w:t>Ton Étoile</w:t>
      </w:r>
      <w:r>
        <w:t xml:space="preserve"> ! </w:t>
      </w:r>
      <w:r w:rsidR="00457E89" w:rsidRPr="00675642">
        <w:t>Tes Ramifications</w:t>
      </w:r>
      <w:r>
        <w:t xml:space="preserve"> ! </w:t>
      </w:r>
      <w:r w:rsidR="00457E89" w:rsidRPr="00675642">
        <w:t>Tes Veines</w:t>
      </w:r>
      <w:r>
        <w:t xml:space="preserve"> ! </w:t>
      </w:r>
      <w:r w:rsidR="00457E89" w:rsidRPr="00675642">
        <w:t>Tes Cils</w:t>
      </w:r>
      <w:r>
        <w:t xml:space="preserve"> ! </w:t>
      </w:r>
      <w:r w:rsidR="00457E89" w:rsidRPr="00675642">
        <w:t>Ton Hostie</w:t>
      </w:r>
      <w:r>
        <w:t> !</w:t>
      </w:r>
    </w:p>
    <w:p w14:paraId="0F818D4D" w14:textId="77777777" w:rsidR="00EE5875" w:rsidRDefault="00457E89" w:rsidP="00457E89">
      <w:r w:rsidRPr="00675642">
        <w:t>Et il se réfugiait sous la tente en pleurant d</w:t>
      </w:r>
      <w:r w:rsidR="00EE5875">
        <w:t>’</w:t>
      </w:r>
      <w:r w:rsidRPr="00675642">
        <w:t>émotion</w:t>
      </w:r>
      <w:r w:rsidR="00EE5875">
        <w:t>.</w:t>
      </w:r>
    </w:p>
    <w:p w14:paraId="10A86D01" w14:textId="77777777" w:rsidR="00EE5875" w:rsidRDefault="00457E89" w:rsidP="00457E89">
      <w:r w:rsidRPr="00675642">
        <w:t>Mais quand la neige tournait à la pluie</w:t>
      </w:r>
      <w:r w:rsidR="00EE5875">
        <w:t xml:space="preserve">, </w:t>
      </w:r>
      <w:r w:rsidRPr="00675642">
        <w:t>quand la pluie s</w:t>
      </w:r>
      <w:r w:rsidR="00EE5875">
        <w:t>’</w:t>
      </w:r>
      <w:r w:rsidRPr="00675642">
        <w:t>épaississait en brumes compactes</w:t>
      </w:r>
      <w:r w:rsidR="00EE5875">
        <w:t xml:space="preserve">, </w:t>
      </w:r>
      <w:r w:rsidRPr="00675642">
        <w:t>quand le temps se bouchait pour de bon et quand dans les ténèbres soudaines la tempête éclatait avec une rage pleine de proches fracas et de lointains tumultes</w:t>
      </w:r>
      <w:r w:rsidR="00EE5875">
        <w:t xml:space="preserve">, </w:t>
      </w:r>
      <w:r w:rsidRPr="00675642">
        <w:t xml:space="preserve">Ivan </w:t>
      </w:r>
      <w:proofErr w:type="spellStart"/>
      <w:r w:rsidRPr="00675642">
        <w:t>Sabakoff</w:t>
      </w:r>
      <w:proofErr w:type="spellEnd"/>
      <w:r w:rsidRPr="00675642">
        <w:t xml:space="preserve"> chaussait ses skis à la hâte et rentrait à la maison de la falaise</w:t>
      </w:r>
      <w:r w:rsidR="00EE5875">
        <w:t xml:space="preserve">. </w:t>
      </w:r>
      <w:r w:rsidRPr="00675642">
        <w:t>Aveuglé</w:t>
      </w:r>
      <w:r w:rsidR="00EE5875">
        <w:t xml:space="preserve">, </w:t>
      </w:r>
      <w:r w:rsidRPr="00675642">
        <w:t>ébloui</w:t>
      </w:r>
      <w:r w:rsidR="00EE5875">
        <w:t xml:space="preserve">, </w:t>
      </w:r>
      <w:proofErr w:type="spellStart"/>
      <w:r w:rsidRPr="00675642">
        <w:t>Sabakoff</w:t>
      </w:r>
      <w:proofErr w:type="spellEnd"/>
      <w:r w:rsidRPr="00675642">
        <w:t xml:space="preserve"> ne luttait pas contre les él</w:t>
      </w:r>
      <w:r w:rsidRPr="00675642">
        <w:t>é</w:t>
      </w:r>
      <w:r w:rsidRPr="00675642">
        <w:t>ments déchaînés</w:t>
      </w:r>
      <w:r w:rsidR="00EE5875">
        <w:t xml:space="preserve">. </w:t>
      </w:r>
      <w:r w:rsidRPr="00675642">
        <w:t>L</w:t>
      </w:r>
      <w:r w:rsidR="00EE5875">
        <w:t>’</w:t>
      </w:r>
      <w:r w:rsidRPr="00675642">
        <w:t>ouragan était à tel point saturé d</w:t>
      </w:r>
      <w:r w:rsidR="00EE5875">
        <w:t>’</w:t>
      </w:r>
      <w:r w:rsidRPr="00675642">
        <w:t>électricité que des feux de Saint-Elme jaillissaient de la pointe des skis pour entourer toute la personne d</w:t>
      </w:r>
      <w:r w:rsidR="00EE5875">
        <w:t>’</w:t>
      </w:r>
      <w:r w:rsidRPr="00675642">
        <w:t>Ivan d</w:t>
      </w:r>
      <w:r w:rsidR="00EE5875">
        <w:t>’</w:t>
      </w:r>
      <w:r w:rsidRPr="00675642">
        <w:t>une pâle a</w:t>
      </w:r>
      <w:r w:rsidRPr="00675642">
        <w:t>u</w:t>
      </w:r>
      <w:r w:rsidRPr="00675642">
        <w:t>réole d</w:t>
      </w:r>
      <w:r w:rsidR="00EE5875">
        <w:t>’</w:t>
      </w:r>
      <w:r w:rsidRPr="00675642">
        <w:t>aigrettes crépitantes</w:t>
      </w:r>
      <w:r w:rsidR="00EE5875">
        <w:t xml:space="preserve">. </w:t>
      </w:r>
      <w:r w:rsidRPr="00675642">
        <w:t>Il se laissait porter par le vent</w:t>
      </w:r>
      <w:r w:rsidR="00EE5875">
        <w:t xml:space="preserve">. </w:t>
      </w:r>
      <w:r w:rsidRPr="00675642">
        <w:t>Il piv</w:t>
      </w:r>
      <w:r w:rsidRPr="00675642">
        <w:t>o</w:t>
      </w:r>
      <w:r w:rsidRPr="00675642">
        <w:t>tait</w:t>
      </w:r>
      <w:r w:rsidR="00EE5875">
        <w:t xml:space="preserve">, </w:t>
      </w:r>
      <w:r w:rsidRPr="00675642">
        <w:t>il tournoyait dans les tourbillons</w:t>
      </w:r>
      <w:r w:rsidR="00EE5875">
        <w:t xml:space="preserve"> ; </w:t>
      </w:r>
      <w:r w:rsidRPr="00675642">
        <w:t>mais un instinct très sûr</w:t>
      </w:r>
      <w:r w:rsidR="00EE5875">
        <w:t xml:space="preserve">, </w:t>
      </w:r>
      <w:r w:rsidRPr="00675642">
        <w:t>qu</w:t>
      </w:r>
      <w:r w:rsidR="00EE5875">
        <w:t>’</w:t>
      </w:r>
      <w:r w:rsidRPr="00675642">
        <w:t>il prenait pour une Protection particulière</w:t>
      </w:r>
      <w:r w:rsidR="00EE5875">
        <w:t xml:space="preserve">, </w:t>
      </w:r>
      <w:r w:rsidRPr="00675642">
        <w:t>le menait chaque fois à la cabane</w:t>
      </w:r>
      <w:r w:rsidR="00EE5875">
        <w:t xml:space="preserve">, </w:t>
      </w:r>
      <w:r w:rsidRPr="00675642">
        <w:t>où il se laissait choir dans son cadre et dormait aussitôt comme un bienheureux</w:t>
      </w:r>
      <w:r w:rsidR="00EE5875">
        <w:t>.</w:t>
      </w:r>
    </w:p>
    <w:p w14:paraId="18626128" w14:textId="77777777" w:rsidR="00EE5875" w:rsidRDefault="00457E89" w:rsidP="00457E89">
      <w:r w:rsidRPr="00675642">
        <w:t>Il faisait des rêves givrés</w:t>
      </w:r>
      <w:r w:rsidR="00EE5875">
        <w:t xml:space="preserve"> ; </w:t>
      </w:r>
      <w:r w:rsidRPr="00675642">
        <w:t>mais à la première éclaircie</w:t>
      </w:r>
      <w:r w:rsidR="00EE5875">
        <w:t xml:space="preserve">, </w:t>
      </w:r>
      <w:r w:rsidRPr="00675642">
        <w:t>il repartait dehors</w:t>
      </w:r>
      <w:r w:rsidR="00EE5875">
        <w:t xml:space="preserve">, </w:t>
      </w:r>
      <w:r w:rsidRPr="00675642">
        <w:t>travailler</w:t>
      </w:r>
      <w:r w:rsidR="00EE5875">
        <w:t xml:space="preserve">. </w:t>
      </w:r>
      <w:r w:rsidRPr="00675642">
        <w:t>Il partait comme une flèche dans le matin vierge</w:t>
      </w:r>
      <w:r w:rsidR="00EE5875">
        <w:t xml:space="preserve">. </w:t>
      </w:r>
      <w:r w:rsidRPr="00675642">
        <w:t>L</w:t>
      </w:r>
      <w:r w:rsidR="00EE5875">
        <w:t>’</w:t>
      </w:r>
      <w:r w:rsidRPr="00675642">
        <w:t>air s</w:t>
      </w:r>
      <w:r w:rsidR="00EE5875">
        <w:t>’</w:t>
      </w:r>
      <w:r w:rsidRPr="00675642">
        <w:t>était raréfié</w:t>
      </w:r>
      <w:r w:rsidR="00EE5875">
        <w:t xml:space="preserve">, </w:t>
      </w:r>
      <w:r w:rsidRPr="00675642">
        <w:t>sentait l</w:t>
      </w:r>
      <w:r w:rsidR="00EE5875">
        <w:t>’</w:t>
      </w:r>
      <w:r w:rsidRPr="00675642">
        <w:t>ozone</w:t>
      </w:r>
      <w:r w:rsidR="00EE5875">
        <w:t xml:space="preserve">. </w:t>
      </w:r>
      <w:r w:rsidRPr="00675642">
        <w:t>Le soleil était un peu plus haut que de coutume</w:t>
      </w:r>
      <w:r w:rsidR="00EE5875">
        <w:t xml:space="preserve">. </w:t>
      </w:r>
      <w:r w:rsidRPr="00675642">
        <w:t>Ivan s</w:t>
      </w:r>
      <w:r w:rsidR="00EE5875">
        <w:t>’</w:t>
      </w:r>
      <w:r w:rsidRPr="00675642">
        <w:t>engageait sur sa piste montante</w:t>
      </w:r>
      <w:r w:rsidR="00EE5875">
        <w:t xml:space="preserve">. </w:t>
      </w:r>
      <w:r w:rsidRPr="00675642">
        <w:t>Il allait enfin le capter</w:t>
      </w:r>
      <w:r w:rsidR="00EE5875">
        <w:t xml:space="preserve">. </w:t>
      </w:r>
      <w:r w:rsidRPr="00675642">
        <w:t>Il en était sûr</w:t>
      </w:r>
      <w:r w:rsidR="00EE5875">
        <w:t xml:space="preserve">. </w:t>
      </w:r>
      <w:r w:rsidRPr="00675642">
        <w:t>Quelle belle audace quand on est jeune et pur et que l</w:t>
      </w:r>
      <w:r w:rsidR="00EE5875">
        <w:t>’</w:t>
      </w:r>
      <w:r w:rsidRPr="00675642">
        <w:t>on vient de comm</w:t>
      </w:r>
      <w:r w:rsidRPr="00675642">
        <w:t>u</w:t>
      </w:r>
      <w:r w:rsidRPr="00675642">
        <w:t>nier</w:t>
      </w:r>
      <w:r w:rsidR="00EE5875">
        <w:t> !</w:t>
      </w:r>
    </w:p>
    <w:p w14:paraId="601B8EFF" w14:textId="77777777" w:rsidR="00EE5875" w:rsidRDefault="00457E89" w:rsidP="00457E89">
      <w:r w:rsidRPr="00675642">
        <w:t>Ivan ne se souciait plus du tout de ses compagnons et</w:t>
      </w:r>
      <w:r w:rsidR="00EE5875">
        <w:t xml:space="preserve">, </w:t>
      </w:r>
      <w:r w:rsidRPr="00675642">
        <w:t>sans monocle</w:t>
      </w:r>
      <w:r w:rsidR="00EE5875">
        <w:t xml:space="preserve">, </w:t>
      </w:r>
      <w:r w:rsidRPr="00675642">
        <w:t>la face de Dan Yack lui paraissait diabolique</w:t>
      </w:r>
      <w:r w:rsidR="00EE5875">
        <w:t>.</w:t>
      </w:r>
    </w:p>
    <w:p w14:paraId="52E5CC93" w14:textId="77777777" w:rsidR="00EE5875" w:rsidRDefault="00EE5875" w:rsidP="00457E89">
      <w:r>
        <w:lastRenderedPageBreak/>
        <w:t>— </w:t>
      </w:r>
      <w:r w:rsidR="00457E89" w:rsidRPr="00675642">
        <w:t>Brrr</w:t>
      </w:r>
      <w:r>
        <w:t xml:space="preserve"> ! </w:t>
      </w:r>
      <w:r w:rsidR="00457E89" w:rsidRPr="00675642">
        <w:t>faisait-il en polissant une nouvelle rondelle de gl</w:t>
      </w:r>
      <w:r w:rsidR="00457E89" w:rsidRPr="00675642">
        <w:t>a</w:t>
      </w:r>
      <w:r w:rsidR="00457E89" w:rsidRPr="00675642">
        <w:t>ce fraîche qui scintillait au soleil</w:t>
      </w:r>
      <w:r>
        <w:t xml:space="preserve">, </w:t>
      </w:r>
      <w:r w:rsidR="00457E89" w:rsidRPr="00675642">
        <w:t>réfléchissait ses rayons et j</w:t>
      </w:r>
      <w:r w:rsidR="00457E89" w:rsidRPr="00675642">
        <w:t>e</w:t>
      </w:r>
      <w:r w:rsidR="00457E89" w:rsidRPr="00675642">
        <w:t>tait des flammes</w:t>
      </w:r>
      <w:r>
        <w:t xml:space="preserve">. </w:t>
      </w:r>
      <w:r w:rsidR="00457E89" w:rsidRPr="00675642">
        <w:t>La seule sculpture possible</w:t>
      </w:r>
      <w:r>
        <w:t xml:space="preserve">, </w:t>
      </w:r>
      <w:r w:rsidR="00457E89" w:rsidRPr="00675642">
        <w:t>c</w:t>
      </w:r>
      <w:r>
        <w:t>’</w:t>
      </w:r>
      <w:r w:rsidR="00457E89" w:rsidRPr="00675642">
        <w:t>est la lumière</w:t>
      </w:r>
      <w:r>
        <w:t>.</w:t>
      </w:r>
    </w:p>
    <w:p w14:paraId="176D36F9" w14:textId="77777777" w:rsidR="00EE5875" w:rsidRDefault="00EE5875" w:rsidP="00457E89">
      <w:r>
        <w:t>« </w:t>
      </w:r>
      <w:r w:rsidR="00457E89" w:rsidRPr="00675642">
        <w:t>J</w:t>
      </w:r>
      <w:r>
        <w:t>’</w:t>
      </w:r>
      <w:r w:rsidR="00457E89" w:rsidRPr="00675642">
        <w:t>y arriverai</w:t>
      </w:r>
      <w:r>
        <w:t>.</w:t>
      </w:r>
    </w:p>
    <w:p w14:paraId="1F5F30C1" w14:textId="54E6057C" w:rsidR="00457E89" w:rsidRPr="00675642" w:rsidRDefault="00EE5875" w:rsidP="00457E89">
      <w:r>
        <w:t>« </w:t>
      </w:r>
      <w:r w:rsidR="00457E89" w:rsidRPr="00675642">
        <w:t>Comme un ange</w:t>
      </w:r>
      <w:r>
        <w:t>. »</w:t>
      </w:r>
    </w:p>
    <w:p w14:paraId="3968141E" w14:textId="77777777" w:rsidR="00EE5875" w:rsidRDefault="00457E89" w:rsidP="00457E89">
      <w:r w:rsidRPr="00675642">
        <w:t>Et dressant sur sa jante la roue de glace qu</w:t>
      </w:r>
      <w:r w:rsidR="00EE5875">
        <w:t>’</w:t>
      </w:r>
      <w:r w:rsidRPr="00675642">
        <w:t>il venait de pr</w:t>
      </w:r>
      <w:r w:rsidRPr="00675642">
        <w:t>o</w:t>
      </w:r>
      <w:r w:rsidRPr="00675642">
        <w:t>filer</w:t>
      </w:r>
      <w:r w:rsidR="00EE5875">
        <w:t xml:space="preserve">, </w:t>
      </w:r>
      <w:r w:rsidRPr="00675642">
        <w:t>il la faisait rouler au bas d</w:t>
      </w:r>
      <w:r w:rsidR="00EE5875">
        <w:t>’</w:t>
      </w:r>
      <w:r w:rsidRPr="00675642">
        <w:t>une pente</w:t>
      </w:r>
      <w:r w:rsidR="00EE5875">
        <w:t>.</w:t>
      </w:r>
    </w:p>
    <w:p w14:paraId="5655AF1C" w14:textId="77777777" w:rsidR="00EE5875" w:rsidRDefault="00EE5875" w:rsidP="00457E89">
      <w:r>
        <w:t>— </w:t>
      </w:r>
      <w:r w:rsidR="00457E89" w:rsidRPr="00675642">
        <w:t>Adieu</w:t>
      </w:r>
      <w:r>
        <w:t xml:space="preserve"> ! </w:t>
      </w:r>
      <w:r w:rsidR="00457E89" w:rsidRPr="00675642">
        <w:t>Yack</w:t>
      </w:r>
      <w:r>
        <w:t xml:space="preserve"> ! </w:t>
      </w:r>
      <w:r w:rsidR="00457E89" w:rsidRPr="00675642">
        <w:t>criait-il</w:t>
      </w:r>
      <w:r>
        <w:t xml:space="preserve">. </w:t>
      </w:r>
      <w:r w:rsidR="00457E89" w:rsidRPr="00675642">
        <w:t>Mon amour</w:t>
      </w:r>
      <w:r>
        <w:t> !</w:t>
      </w:r>
    </w:p>
    <w:p w14:paraId="17B06309" w14:textId="77777777" w:rsidR="00EE5875" w:rsidRDefault="00457E89" w:rsidP="00457E89">
      <w:r w:rsidRPr="00675642">
        <w:t>Dévalant à vitesse accélérée</w:t>
      </w:r>
      <w:r w:rsidR="00EE5875">
        <w:t xml:space="preserve">, </w:t>
      </w:r>
      <w:r w:rsidRPr="00675642">
        <w:t>le disque de glace battait des étincelles avant d</w:t>
      </w:r>
      <w:r w:rsidR="00EE5875">
        <w:t>’</w:t>
      </w:r>
      <w:r w:rsidRPr="00675642">
        <w:t>éclater et de voler en morceaux</w:t>
      </w:r>
      <w:r w:rsidR="00EE5875">
        <w:t>.</w:t>
      </w:r>
    </w:p>
    <w:p w14:paraId="3763A83F" w14:textId="77777777" w:rsidR="00EE5875" w:rsidRDefault="00457E89" w:rsidP="00457E89">
      <w:pPr>
        <w:spacing w:before="1440"/>
      </w:pPr>
      <w:r w:rsidRPr="00675642">
        <w:t>Le terrible vent du sud-est avait beau faire tomber souvent la température et provoquer des ouragans d</w:t>
      </w:r>
      <w:r w:rsidR="00EE5875">
        <w:t>’</w:t>
      </w:r>
      <w:r w:rsidRPr="00675642">
        <w:t>une violence inég</w:t>
      </w:r>
      <w:r w:rsidRPr="00675642">
        <w:t>a</w:t>
      </w:r>
      <w:r w:rsidRPr="00675642">
        <w:t>lable</w:t>
      </w:r>
      <w:r w:rsidR="00EE5875">
        <w:t xml:space="preserve">, </w:t>
      </w:r>
      <w:r w:rsidRPr="00675642">
        <w:t>c</w:t>
      </w:r>
      <w:r w:rsidR="00EE5875">
        <w:t>’</w:t>
      </w:r>
      <w:r w:rsidRPr="00675642">
        <w:t>était tout de même l</w:t>
      </w:r>
      <w:r w:rsidR="00EE5875">
        <w:t>’</w:t>
      </w:r>
      <w:r w:rsidRPr="00675642">
        <w:t>été</w:t>
      </w:r>
      <w:r w:rsidR="00EE5875">
        <w:t xml:space="preserve">. </w:t>
      </w:r>
      <w:r w:rsidRPr="00675642">
        <w:t>Les périodes de plusieurs jours consécutifs de beau temps étaient assez fréquentes</w:t>
      </w:r>
      <w:r w:rsidR="00EE5875">
        <w:t>.</w:t>
      </w:r>
    </w:p>
    <w:p w14:paraId="27009837" w14:textId="77777777" w:rsidR="00EE5875" w:rsidRDefault="00457E89" w:rsidP="00457E89">
      <w:r w:rsidRPr="00675642">
        <w:t>Alors Dan Yack ouvrait la fenêtre</w:t>
      </w:r>
      <w:r w:rsidR="00EE5875">
        <w:t>.</w:t>
      </w:r>
    </w:p>
    <w:p w14:paraId="0579FBD1" w14:textId="77777777" w:rsidR="00EE5875" w:rsidRDefault="00457E89" w:rsidP="00457E89">
      <w:r w:rsidRPr="00675642">
        <w:t>Par la fenêtre ouverte</w:t>
      </w:r>
      <w:r w:rsidR="00EE5875">
        <w:t xml:space="preserve">, </w:t>
      </w:r>
      <w:r w:rsidRPr="00675642">
        <w:t>la canonnade discontinue de la ba</w:t>
      </w:r>
      <w:r w:rsidRPr="00675642">
        <w:t>n</w:t>
      </w:r>
      <w:r w:rsidRPr="00675642">
        <w:t>quise venait du large</w:t>
      </w:r>
      <w:r w:rsidR="00EE5875">
        <w:t xml:space="preserve">, </w:t>
      </w:r>
      <w:r w:rsidRPr="00675642">
        <w:t>et le tonnerre tout proche d</w:t>
      </w:r>
      <w:r w:rsidR="00EE5875">
        <w:t>’</w:t>
      </w:r>
      <w:r w:rsidRPr="00675642">
        <w:t>immenses icebergs tabulaires qui venaient s</w:t>
      </w:r>
      <w:r w:rsidR="00EE5875">
        <w:t>’</w:t>
      </w:r>
      <w:r w:rsidRPr="00675642">
        <w:t>échouer sur les rives mêmes de l</w:t>
      </w:r>
      <w:r w:rsidR="00EE5875">
        <w:t>’</w:t>
      </w:r>
      <w:r w:rsidRPr="00675642">
        <w:t>îlot</w:t>
      </w:r>
      <w:r w:rsidR="00EE5875">
        <w:t xml:space="preserve">. </w:t>
      </w:r>
      <w:r w:rsidRPr="00675642">
        <w:t>Ce vacarme grandissant et qui se faisait chaque jour plus intense annonçait lui aussi la débâcle prochaine et était e</w:t>
      </w:r>
      <w:r w:rsidRPr="00675642">
        <w:t>n</w:t>
      </w:r>
      <w:r w:rsidRPr="00675642">
        <w:t>core un signe précurseur et grandiose de l</w:t>
      </w:r>
      <w:r w:rsidR="00EE5875">
        <w:t>’</w:t>
      </w:r>
      <w:r w:rsidRPr="00675642">
        <w:t>été</w:t>
      </w:r>
      <w:r w:rsidR="00EE5875">
        <w:t>.</w:t>
      </w:r>
    </w:p>
    <w:p w14:paraId="240C9829" w14:textId="77777777" w:rsidR="00EE5875" w:rsidRDefault="00457E89" w:rsidP="00457E89">
      <w:r w:rsidRPr="00675642">
        <w:lastRenderedPageBreak/>
        <w:t>Ce ne sont pourtant ni les bruits</w:t>
      </w:r>
      <w:r w:rsidR="00EE5875">
        <w:t xml:space="preserve">, </w:t>
      </w:r>
      <w:r w:rsidRPr="00675642">
        <w:t>ni les pétarades</w:t>
      </w:r>
      <w:r w:rsidR="00EE5875">
        <w:t xml:space="preserve">, </w:t>
      </w:r>
      <w:r w:rsidRPr="00675642">
        <w:t>ni les e</w:t>
      </w:r>
      <w:r w:rsidRPr="00675642">
        <w:t>x</w:t>
      </w:r>
      <w:r w:rsidRPr="00675642">
        <w:t>plosions retentissantes</w:t>
      </w:r>
      <w:r w:rsidR="00EE5875">
        <w:t xml:space="preserve">, </w:t>
      </w:r>
      <w:r w:rsidRPr="00675642">
        <w:t>provoqués par la première houle</w:t>
      </w:r>
      <w:r w:rsidR="00EE5875">
        <w:t xml:space="preserve">, </w:t>
      </w:r>
      <w:r w:rsidRPr="00675642">
        <w:t>qui t</w:t>
      </w:r>
      <w:r w:rsidRPr="00675642">
        <w:t>i</w:t>
      </w:r>
      <w:r w:rsidRPr="00675642">
        <w:t xml:space="preserve">rèrent </w:t>
      </w:r>
      <w:proofErr w:type="spellStart"/>
      <w:r w:rsidRPr="00675642">
        <w:t>Arkadie</w:t>
      </w:r>
      <w:proofErr w:type="spellEnd"/>
      <w:r w:rsidRPr="00675642">
        <w:t xml:space="preserve"> </w:t>
      </w:r>
      <w:proofErr w:type="spellStart"/>
      <w:r w:rsidRPr="00675642">
        <w:t>Goischman</w:t>
      </w:r>
      <w:proofErr w:type="spellEnd"/>
      <w:r w:rsidRPr="00675642">
        <w:t xml:space="preserve"> de sa torpeur</w:t>
      </w:r>
      <w:r w:rsidR="00EE5875">
        <w:t xml:space="preserve">. </w:t>
      </w:r>
      <w:r w:rsidRPr="00675642">
        <w:t>Dans le silence de ce</w:t>
      </w:r>
      <w:r w:rsidRPr="00675642">
        <w:t>t</w:t>
      </w:r>
      <w:r w:rsidRPr="00675642">
        <w:t>te longue nuit d</w:t>
      </w:r>
      <w:r w:rsidR="00EE5875">
        <w:t>’</w:t>
      </w:r>
      <w:r w:rsidRPr="00675642">
        <w:t>hiver où</w:t>
      </w:r>
      <w:r w:rsidR="00EE5875">
        <w:t xml:space="preserve">, </w:t>
      </w:r>
      <w:r w:rsidRPr="00675642">
        <w:t>comme un ours ou une marmotte</w:t>
      </w:r>
      <w:r w:rsidR="00EE5875">
        <w:t xml:space="preserve">, </w:t>
      </w:r>
      <w:r w:rsidRPr="00675642">
        <w:t>il s</w:t>
      </w:r>
      <w:r w:rsidR="00EE5875">
        <w:t>’</w:t>
      </w:r>
      <w:r w:rsidRPr="00675642">
        <w:t>était tenu coi</w:t>
      </w:r>
      <w:r w:rsidR="00EE5875">
        <w:t xml:space="preserve">, </w:t>
      </w:r>
      <w:r w:rsidRPr="00675642">
        <w:t>dans son coin</w:t>
      </w:r>
      <w:r w:rsidR="00EE5875">
        <w:t xml:space="preserve">, </w:t>
      </w:r>
      <w:r w:rsidRPr="00675642">
        <w:t>se réfugiant au plus profond de son être pour se nourrir de sa propre substance</w:t>
      </w:r>
      <w:r w:rsidR="00EE5875">
        <w:t xml:space="preserve">, </w:t>
      </w:r>
      <w:r w:rsidRPr="00675642">
        <w:t>en se rongeant le cœur</w:t>
      </w:r>
      <w:r w:rsidR="00EE5875">
        <w:t xml:space="preserve">, </w:t>
      </w:r>
      <w:r w:rsidRPr="00675642">
        <w:t>le tonnerre des invectives</w:t>
      </w:r>
      <w:r w:rsidR="00EE5875">
        <w:t xml:space="preserve">, </w:t>
      </w:r>
      <w:r w:rsidRPr="00675642">
        <w:t>des injures</w:t>
      </w:r>
      <w:r w:rsidR="00EE5875">
        <w:t xml:space="preserve">, </w:t>
      </w:r>
      <w:r w:rsidRPr="00675642">
        <w:t>des sarcasmes</w:t>
      </w:r>
      <w:r w:rsidR="00EE5875">
        <w:t xml:space="preserve">, </w:t>
      </w:r>
      <w:r w:rsidRPr="00675642">
        <w:t>des malédictions</w:t>
      </w:r>
      <w:r w:rsidR="00EE5875">
        <w:t xml:space="preserve">, </w:t>
      </w:r>
      <w:r w:rsidRPr="00675642">
        <w:t>des blasphèmes qu</w:t>
      </w:r>
      <w:r w:rsidR="00EE5875">
        <w:t>’</w:t>
      </w:r>
      <w:r w:rsidRPr="00675642">
        <w:t>il s</w:t>
      </w:r>
      <w:r w:rsidR="00EE5875">
        <w:t>’</w:t>
      </w:r>
      <w:r w:rsidRPr="00675642">
        <w:t>adressait lui-même</w:t>
      </w:r>
      <w:r w:rsidR="00EE5875">
        <w:t xml:space="preserve">, </w:t>
      </w:r>
      <w:r w:rsidRPr="00675642">
        <w:t>avait bien autrement outragé sa pauvre tête et ébranlé sa raison</w:t>
      </w:r>
      <w:r w:rsidR="00EE5875">
        <w:t>.</w:t>
      </w:r>
    </w:p>
    <w:p w14:paraId="40890DE4" w14:textId="77777777" w:rsidR="00EE5875" w:rsidRDefault="00457E89" w:rsidP="00457E89">
      <w:r w:rsidRPr="00675642">
        <w:t>Et il le tenait</w:t>
      </w:r>
      <w:r w:rsidR="00EE5875">
        <w:t xml:space="preserve">, </w:t>
      </w:r>
      <w:r w:rsidRPr="00675642">
        <w:t>son nez</w:t>
      </w:r>
      <w:r w:rsidR="00EE5875">
        <w:t xml:space="preserve">, </w:t>
      </w:r>
      <w:r w:rsidRPr="00675642">
        <w:t>dans sa main</w:t>
      </w:r>
      <w:r w:rsidR="00EE5875">
        <w:t xml:space="preserve">, </w:t>
      </w:r>
      <w:r w:rsidRPr="00675642">
        <w:t>et il le tenait fort</w:t>
      </w:r>
      <w:r w:rsidR="00EE5875">
        <w:t xml:space="preserve">, </w:t>
      </w:r>
      <w:r w:rsidRPr="00675642">
        <w:t>et il s</w:t>
      </w:r>
      <w:r w:rsidR="00EE5875">
        <w:t>’</w:t>
      </w:r>
      <w:r w:rsidRPr="00675642">
        <w:t>y cramponnait</w:t>
      </w:r>
      <w:r w:rsidR="00EE5875">
        <w:t xml:space="preserve">, </w:t>
      </w:r>
      <w:proofErr w:type="spellStart"/>
      <w:r w:rsidRPr="00675642">
        <w:t>Arkadie</w:t>
      </w:r>
      <w:proofErr w:type="spellEnd"/>
      <w:r w:rsidRPr="00675642">
        <w:t xml:space="preserve"> </w:t>
      </w:r>
      <w:proofErr w:type="spellStart"/>
      <w:r w:rsidRPr="00675642">
        <w:t>Goischman</w:t>
      </w:r>
      <w:proofErr w:type="spellEnd"/>
      <w:r w:rsidR="00EE5875">
        <w:t xml:space="preserve">, </w:t>
      </w:r>
      <w:r w:rsidRPr="00675642">
        <w:t>quand dans l</w:t>
      </w:r>
      <w:r w:rsidR="00EE5875">
        <w:t>’</w:t>
      </w:r>
      <w:r w:rsidRPr="00675642">
        <w:t>évanescence d</w:t>
      </w:r>
      <w:r w:rsidR="00EE5875">
        <w:t>’</w:t>
      </w:r>
      <w:r w:rsidRPr="00675642">
        <w:t>un million de scrupules sans cesse renaissant</w:t>
      </w:r>
      <w:r w:rsidR="00EE5875">
        <w:t xml:space="preserve">, </w:t>
      </w:r>
      <w:r w:rsidRPr="00675642">
        <w:t>il songeait à son impuissance et qu</w:t>
      </w:r>
      <w:r w:rsidR="00EE5875">
        <w:t>’</w:t>
      </w:r>
      <w:r w:rsidRPr="00675642">
        <w:t>il désespérait de sa propre vie</w:t>
      </w:r>
      <w:r w:rsidR="00EE5875">
        <w:t>.</w:t>
      </w:r>
    </w:p>
    <w:p w14:paraId="7FE23F00" w14:textId="77777777" w:rsidR="00EE5875" w:rsidRDefault="00457E89" w:rsidP="00457E89">
      <w:r w:rsidRPr="00675642">
        <w:t>Quelle injustice</w:t>
      </w:r>
      <w:r w:rsidR="00EE5875">
        <w:t xml:space="preserve"> ! </w:t>
      </w:r>
      <w:r w:rsidRPr="00675642">
        <w:t>il ne pouvait pas se raconter</w:t>
      </w:r>
      <w:r w:rsidR="00EE5875">
        <w:t>.</w:t>
      </w:r>
    </w:p>
    <w:p w14:paraId="4F55CF3D" w14:textId="77777777" w:rsidR="00EE5875" w:rsidRDefault="00457E89" w:rsidP="00457E89">
      <w:r w:rsidRPr="00675642">
        <w:t>Il se sentait mourir</w:t>
      </w:r>
      <w:r w:rsidR="00EE5875">
        <w:t>.</w:t>
      </w:r>
    </w:p>
    <w:p w14:paraId="4DEA5C66" w14:textId="77777777" w:rsidR="00EE5875" w:rsidRDefault="00457E89" w:rsidP="00457E89">
      <w:r w:rsidRPr="00675642">
        <w:t>Il se glaçait</w:t>
      </w:r>
      <w:r w:rsidR="00EE5875">
        <w:t>.</w:t>
      </w:r>
    </w:p>
    <w:p w14:paraId="7B613654" w14:textId="77777777" w:rsidR="00EE5875" w:rsidRDefault="00457E89" w:rsidP="00457E89">
      <w:r w:rsidRPr="00675642">
        <w:t>Il avait toujours froid</w:t>
      </w:r>
      <w:r w:rsidR="00EE5875">
        <w:t>.</w:t>
      </w:r>
    </w:p>
    <w:p w14:paraId="2FAC9436" w14:textId="77777777" w:rsidR="00EE5875" w:rsidRDefault="00457E89" w:rsidP="00457E89">
      <w:r w:rsidRPr="00675642">
        <w:t>Jusque dans les os</w:t>
      </w:r>
      <w:r w:rsidR="00EE5875">
        <w:t>.</w:t>
      </w:r>
    </w:p>
    <w:p w14:paraId="51F93307" w14:textId="77777777" w:rsidR="00EE5875" w:rsidRDefault="00457E89" w:rsidP="00457E89">
      <w:r w:rsidRPr="00675642">
        <w:t>Quelle misère</w:t>
      </w:r>
      <w:r w:rsidR="00EE5875">
        <w:t> !</w:t>
      </w:r>
    </w:p>
    <w:p w14:paraId="64E0EBA8" w14:textId="77777777" w:rsidR="00EE5875" w:rsidRDefault="00457E89" w:rsidP="00457E89">
      <w:r w:rsidRPr="00675642">
        <w:t>Maintenant</w:t>
      </w:r>
      <w:r w:rsidR="00EE5875">
        <w:t xml:space="preserve">, </w:t>
      </w:r>
      <w:r w:rsidRPr="00675642">
        <w:t>ce qui le tirait peu à peu de ce cauchemar</w:t>
      </w:r>
      <w:r w:rsidR="00EE5875">
        <w:t xml:space="preserve">, </w:t>
      </w:r>
      <w:r w:rsidRPr="00675642">
        <w:t>c</w:t>
      </w:r>
      <w:r w:rsidR="00EE5875">
        <w:t>’</w:t>
      </w:r>
      <w:r w:rsidRPr="00675642">
        <w:t>était le soleil qui donnait en plein sur son lit</w:t>
      </w:r>
      <w:r w:rsidR="00EE5875">
        <w:t xml:space="preserve">, </w:t>
      </w:r>
      <w:r w:rsidRPr="00675642">
        <w:t>quand Dan Yack ouvrait la fenêtre</w:t>
      </w:r>
      <w:r w:rsidR="00EE5875">
        <w:t>.</w:t>
      </w:r>
    </w:p>
    <w:p w14:paraId="38DC556D" w14:textId="77777777" w:rsidR="00EE5875" w:rsidRDefault="00457E89" w:rsidP="00457E89">
      <w:r w:rsidRPr="00675642">
        <w:t>Le soleil tombait sur lui</w:t>
      </w:r>
      <w:r w:rsidR="00EE5875">
        <w:t xml:space="preserve">, </w:t>
      </w:r>
      <w:r w:rsidRPr="00675642">
        <w:t>l</w:t>
      </w:r>
      <w:r w:rsidR="00EE5875">
        <w:t>’</w:t>
      </w:r>
      <w:r w:rsidRPr="00675642">
        <w:t>enveloppait comme d</w:t>
      </w:r>
      <w:r w:rsidR="00EE5875">
        <w:t>’</w:t>
      </w:r>
      <w:r w:rsidRPr="00675642">
        <w:t>une douce couverture ouatée</w:t>
      </w:r>
      <w:r w:rsidR="00EE5875">
        <w:t xml:space="preserve">, </w:t>
      </w:r>
      <w:r w:rsidRPr="00675642">
        <w:t>puis il le ligotait et lui soufflait son haleine ardente dans le cou</w:t>
      </w:r>
      <w:r w:rsidR="00EE5875">
        <w:t xml:space="preserve">. </w:t>
      </w:r>
      <w:r w:rsidRPr="00675642">
        <w:t>Mais bientôt le soleil devenait cruel</w:t>
      </w:r>
      <w:r w:rsidR="00EE5875">
        <w:t xml:space="preserve">, </w:t>
      </w:r>
      <w:r w:rsidRPr="00675642">
        <w:t>il s</w:t>
      </w:r>
      <w:r w:rsidR="00EE5875">
        <w:t>’</w:t>
      </w:r>
      <w:r w:rsidRPr="00675642">
        <w:t>étendait de tout son long sur son corps épuisé</w:t>
      </w:r>
      <w:r w:rsidR="00EE5875">
        <w:t xml:space="preserve">, </w:t>
      </w:r>
      <w:r w:rsidRPr="00675642">
        <w:t xml:space="preserve">lui pressait les tempes dans ses griffes de feu et le regardait dans </w:t>
      </w:r>
      <w:r w:rsidRPr="00675642">
        <w:lastRenderedPageBreak/>
        <w:t>les yeux</w:t>
      </w:r>
      <w:r w:rsidR="00EE5875">
        <w:t xml:space="preserve">, </w:t>
      </w:r>
      <w:r w:rsidRPr="00675642">
        <w:t>de tout près</w:t>
      </w:r>
      <w:r w:rsidR="00EE5875">
        <w:t xml:space="preserve">. </w:t>
      </w:r>
      <w:r w:rsidRPr="00675642">
        <w:t>Une brûlure insupportable pénétrait sous ses paupi</w:t>
      </w:r>
      <w:r w:rsidRPr="00675642">
        <w:t>è</w:t>
      </w:r>
      <w:r w:rsidRPr="00675642">
        <w:t>res closes</w:t>
      </w:r>
      <w:r w:rsidR="00EE5875">
        <w:t xml:space="preserve">, </w:t>
      </w:r>
      <w:r w:rsidRPr="00675642">
        <w:t xml:space="preserve">les veines de ses yeux ardaient comme des aiguilles chauffées à blanc et quand </w:t>
      </w:r>
      <w:proofErr w:type="spellStart"/>
      <w:r w:rsidRPr="00675642">
        <w:t>Arkadie</w:t>
      </w:r>
      <w:proofErr w:type="spellEnd"/>
      <w:r w:rsidRPr="00675642">
        <w:t xml:space="preserve"> </w:t>
      </w:r>
      <w:proofErr w:type="spellStart"/>
      <w:r w:rsidRPr="00675642">
        <w:t>Goischman</w:t>
      </w:r>
      <w:proofErr w:type="spellEnd"/>
      <w:r w:rsidRPr="00675642">
        <w:t xml:space="preserve"> voulait ouvrir la bouche</w:t>
      </w:r>
      <w:r w:rsidR="00EE5875">
        <w:t xml:space="preserve">, </w:t>
      </w:r>
      <w:r w:rsidRPr="00675642">
        <w:t>il ravalait son cri de douleur</w:t>
      </w:r>
      <w:r w:rsidR="00EE5875">
        <w:t xml:space="preserve">, </w:t>
      </w:r>
      <w:r w:rsidRPr="00675642">
        <w:t>suffoqué par un brasier qui lui desséchait les poumons</w:t>
      </w:r>
      <w:r w:rsidR="00EE5875">
        <w:t xml:space="preserve">, </w:t>
      </w:r>
      <w:r w:rsidRPr="00675642">
        <w:t>qui lui coupait le souffle</w:t>
      </w:r>
      <w:r w:rsidR="00EE5875">
        <w:t xml:space="preserve">, </w:t>
      </w:r>
      <w:r w:rsidRPr="00675642">
        <w:t>qui lui arrêtait le cœur comme d</w:t>
      </w:r>
      <w:r w:rsidR="00EE5875">
        <w:t>’</w:t>
      </w:r>
      <w:r w:rsidRPr="00675642">
        <w:t>un coup de lance ou une gorgée de verre fondu</w:t>
      </w:r>
      <w:r w:rsidR="00EE5875">
        <w:t>.</w:t>
      </w:r>
    </w:p>
    <w:p w14:paraId="05EFB92A" w14:textId="77777777" w:rsidR="00EE5875" w:rsidRDefault="00457E89" w:rsidP="00457E89">
      <w:r w:rsidRPr="00675642">
        <w:t>Quand il ouvrait enfin les yeux</w:t>
      </w:r>
      <w:r w:rsidR="00EE5875">
        <w:t xml:space="preserve">, </w:t>
      </w:r>
      <w:r w:rsidRPr="00675642">
        <w:t>c</w:t>
      </w:r>
      <w:r w:rsidR="00EE5875">
        <w:t>’</w:t>
      </w:r>
      <w:r w:rsidRPr="00675642">
        <w:t>était pour contempler son nez</w:t>
      </w:r>
      <w:r w:rsidR="00EE5875">
        <w:t>.</w:t>
      </w:r>
    </w:p>
    <w:p w14:paraId="6CDB98A0" w14:textId="77777777" w:rsidR="00EE5875" w:rsidRDefault="00457E89" w:rsidP="00457E89">
      <w:r w:rsidRPr="00675642">
        <w:t>Il louchait des deux yeux</w:t>
      </w:r>
      <w:r w:rsidR="00EE5875">
        <w:t>.</w:t>
      </w:r>
    </w:p>
    <w:p w14:paraId="70587F86" w14:textId="77777777" w:rsidR="00EE5875" w:rsidRDefault="00457E89" w:rsidP="00457E89">
      <w:r w:rsidRPr="00675642">
        <w:t>Il était horrible</w:t>
      </w:r>
      <w:r w:rsidR="00EE5875">
        <w:t>.</w:t>
      </w:r>
    </w:p>
    <w:p w14:paraId="2A139A2A" w14:textId="77777777" w:rsidR="00EE5875" w:rsidRDefault="00457E89" w:rsidP="00457E89">
      <w:r w:rsidRPr="00675642">
        <w:t>Dieu</w:t>
      </w:r>
      <w:r w:rsidR="00EE5875">
        <w:t xml:space="preserve">, </w:t>
      </w:r>
      <w:r w:rsidRPr="00675642">
        <w:t>dans quel pitoyable état il revenait à la vie</w:t>
      </w:r>
      <w:r w:rsidR="00EE5875">
        <w:t> !</w:t>
      </w:r>
    </w:p>
    <w:p w14:paraId="2F489AE3" w14:textId="77777777" w:rsidR="00EE5875" w:rsidRDefault="00457E89" w:rsidP="00457E89">
      <w:r w:rsidRPr="00675642">
        <w:t>Quelle misère</w:t>
      </w:r>
      <w:r w:rsidR="00EE5875">
        <w:t xml:space="preserve">, </w:t>
      </w:r>
      <w:r w:rsidRPr="00675642">
        <w:t>il se sentait mourir</w:t>
      </w:r>
      <w:r w:rsidR="00EE5875">
        <w:t>.</w:t>
      </w:r>
    </w:p>
    <w:p w14:paraId="0D398F5E" w14:textId="77777777" w:rsidR="00EE5875" w:rsidRDefault="00457E89" w:rsidP="00457E89">
      <w:r w:rsidRPr="00675642">
        <w:t>Il se glaçait</w:t>
      </w:r>
      <w:r w:rsidR="00EE5875">
        <w:t>.</w:t>
      </w:r>
    </w:p>
    <w:p w14:paraId="019F1F1A" w14:textId="77777777" w:rsidR="00EE5875" w:rsidRDefault="00457E89" w:rsidP="00457E89">
      <w:r w:rsidRPr="00675642">
        <w:t>Lentement</w:t>
      </w:r>
      <w:r w:rsidR="00EE5875">
        <w:t>.</w:t>
      </w:r>
    </w:p>
    <w:p w14:paraId="4491A153" w14:textId="77777777" w:rsidR="00EE5875" w:rsidRDefault="00457E89" w:rsidP="00457E89">
      <w:r w:rsidRPr="00675642">
        <w:t>Jusque dans les os</w:t>
      </w:r>
      <w:r w:rsidR="00EE5875">
        <w:t>.</w:t>
      </w:r>
    </w:p>
    <w:p w14:paraId="2F191CAD" w14:textId="77777777" w:rsidR="00EE5875" w:rsidRDefault="00457E89" w:rsidP="00457E89">
      <w:r w:rsidRPr="00675642">
        <w:t>C</w:t>
      </w:r>
      <w:r w:rsidR="00EE5875">
        <w:t>’</w:t>
      </w:r>
      <w:r w:rsidRPr="00675642">
        <w:t>était une brûlure atroce</w:t>
      </w:r>
      <w:r w:rsidR="00EE5875">
        <w:t xml:space="preserve">, </w:t>
      </w:r>
      <w:r w:rsidRPr="00675642">
        <w:t>intolérable</w:t>
      </w:r>
      <w:r w:rsidR="00EE5875">
        <w:t xml:space="preserve">, </w:t>
      </w:r>
      <w:r w:rsidRPr="00675642">
        <w:t>que le soleil ravivait</w:t>
      </w:r>
      <w:r w:rsidR="00EE5875">
        <w:t>.</w:t>
      </w:r>
    </w:p>
    <w:p w14:paraId="21EA3CC7" w14:textId="77777777" w:rsidR="00EE5875" w:rsidRDefault="00457E89" w:rsidP="00457E89">
      <w:r w:rsidRPr="00675642">
        <w:t>Ces souffrances physiques le dressèrent un jour sur son séant</w:t>
      </w:r>
      <w:r w:rsidR="00EE5875">
        <w:t xml:space="preserve">. </w:t>
      </w:r>
      <w:r w:rsidRPr="00675642">
        <w:t>La fenêtre était ouverte</w:t>
      </w:r>
      <w:r w:rsidR="00EE5875">
        <w:t xml:space="preserve">. </w:t>
      </w:r>
      <w:r w:rsidRPr="00675642">
        <w:t>La chambre pleine de soleil</w:t>
      </w:r>
      <w:r w:rsidR="00EE5875">
        <w:t xml:space="preserve">. </w:t>
      </w:r>
      <w:proofErr w:type="spellStart"/>
      <w:r w:rsidRPr="00675642">
        <w:t>A</w:t>
      </w:r>
      <w:r w:rsidRPr="00675642">
        <w:t>r</w:t>
      </w:r>
      <w:r w:rsidRPr="00675642">
        <w:t>kadie</w:t>
      </w:r>
      <w:proofErr w:type="spellEnd"/>
      <w:r w:rsidRPr="00675642">
        <w:t xml:space="preserve"> </w:t>
      </w:r>
      <w:proofErr w:type="spellStart"/>
      <w:r w:rsidRPr="00675642">
        <w:t>Goischman</w:t>
      </w:r>
      <w:proofErr w:type="spellEnd"/>
      <w:r w:rsidR="00EE5875">
        <w:t xml:space="preserve">, </w:t>
      </w:r>
      <w:r w:rsidRPr="00675642">
        <w:t>qui par un effort de volonté considérable avait réussi à faire franchir à ses yeux l</w:t>
      </w:r>
      <w:r w:rsidR="00EE5875">
        <w:t>’</w:t>
      </w:r>
      <w:r w:rsidRPr="00675642">
        <w:t>arête busquée de son nez</w:t>
      </w:r>
      <w:r w:rsidR="00EE5875">
        <w:t xml:space="preserve">, </w:t>
      </w:r>
      <w:r w:rsidRPr="00675642">
        <w:t>regardait de droite et de gauche dans la pièce</w:t>
      </w:r>
      <w:r w:rsidR="00EE5875">
        <w:t xml:space="preserve">. </w:t>
      </w:r>
      <w:r w:rsidRPr="00675642">
        <w:t>Ses yeux</w:t>
      </w:r>
      <w:r w:rsidR="00EE5875">
        <w:t xml:space="preserve">, </w:t>
      </w:r>
      <w:r w:rsidRPr="00675642">
        <w:t>ses pauvres yeux sanguinolents</w:t>
      </w:r>
      <w:r w:rsidR="00EE5875">
        <w:t xml:space="preserve">, </w:t>
      </w:r>
      <w:r w:rsidRPr="00675642">
        <w:t>trébuchaient autour d</w:t>
      </w:r>
      <w:r w:rsidR="00EE5875">
        <w:t>’</w:t>
      </w:r>
      <w:r w:rsidRPr="00675642">
        <w:t>eux et se c</w:t>
      </w:r>
      <w:r w:rsidRPr="00675642">
        <w:t>o</w:t>
      </w:r>
      <w:r w:rsidRPr="00675642">
        <w:t>gnaient comme aveugles contre les objets</w:t>
      </w:r>
      <w:r w:rsidR="00EE5875">
        <w:t xml:space="preserve">. </w:t>
      </w:r>
      <w:r w:rsidRPr="00675642">
        <w:t>Dans une espèce de brouillard coloré</w:t>
      </w:r>
      <w:r w:rsidR="00EE5875">
        <w:t xml:space="preserve">, </w:t>
      </w:r>
      <w:r w:rsidRPr="00675642">
        <w:t>ils reconnurent deux vagues formes huma</w:t>
      </w:r>
      <w:r w:rsidRPr="00675642">
        <w:t>i</w:t>
      </w:r>
      <w:r w:rsidRPr="00675642">
        <w:t>nes</w:t>
      </w:r>
      <w:r w:rsidR="00EE5875">
        <w:t xml:space="preserve">, </w:t>
      </w:r>
      <w:r w:rsidRPr="00675642">
        <w:t>Dan Yack</w:t>
      </w:r>
      <w:r w:rsidR="00EE5875">
        <w:t xml:space="preserve">, </w:t>
      </w:r>
      <w:r w:rsidRPr="00675642">
        <w:t>de dos</w:t>
      </w:r>
      <w:r w:rsidR="00EE5875">
        <w:t xml:space="preserve">, </w:t>
      </w:r>
      <w:r w:rsidRPr="00675642">
        <w:t>entouré d</w:t>
      </w:r>
      <w:r w:rsidR="00EE5875">
        <w:t>’</w:t>
      </w:r>
      <w:r w:rsidRPr="00675642">
        <w:t>un triple halo</w:t>
      </w:r>
      <w:r w:rsidR="00EE5875">
        <w:t xml:space="preserve">, </w:t>
      </w:r>
      <w:r w:rsidRPr="00675642">
        <w:t xml:space="preserve">à </w:t>
      </w:r>
      <w:r w:rsidRPr="00675642">
        <w:lastRenderedPageBreak/>
        <w:t>contre-jour devant la fenêtre</w:t>
      </w:r>
      <w:r w:rsidR="00EE5875">
        <w:t xml:space="preserve">, </w:t>
      </w:r>
      <w:r w:rsidRPr="00675642">
        <w:t xml:space="preserve">et André </w:t>
      </w:r>
      <w:proofErr w:type="spellStart"/>
      <w:r w:rsidRPr="00675642">
        <w:t>Lamont</w:t>
      </w:r>
      <w:proofErr w:type="spellEnd"/>
      <w:r w:rsidRPr="00675642">
        <w:t xml:space="preserve"> éblouissant</w:t>
      </w:r>
      <w:r w:rsidR="00EE5875">
        <w:t xml:space="preserve">, </w:t>
      </w:r>
      <w:r w:rsidRPr="00675642">
        <w:t>à facettes</w:t>
      </w:r>
      <w:r w:rsidR="00EE5875">
        <w:t xml:space="preserve">, </w:t>
      </w:r>
      <w:r w:rsidRPr="00675642">
        <w:t>irisé plus que le carafon de kummel qu</w:t>
      </w:r>
      <w:r w:rsidR="00EE5875">
        <w:t>’</w:t>
      </w:r>
      <w:r w:rsidRPr="00675642">
        <w:t>il était en train de d</w:t>
      </w:r>
      <w:r w:rsidRPr="00675642">
        <w:t>é</w:t>
      </w:r>
      <w:r w:rsidRPr="00675642">
        <w:t>boucher</w:t>
      </w:r>
      <w:r w:rsidR="00EE5875">
        <w:t>.</w:t>
      </w:r>
    </w:p>
    <w:p w14:paraId="1C508716" w14:textId="77777777" w:rsidR="00EE5875" w:rsidRDefault="00457E89" w:rsidP="00457E89">
      <w:proofErr w:type="spellStart"/>
      <w:r w:rsidRPr="00675642">
        <w:t>Arkadie</w:t>
      </w:r>
      <w:proofErr w:type="spellEnd"/>
      <w:r w:rsidRPr="00675642">
        <w:t xml:space="preserve"> </w:t>
      </w:r>
      <w:proofErr w:type="spellStart"/>
      <w:r w:rsidRPr="00675642">
        <w:t>Goischman</w:t>
      </w:r>
      <w:proofErr w:type="spellEnd"/>
      <w:r w:rsidRPr="00675642">
        <w:t xml:space="preserve"> voulut se lever</w:t>
      </w:r>
      <w:r w:rsidR="00EE5875">
        <w:t xml:space="preserve">. </w:t>
      </w:r>
      <w:r w:rsidRPr="00675642">
        <w:t>Il ne put mouvoir ses jambes</w:t>
      </w:r>
      <w:r w:rsidR="00EE5875">
        <w:t xml:space="preserve">. </w:t>
      </w:r>
      <w:r w:rsidRPr="00675642">
        <w:t>Ses jambes étaient enflées</w:t>
      </w:r>
      <w:r w:rsidR="00EE5875">
        <w:t xml:space="preserve">, </w:t>
      </w:r>
      <w:r w:rsidRPr="00675642">
        <w:t>énormes</w:t>
      </w:r>
      <w:r w:rsidR="00EE5875">
        <w:t xml:space="preserve">, </w:t>
      </w:r>
      <w:r w:rsidRPr="00675642">
        <w:t>inertes</w:t>
      </w:r>
      <w:r w:rsidR="00EE5875">
        <w:t xml:space="preserve">, </w:t>
      </w:r>
      <w:r w:rsidRPr="00675642">
        <w:t>parco</w:t>
      </w:r>
      <w:r w:rsidRPr="00675642">
        <w:t>u</w:t>
      </w:r>
      <w:r w:rsidRPr="00675642">
        <w:t>rues d</w:t>
      </w:r>
      <w:r w:rsidR="00EE5875">
        <w:t>’</w:t>
      </w:r>
      <w:r w:rsidRPr="00675642">
        <w:t>un million de picotements</w:t>
      </w:r>
      <w:r w:rsidR="00EE5875">
        <w:t xml:space="preserve">, </w:t>
      </w:r>
      <w:r w:rsidRPr="00675642">
        <w:t>rongées de démangeaisons et n</w:t>
      </w:r>
      <w:r w:rsidR="00EE5875">
        <w:t>’</w:t>
      </w:r>
      <w:r w:rsidRPr="00675642">
        <w:t>obéissaient plus à sa volonté</w:t>
      </w:r>
      <w:r w:rsidR="00EE5875">
        <w:t xml:space="preserve"> ; </w:t>
      </w:r>
      <w:r w:rsidRPr="00675642">
        <w:t>elles étaient comme détachées de son corps</w:t>
      </w:r>
      <w:r w:rsidR="00EE5875">
        <w:t xml:space="preserve">, </w:t>
      </w:r>
      <w:r w:rsidRPr="00675642">
        <w:t>étrangères</w:t>
      </w:r>
      <w:r w:rsidR="00EE5875">
        <w:t xml:space="preserve">, </w:t>
      </w:r>
      <w:r w:rsidRPr="00675642">
        <w:t>deux saucissons de mortadelle sa</w:t>
      </w:r>
      <w:r w:rsidRPr="00675642">
        <w:t>u</w:t>
      </w:r>
      <w:r w:rsidRPr="00675642">
        <w:t>poudrés de pellicules</w:t>
      </w:r>
      <w:r w:rsidR="00EE5875">
        <w:t xml:space="preserve">, </w:t>
      </w:r>
      <w:proofErr w:type="spellStart"/>
      <w:r w:rsidRPr="00675642">
        <w:t>bleuissants</w:t>
      </w:r>
      <w:proofErr w:type="spellEnd"/>
      <w:r w:rsidR="00EE5875">
        <w:t xml:space="preserve">, </w:t>
      </w:r>
      <w:r w:rsidRPr="00675642">
        <w:t>livides</w:t>
      </w:r>
      <w:r w:rsidR="00EE5875">
        <w:t xml:space="preserve">, </w:t>
      </w:r>
      <w:r w:rsidRPr="00675642">
        <w:t>insensibles</w:t>
      </w:r>
      <w:r w:rsidR="00EE5875">
        <w:t xml:space="preserve">, </w:t>
      </w:r>
      <w:r w:rsidRPr="00675642">
        <w:t>ficelés et ravagés par l</w:t>
      </w:r>
      <w:r w:rsidR="00EE5875">
        <w:t>’</w:t>
      </w:r>
      <w:r w:rsidRPr="00675642">
        <w:t>œdème</w:t>
      </w:r>
      <w:r w:rsidR="00EE5875">
        <w:t>..</w:t>
      </w:r>
    </w:p>
    <w:p w14:paraId="39B2D7FD" w14:textId="77777777" w:rsidR="00EE5875" w:rsidRDefault="00457E89" w:rsidP="00457E89">
      <w:r w:rsidRPr="00675642">
        <w:t>L</w:t>
      </w:r>
      <w:r w:rsidR="00EE5875">
        <w:t>’</w:t>
      </w:r>
      <w:r w:rsidRPr="00675642">
        <w:t>effort qu</w:t>
      </w:r>
      <w:r w:rsidR="00EE5875">
        <w:t>’</w:t>
      </w:r>
      <w:proofErr w:type="spellStart"/>
      <w:r w:rsidRPr="00675642">
        <w:t>Arkadie</w:t>
      </w:r>
      <w:proofErr w:type="spellEnd"/>
      <w:r w:rsidRPr="00675642">
        <w:t xml:space="preserve"> venait de faire pour r</w:t>
      </w:r>
      <w:r w:rsidRPr="00675642">
        <w:t>e</w:t>
      </w:r>
      <w:r w:rsidRPr="00675642">
        <w:t>jeter ses couve</w:t>
      </w:r>
      <w:r w:rsidRPr="00675642">
        <w:t>r</w:t>
      </w:r>
      <w:r w:rsidRPr="00675642">
        <w:t>tures l</w:t>
      </w:r>
      <w:r w:rsidR="00EE5875">
        <w:t>’</w:t>
      </w:r>
      <w:r w:rsidRPr="00675642">
        <w:t>avait épuisé</w:t>
      </w:r>
      <w:r w:rsidR="00EE5875">
        <w:t xml:space="preserve">. </w:t>
      </w:r>
      <w:r w:rsidRPr="00675642">
        <w:t>Son cœur battait la breloque</w:t>
      </w:r>
      <w:r w:rsidR="00EE5875">
        <w:t xml:space="preserve">, </w:t>
      </w:r>
      <w:r w:rsidRPr="00675642">
        <w:t>puis il s</w:t>
      </w:r>
      <w:r w:rsidR="00EE5875">
        <w:t>’</w:t>
      </w:r>
      <w:r w:rsidRPr="00675642">
        <w:t>arrêta net et les battements ne reprirent qu</w:t>
      </w:r>
      <w:r w:rsidR="00EE5875">
        <w:t>’</w:t>
      </w:r>
      <w:r w:rsidRPr="00675642">
        <w:t>au bout d</w:t>
      </w:r>
      <w:r w:rsidR="00EE5875">
        <w:t>’</w:t>
      </w:r>
      <w:r w:rsidRPr="00675642">
        <w:t>un moment</w:t>
      </w:r>
      <w:r w:rsidR="00EE5875">
        <w:t xml:space="preserve">, </w:t>
      </w:r>
      <w:r w:rsidRPr="00675642">
        <w:t>i</w:t>
      </w:r>
      <w:r w:rsidRPr="00675642">
        <w:t>r</w:t>
      </w:r>
      <w:r w:rsidRPr="00675642">
        <w:t>réguliers</w:t>
      </w:r>
      <w:r w:rsidR="00EE5875">
        <w:t xml:space="preserve">, </w:t>
      </w:r>
      <w:r w:rsidRPr="00675642">
        <w:t>accélérés</w:t>
      </w:r>
      <w:r w:rsidR="00EE5875">
        <w:t xml:space="preserve">, </w:t>
      </w:r>
      <w:r w:rsidRPr="00675642">
        <w:t>tachycardiques</w:t>
      </w:r>
      <w:r w:rsidR="00EE5875">
        <w:t xml:space="preserve">, </w:t>
      </w:r>
      <w:r w:rsidRPr="00675642">
        <w:t>douloureux</w:t>
      </w:r>
      <w:r w:rsidR="00EE5875">
        <w:t>.</w:t>
      </w:r>
    </w:p>
    <w:p w14:paraId="42B29471" w14:textId="77777777" w:rsidR="00EE5875" w:rsidRDefault="00457E89" w:rsidP="00457E89">
      <w:proofErr w:type="spellStart"/>
      <w:r w:rsidRPr="00675642">
        <w:t>Goischman</w:t>
      </w:r>
      <w:proofErr w:type="spellEnd"/>
      <w:r w:rsidRPr="00675642">
        <w:t xml:space="preserve"> devenait fou de peur</w:t>
      </w:r>
      <w:r w:rsidR="00EE5875">
        <w:t xml:space="preserve">. </w:t>
      </w:r>
      <w:r w:rsidRPr="00675642">
        <w:t>C</w:t>
      </w:r>
      <w:r w:rsidR="00EE5875">
        <w:t>’</w:t>
      </w:r>
      <w:r w:rsidRPr="00675642">
        <w:t>était insensé</w:t>
      </w:r>
      <w:r w:rsidR="00EE5875">
        <w:t xml:space="preserve">. </w:t>
      </w:r>
      <w:r w:rsidRPr="00675642">
        <w:t>Il sentait le froid l</w:t>
      </w:r>
      <w:r w:rsidR="00EE5875">
        <w:t>’</w:t>
      </w:r>
      <w:r w:rsidRPr="00675642">
        <w:t>envahir</w:t>
      </w:r>
      <w:r w:rsidR="00EE5875">
        <w:t xml:space="preserve">, </w:t>
      </w:r>
      <w:r w:rsidRPr="00675642">
        <w:t>ses reins se paralyser</w:t>
      </w:r>
      <w:r w:rsidR="00EE5875">
        <w:t xml:space="preserve">. </w:t>
      </w:r>
      <w:r w:rsidRPr="00675642">
        <w:t>Et pourtant tout ce s</w:t>
      </w:r>
      <w:r w:rsidRPr="00675642">
        <w:t>o</w:t>
      </w:r>
      <w:r w:rsidRPr="00675642">
        <w:t>leil dans la chambre aurait dû le</w:t>
      </w:r>
      <w:r w:rsidR="00EE5875">
        <w:t>…</w:t>
      </w:r>
    </w:p>
    <w:p w14:paraId="02CBD143" w14:textId="77777777" w:rsidR="00EE5875" w:rsidRDefault="00457E89" w:rsidP="00457E89">
      <w:r w:rsidRPr="00675642">
        <w:t>Quelle terreur</w:t>
      </w:r>
      <w:r w:rsidR="00EE5875">
        <w:t> !</w:t>
      </w:r>
    </w:p>
    <w:p w14:paraId="6CA8A768" w14:textId="77777777" w:rsidR="00EE5875" w:rsidRDefault="00EE5875" w:rsidP="00457E89">
      <w:r>
        <w:t>« </w:t>
      </w:r>
      <w:r w:rsidR="00457E89" w:rsidRPr="00675642">
        <w:t>Ceux attaqués du scorbut se privent de la conversation d</w:t>
      </w:r>
      <w:r>
        <w:t>’</w:t>
      </w:r>
      <w:r w:rsidR="00457E89" w:rsidRPr="00675642">
        <w:t>autrui et se réduisent à une vie solitaire</w:t>
      </w:r>
      <w:r>
        <w:t xml:space="preserve"> », </w:t>
      </w:r>
      <w:r w:rsidR="00457E89" w:rsidRPr="00675642">
        <w:t xml:space="preserve">avait-il lu jadis dans un très vieil ouvrage de Corneille </w:t>
      </w:r>
      <w:proofErr w:type="spellStart"/>
      <w:r w:rsidR="00457E89" w:rsidRPr="00675642">
        <w:t>Falconnet</w:t>
      </w:r>
      <w:proofErr w:type="spellEnd"/>
      <w:r>
        <w:t xml:space="preserve">, </w:t>
      </w:r>
      <w:r w:rsidR="00457E89" w:rsidRPr="00675642">
        <w:t>médecin lyonnais</w:t>
      </w:r>
      <w:r>
        <w:t xml:space="preserve">. </w:t>
      </w:r>
      <w:r w:rsidR="00457E89" w:rsidRPr="00675642">
        <w:t>La phrase s</w:t>
      </w:r>
      <w:r>
        <w:t>’</w:t>
      </w:r>
      <w:r w:rsidR="00457E89" w:rsidRPr="00675642">
        <w:t>imprimait dans son esprit comme sur un transparent</w:t>
      </w:r>
      <w:r>
        <w:t xml:space="preserve">. </w:t>
      </w:r>
      <w:r w:rsidR="00457E89" w:rsidRPr="00675642">
        <w:t>Il reconnaissait les gros et nobles caractères typ</w:t>
      </w:r>
      <w:r w:rsidR="00457E89" w:rsidRPr="00675642">
        <w:t>o</w:t>
      </w:r>
      <w:r w:rsidR="00457E89" w:rsidRPr="00675642">
        <w:t>graphiques du vieux bouquin et une odeur fade de moisissures et de taches de mouillure lui montait au cerveau</w:t>
      </w:r>
      <w:r>
        <w:t>.</w:t>
      </w:r>
    </w:p>
    <w:p w14:paraId="1FEFEF4B" w14:textId="77777777" w:rsidR="00EE5875" w:rsidRDefault="00EE5875" w:rsidP="00457E89">
      <w:r>
        <w:t>— </w:t>
      </w:r>
      <w:r w:rsidR="00457E89" w:rsidRPr="00675642">
        <w:t>André</w:t>
      </w:r>
      <w:r>
        <w:t xml:space="preserve">, </w:t>
      </w:r>
      <w:r w:rsidR="00457E89" w:rsidRPr="00675642">
        <w:t>je meurs</w:t>
      </w:r>
      <w:r>
        <w:t xml:space="preserve"> ! </w:t>
      </w:r>
      <w:r w:rsidR="00457E89" w:rsidRPr="00675642">
        <w:t>cria-t-il de toutes ses forces</w:t>
      </w:r>
      <w:r>
        <w:t>.</w:t>
      </w:r>
    </w:p>
    <w:p w14:paraId="0A0DEDD6" w14:textId="77777777" w:rsidR="00EE5875" w:rsidRDefault="00457E89" w:rsidP="00457E89">
      <w:r w:rsidRPr="00675642">
        <w:t>Il avait à peine murmuré et trois dents lui étaient tombées de la bouche</w:t>
      </w:r>
      <w:r w:rsidR="00EE5875">
        <w:t>.</w:t>
      </w:r>
    </w:p>
    <w:p w14:paraId="217025A5" w14:textId="77777777" w:rsidR="00EE5875" w:rsidRDefault="00457E89" w:rsidP="00457E89">
      <w:r w:rsidRPr="00675642">
        <w:t>Et il glissa sur le dos</w:t>
      </w:r>
      <w:r w:rsidR="00EE5875">
        <w:t>.</w:t>
      </w:r>
    </w:p>
    <w:p w14:paraId="2F9485C6" w14:textId="77777777" w:rsidR="00EE5875" w:rsidRDefault="00457E89" w:rsidP="00457E89">
      <w:r w:rsidRPr="00675642">
        <w:lastRenderedPageBreak/>
        <w:t xml:space="preserve">André </w:t>
      </w:r>
      <w:proofErr w:type="spellStart"/>
      <w:r w:rsidRPr="00675642">
        <w:t>Lamont</w:t>
      </w:r>
      <w:proofErr w:type="spellEnd"/>
      <w:r w:rsidRPr="00675642">
        <w:t xml:space="preserve"> n</w:t>
      </w:r>
      <w:r w:rsidR="00EE5875">
        <w:t>’</w:t>
      </w:r>
      <w:r w:rsidRPr="00675642">
        <w:t>avait rien entendu</w:t>
      </w:r>
      <w:r w:rsidR="00EE5875">
        <w:t xml:space="preserve"> ; </w:t>
      </w:r>
      <w:r w:rsidRPr="00675642">
        <w:t>mais Dan Yack qui suivait à la lunette les crevasses transversales qui se formaient à la surface de la glace</w:t>
      </w:r>
      <w:r w:rsidR="00EE5875">
        <w:t xml:space="preserve">, </w:t>
      </w:r>
      <w:r w:rsidRPr="00675642">
        <w:t>se retourna</w:t>
      </w:r>
      <w:r w:rsidR="00EE5875">
        <w:t xml:space="preserve">, </w:t>
      </w:r>
      <w:r w:rsidRPr="00675642">
        <w:t>ayant entendu comme un râle et une chute mate sur le plancher</w:t>
      </w:r>
      <w:r w:rsidR="00EE5875">
        <w:t>.</w:t>
      </w:r>
    </w:p>
    <w:p w14:paraId="04BB05AB" w14:textId="77777777" w:rsidR="00EE5875" w:rsidRDefault="00457E89" w:rsidP="00457E89">
      <w:proofErr w:type="spellStart"/>
      <w:r w:rsidRPr="00675642">
        <w:t>Goischman</w:t>
      </w:r>
      <w:proofErr w:type="spellEnd"/>
      <w:r w:rsidRPr="00675642">
        <w:t xml:space="preserve"> gisait sur le ventre</w:t>
      </w:r>
      <w:r w:rsidR="00EE5875">
        <w:t>.</w:t>
      </w:r>
    </w:p>
    <w:p w14:paraId="2ACD6B92" w14:textId="77777777" w:rsidR="00EE5875" w:rsidRDefault="00EE5875" w:rsidP="00457E89">
      <w:r>
        <w:t>— </w:t>
      </w:r>
      <w:r w:rsidR="00457E89" w:rsidRPr="00675642">
        <w:t>Ah</w:t>
      </w:r>
      <w:r>
        <w:t xml:space="preserve"> ! </w:t>
      </w:r>
      <w:r w:rsidR="00457E89" w:rsidRPr="00675642">
        <w:t>c</w:t>
      </w:r>
      <w:r>
        <w:t>’</w:t>
      </w:r>
      <w:r w:rsidR="00457E89" w:rsidRPr="00675642">
        <w:t>est vous</w:t>
      </w:r>
      <w:r>
        <w:t xml:space="preserve">, </w:t>
      </w:r>
      <w:r w:rsidR="00457E89" w:rsidRPr="00675642">
        <w:t>grogna-t-il quand Dan Yack se pencha sur lui et l</w:t>
      </w:r>
      <w:r>
        <w:t>’</w:t>
      </w:r>
      <w:r w:rsidR="00457E89" w:rsidRPr="00675642">
        <w:t>eut embrassé</w:t>
      </w:r>
      <w:r>
        <w:t xml:space="preserve">. </w:t>
      </w:r>
      <w:r w:rsidR="00457E89" w:rsidRPr="00675642">
        <w:t>Aidez-moi à me relever</w:t>
      </w:r>
      <w:r>
        <w:t xml:space="preserve">, </w:t>
      </w:r>
      <w:r w:rsidR="00457E89" w:rsidRPr="00675642">
        <w:t>je ne puis pas bouger</w:t>
      </w:r>
      <w:r>
        <w:t xml:space="preserve">. </w:t>
      </w:r>
      <w:r w:rsidR="00457E89" w:rsidRPr="00675642">
        <w:t>J</w:t>
      </w:r>
      <w:r>
        <w:t>’</w:t>
      </w:r>
      <w:r w:rsidR="00457E89" w:rsidRPr="00675642">
        <w:t>ai froid</w:t>
      </w:r>
      <w:r>
        <w:t xml:space="preserve">, </w:t>
      </w:r>
      <w:r w:rsidR="00457E89" w:rsidRPr="00675642">
        <w:t>dit-il encore</w:t>
      </w:r>
      <w:r>
        <w:t>.</w:t>
      </w:r>
    </w:p>
    <w:p w14:paraId="31FE9478" w14:textId="77777777" w:rsidR="00EE5875" w:rsidRDefault="00457E89" w:rsidP="00457E89">
      <w:r w:rsidRPr="00675642">
        <w:t>Dan Yack le porta dans un fauteuil</w:t>
      </w:r>
      <w:r w:rsidR="00EE5875">
        <w:t xml:space="preserve">, </w:t>
      </w:r>
      <w:r w:rsidRPr="00675642">
        <w:t>poussa le fauteuil contre le poêle</w:t>
      </w:r>
      <w:r w:rsidR="00EE5875">
        <w:t xml:space="preserve">, </w:t>
      </w:r>
      <w:r w:rsidRPr="00675642">
        <w:t>attisa le feu qui était tombé</w:t>
      </w:r>
      <w:r w:rsidR="00EE5875">
        <w:t xml:space="preserve">, </w:t>
      </w:r>
      <w:r w:rsidRPr="00675642">
        <w:t>comme cela arrivait souvent depuis qu</w:t>
      </w:r>
      <w:r w:rsidR="00EE5875">
        <w:t>’</w:t>
      </w:r>
      <w:r w:rsidRPr="00675642">
        <w:t>Ivan n</w:t>
      </w:r>
      <w:r w:rsidR="00EE5875">
        <w:t>’</w:t>
      </w:r>
      <w:r w:rsidRPr="00675642">
        <w:t>était plus là</w:t>
      </w:r>
      <w:r w:rsidR="00EE5875">
        <w:t>.</w:t>
      </w:r>
    </w:p>
    <w:p w14:paraId="2874103D" w14:textId="77777777" w:rsidR="00EE5875" w:rsidRDefault="00457E89" w:rsidP="00457E89">
      <w:r w:rsidRPr="00675642">
        <w:t>Bari aboyait autour d</w:t>
      </w:r>
      <w:r w:rsidR="00EE5875">
        <w:t>’</w:t>
      </w:r>
      <w:r w:rsidRPr="00675642">
        <w:t>eux</w:t>
      </w:r>
      <w:r w:rsidR="00EE5875">
        <w:t>.</w:t>
      </w:r>
    </w:p>
    <w:p w14:paraId="18B4676A" w14:textId="77777777" w:rsidR="00EE5875" w:rsidRDefault="00EE5875" w:rsidP="00457E89">
      <w:r>
        <w:t>— </w:t>
      </w:r>
      <w:r w:rsidR="00457E89" w:rsidRPr="00675642">
        <w:t>Va coucher</w:t>
      </w:r>
      <w:r>
        <w:t xml:space="preserve"> ! </w:t>
      </w:r>
      <w:r w:rsidR="00457E89" w:rsidRPr="00675642">
        <w:t>lui criait Dan Yack</w:t>
      </w:r>
      <w:r>
        <w:t>.</w:t>
      </w:r>
    </w:p>
    <w:p w14:paraId="25D4E202" w14:textId="77777777" w:rsidR="00EE5875" w:rsidRDefault="00457E89" w:rsidP="00457E89">
      <w:r w:rsidRPr="00675642">
        <w:t>Et comme le chien ne lui obéissait pas</w:t>
      </w:r>
      <w:r w:rsidR="00EE5875">
        <w:t xml:space="preserve">, </w:t>
      </w:r>
      <w:r w:rsidRPr="00675642">
        <w:t>il s</w:t>
      </w:r>
      <w:r w:rsidR="00EE5875">
        <w:t>’</w:t>
      </w:r>
      <w:r w:rsidRPr="00675642">
        <w:t xml:space="preserve">en prit à André </w:t>
      </w:r>
      <w:proofErr w:type="spellStart"/>
      <w:r w:rsidRPr="00675642">
        <w:t>Lamont</w:t>
      </w:r>
      <w:proofErr w:type="spellEnd"/>
      <w:r w:rsidR="00EE5875">
        <w:t> :</w:t>
      </w:r>
    </w:p>
    <w:p w14:paraId="5C6230D1" w14:textId="77777777" w:rsidR="00EE5875" w:rsidRDefault="00EE5875" w:rsidP="00457E89">
      <w:r>
        <w:t>— </w:t>
      </w:r>
      <w:r w:rsidR="00457E89" w:rsidRPr="00675642">
        <w:t>Dites donc</w:t>
      </w:r>
      <w:r>
        <w:t xml:space="preserve">, </w:t>
      </w:r>
      <w:r w:rsidR="00457E89" w:rsidRPr="00675642">
        <w:t>vous</w:t>
      </w:r>
      <w:r>
        <w:t xml:space="preserve">, </w:t>
      </w:r>
      <w:r w:rsidR="00457E89" w:rsidRPr="00675642">
        <w:t>vous ne pouvez pas faire taire votre sale bête</w:t>
      </w:r>
      <w:r>
        <w:t> !</w:t>
      </w:r>
    </w:p>
    <w:p w14:paraId="60BD6D40" w14:textId="77777777" w:rsidR="00EE5875" w:rsidRDefault="00457E89" w:rsidP="00457E89">
      <w:r w:rsidRPr="00675642">
        <w:t>André leva la tête et sourit</w:t>
      </w:r>
      <w:r w:rsidR="00EE5875">
        <w:t xml:space="preserve">, </w:t>
      </w:r>
      <w:r w:rsidRPr="00675642">
        <w:t>mais ne fit rien</w:t>
      </w:r>
      <w:r w:rsidR="00EE5875">
        <w:t xml:space="preserve">. </w:t>
      </w:r>
      <w:r w:rsidRPr="00675642">
        <w:t>Alors Dan Yack saisit son couteau</w:t>
      </w:r>
      <w:r w:rsidR="00EE5875">
        <w:t xml:space="preserve">, </w:t>
      </w:r>
      <w:r w:rsidRPr="00675642">
        <w:t>visa de haut en bas et le jeta après le chien</w:t>
      </w:r>
      <w:r w:rsidR="00EE5875">
        <w:t xml:space="preserve">. </w:t>
      </w:r>
      <w:r w:rsidRPr="00675642">
        <w:t>Le couteau manqua Bari d</w:t>
      </w:r>
      <w:r w:rsidR="00EE5875">
        <w:t>’</w:t>
      </w:r>
      <w:r w:rsidRPr="00675642">
        <w:t>un rien et alla se planter dans le plancher</w:t>
      </w:r>
      <w:r w:rsidR="00EE5875">
        <w:t xml:space="preserve">, </w:t>
      </w:r>
      <w:r w:rsidRPr="00675642">
        <w:t xml:space="preserve">entre les pieds tordus de </w:t>
      </w:r>
      <w:proofErr w:type="spellStart"/>
      <w:r w:rsidRPr="00675642">
        <w:t>Goischman</w:t>
      </w:r>
      <w:proofErr w:type="spellEnd"/>
      <w:r w:rsidR="00EE5875">
        <w:t xml:space="preserve">. </w:t>
      </w:r>
      <w:proofErr w:type="spellStart"/>
      <w:r w:rsidRPr="00675642">
        <w:t>Arkadie</w:t>
      </w:r>
      <w:proofErr w:type="spellEnd"/>
      <w:r w:rsidRPr="00675642">
        <w:t xml:space="preserve"> le r</w:t>
      </w:r>
      <w:r w:rsidRPr="00675642">
        <w:t>e</w:t>
      </w:r>
      <w:r w:rsidRPr="00675642">
        <w:t>gardait vibrer au soleil</w:t>
      </w:r>
      <w:r w:rsidR="00EE5875">
        <w:t>.</w:t>
      </w:r>
    </w:p>
    <w:p w14:paraId="6B2D83A0" w14:textId="77777777" w:rsidR="00EE5875" w:rsidRDefault="00EE5875" w:rsidP="00457E89">
      <w:r>
        <w:t>— </w:t>
      </w:r>
      <w:r w:rsidR="00457E89" w:rsidRPr="00675642">
        <w:t>Ce n</w:t>
      </w:r>
      <w:r>
        <w:t>’</w:t>
      </w:r>
      <w:r w:rsidR="00457E89" w:rsidRPr="00675642">
        <w:t>est rien</w:t>
      </w:r>
      <w:r>
        <w:t xml:space="preserve">, </w:t>
      </w:r>
      <w:r w:rsidR="00457E89" w:rsidRPr="00675642">
        <w:t>dit Dan Yack</w:t>
      </w:r>
      <w:r>
        <w:t xml:space="preserve">. </w:t>
      </w:r>
      <w:r w:rsidR="00457E89" w:rsidRPr="00675642">
        <w:t>Restez tranquille</w:t>
      </w:r>
      <w:r>
        <w:t xml:space="preserve">, </w:t>
      </w:r>
      <w:r w:rsidR="00457E89" w:rsidRPr="00675642">
        <w:t>je vais vous faire un grog</w:t>
      </w:r>
      <w:r>
        <w:t>.</w:t>
      </w:r>
    </w:p>
    <w:p w14:paraId="6EB8BC0F" w14:textId="77777777" w:rsidR="00EE5875" w:rsidRDefault="00457E89" w:rsidP="00457E89">
      <w:r w:rsidRPr="00675642">
        <w:t>Il s</w:t>
      </w:r>
      <w:r w:rsidR="00EE5875">
        <w:t>’</w:t>
      </w:r>
      <w:r w:rsidRPr="00675642">
        <w:t>affaira</w:t>
      </w:r>
      <w:r w:rsidR="00EE5875">
        <w:t xml:space="preserve">, </w:t>
      </w:r>
      <w:r w:rsidRPr="00675642">
        <w:t xml:space="preserve">alluma le </w:t>
      </w:r>
      <w:r w:rsidR="00EE5875">
        <w:t>« </w:t>
      </w:r>
      <w:r w:rsidRPr="00675642">
        <w:t>Primus</w:t>
      </w:r>
      <w:r w:rsidR="00EE5875">
        <w:t xml:space="preserve"> », </w:t>
      </w:r>
      <w:r w:rsidRPr="00675642">
        <w:t>sortit chercher une ma</w:t>
      </w:r>
      <w:r w:rsidRPr="00675642">
        <w:t>r</w:t>
      </w:r>
      <w:r w:rsidRPr="00675642">
        <w:t>mitée de neige</w:t>
      </w:r>
      <w:r w:rsidR="00EE5875">
        <w:t xml:space="preserve">, </w:t>
      </w:r>
      <w:r w:rsidRPr="00675642">
        <w:t>revint</w:t>
      </w:r>
      <w:r w:rsidR="00EE5875">
        <w:t xml:space="preserve">, </w:t>
      </w:r>
      <w:r w:rsidRPr="00675642">
        <w:t>la plaça sur la flamme de pétrole</w:t>
      </w:r>
      <w:r w:rsidR="00EE5875">
        <w:t xml:space="preserve">, </w:t>
      </w:r>
      <w:r w:rsidRPr="00675642">
        <w:t>disp</w:t>
      </w:r>
      <w:r w:rsidRPr="00675642">
        <w:t>a</w:t>
      </w:r>
      <w:r w:rsidRPr="00675642">
        <w:t>rut encore dans la chambre à vivres</w:t>
      </w:r>
      <w:r w:rsidR="00EE5875">
        <w:t>.</w:t>
      </w:r>
    </w:p>
    <w:p w14:paraId="45691F74" w14:textId="77777777" w:rsidR="00EE5875" w:rsidRDefault="00EE5875" w:rsidP="00457E89">
      <w:r>
        <w:lastRenderedPageBreak/>
        <w:t>— </w:t>
      </w:r>
      <w:r w:rsidR="00457E89" w:rsidRPr="00675642">
        <w:t>Il n</w:t>
      </w:r>
      <w:r>
        <w:t>’</w:t>
      </w:r>
      <w:r w:rsidR="00457E89" w:rsidRPr="00675642">
        <w:t>y a déjà plus de citrons</w:t>
      </w:r>
      <w:r>
        <w:t xml:space="preserve">, </w:t>
      </w:r>
      <w:r w:rsidR="00457E89" w:rsidRPr="00675642">
        <w:t>murmura-t-il</w:t>
      </w:r>
      <w:r>
        <w:t xml:space="preserve">, </w:t>
      </w:r>
      <w:r w:rsidR="00457E89" w:rsidRPr="00675642">
        <w:t>et bientôt il n</w:t>
      </w:r>
      <w:r>
        <w:t>’</w:t>
      </w:r>
      <w:r w:rsidR="00457E89" w:rsidRPr="00675642">
        <w:t>y aura plus de rhum</w:t>
      </w:r>
      <w:r>
        <w:t xml:space="preserve">. </w:t>
      </w:r>
      <w:r w:rsidR="00457E89" w:rsidRPr="00675642">
        <w:t>Tant pis</w:t>
      </w:r>
      <w:r>
        <w:t>.</w:t>
      </w:r>
    </w:p>
    <w:p w14:paraId="2BBE72FD" w14:textId="77777777" w:rsidR="00EE5875" w:rsidRDefault="00457E89" w:rsidP="00457E89">
      <w:r w:rsidRPr="00675642">
        <w:t xml:space="preserve">Il tira un quart de rhum et revint auprès de </w:t>
      </w:r>
      <w:proofErr w:type="spellStart"/>
      <w:r w:rsidRPr="00675642">
        <w:t>Goischman</w:t>
      </w:r>
      <w:proofErr w:type="spellEnd"/>
      <w:r w:rsidR="00EE5875">
        <w:t>.</w:t>
      </w:r>
    </w:p>
    <w:p w14:paraId="065AAF22" w14:textId="77777777" w:rsidR="00EE5875" w:rsidRDefault="00457E89" w:rsidP="00457E89">
      <w:proofErr w:type="spellStart"/>
      <w:r w:rsidRPr="00675642">
        <w:t>Goischman</w:t>
      </w:r>
      <w:proofErr w:type="spellEnd"/>
      <w:r w:rsidRPr="00675642">
        <w:t xml:space="preserve"> était seul dans la grande pièce dont la porte était ouverte</w:t>
      </w:r>
      <w:r w:rsidR="00EE5875">
        <w:t xml:space="preserve">. </w:t>
      </w:r>
      <w:proofErr w:type="spellStart"/>
      <w:r w:rsidRPr="00675642">
        <w:t>Lamont</w:t>
      </w:r>
      <w:proofErr w:type="spellEnd"/>
      <w:r w:rsidRPr="00675642">
        <w:t xml:space="preserve"> était parti</w:t>
      </w:r>
      <w:r w:rsidR="00EE5875">
        <w:t xml:space="preserve">. </w:t>
      </w:r>
      <w:r w:rsidRPr="00675642">
        <w:t>Bari non plus n</w:t>
      </w:r>
      <w:r w:rsidR="00EE5875">
        <w:t>’</w:t>
      </w:r>
      <w:r w:rsidRPr="00675642">
        <w:t>était plus là</w:t>
      </w:r>
      <w:r w:rsidR="00EE5875">
        <w:t>.</w:t>
      </w:r>
    </w:p>
    <w:p w14:paraId="15AD4261" w14:textId="77777777" w:rsidR="00EE5875" w:rsidRDefault="00457E89" w:rsidP="00457E89">
      <w:r w:rsidRPr="00675642">
        <w:t>Dan Yack jeta le quart de rhum qu</w:t>
      </w:r>
      <w:r w:rsidR="00EE5875">
        <w:t>’</w:t>
      </w:r>
      <w:r w:rsidRPr="00675642">
        <w:t>il tenait à la main et se précipita dehors</w:t>
      </w:r>
      <w:r w:rsidR="00EE5875">
        <w:t>.</w:t>
      </w:r>
    </w:p>
    <w:p w14:paraId="2FD3ECD2" w14:textId="77777777" w:rsidR="00EE5875" w:rsidRDefault="00457E89" w:rsidP="00457E89">
      <w:proofErr w:type="spellStart"/>
      <w:r w:rsidRPr="00675642">
        <w:t>Lamont</w:t>
      </w:r>
      <w:proofErr w:type="spellEnd"/>
      <w:r w:rsidRPr="00675642">
        <w:t xml:space="preserve"> avait déjà atteint le pied de la falaise</w:t>
      </w:r>
      <w:r w:rsidR="00EE5875">
        <w:t xml:space="preserve">. </w:t>
      </w:r>
      <w:r w:rsidRPr="00675642">
        <w:t>Dan Yack le voyait gravir les petits séracs festonnés de la rive pour s</w:t>
      </w:r>
      <w:r w:rsidR="00EE5875">
        <w:t>’</w:t>
      </w:r>
      <w:r w:rsidRPr="00675642">
        <w:t>engager sur le champ de glace</w:t>
      </w:r>
      <w:r w:rsidR="00EE5875">
        <w:t xml:space="preserve">. </w:t>
      </w:r>
      <w:r w:rsidRPr="00675642">
        <w:t>C</w:t>
      </w:r>
      <w:r w:rsidR="00EE5875">
        <w:t>’</w:t>
      </w:r>
      <w:r w:rsidRPr="00675642">
        <w:t>était la première fois qu</w:t>
      </w:r>
      <w:r w:rsidR="00EE5875">
        <w:t>’</w:t>
      </w:r>
      <w:r w:rsidRPr="00675642">
        <w:t>il s</w:t>
      </w:r>
      <w:r w:rsidR="00EE5875">
        <w:t>’</w:t>
      </w:r>
      <w:r w:rsidRPr="00675642">
        <w:t>y aventurait et le plus petit mauvais pas à franchir paraissait trop dur pour lui</w:t>
      </w:r>
      <w:r w:rsidR="00EE5875">
        <w:t xml:space="preserve">. </w:t>
      </w:r>
      <w:r w:rsidRPr="00675642">
        <w:t>Bari était passé devant</w:t>
      </w:r>
      <w:r w:rsidR="00EE5875">
        <w:t xml:space="preserve">. </w:t>
      </w:r>
      <w:r w:rsidRPr="00675642">
        <w:t xml:space="preserve">Dan Yack remarqua que </w:t>
      </w:r>
      <w:proofErr w:type="spellStart"/>
      <w:r w:rsidRPr="00675642">
        <w:t>Lamont</w:t>
      </w:r>
      <w:proofErr w:type="spellEnd"/>
      <w:r w:rsidRPr="00675642">
        <w:t xml:space="preserve"> était tête nue et qu</w:t>
      </w:r>
      <w:r w:rsidR="00EE5875">
        <w:t>’</w:t>
      </w:r>
      <w:r w:rsidRPr="00675642">
        <w:t>il tenait une bouteille à la main</w:t>
      </w:r>
      <w:r w:rsidR="00EE5875">
        <w:t>.</w:t>
      </w:r>
    </w:p>
    <w:p w14:paraId="2314EF64" w14:textId="77777777" w:rsidR="00EE5875" w:rsidRDefault="00EE5875" w:rsidP="00457E89">
      <w:r>
        <w:t>— </w:t>
      </w:r>
      <w:r w:rsidR="00457E89" w:rsidRPr="00675642">
        <w:t>André</w:t>
      </w:r>
      <w:r>
        <w:t xml:space="preserve">, </w:t>
      </w:r>
      <w:r w:rsidR="00457E89" w:rsidRPr="00675642">
        <w:t>cria-t-il en mettant ses mains en porte-voix</w:t>
      </w:r>
      <w:r>
        <w:t xml:space="preserve">, </w:t>
      </w:r>
      <w:r w:rsidR="00457E89" w:rsidRPr="00675642">
        <w:t>A</w:t>
      </w:r>
      <w:r w:rsidR="00457E89" w:rsidRPr="00675642">
        <w:t>n</w:t>
      </w:r>
      <w:r w:rsidR="00457E89" w:rsidRPr="00675642">
        <w:t>dré</w:t>
      </w:r>
      <w:r>
        <w:t xml:space="preserve"> ! </w:t>
      </w:r>
      <w:r w:rsidR="00457E89" w:rsidRPr="00675642">
        <w:t>Rentrez</w:t>
      </w:r>
      <w:r>
        <w:t xml:space="preserve"> ! </w:t>
      </w:r>
      <w:r w:rsidR="00457E89" w:rsidRPr="00675642">
        <w:t>Prenez votre bonnet et mettez vos lunettes</w:t>
      </w:r>
      <w:r>
        <w:t xml:space="preserve">, </w:t>
      </w:r>
      <w:r w:rsidR="00457E89" w:rsidRPr="00675642">
        <w:t>s</w:t>
      </w:r>
      <w:r w:rsidR="00457E89" w:rsidRPr="00675642">
        <w:t>i</w:t>
      </w:r>
      <w:r w:rsidR="00457E89" w:rsidRPr="00675642">
        <w:t>non gare à l</w:t>
      </w:r>
      <w:r>
        <w:t>’</w:t>
      </w:r>
      <w:r w:rsidR="00457E89" w:rsidRPr="00675642">
        <w:t>ophtalmie</w:t>
      </w:r>
      <w:r>
        <w:t> !</w:t>
      </w:r>
    </w:p>
    <w:p w14:paraId="615067EB" w14:textId="77777777" w:rsidR="00EE5875" w:rsidRDefault="00457E89" w:rsidP="00457E89">
      <w:proofErr w:type="spellStart"/>
      <w:r w:rsidRPr="00675642">
        <w:t>Lamont</w:t>
      </w:r>
      <w:proofErr w:type="spellEnd"/>
      <w:r w:rsidRPr="00675642">
        <w:t xml:space="preserve"> ne lui répondit pas</w:t>
      </w:r>
      <w:r w:rsidR="00EE5875">
        <w:t xml:space="preserve">. </w:t>
      </w:r>
      <w:r w:rsidRPr="00675642">
        <w:t>Peut-être n</w:t>
      </w:r>
      <w:r w:rsidR="00EE5875">
        <w:t>’</w:t>
      </w:r>
      <w:r w:rsidRPr="00675642">
        <w:t>avait-il rien ente</w:t>
      </w:r>
      <w:r w:rsidRPr="00675642">
        <w:t>n</w:t>
      </w:r>
      <w:r w:rsidRPr="00675642">
        <w:t>du car</w:t>
      </w:r>
      <w:r w:rsidR="00EE5875">
        <w:t xml:space="preserve">, </w:t>
      </w:r>
      <w:r w:rsidRPr="00675642">
        <w:t>au même moment</w:t>
      </w:r>
      <w:r w:rsidR="00EE5875">
        <w:t xml:space="preserve">, </w:t>
      </w:r>
      <w:r w:rsidRPr="00675642">
        <w:t>il partait sur le derrière sur un névé</w:t>
      </w:r>
      <w:r w:rsidR="00EE5875">
        <w:t>.</w:t>
      </w:r>
    </w:p>
    <w:p w14:paraId="4016BD6C" w14:textId="77777777" w:rsidR="00EE5875" w:rsidRDefault="00EE5875" w:rsidP="00457E89">
      <w:r>
        <w:t>— </w:t>
      </w:r>
      <w:r w:rsidR="00457E89" w:rsidRPr="00675642">
        <w:t>Attention</w:t>
      </w:r>
      <w:r>
        <w:t xml:space="preserve"> ! </w:t>
      </w:r>
      <w:r w:rsidR="00457E89" w:rsidRPr="00675642">
        <w:t>lui cria encore Dan Yack</w:t>
      </w:r>
      <w:r>
        <w:t xml:space="preserve">. </w:t>
      </w:r>
      <w:r w:rsidR="00457E89" w:rsidRPr="00675642">
        <w:t>C</w:t>
      </w:r>
      <w:r>
        <w:t>’</w:t>
      </w:r>
      <w:r w:rsidR="00457E89" w:rsidRPr="00675642">
        <w:t>est plein de cr</w:t>
      </w:r>
      <w:r w:rsidR="00457E89" w:rsidRPr="00675642">
        <w:t>e</w:t>
      </w:r>
      <w:r w:rsidR="00457E89" w:rsidRPr="00675642">
        <w:t>vasses</w:t>
      </w:r>
      <w:r>
        <w:t xml:space="preserve">, </w:t>
      </w:r>
      <w:r w:rsidR="00457E89" w:rsidRPr="00675642">
        <w:t>ne vous y engagez pas</w:t>
      </w:r>
      <w:r>
        <w:t> !</w:t>
      </w:r>
    </w:p>
    <w:p w14:paraId="5FEE3040" w14:textId="77777777" w:rsidR="00EE5875" w:rsidRDefault="00457E89" w:rsidP="00457E89">
      <w:r w:rsidRPr="00675642">
        <w:t xml:space="preserve">Mais </w:t>
      </w:r>
      <w:proofErr w:type="spellStart"/>
      <w:r w:rsidRPr="00675642">
        <w:t>Lamont</w:t>
      </w:r>
      <w:proofErr w:type="spellEnd"/>
      <w:r w:rsidR="00EE5875">
        <w:t xml:space="preserve">, </w:t>
      </w:r>
      <w:r w:rsidRPr="00675642">
        <w:t>qui s</w:t>
      </w:r>
      <w:r w:rsidR="00EE5875">
        <w:t>’</w:t>
      </w:r>
      <w:r w:rsidRPr="00675642">
        <w:t>était remis sur pieds</w:t>
      </w:r>
      <w:r w:rsidR="00EE5875">
        <w:t xml:space="preserve">, </w:t>
      </w:r>
      <w:r w:rsidRPr="00675642">
        <w:t>franchit la m</w:t>
      </w:r>
      <w:r w:rsidRPr="00675642">
        <w:t>o</w:t>
      </w:r>
      <w:r w:rsidRPr="00675642">
        <w:t>raine et s</w:t>
      </w:r>
      <w:r w:rsidR="00EE5875">
        <w:t>’</w:t>
      </w:r>
      <w:r w:rsidRPr="00675642">
        <w:t>engagea résolument sur la banquise côtière</w:t>
      </w:r>
      <w:r w:rsidR="00EE5875">
        <w:t xml:space="preserve">. </w:t>
      </w:r>
      <w:r w:rsidRPr="00675642">
        <w:t>Il suivait B</w:t>
      </w:r>
      <w:r w:rsidRPr="00675642">
        <w:t>a</w:t>
      </w:r>
      <w:r w:rsidRPr="00675642">
        <w:t>ri qui le précédait et qui s</w:t>
      </w:r>
      <w:r w:rsidR="00EE5875">
        <w:t>’</w:t>
      </w:r>
      <w:r w:rsidRPr="00675642">
        <w:t>arrêtait tous les dix pas pour l</w:t>
      </w:r>
      <w:r w:rsidR="00EE5875">
        <w:t>’</w:t>
      </w:r>
      <w:r w:rsidRPr="00675642">
        <w:t>attendre</w:t>
      </w:r>
      <w:r w:rsidR="00EE5875">
        <w:t>.</w:t>
      </w:r>
    </w:p>
    <w:p w14:paraId="424E8294" w14:textId="77777777" w:rsidR="00EE5875" w:rsidRDefault="00457E89" w:rsidP="00457E89">
      <w:r w:rsidRPr="00675642">
        <w:t>C</w:t>
      </w:r>
      <w:r w:rsidR="00EE5875">
        <w:t>’</w:t>
      </w:r>
      <w:r w:rsidRPr="00675642">
        <w:t>est ainsi que Dan Yack le vit s</w:t>
      </w:r>
      <w:r w:rsidR="00EE5875">
        <w:t>’</w:t>
      </w:r>
      <w:r w:rsidRPr="00675642">
        <w:t>éloigner</w:t>
      </w:r>
      <w:r w:rsidR="00EE5875">
        <w:t xml:space="preserve">, </w:t>
      </w:r>
      <w:r w:rsidRPr="00675642">
        <w:t>pataugeant pén</w:t>
      </w:r>
      <w:r w:rsidRPr="00675642">
        <w:t>i</w:t>
      </w:r>
      <w:r w:rsidRPr="00675642">
        <w:t>blement dans la glace spongieuse</w:t>
      </w:r>
      <w:r w:rsidR="00EE5875">
        <w:t xml:space="preserve">, </w:t>
      </w:r>
      <w:r w:rsidRPr="00675642">
        <w:t xml:space="preserve">franchissant </w:t>
      </w:r>
      <w:r w:rsidRPr="00675642">
        <w:lastRenderedPageBreak/>
        <w:t>maladroitement des fissures</w:t>
      </w:r>
      <w:r w:rsidR="00EE5875">
        <w:t xml:space="preserve">, </w:t>
      </w:r>
      <w:r w:rsidRPr="00675642">
        <w:t>zigzaguant</w:t>
      </w:r>
      <w:r w:rsidR="00EE5875">
        <w:t xml:space="preserve">, </w:t>
      </w:r>
      <w:r w:rsidRPr="00675642">
        <w:t>contournant des icebergs</w:t>
      </w:r>
      <w:r w:rsidR="00EE5875">
        <w:t xml:space="preserve">, </w:t>
      </w:r>
      <w:r w:rsidRPr="00675642">
        <w:t>disparaissant derrière une bosse</w:t>
      </w:r>
      <w:r w:rsidR="00EE5875">
        <w:t xml:space="preserve">, </w:t>
      </w:r>
      <w:r w:rsidRPr="00675642">
        <w:t>s</w:t>
      </w:r>
      <w:r w:rsidR="00EE5875">
        <w:t>’</w:t>
      </w:r>
      <w:r w:rsidRPr="00675642">
        <w:t>engouffrant dans un long vallonnement blanc</w:t>
      </w:r>
      <w:r w:rsidR="00EE5875">
        <w:t xml:space="preserve">. </w:t>
      </w:r>
      <w:r w:rsidRPr="00675642">
        <w:t>De plus en plus chancelant</w:t>
      </w:r>
      <w:r w:rsidR="00EE5875">
        <w:t xml:space="preserve">. </w:t>
      </w:r>
      <w:r w:rsidRPr="00675642">
        <w:t>Un petit point noir</w:t>
      </w:r>
      <w:r w:rsidR="00EE5875">
        <w:t xml:space="preserve">. </w:t>
      </w:r>
      <w:r w:rsidRPr="00675642">
        <w:t>Une mouche</w:t>
      </w:r>
      <w:r w:rsidR="00EE5875">
        <w:t xml:space="preserve">. </w:t>
      </w:r>
      <w:r w:rsidRPr="00675642">
        <w:t>Dan Yack le perdit de vue</w:t>
      </w:r>
      <w:r w:rsidR="00EE5875">
        <w:t>.</w:t>
      </w:r>
    </w:p>
    <w:p w14:paraId="2629FB9D" w14:textId="4FBDE030" w:rsidR="00457E89" w:rsidRPr="00675642" w:rsidRDefault="00EE5875" w:rsidP="00457E89">
      <w:r>
        <w:t>« </w:t>
      </w:r>
      <w:r w:rsidR="00457E89" w:rsidRPr="00675642">
        <w:t>Il est ivre</w:t>
      </w:r>
      <w:r>
        <w:t xml:space="preserve">, </w:t>
      </w:r>
      <w:r w:rsidR="00457E89" w:rsidRPr="00675642">
        <w:t>pensa-t-il</w:t>
      </w:r>
      <w:r>
        <w:t xml:space="preserve">. </w:t>
      </w:r>
      <w:r w:rsidR="00457E89" w:rsidRPr="00675642">
        <w:t>Mais pourquoi est-il sorti a</w:t>
      </w:r>
      <w:r w:rsidR="00457E89" w:rsidRPr="00675642">
        <w:t>u</w:t>
      </w:r>
      <w:r w:rsidR="00457E89" w:rsidRPr="00675642">
        <w:t>jourd</w:t>
      </w:r>
      <w:r>
        <w:t>’</w:t>
      </w:r>
      <w:r w:rsidR="00457E89" w:rsidRPr="00675642">
        <w:t>hui</w:t>
      </w:r>
      <w:r>
        <w:t xml:space="preserve"> ? </w:t>
      </w:r>
      <w:r w:rsidR="00457E89" w:rsidRPr="00675642">
        <w:t>Il faudrait aller prévenir Ivan</w:t>
      </w:r>
      <w:r>
        <w:t xml:space="preserve">. </w:t>
      </w:r>
      <w:r w:rsidR="00457E89" w:rsidRPr="00675642">
        <w:t>Il va sûrement lui a</w:t>
      </w:r>
      <w:r w:rsidR="00457E89" w:rsidRPr="00675642">
        <w:t>r</w:t>
      </w:r>
      <w:r w:rsidR="00457E89" w:rsidRPr="00675642">
        <w:t>river malheur</w:t>
      </w:r>
      <w:r>
        <w:t>. »</w:t>
      </w:r>
    </w:p>
    <w:p w14:paraId="2F1DD69E" w14:textId="77777777" w:rsidR="00EE5875" w:rsidRDefault="00457E89" w:rsidP="00457E89">
      <w:r w:rsidRPr="00675642">
        <w:t>Il interrogeait le ciel avec inquiétude</w:t>
      </w:r>
      <w:r w:rsidR="00EE5875">
        <w:t>.</w:t>
      </w:r>
    </w:p>
    <w:p w14:paraId="1149186C" w14:textId="77777777" w:rsidR="00EE5875" w:rsidRDefault="00457E89" w:rsidP="00457E89">
      <w:r w:rsidRPr="00675642">
        <w:t>L</w:t>
      </w:r>
      <w:r w:rsidR="00EE5875">
        <w:t>’</w:t>
      </w:r>
      <w:r w:rsidRPr="00675642">
        <w:t>horizon nord était tout noir</w:t>
      </w:r>
      <w:r w:rsidR="00EE5875">
        <w:t>.</w:t>
      </w:r>
    </w:p>
    <w:p w14:paraId="32BDA237" w14:textId="77777777" w:rsidR="00EE5875" w:rsidRDefault="00EE5875" w:rsidP="00457E89">
      <w:r>
        <w:t>— </w:t>
      </w:r>
      <w:r w:rsidR="00457E89" w:rsidRPr="00675642">
        <w:t>L</w:t>
      </w:r>
      <w:r>
        <w:t>’</w:t>
      </w:r>
      <w:r w:rsidR="00457E89" w:rsidRPr="00675642">
        <w:t>eau</w:t>
      </w:r>
      <w:r>
        <w:t xml:space="preserve"> ! </w:t>
      </w:r>
      <w:r w:rsidR="00457E89" w:rsidRPr="00675642">
        <w:t>L</w:t>
      </w:r>
      <w:r>
        <w:t>’</w:t>
      </w:r>
      <w:r w:rsidR="00457E89" w:rsidRPr="00675642">
        <w:t>eau libre</w:t>
      </w:r>
      <w:r>
        <w:t xml:space="preserve"> ! </w:t>
      </w:r>
      <w:r w:rsidR="00457E89" w:rsidRPr="00675642">
        <w:t>L</w:t>
      </w:r>
      <w:r>
        <w:t>’</w:t>
      </w:r>
      <w:r w:rsidR="00457E89" w:rsidRPr="00675642">
        <w:t>eau libre</w:t>
      </w:r>
      <w:r>
        <w:t xml:space="preserve"> ! </w:t>
      </w:r>
      <w:r w:rsidR="00457E89" w:rsidRPr="00675642">
        <w:t>Il y a de l</w:t>
      </w:r>
      <w:r>
        <w:t>’</w:t>
      </w:r>
      <w:r w:rsidR="00457E89" w:rsidRPr="00675642">
        <w:t>eau libre</w:t>
      </w:r>
      <w:r>
        <w:t xml:space="preserve"> ! </w:t>
      </w:r>
      <w:r w:rsidR="00457E89" w:rsidRPr="00675642">
        <w:t>cria-t-il</w:t>
      </w:r>
      <w:r>
        <w:t>.</w:t>
      </w:r>
    </w:p>
    <w:p w14:paraId="496A4F33" w14:textId="77777777" w:rsidR="00EE5875" w:rsidRDefault="00457E89" w:rsidP="00457E89">
      <w:r w:rsidRPr="00675642">
        <w:t>Il ne se tenait plus de joie</w:t>
      </w:r>
      <w:r w:rsidR="00EE5875">
        <w:t>.</w:t>
      </w:r>
    </w:p>
    <w:p w14:paraId="112AD0DF" w14:textId="77777777" w:rsidR="00EE5875" w:rsidRDefault="00457E89" w:rsidP="00457E89">
      <w:r w:rsidRPr="00675642">
        <w:t>L</w:t>
      </w:r>
      <w:r w:rsidR="00EE5875">
        <w:t>’</w:t>
      </w:r>
      <w:r w:rsidRPr="00675642">
        <w:t>eau libre</w:t>
      </w:r>
      <w:r w:rsidR="00EE5875">
        <w:t> !</w:t>
      </w:r>
    </w:p>
    <w:p w14:paraId="1A39BACF" w14:textId="77777777" w:rsidR="00EE5875" w:rsidRDefault="00457E89" w:rsidP="00457E89">
      <w:r w:rsidRPr="00675642">
        <w:t>De son poste</w:t>
      </w:r>
      <w:r w:rsidR="00EE5875">
        <w:t xml:space="preserve">, </w:t>
      </w:r>
      <w:r w:rsidRPr="00675642">
        <w:t>il ne pouvait pas voir la mer</w:t>
      </w:r>
      <w:r w:rsidR="00EE5875">
        <w:t xml:space="preserve">. </w:t>
      </w:r>
      <w:r w:rsidRPr="00675642">
        <w:t>Jusqu</w:t>
      </w:r>
      <w:r w:rsidR="00EE5875">
        <w:t>’</w:t>
      </w:r>
      <w:r w:rsidRPr="00675642">
        <w:t>à l</w:t>
      </w:r>
      <w:r w:rsidR="00EE5875">
        <w:t>’</w:t>
      </w:r>
      <w:r w:rsidRPr="00675642">
        <w:t>extrême horizon la banquise s</w:t>
      </w:r>
      <w:r w:rsidR="00EE5875">
        <w:t>’</w:t>
      </w:r>
      <w:r w:rsidRPr="00675642">
        <w:t>étendait</w:t>
      </w:r>
      <w:r w:rsidR="00EE5875">
        <w:t xml:space="preserve">, </w:t>
      </w:r>
      <w:r w:rsidRPr="00675642">
        <w:t>immobile</w:t>
      </w:r>
      <w:r w:rsidR="00EE5875">
        <w:t xml:space="preserve">. </w:t>
      </w:r>
      <w:r w:rsidRPr="00675642">
        <w:t>Mais juste au-dessus de cette extrême limite</w:t>
      </w:r>
      <w:r w:rsidR="00EE5875">
        <w:t xml:space="preserve">, </w:t>
      </w:r>
      <w:r w:rsidRPr="00675642">
        <w:t>une marge noire bordait le ciel</w:t>
      </w:r>
      <w:r w:rsidR="00EE5875">
        <w:t xml:space="preserve">. </w:t>
      </w:r>
      <w:r w:rsidRPr="00675642">
        <w:t>Il n</w:t>
      </w:r>
      <w:r w:rsidR="00EE5875">
        <w:t>’</w:t>
      </w:r>
      <w:r w:rsidRPr="00675642">
        <w:t>y avait pas à s</w:t>
      </w:r>
      <w:r w:rsidR="00EE5875">
        <w:t>’</w:t>
      </w:r>
      <w:r w:rsidRPr="00675642">
        <w:t>y tromper</w:t>
      </w:r>
      <w:r w:rsidR="00EE5875">
        <w:t xml:space="preserve">, </w:t>
      </w:r>
      <w:r w:rsidRPr="00675642">
        <w:t>c</w:t>
      </w:r>
      <w:r w:rsidR="00EE5875">
        <w:t>’</w:t>
      </w:r>
      <w:r w:rsidRPr="00675642">
        <w:t>était bien le reflet profond des eaux</w:t>
      </w:r>
      <w:r w:rsidR="00EE5875">
        <w:t xml:space="preserve">. </w:t>
      </w:r>
      <w:r w:rsidRPr="00675642">
        <w:t>L</w:t>
      </w:r>
      <w:r w:rsidR="00EE5875">
        <w:t>’</w:t>
      </w:r>
      <w:r w:rsidRPr="00675642">
        <w:t>océan</w:t>
      </w:r>
      <w:r w:rsidR="00EE5875">
        <w:t> !</w:t>
      </w:r>
    </w:p>
    <w:p w14:paraId="5B18FCB9" w14:textId="329BB349" w:rsidR="00457E89" w:rsidRPr="00675642" w:rsidRDefault="00EE5875" w:rsidP="00457E89">
      <w:r>
        <w:t>« </w:t>
      </w:r>
      <w:r w:rsidR="00457E89" w:rsidRPr="00675642">
        <w:t>La mer a dû se former dans la matinée</w:t>
      </w:r>
      <w:r>
        <w:t xml:space="preserve">, </w:t>
      </w:r>
      <w:r w:rsidR="00457E89" w:rsidRPr="00675642">
        <w:t>pensait Dan Yack</w:t>
      </w:r>
      <w:r>
        <w:t xml:space="preserve">. </w:t>
      </w:r>
      <w:r w:rsidR="00457E89" w:rsidRPr="00675642">
        <w:t>Je la verrai peut-être du sommet du Pic Brown</w:t>
      </w:r>
      <w:r>
        <w:t>. »</w:t>
      </w:r>
    </w:p>
    <w:p w14:paraId="73A45904" w14:textId="77777777" w:rsidR="00EE5875" w:rsidRDefault="00457E89" w:rsidP="00457E89">
      <w:r w:rsidRPr="00675642">
        <w:t>Et il se mit à faire l</w:t>
      </w:r>
      <w:r w:rsidR="00EE5875">
        <w:t>’</w:t>
      </w:r>
      <w:r w:rsidRPr="00675642">
        <w:t>ascension du pic</w:t>
      </w:r>
      <w:r w:rsidR="00EE5875">
        <w:t>.</w:t>
      </w:r>
    </w:p>
    <w:p w14:paraId="7B2704D0" w14:textId="77777777" w:rsidR="00EE5875" w:rsidRDefault="00457E89" w:rsidP="00457E89">
      <w:r w:rsidRPr="00675642">
        <w:t>Il était plein d</w:t>
      </w:r>
      <w:r w:rsidR="00EE5875">
        <w:t>’</w:t>
      </w:r>
      <w:r w:rsidRPr="00675642">
        <w:t>ardeur</w:t>
      </w:r>
      <w:r w:rsidR="00EE5875">
        <w:t>.</w:t>
      </w:r>
    </w:p>
    <w:p w14:paraId="28A7B573" w14:textId="02F7E55E" w:rsidR="00457E89" w:rsidRPr="00675642" w:rsidRDefault="00EE5875" w:rsidP="00457E89">
      <w:r>
        <w:t>« </w:t>
      </w:r>
      <w:r w:rsidR="00457E89" w:rsidRPr="00675642">
        <w:t>Il faudra que j</w:t>
      </w:r>
      <w:r>
        <w:t>’</w:t>
      </w:r>
      <w:r w:rsidR="00457E89" w:rsidRPr="00675642">
        <w:t>annonce la nouvelle à Ivan</w:t>
      </w:r>
      <w:r>
        <w:t xml:space="preserve">. </w:t>
      </w:r>
      <w:r w:rsidR="00457E89" w:rsidRPr="00675642">
        <w:t>Ce qu</w:t>
      </w:r>
      <w:r>
        <w:t>’</w:t>
      </w:r>
      <w:r w:rsidR="00457E89" w:rsidRPr="00675642">
        <w:t>il va être content</w:t>
      </w:r>
      <w:r>
        <w:t xml:space="preserve">, </w:t>
      </w:r>
      <w:r w:rsidR="00457E89" w:rsidRPr="00675642">
        <w:t>ce gamin</w:t>
      </w:r>
      <w:r>
        <w:t>. »</w:t>
      </w:r>
    </w:p>
    <w:p w14:paraId="013FCCB6" w14:textId="77777777" w:rsidR="00EE5875" w:rsidRDefault="00457E89" w:rsidP="00457E89">
      <w:r w:rsidRPr="00675642">
        <w:t>Dan Yack ne s</w:t>
      </w:r>
      <w:r w:rsidR="00EE5875">
        <w:t>’</w:t>
      </w:r>
      <w:r w:rsidRPr="00675642">
        <w:t>élevait que lentement</w:t>
      </w:r>
      <w:r w:rsidR="00EE5875">
        <w:t xml:space="preserve">, </w:t>
      </w:r>
      <w:r w:rsidRPr="00675642">
        <w:t>pas à pas</w:t>
      </w:r>
      <w:r w:rsidR="00EE5875">
        <w:t xml:space="preserve">. </w:t>
      </w:r>
      <w:r w:rsidRPr="00675642">
        <w:t>Il montait collé au roc</w:t>
      </w:r>
      <w:r w:rsidR="00EE5875">
        <w:t xml:space="preserve">. </w:t>
      </w:r>
      <w:r w:rsidRPr="00675642">
        <w:t>La roche était friable et glissante</w:t>
      </w:r>
      <w:r w:rsidR="00EE5875">
        <w:t xml:space="preserve">. </w:t>
      </w:r>
      <w:r w:rsidRPr="00675642">
        <w:t>Par endroit</w:t>
      </w:r>
      <w:r w:rsidR="00EE5875">
        <w:t xml:space="preserve">, </w:t>
      </w:r>
      <w:r w:rsidRPr="00675642">
        <w:t xml:space="preserve">la </w:t>
      </w:r>
      <w:r w:rsidRPr="00675642">
        <w:lastRenderedPageBreak/>
        <w:t>neige fondait et la réverbération était étourdissante</w:t>
      </w:r>
      <w:r w:rsidR="00EE5875">
        <w:t xml:space="preserve">. </w:t>
      </w:r>
      <w:r w:rsidRPr="00675642">
        <w:t>À cheval sur une arête perpendiculaire pour éviter les cascades qui glo</w:t>
      </w:r>
      <w:r w:rsidRPr="00675642">
        <w:t>u</w:t>
      </w:r>
      <w:r w:rsidRPr="00675642">
        <w:t>gloutaient pour la première fois sur ce versant exposé au soleil</w:t>
      </w:r>
      <w:r w:rsidR="00EE5875">
        <w:t xml:space="preserve">, </w:t>
      </w:r>
      <w:r w:rsidRPr="00675642">
        <w:t>il se hissait à la force des poignets</w:t>
      </w:r>
      <w:r w:rsidR="00EE5875">
        <w:t xml:space="preserve">. </w:t>
      </w:r>
      <w:r w:rsidRPr="00675642">
        <w:t>Dan Yack regardait en haut</w:t>
      </w:r>
      <w:r w:rsidR="00EE5875">
        <w:t xml:space="preserve">, </w:t>
      </w:r>
      <w:r w:rsidRPr="00675642">
        <w:t>craignant une avalanche</w:t>
      </w:r>
      <w:r w:rsidR="00EE5875">
        <w:t xml:space="preserve">. </w:t>
      </w:r>
      <w:r w:rsidRPr="00675642">
        <w:t>Il avait encore une cheminée à escal</w:t>
      </w:r>
      <w:r w:rsidRPr="00675642">
        <w:t>a</w:t>
      </w:r>
      <w:r w:rsidRPr="00675642">
        <w:t>der</w:t>
      </w:r>
      <w:r w:rsidR="00EE5875">
        <w:t xml:space="preserve">, </w:t>
      </w:r>
      <w:r w:rsidRPr="00675642">
        <w:t>pleine de pierres croulantes qui se détachaient à cette he</w:t>
      </w:r>
      <w:r w:rsidRPr="00675642">
        <w:t>u</w:t>
      </w:r>
      <w:r w:rsidRPr="00675642">
        <w:t>re</w:t>
      </w:r>
      <w:r w:rsidR="00EE5875">
        <w:t xml:space="preserve">, </w:t>
      </w:r>
      <w:r w:rsidRPr="00675642">
        <w:t>puis un col et enfin le sommet</w:t>
      </w:r>
      <w:r w:rsidR="00EE5875">
        <w:t>.</w:t>
      </w:r>
    </w:p>
    <w:p w14:paraId="30271BD5" w14:textId="77777777" w:rsidR="00EE5875" w:rsidRDefault="00457E89" w:rsidP="00457E89">
      <w:r w:rsidRPr="00675642">
        <w:t>Tout à coup</w:t>
      </w:r>
      <w:r w:rsidR="00EE5875">
        <w:t xml:space="preserve">, </w:t>
      </w:r>
      <w:r w:rsidRPr="00675642">
        <w:t xml:space="preserve">il pensa à </w:t>
      </w:r>
      <w:proofErr w:type="spellStart"/>
      <w:r w:rsidRPr="00675642">
        <w:t>Goischman</w:t>
      </w:r>
      <w:proofErr w:type="spellEnd"/>
      <w:r w:rsidR="00EE5875">
        <w:t>.</w:t>
      </w:r>
    </w:p>
    <w:p w14:paraId="7BDBB05A" w14:textId="079D1479" w:rsidR="00457E89" w:rsidRPr="00675642" w:rsidRDefault="00EE5875" w:rsidP="00457E89">
      <w:r>
        <w:t>« </w:t>
      </w:r>
      <w:r w:rsidR="00457E89" w:rsidRPr="00675642">
        <w:t>Je l</w:t>
      </w:r>
      <w:r>
        <w:t>’</w:t>
      </w:r>
      <w:r w:rsidR="00457E89" w:rsidRPr="00675642">
        <w:t>ai abandonné</w:t>
      </w:r>
      <w:r>
        <w:t> ! »</w:t>
      </w:r>
    </w:p>
    <w:p w14:paraId="71A5F0AC" w14:textId="77777777" w:rsidR="00EE5875" w:rsidRDefault="00457E89" w:rsidP="00457E89">
      <w:r w:rsidRPr="00675642">
        <w:t>Il était suspendu dans le vide</w:t>
      </w:r>
      <w:r w:rsidR="00EE5875">
        <w:t xml:space="preserve">, </w:t>
      </w:r>
      <w:r w:rsidRPr="00675642">
        <w:t>sans crampons</w:t>
      </w:r>
      <w:r w:rsidR="00EE5875">
        <w:t xml:space="preserve">, </w:t>
      </w:r>
      <w:r w:rsidRPr="00675642">
        <w:t>tout près du sommet</w:t>
      </w:r>
      <w:r w:rsidR="00EE5875">
        <w:t xml:space="preserve">, </w:t>
      </w:r>
      <w:r w:rsidRPr="00675642">
        <w:t>le nez contre la pierre chaude</w:t>
      </w:r>
      <w:r w:rsidR="00EE5875">
        <w:t>.</w:t>
      </w:r>
    </w:p>
    <w:p w14:paraId="1FF48423" w14:textId="6763905B" w:rsidR="00457E89" w:rsidRPr="00675642" w:rsidRDefault="00EE5875" w:rsidP="00457E89">
      <w:r>
        <w:t>« </w:t>
      </w:r>
      <w:r w:rsidR="00457E89" w:rsidRPr="00675642">
        <w:t>Je ne lui ai pas donné son grog</w:t>
      </w:r>
      <w:r>
        <w:t> ! »</w:t>
      </w:r>
    </w:p>
    <w:p w14:paraId="073A2E57" w14:textId="77777777" w:rsidR="00EE5875" w:rsidRDefault="00457E89" w:rsidP="00457E89">
      <w:r w:rsidRPr="00675642">
        <w:t>Et il se laissa couler dans les éboulis</w:t>
      </w:r>
      <w:r w:rsidR="00EE5875">
        <w:t xml:space="preserve">. </w:t>
      </w:r>
      <w:r w:rsidRPr="00675642">
        <w:t>Ce fut une vertig</w:t>
      </w:r>
      <w:r w:rsidRPr="00675642">
        <w:t>i</w:t>
      </w:r>
      <w:r w:rsidRPr="00675642">
        <w:t>neuse glissade qui le mit vite de niveau avec le terre-plein de la ma</w:t>
      </w:r>
      <w:r w:rsidRPr="00675642">
        <w:t>i</w:t>
      </w:r>
      <w:r w:rsidRPr="00675642">
        <w:t>son</w:t>
      </w:r>
      <w:r w:rsidR="00EE5875">
        <w:t>.</w:t>
      </w:r>
    </w:p>
    <w:p w14:paraId="3915D30D" w14:textId="77777777" w:rsidR="00EE5875" w:rsidRDefault="00457E89" w:rsidP="00457E89">
      <w:r w:rsidRPr="00675642">
        <w:t>Avant d</w:t>
      </w:r>
      <w:r w:rsidR="00EE5875">
        <w:t>’</w:t>
      </w:r>
      <w:r w:rsidRPr="00675642">
        <w:t>entrer</w:t>
      </w:r>
      <w:r w:rsidR="00EE5875">
        <w:t xml:space="preserve">, </w:t>
      </w:r>
      <w:r w:rsidRPr="00675642">
        <w:t>il jeta un dernier coup d</w:t>
      </w:r>
      <w:r w:rsidR="00EE5875">
        <w:t>’</w:t>
      </w:r>
      <w:r w:rsidRPr="00675642">
        <w:t>œil au ciel</w:t>
      </w:r>
      <w:r w:rsidR="00EE5875">
        <w:t xml:space="preserve">. </w:t>
      </w:r>
      <w:r w:rsidRPr="00675642">
        <w:t>L</w:t>
      </w:r>
      <w:r w:rsidR="00EE5875">
        <w:t>’</w:t>
      </w:r>
      <w:r w:rsidRPr="00675642">
        <w:t>horizon sud</w:t>
      </w:r>
      <w:r w:rsidR="00EE5875">
        <w:t xml:space="preserve">, </w:t>
      </w:r>
      <w:r w:rsidRPr="00675642">
        <w:t>net</w:t>
      </w:r>
      <w:r w:rsidR="00EE5875">
        <w:t xml:space="preserve">, </w:t>
      </w:r>
      <w:r w:rsidRPr="00675642">
        <w:t>diamantin fixa son attention</w:t>
      </w:r>
      <w:r w:rsidR="00EE5875">
        <w:t xml:space="preserve">. </w:t>
      </w:r>
      <w:r w:rsidRPr="00675642">
        <w:t>Une brumaille comme une buée imperceptible et ténue se condensait au zénith et tournoyait très haut en l</w:t>
      </w:r>
      <w:r w:rsidR="00EE5875">
        <w:t>’</w:t>
      </w:r>
      <w:r w:rsidRPr="00675642">
        <w:t>air</w:t>
      </w:r>
      <w:r w:rsidR="00EE5875">
        <w:t xml:space="preserve">. </w:t>
      </w:r>
      <w:r w:rsidRPr="00675642">
        <w:t>Il n</w:t>
      </w:r>
      <w:r w:rsidR="00EE5875">
        <w:t>’</w:t>
      </w:r>
      <w:r w:rsidRPr="00675642">
        <w:t>y avait pourtant pas de vent</w:t>
      </w:r>
      <w:r w:rsidR="00EE5875">
        <w:t xml:space="preserve">. </w:t>
      </w:r>
      <w:r w:rsidRPr="00675642">
        <w:t>Mais on voyait cette brumaille galoper</w:t>
      </w:r>
      <w:r w:rsidR="00EE5875">
        <w:t xml:space="preserve">, </w:t>
      </w:r>
      <w:r w:rsidRPr="00675642">
        <w:t>s</w:t>
      </w:r>
      <w:r w:rsidR="00EE5875">
        <w:t>’</w:t>
      </w:r>
      <w:r w:rsidRPr="00675642">
        <w:t>épaissir par bouffées brusques et voiler rapidement un quart de cercle</w:t>
      </w:r>
      <w:r w:rsidR="00EE5875">
        <w:t xml:space="preserve">. </w:t>
      </w:r>
      <w:r w:rsidRPr="00675642">
        <w:t>C</w:t>
      </w:r>
      <w:r w:rsidR="00EE5875">
        <w:t>’</w:t>
      </w:r>
      <w:r w:rsidRPr="00675642">
        <w:t>était comme si un nuage de poussières impalpables était venu ternir l</w:t>
      </w:r>
      <w:r w:rsidR="00EE5875">
        <w:t>’</w:t>
      </w:r>
      <w:r w:rsidRPr="00675642">
        <w:t>éclat du ciel</w:t>
      </w:r>
      <w:r w:rsidR="00EE5875">
        <w:t xml:space="preserve">. </w:t>
      </w:r>
      <w:r w:rsidRPr="00675642">
        <w:t>Le soleil jaunissait et les longues ombres des icebergs se faisaient vertes</w:t>
      </w:r>
      <w:r w:rsidR="00EE5875">
        <w:t>.</w:t>
      </w:r>
    </w:p>
    <w:p w14:paraId="7BA624A6" w14:textId="77777777" w:rsidR="00EE5875" w:rsidRDefault="00EE5875" w:rsidP="00457E89">
      <w:r>
        <w:t>« </w:t>
      </w:r>
      <w:r w:rsidR="00457E89" w:rsidRPr="00675642">
        <w:t>C</w:t>
      </w:r>
      <w:r>
        <w:t>’</w:t>
      </w:r>
      <w:r w:rsidR="00457E89" w:rsidRPr="00675642">
        <w:t>est le blizzard</w:t>
      </w:r>
      <w:r>
        <w:t xml:space="preserve">. </w:t>
      </w:r>
      <w:r w:rsidR="00457E89" w:rsidRPr="00675642">
        <w:t>Il sera là dans une heure</w:t>
      </w:r>
      <w:r>
        <w:t xml:space="preserve">. </w:t>
      </w:r>
      <w:r w:rsidR="00457E89" w:rsidRPr="00675642">
        <w:t>La grande d</w:t>
      </w:r>
      <w:r w:rsidR="00457E89" w:rsidRPr="00675642">
        <w:t>é</w:t>
      </w:r>
      <w:r w:rsidR="00457E89" w:rsidRPr="00675642">
        <w:t>bâcle est pour cette nuit</w:t>
      </w:r>
      <w:r>
        <w:t xml:space="preserve"> », </w:t>
      </w:r>
      <w:r w:rsidR="00457E89" w:rsidRPr="00675642">
        <w:t>se dit Dan Yack en pénétrant dans la maison</w:t>
      </w:r>
      <w:r>
        <w:t>.</w:t>
      </w:r>
    </w:p>
    <w:p w14:paraId="2F20A875" w14:textId="77777777" w:rsidR="00EE5875" w:rsidRDefault="00457E89" w:rsidP="00457E89">
      <w:r w:rsidRPr="00675642">
        <w:lastRenderedPageBreak/>
        <w:t>Derrière lui retentissaient les premiers sifflements du vent</w:t>
      </w:r>
      <w:r w:rsidR="00EE5875">
        <w:t xml:space="preserve">, </w:t>
      </w:r>
      <w:r w:rsidRPr="00675642">
        <w:t>puis un coup sec</w:t>
      </w:r>
      <w:r w:rsidR="00EE5875">
        <w:t xml:space="preserve">, </w:t>
      </w:r>
      <w:r w:rsidRPr="00675642">
        <w:t>comme une détonation</w:t>
      </w:r>
      <w:r w:rsidR="00EE5875">
        <w:t xml:space="preserve">. </w:t>
      </w:r>
      <w:r w:rsidRPr="00675642">
        <w:t>C</w:t>
      </w:r>
      <w:r w:rsidR="00EE5875">
        <w:t>’</w:t>
      </w:r>
      <w:r w:rsidRPr="00675642">
        <w:t>était le champ de glace qui bougeait</w:t>
      </w:r>
      <w:r w:rsidR="00EE5875">
        <w:t>.</w:t>
      </w:r>
    </w:p>
    <w:p w14:paraId="6B2DB138" w14:textId="77777777" w:rsidR="00EE5875" w:rsidRDefault="00457E89" w:rsidP="00457E89">
      <w:proofErr w:type="spellStart"/>
      <w:r w:rsidRPr="00675642">
        <w:t>Goischman</w:t>
      </w:r>
      <w:proofErr w:type="spellEnd"/>
      <w:r w:rsidRPr="00675642">
        <w:t xml:space="preserve"> était toujours au coin du feu</w:t>
      </w:r>
      <w:r w:rsidR="00EE5875">
        <w:t xml:space="preserve">. </w:t>
      </w:r>
      <w:r w:rsidRPr="00675642">
        <w:t>Dan Yack ne le distinguait pas très nettement</w:t>
      </w:r>
      <w:r w:rsidR="00EE5875">
        <w:t xml:space="preserve">, </w:t>
      </w:r>
      <w:r w:rsidRPr="00675642">
        <w:t>la pièce était pleine de fumée</w:t>
      </w:r>
      <w:r w:rsidR="00EE5875">
        <w:t xml:space="preserve">, </w:t>
      </w:r>
      <w:r w:rsidRPr="00675642">
        <w:t>car</w:t>
      </w:r>
      <w:r w:rsidR="00EE5875">
        <w:t xml:space="preserve">, </w:t>
      </w:r>
      <w:r w:rsidRPr="00675642">
        <w:t xml:space="preserve">sur le </w:t>
      </w:r>
      <w:r w:rsidR="00EE5875">
        <w:t>« </w:t>
      </w:r>
      <w:r w:rsidRPr="00675642">
        <w:t>Primus</w:t>
      </w:r>
      <w:r w:rsidR="00EE5875">
        <w:t xml:space="preserve"> », </w:t>
      </w:r>
      <w:r w:rsidRPr="00675642">
        <w:t>l</w:t>
      </w:r>
      <w:r w:rsidR="00EE5875">
        <w:t>’</w:t>
      </w:r>
      <w:r w:rsidRPr="00675642">
        <w:t>eau s</w:t>
      </w:r>
      <w:r w:rsidR="00EE5875">
        <w:t>’</w:t>
      </w:r>
      <w:r w:rsidRPr="00675642">
        <w:t>était évaporée et la marmite no</w:t>
      </w:r>
      <w:r w:rsidRPr="00675642">
        <w:t>r</w:t>
      </w:r>
      <w:r w:rsidRPr="00675642">
        <w:t>végienne était en train de griller</w:t>
      </w:r>
      <w:r w:rsidR="00EE5875">
        <w:t>.</w:t>
      </w:r>
    </w:p>
    <w:p w14:paraId="0C162A08" w14:textId="77777777" w:rsidR="00EE5875" w:rsidRDefault="00457E89" w:rsidP="00457E89">
      <w:r w:rsidRPr="00675642">
        <w:t>Une odeur délétère vous prenait à la gorge</w:t>
      </w:r>
      <w:r w:rsidR="00EE5875">
        <w:t xml:space="preserve">, </w:t>
      </w:r>
      <w:r w:rsidRPr="00675642">
        <w:t>d</w:t>
      </w:r>
      <w:r w:rsidR="00EE5875">
        <w:t>’</w:t>
      </w:r>
      <w:r w:rsidRPr="00675642">
        <w:t>étain fondu</w:t>
      </w:r>
      <w:r w:rsidR="00EE5875">
        <w:t xml:space="preserve">, </w:t>
      </w:r>
      <w:r w:rsidRPr="00675642">
        <w:t>de gaz asphyxiants</w:t>
      </w:r>
      <w:r w:rsidR="00EE5875">
        <w:t xml:space="preserve">, </w:t>
      </w:r>
      <w:r w:rsidRPr="00675642">
        <w:t>de pétrole</w:t>
      </w:r>
      <w:r w:rsidR="00EE5875">
        <w:t>.</w:t>
      </w:r>
    </w:p>
    <w:p w14:paraId="3144974C" w14:textId="77777777" w:rsidR="00EE5875" w:rsidRDefault="00457E89" w:rsidP="00457E89">
      <w:r w:rsidRPr="00675642">
        <w:t>Dan Yack toussait</w:t>
      </w:r>
      <w:r w:rsidR="00EE5875">
        <w:t xml:space="preserve">, </w:t>
      </w:r>
      <w:r w:rsidRPr="00675642">
        <w:t>les yeux injectés</w:t>
      </w:r>
      <w:r w:rsidR="00EE5875">
        <w:t xml:space="preserve">, </w:t>
      </w:r>
      <w:r w:rsidRPr="00675642">
        <w:t>il appelait</w:t>
      </w:r>
      <w:r w:rsidR="00EE5875">
        <w:t> :</w:t>
      </w:r>
    </w:p>
    <w:p w14:paraId="07A321B4" w14:textId="77777777" w:rsidR="00EE5875" w:rsidRDefault="00EE5875" w:rsidP="00457E89">
      <w:r>
        <w:t>— </w:t>
      </w:r>
      <w:proofErr w:type="spellStart"/>
      <w:r w:rsidR="00457E89" w:rsidRPr="00675642">
        <w:t>Goischman</w:t>
      </w:r>
      <w:proofErr w:type="spellEnd"/>
      <w:r>
        <w:t xml:space="preserve">, </w:t>
      </w:r>
      <w:r w:rsidR="00457E89" w:rsidRPr="00675642">
        <w:t>vous dormez</w:t>
      </w:r>
      <w:r>
        <w:t> ?</w:t>
      </w:r>
    </w:p>
    <w:p w14:paraId="68D6A3B9" w14:textId="77777777" w:rsidR="00EE5875" w:rsidRDefault="00EE5875" w:rsidP="00457E89">
      <w:r>
        <w:t>— </w:t>
      </w:r>
      <w:r w:rsidR="00457E89" w:rsidRPr="00675642">
        <w:t>Ah</w:t>
      </w:r>
      <w:r>
        <w:t xml:space="preserve"> ! </w:t>
      </w:r>
      <w:r w:rsidR="00457E89" w:rsidRPr="00675642">
        <w:t>c</w:t>
      </w:r>
      <w:r>
        <w:t>’</w:t>
      </w:r>
      <w:r w:rsidR="00457E89" w:rsidRPr="00675642">
        <w:t>est vous</w:t>
      </w:r>
      <w:r>
        <w:t xml:space="preserve"> ? </w:t>
      </w:r>
      <w:r w:rsidR="00457E89" w:rsidRPr="00675642">
        <w:t xml:space="preserve">répondit </w:t>
      </w:r>
      <w:proofErr w:type="spellStart"/>
      <w:r w:rsidR="00457E89" w:rsidRPr="00675642">
        <w:t>Goischman</w:t>
      </w:r>
      <w:proofErr w:type="spellEnd"/>
      <w:r>
        <w:t xml:space="preserve">. </w:t>
      </w:r>
      <w:r w:rsidR="00457E89" w:rsidRPr="00675642">
        <w:t>Je vous attendais</w:t>
      </w:r>
      <w:r>
        <w:t xml:space="preserve">. </w:t>
      </w:r>
      <w:r w:rsidR="00457E89" w:rsidRPr="00675642">
        <w:t>Venez</w:t>
      </w:r>
      <w:r>
        <w:t xml:space="preserve">, </w:t>
      </w:r>
      <w:r w:rsidR="00457E89" w:rsidRPr="00675642">
        <w:t>approchez</w:t>
      </w:r>
      <w:r>
        <w:t xml:space="preserve">, </w:t>
      </w:r>
      <w:r w:rsidR="00457E89" w:rsidRPr="00675642">
        <w:t>j</w:t>
      </w:r>
      <w:r>
        <w:t>’</w:t>
      </w:r>
      <w:r w:rsidR="00457E89" w:rsidRPr="00675642">
        <w:t>ai un cadeau à vous faire</w:t>
      </w:r>
      <w:r>
        <w:t xml:space="preserve">. </w:t>
      </w:r>
      <w:r w:rsidR="00457E89" w:rsidRPr="00675642">
        <w:t>Tenez</w:t>
      </w:r>
      <w:r>
        <w:t xml:space="preserve">, </w:t>
      </w:r>
      <w:r w:rsidR="00457E89" w:rsidRPr="00675642">
        <w:t>voilà mon nez</w:t>
      </w:r>
      <w:r>
        <w:t>.</w:t>
      </w:r>
    </w:p>
    <w:p w14:paraId="680F9FC1" w14:textId="77777777" w:rsidR="00EE5875" w:rsidRDefault="00457E89" w:rsidP="00457E89">
      <w:r w:rsidRPr="00675642">
        <w:t>Et il lui tendait quelque chose de sale dans un chiffon sa</w:t>
      </w:r>
      <w:r w:rsidRPr="00675642">
        <w:t>n</w:t>
      </w:r>
      <w:r w:rsidRPr="00675642">
        <w:t>glant</w:t>
      </w:r>
      <w:r w:rsidR="00EE5875">
        <w:t>.</w:t>
      </w:r>
    </w:p>
    <w:p w14:paraId="0DB5429D" w14:textId="77777777" w:rsidR="00EE5875" w:rsidRDefault="00457E89" w:rsidP="00457E89">
      <w:r w:rsidRPr="00675642">
        <w:t xml:space="preserve">Alors seulement Dan Yack remarqua le couteau que </w:t>
      </w:r>
      <w:proofErr w:type="spellStart"/>
      <w:r w:rsidRPr="00675642">
        <w:t>Goi</w:t>
      </w:r>
      <w:r w:rsidRPr="00675642">
        <w:t>s</w:t>
      </w:r>
      <w:r w:rsidRPr="00675642">
        <w:t>chman</w:t>
      </w:r>
      <w:proofErr w:type="spellEnd"/>
      <w:r w:rsidRPr="00675642">
        <w:t xml:space="preserve"> tenait à la main et son visage crevé comme un ta</w:t>
      </w:r>
      <w:r w:rsidRPr="00675642">
        <w:t>m</w:t>
      </w:r>
      <w:r w:rsidRPr="00675642">
        <w:t>bour</w:t>
      </w:r>
      <w:r w:rsidR="00EE5875">
        <w:t xml:space="preserve">, </w:t>
      </w:r>
      <w:r w:rsidRPr="00675642">
        <w:t>avec un trou au milieu</w:t>
      </w:r>
      <w:r w:rsidR="00EE5875">
        <w:t>.</w:t>
      </w:r>
    </w:p>
    <w:p w14:paraId="2AFEB69E" w14:textId="77777777" w:rsidR="00EE5875" w:rsidRDefault="00EE5875" w:rsidP="00457E89">
      <w:r>
        <w:t>— </w:t>
      </w:r>
      <w:r w:rsidR="00457E89" w:rsidRPr="00675642">
        <w:t>Je me suis coupé le nez</w:t>
      </w:r>
      <w:r>
        <w:t xml:space="preserve">, </w:t>
      </w:r>
      <w:r w:rsidR="00457E89" w:rsidRPr="00675642">
        <w:t>je me suis coupé le nez</w:t>
      </w:r>
      <w:r>
        <w:t xml:space="preserve">, </w:t>
      </w:r>
      <w:r w:rsidR="00457E89" w:rsidRPr="00675642">
        <w:t>comme Van Gogh</w:t>
      </w:r>
      <w:r>
        <w:t xml:space="preserve">, </w:t>
      </w:r>
      <w:r w:rsidR="00457E89" w:rsidRPr="00675642">
        <w:t xml:space="preserve">expliquait </w:t>
      </w:r>
      <w:proofErr w:type="spellStart"/>
      <w:r w:rsidR="00457E89" w:rsidRPr="00675642">
        <w:t>Arkadie</w:t>
      </w:r>
      <w:proofErr w:type="spellEnd"/>
      <w:r w:rsidR="00457E89" w:rsidRPr="00675642">
        <w:t xml:space="preserve"> </w:t>
      </w:r>
      <w:proofErr w:type="spellStart"/>
      <w:r w:rsidR="00457E89" w:rsidRPr="00675642">
        <w:t>Goischman</w:t>
      </w:r>
      <w:proofErr w:type="spellEnd"/>
      <w:r>
        <w:t xml:space="preserve">. </w:t>
      </w:r>
      <w:r w:rsidR="00457E89" w:rsidRPr="00675642">
        <w:t>Je vous le donne</w:t>
      </w:r>
      <w:r>
        <w:t xml:space="preserve">, </w:t>
      </w:r>
      <w:r w:rsidR="00457E89" w:rsidRPr="00675642">
        <w:t xml:space="preserve">ô mon </w:t>
      </w:r>
      <w:proofErr w:type="spellStart"/>
      <w:r w:rsidR="00457E89" w:rsidRPr="00675642">
        <w:t>a</w:t>
      </w:r>
      <w:proofErr w:type="spellEnd"/>
      <w:r>
        <w:t>…</w:t>
      </w:r>
    </w:p>
    <w:p w14:paraId="789B0B0A" w14:textId="77777777" w:rsidR="00EE5875" w:rsidRDefault="00457E89" w:rsidP="00457E89">
      <w:r w:rsidRPr="00675642">
        <w:t>Dan Yack s</w:t>
      </w:r>
      <w:r w:rsidR="00EE5875">
        <w:t>’</w:t>
      </w:r>
      <w:r w:rsidRPr="00675642">
        <w:t>était sauvé</w:t>
      </w:r>
      <w:r w:rsidR="00EE5875">
        <w:t>.</w:t>
      </w:r>
    </w:p>
    <w:p w14:paraId="74876517" w14:textId="77777777" w:rsidR="00EE5875" w:rsidRDefault="00457E89" w:rsidP="00457E89">
      <w:r w:rsidRPr="00675642">
        <w:t>Il courait</w:t>
      </w:r>
      <w:r w:rsidR="00EE5875">
        <w:t>.</w:t>
      </w:r>
    </w:p>
    <w:p w14:paraId="2D23D683" w14:textId="77777777" w:rsidR="00EE5875" w:rsidRDefault="00457E89" w:rsidP="00457E89">
      <w:r w:rsidRPr="00675642">
        <w:t>Les premières rafales de la tempête se prenaient dans ses jambes</w:t>
      </w:r>
      <w:r w:rsidR="00EE5875">
        <w:t>.</w:t>
      </w:r>
    </w:p>
    <w:p w14:paraId="55F9FD67" w14:textId="77777777" w:rsidR="00EE5875" w:rsidRDefault="00457E89" w:rsidP="00457E89">
      <w:r w:rsidRPr="00675642">
        <w:lastRenderedPageBreak/>
        <w:t>Il courait de toutes ses forces</w:t>
      </w:r>
      <w:r w:rsidR="00EE5875">
        <w:t>.</w:t>
      </w:r>
    </w:p>
    <w:p w14:paraId="7C8E70C6" w14:textId="77777777" w:rsidR="00EE5875" w:rsidRDefault="00EE5875" w:rsidP="00457E89">
      <w:r>
        <w:t>— </w:t>
      </w:r>
      <w:r w:rsidR="00457E89" w:rsidRPr="00675642">
        <w:t>Ivan</w:t>
      </w:r>
      <w:r>
        <w:t xml:space="preserve">, </w:t>
      </w:r>
      <w:r w:rsidR="00457E89" w:rsidRPr="00675642">
        <w:t>Ivan</w:t>
      </w:r>
      <w:r>
        <w:t xml:space="preserve">, </w:t>
      </w:r>
      <w:r w:rsidR="00457E89" w:rsidRPr="00675642">
        <w:t>murmurait-il</w:t>
      </w:r>
      <w:r>
        <w:t xml:space="preserve">, </w:t>
      </w:r>
      <w:r w:rsidR="00457E89" w:rsidRPr="00675642">
        <w:t>regarde ce qu</w:t>
      </w:r>
      <w:r>
        <w:t>’</w:t>
      </w:r>
      <w:r w:rsidR="00457E89" w:rsidRPr="00675642">
        <w:t>ils veulent faire de moi</w:t>
      </w:r>
      <w:r>
        <w:t> !</w:t>
      </w:r>
    </w:p>
    <w:p w14:paraId="5189AE27" w14:textId="77777777" w:rsidR="00EE5875" w:rsidRDefault="00457E89" w:rsidP="00457E89">
      <w:r w:rsidRPr="00675642">
        <w:t>Il s</w:t>
      </w:r>
      <w:r w:rsidR="00EE5875">
        <w:t>’</w:t>
      </w:r>
      <w:r w:rsidRPr="00675642">
        <w:t>arrêta au bout du promontoire</w:t>
      </w:r>
      <w:r w:rsidR="00EE5875">
        <w:t>.</w:t>
      </w:r>
    </w:p>
    <w:p w14:paraId="34B39C50" w14:textId="77777777" w:rsidR="00EE5875" w:rsidRDefault="00457E89" w:rsidP="00457E89">
      <w:r w:rsidRPr="00675642">
        <w:t>Déjà il devait lutter</w:t>
      </w:r>
      <w:r w:rsidR="00EE5875">
        <w:t xml:space="preserve">, </w:t>
      </w:r>
      <w:r w:rsidRPr="00675642">
        <w:t>se cramponner</w:t>
      </w:r>
      <w:r w:rsidR="00EE5875">
        <w:t xml:space="preserve">, </w:t>
      </w:r>
      <w:r w:rsidRPr="00675642">
        <w:t>tant les coups de vent étaient brusques</w:t>
      </w:r>
      <w:r w:rsidR="00EE5875">
        <w:t xml:space="preserve">. </w:t>
      </w:r>
      <w:r w:rsidRPr="00675642">
        <w:t>D</w:t>
      </w:r>
      <w:r w:rsidR="00EE5875">
        <w:t>’</w:t>
      </w:r>
      <w:r w:rsidRPr="00675642">
        <w:t>immenses nuages pendaient du ciel comme des frises et se secouaient comme des vélums</w:t>
      </w:r>
      <w:r w:rsidR="00EE5875">
        <w:t xml:space="preserve">, </w:t>
      </w:r>
      <w:r w:rsidRPr="00675642">
        <w:t>et parmi leurs d</w:t>
      </w:r>
      <w:r w:rsidRPr="00675642">
        <w:t>é</w:t>
      </w:r>
      <w:r w:rsidRPr="00675642">
        <w:t>chirures</w:t>
      </w:r>
      <w:r w:rsidR="00EE5875">
        <w:t xml:space="preserve">, </w:t>
      </w:r>
      <w:r w:rsidRPr="00675642">
        <w:t>leur agitation et leurs trous</w:t>
      </w:r>
      <w:r w:rsidR="00EE5875">
        <w:t xml:space="preserve">, </w:t>
      </w:r>
      <w:r w:rsidRPr="00675642">
        <w:t>le soleil explosait dans de la couleur crépitante</w:t>
      </w:r>
      <w:r w:rsidR="00EE5875">
        <w:t xml:space="preserve">, </w:t>
      </w:r>
      <w:proofErr w:type="spellStart"/>
      <w:r w:rsidRPr="00675642">
        <w:t>éclaboussante</w:t>
      </w:r>
      <w:proofErr w:type="spellEnd"/>
      <w:r w:rsidRPr="00675642">
        <w:t xml:space="preserve"> comme celle d</w:t>
      </w:r>
      <w:r w:rsidR="00EE5875">
        <w:t>’</w:t>
      </w:r>
      <w:r w:rsidRPr="00675642">
        <w:t>un millier de projecteurs qui s</w:t>
      </w:r>
      <w:r w:rsidR="00EE5875">
        <w:t>’</w:t>
      </w:r>
      <w:r w:rsidRPr="00675642">
        <w:t>entre-déchirent et tournent</w:t>
      </w:r>
      <w:r w:rsidR="00EE5875">
        <w:t xml:space="preserve">, </w:t>
      </w:r>
      <w:r w:rsidRPr="00675642">
        <w:t>virent</w:t>
      </w:r>
      <w:r w:rsidR="00EE5875">
        <w:t xml:space="preserve">. </w:t>
      </w:r>
      <w:r w:rsidRPr="00675642">
        <w:t>Au-dessus de ce vertige de taches tourbillonnantes</w:t>
      </w:r>
      <w:r w:rsidR="00EE5875">
        <w:t xml:space="preserve">, </w:t>
      </w:r>
      <w:r w:rsidRPr="00675642">
        <w:t>délirantes et emportées comme de folles toupies</w:t>
      </w:r>
      <w:r w:rsidR="00EE5875">
        <w:t xml:space="preserve">, </w:t>
      </w:r>
      <w:r w:rsidRPr="00675642">
        <w:t>le vent montait son diapason de s</w:t>
      </w:r>
      <w:r w:rsidRPr="00675642">
        <w:t>e</w:t>
      </w:r>
      <w:r w:rsidRPr="00675642">
        <w:t>conde en seconde</w:t>
      </w:r>
      <w:r w:rsidR="00EE5875">
        <w:t xml:space="preserve">. </w:t>
      </w:r>
      <w:r w:rsidRPr="00675642">
        <w:t>Maintenant</w:t>
      </w:r>
      <w:r w:rsidR="00EE5875">
        <w:t xml:space="preserve">, </w:t>
      </w:r>
      <w:r w:rsidRPr="00675642">
        <w:t>il glissait comme un rasoir co</w:t>
      </w:r>
      <w:r w:rsidRPr="00675642">
        <w:t>n</w:t>
      </w:r>
      <w:r w:rsidRPr="00675642">
        <w:t>tinu</w:t>
      </w:r>
      <w:r w:rsidR="00EE5875">
        <w:t xml:space="preserve">, </w:t>
      </w:r>
      <w:r w:rsidRPr="00675642">
        <w:t>de long en large</w:t>
      </w:r>
      <w:r w:rsidR="00EE5875">
        <w:t xml:space="preserve">, </w:t>
      </w:r>
      <w:r w:rsidRPr="00675642">
        <w:t>tout au travers du champ de glace</w:t>
      </w:r>
      <w:r w:rsidR="00EE5875">
        <w:t xml:space="preserve">, </w:t>
      </w:r>
      <w:r w:rsidRPr="00675642">
        <w:t>et de longues fissures couraient derrière lui</w:t>
      </w:r>
      <w:r w:rsidR="00EE5875">
        <w:t xml:space="preserve">, </w:t>
      </w:r>
      <w:r w:rsidRPr="00675642">
        <w:t>des lézardes zigzagantes</w:t>
      </w:r>
      <w:r w:rsidR="00EE5875">
        <w:t xml:space="preserve">, </w:t>
      </w:r>
      <w:r w:rsidRPr="00675642">
        <w:t>des craquelures</w:t>
      </w:r>
      <w:r w:rsidR="00EE5875">
        <w:t xml:space="preserve">, </w:t>
      </w:r>
      <w:r w:rsidRPr="00675642">
        <w:t>des coupures qui allaient s</w:t>
      </w:r>
      <w:r w:rsidR="00EE5875">
        <w:t>’</w:t>
      </w:r>
      <w:r w:rsidRPr="00675642">
        <w:t>élargissant comme des plaies et dont les lèvres fendues laissaient gicler immédi</w:t>
      </w:r>
      <w:r w:rsidRPr="00675642">
        <w:t>a</w:t>
      </w:r>
      <w:r w:rsidRPr="00675642">
        <w:t>tement une eau noire et bouillonnante</w:t>
      </w:r>
      <w:r w:rsidR="00EE5875">
        <w:t xml:space="preserve">. </w:t>
      </w:r>
      <w:r w:rsidRPr="00675642">
        <w:t>Des jets d</w:t>
      </w:r>
      <w:r w:rsidR="00EE5875">
        <w:t>’</w:t>
      </w:r>
      <w:r w:rsidRPr="00675642">
        <w:t>écume b</w:t>
      </w:r>
      <w:r w:rsidRPr="00675642">
        <w:t>a</w:t>
      </w:r>
      <w:r w:rsidRPr="00675642">
        <w:t>vaient</w:t>
      </w:r>
      <w:r w:rsidR="00EE5875">
        <w:t xml:space="preserve">. </w:t>
      </w:r>
      <w:r w:rsidRPr="00675642">
        <w:t>D</w:t>
      </w:r>
      <w:r w:rsidR="00EE5875">
        <w:t>’</w:t>
      </w:r>
      <w:r w:rsidRPr="00675642">
        <w:t>énormes icebergs culbutaient</w:t>
      </w:r>
      <w:r w:rsidR="00EE5875">
        <w:t xml:space="preserve">. </w:t>
      </w:r>
      <w:r w:rsidRPr="00675642">
        <w:t>Des champs de glace montaient les uns sur les autres</w:t>
      </w:r>
      <w:r w:rsidR="00EE5875">
        <w:t xml:space="preserve">, </w:t>
      </w:r>
      <w:r w:rsidRPr="00675642">
        <w:t>s</w:t>
      </w:r>
      <w:r w:rsidR="00EE5875">
        <w:t>’</w:t>
      </w:r>
      <w:r w:rsidRPr="00675642">
        <w:t>abordaient</w:t>
      </w:r>
      <w:r w:rsidR="00EE5875">
        <w:t xml:space="preserve">, </w:t>
      </w:r>
      <w:r w:rsidRPr="00675642">
        <w:t>s</w:t>
      </w:r>
      <w:r w:rsidR="00EE5875">
        <w:t>’</w:t>
      </w:r>
      <w:r w:rsidRPr="00675642">
        <w:t>écrasaient avec fureur</w:t>
      </w:r>
      <w:r w:rsidR="00EE5875">
        <w:t xml:space="preserve">. </w:t>
      </w:r>
      <w:r w:rsidRPr="00675642">
        <w:t>Dans les éperonnements</w:t>
      </w:r>
      <w:r w:rsidR="00EE5875">
        <w:t xml:space="preserve">, </w:t>
      </w:r>
      <w:r w:rsidRPr="00675642">
        <w:t>le pack était projeté en l</w:t>
      </w:r>
      <w:r w:rsidR="00EE5875">
        <w:t>’</w:t>
      </w:r>
      <w:r w:rsidRPr="00675642">
        <w:t>air et des blocs retombaient en ronflant comme des gros obus et en faisant rejaillir une trombe d</w:t>
      </w:r>
      <w:r w:rsidR="00EE5875">
        <w:t>’</w:t>
      </w:r>
      <w:r w:rsidRPr="00675642">
        <w:t>eau</w:t>
      </w:r>
      <w:r w:rsidR="00EE5875">
        <w:t xml:space="preserve">. </w:t>
      </w:r>
      <w:r w:rsidRPr="00675642">
        <w:t>Tout se concassait</w:t>
      </w:r>
      <w:r w:rsidR="00EE5875">
        <w:t xml:space="preserve">, </w:t>
      </w:r>
      <w:r w:rsidRPr="00675642">
        <w:t>se ro</w:t>
      </w:r>
      <w:r w:rsidRPr="00675642">
        <w:t>m</w:t>
      </w:r>
      <w:r w:rsidRPr="00675642">
        <w:t>pait</w:t>
      </w:r>
      <w:r w:rsidR="00EE5875">
        <w:t xml:space="preserve">, </w:t>
      </w:r>
      <w:r w:rsidRPr="00675642">
        <w:t>s</w:t>
      </w:r>
      <w:r w:rsidR="00EE5875">
        <w:t>’</w:t>
      </w:r>
      <w:r w:rsidRPr="00675642">
        <w:t>émiettait</w:t>
      </w:r>
      <w:r w:rsidR="00EE5875">
        <w:t xml:space="preserve">, </w:t>
      </w:r>
      <w:r w:rsidRPr="00675642">
        <w:t>se disloquait et</w:t>
      </w:r>
      <w:r w:rsidR="00EE5875">
        <w:t xml:space="preserve">, </w:t>
      </w:r>
      <w:r w:rsidRPr="00675642">
        <w:t>pris de frénésie</w:t>
      </w:r>
      <w:r w:rsidR="00EE5875">
        <w:t xml:space="preserve">, </w:t>
      </w:r>
      <w:r w:rsidRPr="00675642">
        <w:t>se mettait hy</w:t>
      </w:r>
      <w:r w:rsidRPr="00675642">
        <w:t>s</w:t>
      </w:r>
      <w:r w:rsidRPr="00675642">
        <w:t>tériquement en branle</w:t>
      </w:r>
      <w:r w:rsidR="00EE5875">
        <w:t xml:space="preserve">. </w:t>
      </w:r>
      <w:r w:rsidRPr="00675642">
        <w:t>Tout se lâchait</w:t>
      </w:r>
      <w:r w:rsidR="00EE5875">
        <w:t xml:space="preserve">, </w:t>
      </w:r>
      <w:r w:rsidRPr="00675642">
        <w:t>se vidait</w:t>
      </w:r>
      <w:r w:rsidR="00EE5875">
        <w:t xml:space="preserve">, </w:t>
      </w:r>
      <w:r w:rsidRPr="00675642">
        <w:t>par en haut ou par en bas</w:t>
      </w:r>
      <w:r w:rsidR="00EE5875">
        <w:t xml:space="preserve">, </w:t>
      </w:r>
      <w:r w:rsidRPr="00675642">
        <w:t>tout partait à la dérive</w:t>
      </w:r>
      <w:r w:rsidR="00EE5875">
        <w:t xml:space="preserve">, </w:t>
      </w:r>
      <w:r w:rsidRPr="00675642">
        <w:t>tumultueux</w:t>
      </w:r>
      <w:r w:rsidR="00EE5875">
        <w:t xml:space="preserve">, </w:t>
      </w:r>
      <w:r w:rsidRPr="00675642">
        <w:t>éperdu</w:t>
      </w:r>
      <w:r w:rsidR="00EE5875">
        <w:t xml:space="preserve">, </w:t>
      </w:r>
      <w:r w:rsidRPr="00675642">
        <w:t>déso</w:t>
      </w:r>
      <w:r w:rsidRPr="00675642">
        <w:t>r</w:t>
      </w:r>
      <w:r w:rsidRPr="00675642">
        <w:t>donné</w:t>
      </w:r>
      <w:r w:rsidR="00EE5875">
        <w:t xml:space="preserve">, </w:t>
      </w:r>
      <w:r w:rsidRPr="00675642">
        <w:t>défaillant</w:t>
      </w:r>
      <w:r w:rsidR="00EE5875">
        <w:t xml:space="preserve">, </w:t>
      </w:r>
      <w:r w:rsidRPr="00675642">
        <w:t>aspiré</w:t>
      </w:r>
      <w:r w:rsidR="00EE5875">
        <w:t xml:space="preserve">, </w:t>
      </w:r>
      <w:r w:rsidRPr="00675642">
        <w:t>refoulé</w:t>
      </w:r>
      <w:r w:rsidR="00EE5875">
        <w:t xml:space="preserve">, </w:t>
      </w:r>
      <w:r w:rsidRPr="00675642">
        <w:t>tohu-bohu</w:t>
      </w:r>
      <w:r w:rsidR="00EE5875">
        <w:t xml:space="preserve">, </w:t>
      </w:r>
      <w:r w:rsidRPr="00675642">
        <w:t>fuite</w:t>
      </w:r>
      <w:r w:rsidR="00EE5875">
        <w:t xml:space="preserve">, </w:t>
      </w:r>
      <w:r w:rsidRPr="00675642">
        <w:t>cohue</w:t>
      </w:r>
      <w:r w:rsidR="00EE5875">
        <w:t xml:space="preserve">, </w:t>
      </w:r>
      <w:r w:rsidRPr="00675642">
        <w:t>pan</w:t>
      </w:r>
      <w:r w:rsidRPr="00675642">
        <w:t>i</w:t>
      </w:r>
      <w:r w:rsidRPr="00675642">
        <w:t>que des éléments en pagaïe</w:t>
      </w:r>
      <w:r w:rsidR="00EE5875">
        <w:t xml:space="preserve">, </w:t>
      </w:r>
      <w:r w:rsidRPr="00675642">
        <w:t>panique de la nature mise en d</w:t>
      </w:r>
      <w:r w:rsidRPr="00675642">
        <w:t>é</w:t>
      </w:r>
      <w:r w:rsidRPr="00675642">
        <w:t>route par la lanière claquante et cinglante du blizzard</w:t>
      </w:r>
      <w:r w:rsidR="00EE5875">
        <w:t>.</w:t>
      </w:r>
    </w:p>
    <w:p w14:paraId="7FEBC374" w14:textId="77777777" w:rsidR="00EE5875" w:rsidRDefault="00457E89" w:rsidP="00457E89">
      <w:r w:rsidRPr="00675642">
        <w:lastRenderedPageBreak/>
        <w:t>Dans cet abîme universel</w:t>
      </w:r>
      <w:r w:rsidR="00EE5875">
        <w:t xml:space="preserve">, </w:t>
      </w:r>
      <w:r w:rsidRPr="00675642">
        <w:t>Dan Yack ne cherchait qu</w:t>
      </w:r>
      <w:r w:rsidR="00EE5875">
        <w:t>’</w:t>
      </w:r>
      <w:r w:rsidRPr="00675642">
        <w:t>Ivan</w:t>
      </w:r>
      <w:r w:rsidR="00EE5875">
        <w:t xml:space="preserve">. </w:t>
      </w:r>
      <w:r w:rsidRPr="00675642">
        <w:t>Il voulait l</w:t>
      </w:r>
      <w:r w:rsidR="00EE5875">
        <w:t>’</w:t>
      </w:r>
      <w:r w:rsidRPr="00675642">
        <w:t>atteindre</w:t>
      </w:r>
      <w:r w:rsidR="00EE5875">
        <w:t xml:space="preserve">, </w:t>
      </w:r>
      <w:r w:rsidRPr="00675642">
        <w:t>l</w:t>
      </w:r>
      <w:r w:rsidR="00EE5875">
        <w:t>’</w:t>
      </w:r>
      <w:r w:rsidRPr="00675642">
        <w:t>atteindre à tout prix</w:t>
      </w:r>
      <w:r w:rsidR="00EE5875">
        <w:t xml:space="preserve">, </w:t>
      </w:r>
      <w:r w:rsidRPr="00675642">
        <w:t>le rejoindre</w:t>
      </w:r>
      <w:r w:rsidR="00EE5875">
        <w:t xml:space="preserve">, </w:t>
      </w:r>
      <w:r w:rsidRPr="00675642">
        <w:t>lui serrer la main</w:t>
      </w:r>
      <w:r w:rsidR="00EE5875">
        <w:t xml:space="preserve">. </w:t>
      </w:r>
      <w:r w:rsidRPr="00675642">
        <w:t>Il avait tant de choses à lui dire</w:t>
      </w:r>
      <w:r w:rsidR="00EE5875">
        <w:t xml:space="preserve">, </w:t>
      </w:r>
      <w:r w:rsidRPr="00675642">
        <w:t>il avait tant de choses à se faire pardonner</w:t>
      </w:r>
      <w:r w:rsidR="00EE5875">
        <w:t xml:space="preserve">. </w:t>
      </w:r>
      <w:r w:rsidRPr="00675642">
        <w:t>Peu lui importait la débâcle</w:t>
      </w:r>
      <w:r w:rsidR="00EE5875">
        <w:t xml:space="preserve">, </w:t>
      </w:r>
      <w:r w:rsidRPr="00675642">
        <w:t>l</w:t>
      </w:r>
      <w:r w:rsidR="00EE5875">
        <w:t>’</w:t>
      </w:r>
      <w:r w:rsidRPr="00675642">
        <w:t>eau libre</w:t>
      </w:r>
      <w:r w:rsidR="00EE5875">
        <w:t xml:space="preserve">, </w:t>
      </w:r>
      <w:r w:rsidRPr="00675642">
        <w:t>la prochaine venue du bateau</w:t>
      </w:r>
      <w:r w:rsidR="00EE5875">
        <w:t xml:space="preserve">. </w:t>
      </w:r>
      <w:r w:rsidRPr="00675642">
        <w:t>Il voulait se justifier</w:t>
      </w:r>
      <w:r w:rsidR="00EE5875">
        <w:t xml:space="preserve">, </w:t>
      </w:r>
      <w:r w:rsidRPr="00675642">
        <w:t>s</w:t>
      </w:r>
      <w:r w:rsidR="00EE5875">
        <w:t>’</w:t>
      </w:r>
      <w:r w:rsidRPr="00675642">
        <w:t>expliquer</w:t>
      </w:r>
      <w:r w:rsidR="00EE5875">
        <w:t xml:space="preserve">, </w:t>
      </w:r>
      <w:r w:rsidRPr="00675642">
        <w:t>faire comprendre que</w:t>
      </w:r>
      <w:r w:rsidR="00EE5875">
        <w:t>…</w:t>
      </w:r>
    </w:p>
    <w:p w14:paraId="70BA99A1" w14:textId="77777777" w:rsidR="00EE5875" w:rsidRDefault="00457E89" w:rsidP="00457E89">
      <w:r w:rsidRPr="00675642">
        <w:t>Il chercha Ivan partout</w:t>
      </w:r>
      <w:r w:rsidR="00EE5875">
        <w:t xml:space="preserve">, </w:t>
      </w:r>
      <w:r w:rsidRPr="00675642">
        <w:t>sous la tente</w:t>
      </w:r>
      <w:r w:rsidR="00EE5875">
        <w:t xml:space="preserve">, </w:t>
      </w:r>
      <w:r w:rsidRPr="00675642">
        <w:t>dans une faille du r</w:t>
      </w:r>
      <w:r w:rsidRPr="00675642">
        <w:t>o</w:t>
      </w:r>
      <w:r w:rsidRPr="00675642">
        <w:t>cher</w:t>
      </w:r>
      <w:r w:rsidR="00EE5875">
        <w:t xml:space="preserve">, </w:t>
      </w:r>
      <w:r w:rsidRPr="00675642">
        <w:t>sur un glaçon qui s</w:t>
      </w:r>
      <w:r w:rsidR="00EE5875">
        <w:t>’</w:t>
      </w:r>
      <w:r w:rsidRPr="00675642">
        <w:t>en allait</w:t>
      </w:r>
      <w:r w:rsidR="00EE5875">
        <w:t xml:space="preserve"> ; </w:t>
      </w:r>
      <w:r w:rsidRPr="00675642">
        <w:t>en l</w:t>
      </w:r>
      <w:r w:rsidR="00EE5875">
        <w:t>’</w:t>
      </w:r>
      <w:r w:rsidRPr="00675642">
        <w:t>air</w:t>
      </w:r>
      <w:r w:rsidR="00EE5875">
        <w:t xml:space="preserve">, </w:t>
      </w:r>
      <w:r w:rsidRPr="00675642">
        <w:t>sur terre</w:t>
      </w:r>
      <w:r w:rsidR="00EE5875">
        <w:t xml:space="preserve">, </w:t>
      </w:r>
      <w:r w:rsidRPr="00675642">
        <w:t>au large</w:t>
      </w:r>
      <w:r w:rsidR="00EE5875">
        <w:t xml:space="preserve"> ; </w:t>
      </w:r>
      <w:r w:rsidRPr="00675642">
        <w:t>au fond de son cœur</w:t>
      </w:r>
      <w:r w:rsidR="00EE5875">
        <w:t>.</w:t>
      </w:r>
    </w:p>
    <w:p w14:paraId="67DAED76" w14:textId="77777777" w:rsidR="00EE5875" w:rsidRDefault="00EE5875" w:rsidP="00457E89">
      <w:r>
        <w:t>— </w:t>
      </w:r>
      <w:r w:rsidR="00457E89" w:rsidRPr="00675642">
        <w:t>Ivan</w:t>
      </w:r>
      <w:r>
        <w:t xml:space="preserve">, </w:t>
      </w:r>
      <w:r w:rsidR="00457E89" w:rsidRPr="00675642">
        <w:t>Ivan</w:t>
      </w:r>
      <w:r>
        <w:t xml:space="preserve">, </w:t>
      </w:r>
      <w:r w:rsidR="00457E89" w:rsidRPr="00675642">
        <w:t>murmurait-il</w:t>
      </w:r>
      <w:r>
        <w:t>.</w:t>
      </w:r>
    </w:p>
    <w:p w14:paraId="7EC1F21A" w14:textId="77777777" w:rsidR="00EE5875" w:rsidRDefault="00457E89" w:rsidP="00457E89">
      <w:r w:rsidRPr="00675642">
        <w:t>Et parfois</w:t>
      </w:r>
      <w:r w:rsidR="00EE5875">
        <w:t xml:space="preserve">, </w:t>
      </w:r>
      <w:r w:rsidRPr="00675642">
        <w:t>il s</w:t>
      </w:r>
      <w:r w:rsidR="00EE5875">
        <w:t>’</w:t>
      </w:r>
      <w:r w:rsidRPr="00675642">
        <w:t>arrêtait pour crier de toutes ses forces</w:t>
      </w:r>
      <w:r w:rsidR="00EE5875">
        <w:t> :</w:t>
      </w:r>
    </w:p>
    <w:p w14:paraId="3321688B" w14:textId="77777777" w:rsidR="00EE5875" w:rsidRDefault="00EE5875" w:rsidP="00457E89">
      <w:r>
        <w:t>— </w:t>
      </w:r>
      <w:r w:rsidR="00457E89" w:rsidRPr="00675642">
        <w:t>Ivan</w:t>
      </w:r>
      <w:r>
        <w:t xml:space="preserve"> ! </w:t>
      </w:r>
      <w:r w:rsidR="00457E89" w:rsidRPr="00675642">
        <w:t>Ivan</w:t>
      </w:r>
      <w:r>
        <w:t> !</w:t>
      </w:r>
    </w:p>
    <w:p w14:paraId="5A7AB1F3" w14:textId="77777777" w:rsidR="00EE5875" w:rsidRDefault="00457E89" w:rsidP="00457E89">
      <w:r w:rsidRPr="00675642">
        <w:t>L</w:t>
      </w:r>
      <w:r w:rsidR="00EE5875">
        <w:t>’</w:t>
      </w:r>
      <w:r w:rsidRPr="00675642">
        <w:t>ouragan le faisait tomber sur les genoux</w:t>
      </w:r>
      <w:r w:rsidR="00EE5875">
        <w:t xml:space="preserve"> ; </w:t>
      </w:r>
      <w:r w:rsidRPr="00675642">
        <w:t>alors il se tra</w:t>
      </w:r>
      <w:r w:rsidRPr="00675642">
        <w:t>î</w:t>
      </w:r>
      <w:r w:rsidRPr="00675642">
        <w:t>nait à quatre pattes</w:t>
      </w:r>
      <w:r w:rsidR="00EE5875">
        <w:t xml:space="preserve">. </w:t>
      </w:r>
      <w:r w:rsidRPr="00675642">
        <w:t>Il cherchait</w:t>
      </w:r>
      <w:r w:rsidR="00EE5875">
        <w:t xml:space="preserve">. </w:t>
      </w:r>
      <w:r w:rsidRPr="00675642">
        <w:t>Il rampait à plat ventre</w:t>
      </w:r>
      <w:r w:rsidR="00EE5875">
        <w:t xml:space="preserve">. </w:t>
      </w:r>
      <w:r w:rsidRPr="00675642">
        <w:t>Il pr</w:t>
      </w:r>
      <w:r w:rsidRPr="00675642">
        <w:t>e</w:t>
      </w:r>
      <w:r w:rsidRPr="00675642">
        <w:t>nait son élan pour sauter une crevasse</w:t>
      </w:r>
      <w:r w:rsidR="00EE5875">
        <w:t xml:space="preserve">. </w:t>
      </w:r>
      <w:r w:rsidRPr="00675642">
        <w:t>Par des prodiges d</w:t>
      </w:r>
      <w:r w:rsidR="00EE5875">
        <w:t>’</w:t>
      </w:r>
      <w:r w:rsidRPr="00675642">
        <w:t>énergie et d</w:t>
      </w:r>
      <w:r w:rsidR="00EE5875">
        <w:t>’</w:t>
      </w:r>
      <w:r w:rsidRPr="00675642">
        <w:t>audace</w:t>
      </w:r>
      <w:r w:rsidR="00EE5875">
        <w:t xml:space="preserve">, </w:t>
      </w:r>
      <w:r w:rsidRPr="00675642">
        <w:t>il réussissait à franchir des chenaux pleins de remous et à gagner des glaçons submergés que le flot entra</w:t>
      </w:r>
      <w:r w:rsidRPr="00675642">
        <w:t>î</w:t>
      </w:r>
      <w:r w:rsidRPr="00675642">
        <w:t>nait</w:t>
      </w:r>
      <w:r w:rsidR="00EE5875">
        <w:t xml:space="preserve">. </w:t>
      </w:r>
      <w:r w:rsidRPr="00675642">
        <w:t>Des paquets d</w:t>
      </w:r>
      <w:r w:rsidR="00EE5875">
        <w:t>’</w:t>
      </w:r>
      <w:r w:rsidRPr="00675642">
        <w:t>aiguilles lui crevaient les yeux</w:t>
      </w:r>
      <w:r w:rsidR="00EE5875">
        <w:t xml:space="preserve">, </w:t>
      </w:r>
      <w:r w:rsidRPr="00675642">
        <w:t>les embruns le glaçaient</w:t>
      </w:r>
      <w:r w:rsidR="00EE5875">
        <w:t xml:space="preserve">, </w:t>
      </w:r>
      <w:r w:rsidRPr="00675642">
        <w:t>l</w:t>
      </w:r>
      <w:r w:rsidR="00EE5875">
        <w:t>’</w:t>
      </w:r>
      <w:r w:rsidRPr="00675642">
        <w:t>appesantissaient</w:t>
      </w:r>
      <w:r w:rsidR="00EE5875">
        <w:t xml:space="preserve">, </w:t>
      </w:r>
      <w:r w:rsidRPr="00675642">
        <w:t>le vent le ligotait de plus en plus étroitement</w:t>
      </w:r>
      <w:r w:rsidR="00EE5875">
        <w:t xml:space="preserve">, </w:t>
      </w:r>
      <w:r w:rsidRPr="00675642">
        <w:t>lui lançait lasso sur lasso</w:t>
      </w:r>
      <w:r w:rsidR="00EE5875">
        <w:t xml:space="preserve">, </w:t>
      </w:r>
      <w:r w:rsidRPr="00675642">
        <w:t>serrait les nœuds qui lui pénétraient dans les chairs</w:t>
      </w:r>
      <w:r w:rsidR="00EE5875">
        <w:t xml:space="preserve">, </w:t>
      </w:r>
      <w:r w:rsidRPr="00675642">
        <w:t>l</w:t>
      </w:r>
      <w:r w:rsidR="00EE5875">
        <w:t>’</w:t>
      </w:r>
      <w:r w:rsidRPr="00675642">
        <w:t>étranglaient</w:t>
      </w:r>
      <w:r w:rsidR="00EE5875">
        <w:t xml:space="preserve">, </w:t>
      </w:r>
      <w:r w:rsidRPr="00675642">
        <w:t>Dan Yack avançait toujours</w:t>
      </w:r>
      <w:r w:rsidR="00EE5875">
        <w:t xml:space="preserve">. </w:t>
      </w:r>
      <w:r w:rsidRPr="00675642">
        <w:t>Il cherchait</w:t>
      </w:r>
      <w:r w:rsidR="00EE5875">
        <w:t xml:space="preserve">. </w:t>
      </w:r>
      <w:r w:rsidRPr="00675642">
        <w:t>Sans cesse</w:t>
      </w:r>
      <w:r w:rsidR="00EE5875">
        <w:t>.</w:t>
      </w:r>
    </w:p>
    <w:p w14:paraId="7E7D8A9D" w14:textId="77777777" w:rsidR="00EE5875" w:rsidRDefault="00457E89" w:rsidP="00457E89">
      <w:r w:rsidRPr="00675642">
        <w:t>Il lui fallait trouver Ivan</w:t>
      </w:r>
      <w:r w:rsidR="00EE5875">
        <w:t xml:space="preserve">, </w:t>
      </w:r>
      <w:r w:rsidRPr="00675642">
        <w:t>il devait s</w:t>
      </w:r>
      <w:r w:rsidR="00EE5875">
        <w:t>’</w:t>
      </w:r>
      <w:r w:rsidRPr="00675642">
        <w:t>épancher</w:t>
      </w:r>
      <w:r w:rsidR="00EE5875">
        <w:t xml:space="preserve">, </w:t>
      </w:r>
      <w:r w:rsidRPr="00675642">
        <w:t>c</w:t>
      </w:r>
      <w:r w:rsidR="00EE5875">
        <w:t>’</w:t>
      </w:r>
      <w:r w:rsidRPr="00675642">
        <w:t>était une question de vie ou de mort</w:t>
      </w:r>
      <w:r w:rsidR="00EE5875">
        <w:t xml:space="preserve"> ! </w:t>
      </w:r>
      <w:r w:rsidRPr="00675642">
        <w:t>Il voulait se justifier</w:t>
      </w:r>
      <w:r w:rsidR="00EE5875">
        <w:t xml:space="preserve">, </w:t>
      </w:r>
      <w:r w:rsidRPr="00675642">
        <w:t>s</w:t>
      </w:r>
      <w:r w:rsidR="00EE5875">
        <w:t>’</w:t>
      </w:r>
      <w:r w:rsidRPr="00675642">
        <w:t>expliquer</w:t>
      </w:r>
      <w:r w:rsidR="00EE5875">
        <w:t xml:space="preserve">, </w:t>
      </w:r>
      <w:r w:rsidRPr="00675642">
        <w:t>faire comprendre que</w:t>
      </w:r>
      <w:r w:rsidR="00EE5875">
        <w:t>…</w:t>
      </w:r>
    </w:p>
    <w:p w14:paraId="56E9F126" w14:textId="77777777" w:rsidR="00EE5875" w:rsidRDefault="00457E89" w:rsidP="00457E89">
      <w:r w:rsidRPr="00675642">
        <w:t>Vas-y</w:t>
      </w:r>
      <w:r w:rsidR="00EE5875">
        <w:t xml:space="preserve">, </w:t>
      </w:r>
      <w:r w:rsidRPr="00675642">
        <w:t>marche</w:t>
      </w:r>
      <w:r w:rsidR="00EE5875">
        <w:t xml:space="preserve">. </w:t>
      </w:r>
      <w:r w:rsidRPr="00675642">
        <w:t>En avant</w:t>
      </w:r>
      <w:r w:rsidR="00EE5875">
        <w:t xml:space="preserve">. </w:t>
      </w:r>
      <w:r w:rsidRPr="00675642">
        <w:t>Tu le trouveras</w:t>
      </w:r>
      <w:r w:rsidR="00EE5875">
        <w:t xml:space="preserve">. </w:t>
      </w:r>
      <w:r w:rsidRPr="00675642">
        <w:t>Il comprendra</w:t>
      </w:r>
      <w:r w:rsidR="00EE5875">
        <w:t xml:space="preserve">, </w:t>
      </w:r>
      <w:r w:rsidRPr="00675642">
        <w:t>lui</w:t>
      </w:r>
      <w:r w:rsidR="00EE5875">
        <w:t xml:space="preserve">… </w:t>
      </w:r>
      <w:r w:rsidRPr="00675642">
        <w:t>Ivan</w:t>
      </w:r>
      <w:r w:rsidR="00EE5875">
        <w:t> !</w:t>
      </w:r>
    </w:p>
    <w:p w14:paraId="78D6B8CE" w14:textId="77777777" w:rsidR="00EE5875" w:rsidRDefault="00457E89" w:rsidP="00457E89">
      <w:r w:rsidRPr="00675642">
        <w:t>Le ciel était devenu livide</w:t>
      </w:r>
      <w:r w:rsidR="00EE5875">
        <w:t xml:space="preserve">. </w:t>
      </w:r>
      <w:r w:rsidRPr="00675642">
        <w:t>La lumière crépusculaire</w:t>
      </w:r>
      <w:r w:rsidR="00EE5875">
        <w:t xml:space="preserve">. </w:t>
      </w:r>
      <w:r w:rsidRPr="00675642">
        <w:t>La banquise avait des reflets d</w:t>
      </w:r>
      <w:r w:rsidR="00EE5875">
        <w:t>’</w:t>
      </w:r>
      <w:r w:rsidRPr="00675642">
        <w:t>incendie</w:t>
      </w:r>
      <w:r w:rsidR="00EE5875">
        <w:t xml:space="preserve">. </w:t>
      </w:r>
      <w:r w:rsidRPr="00675642">
        <w:t>Dan Yack</w:t>
      </w:r>
      <w:r w:rsidR="00EE5875">
        <w:t xml:space="preserve">, </w:t>
      </w:r>
      <w:r w:rsidRPr="00675642">
        <w:t xml:space="preserve">juché sur un </w:t>
      </w:r>
      <w:r w:rsidRPr="00675642">
        <w:lastRenderedPageBreak/>
        <w:t>monticule branlant</w:t>
      </w:r>
      <w:r w:rsidR="00EE5875">
        <w:t xml:space="preserve">, </w:t>
      </w:r>
      <w:r w:rsidRPr="00675642">
        <w:t>cherchait au loin</w:t>
      </w:r>
      <w:r w:rsidR="00EE5875">
        <w:t xml:space="preserve">. </w:t>
      </w:r>
      <w:r w:rsidRPr="00675642">
        <w:t>Il crut distinguer une v</w:t>
      </w:r>
      <w:r w:rsidRPr="00675642">
        <w:t>a</w:t>
      </w:r>
      <w:r w:rsidRPr="00675642">
        <w:t>gue forme noire</w:t>
      </w:r>
      <w:r w:rsidR="00EE5875">
        <w:t xml:space="preserve">. </w:t>
      </w:r>
      <w:r w:rsidRPr="00675642">
        <w:t>Quelque chose d</w:t>
      </w:r>
      <w:r w:rsidR="00EE5875">
        <w:t>’</w:t>
      </w:r>
      <w:r w:rsidRPr="00675642">
        <w:t>étendu à quelques milles</w:t>
      </w:r>
      <w:r w:rsidR="00EE5875">
        <w:t xml:space="preserve">. </w:t>
      </w:r>
      <w:r w:rsidRPr="00675642">
        <w:t>Quelque chose d</w:t>
      </w:r>
      <w:r w:rsidR="00EE5875">
        <w:t>’</w:t>
      </w:r>
      <w:r w:rsidRPr="00675642">
        <w:t>estompé par le lointain</w:t>
      </w:r>
      <w:r w:rsidR="00EE5875">
        <w:t xml:space="preserve">. </w:t>
      </w:r>
      <w:r w:rsidRPr="00675642">
        <w:t>Il s</w:t>
      </w:r>
      <w:r w:rsidR="00EE5875">
        <w:t>’</w:t>
      </w:r>
      <w:r w:rsidRPr="00675642">
        <w:t>orienta</w:t>
      </w:r>
      <w:r w:rsidR="00EE5875">
        <w:t xml:space="preserve">. </w:t>
      </w:r>
      <w:r w:rsidRPr="00675642">
        <w:t>Il avait deux larges bras de mer à franchir</w:t>
      </w:r>
      <w:r w:rsidR="00EE5875">
        <w:t xml:space="preserve">, </w:t>
      </w:r>
      <w:r w:rsidRPr="00675642">
        <w:t>puis à traverser un champ de bataille où le bombardement des glaçons</w:t>
      </w:r>
      <w:r w:rsidR="00EE5875">
        <w:t xml:space="preserve">, </w:t>
      </w:r>
      <w:r w:rsidRPr="00675642">
        <w:t>l</w:t>
      </w:r>
      <w:r w:rsidR="00EE5875">
        <w:t>’</w:t>
      </w:r>
      <w:r w:rsidRPr="00675642">
        <w:t>explosion des ic</w:t>
      </w:r>
      <w:r w:rsidRPr="00675642">
        <w:t>e</w:t>
      </w:r>
      <w:r w:rsidRPr="00675642">
        <w:t>bergs</w:t>
      </w:r>
      <w:r w:rsidR="00EE5875">
        <w:t xml:space="preserve">, </w:t>
      </w:r>
      <w:r w:rsidRPr="00675642">
        <w:t>les mines sous-marines</w:t>
      </w:r>
      <w:r w:rsidR="00EE5875">
        <w:t xml:space="preserve">, </w:t>
      </w:r>
      <w:r w:rsidRPr="00675642">
        <w:t>la destruction</w:t>
      </w:r>
      <w:r w:rsidR="00EE5875">
        <w:t xml:space="preserve">, </w:t>
      </w:r>
      <w:r w:rsidRPr="00675642">
        <w:t>le massacre étaient particulièrement intenses</w:t>
      </w:r>
      <w:r w:rsidR="00EE5875">
        <w:t xml:space="preserve">. </w:t>
      </w:r>
      <w:r w:rsidRPr="00675642">
        <w:t>Cataclysme</w:t>
      </w:r>
      <w:r w:rsidR="00EE5875">
        <w:t xml:space="preserve">. </w:t>
      </w:r>
      <w:r w:rsidRPr="00675642">
        <w:t>Séisme</w:t>
      </w:r>
      <w:r w:rsidR="00EE5875">
        <w:t xml:space="preserve">. </w:t>
      </w:r>
      <w:r w:rsidRPr="00675642">
        <w:t>Le cœur de l</w:t>
      </w:r>
      <w:r w:rsidR="00EE5875">
        <w:t>’</w:t>
      </w:r>
      <w:r w:rsidRPr="00675642">
        <w:t>ouragan</w:t>
      </w:r>
      <w:r w:rsidR="00EE5875">
        <w:t>.</w:t>
      </w:r>
    </w:p>
    <w:p w14:paraId="284251F1" w14:textId="77777777" w:rsidR="00EE5875" w:rsidRDefault="00457E89" w:rsidP="00457E89">
      <w:r w:rsidRPr="00675642">
        <w:t>La mer</w:t>
      </w:r>
      <w:r w:rsidR="00EE5875">
        <w:t xml:space="preserve">, </w:t>
      </w:r>
      <w:r w:rsidRPr="00675642">
        <w:t>le vent</w:t>
      </w:r>
      <w:r w:rsidR="00EE5875">
        <w:t xml:space="preserve">, </w:t>
      </w:r>
      <w:r w:rsidRPr="00675642">
        <w:t>les nues déchaînés et la catapulte des gl</w:t>
      </w:r>
      <w:r w:rsidRPr="00675642">
        <w:t>a</w:t>
      </w:r>
      <w:r w:rsidRPr="00675642">
        <w:t>ces</w:t>
      </w:r>
      <w:r w:rsidR="00EE5875">
        <w:t>.</w:t>
      </w:r>
    </w:p>
    <w:p w14:paraId="3D1B73CA" w14:textId="77777777" w:rsidR="00EE5875" w:rsidRDefault="00457E89" w:rsidP="00457E89">
      <w:r w:rsidRPr="00675642">
        <w:t>Dan Yack franchit tous les obstacles</w:t>
      </w:r>
      <w:r w:rsidR="00EE5875">
        <w:t>.</w:t>
      </w:r>
    </w:p>
    <w:p w14:paraId="6DCAB37C" w14:textId="77777777" w:rsidR="00EE5875" w:rsidRDefault="00457E89" w:rsidP="00457E89">
      <w:r w:rsidRPr="00675642">
        <w:t>Il y mit des heures</w:t>
      </w:r>
      <w:r w:rsidR="00EE5875">
        <w:t xml:space="preserve"> ; </w:t>
      </w:r>
      <w:r w:rsidRPr="00675642">
        <w:t>peut-être une journée entière</w:t>
      </w:r>
      <w:r w:rsidR="00EE5875">
        <w:t>.</w:t>
      </w:r>
    </w:p>
    <w:p w14:paraId="0CD5B6C2" w14:textId="77777777" w:rsidR="00EE5875" w:rsidRDefault="00457E89" w:rsidP="00457E89">
      <w:r w:rsidRPr="00675642">
        <w:t>Mais il y parvint</w:t>
      </w:r>
      <w:r w:rsidR="00EE5875">
        <w:t>.</w:t>
      </w:r>
    </w:p>
    <w:p w14:paraId="505309FF" w14:textId="77777777" w:rsidR="00EE5875" w:rsidRDefault="00457E89" w:rsidP="00457E89">
      <w:r w:rsidRPr="00675642">
        <w:t>Quand il y parvint</w:t>
      </w:r>
      <w:r w:rsidR="00EE5875">
        <w:t xml:space="preserve">, </w:t>
      </w:r>
      <w:r w:rsidRPr="00675642">
        <w:t>il se trouva sur un frêle glaçon qui da</w:t>
      </w:r>
      <w:r w:rsidRPr="00675642">
        <w:t>n</w:t>
      </w:r>
      <w:r w:rsidRPr="00675642">
        <w:t>sait comme un bouchon dans le déluge</w:t>
      </w:r>
      <w:r w:rsidR="00EE5875">
        <w:t>.</w:t>
      </w:r>
    </w:p>
    <w:p w14:paraId="2602C515" w14:textId="77777777" w:rsidR="00EE5875" w:rsidRDefault="00457E89" w:rsidP="00457E89">
      <w:r w:rsidRPr="00675642">
        <w:t>Dan Yack appela vainement Ivan</w:t>
      </w:r>
      <w:r w:rsidR="00EE5875">
        <w:t>.</w:t>
      </w:r>
    </w:p>
    <w:p w14:paraId="2AC2C72B" w14:textId="77777777" w:rsidR="00EE5875" w:rsidRDefault="00457E89" w:rsidP="00457E89">
      <w:r w:rsidRPr="00675642">
        <w:t>Ce qu</w:t>
      </w:r>
      <w:r w:rsidR="00EE5875">
        <w:t>’</w:t>
      </w:r>
      <w:r w:rsidRPr="00675642">
        <w:t>il avait pris de loin pour un être humain étendu était en réalité un bloc de glace noire</w:t>
      </w:r>
      <w:r w:rsidR="00EE5875">
        <w:t xml:space="preserve">, </w:t>
      </w:r>
      <w:r w:rsidRPr="00675642">
        <w:t xml:space="preserve">de cette glace terreuse que les spécialistes en glaciologie désignent sous le nom de </w:t>
      </w:r>
      <w:r w:rsidR="00EE5875">
        <w:t>« </w:t>
      </w:r>
      <w:r w:rsidRPr="00675642">
        <w:t>glace fo</w:t>
      </w:r>
      <w:r w:rsidRPr="00675642">
        <w:t>s</w:t>
      </w:r>
      <w:r w:rsidRPr="00675642">
        <w:t>sile</w:t>
      </w:r>
      <w:r w:rsidR="00EE5875">
        <w:t> ».</w:t>
      </w:r>
    </w:p>
    <w:p w14:paraId="25EB4C40" w14:textId="77777777" w:rsidR="00EE5875" w:rsidRDefault="00457E89" w:rsidP="00457E89">
      <w:r w:rsidRPr="00675642">
        <w:t>Mais quelle drôle de forme avait ce bloc</w:t>
      </w:r>
      <w:r w:rsidR="00EE5875">
        <w:t xml:space="preserve">. </w:t>
      </w:r>
      <w:r w:rsidRPr="00675642">
        <w:t>On eût dit une st</w:t>
      </w:r>
      <w:r w:rsidRPr="00675642">
        <w:t>a</w:t>
      </w:r>
      <w:r w:rsidRPr="00675642">
        <w:t>tue renversée par la tempête</w:t>
      </w:r>
      <w:r w:rsidR="00EE5875">
        <w:t>.</w:t>
      </w:r>
    </w:p>
    <w:p w14:paraId="74402669" w14:textId="77777777" w:rsidR="00EE5875" w:rsidRDefault="00457E89" w:rsidP="00457E89">
      <w:r w:rsidRPr="00675642">
        <w:t>Le bloc noir avait des bras</w:t>
      </w:r>
      <w:r w:rsidR="00EE5875">
        <w:t xml:space="preserve">, </w:t>
      </w:r>
      <w:r w:rsidRPr="00675642">
        <w:t>des jambes</w:t>
      </w:r>
      <w:r w:rsidR="00EE5875">
        <w:t xml:space="preserve">, </w:t>
      </w:r>
      <w:r w:rsidRPr="00675642">
        <w:t>un torse</w:t>
      </w:r>
      <w:r w:rsidR="00EE5875">
        <w:t xml:space="preserve">. </w:t>
      </w:r>
      <w:r w:rsidRPr="00675642">
        <w:t>Il était tombé sur le ventre</w:t>
      </w:r>
      <w:r w:rsidR="00EE5875">
        <w:t xml:space="preserve">. </w:t>
      </w:r>
      <w:r w:rsidRPr="00675642">
        <w:t>La tête s</w:t>
      </w:r>
      <w:r w:rsidR="00EE5875">
        <w:t>’</w:t>
      </w:r>
      <w:r w:rsidRPr="00675642">
        <w:t>était détachée</w:t>
      </w:r>
      <w:r w:rsidR="00EE5875">
        <w:t>.</w:t>
      </w:r>
    </w:p>
    <w:p w14:paraId="3135343E" w14:textId="77777777" w:rsidR="00EE5875" w:rsidRDefault="00457E89" w:rsidP="00457E89">
      <w:r w:rsidRPr="00675642">
        <w:t>Dan Yack ramassa cette tête</w:t>
      </w:r>
      <w:r w:rsidR="00EE5875">
        <w:t xml:space="preserve">. </w:t>
      </w:r>
      <w:r w:rsidRPr="00675642">
        <w:t>C</w:t>
      </w:r>
      <w:r w:rsidR="00EE5875">
        <w:t>’</w:t>
      </w:r>
      <w:r w:rsidRPr="00675642">
        <w:t>était la sienne propre</w:t>
      </w:r>
      <w:r w:rsidR="00EE5875">
        <w:t xml:space="preserve">. </w:t>
      </w:r>
      <w:r w:rsidRPr="00675642">
        <w:t>Son nez</w:t>
      </w:r>
      <w:r w:rsidR="00EE5875">
        <w:t xml:space="preserve">. </w:t>
      </w:r>
      <w:r w:rsidRPr="00675642">
        <w:t>Son front</w:t>
      </w:r>
      <w:r w:rsidR="00EE5875">
        <w:t xml:space="preserve">. </w:t>
      </w:r>
      <w:r w:rsidRPr="00675642">
        <w:t>Son menton</w:t>
      </w:r>
      <w:r w:rsidR="00EE5875">
        <w:t xml:space="preserve">. </w:t>
      </w:r>
      <w:r w:rsidRPr="00675642">
        <w:t>Sa bouche</w:t>
      </w:r>
      <w:r w:rsidR="00EE5875">
        <w:t>.</w:t>
      </w:r>
    </w:p>
    <w:p w14:paraId="6CFEBF20" w14:textId="77777777" w:rsidR="00EE5875" w:rsidRDefault="00457E89" w:rsidP="00457E89">
      <w:r w:rsidRPr="00675642">
        <w:t>D</w:t>
      </w:r>
      <w:r w:rsidR="00EE5875">
        <w:t>’</w:t>
      </w:r>
      <w:r w:rsidRPr="00675642">
        <w:t>une ressemblance frappante</w:t>
      </w:r>
      <w:r w:rsidR="00EE5875">
        <w:t>.</w:t>
      </w:r>
    </w:p>
    <w:p w14:paraId="3A51096B" w14:textId="77777777" w:rsidR="00EE5875" w:rsidRDefault="00457E89" w:rsidP="00457E89">
      <w:r w:rsidRPr="00675642">
        <w:lastRenderedPageBreak/>
        <w:t>L</w:t>
      </w:r>
      <w:r w:rsidR="00EE5875">
        <w:t>’</w:t>
      </w:r>
      <w:r w:rsidRPr="00675642">
        <w:t>œil n</w:t>
      </w:r>
      <w:r w:rsidR="00EE5875">
        <w:t>’</w:t>
      </w:r>
      <w:r w:rsidRPr="00675642">
        <w:t>avait pas de monocle et l</w:t>
      </w:r>
      <w:r w:rsidR="00EE5875">
        <w:t>’</w:t>
      </w:r>
      <w:r w:rsidRPr="00675642">
        <w:t>œil souriait</w:t>
      </w:r>
      <w:r w:rsidR="00EE5875">
        <w:t>.</w:t>
      </w:r>
    </w:p>
    <w:p w14:paraId="12FE5CB7" w14:textId="77777777" w:rsidR="00EE5875" w:rsidRDefault="00457E89" w:rsidP="00457E89">
      <w:r w:rsidRPr="00675642">
        <w:t>Méticuleusement</w:t>
      </w:r>
      <w:r w:rsidR="00EE5875">
        <w:t>.</w:t>
      </w:r>
    </w:p>
    <w:p w14:paraId="44A7EBAF" w14:textId="77777777" w:rsidR="00EE5875" w:rsidRDefault="00457E89" w:rsidP="00457E89">
      <w:r w:rsidRPr="00675642">
        <w:t>Dan Yack resta atterré</w:t>
      </w:r>
      <w:r w:rsidR="00EE5875">
        <w:t xml:space="preserve">. </w:t>
      </w:r>
      <w:r w:rsidRPr="00675642">
        <w:t>Puis il chercha encore et regarda de plus près</w:t>
      </w:r>
      <w:r w:rsidR="00EE5875">
        <w:t xml:space="preserve">. </w:t>
      </w:r>
      <w:r w:rsidRPr="00675642">
        <w:t>Il ramassa encore un maillet de bois</w:t>
      </w:r>
      <w:r w:rsidR="00EE5875">
        <w:t xml:space="preserve">, </w:t>
      </w:r>
      <w:r w:rsidRPr="00675642">
        <w:t>puis un ciseau</w:t>
      </w:r>
      <w:r w:rsidR="00EE5875">
        <w:t xml:space="preserve">. </w:t>
      </w:r>
      <w:r w:rsidRPr="00675642">
        <w:t>Une longue lime</w:t>
      </w:r>
      <w:r w:rsidR="00EE5875">
        <w:t xml:space="preserve">. </w:t>
      </w:r>
      <w:r w:rsidRPr="00675642">
        <w:t>Enfin</w:t>
      </w:r>
      <w:r w:rsidR="00EE5875">
        <w:t xml:space="preserve">, </w:t>
      </w:r>
      <w:r w:rsidRPr="00675642">
        <w:t>il découvrit sous le ventre même de la monstrueuse statue</w:t>
      </w:r>
      <w:r w:rsidR="00EE5875">
        <w:t xml:space="preserve">, </w:t>
      </w:r>
      <w:r w:rsidRPr="00675642">
        <w:t xml:space="preserve">Ivan </w:t>
      </w:r>
      <w:proofErr w:type="spellStart"/>
      <w:r w:rsidRPr="00675642">
        <w:t>Sabakoff</w:t>
      </w:r>
      <w:proofErr w:type="spellEnd"/>
      <w:r w:rsidRPr="00675642">
        <w:t xml:space="preserve"> écrasé</w:t>
      </w:r>
      <w:r w:rsidR="00EE5875">
        <w:t>.</w:t>
      </w:r>
    </w:p>
    <w:p w14:paraId="7C4BA919" w14:textId="77777777" w:rsidR="00EE5875" w:rsidRDefault="00457E89" w:rsidP="00457E89">
      <w:r w:rsidRPr="00675642">
        <w:t>Ivan était tout petit</w:t>
      </w:r>
      <w:r w:rsidR="00EE5875">
        <w:t>.</w:t>
      </w:r>
    </w:p>
    <w:p w14:paraId="73B738AA" w14:textId="77777777" w:rsidR="00EE5875" w:rsidRDefault="00457E89" w:rsidP="00457E89">
      <w:r w:rsidRPr="00675642">
        <w:t>Ivan ne vivait plus</w:t>
      </w:r>
      <w:r w:rsidR="00EE5875">
        <w:t>.</w:t>
      </w:r>
    </w:p>
    <w:p w14:paraId="13DEECEE" w14:textId="77777777" w:rsidR="00EE5875" w:rsidRDefault="00457E89" w:rsidP="00457E89">
      <w:r w:rsidRPr="00675642">
        <w:t>Quelle ironie</w:t>
      </w:r>
      <w:r w:rsidR="00EE5875">
        <w:t xml:space="preserve"> ! </w:t>
      </w:r>
      <w:r w:rsidRPr="00675642">
        <w:t>Question de vie ou de mort</w:t>
      </w:r>
      <w:r w:rsidR="00EE5875">
        <w:t xml:space="preserve"> ? </w:t>
      </w:r>
      <w:r w:rsidRPr="00675642">
        <w:t>Dan Yack n</w:t>
      </w:r>
      <w:r w:rsidR="00EE5875">
        <w:t>’</w:t>
      </w:r>
      <w:r w:rsidRPr="00675642">
        <w:t>avait plus rien à lui dire</w:t>
      </w:r>
      <w:r w:rsidR="00EE5875">
        <w:t>.</w:t>
      </w:r>
    </w:p>
    <w:p w14:paraId="6C9A34EF" w14:textId="77777777" w:rsidR="00EE5875" w:rsidRDefault="00457E89" w:rsidP="00457E89">
      <w:r w:rsidRPr="00675642">
        <w:t>Chacun pour soi</w:t>
      </w:r>
      <w:r w:rsidR="00EE5875">
        <w:t>.</w:t>
      </w:r>
    </w:p>
    <w:p w14:paraId="21D6DB6E" w14:textId="77777777" w:rsidR="00EE5875" w:rsidRDefault="00457E89" w:rsidP="00457E89">
      <w:pPr>
        <w:spacing w:before="1440"/>
      </w:pPr>
      <w:r w:rsidRPr="00675642">
        <w:t>L</w:t>
      </w:r>
      <w:r w:rsidR="00EE5875">
        <w:t>’</w:t>
      </w:r>
      <w:r w:rsidRPr="00675642">
        <w:t>ouragan fait rage depuis des jours</w:t>
      </w:r>
      <w:r w:rsidR="00EE5875">
        <w:t>.</w:t>
      </w:r>
    </w:p>
    <w:p w14:paraId="63E3F463" w14:textId="77777777" w:rsidR="00EE5875" w:rsidRDefault="00457E89" w:rsidP="00457E89">
      <w:r w:rsidRPr="00675642">
        <w:t>Le vent vient de sauter</w:t>
      </w:r>
      <w:r w:rsidR="00EE5875">
        <w:t xml:space="preserve">. </w:t>
      </w:r>
      <w:r w:rsidRPr="00675642">
        <w:t>Il souffle un mélange de neige et de verglas</w:t>
      </w:r>
      <w:r w:rsidR="00EE5875">
        <w:t>.</w:t>
      </w:r>
    </w:p>
    <w:p w14:paraId="57FEF8BA" w14:textId="77777777" w:rsidR="00EE5875" w:rsidRDefault="00457E89" w:rsidP="00457E89">
      <w:r w:rsidRPr="00675642">
        <w:t>Il y a un petit lac</w:t>
      </w:r>
      <w:r w:rsidR="00EE5875">
        <w:t xml:space="preserve">, </w:t>
      </w:r>
      <w:r w:rsidRPr="00675642">
        <w:t>formé par la fusion de la glace pendant les premiers jours d</w:t>
      </w:r>
      <w:r w:rsidR="00EE5875">
        <w:t>’</w:t>
      </w:r>
      <w:r w:rsidRPr="00675642">
        <w:t>été</w:t>
      </w:r>
      <w:r w:rsidR="00EE5875">
        <w:t xml:space="preserve">, </w:t>
      </w:r>
      <w:r w:rsidRPr="00675642">
        <w:t>qui vient de se vider comme une tasse renversée</w:t>
      </w:r>
      <w:r w:rsidR="00EE5875">
        <w:t>.</w:t>
      </w:r>
    </w:p>
    <w:p w14:paraId="63135EE1" w14:textId="77777777" w:rsidR="00EE5875" w:rsidRDefault="00457E89" w:rsidP="00457E89">
      <w:r w:rsidRPr="00675642">
        <w:t>Lumière crépusculaire</w:t>
      </w:r>
      <w:r w:rsidR="00EE5875">
        <w:t xml:space="preserve">, </w:t>
      </w:r>
      <w:r w:rsidRPr="00675642">
        <w:t>bouffie</w:t>
      </w:r>
      <w:r w:rsidR="00EE5875">
        <w:t>.</w:t>
      </w:r>
    </w:p>
    <w:p w14:paraId="21B7C631" w14:textId="77777777" w:rsidR="00EE5875" w:rsidRDefault="00457E89" w:rsidP="00457E89">
      <w:r w:rsidRPr="00675642">
        <w:t>Il pleut</w:t>
      </w:r>
      <w:r w:rsidR="00EE5875">
        <w:t>.</w:t>
      </w:r>
    </w:p>
    <w:p w14:paraId="4EE3C326" w14:textId="77777777" w:rsidR="00EE5875" w:rsidRDefault="00457E89" w:rsidP="00457E89">
      <w:r w:rsidRPr="00675642">
        <w:t>Tout danse dans une ornière d</w:t>
      </w:r>
      <w:r w:rsidR="00EE5875">
        <w:t>’</w:t>
      </w:r>
      <w:r w:rsidRPr="00675642">
        <w:t>eau</w:t>
      </w:r>
      <w:r w:rsidR="00EE5875">
        <w:t>.</w:t>
      </w:r>
    </w:p>
    <w:p w14:paraId="4837CFA1" w14:textId="77777777" w:rsidR="00EE5875" w:rsidRDefault="00457E89" w:rsidP="00457E89">
      <w:r w:rsidRPr="00675642">
        <w:t>Tout se secoue et remonte</w:t>
      </w:r>
      <w:r w:rsidR="00EE5875">
        <w:t>.</w:t>
      </w:r>
    </w:p>
    <w:p w14:paraId="4BB6534B" w14:textId="77777777" w:rsidR="00EE5875" w:rsidRDefault="00457E89" w:rsidP="00457E89">
      <w:r w:rsidRPr="00675642">
        <w:t>Il neige</w:t>
      </w:r>
      <w:r w:rsidR="00EE5875">
        <w:t>.</w:t>
      </w:r>
    </w:p>
    <w:p w14:paraId="00D0E1DC" w14:textId="77777777" w:rsidR="00EE5875" w:rsidRDefault="00457E89" w:rsidP="00457E89">
      <w:pPr>
        <w:spacing w:before="1440"/>
      </w:pPr>
      <w:r w:rsidRPr="00675642">
        <w:lastRenderedPageBreak/>
        <w:t>Accalmie</w:t>
      </w:r>
      <w:r w:rsidR="00EE5875">
        <w:t>.</w:t>
      </w:r>
    </w:p>
    <w:p w14:paraId="783C04DE" w14:textId="77777777" w:rsidR="00EE5875" w:rsidRDefault="00457E89" w:rsidP="00457E89">
      <w:r w:rsidRPr="00675642">
        <w:t>Une nouvelle glace s</w:t>
      </w:r>
      <w:r w:rsidR="00EE5875">
        <w:t>’</w:t>
      </w:r>
      <w:r w:rsidRPr="00675642">
        <w:t>est formée</w:t>
      </w:r>
      <w:r w:rsidR="00EE5875">
        <w:t xml:space="preserve">, </w:t>
      </w:r>
      <w:r w:rsidRPr="00675642">
        <w:t>des fleurs et des boutures</w:t>
      </w:r>
      <w:r w:rsidR="00EE5875">
        <w:t xml:space="preserve">, </w:t>
      </w:r>
      <w:r w:rsidRPr="00675642">
        <w:t>des rivages nacrés comme sur une aquarelle</w:t>
      </w:r>
      <w:r w:rsidR="00EE5875">
        <w:t xml:space="preserve">, </w:t>
      </w:r>
      <w:r w:rsidRPr="00675642">
        <w:t>des plages trop fragiles pour s</w:t>
      </w:r>
      <w:r w:rsidR="00EE5875">
        <w:t>’</w:t>
      </w:r>
      <w:r w:rsidRPr="00675642">
        <w:t>y aventurer</w:t>
      </w:r>
      <w:r w:rsidR="00EE5875">
        <w:t>.</w:t>
      </w:r>
    </w:p>
    <w:p w14:paraId="091F0C6E" w14:textId="77777777" w:rsidR="00EE5875" w:rsidRDefault="00457E89" w:rsidP="00457E89">
      <w:r w:rsidRPr="00675642">
        <w:t>Mirage</w:t>
      </w:r>
      <w:r w:rsidR="00EE5875">
        <w:t>.</w:t>
      </w:r>
    </w:p>
    <w:p w14:paraId="51C046F0" w14:textId="4883F1C4" w:rsidR="00EE5875" w:rsidRDefault="00457E89" w:rsidP="00457E89">
      <w:proofErr w:type="spellStart"/>
      <w:r w:rsidRPr="00675642">
        <w:t>Fl</w:t>
      </w:r>
      <w:r w:rsidR="00EE5875">
        <w:t>œ</w:t>
      </w:r>
      <w:r w:rsidRPr="00675642">
        <w:t>s</w:t>
      </w:r>
      <w:proofErr w:type="spellEnd"/>
      <w:r w:rsidRPr="00675642">
        <w:t xml:space="preserve"> translucides</w:t>
      </w:r>
      <w:r w:rsidR="00EE5875">
        <w:t>.</w:t>
      </w:r>
    </w:p>
    <w:p w14:paraId="19FE8F80" w14:textId="77777777" w:rsidR="00EE5875" w:rsidRDefault="00457E89" w:rsidP="00457E89">
      <w:r w:rsidRPr="00675642">
        <w:t>Le soleil se brouille</w:t>
      </w:r>
      <w:r w:rsidR="00EE5875">
        <w:t>.</w:t>
      </w:r>
    </w:p>
    <w:p w14:paraId="3C2DDA84" w14:textId="77777777" w:rsidR="00EE5875" w:rsidRDefault="00457E89" w:rsidP="00457E89">
      <w:pPr>
        <w:spacing w:before="1440"/>
      </w:pPr>
      <w:r w:rsidRPr="00675642">
        <w:t>Il pleut</w:t>
      </w:r>
      <w:r w:rsidR="00EE5875">
        <w:t xml:space="preserve">, </w:t>
      </w:r>
      <w:r w:rsidRPr="00675642">
        <w:t>il neige</w:t>
      </w:r>
      <w:r w:rsidR="00EE5875">
        <w:t xml:space="preserve">, </w:t>
      </w:r>
      <w:r w:rsidRPr="00675642">
        <w:t>il vente</w:t>
      </w:r>
      <w:r w:rsidR="00EE5875">
        <w:t xml:space="preserve">. </w:t>
      </w:r>
      <w:r w:rsidRPr="00675642">
        <w:t>Le vent saute encore</w:t>
      </w:r>
      <w:r w:rsidR="00EE5875">
        <w:t xml:space="preserve">. </w:t>
      </w:r>
      <w:r w:rsidRPr="00675642">
        <w:t>L</w:t>
      </w:r>
      <w:r w:rsidR="00EE5875">
        <w:t>’</w:t>
      </w:r>
      <w:r w:rsidRPr="00675642">
        <w:t>ouragan reprend de plus belle</w:t>
      </w:r>
      <w:r w:rsidR="00EE5875">
        <w:t>.</w:t>
      </w:r>
    </w:p>
    <w:p w14:paraId="0E3140AC" w14:textId="77777777" w:rsidR="00EE5875" w:rsidRDefault="00457E89" w:rsidP="00457E89">
      <w:r w:rsidRPr="00675642">
        <w:t>Tout est noyé de larmes salées</w:t>
      </w:r>
      <w:r w:rsidR="00EE5875">
        <w:t>.</w:t>
      </w:r>
    </w:p>
    <w:p w14:paraId="6E520C71" w14:textId="77777777" w:rsidR="00EE5875" w:rsidRDefault="00457E89" w:rsidP="00457E89">
      <w:r w:rsidRPr="00675642">
        <w:t>Tout aboie</w:t>
      </w:r>
      <w:r w:rsidR="00EE5875">
        <w:t>.</w:t>
      </w:r>
    </w:p>
    <w:p w14:paraId="0B8CB03B" w14:textId="77777777" w:rsidR="00EE5875" w:rsidRDefault="00457E89" w:rsidP="00457E89">
      <w:r w:rsidRPr="00675642">
        <w:t>La mer brise avec furie</w:t>
      </w:r>
      <w:r w:rsidR="00EE5875">
        <w:t>.</w:t>
      </w:r>
    </w:p>
    <w:p w14:paraId="6197C8D4" w14:textId="77777777" w:rsidR="00EE5875" w:rsidRDefault="00457E89" w:rsidP="00457E89">
      <w:r w:rsidRPr="00675642">
        <w:t>Il gèle à pierre fendre</w:t>
      </w:r>
      <w:r w:rsidR="00EE5875">
        <w:t>.</w:t>
      </w:r>
    </w:p>
    <w:p w14:paraId="00B97097" w14:textId="77777777" w:rsidR="00EE5875" w:rsidRDefault="00457E89" w:rsidP="00457E89">
      <w:r w:rsidRPr="00675642">
        <w:t>L</w:t>
      </w:r>
      <w:r w:rsidR="00EE5875">
        <w:t>’</w:t>
      </w:r>
      <w:r w:rsidRPr="00675642">
        <w:t>ouragan l</w:t>
      </w:r>
      <w:r w:rsidR="00EE5875">
        <w:t>’</w:t>
      </w:r>
      <w:r w:rsidRPr="00675642">
        <w:t>emporte</w:t>
      </w:r>
      <w:r w:rsidR="00EE5875">
        <w:t>.</w:t>
      </w:r>
    </w:p>
    <w:p w14:paraId="3B8846E5" w14:textId="77777777" w:rsidR="00EE5875" w:rsidRDefault="00457E89" w:rsidP="00457E89">
      <w:pPr>
        <w:spacing w:before="1440"/>
      </w:pPr>
      <w:r w:rsidRPr="00675642">
        <w:t>Il gèle</w:t>
      </w:r>
      <w:r w:rsidR="00EE5875">
        <w:t>.</w:t>
      </w:r>
    </w:p>
    <w:p w14:paraId="0C377C80" w14:textId="77777777" w:rsidR="00EE5875" w:rsidRDefault="00457E89" w:rsidP="00457E89">
      <w:proofErr w:type="spellStart"/>
      <w:r w:rsidRPr="00675642">
        <w:t>Arkadie</w:t>
      </w:r>
      <w:proofErr w:type="spellEnd"/>
      <w:r w:rsidRPr="00675642">
        <w:t xml:space="preserve"> </w:t>
      </w:r>
      <w:proofErr w:type="spellStart"/>
      <w:r w:rsidRPr="00675642">
        <w:t>Goischman</w:t>
      </w:r>
      <w:proofErr w:type="spellEnd"/>
      <w:r w:rsidRPr="00675642">
        <w:t xml:space="preserve"> n</w:t>
      </w:r>
      <w:r w:rsidR="00EE5875">
        <w:t>’</w:t>
      </w:r>
      <w:r w:rsidRPr="00675642">
        <w:t>a jamais été aussi lucide</w:t>
      </w:r>
      <w:r w:rsidR="00EE5875">
        <w:t>.</w:t>
      </w:r>
    </w:p>
    <w:p w14:paraId="433DE202" w14:textId="77777777" w:rsidR="00EE5875" w:rsidRDefault="00457E89" w:rsidP="00457E89">
      <w:r w:rsidRPr="00675642">
        <w:t>Il y a longtemps que le poêle s</w:t>
      </w:r>
      <w:r w:rsidR="00EE5875">
        <w:t>’</w:t>
      </w:r>
      <w:r w:rsidRPr="00675642">
        <w:t>est éteint et qu</w:t>
      </w:r>
      <w:r w:rsidR="00EE5875">
        <w:t>’</w:t>
      </w:r>
      <w:r w:rsidRPr="00675642">
        <w:t>un géant de</w:t>
      </w:r>
      <w:r w:rsidRPr="00675642">
        <w:t>s</w:t>
      </w:r>
      <w:r w:rsidRPr="00675642">
        <w:t>tructeur bouscule tout dans la maison</w:t>
      </w:r>
      <w:r w:rsidR="00EE5875">
        <w:t>.</w:t>
      </w:r>
    </w:p>
    <w:p w14:paraId="7E64F0AB" w14:textId="77777777" w:rsidR="00EE5875" w:rsidRDefault="00457E89" w:rsidP="00457E89">
      <w:r w:rsidRPr="00675642">
        <w:lastRenderedPageBreak/>
        <w:t>L</w:t>
      </w:r>
      <w:r w:rsidR="00EE5875">
        <w:t>’</w:t>
      </w:r>
      <w:r w:rsidRPr="00675642">
        <w:t>ouragan est entré par la porte ouverte</w:t>
      </w:r>
      <w:r w:rsidR="00EE5875">
        <w:t xml:space="preserve">, </w:t>
      </w:r>
      <w:r w:rsidRPr="00675642">
        <w:t>et immédiat</w:t>
      </w:r>
      <w:r w:rsidRPr="00675642">
        <w:t>e</w:t>
      </w:r>
      <w:r w:rsidRPr="00675642">
        <w:t>ment</w:t>
      </w:r>
      <w:r w:rsidR="00EE5875">
        <w:t xml:space="preserve">, </w:t>
      </w:r>
      <w:r w:rsidRPr="00675642">
        <w:t>il a abattu les lampes</w:t>
      </w:r>
      <w:r w:rsidR="00EE5875">
        <w:t xml:space="preserve">. </w:t>
      </w:r>
      <w:r w:rsidRPr="00675642">
        <w:t>Puis il a défoncé la fenêtre</w:t>
      </w:r>
      <w:r w:rsidR="00EE5875">
        <w:t xml:space="preserve">. </w:t>
      </w:r>
      <w:r w:rsidRPr="00675642">
        <w:t>Il casse et saccage tout</w:t>
      </w:r>
      <w:r w:rsidR="00EE5875">
        <w:t xml:space="preserve">. </w:t>
      </w:r>
      <w:r w:rsidRPr="00675642">
        <w:t>Il s</w:t>
      </w:r>
      <w:r w:rsidR="00EE5875">
        <w:t>’</w:t>
      </w:r>
      <w:r w:rsidRPr="00675642">
        <w:t>arc-boute contre les parois</w:t>
      </w:r>
      <w:r w:rsidR="00EE5875">
        <w:t xml:space="preserve">, </w:t>
      </w:r>
      <w:r w:rsidRPr="00675642">
        <w:t>bande ses mu</w:t>
      </w:r>
      <w:r w:rsidRPr="00675642">
        <w:t>s</w:t>
      </w:r>
      <w:r w:rsidRPr="00675642">
        <w:t>cles</w:t>
      </w:r>
      <w:r w:rsidR="00EE5875">
        <w:t xml:space="preserve">, </w:t>
      </w:r>
      <w:r w:rsidRPr="00675642">
        <w:t>tempête</w:t>
      </w:r>
      <w:r w:rsidR="00EE5875">
        <w:t xml:space="preserve">, </w:t>
      </w:r>
      <w:r w:rsidRPr="00675642">
        <w:t>trépigne</w:t>
      </w:r>
      <w:r w:rsidR="00EE5875">
        <w:t xml:space="preserve">, </w:t>
      </w:r>
      <w:r w:rsidRPr="00675642">
        <w:t>hurle et éclate d</w:t>
      </w:r>
      <w:r w:rsidR="00EE5875">
        <w:t>’</w:t>
      </w:r>
      <w:r w:rsidRPr="00675642">
        <w:t>un rire déchirant</w:t>
      </w:r>
      <w:r w:rsidR="00EE5875">
        <w:t xml:space="preserve">. </w:t>
      </w:r>
      <w:r w:rsidRPr="00675642">
        <w:t>Il a des bruits de vaisselle et de portes</w:t>
      </w:r>
      <w:r w:rsidR="00EE5875">
        <w:t xml:space="preserve">. </w:t>
      </w:r>
      <w:r w:rsidRPr="00675642">
        <w:t>Mille sifflements</w:t>
      </w:r>
      <w:r w:rsidR="00EE5875">
        <w:t xml:space="preserve">, </w:t>
      </w:r>
      <w:r w:rsidRPr="00675642">
        <w:t>mille ro</w:t>
      </w:r>
      <w:r w:rsidRPr="00675642">
        <w:t>n</w:t>
      </w:r>
      <w:r w:rsidRPr="00675642">
        <w:t>flements</w:t>
      </w:r>
      <w:r w:rsidR="00EE5875">
        <w:t xml:space="preserve">. </w:t>
      </w:r>
      <w:r w:rsidRPr="00675642">
        <w:t>Des meubles se déplacent en tournant</w:t>
      </w:r>
      <w:r w:rsidR="00EE5875">
        <w:t xml:space="preserve">. </w:t>
      </w:r>
      <w:r w:rsidRPr="00675642">
        <w:t>Des planches s</w:t>
      </w:r>
      <w:r w:rsidR="00EE5875">
        <w:t>’</w:t>
      </w:r>
      <w:r w:rsidRPr="00675642">
        <w:t>arrachent</w:t>
      </w:r>
      <w:r w:rsidR="00EE5875">
        <w:t xml:space="preserve">. </w:t>
      </w:r>
      <w:r w:rsidRPr="00675642">
        <w:t>Une plaque de tôle épouvantée</w:t>
      </w:r>
      <w:r w:rsidR="00EE5875">
        <w:t xml:space="preserve">. </w:t>
      </w:r>
      <w:r w:rsidRPr="00675642">
        <w:t>Des livres qui ba</w:t>
      </w:r>
      <w:r w:rsidRPr="00675642">
        <w:t>t</w:t>
      </w:r>
      <w:r w:rsidRPr="00675642">
        <w:t>tent des ailes</w:t>
      </w:r>
      <w:r w:rsidR="00EE5875">
        <w:t>.</w:t>
      </w:r>
    </w:p>
    <w:p w14:paraId="0651D1E7" w14:textId="77777777" w:rsidR="00EE5875" w:rsidRDefault="00457E89" w:rsidP="00457E89">
      <w:r w:rsidRPr="00675642">
        <w:t>La maison enfle</w:t>
      </w:r>
      <w:r w:rsidR="00EE5875">
        <w:t>.</w:t>
      </w:r>
    </w:p>
    <w:p w14:paraId="4ED69A9C" w14:textId="77777777" w:rsidR="00EE5875" w:rsidRDefault="00457E89" w:rsidP="00457E89">
      <w:r w:rsidRPr="00675642">
        <w:t>Elle cède</w:t>
      </w:r>
      <w:r w:rsidR="00EE5875">
        <w:t>.</w:t>
      </w:r>
    </w:p>
    <w:p w14:paraId="1315E2D3" w14:textId="77777777" w:rsidR="00EE5875" w:rsidRDefault="00457E89" w:rsidP="00457E89">
      <w:r w:rsidRPr="00675642">
        <w:t>D</w:t>
      </w:r>
      <w:r w:rsidR="00EE5875">
        <w:t>’</w:t>
      </w:r>
      <w:r w:rsidRPr="00675642">
        <w:t>abord le toit qui s</w:t>
      </w:r>
      <w:r w:rsidR="00EE5875">
        <w:t>’</w:t>
      </w:r>
      <w:r w:rsidRPr="00675642">
        <w:t>envole puis la paroi du fond qui s</w:t>
      </w:r>
      <w:r w:rsidR="00EE5875">
        <w:t>’</w:t>
      </w:r>
      <w:r w:rsidRPr="00675642">
        <w:t>effondre</w:t>
      </w:r>
      <w:r w:rsidR="00EE5875">
        <w:t xml:space="preserve">. </w:t>
      </w:r>
      <w:r w:rsidRPr="00675642">
        <w:t>Puis à droite et à gauche</w:t>
      </w:r>
      <w:r w:rsidR="00EE5875">
        <w:t xml:space="preserve">, </w:t>
      </w:r>
      <w:r w:rsidRPr="00675642">
        <w:t>les cloisons qui s</w:t>
      </w:r>
      <w:r w:rsidR="00EE5875">
        <w:t>’</w:t>
      </w:r>
      <w:r w:rsidRPr="00675642">
        <w:t>en vont</w:t>
      </w:r>
      <w:r w:rsidR="00EE5875">
        <w:t xml:space="preserve">, </w:t>
      </w:r>
      <w:r w:rsidRPr="00675642">
        <w:t>disparaissent</w:t>
      </w:r>
      <w:r w:rsidR="00EE5875">
        <w:t xml:space="preserve">, </w:t>
      </w:r>
      <w:r w:rsidRPr="00675642">
        <w:t>définitivement</w:t>
      </w:r>
      <w:r w:rsidR="00EE5875">
        <w:t xml:space="preserve">. </w:t>
      </w:r>
      <w:r w:rsidRPr="00675642">
        <w:t>Il ne reste debout que cet absurde panneau percé d</w:t>
      </w:r>
      <w:r w:rsidR="00EE5875">
        <w:t>’</w:t>
      </w:r>
      <w:r w:rsidRPr="00675642">
        <w:t>une fenêtre et</w:t>
      </w:r>
      <w:r w:rsidR="00EE5875">
        <w:t xml:space="preserve">, </w:t>
      </w:r>
      <w:r w:rsidRPr="00675642">
        <w:t>devant cette fenêtre</w:t>
      </w:r>
      <w:r w:rsidR="00EE5875">
        <w:t xml:space="preserve">, </w:t>
      </w:r>
      <w:proofErr w:type="spellStart"/>
      <w:r w:rsidRPr="00675642">
        <w:t>Arkadie</w:t>
      </w:r>
      <w:proofErr w:type="spellEnd"/>
      <w:r w:rsidRPr="00675642">
        <w:t xml:space="preserve"> </w:t>
      </w:r>
      <w:proofErr w:type="spellStart"/>
      <w:r w:rsidRPr="00675642">
        <w:t>Goischman</w:t>
      </w:r>
      <w:proofErr w:type="spellEnd"/>
      <w:r w:rsidRPr="00675642">
        <w:t xml:space="preserve"> dans son fauteuil</w:t>
      </w:r>
      <w:r w:rsidR="00EE5875">
        <w:t xml:space="preserve">. </w:t>
      </w:r>
      <w:r w:rsidRPr="00675642">
        <w:t>Le vent le fait pivoter</w:t>
      </w:r>
      <w:r w:rsidR="00EE5875">
        <w:t xml:space="preserve">, </w:t>
      </w:r>
      <w:r w:rsidRPr="00675642">
        <w:t>mais le r</w:t>
      </w:r>
      <w:r w:rsidRPr="00675642">
        <w:t>a</w:t>
      </w:r>
      <w:r w:rsidRPr="00675642">
        <w:t>mène toujours face à cette fenêtre inutile</w:t>
      </w:r>
      <w:r w:rsidR="00EE5875">
        <w:t xml:space="preserve">. </w:t>
      </w:r>
      <w:r w:rsidRPr="00675642">
        <w:t>La neige et les frimas le recouvrent</w:t>
      </w:r>
      <w:r w:rsidR="00EE5875">
        <w:t xml:space="preserve">, </w:t>
      </w:r>
      <w:r w:rsidRPr="00675642">
        <w:t>en tas</w:t>
      </w:r>
      <w:r w:rsidR="00EE5875">
        <w:t>.</w:t>
      </w:r>
    </w:p>
    <w:p w14:paraId="53F21689" w14:textId="77777777" w:rsidR="00EE5875" w:rsidRDefault="00457E89" w:rsidP="00457E89">
      <w:proofErr w:type="spellStart"/>
      <w:r w:rsidRPr="00675642">
        <w:t>Arkadie</w:t>
      </w:r>
      <w:proofErr w:type="spellEnd"/>
      <w:r w:rsidRPr="00675642">
        <w:t xml:space="preserve"> </w:t>
      </w:r>
      <w:proofErr w:type="spellStart"/>
      <w:r w:rsidRPr="00675642">
        <w:t>Goischman</w:t>
      </w:r>
      <w:proofErr w:type="spellEnd"/>
      <w:r w:rsidRPr="00675642">
        <w:t xml:space="preserve"> reste impassible</w:t>
      </w:r>
      <w:r w:rsidR="00EE5875">
        <w:t>.</w:t>
      </w:r>
    </w:p>
    <w:p w14:paraId="76FEC0B9" w14:textId="77777777" w:rsidR="00EE5875" w:rsidRDefault="00457E89" w:rsidP="00457E89">
      <w:r w:rsidRPr="00675642">
        <w:t xml:space="preserve">Il voit le </w:t>
      </w:r>
      <w:r w:rsidR="00EE5875">
        <w:t>« </w:t>
      </w:r>
      <w:r w:rsidRPr="00675642">
        <w:t>Primus</w:t>
      </w:r>
      <w:r w:rsidR="00EE5875">
        <w:t> »</w:t>
      </w:r>
      <w:r w:rsidRPr="00675642">
        <w:t xml:space="preserve"> se renverser et des flammes de pétrole couler jusqu</w:t>
      </w:r>
      <w:r w:rsidR="00EE5875">
        <w:t>’</w:t>
      </w:r>
      <w:r w:rsidRPr="00675642">
        <w:t>à lui</w:t>
      </w:r>
      <w:r w:rsidR="00EE5875">
        <w:t xml:space="preserve">, </w:t>
      </w:r>
      <w:r w:rsidRPr="00675642">
        <w:t>lécher ses jambes et son fauteuil</w:t>
      </w:r>
      <w:r w:rsidR="00EE5875">
        <w:t>.</w:t>
      </w:r>
    </w:p>
    <w:p w14:paraId="42EC67E1" w14:textId="77777777" w:rsidR="00EE5875" w:rsidRDefault="00457E89" w:rsidP="00457E89">
      <w:r w:rsidRPr="00675642">
        <w:t xml:space="preserve">Jamais </w:t>
      </w:r>
      <w:proofErr w:type="spellStart"/>
      <w:r w:rsidRPr="00675642">
        <w:t>Arkadie</w:t>
      </w:r>
      <w:proofErr w:type="spellEnd"/>
      <w:r w:rsidRPr="00675642">
        <w:t xml:space="preserve"> n</w:t>
      </w:r>
      <w:r w:rsidR="00EE5875">
        <w:t>’</w:t>
      </w:r>
      <w:r w:rsidRPr="00675642">
        <w:t>a été aussi lucide</w:t>
      </w:r>
      <w:r w:rsidR="00EE5875">
        <w:t>.</w:t>
      </w:r>
    </w:p>
    <w:p w14:paraId="509D728D" w14:textId="77777777" w:rsidR="00EE5875" w:rsidRDefault="00457E89" w:rsidP="00457E89">
      <w:r w:rsidRPr="00675642">
        <w:t>Il se porte les mains au nez</w:t>
      </w:r>
      <w:r w:rsidR="00EE5875">
        <w:t>.</w:t>
      </w:r>
    </w:p>
    <w:p w14:paraId="17D9A658" w14:textId="77777777" w:rsidR="00EE5875" w:rsidRDefault="00457E89" w:rsidP="00457E89">
      <w:r w:rsidRPr="00675642">
        <w:t>Il pense avec orgueil</w:t>
      </w:r>
      <w:r w:rsidR="00EE5875">
        <w:t>.</w:t>
      </w:r>
    </w:p>
    <w:p w14:paraId="1138169A" w14:textId="77777777" w:rsidR="00EE5875" w:rsidRDefault="00EE5875" w:rsidP="00457E89">
      <w:r>
        <w:t>« </w:t>
      </w:r>
      <w:r w:rsidR="00457E89" w:rsidRPr="00675642">
        <w:t>La mort d</w:t>
      </w:r>
      <w:r>
        <w:t>’</w:t>
      </w:r>
      <w:r w:rsidR="00457E89" w:rsidRPr="00675642">
        <w:t>un homme de lettres</w:t>
      </w:r>
      <w:r>
        <w:t> :</w:t>
      </w:r>
    </w:p>
    <w:p w14:paraId="20C7B10F" w14:textId="77777777" w:rsidR="00EE5875" w:rsidRDefault="00EE5875" w:rsidP="00457E89">
      <w:r>
        <w:t>— </w:t>
      </w:r>
      <w:r w:rsidR="00457E89" w:rsidRPr="00675642">
        <w:t>Je meurs dans un plagiat et ce plagiat est raté</w:t>
      </w:r>
      <w:r>
        <w:t>.</w:t>
      </w:r>
    </w:p>
    <w:p w14:paraId="7F67764B" w14:textId="2FC7D874" w:rsidR="00457E89" w:rsidRPr="00675642" w:rsidRDefault="00EE5875" w:rsidP="00457E89">
      <w:r>
        <w:t>« </w:t>
      </w:r>
      <w:r w:rsidR="00457E89" w:rsidRPr="00675642">
        <w:t>En effet</w:t>
      </w:r>
      <w:r>
        <w:t xml:space="preserve">, </w:t>
      </w:r>
      <w:r w:rsidR="00457E89" w:rsidRPr="00675642">
        <w:t>Van Gogh ne s</w:t>
      </w:r>
      <w:r>
        <w:t>’</w:t>
      </w:r>
      <w:r w:rsidR="00457E89" w:rsidRPr="00675642">
        <w:t>était coupé que l</w:t>
      </w:r>
      <w:r>
        <w:t>’</w:t>
      </w:r>
      <w:r w:rsidR="00457E89" w:rsidRPr="00675642">
        <w:t>oreille droite</w:t>
      </w:r>
      <w:r>
        <w:t xml:space="preserve">, </w:t>
      </w:r>
      <w:r w:rsidR="00457E89" w:rsidRPr="00675642">
        <w:t>et encore</w:t>
      </w:r>
      <w:r>
        <w:t xml:space="preserve">, </w:t>
      </w:r>
      <w:r w:rsidR="00457E89" w:rsidRPr="00675642">
        <w:t>c</w:t>
      </w:r>
      <w:r>
        <w:t>’</w:t>
      </w:r>
      <w:r w:rsidR="00457E89" w:rsidRPr="00675642">
        <w:t>était pour une femme</w:t>
      </w:r>
      <w:r>
        <w:t xml:space="preserve">. </w:t>
      </w:r>
      <w:r w:rsidR="00457E89" w:rsidRPr="00675642">
        <w:t>Mais moi</w:t>
      </w:r>
      <w:r>
        <w:t>… ! »</w:t>
      </w:r>
    </w:p>
    <w:p w14:paraId="650C0A36" w14:textId="77777777" w:rsidR="00EE5875" w:rsidRDefault="00457E89" w:rsidP="00457E89">
      <w:r w:rsidRPr="00675642">
        <w:lastRenderedPageBreak/>
        <w:t>Il se méprise avec orgueil</w:t>
      </w:r>
      <w:r w:rsidR="00EE5875">
        <w:t>.</w:t>
      </w:r>
    </w:p>
    <w:p w14:paraId="3F276C3A" w14:textId="77777777" w:rsidR="00EE5875" w:rsidRDefault="00457E89" w:rsidP="00457E89">
      <w:r w:rsidRPr="00675642">
        <w:t>Inutilité</w:t>
      </w:r>
      <w:r w:rsidR="00EE5875">
        <w:t>.</w:t>
      </w:r>
    </w:p>
    <w:p w14:paraId="66CD45BB" w14:textId="77777777" w:rsidR="00EE5875" w:rsidRDefault="00457E89" w:rsidP="00457E89">
      <w:r w:rsidRPr="00675642">
        <w:t>Lucidité spirituelle</w:t>
      </w:r>
      <w:r w:rsidR="00EE5875">
        <w:t>.</w:t>
      </w:r>
    </w:p>
    <w:p w14:paraId="4C9ABB2A" w14:textId="77777777" w:rsidR="00EE5875" w:rsidRDefault="00457E89" w:rsidP="00457E89">
      <w:r w:rsidRPr="00675642">
        <w:t>Il brûle</w:t>
      </w:r>
      <w:r w:rsidR="00EE5875">
        <w:t>.</w:t>
      </w:r>
    </w:p>
    <w:p w14:paraId="2F98CE8C" w14:textId="77777777" w:rsidR="00EE5875" w:rsidRDefault="00457E89" w:rsidP="00457E89">
      <w:r w:rsidRPr="00675642">
        <w:t>Il gèle</w:t>
      </w:r>
      <w:r w:rsidR="00EE5875">
        <w:t>.</w:t>
      </w:r>
    </w:p>
    <w:p w14:paraId="5C0231D2" w14:textId="77777777" w:rsidR="00EE5875" w:rsidRDefault="00457E89" w:rsidP="00457E89">
      <w:r w:rsidRPr="00675642">
        <w:t>Il flambe</w:t>
      </w:r>
      <w:r w:rsidR="00EE5875">
        <w:t>.</w:t>
      </w:r>
    </w:p>
    <w:p w14:paraId="7A8A77A8" w14:textId="77777777" w:rsidR="00EE5875" w:rsidRDefault="00457E89" w:rsidP="00457E89">
      <w:pPr>
        <w:spacing w:before="1440"/>
      </w:pPr>
      <w:r w:rsidRPr="00675642">
        <w:t>Un iceberg se renverse et s</w:t>
      </w:r>
      <w:r w:rsidR="00EE5875">
        <w:t>’</w:t>
      </w:r>
      <w:r w:rsidRPr="00675642">
        <w:t>abat</w:t>
      </w:r>
      <w:r w:rsidR="00EE5875">
        <w:t xml:space="preserve">. </w:t>
      </w:r>
      <w:r w:rsidRPr="00675642">
        <w:t>Il entraîne dans sa chute des pannes de brouillard déchirées</w:t>
      </w:r>
      <w:r w:rsidR="00EE5875">
        <w:t>.</w:t>
      </w:r>
    </w:p>
    <w:p w14:paraId="597CF6D7" w14:textId="77777777" w:rsidR="00EE5875" w:rsidRDefault="00457E89" w:rsidP="00457E89">
      <w:r w:rsidRPr="00675642">
        <w:t>Un rond de ciel bleu</w:t>
      </w:r>
      <w:r w:rsidR="00EE5875">
        <w:t xml:space="preserve">, </w:t>
      </w:r>
      <w:r w:rsidRPr="00675642">
        <w:t>puis une fente lumineuse qui descend jusqu</w:t>
      </w:r>
      <w:r w:rsidR="00EE5875">
        <w:t>’</w:t>
      </w:r>
      <w:r w:rsidRPr="00675642">
        <w:t>au ras de l</w:t>
      </w:r>
      <w:r w:rsidR="00EE5875">
        <w:t>’</w:t>
      </w:r>
      <w:r w:rsidRPr="00675642">
        <w:t>eau agitée</w:t>
      </w:r>
      <w:r w:rsidR="00EE5875">
        <w:t>.</w:t>
      </w:r>
    </w:p>
    <w:p w14:paraId="3AC5BD98" w14:textId="77777777" w:rsidR="00EE5875" w:rsidRDefault="00457E89" w:rsidP="00457E89">
      <w:r w:rsidRPr="00675642">
        <w:t>Un rayon de soleil asperge les montagnes de glace flotta</w:t>
      </w:r>
      <w:r w:rsidRPr="00675642">
        <w:t>n</w:t>
      </w:r>
      <w:r w:rsidRPr="00675642">
        <w:t>tes qui décomposent et distillent sa lumière</w:t>
      </w:r>
      <w:r w:rsidR="00EE5875">
        <w:t>.</w:t>
      </w:r>
    </w:p>
    <w:p w14:paraId="64DF1C8F" w14:textId="77777777" w:rsidR="00EE5875" w:rsidRDefault="00457E89" w:rsidP="00457E89">
      <w:r w:rsidRPr="00675642">
        <w:t>Tout n</w:t>
      </w:r>
      <w:r w:rsidR="00EE5875">
        <w:t>’</w:t>
      </w:r>
      <w:r w:rsidRPr="00675642">
        <w:t>est qu</w:t>
      </w:r>
      <w:r w:rsidR="00EE5875">
        <w:t>’</w:t>
      </w:r>
      <w:r w:rsidRPr="00675642">
        <w:t>éblouissement</w:t>
      </w:r>
      <w:r w:rsidR="00EE5875">
        <w:t xml:space="preserve">. </w:t>
      </w:r>
      <w:r w:rsidRPr="00675642">
        <w:t>L</w:t>
      </w:r>
      <w:r w:rsidR="00EE5875">
        <w:t>’</w:t>
      </w:r>
      <w:r w:rsidRPr="00675642">
        <w:t>iris se noie dans un tourbi</w:t>
      </w:r>
      <w:r w:rsidRPr="00675642">
        <w:t>l</w:t>
      </w:r>
      <w:r w:rsidRPr="00675642">
        <w:t>lon de saphirs</w:t>
      </w:r>
      <w:r w:rsidR="00EE5875">
        <w:t xml:space="preserve">, </w:t>
      </w:r>
      <w:r w:rsidRPr="00675642">
        <w:t>d</w:t>
      </w:r>
      <w:r w:rsidR="00EE5875">
        <w:t>’</w:t>
      </w:r>
      <w:r w:rsidRPr="00675642">
        <w:t>émeraudes</w:t>
      </w:r>
      <w:r w:rsidR="00EE5875">
        <w:t xml:space="preserve">, </w:t>
      </w:r>
      <w:r w:rsidRPr="00675642">
        <w:t>de rubis et dans le plus mouv</w:t>
      </w:r>
      <w:r w:rsidRPr="00675642">
        <w:t>e</w:t>
      </w:r>
      <w:r w:rsidRPr="00675642">
        <w:t>menté kaléidoscope des changements à vue qui craquent et se disloquent</w:t>
      </w:r>
      <w:r w:rsidR="00EE5875">
        <w:t>.</w:t>
      </w:r>
    </w:p>
    <w:p w14:paraId="60C78717" w14:textId="77777777" w:rsidR="00EE5875" w:rsidRDefault="00457E89" w:rsidP="00457E89">
      <w:r w:rsidRPr="00675642">
        <w:t xml:space="preserve">André </w:t>
      </w:r>
      <w:proofErr w:type="spellStart"/>
      <w:r w:rsidRPr="00675642">
        <w:t>Lamont</w:t>
      </w:r>
      <w:proofErr w:type="spellEnd"/>
      <w:r w:rsidRPr="00675642">
        <w:t xml:space="preserve"> étendu est entraîné au large</w:t>
      </w:r>
      <w:r w:rsidR="00EE5875">
        <w:t>.</w:t>
      </w:r>
    </w:p>
    <w:p w14:paraId="618774B8" w14:textId="77777777" w:rsidR="00EE5875" w:rsidRDefault="00457E89" w:rsidP="00457E89">
      <w:r w:rsidRPr="00675642">
        <w:t>Il est perdu</w:t>
      </w:r>
      <w:r w:rsidR="00EE5875">
        <w:t>.</w:t>
      </w:r>
    </w:p>
    <w:p w14:paraId="1C6B9241" w14:textId="77777777" w:rsidR="00EE5875" w:rsidRDefault="00457E89" w:rsidP="00457E89">
      <w:r w:rsidRPr="00675642">
        <w:t>Bari saute à l</w:t>
      </w:r>
      <w:r w:rsidR="00EE5875">
        <w:t>’</w:t>
      </w:r>
      <w:r w:rsidRPr="00675642">
        <w:t>eau et nage désespérément dans les remous</w:t>
      </w:r>
      <w:r w:rsidR="00EE5875">
        <w:t>.</w:t>
      </w:r>
    </w:p>
    <w:p w14:paraId="6FDE174B" w14:textId="77777777" w:rsidR="00EE5875" w:rsidRDefault="00457E89" w:rsidP="00457E89">
      <w:r w:rsidRPr="00675642">
        <w:t>Il veut s</w:t>
      </w:r>
      <w:r w:rsidR="00EE5875">
        <w:t>’</w:t>
      </w:r>
      <w:r w:rsidRPr="00675642">
        <w:t>en retourner</w:t>
      </w:r>
      <w:r w:rsidR="00EE5875">
        <w:t>.</w:t>
      </w:r>
    </w:p>
    <w:p w14:paraId="7EA6445B" w14:textId="77777777" w:rsidR="00EE5875" w:rsidRDefault="00457E89" w:rsidP="00457E89">
      <w:r w:rsidRPr="00675642">
        <w:t>Il aboie</w:t>
      </w:r>
      <w:r w:rsidR="00EE5875">
        <w:t xml:space="preserve">. </w:t>
      </w:r>
      <w:r w:rsidRPr="00675642">
        <w:t>Il aboie</w:t>
      </w:r>
      <w:r w:rsidR="00EE5875">
        <w:t>.</w:t>
      </w:r>
    </w:p>
    <w:p w14:paraId="52C42D89" w14:textId="77777777" w:rsidR="00EE5875" w:rsidRDefault="00457E89" w:rsidP="00457E89">
      <w:r w:rsidRPr="00675642">
        <w:lastRenderedPageBreak/>
        <w:t>Il lutte</w:t>
      </w:r>
      <w:r w:rsidR="00EE5875">
        <w:t>.</w:t>
      </w:r>
    </w:p>
    <w:p w14:paraId="4E8BE89C" w14:textId="77777777" w:rsidR="00EE5875" w:rsidRDefault="00457E89" w:rsidP="00457E89">
      <w:r w:rsidRPr="00675642">
        <w:t>Le pack lui répond lugubrement par des mugissements</w:t>
      </w:r>
      <w:r w:rsidR="00EE5875">
        <w:t xml:space="preserve">, </w:t>
      </w:r>
      <w:r w:rsidRPr="00675642">
        <w:t>des beuglements</w:t>
      </w:r>
      <w:r w:rsidR="00EE5875">
        <w:t xml:space="preserve">, </w:t>
      </w:r>
      <w:r w:rsidRPr="00675642">
        <w:t>une voix humaine</w:t>
      </w:r>
      <w:r w:rsidR="00EE5875">
        <w:t xml:space="preserve">, </w:t>
      </w:r>
      <w:r w:rsidRPr="00675642">
        <w:t>les cantiques des anges</w:t>
      </w:r>
      <w:r w:rsidR="00EE5875">
        <w:t xml:space="preserve">, </w:t>
      </w:r>
      <w:r w:rsidRPr="00675642">
        <w:t>les soupirs infernaux</w:t>
      </w:r>
      <w:r w:rsidR="00EE5875">
        <w:t>.</w:t>
      </w:r>
    </w:p>
    <w:p w14:paraId="691769F4" w14:textId="77777777" w:rsidR="00EE5875" w:rsidRDefault="00457E89" w:rsidP="00457E89">
      <w:r w:rsidRPr="00675642">
        <w:t>Bari dresse les oreilles et coule à pic</w:t>
      </w:r>
      <w:r w:rsidR="00EE5875">
        <w:t>.</w:t>
      </w:r>
    </w:p>
    <w:p w14:paraId="7883A783" w14:textId="77777777" w:rsidR="00EE5875" w:rsidRDefault="00457E89" w:rsidP="00457E89">
      <w:r w:rsidRPr="00675642">
        <w:t>Le brouillard poisse</w:t>
      </w:r>
      <w:r w:rsidR="00EE5875">
        <w:t>.</w:t>
      </w:r>
    </w:p>
    <w:p w14:paraId="361F55BE" w14:textId="77777777" w:rsidR="00EE5875" w:rsidRDefault="00457E89" w:rsidP="00457E89">
      <w:r w:rsidRPr="00675642">
        <w:t>La mer brise</w:t>
      </w:r>
      <w:r w:rsidR="00EE5875">
        <w:t>.</w:t>
      </w:r>
    </w:p>
    <w:p w14:paraId="23EE9708" w14:textId="77777777" w:rsidR="00EE5875" w:rsidRDefault="00457E89" w:rsidP="00457E89">
      <w:r w:rsidRPr="00675642">
        <w:t>Tout clapote</w:t>
      </w:r>
      <w:r w:rsidR="00EE5875">
        <w:t>.</w:t>
      </w:r>
    </w:p>
    <w:p w14:paraId="07BEF460" w14:textId="77777777" w:rsidR="00EE5875" w:rsidRDefault="00457E89" w:rsidP="00457E89">
      <w:pPr>
        <w:spacing w:before="1440"/>
      </w:pPr>
      <w:r w:rsidRPr="00675642">
        <w:t>Dan Yack est abruti</w:t>
      </w:r>
      <w:r w:rsidR="00EE5875">
        <w:t>.</w:t>
      </w:r>
    </w:p>
    <w:p w14:paraId="15551437" w14:textId="77777777" w:rsidR="00EE5875" w:rsidRDefault="00457E89" w:rsidP="00457E89">
      <w:r w:rsidRPr="00675642">
        <w:t>Le glaçon qui le porte tourne sur lui-même</w:t>
      </w:r>
      <w:r w:rsidR="00EE5875">
        <w:t xml:space="preserve">, </w:t>
      </w:r>
      <w:r w:rsidRPr="00675642">
        <w:t>va et vient</w:t>
      </w:r>
      <w:r w:rsidR="00EE5875">
        <w:t xml:space="preserve">, </w:t>
      </w:r>
      <w:r w:rsidRPr="00675642">
        <w:t>jouet de tous les courants qui le grignotent</w:t>
      </w:r>
      <w:r w:rsidR="00EE5875">
        <w:t xml:space="preserve">, </w:t>
      </w:r>
      <w:r w:rsidRPr="00675642">
        <w:t>victime de tous les heurts qui usent ses bords</w:t>
      </w:r>
      <w:r w:rsidR="00EE5875">
        <w:t xml:space="preserve">, </w:t>
      </w:r>
      <w:r w:rsidRPr="00675642">
        <w:t>qui le morcellent ou le fendent en le rompant</w:t>
      </w:r>
      <w:r w:rsidR="00EE5875">
        <w:t>.</w:t>
      </w:r>
    </w:p>
    <w:p w14:paraId="086FA26C" w14:textId="77777777" w:rsidR="00EE5875" w:rsidRDefault="00457E89" w:rsidP="00457E89">
      <w:r w:rsidRPr="00675642">
        <w:t>Le glaçon est</w:t>
      </w:r>
      <w:r w:rsidR="00EE5875">
        <w:t xml:space="preserve">, </w:t>
      </w:r>
      <w:r w:rsidRPr="00675642">
        <w:t>une fois de plus</w:t>
      </w:r>
      <w:r w:rsidR="00EE5875">
        <w:t xml:space="preserve">, </w:t>
      </w:r>
      <w:r w:rsidRPr="00675642">
        <w:t>brutalement tamponné</w:t>
      </w:r>
      <w:r w:rsidR="00EE5875">
        <w:t xml:space="preserve">. </w:t>
      </w:r>
      <w:r w:rsidRPr="00675642">
        <w:t>Il recule</w:t>
      </w:r>
      <w:r w:rsidR="00EE5875">
        <w:t xml:space="preserve">. </w:t>
      </w:r>
      <w:r w:rsidRPr="00675642">
        <w:t>Il reçoit un dernier choc par en-dessous qui le soulève et le départage</w:t>
      </w:r>
      <w:r w:rsidR="00EE5875">
        <w:t xml:space="preserve">. </w:t>
      </w:r>
      <w:r w:rsidRPr="00675642">
        <w:t>Et tandis que Dan Yack s</w:t>
      </w:r>
      <w:r w:rsidR="00EE5875">
        <w:t>’</w:t>
      </w:r>
      <w:r w:rsidRPr="00675642">
        <w:t>éloigne déjà sur le tro</w:t>
      </w:r>
      <w:r w:rsidRPr="00675642">
        <w:t>n</w:t>
      </w:r>
      <w:r w:rsidRPr="00675642">
        <w:t>çon qui flotte et qu</w:t>
      </w:r>
      <w:r w:rsidR="00EE5875">
        <w:t>’</w:t>
      </w:r>
      <w:r w:rsidRPr="00675642">
        <w:t>un tourbillon ramène en arrière</w:t>
      </w:r>
      <w:r w:rsidR="00EE5875">
        <w:t xml:space="preserve">, </w:t>
      </w:r>
      <w:r w:rsidRPr="00675642">
        <w:t>il voit l</w:t>
      </w:r>
      <w:r w:rsidR="00EE5875">
        <w:t>’</w:t>
      </w:r>
      <w:r w:rsidRPr="00675642">
        <w:t>autre tronçon se cabrer</w:t>
      </w:r>
      <w:r w:rsidR="00EE5875">
        <w:t xml:space="preserve">, </w:t>
      </w:r>
      <w:r w:rsidRPr="00675642">
        <w:t>le bloc de glace fossile se dresser</w:t>
      </w:r>
      <w:r w:rsidR="00EE5875">
        <w:t xml:space="preserve">, </w:t>
      </w:r>
      <w:r w:rsidRPr="00675642">
        <w:t>la statue noire faire quelques pas en l</w:t>
      </w:r>
      <w:r w:rsidR="00EE5875">
        <w:t>’</w:t>
      </w:r>
      <w:r w:rsidRPr="00675642">
        <w:t>air</w:t>
      </w:r>
      <w:r w:rsidR="00EE5875">
        <w:t xml:space="preserve">, </w:t>
      </w:r>
      <w:r w:rsidRPr="00675642">
        <w:t>être déportée</w:t>
      </w:r>
      <w:r w:rsidR="00EE5875">
        <w:t xml:space="preserve">, </w:t>
      </w:r>
      <w:r w:rsidRPr="00675642">
        <w:t>osciller avec sa proie</w:t>
      </w:r>
      <w:r w:rsidR="00EE5875">
        <w:t xml:space="preserve">, </w:t>
      </w:r>
      <w:r w:rsidRPr="00675642">
        <w:t>le corps inerte d</w:t>
      </w:r>
      <w:r w:rsidR="00EE5875">
        <w:t>’</w:t>
      </w:r>
      <w:r w:rsidRPr="00675642">
        <w:t xml:space="preserve">Ivan </w:t>
      </w:r>
      <w:proofErr w:type="spellStart"/>
      <w:r w:rsidRPr="00675642">
        <w:t>Sabakoff</w:t>
      </w:r>
      <w:proofErr w:type="spellEnd"/>
      <w:r w:rsidRPr="00675642">
        <w:t xml:space="preserve"> qui adhère to</w:t>
      </w:r>
      <w:r w:rsidRPr="00675642">
        <w:t>u</w:t>
      </w:r>
      <w:r w:rsidRPr="00675642">
        <w:t>jours à elle</w:t>
      </w:r>
      <w:r w:rsidR="00EE5875">
        <w:t xml:space="preserve">, </w:t>
      </w:r>
      <w:r w:rsidRPr="00675642">
        <w:t>et aller se fracasser contre une tête de roche qui a</w:t>
      </w:r>
      <w:r w:rsidRPr="00675642">
        <w:t>f</w:t>
      </w:r>
      <w:r w:rsidRPr="00675642">
        <w:t>fleure</w:t>
      </w:r>
      <w:r w:rsidR="00EE5875">
        <w:t xml:space="preserve">. </w:t>
      </w:r>
      <w:r w:rsidRPr="00675642">
        <w:t>C</w:t>
      </w:r>
      <w:r w:rsidR="00EE5875">
        <w:t>’</w:t>
      </w:r>
      <w:r w:rsidRPr="00675642">
        <w:t>est aussi violent qu</w:t>
      </w:r>
      <w:r w:rsidR="00EE5875">
        <w:t>’</w:t>
      </w:r>
      <w:r w:rsidRPr="00675642">
        <w:t>une explosion</w:t>
      </w:r>
      <w:r w:rsidR="00EE5875">
        <w:t xml:space="preserve">. </w:t>
      </w:r>
      <w:r w:rsidRPr="00675642">
        <w:t>Le ventre de la monstrueuse statue est pulvérisé</w:t>
      </w:r>
      <w:r w:rsidR="00EE5875">
        <w:t xml:space="preserve">. </w:t>
      </w:r>
      <w:r w:rsidRPr="00675642">
        <w:t>Une grêle d</w:t>
      </w:r>
      <w:r w:rsidR="00EE5875">
        <w:t>’</w:t>
      </w:r>
      <w:r w:rsidRPr="00675642">
        <w:t>éclats de glace</w:t>
      </w:r>
      <w:r w:rsidR="00EE5875">
        <w:t xml:space="preserve"> (</w:t>
      </w:r>
      <w:r w:rsidRPr="00675642">
        <w:t>ils sont ronds et polis comme des monocles</w:t>
      </w:r>
      <w:r w:rsidR="00EE5875">
        <w:t xml:space="preserve">) </w:t>
      </w:r>
      <w:r w:rsidRPr="00675642">
        <w:t>fuse dans toutes les directions et le cadavre d</w:t>
      </w:r>
      <w:r w:rsidR="00EE5875">
        <w:t>’</w:t>
      </w:r>
      <w:r w:rsidRPr="00675642">
        <w:t xml:space="preserve">Ivan fait une grande trajectoire </w:t>
      </w:r>
      <w:r w:rsidRPr="00675642">
        <w:lastRenderedPageBreak/>
        <w:t>avant d</w:t>
      </w:r>
      <w:r w:rsidR="00EE5875">
        <w:t>’</w:t>
      </w:r>
      <w:r w:rsidRPr="00675642">
        <w:t>aller retomber au loin</w:t>
      </w:r>
      <w:r w:rsidR="00EE5875">
        <w:t xml:space="preserve">. </w:t>
      </w:r>
      <w:r w:rsidRPr="00675642">
        <w:t>Le vent saute encore une fois</w:t>
      </w:r>
      <w:r w:rsidR="00EE5875">
        <w:t xml:space="preserve">, </w:t>
      </w:r>
      <w:r w:rsidRPr="00675642">
        <w:t>et il se remet à neiger</w:t>
      </w:r>
      <w:r w:rsidR="00EE5875">
        <w:t>.</w:t>
      </w:r>
    </w:p>
    <w:p w14:paraId="267DE346" w14:textId="77777777" w:rsidR="00EE5875" w:rsidRDefault="00457E89" w:rsidP="00457E89">
      <w:r w:rsidRPr="00675642">
        <w:t>Grande accalmie</w:t>
      </w:r>
      <w:r w:rsidR="00EE5875">
        <w:t>.</w:t>
      </w:r>
    </w:p>
    <w:p w14:paraId="6D605BF7" w14:textId="77777777" w:rsidR="00EE5875" w:rsidRDefault="00457E89" w:rsidP="00457E89">
      <w:r w:rsidRPr="00675642">
        <w:t>Il neige toujours</w:t>
      </w:r>
      <w:r w:rsidR="00EE5875">
        <w:t>.</w:t>
      </w:r>
    </w:p>
    <w:p w14:paraId="4D6B5D32" w14:textId="77777777" w:rsidR="00EE5875" w:rsidRDefault="00457E89" w:rsidP="00457E89">
      <w:r w:rsidRPr="00675642">
        <w:t>Dan Yack secoue le suaire blanc qui le recouvre</w:t>
      </w:r>
      <w:r w:rsidR="00EE5875">
        <w:t>.</w:t>
      </w:r>
    </w:p>
    <w:p w14:paraId="69AEEFEB" w14:textId="77777777" w:rsidR="00EE5875" w:rsidRDefault="00457E89" w:rsidP="00457E89">
      <w:r w:rsidRPr="00675642">
        <w:t>Il est échoué au bout du promontoire</w:t>
      </w:r>
      <w:r w:rsidR="00EE5875">
        <w:t xml:space="preserve">. </w:t>
      </w:r>
      <w:r w:rsidRPr="00675642">
        <w:t>Il gravit péniblement le raidillon qui mène au terre-plein</w:t>
      </w:r>
      <w:r w:rsidR="00EE5875">
        <w:t xml:space="preserve">. </w:t>
      </w:r>
      <w:r w:rsidRPr="00675642">
        <w:t>Là-haut</w:t>
      </w:r>
      <w:r w:rsidR="00EE5875">
        <w:t xml:space="preserve">, </w:t>
      </w:r>
      <w:r w:rsidRPr="00675642">
        <w:t>plus trace de ma</w:t>
      </w:r>
      <w:r w:rsidRPr="00675642">
        <w:t>i</w:t>
      </w:r>
      <w:r w:rsidRPr="00675642">
        <w:t>son</w:t>
      </w:r>
      <w:r w:rsidR="00EE5875">
        <w:t>.</w:t>
      </w:r>
    </w:p>
    <w:p w14:paraId="10C692D1" w14:textId="77777777" w:rsidR="00EE5875" w:rsidRDefault="00457E89" w:rsidP="00457E89">
      <w:r w:rsidRPr="00675642">
        <w:t>Des poutres noircies se dressent sur un tas de décombres ensevelis sous la neige</w:t>
      </w:r>
      <w:r w:rsidR="00EE5875">
        <w:t>.</w:t>
      </w:r>
    </w:p>
    <w:p w14:paraId="383420F3" w14:textId="77777777" w:rsidR="00EE5875" w:rsidRDefault="00457E89" w:rsidP="00457E89">
      <w:r w:rsidRPr="00675642">
        <w:t>Il neige toujours</w:t>
      </w:r>
      <w:r w:rsidR="00EE5875">
        <w:t>.</w:t>
      </w:r>
    </w:p>
    <w:p w14:paraId="49205E9F" w14:textId="77777777" w:rsidR="00EE5875" w:rsidRDefault="00457E89" w:rsidP="00457E89">
      <w:r w:rsidRPr="00675642">
        <w:t>Tout est blanc</w:t>
      </w:r>
      <w:r w:rsidR="00EE5875">
        <w:t>.</w:t>
      </w:r>
    </w:p>
    <w:p w14:paraId="5B398983" w14:textId="77777777" w:rsidR="00EE5875" w:rsidRDefault="00457E89" w:rsidP="00457E89">
      <w:r w:rsidRPr="00675642">
        <w:t>Le vent s</w:t>
      </w:r>
      <w:r w:rsidR="00EE5875">
        <w:t>’</w:t>
      </w:r>
      <w:r w:rsidRPr="00675642">
        <w:t>est enfin tu</w:t>
      </w:r>
      <w:r w:rsidR="00EE5875">
        <w:t>.</w:t>
      </w:r>
    </w:p>
    <w:p w14:paraId="1BDEF238" w14:textId="77777777" w:rsidR="00EE5875" w:rsidRDefault="00457E89" w:rsidP="00457E89">
      <w:r w:rsidRPr="00675642">
        <w:t>Quel silence</w:t>
      </w:r>
      <w:r w:rsidR="00EE5875">
        <w:t> !</w:t>
      </w:r>
    </w:p>
    <w:p w14:paraId="1D31D8BD" w14:textId="77777777" w:rsidR="00EE5875" w:rsidRDefault="00457E89" w:rsidP="00457E89">
      <w:r w:rsidRPr="00675642">
        <w:t>Dan Yack ne cherche pas</w:t>
      </w:r>
      <w:r w:rsidR="00EE5875">
        <w:t>.</w:t>
      </w:r>
    </w:p>
    <w:p w14:paraId="7174CB01" w14:textId="77777777" w:rsidR="00EE5875" w:rsidRDefault="00457E89" w:rsidP="00457E89">
      <w:r w:rsidRPr="00675642">
        <w:t>Il ne veut rien</w:t>
      </w:r>
      <w:r w:rsidR="00EE5875">
        <w:t>.</w:t>
      </w:r>
    </w:p>
    <w:p w14:paraId="23739C34" w14:textId="77777777" w:rsidR="00EE5875" w:rsidRDefault="00457E89" w:rsidP="00457E89">
      <w:r w:rsidRPr="00675642">
        <w:t>Il ramasse simplement quelques planches éparses</w:t>
      </w:r>
      <w:r w:rsidR="00EE5875">
        <w:t xml:space="preserve">, </w:t>
      </w:r>
      <w:r w:rsidRPr="00675642">
        <w:t>les aju</w:t>
      </w:r>
      <w:r w:rsidRPr="00675642">
        <w:t>s</w:t>
      </w:r>
      <w:r w:rsidRPr="00675642">
        <w:t>te et les cloue en croix</w:t>
      </w:r>
      <w:r w:rsidR="00EE5875">
        <w:t xml:space="preserve">. </w:t>
      </w:r>
      <w:r w:rsidRPr="00675642">
        <w:t>Puis il plante cette croix au milieu des décombres carbonisés</w:t>
      </w:r>
      <w:r w:rsidR="00EE5875">
        <w:t>.</w:t>
      </w:r>
    </w:p>
    <w:p w14:paraId="146DD911" w14:textId="77777777" w:rsidR="00EE5875" w:rsidRDefault="00457E89" w:rsidP="00457E89">
      <w:r w:rsidRPr="00675642">
        <w:t>Comme cette croix est faite de bouts de planches et que ces planches proviennent de vieilles caisses abandonnées</w:t>
      </w:r>
      <w:r w:rsidR="00EE5875">
        <w:t xml:space="preserve">, </w:t>
      </w:r>
      <w:r w:rsidRPr="00675642">
        <w:t>on peut lire en travers</w:t>
      </w:r>
      <w:r w:rsidR="00EE5875">
        <w:t xml:space="preserve">, </w:t>
      </w:r>
      <w:r w:rsidRPr="00675642">
        <w:t>de dos ou de face</w:t>
      </w:r>
      <w:r w:rsidR="00EE5875">
        <w:t xml:space="preserve">, </w:t>
      </w:r>
      <w:r w:rsidRPr="00675642">
        <w:t>en haut ou en bas</w:t>
      </w:r>
      <w:r w:rsidR="00EE5875">
        <w:t xml:space="preserve">, </w:t>
      </w:r>
      <w:r w:rsidRPr="00675642">
        <w:t>les mots</w:t>
      </w:r>
      <w:r w:rsidR="00EE5875">
        <w:t xml:space="preserve"> : </w:t>
      </w:r>
      <w:r w:rsidRPr="00675642">
        <w:rPr>
          <w:bCs/>
        </w:rPr>
        <w:t>PICON</w:t>
      </w:r>
      <w:r w:rsidR="00EE5875">
        <w:rPr>
          <w:bCs/>
        </w:rPr>
        <w:t xml:space="preserve">, </w:t>
      </w:r>
      <w:r w:rsidRPr="00675642">
        <w:rPr>
          <w:bCs/>
        </w:rPr>
        <w:t>VERMOUTH</w:t>
      </w:r>
      <w:r w:rsidR="00EE5875">
        <w:rPr>
          <w:bCs/>
        </w:rPr>
        <w:t xml:space="preserve">, </w:t>
      </w:r>
      <w:r w:rsidRPr="00675642">
        <w:t xml:space="preserve">la marque du whisky </w:t>
      </w:r>
      <w:r w:rsidRPr="00675642">
        <w:rPr>
          <w:bCs/>
        </w:rPr>
        <w:t>BLACK BULL</w:t>
      </w:r>
      <w:r w:rsidR="00EE5875">
        <w:rPr>
          <w:bCs/>
        </w:rPr>
        <w:t xml:space="preserve">, </w:t>
      </w:r>
      <w:r w:rsidRPr="00675642">
        <w:t>ainsi que le grand nom d</w:t>
      </w:r>
      <w:r w:rsidR="00EE5875">
        <w:t>’</w:t>
      </w:r>
      <w:r w:rsidRPr="00675642">
        <w:t>un champagne</w:t>
      </w:r>
      <w:r w:rsidR="00EE5875">
        <w:t>.</w:t>
      </w:r>
    </w:p>
    <w:p w14:paraId="404F9BE1" w14:textId="77777777" w:rsidR="00EE5875" w:rsidRDefault="00457E89" w:rsidP="00457E89">
      <w:r w:rsidRPr="00675642">
        <w:t>Le jour le plus long de l</w:t>
      </w:r>
      <w:r w:rsidR="00EE5875">
        <w:t>’</w:t>
      </w:r>
      <w:r w:rsidRPr="00675642">
        <w:t>année</w:t>
      </w:r>
      <w:r w:rsidR="00EE5875">
        <w:t>.</w:t>
      </w:r>
    </w:p>
    <w:p w14:paraId="7DA4E1F8" w14:textId="552D2775" w:rsidR="00457E89" w:rsidRPr="00675642" w:rsidRDefault="00457E89" w:rsidP="00EE5875">
      <w:pPr>
        <w:pStyle w:val="Titre2"/>
      </w:pPr>
      <w:bookmarkStart w:id="11" w:name="_Toc327816200"/>
      <w:bookmarkStart w:id="12" w:name="_Toc201949612"/>
      <w:r w:rsidRPr="00675642">
        <w:lastRenderedPageBreak/>
        <w:t>CINQUIÈME PARTIE</w:t>
      </w:r>
      <w:r w:rsidRPr="00675642">
        <w:br/>
      </w:r>
      <w:r w:rsidRPr="00675642">
        <w:br/>
        <w:t>PORT DÉCEPTION</w:t>
      </w:r>
      <w:bookmarkEnd w:id="11"/>
      <w:bookmarkEnd w:id="12"/>
    </w:p>
    <w:p w14:paraId="6AE0F3CD" w14:textId="77777777" w:rsidR="00EE5875" w:rsidRDefault="00457E89" w:rsidP="00457E89">
      <w:r w:rsidRPr="00675642">
        <w:t>L</w:t>
      </w:r>
      <w:r w:rsidR="00EE5875">
        <w:t>’</w:t>
      </w:r>
      <w:r w:rsidRPr="00675642">
        <w:t>île était complètement déserte</w:t>
      </w:r>
      <w:r w:rsidR="00EE5875">
        <w:t xml:space="preserve"> ; </w:t>
      </w:r>
      <w:r w:rsidRPr="00675642">
        <w:t>Dan Yack en avait fait plusieurs fois le tour</w:t>
      </w:r>
      <w:r w:rsidR="00EE5875">
        <w:t>.</w:t>
      </w:r>
    </w:p>
    <w:p w14:paraId="41530DB2" w14:textId="77777777" w:rsidR="00EE5875" w:rsidRDefault="00457E89" w:rsidP="00457E89">
      <w:r w:rsidRPr="00675642">
        <w:t>Il ne s</w:t>
      </w:r>
      <w:r w:rsidR="00EE5875">
        <w:t>’</w:t>
      </w:r>
      <w:r w:rsidRPr="00675642">
        <w:t>y passait jamais rien</w:t>
      </w:r>
      <w:r w:rsidR="00EE5875">
        <w:t>.</w:t>
      </w:r>
    </w:p>
    <w:p w14:paraId="262512E8" w14:textId="77777777" w:rsidR="00EE5875" w:rsidRDefault="00457E89" w:rsidP="00457E89">
      <w:r w:rsidRPr="00675642">
        <w:t>Il n</w:t>
      </w:r>
      <w:r w:rsidR="00EE5875">
        <w:t>’</w:t>
      </w:r>
      <w:r w:rsidRPr="00675642">
        <w:t>y avait que le grand écoulement de la nature</w:t>
      </w:r>
      <w:r w:rsidR="00EE5875">
        <w:t xml:space="preserve">, </w:t>
      </w:r>
      <w:r w:rsidRPr="00675642">
        <w:t>des or</w:t>
      </w:r>
      <w:r w:rsidRPr="00675642">
        <w:t>a</w:t>
      </w:r>
      <w:r w:rsidRPr="00675642">
        <w:t>ges</w:t>
      </w:r>
      <w:r w:rsidR="00EE5875">
        <w:t xml:space="preserve">, </w:t>
      </w:r>
      <w:r w:rsidRPr="00675642">
        <w:t>des coups de vent et</w:t>
      </w:r>
      <w:r w:rsidR="00EE5875">
        <w:t xml:space="preserve">, </w:t>
      </w:r>
      <w:r w:rsidRPr="00675642">
        <w:t>par temps calme</w:t>
      </w:r>
      <w:r w:rsidR="00EE5875">
        <w:t xml:space="preserve">, </w:t>
      </w:r>
      <w:r w:rsidRPr="00675642">
        <w:t>sensibles</w:t>
      </w:r>
      <w:r w:rsidR="00EE5875">
        <w:t xml:space="preserve">, </w:t>
      </w:r>
      <w:r w:rsidRPr="00675642">
        <w:t>le flux et le reflux qui entraînaient et ramenaient les glaces flottantes</w:t>
      </w:r>
      <w:r w:rsidR="00EE5875">
        <w:t xml:space="preserve">, </w:t>
      </w:r>
      <w:r w:rsidRPr="00675642">
        <w:t xml:space="preserve">la flottille des </w:t>
      </w:r>
      <w:proofErr w:type="spellStart"/>
      <w:r w:rsidRPr="00675642">
        <w:t>iceblocks</w:t>
      </w:r>
      <w:proofErr w:type="spellEnd"/>
      <w:r w:rsidRPr="00675642">
        <w:t xml:space="preserve"> ou l</w:t>
      </w:r>
      <w:r w:rsidR="00EE5875">
        <w:t>’</w:t>
      </w:r>
      <w:r w:rsidRPr="00675642">
        <w:t>escadre des icebergs</w:t>
      </w:r>
      <w:r w:rsidR="00EE5875">
        <w:t xml:space="preserve">. </w:t>
      </w:r>
      <w:r w:rsidRPr="00675642">
        <w:t>Tout allait et v</w:t>
      </w:r>
      <w:r w:rsidRPr="00675642">
        <w:t>e</w:t>
      </w:r>
      <w:r w:rsidRPr="00675642">
        <w:t>nait dans un mouvement perpétuel</w:t>
      </w:r>
      <w:r w:rsidR="00EE5875">
        <w:t xml:space="preserve">, </w:t>
      </w:r>
      <w:r w:rsidRPr="00675642">
        <w:t>l</w:t>
      </w:r>
      <w:r w:rsidR="00EE5875">
        <w:t>’</w:t>
      </w:r>
      <w:r w:rsidRPr="00675642">
        <w:t>équipe en maillot des grands nuages continentaux dans le ciel incurvé comme un v</w:t>
      </w:r>
      <w:r w:rsidRPr="00675642">
        <w:t>é</w:t>
      </w:r>
      <w:r w:rsidRPr="00675642">
        <w:t>lodrome désert</w:t>
      </w:r>
      <w:r w:rsidR="00EE5875">
        <w:t xml:space="preserve">, </w:t>
      </w:r>
      <w:r w:rsidRPr="00675642">
        <w:t>le dos arrondi de l</w:t>
      </w:r>
      <w:r w:rsidR="00EE5875">
        <w:t>’</w:t>
      </w:r>
      <w:r w:rsidRPr="00675642">
        <w:t>onde qui se creuse</w:t>
      </w:r>
      <w:r w:rsidR="00EE5875">
        <w:t xml:space="preserve">, </w:t>
      </w:r>
      <w:r w:rsidRPr="00675642">
        <w:t>le soleil régulier qui tournait</w:t>
      </w:r>
      <w:r w:rsidR="00EE5875">
        <w:t xml:space="preserve">, </w:t>
      </w:r>
      <w:r w:rsidRPr="00675642">
        <w:t>tournait</w:t>
      </w:r>
      <w:r w:rsidR="00EE5875">
        <w:t xml:space="preserve">, </w:t>
      </w:r>
      <w:r w:rsidRPr="00675642">
        <w:t>muet comme un disque de gr</w:t>
      </w:r>
      <w:r w:rsidRPr="00675642">
        <w:t>a</w:t>
      </w:r>
      <w:r w:rsidRPr="00675642">
        <w:t>mophone sur lequel rien n</w:t>
      </w:r>
      <w:r w:rsidR="00EE5875">
        <w:t>’</w:t>
      </w:r>
      <w:r w:rsidRPr="00675642">
        <w:t>était enregistré</w:t>
      </w:r>
      <w:r w:rsidR="00EE5875">
        <w:t xml:space="preserve">, </w:t>
      </w:r>
      <w:r w:rsidRPr="00675642">
        <w:t>muet comme un di</w:t>
      </w:r>
      <w:r w:rsidRPr="00675642">
        <w:t>s</w:t>
      </w:r>
      <w:r w:rsidRPr="00675642">
        <w:t>que vierge</w:t>
      </w:r>
      <w:r w:rsidR="00EE5875">
        <w:t>.</w:t>
      </w:r>
    </w:p>
    <w:p w14:paraId="478E149B" w14:textId="77777777" w:rsidR="00EE5875" w:rsidRDefault="00457E89" w:rsidP="00457E89">
      <w:r w:rsidRPr="00675642">
        <w:t>Il n</w:t>
      </w:r>
      <w:r w:rsidR="00EE5875">
        <w:t>’</w:t>
      </w:r>
      <w:r w:rsidRPr="00675642">
        <w:t>y avait pas d</w:t>
      </w:r>
      <w:r w:rsidR="00EE5875">
        <w:t>’</w:t>
      </w:r>
      <w:r w:rsidRPr="00675642">
        <w:t>animaux dans l</w:t>
      </w:r>
      <w:r w:rsidR="00EE5875">
        <w:t>’</w:t>
      </w:r>
      <w:r w:rsidRPr="00675642">
        <w:t>île</w:t>
      </w:r>
      <w:r w:rsidR="00EE5875">
        <w:t xml:space="preserve">. </w:t>
      </w:r>
      <w:r w:rsidRPr="00675642">
        <w:t>Seul un petit pétrel des neiges survolait l</w:t>
      </w:r>
      <w:r w:rsidR="00EE5875">
        <w:t>’</w:t>
      </w:r>
      <w:r w:rsidRPr="00675642">
        <w:t>îlot à heure fixe</w:t>
      </w:r>
      <w:r w:rsidR="00EE5875">
        <w:t xml:space="preserve">, </w:t>
      </w:r>
      <w:r w:rsidRPr="00675642">
        <w:t>planait en rond</w:t>
      </w:r>
      <w:r w:rsidR="00EE5875">
        <w:t xml:space="preserve">, </w:t>
      </w:r>
      <w:r w:rsidRPr="00675642">
        <w:t>à faible ha</w:t>
      </w:r>
      <w:r w:rsidRPr="00675642">
        <w:t>u</w:t>
      </w:r>
      <w:r w:rsidRPr="00675642">
        <w:t>teur</w:t>
      </w:r>
      <w:r w:rsidR="00EE5875">
        <w:t xml:space="preserve">, </w:t>
      </w:r>
      <w:r w:rsidRPr="00675642">
        <w:t>décrivait des huit en remuant sa tête dans tous les sens</w:t>
      </w:r>
      <w:r w:rsidR="00EE5875">
        <w:t xml:space="preserve">, </w:t>
      </w:r>
      <w:r w:rsidRPr="00675642">
        <w:t>en faisant pivoter son œil sans paupière</w:t>
      </w:r>
      <w:r w:rsidR="00EE5875">
        <w:t xml:space="preserve">, </w:t>
      </w:r>
      <w:r w:rsidRPr="00675642">
        <w:t>puis s</w:t>
      </w:r>
      <w:r w:rsidR="00EE5875">
        <w:t>’</w:t>
      </w:r>
      <w:r w:rsidRPr="00675642">
        <w:t>en retournait au large</w:t>
      </w:r>
      <w:r w:rsidR="00EE5875">
        <w:t xml:space="preserve">, </w:t>
      </w:r>
      <w:r w:rsidRPr="00675642">
        <w:t>à grands coups d</w:t>
      </w:r>
      <w:r w:rsidR="00EE5875">
        <w:t>’</w:t>
      </w:r>
      <w:r w:rsidRPr="00675642">
        <w:t>aile mélancoliques</w:t>
      </w:r>
      <w:r w:rsidR="00EE5875">
        <w:t xml:space="preserve">, </w:t>
      </w:r>
      <w:r w:rsidRPr="00675642">
        <w:t>à grands coups d</w:t>
      </w:r>
      <w:r w:rsidR="00EE5875">
        <w:t>’</w:t>
      </w:r>
      <w:r w:rsidRPr="00675642">
        <w:t>aile cadencés</w:t>
      </w:r>
      <w:r w:rsidR="00EE5875">
        <w:t xml:space="preserve">, </w:t>
      </w:r>
      <w:r w:rsidRPr="00675642">
        <w:t>comme il était venu</w:t>
      </w:r>
      <w:r w:rsidR="00EE5875">
        <w:t xml:space="preserve">, </w:t>
      </w:r>
      <w:r w:rsidRPr="00675642">
        <w:t>sans même avoir poussé un cri</w:t>
      </w:r>
      <w:r w:rsidR="00EE5875">
        <w:t>.</w:t>
      </w:r>
    </w:p>
    <w:p w14:paraId="4EFF17ED" w14:textId="77777777" w:rsidR="00EE5875" w:rsidRDefault="00457E89" w:rsidP="00457E89">
      <w:r w:rsidRPr="00675642">
        <w:t>Un jour ce tout petit pétrel laissa tomber un duvet et Dan Yack suivit longtemps des yeux cette frêle plume blanche</w:t>
      </w:r>
      <w:r w:rsidR="00EE5875">
        <w:t xml:space="preserve">, </w:t>
      </w:r>
      <w:r w:rsidRPr="00675642">
        <w:t>trop légère pour arriver à se poser</w:t>
      </w:r>
      <w:r w:rsidR="00EE5875">
        <w:t>.</w:t>
      </w:r>
    </w:p>
    <w:p w14:paraId="3066B7BC" w14:textId="77777777" w:rsidR="00EE5875" w:rsidRDefault="00457E89" w:rsidP="00457E89">
      <w:r w:rsidRPr="00675642">
        <w:t>Ça</w:t>
      </w:r>
      <w:r w:rsidR="00EE5875">
        <w:t xml:space="preserve">, </w:t>
      </w:r>
      <w:r w:rsidRPr="00675642">
        <w:t>c</w:t>
      </w:r>
      <w:r w:rsidR="00EE5875">
        <w:t>’</w:t>
      </w:r>
      <w:r w:rsidRPr="00675642">
        <w:t>était un événement qui portait</w:t>
      </w:r>
      <w:r w:rsidR="00EE5875">
        <w:t>.</w:t>
      </w:r>
    </w:p>
    <w:p w14:paraId="6DA0F8C4" w14:textId="77777777" w:rsidR="00EE5875" w:rsidRDefault="00457E89" w:rsidP="00457E89">
      <w:r w:rsidRPr="00675642">
        <w:lastRenderedPageBreak/>
        <w:t>Dan Yack avait encore une autre distraction qui se produ</w:t>
      </w:r>
      <w:r w:rsidRPr="00675642">
        <w:t>i</w:t>
      </w:r>
      <w:r w:rsidRPr="00675642">
        <w:t>sait une fois par jour vers le soir</w:t>
      </w:r>
      <w:r w:rsidR="00EE5875">
        <w:t xml:space="preserve">. </w:t>
      </w:r>
      <w:r w:rsidRPr="00675642">
        <w:t>C</w:t>
      </w:r>
      <w:r w:rsidR="00EE5875">
        <w:t>’</w:t>
      </w:r>
      <w:r w:rsidRPr="00675642">
        <w:t>était la venue d</w:t>
      </w:r>
      <w:r w:rsidR="00EE5875">
        <w:t>’</w:t>
      </w:r>
      <w:r w:rsidRPr="00675642">
        <w:t>un éléphant de mer</w:t>
      </w:r>
      <w:r w:rsidR="00EE5875">
        <w:t xml:space="preserve">, </w:t>
      </w:r>
      <w:r w:rsidRPr="00675642">
        <w:t>une vieille femelle solitaire</w:t>
      </w:r>
      <w:r w:rsidR="00EE5875">
        <w:t xml:space="preserve">, </w:t>
      </w:r>
      <w:r w:rsidRPr="00675642">
        <w:t>qui s</w:t>
      </w:r>
      <w:r w:rsidR="00EE5875">
        <w:t>’</w:t>
      </w:r>
      <w:r w:rsidRPr="00675642">
        <w:t>ébrouait sur les bas-fonds du promontoire et qui</w:t>
      </w:r>
      <w:r w:rsidR="00EE5875">
        <w:t xml:space="preserve">, </w:t>
      </w:r>
      <w:r w:rsidRPr="00675642">
        <w:t>de temps en temps sortait la tête hors de l</w:t>
      </w:r>
      <w:r w:rsidR="00EE5875">
        <w:t>’</w:t>
      </w:r>
      <w:r w:rsidRPr="00675642">
        <w:t>eau et regardait Dan Yack en renâclant</w:t>
      </w:r>
      <w:r w:rsidR="00EE5875">
        <w:t>.</w:t>
      </w:r>
    </w:p>
    <w:p w14:paraId="32E54742" w14:textId="77777777" w:rsidR="00EE5875" w:rsidRDefault="00457E89" w:rsidP="00457E89">
      <w:r w:rsidRPr="00675642">
        <w:t>Lui la contemplait de la rive</w:t>
      </w:r>
      <w:r w:rsidR="00EE5875">
        <w:t xml:space="preserve">, </w:t>
      </w:r>
      <w:r w:rsidRPr="00675642">
        <w:t>sans bouger</w:t>
      </w:r>
      <w:r w:rsidR="00EE5875">
        <w:t>.</w:t>
      </w:r>
    </w:p>
    <w:p w14:paraId="051240F1" w14:textId="77777777" w:rsidR="00EE5875" w:rsidRDefault="00457E89" w:rsidP="00457E89">
      <w:r w:rsidRPr="00675642">
        <w:t>S</w:t>
      </w:r>
      <w:r w:rsidR="00EE5875">
        <w:t>’</w:t>
      </w:r>
      <w:r w:rsidRPr="00675642">
        <w:t>amusait-il</w:t>
      </w:r>
      <w:r w:rsidR="00EE5875">
        <w:t xml:space="preserve"> ? </w:t>
      </w:r>
      <w:r w:rsidRPr="00675642">
        <w:t>L</w:t>
      </w:r>
      <w:r w:rsidR="00EE5875">
        <w:t>’</w:t>
      </w:r>
      <w:r w:rsidRPr="00675642">
        <w:t>amusait-elle</w:t>
      </w:r>
      <w:r w:rsidR="00EE5875">
        <w:t xml:space="preserve"> ? </w:t>
      </w:r>
      <w:r w:rsidRPr="00675642">
        <w:t>Oui</w:t>
      </w:r>
      <w:r w:rsidR="00EE5875">
        <w:t xml:space="preserve">, </w:t>
      </w:r>
      <w:r w:rsidRPr="00675642">
        <w:t>non</w:t>
      </w:r>
      <w:r w:rsidR="00EE5875">
        <w:t xml:space="preserve">. </w:t>
      </w:r>
      <w:r w:rsidRPr="00675642">
        <w:t>Oui</w:t>
      </w:r>
      <w:r w:rsidR="00EE5875">
        <w:t xml:space="preserve">, </w:t>
      </w:r>
      <w:r w:rsidRPr="00675642">
        <w:t>non</w:t>
      </w:r>
      <w:r w:rsidR="00EE5875">
        <w:t xml:space="preserve">. </w:t>
      </w:r>
      <w:r w:rsidRPr="00675642">
        <w:t>Il ne le savait pas lui-même</w:t>
      </w:r>
      <w:r w:rsidR="00EE5875">
        <w:t xml:space="preserve">. </w:t>
      </w:r>
      <w:r w:rsidRPr="00675642">
        <w:t>En tout cas</w:t>
      </w:r>
      <w:r w:rsidR="00EE5875">
        <w:t xml:space="preserve">, </w:t>
      </w:r>
      <w:r w:rsidRPr="00675642">
        <w:t>il ne s</w:t>
      </w:r>
      <w:r w:rsidR="00EE5875">
        <w:t>’</w:t>
      </w:r>
      <w:r w:rsidRPr="00675642">
        <w:t>ennuyait pas</w:t>
      </w:r>
      <w:r w:rsidR="00EE5875">
        <w:t>.</w:t>
      </w:r>
    </w:p>
    <w:p w14:paraId="6DBD7E39" w14:textId="77777777" w:rsidR="00EE5875" w:rsidRDefault="00457E89" w:rsidP="00457E89">
      <w:r w:rsidRPr="00675642">
        <w:t>Il n</w:t>
      </w:r>
      <w:r w:rsidR="00EE5875">
        <w:t>’</w:t>
      </w:r>
      <w:r w:rsidRPr="00675642">
        <w:t>avait aucun souci</w:t>
      </w:r>
      <w:r w:rsidR="00EE5875">
        <w:t xml:space="preserve">. </w:t>
      </w:r>
      <w:r w:rsidRPr="00675642">
        <w:t>D</w:t>
      </w:r>
      <w:r w:rsidR="00EE5875">
        <w:t>’</w:t>
      </w:r>
      <w:r w:rsidRPr="00675642">
        <w:t>aucune sorte</w:t>
      </w:r>
      <w:r w:rsidR="00EE5875">
        <w:t xml:space="preserve">. </w:t>
      </w:r>
      <w:r w:rsidRPr="00675642">
        <w:t>La seule chose qui lui pesait parfois était sa chasteté</w:t>
      </w:r>
      <w:r w:rsidR="00EE5875">
        <w:t xml:space="preserve">. </w:t>
      </w:r>
      <w:r w:rsidRPr="00675642">
        <w:t>Elle devenait de plus en plus lourde</w:t>
      </w:r>
      <w:r w:rsidR="00EE5875">
        <w:t xml:space="preserve">, </w:t>
      </w:r>
      <w:r w:rsidRPr="00675642">
        <w:t>écrasante</w:t>
      </w:r>
      <w:r w:rsidR="00EE5875">
        <w:t xml:space="preserve">, </w:t>
      </w:r>
      <w:r w:rsidRPr="00675642">
        <w:t>et</w:t>
      </w:r>
      <w:r w:rsidR="00EE5875">
        <w:t xml:space="preserve">, </w:t>
      </w:r>
      <w:r w:rsidRPr="00675642">
        <w:t>malgré lui et bien qu</w:t>
      </w:r>
      <w:r w:rsidR="00EE5875">
        <w:t>’</w:t>
      </w:r>
      <w:r w:rsidRPr="00675642">
        <w:t>il s</w:t>
      </w:r>
      <w:r w:rsidR="00EE5875">
        <w:t>’</w:t>
      </w:r>
      <w:r w:rsidRPr="00675642">
        <w:t>en défendît</w:t>
      </w:r>
      <w:r w:rsidR="00EE5875">
        <w:t xml:space="preserve">, </w:t>
      </w:r>
      <w:r w:rsidRPr="00675642">
        <w:t>ce</w:t>
      </w:r>
      <w:r w:rsidRPr="00675642">
        <w:t>r</w:t>
      </w:r>
      <w:r w:rsidRPr="00675642">
        <w:t xml:space="preserve">tains jours il se mettait à penser à </w:t>
      </w:r>
      <w:proofErr w:type="spellStart"/>
      <w:r w:rsidRPr="00675642">
        <w:t>Hedwiga</w:t>
      </w:r>
      <w:proofErr w:type="spellEnd"/>
      <w:r w:rsidR="00EE5875">
        <w:t xml:space="preserve">. </w:t>
      </w:r>
      <w:r w:rsidRPr="00675642">
        <w:t>Dès le matin</w:t>
      </w:r>
      <w:r w:rsidR="00EE5875">
        <w:t>.</w:t>
      </w:r>
    </w:p>
    <w:p w14:paraId="3507FB15" w14:textId="77777777" w:rsidR="00EE5875" w:rsidRDefault="00457E89" w:rsidP="00457E89">
      <w:proofErr w:type="spellStart"/>
      <w:r w:rsidRPr="00675642">
        <w:t>Hedwiga</w:t>
      </w:r>
      <w:proofErr w:type="spellEnd"/>
      <w:r w:rsidR="00EE5875">
        <w:t>…</w:t>
      </w:r>
    </w:p>
    <w:p w14:paraId="196D4506" w14:textId="77777777" w:rsidR="00EE5875" w:rsidRDefault="00457E89" w:rsidP="00457E89">
      <w:r w:rsidRPr="00675642">
        <w:t>Et pas un phono pour se distraire en donnant un autre tour à sa pensée</w:t>
      </w:r>
      <w:r w:rsidR="00EE5875">
        <w:t>.</w:t>
      </w:r>
    </w:p>
    <w:p w14:paraId="11AE1F06" w14:textId="77777777" w:rsidR="00EE5875" w:rsidRDefault="00457E89" w:rsidP="00457E89">
      <w:proofErr w:type="spellStart"/>
      <w:r w:rsidRPr="00675642">
        <w:t>Hedwiga</w:t>
      </w:r>
      <w:proofErr w:type="spellEnd"/>
      <w:r w:rsidR="00EE5875">
        <w:t>…</w:t>
      </w:r>
    </w:p>
    <w:p w14:paraId="06CCE385" w14:textId="77777777" w:rsidR="00EE5875" w:rsidRDefault="00457E89" w:rsidP="00457E89">
      <w:r w:rsidRPr="00675642">
        <w:t>Heureusement qu</w:t>
      </w:r>
      <w:r w:rsidR="00EE5875">
        <w:t>’</w:t>
      </w:r>
      <w:r w:rsidRPr="00675642">
        <w:t>il avait sa barbe qui l</w:t>
      </w:r>
      <w:r w:rsidR="00EE5875">
        <w:t>’</w:t>
      </w:r>
      <w:r w:rsidRPr="00675642">
        <w:t>agaçait</w:t>
      </w:r>
      <w:r w:rsidR="00EE5875">
        <w:t xml:space="preserve">, </w:t>
      </w:r>
      <w:r w:rsidRPr="00675642">
        <w:t>cette barbe qui lui poussait au menton et dont il ne savait comment se d</w:t>
      </w:r>
      <w:r w:rsidRPr="00675642">
        <w:t>é</w:t>
      </w:r>
      <w:r w:rsidRPr="00675642">
        <w:t>faire vu qu</w:t>
      </w:r>
      <w:r w:rsidR="00EE5875">
        <w:t>’</w:t>
      </w:r>
      <w:r w:rsidRPr="00675642">
        <w:t>il n</w:t>
      </w:r>
      <w:r w:rsidR="00EE5875">
        <w:t>’</w:t>
      </w:r>
      <w:r w:rsidRPr="00675642">
        <w:t>avait plus de rasoir</w:t>
      </w:r>
      <w:r w:rsidR="00EE5875">
        <w:t xml:space="preserve">, </w:t>
      </w:r>
      <w:r w:rsidRPr="00675642">
        <w:t>cette barbe</w:t>
      </w:r>
      <w:r w:rsidR="00EE5875">
        <w:t xml:space="preserve">, </w:t>
      </w:r>
      <w:r w:rsidRPr="00675642">
        <w:t>comme de la mauvaise herbe</w:t>
      </w:r>
      <w:r w:rsidR="00EE5875">
        <w:t xml:space="preserve">, </w:t>
      </w:r>
      <w:r w:rsidRPr="00675642">
        <w:t>la seule végétation de l</w:t>
      </w:r>
      <w:r w:rsidR="00EE5875">
        <w:t>’</w:t>
      </w:r>
      <w:r w:rsidRPr="00675642">
        <w:t>île</w:t>
      </w:r>
      <w:r w:rsidR="00EE5875">
        <w:t>.</w:t>
      </w:r>
    </w:p>
    <w:p w14:paraId="47E7B852" w14:textId="77777777" w:rsidR="00EE5875" w:rsidRDefault="00457E89" w:rsidP="00457E89">
      <w:r w:rsidRPr="00675642">
        <w:t>À part ça</w:t>
      </w:r>
      <w:r w:rsidR="00EE5875">
        <w:t xml:space="preserve">, </w:t>
      </w:r>
      <w:r w:rsidRPr="00675642">
        <w:t>l</w:t>
      </w:r>
      <w:r w:rsidR="00EE5875">
        <w:t>’</w:t>
      </w:r>
      <w:r w:rsidRPr="00675642">
        <w:t xml:space="preserve">île </w:t>
      </w:r>
      <w:proofErr w:type="spellStart"/>
      <w:r w:rsidRPr="00675642">
        <w:t>Struge</w:t>
      </w:r>
      <w:proofErr w:type="spellEnd"/>
      <w:r w:rsidRPr="00675642">
        <w:t xml:space="preserve"> était volcanique</w:t>
      </w:r>
      <w:r w:rsidR="00EE5875">
        <w:t xml:space="preserve">, </w:t>
      </w:r>
      <w:r w:rsidRPr="00675642">
        <w:t>nue</w:t>
      </w:r>
      <w:r w:rsidR="00EE5875">
        <w:t xml:space="preserve">, </w:t>
      </w:r>
      <w:r w:rsidRPr="00675642">
        <w:t>épilée</w:t>
      </w:r>
      <w:r w:rsidR="00EE5875">
        <w:t>.</w:t>
      </w:r>
    </w:p>
    <w:p w14:paraId="7D37AD0E" w14:textId="77777777" w:rsidR="00EE5875" w:rsidRDefault="00457E89" w:rsidP="00457E89">
      <w:r w:rsidRPr="00675642">
        <w:t>Depuis la mort de ses compagnons</w:t>
      </w:r>
      <w:r w:rsidR="00EE5875">
        <w:t xml:space="preserve">, </w:t>
      </w:r>
      <w:r w:rsidRPr="00675642">
        <w:t>Dan Yack habitait sous la tente</w:t>
      </w:r>
      <w:r w:rsidR="00EE5875">
        <w:t xml:space="preserve">. </w:t>
      </w:r>
      <w:r w:rsidRPr="00675642">
        <w:t>Il avait élu domicile dans cette même faille du rocher occupée naguère par Ivan et il y avait fait une découverte</w:t>
      </w:r>
      <w:r w:rsidR="00EE5875">
        <w:t>.</w:t>
      </w:r>
    </w:p>
    <w:p w14:paraId="2AFC1B2B" w14:textId="77777777" w:rsidR="00EE5875" w:rsidRDefault="00457E89" w:rsidP="00457E89">
      <w:r w:rsidRPr="00675642">
        <w:lastRenderedPageBreak/>
        <w:t>Il y avait découvert son propre smoking et</w:t>
      </w:r>
      <w:r w:rsidR="00EE5875">
        <w:t xml:space="preserve">, </w:t>
      </w:r>
      <w:r w:rsidRPr="00675642">
        <w:t>dans la poche-revolver du pantalon</w:t>
      </w:r>
      <w:r w:rsidR="00EE5875">
        <w:t xml:space="preserve">, </w:t>
      </w:r>
      <w:r w:rsidRPr="00675642">
        <w:t>tout un jeu de monocles enveloppés dans du papier de soie</w:t>
      </w:r>
      <w:r w:rsidR="00EE5875">
        <w:t>.</w:t>
      </w:r>
    </w:p>
    <w:p w14:paraId="4EE1838E" w14:textId="77777777" w:rsidR="00EE5875" w:rsidRDefault="00457E89" w:rsidP="00457E89">
      <w:r w:rsidRPr="00675642">
        <w:t>Ainsi Billy</w:t>
      </w:r>
      <w:r w:rsidR="00EE5875">
        <w:t xml:space="preserve">, </w:t>
      </w:r>
      <w:r w:rsidRPr="00675642">
        <w:t>son valet de chambre modèle</w:t>
      </w:r>
      <w:r w:rsidR="00EE5875">
        <w:t xml:space="preserve">, </w:t>
      </w:r>
      <w:r w:rsidRPr="00675642">
        <w:t>ne les avait pas oubliés</w:t>
      </w:r>
      <w:r w:rsidR="00EE5875">
        <w:t xml:space="preserve">. </w:t>
      </w:r>
      <w:r w:rsidRPr="00675642">
        <w:t>Après les avoir comptés et recomptés</w:t>
      </w:r>
      <w:r w:rsidR="00EE5875">
        <w:t xml:space="preserve">, </w:t>
      </w:r>
      <w:r w:rsidRPr="00675642">
        <w:t>Dan Yack jeta les monocles à l</w:t>
      </w:r>
      <w:r w:rsidR="00EE5875">
        <w:t>’</w:t>
      </w:r>
      <w:r w:rsidRPr="00675642">
        <w:t>eau</w:t>
      </w:r>
      <w:r w:rsidR="00EE5875">
        <w:t>.</w:t>
      </w:r>
    </w:p>
    <w:p w14:paraId="2F78330F" w14:textId="77777777" w:rsidR="00EE5875" w:rsidRDefault="00457E89" w:rsidP="00457E89">
      <w:r w:rsidRPr="00675642">
        <w:t>Et il enfila son smoking</w:t>
      </w:r>
      <w:r w:rsidR="00EE5875">
        <w:t>.</w:t>
      </w:r>
    </w:p>
    <w:p w14:paraId="3A010EB5" w14:textId="77777777" w:rsidR="00EE5875" w:rsidRDefault="00457E89" w:rsidP="00457E89">
      <w:r w:rsidRPr="00675642">
        <w:t>Il le portait tous les jours et c</w:t>
      </w:r>
      <w:r w:rsidR="00EE5875">
        <w:t>’</w:t>
      </w:r>
      <w:r w:rsidRPr="00675642">
        <w:t>est dans cet accoutrement qu</w:t>
      </w:r>
      <w:r w:rsidR="00EE5875">
        <w:t>’</w:t>
      </w:r>
      <w:r w:rsidRPr="00675642">
        <w:t>il faisait maintenant le tour de l</w:t>
      </w:r>
      <w:r w:rsidR="00EE5875">
        <w:t>’</w:t>
      </w:r>
      <w:r w:rsidRPr="00675642">
        <w:t>île</w:t>
      </w:r>
      <w:r w:rsidR="00EE5875">
        <w:t xml:space="preserve">. </w:t>
      </w:r>
      <w:r w:rsidRPr="00675642">
        <w:t>Une seule fois il était r</w:t>
      </w:r>
      <w:r w:rsidRPr="00675642">
        <w:t>e</w:t>
      </w:r>
      <w:r w:rsidRPr="00675642">
        <w:t>tourné sur l</w:t>
      </w:r>
      <w:r w:rsidR="00EE5875">
        <w:t>’</w:t>
      </w:r>
      <w:r w:rsidRPr="00675642">
        <w:t>emplacement de la maison de la falaise</w:t>
      </w:r>
      <w:r w:rsidR="00EE5875">
        <w:t xml:space="preserve">. </w:t>
      </w:r>
      <w:r w:rsidRPr="00675642">
        <w:t>Il avait d</w:t>
      </w:r>
      <w:r w:rsidRPr="00675642">
        <w:t>é</w:t>
      </w:r>
      <w:r w:rsidRPr="00675642">
        <w:t>terré la fameuse caisse contenant le plum-pudding géant et il avait été assez heureux pour retrouver intact un lot de bouteilles de whisky</w:t>
      </w:r>
      <w:r w:rsidR="00EE5875">
        <w:t xml:space="preserve">. </w:t>
      </w:r>
      <w:r w:rsidRPr="00675642">
        <w:t>Le whisky lui servait pour sa toilette et il se nourri</w:t>
      </w:r>
      <w:r w:rsidRPr="00675642">
        <w:t>s</w:t>
      </w:r>
      <w:r w:rsidRPr="00675642">
        <w:t>sait de trois tranches de plum-pudding par jour</w:t>
      </w:r>
      <w:r w:rsidR="00EE5875">
        <w:t>.</w:t>
      </w:r>
    </w:p>
    <w:p w14:paraId="29EEC13B" w14:textId="77777777" w:rsidR="00EE5875" w:rsidRDefault="00457E89" w:rsidP="00457E89">
      <w:r w:rsidRPr="00675642">
        <w:t>C</w:t>
      </w:r>
      <w:r w:rsidR="00EE5875">
        <w:t>’</w:t>
      </w:r>
      <w:r w:rsidRPr="00675642">
        <w:t>était tout</w:t>
      </w:r>
      <w:r w:rsidR="00EE5875">
        <w:t>.</w:t>
      </w:r>
    </w:p>
    <w:p w14:paraId="588A981C" w14:textId="77777777" w:rsidR="00EE5875" w:rsidRDefault="00457E89" w:rsidP="00275E03">
      <w:pPr>
        <w:ind w:firstLine="0"/>
      </w:pPr>
      <w:r w:rsidRPr="00675642">
        <w:t>Il n</w:t>
      </w:r>
      <w:r w:rsidR="00EE5875">
        <w:t>’</w:t>
      </w:r>
      <w:r w:rsidRPr="00675642">
        <w:t>avait pas de feu</w:t>
      </w:r>
      <w:r w:rsidR="00EE5875">
        <w:t xml:space="preserve">, </w:t>
      </w:r>
      <w:r w:rsidRPr="00675642">
        <w:t>pas de tabac</w:t>
      </w:r>
      <w:r w:rsidR="00EE5875">
        <w:t xml:space="preserve">, </w:t>
      </w:r>
      <w:r w:rsidRPr="00675642">
        <w:t>et rien ne lui ma</w:t>
      </w:r>
      <w:r w:rsidRPr="00675642">
        <w:t>n</w:t>
      </w:r>
      <w:r w:rsidRPr="00675642">
        <w:t>quait</w:t>
      </w:r>
      <w:r w:rsidR="00EE5875">
        <w:t> !</w:t>
      </w:r>
    </w:p>
    <w:p w14:paraId="3B8AE529" w14:textId="77777777" w:rsidR="00EE5875" w:rsidRDefault="00457E89" w:rsidP="00275E03">
      <w:pPr>
        <w:ind w:firstLine="0"/>
      </w:pPr>
      <w:r w:rsidRPr="00675642">
        <w:t>Il ne désirait rien</w:t>
      </w:r>
      <w:r w:rsidR="00EE5875">
        <w:t xml:space="preserve">. </w:t>
      </w:r>
      <w:r w:rsidRPr="00675642">
        <w:t>Il mangeait son plum-pudding consciencieus</w:t>
      </w:r>
      <w:r w:rsidRPr="00675642">
        <w:t>e</w:t>
      </w:r>
      <w:r w:rsidRPr="00675642">
        <w:t>ment</w:t>
      </w:r>
      <w:r w:rsidR="00EE5875">
        <w:t xml:space="preserve">, </w:t>
      </w:r>
      <w:r w:rsidRPr="00675642">
        <w:t>en l</w:t>
      </w:r>
      <w:r w:rsidR="00EE5875">
        <w:t>’</w:t>
      </w:r>
      <w:r w:rsidRPr="00675642">
        <w:t>émiettant dans le creux de sa main et</w:t>
      </w:r>
      <w:r w:rsidR="00EE5875">
        <w:t xml:space="preserve">, </w:t>
      </w:r>
      <w:r w:rsidRPr="00675642">
        <w:t>série</w:t>
      </w:r>
      <w:r w:rsidRPr="00675642">
        <w:t>u</w:t>
      </w:r>
      <w:r w:rsidRPr="00675642">
        <w:t>sement</w:t>
      </w:r>
      <w:r w:rsidR="00EE5875">
        <w:t xml:space="preserve">, </w:t>
      </w:r>
      <w:r w:rsidRPr="00675642">
        <w:t>il se lavait au whisky</w:t>
      </w:r>
      <w:r w:rsidR="00EE5875">
        <w:t xml:space="preserve">, </w:t>
      </w:r>
      <w:r w:rsidRPr="00675642">
        <w:t>à fond</w:t>
      </w:r>
      <w:r w:rsidR="00EE5875">
        <w:t xml:space="preserve">. </w:t>
      </w:r>
      <w:r w:rsidRPr="00675642">
        <w:t>Il ne voulait pas pe</w:t>
      </w:r>
      <w:r w:rsidRPr="00675642">
        <w:t>n</w:t>
      </w:r>
      <w:r w:rsidRPr="00675642">
        <w:t xml:space="preserve">ser à </w:t>
      </w:r>
      <w:proofErr w:type="spellStart"/>
      <w:r w:rsidRPr="00675642">
        <w:t>Hedwiga</w:t>
      </w:r>
      <w:proofErr w:type="spellEnd"/>
      <w:r w:rsidRPr="00675642">
        <w:t xml:space="preserve"> et il s</w:t>
      </w:r>
      <w:r w:rsidR="00EE5875">
        <w:t>’</w:t>
      </w:r>
      <w:r w:rsidRPr="00675642">
        <w:t>en prenait à sa barbe pour se distraire</w:t>
      </w:r>
      <w:r w:rsidR="00EE5875">
        <w:t xml:space="preserve">. </w:t>
      </w:r>
      <w:r w:rsidRPr="00675642">
        <w:t>Il était très fier de son smoking</w:t>
      </w:r>
      <w:r w:rsidR="00EE5875">
        <w:t xml:space="preserve">. </w:t>
      </w:r>
      <w:r w:rsidRPr="00675642">
        <w:t>L</w:t>
      </w:r>
      <w:r w:rsidR="00EE5875">
        <w:t>’</w:t>
      </w:r>
      <w:r w:rsidRPr="00675642">
        <w:t>uniforme d</w:t>
      </w:r>
      <w:r w:rsidR="00EE5875">
        <w:t>’</w:t>
      </w:r>
      <w:r w:rsidRPr="00675642">
        <w:t>un civilisé</w:t>
      </w:r>
      <w:r w:rsidR="00EE5875">
        <w:t xml:space="preserve">. </w:t>
      </w:r>
      <w:r w:rsidRPr="00675642">
        <w:t>Il ne se se</w:t>
      </w:r>
      <w:r w:rsidRPr="00675642">
        <w:t>n</w:t>
      </w:r>
      <w:r w:rsidRPr="00675642">
        <w:t>tait pas perdu</w:t>
      </w:r>
      <w:r w:rsidR="00EE5875">
        <w:t xml:space="preserve">. </w:t>
      </w:r>
      <w:r w:rsidRPr="00675642">
        <w:t>Il se faisait les ongles avec un silex</w:t>
      </w:r>
      <w:r w:rsidR="00EE5875">
        <w:t xml:space="preserve">. </w:t>
      </w:r>
      <w:r w:rsidRPr="00675642">
        <w:t>Il n</w:t>
      </w:r>
      <w:r w:rsidR="00EE5875">
        <w:t>’</w:t>
      </w:r>
      <w:r w:rsidRPr="00675642">
        <w:t>attendait rien</w:t>
      </w:r>
      <w:r w:rsidR="00EE5875">
        <w:t>.</w:t>
      </w:r>
    </w:p>
    <w:p w14:paraId="699CE88F" w14:textId="77777777" w:rsidR="00EE5875" w:rsidRDefault="00457E89" w:rsidP="00457E89">
      <w:r w:rsidRPr="00675642">
        <w:t>Tout s</w:t>
      </w:r>
      <w:r w:rsidR="00EE5875">
        <w:t>’</w:t>
      </w:r>
      <w:r w:rsidRPr="00675642">
        <w:t>écoulait autour de lui</w:t>
      </w:r>
      <w:r w:rsidR="00EE5875">
        <w:t>.</w:t>
      </w:r>
    </w:p>
    <w:p w14:paraId="6E6B6773" w14:textId="77777777" w:rsidR="00EE5875" w:rsidRDefault="00457E89" w:rsidP="00457E89">
      <w:r w:rsidRPr="00675642">
        <w:t>Par temps calme et exceptionnellement clair une colonne de fumée montait très haut en l</w:t>
      </w:r>
      <w:r w:rsidR="00EE5875">
        <w:t>’</w:t>
      </w:r>
      <w:r w:rsidRPr="00675642">
        <w:t>air au-dessus de l</w:t>
      </w:r>
      <w:r w:rsidR="00EE5875">
        <w:t>’</w:t>
      </w:r>
      <w:r w:rsidRPr="00675642">
        <w:t>horizon sud</w:t>
      </w:r>
      <w:r w:rsidR="00EE5875">
        <w:t xml:space="preserve">. </w:t>
      </w:r>
      <w:r w:rsidRPr="00675642">
        <w:t>C</w:t>
      </w:r>
      <w:r w:rsidR="00EE5875">
        <w:t>’</w:t>
      </w:r>
      <w:r w:rsidRPr="00675642">
        <w:t>était le panache de fumée de l</w:t>
      </w:r>
      <w:r w:rsidR="00EE5875">
        <w:t>’</w:t>
      </w:r>
      <w:r w:rsidRPr="00675642">
        <w:t>Erebus</w:t>
      </w:r>
      <w:r w:rsidR="00EE5875">
        <w:t>.</w:t>
      </w:r>
    </w:p>
    <w:p w14:paraId="466332F8" w14:textId="77777777" w:rsidR="00EE5875" w:rsidRDefault="00457E89" w:rsidP="00457E89">
      <w:r w:rsidRPr="00675642">
        <w:lastRenderedPageBreak/>
        <w:t>Jamais Dan Yack n</w:t>
      </w:r>
      <w:r w:rsidR="00EE5875">
        <w:t>’</w:t>
      </w:r>
      <w:r w:rsidRPr="00675642">
        <w:t>examinait l</w:t>
      </w:r>
      <w:r w:rsidR="00EE5875">
        <w:t>’</w:t>
      </w:r>
      <w:r w:rsidRPr="00675642">
        <w:t>horizon nord</w:t>
      </w:r>
      <w:r w:rsidR="00EE5875">
        <w:t xml:space="preserve">, </w:t>
      </w:r>
      <w:r w:rsidRPr="00675642">
        <w:t>jamais il ne cherchait au large l</w:t>
      </w:r>
      <w:r w:rsidR="00EE5875">
        <w:t>’</w:t>
      </w:r>
      <w:r w:rsidRPr="00675642">
        <w:t>arrivée du bateau</w:t>
      </w:r>
      <w:r w:rsidR="00EE5875">
        <w:t>.</w:t>
      </w:r>
    </w:p>
    <w:p w14:paraId="38A803D5" w14:textId="77777777" w:rsidR="00EE5875" w:rsidRDefault="00457E89" w:rsidP="00457E89">
      <w:r w:rsidRPr="00675642">
        <w:t>Il n</w:t>
      </w:r>
      <w:r w:rsidR="00EE5875">
        <w:t>’</w:t>
      </w:r>
      <w:r w:rsidRPr="00675642">
        <w:t>épiait rien</w:t>
      </w:r>
      <w:r w:rsidR="00EE5875">
        <w:t>.</w:t>
      </w:r>
    </w:p>
    <w:p w14:paraId="5EDE2E5F" w14:textId="77777777" w:rsidR="00EE5875" w:rsidRDefault="00457E89" w:rsidP="00457E89">
      <w:r w:rsidRPr="00675642">
        <w:t>C</w:t>
      </w:r>
      <w:r w:rsidR="00EE5875">
        <w:t>’</w:t>
      </w:r>
      <w:r w:rsidRPr="00675642">
        <w:t>eût été indigne</w:t>
      </w:r>
      <w:r w:rsidR="00EE5875">
        <w:t>.</w:t>
      </w:r>
    </w:p>
    <w:p w14:paraId="5468D325" w14:textId="77777777" w:rsidR="00EE5875" w:rsidRDefault="00457E89" w:rsidP="00457E89">
      <w:r w:rsidRPr="00675642">
        <w:t>Il était sûr de lui et saurait attendre</w:t>
      </w:r>
      <w:r w:rsidR="00EE5875">
        <w:t>.</w:t>
      </w:r>
    </w:p>
    <w:p w14:paraId="43884FF0" w14:textId="77777777" w:rsidR="00EE5875" w:rsidRDefault="00457E89" w:rsidP="00457E89">
      <w:r w:rsidRPr="00675642">
        <w:t>Tout</w:t>
      </w:r>
      <w:r w:rsidR="00EE5875">
        <w:t>.</w:t>
      </w:r>
    </w:p>
    <w:p w14:paraId="56A9D560" w14:textId="77777777" w:rsidR="00EE5875" w:rsidRDefault="00457E89" w:rsidP="00457E89">
      <w:r w:rsidRPr="00675642">
        <w:t>Quel enjeu</w:t>
      </w:r>
      <w:r w:rsidR="00EE5875">
        <w:t> !</w:t>
      </w:r>
    </w:p>
    <w:p w14:paraId="57BF24F4" w14:textId="77777777" w:rsidR="00EE5875" w:rsidRDefault="00457E89" w:rsidP="00457E89">
      <w:pPr>
        <w:spacing w:before="1440"/>
      </w:pPr>
      <w:r w:rsidRPr="00675642">
        <w:t>Bien que Dan Yack n</w:t>
      </w:r>
      <w:r w:rsidR="00EE5875">
        <w:t>’</w:t>
      </w:r>
      <w:r w:rsidRPr="00675642">
        <w:t>y pensât pas</w:t>
      </w:r>
      <w:r w:rsidR="00EE5875">
        <w:t xml:space="preserve">, </w:t>
      </w:r>
      <w:r w:rsidRPr="00675642">
        <w:t xml:space="preserve">le </w:t>
      </w:r>
      <w:r w:rsidRPr="00675642">
        <w:rPr>
          <w:i/>
          <w:iCs/>
        </w:rPr>
        <w:t>Green-Star</w:t>
      </w:r>
      <w:r w:rsidRPr="00675642">
        <w:t xml:space="preserve"> arrivait à toute vapeur</w:t>
      </w:r>
      <w:r w:rsidR="00EE5875">
        <w:t>.</w:t>
      </w:r>
    </w:p>
    <w:p w14:paraId="31649B9F" w14:textId="77777777" w:rsidR="00EE5875" w:rsidRDefault="00457E89" w:rsidP="00457E89">
      <w:r w:rsidRPr="00675642">
        <w:t>C</w:t>
      </w:r>
      <w:r w:rsidR="00EE5875">
        <w:t>’</w:t>
      </w:r>
      <w:r w:rsidRPr="00675642">
        <w:t>était déjà le déclin de l</w:t>
      </w:r>
      <w:r w:rsidR="00EE5875">
        <w:t>’</w:t>
      </w:r>
      <w:r w:rsidRPr="00675642">
        <w:t>été</w:t>
      </w:r>
      <w:r w:rsidR="00EE5875">
        <w:t>.</w:t>
      </w:r>
    </w:p>
    <w:p w14:paraId="1CFBCCD6" w14:textId="77777777" w:rsidR="00EE5875" w:rsidRDefault="00457E89" w:rsidP="00457E89">
      <w:r w:rsidRPr="00675642">
        <w:t>Tous les jours des guirlandes de petits cristaux se nouaient et se dénouaient au fil de l</w:t>
      </w:r>
      <w:r w:rsidR="00EE5875">
        <w:t>’</w:t>
      </w:r>
      <w:r w:rsidRPr="00675642">
        <w:t>eau</w:t>
      </w:r>
      <w:r w:rsidR="00EE5875">
        <w:t xml:space="preserve">, </w:t>
      </w:r>
      <w:r w:rsidRPr="00675642">
        <w:t>ainsi que ces curieuses form</w:t>
      </w:r>
      <w:r w:rsidRPr="00675642">
        <w:t>a</w:t>
      </w:r>
      <w:r w:rsidRPr="00675642">
        <w:t>tions de la jeune glace qui ressemblent à des feuilles de nén</w:t>
      </w:r>
      <w:r w:rsidRPr="00675642">
        <w:t>u</w:t>
      </w:r>
      <w:r w:rsidRPr="00675642">
        <w:t xml:space="preserve">phar et que les matelots appellent des </w:t>
      </w:r>
      <w:r w:rsidR="00EE5875">
        <w:t>« </w:t>
      </w:r>
      <w:r w:rsidRPr="00675642">
        <w:t>crêpes</w:t>
      </w:r>
      <w:r w:rsidR="00EE5875">
        <w:t xml:space="preserve"> », </w:t>
      </w:r>
      <w:r w:rsidRPr="00675642">
        <w:t>s</w:t>
      </w:r>
      <w:r w:rsidR="00EE5875">
        <w:t>’</w:t>
      </w:r>
      <w:r w:rsidRPr="00675642">
        <w:t>en allaient à la dérive</w:t>
      </w:r>
      <w:r w:rsidR="00EE5875">
        <w:t xml:space="preserve">, </w:t>
      </w:r>
      <w:r w:rsidRPr="00675642">
        <w:t>chaque jour plus denses</w:t>
      </w:r>
      <w:r w:rsidR="00EE5875">
        <w:t xml:space="preserve">, </w:t>
      </w:r>
      <w:r w:rsidRPr="00675642">
        <w:t>chaque jour plus compactes</w:t>
      </w:r>
      <w:r w:rsidR="00EE5875">
        <w:t>.</w:t>
      </w:r>
    </w:p>
    <w:p w14:paraId="7AFCF1FA" w14:textId="77777777" w:rsidR="00EE5875" w:rsidRDefault="00457E89" w:rsidP="00457E89">
      <w:r w:rsidRPr="00675642">
        <w:t>Tout se refroidissait et le soleil devenait vitreux</w:t>
      </w:r>
      <w:r w:rsidR="00EE5875">
        <w:t xml:space="preserve">, </w:t>
      </w:r>
      <w:r w:rsidRPr="00675642">
        <w:t>granuleux</w:t>
      </w:r>
      <w:r w:rsidR="00EE5875">
        <w:t xml:space="preserve">. </w:t>
      </w:r>
      <w:r w:rsidRPr="00675642">
        <w:t>La brume s</w:t>
      </w:r>
      <w:r w:rsidR="00EE5875">
        <w:t>’</w:t>
      </w:r>
      <w:r w:rsidRPr="00675642">
        <w:t>épaississait davantage et il tombait fréquemment de la neige</w:t>
      </w:r>
      <w:r w:rsidR="00EE5875">
        <w:t xml:space="preserve">. </w:t>
      </w:r>
      <w:r w:rsidRPr="00675642">
        <w:t>Les nuits devenaient rapidement de plus en plus lo</w:t>
      </w:r>
      <w:r w:rsidRPr="00675642">
        <w:t>n</w:t>
      </w:r>
      <w:r w:rsidRPr="00675642">
        <w:t>gues</w:t>
      </w:r>
      <w:r w:rsidR="00EE5875">
        <w:t>.</w:t>
      </w:r>
    </w:p>
    <w:p w14:paraId="1850FA52" w14:textId="77777777" w:rsidR="00EE5875" w:rsidRDefault="00457E89" w:rsidP="00457E89">
      <w:r w:rsidRPr="00675642">
        <w:t>Des millions de tout petits débris d</w:t>
      </w:r>
      <w:r w:rsidR="00EE5875">
        <w:t>’</w:t>
      </w:r>
      <w:r w:rsidRPr="00675642">
        <w:t>icebergs passent le long du bord</w:t>
      </w:r>
      <w:r w:rsidR="00EE5875">
        <w:t xml:space="preserve"> ; </w:t>
      </w:r>
      <w:r w:rsidRPr="00675642">
        <w:t>tous sont usés par la fonte et par leurs mouvements continuels dans la mer</w:t>
      </w:r>
      <w:r w:rsidR="00EE5875">
        <w:t xml:space="preserve"> ; </w:t>
      </w:r>
      <w:r w:rsidRPr="00675642">
        <w:t>ils affectent des formes bizarres</w:t>
      </w:r>
      <w:r w:rsidR="00EE5875">
        <w:t xml:space="preserve">, </w:t>
      </w:r>
      <w:r w:rsidRPr="00675642">
        <w:t>so</w:t>
      </w:r>
      <w:r w:rsidRPr="00675642">
        <w:t>u</w:t>
      </w:r>
      <w:r w:rsidRPr="00675642">
        <w:t>vent élégantes</w:t>
      </w:r>
      <w:r w:rsidR="00EE5875">
        <w:t xml:space="preserve">, </w:t>
      </w:r>
      <w:r w:rsidRPr="00675642">
        <w:t>de longs cous de cygnes</w:t>
      </w:r>
      <w:r w:rsidR="00EE5875">
        <w:t xml:space="preserve">, </w:t>
      </w:r>
      <w:r w:rsidRPr="00675642">
        <w:t>de fantastiques pattes de crabes</w:t>
      </w:r>
      <w:r w:rsidR="00EE5875">
        <w:t xml:space="preserve">, </w:t>
      </w:r>
      <w:r w:rsidRPr="00675642">
        <w:t>des bras tordus</w:t>
      </w:r>
      <w:r w:rsidR="00EE5875">
        <w:t xml:space="preserve">, </w:t>
      </w:r>
      <w:r w:rsidRPr="00675642">
        <w:t>romantiques</w:t>
      </w:r>
      <w:r w:rsidR="00EE5875">
        <w:t>.</w:t>
      </w:r>
    </w:p>
    <w:p w14:paraId="12ADA989" w14:textId="77777777" w:rsidR="00EE5875" w:rsidRDefault="00457E89" w:rsidP="00457E89">
      <w:r w:rsidRPr="00675642">
        <w:lastRenderedPageBreak/>
        <w:t>Le thermomètre descend lentement</w:t>
      </w:r>
      <w:r w:rsidR="00EE5875">
        <w:t xml:space="preserve">. </w:t>
      </w:r>
      <w:r w:rsidRPr="00675642">
        <w:t>On passe en longeant un iceberg d</w:t>
      </w:r>
      <w:r w:rsidR="00EE5875">
        <w:t>’</w:t>
      </w:r>
      <w:r w:rsidRPr="00675642">
        <w:t>une hauteur formidable</w:t>
      </w:r>
      <w:r w:rsidR="00EE5875">
        <w:t xml:space="preserve">, </w:t>
      </w:r>
      <w:r w:rsidRPr="00675642">
        <w:t>à l</w:t>
      </w:r>
      <w:r w:rsidR="00EE5875">
        <w:t>’</w:t>
      </w:r>
      <w:r w:rsidRPr="00675642">
        <w:t>aspect d</w:t>
      </w:r>
      <w:r w:rsidR="00EE5875">
        <w:t>’</w:t>
      </w:r>
      <w:r w:rsidRPr="00675642">
        <w:t>une immense bastille</w:t>
      </w:r>
      <w:r w:rsidR="00EE5875">
        <w:t xml:space="preserve">, </w:t>
      </w:r>
      <w:r w:rsidRPr="00675642">
        <w:t>avec des tourelles</w:t>
      </w:r>
      <w:r w:rsidR="00EE5875">
        <w:t xml:space="preserve">, </w:t>
      </w:r>
      <w:r w:rsidRPr="00675642">
        <w:t>des meurtrières</w:t>
      </w:r>
      <w:r w:rsidR="00EE5875">
        <w:t xml:space="preserve">, </w:t>
      </w:r>
      <w:r w:rsidRPr="00675642">
        <w:t>une porte ogivale et qui émet une sorte d</w:t>
      </w:r>
      <w:r w:rsidR="00EE5875">
        <w:t>’</w:t>
      </w:r>
      <w:r w:rsidRPr="00675642">
        <w:t>atmosphère bleutée</w:t>
      </w:r>
      <w:r w:rsidR="00EE5875">
        <w:t xml:space="preserve">, </w:t>
      </w:r>
      <w:r w:rsidRPr="00675642">
        <w:t>lumineuse</w:t>
      </w:r>
      <w:r w:rsidR="00EE5875">
        <w:t>.</w:t>
      </w:r>
    </w:p>
    <w:p w14:paraId="5F567C89" w14:textId="77777777" w:rsidR="00EE5875" w:rsidRDefault="00457E89" w:rsidP="00457E89">
      <w:r w:rsidRPr="00675642">
        <w:t>La mer est hachée et fatigante</w:t>
      </w:r>
      <w:r w:rsidR="00EE5875">
        <w:t xml:space="preserve">, </w:t>
      </w:r>
      <w:r w:rsidRPr="00675642">
        <w:t>malgré le vent du nord-ouest</w:t>
      </w:r>
      <w:r w:rsidR="00EE5875">
        <w:t>.</w:t>
      </w:r>
    </w:p>
    <w:p w14:paraId="2573B072" w14:textId="77777777" w:rsidR="00EE5875" w:rsidRDefault="00457E89" w:rsidP="00457E89">
      <w:r w:rsidRPr="00675642">
        <w:t>Souvent la nuit est extrêmement dure</w:t>
      </w:r>
      <w:r w:rsidR="00EE5875">
        <w:t xml:space="preserve"> ; </w:t>
      </w:r>
      <w:r w:rsidRPr="00675642">
        <w:t>la mer très grosse brise avec violence</w:t>
      </w:r>
      <w:r w:rsidR="00EE5875">
        <w:t xml:space="preserve"> ; </w:t>
      </w:r>
      <w:r w:rsidRPr="00675642">
        <w:t xml:space="preserve">elle </w:t>
      </w:r>
      <w:r w:rsidR="00EE5875">
        <w:t>« </w:t>
      </w:r>
      <w:r w:rsidRPr="00675642">
        <w:t>écaille</w:t>
      </w:r>
      <w:r w:rsidR="00EE5875">
        <w:t xml:space="preserve"> », </w:t>
      </w:r>
      <w:r w:rsidRPr="00675642">
        <w:t>comme disent les marins</w:t>
      </w:r>
      <w:r w:rsidR="00EE5875">
        <w:t xml:space="preserve">. </w:t>
      </w:r>
      <w:r w:rsidRPr="00675642">
        <w:t>Mais avec le fixe</w:t>
      </w:r>
      <w:r w:rsidR="00EE5875">
        <w:t xml:space="preserve">, </w:t>
      </w:r>
      <w:r w:rsidRPr="00675642">
        <w:t>la trinquette</w:t>
      </w:r>
      <w:r w:rsidR="00EE5875">
        <w:t xml:space="preserve">, </w:t>
      </w:r>
      <w:r w:rsidRPr="00675642">
        <w:t>un foc et la misaine de cape et en veillant bien pour prendre les coups de mer</w:t>
      </w:r>
      <w:r w:rsidR="00EE5875">
        <w:t xml:space="preserve">, </w:t>
      </w:r>
      <w:r w:rsidRPr="00675642">
        <w:t>le bateau fuit sans trop sortir de sa route</w:t>
      </w:r>
      <w:r w:rsidR="00EE5875">
        <w:t>.</w:t>
      </w:r>
    </w:p>
    <w:p w14:paraId="052A69D4" w14:textId="77777777" w:rsidR="00EE5875" w:rsidRDefault="00457E89" w:rsidP="00457E89">
      <w:r w:rsidRPr="00675642">
        <w:t>Le silence est absolu</w:t>
      </w:r>
      <w:r w:rsidR="00EE5875">
        <w:t xml:space="preserve">, </w:t>
      </w:r>
      <w:r w:rsidRPr="00675642">
        <w:t>imposant</w:t>
      </w:r>
      <w:r w:rsidR="00EE5875">
        <w:t>.</w:t>
      </w:r>
    </w:p>
    <w:p w14:paraId="46425AF7" w14:textId="77777777" w:rsidR="00EE5875" w:rsidRDefault="00457E89" w:rsidP="00457E89">
      <w:r w:rsidRPr="00675642">
        <w:t>Absorbé par cette navigation en plein rêve</w:t>
      </w:r>
      <w:r w:rsidR="00EE5875">
        <w:t xml:space="preserve">, </w:t>
      </w:r>
      <w:r w:rsidRPr="00675642">
        <w:t>émerveillé par les architectures des glaces</w:t>
      </w:r>
      <w:r w:rsidR="00EE5875">
        <w:t xml:space="preserve">, </w:t>
      </w:r>
      <w:r w:rsidRPr="00675642">
        <w:t>aux styles outrés de Magic-City</w:t>
      </w:r>
      <w:r w:rsidR="00EE5875">
        <w:t xml:space="preserve">, </w:t>
      </w:r>
      <w:r w:rsidRPr="00675642">
        <w:t xml:space="preserve">de </w:t>
      </w:r>
      <w:proofErr w:type="spellStart"/>
      <w:r w:rsidRPr="00675642">
        <w:t>Luna-Parc</w:t>
      </w:r>
      <w:proofErr w:type="spellEnd"/>
      <w:r w:rsidRPr="00675642">
        <w:t xml:space="preserve"> et d</w:t>
      </w:r>
      <w:r w:rsidR="00EE5875">
        <w:t>’</w:t>
      </w:r>
      <w:r w:rsidRPr="00675642">
        <w:t>Alcazar</w:t>
      </w:r>
      <w:r w:rsidR="00EE5875">
        <w:t xml:space="preserve">, </w:t>
      </w:r>
      <w:r w:rsidRPr="00675642">
        <w:t>distrait par les clapotis et les chocs sourds de la mer dans les crevasses et les grottes</w:t>
      </w:r>
      <w:r w:rsidR="00EE5875">
        <w:t xml:space="preserve">, </w:t>
      </w:r>
      <w:r w:rsidRPr="00675642">
        <w:t>le bruissement cristallin de la glace qui gémit et pousse des soupirs inattendus</w:t>
      </w:r>
      <w:r w:rsidR="00EE5875">
        <w:t xml:space="preserve">, </w:t>
      </w:r>
      <w:r w:rsidRPr="00675642">
        <w:t>les échos surprenants qui répercutent soudain les bruits fam</w:t>
      </w:r>
      <w:r w:rsidRPr="00675642">
        <w:t>i</w:t>
      </w:r>
      <w:r w:rsidRPr="00675642">
        <w:t>liers du bord</w:t>
      </w:r>
      <w:r w:rsidR="00EE5875">
        <w:t xml:space="preserve">, </w:t>
      </w:r>
      <w:r w:rsidRPr="00675642">
        <w:t>les emmènent au large et vous les rapportent a</w:t>
      </w:r>
      <w:r w:rsidRPr="00675642">
        <w:t>m</w:t>
      </w:r>
      <w:r w:rsidRPr="00675642">
        <w:t>plifiés</w:t>
      </w:r>
      <w:r w:rsidR="00EE5875">
        <w:t xml:space="preserve">, </w:t>
      </w:r>
      <w:r w:rsidRPr="00675642">
        <w:t>méconnaissables</w:t>
      </w:r>
      <w:r w:rsidR="00EE5875">
        <w:t xml:space="preserve">, </w:t>
      </w:r>
      <w:r w:rsidRPr="00675642">
        <w:t>l</w:t>
      </w:r>
      <w:r w:rsidR="00EE5875">
        <w:t>’</w:t>
      </w:r>
      <w:r w:rsidRPr="00675642">
        <w:t>esprit de l</w:t>
      </w:r>
      <w:r w:rsidR="00EE5875">
        <w:t>’</w:t>
      </w:r>
      <w:r w:rsidRPr="00675642">
        <w:t>équipage est loin de tout danger possible et le navire continue sa route zigzagante dans l</w:t>
      </w:r>
      <w:r w:rsidR="00EE5875">
        <w:t>’</w:t>
      </w:r>
      <w:r w:rsidRPr="00675642">
        <w:t>ombre colorée de cet étrange monde tout en labyrinthes</w:t>
      </w:r>
      <w:r w:rsidR="00EE5875">
        <w:t>.</w:t>
      </w:r>
    </w:p>
    <w:p w14:paraId="318CCF36" w14:textId="77777777" w:rsidR="00EE5875" w:rsidRDefault="00457E89" w:rsidP="00457E89">
      <w:r w:rsidRPr="00675642">
        <w:t>Une grande baleine vient à quelques mètres du bateau et</w:t>
      </w:r>
      <w:r w:rsidR="00EE5875">
        <w:t xml:space="preserve">, </w:t>
      </w:r>
      <w:r w:rsidRPr="00675642">
        <w:t>plongeant en plomb de sonde</w:t>
      </w:r>
      <w:r w:rsidR="00EE5875">
        <w:t xml:space="preserve">, </w:t>
      </w:r>
      <w:r w:rsidRPr="00675642">
        <w:t>laisse pendant quelques instants sa queue bien verticalement hors de l</w:t>
      </w:r>
      <w:r w:rsidR="00EE5875">
        <w:t>’</w:t>
      </w:r>
      <w:r w:rsidRPr="00675642">
        <w:t>eau</w:t>
      </w:r>
      <w:r w:rsidR="00EE5875">
        <w:t xml:space="preserve">. </w:t>
      </w:r>
      <w:r w:rsidRPr="00675642">
        <w:t>On voit les coquill</w:t>
      </w:r>
      <w:r w:rsidRPr="00675642">
        <w:t>a</w:t>
      </w:r>
      <w:r w:rsidRPr="00675642">
        <w:t>ges qui y sont fixés en grande abondance comme à la carène d</w:t>
      </w:r>
      <w:r w:rsidR="00EE5875">
        <w:t>’</w:t>
      </w:r>
      <w:r w:rsidRPr="00675642">
        <w:t>une vieille barque et l</w:t>
      </w:r>
      <w:r w:rsidR="00EE5875">
        <w:t>’</w:t>
      </w:r>
      <w:r w:rsidRPr="00675642">
        <w:t>équipage salue d</w:t>
      </w:r>
      <w:r w:rsidR="00EE5875">
        <w:t>’</w:t>
      </w:r>
      <w:r w:rsidRPr="00675642">
        <w:t>un rugissement de joie et d</w:t>
      </w:r>
      <w:r w:rsidR="00EE5875">
        <w:t>’</w:t>
      </w:r>
      <w:r w:rsidRPr="00675642">
        <w:t xml:space="preserve">innombrables commentaires la défécation </w:t>
      </w:r>
      <w:r w:rsidRPr="00675642">
        <w:lastRenderedPageBreak/>
        <w:t>couleur safran que l</w:t>
      </w:r>
      <w:r w:rsidR="00EE5875">
        <w:t>’</w:t>
      </w:r>
      <w:r w:rsidRPr="00675642">
        <w:t>énorme bête expulse sans aucune pudeur</w:t>
      </w:r>
      <w:r w:rsidR="00EE5875">
        <w:t>.</w:t>
      </w:r>
    </w:p>
    <w:p w14:paraId="56D69CBB" w14:textId="77777777" w:rsidR="00EE5875" w:rsidRDefault="00457E89" w:rsidP="00457E89">
      <w:r w:rsidRPr="00675642">
        <w:t>Par temps calme et ciel sans nuages les étoiles sont extr</w:t>
      </w:r>
      <w:r w:rsidRPr="00675642">
        <w:t>a</w:t>
      </w:r>
      <w:r w:rsidRPr="00675642">
        <w:t>ordinairement brillantes</w:t>
      </w:r>
      <w:r w:rsidR="00EE5875">
        <w:t>.</w:t>
      </w:r>
    </w:p>
    <w:p w14:paraId="1195A7E5" w14:textId="77777777" w:rsidR="00EE5875" w:rsidRDefault="00457E89" w:rsidP="00457E89">
      <w:r w:rsidRPr="00675642">
        <w:t>Ou alors c</w:t>
      </w:r>
      <w:r w:rsidR="00EE5875">
        <w:t>’</w:t>
      </w:r>
      <w:r w:rsidRPr="00675642">
        <w:t>est l</w:t>
      </w:r>
      <w:r w:rsidR="00EE5875">
        <w:t>’</w:t>
      </w:r>
      <w:proofErr w:type="spellStart"/>
      <w:r w:rsidRPr="00675642">
        <w:t>iceblinck</w:t>
      </w:r>
      <w:proofErr w:type="spellEnd"/>
      <w:r w:rsidRPr="00675642">
        <w:t xml:space="preserve"> qui scintille et</w:t>
      </w:r>
      <w:r w:rsidR="00EE5875">
        <w:t xml:space="preserve">, </w:t>
      </w:r>
      <w:r w:rsidRPr="00675642">
        <w:t>peu après</w:t>
      </w:r>
      <w:r w:rsidR="00EE5875">
        <w:t xml:space="preserve">, </w:t>
      </w:r>
      <w:r w:rsidRPr="00675642">
        <w:t>le b</w:t>
      </w:r>
      <w:r w:rsidRPr="00675642">
        <w:t>a</w:t>
      </w:r>
      <w:r w:rsidRPr="00675642">
        <w:t>teau vient donner du nez dans une fausse banquise et la navig</w:t>
      </w:r>
      <w:r w:rsidRPr="00675642">
        <w:t>a</w:t>
      </w:r>
      <w:r w:rsidRPr="00675642">
        <w:t>tion devient passionnante</w:t>
      </w:r>
      <w:r w:rsidR="00EE5875">
        <w:t xml:space="preserve">. </w:t>
      </w:r>
      <w:r w:rsidRPr="00675642">
        <w:t>On recherche les quelques chenaux libres ou les points faibles de la glace quelquefois on l</w:t>
      </w:r>
      <w:r w:rsidR="00EE5875">
        <w:t>’</w:t>
      </w:r>
      <w:r w:rsidRPr="00675642">
        <w:t>attaque de vive force</w:t>
      </w:r>
      <w:r w:rsidR="00EE5875">
        <w:t xml:space="preserve">. </w:t>
      </w:r>
      <w:r w:rsidRPr="00675642">
        <w:t>On écarte</w:t>
      </w:r>
      <w:r w:rsidR="00EE5875">
        <w:t xml:space="preserve">, </w:t>
      </w:r>
      <w:r w:rsidRPr="00675642">
        <w:t>on chavire les gros blocs plats ou on gri</w:t>
      </w:r>
      <w:r w:rsidRPr="00675642">
        <w:t>m</w:t>
      </w:r>
      <w:r w:rsidRPr="00675642">
        <w:t>pe dessus et le poids du bateau détermine une fente qui gagne en serpentant et permet de passer à travers l</w:t>
      </w:r>
      <w:r w:rsidR="00EE5875">
        <w:t>’</w:t>
      </w:r>
      <w:r w:rsidRPr="00675642">
        <w:t>obstacle</w:t>
      </w:r>
      <w:r w:rsidR="00EE5875">
        <w:t xml:space="preserve">. </w:t>
      </w:r>
      <w:r w:rsidRPr="00675642">
        <w:t>Dans ce</w:t>
      </w:r>
      <w:r w:rsidRPr="00675642">
        <w:t>t</w:t>
      </w:r>
      <w:r w:rsidRPr="00675642">
        <w:t>te lutte le bateau vibre jusqu</w:t>
      </w:r>
      <w:r w:rsidR="00EE5875">
        <w:t>’</w:t>
      </w:r>
      <w:r w:rsidRPr="00675642">
        <w:t>à la pomme des mâts et sa coque craque</w:t>
      </w:r>
      <w:r w:rsidR="00EE5875">
        <w:t xml:space="preserve">, </w:t>
      </w:r>
      <w:r w:rsidRPr="00675642">
        <w:t>mais l</w:t>
      </w:r>
      <w:r w:rsidR="00EE5875">
        <w:t>’</w:t>
      </w:r>
      <w:r w:rsidRPr="00675642">
        <w:t>on passe quand même</w:t>
      </w:r>
      <w:r w:rsidR="00EE5875">
        <w:t xml:space="preserve">, </w:t>
      </w:r>
      <w:r w:rsidRPr="00675642">
        <w:t>laissant derrière soi un sillage de glaces pivotantes</w:t>
      </w:r>
      <w:r w:rsidR="00EE5875">
        <w:t xml:space="preserve">, </w:t>
      </w:r>
      <w:r w:rsidRPr="00675642">
        <w:t>écrémées</w:t>
      </w:r>
      <w:r w:rsidR="00EE5875">
        <w:t xml:space="preserve">, </w:t>
      </w:r>
      <w:r w:rsidRPr="00675642">
        <w:t>écumeuses et toutes ve</w:t>
      </w:r>
      <w:r w:rsidRPr="00675642">
        <w:t>r</w:t>
      </w:r>
      <w:r w:rsidRPr="00675642">
        <w:t>tes de la belle peinture verte du soufflage</w:t>
      </w:r>
      <w:r w:rsidR="00EE5875">
        <w:t>.</w:t>
      </w:r>
    </w:p>
    <w:p w14:paraId="5C2A9E70" w14:textId="77777777" w:rsidR="00EE5875" w:rsidRDefault="00457E89" w:rsidP="00457E89">
      <w:r w:rsidRPr="00675642">
        <w:t>Dans sa hâte d</w:t>
      </w:r>
      <w:r w:rsidR="00EE5875">
        <w:t>’</w:t>
      </w:r>
      <w:r w:rsidRPr="00675642">
        <w:t>arriver</w:t>
      </w:r>
      <w:r w:rsidR="00EE5875">
        <w:t xml:space="preserve">, </w:t>
      </w:r>
      <w:proofErr w:type="spellStart"/>
      <w:r w:rsidRPr="00675642">
        <w:t>Deene</w:t>
      </w:r>
      <w:proofErr w:type="spellEnd"/>
      <w:r w:rsidRPr="00675642">
        <w:t xml:space="preserve"> fonçait tout droit</w:t>
      </w:r>
      <w:r w:rsidR="00EE5875">
        <w:t xml:space="preserve">. </w:t>
      </w:r>
      <w:r w:rsidRPr="00675642">
        <w:t>Le cap</w:t>
      </w:r>
      <w:r w:rsidRPr="00675642">
        <w:t>i</w:t>
      </w:r>
      <w:r w:rsidRPr="00675642">
        <w:t xml:space="preserve">taine du </w:t>
      </w:r>
      <w:r w:rsidRPr="00675642">
        <w:rPr>
          <w:i/>
          <w:iCs/>
        </w:rPr>
        <w:t>Green-Star</w:t>
      </w:r>
      <w:r w:rsidRPr="00675642">
        <w:t xml:space="preserve"> n</w:t>
      </w:r>
      <w:r w:rsidR="00EE5875">
        <w:t>’</w:t>
      </w:r>
      <w:r w:rsidRPr="00675642">
        <w:t>était pas de bonne humeur</w:t>
      </w:r>
      <w:r w:rsidR="00EE5875">
        <w:t xml:space="preserve">. </w:t>
      </w:r>
      <w:r w:rsidRPr="00675642">
        <w:t>La saison de pêche n</w:t>
      </w:r>
      <w:r w:rsidR="00EE5875">
        <w:t>’</w:t>
      </w:r>
      <w:r w:rsidRPr="00675642">
        <w:t>avait pas été fameuse et avec cette rude corvée que lui i</w:t>
      </w:r>
      <w:r w:rsidRPr="00675642">
        <w:t>m</w:t>
      </w:r>
      <w:r w:rsidRPr="00675642">
        <w:t>posait la recherche de Dan Yack et de ses compagnons</w:t>
      </w:r>
      <w:r w:rsidR="00EE5875">
        <w:t xml:space="preserve">, </w:t>
      </w:r>
      <w:r w:rsidRPr="00675642">
        <w:t xml:space="preserve">il </w:t>
      </w:r>
      <w:proofErr w:type="gramStart"/>
      <w:r w:rsidRPr="00675642">
        <w:t>avait peur</w:t>
      </w:r>
      <w:proofErr w:type="gramEnd"/>
      <w:r w:rsidRPr="00675642">
        <w:t xml:space="preserve"> de rater au retour la clôture de la pêche</w:t>
      </w:r>
      <w:r w:rsidR="00EE5875">
        <w:t xml:space="preserve">, </w:t>
      </w:r>
      <w:r w:rsidRPr="00675642">
        <w:t>d</w:t>
      </w:r>
      <w:r w:rsidR="00EE5875">
        <w:t>’</w:t>
      </w:r>
      <w:r w:rsidRPr="00675642">
        <w:t>arriver en retard et d</w:t>
      </w:r>
      <w:r w:rsidR="00EE5875">
        <w:t>’</w:t>
      </w:r>
      <w:r w:rsidRPr="00675642">
        <w:t>être forcé de louvoyer encore tout un hiver sur les c</w:t>
      </w:r>
      <w:r w:rsidRPr="00675642">
        <w:t>ô</w:t>
      </w:r>
      <w:r w:rsidRPr="00675642">
        <w:t>tes du Chili pour compléter sa cargaison</w:t>
      </w:r>
      <w:r w:rsidR="00EE5875">
        <w:t>.</w:t>
      </w:r>
    </w:p>
    <w:p w14:paraId="13295C68" w14:textId="77777777" w:rsidR="00EE5875" w:rsidRDefault="00457E89" w:rsidP="00457E89">
      <w:proofErr w:type="spellStart"/>
      <w:r w:rsidRPr="00675642">
        <w:t>Deene</w:t>
      </w:r>
      <w:proofErr w:type="spellEnd"/>
      <w:r w:rsidRPr="00675642">
        <w:t xml:space="preserve"> ne décolérait pas</w:t>
      </w:r>
      <w:r w:rsidR="00EE5875">
        <w:t>.</w:t>
      </w:r>
    </w:p>
    <w:p w14:paraId="185BD63C" w14:textId="6A0D169C" w:rsidR="00EE5875" w:rsidRDefault="00EE5875" w:rsidP="00457E89">
      <w:r>
        <w:t>« </w:t>
      </w:r>
      <w:r w:rsidR="00457E89" w:rsidRPr="00675642">
        <w:t>Les patrons et les fils de patrons n</w:t>
      </w:r>
      <w:r>
        <w:t>’</w:t>
      </w:r>
      <w:r w:rsidR="00457E89" w:rsidRPr="00675642">
        <w:t>en font jamais d</w:t>
      </w:r>
      <w:r>
        <w:t>’</w:t>
      </w:r>
      <w:r w:rsidR="00457E89" w:rsidRPr="00675642">
        <w:t>autre</w:t>
      </w:r>
      <w:r>
        <w:t xml:space="preserve">, </w:t>
      </w:r>
      <w:r w:rsidR="00457E89" w:rsidRPr="00675642">
        <w:t>grommelait-il en inspectant l</w:t>
      </w:r>
      <w:r>
        <w:t>’</w:t>
      </w:r>
      <w:r w:rsidR="00457E89" w:rsidRPr="00675642">
        <w:t>horizon</w:t>
      </w:r>
      <w:r>
        <w:t xml:space="preserve">. </w:t>
      </w:r>
      <w:r w:rsidR="00457E89" w:rsidRPr="00675642">
        <w:t>Tout de même</w:t>
      </w:r>
      <w:r>
        <w:t xml:space="preserve">, </w:t>
      </w:r>
      <w:r w:rsidR="00457E89" w:rsidRPr="00675642">
        <w:t>je vo</w:t>
      </w:r>
      <w:r w:rsidR="00457E89" w:rsidRPr="00675642">
        <w:t>u</w:t>
      </w:r>
      <w:r w:rsidR="00457E89" w:rsidRPr="00675642">
        <w:t>drais bien être arrivé</w:t>
      </w:r>
      <w:r>
        <w:t>. »</w:t>
      </w:r>
    </w:p>
    <w:p w14:paraId="5E67C45B" w14:textId="77777777" w:rsidR="00EE5875" w:rsidRDefault="00EE5875" w:rsidP="00457E89">
      <w:r>
        <w:t>— </w:t>
      </w:r>
      <w:r w:rsidR="00457E89" w:rsidRPr="00675642">
        <w:t>Droite toute</w:t>
      </w:r>
      <w:r>
        <w:t xml:space="preserve"> ! </w:t>
      </w:r>
      <w:r w:rsidR="00457E89" w:rsidRPr="00675642">
        <w:t>criait-il du haut de la vergue où il était pe</w:t>
      </w:r>
      <w:r w:rsidR="00457E89" w:rsidRPr="00675642">
        <w:t>r</w:t>
      </w:r>
      <w:r w:rsidR="00457E89" w:rsidRPr="00675642">
        <w:t>ché pour mieux choisir sa route</w:t>
      </w:r>
      <w:r>
        <w:t>.</w:t>
      </w:r>
    </w:p>
    <w:p w14:paraId="5B8B2065" w14:textId="77777777" w:rsidR="00EE5875" w:rsidRDefault="00EE5875" w:rsidP="00457E89">
      <w:r>
        <w:lastRenderedPageBreak/>
        <w:t>— </w:t>
      </w:r>
      <w:r w:rsidR="00457E89" w:rsidRPr="00675642">
        <w:t>Droite toute</w:t>
      </w:r>
      <w:r>
        <w:t xml:space="preserve"> ! </w:t>
      </w:r>
      <w:r w:rsidR="00457E89" w:rsidRPr="00675642">
        <w:t>répétait l</w:t>
      </w:r>
      <w:r>
        <w:t>’</w:t>
      </w:r>
      <w:r w:rsidR="00457E89" w:rsidRPr="00675642">
        <w:t>homme de barre</w:t>
      </w:r>
      <w:r>
        <w:t>.</w:t>
      </w:r>
    </w:p>
    <w:p w14:paraId="14A68707" w14:textId="77777777" w:rsidR="00EE5875" w:rsidRDefault="00EE5875" w:rsidP="00457E89">
      <w:r>
        <w:t>— </w:t>
      </w:r>
      <w:r w:rsidR="00457E89" w:rsidRPr="00675642">
        <w:t>Zéro</w:t>
      </w:r>
      <w:r>
        <w:t> !</w:t>
      </w:r>
    </w:p>
    <w:p w14:paraId="5B02CFF8" w14:textId="77777777" w:rsidR="00EE5875" w:rsidRDefault="00EE5875" w:rsidP="00457E89">
      <w:r>
        <w:t>— </w:t>
      </w:r>
      <w:r w:rsidR="00457E89" w:rsidRPr="00675642">
        <w:t>Zéro</w:t>
      </w:r>
      <w:r>
        <w:t xml:space="preserve"> ! </w:t>
      </w:r>
      <w:r w:rsidR="00457E89" w:rsidRPr="00675642">
        <w:t>répétait le timonier</w:t>
      </w:r>
      <w:r>
        <w:t>.</w:t>
      </w:r>
    </w:p>
    <w:p w14:paraId="650B5B82" w14:textId="77777777" w:rsidR="00EE5875" w:rsidRDefault="00EE5875" w:rsidP="00457E89">
      <w:r>
        <w:t>— </w:t>
      </w:r>
      <w:r w:rsidR="00457E89" w:rsidRPr="00675642">
        <w:t>Machine en arrière</w:t>
      </w:r>
      <w:r>
        <w:t> !</w:t>
      </w:r>
    </w:p>
    <w:p w14:paraId="610CA042" w14:textId="77777777" w:rsidR="00EE5875" w:rsidRDefault="00457E89" w:rsidP="00457E89">
      <w:r w:rsidRPr="00675642">
        <w:t>Un choc</w:t>
      </w:r>
      <w:r w:rsidR="00EE5875">
        <w:t xml:space="preserve">. </w:t>
      </w:r>
      <w:r w:rsidRPr="00675642">
        <w:t>L</w:t>
      </w:r>
      <w:r w:rsidR="00EE5875">
        <w:t>’</w:t>
      </w:r>
      <w:r w:rsidRPr="00675642">
        <w:t>arrière se soulève un peu</w:t>
      </w:r>
      <w:r w:rsidR="00EE5875">
        <w:t xml:space="preserve">, </w:t>
      </w:r>
      <w:r w:rsidRPr="00675642">
        <w:t>puis retombe</w:t>
      </w:r>
      <w:r w:rsidR="00EE5875">
        <w:t xml:space="preserve">. </w:t>
      </w:r>
      <w:r w:rsidRPr="00675642">
        <w:t>Le gl</w:t>
      </w:r>
      <w:r w:rsidRPr="00675642">
        <w:t>a</w:t>
      </w:r>
      <w:r w:rsidRPr="00675642">
        <w:t>çon a passé</w:t>
      </w:r>
      <w:r w:rsidR="00EE5875">
        <w:t>.</w:t>
      </w:r>
    </w:p>
    <w:p w14:paraId="39B9D340" w14:textId="77777777" w:rsidR="00EE5875" w:rsidRDefault="00EE5875" w:rsidP="00457E89">
      <w:r>
        <w:t>— </w:t>
      </w:r>
      <w:r w:rsidR="00457E89" w:rsidRPr="00675642">
        <w:t>En avant</w:t>
      </w:r>
      <w:r>
        <w:t xml:space="preserve">, </w:t>
      </w:r>
      <w:r w:rsidR="00457E89" w:rsidRPr="00675642">
        <w:t>droite toute</w:t>
      </w:r>
      <w:r>
        <w:t> !</w:t>
      </w:r>
    </w:p>
    <w:p w14:paraId="3749406D" w14:textId="77777777" w:rsidR="00EE5875" w:rsidRDefault="00EE5875" w:rsidP="00457E89">
      <w:r>
        <w:t>— </w:t>
      </w:r>
      <w:r w:rsidR="00457E89" w:rsidRPr="00675642">
        <w:t>En avant</w:t>
      </w:r>
      <w:r>
        <w:t xml:space="preserve">, </w:t>
      </w:r>
      <w:r w:rsidR="00457E89" w:rsidRPr="00675642">
        <w:t>droite toute</w:t>
      </w:r>
      <w:r>
        <w:t xml:space="preserve"> ! </w:t>
      </w:r>
      <w:r w:rsidR="00457E89" w:rsidRPr="00675642">
        <w:t>répète calmement l</w:t>
      </w:r>
      <w:r>
        <w:t>’</w:t>
      </w:r>
      <w:r w:rsidR="00457E89" w:rsidRPr="00675642">
        <w:t>homme de barre</w:t>
      </w:r>
      <w:r>
        <w:t xml:space="preserve">, </w:t>
      </w:r>
      <w:r w:rsidR="00457E89" w:rsidRPr="00675642">
        <w:t>tandis que la roue du gouvernail tourne dans un sens</w:t>
      </w:r>
      <w:r>
        <w:t xml:space="preserve">, </w:t>
      </w:r>
      <w:r w:rsidR="00457E89" w:rsidRPr="00675642">
        <w:t>tourne dans l</w:t>
      </w:r>
      <w:r>
        <w:t>’</w:t>
      </w:r>
      <w:r w:rsidR="00457E89" w:rsidRPr="00675642">
        <w:t>autre</w:t>
      </w:r>
      <w:r>
        <w:t xml:space="preserve">, </w:t>
      </w:r>
      <w:r w:rsidR="00457E89" w:rsidRPr="00675642">
        <w:t>sans repos ni trêve</w:t>
      </w:r>
      <w:r>
        <w:t>.</w:t>
      </w:r>
    </w:p>
    <w:p w14:paraId="04640529" w14:textId="77777777" w:rsidR="00EE5875" w:rsidRDefault="00457E89" w:rsidP="00457E89">
      <w:r w:rsidRPr="00675642">
        <w:t>Autour des grands icebergs sous le vent il y a toujours un peu d</w:t>
      </w:r>
      <w:r w:rsidR="00EE5875">
        <w:t>’</w:t>
      </w:r>
      <w:r w:rsidRPr="00675642">
        <w:t>eau libre qui se continue pendant une distance souvent assez grande</w:t>
      </w:r>
      <w:r w:rsidR="00EE5875">
        <w:t xml:space="preserve">, </w:t>
      </w:r>
      <w:r w:rsidRPr="00675642">
        <w:t>c</w:t>
      </w:r>
      <w:r w:rsidR="00EE5875">
        <w:t>’</w:t>
      </w:r>
      <w:r w:rsidRPr="00675642">
        <w:t>est un sillage qui se termine en pointe</w:t>
      </w:r>
      <w:r w:rsidR="00EE5875">
        <w:t xml:space="preserve"> ; </w:t>
      </w:r>
      <w:r w:rsidRPr="00675642">
        <w:t>on pr</w:t>
      </w:r>
      <w:r w:rsidRPr="00675642">
        <w:t>o</w:t>
      </w:r>
      <w:r w:rsidRPr="00675642">
        <w:t>fite bien entendu de ces sortes de chenaux et on les gagne en r</w:t>
      </w:r>
      <w:r w:rsidRPr="00675642">
        <w:t>a</w:t>
      </w:r>
      <w:r w:rsidRPr="00675642">
        <w:t>sant au plus près les grands monstres de glace dont on voit</w:t>
      </w:r>
      <w:r w:rsidR="00EE5875">
        <w:t xml:space="preserve">, </w:t>
      </w:r>
      <w:r w:rsidRPr="00675642">
        <w:t>tant l</w:t>
      </w:r>
      <w:r w:rsidR="00EE5875">
        <w:t>’</w:t>
      </w:r>
      <w:r w:rsidRPr="00675642">
        <w:t>eau est transparente à leur pied</w:t>
      </w:r>
      <w:r w:rsidR="00EE5875">
        <w:t xml:space="preserve">, </w:t>
      </w:r>
      <w:r w:rsidRPr="00675642">
        <w:t>les grottes</w:t>
      </w:r>
      <w:r w:rsidR="00EE5875">
        <w:t xml:space="preserve">, </w:t>
      </w:r>
      <w:r w:rsidRPr="00675642">
        <w:t>les arceaux</w:t>
      </w:r>
      <w:r w:rsidR="00EE5875">
        <w:t xml:space="preserve">, </w:t>
      </w:r>
      <w:r w:rsidRPr="00675642">
        <w:t>les couloirs sous-marins qui composent leur énorme éperon</w:t>
      </w:r>
      <w:r w:rsidR="00EE5875">
        <w:t>.</w:t>
      </w:r>
    </w:p>
    <w:p w14:paraId="40D2437B" w14:textId="751459CB" w:rsidR="00EE5875" w:rsidRDefault="00457E89" w:rsidP="00457E89">
      <w:r w:rsidRPr="00675642">
        <w:t xml:space="preserve">Le </w:t>
      </w:r>
      <w:r w:rsidR="00EE5875" w:rsidRPr="00675642">
        <w:t>3</w:t>
      </w:r>
      <w:r w:rsidR="00EE5875">
        <w:t> </w:t>
      </w:r>
      <w:r w:rsidR="00EE5875" w:rsidRPr="00675642">
        <w:t>février</w:t>
      </w:r>
      <w:r w:rsidR="00EE5875">
        <w:t xml:space="preserve">, </w:t>
      </w:r>
      <w:r w:rsidRPr="00675642">
        <w:t>au matin</w:t>
      </w:r>
      <w:r w:rsidR="00EE5875">
        <w:t xml:space="preserve">, </w:t>
      </w:r>
      <w:r w:rsidRPr="00675642">
        <w:t xml:space="preserve">la vigie vient à peine de signaler </w:t>
      </w:r>
      <w:r w:rsidR="00EE5875">
        <w:t>« </w:t>
      </w:r>
      <w:r w:rsidRPr="00675642">
        <w:t>Terre</w:t>
      </w:r>
      <w:r w:rsidR="00EE5875">
        <w:t xml:space="preserve">, </w:t>
      </w:r>
      <w:r w:rsidRPr="00675642">
        <w:t>à bâbord</w:t>
      </w:r>
      <w:r w:rsidR="00EE5875">
        <w:t> ! »</w:t>
      </w:r>
      <w:r w:rsidRPr="00675642">
        <w:t xml:space="preserve"> que le temps s</w:t>
      </w:r>
      <w:r w:rsidR="00EE5875">
        <w:t>’</w:t>
      </w:r>
      <w:proofErr w:type="spellStart"/>
      <w:r w:rsidRPr="00675642">
        <w:t>embrumaille</w:t>
      </w:r>
      <w:proofErr w:type="spellEnd"/>
      <w:r w:rsidRPr="00675642">
        <w:t xml:space="preserve"> et qu</w:t>
      </w:r>
      <w:r w:rsidR="00EE5875">
        <w:t>’</w:t>
      </w:r>
      <w:r w:rsidRPr="00675642">
        <w:t>il se met à tomber une sorte de neige fondue</w:t>
      </w:r>
      <w:r w:rsidR="00EE5875">
        <w:t xml:space="preserve"> ; </w:t>
      </w:r>
      <w:r w:rsidRPr="00675642">
        <w:t>puis l</w:t>
      </w:r>
      <w:r w:rsidR="00EE5875">
        <w:t>’</w:t>
      </w:r>
      <w:r w:rsidRPr="00675642">
        <w:t>ouragan se déchaîne</w:t>
      </w:r>
      <w:r w:rsidR="00EE5875">
        <w:t xml:space="preserve">, </w:t>
      </w:r>
      <w:r w:rsidRPr="00675642">
        <w:t>implacable</w:t>
      </w:r>
      <w:r w:rsidR="00EE5875">
        <w:t xml:space="preserve">, </w:t>
      </w:r>
      <w:r w:rsidRPr="00675642">
        <w:t>inattendu dans sa violence et sa férocité</w:t>
      </w:r>
      <w:r w:rsidR="00EE5875">
        <w:t>.</w:t>
      </w:r>
    </w:p>
    <w:p w14:paraId="34FE48E8" w14:textId="77777777" w:rsidR="00EE5875" w:rsidRDefault="00457E89" w:rsidP="00457E89">
      <w:r w:rsidRPr="00675642">
        <w:t>La mer est énorme et déferle méchamment</w:t>
      </w:r>
      <w:r w:rsidR="00EE5875">
        <w:t xml:space="preserve"> ; </w:t>
      </w:r>
      <w:r w:rsidRPr="00675642">
        <w:t>le vent hurle et la brume épaisse qu</w:t>
      </w:r>
      <w:r w:rsidR="00EE5875">
        <w:t>’</w:t>
      </w:r>
      <w:r w:rsidRPr="00675642">
        <w:t>il chasse vous tombe dessus et vous e</w:t>
      </w:r>
      <w:r w:rsidRPr="00675642">
        <w:t>n</w:t>
      </w:r>
      <w:r w:rsidRPr="00675642">
        <w:t>traîne comme une masse solide</w:t>
      </w:r>
      <w:r w:rsidR="00EE5875">
        <w:t xml:space="preserve">. </w:t>
      </w:r>
      <w:r w:rsidRPr="00675642">
        <w:t>La neige</w:t>
      </w:r>
      <w:r w:rsidR="00EE5875">
        <w:t xml:space="preserve">, </w:t>
      </w:r>
      <w:r w:rsidRPr="00675642">
        <w:t>en petits cristaux durs et serrés</w:t>
      </w:r>
      <w:r w:rsidR="00EE5875">
        <w:t xml:space="preserve">, </w:t>
      </w:r>
      <w:r w:rsidRPr="00675642">
        <w:t>en paquets de fines aiguilles</w:t>
      </w:r>
      <w:r w:rsidR="00EE5875">
        <w:t xml:space="preserve">, </w:t>
      </w:r>
      <w:r w:rsidRPr="00675642">
        <w:t>pénètre dans la peau</w:t>
      </w:r>
      <w:r w:rsidR="00EE5875">
        <w:t xml:space="preserve">, </w:t>
      </w:r>
      <w:r w:rsidRPr="00675642">
        <w:t>dans les yeux</w:t>
      </w:r>
      <w:r w:rsidR="00EE5875">
        <w:t xml:space="preserve">, </w:t>
      </w:r>
      <w:r w:rsidRPr="00675642">
        <w:t xml:space="preserve">provoquant une douleur insupportable et </w:t>
      </w:r>
      <w:r w:rsidRPr="00675642">
        <w:lastRenderedPageBreak/>
        <w:t>l</w:t>
      </w:r>
      <w:r w:rsidR="00EE5875">
        <w:t>’</w:t>
      </w:r>
      <w:r w:rsidRPr="00675642">
        <w:t>effort qu</w:t>
      </w:r>
      <w:r w:rsidR="00EE5875">
        <w:t>’</w:t>
      </w:r>
      <w:r w:rsidRPr="00675642">
        <w:t>il faut faire pour ouvrir les yeux</w:t>
      </w:r>
      <w:r w:rsidR="00EE5875">
        <w:t xml:space="preserve">, </w:t>
      </w:r>
      <w:r w:rsidRPr="00675642">
        <w:t>pour tâcher d</w:t>
      </w:r>
      <w:r w:rsidR="00EE5875">
        <w:t>’</w:t>
      </w:r>
      <w:r w:rsidRPr="00675642">
        <w:t>y voir clair est un supplice</w:t>
      </w:r>
      <w:r w:rsidR="00EE5875">
        <w:t xml:space="preserve">. </w:t>
      </w:r>
      <w:r w:rsidRPr="00675642">
        <w:t>Le matelot qui est à la barre</w:t>
      </w:r>
      <w:r w:rsidR="00EE5875">
        <w:t xml:space="preserve">, </w:t>
      </w:r>
      <w:r w:rsidRPr="00675642">
        <w:t>un des plus courageux et des plus énergiques</w:t>
      </w:r>
      <w:r w:rsidR="00EE5875">
        <w:t xml:space="preserve">, </w:t>
      </w:r>
      <w:r w:rsidRPr="00675642">
        <w:t>pleure de misère</w:t>
      </w:r>
      <w:r w:rsidR="00EE5875">
        <w:t xml:space="preserve">, </w:t>
      </w:r>
      <w:r w:rsidRPr="00675642">
        <w:t>il frappe rageusement ses pauvres mains engourdies</w:t>
      </w:r>
      <w:r w:rsidR="00EE5875">
        <w:t xml:space="preserve">, </w:t>
      </w:r>
      <w:r w:rsidRPr="00675642">
        <w:t>tape ses pieds que le froid brûle</w:t>
      </w:r>
      <w:r w:rsidR="00EE5875">
        <w:t xml:space="preserve">. </w:t>
      </w:r>
      <w:r w:rsidRPr="00675642">
        <w:t>À la lueur rose de la lampe de l</w:t>
      </w:r>
      <w:r w:rsidR="00EE5875">
        <w:t>’</w:t>
      </w:r>
      <w:r w:rsidRPr="00675642">
        <w:t>habitacle qui fait briller la neige on distingue sa figure tourmentée et les grosses larmes qui la sillonnent</w:t>
      </w:r>
      <w:r w:rsidR="00EE5875">
        <w:t>.</w:t>
      </w:r>
    </w:p>
    <w:p w14:paraId="1CC597BF" w14:textId="77777777" w:rsidR="00EE5875" w:rsidRDefault="00457E89" w:rsidP="00457E89">
      <w:r w:rsidRPr="00675642">
        <w:t>À l</w:t>
      </w:r>
      <w:r w:rsidR="00EE5875">
        <w:t>’</w:t>
      </w:r>
      <w:r w:rsidRPr="00675642">
        <w:t>avant le cadavre d</w:t>
      </w:r>
      <w:r w:rsidR="00EE5875">
        <w:t>’</w:t>
      </w:r>
      <w:r w:rsidRPr="00675642">
        <w:t>un phoque accroché dans les gré</w:t>
      </w:r>
      <w:r w:rsidRPr="00675642">
        <w:t>e</w:t>
      </w:r>
      <w:r w:rsidRPr="00675642">
        <w:t>ments est comme le corps d</w:t>
      </w:r>
      <w:r w:rsidR="00EE5875">
        <w:t>’</w:t>
      </w:r>
      <w:r w:rsidRPr="00675642">
        <w:t>un supplicié dans le vent</w:t>
      </w:r>
      <w:r w:rsidR="00EE5875">
        <w:t>.</w:t>
      </w:r>
    </w:p>
    <w:p w14:paraId="3C2946E3" w14:textId="77777777" w:rsidR="00EE5875" w:rsidRDefault="00457E89" w:rsidP="00457E89">
      <w:r w:rsidRPr="00675642">
        <w:t>Le jour grisâtre qui entoure le navire devient du noir le plus épais</w:t>
      </w:r>
      <w:r w:rsidR="00EE5875">
        <w:t xml:space="preserve">, </w:t>
      </w:r>
      <w:r w:rsidRPr="00675642">
        <w:t>c</w:t>
      </w:r>
      <w:r w:rsidR="00EE5875">
        <w:t>’</w:t>
      </w:r>
      <w:r w:rsidRPr="00675642">
        <w:t>est la nuit</w:t>
      </w:r>
      <w:r w:rsidR="00EE5875">
        <w:t xml:space="preserve">. </w:t>
      </w:r>
      <w:r w:rsidRPr="00675642">
        <w:t>On entend le bruit des vagues géantes qui passent sous le bateau</w:t>
      </w:r>
      <w:r w:rsidR="00EE5875">
        <w:t xml:space="preserve">, </w:t>
      </w:r>
      <w:r w:rsidRPr="00675642">
        <w:t>qui le soulèvent et le recouvrent d</w:t>
      </w:r>
      <w:r w:rsidR="00EE5875">
        <w:t>’</w:t>
      </w:r>
      <w:r w:rsidRPr="00675642">
        <w:t>embruns qui gèlent aussitôt</w:t>
      </w:r>
      <w:r w:rsidR="00EE5875">
        <w:t xml:space="preserve"> ; </w:t>
      </w:r>
      <w:r w:rsidRPr="00675642">
        <w:t>durant quelques fractions de s</w:t>
      </w:r>
      <w:r w:rsidRPr="00675642">
        <w:t>e</w:t>
      </w:r>
      <w:r w:rsidRPr="00675642">
        <w:t>conde</w:t>
      </w:r>
      <w:r w:rsidR="00EE5875">
        <w:t xml:space="preserve">, </w:t>
      </w:r>
      <w:r w:rsidRPr="00675642">
        <w:t>on distingue leurs crêtes écumantes qui se dressent pour disparaître dans les ténèbres</w:t>
      </w:r>
      <w:r w:rsidR="00EE5875">
        <w:t xml:space="preserve">. </w:t>
      </w:r>
      <w:r w:rsidRPr="00675642">
        <w:t xml:space="preserve">Le </w:t>
      </w:r>
      <w:r w:rsidRPr="00675642">
        <w:rPr>
          <w:i/>
          <w:iCs/>
        </w:rPr>
        <w:t>Green-Star</w:t>
      </w:r>
      <w:r w:rsidRPr="00675642">
        <w:t xml:space="preserve"> monte</w:t>
      </w:r>
      <w:r w:rsidR="00EE5875">
        <w:t xml:space="preserve">, </w:t>
      </w:r>
      <w:r w:rsidRPr="00675642">
        <w:t>descend</w:t>
      </w:r>
      <w:r w:rsidR="00EE5875">
        <w:t xml:space="preserve">, </w:t>
      </w:r>
      <w:r w:rsidRPr="00675642">
        <w:t>s</w:t>
      </w:r>
      <w:r w:rsidR="00EE5875">
        <w:t>’</w:t>
      </w:r>
      <w:r w:rsidRPr="00675642">
        <w:t>incline</w:t>
      </w:r>
      <w:r w:rsidR="00EE5875">
        <w:t xml:space="preserve">, </w:t>
      </w:r>
      <w:r w:rsidRPr="00675642">
        <w:t>se relève</w:t>
      </w:r>
      <w:r w:rsidR="00EE5875">
        <w:t xml:space="preserve">, </w:t>
      </w:r>
      <w:r w:rsidRPr="00675642">
        <w:t>esquivant au mieux les paquets de mer</w:t>
      </w:r>
      <w:r w:rsidR="00EE5875">
        <w:t>.</w:t>
      </w:r>
    </w:p>
    <w:p w14:paraId="60B5CC29" w14:textId="77777777" w:rsidR="00EE5875" w:rsidRDefault="00457E89" w:rsidP="00457E89">
      <w:r w:rsidRPr="00675642">
        <w:t>Le baromètre est descendu à 721</w:t>
      </w:r>
      <w:r w:rsidR="00EE5875">
        <w:t>.</w:t>
      </w:r>
    </w:p>
    <w:p w14:paraId="1E0DE51C" w14:textId="7821D875" w:rsidR="00EE5875" w:rsidRDefault="00457E89" w:rsidP="00457E89">
      <w:r w:rsidRPr="00675642">
        <w:t xml:space="preserve">Le </w:t>
      </w:r>
      <w:r w:rsidR="00EE5875" w:rsidRPr="00675642">
        <w:t>4</w:t>
      </w:r>
      <w:r w:rsidR="00EE5875">
        <w:t> </w:t>
      </w:r>
      <w:r w:rsidR="00EE5875" w:rsidRPr="00675642">
        <w:t>février</w:t>
      </w:r>
      <w:r w:rsidRPr="00675642">
        <w:t xml:space="preserve"> le vent saute au sud-ouest en mollissant</w:t>
      </w:r>
      <w:r w:rsidR="00EE5875">
        <w:t xml:space="preserve">. </w:t>
      </w:r>
      <w:proofErr w:type="spellStart"/>
      <w:r w:rsidRPr="00675642">
        <w:t>Deene</w:t>
      </w:r>
      <w:proofErr w:type="spellEnd"/>
      <w:r w:rsidRPr="00675642">
        <w:t xml:space="preserve"> en profite pour se rapprocher de la côte entrevue dans une éclaircie</w:t>
      </w:r>
      <w:r w:rsidR="00EE5875">
        <w:t xml:space="preserve"> ; </w:t>
      </w:r>
      <w:r w:rsidRPr="00675642">
        <w:t>mais le temps reste bouché toute la journée</w:t>
      </w:r>
      <w:r w:rsidR="00EE5875">
        <w:t>.</w:t>
      </w:r>
    </w:p>
    <w:p w14:paraId="280CF24E" w14:textId="77777777" w:rsidR="00EE5875" w:rsidRDefault="00457E89" w:rsidP="00457E89">
      <w:r w:rsidRPr="00675642">
        <w:t>Le soir il calmit un peu</w:t>
      </w:r>
      <w:r w:rsidR="00EE5875">
        <w:t xml:space="preserve">, </w:t>
      </w:r>
      <w:r w:rsidRPr="00675642">
        <w:t>la nuit est relativement claire et</w:t>
      </w:r>
      <w:r w:rsidR="00EE5875">
        <w:t xml:space="preserve">, </w:t>
      </w:r>
      <w:r w:rsidRPr="00675642">
        <w:t>au lever du jour</w:t>
      </w:r>
      <w:r w:rsidR="00EE5875">
        <w:t xml:space="preserve">, </w:t>
      </w:r>
      <w:r w:rsidRPr="00675642">
        <w:t xml:space="preserve">on distingue la terre et </w:t>
      </w:r>
      <w:proofErr w:type="spellStart"/>
      <w:r w:rsidRPr="00675642">
        <w:t>Deene</w:t>
      </w:r>
      <w:proofErr w:type="spellEnd"/>
      <w:r w:rsidRPr="00675642">
        <w:t xml:space="preserve"> croit reconnaître certains détails relevés précédemment</w:t>
      </w:r>
      <w:r w:rsidR="00EE5875">
        <w:t xml:space="preserve">. </w:t>
      </w:r>
      <w:r w:rsidRPr="00675642">
        <w:t>Ça doit être l</w:t>
      </w:r>
      <w:r w:rsidR="00EE5875">
        <w:t>’</w:t>
      </w:r>
      <w:r w:rsidRPr="00675642">
        <w:t xml:space="preserve">île </w:t>
      </w:r>
      <w:proofErr w:type="spellStart"/>
      <w:r w:rsidRPr="00675642">
        <w:t>Struge</w:t>
      </w:r>
      <w:proofErr w:type="spellEnd"/>
      <w:r w:rsidR="00EE5875">
        <w:t>.</w:t>
      </w:r>
    </w:p>
    <w:p w14:paraId="25DAB932" w14:textId="6CA5E215" w:rsidR="00EE5875" w:rsidRDefault="00457E89" w:rsidP="00457E89">
      <w:r w:rsidRPr="00675642">
        <w:t xml:space="preserve">Le </w:t>
      </w:r>
      <w:r w:rsidR="00EE5875" w:rsidRPr="00675642">
        <w:t>5</w:t>
      </w:r>
      <w:r w:rsidR="00EE5875">
        <w:t> </w:t>
      </w:r>
      <w:r w:rsidR="00EE5875" w:rsidRPr="00675642">
        <w:t>février</w:t>
      </w:r>
      <w:r w:rsidR="00EE5875">
        <w:t xml:space="preserve">, </w:t>
      </w:r>
      <w:r w:rsidRPr="00675642">
        <w:t>le temps est de nouveau bouché et mauvais</w:t>
      </w:r>
      <w:r w:rsidR="00EE5875">
        <w:t xml:space="preserve"> ; </w:t>
      </w:r>
      <w:r w:rsidRPr="00675642">
        <w:t>vent</w:t>
      </w:r>
      <w:r w:rsidR="00EE5875">
        <w:t xml:space="preserve">, </w:t>
      </w:r>
      <w:r w:rsidRPr="00675642">
        <w:t>neige</w:t>
      </w:r>
      <w:r w:rsidR="00EE5875">
        <w:t xml:space="preserve">, </w:t>
      </w:r>
      <w:r w:rsidRPr="00675642">
        <w:t>grésil et brume</w:t>
      </w:r>
      <w:r w:rsidR="00EE5875">
        <w:t xml:space="preserve">, </w:t>
      </w:r>
      <w:r w:rsidRPr="00675642">
        <w:t>mer houleuse</w:t>
      </w:r>
      <w:r w:rsidR="00EE5875">
        <w:t xml:space="preserve">, </w:t>
      </w:r>
      <w:r w:rsidRPr="00675642">
        <w:t>horriblement fat</w:t>
      </w:r>
      <w:r w:rsidRPr="00675642">
        <w:t>i</w:t>
      </w:r>
      <w:r w:rsidRPr="00675642">
        <w:t>gante</w:t>
      </w:r>
      <w:r w:rsidR="00EE5875">
        <w:t xml:space="preserve">. </w:t>
      </w:r>
      <w:r w:rsidRPr="00675642">
        <w:t>La journée et la nuit se passent à piquer vers la terre</w:t>
      </w:r>
      <w:r w:rsidR="00EE5875">
        <w:t xml:space="preserve">, </w:t>
      </w:r>
      <w:r w:rsidRPr="00675642">
        <w:t>puis à regagner le large</w:t>
      </w:r>
      <w:r w:rsidR="00EE5875">
        <w:t xml:space="preserve">. </w:t>
      </w:r>
      <w:r w:rsidRPr="00675642">
        <w:t>Jusqu</w:t>
      </w:r>
      <w:r w:rsidR="00EE5875">
        <w:t>’</w:t>
      </w:r>
      <w:r w:rsidRPr="00675642">
        <w:t>à quand cela va-t-il durer</w:t>
      </w:r>
      <w:r w:rsidR="00EE5875">
        <w:t> ?</w:t>
      </w:r>
    </w:p>
    <w:p w14:paraId="2CB5205F" w14:textId="4384AB8E" w:rsidR="00EE5875" w:rsidRDefault="00457E89" w:rsidP="00457E89">
      <w:r w:rsidRPr="00675642">
        <w:lastRenderedPageBreak/>
        <w:t xml:space="preserve">Le </w:t>
      </w:r>
      <w:r w:rsidR="00EE5875" w:rsidRPr="00675642">
        <w:t>6</w:t>
      </w:r>
      <w:r w:rsidR="00EE5875">
        <w:t> </w:t>
      </w:r>
      <w:r w:rsidR="00EE5875" w:rsidRPr="00675642">
        <w:t>février</w:t>
      </w:r>
      <w:r w:rsidR="00EE5875">
        <w:t xml:space="preserve">, </w:t>
      </w:r>
      <w:r w:rsidRPr="00675642">
        <w:t>toujours la même chose</w:t>
      </w:r>
      <w:r w:rsidR="00EE5875">
        <w:t xml:space="preserve">. </w:t>
      </w:r>
      <w:r w:rsidRPr="00675642">
        <w:t xml:space="preserve">À </w:t>
      </w:r>
      <w:r w:rsidR="00EE5875" w:rsidRPr="00675642">
        <w:t>7</w:t>
      </w:r>
      <w:r w:rsidR="00EE5875">
        <w:t> </w:t>
      </w:r>
      <w:r w:rsidR="00EE5875" w:rsidRPr="00675642">
        <w:t>heure</w:t>
      </w:r>
      <w:r w:rsidRPr="00675642">
        <w:t>s du matin dans une éclaircie trop fugace</w:t>
      </w:r>
      <w:r w:rsidR="00EE5875">
        <w:t xml:space="preserve">, </w:t>
      </w:r>
      <w:r w:rsidRPr="00675642">
        <w:t>beaucoup d</w:t>
      </w:r>
      <w:r w:rsidR="00EE5875">
        <w:t>’</w:t>
      </w:r>
      <w:r w:rsidRPr="00675642">
        <w:t>icebergs par l</w:t>
      </w:r>
      <w:r w:rsidR="00EE5875">
        <w:t>’</w:t>
      </w:r>
      <w:r w:rsidRPr="00675642">
        <w:t>avant</w:t>
      </w:r>
      <w:r w:rsidR="00EE5875">
        <w:t xml:space="preserve">. </w:t>
      </w:r>
      <w:r w:rsidRPr="00675642">
        <w:t>On vire de bord et la tempête du sud-est reprend de plus belle</w:t>
      </w:r>
      <w:r w:rsidR="00EE5875">
        <w:t xml:space="preserve">. </w:t>
      </w:r>
      <w:r w:rsidRPr="00675642">
        <w:t>Jamais le vent n</w:t>
      </w:r>
      <w:r w:rsidR="00EE5875">
        <w:t>’</w:t>
      </w:r>
      <w:r w:rsidRPr="00675642">
        <w:t>a soufflé aussi fort</w:t>
      </w:r>
      <w:r w:rsidR="00EE5875">
        <w:t xml:space="preserve">. </w:t>
      </w:r>
      <w:r w:rsidRPr="00675642">
        <w:t>La nuit qui suit est pénible au-delà de toute expression</w:t>
      </w:r>
      <w:r w:rsidR="00EE5875">
        <w:t>.</w:t>
      </w:r>
    </w:p>
    <w:p w14:paraId="280C1A69" w14:textId="13D6D157" w:rsidR="00EE5875" w:rsidRDefault="00457E89" w:rsidP="00457E89">
      <w:r w:rsidRPr="00675642">
        <w:t xml:space="preserve">Le </w:t>
      </w:r>
      <w:r w:rsidR="00EE5875" w:rsidRPr="00675642">
        <w:t>7</w:t>
      </w:r>
      <w:r w:rsidR="00EE5875">
        <w:t> </w:t>
      </w:r>
      <w:r w:rsidR="00EE5875" w:rsidRPr="00675642">
        <w:t>février</w:t>
      </w:r>
      <w:r w:rsidR="00EE5875">
        <w:t xml:space="preserve">, </w:t>
      </w:r>
      <w:r w:rsidRPr="00675642">
        <w:t>brume intense</w:t>
      </w:r>
      <w:r w:rsidR="00EE5875">
        <w:t xml:space="preserve">, </w:t>
      </w:r>
      <w:r w:rsidRPr="00675642">
        <w:t>le vent tombe</w:t>
      </w:r>
      <w:r w:rsidR="00EE5875">
        <w:t xml:space="preserve">, </w:t>
      </w:r>
      <w:r w:rsidRPr="00675642">
        <w:t xml:space="preserve">on est durement secoué par le </w:t>
      </w:r>
      <w:proofErr w:type="spellStart"/>
      <w:r w:rsidRPr="00675642">
        <w:t>ratingage</w:t>
      </w:r>
      <w:proofErr w:type="spellEnd"/>
      <w:r w:rsidRPr="00675642">
        <w:t xml:space="preserve"> et on ne peut faire aucune route</w:t>
      </w:r>
      <w:r w:rsidR="00EE5875">
        <w:t xml:space="preserve">. </w:t>
      </w:r>
      <w:r w:rsidRPr="00675642">
        <w:t xml:space="preserve">Depuis quatre jours </w:t>
      </w:r>
      <w:proofErr w:type="spellStart"/>
      <w:r w:rsidRPr="00675642">
        <w:t>Deene</w:t>
      </w:r>
      <w:proofErr w:type="spellEnd"/>
      <w:r w:rsidRPr="00675642">
        <w:t xml:space="preserve"> ne s</w:t>
      </w:r>
      <w:r w:rsidR="00EE5875">
        <w:t>’</w:t>
      </w:r>
      <w:r w:rsidRPr="00675642">
        <w:t>est pas déshabillé</w:t>
      </w:r>
      <w:r w:rsidR="00EE5875">
        <w:t xml:space="preserve">, </w:t>
      </w:r>
      <w:r w:rsidRPr="00675642">
        <w:t>il n</w:t>
      </w:r>
      <w:r w:rsidR="00EE5875">
        <w:t>’</w:t>
      </w:r>
      <w:r w:rsidRPr="00675642">
        <w:t>a même pas ret</w:t>
      </w:r>
      <w:r w:rsidRPr="00675642">
        <w:t>i</w:t>
      </w:r>
      <w:r w:rsidRPr="00675642">
        <w:t>ré ses bottes</w:t>
      </w:r>
      <w:r w:rsidR="00EE5875">
        <w:t xml:space="preserve">. </w:t>
      </w:r>
      <w:r w:rsidRPr="00675642">
        <w:t>La nuit est passable</w:t>
      </w:r>
      <w:r w:rsidR="00EE5875">
        <w:t xml:space="preserve">, </w:t>
      </w:r>
      <w:r w:rsidRPr="00675642">
        <w:t>mais toujours de la brume et des rafales de vent et de neige</w:t>
      </w:r>
      <w:r w:rsidR="00EE5875">
        <w:t>.</w:t>
      </w:r>
    </w:p>
    <w:p w14:paraId="74F8932C" w14:textId="577864F4" w:rsidR="00EE5875" w:rsidRDefault="00457E89" w:rsidP="00457E89">
      <w:r w:rsidRPr="00675642">
        <w:t xml:space="preserve">Le </w:t>
      </w:r>
      <w:r w:rsidR="00EE5875" w:rsidRPr="00675642">
        <w:t>8</w:t>
      </w:r>
      <w:r w:rsidR="00EE5875">
        <w:t> </w:t>
      </w:r>
      <w:r w:rsidR="00EE5875" w:rsidRPr="00675642">
        <w:t>février</w:t>
      </w:r>
      <w:r w:rsidR="00EE5875">
        <w:t xml:space="preserve">, </w:t>
      </w:r>
      <w:r w:rsidRPr="00675642">
        <w:t>le temps claircit vers les trois heures du soir</w:t>
      </w:r>
      <w:r w:rsidR="00EE5875">
        <w:t xml:space="preserve"> ; </w:t>
      </w:r>
      <w:r w:rsidRPr="00675642">
        <w:t>le vent tombe peu à peu</w:t>
      </w:r>
      <w:r w:rsidR="00EE5875">
        <w:t xml:space="preserve"> ; </w:t>
      </w:r>
      <w:r w:rsidRPr="00675642">
        <w:t>la terre est bien visible</w:t>
      </w:r>
      <w:r w:rsidR="00EE5875">
        <w:t xml:space="preserve">. </w:t>
      </w:r>
      <w:r w:rsidRPr="00675642">
        <w:t>C</w:t>
      </w:r>
      <w:r w:rsidR="00EE5875">
        <w:t>’</w:t>
      </w:r>
      <w:r w:rsidRPr="00675642">
        <w:t>est bien l</w:t>
      </w:r>
      <w:r w:rsidR="00EE5875">
        <w:t>’</w:t>
      </w:r>
      <w:r w:rsidRPr="00675642">
        <w:t xml:space="preserve">île </w:t>
      </w:r>
      <w:proofErr w:type="spellStart"/>
      <w:r w:rsidRPr="00675642">
        <w:t>Struge</w:t>
      </w:r>
      <w:proofErr w:type="spellEnd"/>
      <w:r w:rsidR="00EE5875">
        <w:t xml:space="preserve">. </w:t>
      </w:r>
      <w:r w:rsidRPr="00675642">
        <w:t>On relève le pic Brown</w:t>
      </w:r>
      <w:r w:rsidR="00EE5875">
        <w:t xml:space="preserve">, </w:t>
      </w:r>
      <w:r w:rsidRPr="00675642">
        <w:t>puis la falaise du promontoire</w:t>
      </w:r>
      <w:r w:rsidR="00EE5875">
        <w:t xml:space="preserve">. </w:t>
      </w:r>
      <w:r w:rsidRPr="00675642">
        <w:t>Il faut essayer d</w:t>
      </w:r>
      <w:r w:rsidR="00EE5875">
        <w:t>’</w:t>
      </w:r>
      <w:r w:rsidRPr="00675642">
        <w:t>arriver à l</w:t>
      </w:r>
      <w:r w:rsidR="00EE5875">
        <w:t>’</w:t>
      </w:r>
      <w:r w:rsidRPr="00675642">
        <w:t>île avant la nuit</w:t>
      </w:r>
      <w:r w:rsidR="00EE5875">
        <w:t xml:space="preserve">, </w:t>
      </w:r>
      <w:r w:rsidRPr="00675642">
        <w:t>en profitant de la de</w:t>
      </w:r>
      <w:r w:rsidRPr="00675642">
        <w:t>r</w:t>
      </w:r>
      <w:r w:rsidRPr="00675642">
        <w:t>nière clarté</w:t>
      </w:r>
      <w:r w:rsidR="00EE5875">
        <w:t xml:space="preserve">. </w:t>
      </w:r>
      <w:r w:rsidRPr="00675642">
        <w:t xml:space="preserve">Le </w:t>
      </w:r>
      <w:r w:rsidRPr="00675642">
        <w:rPr>
          <w:i/>
          <w:iCs/>
        </w:rPr>
        <w:t>Green-Star</w:t>
      </w:r>
      <w:r w:rsidRPr="00675642">
        <w:t xml:space="preserve"> s</w:t>
      </w:r>
      <w:r w:rsidR="00EE5875">
        <w:t>’</w:t>
      </w:r>
      <w:r w:rsidRPr="00675642">
        <w:t>avance d</w:t>
      </w:r>
      <w:r w:rsidR="00EE5875">
        <w:t>’</w:t>
      </w:r>
      <w:r w:rsidRPr="00675642">
        <w:t>iceberg en iceberg</w:t>
      </w:r>
      <w:r w:rsidR="00EE5875">
        <w:t xml:space="preserve">. </w:t>
      </w:r>
      <w:r w:rsidRPr="00675642">
        <w:t>La tempête a heureusement dispersé le pack-</w:t>
      </w:r>
      <w:proofErr w:type="spellStart"/>
      <w:r w:rsidRPr="00675642">
        <w:t>ice</w:t>
      </w:r>
      <w:proofErr w:type="spellEnd"/>
      <w:r w:rsidR="00EE5875">
        <w:t xml:space="preserve">. </w:t>
      </w:r>
      <w:r w:rsidRPr="00675642">
        <w:t>Le peu de vent qui persiste est debout et retarde la marche déjà si lente à cause de la machine fatiguée</w:t>
      </w:r>
      <w:r w:rsidR="00EE5875">
        <w:t>.</w:t>
      </w:r>
    </w:p>
    <w:p w14:paraId="5E80D3B5" w14:textId="77777777" w:rsidR="00EE5875" w:rsidRDefault="00457E89" w:rsidP="00457E89">
      <w:r w:rsidRPr="00675642">
        <w:t>La nuit vient rapidement</w:t>
      </w:r>
      <w:r w:rsidR="00EE5875">
        <w:t xml:space="preserve">, </w:t>
      </w:r>
      <w:r w:rsidRPr="00675642">
        <w:t>la nuit noire</w:t>
      </w:r>
      <w:r w:rsidR="00EE5875">
        <w:t xml:space="preserve">. </w:t>
      </w:r>
      <w:r w:rsidRPr="00675642">
        <w:t>On entend le clap</w:t>
      </w:r>
      <w:r w:rsidRPr="00675642">
        <w:t>o</w:t>
      </w:r>
      <w:r w:rsidRPr="00675642">
        <w:t>tis des vagues sur les récifs</w:t>
      </w:r>
      <w:r w:rsidR="00EE5875">
        <w:t xml:space="preserve">, </w:t>
      </w:r>
      <w:r w:rsidRPr="00675642">
        <w:t>par-devant</w:t>
      </w:r>
      <w:r w:rsidR="00EE5875">
        <w:t xml:space="preserve">, </w:t>
      </w:r>
      <w:r w:rsidRPr="00675642">
        <w:t>par-derrière</w:t>
      </w:r>
      <w:r w:rsidR="00EE5875">
        <w:t xml:space="preserve">, </w:t>
      </w:r>
      <w:r w:rsidRPr="00675642">
        <w:t>de tous les côtés</w:t>
      </w:r>
      <w:r w:rsidR="00EE5875">
        <w:t xml:space="preserve">. </w:t>
      </w:r>
      <w:r w:rsidRPr="00675642">
        <w:t>Faut-il stopper</w:t>
      </w:r>
      <w:r w:rsidR="00EE5875">
        <w:t xml:space="preserve">, </w:t>
      </w:r>
      <w:r w:rsidRPr="00675642">
        <w:t>avancer</w:t>
      </w:r>
      <w:r w:rsidR="00EE5875">
        <w:t xml:space="preserve">, </w:t>
      </w:r>
      <w:r w:rsidRPr="00675642">
        <w:t>reculer</w:t>
      </w:r>
      <w:r w:rsidR="00EE5875">
        <w:t> ?</w:t>
      </w:r>
    </w:p>
    <w:p w14:paraId="2374B9ED" w14:textId="77777777" w:rsidR="00EE5875" w:rsidRDefault="00457E89" w:rsidP="00457E89">
      <w:r w:rsidRPr="00675642">
        <w:t>Tout à coup le pic Brown dresse sa silhouette sur un ciel lumineux</w:t>
      </w:r>
      <w:r w:rsidR="00EE5875">
        <w:t xml:space="preserve"> ; </w:t>
      </w:r>
      <w:r w:rsidRPr="00675642">
        <w:t>une grande lueur pâle</w:t>
      </w:r>
      <w:r w:rsidR="00EE5875">
        <w:t xml:space="preserve">, </w:t>
      </w:r>
      <w:r w:rsidRPr="00675642">
        <w:t>mais vive</w:t>
      </w:r>
      <w:r w:rsidR="00EE5875">
        <w:t xml:space="preserve">, </w:t>
      </w:r>
      <w:r w:rsidRPr="00675642">
        <w:t>semble s</w:t>
      </w:r>
      <w:r w:rsidR="00EE5875">
        <w:t>’</w:t>
      </w:r>
      <w:r w:rsidRPr="00675642">
        <w:t>en dét</w:t>
      </w:r>
      <w:r w:rsidRPr="00675642">
        <w:t>a</w:t>
      </w:r>
      <w:r w:rsidRPr="00675642">
        <w:t>cher</w:t>
      </w:r>
      <w:r w:rsidR="00EE5875">
        <w:t xml:space="preserve"> ; </w:t>
      </w:r>
      <w:r w:rsidRPr="00675642">
        <w:t>le disque magnifiquement clair de la lune apparaît</w:t>
      </w:r>
      <w:r w:rsidR="00EE5875">
        <w:t xml:space="preserve">, </w:t>
      </w:r>
      <w:r w:rsidRPr="00675642">
        <w:t>tran</w:t>
      </w:r>
      <w:r w:rsidRPr="00675642">
        <w:t>s</w:t>
      </w:r>
      <w:r w:rsidRPr="00675642">
        <w:t>formant ce menhir gigantesque en un phare féerique</w:t>
      </w:r>
      <w:r w:rsidR="00EE5875">
        <w:t xml:space="preserve">. </w:t>
      </w:r>
      <w:r w:rsidRPr="00675642">
        <w:t>Tout s</w:t>
      </w:r>
      <w:r w:rsidR="00EE5875">
        <w:t>’</w:t>
      </w:r>
      <w:r w:rsidRPr="00675642">
        <w:t>éclaire autour du navire</w:t>
      </w:r>
      <w:r w:rsidR="00EE5875">
        <w:t xml:space="preserve">. </w:t>
      </w:r>
      <w:r w:rsidRPr="00675642">
        <w:t>La mer</w:t>
      </w:r>
      <w:r w:rsidR="00EE5875">
        <w:t xml:space="preserve">, </w:t>
      </w:r>
      <w:r w:rsidRPr="00675642">
        <w:t>la neige</w:t>
      </w:r>
      <w:r w:rsidR="00EE5875">
        <w:t xml:space="preserve">, </w:t>
      </w:r>
      <w:r w:rsidRPr="00675642">
        <w:t>les glaciers scinti</w:t>
      </w:r>
      <w:r w:rsidRPr="00675642">
        <w:t>l</w:t>
      </w:r>
      <w:r w:rsidRPr="00675642">
        <w:t>lent doucement comme de la matière précieuse</w:t>
      </w:r>
      <w:r w:rsidR="00EE5875">
        <w:t>.</w:t>
      </w:r>
    </w:p>
    <w:p w14:paraId="32EA9CF3" w14:textId="77777777" w:rsidR="00EE5875" w:rsidRDefault="00457E89" w:rsidP="00457E89">
      <w:r w:rsidRPr="00675642">
        <w:t>On entre lentement dans la baie où s</w:t>
      </w:r>
      <w:r w:rsidR="00EE5875">
        <w:t>’</w:t>
      </w:r>
      <w:r w:rsidRPr="00675642">
        <w:t>ouvre le petit port</w:t>
      </w:r>
      <w:r w:rsidR="00EE5875">
        <w:t xml:space="preserve">. </w:t>
      </w:r>
      <w:r w:rsidRPr="00675642">
        <w:t>Une demi-heure après on est amarré</w:t>
      </w:r>
      <w:r w:rsidR="00EE5875">
        <w:t xml:space="preserve">. </w:t>
      </w:r>
      <w:r w:rsidRPr="00675642">
        <w:t>L</w:t>
      </w:r>
      <w:r w:rsidR="00EE5875">
        <w:t>’</w:t>
      </w:r>
      <w:r w:rsidRPr="00675642">
        <w:t xml:space="preserve">anse paraît toute </w:t>
      </w:r>
      <w:r w:rsidRPr="00675642">
        <w:lastRenderedPageBreak/>
        <w:t>d</w:t>
      </w:r>
      <w:r w:rsidRPr="00675642">
        <w:t>é</w:t>
      </w:r>
      <w:r w:rsidRPr="00675642">
        <w:t>formée par le clair de lune qui en garnit le fond de glaces alte</w:t>
      </w:r>
      <w:r w:rsidRPr="00675642">
        <w:t>r</w:t>
      </w:r>
      <w:r w:rsidRPr="00675642">
        <w:t>nativement mates et brillantes</w:t>
      </w:r>
      <w:r w:rsidR="00EE5875">
        <w:t>.</w:t>
      </w:r>
    </w:p>
    <w:p w14:paraId="5BCC2A78" w14:textId="77777777" w:rsidR="00EE5875" w:rsidRDefault="00457E89" w:rsidP="00457E89">
      <w:r w:rsidRPr="00675642">
        <w:t>Faut-il attendre le lever du jour dans ce calme inouï qui surprend et auquel plus personne n</w:t>
      </w:r>
      <w:r w:rsidR="00EE5875">
        <w:t>’</w:t>
      </w:r>
      <w:r w:rsidRPr="00675642">
        <w:t>est habitué</w:t>
      </w:r>
      <w:r w:rsidR="00EE5875">
        <w:t xml:space="preserve"> ? </w:t>
      </w:r>
      <w:r w:rsidRPr="00675642">
        <w:t>Non</w:t>
      </w:r>
      <w:r w:rsidR="00EE5875">
        <w:t xml:space="preserve">, </w:t>
      </w:r>
      <w:r w:rsidRPr="00675642">
        <w:t>malgré le repos dont chacun a besoin</w:t>
      </w:r>
      <w:r w:rsidR="00EE5875">
        <w:t xml:space="preserve">, </w:t>
      </w:r>
      <w:proofErr w:type="spellStart"/>
      <w:r w:rsidRPr="00675642">
        <w:t>Deene</w:t>
      </w:r>
      <w:proofErr w:type="spellEnd"/>
      <w:r w:rsidRPr="00675642">
        <w:t xml:space="preserve"> fait armer la baleinière et se dirige à force de rames vers le rivage</w:t>
      </w:r>
      <w:r w:rsidR="00EE5875">
        <w:t xml:space="preserve">. </w:t>
      </w:r>
      <w:r w:rsidRPr="00675642">
        <w:t>L</w:t>
      </w:r>
      <w:r w:rsidR="00EE5875">
        <w:t>’</w:t>
      </w:r>
      <w:r w:rsidRPr="00675642">
        <w:t>officier de quart fait joyeusement retentir la sirène du bateau et les hommes restés à bord se groupent tous sur le pont pour pousser dans les inte</w:t>
      </w:r>
      <w:r w:rsidRPr="00675642">
        <w:t>r</w:t>
      </w:r>
      <w:r w:rsidRPr="00675642">
        <w:t>valles</w:t>
      </w:r>
      <w:r w:rsidR="00EE5875">
        <w:t xml:space="preserve">, </w:t>
      </w:r>
      <w:r w:rsidRPr="00675642">
        <w:t>en chœur</w:t>
      </w:r>
      <w:r w:rsidR="00EE5875">
        <w:t xml:space="preserve">, </w:t>
      </w:r>
      <w:r w:rsidRPr="00675642">
        <w:t>un grand cri</w:t>
      </w:r>
      <w:r w:rsidR="00EE5875">
        <w:t> :</w:t>
      </w:r>
    </w:p>
    <w:p w14:paraId="31D29A3B" w14:textId="77777777" w:rsidR="00EE5875" w:rsidRDefault="00EE5875" w:rsidP="00457E89">
      <w:r>
        <w:t>— </w:t>
      </w:r>
      <w:r w:rsidR="00457E89" w:rsidRPr="00675642">
        <w:t>Ohé</w:t>
      </w:r>
      <w:r>
        <w:t xml:space="preserve"> ! </w:t>
      </w:r>
      <w:r w:rsidR="00457E89" w:rsidRPr="00675642">
        <w:t>L</w:t>
      </w:r>
      <w:r>
        <w:t>’</w:t>
      </w:r>
      <w:r w:rsidR="00457E89" w:rsidRPr="00675642">
        <w:t>Œil-Volant</w:t>
      </w:r>
      <w:r>
        <w:t xml:space="preserve"> ! </w:t>
      </w:r>
      <w:r w:rsidR="00457E89" w:rsidRPr="00675642">
        <w:t>nous voilà</w:t>
      </w:r>
      <w:r>
        <w:t xml:space="preserve"> ! </w:t>
      </w:r>
      <w:r w:rsidR="00457E89" w:rsidRPr="00675642">
        <w:t>nous voilà</w:t>
      </w:r>
      <w:r>
        <w:t> !</w:t>
      </w:r>
    </w:p>
    <w:p w14:paraId="2B373B80" w14:textId="77777777" w:rsidR="00EE5875" w:rsidRDefault="00457E89" w:rsidP="00457E89">
      <w:r w:rsidRPr="00675642">
        <w:t>Qui s</w:t>
      </w:r>
      <w:r w:rsidR="00EE5875">
        <w:t>’</w:t>
      </w:r>
      <w:r w:rsidRPr="00675642">
        <w:t>est muni d</w:t>
      </w:r>
      <w:r w:rsidR="00EE5875">
        <w:t>’</w:t>
      </w:r>
      <w:r w:rsidRPr="00675642">
        <w:t>une cloche et qui d</w:t>
      </w:r>
      <w:r w:rsidR="00EE5875">
        <w:t>’</w:t>
      </w:r>
      <w:r w:rsidRPr="00675642">
        <w:t>un porte-voix</w:t>
      </w:r>
      <w:r w:rsidR="00EE5875">
        <w:t xml:space="preserve">, </w:t>
      </w:r>
      <w:r w:rsidRPr="00675642">
        <w:t>d</w:t>
      </w:r>
      <w:r w:rsidR="00EE5875">
        <w:t>’</w:t>
      </w:r>
      <w:r w:rsidRPr="00675642">
        <w:t>un cornet de brume</w:t>
      </w:r>
      <w:r w:rsidR="00EE5875">
        <w:t>.</w:t>
      </w:r>
    </w:p>
    <w:p w14:paraId="6C21CC98" w14:textId="77777777" w:rsidR="00EE5875" w:rsidRDefault="00457E89" w:rsidP="00457E89">
      <w:r w:rsidRPr="00675642">
        <w:t>Il fait beau et froid</w:t>
      </w:r>
      <w:r w:rsidR="00EE5875">
        <w:t>.</w:t>
      </w:r>
    </w:p>
    <w:p w14:paraId="4FA6FEC0" w14:textId="77777777" w:rsidR="00EE5875" w:rsidRDefault="00457E89" w:rsidP="00457E89">
      <w:pPr>
        <w:spacing w:before="1440"/>
      </w:pPr>
      <w:r w:rsidRPr="00675642">
        <w:t>L</w:t>
      </w:r>
      <w:r w:rsidR="00EE5875">
        <w:t>’</w:t>
      </w:r>
      <w:r w:rsidRPr="00675642">
        <w:t>aube tarde à venir</w:t>
      </w:r>
      <w:r w:rsidR="00EE5875">
        <w:t xml:space="preserve">. </w:t>
      </w:r>
      <w:r w:rsidRPr="00675642">
        <w:t>Dans le nord-est deux petits nuages arrondis présentent chacun à leur extrémité une ébauche d</w:t>
      </w:r>
      <w:r w:rsidR="00EE5875">
        <w:t>’</w:t>
      </w:r>
      <w:r w:rsidRPr="00675642">
        <w:t>arc-en-ciel formant une double arche de pont en amorce sur une c</w:t>
      </w:r>
      <w:r w:rsidRPr="00675642">
        <w:t>a</w:t>
      </w:r>
      <w:r w:rsidRPr="00675642">
        <w:t>taracte fumante de brouillards verts</w:t>
      </w:r>
      <w:r w:rsidR="00EE5875">
        <w:t xml:space="preserve">, </w:t>
      </w:r>
      <w:r w:rsidRPr="00675642">
        <w:t>violets</w:t>
      </w:r>
      <w:r w:rsidR="00EE5875">
        <w:t xml:space="preserve">, </w:t>
      </w:r>
      <w:r w:rsidRPr="00675642">
        <w:t>orangés</w:t>
      </w:r>
      <w:r w:rsidR="00EE5875">
        <w:t xml:space="preserve">. </w:t>
      </w:r>
      <w:r w:rsidRPr="00675642">
        <w:t>La calotte du ciel est absolument noire et une splendide bande azurée r</w:t>
      </w:r>
      <w:r w:rsidRPr="00675642">
        <w:t>e</w:t>
      </w:r>
      <w:r w:rsidRPr="00675642">
        <w:t>joint l</w:t>
      </w:r>
      <w:r w:rsidR="00EE5875">
        <w:t>’</w:t>
      </w:r>
      <w:r w:rsidRPr="00675642">
        <w:t>est à l</w:t>
      </w:r>
      <w:r w:rsidR="00EE5875">
        <w:t>’</w:t>
      </w:r>
      <w:r w:rsidRPr="00675642">
        <w:t>ouest</w:t>
      </w:r>
      <w:r w:rsidR="00EE5875">
        <w:t xml:space="preserve">. </w:t>
      </w:r>
      <w:r w:rsidRPr="00675642">
        <w:t>Dans le sud se dresse un éventail gigante</w:t>
      </w:r>
      <w:r w:rsidRPr="00675642">
        <w:t>s</w:t>
      </w:r>
      <w:r w:rsidRPr="00675642">
        <w:t>que</w:t>
      </w:r>
      <w:r w:rsidR="00EE5875">
        <w:t xml:space="preserve">, </w:t>
      </w:r>
      <w:r w:rsidRPr="00675642">
        <w:t>un pied de vent rouge et rose s</w:t>
      </w:r>
      <w:r w:rsidR="00EE5875">
        <w:t>’</w:t>
      </w:r>
      <w:r w:rsidRPr="00675642">
        <w:t>éparpillant en cirro-stratus ocre-rouge et bleu sombre</w:t>
      </w:r>
      <w:r w:rsidR="00EE5875">
        <w:t xml:space="preserve">. </w:t>
      </w:r>
      <w:r w:rsidRPr="00675642">
        <w:t>Le large est un immense cercle d</w:t>
      </w:r>
      <w:r w:rsidR="00EE5875">
        <w:t>’</w:t>
      </w:r>
      <w:r w:rsidRPr="00675642">
        <w:t>eau libre où flottent les icebergs comme des tampons d</w:t>
      </w:r>
      <w:r w:rsidR="00EE5875">
        <w:t>’</w:t>
      </w:r>
      <w:r w:rsidRPr="00675642">
        <w:t>ouate col</w:t>
      </w:r>
      <w:r w:rsidRPr="00675642">
        <w:t>o</w:t>
      </w:r>
      <w:r w:rsidRPr="00675642">
        <w:t>rée</w:t>
      </w:r>
      <w:r w:rsidR="00EE5875">
        <w:t>.</w:t>
      </w:r>
    </w:p>
    <w:p w14:paraId="7E76ACE4" w14:textId="77777777" w:rsidR="00EE5875" w:rsidRDefault="00457E89" w:rsidP="00457E89">
      <w:r w:rsidRPr="00675642">
        <w:t>La sirène hurle</w:t>
      </w:r>
      <w:r w:rsidR="00EE5875">
        <w:t xml:space="preserve">, </w:t>
      </w:r>
      <w:r w:rsidRPr="00675642">
        <w:t>appelle</w:t>
      </w:r>
      <w:r w:rsidR="00EE5875">
        <w:t xml:space="preserve">, </w:t>
      </w:r>
      <w:r w:rsidRPr="00675642">
        <w:t>les hommes du bateau crient</w:t>
      </w:r>
      <w:r w:rsidR="00EE5875">
        <w:t xml:space="preserve">. </w:t>
      </w:r>
      <w:proofErr w:type="spellStart"/>
      <w:r w:rsidRPr="00675642">
        <w:t>Deene</w:t>
      </w:r>
      <w:proofErr w:type="spellEnd"/>
      <w:r w:rsidRPr="00675642">
        <w:t xml:space="preserve"> et son équipe sont sur l</w:t>
      </w:r>
      <w:r w:rsidR="00EE5875">
        <w:t>’</w:t>
      </w:r>
      <w:r w:rsidRPr="00675642">
        <w:t>emplacement de la maison de la falaise et fouillent parmi les poutres calcinées</w:t>
      </w:r>
      <w:r w:rsidR="00EE5875">
        <w:t xml:space="preserve">. </w:t>
      </w:r>
      <w:r w:rsidRPr="00675642">
        <w:t>Ils ne trouvent rien et aucun d</w:t>
      </w:r>
      <w:r w:rsidR="00EE5875">
        <w:t>’</w:t>
      </w:r>
      <w:r w:rsidRPr="00675642">
        <w:t>eux n</w:t>
      </w:r>
      <w:r w:rsidR="00EE5875">
        <w:t>’</w:t>
      </w:r>
      <w:r w:rsidRPr="00675642">
        <w:t>ose élever la voix</w:t>
      </w:r>
      <w:r w:rsidR="00EE5875">
        <w:t>.</w:t>
      </w:r>
    </w:p>
    <w:p w14:paraId="38D28309" w14:textId="77777777" w:rsidR="00EE5875" w:rsidRDefault="00457E89" w:rsidP="00457E89">
      <w:r w:rsidRPr="00675642">
        <w:lastRenderedPageBreak/>
        <w:t>Dan Yack se réveille comme d</w:t>
      </w:r>
      <w:r w:rsidR="00EE5875">
        <w:t>’</w:t>
      </w:r>
      <w:r w:rsidRPr="00675642">
        <w:t>habitude</w:t>
      </w:r>
      <w:r w:rsidR="00EE5875">
        <w:t xml:space="preserve">. </w:t>
      </w:r>
      <w:r w:rsidRPr="00675642">
        <w:t>Il entend la sirène du bateau et les cris des marins à bord parviennent jusqu</w:t>
      </w:r>
      <w:r w:rsidR="00EE5875">
        <w:t>’</w:t>
      </w:r>
      <w:r w:rsidRPr="00675642">
        <w:t>à lui</w:t>
      </w:r>
      <w:r w:rsidR="00EE5875">
        <w:t xml:space="preserve">. </w:t>
      </w:r>
      <w:r w:rsidRPr="00675642">
        <w:t>Il n</w:t>
      </w:r>
      <w:r w:rsidR="00EE5875">
        <w:t>’</w:t>
      </w:r>
      <w:r w:rsidRPr="00675642">
        <w:t>est pas surpris</w:t>
      </w:r>
      <w:r w:rsidR="00EE5875">
        <w:t xml:space="preserve">. </w:t>
      </w:r>
      <w:r w:rsidRPr="00675642">
        <w:t>Il ne manifeste aucune joie et ne se hâte pas de sortir de la tente</w:t>
      </w:r>
      <w:r w:rsidR="00EE5875">
        <w:t xml:space="preserve">. </w:t>
      </w:r>
      <w:r w:rsidRPr="00675642">
        <w:t>Au contraire</w:t>
      </w:r>
      <w:r w:rsidR="00EE5875">
        <w:t xml:space="preserve">, </w:t>
      </w:r>
      <w:r w:rsidRPr="00675642">
        <w:t>il s</w:t>
      </w:r>
      <w:r w:rsidR="00EE5875">
        <w:t>’</w:t>
      </w:r>
      <w:r w:rsidRPr="00675642">
        <w:t>attarde à sa toilette et le soin plus particulier qu</w:t>
      </w:r>
      <w:r w:rsidR="00EE5875">
        <w:t>’</w:t>
      </w:r>
      <w:r w:rsidRPr="00675642">
        <w:t>il prend en ce moment de sa personne témoigne seul de son anxiété</w:t>
      </w:r>
      <w:r w:rsidR="00EE5875">
        <w:t xml:space="preserve">. </w:t>
      </w:r>
      <w:r w:rsidRPr="00675642">
        <w:t>Au fond</w:t>
      </w:r>
      <w:r w:rsidR="00EE5875">
        <w:t xml:space="preserve">, </w:t>
      </w:r>
      <w:r w:rsidRPr="00675642">
        <w:t>il est troublé</w:t>
      </w:r>
      <w:r w:rsidR="00EE5875">
        <w:t xml:space="preserve">. </w:t>
      </w:r>
      <w:r w:rsidRPr="00675642">
        <w:t>Tout en époussetant son smoking</w:t>
      </w:r>
      <w:r w:rsidR="00EE5875">
        <w:t xml:space="preserve">, </w:t>
      </w:r>
      <w:r w:rsidRPr="00675642">
        <w:t>il se demande</w:t>
      </w:r>
      <w:r w:rsidR="00EE5875">
        <w:t> : « </w:t>
      </w:r>
      <w:r w:rsidRPr="00675642">
        <w:t>Qu</w:t>
      </w:r>
      <w:r w:rsidR="00EE5875">
        <w:t>’</w:t>
      </w:r>
      <w:r w:rsidRPr="00675642">
        <w:t>est-ce que je vais bien pouvoir leur dire</w:t>
      </w:r>
      <w:r w:rsidR="00EE5875">
        <w:t> ?</w:t>
      </w:r>
    </w:p>
    <w:p w14:paraId="4D50226D" w14:textId="77777777" w:rsidR="00EE5875" w:rsidRDefault="00EE5875" w:rsidP="00457E89">
      <w:r>
        <w:t>« </w:t>
      </w:r>
      <w:r w:rsidR="00457E89" w:rsidRPr="00675642">
        <w:t>Parler</w:t>
      </w:r>
      <w:r>
        <w:t xml:space="preserve">, </w:t>
      </w:r>
      <w:r w:rsidR="00457E89" w:rsidRPr="00675642">
        <w:t>quelle gêne et à quoi bon</w:t>
      </w:r>
      <w:r>
        <w:t xml:space="preserve"> ? </w:t>
      </w:r>
      <w:r w:rsidR="00457E89" w:rsidRPr="00675642">
        <w:t>Pour dire quoi</w:t>
      </w:r>
      <w:r>
        <w:t> ?</w:t>
      </w:r>
    </w:p>
    <w:p w14:paraId="0329B136" w14:textId="77777777" w:rsidR="00EE5875" w:rsidRDefault="00EE5875" w:rsidP="00457E89">
      <w:r>
        <w:t>« </w:t>
      </w:r>
      <w:r w:rsidR="00457E89" w:rsidRPr="00675642">
        <w:t>Il faudra leur donner des explications</w:t>
      </w:r>
      <w:r>
        <w:t xml:space="preserve"> ; </w:t>
      </w:r>
      <w:r w:rsidR="00457E89" w:rsidRPr="00675642">
        <w:t>quelles explic</w:t>
      </w:r>
      <w:r w:rsidR="00457E89" w:rsidRPr="00675642">
        <w:t>a</w:t>
      </w:r>
      <w:r w:rsidR="00457E89" w:rsidRPr="00675642">
        <w:t>tions</w:t>
      </w:r>
      <w:r>
        <w:t> ?</w:t>
      </w:r>
    </w:p>
    <w:p w14:paraId="59152ECF" w14:textId="77777777" w:rsidR="00EE5875" w:rsidRDefault="00EE5875" w:rsidP="00457E89">
      <w:r>
        <w:t>« — </w:t>
      </w:r>
      <w:r w:rsidR="00457E89" w:rsidRPr="00675642">
        <w:t>Merci</w:t>
      </w:r>
      <w:r>
        <w:t xml:space="preserve">, </w:t>
      </w:r>
      <w:r w:rsidR="00457E89" w:rsidRPr="00675642">
        <w:t>je me porte bien</w:t>
      </w:r>
      <w:r>
        <w:t xml:space="preserve">. </w:t>
      </w:r>
      <w:r w:rsidR="00457E89" w:rsidRPr="00675642">
        <w:t>Je vous assure</w:t>
      </w:r>
      <w:r>
        <w:t xml:space="preserve">, </w:t>
      </w:r>
      <w:r w:rsidR="00457E89" w:rsidRPr="00675642">
        <w:t>messieurs</w:t>
      </w:r>
      <w:r>
        <w:t xml:space="preserve">, </w:t>
      </w:r>
      <w:r w:rsidR="00457E89" w:rsidRPr="00675642">
        <w:t>qu</w:t>
      </w:r>
      <w:r>
        <w:t>’</w:t>
      </w:r>
      <w:r w:rsidR="00457E89" w:rsidRPr="00675642">
        <w:t>il ne m</w:t>
      </w:r>
      <w:r>
        <w:t>’</w:t>
      </w:r>
      <w:r w:rsidR="00457E89" w:rsidRPr="00675642">
        <w:t>est rien arrivé</w:t>
      </w:r>
      <w:r>
        <w:t xml:space="preserve">, </w:t>
      </w:r>
      <w:r w:rsidR="00457E89" w:rsidRPr="00675642">
        <w:t>rien d</w:t>
      </w:r>
      <w:r>
        <w:t>’</w:t>
      </w:r>
      <w:r w:rsidR="00457E89" w:rsidRPr="00675642">
        <w:t>extraordinaire</w:t>
      </w:r>
      <w:r>
        <w:t>.</w:t>
      </w:r>
    </w:p>
    <w:p w14:paraId="631FB8C5" w14:textId="77777777" w:rsidR="00EE5875" w:rsidRDefault="00EE5875" w:rsidP="00457E89">
      <w:r>
        <w:t>« — </w:t>
      </w:r>
      <w:r w:rsidR="00457E89" w:rsidRPr="00675642">
        <w:t>Bonjour</w:t>
      </w:r>
      <w:r>
        <w:t xml:space="preserve">, </w:t>
      </w:r>
      <w:r w:rsidR="00457E89" w:rsidRPr="00675642">
        <w:t xml:space="preserve">monsieur </w:t>
      </w:r>
      <w:proofErr w:type="spellStart"/>
      <w:r w:rsidR="00457E89" w:rsidRPr="00675642">
        <w:t>Deene</w:t>
      </w:r>
      <w:proofErr w:type="spellEnd"/>
      <w:r>
        <w:t xml:space="preserve">. </w:t>
      </w:r>
      <w:r w:rsidR="00457E89" w:rsidRPr="00675642">
        <w:t>Bonjour</w:t>
      </w:r>
      <w:r>
        <w:t xml:space="preserve">, </w:t>
      </w:r>
      <w:r w:rsidR="00457E89" w:rsidRPr="00675642">
        <w:t>commandant</w:t>
      </w:r>
      <w:r>
        <w:t xml:space="preserve">. </w:t>
      </w:r>
      <w:r w:rsidR="00457E89" w:rsidRPr="00675642">
        <w:t>Avez-vous fait bon voyage</w:t>
      </w:r>
      <w:r>
        <w:t> ?</w:t>
      </w:r>
    </w:p>
    <w:p w14:paraId="4C6B4AA8" w14:textId="77777777" w:rsidR="00EE5875" w:rsidRDefault="00EE5875" w:rsidP="00457E89">
      <w:r>
        <w:t>« </w:t>
      </w:r>
      <w:r w:rsidR="00457E89" w:rsidRPr="00675642">
        <w:t>Et patati et patata</w:t>
      </w:r>
      <w:r>
        <w:t>.</w:t>
      </w:r>
    </w:p>
    <w:p w14:paraId="6A9EA0C7" w14:textId="53004531" w:rsidR="00457E89" w:rsidRPr="00675642" w:rsidRDefault="00EE5875" w:rsidP="00457E89">
      <w:r>
        <w:t>« </w:t>
      </w:r>
      <w:r w:rsidR="00457E89" w:rsidRPr="00675642">
        <w:t>Ou encore</w:t>
      </w:r>
      <w:r>
        <w:t xml:space="preserve"> : </w:t>
      </w:r>
      <w:r w:rsidR="00457E89" w:rsidRPr="00675642">
        <w:t>Je</w:t>
      </w:r>
      <w:r>
        <w:t>… »</w:t>
      </w:r>
    </w:p>
    <w:p w14:paraId="0A0935F2" w14:textId="77777777" w:rsidR="00EE5875" w:rsidRDefault="00457E89" w:rsidP="00457E89">
      <w:r w:rsidRPr="00675642">
        <w:t>Quelle honte que d</w:t>
      </w:r>
      <w:r w:rsidR="00EE5875">
        <w:t>’</w:t>
      </w:r>
      <w:r w:rsidRPr="00675642">
        <w:t>avoir à se présenter à des hommes</w:t>
      </w:r>
      <w:r w:rsidR="00EE5875">
        <w:t>.</w:t>
      </w:r>
    </w:p>
    <w:p w14:paraId="776FB711" w14:textId="77777777" w:rsidR="00EE5875" w:rsidRDefault="00457E89" w:rsidP="00457E89">
      <w:r w:rsidRPr="00675642">
        <w:t>Il était si bien tout seul</w:t>
      </w:r>
      <w:r w:rsidR="00EE5875">
        <w:t>.</w:t>
      </w:r>
    </w:p>
    <w:p w14:paraId="09521ADE" w14:textId="77777777" w:rsidR="00EE5875" w:rsidRDefault="00457E89" w:rsidP="00457E89">
      <w:r w:rsidRPr="00675642">
        <w:t>Ah</w:t>
      </w:r>
      <w:r w:rsidR="00EE5875">
        <w:t> !…</w:t>
      </w:r>
    </w:p>
    <w:p w14:paraId="21D883D3" w14:textId="77777777" w:rsidR="00EE5875" w:rsidRDefault="00457E89" w:rsidP="00457E89">
      <w:r w:rsidRPr="00675642">
        <w:t>Il se prend la tête à deux mains</w:t>
      </w:r>
      <w:r w:rsidR="00EE5875">
        <w:t xml:space="preserve">. </w:t>
      </w:r>
      <w:r w:rsidRPr="00675642">
        <w:t>Dan Yack sent son cœur battre</w:t>
      </w:r>
      <w:r w:rsidR="00EE5875">
        <w:t xml:space="preserve">. </w:t>
      </w:r>
      <w:r w:rsidRPr="00675642">
        <w:t>Il est forcé de s</w:t>
      </w:r>
      <w:r w:rsidR="00EE5875">
        <w:t>’</w:t>
      </w:r>
      <w:r w:rsidRPr="00675642">
        <w:t>asseoir</w:t>
      </w:r>
      <w:r w:rsidR="00EE5875">
        <w:t xml:space="preserve">. </w:t>
      </w:r>
      <w:r w:rsidRPr="00675642">
        <w:t>Il se recouche</w:t>
      </w:r>
      <w:r w:rsidR="00EE5875">
        <w:t xml:space="preserve">. </w:t>
      </w:r>
      <w:r w:rsidRPr="00675642">
        <w:t>Non</w:t>
      </w:r>
      <w:r w:rsidR="00EE5875">
        <w:t xml:space="preserve">, </w:t>
      </w:r>
      <w:r w:rsidRPr="00675642">
        <w:t>il ne sortira pas</w:t>
      </w:r>
      <w:r w:rsidR="00EE5875">
        <w:t xml:space="preserve">, </w:t>
      </w:r>
      <w:r w:rsidRPr="00675642">
        <w:t>jamais</w:t>
      </w:r>
      <w:r w:rsidR="00EE5875">
        <w:t xml:space="preserve">. </w:t>
      </w:r>
      <w:r w:rsidRPr="00675642">
        <w:t>Jamais il ne fera le premier pas</w:t>
      </w:r>
      <w:r w:rsidR="00EE5875">
        <w:t xml:space="preserve">. </w:t>
      </w:r>
      <w:r w:rsidRPr="00675642">
        <w:t>Ils n</w:t>
      </w:r>
      <w:r w:rsidR="00EE5875">
        <w:t>’</w:t>
      </w:r>
      <w:r w:rsidRPr="00675642">
        <w:t>ont qu</w:t>
      </w:r>
      <w:r w:rsidR="00EE5875">
        <w:t>’</w:t>
      </w:r>
      <w:r w:rsidRPr="00675642">
        <w:t>à venir le trouver</w:t>
      </w:r>
      <w:r w:rsidR="00EE5875">
        <w:t>.</w:t>
      </w:r>
    </w:p>
    <w:p w14:paraId="3B5A5721" w14:textId="77777777" w:rsidR="00EE5875" w:rsidRDefault="00457E89" w:rsidP="00457E89">
      <w:r w:rsidRPr="00675642">
        <w:t>Il sort brusquement de la tente</w:t>
      </w:r>
      <w:r w:rsidR="00EE5875">
        <w:t xml:space="preserve">. </w:t>
      </w:r>
      <w:r w:rsidRPr="00675642">
        <w:t>Il a besoin de toute son énergie</w:t>
      </w:r>
      <w:r w:rsidR="00EE5875">
        <w:t>.</w:t>
      </w:r>
    </w:p>
    <w:p w14:paraId="490B8EE7" w14:textId="77777777" w:rsidR="00EE5875" w:rsidRDefault="00457E89" w:rsidP="00457E89">
      <w:r w:rsidRPr="00675642">
        <w:lastRenderedPageBreak/>
        <w:t xml:space="preserve">Que ce premier pas lui coûte et il en veut à </w:t>
      </w:r>
      <w:proofErr w:type="spellStart"/>
      <w:r w:rsidRPr="00675642">
        <w:t>Deene</w:t>
      </w:r>
      <w:proofErr w:type="spellEnd"/>
      <w:r w:rsidR="00EE5875">
        <w:t xml:space="preserve">, </w:t>
      </w:r>
      <w:r w:rsidRPr="00675642">
        <w:t>il lui en veut à mort</w:t>
      </w:r>
      <w:r w:rsidR="00EE5875">
        <w:t>.</w:t>
      </w:r>
    </w:p>
    <w:p w14:paraId="5DB51DB9" w14:textId="77777777" w:rsidR="00EE5875" w:rsidRDefault="00457E89" w:rsidP="00457E89">
      <w:r w:rsidRPr="00675642">
        <w:t>Il fait encore un pas en avant</w:t>
      </w:r>
      <w:r w:rsidR="00EE5875">
        <w:t>.</w:t>
      </w:r>
    </w:p>
    <w:p w14:paraId="6A9131A9" w14:textId="77777777" w:rsidR="00EE5875" w:rsidRDefault="00457E89" w:rsidP="00457E89">
      <w:r w:rsidRPr="00675642">
        <w:t>Il tremble de tous ses membres</w:t>
      </w:r>
      <w:r w:rsidR="00EE5875">
        <w:t>.</w:t>
      </w:r>
    </w:p>
    <w:p w14:paraId="10AEABE0" w14:textId="77777777" w:rsidR="00EE5875" w:rsidRDefault="00457E89" w:rsidP="00457E89">
      <w:pPr>
        <w:rPr>
          <w:i/>
          <w:iCs/>
        </w:rPr>
      </w:pPr>
      <w:r w:rsidRPr="00675642">
        <w:t>Le ciel est vide</w:t>
      </w:r>
      <w:r w:rsidR="00EE5875">
        <w:t xml:space="preserve">, </w:t>
      </w:r>
      <w:r w:rsidRPr="00675642">
        <w:t>ce n</w:t>
      </w:r>
      <w:r w:rsidR="00EE5875">
        <w:t>’</w:t>
      </w:r>
      <w:r w:rsidRPr="00675642">
        <w:t>est pas encore l</w:t>
      </w:r>
      <w:r w:rsidR="00EE5875">
        <w:t>’</w:t>
      </w:r>
      <w:r w:rsidRPr="00675642">
        <w:t>heure du petit pétrel des neiges et là</w:t>
      </w:r>
      <w:r w:rsidR="00EE5875">
        <w:t xml:space="preserve">, </w:t>
      </w:r>
      <w:r w:rsidRPr="00675642">
        <w:t>au pied du promontoire</w:t>
      </w:r>
      <w:r w:rsidR="00EE5875">
        <w:t xml:space="preserve">, </w:t>
      </w:r>
      <w:r w:rsidRPr="00675642">
        <w:t>parmi les brisants où venait se prélasser la vieille femelle d</w:t>
      </w:r>
      <w:r w:rsidR="00EE5875">
        <w:t>’</w:t>
      </w:r>
      <w:r w:rsidRPr="00675642">
        <w:t>éléphant de mer</w:t>
      </w:r>
      <w:r w:rsidR="00EE5875">
        <w:t xml:space="preserve">, </w:t>
      </w:r>
      <w:r w:rsidRPr="00675642">
        <w:t>se b</w:t>
      </w:r>
      <w:r w:rsidRPr="00675642">
        <w:t>a</w:t>
      </w:r>
      <w:r w:rsidRPr="00675642">
        <w:t xml:space="preserve">lance doucement le </w:t>
      </w:r>
      <w:r w:rsidRPr="00675642">
        <w:rPr>
          <w:i/>
          <w:iCs/>
        </w:rPr>
        <w:t>Green-Star</w:t>
      </w:r>
      <w:r w:rsidR="00EE5875">
        <w:rPr>
          <w:i/>
          <w:iCs/>
        </w:rPr>
        <w:t>.</w:t>
      </w:r>
    </w:p>
    <w:p w14:paraId="7BBF50A1" w14:textId="77777777" w:rsidR="00EE5875" w:rsidRDefault="00457E89" w:rsidP="00457E89">
      <w:r w:rsidRPr="00675642">
        <w:t>Dan Yack se roidit pour ne pas pleurer</w:t>
      </w:r>
      <w:r w:rsidR="00EE5875">
        <w:t xml:space="preserve">. </w:t>
      </w:r>
      <w:r w:rsidRPr="00675642">
        <w:t>C</w:t>
      </w:r>
      <w:r w:rsidR="00EE5875">
        <w:t>’</w:t>
      </w:r>
      <w:r w:rsidRPr="00675642">
        <w:t>est maintenant qu</w:t>
      </w:r>
      <w:r w:rsidR="00EE5875">
        <w:t>’</w:t>
      </w:r>
      <w:r w:rsidRPr="00675642">
        <w:t>il regrette avoir jeté les monocles</w:t>
      </w:r>
      <w:r w:rsidR="00EE5875">
        <w:t>.</w:t>
      </w:r>
    </w:p>
    <w:p w14:paraId="13675414" w14:textId="77777777" w:rsidR="00EE5875" w:rsidRDefault="00457E89" w:rsidP="00457E89">
      <w:r w:rsidRPr="00675642">
        <w:t>Trois coups brefs de sirène et un long hourra lui donnent le vertige</w:t>
      </w:r>
      <w:r w:rsidR="00EE5875">
        <w:t xml:space="preserve">. </w:t>
      </w:r>
      <w:r w:rsidRPr="00675642">
        <w:t>On l</w:t>
      </w:r>
      <w:r w:rsidR="00EE5875">
        <w:t>’</w:t>
      </w:r>
      <w:r w:rsidRPr="00675642">
        <w:t>a aperçu du bord</w:t>
      </w:r>
      <w:r w:rsidR="00EE5875">
        <w:t xml:space="preserve">. </w:t>
      </w:r>
      <w:r w:rsidRPr="00675642">
        <w:t>Dan Yack ne sait pas ce qui lui arrive</w:t>
      </w:r>
      <w:r w:rsidR="00EE5875">
        <w:t xml:space="preserve">. </w:t>
      </w:r>
      <w:r w:rsidRPr="00675642">
        <w:t>Il voit des hommes sortir des décombres de la maison</w:t>
      </w:r>
      <w:r w:rsidR="00EE5875">
        <w:t xml:space="preserve">, </w:t>
      </w:r>
      <w:r w:rsidRPr="00675642">
        <w:t>courir à sa rencontre</w:t>
      </w:r>
      <w:r w:rsidR="00EE5875">
        <w:t xml:space="preserve">, </w:t>
      </w:r>
      <w:r w:rsidRPr="00675642">
        <w:t>puis rester interdits</w:t>
      </w:r>
      <w:r w:rsidR="00EE5875">
        <w:t xml:space="preserve">. </w:t>
      </w:r>
      <w:r w:rsidRPr="00675642">
        <w:t>Le commandant se détache sur un fond givré comme une immense silhouette gest</w:t>
      </w:r>
      <w:r w:rsidRPr="00675642">
        <w:t>i</w:t>
      </w:r>
      <w:r w:rsidRPr="00675642">
        <w:t>culante qui se précipite à sa rencontre en sautant comme un c</w:t>
      </w:r>
      <w:r w:rsidRPr="00675642">
        <w:t>a</w:t>
      </w:r>
      <w:r w:rsidRPr="00675642">
        <w:t>bri</w:t>
      </w:r>
      <w:r w:rsidR="00EE5875">
        <w:t xml:space="preserve">. </w:t>
      </w:r>
      <w:r w:rsidRPr="00675642">
        <w:t>Tout tourne</w:t>
      </w:r>
      <w:r w:rsidR="00EE5875">
        <w:t xml:space="preserve">. </w:t>
      </w:r>
      <w:r w:rsidRPr="00675642">
        <w:t>Des mugissements lui déchirent la cervelle</w:t>
      </w:r>
      <w:r w:rsidR="00EE5875">
        <w:t xml:space="preserve">, </w:t>
      </w:r>
      <w:r w:rsidRPr="00675642">
        <w:t>des voix grondent au fond de ses oreilles orageuses</w:t>
      </w:r>
      <w:r w:rsidR="00EE5875">
        <w:t xml:space="preserve">. </w:t>
      </w:r>
      <w:r w:rsidRPr="00675642">
        <w:t>Dan Yack porte la main à son bonnet</w:t>
      </w:r>
      <w:r w:rsidR="00EE5875">
        <w:t>.</w:t>
      </w:r>
    </w:p>
    <w:p w14:paraId="7978BA23" w14:textId="77777777" w:rsidR="00EE5875" w:rsidRDefault="00EE5875" w:rsidP="00457E89">
      <w:r>
        <w:t>— </w:t>
      </w:r>
      <w:r w:rsidR="00457E89" w:rsidRPr="00675642">
        <w:t>Bonjour</w:t>
      </w:r>
      <w:r>
        <w:t xml:space="preserve">, </w:t>
      </w:r>
      <w:r w:rsidR="00457E89" w:rsidRPr="00675642">
        <w:t>commandant</w:t>
      </w:r>
      <w:r>
        <w:t xml:space="preserve">, </w:t>
      </w:r>
      <w:r w:rsidR="00457E89" w:rsidRPr="00675642">
        <w:t>dit-il d</w:t>
      </w:r>
      <w:r>
        <w:t>’</w:t>
      </w:r>
      <w:r w:rsidR="00457E89" w:rsidRPr="00675642">
        <w:t>une voix nette</w:t>
      </w:r>
      <w:r>
        <w:t xml:space="preserve">. </w:t>
      </w:r>
      <w:r w:rsidR="00457E89" w:rsidRPr="00675642">
        <w:t>M</w:t>
      </w:r>
      <w:r>
        <w:t>’</w:t>
      </w:r>
      <w:r w:rsidR="00457E89" w:rsidRPr="00675642">
        <w:t>apportez-vous mon courrier</w:t>
      </w:r>
      <w:r>
        <w:t> ?</w:t>
      </w:r>
    </w:p>
    <w:p w14:paraId="6938461F" w14:textId="77777777" w:rsidR="00EE5875" w:rsidRDefault="00457E89" w:rsidP="00457E89">
      <w:r w:rsidRPr="00675642">
        <w:t>Il est extraordinairement rouge</w:t>
      </w:r>
      <w:r w:rsidR="00EE5875">
        <w:t>.</w:t>
      </w:r>
    </w:p>
    <w:p w14:paraId="6F504B84" w14:textId="77777777" w:rsidR="00EE5875" w:rsidRDefault="00EE5875" w:rsidP="00457E89">
      <w:r>
        <w:t>— </w:t>
      </w:r>
      <w:r w:rsidR="00457E89" w:rsidRPr="00675642">
        <w:t>Votre</w:t>
      </w:r>
      <w:r>
        <w:t>…</w:t>
      </w:r>
    </w:p>
    <w:p w14:paraId="73B6D67D" w14:textId="77777777" w:rsidR="00EE5875" w:rsidRDefault="00EE5875" w:rsidP="00457E89">
      <w:r>
        <w:t>— </w:t>
      </w:r>
      <w:r w:rsidR="00457E89" w:rsidRPr="00675642">
        <w:t>Oui</w:t>
      </w:r>
      <w:r>
        <w:t xml:space="preserve">, </w:t>
      </w:r>
      <w:r w:rsidR="00457E89" w:rsidRPr="00675642">
        <w:t>mon</w:t>
      </w:r>
      <w:r>
        <w:t>…</w:t>
      </w:r>
    </w:p>
    <w:p w14:paraId="29FF648C" w14:textId="77777777" w:rsidR="00EE5875" w:rsidRDefault="00EE5875" w:rsidP="00457E89">
      <w:r>
        <w:t>— </w:t>
      </w:r>
      <w:r w:rsidR="00457E89" w:rsidRPr="00675642">
        <w:t>Votre courrier est à bord</w:t>
      </w:r>
      <w:r>
        <w:t xml:space="preserve">. </w:t>
      </w:r>
      <w:r w:rsidR="00457E89" w:rsidRPr="00675642">
        <w:t>Je pensais</w:t>
      </w:r>
      <w:r>
        <w:t>…</w:t>
      </w:r>
    </w:p>
    <w:p w14:paraId="18F389DF" w14:textId="77777777" w:rsidR="00EE5875" w:rsidRDefault="00EE5875" w:rsidP="00457E89">
      <w:r>
        <w:t>— </w:t>
      </w:r>
      <w:r w:rsidR="00457E89" w:rsidRPr="00675642">
        <w:t>C</w:t>
      </w:r>
      <w:r>
        <w:t>’</w:t>
      </w:r>
      <w:r w:rsidR="00457E89" w:rsidRPr="00675642">
        <w:t>est un tort</w:t>
      </w:r>
      <w:r>
        <w:t xml:space="preserve">. </w:t>
      </w:r>
      <w:r w:rsidR="00457E89" w:rsidRPr="00675642">
        <w:t>Vous auriez dû me l</w:t>
      </w:r>
      <w:r>
        <w:t>’</w:t>
      </w:r>
      <w:r w:rsidR="00457E89" w:rsidRPr="00675642">
        <w:t>apporter</w:t>
      </w:r>
      <w:r>
        <w:t xml:space="preserve">, </w:t>
      </w:r>
      <w:r w:rsidR="00457E89" w:rsidRPr="00675642">
        <w:t>comma</w:t>
      </w:r>
      <w:r w:rsidR="00457E89" w:rsidRPr="00675642">
        <w:t>n</w:t>
      </w:r>
      <w:r w:rsidR="00457E89" w:rsidRPr="00675642">
        <w:t>dant</w:t>
      </w:r>
      <w:r>
        <w:t>.</w:t>
      </w:r>
    </w:p>
    <w:p w14:paraId="7247AF2F" w14:textId="77777777" w:rsidR="00EE5875" w:rsidRDefault="00457E89" w:rsidP="00457E89">
      <w:r w:rsidRPr="00675642">
        <w:lastRenderedPageBreak/>
        <w:t>Il a parlé</w:t>
      </w:r>
      <w:r w:rsidR="00EE5875">
        <w:t xml:space="preserve">. </w:t>
      </w:r>
      <w:r w:rsidRPr="00675642">
        <w:t>Lui-même ne sait pas ce qu</w:t>
      </w:r>
      <w:r w:rsidR="00EE5875">
        <w:t>’</w:t>
      </w:r>
      <w:r w:rsidRPr="00675642">
        <w:t>il dit</w:t>
      </w:r>
      <w:r w:rsidR="00EE5875">
        <w:t xml:space="preserve">. </w:t>
      </w:r>
      <w:r w:rsidRPr="00675642">
        <w:t>Des visages font cercle autour de lui</w:t>
      </w:r>
      <w:r w:rsidR="00EE5875">
        <w:t xml:space="preserve">, </w:t>
      </w:r>
      <w:r w:rsidRPr="00675642">
        <w:t>se chevauchent</w:t>
      </w:r>
      <w:r w:rsidR="00EE5875">
        <w:t xml:space="preserve">, </w:t>
      </w:r>
      <w:r w:rsidRPr="00675642">
        <w:t>enflent</w:t>
      </w:r>
      <w:r w:rsidR="00EE5875">
        <w:t xml:space="preserve">, </w:t>
      </w:r>
      <w:r w:rsidRPr="00675642">
        <w:t>et les yeux en jaillissent par paquets</w:t>
      </w:r>
      <w:r w:rsidR="00EE5875">
        <w:t xml:space="preserve">, </w:t>
      </w:r>
      <w:r w:rsidRPr="00675642">
        <w:t>le blessent</w:t>
      </w:r>
      <w:r w:rsidR="00EE5875">
        <w:t xml:space="preserve">, </w:t>
      </w:r>
      <w:r w:rsidRPr="00675642">
        <w:t>lui picotent la peau</w:t>
      </w:r>
      <w:r w:rsidR="00EE5875">
        <w:t xml:space="preserve">, </w:t>
      </w:r>
      <w:r w:rsidRPr="00675642">
        <w:t>s</w:t>
      </w:r>
      <w:r w:rsidR="00EE5875">
        <w:t>’</w:t>
      </w:r>
      <w:r w:rsidRPr="00675642">
        <w:t>éloignent</w:t>
      </w:r>
      <w:r w:rsidR="00EE5875">
        <w:t xml:space="preserve">, </w:t>
      </w:r>
      <w:r w:rsidRPr="00675642">
        <w:t>reviennent comme des guêpes</w:t>
      </w:r>
      <w:r w:rsidR="00EE5875">
        <w:t xml:space="preserve">, </w:t>
      </w:r>
      <w:r w:rsidRPr="00675642">
        <w:t>comme les aiguilles de neige dans la tourmente</w:t>
      </w:r>
      <w:r w:rsidR="00EE5875">
        <w:t>.</w:t>
      </w:r>
    </w:p>
    <w:p w14:paraId="22CA7820" w14:textId="77777777" w:rsidR="00EE5875" w:rsidRDefault="00EE5875" w:rsidP="00457E89">
      <w:r>
        <w:t>— </w:t>
      </w:r>
      <w:r w:rsidR="00457E89" w:rsidRPr="00675642">
        <w:t>Alors</w:t>
      </w:r>
      <w:r>
        <w:t xml:space="preserve">, </w:t>
      </w:r>
      <w:r w:rsidR="00457E89" w:rsidRPr="00675642">
        <w:t>commandant</w:t>
      </w:r>
      <w:r>
        <w:t xml:space="preserve">, </w:t>
      </w:r>
      <w:r w:rsidR="00457E89" w:rsidRPr="00675642">
        <w:t>rentrons à bord</w:t>
      </w:r>
      <w:r>
        <w:t xml:space="preserve">, </w:t>
      </w:r>
      <w:r w:rsidR="00457E89" w:rsidRPr="00675642">
        <w:t>dit-il en se retou</w:t>
      </w:r>
      <w:r w:rsidR="00457E89" w:rsidRPr="00675642">
        <w:t>r</w:t>
      </w:r>
      <w:r w:rsidR="00457E89" w:rsidRPr="00675642">
        <w:t>nant brusquement</w:t>
      </w:r>
      <w:r>
        <w:t>.</w:t>
      </w:r>
    </w:p>
    <w:p w14:paraId="5F6E143E" w14:textId="77777777" w:rsidR="00EE5875" w:rsidRDefault="00457E89" w:rsidP="00457E89">
      <w:r w:rsidRPr="00675642">
        <w:t>Dan Yack a l</w:t>
      </w:r>
      <w:r w:rsidR="00EE5875">
        <w:t>’</w:t>
      </w:r>
      <w:r w:rsidRPr="00675642">
        <w:t>impression que quelqu</w:t>
      </w:r>
      <w:r w:rsidR="00EE5875">
        <w:t>’</w:t>
      </w:r>
      <w:r w:rsidRPr="00675642">
        <w:t>un vient de se glisser derrière lui</w:t>
      </w:r>
      <w:r w:rsidR="00EE5875">
        <w:t>.</w:t>
      </w:r>
    </w:p>
    <w:p w14:paraId="5AAF5DF2" w14:textId="77777777" w:rsidR="00EE5875" w:rsidRDefault="00457E89" w:rsidP="00457E89">
      <w:r w:rsidRPr="00675642">
        <w:t>Derrière lui il n</w:t>
      </w:r>
      <w:r w:rsidR="00EE5875">
        <w:t>’</w:t>
      </w:r>
      <w:r w:rsidRPr="00675642">
        <w:t>y a personne</w:t>
      </w:r>
      <w:r w:rsidR="00EE5875">
        <w:t xml:space="preserve">, </w:t>
      </w:r>
      <w:r w:rsidRPr="00675642">
        <w:t>personne d</w:t>
      </w:r>
      <w:r w:rsidR="00EE5875">
        <w:t>’</w:t>
      </w:r>
      <w:r w:rsidRPr="00675642">
        <w:t>autre que les e</w:t>
      </w:r>
      <w:r w:rsidRPr="00675642">
        <w:t>m</w:t>
      </w:r>
      <w:r w:rsidRPr="00675642">
        <w:t>preintes de ses propres pas dans la neige</w:t>
      </w:r>
      <w:r w:rsidR="00EE5875">
        <w:t>.</w:t>
      </w:r>
    </w:p>
    <w:p w14:paraId="571DCF76" w14:textId="77777777" w:rsidR="00EE5875" w:rsidRDefault="00457E89" w:rsidP="00457E89">
      <w:r w:rsidRPr="00675642">
        <w:t>Il les suit des yeux</w:t>
      </w:r>
      <w:r w:rsidR="00EE5875">
        <w:t xml:space="preserve">, </w:t>
      </w:r>
      <w:r w:rsidRPr="00675642">
        <w:t>ahuri</w:t>
      </w:r>
      <w:r w:rsidR="00EE5875">
        <w:t xml:space="preserve">. </w:t>
      </w:r>
      <w:r w:rsidRPr="00675642">
        <w:t>Quelle distance</w:t>
      </w:r>
      <w:r w:rsidR="00EE5875">
        <w:t xml:space="preserve"> ! </w:t>
      </w:r>
      <w:r w:rsidRPr="00675642">
        <w:t>Quel éloign</w:t>
      </w:r>
      <w:r w:rsidRPr="00675642">
        <w:t>e</w:t>
      </w:r>
      <w:r w:rsidRPr="00675642">
        <w:t>ment</w:t>
      </w:r>
      <w:r w:rsidR="00EE5875">
        <w:t> !</w:t>
      </w:r>
    </w:p>
    <w:p w14:paraId="595321C6" w14:textId="77777777" w:rsidR="00EE5875" w:rsidRDefault="00457E89" w:rsidP="00457E89">
      <w:r w:rsidRPr="00675642">
        <w:t>Jamais plus il ne rentrera sous cette tente</w:t>
      </w:r>
      <w:r w:rsidR="00EE5875">
        <w:t xml:space="preserve">. </w:t>
      </w:r>
      <w:r w:rsidRPr="00675642">
        <w:t>Non</w:t>
      </w:r>
      <w:r w:rsidR="00EE5875">
        <w:t xml:space="preserve">, </w:t>
      </w:r>
      <w:r w:rsidRPr="00675642">
        <w:t>jamais</w:t>
      </w:r>
      <w:r w:rsidR="00EE5875">
        <w:t>.</w:t>
      </w:r>
    </w:p>
    <w:p w14:paraId="3A810030" w14:textId="2DACCD77" w:rsidR="00EE5875" w:rsidRDefault="00EE5875" w:rsidP="00457E89">
      <w:r>
        <w:t>« </w:t>
      </w:r>
      <w:r w:rsidR="00457E89" w:rsidRPr="00675642">
        <w:t>J</w:t>
      </w:r>
      <w:r>
        <w:t>’</w:t>
      </w:r>
      <w:r w:rsidR="00457E89" w:rsidRPr="00675642">
        <w:t>ai gagné la première manche</w:t>
      </w:r>
      <w:r>
        <w:t xml:space="preserve">, </w:t>
      </w:r>
      <w:r w:rsidR="00457E89" w:rsidRPr="00675642">
        <w:t>pense-t-il soudain</w:t>
      </w:r>
      <w:r>
        <w:t xml:space="preserve">. </w:t>
      </w:r>
      <w:r w:rsidR="00457E89" w:rsidRPr="00675642">
        <w:t>Atte</w:t>
      </w:r>
      <w:r w:rsidR="00457E89" w:rsidRPr="00675642">
        <w:t>n</w:t>
      </w:r>
      <w:r w:rsidR="00457E89" w:rsidRPr="00675642">
        <w:t>tion à la suivante</w:t>
      </w:r>
      <w:r>
        <w:t> ! »</w:t>
      </w:r>
    </w:p>
    <w:p w14:paraId="6D078E30" w14:textId="77777777" w:rsidR="00EE5875" w:rsidRDefault="00EE5875" w:rsidP="00457E89">
      <w:r>
        <w:t>— </w:t>
      </w:r>
      <w:r w:rsidR="00457E89" w:rsidRPr="00675642">
        <w:t>Alors</w:t>
      </w:r>
      <w:r>
        <w:t xml:space="preserve">, </w:t>
      </w:r>
      <w:r w:rsidR="00457E89" w:rsidRPr="00675642">
        <w:t>on monte</w:t>
      </w:r>
      <w:r>
        <w:t xml:space="preserve"> ? </w:t>
      </w:r>
      <w:r w:rsidR="00457E89" w:rsidRPr="00675642">
        <w:t xml:space="preserve">demande-t-il encore à </w:t>
      </w:r>
      <w:proofErr w:type="spellStart"/>
      <w:r w:rsidR="00457E89" w:rsidRPr="00675642">
        <w:t>Deene</w:t>
      </w:r>
      <w:proofErr w:type="spellEnd"/>
      <w:r>
        <w:t>.</w:t>
      </w:r>
    </w:p>
    <w:p w14:paraId="10D09867" w14:textId="77777777" w:rsidR="00EE5875" w:rsidRDefault="00EE5875" w:rsidP="00457E89">
      <w:r>
        <w:t>— </w:t>
      </w:r>
      <w:r w:rsidR="00457E89" w:rsidRPr="00675642">
        <w:t>Mais</w:t>
      </w:r>
      <w:r>
        <w:t xml:space="preserve">, </w:t>
      </w:r>
      <w:r w:rsidR="00457E89" w:rsidRPr="00675642">
        <w:t xml:space="preserve">fait </w:t>
      </w:r>
      <w:proofErr w:type="spellStart"/>
      <w:r w:rsidR="00457E89" w:rsidRPr="00675642">
        <w:t>Deene</w:t>
      </w:r>
      <w:proofErr w:type="spellEnd"/>
      <w:r w:rsidR="00457E89" w:rsidRPr="00675642">
        <w:t xml:space="preserve"> hésitant</w:t>
      </w:r>
      <w:r>
        <w:t xml:space="preserve">, </w:t>
      </w:r>
      <w:r w:rsidR="00457E89" w:rsidRPr="00675642">
        <w:t>vous n</w:t>
      </w:r>
      <w:r>
        <w:t>’</w:t>
      </w:r>
      <w:r w:rsidR="00457E89" w:rsidRPr="00675642">
        <w:t>emportez rien</w:t>
      </w:r>
      <w:r>
        <w:t> ?</w:t>
      </w:r>
    </w:p>
    <w:p w14:paraId="3C0B8508" w14:textId="77777777" w:rsidR="00EE5875" w:rsidRDefault="00EE5875" w:rsidP="00457E89">
      <w:r>
        <w:t>— </w:t>
      </w:r>
      <w:r w:rsidR="00457E89" w:rsidRPr="00675642">
        <w:t>Je n</w:t>
      </w:r>
      <w:r>
        <w:t>’</w:t>
      </w:r>
      <w:r w:rsidR="00457E89" w:rsidRPr="00675642">
        <w:t>ai rien</w:t>
      </w:r>
      <w:r>
        <w:t>.</w:t>
      </w:r>
    </w:p>
    <w:p w14:paraId="62ECC0BA" w14:textId="77777777" w:rsidR="00EE5875" w:rsidRDefault="00EE5875" w:rsidP="00457E89">
      <w:r>
        <w:t>— </w:t>
      </w:r>
      <w:r w:rsidR="00457E89" w:rsidRPr="00675642">
        <w:t>Et</w:t>
      </w:r>
      <w:r>
        <w:t xml:space="preserve">… </w:t>
      </w:r>
      <w:r w:rsidR="00457E89" w:rsidRPr="00675642">
        <w:t>et</w:t>
      </w:r>
      <w:r>
        <w:t>… (</w:t>
      </w:r>
      <w:proofErr w:type="spellStart"/>
      <w:r w:rsidR="00457E89" w:rsidRPr="00675642">
        <w:t>Deene</w:t>
      </w:r>
      <w:proofErr w:type="spellEnd"/>
      <w:r w:rsidR="00457E89" w:rsidRPr="00675642">
        <w:t xml:space="preserve"> est de plus en plus gêné</w:t>
      </w:r>
      <w:r>
        <w:t xml:space="preserve">) </w:t>
      </w:r>
      <w:r w:rsidR="00457E89" w:rsidRPr="00675642">
        <w:t>et vos comp</w:t>
      </w:r>
      <w:r w:rsidR="00457E89" w:rsidRPr="00675642">
        <w:t>a</w:t>
      </w:r>
      <w:r w:rsidR="00457E89" w:rsidRPr="00675642">
        <w:t>gnons</w:t>
      </w:r>
      <w:r>
        <w:t> ?</w:t>
      </w:r>
    </w:p>
    <w:p w14:paraId="3A9E9BB4" w14:textId="77777777" w:rsidR="00EE5875" w:rsidRDefault="00457E89" w:rsidP="00457E89">
      <w:r w:rsidRPr="00675642">
        <w:t>Dan Yack jette un regard circulaire sur les hommes qui l</w:t>
      </w:r>
      <w:r w:rsidR="00EE5875">
        <w:t>’</w:t>
      </w:r>
      <w:r w:rsidRPr="00675642">
        <w:t>entourent</w:t>
      </w:r>
      <w:r w:rsidR="00EE5875">
        <w:t>.</w:t>
      </w:r>
    </w:p>
    <w:p w14:paraId="264BDDCE" w14:textId="77777777" w:rsidR="00EE5875" w:rsidRDefault="00457E89" w:rsidP="00457E89">
      <w:r w:rsidRPr="00675642">
        <w:t>Maintenant seulement il les reconnaît</w:t>
      </w:r>
      <w:r w:rsidR="00EE5875">
        <w:t xml:space="preserve">. </w:t>
      </w:r>
      <w:r w:rsidRPr="00675642">
        <w:t>Voici le vieux qua</w:t>
      </w:r>
      <w:r w:rsidRPr="00675642">
        <w:t>r</w:t>
      </w:r>
      <w:r w:rsidRPr="00675642">
        <w:t>tier-maître à la chique</w:t>
      </w:r>
      <w:r w:rsidR="00EE5875">
        <w:t xml:space="preserve">. </w:t>
      </w:r>
      <w:r w:rsidRPr="00675642">
        <w:t>Ce grand rouquin qui soignait Bari à bord</w:t>
      </w:r>
      <w:r w:rsidR="00EE5875">
        <w:t xml:space="preserve">. </w:t>
      </w:r>
      <w:proofErr w:type="spellStart"/>
      <w:r w:rsidRPr="00675642">
        <w:t>Batty</w:t>
      </w:r>
      <w:proofErr w:type="spellEnd"/>
      <w:r w:rsidR="00EE5875">
        <w:t xml:space="preserve">, </w:t>
      </w:r>
      <w:r w:rsidRPr="00675642">
        <w:t>le moussaillon</w:t>
      </w:r>
      <w:r w:rsidR="00EE5875">
        <w:t xml:space="preserve">. </w:t>
      </w:r>
      <w:r w:rsidRPr="00675642">
        <w:t>Et tant d</w:t>
      </w:r>
      <w:r w:rsidR="00EE5875">
        <w:t>’</w:t>
      </w:r>
      <w:r w:rsidRPr="00675642">
        <w:t>autres qui le regardent</w:t>
      </w:r>
      <w:r w:rsidR="00EE5875">
        <w:t xml:space="preserve">. </w:t>
      </w:r>
      <w:r w:rsidRPr="00675642">
        <w:lastRenderedPageBreak/>
        <w:t xml:space="preserve">Et </w:t>
      </w:r>
      <w:proofErr w:type="spellStart"/>
      <w:r w:rsidRPr="00675642">
        <w:t>Deene</w:t>
      </w:r>
      <w:proofErr w:type="spellEnd"/>
      <w:r w:rsidR="00EE5875">
        <w:t xml:space="preserve">, </w:t>
      </w:r>
      <w:proofErr w:type="spellStart"/>
      <w:r w:rsidRPr="00675642">
        <w:t>Deene</w:t>
      </w:r>
      <w:proofErr w:type="spellEnd"/>
      <w:r w:rsidRPr="00675642">
        <w:t xml:space="preserve"> au naturel et non plus gigantesque comme il vient de lui apparaître</w:t>
      </w:r>
      <w:r w:rsidR="00EE5875">
        <w:t xml:space="preserve">, </w:t>
      </w:r>
      <w:r w:rsidRPr="00675642">
        <w:t xml:space="preserve">ce pauvre petit patron de </w:t>
      </w:r>
      <w:proofErr w:type="spellStart"/>
      <w:r w:rsidRPr="00675642">
        <w:t>Deene</w:t>
      </w:r>
      <w:proofErr w:type="spellEnd"/>
      <w:r w:rsidRPr="00675642">
        <w:t xml:space="preserve"> qui le faisait sauter enfant sur ses genoux</w:t>
      </w:r>
      <w:r w:rsidR="00EE5875">
        <w:t>.</w:t>
      </w:r>
    </w:p>
    <w:p w14:paraId="6BB0B6EF" w14:textId="77777777" w:rsidR="00EE5875" w:rsidRDefault="00457E89" w:rsidP="00457E89">
      <w:r w:rsidRPr="00675642">
        <w:t>Dan Yack bat rapidement des paupières</w:t>
      </w:r>
      <w:r w:rsidR="00EE5875">
        <w:t xml:space="preserve">. </w:t>
      </w:r>
      <w:r w:rsidRPr="00675642">
        <w:t>Il sourit</w:t>
      </w:r>
      <w:r w:rsidR="00EE5875">
        <w:t>.</w:t>
      </w:r>
    </w:p>
    <w:p w14:paraId="078E0112" w14:textId="77777777" w:rsidR="00EE5875" w:rsidRDefault="00EE5875" w:rsidP="00457E89">
      <w:r>
        <w:t>— </w:t>
      </w:r>
      <w:r w:rsidR="00457E89" w:rsidRPr="00675642">
        <w:t>Alors</w:t>
      </w:r>
      <w:r>
        <w:t xml:space="preserve">, </w:t>
      </w:r>
      <w:r w:rsidR="00457E89" w:rsidRPr="00675642">
        <w:t>les gars</w:t>
      </w:r>
      <w:r>
        <w:t xml:space="preserve">, </w:t>
      </w:r>
      <w:r w:rsidR="00457E89" w:rsidRPr="00675642">
        <w:t>ça va-t-il</w:t>
      </w:r>
      <w:r>
        <w:t> ?</w:t>
      </w:r>
    </w:p>
    <w:p w14:paraId="3E9D6FC3" w14:textId="77777777" w:rsidR="00EE5875" w:rsidRDefault="00457E89" w:rsidP="00457E89">
      <w:r w:rsidRPr="00675642">
        <w:t>Et</w:t>
      </w:r>
      <w:r w:rsidR="00EE5875">
        <w:t xml:space="preserve">, </w:t>
      </w:r>
      <w:r w:rsidRPr="00675642">
        <w:t>s</w:t>
      </w:r>
      <w:r w:rsidR="00EE5875">
        <w:t>’</w:t>
      </w:r>
      <w:r w:rsidRPr="00675642">
        <w:t xml:space="preserve">adressant à </w:t>
      </w:r>
      <w:proofErr w:type="spellStart"/>
      <w:r w:rsidRPr="00675642">
        <w:t>Deene</w:t>
      </w:r>
      <w:proofErr w:type="spellEnd"/>
      <w:r w:rsidR="00EE5875">
        <w:t> :</w:t>
      </w:r>
    </w:p>
    <w:p w14:paraId="6C23A778" w14:textId="77777777" w:rsidR="00EE5875" w:rsidRDefault="00EE5875" w:rsidP="00457E89">
      <w:r>
        <w:t>— </w:t>
      </w:r>
      <w:r w:rsidR="00457E89" w:rsidRPr="00675642">
        <w:t>On embarque</w:t>
      </w:r>
      <w:r>
        <w:t xml:space="preserve">, </w:t>
      </w:r>
      <w:r w:rsidR="00457E89" w:rsidRPr="00675642">
        <w:t>mon vieux</w:t>
      </w:r>
      <w:r>
        <w:t> ?</w:t>
      </w:r>
    </w:p>
    <w:p w14:paraId="5FA78C7F" w14:textId="77777777" w:rsidR="00EE5875" w:rsidRDefault="00457E89" w:rsidP="00457E89">
      <w:pPr>
        <w:rPr>
          <w:i/>
          <w:iCs/>
        </w:rPr>
      </w:pPr>
      <w:proofErr w:type="spellStart"/>
      <w:r w:rsidRPr="00675642">
        <w:t>Deene</w:t>
      </w:r>
      <w:proofErr w:type="spellEnd"/>
      <w:r w:rsidRPr="00675642">
        <w:t xml:space="preserve"> fit un signe à ses hommes</w:t>
      </w:r>
      <w:r w:rsidR="00EE5875">
        <w:t xml:space="preserve">, </w:t>
      </w:r>
      <w:r w:rsidRPr="00675642">
        <w:t xml:space="preserve">tout le monde embarqua dans la baleinière et bientôt on fut à bord du </w:t>
      </w:r>
      <w:r w:rsidRPr="00675642">
        <w:rPr>
          <w:i/>
          <w:iCs/>
        </w:rPr>
        <w:t>Green-Star</w:t>
      </w:r>
      <w:r w:rsidR="00EE5875">
        <w:rPr>
          <w:i/>
          <w:iCs/>
        </w:rPr>
        <w:t>.</w:t>
      </w:r>
    </w:p>
    <w:p w14:paraId="73CDBDB4" w14:textId="77777777" w:rsidR="00EE5875" w:rsidRDefault="00EE5875" w:rsidP="00A14D41">
      <w:pPr>
        <w:numPr>
          <w:ins w:id="13" w:author="jluc" w:date="2012-10-06T22:54:00Z"/>
        </w:numPr>
      </w:pPr>
      <w:r>
        <w:rPr>
          <w:i/>
          <w:iCs/>
        </w:rPr>
        <w:t xml:space="preserve">— – </w:t>
      </w:r>
      <w:r w:rsidR="00457E89" w:rsidRPr="00675642">
        <w:t>Avez-vous un phono à bord</w:t>
      </w:r>
      <w:r>
        <w:t xml:space="preserve"> ? </w:t>
      </w:r>
      <w:r w:rsidR="00457E89" w:rsidRPr="00675642">
        <w:t>Les miens sont perdus</w:t>
      </w:r>
      <w:r>
        <w:t xml:space="preserve">, </w:t>
      </w:r>
      <w:r w:rsidR="00457E89" w:rsidRPr="00675642">
        <w:t>dit Dan Yack en mettant le pied sur le pont</w:t>
      </w:r>
      <w:r>
        <w:t>.</w:t>
      </w:r>
    </w:p>
    <w:p w14:paraId="29807AEE" w14:textId="39C5C971" w:rsidR="00EE5875" w:rsidRDefault="00EE5875" w:rsidP="00A14D41">
      <w:pPr>
        <w:numPr>
          <w:ins w:id="14" w:author="jluc" w:date="2012-10-06T22:54:00Z"/>
        </w:numPr>
      </w:pPr>
    </w:p>
    <w:p w14:paraId="391F30A8" w14:textId="77777777" w:rsidR="00EE5875" w:rsidRDefault="00EE5875" w:rsidP="00A14D41">
      <w:pPr>
        <w:numPr>
          <w:ins w:id="15" w:author="jluc" w:date="2012-10-06T22:54:00Z"/>
        </w:numPr>
        <w:rPr>
          <w:i/>
          <w:iCs/>
        </w:rPr>
      </w:pPr>
      <w:r>
        <w:t>— …</w:t>
      </w:r>
    </w:p>
    <w:p w14:paraId="070BD883" w14:textId="36F3916F" w:rsidR="00EE5875" w:rsidRDefault="00EE5875" w:rsidP="00A14D41">
      <w:pPr>
        <w:numPr>
          <w:ins w:id="16" w:author="jluc" w:date="2012-10-06T22:54:00Z"/>
        </w:numPr>
      </w:pPr>
    </w:p>
    <w:p w14:paraId="4C873DEB" w14:textId="77777777" w:rsidR="00EE5875" w:rsidRDefault="00EE5875" w:rsidP="00457E89">
      <w:r>
        <w:t>— </w:t>
      </w:r>
      <w:r w:rsidR="00457E89" w:rsidRPr="00675642">
        <w:t>Non</w:t>
      </w:r>
      <w:r>
        <w:t xml:space="preserve"> ? </w:t>
      </w:r>
      <w:r w:rsidR="00457E89" w:rsidRPr="00675642">
        <w:t>Alors prêtez-moi votre rasoir</w:t>
      </w:r>
      <w:r>
        <w:t>.</w:t>
      </w:r>
    </w:p>
    <w:p w14:paraId="0D6BD0C3" w14:textId="77777777" w:rsidR="00EE5875" w:rsidRDefault="00457E89" w:rsidP="00457E89">
      <w:r w:rsidRPr="00675642">
        <w:t>Et il descendit dans sa cabine</w:t>
      </w:r>
      <w:r w:rsidR="00EE5875">
        <w:t>.</w:t>
      </w:r>
    </w:p>
    <w:p w14:paraId="03898D00" w14:textId="77777777" w:rsidR="00EE5875" w:rsidRDefault="00EE5875" w:rsidP="00457E89">
      <w:r>
        <w:t>— </w:t>
      </w:r>
      <w:r w:rsidR="00457E89" w:rsidRPr="00675642">
        <w:t>Vous savez</w:t>
      </w:r>
      <w:r>
        <w:t xml:space="preserve">, </w:t>
      </w:r>
      <w:r w:rsidR="00457E89" w:rsidRPr="00675642">
        <w:t>il est fou</w:t>
      </w:r>
      <w:r>
        <w:t xml:space="preserve">, </w:t>
      </w:r>
      <w:r w:rsidR="00457E89" w:rsidRPr="00675642">
        <w:t xml:space="preserve">confia </w:t>
      </w:r>
      <w:proofErr w:type="spellStart"/>
      <w:r w:rsidR="00457E89" w:rsidRPr="00675642">
        <w:t>Deene</w:t>
      </w:r>
      <w:proofErr w:type="spellEnd"/>
      <w:r w:rsidR="00457E89" w:rsidRPr="00675642">
        <w:t xml:space="preserve"> à son second</w:t>
      </w:r>
      <w:r>
        <w:t>.</w:t>
      </w:r>
    </w:p>
    <w:p w14:paraId="57AEDE45" w14:textId="77777777" w:rsidR="00EE5875" w:rsidRDefault="00EE5875" w:rsidP="00457E89">
      <w:r>
        <w:t>— </w:t>
      </w:r>
      <w:r w:rsidR="00457E89" w:rsidRPr="00675642">
        <w:t>C</w:t>
      </w:r>
      <w:r>
        <w:t>’</w:t>
      </w:r>
      <w:r w:rsidR="00457E89" w:rsidRPr="00675642">
        <w:t>est possible</w:t>
      </w:r>
      <w:r>
        <w:t xml:space="preserve">, </w:t>
      </w:r>
      <w:r w:rsidR="00457E89" w:rsidRPr="00675642">
        <w:t>répondit celui-ci</w:t>
      </w:r>
      <w:r>
        <w:t xml:space="preserve">. </w:t>
      </w:r>
      <w:r w:rsidR="00457E89" w:rsidRPr="00675642">
        <w:t>J</w:t>
      </w:r>
      <w:r>
        <w:t>’</w:t>
      </w:r>
      <w:r w:rsidR="00457E89" w:rsidRPr="00675642">
        <w:t>ai fait tamponner les tubes de la chaudière tribord</w:t>
      </w:r>
      <w:r>
        <w:t xml:space="preserve">, </w:t>
      </w:r>
      <w:r w:rsidR="00457E89" w:rsidRPr="00675642">
        <w:t>la machine est parée</w:t>
      </w:r>
      <w:r>
        <w:t>.</w:t>
      </w:r>
    </w:p>
    <w:p w14:paraId="77251D01" w14:textId="77777777" w:rsidR="00EE5875" w:rsidRDefault="00EE5875" w:rsidP="00457E89">
      <w:r>
        <w:t>— </w:t>
      </w:r>
      <w:r w:rsidR="00457E89" w:rsidRPr="00675642">
        <w:t>Tant mieux</w:t>
      </w:r>
      <w:r>
        <w:t xml:space="preserve">, </w:t>
      </w:r>
      <w:r w:rsidR="00457E89" w:rsidRPr="00675642">
        <w:t xml:space="preserve">lui dit </w:t>
      </w:r>
      <w:proofErr w:type="spellStart"/>
      <w:r w:rsidR="00457E89" w:rsidRPr="00675642">
        <w:t>Deene</w:t>
      </w:r>
      <w:proofErr w:type="spellEnd"/>
      <w:r>
        <w:t xml:space="preserve">. </w:t>
      </w:r>
      <w:r w:rsidR="00457E89" w:rsidRPr="00675642">
        <w:t>On va pouvoir appareiller ce</w:t>
      </w:r>
      <w:r w:rsidR="00457E89" w:rsidRPr="00675642">
        <w:t>t</w:t>
      </w:r>
      <w:r w:rsidR="00457E89" w:rsidRPr="00675642">
        <w:t>te nuit</w:t>
      </w:r>
      <w:r>
        <w:t xml:space="preserve">, </w:t>
      </w:r>
      <w:r w:rsidR="00457E89" w:rsidRPr="00675642">
        <w:t>le temps est au beau</w:t>
      </w:r>
      <w:r>
        <w:t xml:space="preserve">. </w:t>
      </w:r>
      <w:r w:rsidR="00457E89" w:rsidRPr="00675642">
        <w:t>Envoyez le plus de monde po</w:t>
      </w:r>
      <w:r w:rsidR="00457E89" w:rsidRPr="00675642">
        <w:t>s</w:t>
      </w:r>
      <w:r w:rsidR="00457E89" w:rsidRPr="00675642">
        <w:t>sible à terre et faites-leur élever un cairn à la pointe du promo</w:t>
      </w:r>
      <w:r w:rsidR="00457E89" w:rsidRPr="00675642">
        <w:t>n</w:t>
      </w:r>
      <w:r w:rsidR="00457E89" w:rsidRPr="00675642">
        <w:t>toire</w:t>
      </w:r>
      <w:r>
        <w:t xml:space="preserve">. </w:t>
      </w:r>
      <w:r w:rsidR="00457E89" w:rsidRPr="00675642">
        <w:t>Tonnerre de Dieu</w:t>
      </w:r>
      <w:r>
        <w:t xml:space="preserve">, </w:t>
      </w:r>
      <w:r w:rsidR="00457E89" w:rsidRPr="00675642">
        <w:t>je vais me coucher</w:t>
      </w:r>
      <w:r>
        <w:t>.</w:t>
      </w:r>
    </w:p>
    <w:p w14:paraId="7545C002" w14:textId="77777777" w:rsidR="00EE5875" w:rsidRDefault="00457E89" w:rsidP="00457E89">
      <w:r w:rsidRPr="00675642">
        <w:t>Et tout en s</w:t>
      </w:r>
      <w:r w:rsidR="00EE5875">
        <w:t>’</w:t>
      </w:r>
      <w:r w:rsidRPr="00675642">
        <w:t>en allant il ronchonnait</w:t>
      </w:r>
      <w:r w:rsidR="00EE5875">
        <w:t> :</w:t>
      </w:r>
    </w:p>
    <w:p w14:paraId="3C326860" w14:textId="77777777" w:rsidR="00EE5875" w:rsidRDefault="00EE5875" w:rsidP="00457E89">
      <w:r>
        <w:lastRenderedPageBreak/>
        <w:t>— </w:t>
      </w:r>
      <w:r w:rsidR="00457E89" w:rsidRPr="00675642">
        <w:t>Il est fou</w:t>
      </w:r>
      <w:r>
        <w:t xml:space="preserve">, </w:t>
      </w:r>
      <w:r w:rsidR="00457E89" w:rsidRPr="00675642">
        <w:t>je vous dis qu</w:t>
      </w:r>
      <w:r>
        <w:t>’</w:t>
      </w:r>
      <w:r w:rsidR="00457E89" w:rsidRPr="00675642">
        <w:t>il est fou</w:t>
      </w:r>
      <w:r>
        <w:t xml:space="preserve">. </w:t>
      </w:r>
      <w:r w:rsidR="00457E89" w:rsidRPr="00675642">
        <w:t>Sale corvée</w:t>
      </w:r>
      <w:r>
        <w:t xml:space="preserve"> ! </w:t>
      </w:r>
      <w:r w:rsidR="00457E89" w:rsidRPr="00675642">
        <w:t>soup</w:t>
      </w:r>
      <w:r w:rsidR="00457E89" w:rsidRPr="00675642">
        <w:t>i</w:t>
      </w:r>
      <w:r w:rsidR="00457E89" w:rsidRPr="00675642">
        <w:t>rait-il en se couchant</w:t>
      </w:r>
      <w:r>
        <w:t>.</w:t>
      </w:r>
    </w:p>
    <w:p w14:paraId="121CC8F9" w14:textId="77777777" w:rsidR="00EE5875" w:rsidRDefault="00457E89" w:rsidP="00457E89">
      <w:r w:rsidRPr="00675642">
        <w:t>Dans sa cabine Dan Yack s</w:t>
      </w:r>
      <w:r w:rsidR="00EE5875">
        <w:t>’</w:t>
      </w:r>
      <w:r w:rsidRPr="00675642">
        <w:t>est mis tout nu</w:t>
      </w:r>
      <w:r w:rsidR="00EE5875">
        <w:t xml:space="preserve">. </w:t>
      </w:r>
      <w:r w:rsidRPr="00675642">
        <w:t>Puis</w:t>
      </w:r>
      <w:r w:rsidR="00EE5875">
        <w:t xml:space="preserve">, </w:t>
      </w:r>
      <w:r w:rsidRPr="00675642">
        <w:t>fébril</w:t>
      </w:r>
      <w:r w:rsidRPr="00675642">
        <w:t>e</w:t>
      </w:r>
      <w:r w:rsidRPr="00675642">
        <w:t>ment</w:t>
      </w:r>
      <w:r w:rsidR="00EE5875">
        <w:t xml:space="preserve">, </w:t>
      </w:r>
      <w:r w:rsidRPr="00675642">
        <w:t>il a fait sauter sa barbe</w:t>
      </w:r>
      <w:r w:rsidR="00EE5875">
        <w:t xml:space="preserve">. </w:t>
      </w:r>
      <w:r w:rsidRPr="00675642">
        <w:t>Maintenant il se contemple dans un miroir</w:t>
      </w:r>
      <w:r w:rsidR="00EE5875">
        <w:t xml:space="preserve">, </w:t>
      </w:r>
      <w:r w:rsidRPr="00675642">
        <w:t>de tout près</w:t>
      </w:r>
      <w:r w:rsidR="00EE5875">
        <w:t xml:space="preserve">, </w:t>
      </w:r>
      <w:r w:rsidRPr="00675642">
        <w:t>le plus près possible</w:t>
      </w:r>
      <w:r w:rsidR="00EE5875">
        <w:t>.</w:t>
      </w:r>
    </w:p>
    <w:p w14:paraId="1B256972" w14:textId="77777777" w:rsidR="00EE5875" w:rsidRDefault="00457E89" w:rsidP="00457E89">
      <w:r w:rsidRPr="00675642">
        <w:t>Les misères endurées se lisent nettement sur son visage</w:t>
      </w:r>
      <w:r w:rsidR="00EE5875">
        <w:t xml:space="preserve">, </w:t>
      </w:r>
      <w:r w:rsidRPr="00675642">
        <w:t>mais il a l</w:t>
      </w:r>
      <w:r w:rsidR="00EE5875">
        <w:t>’</w:t>
      </w:r>
      <w:r w:rsidRPr="00675642">
        <w:t>air bigrement solide et bien décidé</w:t>
      </w:r>
      <w:r w:rsidR="00EE5875">
        <w:t>.</w:t>
      </w:r>
    </w:p>
    <w:p w14:paraId="26A094FC" w14:textId="77777777" w:rsidR="00EE5875" w:rsidRDefault="00457E89" w:rsidP="00457E89">
      <w:r w:rsidRPr="00675642">
        <w:t>Il ne reconnaissait ni son regard</w:t>
      </w:r>
      <w:r w:rsidR="00EE5875">
        <w:t xml:space="preserve">, </w:t>
      </w:r>
      <w:r w:rsidRPr="00675642">
        <w:t>ni son œil</w:t>
      </w:r>
      <w:r w:rsidR="00EE5875">
        <w:t>.</w:t>
      </w:r>
    </w:p>
    <w:p w14:paraId="4C7FE5F1" w14:textId="054AEE32" w:rsidR="00457E89" w:rsidRPr="00675642" w:rsidRDefault="00457E89" w:rsidP="00457E89">
      <w:r w:rsidRPr="00675642">
        <w:t>Il est vrai que c</w:t>
      </w:r>
      <w:r w:rsidR="00EE5875">
        <w:t>’</w:t>
      </w:r>
      <w:r w:rsidRPr="00675642">
        <w:t>était la première fois qu</w:t>
      </w:r>
      <w:r w:rsidR="00EE5875">
        <w:t>’</w:t>
      </w:r>
      <w:r w:rsidRPr="00675642">
        <w:t>il se voyait sans monocle</w:t>
      </w:r>
      <w:r w:rsidR="00EE5875">
        <w:t xml:space="preserve">. </w:t>
      </w:r>
      <w:r w:rsidRPr="00675642">
        <w:t>Depuis tant d</w:t>
      </w:r>
      <w:r w:rsidR="00EE5875">
        <w:t>’</w:t>
      </w:r>
      <w:r w:rsidRPr="00675642">
        <w:t>années</w:t>
      </w:r>
      <w:r w:rsidR="00EE5875">
        <w:t>. « </w:t>
      </w:r>
      <w:r w:rsidRPr="00675642">
        <w:t>Quelle victoire</w:t>
      </w:r>
      <w:r w:rsidR="00EE5875">
        <w:t xml:space="preserve">, </w:t>
      </w:r>
      <w:r w:rsidRPr="00675642">
        <w:t>pense-t-il</w:t>
      </w:r>
      <w:r w:rsidR="00EE5875">
        <w:t xml:space="preserve">. </w:t>
      </w:r>
      <w:r w:rsidRPr="00675642">
        <w:t>A</w:t>
      </w:r>
      <w:r w:rsidRPr="00675642">
        <w:t>t</w:t>
      </w:r>
      <w:r w:rsidRPr="00675642">
        <w:t>tention</w:t>
      </w:r>
      <w:r w:rsidR="00EE5875">
        <w:t> ! »</w:t>
      </w:r>
    </w:p>
    <w:p w14:paraId="4A9B41DD" w14:textId="77777777" w:rsidR="00EE5875" w:rsidRDefault="00457E89" w:rsidP="00457E89">
      <w:r w:rsidRPr="00675642">
        <w:t>On lui a apporté son courrier</w:t>
      </w:r>
      <w:r w:rsidR="00EE5875">
        <w:t xml:space="preserve">. </w:t>
      </w:r>
      <w:r w:rsidRPr="00675642">
        <w:t>Des paquets et des paquets de lettres</w:t>
      </w:r>
      <w:r w:rsidR="00EE5875">
        <w:t xml:space="preserve">. </w:t>
      </w:r>
      <w:r w:rsidRPr="00675642">
        <w:t>Et il n</w:t>
      </w:r>
      <w:r w:rsidR="00EE5875">
        <w:t>’</w:t>
      </w:r>
      <w:r w:rsidRPr="00675642">
        <w:t>y en a pas une d</w:t>
      </w:r>
      <w:r w:rsidR="00EE5875">
        <w:t>’</w:t>
      </w:r>
      <w:proofErr w:type="spellStart"/>
      <w:r w:rsidRPr="00675642">
        <w:t>Hedwiga</w:t>
      </w:r>
      <w:proofErr w:type="spellEnd"/>
      <w:r w:rsidR="00EE5875">
        <w:t> !</w:t>
      </w:r>
    </w:p>
    <w:p w14:paraId="00FEACB6" w14:textId="77777777" w:rsidR="00EE5875" w:rsidRDefault="00457E89" w:rsidP="00457E89">
      <w:r w:rsidRPr="00675642">
        <w:t>Pas une seule</w:t>
      </w:r>
      <w:r w:rsidR="00EE5875">
        <w:t>.</w:t>
      </w:r>
    </w:p>
    <w:p w14:paraId="0ABDC0CE" w14:textId="77777777" w:rsidR="00EE5875" w:rsidRDefault="00457E89" w:rsidP="00457E89">
      <w:r w:rsidRPr="00675642">
        <w:t>Non</w:t>
      </w:r>
      <w:r w:rsidR="00EE5875">
        <w:t xml:space="preserve">, </w:t>
      </w:r>
      <w:r w:rsidRPr="00675642">
        <w:t>pas une seule</w:t>
      </w:r>
      <w:r w:rsidR="00EE5875">
        <w:t>.</w:t>
      </w:r>
    </w:p>
    <w:p w14:paraId="39E6DB1F" w14:textId="77777777" w:rsidR="00EE5875" w:rsidRDefault="00457E89" w:rsidP="00457E89">
      <w:r w:rsidRPr="00675642">
        <w:t>Il voudrait pleurer</w:t>
      </w:r>
      <w:r w:rsidR="00EE5875">
        <w:t>.</w:t>
      </w:r>
    </w:p>
    <w:p w14:paraId="50B31598" w14:textId="77777777" w:rsidR="00EE5875" w:rsidRDefault="00457E89" w:rsidP="00457E89">
      <w:r w:rsidRPr="00675642">
        <w:t>Et il pleure longuement sur lui-même</w:t>
      </w:r>
      <w:r w:rsidR="00EE5875">
        <w:t>.</w:t>
      </w:r>
    </w:p>
    <w:p w14:paraId="0286C2A5" w14:textId="77777777" w:rsidR="00EE5875" w:rsidRDefault="00457E89" w:rsidP="00457E89">
      <w:r w:rsidRPr="00675642">
        <w:t>Mais sans une larme</w:t>
      </w:r>
      <w:r w:rsidR="00EE5875">
        <w:t>.</w:t>
      </w:r>
    </w:p>
    <w:p w14:paraId="3F0558DC" w14:textId="77777777" w:rsidR="00EE5875" w:rsidRDefault="00457E89" w:rsidP="00457E89">
      <w:r w:rsidRPr="00675642">
        <w:t>Les yeux ouverts</w:t>
      </w:r>
      <w:r w:rsidR="00EE5875">
        <w:t>.</w:t>
      </w:r>
    </w:p>
    <w:p w14:paraId="5B2C5080" w14:textId="77777777" w:rsidR="00EE5875" w:rsidRDefault="00457E89" w:rsidP="00457E89">
      <w:r w:rsidRPr="00675642">
        <w:t>Les yeux ouverts sur tout un monde qui s</w:t>
      </w:r>
      <w:r w:rsidR="00EE5875">
        <w:t>’</w:t>
      </w:r>
      <w:r w:rsidRPr="00675642">
        <w:t>écroule</w:t>
      </w:r>
      <w:r w:rsidR="00EE5875">
        <w:t>.</w:t>
      </w:r>
    </w:p>
    <w:p w14:paraId="36205840" w14:textId="77777777" w:rsidR="00EE5875" w:rsidRDefault="00EE5875" w:rsidP="00457E89">
      <w:r>
        <w:t>« </w:t>
      </w:r>
      <w:r w:rsidR="00457E89" w:rsidRPr="00675642">
        <w:t>Ça ne fait rien</w:t>
      </w:r>
      <w:r>
        <w:t xml:space="preserve">, </w:t>
      </w:r>
      <w:r w:rsidR="00457E89" w:rsidRPr="00675642">
        <w:t>pense-t-il</w:t>
      </w:r>
      <w:r>
        <w:t xml:space="preserve">, </w:t>
      </w:r>
      <w:r w:rsidR="00457E89" w:rsidRPr="00675642">
        <w:t>ça ne fait rien</w:t>
      </w:r>
      <w:r>
        <w:t xml:space="preserve">. </w:t>
      </w:r>
      <w:r w:rsidR="00457E89" w:rsidRPr="00675642">
        <w:t>Tout m</w:t>
      </w:r>
      <w:r>
        <w:t>’</w:t>
      </w:r>
      <w:r w:rsidR="00457E89" w:rsidRPr="00675642">
        <w:t>est égal</w:t>
      </w:r>
      <w:r>
        <w:t>. »</w:t>
      </w:r>
      <w:r w:rsidR="00457E89" w:rsidRPr="00675642">
        <w:t xml:space="preserve"> Et il rit</w:t>
      </w:r>
      <w:r>
        <w:t>.</w:t>
      </w:r>
    </w:p>
    <w:p w14:paraId="4CB127AD" w14:textId="77777777" w:rsidR="00EE5875" w:rsidRDefault="00457E89" w:rsidP="00457E89">
      <w:r w:rsidRPr="00675642">
        <w:t>La journée s</w:t>
      </w:r>
      <w:r w:rsidR="00EE5875">
        <w:t>’</w:t>
      </w:r>
      <w:r w:rsidRPr="00675642">
        <w:t>écoule</w:t>
      </w:r>
      <w:r w:rsidR="00EE5875">
        <w:t>.</w:t>
      </w:r>
    </w:p>
    <w:p w14:paraId="561600FE" w14:textId="77777777" w:rsidR="00EE5875" w:rsidRDefault="00457E89" w:rsidP="00457E89">
      <w:r w:rsidRPr="00675642">
        <w:t>Et la nuit</w:t>
      </w:r>
      <w:r w:rsidR="00EE5875">
        <w:t>.</w:t>
      </w:r>
    </w:p>
    <w:p w14:paraId="62CE3278" w14:textId="77777777" w:rsidR="00EE5875" w:rsidRDefault="00457E89" w:rsidP="00457E89">
      <w:pPr>
        <w:spacing w:before="1440"/>
      </w:pPr>
      <w:r w:rsidRPr="00675642">
        <w:lastRenderedPageBreak/>
        <w:t>Au matin il fait appeler le commandant</w:t>
      </w:r>
      <w:r w:rsidR="00EE5875">
        <w:t xml:space="preserve">. </w:t>
      </w:r>
      <w:r w:rsidRPr="00675642">
        <w:t>Il y a déjà un bon moment qu</w:t>
      </w:r>
      <w:r w:rsidR="00EE5875">
        <w:t>’</w:t>
      </w:r>
      <w:r w:rsidRPr="00675642">
        <w:t>il se rend compte que le bateau tangue et que la m</w:t>
      </w:r>
      <w:r w:rsidRPr="00675642">
        <w:t>a</w:t>
      </w:r>
      <w:r w:rsidRPr="00675642">
        <w:t>chine fait vibrer la cloison derrière sa tête</w:t>
      </w:r>
      <w:r w:rsidR="00EE5875">
        <w:t xml:space="preserve">. </w:t>
      </w:r>
      <w:r w:rsidRPr="00675642">
        <w:t>Il est là les yeux o</w:t>
      </w:r>
      <w:r w:rsidRPr="00675642">
        <w:t>u</w:t>
      </w:r>
      <w:r w:rsidRPr="00675642">
        <w:t>verts et ne pense à rien</w:t>
      </w:r>
      <w:r w:rsidR="00EE5875">
        <w:t>.</w:t>
      </w:r>
    </w:p>
    <w:p w14:paraId="2941CE85" w14:textId="77777777" w:rsidR="00EE5875" w:rsidRDefault="00EE5875" w:rsidP="00457E89">
      <w:r>
        <w:t>— </w:t>
      </w:r>
      <w:r w:rsidR="00457E89" w:rsidRPr="00675642">
        <w:t xml:space="preserve">Que me veut </w:t>
      </w:r>
      <w:proofErr w:type="spellStart"/>
      <w:r w:rsidR="00457E89" w:rsidRPr="00675642">
        <w:t>Hortalez</w:t>
      </w:r>
      <w:proofErr w:type="spellEnd"/>
      <w:r>
        <w:t xml:space="preserve"> ? </w:t>
      </w:r>
      <w:r w:rsidR="00457E89" w:rsidRPr="00675642">
        <w:t xml:space="preserve">demande-t-il à </w:t>
      </w:r>
      <w:proofErr w:type="spellStart"/>
      <w:r w:rsidR="00457E89" w:rsidRPr="00675642">
        <w:t>Deene</w:t>
      </w:r>
      <w:proofErr w:type="spellEnd"/>
      <w:r w:rsidR="00457E89" w:rsidRPr="00675642">
        <w:t xml:space="preserve"> dès que c</w:t>
      </w:r>
      <w:r w:rsidR="00457E89" w:rsidRPr="00675642">
        <w:t>e</w:t>
      </w:r>
      <w:r w:rsidR="00457E89" w:rsidRPr="00675642">
        <w:t>lui-ci entre dans sa cabine</w:t>
      </w:r>
      <w:r>
        <w:t>.</w:t>
      </w:r>
    </w:p>
    <w:p w14:paraId="7BC6003B" w14:textId="77777777" w:rsidR="00EE5875" w:rsidRDefault="00457E89" w:rsidP="00457E89">
      <w:r w:rsidRPr="00675642">
        <w:t>Et il lui montre une dizaine de lettres qu</w:t>
      </w:r>
      <w:r w:rsidR="00EE5875">
        <w:t>’</w:t>
      </w:r>
      <w:r w:rsidRPr="00675642">
        <w:t>on lui a réexp</w:t>
      </w:r>
      <w:r w:rsidRPr="00675642">
        <w:t>é</w:t>
      </w:r>
      <w:r w:rsidRPr="00675642">
        <w:t>diées de son bureau de Londres et portant toutes l</w:t>
      </w:r>
      <w:r w:rsidR="00EE5875">
        <w:t>’</w:t>
      </w:r>
      <w:r w:rsidRPr="00675642">
        <w:t xml:space="preserve">en-tête de la </w:t>
      </w:r>
      <w:proofErr w:type="spellStart"/>
      <w:r w:rsidRPr="00675642">
        <w:t>Compania</w:t>
      </w:r>
      <w:proofErr w:type="spellEnd"/>
      <w:r w:rsidRPr="00675642">
        <w:t xml:space="preserve"> Gonzalo </w:t>
      </w:r>
      <w:proofErr w:type="spellStart"/>
      <w:r w:rsidRPr="00675642">
        <w:t>Hortalez</w:t>
      </w:r>
      <w:proofErr w:type="spellEnd"/>
      <w:r w:rsidR="00EE5875">
        <w:t xml:space="preserve">. </w:t>
      </w:r>
      <w:r w:rsidRPr="00675642">
        <w:t>Que me veut-il</w:t>
      </w:r>
      <w:r w:rsidR="00EE5875">
        <w:t> ?</w:t>
      </w:r>
    </w:p>
    <w:p w14:paraId="0BE1C07C" w14:textId="77777777" w:rsidR="00EE5875" w:rsidRDefault="00EE5875" w:rsidP="00457E89">
      <w:r>
        <w:t>— </w:t>
      </w:r>
      <w:r w:rsidR="00457E89" w:rsidRPr="00675642">
        <w:t>Mais je ne sais pas</w:t>
      </w:r>
      <w:r>
        <w:t xml:space="preserve">, </w:t>
      </w:r>
      <w:r w:rsidR="00457E89" w:rsidRPr="00675642">
        <w:t>monsieur</w:t>
      </w:r>
      <w:r>
        <w:t>.</w:t>
      </w:r>
    </w:p>
    <w:p w14:paraId="5BDFAF50" w14:textId="77777777" w:rsidR="00EE5875" w:rsidRDefault="00EE5875" w:rsidP="00457E89">
      <w:r>
        <w:t>— </w:t>
      </w:r>
      <w:r w:rsidR="00457E89" w:rsidRPr="00675642">
        <w:t>Dan Yack</w:t>
      </w:r>
      <w:r>
        <w:t xml:space="preserve"> ! </w:t>
      </w:r>
      <w:r w:rsidR="00457E89" w:rsidRPr="00675642">
        <w:t>tonne Dan Yack furieux</w:t>
      </w:r>
      <w:r>
        <w:t xml:space="preserve">. </w:t>
      </w:r>
      <w:r w:rsidR="00457E89" w:rsidRPr="00675642">
        <w:t>Je vous ai déjà dit que je m</w:t>
      </w:r>
      <w:r>
        <w:t>’</w:t>
      </w:r>
      <w:r w:rsidR="00457E89" w:rsidRPr="00675642">
        <w:t>appelais Dan Yack</w:t>
      </w:r>
      <w:r>
        <w:t xml:space="preserve">, </w:t>
      </w:r>
      <w:r w:rsidR="00457E89" w:rsidRPr="00675642">
        <w:t>Dan Yack tout court</w:t>
      </w:r>
      <w:r>
        <w:t xml:space="preserve">, </w:t>
      </w:r>
      <w:r w:rsidR="00457E89" w:rsidRPr="00675642">
        <w:t>et que tous les William sont partis à tous les diables</w:t>
      </w:r>
      <w:r>
        <w:t>.</w:t>
      </w:r>
    </w:p>
    <w:p w14:paraId="7C03069F" w14:textId="77777777" w:rsidR="00EE5875" w:rsidRDefault="00EE5875" w:rsidP="00457E89">
      <w:r>
        <w:t>— </w:t>
      </w:r>
      <w:r w:rsidR="00457E89" w:rsidRPr="00675642">
        <w:t>Bien</w:t>
      </w:r>
      <w:r>
        <w:t xml:space="preserve">, </w:t>
      </w:r>
      <w:r w:rsidR="00457E89" w:rsidRPr="00675642">
        <w:t>monsieur</w:t>
      </w:r>
      <w:r>
        <w:t>.</w:t>
      </w:r>
    </w:p>
    <w:p w14:paraId="7F2B9B15" w14:textId="77777777" w:rsidR="00EE5875" w:rsidRDefault="00EE5875" w:rsidP="00457E89">
      <w:r>
        <w:t>— </w:t>
      </w:r>
      <w:r w:rsidR="00457E89" w:rsidRPr="00675642">
        <w:t>Dan Yack</w:t>
      </w:r>
      <w:r>
        <w:t xml:space="preserve"> ! </w:t>
      </w:r>
      <w:r w:rsidR="00457E89" w:rsidRPr="00675642">
        <w:t>hurle Dan Yack hors de lui</w:t>
      </w:r>
      <w:r>
        <w:t>.</w:t>
      </w:r>
    </w:p>
    <w:p w14:paraId="04A147A6" w14:textId="77777777" w:rsidR="00EE5875" w:rsidRDefault="00457E89" w:rsidP="00457E89">
      <w:r w:rsidRPr="00675642">
        <w:t>Il se calme subitement</w:t>
      </w:r>
      <w:r w:rsidR="00EE5875">
        <w:t>.</w:t>
      </w:r>
    </w:p>
    <w:p w14:paraId="3B5DF16B" w14:textId="77777777" w:rsidR="00EE5875" w:rsidRDefault="00EE5875" w:rsidP="00457E89">
      <w:r>
        <w:t>— </w:t>
      </w:r>
      <w:r w:rsidR="00457E89" w:rsidRPr="00675642">
        <w:t>Commandant</w:t>
      </w:r>
      <w:r>
        <w:t xml:space="preserve">, </w:t>
      </w:r>
      <w:r w:rsidR="00457E89" w:rsidRPr="00675642">
        <w:t>dit-il</w:t>
      </w:r>
      <w:r>
        <w:t xml:space="preserve">, </w:t>
      </w:r>
      <w:r w:rsidR="00457E89" w:rsidRPr="00675642">
        <w:t>mettez le cap sur Chiloé</w:t>
      </w:r>
      <w:r>
        <w:t xml:space="preserve">, </w:t>
      </w:r>
      <w:r w:rsidR="00457E89" w:rsidRPr="00675642">
        <w:t>on va faire la bombe</w:t>
      </w:r>
      <w:r>
        <w:t>.</w:t>
      </w:r>
    </w:p>
    <w:p w14:paraId="06B035F9" w14:textId="77777777" w:rsidR="00EE5875" w:rsidRDefault="00EE5875" w:rsidP="00457E89">
      <w:r>
        <w:t>— </w:t>
      </w:r>
      <w:r w:rsidR="00457E89" w:rsidRPr="00675642">
        <w:t>Mais</w:t>
      </w:r>
      <w:r>
        <w:t>…</w:t>
      </w:r>
    </w:p>
    <w:p w14:paraId="49850ACD" w14:textId="77777777" w:rsidR="00EE5875" w:rsidRDefault="00EE5875" w:rsidP="00457E89">
      <w:r>
        <w:t>— </w:t>
      </w:r>
      <w:r w:rsidR="00457E89" w:rsidRPr="00675642">
        <w:t>Il n</w:t>
      </w:r>
      <w:r>
        <w:t>’</w:t>
      </w:r>
      <w:r w:rsidR="00457E89" w:rsidRPr="00675642">
        <w:t xml:space="preserve">y a pas de </w:t>
      </w:r>
      <w:proofErr w:type="spellStart"/>
      <w:r w:rsidR="00457E89" w:rsidRPr="00675642">
        <w:t>mais</w:t>
      </w:r>
      <w:proofErr w:type="spellEnd"/>
      <w:r>
        <w:t xml:space="preserve"> ; </w:t>
      </w:r>
      <w:r w:rsidR="00457E89" w:rsidRPr="00675642">
        <w:t>je vous dis qu</w:t>
      </w:r>
      <w:r>
        <w:t>’</w:t>
      </w:r>
      <w:r w:rsidR="00457E89" w:rsidRPr="00675642">
        <w:t>on va faire la bombe</w:t>
      </w:r>
      <w:r>
        <w:t>.</w:t>
      </w:r>
    </w:p>
    <w:p w14:paraId="58981C6F" w14:textId="77777777" w:rsidR="00EE5875" w:rsidRDefault="00457E89" w:rsidP="00457E89">
      <w:pPr>
        <w:spacing w:before="1440"/>
      </w:pPr>
      <w:r w:rsidRPr="00675642">
        <w:t xml:space="preserve">Vingt-neuf jours plus tard le </w:t>
      </w:r>
      <w:r w:rsidRPr="00675642">
        <w:rPr>
          <w:i/>
          <w:iCs/>
        </w:rPr>
        <w:t>Green-Star</w:t>
      </w:r>
      <w:r w:rsidRPr="00675642">
        <w:t xml:space="preserve"> rentrait dans des parages plus fréquentés par les navigateurs et pour la </w:t>
      </w:r>
      <w:r w:rsidRPr="00675642">
        <w:lastRenderedPageBreak/>
        <w:t>première fois depuis de longs mois rallumait la nuit ses feux de position</w:t>
      </w:r>
      <w:r w:rsidR="00EE5875">
        <w:t>.</w:t>
      </w:r>
    </w:p>
    <w:p w14:paraId="158D41F5" w14:textId="77777777" w:rsidR="00EE5875" w:rsidRDefault="00457E89" w:rsidP="00457E89">
      <w:r w:rsidRPr="00675642">
        <w:t>Tout fier</w:t>
      </w:r>
      <w:r w:rsidR="00EE5875">
        <w:t xml:space="preserve">, </w:t>
      </w:r>
      <w:r w:rsidRPr="00675642">
        <w:t xml:space="preserve">le petit </w:t>
      </w:r>
      <w:proofErr w:type="spellStart"/>
      <w:r w:rsidRPr="00675642">
        <w:t>Batty</w:t>
      </w:r>
      <w:proofErr w:type="spellEnd"/>
      <w:r w:rsidR="00EE5875">
        <w:t xml:space="preserve">, </w:t>
      </w:r>
      <w:r w:rsidRPr="00675642">
        <w:t>chargé de la lampisterie</w:t>
      </w:r>
      <w:r w:rsidR="00EE5875">
        <w:t xml:space="preserve">, </w:t>
      </w:r>
      <w:r w:rsidRPr="00675642">
        <w:t>apportait ses fanaux astiqués pour la circonstance</w:t>
      </w:r>
      <w:r w:rsidR="00EE5875">
        <w:t>.</w:t>
      </w:r>
    </w:p>
    <w:p w14:paraId="08AD8916" w14:textId="77777777" w:rsidR="00EE5875" w:rsidRDefault="00457E89" w:rsidP="00457E89">
      <w:r w:rsidRPr="00675642">
        <w:t>Un rouge</w:t>
      </w:r>
      <w:r w:rsidR="00EE5875">
        <w:t xml:space="preserve">. </w:t>
      </w:r>
      <w:r w:rsidRPr="00675642">
        <w:t>Un vert</w:t>
      </w:r>
      <w:r w:rsidR="00EE5875">
        <w:t xml:space="preserve">. </w:t>
      </w:r>
      <w:r w:rsidRPr="00675642">
        <w:t>Un blanc</w:t>
      </w:r>
      <w:r w:rsidR="00EE5875">
        <w:t>.</w:t>
      </w:r>
    </w:p>
    <w:p w14:paraId="782D7EBC" w14:textId="77777777" w:rsidR="00EE5875" w:rsidRDefault="00EE5875" w:rsidP="00457E89">
      <w:pPr>
        <w:pStyle w:val="NormalEspAvt0EspApr0"/>
        <w:rPr>
          <w:i/>
        </w:rPr>
      </w:pPr>
      <w:r>
        <w:rPr>
          <w:i/>
        </w:rPr>
        <w:t>« </w:t>
      </w:r>
      <w:r w:rsidR="00457E89" w:rsidRPr="00675642">
        <w:rPr>
          <w:i/>
        </w:rPr>
        <w:t>Peigne de buis</w:t>
      </w:r>
      <w:r>
        <w:rPr>
          <w:i/>
        </w:rPr>
        <w:t>,</w:t>
      </w:r>
    </w:p>
    <w:p w14:paraId="055E7816" w14:textId="77777777" w:rsidR="00EE5875" w:rsidRDefault="00EE5875" w:rsidP="00457E89">
      <w:pPr>
        <w:pStyle w:val="NormalEspAvt0EspApr0"/>
        <w:rPr>
          <w:i/>
        </w:rPr>
      </w:pPr>
      <w:r>
        <w:rPr>
          <w:i/>
        </w:rPr>
        <w:t>« </w:t>
      </w:r>
      <w:r w:rsidR="00457E89" w:rsidRPr="00675642">
        <w:rPr>
          <w:i/>
        </w:rPr>
        <w:t>Peigne de bois</w:t>
      </w:r>
      <w:r>
        <w:rPr>
          <w:i/>
        </w:rPr>
        <w:t>,</w:t>
      </w:r>
    </w:p>
    <w:p w14:paraId="4E41C01E" w14:textId="77777777" w:rsidR="00EE5875" w:rsidRDefault="00EE5875" w:rsidP="00457E89">
      <w:pPr>
        <w:pStyle w:val="NormalEspAvt0EspApr0"/>
        <w:rPr>
          <w:i/>
        </w:rPr>
      </w:pPr>
      <w:r>
        <w:rPr>
          <w:i/>
        </w:rPr>
        <w:t>« </w:t>
      </w:r>
      <w:r w:rsidR="00457E89" w:rsidRPr="00675642">
        <w:rPr>
          <w:i/>
        </w:rPr>
        <w:t>Peigne de corne</w:t>
      </w:r>
      <w:r>
        <w:rPr>
          <w:i/>
        </w:rPr>
        <w:t>,</w:t>
      </w:r>
    </w:p>
    <w:p w14:paraId="412AADB8" w14:textId="77777777" w:rsidR="00EE5875" w:rsidRDefault="00EE5875" w:rsidP="00457E89">
      <w:pPr>
        <w:pStyle w:val="NormalEspAvt0EspApr0"/>
        <w:rPr>
          <w:i/>
        </w:rPr>
      </w:pPr>
      <w:r>
        <w:rPr>
          <w:i/>
        </w:rPr>
        <w:t>« </w:t>
      </w:r>
      <w:r w:rsidR="00457E89" w:rsidRPr="00675642">
        <w:rPr>
          <w:i/>
        </w:rPr>
        <w:t>Qui crèvent les yeux à ceux qui dorment</w:t>
      </w:r>
      <w:r>
        <w:rPr>
          <w:i/>
        </w:rPr>
        <w:t>.</w:t>
      </w:r>
    </w:p>
    <w:p w14:paraId="373BC634" w14:textId="77777777" w:rsidR="00EE5875" w:rsidRDefault="00EE5875" w:rsidP="00457E89">
      <w:pPr>
        <w:pStyle w:val="NormalEspAvt0EspApr0"/>
        <w:rPr>
          <w:i/>
        </w:rPr>
      </w:pPr>
      <w:r>
        <w:rPr>
          <w:i/>
        </w:rPr>
        <w:t>« </w:t>
      </w:r>
      <w:r w:rsidR="00457E89" w:rsidRPr="00675642">
        <w:rPr>
          <w:i/>
        </w:rPr>
        <w:t>Cuir de peau</w:t>
      </w:r>
      <w:r>
        <w:rPr>
          <w:i/>
        </w:rPr>
        <w:t>,</w:t>
      </w:r>
    </w:p>
    <w:p w14:paraId="3C9B3068" w14:textId="77777777" w:rsidR="00EE5875" w:rsidRDefault="00EE5875" w:rsidP="00457E89">
      <w:pPr>
        <w:pStyle w:val="NormalEspAvt0EspApr0"/>
        <w:rPr>
          <w:i/>
        </w:rPr>
      </w:pPr>
      <w:r>
        <w:rPr>
          <w:i/>
        </w:rPr>
        <w:t>« </w:t>
      </w:r>
      <w:r w:rsidR="00457E89" w:rsidRPr="00675642">
        <w:rPr>
          <w:i/>
        </w:rPr>
        <w:t>Sous-pieds de guêtres</w:t>
      </w:r>
      <w:r>
        <w:rPr>
          <w:i/>
        </w:rPr>
        <w:t>,</w:t>
      </w:r>
    </w:p>
    <w:p w14:paraId="2383DC39" w14:textId="77777777" w:rsidR="00EE5875" w:rsidRDefault="00EE5875" w:rsidP="00457E89">
      <w:pPr>
        <w:pStyle w:val="NormalEspAvt0EspApr0"/>
        <w:rPr>
          <w:i/>
        </w:rPr>
      </w:pPr>
      <w:r>
        <w:rPr>
          <w:i/>
        </w:rPr>
        <w:t>« </w:t>
      </w:r>
      <w:r w:rsidR="00457E89" w:rsidRPr="00675642">
        <w:rPr>
          <w:i/>
        </w:rPr>
        <w:t>Talons de bottes</w:t>
      </w:r>
      <w:r>
        <w:rPr>
          <w:i/>
        </w:rPr>
        <w:t>,</w:t>
      </w:r>
    </w:p>
    <w:p w14:paraId="7B62E2AE" w14:textId="77777777" w:rsidR="00EE5875" w:rsidRDefault="00EE5875" w:rsidP="00457E89">
      <w:pPr>
        <w:pStyle w:val="NormalEspAvt0EspApr0"/>
        <w:rPr>
          <w:i/>
        </w:rPr>
      </w:pPr>
      <w:r>
        <w:rPr>
          <w:i/>
        </w:rPr>
        <w:t>« </w:t>
      </w:r>
      <w:r w:rsidR="00457E89" w:rsidRPr="00675642">
        <w:rPr>
          <w:i/>
        </w:rPr>
        <w:t>Traversent montagnes</w:t>
      </w:r>
      <w:r>
        <w:rPr>
          <w:i/>
        </w:rPr>
        <w:t xml:space="preserve">, </w:t>
      </w:r>
      <w:r w:rsidR="00457E89" w:rsidRPr="00675642">
        <w:rPr>
          <w:i/>
        </w:rPr>
        <w:t>perruques</w:t>
      </w:r>
      <w:r>
        <w:rPr>
          <w:i/>
        </w:rPr>
        <w:t xml:space="preserve">, </w:t>
      </w:r>
      <w:r w:rsidR="00457E89" w:rsidRPr="00675642">
        <w:rPr>
          <w:i/>
        </w:rPr>
        <w:t>et catogans</w:t>
      </w:r>
      <w:r>
        <w:rPr>
          <w:i/>
        </w:rPr>
        <w:t> !</w:t>
      </w:r>
    </w:p>
    <w:p w14:paraId="42C3C2AB" w14:textId="77777777" w:rsidR="00EE5875" w:rsidRDefault="00EE5875" w:rsidP="00457E89">
      <w:pPr>
        <w:pStyle w:val="NormalEspAvt0EspApr0"/>
        <w:rPr>
          <w:i/>
        </w:rPr>
      </w:pPr>
      <w:r>
        <w:rPr>
          <w:i/>
        </w:rPr>
        <w:t>« </w:t>
      </w:r>
      <w:r w:rsidR="00457E89" w:rsidRPr="00675642">
        <w:rPr>
          <w:i/>
        </w:rPr>
        <w:t>Arrive cinq cents pieds au-dessus du soleil levant</w:t>
      </w:r>
      <w:r>
        <w:rPr>
          <w:i/>
        </w:rPr>
        <w:t>,</w:t>
      </w:r>
    </w:p>
    <w:p w14:paraId="5E7F10FE" w14:textId="77777777" w:rsidR="00EE5875" w:rsidRDefault="00EE5875" w:rsidP="00457E89">
      <w:pPr>
        <w:pStyle w:val="NormalEspAvt0EspApr0"/>
        <w:rPr>
          <w:i/>
        </w:rPr>
      </w:pPr>
      <w:r>
        <w:rPr>
          <w:i/>
        </w:rPr>
        <w:t>« </w:t>
      </w:r>
      <w:r w:rsidR="00457E89" w:rsidRPr="00675642">
        <w:rPr>
          <w:i/>
        </w:rPr>
        <w:t>Dans un pays charmant</w:t>
      </w:r>
      <w:r>
        <w:rPr>
          <w:i/>
        </w:rPr>
        <w:t>,</w:t>
      </w:r>
    </w:p>
    <w:p w14:paraId="7BFA0741" w14:textId="6B0FF6E1" w:rsidR="00457E89" w:rsidRPr="00675642" w:rsidRDefault="00EE5875" w:rsidP="00457E89">
      <w:pPr>
        <w:pStyle w:val="NormalEspAvt0EspApr0"/>
        <w:rPr>
          <w:i/>
        </w:rPr>
      </w:pPr>
      <w:r>
        <w:rPr>
          <w:i/>
        </w:rPr>
        <w:t>« </w:t>
      </w:r>
      <w:r w:rsidR="00457E89" w:rsidRPr="00675642">
        <w:rPr>
          <w:i/>
        </w:rPr>
        <w:t>Où les enfants de quatre ans</w:t>
      </w:r>
    </w:p>
    <w:p w14:paraId="41F5369C" w14:textId="71133DC5" w:rsidR="00457E89" w:rsidRPr="00675642" w:rsidRDefault="00EE5875" w:rsidP="00457E89">
      <w:pPr>
        <w:pStyle w:val="NormalEspAvt0EspApr0"/>
        <w:rPr>
          <w:i/>
        </w:rPr>
      </w:pPr>
      <w:r>
        <w:rPr>
          <w:i/>
        </w:rPr>
        <w:t>« </w:t>
      </w:r>
      <w:r w:rsidR="00457E89" w:rsidRPr="00675642">
        <w:rPr>
          <w:i/>
        </w:rPr>
        <w:t>Jouent au petit palet avec des meules de moulins à vent</w:t>
      </w:r>
    </w:p>
    <w:p w14:paraId="773CCB05" w14:textId="59D0EBBF" w:rsidR="00457E89" w:rsidRPr="00675642" w:rsidRDefault="00EE5875" w:rsidP="00457E89">
      <w:pPr>
        <w:pStyle w:val="NormalEspAvt0EspApr0"/>
        <w:rPr>
          <w:i/>
        </w:rPr>
      </w:pPr>
      <w:r>
        <w:rPr>
          <w:i/>
        </w:rPr>
        <w:t>« </w:t>
      </w:r>
      <w:r w:rsidR="00457E89" w:rsidRPr="00675642">
        <w:rPr>
          <w:i/>
        </w:rPr>
        <w:t>Et où quatre hommes et un caporal font lever le soleil à grands coups de perche</w:t>
      </w:r>
      <w:r>
        <w:rPr>
          <w:i/>
        </w:rPr>
        <w:t>… »</w:t>
      </w:r>
    </w:p>
    <w:p w14:paraId="007A4730" w14:textId="77777777" w:rsidR="00EE5875" w:rsidRDefault="00457E89" w:rsidP="00457E89">
      <w:r w:rsidRPr="00675642">
        <w:t>C</w:t>
      </w:r>
      <w:r w:rsidR="00EE5875">
        <w:t>’</w:t>
      </w:r>
      <w:r w:rsidRPr="00675642">
        <w:t>est par cette série de coq-à-l</w:t>
      </w:r>
      <w:r w:rsidR="00EE5875">
        <w:t>’</w:t>
      </w:r>
      <w:r w:rsidRPr="00675642">
        <w:t>âne et de combles que le maître-queux commence une histoire dans la fumée des pipes</w:t>
      </w:r>
      <w:r w:rsidR="00EE5875">
        <w:t>.</w:t>
      </w:r>
    </w:p>
    <w:p w14:paraId="045DF94E" w14:textId="77777777" w:rsidR="00EE5875" w:rsidRDefault="00457E89" w:rsidP="00457E89">
      <w:r w:rsidRPr="00675642">
        <w:t>Au poste avant</w:t>
      </w:r>
      <w:r w:rsidR="00EE5875">
        <w:t xml:space="preserve">, </w:t>
      </w:r>
      <w:r w:rsidRPr="00675642">
        <w:t>on rigole</w:t>
      </w:r>
      <w:r w:rsidR="00EE5875">
        <w:t xml:space="preserve">, </w:t>
      </w:r>
      <w:r w:rsidRPr="00675642">
        <w:t>car on rentre et bientôt ce sera la terre</w:t>
      </w:r>
      <w:r w:rsidR="00EE5875">
        <w:t>.</w:t>
      </w:r>
    </w:p>
    <w:p w14:paraId="290C6194" w14:textId="77777777" w:rsidR="00EE5875" w:rsidRDefault="00457E89" w:rsidP="00457E89">
      <w:pPr>
        <w:spacing w:before="1440"/>
      </w:pPr>
      <w:r w:rsidRPr="00675642">
        <w:t>La terre pour les marins</w:t>
      </w:r>
      <w:r w:rsidR="00EE5875">
        <w:t> !</w:t>
      </w:r>
    </w:p>
    <w:p w14:paraId="6548967B" w14:textId="77777777" w:rsidR="00EE5875" w:rsidRDefault="00457E89" w:rsidP="00457E89">
      <w:r w:rsidRPr="00675642">
        <w:lastRenderedPageBreak/>
        <w:t>Il y a cent ans Chiloé était ce paradis des pêcheurs bale</w:t>
      </w:r>
      <w:r w:rsidRPr="00675642">
        <w:t>i</w:t>
      </w:r>
      <w:r w:rsidRPr="00675642">
        <w:t>niers où</w:t>
      </w:r>
      <w:r w:rsidR="00EE5875">
        <w:t xml:space="preserve">, </w:t>
      </w:r>
      <w:r w:rsidRPr="00675642">
        <w:t>au retour</w:t>
      </w:r>
      <w:r w:rsidR="00EE5875">
        <w:t xml:space="preserve">, </w:t>
      </w:r>
      <w:r w:rsidRPr="00675642">
        <w:t>les équipages allaient danser le fandango avec les belles filles de San-Carlos avant de doubler le cap Horn ou venaient se refaire</w:t>
      </w:r>
      <w:r w:rsidR="00EE5875">
        <w:t xml:space="preserve">, </w:t>
      </w:r>
      <w:r w:rsidRPr="00675642">
        <w:t>en pleine croisière</w:t>
      </w:r>
      <w:r w:rsidR="00EE5875">
        <w:t xml:space="preserve">, </w:t>
      </w:r>
      <w:r w:rsidRPr="00675642">
        <w:t>et se ravitailler en pommes de terre</w:t>
      </w:r>
      <w:r w:rsidR="00EE5875">
        <w:t xml:space="preserve"> (</w:t>
      </w:r>
      <w:r w:rsidRPr="00675642">
        <w:t>détail curieux</w:t>
      </w:r>
      <w:r w:rsidR="00EE5875">
        <w:t xml:space="preserve"> : </w:t>
      </w:r>
      <w:r w:rsidRPr="00675642">
        <w:t>la pomme de terre est orig</w:t>
      </w:r>
      <w:r w:rsidRPr="00675642">
        <w:t>i</w:t>
      </w:r>
      <w:r w:rsidRPr="00675642">
        <w:t>naire de Chiloé</w:t>
      </w:r>
      <w:r w:rsidR="00EE5875">
        <w:t xml:space="preserve">) </w:t>
      </w:r>
      <w:r w:rsidRPr="00675642">
        <w:t>et en citrons</w:t>
      </w:r>
      <w:r w:rsidR="00EE5875">
        <w:t xml:space="preserve">, </w:t>
      </w:r>
      <w:r w:rsidRPr="00675642">
        <w:t>quand le scorbut faisait de trop grands ravages à bord</w:t>
      </w:r>
      <w:r w:rsidR="00EE5875">
        <w:t xml:space="preserve">. </w:t>
      </w:r>
      <w:r w:rsidRPr="00675642">
        <w:t>Aujourd</w:t>
      </w:r>
      <w:r w:rsidR="00EE5875">
        <w:t>’</w:t>
      </w:r>
      <w:r w:rsidRPr="00675642">
        <w:t>hui</w:t>
      </w:r>
      <w:r w:rsidR="00EE5875">
        <w:t xml:space="preserve">, </w:t>
      </w:r>
      <w:r w:rsidRPr="00675642">
        <w:t>1906</w:t>
      </w:r>
      <w:r w:rsidR="00EE5875">
        <w:t xml:space="preserve">, </w:t>
      </w:r>
      <w:r w:rsidRPr="00675642">
        <w:t>la ville est bien d</w:t>
      </w:r>
      <w:r w:rsidRPr="00675642">
        <w:t>é</w:t>
      </w:r>
      <w:r w:rsidRPr="00675642">
        <w:t>chue</w:t>
      </w:r>
      <w:r w:rsidR="00EE5875">
        <w:t xml:space="preserve"> – </w:t>
      </w:r>
      <w:r w:rsidRPr="00675642">
        <w:t>elle s</w:t>
      </w:r>
      <w:r w:rsidR="00EE5875">
        <w:t>’</w:t>
      </w:r>
      <w:r w:rsidRPr="00675642">
        <w:t xml:space="preserve">appelle </w:t>
      </w:r>
      <w:proofErr w:type="spellStart"/>
      <w:r w:rsidRPr="00675642">
        <w:t>Ancud</w:t>
      </w:r>
      <w:proofErr w:type="spellEnd"/>
      <w:r w:rsidRPr="00675642">
        <w:t xml:space="preserve"> à cause de son évêché</w:t>
      </w:r>
      <w:r w:rsidR="00EE5875">
        <w:t xml:space="preserve">, </w:t>
      </w:r>
      <w:r w:rsidRPr="00675642">
        <w:t>de sa vieille cathédrale espagnole</w:t>
      </w:r>
      <w:r w:rsidR="00EE5875">
        <w:t xml:space="preserve">, </w:t>
      </w:r>
      <w:r w:rsidRPr="00675642">
        <w:t>de son séminaire</w:t>
      </w:r>
      <w:r w:rsidR="00EE5875">
        <w:t xml:space="preserve">, </w:t>
      </w:r>
      <w:r w:rsidRPr="00675642">
        <w:t>de ses couvents</w:t>
      </w:r>
      <w:r w:rsidR="00EE5875">
        <w:t xml:space="preserve"> – </w:t>
      </w:r>
      <w:r w:rsidRPr="00675642">
        <w:t>que</w:t>
      </w:r>
      <w:r w:rsidRPr="00675642">
        <w:t>l</w:t>
      </w:r>
      <w:r w:rsidRPr="00675642">
        <w:t>ques sales baraquements et quelques entrepôts puants</w:t>
      </w:r>
      <w:r w:rsidR="00EE5875">
        <w:t xml:space="preserve">, </w:t>
      </w:r>
      <w:r w:rsidRPr="00675642">
        <w:t>des toits de tôle au bord de l</w:t>
      </w:r>
      <w:r w:rsidR="00EE5875">
        <w:t>’</w:t>
      </w:r>
      <w:r w:rsidRPr="00675642">
        <w:t>eau</w:t>
      </w:r>
      <w:r w:rsidR="00EE5875">
        <w:t xml:space="preserve">, </w:t>
      </w:r>
      <w:r w:rsidRPr="00675642">
        <w:t>posés là par le progrès</w:t>
      </w:r>
      <w:r w:rsidR="00EE5875">
        <w:t xml:space="preserve">, </w:t>
      </w:r>
      <w:r w:rsidRPr="00675642">
        <w:t>et</w:t>
      </w:r>
      <w:r w:rsidR="00EE5875">
        <w:t xml:space="preserve">, </w:t>
      </w:r>
      <w:r w:rsidRPr="00675642">
        <w:t>de guingois</w:t>
      </w:r>
      <w:r w:rsidR="00EE5875">
        <w:t xml:space="preserve">, </w:t>
      </w:r>
      <w:r w:rsidRPr="00675642">
        <w:t>une rue unique de vieilles maisons coloniales</w:t>
      </w:r>
      <w:r w:rsidR="00EE5875">
        <w:t xml:space="preserve">, </w:t>
      </w:r>
      <w:r w:rsidRPr="00675642">
        <w:t>un faubourg hab</w:t>
      </w:r>
      <w:r w:rsidRPr="00675642">
        <w:t>i</w:t>
      </w:r>
      <w:r w:rsidRPr="00675642">
        <w:t>té par les pêcheurs</w:t>
      </w:r>
      <w:r w:rsidR="00EE5875">
        <w:t xml:space="preserve">, </w:t>
      </w:r>
      <w:r w:rsidRPr="00675642">
        <w:t>et tout un fouillis</w:t>
      </w:r>
      <w:r w:rsidR="00EE5875">
        <w:t xml:space="preserve">, </w:t>
      </w:r>
      <w:r w:rsidRPr="00675642">
        <w:t>paillotes</w:t>
      </w:r>
      <w:r w:rsidR="00EE5875">
        <w:t xml:space="preserve">, </w:t>
      </w:r>
      <w:r w:rsidRPr="00675642">
        <w:t>huttes</w:t>
      </w:r>
      <w:r w:rsidR="00EE5875">
        <w:t xml:space="preserve">, </w:t>
      </w:r>
      <w:r w:rsidRPr="00675642">
        <w:t>taudis</w:t>
      </w:r>
      <w:r w:rsidR="00EE5875">
        <w:t xml:space="preserve">, </w:t>
      </w:r>
      <w:r w:rsidRPr="00675642">
        <w:t>une zone infecte où vit une population flottante de misérables Indiens qui travaillent irrégulièrement dans les exploitations de guano</w:t>
      </w:r>
      <w:r w:rsidR="00EE5875">
        <w:t xml:space="preserve">. </w:t>
      </w:r>
      <w:r w:rsidRPr="00675642">
        <w:t xml:space="preserve">La race </w:t>
      </w:r>
      <w:r w:rsidR="00EE5875">
        <w:t>« </w:t>
      </w:r>
      <w:r w:rsidRPr="00675642">
        <w:t>chilote</w:t>
      </w:r>
      <w:r w:rsidR="00EE5875">
        <w:t> »</w:t>
      </w:r>
      <w:r w:rsidRPr="00675642">
        <w:t xml:space="preserve"> est renommée par son intelligence et son intellectualité</w:t>
      </w:r>
      <w:r w:rsidR="00EE5875">
        <w:t xml:space="preserve"> ; </w:t>
      </w:r>
      <w:r w:rsidRPr="00675642">
        <w:t>mais</w:t>
      </w:r>
      <w:r w:rsidR="00EE5875">
        <w:t xml:space="preserve">, </w:t>
      </w:r>
      <w:r w:rsidRPr="00675642">
        <w:t>en ville</w:t>
      </w:r>
      <w:r w:rsidR="00EE5875">
        <w:t xml:space="preserve">, </w:t>
      </w:r>
      <w:r w:rsidRPr="00675642">
        <w:t>les hab</w:t>
      </w:r>
      <w:r w:rsidRPr="00675642">
        <w:t>i</w:t>
      </w:r>
      <w:r w:rsidRPr="00675642">
        <w:t>tants se partagent en plusieurs castes selon leur degré de métissage</w:t>
      </w:r>
      <w:r w:rsidR="00EE5875">
        <w:t xml:space="preserve">, </w:t>
      </w:r>
      <w:r w:rsidRPr="00675642">
        <w:t>araucanien</w:t>
      </w:r>
      <w:r w:rsidR="00EE5875">
        <w:t xml:space="preserve">, </w:t>
      </w:r>
      <w:proofErr w:type="spellStart"/>
      <w:r w:rsidRPr="00675642">
        <w:t>l</w:t>
      </w:r>
      <w:r w:rsidRPr="00675642">
        <w:t>i</w:t>
      </w:r>
      <w:r w:rsidRPr="00675642">
        <w:t>nare</w:t>
      </w:r>
      <w:proofErr w:type="spellEnd"/>
      <w:r w:rsidRPr="00675642">
        <w:t xml:space="preserve"> </w:t>
      </w:r>
      <w:proofErr w:type="spellStart"/>
      <w:r w:rsidRPr="00675642">
        <w:t>puelche</w:t>
      </w:r>
      <w:proofErr w:type="spellEnd"/>
      <w:r w:rsidRPr="00675642">
        <w:t xml:space="preserve"> et espagnol</w:t>
      </w:r>
      <w:r w:rsidR="00EE5875">
        <w:t xml:space="preserve"> ; </w:t>
      </w:r>
      <w:r w:rsidRPr="00675642">
        <w:t>ils ne frayent point entre eux</w:t>
      </w:r>
      <w:r w:rsidR="00EE5875">
        <w:t xml:space="preserve">, </w:t>
      </w:r>
      <w:r w:rsidRPr="00675642">
        <w:t>mais tous se livrent à l</w:t>
      </w:r>
      <w:r w:rsidR="00EE5875">
        <w:t>’</w:t>
      </w:r>
      <w:r w:rsidRPr="00675642">
        <w:t>élevage des phoques à fourrure pour le compte de deux compagnies</w:t>
      </w:r>
      <w:r w:rsidR="00EE5875">
        <w:t xml:space="preserve">, </w:t>
      </w:r>
      <w:r w:rsidRPr="00675642">
        <w:t>une anglaise et une allemande</w:t>
      </w:r>
      <w:r w:rsidR="00EE5875">
        <w:t xml:space="preserve">. </w:t>
      </w:r>
      <w:r w:rsidRPr="00675642">
        <w:t>Il y a e</w:t>
      </w:r>
      <w:r w:rsidRPr="00675642">
        <w:t>n</w:t>
      </w:r>
      <w:r w:rsidRPr="00675642">
        <w:t>core une voie ferrée en construction</w:t>
      </w:r>
      <w:r w:rsidR="00EE5875">
        <w:t xml:space="preserve">, </w:t>
      </w:r>
      <w:r w:rsidRPr="00675642">
        <w:t>quatre</w:t>
      </w:r>
      <w:r w:rsidR="00EE5875">
        <w:t xml:space="preserve">, </w:t>
      </w:r>
      <w:r w:rsidRPr="00675642">
        <w:t>cinq bars repeints à neuf et éclairés à l</w:t>
      </w:r>
      <w:r w:rsidR="00EE5875">
        <w:t>’</w:t>
      </w:r>
      <w:r w:rsidRPr="00675642">
        <w:t>acétylène</w:t>
      </w:r>
      <w:r w:rsidR="00EE5875">
        <w:t xml:space="preserve">, </w:t>
      </w:r>
      <w:r w:rsidRPr="00675642">
        <w:t>un c</w:t>
      </w:r>
      <w:r w:rsidRPr="00675642">
        <w:t>a</w:t>
      </w:r>
      <w:r w:rsidRPr="00675642">
        <w:t>sino de style arabe et un quartier de femmes</w:t>
      </w:r>
      <w:r w:rsidR="00EE5875">
        <w:t xml:space="preserve"> ; </w:t>
      </w:r>
      <w:r w:rsidRPr="00675642">
        <w:t>mais les belles Chiliennes qui faisaient j</w:t>
      </w:r>
      <w:r w:rsidRPr="00675642">
        <w:t>a</w:t>
      </w:r>
      <w:r w:rsidRPr="00675642">
        <w:t>dis le délassement des baleiniers et la renommée de San-Carlos ont bel et bien déserté le pays pour a</w:t>
      </w:r>
      <w:r w:rsidRPr="00675642">
        <w:t>l</w:t>
      </w:r>
      <w:r w:rsidRPr="00675642">
        <w:t>ler meubler les premières maisons de San-Francisco</w:t>
      </w:r>
      <w:r w:rsidR="00EE5875">
        <w:t xml:space="preserve">, </w:t>
      </w:r>
      <w:r w:rsidRPr="00675642">
        <w:t>vers 1850</w:t>
      </w:r>
      <w:r w:rsidR="00EE5875">
        <w:t xml:space="preserve">, </w:t>
      </w:r>
      <w:r w:rsidRPr="00675642">
        <w:t>au moment de la déco</w:t>
      </w:r>
      <w:r w:rsidRPr="00675642">
        <w:t>u</w:t>
      </w:r>
      <w:r w:rsidRPr="00675642">
        <w:t>verte de l</w:t>
      </w:r>
      <w:r w:rsidR="00EE5875">
        <w:t>’</w:t>
      </w:r>
      <w:r w:rsidRPr="00675642">
        <w:t>or en Californie</w:t>
      </w:r>
      <w:r w:rsidR="00EE5875">
        <w:t xml:space="preserve">, </w:t>
      </w:r>
      <w:r w:rsidRPr="00675642">
        <w:t>et ne sont jamais revenues</w:t>
      </w:r>
      <w:r w:rsidR="00EE5875">
        <w:t xml:space="preserve">. </w:t>
      </w:r>
      <w:r w:rsidRPr="00675642">
        <w:t>Depuis</w:t>
      </w:r>
      <w:r w:rsidR="00EE5875">
        <w:t xml:space="preserve">, </w:t>
      </w:r>
      <w:r w:rsidRPr="00675642">
        <w:t>elles ont été remplacées par des Ba</w:t>
      </w:r>
      <w:r w:rsidRPr="00675642">
        <w:t>s</w:t>
      </w:r>
      <w:r w:rsidRPr="00675642">
        <w:t>quaises qui ont fait souche ou par des Patagonnes avachies et d</w:t>
      </w:r>
      <w:r w:rsidR="00EE5875">
        <w:t>’</w:t>
      </w:r>
      <w:r w:rsidRPr="00675642">
        <w:t>horribles mégères Fuégie</w:t>
      </w:r>
      <w:r w:rsidRPr="00675642">
        <w:t>n</w:t>
      </w:r>
      <w:r w:rsidRPr="00675642">
        <w:t>nes</w:t>
      </w:r>
      <w:r w:rsidR="00EE5875">
        <w:t xml:space="preserve">. </w:t>
      </w:r>
      <w:r w:rsidRPr="00675642">
        <w:t>Parmi ces femmes magellaniques</w:t>
      </w:r>
      <w:r w:rsidR="00EE5875">
        <w:t xml:space="preserve">, </w:t>
      </w:r>
      <w:r w:rsidRPr="00675642">
        <w:t>les plus fières et les se</w:t>
      </w:r>
      <w:r w:rsidRPr="00675642">
        <w:t>u</w:t>
      </w:r>
      <w:r w:rsidRPr="00675642">
        <w:t>les belles</w:t>
      </w:r>
      <w:r w:rsidR="00EE5875">
        <w:t xml:space="preserve">, </w:t>
      </w:r>
      <w:r w:rsidRPr="00675642">
        <w:t>célèbres d</w:t>
      </w:r>
      <w:r w:rsidR="00EE5875">
        <w:t>’</w:t>
      </w:r>
      <w:r w:rsidRPr="00675642">
        <w:t xml:space="preserve">ailleurs pour leur </w:t>
      </w:r>
      <w:r w:rsidRPr="00675642">
        <w:lastRenderedPageBreak/>
        <w:t>impassibilité et leur fro</w:t>
      </w:r>
      <w:r w:rsidRPr="00675642">
        <w:t>i</w:t>
      </w:r>
      <w:r w:rsidRPr="00675642">
        <w:t>deur au d</w:t>
      </w:r>
      <w:r w:rsidRPr="00675642">
        <w:t>é</w:t>
      </w:r>
      <w:r w:rsidRPr="00675642">
        <w:t>duit</w:t>
      </w:r>
      <w:r w:rsidR="00EE5875">
        <w:t xml:space="preserve">, </w:t>
      </w:r>
      <w:r w:rsidRPr="00675642">
        <w:t xml:space="preserve">sont les filles de la noble tribu des </w:t>
      </w:r>
      <w:proofErr w:type="spellStart"/>
      <w:r w:rsidRPr="00675642">
        <w:t>Eoas</w:t>
      </w:r>
      <w:proofErr w:type="spellEnd"/>
      <w:r w:rsidRPr="00675642">
        <w:t xml:space="preserve"> que leur fiancé</w:t>
      </w:r>
      <w:r w:rsidR="00EE5875">
        <w:t xml:space="preserve">, </w:t>
      </w:r>
      <w:r w:rsidRPr="00675642">
        <w:t>leur frère et leur mari louent volontiers aux Européens</w:t>
      </w:r>
      <w:r w:rsidR="00EE5875">
        <w:t xml:space="preserve">, </w:t>
      </w:r>
      <w:r w:rsidRPr="00675642">
        <w:t>cela n</w:t>
      </w:r>
      <w:r w:rsidR="00EE5875">
        <w:t>’</w:t>
      </w:r>
      <w:r w:rsidRPr="00675642">
        <w:t>ayant aucune espèce d</w:t>
      </w:r>
      <w:r w:rsidR="00EE5875">
        <w:t>’</w:t>
      </w:r>
      <w:r w:rsidRPr="00675642">
        <w:t>importance</w:t>
      </w:r>
      <w:r w:rsidR="00EE5875">
        <w:t xml:space="preserve">, </w:t>
      </w:r>
      <w:r w:rsidRPr="00675642">
        <w:t>les marins de passage ignorant l</w:t>
      </w:r>
      <w:r w:rsidR="00EE5875">
        <w:t>’</w:t>
      </w:r>
      <w:r w:rsidRPr="00675642">
        <w:t xml:space="preserve">emploi du </w:t>
      </w:r>
      <w:proofErr w:type="spellStart"/>
      <w:r w:rsidRPr="00675642">
        <w:rPr>
          <w:i/>
          <w:iCs/>
        </w:rPr>
        <w:t>gue</w:t>
      </w:r>
      <w:r w:rsidRPr="00675642">
        <w:rPr>
          <w:i/>
          <w:iCs/>
        </w:rPr>
        <w:t>s</w:t>
      </w:r>
      <w:r w:rsidRPr="00675642">
        <w:rPr>
          <w:i/>
          <w:iCs/>
        </w:rPr>
        <w:t>quel</w:t>
      </w:r>
      <w:proofErr w:type="spellEnd"/>
      <w:r w:rsidRPr="00675642">
        <w:rPr>
          <w:i/>
          <w:iCs/>
        </w:rPr>
        <w:t xml:space="preserve"> </w:t>
      </w:r>
      <w:r w:rsidRPr="00675642">
        <w:t>et n</w:t>
      </w:r>
      <w:r w:rsidR="00EE5875">
        <w:t>’</w:t>
      </w:r>
      <w:r w:rsidRPr="00675642">
        <w:t>arrivant pas à faire jouir leurs femmes</w:t>
      </w:r>
      <w:r w:rsidR="00EE5875">
        <w:t xml:space="preserve"> ; </w:t>
      </w:r>
      <w:r w:rsidRPr="00675642">
        <w:t>c</w:t>
      </w:r>
      <w:r w:rsidR="00EE5875">
        <w:t>’</w:t>
      </w:r>
      <w:r w:rsidRPr="00675642">
        <w:t xml:space="preserve">est pourquoi les </w:t>
      </w:r>
      <w:proofErr w:type="spellStart"/>
      <w:r w:rsidRPr="00675642">
        <w:t>Eoas</w:t>
      </w:r>
      <w:proofErr w:type="spellEnd"/>
      <w:r w:rsidRPr="00675642">
        <w:t xml:space="preserve"> méprisent profondément les Blancs et les empilent tant qu</w:t>
      </w:r>
      <w:r w:rsidR="00EE5875">
        <w:t>’</w:t>
      </w:r>
      <w:r w:rsidRPr="00675642">
        <w:t>ils peuvent et les saignent fac</w:t>
      </w:r>
      <w:r w:rsidRPr="00675642">
        <w:t>i</w:t>
      </w:r>
      <w:r w:rsidRPr="00675642">
        <w:t>lement à l</w:t>
      </w:r>
      <w:r w:rsidR="00EE5875">
        <w:t>’</w:t>
      </w:r>
      <w:r w:rsidRPr="00675642">
        <w:t>occasion quand ils en trouvent un</w:t>
      </w:r>
      <w:r w:rsidR="00EE5875">
        <w:t xml:space="preserve">, </w:t>
      </w:r>
      <w:r w:rsidRPr="00675642">
        <w:t>isolé</w:t>
      </w:r>
      <w:r w:rsidR="00EE5875">
        <w:t xml:space="preserve">, </w:t>
      </w:r>
      <w:r w:rsidRPr="00675642">
        <w:t xml:space="preserve">vautré sur un </w:t>
      </w:r>
      <w:proofErr w:type="spellStart"/>
      <w:r w:rsidRPr="00675642">
        <w:rPr>
          <w:i/>
          <w:iCs/>
        </w:rPr>
        <w:t>tarala</w:t>
      </w:r>
      <w:proofErr w:type="spellEnd"/>
      <w:r w:rsidRPr="00675642">
        <w:t xml:space="preserve"> ou lit de joncs</w:t>
      </w:r>
      <w:r w:rsidR="00EE5875">
        <w:t xml:space="preserve">, </w:t>
      </w:r>
      <w:r w:rsidRPr="00675642">
        <w:t>épuisé par ses excès sexuels ou cuvant son vin dans une case</w:t>
      </w:r>
      <w:r w:rsidR="00EE5875">
        <w:t xml:space="preserve">. </w:t>
      </w:r>
      <w:r w:rsidRPr="00675642">
        <w:t>Quel tombeau de marins que San-Carlos et combien y sont-ils portés disparus</w:t>
      </w:r>
      <w:r w:rsidR="00EE5875">
        <w:t xml:space="preserve"> ! </w:t>
      </w:r>
      <w:r w:rsidRPr="00675642">
        <w:t>Que de sinistres histoires on se chuchote</w:t>
      </w:r>
      <w:r w:rsidR="00EE5875">
        <w:t xml:space="preserve">, </w:t>
      </w:r>
      <w:r w:rsidRPr="00675642">
        <w:t>de quoi donner la chair de poule aux mousses</w:t>
      </w:r>
      <w:r w:rsidR="00EE5875">
        <w:t>.</w:t>
      </w:r>
    </w:p>
    <w:p w14:paraId="24D22759" w14:textId="77777777" w:rsidR="00EE5875" w:rsidRDefault="00457E89" w:rsidP="00457E89">
      <w:r w:rsidRPr="00675642">
        <w:t>Malgré cela et bien avant que la terre ne soit en vue</w:t>
      </w:r>
      <w:r w:rsidR="00EE5875">
        <w:t xml:space="preserve">, </w:t>
      </w:r>
      <w:r w:rsidRPr="00675642">
        <w:t xml:space="preserve">les hommes du </w:t>
      </w:r>
      <w:r w:rsidRPr="00675642">
        <w:rPr>
          <w:i/>
          <w:iCs/>
        </w:rPr>
        <w:t>Green-Star</w:t>
      </w:r>
      <w:r w:rsidRPr="00675642">
        <w:t xml:space="preserve"> sont déjà à la joie</w:t>
      </w:r>
      <w:r w:rsidR="00EE5875">
        <w:t>.</w:t>
      </w:r>
    </w:p>
    <w:p w14:paraId="14FDC9F1" w14:textId="2CC1E099" w:rsidR="00457E89" w:rsidRPr="00045258" w:rsidRDefault="00457E89" w:rsidP="00EE5875">
      <w:pPr>
        <w:pStyle w:val="CentrEspAvt0EspApr0"/>
        <w:rPr>
          <w:i/>
          <w:iCs/>
        </w:rPr>
      </w:pPr>
      <w:r w:rsidRPr="00045258">
        <w:rPr>
          <w:i/>
          <w:iCs/>
        </w:rPr>
        <w:t>Il faut qu</w:t>
      </w:r>
      <w:r w:rsidR="00EE5875">
        <w:rPr>
          <w:i/>
          <w:iCs/>
        </w:rPr>
        <w:t>’</w:t>
      </w:r>
      <w:r w:rsidRPr="00045258">
        <w:rPr>
          <w:i/>
          <w:iCs/>
        </w:rPr>
        <w:t>un baleinier</w:t>
      </w:r>
    </w:p>
    <w:p w14:paraId="6738DE44" w14:textId="77777777" w:rsidR="00457E89" w:rsidRPr="00045258" w:rsidRDefault="00457E89" w:rsidP="00EE5875">
      <w:pPr>
        <w:pStyle w:val="CentrEspAvt0EspApr0"/>
        <w:rPr>
          <w:i/>
          <w:iCs/>
        </w:rPr>
      </w:pPr>
      <w:r w:rsidRPr="00045258">
        <w:rPr>
          <w:i/>
          <w:iCs/>
        </w:rPr>
        <w:t>Parte</w:t>
      </w:r>
    </w:p>
    <w:p w14:paraId="0BB3CDFE" w14:textId="77777777" w:rsidR="00457E89" w:rsidRPr="00045258" w:rsidRDefault="00457E89" w:rsidP="00EE5875">
      <w:pPr>
        <w:pStyle w:val="CentrEspAvt0EspApr0"/>
        <w:rPr>
          <w:i/>
          <w:iCs/>
        </w:rPr>
      </w:pPr>
      <w:r w:rsidRPr="00045258">
        <w:rPr>
          <w:i/>
          <w:iCs/>
        </w:rPr>
        <w:t>Ayant mangé son dernier</w:t>
      </w:r>
    </w:p>
    <w:p w14:paraId="0BF24359" w14:textId="77777777" w:rsidR="00457E89" w:rsidRPr="00045258" w:rsidRDefault="00457E89" w:rsidP="00EE5875">
      <w:pPr>
        <w:pStyle w:val="CentrEspAvt0EspApr0"/>
        <w:rPr>
          <w:i/>
          <w:iCs/>
        </w:rPr>
      </w:pPr>
      <w:r w:rsidRPr="00045258">
        <w:rPr>
          <w:i/>
          <w:iCs/>
        </w:rPr>
        <w:t>Denier</w:t>
      </w:r>
    </w:p>
    <w:p w14:paraId="7D3DD2C7" w14:textId="77777777" w:rsidR="00EE5875" w:rsidRDefault="00457E89" w:rsidP="00457E89">
      <w:pPr>
        <w:pStyle w:val="NormalSansIndent"/>
      </w:pPr>
      <w:r w:rsidRPr="00675642">
        <w:t>chante un loustic</w:t>
      </w:r>
      <w:r w:rsidR="00EE5875">
        <w:t xml:space="preserve">. </w:t>
      </w:r>
      <w:r w:rsidRPr="00675642">
        <w:t>Et Dieu sait si cette terre qui émerge est a</w:t>
      </w:r>
      <w:r w:rsidRPr="00675642">
        <w:t>c</w:t>
      </w:r>
      <w:r w:rsidRPr="00675642">
        <w:t>cueillante</w:t>
      </w:r>
      <w:r w:rsidR="00EE5875">
        <w:t xml:space="preserve"> ! </w:t>
      </w:r>
      <w:r w:rsidRPr="00675642">
        <w:t>Ce qu</w:t>
      </w:r>
      <w:r w:rsidR="00EE5875">
        <w:t>’</w:t>
      </w:r>
      <w:r w:rsidRPr="00675642">
        <w:t>on en découvre en venant du large</w:t>
      </w:r>
      <w:r w:rsidR="00EE5875">
        <w:t xml:space="preserve">, </w:t>
      </w:r>
      <w:r w:rsidRPr="00675642">
        <w:t>les mont</w:t>
      </w:r>
      <w:r w:rsidRPr="00675642">
        <w:t>a</w:t>
      </w:r>
      <w:r w:rsidRPr="00675642">
        <w:t>gnes</w:t>
      </w:r>
      <w:r w:rsidR="00EE5875">
        <w:t xml:space="preserve">, </w:t>
      </w:r>
      <w:r w:rsidRPr="00675642">
        <w:t>les combes</w:t>
      </w:r>
      <w:r w:rsidR="00EE5875">
        <w:t xml:space="preserve">, </w:t>
      </w:r>
      <w:r w:rsidRPr="00675642">
        <w:t>les mornes</w:t>
      </w:r>
      <w:r w:rsidR="00EE5875">
        <w:t xml:space="preserve">, </w:t>
      </w:r>
      <w:r w:rsidRPr="00675642">
        <w:t>ainsi que les rives des canaux par lesquels on passe pour se rendre au mouillage entre les îles</w:t>
      </w:r>
      <w:r w:rsidR="00EE5875">
        <w:t xml:space="preserve">, </w:t>
      </w:r>
      <w:r w:rsidRPr="00675642">
        <w:t>est recouvert de forêts tropicales</w:t>
      </w:r>
      <w:r w:rsidR="00EE5875">
        <w:t xml:space="preserve">, </w:t>
      </w:r>
      <w:r w:rsidRPr="00675642">
        <w:t>malgré l</w:t>
      </w:r>
      <w:r w:rsidR="00EE5875">
        <w:t>’</w:t>
      </w:r>
      <w:r w:rsidRPr="00675642">
        <w:t>excessive latitude sud et le voisinage des grands froids du pôle</w:t>
      </w:r>
      <w:r w:rsidR="00EE5875">
        <w:t xml:space="preserve">. </w:t>
      </w:r>
      <w:r w:rsidRPr="00675642">
        <w:t>Les pluies sont quot</w:t>
      </w:r>
      <w:r w:rsidRPr="00675642">
        <w:t>i</w:t>
      </w:r>
      <w:r w:rsidRPr="00675642">
        <w:t>diennes</w:t>
      </w:r>
      <w:r w:rsidR="00EE5875">
        <w:t xml:space="preserve">. </w:t>
      </w:r>
      <w:r w:rsidRPr="00675642">
        <w:t>La végétation est magnifique et des fougères arbore</w:t>
      </w:r>
      <w:r w:rsidRPr="00675642">
        <w:t>s</w:t>
      </w:r>
      <w:r w:rsidRPr="00675642">
        <w:t>centes croissent jusqu</w:t>
      </w:r>
      <w:r w:rsidR="00EE5875">
        <w:t>’</w:t>
      </w:r>
      <w:r w:rsidRPr="00675642">
        <w:t>au bord de l</w:t>
      </w:r>
      <w:r w:rsidR="00EE5875">
        <w:t>’</w:t>
      </w:r>
      <w:r w:rsidRPr="00675642">
        <w:t>eau</w:t>
      </w:r>
      <w:r w:rsidR="00EE5875">
        <w:t xml:space="preserve">. </w:t>
      </w:r>
      <w:r w:rsidRPr="00675642">
        <w:t>C</w:t>
      </w:r>
      <w:r w:rsidR="00EE5875">
        <w:t>’</w:t>
      </w:r>
      <w:r w:rsidRPr="00675642">
        <w:t>est un véritable Éden pour des yeux qui n</w:t>
      </w:r>
      <w:r w:rsidR="00EE5875">
        <w:t>’</w:t>
      </w:r>
      <w:r w:rsidRPr="00675642">
        <w:t>ont vu que la mer durant des mois</w:t>
      </w:r>
      <w:r w:rsidR="00EE5875">
        <w:t xml:space="preserve">. </w:t>
      </w:r>
      <w:r w:rsidRPr="00675642">
        <w:t>Et il y a les émanations du rivage</w:t>
      </w:r>
      <w:r w:rsidR="00EE5875">
        <w:t xml:space="preserve">, </w:t>
      </w:r>
      <w:r w:rsidRPr="00675642">
        <w:t>un baume sucré qui se mêle aux r</w:t>
      </w:r>
      <w:r w:rsidRPr="00675642">
        <w:t>e</w:t>
      </w:r>
      <w:r w:rsidRPr="00675642">
        <w:t>lents des parcs à phoques et à l</w:t>
      </w:r>
      <w:r w:rsidR="00EE5875">
        <w:t>’</w:t>
      </w:r>
      <w:r w:rsidRPr="00675642">
        <w:t>idée des filles</w:t>
      </w:r>
      <w:r w:rsidR="00EE5875">
        <w:t> !</w:t>
      </w:r>
    </w:p>
    <w:p w14:paraId="09546601" w14:textId="2D3C4C09" w:rsidR="00457E89" w:rsidRPr="00675642" w:rsidRDefault="00457E89" w:rsidP="00457E89">
      <w:r w:rsidRPr="00675642">
        <w:lastRenderedPageBreak/>
        <w:t>Dan Yack le leur avait demandé</w:t>
      </w:r>
      <w:r w:rsidR="00EE5875">
        <w:t xml:space="preserve">, </w:t>
      </w:r>
      <w:r w:rsidRPr="00675642">
        <w:t>aux hommes</w:t>
      </w:r>
      <w:r w:rsidR="00EE5875">
        <w:t> : « </w:t>
      </w:r>
      <w:r w:rsidRPr="00675642">
        <w:t>Qu</w:t>
      </w:r>
      <w:r w:rsidR="00EE5875">
        <w:t>’</w:t>
      </w:r>
      <w:r w:rsidRPr="00675642">
        <w:t>est-ce que vous désirerez le plus</w:t>
      </w:r>
      <w:r w:rsidR="00EE5875">
        <w:t xml:space="preserve">, </w:t>
      </w:r>
      <w:r w:rsidRPr="00675642">
        <w:t>à terre</w:t>
      </w:r>
      <w:r w:rsidR="00EE5875">
        <w:t> ? »</w:t>
      </w:r>
    </w:p>
    <w:p w14:paraId="7AA21A93" w14:textId="77777777" w:rsidR="00EE5875" w:rsidRDefault="00457E89" w:rsidP="00457E89">
      <w:pPr>
        <w:rPr>
          <w:i/>
          <w:iCs/>
        </w:rPr>
      </w:pPr>
      <w:r w:rsidRPr="00675642">
        <w:t>Et après quelque conciliabules hésitants</w:t>
      </w:r>
      <w:r w:rsidR="00EE5875">
        <w:t xml:space="preserve">, </w:t>
      </w:r>
      <w:r w:rsidRPr="00675642">
        <w:t>l</w:t>
      </w:r>
      <w:r w:rsidR="00EE5875">
        <w:t>’</w:t>
      </w:r>
      <w:r w:rsidRPr="00675642">
        <w:t>aveu avait été unanime</w:t>
      </w:r>
      <w:r w:rsidR="00EE5875">
        <w:t> : « </w:t>
      </w:r>
      <w:r w:rsidRPr="00675642">
        <w:t>Une bonne cuite</w:t>
      </w:r>
      <w:r w:rsidR="00EE5875">
        <w:t> ! »</w:t>
      </w:r>
      <w:r w:rsidRPr="00675642">
        <w:t xml:space="preserve"> Aussi le bateau une fois bien amené dans son mouillage</w:t>
      </w:r>
      <w:r w:rsidR="00EE5875">
        <w:t xml:space="preserve">, </w:t>
      </w:r>
      <w:r w:rsidRPr="00675642">
        <w:t>les ancres jetées</w:t>
      </w:r>
      <w:r w:rsidR="00EE5875">
        <w:t xml:space="preserve">, </w:t>
      </w:r>
      <w:r w:rsidRPr="00675642">
        <w:t>les voiles bien so</w:t>
      </w:r>
      <w:r w:rsidRPr="00675642">
        <w:t>i</w:t>
      </w:r>
      <w:r w:rsidRPr="00675642">
        <w:t>gneusement carguées</w:t>
      </w:r>
      <w:r w:rsidR="00EE5875">
        <w:t xml:space="preserve">, </w:t>
      </w:r>
      <w:r w:rsidRPr="00675642">
        <w:t>la machine parée</w:t>
      </w:r>
      <w:r w:rsidR="00EE5875">
        <w:t xml:space="preserve">, </w:t>
      </w:r>
      <w:r w:rsidRPr="00675642">
        <w:t>le launch du gouve</w:t>
      </w:r>
      <w:r w:rsidRPr="00675642">
        <w:t>r</w:t>
      </w:r>
      <w:r w:rsidRPr="00675642">
        <w:t>nement à peine éloigné après la visite de santé</w:t>
      </w:r>
      <w:r w:rsidR="00EE5875">
        <w:t xml:space="preserve">, </w:t>
      </w:r>
      <w:r w:rsidRPr="00675642">
        <w:t>tout le monde se rendait à terre</w:t>
      </w:r>
      <w:r w:rsidR="00EE5875">
        <w:t xml:space="preserve">. </w:t>
      </w:r>
      <w:r w:rsidRPr="00675642">
        <w:t>C</w:t>
      </w:r>
      <w:r w:rsidR="00EE5875">
        <w:t>’</w:t>
      </w:r>
      <w:r w:rsidRPr="00675642">
        <w:t>est Dan Yack qui menait la bande et la tournée des bars de commencer</w:t>
      </w:r>
      <w:r w:rsidR="00EE5875">
        <w:t xml:space="preserve">. </w:t>
      </w:r>
      <w:r w:rsidRPr="00675642">
        <w:t>D</w:t>
      </w:r>
      <w:r w:rsidR="00EE5875">
        <w:t>’</w:t>
      </w:r>
      <w:r w:rsidRPr="00675642">
        <w:t xml:space="preserve">abord chez </w:t>
      </w:r>
      <w:proofErr w:type="spellStart"/>
      <w:r w:rsidRPr="00675642">
        <w:rPr>
          <w:i/>
          <w:iCs/>
        </w:rPr>
        <w:t>Fulanita</w:t>
      </w:r>
      <w:proofErr w:type="spellEnd"/>
      <w:r w:rsidR="00EE5875">
        <w:rPr>
          <w:i/>
          <w:iCs/>
        </w:rPr>
        <w:t xml:space="preserve">, </w:t>
      </w:r>
      <w:r w:rsidRPr="00675642">
        <w:t xml:space="preserve">puis </w:t>
      </w:r>
      <w:r w:rsidRPr="00675642">
        <w:rPr>
          <w:i/>
          <w:iCs/>
        </w:rPr>
        <w:t>À la B</w:t>
      </w:r>
      <w:r w:rsidRPr="00675642">
        <w:rPr>
          <w:i/>
          <w:iCs/>
        </w:rPr>
        <w:t>a</w:t>
      </w:r>
      <w:r w:rsidRPr="00675642">
        <w:rPr>
          <w:i/>
          <w:iCs/>
        </w:rPr>
        <w:t>leine qui fume</w:t>
      </w:r>
      <w:r w:rsidR="00EE5875">
        <w:rPr>
          <w:i/>
          <w:iCs/>
        </w:rPr>
        <w:t xml:space="preserve">, </w:t>
      </w:r>
      <w:r w:rsidRPr="00675642">
        <w:t xml:space="preserve">puis </w:t>
      </w:r>
      <w:r w:rsidRPr="00675642">
        <w:rPr>
          <w:i/>
          <w:iCs/>
        </w:rPr>
        <w:t>Au Char à bancs</w:t>
      </w:r>
      <w:r w:rsidR="00EE5875">
        <w:rPr>
          <w:i/>
          <w:iCs/>
        </w:rPr>
        <w:t xml:space="preserve">, </w:t>
      </w:r>
      <w:r w:rsidRPr="00675642">
        <w:t xml:space="preserve">à la </w:t>
      </w:r>
      <w:proofErr w:type="spellStart"/>
      <w:r w:rsidRPr="00675642">
        <w:rPr>
          <w:i/>
          <w:iCs/>
        </w:rPr>
        <w:t>Hermosa</w:t>
      </w:r>
      <w:proofErr w:type="spellEnd"/>
      <w:r w:rsidRPr="00675642">
        <w:rPr>
          <w:i/>
          <w:iCs/>
        </w:rPr>
        <w:t xml:space="preserve"> </w:t>
      </w:r>
      <w:proofErr w:type="spellStart"/>
      <w:r w:rsidRPr="00675642">
        <w:rPr>
          <w:i/>
          <w:iCs/>
        </w:rPr>
        <w:t>Pesca</w:t>
      </w:r>
      <w:proofErr w:type="spellEnd"/>
      <w:r w:rsidR="00EE5875">
        <w:rPr>
          <w:i/>
          <w:iCs/>
        </w:rPr>
        <w:t xml:space="preserve">, </w:t>
      </w:r>
      <w:r w:rsidRPr="00675642">
        <w:rPr>
          <w:i/>
          <w:iCs/>
        </w:rPr>
        <w:t>À la belle Nantaise</w:t>
      </w:r>
      <w:r w:rsidR="00EE5875">
        <w:rPr>
          <w:i/>
          <w:iCs/>
        </w:rPr>
        <w:t xml:space="preserve">, </w:t>
      </w:r>
      <w:r w:rsidRPr="00675642">
        <w:t xml:space="preserve">au </w:t>
      </w:r>
      <w:r w:rsidRPr="00675642">
        <w:rPr>
          <w:i/>
          <w:iCs/>
        </w:rPr>
        <w:t>Novo-York Bar</w:t>
      </w:r>
      <w:r w:rsidRPr="00675642">
        <w:t xml:space="preserve"> et enfin chez </w:t>
      </w:r>
      <w:r w:rsidRPr="00675642">
        <w:rPr>
          <w:i/>
          <w:iCs/>
        </w:rPr>
        <w:t xml:space="preserve">Pourquoi </w:t>
      </w:r>
      <w:proofErr w:type="spellStart"/>
      <w:r w:rsidRPr="00675642">
        <w:rPr>
          <w:i/>
          <w:iCs/>
        </w:rPr>
        <w:t>Pép</w:t>
      </w:r>
      <w:r w:rsidRPr="00675642">
        <w:rPr>
          <w:i/>
          <w:iCs/>
        </w:rPr>
        <w:t>i</w:t>
      </w:r>
      <w:r w:rsidRPr="00675642">
        <w:rPr>
          <w:i/>
          <w:iCs/>
        </w:rPr>
        <w:t>ta</w:t>
      </w:r>
      <w:proofErr w:type="spellEnd"/>
      <w:r w:rsidR="00EE5875">
        <w:rPr>
          <w:i/>
          <w:iCs/>
        </w:rPr>
        <w:t> ?</w:t>
      </w:r>
    </w:p>
    <w:p w14:paraId="02AE4BAF" w14:textId="77777777" w:rsidR="00EE5875" w:rsidRDefault="00457E89" w:rsidP="00457E89">
      <w:r w:rsidRPr="00675642">
        <w:t>Il faisait beau soleil ce jour-là</w:t>
      </w:r>
      <w:r w:rsidR="00EE5875">
        <w:t xml:space="preserve">. </w:t>
      </w:r>
      <w:r w:rsidRPr="00675642">
        <w:t>Les patrons des bars avaient été prévenus</w:t>
      </w:r>
      <w:r w:rsidR="00EE5875">
        <w:t xml:space="preserve">, </w:t>
      </w:r>
      <w:r w:rsidRPr="00675642">
        <w:t>c</w:t>
      </w:r>
      <w:r w:rsidR="00EE5875">
        <w:t>’</w:t>
      </w:r>
      <w:r w:rsidRPr="00675642">
        <w:t>était Dan Yack qui payait</w:t>
      </w:r>
      <w:r w:rsidR="00EE5875">
        <w:t xml:space="preserve"> ; </w:t>
      </w:r>
      <w:r w:rsidRPr="00675642">
        <w:t>partout il y avait donc du vin à discrétion</w:t>
      </w:r>
      <w:r w:rsidR="00EE5875">
        <w:t xml:space="preserve">, </w:t>
      </w:r>
      <w:r w:rsidRPr="00675642">
        <w:t>du vin</w:t>
      </w:r>
      <w:r w:rsidR="00EE5875">
        <w:t xml:space="preserve">, </w:t>
      </w:r>
      <w:r w:rsidRPr="00675642">
        <w:t>des liqueurs</w:t>
      </w:r>
      <w:r w:rsidR="00EE5875">
        <w:t xml:space="preserve">, </w:t>
      </w:r>
      <w:r w:rsidRPr="00675642">
        <w:t>des mélanges à toutes les doses absorbés dans des verres de toutes les dimensions</w:t>
      </w:r>
      <w:r w:rsidR="00EE5875">
        <w:t xml:space="preserve">, </w:t>
      </w:r>
      <w:r w:rsidRPr="00675642">
        <w:t>des bouteilles de toutes les formes</w:t>
      </w:r>
      <w:r w:rsidR="00EE5875">
        <w:t xml:space="preserve">, </w:t>
      </w:r>
      <w:r w:rsidRPr="00675642">
        <w:t>et les flacons les plus rares</w:t>
      </w:r>
      <w:r w:rsidR="00EE5875">
        <w:t xml:space="preserve">, </w:t>
      </w:r>
      <w:r w:rsidRPr="00675642">
        <w:t>qui faisaient l</w:t>
      </w:r>
      <w:r w:rsidR="00EE5875">
        <w:t>’</w:t>
      </w:r>
      <w:r w:rsidRPr="00675642">
        <w:t>honneur d</w:t>
      </w:r>
      <w:r w:rsidR="00EE5875">
        <w:t>’</w:t>
      </w:r>
      <w:r w:rsidRPr="00675642">
        <w:t>un comptoir</w:t>
      </w:r>
      <w:r w:rsidR="00EE5875">
        <w:t xml:space="preserve">, </w:t>
      </w:r>
      <w:r w:rsidRPr="00675642">
        <w:t>étaient descendus</w:t>
      </w:r>
      <w:r w:rsidR="00EE5875">
        <w:t xml:space="preserve">, </w:t>
      </w:r>
      <w:r w:rsidRPr="00675642">
        <w:t>épouss</w:t>
      </w:r>
      <w:r w:rsidRPr="00675642">
        <w:t>e</w:t>
      </w:r>
      <w:r w:rsidRPr="00675642">
        <w:t>tés</w:t>
      </w:r>
      <w:r w:rsidR="00EE5875">
        <w:t xml:space="preserve">, </w:t>
      </w:r>
      <w:r w:rsidRPr="00675642">
        <w:t>vidés d</w:t>
      </w:r>
      <w:r w:rsidR="00EE5875">
        <w:t>’</w:t>
      </w:r>
      <w:r w:rsidRPr="00675642">
        <w:t>un trait</w:t>
      </w:r>
      <w:r w:rsidR="00EE5875">
        <w:t xml:space="preserve">, </w:t>
      </w:r>
      <w:r w:rsidRPr="00675642">
        <w:t>emportés et fracassés dehors sous les pieds nus des curieux</w:t>
      </w:r>
      <w:r w:rsidR="00EE5875">
        <w:t>.</w:t>
      </w:r>
    </w:p>
    <w:p w14:paraId="7AD574B3" w14:textId="77777777" w:rsidR="00EE5875" w:rsidRDefault="00457E89" w:rsidP="00457E89">
      <w:r w:rsidRPr="00675642">
        <w:t>Quelles bonnes blagues</w:t>
      </w:r>
      <w:r w:rsidR="00EE5875">
        <w:t xml:space="preserve"> ! </w:t>
      </w:r>
      <w:r w:rsidRPr="00675642">
        <w:t>Quel chahut et quelle virée</w:t>
      </w:r>
      <w:r w:rsidR="00EE5875">
        <w:t xml:space="preserve"> ! </w:t>
      </w:r>
      <w:r w:rsidRPr="00675642">
        <w:t>Mais aussi quelle aubaine pour les femmes qui n</w:t>
      </w:r>
      <w:r w:rsidR="00EE5875">
        <w:t>’</w:t>
      </w:r>
      <w:r w:rsidRPr="00675642">
        <w:t>avaient encore j</w:t>
      </w:r>
      <w:r w:rsidRPr="00675642">
        <w:t>a</w:t>
      </w:r>
      <w:r w:rsidRPr="00675642">
        <w:t>mais assisté à une telle ribouldingue et qui pour la première fois sortaient de leur quartier en plein jour</w:t>
      </w:r>
      <w:r w:rsidR="00EE5875">
        <w:t xml:space="preserve">, </w:t>
      </w:r>
      <w:r w:rsidRPr="00675642">
        <w:t>envahissaient l</w:t>
      </w:r>
      <w:r w:rsidR="00EE5875">
        <w:t>’</w:t>
      </w:r>
      <w:r w:rsidRPr="00675642">
        <w:t>unique rue de la ville</w:t>
      </w:r>
      <w:r w:rsidR="00EE5875">
        <w:t xml:space="preserve">, </w:t>
      </w:r>
      <w:r w:rsidRPr="00675642">
        <w:t>les bars</w:t>
      </w:r>
      <w:r w:rsidR="00EE5875">
        <w:t xml:space="preserve">, </w:t>
      </w:r>
      <w:r w:rsidRPr="00675642">
        <w:t>les boutiques</w:t>
      </w:r>
      <w:r w:rsidR="00EE5875">
        <w:t xml:space="preserve">, </w:t>
      </w:r>
      <w:r w:rsidRPr="00675642">
        <w:t>se faisaient payer tout ce dont elles avaient envie</w:t>
      </w:r>
      <w:r w:rsidR="00EE5875">
        <w:t xml:space="preserve">, </w:t>
      </w:r>
      <w:r w:rsidRPr="00675642">
        <w:t>ralliaient toutes</w:t>
      </w:r>
      <w:r w:rsidR="00EE5875">
        <w:t xml:space="preserve">, </w:t>
      </w:r>
      <w:r w:rsidRPr="00675642">
        <w:t>en savates</w:t>
      </w:r>
      <w:r w:rsidR="00EE5875">
        <w:t xml:space="preserve">, </w:t>
      </w:r>
      <w:r w:rsidRPr="00675642">
        <w:t>à moitié nues</w:t>
      </w:r>
      <w:r w:rsidR="00EE5875">
        <w:t xml:space="preserve">, </w:t>
      </w:r>
      <w:r w:rsidRPr="00675642">
        <w:t>cet équipage de plus en plus cabochard et entreprenant</w:t>
      </w:r>
      <w:r w:rsidR="00EE5875">
        <w:t xml:space="preserve">. </w:t>
      </w:r>
      <w:r w:rsidRPr="00675642">
        <w:t>Ne s</w:t>
      </w:r>
      <w:r w:rsidR="00EE5875">
        <w:t>’</w:t>
      </w:r>
      <w:r w:rsidRPr="00675642">
        <w:t>était-il pas mis en tête d</w:t>
      </w:r>
      <w:r w:rsidR="00EE5875">
        <w:t>’</w:t>
      </w:r>
      <w:r w:rsidRPr="00675642">
        <w:t xml:space="preserve">enfermer au </w:t>
      </w:r>
      <w:proofErr w:type="spellStart"/>
      <w:r w:rsidRPr="00675642">
        <w:rPr>
          <w:i/>
          <w:iCs/>
        </w:rPr>
        <w:t>calabozo</w:t>
      </w:r>
      <w:proofErr w:type="spellEnd"/>
      <w:r w:rsidRPr="00675642">
        <w:t xml:space="preserve"> le sergent et les cinq malheureux soldats qui assuraient la police de la ville et de libérer une demi-douzaine d</w:t>
      </w:r>
      <w:r w:rsidR="00EE5875">
        <w:t>’</w:t>
      </w:r>
      <w:r w:rsidRPr="00675642">
        <w:t>indiens pouilleux</w:t>
      </w:r>
      <w:r w:rsidR="00EE5875">
        <w:t xml:space="preserve"> ! </w:t>
      </w:r>
      <w:r w:rsidRPr="00675642">
        <w:t>Des mus</w:t>
      </w:r>
      <w:r w:rsidRPr="00675642">
        <w:t>i</w:t>
      </w:r>
      <w:r w:rsidRPr="00675642">
        <w:t>ciens s</w:t>
      </w:r>
      <w:r w:rsidR="00EE5875">
        <w:t>’</w:t>
      </w:r>
      <w:r w:rsidRPr="00675642">
        <w:t xml:space="preserve">étaient improvisés et </w:t>
      </w:r>
      <w:r w:rsidRPr="00675642">
        <w:lastRenderedPageBreak/>
        <w:t>maintenant on dansait en pleine rue</w:t>
      </w:r>
      <w:r w:rsidR="00EE5875">
        <w:t xml:space="preserve">, </w:t>
      </w:r>
      <w:r w:rsidRPr="00675642">
        <w:t>par couples</w:t>
      </w:r>
      <w:r w:rsidR="00EE5875">
        <w:t xml:space="preserve">, </w:t>
      </w:r>
      <w:r w:rsidRPr="00675642">
        <w:t>en tas</w:t>
      </w:r>
      <w:r w:rsidR="00EE5875">
        <w:t xml:space="preserve">, </w:t>
      </w:r>
      <w:r w:rsidRPr="00675642">
        <w:t>en ronde</w:t>
      </w:r>
      <w:r w:rsidR="00EE5875">
        <w:t xml:space="preserve">, </w:t>
      </w:r>
      <w:r w:rsidRPr="00675642">
        <w:t>en bande</w:t>
      </w:r>
      <w:r w:rsidR="00EE5875">
        <w:t xml:space="preserve">. </w:t>
      </w:r>
      <w:r w:rsidRPr="00675642">
        <w:t>Tous les fainéants</w:t>
      </w:r>
      <w:r w:rsidR="00EE5875">
        <w:t xml:space="preserve">, </w:t>
      </w:r>
      <w:r w:rsidRPr="00675642">
        <w:t>les débardeurs</w:t>
      </w:r>
      <w:r w:rsidR="00EE5875">
        <w:t xml:space="preserve">, </w:t>
      </w:r>
      <w:r w:rsidRPr="00675642">
        <w:rPr>
          <w:i/>
          <w:iCs/>
        </w:rPr>
        <w:t xml:space="preserve">los </w:t>
      </w:r>
      <w:proofErr w:type="spellStart"/>
      <w:r w:rsidRPr="00675642">
        <w:rPr>
          <w:i/>
          <w:iCs/>
        </w:rPr>
        <w:t>ladrones</w:t>
      </w:r>
      <w:proofErr w:type="spellEnd"/>
      <w:r w:rsidR="00EE5875">
        <w:rPr>
          <w:i/>
          <w:iCs/>
        </w:rPr>
        <w:t xml:space="preserve">, </w:t>
      </w:r>
      <w:r w:rsidRPr="00675642">
        <w:rPr>
          <w:i/>
          <w:iCs/>
        </w:rPr>
        <w:t xml:space="preserve">los </w:t>
      </w:r>
      <w:proofErr w:type="spellStart"/>
      <w:r w:rsidRPr="00675642">
        <w:rPr>
          <w:i/>
          <w:iCs/>
        </w:rPr>
        <w:t>rateros</w:t>
      </w:r>
      <w:proofErr w:type="spellEnd"/>
      <w:r w:rsidRPr="00675642">
        <w:rPr>
          <w:i/>
          <w:iCs/>
        </w:rPr>
        <w:t xml:space="preserve"> </w:t>
      </w:r>
      <w:r w:rsidRPr="00675642">
        <w:t>faisaient cortège aux marins qui s</w:t>
      </w:r>
      <w:r w:rsidR="00EE5875">
        <w:t>’</w:t>
      </w:r>
      <w:r w:rsidRPr="00675642">
        <w:t>amusaient</w:t>
      </w:r>
      <w:r w:rsidR="00EE5875">
        <w:t xml:space="preserve">, </w:t>
      </w:r>
      <w:r w:rsidRPr="00675642">
        <w:t>eux</w:t>
      </w:r>
      <w:r w:rsidR="00EE5875">
        <w:t xml:space="preserve">, </w:t>
      </w:r>
      <w:r w:rsidRPr="00675642">
        <w:t>à saouler les Indiens extraits du cachot et que l</w:t>
      </w:r>
      <w:r w:rsidR="00EE5875">
        <w:t>’</w:t>
      </w:r>
      <w:r w:rsidRPr="00675642">
        <w:t>on portait en triomphe</w:t>
      </w:r>
      <w:r w:rsidR="00EE5875">
        <w:t xml:space="preserve">. </w:t>
      </w:r>
      <w:r w:rsidRPr="00675642">
        <w:t>Des types bien louches</w:t>
      </w:r>
      <w:r w:rsidR="00EE5875">
        <w:t xml:space="preserve">, </w:t>
      </w:r>
      <w:r w:rsidRPr="00675642">
        <w:t>mais quelle bombe</w:t>
      </w:r>
      <w:r w:rsidR="00EE5875">
        <w:t> !</w:t>
      </w:r>
    </w:p>
    <w:p w14:paraId="72F68864" w14:textId="77777777" w:rsidR="00EE5875" w:rsidRDefault="00457E89" w:rsidP="00457E89">
      <w:r w:rsidRPr="00675642">
        <w:t>Parfois une fille demandait à son matelot</w:t>
      </w:r>
      <w:r w:rsidR="00EE5875">
        <w:t> :</w:t>
      </w:r>
    </w:p>
    <w:p w14:paraId="5559D904" w14:textId="77777777" w:rsidR="00EE5875" w:rsidRDefault="00EE5875" w:rsidP="00457E89">
      <w:r>
        <w:t>— </w:t>
      </w:r>
      <w:r w:rsidR="00457E89" w:rsidRPr="00675642">
        <w:t>Mais qu</w:t>
      </w:r>
      <w:r>
        <w:t>’</w:t>
      </w:r>
      <w:r w:rsidR="00457E89" w:rsidRPr="00675642">
        <w:t>est-ce que vous avez donc</w:t>
      </w:r>
      <w:r>
        <w:t xml:space="preserve">, </w:t>
      </w:r>
      <w:r w:rsidR="00457E89" w:rsidRPr="00675642">
        <w:t>chéri</w:t>
      </w:r>
      <w:r>
        <w:t xml:space="preserve">, </w:t>
      </w:r>
      <w:r w:rsidR="00457E89" w:rsidRPr="00675642">
        <w:t>vous avez a</w:t>
      </w:r>
      <w:r w:rsidR="00457E89" w:rsidRPr="00675642">
        <w:t>t</w:t>
      </w:r>
      <w:r w:rsidR="00457E89" w:rsidRPr="00675642">
        <w:t>trapé le serpent de mer</w:t>
      </w:r>
      <w:r>
        <w:t> ?</w:t>
      </w:r>
    </w:p>
    <w:p w14:paraId="31E387D8" w14:textId="77777777" w:rsidR="00EE5875" w:rsidRDefault="00EE5875" w:rsidP="00457E89">
      <w:r>
        <w:t>— </w:t>
      </w:r>
      <w:r w:rsidR="00457E89" w:rsidRPr="00675642">
        <w:t>Mieux que ça</w:t>
      </w:r>
      <w:r>
        <w:t xml:space="preserve">, </w:t>
      </w:r>
      <w:r w:rsidR="00457E89" w:rsidRPr="00675642">
        <w:t>ma belle</w:t>
      </w:r>
      <w:r>
        <w:t xml:space="preserve">, </w:t>
      </w:r>
      <w:r w:rsidR="00457E89" w:rsidRPr="00675642">
        <w:t>répondait-il</w:t>
      </w:r>
      <w:r>
        <w:t xml:space="preserve">, </w:t>
      </w:r>
      <w:r w:rsidR="00457E89" w:rsidRPr="00675642">
        <w:t>nous avons rep</w:t>
      </w:r>
      <w:r w:rsidR="00457E89" w:rsidRPr="00675642">
        <w:t>ê</w:t>
      </w:r>
      <w:r w:rsidR="00457E89" w:rsidRPr="00675642">
        <w:t>ché le fils du patron</w:t>
      </w:r>
      <w:r>
        <w:t>.</w:t>
      </w:r>
    </w:p>
    <w:p w14:paraId="0F85069E" w14:textId="77777777" w:rsidR="00EE5875" w:rsidRDefault="00EE5875" w:rsidP="00457E89">
      <w:r>
        <w:t>— </w:t>
      </w:r>
      <w:r w:rsidR="00457E89" w:rsidRPr="00675642">
        <w:t>C</w:t>
      </w:r>
      <w:r>
        <w:t>’</w:t>
      </w:r>
      <w:r w:rsidR="00457E89" w:rsidRPr="00675642">
        <w:t>est ce grand blond qui rigole tant</w:t>
      </w:r>
      <w:r>
        <w:t> ?</w:t>
      </w:r>
    </w:p>
    <w:p w14:paraId="3C8AC44A" w14:textId="77777777" w:rsidR="00EE5875" w:rsidRDefault="00EE5875" w:rsidP="00457E89">
      <w:r>
        <w:t>— </w:t>
      </w:r>
      <w:r w:rsidR="00457E89" w:rsidRPr="00675642">
        <w:t>Tu l</w:t>
      </w:r>
      <w:r>
        <w:t>’</w:t>
      </w:r>
      <w:r w:rsidR="00457E89" w:rsidRPr="00675642">
        <w:t>as dit</w:t>
      </w:r>
      <w:r>
        <w:t xml:space="preserve">, </w:t>
      </w:r>
      <w:r w:rsidR="00457E89" w:rsidRPr="00675642">
        <w:t>c</w:t>
      </w:r>
      <w:r>
        <w:t>’</w:t>
      </w:r>
      <w:r w:rsidR="00457E89" w:rsidRPr="00675642">
        <w:t>est ce chérubin</w:t>
      </w:r>
      <w:r>
        <w:t> !</w:t>
      </w:r>
    </w:p>
    <w:p w14:paraId="39089489" w14:textId="77777777" w:rsidR="00EE5875" w:rsidRDefault="00457E89" w:rsidP="00457E89">
      <w:r w:rsidRPr="00675642">
        <w:t>Et la fille de s</w:t>
      </w:r>
      <w:r w:rsidR="00EE5875">
        <w:t>’</w:t>
      </w:r>
      <w:r w:rsidRPr="00675642">
        <w:t>approcher craintivement de Dan Yack</w:t>
      </w:r>
      <w:r w:rsidR="00EE5875">
        <w:t>.</w:t>
      </w:r>
    </w:p>
    <w:p w14:paraId="702F8B6F" w14:textId="77777777" w:rsidR="00EE5875" w:rsidRDefault="00457E89" w:rsidP="00457E89">
      <w:r w:rsidRPr="00675642">
        <w:t>En effet</w:t>
      </w:r>
      <w:r w:rsidR="00EE5875">
        <w:t xml:space="preserve">, </w:t>
      </w:r>
      <w:r w:rsidRPr="00675642">
        <w:t>Dan Yack rigolait comme un forban</w:t>
      </w:r>
      <w:r w:rsidR="00EE5875">
        <w:t xml:space="preserve">, </w:t>
      </w:r>
      <w:r w:rsidRPr="00675642">
        <w:t>mais un fo</w:t>
      </w:r>
      <w:r w:rsidRPr="00675642">
        <w:t>r</w:t>
      </w:r>
      <w:r w:rsidRPr="00675642">
        <w:t>ban débonnaire que la boisson amenuisait</w:t>
      </w:r>
      <w:r w:rsidR="00EE5875">
        <w:t xml:space="preserve">. </w:t>
      </w:r>
      <w:r w:rsidRPr="00675642">
        <w:t>Il ne s</w:t>
      </w:r>
      <w:r w:rsidR="00EE5875">
        <w:t>’</w:t>
      </w:r>
      <w:r w:rsidRPr="00675642">
        <w:t>occupait pas plus de la fille que des autres</w:t>
      </w:r>
      <w:r w:rsidR="00EE5875">
        <w:t xml:space="preserve">. </w:t>
      </w:r>
      <w:r w:rsidRPr="00675642">
        <w:t>Il était complètement ivre et</w:t>
      </w:r>
      <w:r w:rsidR="00EE5875">
        <w:t xml:space="preserve">, </w:t>
      </w:r>
      <w:r w:rsidRPr="00675642">
        <w:t>petit à petit</w:t>
      </w:r>
      <w:r w:rsidR="00EE5875">
        <w:t xml:space="preserve">, </w:t>
      </w:r>
      <w:r w:rsidRPr="00675642">
        <w:t>il se retrouvait tout seul</w:t>
      </w:r>
      <w:r w:rsidR="00EE5875">
        <w:t xml:space="preserve">, </w:t>
      </w:r>
      <w:r w:rsidRPr="00675642">
        <w:t>fragile</w:t>
      </w:r>
      <w:r w:rsidR="00EE5875">
        <w:t xml:space="preserve">. </w:t>
      </w:r>
      <w:r w:rsidRPr="00675642">
        <w:t>Alors</w:t>
      </w:r>
      <w:r w:rsidR="00EE5875">
        <w:t xml:space="preserve">, </w:t>
      </w:r>
      <w:r w:rsidRPr="00675642">
        <w:t>il s</w:t>
      </w:r>
      <w:r w:rsidR="00EE5875">
        <w:t>’</w:t>
      </w:r>
      <w:r w:rsidRPr="00675642">
        <w:t>amusait tout seul comme dans son enfance</w:t>
      </w:r>
      <w:r w:rsidR="00EE5875">
        <w:t xml:space="preserve">, </w:t>
      </w:r>
      <w:r w:rsidRPr="00675642">
        <w:t>s</w:t>
      </w:r>
      <w:r w:rsidR="00EE5875">
        <w:t>’</w:t>
      </w:r>
      <w:r w:rsidRPr="00675642">
        <w:t>attardant de plus en plus dans un bar quand les autres étaient déjà partis</w:t>
      </w:r>
      <w:r w:rsidR="00EE5875">
        <w:t xml:space="preserve">, </w:t>
      </w:r>
      <w:r w:rsidRPr="00675642">
        <w:t>jouissant jusqu</w:t>
      </w:r>
      <w:r w:rsidR="00EE5875">
        <w:t>’</w:t>
      </w:r>
      <w:r w:rsidRPr="00675642">
        <w:t>à épuisement complet</w:t>
      </w:r>
      <w:r w:rsidR="00EE5875">
        <w:t xml:space="preserve">, </w:t>
      </w:r>
      <w:r w:rsidRPr="00675642">
        <w:t>jusqu</w:t>
      </w:r>
      <w:r w:rsidR="00EE5875">
        <w:t>’</w:t>
      </w:r>
      <w:r w:rsidRPr="00675642">
        <w:t>à détraquement de l</w:t>
      </w:r>
      <w:r w:rsidR="00EE5875">
        <w:t>’</w:t>
      </w:r>
      <w:r w:rsidRPr="00675642">
        <w:t>appareil des phonos</w:t>
      </w:r>
      <w:r w:rsidR="00EE5875">
        <w:t xml:space="preserve">, </w:t>
      </w:r>
      <w:r w:rsidRPr="00675642">
        <w:t>des vues stéréoscopiques</w:t>
      </w:r>
      <w:r w:rsidR="00EE5875">
        <w:t xml:space="preserve">, </w:t>
      </w:r>
      <w:r w:rsidRPr="00675642">
        <w:t>de la carabine automatique</w:t>
      </w:r>
      <w:r w:rsidR="00EE5875">
        <w:t xml:space="preserve">, </w:t>
      </w:r>
      <w:r w:rsidRPr="00675642">
        <w:t>du boxeur en pied</w:t>
      </w:r>
      <w:r w:rsidR="00EE5875">
        <w:t xml:space="preserve">, </w:t>
      </w:r>
      <w:r w:rsidRPr="00675642">
        <w:t>d</w:t>
      </w:r>
      <w:r w:rsidR="00EE5875">
        <w:t>’</w:t>
      </w:r>
      <w:r w:rsidRPr="00675642">
        <w:t>un jeu de massacre monstre</w:t>
      </w:r>
      <w:r w:rsidR="00EE5875">
        <w:t xml:space="preserve">. </w:t>
      </w:r>
      <w:r w:rsidRPr="00675642">
        <w:t>Il n</w:t>
      </w:r>
      <w:r w:rsidR="00EE5875">
        <w:t>’</w:t>
      </w:r>
      <w:r w:rsidRPr="00675642">
        <w:t>avait j</w:t>
      </w:r>
      <w:r w:rsidRPr="00675642">
        <w:t>a</w:t>
      </w:r>
      <w:r w:rsidRPr="00675642">
        <w:t>mais assez de sous et réclamait à tue-tête de la monnaie ou des jetons</w:t>
      </w:r>
      <w:r w:rsidR="00EE5875">
        <w:t xml:space="preserve">. </w:t>
      </w:r>
      <w:r w:rsidRPr="00675642">
        <w:t>Pendant qu</w:t>
      </w:r>
      <w:r w:rsidR="00EE5875">
        <w:t>’</w:t>
      </w:r>
      <w:r w:rsidRPr="00675642">
        <w:t>on lui échangeait un gros billet</w:t>
      </w:r>
      <w:r w:rsidR="00EE5875">
        <w:t xml:space="preserve">, </w:t>
      </w:r>
      <w:r w:rsidRPr="00675642">
        <w:t>il en profitait pour boire et pour réfléchir comment violer les appareils à sous</w:t>
      </w:r>
      <w:r w:rsidR="00EE5875">
        <w:t xml:space="preserve">. </w:t>
      </w:r>
      <w:r w:rsidRPr="00675642">
        <w:t>Il voulait gagner</w:t>
      </w:r>
      <w:r w:rsidR="00EE5875">
        <w:t xml:space="preserve">, </w:t>
      </w:r>
      <w:r w:rsidRPr="00675642">
        <w:t>gagner à chaque coup</w:t>
      </w:r>
      <w:r w:rsidR="00EE5875">
        <w:t xml:space="preserve">, </w:t>
      </w:r>
      <w:r w:rsidRPr="00675642">
        <w:t>gagner à coup sûr</w:t>
      </w:r>
      <w:r w:rsidR="00EE5875">
        <w:t xml:space="preserve">, </w:t>
      </w:r>
      <w:r w:rsidRPr="00675642">
        <w:t>c</w:t>
      </w:r>
      <w:r w:rsidR="00EE5875">
        <w:t>’</w:t>
      </w:r>
      <w:r w:rsidRPr="00675642">
        <w:t>est-à-dire réussir que la machine déclenchée ne s</w:t>
      </w:r>
      <w:r w:rsidR="00EE5875">
        <w:t>’</w:t>
      </w:r>
      <w:r w:rsidRPr="00675642">
        <w:t>arrête j</w:t>
      </w:r>
      <w:r w:rsidRPr="00675642">
        <w:t>a</w:t>
      </w:r>
      <w:r w:rsidRPr="00675642">
        <w:t>mais</w:t>
      </w:r>
      <w:r w:rsidR="00EE5875">
        <w:t xml:space="preserve">. </w:t>
      </w:r>
      <w:r w:rsidRPr="00675642">
        <w:t>Une véritable idée d</w:t>
      </w:r>
      <w:r w:rsidR="00EE5875">
        <w:t>’</w:t>
      </w:r>
      <w:r w:rsidRPr="00675642">
        <w:t xml:space="preserve">ivrogne et </w:t>
      </w:r>
      <w:r w:rsidRPr="00675642">
        <w:lastRenderedPageBreak/>
        <w:t>quelle partie</w:t>
      </w:r>
      <w:r w:rsidR="00EE5875">
        <w:t xml:space="preserve"> ! </w:t>
      </w:r>
      <w:r w:rsidRPr="00675642">
        <w:t>Il se reme</w:t>
      </w:r>
      <w:r w:rsidRPr="00675642">
        <w:t>t</w:t>
      </w:r>
      <w:r w:rsidRPr="00675642">
        <w:t>tait aussitôt à glisser de l</w:t>
      </w:r>
      <w:r w:rsidR="00EE5875">
        <w:t>’</w:t>
      </w:r>
      <w:r w:rsidRPr="00675642">
        <w:t>argent dans les fentes</w:t>
      </w:r>
      <w:r w:rsidR="00EE5875">
        <w:t xml:space="preserve">, </w:t>
      </w:r>
      <w:r w:rsidRPr="00675642">
        <w:t>il doublait</w:t>
      </w:r>
      <w:r w:rsidR="00EE5875">
        <w:t xml:space="preserve">, </w:t>
      </w:r>
      <w:r w:rsidRPr="00675642">
        <w:t>il triplait sa mise</w:t>
      </w:r>
      <w:r w:rsidR="00EE5875">
        <w:t xml:space="preserve">, </w:t>
      </w:r>
      <w:r w:rsidRPr="00675642">
        <w:t>tirait sur les anneaux</w:t>
      </w:r>
      <w:r w:rsidR="00EE5875">
        <w:t xml:space="preserve">, </w:t>
      </w:r>
      <w:r w:rsidRPr="00675642">
        <w:t>appuyait la main ou la laissait aller brusquement</w:t>
      </w:r>
      <w:r w:rsidR="00EE5875">
        <w:t xml:space="preserve">, </w:t>
      </w:r>
      <w:r w:rsidRPr="00675642">
        <w:t>envoyait en douce une bourrade</w:t>
      </w:r>
      <w:r w:rsidR="00EE5875">
        <w:t xml:space="preserve">, </w:t>
      </w:r>
      <w:r w:rsidRPr="00675642">
        <w:t>t</w:t>
      </w:r>
      <w:r w:rsidRPr="00675642">
        <w:t>â</w:t>
      </w:r>
      <w:r w:rsidRPr="00675642">
        <w:t>chait île déglinguer l</w:t>
      </w:r>
      <w:r w:rsidR="00EE5875">
        <w:t>’</w:t>
      </w:r>
      <w:r w:rsidRPr="00675642">
        <w:t>appareil</w:t>
      </w:r>
      <w:r w:rsidR="00EE5875">
        <w:t xml:space="preserve">, </w:t>
      </w:r>
      <w:r w:rsidRPr="00675642">
        <w:t>bref</w:t>
      </w:r>
      <w:r w:rsidR="00EE5875">
        <w:t xml:space="preserve">, </w:t>
      </w:r>
      <w:r w:rsidRPr="00675642">
        <w:t>s</w:t>
      </w:r>
      <w:r w:rsidR="00EE5875">
        <w:t>’</w:t>
      </w:r>
      <w:r w:rsidRPr="00675642">
        <w:t>amusait divinement</w:t>
      </w:r>
      <w:r w:rsidR="00EE5875">
        <w:t>.</w:t>
      </w:r>
    </w:p>
    <w:p w14:paraId="3ACDB8DD" w14:textId="77777777" w:rsidR="00EE5875" w:rsidRDefault="00457E89" w:rsidP="00457E89">
      <w:r w:rsidRPr="00675642">
        <w:t xml:space="preserve">Le clou des automates se trouvait chez </w:t>
      </w:r>
      <w:r w:rsidRPr="00675642">
        <w:rPr>
          <w:i/>
          <w:iCs/>
        </w:rPr>
        <w:t xml:space="preserve">Pourquoi </w:t>
      </w:r>
      <w:proofErr w:type="spellStart"/>
      <w:r w:rsidRPr="00675642">
        <w:rPr>
          <w:i/>
          <w:iCs/>
        </w:rPr>
        <w:t>Pépita</w:t>
      </w:r>
      <w:proofErr w:type="spellEnd"/>
      <w:r w:rsidR="00EE5875">
        <w:rPr>
          <w:i/>
          <w:iCs/>
        </w:rPr>
        <w:t xml:space="preserve"> ? </w:t>
      </w:r>
      <w:r w:rsidRPr="00675642">
        <w:t>et tous les quarts d</w:t>
      </w:r>
      <w:r w:rsidR="00EE5875">
        <w:t>’</w:t>
      </w:r>
      <w:r w:rsidRPr="00675642">
        <w:t>heure Dan Yack revenait en courant dans ce bar remettre inlassablement en branle ce chef-d</w:t>
      </w:r>
      <w:r w:rsidR="00EE5875">
        <w:t>’</w:t>
      </w:r>
      <w:r w:rsidRPr="00675642">
        <w:t>œuvre de l</w:t>
      </w:r>
      <w:r w:rsidR="00EE5875">
        <w:t>’</w:t>
      </w:r>
      <w:r w:rsidRPr="00675642">
        <w:t>ingéniosité humaine</w:t>
      </w:r>
      <w:r w:rsidR="00EE5875">
        <w:t xml:space="preserve">, </w:t>
      </w:r>
      <w:r w:rsidRPr="00675642">
        <w:t>une machine pneumatique</w:t>
      </w:r>
      <w:r w:rsidR="00EE5875">
        <w:t xml:space="preserve">, </w:t>
      </w:r>
      <w:r w:rsidRPr="00675642">
        <w:t xml:space="preserve">déposée et patentée dans tous les pays du monde par les </w:t>
      </w:r>
      <w:proofErr w:type="spellStart"/>
      <w:r w:rsidRPr="00675642">
        <w:t>Gebrüder</w:t>
      </w:r>
      <w:proofErr w:type="spellEnd"/>
      <w:r w:rsidRPr="00675642">
        <w:t xml:space="preserve"> Fugger</w:t>
      </w:r>
      <w:r w:rsidR="00EE5875">
        <w:t xml:space="preserve">, </w:t>
      </w:r>
      <w:r w:rsidRPr="00675642">
        <w:t>Münster</w:t>
      </w:r>
      <w:r w:rsidR="00EE5875">
        <w:t xml:space="preserve">, </w:t>
      </w:r>
      <w:r w:rsidRPr="00675642">
        <w:t>Germany</w:t>
      </w:r>
      <w:r w:rsidR="00EE5875">
        <w:t xml:space="preserve">, </w:t>
      </w:r>
      <w:r w:rsidRPr="00675642">
        <w:t>comme l</w:t>
      </w:r>
      <w:r w:rsidR="00EE5875">
        <w:t>’</w:t>
      </w:r>
      <w:r w:rsidRPr="00675642">
        <w:t>affirmait la marque de fabrique encadrée par une ribambelle de Médailles d</w:t>
      </w:r>
      <w:r w:rsidR="00EE5875">
        <w:t>’</w:t>
      </w:r>
      <w:r w:rsidRPr="00675642">
        <w:t>Or</w:t>
      </w:r>
      <w:r w:rsidR="00EE5875">
        <w:t xml:space="preserve">, </w:t>
      </w:r>
      <w:r w:rsidRPr="00675642">
        <w:t>deux Grands Prix aux Expositions Universelles</w:t>
      </w:r>
      <w:r w:rsidR="00EE5875">
        <w:t xml:space="preserve">, </w:t>
      </w:r>
      <w:r w:rsidRPr="00675642">
        <w:t>Paris 1878 et Paris 1889</w:t>
      </w:r>
      <w:r w:rsidR="00EE5875">
        <w:t xml:space="preserve">, </w:t>
      </w:r>
      <w:r w:rsidRPr="00675642">
        <w:t>Hors Concours et Membres du Jury</w:t>
      </w:r>
      <w:r w:rsidR="00EE5875">
        <w:t xml:space="preserve">, </w:t>
      </w:r>
      <w:r w:rsidRPr="00675642">
        <w:t>etc</w:t>
      </w:r>
      <w:r w:rsidR="00EE5875">
        <w:t xml:space="preserve">., </w:t>
      </w:r>
      <w:r w:rsidRPr="00675642">
        <w:t>etc</w:t>
      </w:r>
      <w:r w:rsidR="00EE5875">
        <w:t xml:space="preserve">. </w:t>
      </w:r>
      <w:r w:rsidRPr="00675642">
        <w:t>C</w:t>
      </w:r>
      <w:r w:rsidR="00EE5875">
        <w:t>’</w:t>
      </w:r>
      <w:r w:rsidRPr="00675642">
        <w:t>était un orche</w:t>
      </w:r>
      <w:r w:rsidRPr="00675642">
        <w:t>s</w:t>
      </w:r>
      <w:r w:rsidRPr="00675642">
        <w:t>tre mécanique</w:t>
      </w:r>
      <w:r w:rsidR="00EE5875">
        <w:t xml:space="preserve">, </w:t>
      </w:r>
      <w:r w:rsidRPr="00675642">
        <w:t>composé de chats empaillés montés sur un câble sans fin qui les faisait agir</w:t>
      </w:r>
      <w:r w:rsidR="00EE5875">
        <w:t xml:space="preserve">, </w:t>
      </w:r>
      <w:r w:rsidRPr="00675642">
        <w:t>ouvrir les yeux</w:t>
      </w:r>
      <w:r w:rsidR="00EE5875">
        <w:t xml:space="preserve">, </w:t>
      </w:r>
      <w:r w:rsidRPr="00675642">
        <w:t>dodeliner de la tête</w:t>
      </w:r>
      <w:r w:rsidR="00EE5875">
        <w:t xml:space="preserve">, </w:t>
      </w:r>
      <w:r w:rsidRPr="00675642">
        <w:t>remuer des pattes</w:t>
      </w:r>
      <w:r w:rsidR="00EE5875">
        <w:t xml:space="preserve">, </w:t>
      </w:r>
      <w:r w:rsidRPr="00675642">
        <w:t>s</w:t>
      </w:r>
      <w:r w:rsidR="00EE5875">
        <w:t>’</w:t>
      </w:r>
      <w:r w:rsidRPr="00675642">
        <w:t>agiter comme de véritables musiciens pris de danse de Saint-Guy</w:t>
      </w:r>
      <w:r w:rsidR="00EE5875">
        <w:t xml:space="preserve">. </w:t>
      </w:r>
      <w:r w:rsidRPr="00675642">
        <w:t xml:space="preserve">Et avec quelle </w:t>
      </w:r>
      <w:r w:rsidRPr="00675642">
        <w:rPr>
          <w:i/>
          <w:iCs/>
        </w:rPr>
        <w:t>furia</w:t>
      </w:r>
      <w:r w:rsidRPr="00675642">
        <w:t xml:space="preserve"> le morceau était e</w:t>
      </w:r>
      <w:r w:rsidRPr="00675642">
        <w:t>n</w:t>
      </w:r>
      <w:r w:rsidRPr="00675642">
        <w:t>levé</w:t>
      </w:r>
      <w:r w:rsidR="00EE5875">
        <w:t xml:space="preserve">, </w:t>
      </w:r>
      <w:r w:rsidRPr="00675642">
        <w:t xml:space="preserve">et une fois le </w:t>
      </w:r>
      <w:r w:rsidRPr="00675642">
        <w:rPr>
          <w:i/>
          <w:iCs/>
        </w:rPr>
        <w:t>peso</w:t>
      </w:r>
      <w:r w:rsidRPr="00675642">
        <w:t xml:space="preserve"> glissé dans la fente</w:t>
      </w:r>
      <w:r w:rsidR="00EE5875">
        <w:t xml:space="preserve">, </w:t>
      </w:r>
      <w:r w:rsidRPr="00675642">
        <w:t>quel charivari il d</w:t>
      </w:r>
      <w:r w:rsidRPr="00675642">
        <w:t>é</w:t>
      </w:r>
      <w:r w:rsidRPr="00675642">
        <w:t>clenchait</w:t>
      </w:r>
      <w:r w:rsidR="00EE5875">
        <w:t xml:space="preserve"> ! </w:t>
      </w:r>
      <w:r w:rsidRPr="00675642">
        <w:t>Le chef d</w:t>
      </w:r>
      <w:r w:rsidR="00EE5875">
        <w:t>’</w:t>
      </w:r>
      <w:r w:rsidRPr="00675642">
        <w:t>orchestre</w:t>
      </w:r>
      <w:r w:rsidR="00EE5875">
        <w:t xml:space="preserve">, </w:t>
      </w:r>
      <w:r w:rsidRPr="00675642">
        <w:t>un grand matou noir déginga</w:t>
      </w:r>
      <w:r w:rsidRPr="00675642">
        <w:t>n</w:t>
      </w:r>
      <w:r w:rsidRPr="00675642">
        <w:t>dé</w:t>
      </w:r>
      <w:r w:rsidR="00EE5875">
        <w:t xml:space="preserve">, </w:t>
      </w:r>
      <w:r w:rsidRPr="00675642">
        <w:t>piquait soudainement une crise d</w:t>
      </w:r>
      <w:r w:rsidR="00EE5875">
        <w:t>’</w:t>
      </w:r>
      <w:r w:rsidRPr="00675642">
        <w:t>épilepsie et battait rage</w:t>
      </w:r>
      <w:r w:rsidRPr="00675642">
        <w:t>u</w:t>
      </w:r>
      <w:r w:rsidRPr="00675642">
        <w:t>sement la mesure</w:t>
      </w:r>
      <w:r w:rsidR="00EE5875">
        <w:t xml:space="preserve">. </w:t>
      </w:r>
      <w:r w:rsidRPr="00675642">
        <w:t xml:space="preserve">Le trompette </w:t>
      </w:r>
      <w:proofErr w:type="spellStart"/>
      <w:r w:rsidRPr="00675642">
        <w:t>trompettait</w:t>
      </w:r>
      <w:proofErr w:type="spellEnd"/>
      <w:r w:rsidR="00EE5875">
        <w:t xml:space="preserve">, </w:t>
      </w:r>
      <w:r w:rsidRPr="00675642">
        <w:t>le violoniste viol</w:t>
      </w:r>
      <w:r w:rsidRPr="00675642">
        <w:t>o</w:t>
      </w:r>
      <w:r w:rsidRPr="00675642">
        <w:t>nait</w:t>
      </w:r>
      <w:r w:rsidR="00EE5875">
        <w:t xml:space="preserve">, </w:t>
      </w:r>
      <w:r w:rsidRPr="00675642">
        <w:t>la grosse caisse était un véritable virtuose d</w:t>
      </w:r>
      <w:r w:rsidR="00EE5875">
        <w:t>’</w:t>
      </w:r>
      <w:r w:rsidRPr="00675642">
        <w:t>énergie et de trépidation</w:t>
      </w:r>
      <w:r w:rsidR="00EE5875">
        <w:t xml:space="preserve">. </w:t>
      </w:r>
      <w:r w:rsidRPr="00675642">
        <w:t>Deux gentilles petites chattes blanches</w:t>
      </w:r>
      <w:r w:rsidR="00EE5875">
        <w:t xml:space="preserve">, </w:t>
      </w:r>
      <w:r w:rsidRPr="00675642">
        <w:t>deux da</w:t>
      </w:r>
      <w:r w:rsidRPr="00675642">
        <w:t>n</w:t>
      </w:r>
      <w:r w:rsidRPr="00675642">
        <w:t>seuses en tutu avec des faveurs roses autour du cou</w:t>
      </w:r>
      <w:r w:rsidR="00EE5875">
        <w:t xml:space="preserve">, </w:t>
      </w:r>
      <w:r w:rsidRPr="00675642">
        <w:t>se trémou</w:t>
      </w:r>
      <w:r w:rsidRPr="00675642">
        <w:t>s</w:t>
      </w:r>
      <w:r w:rsidRPr="00675642">
        <w:t>saient sur leur ressort à boudin et</w:t>
      </w:r>
      <w:r w:rsidR="00EE5875">
        <w:t xml:space="preserve">, </w:t>
      </w:r>
      <w:r w:rsidRPr="00675642">
        <w:t>à la fin de chaque mo</w:t>
      </w:r>
      <w:r w:rsidRPr="00675642">
        <w:t>r</w:t>
      </w:r>
      <w:r w:rsidRPr="00675642">
        <w:t>ceau</w:t>
      </w:r>
      <w:r w:rsidR="00EE5875">
        <w:t xml:space="preserve">, </w:t>
      </w:r>
      <w:r w:rsidRPr="00675642">
        <w:t>un petit oiseau sortait de sa cage de verre</w:t>
      </w:r>
      <w:r w:rsidR="00EE5875">
        <w:t xml:space="preserve">, </w:t>
      </w:r>
      <w:r w:rsidRPr="00675642">
        <w:t>sautait sur le pupitre du chef d</w:t>
      </w:r>
      <w:r w:rsidR="00EE5875">
        <w:t>’</w:t>
      </w:r>
      <w:r w:rsidRPr="00675642">
        <w:t>orchestre</w:t>
      </w:r>
      <w:r w:rsidR="00EE5875">
        <w:t xml:space="preserve">, </w:t>
      </w:r>
      <w:r w:rsidRPr="00675642">
        <w:t>s</w:t>
      </w:r>
      <w:r w:rsidR="00EE5875">
        <w:t>’</w:t>
      </w:r>
      <w:r w:rsidRPr="00675642">
        <w:t>égosillait</w:t>
      </w:r>
      <w:r w:rsidR="00EE5875">
        <w:t xml:space="preserve">, </w:t>
      </w:r>
      <w:r w:rsidRPr="00675642">
        <w:t>battait des ailes et re</w:t>
      </w:r>
      <w:r w:rsidRPr="00675642">
        <w:t>n</w:t>
      </w:r>
      <w:r w:rsidRPr="00675642">
        <w:t>trait vite dans sa cage quand</w:t>
      </w:r>
      <w:r w:rsidR="00EE5875">
        <w:t xml:space="preserve">, </w:t>
      </w:r>
      <w:r w:rsidRPr="00675642">
        <w:t>comme finale</w:t>
      </w:r>
      <w:r w:rsidR="00EE5875">
        <w:t xml:space="preserve">, </w:t>
      </w:r>
      <w:r w:rsidRPr="00675642">
        <w:t>l</w:t>
      </w:r>
      <w:r w:rsidR="00EE5875">
        <w:t>’</w:t>
      </w:r>
      <w:r w:rsidRPr="00675642">
        <w:t>instrument lâchait une grosse vesse de miaulements diaboliques</w:t>
      </w:r>
      <w:r w:rsidR="00EE5875">
        <w:t xml:space="preserve">. </w:t>
      </w:r>
      <w:r w:rsidRPr="00675642">
        <w:t>Dieu</w:t>
      </w:r>
      <w:r w:rsidR="00EE5875">
        <w:t xml:space="preserve">, </w:t>
      </w:r>
      <w:r w:rsidRPr="00675642">
        <w:t>que c</w:t>
      </w:r>
      <w:r w:rsidR="00EE5875">
        <w:t>’</w:t>
      </w:r>
      <w:r w:rsidRPr="00675642">
        <w:t>était beau et surprenant</w:t>
      </w:r>
      <w:r w:rsidR="00EE5875">
        <w:t xml:space="preserve">, </w:t>
      </w:r>
      <w:r w:rsidRPr="00675642">
        <w:t>inimaginable et pourtant réel</w:t>
      </w:r>
      <w:r w:rsidR="00EE5875">
        <w:t xml:space="preserve"> ! </w:t>
      </w:r>
      <w:r w:rsidRPr="00675642">
        <w:t>Dan Yack y aurait dépensé toute sa fortune</w:t>
      </w:r>
      <w:r w:rsidR="00EE5875">
        <w:t> !</w:t>
      </w:r>
    </w:p>
    <w:p w14:paraId="23849B31" w14:textId="77777777" w:rsidR="00EE5875" w:rsidRDefault="00457E89" w:rsidP="00457E89">
      <w:r w:rsidRPr="00675642">
        <w:lastRenderedPageBreak/>
        <w:t>Ah</w:t>
      </w:r>
      <w:r w:rsidR="00EE5875">
        <w:t xml:space="preserve"> ! </w:t>
      </w:r>
      <w:r w:rsidRPr="00675642">
        <w:t>se procurer cet automate</w:t>
      </w:r>
      <w:r w:rsidR="00EE5875">
        <w:t xml:space="preserve">. </w:t>
      </w:r>
      <w:r w:rsidRPr="00675642">
        <w:t>Il interrogeait le patron</w:t>
      </w:r>
      <w:r w:rsidR="00EE5875">
        <w:t xml:space="preserve">, </w:t>
      </w:r>
      <w:r w:rsidRPr="00675642">
        <w:t>prenait note de l</w:t>
      </w:r>
      <w:r w:rsidR="00EE5875">
        <w:t>’</w:t>
      </w:r>
      <w:r w:rsidRPr="00675642">
        <w:t>adresse des fabricants</w:t>
      </w:r>
      <w:r w:rsidR="00EE5875">
        <w:t xml:space="preserve">, </w:t>
      </w:r>
      <w:r w:rsidRPr="00675642">
        <w:t>se faisait expliquer le fonctionnement de l</w:t>
      </w:r>
      <w:r w:rsidR="00EE5875">
        <w:t>’</w:t>
      </w:r>
      <w:r w:rsidRPr="00675642">
        <w:t>appareil</w:t>
      </w:r>
      <w:r w:rsidR="00EE5875">
        <w:t xml:space="preserve">, </w:t>
      </w:r>
      <w:r w:rsidRPr="00675642">
        <w:t>se le faisait ouvrir</w:t>
      </w:r>
      <w:r w:rsidR="00EE5875">
        <w:t xml:space="preserve">, </w:t>
      </w:r>
      <w:r w:rsidRPr="00675642">
        <w:t>regardait ce qu</w:t>
      </w:r>
      <w:r w:rsidR="00EE5875">
        <w:t>’</w:t>
      </w:r>
      <w:r w:rsidRPr="00675642">
        <w:t>il avait dans le ventre et recommençait sans cesse à le faire jouer</w:t>
      </w:r>
      <w:r w:rsidR="00EE5875">
        <w:t>.</w:t>
      </w:r>
    </w:p>
    <w:p w14:paraId="5F03341D" w14:textId="77777777" w:rsidR="00EE5875" w:rsidRDefault="00457E89" w:rsidP="00457E89">
      <w:r w:rsidRPr="00675642">
        <w:t>Tous les morceaux</w:t>
      </w:r>
      <w:r w:rsidR="00EE5875">
        <w:t xml:space="preserve">. </w:t>
      </w:r>
      <w:r w:rsidRPr="00675642">
        <w:t>Tout le programme</w:t>
      </w:r>
      <w:r w:rsidR="00EE5875">
        <w:t>.</w:t>
      </w:r>
    </w:p>
    <w:p w14:paraId="419E37C9" w14:textId="77777777" w:rsidR="00EE5875" w:rsidRDefault="00457E89" w:rsidP="00457E89">
      <w:r w:rsidRPr="00675642">
        <w:t>Il était en extase</w:t>
      </w:r>
      <w:r w:rsidR="00EE5875">
        <w:t>.</w:t>
      </w:r>
    </w:p>
    <w:p w14:paraId="380F095A" w14:textId="77777777" w:rsidR="00EE5875" w:rsidRDefault="00457E89" w:rsidP="00457E89">
      <w:r w:rsidRPr="00675642">
        <w:t>Et c</w:t>
      </w:r>
      <w:r w:rsidR="00EE5875">
        <w:t>’</w:t>
      </w:r>
      <w:r w:rsidRPr="00675642">
        <w:t>est là que le soir il fut enfin rejoint par un petit homme jovial et rond comme une orange de Valence</w:t>
      </w:r>
      <w:r w:rsidR="00EE5875">
        <w:t>.</w:t>
      </w:r>
    </w:p>
    <w:p w14:paraId="30C729FF" w14:textId="77777777" w:rsidR="00EE5875" w:rsidRDefault="00457E89" w:rsidP="00457E89">
      <w:pPr>
        <w:rPr>
          <w:i/>
          <w:iCs/>
        </w:rPr>
      </w:pPr>
      <w:r w:rsidRPr="00675642">
        <w:t>L</w:t>
      </w:r>
      <w:r w:rsidR="00EE5875">
        <w:t>’</w:t>
      </w:r>
      <w:r w:rsidRPr="00675642">
        <w:t xml:space="preserve">orchestre des chats jouait justement les </w:t>
      </w:r>
      <w:r w:rsidRPr="00675642">
        <w:rPr>
          <w:i/>
          <w:iCs/>
        </w:rPr>
        <w:t xml:space="preserve">Cloches de </w:t>
      </w:r>
      <w:proofErr w:type="spellStart"/>
      <w:r w:rsidRPr="00675642">
        <w:rPr>
          <w:i/>
          <w:iCs/>
        </w:rPr>
        <w:t>Co</w:t>
      </w:r>
      <w:r w:rsidRPr="00675642">
        <w:rPr>
          <w:i/>
          <w:iCs/>
        </w:rPr>
        <w:t>r</w:t>
      </w:r>
      <w:r w:rsidRPr="00675642">
        <w:rPr>
          <w:i/>
          <w:iCs/>
        </w:rPr>
        <w:t>nevïlle</w:t>
      </w:r>
      <w:proofErr w:type="spellEnd"/>
      <w:r w:rsidR="00EE5875">
        <w:rPr>
          <w:i/>
          <w:iCs/>
        </w:rPr>
        <w:t>.</w:t>
      </w:r>
    </w:p>
    <w:p w14:paraId="79888AD7" w14:textId="77777777" w:rsidR="00EE5875" w:rsidRDefault="00457E89" w:rsidP="00457E89">
      <w:r w:rsidRPr="00675642">
        <w:t xml:space="preserve">Et derrière le petit homme rond et jovial venait </w:t>
      </w:r>
      <w:proofErr w:type="spellStart"/>
      <w:r w:rsidRPr="00675642">
        <w:t>Deene</w:t>
      </w:r>
      <w:proofErr w:type="spellEnd"/>
      <w:r w:rsidR="00EE5875">
        <w:t>.</w:t>
      </w:r>
    </w:p>
    <w:p w14:paraId="5F656C08" w14:textId="77777777" w:rsidR="00EE5875" w:rsidRDefault="00457E89" w:rsidP="00457E89">
      <w:r w:rsidRPr="00675642">
        <w:t>Comme c</w:t>
      </w:r>
      <w:r w:rsidR="00EE5875">
        <w:t>’</w:t>
      </w:r>
      <w:r w:rsidRPr="00675642">
        <w:t>était drôle</w:t>
      </w:r>
      <w:r w:rsidR="00EE5875">
        <w:t> !</w:t>
      </w:r>
    </w:p>
    <w:p w14:paraId="64E48575" w14:textId="77777777" w:rsidR="00EE5875" w:rsidRDefault="00457E89" w:rsidP="00457E89">
      <w:proofErr w:type="spellStart"/>
      <w:r w:rsidRPr="00675642">
        <w:t>Deene</w:t>
      </w:r>
      <w:proofErr w:type="spellEnd"/>
      <w:r w:rsidRPr="00675642">
        <w:t xml:space="preserve"> avait l</w:t>
      </w:r>
      <w:r w:rsidR="00EE5875">
        <w:t>’</w:t>
      </w:r>
      <w:r w:rsidRPr="00675642">
        <w:t>air plus maussade et plus inquiet que jamais et le petit homme rond et jovial s</w:t>
      </w:r>
      <w:r w:rsidR="00EE5875">
        <w:t>’</w:t>
      </w:r>
      <w:r w:rsidRPr="00675642">
        <w:t>inclinait</w:t>
      </w:r>
      <w:r w:rsidR="00EE5875">
        <w:t xml:space="preserve">, </w:t>
      </w:r>
      <w:r w:rsidRPr="00675642">
        <w:t>faisait plusieurs fois de suite des petites courbettes rebondissantes</w:t>
      </w:r>
      <w:r w:rsidR="00EE5875">
        <w:t xml:space="preserve">, </w:t>
      </w:r>
      <w:r w:rsidRPr="00675642">
        <w:t>en claquant ch</w:t>
      </w:r>
      <w:r w:rsidRPr="00675642">
        <w:t>a</w:t>
      </w:r>
      <w:r w:rsidRPr="00675642">
        <w:t>que fois des talons</w:t>
      </w:r>
      <w:r w:rsidR="00EE5875">
        <w:t xml:space="preserve">, </w:t>
      </w:r>
      <w:r w:rsidRPr="00675642">
        <w:t>et disait très rapidement</w:t>
      </w:r>
      <w:r w:rsidR="00EE5875">
        <w:t> :</w:t>
      </w:r>
    </w:p>
    <w:p w14:paraId="2107E03D" w14:textId="77777777" w:rsidR="00EE5875" w:rsidRDefault="00EE5875" w:rsidP="00457E89">
      <w:r>
        <w:t>— </w:t>
      </w:r>
      <w:r w:rsidR="00457E89" w:rsidRPr="00675642">
        <w:t>Dan Yack</w:t>
      </w:r>
      <w:r>
        <w:t xml:space="preserve"> (</w:t>
      </w:r>
      <w:proofErr w:type="spellStart"/>
      <w:r w:rsidR="00457E89" w:rsidRPr="00675642">
        <w:t>Deene</w:t>
      </w:r>
      <w:proofErr w:type="spellEnd"/>
      <w:r w:rsidR="00457E89" w:rsidRPr="00675642">
        <w:t xml:space="preserve"> avait dû lui faire la leçon</w:t>
      </w:r>
      <w:r>
        <w:t xml:space="preserve">), </w:t>
      </w:r>
      <w:r w:rsidR="00457E89" w:rsidRPr="00675642">
        <w:t>Dan Yack</w:t>
      </w:r>
      <w:r>
        <w:t xml:space="preserve">, </w:t>
      </w:r>
      <w:r w:rsidR="00457E89" w:rsidRPr="00675642">
        <w:t>permettez-moi de me présenter</w:t>
      </w:r>
      <w:r>
        <w:t xml:space="preserve">. </w:t>
      </w:r>
      <w:r w:rsidR="00457E89" w:rsidRPr="00675642">
        <w:t xml:space="preserve">Je suis </w:t>
      </w:r>
      <w:proofErr w:type="spellStart"/>
      <w:r w:rsidR="00457E89" w:rsidRPr="00675642">
        <w:t>Hortalez</w:t>
      </w:r>
      <w:proofErr w:type="spellEnd"/>
      <w:r>
        <w:t xml:space="preserve">, </w:t>
      </w:r>
      <w:r w:rsidR="00457E89" w:rsidRPr="00675642">
        <w:t xml:space="preserve">Gonzalo </w:t>
      </w:r>
      <w:proofErr w:type="spellStart"/>
      <w:r w:rsidR="00457E89" w:rsidRPr="00675642">
        <w:t>Ho</w:t>
      </w:r>
      <w:r w:rsidR="00457E89" w:rsidRPr="00675642">
        <w:t>r</w:t>
      </w:r>
      <w:r w:rsidR="00457E89" w:rsidRPr="00675642">
        <w:t>talez</w:t>
      </w:r>
      <w:proofErr w:type="spellEnd"/>
      <w:r w:rsidR="00457E89" w:rsidRPr="00675642">
        <w:t xml:space="preserve"> junior</w:t>
      </w:r>
      <w:r>
        <w:t xml:space="preserve">, </w:t>
      </w:r>
      <w:r w:rsidR="00457E89" w:rsidRPr="00675642">
        <w:t xml:space="preserve">de la </w:t>
      </w:r>
      <w:proofErr w:type="spellStart"/>
      <w:r w:rsidR="00457E89" w:rsidRPr="00675642">
        <w:t>Compania</w:t>
      </w:r>
      <w:proofErr w:type="spellEnd"/>
      <w:r w:rsidR="00457E89" w:rsidRPr="00675642">
        <w:t xml:space="preserve"> Gonzalo </w:t>
      </w:r>
      <w:proofErr w:type="spellStart"/>
      <w:r w:rsidR="00457E89" w:rsidRPr="00675642">
        <w:t>Hortalez</w:t>
      </w:r>
      <w:proofErr w:type="spellEnd"/>
      <w:r w:rsidR="00457E89" w:rsidRPr="00675642">
        <w:t xml:space="preserve"> de Punta </w:t>
      </w:r>
      <w:proofErr w:type="spellStart"/>
      <w:r w:rsidR="00457E89" w:rsidRPr="00675642">
        <w:t>Arenas</w:t>
      </w:r>
      <w:proofErr w:type="spellEnd"/>
      <w:r>
        <w:t xml:space="preserve">. </w:t>
      </w:r>
      <w:r w:rsidR="00457E89" w:rsidRPr="00675642">
        <w:t>C</w:t>
      </w:r>
      <w:r>
        <w:t>’</w:t>
      </w:r>
      <w:r w:rsidR="00457E89" w:rsidRPr="00675642">
        <w:t>est moi qui vous ai écrit</w:t>
      </w:r>
      <w:r>
        <w:t xml:space="preserve">. </w:t>
      </w:r>
      <w:r w:rsidR="00457E89" w:rsidRPr="00675642">
        <w:t>J</w:t>
      </w:r>
      <w:r>
        <w:t>’</w:t>
      </w:r>
      <w:r w:rsidR="00457E89" w:rsidRPr="00675642">
        <w:t>ai fait le voyage de Londres</w:t>
      </w:r>
      <w:r>
        <w:t xml:space="preserve">, </w:t>
      </w:r>
      <w:r w:rsidR="00457E89" w:rsidRPr="00675642">
        <w:t>aller et retour</w:t>
      </w:r>
      <w:r>
        <w:t xml:space="preserve">, </w:t>
      </w:r>
      <w:r w:rsidR="00457E89" w:rsidRPr="00675642">
        <w:t>pour vous trouver et j</w:t>
      </w:r>
      <w:r>
        <w:t>’</w:t>
      </w:r>
      <w:r w:rsidR="00457E89" w:rsidRPr="00675642">
        <w:t>ai une proposition très intére</w:t>
      </w:r>
      <w:r w:rsidR="00457E89" w:rsidRPr="00675642">
        <w:t>s</w:t>
      </w:r>
      <w:r w:rsidR="00457E89" w:rsidRPr="00675642">
        <w:t>sante à vous faire de la part de notre compagnie</w:t>
      </w:r>
      <w:r>
        <w:t>.</w:t>
      </w:r>
    </w:p>
    <w:p w14:paraId="0F95D981" w14:textId="77777777" w:rsidR="00EE5875" w:rsidRDefault="00457E89" w:rsidP="00457E89">
      <w:r w:rsidRPr="00675642">
        <w:t>Dan Yack éclata de rire</w:t>
      </w:r>
      <w:r w:rsidR="00EE5875">
        <w:t>.</w:t>
      </w:r>
    </w:p>
    <w:p w14:paraId="79DD9A64" w14:textId="77777777" w:rsidR="00EE5875" w:rsidRDefault="00EE5875" w:rsidP="00457E89">
      <w:r>
        <w:t>— </w:t>
      </w:r>
      <w:r w:rsidR="00457E89" w:rsidRPr="00675642">
        <w:t>Qu</w:t>
      </w:r>
      <w:r>
        <w:t>’</w:t>
      </w:r>
      <w:r w:rsidR="00457E89" w:rsidRPr="00675642">
        <w:t>est-ce que vous me voulez</w:t>
      </w:r>
      <w:r>
        <w:t xml:space="preserve">, </w:t>
      </w:r>
      <w:r w:rsidR="00457E89" w:rsidRPr="00675642">
        <w:t>vous</w:t>
      </w:r>
      <w:r>
        <w:t> ?</w:t>
      </w:r>
    </w:p>
    <w:p w14:paraId="47B20AB4" w14:textId="77777777" w:rsidR="00EE5875" w:rsidRDefault="00457E89" w:rsidP="00457E89">
      <w:pPr>
        <w:rPr>
          <w:i/>
          <w:iCs/>
        </w:rPr>
      </w:pPr>
      <w:r w:rsidRPr="00675642">
        <w:lastRenderedPageBreak/>
        <w:t>Mais il ne le laissa pas parler</w:t>
      </w:r>
      <w:r w:rsidR="00EE5875">
        <w:t xml:space="preserve">. </w:t>
      </w:r>
      <w:r w:rsidRPr="00675642">
        <w:t>L</w:t>
      </w:r>
      <w:r w:rsidR="00EE5875">
        <w:t>’</w:t>
      </w:r>
      <w:r w:rsidRPr="00675642">
        <w:t>instrument n</w:t>
      </w:r>
      <w:r w:rsidR="00EE5875">
        <w:t>’</w:t>
      </w:r>
      <w:r w:rsidRPr="00675642">
        <w:t>avait pas e</w:t>
      </w:r>
      <w:r w:rsidRPr="00675642">
        <w:t>n</w:t>
      </w:r>
      <w:r w:rsidRPr="00675642">
        <w:t>core fini ses miaulements que Dan Yack glissait encore une nouvelle piécette d</w:t>
      </w:r>
      <w:r w:rsidR="00EE5875">
        <w:t>’</w:t>
      </w:r>
      <w:r w:rsidRPr="00675642">
        <w:t>argent dans l</w:t>
      </w:r>
      <w:r w:rsidR="00EE5875">
        <w:t>’</w:t>
      </w:r>
      <w:r w:rsidRPr="00675642">
        <w:t>appareil et l</w:t>
      </w:r>
      <w:r w:rsidR="00EE5875">
        <w:t>’</w:t>
      </w:r>
      <w:r w:rsidRPr="00675642">
        <w:t>orchestre des chats d</w:t>
      </w:r>
      <w:r w:rsidR="00EE5875">
        <w:t>’</w:t>
      </w:r>
      <w:r w:rsidRPr="00675642">
        <w:t xml:space="preserve">attaquer avec brio la </w:t>
      </w:r>
      <w:r w:rsidRPr="00675642">
        <w:rPr>
          <w:i/>
          <w:iCs/>
        </w:rPr>
        <w:t>Marche nuptiale de Lohengrin</w:t>
      </w:r>
      <w:r w:rsidR="00EE5875">
        <w:rPr>
          <w:i/>
          <w:iCs/>
        </w:rPr>
        <w:t>.</w:t>
      </w:r>
    </w:p>
    <w:p w14:paraId="15A077E0" w14:textId="77777777" w:rsidR="00EE5875" w:rsidRDefault="00EE5875" w:rsidP="00457E89">
      <w:r>
        <w:rPr>
          <w:i/>
          <w:iCs/>
        </w:rPr>
        <w:t>— </w:t>
      </w:r>
      <w:r w:rsidR="00457E89" w:rsidRPr="00675642">
        <w:t>Asseyez-vous</w:t>
      </w:r>
      <w:r>
        <w:t xml:space="preserve">. </w:t>
      </w:r>
      <w:r w:rsidR="00457E89" w:rsidRPr="00675642">
        <w:t>N</w:t>
      </w:r>
      <w:r>
        <w:t>’</w:t>
      </w:r>
      <w:r w:rsidR="00457E89" w:rsidRPr="00675642">
        <w:t>est-ce pas que c</w:t>
      </w:r>
      <w:r>
        <w:t>’</w:t>
      </w:r>
      <w:r w:rsidR="00457E89" w:rsidRPr="00675642">
        <w:t>est magnifique</w:t>
      </w:r>
      <w:r>
        <w:t xml:space="preserve"> ? </w:t>
      </w:r>
      <w:r w:rsidR="00457E89" w:rsidRPr="00675642">
        <w:t>Qu</w:t>
      </w:r>
      <w:r>
        <w:t>’</w:t>
      </w:r>
      <w:r w:rsidR="00457E89" w:rsidRPr="00675642">
        <w:t>est-ce que vous buvez</w:t>
      </w:r>
      <w:r>
        <w:t xml:space="preserve"> ? </w:t>
      </w:r>
      <w:r w:rsidR="00457E89" w:rsidRPr="00675642">
        <w:t>Moi</w:t>
      </w:r>
      <w:r>
        <w:t xml:space="preserve">, </w:t>
      </w:r>
      <w:r w:rsidR="00457E89" w:rsidRPr="00675642">
        <w:t>je les ferais tous habiller</w:t>
      </w:r>
      <w:r>
        <w:t xml:space="preserve">. </w:t>
      </w:r>
      <w:r w:rsidR="00457E89" w:rsidRPr="00675642">
        <w:t>Ga</w:t>
      </w:r>
      <w:r w:rsidR="00457E89" w:rsidRPr="00675642">
        <w:t>r</w:t>
      </w:r>
      <w:r w:rsidR="00457E89" w:rsidRPr="00675642">
        <w:t>çon</w:t>
      </w:r>
      <w:r>
        <w:t xml:space="preserve">, </w:t>
      </w:r>
      <w:r w:rsidR="00457E89" w:rsidRPr="00675642">
        <w:t>une bouteille de champagne et du caviar</w:t>
      </w:r>
      <w:r>
        <w:t xml:space="preserve"> ! </w:t>
      </w:r>
      <w:r w:rsidR="00457E89" w:rsidRPr="00675642">
        <w:t>Que dites-vous de petits habits noirs commandés à Londres</w:t>
      </w:r>
      <w:r>
        <w:t xml:space="preserve">, </w:t>
      </w:r>
      <w:r w:rsidR="00457E89" w:rsidRPr="00675642">
        <w:t xml:space="preserve">chez </w:t>
      </w:r>
      <w:r w:rsidR="00457E89" w:rsidRPr="00675642">
        <w:rPr>
          <w:i/>
          <w:iCs/>
        </w:rPr>
        <w:t>Meyer et Mortimer</w:t>
      </w:r>
      <w:r>
        <w:rPr>
          <w:i/>
          <w:iCs/>
        </w:rPr>
        <w:t xml:space="preserve">, </w:t>
      </w:r>
      <w:r w:rsidR="00457E89" w:rsidRPr="00675642">
        <w:t>car ils sont un peu miteux</w:t>
      </w:r>
      <w:r>
        <w:t xml:space="preserve">, </w:t>
      </w:r>
      <w:r w:rsidR="00457E89" w:rsidRPr="00675642">
        <w:t>mes chats</w:t>
      </w:r>
      <w:r>
        <w:t xml:space="preserve">. </w:t>
      </w:r>
      <w:proofErr w:type="spellStart"/>
      <w:r w:rsidR="00457E89" w:rsidRPr="00675642">
        <w:t>Deene</w:t>
      </w:r>
      <w:proofErr w:type="spellEnd"/>
      <w:r>
        <w:t xml:space="preserve">, </w:t>
      </w:r>
      <w:r w:rsidR="00457E89" w:rsidRPr="00675642">
        <w:t>est-ce que vos hommes sont rentrés à bord ce soir</w:t>
      </w:r>
      <w:r>
        <w:t xml:space="preserve"> ? </w:t>
      </w:r>
      <w:r w:rsidR="00457E89" w:rsidRPr="00675642">
        <w:t>Non</w:t>
      </w:r>
      <w:r>
        <w:t xml:space="preserve"> ? </w:t>
      </w:r>
      <w:r w:rsidR="00457E89" w:rsidRPr="00675642">
        <w:t>Alors</w:t>
      </w:r>
      <w:r>
        <w:t xml:space="preserve">, </w:t>
      </w:r>
      <w:r w:rsidR="00457E89" w:rsidRPr="00675642">
        <w:t>ça va bien</w:t>
      </w:r>
      <w:r>
        <w:t xml:space="preserve">. </w:t>
      </w:r>
      <w:r w:rsidR="00457E89" w:rsidRPr="00675642">
        <w:t>Moi</w:t>
      </w:r>
      <w:r>
        <w:t xml:space="preserve">, </w:t>
      </w:r>
      <w:r w:rsidR="00457E89" w:rsidRPr="00675642">
        <w:t>je ferais cette machine électrique</w:t>
      </w:r>
      <w:r>
        <w:t xml:space="preserve">, </w:t>
      </w:r>
      <w:r w:rsidR="00457E89" w:rsidRPr="00675642">
        <w:t>comme ça</w:t>
      </w:r>
      <w:r>
        <w:t xml:space="preserve">, </w:t>
      </w:r>
      <w:r w:rsidR="00457E89" w:rsidRPr="00675642">
        <w:t>elle ne s</w:t>
      </w:r>
      <w:r>
        <w:t>’</w:t>
      </w:r>
      <w:r w:rsidR="00457E89" w:rsidRPr="00675642">
        <w:t>arrêterait jamais</w:t>
      </w:r>
      <w:r>
        <w:t xml:space="preserve">. </w:t>
      </w:r>
      <w:r w:rsidR="00457E89" w:rsidRPr="00675642">
        <w:t>Alors</w:t>
      </w:r>
      <w:r>
        <w:t xml:space="preserve">, </w:t>
      </w:r>
      <w:r w:rsidR="00457E89" w:rsidRPr="00675642">
        <w:t>qu</w:t>
      </w:r>
      <w:r>
        <w:t>’</w:t>
      </w:r>
      <w:r w:rsidR="00457E89" w:rsidRPr="00675642">
        <w:t>est-ce qu</w:t>
      </w:r>
      <w:r>
        <w:t>’</w:t>
      </w:r>
      <w:r w:rsidR="00457E89" w:rsidRPr="00675642">
        <w:t>on dit de moi à Londres</w:t>
      </w:r>
      <w:r>
        <w:t> ?</w:t>
      </w:r>
    </w:p>
    <w:p w14:paraId="1403CA58" w14:textId="77777777" w:rsidR="00EE5875" w:rsidRDefault="00457E89" w:rsidP="00457E89">
      <w:r w:rsidRPr="00675642">
        <w:t>Et Dan Yack éclata encore une fois de rire</w:t>
      </w:r>
      <w:r w:rsidR="00EE5875">
        <w:t xml:space="preserve">. </w:t>
      </w:r>
      <w:r w:rsidRPr="00675642">
        <w:t xml:space="preserve">Puis il toisa </w:t>
      </w:r>
      <w:proofErr w:type="spellStart"/>
      <w:r w:rsidRPr="00675642">
        <w:t>Hortalez</w:t>
      </w:r>
      <w:proofErr w:type="spellEnd"/>
      <w:r w:rsidRPr="00675642">
        <w:t xml:space="preserve"> avec insolence</w:t>
      </w:r>
      <w:r w:rsidR="00EE5875">
        <w:t xml:space="preserve">. </w:t>
      </w:r>
      <w:r w:rsidRPr="00675642">
        <w:t>Il avait complètement oublié qu</w:t>
      </w:r>
      <w:r w:rsidR="00EE5875">
        <w:t>’</w:t>
      </w:r>
      <w:r w:rsidRPr="00675642">
        <w:t>il ne portait plus de monocle</w:t>
      </w:r>
      <w:r w:rsidR="00EE5875">
        <w:t>…</w:t>
      </w:r>
    </w:p>
    <w:p w14:paraId="0849AA70" w14:textId="77777777" w:rsidR="00EE5875" w:rsidRDefault="00457E89" w:rsidP="00457E89">
      <w:r w:rsidRPr="00675642">
        <w:t>Ah</w:t>
      </w:r>
      <w:r w:rsidR="00EE5875">
        <w:t xml:space="preserve"> ! </w:t>
      </w:r>
      <w:r w:rsidRPr="00675642">
        <w:t>ces chats</w:t>
      </w:r>
      <w:r w:rsidR="00EE5875">
        <w:t> !…</w:t>
      </w:r>
    </w:p>
    <w:p w14:paraId="0FF11E47" w14:textId="77777777" w:rsidR="00EE5875" w:rsidRDefault="00457E89" w:rsidP="00457E89">
      <w:r w:rsidRPr="00675642">
        <w:t>Et il rit encore</w:t>
      </w:r>
      <w:r w:rsidR="00EE5875">
        <w:t>.</w:t>
      </w:r>
    </w:p>
    <w:p w14:paraId="53A489B8" w14:textId="77777777" w:rsidR="00EE5875" w:rsidRDefault="00EE5875" w:rsidP="00457E89">
      <w:r>
        <w:t>— </w:t>
      </w:r>
      <w:r w:rsidR="00457E89" w:rsidRPr="00675642">
        <w:t>Allons dîner</w:t>
      </w:r>
      <w:r>
        <w:t xml:space="preserve">, </w:t>
      </w:r>
      <w:r w:rsidR="00457E89" w:rsidRPr="00675642">
        <w:t>dit Dan Yack</w:t>
      </w:r>
      <w:r>
        <w:t>.</w:t>
      </w:r>
    </w:p>
    <w:p w14:paraId="5715C285" w14:textId="77777777" w:rsidR="00EE5875" w:rsidRDefault="00457E89" w:rsidP="00457E89">
      <w:r w:rsidRPr="00675642">
        <w:t>Ils s</w:t>
      </w:r>
      <w:r w:rsidR="00EE5875">
        <w:t>’</w:t>
      </w:r>
      <w:r w:rsidRPr="00675642">
        <w:t>en allèrent dîner au Casino</w:t>
      </w:r>
      <w:r w:rsidR="00EE5875">
        <w:t>.</w:t>
      </w:r>
    </w:p>
    <w:p w14:paraId="01A48E16" w14:textId="77777777" w:rsidR="00EE5875" w:rsidRDefault="00457E89" w:rsidP="00457E89">
      <w:r w:rsidRPr="00675642">
        <w:t>En se levant Dan Yack bouscula la table et fit se casser les coupes à champagne</w:t>
      </w:r>
      <w:r w:rsidR="00EE5875">
        <w:t>.</w:t>
      </w:r>
    </w:p>
    <w:p w14:paraId="0A08604E" w14:textId="77777777" w:rsidR="00EE5875" w:rsidRDefault="00EE5875" w:rsidP="00457E89">
      <w:r>
        <w:t>— </w:t>
      </w:r>
      <w:r w:rsidR="00457E89" w:rsidRPr="00675642">
        <w:t>Ce n</w:t>
      </w:r>
      <w:r>
        <w:t>’</w:t>
      </w:r>
      <w:r w:rsidR="00457E89" w:rsidRPr="00675642">
        <w:t>est rien</w:t>
      </w:r>
      <w:r>
        <w:t xml:space="preserve">, </w:t>
      </w:r>
      <w:r w:rsidR="00457E89" w:rsidRPr="00675642">
        <w:t>dit-il en riant encore plus fort</w:t>
      </w:r>
      <w:r>
        <w:t xml:space="preserve">. </w:t>
      </w:r>
      <w:r w:rsidR="00457E89" w:rsidRPr="00675642">
        <w:t>C</w:t>
      </w:r>
      <w:r>
        <w:t>’</w:t>
      </w:r>
      <w:r w:rsidR="00457E89" w:rsidRPr="00675642">
        <w:t>est du ve</w:t>
      </w:r>
      <w:r w:rsidR="00457E89" w:rsidRPr="00675642">
        <w:t>r</w:t>
      </w:r>
      <w:r w:rsidR="00457E89" w:rsidRPr="00675642">
        <w:t>re blanc</w:t>
      </w:r>
      <w:r>
        <w:t xml:space="preserve"> ; </w:t>
      </w:r>
      <w:r w:rsidR="00457E89" w:rsidRPr="00675642">
        <w:t>ça porte bonheur</w:t>
      </w:r>
      <w:r>
        <w:t>.</w:t>
      </w:r>
    </w:p>
    <w:p w14:paraId="3F5FF8FE" w14:textId="77777777" w:rsidR="00EE5875" w:rsidRDefault="00457E89" w:rsidP="00457E89">
      <w:pPr>
        <w:spacing w:before="1440"/>
      </w:pPr>
      <w:r w:rsidRPr="00675642">
        <w:lastRenderedPageBreak/>
        <w:t>Dan Yack venait de faire sauter la banque</w:t>
      </w:r>
      <w:r w:rsidR="00EE5875">
        <w:t xml:space="preserve">. </w:t>
      </w:r>
      <w:r w:rsidRPr="00675642">
        <w:t>Il s</w:t>
      </w:r>
      <w:r w:rsidR="00EE5875">
        <w:t>’</w:t>
      </w:r>
      <w:r w:rsidRPr="00675642">
        <w:t xml:space="preserve">approcha de Gonzalo </w:t>
      </w:r>
      <w:proofErr w:type="spellStart"/>
      <w:r w:rsidRPr="00675642">
        <w:t>Hortalez</w:t>
      </w:r>
      <w:proofErr w:type="spellEnd"/>
      <w:r w:rsidRPr="00675642">
        <w:t xml:space="preserve"> fils</w:t>
      </w:r>
      <w:r w:rsidR="00EE5875">
        <w:t xml:space="preserve">, </w:t>
      </w:r>
      <w:r w:rsidRPr="00675642">
        <w:t>les mains pleines de bonnes galette et semant derrière lui des liasses de bank-notes qui lui tombaient des poches</w:t>
      </w:r>
      <w:r w:rsidR="00EE5875">
        <w:t>.</w:t>
      </w:r>
    </w:p>
    <w:p w14:paraId="2E31360E" w14:textId="77777777" w:rsidR="00EE5875" w:rsidRDefault="00EE5875" w:rsidP="00457E89">
      <w:r>
        <w:t>— </w:t>
      </w:r>
      <w:r w:rsidR="00457E89" w:rsidRPr="00675642">
        <w:t>Alors</w:t>
      </w:r>
      <w:r>
        <w:t xml:space="preserve">, </w:t>
      </w:r>
      <w:r w:rsidR="00457E89" w:rsidRPr="00675642">
        <w:t>vous voulez toujours risquer votre chance</w:t>
      </w:r>
      <w:r>
        <w:t xml:space="preserve"> ? </w:t>
      </w:r>
      <w:r w:rsidR="00457E89" w:rsidRPr="00675642">
        <w:t>lui demanda-t-il</w:t>
      </w:r>
      <w:r>
        <w:t xml:space="preserve">. </w:t>
      </w:r>
      <w:r w:rsidR="00457E89" w:rsidRPr="00675642">
        <w:t>Vous savez</w:t>
      </w:r>
      <w:r>
        <w:t xml:space="preserve">, </w:t>
      </w:r>
      <w:r w:rsidR="00457E89" w:rsidRPr="00675642">
        <w:t>je suis en veine</w:t>
      </w:r>
      <w:r>
        <w:t xml:space="preserve">, </w:t>
      </w:r>
      <w:r w:rsidR="00457E89" w:rsidRPr="00675642">
        <w:t>ce soir</w:t>
      </w:r>
      <w:r>
        <w:t>.</w:t>
      </w:r>
    </w:p>
    <w:p w14:paraId="09F7B230" w14:textId="77777777" w:rsidR="00EE5875" w:rsidRDefault="00EE5875" w:rsidP="00457E89">
      <w:r>
        <w:t>— </w:t>
      </w:r>
      <w:r w:rsidR="00457E89" w:rsidRPr="00675642">
        <w:t>Ça va</w:t>
      </w:r>
      <w:r>
        <w:t xml:space="preserve">, </w:t>
      </w:r>
      <w:r w:rsidR="00457E89" w:rsidRPr="00675642">
        <w:t xml:space="preserve">répondit </w:t>
      </w:r>
      <w:proofErr w:type="spellStart"/>
      <w:r w:rsidR="00457E89" w:rsidRPr="00675642">
        <w:t>Hortalez</w:t>
      </w:r>
      <w:proofErr w:type="spellEnd"/>
      <w:r w:rsidR="00457E89" w:rsidRPr="00675642">
        <w:t xml:space="preserve"> à Dan Yack</w:t>
      </w:r>
      <w:r>
        <w:t xml:space="preserve">. </w:t>
      </w:r>
      <w:r w:rsidR="00457E89" w:rsidRPr="00675642">
        <w:t>Asseyez-vous</w:t>
      </w:r>
      <w:r>
        <w:t>.</w:t>
      </w:r>
    </w:p>
    <w:p w14:paraId="66E124C3" w14:textId="77777777" w:rsidR="00EE5875" w:rsidRDefault="00457E89" w:rsidP="00457E89">
      <w:proofErr w:type="spellStart"/>
      <w:r w:rsidRPr="00675642">
        <w:t>Deene</w:t>
      </w:r>
      <w:proofErr w:type="spellEnd"/>
      <w:r w:rsidRPr="00675642">
        <w:t xml:space="preserve"> le regardait</w:t>
      </w:r>
      <w:r w:rsidR="00EE5875">
        <w:t xml:space="preserve">, </w:t>
      </w:r>
      <w:r w:rsidRPr="00675642">
        <w:t>ahuri</w:t>
      </w:r>
      <w:r w:rsidR="00EE5875">
        <w:t>.</w:t>
      </w:r>
    </w:p>
    <w:p w14:paraId="15041566" w14:textId="77777777" w:rsidR="00EE5875" w:rsidRDefault="00457E89" w:rsidP="00457E89">
      <w:r w:rsidRPr="00675642">
        <w:t>Il n</w:t>
      </w:r>
      <w:r w:rsidR="00EE5875">
        <w:t>’</w:t>
      </w:r>
      <w:r w:rsidRPr="00675642">
        <w:t>y avait pas d</w:t>
      </w:r>
      <w:r w:rsidR="00EE5875">
        <w:t>’</w:t>
      </w:r>
      <w:r w:rsidRPr="00675642">
        <w:t>orchestre dans la salle</w:t>
      </w:r>
      <w:r w:rsidR="00EE5875">
        <w:t xml:space="preserve">. </w:t>
      </w:r>
      <w:r w:rsidRPr="00675642">
        <w:t>On n</w:t>
      </w:r>
      <w:r w:rsidR="00EE5875">
        <w:t>’</w:t>
      </w:r>
      <w:r w:rsidRPr="00675642">
        <w:t>était pas à Monte-Carlo</w:t>
      </w:r>
      <w:r w:rsidR="00EE5875">
        <w:t xml:space="preserve"> ; </w:t>
      </w:r>
      <w:r w:rsidRPr="00675642">
        <w:t>la roulette de San Carlos était une longue table recouverte d</w:t>
      </w:r>
      <w:r w:rsidR="00EE5875">
        <w:t>’</w:t>
      </w:r>
      <w:r w:rsidRPr="00675642">
        <w:t>une toile cirée sur laquelle on avait peint</w:t>
      </w:r>
      <w:r w:rsidR="00EE5875">
        <w:t xml:space="preserve">, </w:t>
      </w:r>
      <w:r w:rsidRPr="00675642">
        <w:t>en jaune sale</w:t>
      </w:r>
      <w:r w:rsidR="00EE5875">
        <w:t xml:space="preserve">, </w:t>
      </w:r>
      <w:r w:rsidRPr="00675642">
        <w:t>des chiffres dans des rectangles</w:t>
      </w:r>
      <w:r w:rsidR="00EE5875">
        <w:t xml:space="preserve">. </w:t>
      </w:r>
      <w:r w:rsidRPr="00675642">
        <w:t>Un croupier faisait tou</w:t>
      </w:r>
      <w:r w:rsidRPr="00675642">
        <w:t>r</w:t>
      </w:r>
      <w:r w:rsidRPr="00675642">
        <w:t>ner un tourniquet portatif qui désignait le numéro gagnant</w:t>
      </w:r>
      <w:r w:rsidR="00EE5875">
        <w:t xml:space="preserve">. </w:t>
      </w:r>
      <w:r w:rsidRPr="00675642">
        <w:t>Une foule hétéroclite entourait cette longue table</w:t>
      </w:r>
      <w:r w:rsidR="00EE5875">
        <w:t xml:space="preserve">, </w:t>
      </w:r>
      <w:r w:rsidRPr="00675642">
        <w:t>ainsi que celle du chemin de fer et la petite table du baccara que Dan Yack venait de quitter</w:t>
      </w:r>
      <w:r w:rsidR="00EE5875">
        <w:t xml:space="preserve">. </w:t>
      </w:r>
      <w:r w:rsidRPr="00675642">
        <w:t>Il n</w:t>
      </w:r>
      <w:r w:rsidR="00EE5875">
        <w:t>’</w:t>
      </w:r>
      <w:r w:rsidRPr="00675642">
        <w:t>y avait que des hommes dans cette pièce ma</w:t>
      </w:r>
      <w:r w:rsidRPr="00675642">
        <w:t>u</w:t>
      </w:r>
      <w:r w:rsidRPr="00675642">
        <w:t>resque dénommée pompeusement le Grand Salon</w:t>
      </w:r>
      <w:r w:rsidR="00EE5875">
        <w:t xml:space="preserve">, </w:t>
      </w:r>
      <w:r w:rsidRPr="00675642">
        <w:t>et comme tous ces hommes fumaient</w:t>
      </w:r>
      <w:r w:rsidR="00EE5875">
        <w:t xml:space="preserve">, </w:t>
      </w:r>
      <w:r w:rsidRPr="00675642">
        <w:t>la fumée épaisse des cigares obnub</w:t>
      </w:r>
      <w:r w:rsidRPr="00675642">
        <w:t>i</w:t>
      </w:r>
      <w:r w:rsidRPr="00675642">
        <w:t>lait les quatre œufs d</w:t>
      </w:r>
      <w:r w:rsidR="00EE5875">
        <w:t>’</w:t>
      </w:r>
      <w:r w:rsidRPr="00675642">
        <w:t>autruche suspendus au plafond</w:t>
      </w:r>
      <w:r w:rsidR="00EE5875">
        <w:t xml:space="preserve">, </w:t>
      </w:r>
      <w:r w:rsidRPr="00675642">
        <w:t>un œuf dans chaque angle</w:t>
      </w:r>
      <w:r w:rsidR="00EE5875">
        <w:t xml:space="preserve">, </w:t>
      </w:r>
      <w:r w:rsidRPr="00675642">
        <w:t>accroché dans une crinière de cheval comme l</w:t>
      </w:r>
      <w:r w:rsidR="00EE5875">
        <w:t>’</w:t>
      </w:r>
      <w:r w:rsidRPr="00675642">
        <w:t>œil de Dieu dans les nues</w:t>
      </w:r>
      <w:r w:rsidR="00EE5875">
        <w:t xml:space="preserve">. </w:t>
      </w:r>
      <w:r w:rsidRPr="00675642">
        <w:t>Dans le dos</w:t>
      </w:r>
      <w:r w:rsidR="00EE5875">
        <w:t xml:space="preserve">, </w:t>
      </w:r>
      <w:r w:rsidRPr="00675642">
        <w:t>de longs couteaux fa</w:t>
      </w:r>
      <w:r w:rsidRPr="00675642">
        <w:t>i</w:t>
      </w:r>
      <w:r w:rsidRPr="00675642">
        <w:t>saient saillie sous le veston des joueurs</w:t>
      </w:r>
      <w:r w:rsidR="00EE5875">
        <w:t xml:space="preserve">. </w:t>
      </w:r>
      <w:r w:rsidRPr="00675642">
        <w:t>Par-ci</w:t>
      </w:r>
      <w:r w:rsidR="00EE5875">
        <w:t xml:space="preserve">, </w:t>
      </w:r>
      <w:r w:rsidRPr="00675642">
        <w:t>par-là</w:t>
      </w:r>
      <w:r w:rsidR="00EE5875">
        <w:t xml:space="preserve">, </w:t>
      </w:r>
      <w:r w:rsidRPr="00675642">
        <w:t>entre deux gestes</w:t>
      </w:r>
      <w:r w:rsidR="00EE5875">
        <w:t xml:space="preserve">, </w:t>
      </w:r>
      <w:r w:rsidRPr="00675642">
        <w:t>on apercevait aussi la crosse d</w:t>
      </w:r>
      <w:r w:rsidR="00EE5875">
        <w:t>’</w:t>
      </w:r>
      <w:r w:rsidRPr="00675642">
        <w:t>un revolver sortir de la poche d</w:t>
      </w:r>
      <w:r w:rsidR="00EE5875">
        <w:t>’</w:t>
      </w:r>
      <w:r w:rsidRPr="00675642">
        <w:t>un croupier</w:t>
      </w:r>
      <w:r w:rsidR="00EE5875">
        <w:t>.</w:t>
      </w:r>
    </w:p>
    <w:p w14:paraId="4D435B3B" w14:textId="77777777" w:rsidR="00EE5875" w:rsidRDefault="00EE5875" w:rsidP="00457E89">
      <w:r>
        <w:t>— </w:t>
      </w:r>
      <w:r w:rsidR="00457E89" w:rsidRPr="00675642">
        <w:t>Allons-nous-en</w:t>
      </w:r>
      <w:r>
        <w:t xml:space="preserve">, </w:t>
      </w:r>
      <w:r w:rsidR="00457E89" w:rsidRPr="00675642">
        <w:t>dit Dan Yack</w:t>
      </w:r>
      <w:r>
        <w:t xml:space="preserve">. </w:t>
      </w:r>
      <w:r w:rsidR="00457E89" w:rsidRPr="00675642">
        <w:t xml:space="preserve">Retournons chez </w:t>
      </w:r>
      <w:r w:rsidR="00457E89" w:rsidRPr="00675642">
        <w:rPr>
          <w:i/>
          <w:iCs/>
        </w:rPr>
        <w:t>Pou</w:t>
      </w:r>
      <w:r w:rsidR="00457E89" w:rsidRPr="00675642">
        <w:rPr>
          <w:i/>
          <w:iCs/>
        </w:rPr>
        <w:t>r</w:t>
      </w:r>
      <w:r w:rsidR="00457E89" w:rsidRPr="00675642">
        <w:rPr>
          <w:i/>
          <w:iCs/>
        </w:rPr>
        <w:t xml:space="preserve">quoi </w:t>
      </w:r>
      <w:proofErr w:type="spellStart"/>
      <w:r w:rsidR="00457E89" w:rsidRPr="00675642">
        <w:rPr>
          <w:i/>
          <w:iCs/>
        </w:rPr>
        <w:t>Pépita</w:t>
      </w:r>
      <w:proofErr w:type="spellEnd"/>
      <w:r>
        <w:rPr>
          <w:i/>
          <w:iCs/>
        </w:rPr>
        <w:t xml:space="preserve"> ? </w:t>
      </w:r>
      <w:r w:rsidR="00457E89" w:rsidRPr="00675642">
        <w:t>Je m</w:t>
      </w:r>
      <w:r>
        <w:t>’</w:t>
      </w:r>
      <w:r w:rsidR="00457E89" w:rsidRPr="00675642">
        <w:t>ennuie ici</w:t>
      </w:r>
      <w:r>
        <w:t xml:space="preserve">. </w:t>
      </w:r>
      <w:r w:rsidR="00457E89" w:rsidRPr="00675642">
        <w:t>On va faire un peu de musique et vous me raconterez vos histoires</w:t>
      </w:r>
      <w:r>
        <w:t>.</w:t>
      </w:r>
    </w:p>
    <w:p w14:paraId="719B22C2" w14:textId="77777777" w:rsidR="00EE5875" w:rsidRDefault="00457E89" w:rsidP="00457E89">
      <w:r w:rsidRPr="00675642">
        <w:t>Ils se levèrent tous les trois</w:t>
      </w:r>
      <w:r w:rsidR="00EE5875">
        <w:t xml:space="preserve">, </w:t>
      </w:r>
      <w:r w:rsidRPr="00675642">
        <w:t xml:space="preserve">mais </w:t>
      </w:r>
      <w:proofErr w:type="spellStart"/>
      <w:r w:rsidRPr="00675642">
        <w:t>Deene</w:t>
      </w:r>
      <w:proofErr w:type="spellEnd"/>
      <w:r w:rsidRPr="00675642">
        <w:t xml:space="preserve"> ne voulut pas les accompagner</w:t>
      </w:r>
      <w:r w:rsidR="00EE5875">
        <w:t xml:space="preserve">. </w:t>
      </w:r>
      <w:r w:rsidRPr="00675642">
        <w:t>Il avait les yeux en boules et était congestionné</w:t>
      </w:r>
      <w:r w:rsidR="00EE5875">
        <w:t xml:space="preserve">. </w:t>
      </w:r>
      <w:r w:rsidRPr="00675642">
        <w:t>Il avait trop bu</w:t>
      </w:r>
      <w:r w:rsidR="00EE5875">
        <w:t xml:space="preserve">, </w:t>
      </w:r>
      <w:r w:rsidRPr="00675642">
        <w:t>et surtout</w:t>
      </w:r>
      <w:r w:rsidR="00EE5875">
        <w:t xml:space="preserve">, </w:t>
      </w:r>
      <w:r w:rsidRPr="00675642">
        <w:t>trop copieusement dîné</w:t>
      </w:r>
      <w:r w:rsidR="00EE5875">
        <w:t>.</w:t>
      </w:r>
    </w:p>
    <w:p w14:paraId="4D150E39" w14:textId="77777777" w:rsidR="00EE5875" w:rsidRDefault="00EE5875" w:rsidP="00457E89">
      <w:r>
        <w:lastRenderedPageBreak/>
        <w:t>— </w:t>
      </w:r>
      <w:r w:rsidR="00457E89" w:rsidRPr="00675642">
        <w:t>Faites comme vos hommes</w:t>
      </w:r>
      <w:r>
        <w:t xml:space="preserve">, </w:t>
      </w:r>
      <w:r w:rsidR="00457E89" w:rsidRPr="00675642">
        <w:t>lui dit Dan Yack en s</w:t>
      </w:r>
      <w:r>
        <w:t>’</w:t>
      </w:r>
      <w:r w:rsidR="00457E89" w:rsidRPr="00675642">
        <w:t>en a</w:t>
      </w:r>
      <w:r w:rsidR="00457E89" w:rsidRPr="00675642">
        <w:t>l</w:t>
      </w:r>
      <w:r w:rsidR="00457E89" w:rsidRPr="00675642">
        <w:t>lant</w:t>
      </w:r>
      <w:r>
        <w:t xml:space="preserve">, </w:t>
      </w:r>
      <w:r w:rsidR="00457E89" w:rsidRPr="00675642">
        <w:t>ne rentrez pas à bord cette nuit</w:t>
      </w:r>
      <w:r>
        <w:t>.</w:t>
      </w:r>
    </w:p>
    <w:p w14:paraId="20470DEC" w14:textId="77777777" w:rsidR="00EE5875" w:rsidRDefault="00457E89" w:rsidP="00457E89">
      <w:proofErr w:type="spellStart"/>
      <w:r w:rsidRPr="00675642">
        <w:t>Deene</w:t>
      </w:r>
      <w:proofErr w:type="spellEnd"/>
      <w:r w:rsidRPr="00675642">
        <w:t xml:space="preserve"> lui fit un beau sourire reconnaissant</w:t>
      </w:r>
      <w:r w:rsidR="00EE5875">
        <w:t xml:space="preserve"> ; </w:t>
      </w:r>
      <w:r w:rsidRPr="00675642">
        <w:t>il était enfin rassuré</w:t>
      </w:r>
      <w:r w:rsidR="00EE5875">
        <w:t xml:space="preserve">, </w:t>
      </w:r>
      <w:r w:rsidRPr="00675642">
        <w:t>Dan Yack n</w:t>
      </w:r>
      <w:r w:rsidR="00EE5875">
        <w:t>’</w:t>
      </w:r>
      <w:r w:rsidRPr="00675642">
        <w:t>était pas fou</w:t>
      </w:r>
      <w:r w:rsidR="00EE5875">
        <w:t xml:space="preserve">, </w:t>
      </w:r>
      <w:r w:rsidRPr="00675642">
        <w:t>ce bon dîner et cette partie de baccara</w:t>
      </w:r>
      <w:r w:rsidR="00EE5875">
        <w:t xml:space="preserve">, </w:t>
      </w:r>
      <w:r w:rsidRPr="00675642">
        <w:t>ah</w:t>
      </w:r>
      <w:r w:rsidR="00EE5875">
        <w:t xml:space="preserve"> ! </w:t>
      </w:r>
      <w:r w:rsidRPr="00675642">
        <w:t>cette partie</w:t>
      </w:r>
      <w:r w:rsidR="00EE5875">
        <w:t xml:space="preserve"> ! </w:t>
      </w:r>
      <w:r w:rsidRPr="00675642">
        <w:t>Il fit quelques pas titubants et alla risquer pour la première fois de sa vie</w:t>
      </w:r>
      <w:r w:rsidR="00EE5875">
        <w:t xml:space="preserve">, </w:t>
      </w:r>
      <w:r w:rsidRPr="00675642">
        <w:t>dix livres sterling à la roulette</w:t>
      </w:r>
      <w:r w:rsidR="00EE5875">
        <w:t xml:space="preserve"> ; </w:t>
      </w:r>
      <w:r w:rsidRPr="00675642">
        <w:t>mais il ne s</w:t>
      </w:r>
      <w:r w:rsidR="00EE5875">
        <w:t>’</w:t>
      </w:r>
      <w:r w:rsidRPr="00675642">
        <w:t>occupa pas de savoir s</w:t>
      </w:r>
      <w:r w:rsidR="00EE5875">
        <w:t>’</w:t>
      </w:r>
      <w:r w:rsidRPr="00675642">
        <w:t>il avait perdu ou g</w:t>
      </w:r>
      <w:r w:rsidRPr="00675642">
        <w:t>a</w:t>
      </w:r>
      <w:r w:rsidRPr="00675642">
        <w:t>gné</w:t>
      </w:r>
      <w:r w:rsidR="00EE5875">
        <w:t xml:space="preserve">, </w:t>
      </w:r>
      <w:r w:rsidRPr="00675642">
        <w:t>il se dirigea directement vers les cabinets particuliers</w:t>
      </w:r>
      <w:r w:rsidR="00EE5875">
        <w:t xml:space="preserve">. </w:t>
      </w:r>
      <w:r w:rsidRPr="00675642">
        <w:t>Il y avait un escalier à gravir et au sommet</w:t>
      </w:r>
      <w:r w:rsidR="00EE5875">
        <w:t xml:space="preserve">, </w:t>
      </w:r>
      <w:r w:rsidRPr="00675642">
        <w:t>dans une espèce de loge suspendue</w:t>
      </w:r>
      <w:r w:rsidR="00EE5875">
        <w:t xml:space="preserve">, </w:t>
      </w:r>
      <w:r w:rsidRPr="00675642">
        <w:t>il y avait des femmes nues sur un canapé rouge</w:t>
      </w:r>
      <w:r w:rsidR="00EE5875">
        <w:t xml:space="preserve">. </w:t>
      </w:r>
      <w:r w:rsidRPr="00675642">
        <w:t>Ces femmes le zyeutaient</w:t>
      </w:r>
      <w:r w:rsidR="00EE5875">
        <w:t>.</w:t>
      </w:r>
    </w:p>
    <w:p w14:paraId="21E2B835" w14:textId="77777777" w:rsidR="00EE5875" w:rsidRDefault="00EE5875" w:rsidP="00457E89">
      <w:r>
        <w:t>— </w:t>
      </w:r>
      <w:r w:rsidR="00457E89" w:rsidRPr="00675642">
        <w:t>Je monte</w:t>
      </w:r>
      <w:r>
        <w:t xml:space="preserve">, </w:t>
      </w:r>
      <w:r w:rsidR="00457E89" w:rsidRPr="00675642">
        <w:t xml:space="preserve">fit </w:t>
      </w:r>
      <w:proofErr w:type="spellStart"/>
      <w:r w:rsidR="00457E89" w:rsidRPr="00675642">
        <w:t>Deene</w:t>
      </w:r>
      <w:proofErr w:type="spellEnd"/>
      <w:r>
        <w:t xml:space="preserve">, </w:t>
      </w:r>
      <w:r w:rsidR="00457E89" w:rsidRPr="00675642">
        <w:t>en se cramponnant des deux mains à la rampe</w:t>
      </w:r>
      <w:r>
        <w:t>.</w:t>
      </w:r>
    </w:p>
    <w:p w14:paraId="4A0E1EBF" w14:textId="77777777" w:rsidR="00EE5875" w:rsidRDefault="00457E89" w:rsidP="00457E89">
      <w:r w:rsidRPr="00675642">
        <w:t>Et il grimpa le méchant escalier</w:t>
      </w:r>
      <w:r w:rsidR="00EE5875">
        <w:t xml:space="preserve">, </w:t>
      </w:r>
      <w:r w:rsidRPr="00675642">
        <w:t>en trébuchant</w:t>
      </w:r>
      <w:r w:rsidR="00EE5875">
        <w:t xml:space="preserve">, </w:t>
      </w:r>
      <w:r w:rsidRPr="00675642">
        <w:t>comme on monte une échelle d</w:t>
      </w:r>
      <w:r w:rsidR="00EE5875">
        <w:t>’</w:t>
      </w:r>
      <w:r w:rsidRPr="00675642">
        <w:t>anges</w:t>
      </w:r>
      <w:r w:rsidR="00EE5875">
        <w:t xml:space="preserve">, </w:t>
      </w:r>
      <w:r w:rsidRPr="00675642">
        <w:t>ébloui</w:t>
      </w:r>
      <w:r w:rsidR="00EE5875">
        <w:t>.</w:t>
      </w:r>
    </w:p>
    <w:p w14:paraId="167D0D0B" w14:textId="77777777" w:rsidR="00EE5875" w:rsidRDefault="00457E89" w:rsidP="00457E89">
      <w:r w:rsidRPr="00675642">
        <w:t xml:space="preserve">À peine arrivé chez </w:t>
      </w:r>
      <w:r w:rsidRPr="00675642">
        <w:rPr>
          <w:i/>
          <w:iCs/>
        </w:rPr>
        <w:t xml:space="preserve">Pourquoi </w:t>
      </w:r>
      <w:proofErr w:type="spellStart"/>
      <w:r w:rsidRPr="00675642">
        <w:rPr>
          <w:i/>
          <w:iCs/>
        </w:rPr>
        <w:t>Pépita</w:t>
      </w:r>
      <w:proofErr w:type="spellEnd"/>
      <w:r w:rsidR="00EE5875">
        <w:rPr>
          <w:i/>
          <w:iCs/>
        </w:rPr>
        <w:t xml:space="preserve"> ? </w:t>
      </w:r>
      <w:r w:rsidRPr="00675642">
        <w:t>Dan Yack commanda des huîtres et des cocktails</w:t>
      </w:r>
      <w:r w:rsidR="00EE5875">
        <w:t xml:space="preserve">. </w:t>
      </w:r>
      <w:r w:rsidRPr="00675642">
        <w:t>Il avait amené avec lui un petit va-nu-pieds ramassé dans la rue et il le chargeait maintenant de nourrir l</w:t>
      </w:r>
      <w:r w:rsidR="00EE5875">
        <w:t>’</w:t>
      </w:r>
      <w:r w:rsidRPr="00675642">
        <w:t>instrument des pièces d</w:t>
      </w:r>
      <w:r w:rsidR="00EE5875">
        <w:t>’</w:t>
      </w:r>
      <w:r w:rsidRPr="00675642">
        <w:t>argent dont il lui remit un ro</w:t>
      </w:r>
      <w:r w:rsidRPr="00675642">
        <w:t>u</w:t>
      </w:r>
      <w:r w:rsidRPr="00675642">
        <w:t>leau</w:t>
      </w:r>
      <w:r w:rsidR="00EE5875">
        <w:t>.</w:t>
      </w:r>
    </w:p>
    <w:p w14:paraId="41083E76" w14:textId="77777777" w:rsidR="00EE5875" w:rsidRDefault="00EE5875" w:rsidP="00457E89">
      <w:r>
        <w:t>— </w:t>
      </w:r>
      <w:r w:rsidR="00457E89" w:rsidRPr="00675642">
        <w:t>Alors</w:t>
      </w:r>
      <w:r>
        <w:t xml:space="preserve">, </w:t>
      </w:r>
      <w:r w:rsidR="00457E89" w:rsidRPr="00675642">
        <w:t>je vous écoute</w:t>
      </w:r>
      <w:r>
        <w:t xml:space="preserve">, </w:t>
      </w:r>
      <w:r w:rsidR="00457E89" w:rsidRPr="00675642">
        <w:t xml:space="preserve">dit Dan Yack à </w:t>
      </w:r>
      <w:proofErr w:type="spellStart"/>
      <w:r w:rsidR="00457E89" w:rsidRPr="00675642">
        <w:t>Hortalez</w:t>
      </w:r>
      <w:proofErr w:type="spellEnd"/>
      <w:r w:rsidR="00457E89" w:rsidRPr="00675642">
        <w:t xml:space="preserve"> au milieu du déchaînement furibond de l</w:t>
      </w:r>
      <w:r>
        <w:t>’</w:t>
      </w:r>
      <w:r w:rsidR="00457E89" w:rsidRPr="00675642">
        <w:t>orchestre</w:t>
      </w:r>
      <w:r>
        <w:t xml:space="preserve">. </w:t>
      </w:r>
      <w:r w:rsidR="00457E89" w:rsidRPr="00675642">
        <w:t>Vous entendez mes chats</w:t>
      </w:r>
      <w:r>
        <w:t xml:space="preserve"> ? </w:t>
      </w:r>
      <w:r w:rsidR="00457E89" w:rsidRPr="00675642">
        <w:t>Je suis tout oreilles</w:t>
      </w:r>
      <w:r>
        <w:t xml:space="preserve">. </w:t>
      </w:r>
      <w:r w:rsidR="00457E89" w:rsidRPr="00675642">
        <w:t>Qu</w:t>
      </w:r>
      <w:r>
        <w:t>’</w:t>
      </w:r>
      <w:r w:rsidR="00457E89" w:rsidRPr="00675642">
        <w:t>avez-vous à me dire</w:t>
      </w:r>
      <w:r>
        <w:t> ?</w:t>
      </w:r>
    </w:p>
    <w:p w14:paraId="6540A0D4" w14:textId="77777777" w:rsidR="00EE5875" w:rsidRDefault="00457E89" w:rsidP="00457E89">
      <w:pPr>
        <w:rPr>
          <w:i/>
          <w:iCs/>
        </w:rPr>
      </w:pPr>
      <w:r w:rsidRPr="00675642">
        <w:t>L</w:t>
      </w:r>
      <w:r w:rsidR="00EE5875">
        <w:t>’</w:t>
      </w:r>
      <w:r w:rsidRPr="00675642">
        <w:t xml:space="preserve">orchestre des chats jouait le </w:t>
      </w:r>
      <w:r w:rsidRPr="00675642">
        <w:rPr>
          <w:i/>
          <w:iCs/>
        </w:rPr>
        <w:t>Postillon de Longjumeau</w:t>
      </w:r>
      <w:r w:rsidR="00EE5875">
        <w:rPr>
          <w:i/>
          <w:iCs/>
        </w:rPr>
        <w:t>.</w:t>
      </w:r>
    </w:p>
    <w:p w14:paraId="32A5C759" w14:textId="77777777" w:rsidR="00EE5875" w:rsidRDefault="00457E89" w:rsidP="00457E89">
      <w:r w:rsidRPr="00675642">
        <w:t>Une merveille</w:t>
      </w:r>
      <w:r w:rsidR="00EE5875">
        <w:t> !</w:t>
      </w:r>
    </w:p>
    <w:p w14:paraId="76E52300" w14:textId="77777777" w:rsidR="00EE5875" w:rsidRDefault="00457E89" w:rsidP="00457E89">
      <w:r w:rsidRPr="00675642">
        <w:t>Dan Yack se balançait sur sa chaise</w:t>
      </w:r>
      <w:r w:rsidR="00EE5875">
        <w:t>.</w:t>
      </w:r>
    </w:p>
    <w:p w14:paraId="7C25F34F" w14:textId="77777777" w:rsidR="00EE5875" w:rsidRDefault="00EE5875" w:rsidP="00457E89">
      <w:r>
        <w:t>— </w:t>
      </w:r>
      <w:r w:rsidR="00457E89" w:rsidRPr="00675642">
        <w:t>Alors dites</w:t>
      </w:r>
      <w:r>
        <w:t xml:space="preserve">, </w:t>
      </w:r>
      <w:r w:rsidR="00457E89" w:rsidRPr="00675642">
        <w:t>qu</w:t>
      </w:r>
      <w:r>
        <w:t>’</w:t>
      </w:r>
      <w:r w:rsidR="00457E89" w:rsidRPr="00675642">
        <w:t>est-ce que vous me voulez</w:t>
      </w:r>
      <w:r>
        <w:t xml:space="preserve">, </w:t>
      </w:r>
      <w:r w:rsidR="00457E89" w:rsidRPr="00675642">
        <w:t>vous</w:t>
      </w:r>
      <w:r>
        <w:t> ?</w:t>
      </w:r>
    </w:p>
    <w:p w14:paraId="6F14CE1D" w14:textId="77777777" w:rsidR="00EE5875" w:rsidRDefault="00EE5875" w:rsidP="00457E89">
      <w:r>
        <w:lastRenderedPageBreak/>
        <w:t>— </w:t>
      </w:r>
      <w:r w:rsidR="00457E89" w:rsidRPr="00675642">
        <w:t>Je veux vous acheter votre île</w:t>
      </w:r>
      <w:r>
        <w:t xml:space="preserve">, </w:t>
      </w:r>
      <w:r w:rsidR="00457E89" w:rsidRPr="00675642">
        <w:t xml:space="preserve">dit </w:t>
      </w:r>
      <w:proofErr w:type="spellStart"/>
      <w:r w:rsidR="00457E89" w:rsidRPr="00675642">
        <w:t>Hortalez</w:t>
      </w:r>
      <w:proofErr w:type="spellEnd"/>
      <w:r w:rsidR="00457E89" w:rsidRPr="00675642">
        <w:t xml:space="preserve"> en gobant une de ces huîtres grasses qui sont la spécialité de Chiloé</w:t>
      </w:r>
      <w:r>
        <w:t>.</w:t>
      </w:r>
    </w:p>
    <w:p w14:paraId="44D8A9B0" w14:textId="77777777" w:rsidR="00EE5875" w:rsidRDefault="00EE5875" w:rsidP="00457E89">
      <w:r>
        <w:t>— </w:t>
      </w:r>
      <w:r w:rsidR="00457E89" w:rsidRPr="00675642">
        <w:t>Quelle île</w:t>
      </w:r>
      <w:r>
        <w:t> ?</w:t>
      </w:r>
    </w:p>
    <w:p w14:paraId="623B4710" w14:textId="77777777" w:rsidR="00EE5875" w:rsidRDefault="00EE5875" w:rsidP="00457E89">
      <w:r>
        <w:t>— </w:t>
      </w:r>
      <w:r w:rsidR="00457E89" w:rsidRPr="00675642">
        <w:t>Mais celle d</w:t>
      </w:r>
      <w:r>
        <w:t>’</w:t>
      </w:r>
      <w:r w:rsidR="00457E89" w:rsidRPr="00675642">
        <w:t>où vous venez</w:t>
      </w:r>
      <w:r>
        <w:t>.</w:t>
      </w:r>
    </w:p>
    <w:p w14:paraId="10E84FDE" w14:textId="77777777" w:rsidR="00EE5875" w:rsidRDefault="00457E89" w:rsidP="00457E89">
      <w:r w:rsidRPr="00675642">
        <w:t>Dan Yack éclata de rire</w:t>
      </w:r>
      <w:r w:rsidR="00EE5875">
        <w:t>.</w:t>
      </w:r>
    </w:p>
    <w:p w14:paraId="08F4494A" w14:textId="77777777" w:rsidR="00EE5875" w:rsidRDefault="00EE5875" w:rsidP="00457E89">
      <w:r>
        <w:t>— </w:t>
      </w:r>
      <w:r w:rsidR="00457E89" w:rsidRPr="00675642">
        <w:t>Vous désirez m</w:t>
      </w:r>
      <w:r>
        <w:t>’</w:t>
      </w:r>
      <w:r w:rsidR="00457E89" w:rsidRPr="00675642">
        <w:t>acheter mon île</w:t>
      </w:r>
      <w:r>
        <w:t xml:space="preserve"> ? </w:t>
      </w:r>
      <w:r w:rsidR="00457E89" w:rsidRPr="00675642">
        <w:t>Mais savez-vous ce qu</w:t>
      </w:r>
      <w:r>
        <w:t>’</w:t>
      </w:r>
      <w:r w:rsidR="00457E89" w:rsidRPr="00675642">
        <w:t>il y a dans mon île</w:t>
      </w:r>
      <w:r>
        <w:t xml:space="preserve">, </w:t>
      </w:r>
      <w:proofErr w:type="spellStart"/>
      <w:r w:rsidR="00457E89" w:rsidRPr="00675642">
        <w:t>Hortalez</w:t>
      </w:r>
      <w:proofErr w:type="spellEnd"/>
      <w:r>
        <w:t> ?</w:t>
      </w:r>
    </w:p>
    <w:p w14:paraId="548FA108" w14:textId="77777777" w:rsidR="00EE5875" w:rsidRDefault="00EE5875" w:rsidP="00457E89">
      <w:r>
        <w:t>— </w:t>
      </w:r>
      <w:r w:rsidR="00457E89" w:rsidRPr="00675642">
        <w:t>C</w:t>
      </w:r>
      <w:r>
        <w:t>’</w:t>
      </w:r>
      <w:r w:rsidR="00457E89" w:rsidRPr="00675642">
        <w:t>est bon</w:t>
      </w:r>
      <w:r>
        <w:t xml:space="preserve">, </w:t>
      </w:r>
      <w:r w:rsidR="00457E89" w:rsidRPr="00675642">
        <w:t>c</w:t>
      </w:r>
      <w:r>
        <w:t>’</w:t>
      </w:r>
      <w:r w:rsidR="00457E89" w:rsidRPr="00675642">
        <w:t>est bon</w:t>
      </w:r>
      <w:r>
        <w:t xml:space="preserve">, </w:t>
      </w:r>
      <w:r w:rsidR="00457E89" w:rsidRPr="00675642">
        <w:t xml:space="preserve">fit </w:t>
      </w:r>
      <w:proofErr w:type="spellStart"/>
      <w:r w:rsidR="00457E89" w:rsidRPr="00675642">
        <w:t>Hortalez</w:t>
      </w:r>
      <w:proofErr w:type="spellEnd"/>
      <w:r w:rsidR="00457E89" w:rsidRPr="00675642">
        <w:t xml:space="preserve"> en riant</w:t>
      </w:r>
      <w:r>
        <w:t xml:space="preserve">. </w:t>
      </w:r>
      <w:r w:rsidR="00457E89" w:rsidRPr="00675642">
        <w:t>Ne jouez pas au plus fin</w:t>
      </w:r>
      <w:r>
        <w:t xml:space="preserve">, </w:t>
      </w:r>
      <w:r w:rsidR="00457E89" w:rsidRPr="00675642">
        <w:t>Dan Yack</w:t>
      </w:r>
      <w:r>
        <w:t xml:space="preserve">, </w:t>
      </w:r>
      <w:r w:rsidR="00457E89" w:rsidRPr="00675642">
        <w:t>nous avons pris nos renseignements</w:t>
      </w:r>
      <w:r>
        <w:t>.</w:t>
      </w:r>
    </w:p>
    <w:p w14:paraId="137A4CE1" w14:textId="77777777" w:rsidR="00EE5875" w:rsidRDefault="00EE5875" w:rsidP="00457E89">
      <w:r>
        <w:t>— </w:t>
      </w:r>
      <w:r w:rsidR="00457E89" w:rsidRPr="00675642">
        <w:t>Vous avez pris vos renseignements</w:t>
      </w:r>
      <w:r>
        <w:t xml:space="preserve"> (</w:t>
      </w:r>
      <w:r w:rsidR="00457E89" w:rsidRPr="00675642">
        <w:t>Dan Yack n</w:t>
      </w:r>
      <w:r>
        <w:t>’</w:t>
      </w:r>
      <w:r w:rsidR="00457E89" w:rsidRPr="00675642">
        <w:t>en po</w:t>
      </w:r>
      <w:r w:rsidR="00457E89" w:rsidRPr="00675642">
        <w:t>u</w:t>
      </w:r>
      <w:r w:rsidR="00457E89" w:rsidRPr="00675642">
        <w:t>vait plus</w:t>
      </w:r>
      <w:r>
        <w:t xml:space="preserve">), </w:t>
      </w:r>
      <w:r w:rsidR="00457E89" w:rsidRPr="00675642">
        <w:t>et que disent-ils vos renseignements</w:t>
      </w:r>
      <w:r>
        <w:t> ?</w:t>
      </w:r>
    </w:p>
    <w:p w14:paraId="2A0962BB" w14:textId="77777777" w:rsidR="00EE5875" w:rsidRDefault="00EE5875" w:rsidP="00457E89">
      <w:r>
        <w:t>— </w:t>
      </w:r>
      <w:r w:rsidR="00457E89" w:rsidRPr="00675642">
        <w:t>On dit à Londres</w:t>
      </w:r>
      <w:r>
        <w:t xml:space="preserve">, </w:t>
      </w:r>
      <w:r w:rsidR="00457E89" w:rsidRPr="00675642">
        <w:t xml:space="preserve">répliqua </w:t>
      </w:r>
      <w:proofErr w:type="spellStart"/>
      <w:r w:rsidR="00457E89" w:rsidRPr="00675642">
        <w:t>Hortalez</w:t>
      </w:r>
      <w:proofErr w:type="spellEnd"/>
      <w:r>
        <w:t xml:space="preserve">, </w:t>
      </w:r>
      <w:r w:rsidR="00457E89" w:rsidRPr="00675642">
        <w:t>on dit que vous avez découvert un</w:t>
      </w:r>
      <w:r>
        <w:t>…</w:t>
      </w:r>
    </w:p>
    <w:p w14:paraId="11BF4D30" w14:textId="77777777" w:rsidR="00EE5875" w:rsidRDefault="00EE5875" w:rsidP="00457E89">
      <w:r>
        <w:t>— </w:t>
      </w:r>
      <w:r w:rsidR="00457E89" w:rsidRPr="00675642">
        <w:t>Je ne veux pas savoir ce que vous a appris l</w:t>
      </w:r>
      <w:r>
        <w:t>’</w:t>
      </w:r>
      <w:r w:rsidR="00457E89" w:rsidRPr="00675642">
        <w:t xml:space="preserve">agence </w:t>
      </w:r>
      <w:proofErr w:type="spellStart"/>
      <w:r w:rsidR="00457E89" w:rsidRPr="00675642">
        <w:t>Schimmel</w:t>
      </w:r>
      <w:proofErr w:type="spellEnd"/>
      <w:r w:rsidR="00457E89" w:rsidRPr="00675642">
        <w:t>-pfennig à Londres</w:t>
      </w:r>
      <w:r>
        <w:t xml:space="preserve">, </w:t>
      </w:r>
      <w:r w:rsidR="00457E89" w:rsidRPr="00675642">
        <w:t>l</w:t>
      </w:r>
      <w:r>
        <w:t>’</w:t>
      </w:r>
      <w:r w:rsidR="00457E89" w:rsidRPr="00675642">
        <w:t>interrompit Dan Yack</w:t>
      </w:r>
      <w:r>
        <w:t xml:space="preserve">. </w:t>
      </w:r>
      <w:r w:rsidR="00457E89" w:rsidRPr="00675642">
        <w:t>Voulez-vous me jouer mon île contre</w:t>
      </w:r>
      <w:r>
        <w:t>…</w:t>
      </w:r>
    </w:p>
    <w:p w14:paraId="070B609E" w14:textId="77777777" w:rsidR="00EE5875" w:rsidRDefault="00EE5875" w:rsidP="00457E89">
      <w:r>
        <w:t>— </w:t>
      </w:r>
      <w:r w:rsidR="00457E89" w:rsidRPr="00675642">
        <w:t>Contre une part de 5</w:t>
      </w:r>
      <w:r w:rsidRPr="00675642">
        <w:t>0</w:t>
      </w:r>
      <w:r>
        <w:t> %</w:t>
      </w:r>
      <w:r w:rsidR="00457E89" w:rsidRPr="00675642">
        <w:t xml:space="preserve"> dans les bénéfices de notre compagnie</w:t>
      </w:r>
      <w:r>
        <w:t xml:space="preserve">, </w:t>
      </w:r>
      <w:r w:rsidR="00457E89" w:rsidRPr="00675642">
        <w:t xml:space="preserve">proposa sérieusement </w:t>
      </w:r>
      <w:proofErr w:type="spellStart"/>
      <w:r w:rsidR="00457E89" w:rsidRPr="00675642">
        <w:t>Hortalez</w:t>
      </w:r>
      <w:proofErr w:type="spellEnd"/>
      <w:r w:rsidR="00457E89" w:rsidRPr="00675642">
        <w:t xml:space="preserve"> fils</w:t>
      </w:r>
      <w:r>
        <w:t>.</w:t>
      </w:r>
    </w:p>
    <w:p w14:paraId="6CB5948F" w14:textId="77777777" w:rsidR="00EE5875" w:rsidRDefault="00EE5875" w:rsidP="00457E89">
      <w:r>
        <w:t>— </w:t>
      </w:r>
      <w:r w:rsidR="00457E89" w:rsidRPr="00675642">
        <w:t>Ah</w:t>
      </w:r>
      <w:r>
        <w:t xml:space="preserve"> ! </w:t>
      </w:r>
      <w:r w:rsidR="00457E89" w:rsidRPr="00675642">
        <w:t>voilà où vous voulez en venir</w:t>
      </w:r>
      <w:r>
        <w:t xml:space="preserve"> ? </w:t>
      </w:r>
      <w:r w:rsidR="00457E89" w:rsidRPr="00675642">
        <w:t>remarqua Dan Yack narquois</w:t>
      </w:r>
      <w:r>
        <w:t>.</w:t>
      </w:r>
    </w:p>
    <w:p w14:paraId="677E96C2" w14:textId="77777777" w:rsidR="00EE5875" w:rsidRDefault="00457E89" w:rsidP="00457E89">
      <w:proofErr w:type="spellStart"/>
      <w:r w:rsidRPr="00675642">
        <w:t>Hortalez</w:t>
      </w:r>
      <w:proofErr w:type="spellEnd"/>
      <w:r w:rsidRPr="00675642">
        <w:t xml:space="preserve"> fils se mordait les lèvres</w:t>
      </w:r>
      <w:r w:rsidR="00EE5875">
        <w:t>.</w:t>
      </w:r>
    </w:p>
    <w:p w14:paraId="568E33CA" w14:textId="77777777" w:rsidR="00EE5875" w:rsidRDefault="00EE5875" w:rsidP="00457E89">
      <w:r>
        <w:t>— </w:t>
      </w:r>
      <w:r w:rsidR="00457E89" w:rsidRPr="00675642">
        <w:t>Un zanzi</w:t>
      </w:r>
      <w:r>
        <w:t xml:space="preserve"> ? </w:t>
      </w:r>
      <w:r w:rsidR="00457E89" w:rsidRPr="00675642">
        <w:t>demanda Dan Yack</w:t>
      </w:r>
      <w:r>
        <w:t>.</w:t>
      </w:r>
    </w:p>
    <w:p w14:paraId="6277FE68" w14:textId="77777777" w:rsidR="00EE5875" w:rsidRDefault="00EE5875" w:rsidP="00457E89">
      <w:r>
        <w:t>— </w:t>
      </w:r>
      <w:r w:rsidR="00457E89" w:rsidRPr="00675642">
        <w:t>Un zanzi</w:t>
      </w:r>
      <w:r>
        <w:t xml:space="preserve">, </w:t>
      </w:r>
      <w:r w:rsidR="00457E89" w:rsidRPr="00675642">
        <w:t xml:space="preserve">acquiesça </w:t>
      </w:r>
      <w:proofErr w:type="spellStart"/>
      <w:r w:rsidR="00457E89" w:rsidRPr="00675642">
        <w:t>Hortalez</w:t>
      </w:r>
      <w:proofErr w:type="spellEnd"/>
      <w:r>
        <w:t>.</w:t>
      </w:r>
    </w:p>
    <w:p w14:paraId="185B87A8" w14:textId="77777777" w:rsidR="00EE5875" w:rsidRDefault="00457E89" w:rsidP="00457E89">
      <w:r w:rsidRPr="00675642">
        <w:t>Dan Yack se fit apporter le cornet et les dés et commanda une nouvelle tournée de cocktails</w:t>
      </w:r>
      <w:r w:rsidR="00EE5875">
        <w:t>.</w:t>
      </w:r>
    </w:p>
    <w:p w14:paraId="05178FF8" w14:textId="77777777" w:rsidR="00EE5875" w:rsidRDefault="00EE5875" w:rsidP="00457E89">
      <w:r>
        <w:lastRenderedPageBreak/>
        <w:t>— </w:t>
      </w:r>
      <w:r w:rsidR="00457E89" w:rsidRPr="00675642">
        <w:t>Je vous parie que vous avez perdu</w:t>
      </w:r>
      <w:r>
        <w:t xml:space="preserve">, </w:t>
      </w:r>
      <w:r w:rsidR="00457E89" w:rsidRPr="00675642">
        <w:t>dit Dan Yack en r</w:t>
      </w:r>
      <w:r w:rsidR="00457E89" w:rsidRPr="00675642">
        <w:t>e</w:t>
      </w:r>
      <w:r w:rsidR="00457E89" w:rsidRPr="00675642">
        <w:t>tournant le gobelet sur la table</w:t>
      </w:r>
      <w:r>
        <w:t xml:space="preserve">. </w:t>
      </w:r>
      <w:r w:rsidR="00457E89" w:rsidRPr="00675642">
        <w:t>Regardez</w:t>
      </w:r>
      <w:r>
        <w:t xml:space="preserve">, </w:t>
      </w:r>
      <w:r w:rsidR="00457E89" w:rsidRPr="00675642">
        <w:t>un zanzi d</w:t>
      </w:r>
      <w:r>
        <w:t>’</w:t>
      </w:r>
      <w:r w:rsidR="00457E89" w:rsidRPr="00675642">
        <w:t>as</w:t>
      </w:r>
      <w:r>
        <w:t xml:space="preserve">. </w:t>
      </w:r>
      <w:r w:rsidR="00457E89" w:rsidRPr="00675642">
        <w:t>Et maintenant voulez-vous savoir ce qu</w:t>
      </w:r>
      <w:r>
        <w:t>’</w:t>
      </w:r>
      <w:r w:rsidR="00457E89" w:rsidRPr="00675642">
        <w:t>il y a dans mon île</w:t>
      </w:r>
      <w:r>
        <w:t> ?</w:t>
      </w:r>
    </w:p>
    <w:p w14:paraId="76E410EF" w14:textId="77777777" w:rsidR="00EE5875" w:rsidRDefault="00EE5875" w:rsidP="00457E89">
      <w:r>
        <w:t>— </w:t>
      </w:r>
      <w:r w:rsidR="00457E89" w:rsidRPr="00675642">
        <w:t>Dites</w:t>
      </w:r>
      <w:r>
        <w:t xml:space="preserve">, </w:t>
      </w:r>
      <w:r w:rsidR="00457E89" w:rsidRPr="00675642">
        <w:t xml:space="preserve">fit </w:t>
      </w:r>
      <w:proofErr w:type="spellStart"/>
      <w:r w:rsidR="00457E89" w:rsidRPr="00675642">
        <w:t>Hortalez</w:t>
      </w:r>
      <w:proofErr w:type="spellEnd"/>
      <w:r w:rsidR="00457E89" w:rsidRPr="00675642">
        <w:t xml:space="preserve"> penaud</w:t>
      </w:r>
      <w:r>
        <w:t>.</w:t>
      </w:r>
    </w:p>
    <w:p w14:paraId="6290E838" w14:textId="77777777" w:rsidR="00EE5875" w:rsidRDefault="00EE5875" w:rsidP="00457E89">
      <w:r>
        <w:t>— </w:t>
      </w:r>
      <w:r w:rsidR="00457E89" w:rsidRPr="00675642">
        <w:t>Une vieille femelle d</w:t>
      </w:r>
      <w:r>
        <w:t>’</w:t>
      </w:r>
      <w:r w:rsidR="00457E89" w:rsidRPr="00675642">
        <w:t>éléphant de mer et c</w:t>
      </w:r>
      <w:r>
        <w:t>’</w:t>
      </w:r>
      <w:r w:rsidR="00457E89" w:rsidRPr="00675642">
        <w:t>est tout</w:t>
      </w:r>
      <w:r>
        <w:t xml:space="preserve">. </w:t>
      </w:r>
      <w:r w:rsidR="00457E89" w:rsidRPr="00675642">
        <w:t>Je vous offre la revanche</w:t>
      </w:r>
      <w:r>
        <w:t>.</w:t>
      </w:r>
    </w:p>
    <w:p w14:paraId="154BEE5B" w14:textId="77777777" w:rsidR="00EE5875" w:rsidRDefault="00EE5875" w:rsidP="00457E89">
      <w:r>
        <w:t>— </w:t>
      </w:r>
      <w:r w:rsidR="00457E89" w:rsidRPr="00675642">
        <w:t>Et dire qu</w:t>
      </w:r>
      <w:r>
        <w:t>’</w:t>
      </w:r>
      <w:r w:rsidR="00457E89" w:rsidRPr="00675642">
        <w:t>à Londres tout le monde s</w:t>
      </w:r>
      <w:r>
        <w:t>’</w:t>
      </w:r>
      <w:r w:rsidR="00457E89" w:rsidRPr="00675642">
        <w:t>imagine que vous avez découvert de nouveaux parages de pêche</w:t>
      </w:r>
      <w:r>
        <w:t xml:space="preserve">, </w:t>
      </w:r>
      <w:r w:rsidR="00457E89" w:rsidRPr="00675642">
        <w:t>s</w:t>
      </w:r>
      <w:r>
        <w:t>’</w:t>
      </w:r>
      <w:r w:rsidR="00457E89" w:rsidRPr="00675642">
        <w:t xml:space="preserve">exclama </w:t>
      </w:r>
      <w:proofErr w:type="spellStart"/>
      <w:r w:rsidR="00457E89" w:rsidRPr="00675642">
        <w:t>Hort</w:t>
      </w:r>
      <w:r w:rsidR="00457E89" w:rsidRPr="00675642">
        <w:t>a</w:t>
      </w:r>
      <w:r w:rsidR="00457E89" w:rsidRPr="00675642">
        <w:t>lez</w:t>
      </w:r>
      <w:proofErr w:type="spellEnd"/>
      <w:r>
        <w:t xml:space="preserve">. </w:t>
      </w:r>
      <w:r w:rsidR="00457E89" w:rsidRPr="00675642">
        <w:t>Ça n</w:t>
      </w:r>
      <w:r>
        <w:t>’</w:t>
      </w:r>
      <w:r w:rsidR="00457E89" w:rsidRPr="00675642">
        <w:t>est pas possible</w:t>
      </w:r>
      <w:r>
        <w:t xml:space="preserve">, </w:t>
      </w:r>
      <w:r w:rsidR="00457E89" w:rsidRPr="00675642">
        <w:t>un William</w:t>
      </w:r>
      <w:r>
        <w:t xml:space="preserve"> ! </w:t>
      </w:r>
      <w:r w:rsidR="00457E89" w:rsidRPr="00675642">
        <w:t>Mais qu</w:t>
      </w:r>
      <w:r>
        <w:t>’</w:t>
      </w:r>
      <w:proofErr w:type="spellStart"/>
      <w:r w:rsidR="00457E89" w:rsidRPr="00675642">
        <w:t>alliez-vous</w:t>
      </w:r>
      <w:proofErr w:type="spellEnd"/>
      <w:r w:rsidR="00457E89" w:rsidRPr="00675642">
        <w:t xml:space="preserve"> faire là-bas</w:t>
      </w:r>
      <w:r>
        <w:t> ?</w:t>
      </w:r>
    </w:p>
    <w:p w14:paraId="34C7C115" w14:textId="77777777" w:rsidR="00EE5875" w:rsidRDefault="00EE5875" w:rsidP="00457E89">
      <w:r>
        <w:t>— </w:t>
      </w:r>
      <w:r w:rsidR="00457E89" w:rsidRPr="00675642">
        <w:t>Ça</w:t>
      </w:r>
      <w:r>
        <w:t xml:space="preserve">, </w:t>
      </w:r>
      <w:r w:rsidR="00457E89" w:rsidRPr="00675642">
        <w:t>c</w:t>
      </w:r>
      <w:r>
        <w:t>’</w:t>
      </w:r>
      <w:r w:rsidR="00457E89" w:rsidRPr="00675642">
        <w:t>est mon affaire</w:t>
      </w:r>
      <w:r>
        <w:t xml:space="preserve">, </w:t>
      </w:r>
      <w:r w:rsidR="00457E89" w:rsidRPr="00675642">
        <w:t>répondit Dan Yack</w:t>
      </w:r>
      <w:r>
        <w:t xml:space="preserve">. </w:t>
      </w:r>
      <w:r w:rsidR="00457E89" w:rsidRPr="00675642">
        <w:t>Primo</w:t>
      </w:r>
      <w:r>
        <w:t xml:space="preserve">, </w:t>
      </w:r>
      <w:r w:rsidR="00457E89" w:rsidRPr="00675642">
        <w:t>je m</w:t>
      </w:r>
      <w:r>
        <w:t>’</w:t>
      </w:r>
      <w:r w:rsidR="00457E89" w:rsidRPr="00675642">
        <w:t>appelle Dan Yack</w:t>
      </w:r>
      <w:r>
        <w:t xml:space="preserve">, </w:t>
      </w:r>
      <w:r w:rsidR="00457E89" w:rsidRPr="00675642">
        <w:t>tout court</w:t>
      </w:r>
      <w:r>
        <w:t xml:space="preserve">, </w:t>
      </w:r>
      <w:r w:rsidR="00457E89" w:rsidRPr="00675642">
        <w:t>il n</w:t>
      </w:r>
      <w:r>
        <w:t>’</w:t>
      </w:r>
      <w:r w:rsidR="00457E89" w:rsidRPr="00675642">
        <w:t>y a plus de William</w:t>
      </w:r>
      <w:r>
        <w:t xml:space="preserve">, </w:t>
      </w:r>
      <w:r w:rsidR="00457E89" w:rsidRPr="00675642">
        <w:t>et</w:t>
      </w:r>
      <w:r>
        <w:t xml:space="preserve">, </w:t>
      </w:r>
      <w:r w:rsidR="00457E89" w:rsidRPr="00675642">
        <w:t>s</w:t>
      </w:r>
      <w:r w:rsidR="00457E89" w:rsidRPr="00675642">
        <w:t>e</w:t>
      </w:r>
      <w:r w:rsidR="00457E89" w:rsidRPr="00675642">
        <w:t>cundo</w:t>
      </w:r>
      <w:r>
        <w:t xml:space="preserve">, </w:t>
      </w:r>
      <w:r w:rsidR="00457E89" w:rsidRPr="00675642">
        <w:t>je suis parti là-bas pour m</w:t>
      </w:r>
      <w:r>
        <w:t>’</w:t>
      </w:r>
      <w:r w:rsidR="00457E89" w:rsidRPr="00675642">
        <w:t>amuser</w:t>
      </w:r>
      <w:r>
        <w:t>.</w:t>
      </w:r>
    </w:p>
    <w:p w14:paraId="37221007" w14:textId="77777777" w:rsidR="00EE5875" w:rsidRDefault="00EE5875" w:rsidP="00457E89">
      <w:r>
        <w:t>— </w:t>
      </w:r>
      <w:r w:rsidR="00457E89" w:rsidRPr="00675642">
        <w:t>Vous amuser</w:t>
      </w:r>
      <w:r>
        <w:t xml:space="preserve"> ? </w:t>
      </w:r>
      <w:r w:rsidR="00457E89" w:rsidRPr="00675642">
        <w:t xml:space="preserve">souligna </w:t>
      </w:r>
      <w:proofErr w:type="spellStart"/>
      <w:r w:rsidR="00457E89" w:rsidRPr="00675642">
        <w:t>Hortalez</w:t>
      </w:r>
      <w:proofErr w:type="spellEnd"/>
      <w:r w:rsidR="00457E89" w:rsidRPr="00675642">
        <w:t xml:space="preserve"> incrédule</w:t>
      </w:r>
      <w:r>
        <w:t>.</w:t>
      </w:r>
    </w:p>
    <w:p w14:paraId="5E4525FF" w14:textId="77777777" w:rsidR="00EE5875" w:rsidRDefault="00457E89" w:rsidP="00457E89">
      <w:r w:rsidRPr="00675642">
        <w:t xml:space="preserve">Dan Yack se balançait sur sa chaise et regardait </w:t>
      </w:r>
      <w:proofErr w:type="spellStart"/>
      <w:r w:rsidRPr="00675642">
        <w:t>Hortalez</w:t>
      </w:r>
      <w:proofErr w:type="spellEnd"/>
      <w:r w:rsidRPr="00675642">
        <w:t xml:space="preserve"> en souriant</w:t>
      </w:r>
      <w:r w:rsidR="00EE5875">
        <w:t xml:space="preserve">. </w:t>
      </w:r>
      <w:r w:rsidRPr="00675642">
        <w:t>L</w:t>
      </w:r>
      <w:r w:rsidR="00EE5875">
        <w:t>’</w:t>
      </w:r>
      <w:r w:rsidRPr="00675642">
        <w:t>orchestre des chats n</w:t>
      </w:r>
      <w:r w:rsidR="00EE5875">
        <w:t>’</w:t>
      </w:r>
      <w:r w:rsidRPr="00675642">
        <w:t>arrêtait pas</w:t>
      </w:r>
      <w:r w:rsidR="00EE5875">
        <w:t xml:space="preserve">, </w:t>
      </w:r>
      <w:r w:rsidRPr="00675642">
        <w:t>le gosse ramassé dans la rue faisait consciencieusement son devoir</w:t>
      </w:r>
      <w:r w:rsidR="00EE5875">
        <w:t xml:space="preserve">, </w:t>
      </w:r>
      <w:r w:rsidRPr="00675642">
        <w:t>il prenait même un tel intérêt à son occupation qu</w:t>
      </w:r>
      <w:r w:rsidR="00EE5875">
        <w:t>’</w:t>
      </w:r>
      <w:r w:rsidRPr="00675642">
        <w:t>il s</w:t>
      </w:r>
      <w:r w:rsidR="00EE5875">
        <w:t>’</w:t>
      </w:r>
      <w:r w:rsidRPr="00675642">
        <w:t xml:space="preserve">évertuait à singer tous les mouvements des chats qui jouaient maintenant </w:t>
      </w:r>
      <w:r w:rsidRPr="00675642">
        <w:rPr>
          <w:i/>
          <w:iCs/>
        </w:rPr>
        <w:t>Ca</w:t>
      </w:r>
      <w:r w:rsidRPr="00675642">
        <w:rPr>
          <w:i/>
          <w:iCs/>
        </w:rPr>
        <w:t>r</w:t>
      </w:r>
      <w:r w:rsidRPr="00675642">
        <w:rPr>
          <w:i/>
          <w:iCs/>
        </w:rPr>
        <w:t>men</w:t>
      </w:r>
      <w:r w:rsidR="00EE5875">
        <w:rPr>
          <w:i/>
          <w:iCs/>
        </w:rPr>
        <w:t xml:space="preserve">. </w:t>
      </w:r>
      <w:r w:rsidRPr="00675642">
        <w:t>C</w:t>
      </w:r>
      <w:r w:rsidR="00EE5875">
        <w:t>’</w:t>
      </w:r>
      <w:r w:rsidRPr="00675642">
        <w:t>était parfait</w:t>
      </w:r>
      <w:r w:rsidR="00EE5875">
        <w:t xml:space="preserve">, </w:t>
      </w:r>
      <w:r w:rsidRPr="00675642">
        <w:t>il ne manquait qu</w:t>
      </w:r>
      <w:r w:rsidR="00EE5875">
        <w:t>’</w:t>
      </w:r>
      <w:r w:rsidRPr="00675642">
        <w:t>un ténor italien</w:t>
      </w:r>
      <w:r w:rsidR="00EE5875">
        <w:t>.</w:t>
      </w:r>
    </w:p>
    <w:p w14:paraId="3FF410F8" w14:textId="77777777" w:rsidR="00EE5875" w:rsidRDefault="00EE5875" w:rsidP="00457E89">
      <w:r>
        <w:t>— </w:t>
      </w:r>
      <w:r w:rsidR="00457E89" w:rsidRPr="00675642">
        <w:t>Vous amuser</w:t>
      </w:r>
      <w:r>
        <w:t xml:space="preserve"> ? </w:t>
      </w:r>
      <w:r w:rsidR="00457E89" w:rsidRPr="00675642">
        <w:t xml:space="preserve">insista </w:t>
      </w:r>
      <w:proofErr w:type="spellStart"/>
      <w:r w:rsidR="00457E89" w:rsidRPr="00675642">
        <w:t>Hortalez</w:t>
      </w:r>
      <w:proofErr w:type="spellEnd"/>
      <w:r>
        <w:t xml:space="preserve">. </w:t>
      </w:r>
      <w:r w:rsidR="00457E89" w:rsidRPr="00675642">
        <w:t>Mais savez-vous</w:t>
      </w:r>
      <w:r>
        <w:t xml:space="preserve">, </w:t>
      </w:r>
      <w:r w:rsidR="00457E89" w:rsidRPr="00675642">
        <w:t>Dan Yack</w:t>
      </w:r>
      <w:r>
        <w:t xml:space="preserve">, </w:t>
      </w:r>
      <w:r w:rsidR="00457E89" w:rsidRPr="00675642">
        <w:t>que nos affaires vont très mal et que notre industrie est f</w:t>
      </w:r>
      <w:r w:rsidR="00457E89" w:rsidRPr="00675642">
        <w:t>i</w:t>
      </w:r>
      <w:r w:rsidR="00457E89" w:rsidRPr="00675642">
        <w:t>chue</w:t>
      </w:r>
      <w:r>
        <w:t xml:space="preserve"> ! </w:t>
      </w:r>
      <w:r w:rsidR="00457E89" w:rsidRPr="00675642">
        <w:t>Il s</w:t>
      </w:r>
      <w:r>
        <w:t>’</w:t>
      </w:r>
      <w:r w:rsidR="00457E89" w:rsidRPr="00675642">
        <w:t>est formé une nouvelle société</w:t>
      </w:r>
      <w:r>
        <w:t xml:space="preserve">, </w:t>
      </w:r>
      <w:r w:rsidR="00457E89" w:rsidRPr="00675642">
        <w:t>en coin entre nos deux trusts</w:t>
      </w:r>
      <w:r>
        <w:t xml:space="preserve">, </w:t>
      </w:r>
      <w:r w:rsidR="00457E89" w:rsidRPr="00675642">
        <w:t>des Norvégiens</w:t>
      </w:r>
      <w:r>
        <w:t xml:space="preserve">, </w:t>
      </w:r>
      <w:r w:rsidR="00457E89" w:rsidRPr="00675642">
        <w:t>ils ont fait pour 7 millions de couronnes de prises l</w:t>
      </w:r>
      <w:r>
        <w:t>’</w:t>
      </w:r>
      <w:r w:rsidR="00457E89" w:rsidRPr="00675642">
        <w:t>été dernier</w:t>
      </w:r>
      <w:r>
        <w:t xml:space="preserve"> ! </w:t>
      </w:r>
      <w:r w:rsidR="00457E89" w:rsidRPr="00675642">
        <w:t>Vous n</w:t>
      </w:r>
      <w:r>
        <w:t>’</w:t>
      </w:r>
      <w:r w:rsidR="00457E89" w:rsidRPr="00675642">
        <w:t>avez donc pas lu mes lettres</w:t>
      </w:r>
      <w:r>
        <w:t> ?</w:t>
      </w:r>
    </w:p>
    <w:p w14:paraId="41942E99" w14:textId="77777777" w:rsidR="00EE5875" w:rsidRDefault="00EE5875" w:rsidP="00457E89">
      <w:r>
        <w:t>— </w:t>
      </w:r>
      <w:r w:rsidR="00457E89" w:rsidRPr="00675642">
        <w:t>Non</w:t>
      </w:r>
      <w:r>
        <w:t xml:space="preserve">, </w:t>
      </w:r>
      <w:r w:rsidR="00457E89" w:rsidRPr="00675642">
        <w:t>je les ai déchirées</w:t>
      </w:r>
      <w:r>
        <w:t xml:space="preserve">, </w:t>
      </w:r>
      <w:r w:rsidR="00457E89" w:rsidRPr="00675642">
        <w:t>reconnut naïvement Dan Yack</w:t>
      </w:r>
      <w:r>
        <w:t>.</w:t>
      </w:r>
    </w:p>
    <w:p w14:paraId="79E94171" w14:textId="77777777" w:rsidR="00EE5875" w:rsidRDefault="00EE5875" w:rsidP="00457E89">
      <w:r>
        <w:lastRenderedPageBreak/>
        <w:t>— </w:t>
      </w:r>
      <w:r w:rsidR="00457E89" w:rsidRPr="00675642">
        <w:t>Bon sang de bon sang</w:t>
      </w:r>
      <w:r>
        <w:t xml:space="preserve"> ! </w:t>
      </w:r>
      <w:r w:rsidR="00457E89" w:rsidRPr="00675642">
        <w:t>Alors</w:t>
      </w:r>
      <w:r>
        <w:t xml:space="preserve">, </w:t>
      </w:r>
      <w:r w:rsidR="00457E89" w:rsidRPr="00675642">
        <w:t>nous sommes frits</w:t>
      </w:r>
      <w:r>
        <w:t xml:space="preserve">, </w:t>
      </w:r>
      <w:r w:rsidR="00457E89" w:rsidRPr="00675642">
        <w:t xml:space="preserve">fit </w:t>
      </w:r>
      <w:proofErr w:type="spellStart"/>
      <w:r w:rsidR="00457E89" w:rsidRPr="00675642">
        <w:t>Ho</w:t>
      </w:r>
      <w:r w:rsidR="00457E89" w:rsidRPr="00675642">
        <w:t>r</w:t>
      </w:r>
      <w:r w:rsidR="00457E89" w:rsidRPr="00675642">
        <w:t>talez</w:t>
      </w:r>
      <w:proofErr w:type="spellEnd"/>
      <w:r w:rsidR="00457E89" w:rsidRPr="00675642">
        <w:t xml:space="preserve"> en bondissant de sa chaise</w:t>
      </w:r>
      <w:r>
        <w:t xml:space="preserve">. </w:t>
      </w:r>
      <w:r w:rsidR="00457E89" w:rsidRPr="00675642">
        <w:t>Mais</w:t>
      </w:r>
      <w:r>
        <w:t xml:space="preserve">, </w:t>
      </w:r>
      <w:r w:rsidR="00457E89" w:rsidRPr="00675642">
        <w:t>Dan Yack</w:t>
      </w:r>
      <w:r>
        <w:t xml:space="preserve">, </w:t>
      </w:r>
      <w:r w:rsidR="00457E89" w:rsidRPr="00675642">
        <w:t>nous ne com</w:t>
      </w:r>
      <w:r w:rsidR="00457E89" w:rsidRPr="00675642">
        <w:t>p</w:t>
      </w:r>
      <w:r w:rsidR="00457E89" w:rsidRPr="00675642">
        <w:t>tions plus que sur vous</w:t>
      </w:r>
      <w:r>
        <w:t xml:space="preserve"> ; </w:t>
      </w:r>
      <w:r w:rsidR="00457E89" w:rsidRPr="00675642">
        <w:t>une entente entre nos deux comp</w:t>
      </w:r>
      <w:r w:rsidR="00457E89" w:rsidRPr="00675642">
        <w:t>a</w:t>
      </w:r>
      <w:r w:rsidR="00457E89" w:rsidRPr="00675642">
        <w:t>gnies</w:t>
      </w:r>
      <w:r>
        <w:t xml:space="preserve"> ; </w:t>
      </w:r>
      <w:r w:rsidR="00457E89" w:rsidRPr="00675642">
        <w:t>pensez</w:t>
      </w:r>
      <w:r>
        <w:t xml:space="preserve">, </w:t>
      </w:r>
      <w:r w:rsidR="00457E89" w:rsidRPr="00675642">
        <w:t>7 millions de couronnes la première année</w:t>
      </w:r>
      <w:r>
        <w:t xml:space="preserve"> ! </w:t>
      </w:r>
      <w:r w:rsidR="00457E89" w:rsidRPr="00675642">
        <w:t>Nous ne pouvons plus lutter séparément</w:t>
      </w:r>
      <w:r>
        <w:t xml:space="preserve">, </w:t>
      </w:r>
      <w:r w:rsidR="00457E89" w:rsidRPr="00675642">
        <w:t>nous y mangerions de l</w:t>
      </w:r>
      <w:r>
        <w:t>’</w:t>
      </w:r>
      <w:r w:rsidR="00457E89" w:rsidRPr="00675642">
        <w:t>argent</w:t>
      </w:r>
      <w:r>
        <w:t xml:space="preserve">, </w:t>
      </w:r>
      <w:r w:rsidR="00457E89" w:rsidRPr="00675642">
        <w:t>je voulais vous proposer</w:t>
      </w:r>
      <w:r>
        <w:t>…</w:t>
      </w:r>
    </w:p>
    <w:p w14:paraId="4FEB09E1" w14:textId="77777777" w:rsidR="00EE5875" w:rsidRDefault="00EE5875" w:rsidP="00457E89">
      <w:r>
        <w:t>— </w:t>
      </w:r>
      <w:r w:rsidR="00457E89" w:rsidRPr="00675642">
        <w:t>Vous me raconterez tout ça plus tard</w:t>
      </w:r>
      <w:r>
        <w:t xml:space="preserve">, </w:t>
      </w:r>
      <w:r w:rsidR="00457E89" w:rsidRPr="00675642">
        <w:t>dit Dan Yack en riant</w:t>
      </w:r>
      <w:r>
        <w:t xml:space="preserve">. </w:t>
      </w:r>
      <w:r w:rsidR="00457E89" w:rsidRPr="00675642">
        <w:t>Calmez-vous</w:t>
      </w:r>
      <w:r>
        <w:t xml:space="preserve">, </w:t>
      </w:r>
      <w:r w:rsidR="00457E89" w:rsidRPr="00675642">
        <w:t>mon ami</w:t>
      </w:r>
      <w:r>
        <w:t xml:space="preserve">, </w:t>
      </w:r>
      <w:r w:rsidR="00457E89" w:rsidRPr="00675642">
        <w:t>et ne faites pas cette mine</w:t>
      </w:r>
      <w:r>
        <w:t xml:space="preserve">, </w:t>
      </w:r>
      <w:r w:rsidR="00457E89" w:rsidRPr="00675642">
        <w:t>que diable</w:t>
      </w:r>
      <w:r>
        <w:t xml:space="preserve"> ! </w:t>
      </w:r>
      <w:r w:rsidR="00457E89" w:rsidRPr="00675642">
        <w:t>Vous ne trouvez pas que c</w:t>
      </w:r>
      <w:r>
        <w:t>’</w:t>
      </w:r>
      <w:r w:rsidR="00457E89" w:rsidRPr="00675642">
        <w:t>est très excitant tout ce que vous me racontez là</w:t>
      </w:r>
      <w:r>
        <w:t xml:space="preserve"> ? </w:t>
      </w:r>
      <w:r w:rsidR="00457E89" w:rsidRPr="00675642">
        <w:t>Et n</w:t>
      </w:r>
      <w:r>
        <w:t>’</w:t>
      </w:r>
      <w:r w:rsidR="00457E89" w:rsidRPr="00675642">
        <w:t>oubliez pas que je vous offre votre r</w:t>
      </w:r>
      <w:r w:rsidR="00457E89" w:rsidRPr="00675642">
        <w:t>e</w:t>
      </w:r>
      <w:r w:rsidR="00457E89" w:rsidRPr="00675642">
        <w:t>vanche au zanzi</w:t>
      </w:r>
      <w:r>
        <w:t xml:space="preserve">, </w:t>
      </w:r>
      <w:r w:rsidR="00457E89" w:rsidRPr="00675642">
        <w:t>voulez-vous</w:t>
      </w:r>
      <w:r>
        <w:t xml:space="preserve"> ?… </w:t>
      </w:r>
      <w:r w:rsidR="00457E89" w:rsidRPr="00675642">
        <w:t>Nous jouons</w:t>
      </w:r>
      <w:r>
        <w:t xml:space="preserve">… </w:t>
      </w:r>
      <w:r w:rsidR="00457E89" w:rsidRPr="00675642">
        <w:t>nous jouons</w:t>
      </w:r>
      <w:r>
        <w:t xml:space="preserve">… </w:t>
      </w:r>
      <w:r w:rsidR="00457E89" w:rsidRPr="00675642">
        <w:t>au fait</w:t>
      </w:r>
      <w:r>
        <w:t xml:space="preserve">, </w:t>
      </w:r>
      <w:r w:rsidR="00457E89" w:rsidRPr="00675642">
        <w:t>que jouons-nous</w:t>
      </w:r>
      <w:r>
        <w:t xml:space="preserve"> ? </w:t>
      </w:r>
      <w:r w:rsidR="00457E89" w:rsidRPr="00675642">
        <w:t>Tenez</w:t>
      </w:r>
      <w:r>
        <w:t xml:space="preserve">, </w:t>
      </w:r>
      <w:r w:rsidR="00457E89" w:rsidRPr="00675642">
        <w:t>on pourrait jouer les 5</w:t>
      </w:r>
      <w:r w:rsidRPr="00675642">
        <w:t>0</w:t>
      </w:r>
      <w:r>
        <w:t xml:space="preserve"> %… </w:t>
      </w:r>
      <w:r w:rsidR="00457E89" w:rsidRPr="00675642">
        <w:t>Après tout</w:t>
      </w:r>
      <w:r>
        <w:t xml:space="preserve">, </w:t>
      </w:r>
      <w:r w:rsidR="00457E89" w:rsidRPr="00675642">
        <w:t>non</w:t>
      </w:r>
      <w:r>
        <w:t xml:space="preserve">… </w:t>
      </w:r>
      <w:r w:rsidR="00457E89" w:rsidRPr="00675642">
        <w:t>Savez-vous à quoi je passais le temps dans mon île</w:t>
      </w:r>
      <w:r>
        <w:t> ?</w:t>
      </w:r>
    </w:p>
    <w:p w14:paraId="63C23AE8" w14:textId="77777777" w:rsidR="00EE5875" w:rsidRDefault="00EE5875" w:rsidP="00457E89">
      <w:r>
        <w:t>— ?…</w:t>
      </w:r>
    </w:p>
    <w:p w14:paraId="0CE6B2A2" w14:textId="77777777" w:rsidR="00EE5875" w:rsidRDefault="00EE5875" w:rsidP="00457E89">
      <w:r>
        <w:t>— </w:t>
      </w:r>
      <w:r w:rsidR="00457E89" w:rsidRPr="00675642">
        <w:t>À m</w:t>
      </w:r>
      <w:r>
        <w:t>’</w:t>
      </w:r>
      <w:r w:rsidR="00457E89" w:rsidRPr="00675642">
        <w:t>exercer à jouer aux dés</w:t>
      </w:r>
      <w:r>
        <w:t xml:space="preserve">. </w:t>
      </w:r>
      <w:r w:rsidR="00457E89" w:rsidRPr="00675642">
        <w:t>Je fais des zanzis d</w:t>
      </w:r>
      <w:r>
        <w:t>’</w:t>
      </w:r>
      <w:r w:rsidR="00457E89" w:rsidRPr="00675642">
        <w:t>as à ch</w:t>
      </w:r>
      <w:r w:rsidR="00457E89" w:rsidRPr="00675642">
        <w:t>a</w:t>
      </w:r>
      <w:r w:rsidR="00457E89" w:rsidRPr="00675642">
        <w:t>que coup</w:t>
      </w:r>
      <w:r>
        <w:t xml:space="preserve">. </w:t>
      </w:r>
      <w:r w:rsidR="00457E89" w:rsidRPr="00675642">
        <w:t>Ainsi vous seriez sûr de perdre</w:t>
      </w:r>
      <w:r>
        <w:t xml:space="preserve">. </w:t>
      </w:r>
      <w:r w:rsidR="00457E89" w:rsidRPr="00675642">
        <w:t>Dites-moi</w:t>
      </w:r>
      <w:r>
        <w:t xml:space="preserve">, </w:t>
      </w:r>
      <w:proofErr w:type="spellStart"/>
      <w:r w:rsidR="00457E89" w:rsidRPr="00675642">
        <w:t>Hort</w:t>
      </w:r>
      <w:r w:rsidR="00457E89" w:rsidRPr="00675642">
        <w:t>a</w:t>
      </w:r>
      <w:r w:rsidR="00457E89" w:rsidRPr="00675642">
        <w:t>lez</w:t>
      </w:r>
      <w:proofErr w:type="spellEnd"/>
      <w:r>
        <w:t xml:space="preserve">, </w:t>
      </w:r>
      <w:r w:rsidR="00457E89" w:rsidRPr="00675642">
        <w:t>est-ce que vous aimez la lecture</w:t>
      </w:r>
      <w:r>
        <w:t> ?</w:t>
      </w:r>
    </w:p>
    <w:p w14:paraId="35E5140A" w14:textId="77777777" w:rsidR="00EE5875" w:rsidRDefault="00EE5875" w:rsidP="00457E89">
      <w:r>
        <w:t>— </w:t>
      </w:r>
      <w:r w:rsidR="00457E89" w:rsidRPr="00675642">
        <w:t>Non</w:t>
      </w:r>
      <w:r>
        <w:t xml:space="preserve">, </w:t>
      </w:r>
      <w:r w:rsidR="00457E89" w:rsidRPr="00675642">
        <w:t>pourquoi</w:t>
      </w:r>
      <w:r>
        <w:t> ?</w:t>
      </w:r>
    </w:p>
    <w:p w14:paraId="6E70CE03" w14:textId="77777777" w:rsidR="00EE5875" w:rsidRDefault="00EE5875" w:rsidP="00457E89">
      <w:r>
        <w:t>— </w:t>
      </w:r>
      <w:r w:rsidR="00457E89" w:rsidRPr="00675642">
        <w:t>C</w:t>
      </w:r>
      <w:r>
        <w:t>’</w:t>
      </w:r>
      <w:r w:rsidR="00457E89" w:rsidRPr="00675642">
        <w:t>est comme moi</w:t>
      </w:r>
      <w:r>
        <w:t xml:space="preserve">, </w:t>
      </w:r>
      <w:r w:rsidR="00457E89" w:rsidRPr="00675642">
        <w:t>je n</w:t>
      </w:r>
      <w:r>
        <w:t>’</w:t>
      </w:r>
      <w:r w:rsidR="00457E89" w:rsidRPr="00675642">
        <w:t>ouvre jamais un livre</w:t>
      </w:r>
      <w:r>
        <w:t xml:space="preserve">. </w:t>
      </w:r>
      <w:r w:rsidR="00457E89" w:rsidRPr="00675642">
        <w:t>Ainsi vous ne connaissez pas l</w:t>
      </w:r>
      <w:r>
        <w:t>’</w:t>
      </w:r>
      <w:r w:rsidR="00457E89" w:rsidRPr="00675642">
        <w:t>histoire du prisonnier qui dressait des ara</w:t>
      </w:r>
      <w:r w:rsidR="00457E89" w:rsidRPr="00675642">
        <w:t>i</w:t>
      </w:r>
      <w:r w:rsidR="00457E89" w:rsidRPr="00675642">
        <w:t>gnées dans sa prison</w:t>
      </w:r>
      <w:r>
        <w:t xml:space="preserve"> ? </w:t>
      </w:r>
      <w:r w:rsidR="00457E89" w:rsidRPr="00675642">
        <w:t>Il était condamné à vie et les araignées venaient lui annoncer le temps qu</w:t>
      </w:r>
      <w:r>
        <w:t>’</w:t>
      </w:r>
      <w:r w:rsidR="00457E89" w:rsidRPr="00675642">
        <w:t>il faisait dehors</w:t>
      </w:r>
      <w:r>
        <w:t xml:space="preserve">. </w:t>
      </w:r>
      <w:r w:rsidR="00457E89" w:rsidRPr="00675642">
        <w:t>Et savez-vous pourquoi il avait dressé ces araignées</w:t>
      </w:r>
      <w:r>
        <w:t xml:space="preserve"> ? </w:t>
      </w:r>
      <w:r w:rsidR="00457E89" w:rsidRPr="00675642">
        <w:t>C</w:t>
      </w:r>
      <w:r>
        <w:t>’</w:t>
      </w:r>
      <w:r w:rsidR="00457E89" w:rsidRPr="00675642">
        <w:t>est une devinette que l</w:t>
      </w:r>
      <w:r>
        <w:t>’</w:t>
      </w:r>
      <w:r w:rsidR="00457E89" w:rsidRPr="00675642">
        <w:t>on m</w:t>
      </w:r>
      <w:r>
        <w:t>’</w:t>
      </w:r>
      <w:r w:rsidR="00457E89" w:rsidRPr="00675642">
        <w:t>a posée un jour</w:t>
      </w:r>
      <w:r>
        <w:t>.</w:t>
      </w:r>
    </w:p>
    <w:p w14:paraId="1DD73E07" w14:textId="77777777" w:rsidR="00EE5875" w:rsidRDefault="00EE5875" w:rsidP="00457E89">
      <w:r>
        <w:t>— </w:t>
      </w:r>
      <w:r w:rsidR="00457E89" w:rsidRPr="00675642">
        <w:t>Non</w:t>
      </w:r>
      <w:r>
        <w:t xml:space="preserve">, </w:t>
      </w:r>
      <w:r w:rsidR="00457E89" w:rsidRPr="00675642">
        <w:t>pourquoi</w:t>
      </w:r>
      <w:r>
        <w:t> ?</w:t>
      </w:r>
    </w:p>
    <w:p w14:paraId="15E9D61B" w14:textId="77777777" w:rsidR="00EE5875" w:rsidRDefault="00EE5875" w:rsidP="00457E89">
      <w:r>
        <w:t>— </w:t>
      </w:r>
      <w:r w:rsidR="00457E89" w:rsidRPr="00675642">
        <w:t>Ah</w:t>
      </w:r>
      <w:r>
        <w:t xml:space="preserve"> ! </w:t>
      </w:r>
      <w:r w:rsidR="00457E89" w:rsidRPr="00675642">
        <w:t>je vous croyais plus fort que ça</w:t>
      </w:r>
      <w:r>
        <w:t xml:space="preserve">, </w:t>
      </w:r>
      <w:r w:rsidR="00457E89" w:rsidRPr="00675642">
        <w:t>mon ami</w:t>
      </w:r>
      <w:r>
        <w:t xml:space="preserve">. </w:t>
      </w:r>
      <w:r w:rsidR="00457E89" w:rsidRPr="00675642">
        <w:t>C</w:t>
      </w:r>
      <w:r>
        <w:t>’</w:t>
      </w:r>
      <w:r w:rsidR="00457E89" w:rsidRPr="00675642">
        <w:t>était pour tuer le temps</w:t>
      </w:r>
      <w:r>
        <w:t xml:space="preserve">, </w:t>
      </w:r>
      <w:r w:rsidR="00457E89" w:rsidRPr="00675642">
        <w:t>voyons</w:t>
      </w:r>
      <w:r>
        <w:t xml:space="preserve">. </w:t>
      </w:r>
      <w:r w:rsidR="00457E89" w:rsidRPr="00675642">
        <w:t>Moi</w:t>
      </w:r>
      <w:r>
        <w:t xml:space="preserve">, </w:t>
      </w:r>
      <w:r w:rsidR="00457E89" w:rsidRPr="00675642">
        <w:t>durant tout mon séjour là-bas</w:t>
      </w:r>
      <w:r>
        <w:t xml:space="preserve">, </w:t>
      </w:r>
      <w:r w:rsidR="00457E89" w:rsidRPr="00675642">
        <w:t xml:space="preserve">je me suis amusé à vouloir dresser la chance pour tuer le </w:t>
      </w:r>
      <w:r w:rsidR="00457E89" w:rsidRPr="00675642">
        <w:lastRenderedPageBreak/>
        <w:t>temps</w:t>
      </w:r>
      <w:r>
        <w:t xml:space="preserve">. </w:t>
      </w:r>
      <w:r w:rsidR="00457E89" w:rsidRPr="00675642">
        <w:t>Vous savez</w:t>
      </w:r>
      <w:r>
        <w:t xml:space="preserve">, </w:t>
      </w:r>
      <w:r w:rsidR="00457E89" w:rsidRPr="00675642">
        <w:t>je suis entraîné aujourd</w:t>
      </w:r>
      <w:r>
        <w:t>’</w:t>
      </w:r>
      <w:r w:rsidR="00457E89" w:rsidRPr="00675642">
        <w:t>hui</w:t>
      </w:r>
      <w:r>
        <w:t xml:space="preserve">, </w:t>
      </w:r>
      <w:r w:rsidR="00457E89" w:rsidRPr="00675642">
        <w:t>je suis en forme et j</w:t>
      </w:r>
      <w:r>
        <w:t>’</w:t>
      </w:r>
      <w:r w:rsidR="00457E89" w:rsidRPr="00675642">
        <w:t>ai la main</w:t>
      </w:r>
      <w:r>
        <w:t xml:space="preserve">. </w:t>
      </w:r>
      <w:r w:rsidR="00457E89" w:rsidRPr="00675642">
        <w:t>Dites-moi</w:t>
      </w:r>
      <w:r>
        <w:t xml:space="preserve">, </w:t>
      </w:r>
      <w:r w:rsidR="00457E89" w:rsidRPr="00675642">
        <w:t>combien avez-vous de bateaux</w:t>
      </w:r>
      <w:r>
        <w:t> ?</w:t>
      </w:r>
    </w:p>
    <w:p w14:paraId="71A4C295" w14:textId="77777777" w:rsidR="00EE5875" w:rsidRDefault="00EE5875" w:rsidP="00457E89">
      <w:r>
        <w:t>— </w:t>
      </w:r>
      <w:r w:rsidR="00457E89" w:rsidRPr="00675642">
        <w:t>Soixante-dix</w:t>
      </w:r>
      <w:r>
        <w:t>.</w:t>
      </w:r>
    </w:p>
    <w:p w14:paraId="4CB915C5" w14:textId="77777777" w:rsidR="00EE5875" w:rsidRDefault="00EE5875" w:rsidP="00457E89">
      <w:r>
        <w:t>— </w:t>
      </w:r>
      <w:r w:rsidR="00457E89" w:rsidRPr="00675642">
        <w:t>Moi</w:t>
      </w:r>
      <w:r>
        <w:t xml:space="preserve">, </w:t>
      </w:r>
      <w:r w:rsidR="00457E89" w:rsidRPr="00675642">
        <w:t>j</w:t>
      </w:r>
      <w:r>
        <w:t>’</w:t>
      </w:r>
      <w:r w:rsidR="00457E89" w:rsidRPr="00675642">
        <w:t>en ai cent vingt</w:t>
      </w:r>
      <w:r>
        <w:t xml:space="preserve">. </w:t>
      </w:r>
      <w:r w:rsidR="00457E89" w:rsidRPr="00675642">
        <w:t>Il faut les vendre</w:t>
      </w:r>
      <w:r>
        <w:t>.</w:t>
      </w:r>
    </w:p>
    <w:p w14:paraId="505F0819" w14:textId="77777777" w:rsidR="00EE5875" w:rsidRDefault="00EE5875" w:rsidP="00457E89">
      <w:r>
        <w:t>— </w:t>
      </w:r>
      <w:r w:rsidR="00457E89" w:rsidRPr="00675642">
        <w:t>Comment</w:t>
      </w:r>
      <w:r>
        <w:t xml:space="preserve">, </w:t>
      </w:r>
      <w:r w:rsidR="00457E89" w:rsidRPr="00675642">
        <w:t>les vendre</w:t>
      </w:r>
      <w:r>
        <w:t xml:space="preserve"> ? </w:t>
      </w:r>
      <w:r w:rsidR="00457E89" w:rsidRPr="00675642">
        <w:t xml:space="preserve">protesta </w:t>
      </w:r>
      <w:proofErr w:type="spellStart"/>
      <w:r w:rsidR="00457E89" w:rsidRPr="00675642">
        <w:t>Hortalez</w:t>
      </w:r>
      <w:proofErr w:type="spellEnd"/>
      <w:r>
        <w:t>.</w:t>
      </w:r>
    </w:p>
    <w:p w14:paraId="2554CC7D" w14:textId="77777777" w:rsidR="00EE5875" w:rsidRDefault="00EE5875" w:rsidP="00457E89">
      <w:r>
        <w:t>— </w:t>
      </w:r>
      <w:r w:rsidR="00457E89" w:rsidRPr="00675642">
        <w:t>Oui</w:t>
      </w:r>
      <w:r>
        <w:t xml:space="preserve">, </w:t>
      </w:r>
      <w:r w:rsidR="00457E89" w:rsidRPr="00675642">
        <w:t>mon cher</w:t>
      </w:r>
      <w:r>
        <w:t xml:space="preserve">, </w:t>
      </w:r>
      <w:r w:rsidR="00457E89" w:rsidRPr="00675642">
        <w:t>dit Dan Yack</w:t>
      </w:r>
      <w:r>
        <w:t xml:space="preserve">. </w:t>
      </w:r>
      <w:r w:rsidR="00457E89" w:rsidRPr="00675642">
        <w:t>Nos compagnies ne do</w:t>
      </w:r>
      <w:r w:rsidR="00457E89" w:rsidRPr="00675642">
        <w:t>i</w:t>
      </w:r>
      <w:r w:rsidR="00457E89" w:rsidRPr="00675642">
        <w:t>vent pas fusionner</w:t>
      </w:r>
      <w:r>
        <w:t xml:space="preserve">. </w:t>
      </w:r>
      <w:r w:rsidR="00457E89" w:rsidRPr="00675642">
        <w:t>Il faut tout liquider</w:t>
      </w:r>
      <w:r>
        <w:t xml:space="preserve">, </w:t>
      </w:r>
      <w:r w:rsidR="00457E89" w:rsidRPr="00675642">
        <w:t>se mettre en faillite</w:t>
      </w:r>
      <w:r>
        <w:t xml:space="preserve">, </w:t>
      </w:r>
      <w:r w:rsidR="00457E89" w:rsidRPr="00675642">
        <w:t>nous fa</w:t>
      </w:r>
      <w:r w:rsidR="00457E89" w:rsidRPr="00675642">
        <w:t>i</w:t>
      </w:r>
      <w:r w:rsidR="00457E89" w:rsidRPr="00675642">
        <w:t>re sauter</w:t>
      </w:r>
      <w:r>
        <w:t xml:space="preserve">, </w:t>
      </w:r>
      <w:r w:rsidR="00457E89" w:rsidRPr="00675642">
        <w:t>tout nettoyer</w:t>
      </w:r>
      <w:r>
        <w:t xml:space="preserve">, </w:t>
      </w:r>
      <w:r w:rsidR="00457E89" w:rsidRPr="00675642">
        <w:t>faire le vide</w:t>
      </w:r>
      <w:r>
        <w:t xml:space="preserve">. </w:t>
      </w:r>
      <w:r w:rsidR="00457E89" w:rsidRPr="00675642">
        <w:t>Je suis ravi d</w:t>
      </w:r>
      <w:r>
        <w:t>’</w:t>
      </w:r>
      <w:r w:rsidR="00457E89" w:rsidRPr="00675642">
        <w:t>avoir fait v</w:t>
      </w:r>
      <w:r w:rsidR="00457E89" w:rsidRPr="00675642">
        <w:t>o</w:t>
      </w:r>
      <w:r w:rsidR="00457E89" w:rsidRPr="00675642">
        <w:t>tre connaissance</w:t>
      </w:r>
      <w:r>
        <w:t xml:space="preserve">, </w:t>
      </w:r>
      <w:proofErr w:type="spellStart"/>
      <w:r w:rsidR="00457E89" w:rsidRPr="00675642">
        <w:t>Hortalez</w:t>
      </w:r>
      <w:proofErr w:type="spellEnd"/>
      <w:r>
        <w:t>.</w:t>
      </w:r>
    </w:p>
    <w:p w14:paraId="43C6B6F5" w14:textId="77777777" w:rsidR="00EE5875" w:rsidRDefault="00EE5875" w:rsidP="00457E89">
      <w:r>
        <w:t>— </w:t>
      </w:r>
      <w:r w:rsidR="00457E89" w:rsidRPr="00675642">
        <w:t>Mais vous êtes fou</w:t>
      </w:r>
      <w:r>
        <w:t xml:space="preserve"> ! </w:t>
      </w:r>
      <w:r w:rsidR="00457E89" w:rsidRPr="00675642">
        <w:t>s</w:t>
      </w:r>
      <w:r>
        <w:t>’</w:t>
      </w:r>
      <w:r w:rsidR="00457E89" w:rsidRPr="00675642">
        <w:t xml:space="preserve">écria </w:t>
      </w:r>
      <w:proofErr w:type="spellStart"/>
      <w:r w:rsidR="00457E89" w:rsidRPr="00675642">
        <w:t>Hortalez</w:t>
      </w:r>
      <w:proofErr w:type="spellEnd"/>
      <w:r w:rsidR="00457E89" w:rsidRPr="00675642">
        <w:t xml:space="preserve"> malgré lui</w:t>
      </w:r>
      <w:r>
        <w:t xml:space="preserve">. </w:t>
      </w:r>
      <w:r w:rsidR="00457E89" w:rsidRPr="00675642">
        <w:t>Oh</w:t>
      </w:r>
      <w:r>
        <w:t xml:space="preserve"> ! </w:t>
      </w:r>
      <w:r w:rsidR="00457E89" w:rsidRPr="00675642">
        <w:t>pa</w:t>
      </w:r>
      <w:r w:rsidR="00457E89" w:rsidRPr="00675642">
        <w:t>r</w:t>
      </w:r>
      <w:r w:rsidR="00457E89" w:rsidRPr="00675642">
        <w:t>don</w:t>
      </w:r>
      <w:r>
        <w:t xml:space="preserve">, </w:t>
      </w:r>
      <w:r w:rsidR="00457E89" w:rsidRPr="00675642">
        <w:t>ajouta-t-il tout rouge</w:t>
      </w:r>
      <w:r>
        <w:t>.</w:t>
      </w:r>
    </w:p>
    <w:p w14:paraId="0C11303B" w14:textId="77777777" w:rsidR="00EE5875" w:rsidRDefault="00457E89" w:rsidP="00457E89">
      <w:r w:rsidRPr="00675642">
        <w:t>Mais le mot était lâché</w:t>
      </w:r>
      <w:r w:rsidR="00EE5875">
        <w:t>.</w:t>
      </w:r>
    </w:p>
    <w:p w14:paraId="2089F601" w14:textId="77777777" w:rsidR="00EE5875" w:rsidRDefault="00EE5875" w:rsidP="00457E89">
      <w:r>
        <w:t>— </w:t>
      </w:r>
      <w:r w:rsidR="00457E89" w:rsidRPr="00675642">
        <w:t xml:space="preserve">Il est vrai que </w:t>
      </w:r>
      <w:proofErr w:type="spellStart"/>
      <w:r w:rsidR="00457E89" w:rsidRPr="00675642">
        <w:t>Deene</w:t>
      </w:r>
      <w:proofErr w:type="spellEnd"/>
      <w:r w:rsidR="00457E89" w:rsidRPr="00675642">
        <w:t xml:space="preserve"> le prétend</w:t>
      </w:r>
      <w:r>
        <w:t xml:space="preserve">, </w:t>
      </w:r>
      <w:r w:rsidR="00457E89" w:rsidRPr="00675642">
        <w:t>avoua Dan Yack</w:t>
      </w:r>
      <w:r>
        <w:t xml:space="preserve">. </w:t>
      </w:r>
      <w:r w:rsidR="00457E89" w:rsidRPr="00675642">
        <w:t>Il est encore vrai que je ne sais plus très bien ce que je dis en ce m</w:t>
      </w:r>
      <w:r w:rsidR="00457E89" w:rsidRPr="00675642">
        <w:t>o</w:t>
      </w:r>
      <w:r w:rsidR="00457E89" w:rsidRPr="00675642">
        <w:t>ment mais ne vous en inquiétez pas</w:t>
      </w:r>
      <w:r>
        <w:t xml:space="preserve">, </w:t>
      </w:r>
      <w:r w:rsidR="00457E89" w:rsidRPr="00675642">
        <w:t>j</w:t>
      </w:r>
      <w:r>
        <w:t>’</w:t>
      </w:r>
      <w:r w:rsidR="00457E89" w:rsidRPr="00675642">
        <w:t>ai mon idée</w:t>
      </w:r>
      <w:r>
        <w:t xml:space="preserve">. </w:t>
      </w:r>
      <w:r w:rsidR="00457E89" w:rsidRPr="00675642">
        <w:t>Et j</w:t>
      </w:r>
      <w:r>
        <w:t>’</w:t>
      </w:r>
      <w:r w:rsidR="00457E89" w:rsidRPr="00675642">
        <w:t>ai trop le sens des affaires</w:t>
      </w:r>
      <w:r>
        <w:t xml:space="preserve"> (</w:t>
      </w:r>
      <w:r w:rsidR="00457E89" w:rsidRPr="00675642">
        <w:t>un fichu héritage de famille</w:t>
      </w:r>
      <w:r>
        <w:t xml:space="preserve">, </w:t>
      </w:r>
      <w:r w:rsidR="00457E89" w:rsidRPr="00675642">
        <w:t>vous savez</w:t>
      </w:r>
      <w:r>
        <w:t xml:space="preserve">) </w:t>
      </w:r>
      <w:r w:rsidR="00457E89" w:rsidRPr="00675642">
        <w:t>pour ne pas savoir qu</w:t>
      </w:r>
      <w:r>
        <w:t>’</w:t>
      </w:r>
      <w:r w:rsidR="00457E89" w:rsidRPr="00675642">
        <w:t>on ne voit jamais grand</w:t>
      </w:r>
      <w:r>
        <w:t xml:space="preserve">, </w:t>
      </w:r>
      <w:r w:rsidR="00457E89" w:rsidRPr="00675642">
        <w:t>jamais assez grand</w:t>
      </w:r>
      <w:r>
        <w:t xml:space="preserve">, </w:t>
      </w:r>
      <w:r w:rsidR="00457E89" w:rsidRPr="00675642">
        <w:t>au début d</w:t>
      </w:r>
      <w:r>
        <w:t>’</w:t>
      </w:r>
      <w:r w:rsidR="00457E89" w:rsidRPr="00675642">
        <w:t>une nouvelle entreprise</w:t>
      </w:r>
      <w:r>
        <w:t xml:space="preserve">, </w:t>
      </w:r>
      <w:r w:rsidR="00457E89" w:rsidRPr="00675642">
        <w:t>surtout après un premier su</w:t>
      </w:r>
      <w:r w:rsidR="00457E89" w:rsidRPr="00675642">
        <w:t>c</w:t>
      </w:r>
      <w:r w:rsidR="00457E89" w:rsidRPr="00675642">
        <w:t>cès</w:t>
      </w:r>
      <w:r>
        <w:t xml:space="preserve">, </w:t>
      </w:r>
      <w:r w:rsidR="00457E89" w:rsidRPr="00675642">
        <w:t>et c</w:t>
      </w:r>
      <w:r>
        <w:t>’</w:t>
      </w:r>
      <w:r w:rsidR="00457E89" w:rsidRPr="00675642">
        <w:t>est par là que nous les aurons</w:t>
      </w:r>
      <w:r>
        <w:t xml:space="preserve">, </w:t>
      </w:r>
      <w:r w:rsidR="00457E89" w:rsidRPr="00675642">
        <w:t>vos Norvégiens</w:t>
      </w:r>
      <w:r>
        <w:t xml:space="preserve">. </w:t>
      </w:r>
      <w:r w:rsidR="00457E89" w:rsidRPr="00675642">
        <w:t>Ils ne pensent pas tant aux baleines</w:t>
      </w:r>
      <w:r>
        <w:t xml:space="preserve">, </w:t>
      </w:r>
      <w:r w:rsidR="00457E89" w:rsidRPr="00675642">
        <w:t>qu</w:t>
      </w:r>
      <w:r>
        <w:t>’</w:t>
      </w:r>
      <w:r w:rsidR="00457E89" w:rsidRPr="00675642">
        <w:t>à nous couler</w:t>
      </w:r>
      <w:r>
        <w:t xml:space="preserve">, </w:t>
      </w:r>
      <w:r w:rsidR="00457E89" w:rsidRPr="00675642">
        <w:t>et nous allons leur tendre l</w:t>
      </w:r>
      <w:r>
        <w:t>’</w:t>
      </w:r>
      <w:r w:rsidR="00457E89" w:rsidRPr="00675642">
        <w:t>appât</w:t>
      </w:r>
      <w:r>
        <w:t xml:space="preserve">, </w:t>
      </w:r>
      <w:r w:rsidR="00457E89" w:rsidRPr="00675642">
        <w:t>l</w:t>
      </w:r>
      <w:r>
        <w:t>’</w:t>
      </w:r>
      <w:r w:rsidR="00457E89" w:rsidRPr="00675642">
        <w:t>appât de nos flottilles</w:t>
      </w:r>
      <w:r>
        <w:t xml:space="preserve">, </w:t>
      </w:r>
      <w:r w:rsidR="00457E89" w:rsidRPr="00675642">
        <w:t>de notre vieux mat</w:t>
      </w:r>
      <w:r w:rsidR="00457E89" w:rsidRPr="00675642">
        <w:t>é</w:t>
      </w:r>
      <w:r w:rsidR="00457E89" w:rsidRPr="00675642">
        <w:t>riel</w:t>
      </w:r>
      <w:r>
        <w:t xml:space="preserve">, </w:t>
      </w:r>
      <w:r w:rsidR="00457E89" w:rsidRPr="00675642">
        <w:t>de tout l</w:t>
      </w:r>
      <w:r>
        <w:t>’</w:t>
      </w:r>
      <w:r w:rsidR="00457E89" w:rsidRPr="00675642">
        <w:t>acquis</w:t>
      </w:r>
      <w:r>
        <w:t xml:space="preserve">, </w:t>
      </w:r>
      <w:r w:rsidR="00457E89" w:rsidRPr="00675642">
        <w:t>même de nos concessions de pêche sécula</w:t>
      </w:r>
      <w:r w:rsidR="00457E89" w:rsidRPr="00675642">
        <w:t>i</w:t>
      </w:r>
      <w:r w:rsidR="00457E89" w:rsidRPr="00675642">
        <w:t>res et épuisées</w:t>
      </w:r>
      <w:r>
        <w:t xml:space="preserve">. </w:t>
      </w:r>
      <w:r w:rsidR="00457E89" w:rsidRPr="00675642">
        <w:t>Quelle belle transaction à faire</w:t>
      </w:r>
      <w:r>
        <w:t xml:space="preserve"> ! </w:t>
      </w:r>
      <w:r w:rsidR="00457E89" w:rsidRPr="00675642">
        <w:t>Dites-moi</w:t>
      </w:r>
      <w:r>
        <w:t xml:space="preserve">, </w:t>
      </w:r>
      <w:r w:rsidR="00457E89" w:rsidRPr="00675642">
        <w:t>quel âge ont-ils vos bateaux</w:t>
      </w:r>
      <w:r>
        <w:t xml:space="preserve">, </w:t>
      </w:r>
      <w:r w:rsidR="00457E89" w:rsidRPr="00675642">
        <w:t>50 ans de moyenne</w:t>
      </w:r>
      <w:r>
        <w:t> ?</w:t>
      </w:r>
    </w:p>
    <w:p w14:paraId="4C8D1045" w14:textId="77777777" w:rsidR="00EE5875" w:rsidRDefault="00EE5875" w:rsidP="00457E89">
      <w:r>
        <w:t>— </w:t>
      </w:r>
      <w:r w:rsidR="00457E89" w:rsidRPr="00675642">
        <w:t>Pas tant que ça</w:t>
      </w:r>
      <w:r>
        <w:t xml:space="preserve">, </w:t>
      </w:r>
      <w:r w:rsidR="00457E89" w:rsidRPr="00675642">
        <w:t>30 et 40</w:t>
      </w:r>
      <w:r>
        <w:t>.</w:t>
      </w:r>
    </w:p>
    <w:p w14:paraId="15757D20" w14:textId="77777777" w:rsidR="00EE5875" w:rsidRDefault="00EE5875" w:rsidP="00457E89">
      <w:r>
        <w:lastRenderedPageBreak/>
        <w:t>— </w:t>
      </w:r>
      <w:r w:rsidR="00457E89" w:rsidRPr="00675642">
        <w:t>Les miens ont plus de 70 ans de moyenne</w:t>
      </w:r>
      <w:r>
        <w:t xml:space="preserve">. </w:t>
      </w:r>
      <w:r w:rsidR="00457E89" w:rsidRPr="00675642">
        <w:t>Encore un h</w:t>
      </w:r>
      <w:r w:rsidR="00457E89" w:rsidRPr="00675642">
        <w:t>é</w:t>
      </w:r>
      <w:r w:rsidR="00457E89" w:rsidRPr="00675642">
        <w:t>ritage de famille</w:t>
      </w:r>
      <w:r>
        <w:t xml:space="preserve">, </w:t>
      </w:r>
      <w:r w:rsidR="00457E89" w:rsidRPr="00675642">
        <w:t>quoi</w:t>
      </w:r>
      <w:r>
        <w:t xml:space="preserve">, </w:t>
      </w:r>
      <w:r w:rsidR="00457E89" w:rsidRPr="00675642">
        <w:t>en bois de teck</w:t>
      </w:r>
      <w:r>
        <w:t xml:space="preserve">, </w:t>
      </w:r>
      <w:r w:rsidR="00457E89" w:rsidRPr="00675642">
        <w:t>impérissable</w:t>
      </w:r>
      <w:r>
        <w:t xml:space="preserve"> ; </w:t>
      </w:r>
      <w:r w:rsidR="00457E89" w:rsidRPr="00675642">
        <w:t>raison de plus pour nous en défaire</w:t>
      </w:r>
      <w:r>
        <w:t xml:space="preserve">. </w:t>
      </w:r>
      <w:r w:rsidR="00457E89" w:rsidRPr="00675642">
        <w:t>Vous ne tenez pas aux vôtres pour des raisons sentimentales</w:t>
      </w:r>
      <w:r>
        <w:t xml:space="preserve">, </w:t>
      </w:r>
      <w:r w:rsidR="00457E89" w:rsidRPr="00675642">
        <w:t>n</w:t>
      </w:r>
      <w:r>
        <w:t>’</w:t>
      </w:r>
      <w:r w:rsidR="00457E89" w:rsidRPr="00675642">
        <w:t>est-ce pas</w:t>
      </w:r>
      <w:r>
        <w:t xml:space="preserve"> ? </w:t>
      </w:r>
      <w:r w:rsidR="00457E89" w:rsidRPr="00675642">
        <w:t>Il faut nous modern</w:t>
      </w:r>
      <w:r w:rsidR="00457E89" w:rsidRPr="00675642">
        <w:t>i</w:t>
      </w:r>
      <w:r w:rsidR="00457E89" w:rsidRPr="00675642">
        <w:t>ser</w:t>
      </w:r>
      <w:r>
        <w:t xml:space="preserve">, </w:t>
      </w:r>
      <w:r w:rsidR="00457E89" w:rsidRPr="00675642">
        <w:t>c</w:t>
      </w:r>
      <w:r>
        <w:t>’</w:t>
      </w:r>
      <w:r w:rsidR="00457E89" w:rsidRPr="00675642">
        <w:t>est de notre âge</w:t>
      </w:r>
      <w:r>
        <w:t xml:space="preserve">. </w:t>
      </w:r>
      <w:r w:rsidR="00457E89" w:rsidRPr="00675642">
        <w:t>Notre génération doit tout recommencer</w:t>
      </w:r>
      <w:r>
        <w:t xml:space="preserve">. </w:t>
      </w:r>
      <w:r w:rsidR="00457E89" w:rsidRPr="00675642">
        <w:t>Ce que les vieux avaient fait était bien</w:t>
      </w:r>
      <w:r>
        <w:t xml:space="preserve">, </w:t>
      </w:r>
      <w:r w:rsidR="00457E89" w:rsidRPr="00675642">
        <w:t>mais est trop étroit pour nous</w:t>
      </w:r>
      <w:r>
        <w:t xml:space="preserve"> ; </w:t>
      </w:r>
      <w:r w:rsidR="00457E89" w:rsidRPr="00675642">
        <w:t>ils étaient toujours retenus par toutes espèces de consid</w:t>
      </w:r>
      <w:r w:rsidR="00457E89" w:rsidRPr="00675642">
        <w:t>é</w:t>
      </w:r>
      <w:r w:rsidR="00457E89" w:rsidRPr="00675642">
        <w:t>rations d</w:t>
      </w:r>
      <w:r>
        <w:t>’</w:t>
      </w:r>
      <w:r w:rsidR="00457E89" w:rsidRPr="00675642">
        <w:t>honneur</w:t>
      </w:r>
      <w:r>
        <w:t xml:space="preserve">, </w:t>
      </w:r>
      <w:r w:rsidR="00457E89" w:rsidRPr="00675642">
        <w:t>de richesse et de respectabilité</w:t>
      </w:r>
      <w:r>
        <w:t xml:space="preserve"> ; </w:t>
      </w:r>
      <w:r w:rsidR="00457E89" w:rsidRPr="00675642">
        <w:t>et puis</w:t>
      </w:r>
      <w:r>
        <w:t xml:space="preserve">, </w:t>
      </w:r>
      <w:r w:rsidR="00457E89" w:rsidRPr="00675642">
        <w:t>ils tiraient toujours la porte derrière eux</w:t>
      </w:r>
      <w:r>
        <w:t xml:space="preserve">. </w:t>
      </w:r>
      <w:r w:rsidR="00457E89" w:rsidRPr="00675642">
        <w:t>Où l</w:t>
      </w:r>
      <w:r>
        <w:t>’</w:t>
      </w:r>
      <w:r w:rsidR="00457E89" w:rsidRPr="00675642">
        <w:t>un de nous force son chemin</w:t>
      </w:r>
      <w:r>
        <w:t xml:space="preserve">, </w:t>
      </w:r>
      <w:r w:rsidR="00457E89" w:rsidRPr="00675642">
        <w:t>aujourd</w:t>
      </w:r>
      <w:r>
        <w:t>’</w:t>
      </w:r>
      <w:r w:rsidR="00457E89" w:rsidRPr="00675642">
        <w:t>hui</w:t>
      </w:r>
      <w:r>
        <w:t xml:space="preserve">, </w:t>
      </w:r>
      <w:r w:rsidR="00457E89" w:rsidRPr="00675642">
        <w:t>le monde entier doit se précipiter</w:t>
      </w:r>
      <w:r>
        <w:t xml:space="preserve"> ; </w:t>
      </w:r>
      <w:r w:rsidR="00457E89" w:rsidRPr="00675642">
        <w:t>n</w:t>
      </w:r>
      <w:r>
        <w:t>’</w:t>
      </w:r>
      <w:r w:rsidR="00457E89" w:rsidRPr="00675642">
        <w:t>est-ce pas votre avis</w:t>
      </w:r>
      <w:r>
        <w:t xml:space="preserve"> ? </w:t>
      </w:r>
      <w:r w:rsidR="00457E89" w:rsidRPr="00675642">
        <w:t>Les affaires ne sont pas les affaires</w:t>
      </w:r>
      <w:r>
        <w:t xml:space="preserve">, </w:t>
      </w:r>
      <w:r w:rsidR="00457E89" w:rsidRPr="00675642">
        <w:t>elles sont ce que nous voulons qu</w:t>
      </w:r>
      <w:r>
        <w:t>’</w:t>
      </w:r>
      <w:r w:rsidR="00457E89" w:rsidRPr="00675642">
        <w:t>elles soient</w:t>
      </w:r>
      <w:r>
        <w:t xml:space="preserve">, </w:t>
      </w:r>
      <w:r w:rsidR="00457E89" w:rsidRPr="00675642">
        <w:t>nos aventures</w:t>
      </w:r>
      <w:r>
        <w:t xml:space="preserve">, </w:t>
      </w:r>
      <w:r w:rsidR="00457E89" w:rsidRPr="00675642">
        <w:t>nos amours</w:t>
      </w:r>
      <w:r>
        <w:t xml:space="preserve">, </w:t>
      </w:r>
      <w:r w:rsidR="00457E89" w:rsidRPr="00675642">
        <w:t>nos désirs</w:t>
      </w:r>
      <w:r>
        <w:t xml:space="preserve">, </w:t>
      </w:r>
      <w:r w:rsidR="00457E89" w:rsidRPr="00675642">
        <w:t>nos pensées et nos besoins les plus obscurs</w:t>
      </w:r>
      <w:r>
        <w:t xml:space="preserve">, </w:t>
      </w:r>
      <w:r w:rsidR="00457E89" w:rsidRPr="00675642">
        <w:t>nos r</w:t>
      </w:r>
      <w:r w:rsidR="00457E89" w:rsidRPr="00675642">
        <w:t>ê</w:t>
      </w:r>
      <w:r w:rsidR="00457E89" w:rsidRPr="00675642">
        <w:t>ves les plus fous</w:t>
      </w:r>
      <w:r>
        <w:t xml:space="preserve">. </w:t>
      </w:r>
      <w:r w:rsidR="00457E89" w:rsidRPr="00675642">
        <w:t>Est-ce que vous tenez beaucoup à l</w:t>
      </w:r>
      <w:r>
        <w:t>’</w:t>
      </w:r>
      <w:r w:rsidR="00457E89" w:rsidRPr="00675642">
        <w:t>argent</w:t>
      </w:r>
      <w:r>
        <w:t xml:space="preserve">, </w:t>
      </w:r>
      <w:r w:rsidR="00457E89" w:rsidRPr="00675642">
        <w:t>vous</w:t>
      </w:r>
      <w:r>
        <w:t xml:space="preserve"> ? </w:t>
      </w:r>
      <w:r w:rsidR="00457E89" w:rsidRPr="00675642">
        <w:t>Et à vous embêter</w:t>
      </w:r>
      <w:r>
        <w:t xml:space="preserve"> ? </w:t>
      </w:r>
      <w:r w:rsidR="00457E89" w:rsidRPr="00675642">
        <w:t>Et ne voulez-vous pas vous amuser</w:t>
      </w:r>
      <w:r>
        <w:t xml:space="preserve">, </w:t>
      </w:r>
      <w:r w:rsidR="00457E89" w:rsidRPr="00675642">
        <w:t>c</w:t>
      </w:r>
      <w:r>
        <w:t>’</w:t>
      </w:r>
      <w:r w:rsidR="00457E89" w:rsidRPr="00675642">
        <w:t>est-à-dire</w:t>
      </w:r>
      <w:r>
        <w:t xml:space="preserve">, </w:t>
      </w:r>
      <w:r w:rsidR="00457E89" w:rsidRPr="00675642">
        <w:t>détruire</w:t>
      </w:r>
      <w:r>
        <w:t xml:space="preserve">, </w:t>
      </w:r>
      <w:r w:rsidR="00457E89" w:rsidRPr="00675642">
        <w:t>créer</w:t>
      </w:r>
      <w:r>
        <w:t xml:space="preserve">, </w:t>
      </w:r>
      <w:r w:rsidR="00457E89" w:rsidRPr="00675642">
        <w:t>réussir</w:t>
      </w:r>
      <w:r>
        <w:t xml:space="preserve">, </w:t>
      </w:r>
      <w:r w:rsidR="00457E89" w:rsidRPr="00675642">
        <w:t>perdre</w:t>
      </w:r>
      <w:r>
        <w:t xml:space="preserve"> ? </w:t>
      </w:r>
      <w:r w:rsidR="00457E89" w:rsidRPr="00675642">
        <w:t>bref</w:t>
      </w:r>
      <w:r>
        <w:t xml:space="preserve">, </w:t>
      </w:r>
      <w:r w:rsidR="00457E89" w:rsidRPr="00675642">
        <w:t>faire quelque chose de nouveau et de gai</w:t>
      </w:r>
      <w:r>
        <w:t xml:space="preserve">, </w:t>
      </w:r>
      <w:r w:rsidR="00457E89" w:rsidRPr="00675642">
        <w:t>sans autre arrière-pensée que de jouir</w:t>
      </w:r>
      <w:r>
        <w:t xml:space="preserve">, </w:t>
      </w:r>
      <w:r w:rsidR="00457E89" w:rsidRPr="00675642">
        <w:t>jouir de la minute présente</w:t>
      </w:r>
      <w:r>
        <w:t xml:space="preserve">, </w:t>
      </w:r>
      <w:r w:rsidR="00457E89" w:rsidRPr="00675642">
        <w:t>flottante</w:t>
      </w:r>
      <w:r>
        <w:t xml:space="preserve">, </w:t>
      </w:r>
      <w:r w:rsidR="00457E89" w:rsidRPr="00675642">
        <w:t>incertaine</w:t>
      </w:r>
      <w:r>
        <w:t xml:space="preserve">, </w:t>
      </w:r>
      <w:r w:rsidR="00457E89" w:rsidRPr="00675642">
        <w:t>fugitive</w:t>
      </w:r>
      <w:r>
        <w:t xml:space="preserve">, </w:t>
      </w:r>
      <w:r w:rsidR="00457E89" w:rsidRPr="00675642">
        <w:t>et pourtant violente comme un explosif</w:t>
      </w:r>
      <w:r>
        <w:t xml:space="preserve"> ? </w:t>
      </w:r>
      <w:r w:rsidR="00457E89" w:rsidRPr="00675642">
        <w:t>Ne voulez-vous pas toujours mettre le feu aux poudres</w:t>
      </w:r>
      <w:r>
        <w:t xml:space="preserve"> ? </w:t>
      </w:r>
      <w:r w:rsidR="00457E89" w:rsidRPr="00675642">
        <w:t>Sinon</w:t>
      </w:r>
      <w:r>
        <w:t xml:space="preserve">, </w:t>
      </w:r>
      <w:r w:rsidR="00457E89" w:rsidRPr="00675642">
        <w:t>pourquoi êtes-vous venu me trouver</w:t>
      </w:r>
      <w:r>
        <w:t xml:space="preserve"> ? </w:t>
      </w:r>
      <w:r w:rsidR="00457E89" w:rsidRPr="00675642">
        <w:t>Ce n</w:t>
      </w:r>
      <w:r>
        <w:t>’</w:t>
      </w:r>
      <w:r w:rsidR="00457E89" w:rsidRPr="00675642">
        <w:t>est pas seulement pour renflouer votre compagnie</w:t>
      </w:r>
      <w:r>
        <w:t xml:space="preserve">, </w:t>
      </w:r>
      <w:r w:rsidR="00457E89" w:rsidRPr="00675642">
        <w:t>je pense</w:t>
      </w:r>
      <w:r>
        <w:t xml:space="preserve">, </w:t>
      </w:r>
      <w:r w:rsidR="00457E89" w:rsidRPr="00675642">
        <w:t>puisque vous me parlez des Norvégiens</w:t>
      </w:r>
      <w:r>
        <w:t xml:space="preserve"> ? </w:t>
      </w:r>
      <w:r w:rsidR="00457E89" w:rsidRPr="00675642">
        <w:t>Vous voulez lutter</w:t>
      </w:r>
      <w:r>
        <w:t xml:space="preserve">, </w:t>
      </w:r>
      <w:r w:rsidR="00457E89" w:rsidRPr="00675642">
        <w:t>non</w:t>
      </w:r>
      <w:r>
        <w:t xml:space="preserve"> ? </w:t>
      </w:r>
      <w:r w:rsidR="00457E89" w:rsidRPr="00675642">
        <w:t>donc</w:t>
      </w:r>
      <w:r>
        <w:t xml:space="preserve">, </w:t>
      </w:r>
      <w:r w:rsidR="00457E89" w:rsidRPr="00675642">
        <w:t>risquer le paquet</w:t>
      </w:r>
      <w:r>
        <w:t xml:space="preserve"> ? </w:t>
      </w:r>
      <w:r w:rsidR="00457E89" w:rsidRPr="00675642">
        <w:t>risquer</w:t>
      </w:r>
      <w:r>
        <w:t xml:space="preserve"> ? </w:t>
      </w:r>
      <w:r w:rsidR="00457E89" w:rsidRPr="00675642">
        <w:t>te</w:t>
      </w:r>
      <w:r w:rsidR="00457E89" w:rsidRPr="00675642">
        <w:t>n</w:t>
      </w:r>
      <w:r w:rsidR="00457E89" w:rsidRPr="00675642">
        <w:t>ter la chance</w:t>
      </w:r>
      <w:r>
        <w:t xml:space="preserve"> ? </w:t>
      </w:r>
      <w:r w:rsidR="00457E89" w:rsidRPr="00675642">
        <w:t>c</w:t>
      </w:r>
      <w:r>
        <w:t>’</w:t>
      </w:r>
      <w:r w:rsidR="00457E89" w:rsidRPr="00675642">
        <w:t>est bien ça</w:t>
      </w:r>
      <w:r>
        <w:t xml:space="preserve"> ? </w:t>
      </w:r>
      <w:r w:rsidR="00457E89" w:rsidRPr="00675642">
        <w:t>Dites-moi</w:t>
      </w:r>
      <w:r>
        <w:t xml:space="preserve">, </w:t>
      </w:r>
      <w:proofErr w:type="spellStart"/>
      <w:r w:rsidR="00457E89" w:rsidRPr="00675642">
        <w:t>Hortalez</w:t>
      </w:r>
      <w:proofErr w:type="spellEnd"/>
      <w:r>
        <w:t xml:space="preserve">, </w:t>
      </w:r>
      <w:r w:rsidR="00457E89" w:rsidRPr="00675642">
        <w:t>si c</w:t>
      </w:r>
      <w:r>
        <w:t>’</w:t>
      </w:r>
      <w:r w:rsidR="00457E89" w:rsidRPr="00675642">
        <w:t>est votre conseil d</w:t>
      </w:r>
      <w:r>
        <w:t>’</w:t>
      </w:r>
      <w:r w:rsidR="00457E89" w:rsidRPr="00675642">
        <w:t>administration qui a vous a adressé à moi ou si vous n</w:t>
      </w:r>
      <w:r>
        <w:t>’</w:t>
      </w:r>
      <w:r w:rsidR="00457E89" w:rsidRPr="00675642">
        <w:t>êtes pas venu me trouver de votre propre chef</w:t>
      </w:r>
      <w:r>
        <w:t> ?</w:t>
      </w:r>
    </w:p>
    <w:p w14:paraId="64E4A710" w14:textId="77777777" w:rsidR="00EE5875" w:rsidRDefault="00EE5875" w:rsidP="00457E89">
      <w:r>
        <w:t>— </w:t>
      </w:r>
      <w:r w:rsidR="00457E89" w:rsidRPr="00675642">
        <w:t>Oh</w:t>
      </w:r>
      <w:r>
        <w:t xml:space="preserve"> ! </w:t>
      </w:r>
      <w:r w:rsidR="00457E89" w:rsidRPr="00675642">
        <w:t xml:space="preserve">dit </w:t>
      </w:r>
      <w:proofErr w:type="spellStart"/>
      <w:r w:rsidR="00457E89" w:rsidRPr="00675642">
        <w:t>Hortalez</w:t>
      </w:r>
      <w:proofErr w:type="spellEnd"/>
      <w:r>
        <w:t xml:space="preserve">, </w:t>
      </w:r>
      <w:r w:rsidR="00457E89" w:rsidRPr="00675642">
        <w:t>nous n</w:t>
      </w:r>
      <w:r>
        <w:t>’</w:t>
      </w:r>
      <w:r w:rsidR="00457E89" w:rsidRPr="00675642">
        <w:t>avons pas de conseil d</w:t>
      </w:r>
      <w:r>
        <w:t>’</w:t>
      </w:r>
      <w:r w:rsidR="00457E89" w:rsidRPr="00675642">
        <w:t>administration</w:t>
      </w:r>
      <w:r>
        <w:t xml:space="preserve">, </w:t>
      </w:r>
      <w:r w:rsidR="00457E89" w:rsidRPr="00675642">
        <w:t>tout au plus un conseil de famille et encore</w:t>
      </w:r>
      <w:r>
        <w:t xml:space="preserve"> ! </w:t>
      </w:r>
      <w:r w:rsidR="00457E89" w:rsidRPr="00675642">
        <w:t>Notre affaire est une affaire de tout repos</w:t>
      </w:r>
      <w:r>
        <w:t xml:space="preserve">. </w:t>
      </w:r>
      <w:r w:rsidR="00457E89" w:rsidRPr="00675642">
        <w:t>C</w:t>
      </w:r>
      <w:r>
        <w:t>’</w:t>
      </w:r>
      <w:r w:rsidR="00457E89" w:rsidRPr="00675642">
        <w:t>est généralement le doyen de la famille qui prend toutes les décisions importantes</w:t>
      </w:r>
      <w:r>
        <w:t xml:space="preserve">. </w:t>
      </w:r>
      <w:r w:rsidR="00457E89" w:rsidRPr="00675642">
        <w:t>Ainsi</w:t>
      </w:r>
      <w:r>
        <w:t xml:space="preserve">, </w:t>
      </w:r>
      <w:r w:rsidR="00457E89" w:rsidRPr="00675642">
        <w:t>depuis la mort de mon père</w:t>
      </w:r>
      <w:r>
        <w:t xml:space="preserve">, </w:t>
      </w:r>
      <w:r w:rsidR="00457E89" w:rsidRPr="00675642">
        <w:t>c</w:t>
      </w:r>
      <w:r>
        <w:t>’</w:t>
      </w:r>
      <w:r w:rsidR="00457E89" w:rsidRPr="00675642">
        <w:t>est sur moi que repose to</w:t>
      </w:r>
      <w:r w:rsidR="00457E89" w:rsidRPr="00675642">
        <w:t>u</w:t>
      </w:r>
      <w:r w:rsidR="00457E89" w:rsidRPr="00675642">
        <w:t>te la responsabilité de l</w:t>
      </w:r>
      <w:r>
        <w:t>’</w:t>
      </w:r>
      <w:r w:rsidR="00457E89" w:rsidRPr="00675642">
        <w:t>entreprise</w:t>
      </w:r>
      <w:r>
        <w:t xml:space="preserve">. </w:t>
      </w:r>
      <w:r w:rsidR="00457E89" w:rsidRPr="00675642">
        <w:t>Aussi je n</w:t>
      </w:r>
      <w:r>
        <w:t>’</w:t>
      </w:r>
      <w:r w:rsidR="00457E89" w:rsidRPr="00675642">
        <w:t xml:space="preserve">ai eu </w:t>
      </w:r>
      <w:r w:rsidR="00457E89" w:rsidRPr="00675642">
        <w:lastRenderedPageBreak/>
        <w:t>à consulter personne pour prendre l</w:t>
      </w:r>
      <w:r>
        <w:t>’</w:t>
      </w:r>
      <w:r w:rsidR="00457E89" w:rsidRPr="00675642">
        <w:t>initiative de venir vous trouver</w:t>
      </w:r>
      <w:r>
        <w:t xml:space="preserve">. </w:t>
      </w:r>
      <w:r w:rsidR="00457E89" w:rsidRPr="00675642">
        <w:t>Je</w:t>
      </w:r>
      <w:r>
        <w:t>…</w:t>
      </w:r>
    </w:p>
    <w:p w14:paraId="52E759D2" w14:textId="77777777" w:rsidR="00EE5875" w:rsidRDefault="00EE5875" w:rsidP="00457E89">
      <w:r>
        <w:t>— </w:t>
      </w:r>
      <w:r w:rsidR="00457E89" w:rsidRPr="00675642">
        <w:t>C</w:t>
      </w:r>
      <w:r>
        <w:t>’</w:t>
      </w:r>
      <w:r w:rsidR="00457E89" w:rsidRPr="00675642">
        <w:t>est ce que je pensais</w:t>
      </w:r>
      <w:r>
        <w:t xml:space="preserve">, </w:t>
      </w:r>
      <w:r w:rsidR="00457E89" w:rsidRPr="00675642">
        <w:t>s</w:t>
      </w:r>
      <w:r>
        <w:t>’</w:t>
      </w:r>
      <w:r w:rsidR="00457E89" w:rsidRPr="00675642">
        <w:t>écria Dan Yack</w:t>
      </w:r>
      <w:r>
        <w:t xml:space="preserve">. </w:t>
      </w:r>
      <w:r w:rsidR="00457E89" w:rsidRPr="00675642">
        <w:t>Eh bien</w:t>
      </w:r>
      <w:r>
        <w:t xml:space="preserve">, </w:t>
      </w:r>
      <w:r w:rsidR="00457E89" w:rsidRPr="00675642">
        <w:t>su</w:t>
      </w:r>
      <w:r w:rsidR="00457E89" w:rsidRPr="00675642">
        <w:t>i</w:t>
      </w:r>
      <w:r w:rsidR="00457E89" w:rsidRPr="00675642">
        <w:t>vez mon conseil</w:t>
      </w:r>
      <w:r>
        <w:t xml:space="preserve">, </w:t>
      </w:r>
      <w:r w:rsidR="00457E89" w:rsidRPr="00675642">
        <w:t>bazardez tout</w:t>
      </w:r>
      <w:r>
        <w:t xml:space="preserve">, </w:t>
      </w:r>
      <w:r w:rsidR="00457E89" w:rsidRPr="00675642">
        <w:t>l</w:t>
      </w:r>
      <w:r>
        <w:t>’</w:t>
      </w:r>
      <w:r w:rsidR="00457E89" w:rsidRPr="00675642">
        <w:t>honorabilité et l</w:t>
      </w:r>
      <w:r>
        <w:t>’</w:t>
      </w:r>
      <w:r w:rsidR="00457E89" w:rsidRPr="00675642">
        <w:t>orgueil de votre maison</w:t>
      </w:r>
      <w:r>
        <w:t xml:space="preserve">, </w:t>
      </w:r>
      <w:r w:rsidR="00457E89" w:rsidRPr="00675642">
        <w:t>puisque vous avez déjà eu le courage de venir me tro</w:t>
      </w:r>
      <w:r w:rsidR="00457E89" w:rsidRPr="00675642">
        <w:t>u</w:t>
      </w:r>
      <w:r w:rsidR="00457E89" w:rsidRPr="00675642">
        <w:t>ver et de vouloir mettre fin à la vieille rivalité entre nos deux compagnies</w:t>
      </w:r>
      <w:r>
        <w:t xml:space="preserve">. </w:t>
      </w:r>
      <w:r w:rsidR="00457E89" w:rsidRPr="00675642">
        <w:t>Tenez</w:t>
      </w:r>
      <w:r>
        <w:t xml:space="preserve">, </w:t>
      </w:r>
      <w:r w:rsidR="00457E89" w:rsidRPr="00675642">
        <w:t>je vous serre la main</w:t>
      </w:r>
      <w:r>
        <w:t xml:space="preserve">, </w:t>
      </w:r>
      <w:r w:rsidR="00457E89" w:rsidRPr="00675642">
        <w:t>vous me plaisez</w:t>
      </w:r>
      <w:r>
        <w:t xml:space="preserve">, </w:t>
      </w:r>
      <w:r w:rsidR="00457E89" w:rsidRPr="00675642">
        <w:t>et vos Norvégiens tombent à pic</w:t>
      </w:r>
      <w:r>
        <w:t xml:space="preserve">. </w:t>
      </w:r>
      <w:r w:rsidR="00457E89" w:rsidRPr="00675642">
        <w:t>Vous en avez assez</w:t>
      </w:r>
      <w:r>
        <w:t xml:space="preserve">, </w:t>
      </w:r>
      <w:r w:rsidR="00457E89" w:rsidRPr="00675642">
        <w:t>hein</w:t>
      </w:r>
      <w:r>
        <w:t xml:space="preserve">, </w:t>
      </w:r>
      <w:r w:rsidR="00457E89" w:rsidRPr="00675642">
        <w:t>de pa</w:t>
      </w:r>
      <w:r w:rsidR="00457E89" w:rsidRPr="00675642">
        <w:t>s</w:t>
      </w:r>
      <w:r w:rsidR="00457E89" w:rsidRPr="00675642">
        <w:t>ser pour un fils de famille</w:t>
      </w:r>
      <w:r>
        <w:t xml:space="preserve"> ? </w:t>
      </w:r>
      <w:r w:rsidR="00457E89" w:rsidRPr="00675642">
        <w:t>C</w:t>
      </w:r>
      <w:r>
        <w:t>’</w:t>
      </w:r>
      <w:r w:rsidR="00457E89" w:rsidRPr="00675642">
        <w:t>est comme moi</w:t>
      </w:r>
      <w:r>
        <w:t xml:space="preserve">, </w:t>
      </w:r>
      <w:r w:rsidR="00457E89" w:rsidRPr="00675642">
        <w:t>je ne veux même plus porter mon nom</w:t>
      </w:r>
      <w:r>
        <w:t xml:space="preserve"> ! </w:t>
      </w:r>
      <w:r w:rsidR="00457E89" w:rsidRPr="00675642">
        <w:t>Tenez</w:t>
      </w:r>
      <w:r>
        <w:t xml:space="preserve">, </w:t>
      </w:r>
      <w:r w:rsidR="00457E89" w:rsidRPr="00675642">
        <w:t>aux yeux de tous</w:t>
      </w:r>
      <w:r>
        <w:t xml:space="preserve">, </w:t>
      </w:r>
      <w:r w:rsidR="00457E89" w:rsidRPr="00675642">
        <w:t>je ne suis to</w:t>
      </w:r>
      <w:r w:rsidR="00457E89" w:rsidRPr="00675642">
        <w:t>u</w:t>
      </w:r>
      <w:r w:rsidR="00457E89" w:rsidRPr="00675642">
        <w:t>jours que le fils du patron</w:t>
      </w:r>
      <w:r>
        <w:t xml:space="preserve">, </w:t>
      </w:r>
      <w:r w:rsidR="00457E89" w:rsidRPr="00675642">
        <w:t>même aujourd</w:t>
      </w:r>
      <w:r>
        <w:t>’</w:t>
      </w:r>
      <w:r w:rsidR="00457E89" w:rsidRPr="00675642">
        <w:t>hui</w:t>
      </w:r>
      <w:r>
        <w:t xml:space="preserve">, </w:t>
      </w:r>
      <w:r w:rsidR="00457E89" w:rsidRPr="00675642">
        <w:t>où il n</w:t>
      </w:r>
      <w:r>
        <w:t>’</w:t>
      </w:r>
      <w:r w:rsidR="00457E89" w:rsidRPr="00675642">
        <w:t>y a pas d</w:t>
      </w:r>
      <w:r>
        <w:t>’</w:t>
      </w:r>
      <w:r w:rsidR="00457E89" w:rsidRPr="00675642">
        <w:t>autre patron que moi</w:t>
      </w:r>
      <w:r>
        <w:t xml:space="preserve">, </w:t>
      </w:r>
      <w:r w:rsidR="00457E89" w:rsidRPr="00675642">
        <w:t>je suis le fils</w:t>
      </w:r>
      <w:r>
        <w:t xml:space="preserve">, </w:t>
      </w:r>
      <w:r w:rsidR="00457E89" w:rsidRPr="00675642">
        <w:t>c</w:t>
      </w:r>
      <w:r>
        <w:t>’</w:t>
      </w:r>
      <w:r w:rsidR="00457E89" w:rsidRPr="00675642">
        <w:t>est-à-dire un incapable</w:t>
      </w:r>
      <w:r>
        <w:t xml:space="preserve">, </w:t>
      </w:r>
      <w:r w:rsidR="00457E89" w:rsidRPr="00675642">
        <w:t>un impuissant</w:t>
      </w:r>
      <w:r>
        <w:t xml:space="preserve">, </w:t>
      </w:r>
      <w:r w:rsidR="00457E89" w:rsidRPr="00675642">
        <w:t>un veinard qui profite d</w:t>
      </w:r>
      <w:r>
        <w:t>’</w:t>
      </w:r>
      <w:r w:rsidR="00457E89" w:rsidRPr="00675642">
        <w:t>une situation créée par d</w:t>
      </w:r>
      <w:r>
        <w:t>’</w:t>
      </w:r>
      <w:r w:rsidR="00457E89" w:rsidRPr="00675642">
        <w:t>autres</w:t>
      </w:r>
      <w:r>
        <w:t xml:space="preserve">, </w:t>
      </w:r>
      <w:r w:rsidR="00457E89" w:rsidRPr="00675642">
        <w:t>un paresseux qui jouit de la fortune et du rang de son papa</w:t>
      </w:r>
      <w:r>
        <w:t xml:space="preserve">, </w:t>
      </w:r>
      <w:r w:rsidR="00457E89" w:rsidRPr="00675642">
        <w:t>toujours le papa</w:t>
      </w:r>
      <w:r>
        <w:t xml:space="preserve">. </w:t>
      </w:r>
      <w:r w:rsidR="00457E89" w:rsidRPr="00675642">
        <w:t>Eh bien</w:t>
      </w:r>
      <w:r>
        <w:t xml:space="preserve">, </w:t>
      </w:r>
      <w:r w:rsidR="00457E89" w:rsidRPr="00675642">
        <w:t>oui</w:t>
      </w:r>
      <w:r>
        <w:t xml:space="preserve">, </w:t>
      </w:r>
      <w:r w:rsidR="00457E89" w:rsidRPr="00675642">
        <w:t>je suis un jouisseur et je vais leur prouver ce dont je suis capable</w:t>
      </w:r>
      <w:r>
        <w:t xml:space="preserve">. </w:t>
      </w:r>
      <w:r w:rsidR="00457E89" w:rsidRPr="00675642">
        <w:t>Je fiche tout en l</w:t>
      </w:r>
      <w:r>
        <w:t>’</w:t>
      </w:r>
      <w:r w:rsidR="00457E89" w:rsidRPr="00675642">
        <w:t>air et je mets toute ma fortune personnelle dans cette nouvelle affaire</w:t>
      </w:r>
      <w:r>
        <w:t xml:space="preserve">. </w:t>
      </w:r>
      <w:r w:rsidR="00457E89" w:rsidRPr="00675642">
        <w:t>Suivez-moi</w:t>
      </w:r>
      <w:r>
        <w:t xml:space="preserve">, </w:t>
      </w:r>
      <w:proofErr w:type="spellStart"/>
      <w:r w:rsidR="00457E89" w:rsidRPr="00675642">
        <w:t>Hortalez</w:t>
      </w:r>
      <w:proofErr w:type="spellEnd"/>
      <w:r>
        <w:t xml:space="preserve">, </w:t>
      </w:r>
      <w:r w:rsidR="00457E89" w:rsidRPr="00675642">
        <w:t>ou</w:t>
      </w:r>
      <w:r>
        <w:t xml:space="preserve">, </w:t>
      </w:r>
      <w:r w:rsidR="00457E89" w:rsidRPr="00675642">
        <w:t>plutôt</w:t>
      </w:r>
      <w:r>
        <w:t xml:space="preserve">, </w:t>
      </w:r>
      <w:r w:rsidR="00457E89" w:rsidRPr="00675642">
        <w:t>marchez avec moi</w:t>
      </w:r>
      <w:r>
        <w:t xml:space="preserve">. </w:t>
      </w:r>
      <w:r w:rsidR="00457E89" w:rsidRPr="00675642">
        <w:t>Je risque tout sur une seule carte</w:t>
      </w:r>
      <w:r>
        <w:t xml:space="preserve">. </w:t>
      </w:r>
      <w:r w:rsidR="00457E89" w:rsidRPr="00675642">
        <w:t>Vous avez bien fait de venir me trouver</w:t>
      </w:r>
      <w:r>
        <w:t xml:space="preserve">, </w:t>
      </w:r>
      <w:proofErr w:type="spellStart"/>
      <w:r w:rsidR="00457E89" w:rsidRPr="00675642">
        <w:t>Hortalez</w:t>
      </w:r>
      <w:proofErr w:type="spellEnd"/>
      <w:r>
        <w:t xml:space="preserve">, </w:t>
      </w:r>
      <w:r w:rsidR="00457E89" w:rsidRPr="00675642">
        <w:t>et ils n</w:t>
      </w:r>
      <w:r>
        <w:t>’</w:t>
      </w:r>
      <w:r w:rsidR="00457E89" w:rsidRPr="00675642">
        <w:t>ont qu</w:t>
      </w:r>
      <w:r>
        <w:t>’</w:t>
      </w:r>
      <w:r w:rsidR="00457E89" w:rsidRPr="00675642">
        <w:t>à bien se tenir</w:t>
      </w:r>
      <w:r>
        <w:t xml:space="preserve">, </w:t>
      </w:r>
      <w:r w:rsidR="00457E89" w:rsidRPr="00675642">
        <w:t>vos Norvégiens</w:t>
      </w:r>
      <w:r>
        <w:t xml:space="preserve">. </w:t>
      </w:r>
      <w:r w:rsidR="00457E89" w:rsidRPr="00675642">
        <w:t>Vous me disiez que notre industrie était fichue</w:t>
      </w:r>
      <w:r>
        <w:t xml:space="preserve">, </w:t>
      </w:r>
      <w:r w:rsidR="00457E89" w:rsidRPr="00675642">
        <w:t>eh bien</w:t>
      </w:r>
      <w:r>
        <w:t xml:space="preserve">, </w:t>
      </w:r>
      <w:r w:rsidR="00457E89" w:rsidRPr="00675642">
        <w:t>elle n</w:t>
      </w:r>
      <w:r>
        <w:t>’</w:t>
      </w:r>
      <w:r w:rsidR="00457E89" w:rsidRPr="00675642">
        <w:t>est pas e</w:t>
      </w:r>
      <w:r w:rsidR="00457E89" w:rsidRPr="00675642">
        <w:t>n</w:t>
      </w:r>
      <w:r w:rsidR="00457E89" w:rsidRPr="00675642">
        <w:t>core née</w:t>
      </w:r>
      <w:r>
        <w:t xml:space="preserve"> ! </w:t>
      </w:r>
      <w:r w:rsidR="00457E89" w:rsidRPr="00675642">
        <w:t>Attention</w:t>
      </w:r>
      <w:r>
        <w:t xml:space="preserve">, </w:t>
      </w:r>
      <w:r w:rsidR="00457E89" w:rsidRPr="00675642">
        <w:t>gare</w:t>
      </w:r>
      <w:r>
        <w:t xml:space="preserve">, </w:t>
      </w:r>
      <w:r w:rsidR="00457E89" w:rsidRPr="00675642">
        <w:t>je vais leur montrer ce qu</w:t>
      </w:r>
      <w:r>
        <w:t>’</w:t>
      </w:r>
      <w:r w:rsidR="00457E89" w:rsidRPr="00675642">
        <w:t>elle peut rendre aujourd</w:t>
      </w:r>
      <w:r>
        <w:t>’</w:t>
      </w:r>
      <w:r w:rsidR="00457E89" w:rsidRPr="00675642">
        <w:t>hui</w:t>
      </w:r>
      <w:r>
        <w:t xml:space="preserve">, </w:t>
      </w:r>
      <w:r w:rsidR="00457E89" w:rsidRPr="00675642">
        <w:t>la baleine</w:t>
      </w:r>
      <w:r>
        <w:t xml:space="preserve">. </w:t>
      </w:r>
      <w:r w:rsidR="00457E89" w:rsidRPr="00675642">
        <w:t>Et</w:t>
      </w:r>
      <w:r>
        <w:t xml:space="preserve">, </w:t>
      </w:r>
      <w:r w:rsidR="00457E89" w:rsidRPr="00675642">
        <w:t>naturellement</w:t>
      </w:r>
      <w:r>
        <w:t xml:space="preserve">, </w:t>
      </w:r>
      <w:r w:rsidR="00457E89" w:rsidRPr="00675642">
        <w:t>ils sont bien équipés</w:t>
      </w:r>
      <w:r>
        <w:t xml:space="preserve">, </w:t>
      </w:r>
      <w:r w:rsidR="00457E89" w:rsidRPr="00675642">
        <w:t>vos Norvégiens</w:t>
      </w:r>
      <w:r>
        <w:t> ?</w:t>
      </w:r>
    </w:p>
    <w:p w14:paraId="5CE789AC" w14:textId="77777777" w:rsidR="00EE5875" w:rsidRDefault="00EE5875" w:rsidP="00457E89">
      <w:r>
        <w:t>— </w:t>
      </w:r>
      <w:r w:rsidR="00457E89" w:rsidRPr="00675642">
        <w:t>Oh</w:t>
      </w:r>
      <w:r>
        <w:t xml:space="preserve"> ! </w:t>
      </w:r>
      <w:r w:rsidR="00457E89" w:rsidRPr="00675642">
        <w:t>pour cela</w:t>
      </w:r>
      <w:r>
        <w:t xml:space="preserve">, </w:t>
      </w:r>
      <w:r w:rsidR="00457E89" w:rsidRPr="00675642">
        <w:t>s</w:t>
      </w:r>
      <w:r>
        <w:t>’</w:t>
      </w:r>
      <w:r w:rsidR="00457E89" w:rsidRPr="00675642">
        <w:t xml:space="preserve">écria </w:t>
      </w:r>
      <w:proofErr w:type="spellStart"/>
      <w:r w:rsidR="00457E89" w:rsidRPr="00675642">
        <w:t>Hortalez</w:t>
      </w:r>
      <w:proofErr w:type="spellEnd"/>
      <w:r w:rsidR="00457E89" w:rsidRPr="00675642">
        <w:t xml:space="preserve"> avec feu</w:t>
      </w:r>
      <w:r>
        <w:t xml:space="preserve">, </w:t>
      </w:r>
      <w:r w:rsidR="00457E89" w:rsidRPr="00675642">
        <w:t>ils le sont me</w:t>
      </w:r>
      <w:r w:rsidR="00457E89" w:rsidRPr="00675642">
        <w:t>r</w:t>
      </w:r>
      <w:r w:rsidR="00457E89" w:rsidRPr="00675642">
        <w:t>veilleusement</w:t>
      </w:r>
      <w:r>
        <w:t xml:space="preserve">. </w:t>
      </w:r>
      <w:r w:rsidR="00457E89" w:rsidRPr="00675642">
        <w:t>Ainsi</w:t>
      </w:r>
      <w:r>
        <w:t xml:space="preserve">, </w:t>
      </w:r>
      <w:r w:rsidR="00457E89" w:rsidRPr="00675642">
        <w:t>ils ont une flottille de petits vapeurs tout acier d</w:t>
      </w:r>
      <w:r>
        <w:t>’</w:t>
      </w:r>
      <w:r w:rsidR="00457E89" w:rsidRPr="00675642">
        <w:t>une quarantaine de tonneaux spécialement construits pour la chasse à la baleine dans les régions antarctiques</w:t>
      </w:r>
      <w:r>
        <w:t xml:space="preserve">, </w:t>
      </w:r>
      <w:r w:rsidR="00457E89" w:rsidRPr="00675642">
        <w:t>d</w:t>
      </w:r>
      <w:r>
        <w:t>’</w:t>
      </w:r>
      <w:r w:rsidR="00457E89" w:rsidRPr="00675642">
        <w:t>excellents manœuvriers</w:t>
      </w:r>
      <w:r>
        <w:t xml:space="preserve">, </w:t>
      </w:r>
      <w:r w:rsidR="00457E89" w:rsidRPr="00675642">
        <w:t>rapides et qui tiennent bien la mer par les plus gros temps</w:t>
      </w:r>
      <w:r>
        <w:t xml:space="preserve">. </w:t>
      </w:r>
      <w:r w:rsidR="00457E89" w:rsidRPr="00675642">
        <w:t>Naturellement</w:t>
      </w:r>
      <w:r>
        <w:t xml:space="preserve">, </w:t>
      </w:r>
      <w:r w:rsidR="00457E89" w:rsidRPr="00675642">
        <w:t>les Norvégiens ne cha</w:t>
      </w:r>
      <w:r w:rsidR="00457E89" w:rsidRPr="00675642">
        <w:t>s</w:t>
      </w:r>
      <w:r w:rsidR="00457E89" w:rsidRPr="00675642">
        <w:t>sent qu</w:t>
      </w:r>
      <w:r>
        <w:t>’</w:t>
      </w:r>
      <w:r w:rsidR="00457E89" w:rsidRPr="00675642">
        <w:t>au canon</w:t>
      </w:r>
      <w:r>
        <w:t xml:space="preserve"> ; </w:t>
      </w:r>
      <w:r w:rsidR="00457E89" w:rsidRPr="00675642">
        <w:t>mais la nouveauté</w:t>
      </w:r>
      <w:r>
        <w:t xml:space="preserve">, </w:t>
      </w:r>
      <w:r w:rsidR="00457E89" w:rsidRPr="00675642">
        <w:t>c</w:t>
      </w:r>
      <w:r>
        <w:t>’</w:t>
      </w:r>
      <w:r w:rsidR="00457E89" w:rsidRPr="00675642">
        <w:t xml:space="preserve">est que leur </w:t>
      </w:r>
      <w:r w:rsidR="00457E89" w:rsidRPr="00675642">
        <w:lastRenderedPageBreak/>
        <w:t>harpon po</w:t>
      </w:r>
      <w:r w:rsidR="00457E89" w:rsidRPr="00675642">
        <w:t>r</w:t>
      </w:r>
      <w:r w:rsidR="00457E89" w:rsidRPr="00675642">
        <w:t>te-amarre est automatique comme une torpille</w:t>
      </w:r>
      <w:r>
        <w:t xml:space="preserve"> ; </w:t>
      </w:r>
      <w:r w:rsidR="00457E89" w:rsidRPr="00675642">
        <w:t>quand il frappe la baleine</w:t>
      </w:r>
      <w:r>
        <w:t xml:space="preserve">, </w:t>
      </w:r>
      <w:r w:rsidR="00457E89" w:rsidRPr="00675642">
        <w:t>les deux branches du harpon s</w:t>
      </w:r>
      <w:r>
        <w:t>’</w:t>
      </w:r>
      <w:r w:rsidR="00457E89" w:rsidRPr="00675642">
        <w:t>écartent et font fuser un petit obus asphyxiant</w:t>
      </w:r>
      <w:r>
        <w:t xml:space="preserve">. </w:t>
      </w:r>
      <w:r w:rsidR="00457E89" w:rsidRPr="00675642">
        <w:t>Le cadavre de l</w:t>
      </w:r>
      <w:r>
        <w:t>’</w:t>
      </w:r>
      <w:r w:rsidR="00457E89" w:rsidRPr="00675642">
        <w:t>animal est alors ram</w:t>
      </w:r>
      <w:r w:rsidR="00457E89" w:rsidRPr="00675642">
        <w:t>e</w:t>
      </w:r>
      <w:r w:rsidR="00457E89" w:rsidRPr="00675642">
        <w:t>né au moyen d</w:t>
      </w:r>
      <w:r>
        <w:t>’</w:t>
      </w:r>
      <w:r w:rsidR="00457E89" w:rsidRPr="00675642">
        <w:t>un treuil à vapeur</w:t>
      </w:r>
      <w:r>
        <w:t xml:space="preserve">, </w:t>
      </w:r>
      <w:r w:rsidR="00457E89" w:rsidRPr="00675642">
        <w:t>il est amarré le long du bord</w:t>
      </w:r>
      <w:r>
        <w:t xml:space="preserve">, </w:t>
      </w:r>
      <w:r w:rsidR="00457E89" w:rsidRPr="00675642">
        <w:t>gonflé au moyen d</w:t>
      </w:r>
      <w:r>
        <w:t>’</w:t>
      </w:r>
      <w:r w:rsidR="00457E89" w:rsidRPr="00675642">
        <w:t xml:space="preserve">un gros </w:t>
      </w:r>
      <w:proofErr w:type="spellStart"/>
      <w:r w:rsidR="00457E89" w:rsidRPr="00675642">
        <w:t>trocard</w:t>
      </w:r>
      <w:proofErr w:type="spellEnd"/>
      <w:r w:rsidR="00457E89" w:rsidRPr="00675642">
        <w:t xml:space="preserve"> en communication avec la machine pour l</w:t>
      </w:r>
      <w:r>
        <w:t>’</w:t>
      </w:r>
      <w:r w:rsidR="00457E89" w:rsidRPr="00675642">
        <w:t>empêcher de couler et remorqué jusqu</w:t>
      </w:r>
      <w:r>
        <w:t>’</w:t>
      </w:r>
      <w:r w:rsidR="00457E89" w:rsidRPr="00675642">
        <w:t>à la fo</w:t>
      </w:r>
      <w:r w:rsidR="00457E89" w:rsidRPr="00675642">
        <w:t>n</w:t>
      </w:r>
      <w:r w:rsidR="00457E89" w:rsidRPr="00675642">
        <w:t>derie</w:t>
      </w:r>
      <w:r>
        <w:t xml:space="preserve">. </w:t>
      </w:r>
      <w:r w:rsidR="00457E89" w:rsidRPr="00675642">
        <w:t>Il paraît qu</w:t>
      </w:r>
      <w:r>
        <w:t>’</w:t>
      </w:r>
      <w:r w:rsidR="00457E89" w:rsidRPr="00675642">
        <w:t>un seul de ces petits bateaux rentre avec trois</w:t>
      </w:r>
      <w:r>
        <w:t xml:space="preserve">, </w:t>
      </w:r>
      <w:r w:rsidR="00457E89" w:rsidRPr="00675642">
        <w:t>parfois même avec six baleines</w:t>
      </w:r>
      <w:r>
        <w:t>.</w:t>
      </w:r>
    </w:p>
    <w:p w14:paraId="4E57E13C" w14:textId="09B9D662" w:rsidR="00EE5875" w:rsidRDefault="00EE5875" w:rsidP="00457E89">
      <w:r>
        <w:t>— </w:t>
      </w:r>
      <w:r w:rsidR="00457E89" w:rsidRPr="00675642">
        <w:t>C</w:t>
      </w:r>
      <w:r>
        <w:t>’</w:t>
      </w:r>
      <w:r w:rsidR="00457E89" w:rsidRPr="00675642">
        <w:t>est ça qui vous épate</w:t>
      </w:r>
      <w:r>
        <w:t xml:space="preserve"> ? </w:t>
      </w:r>
      <w:r w:rsidR="00457E89" w:rsidRPr="00675642">
        <w:t>dit Dan Yack</w:t>
      </w:r>
      <w:r>
        <w:t xml:space="preserve">. </w:t>
      </w:r>
      <w:r w:rsidR="00457E89" w:rsidRPr="00675642">
        <w:t>Mais</w:t>
      </w:r>
      <w:r>
        <w:t xml:space="preserve">, </w:t>
      </w:r>
      <w:r w:rsidR="00457E89" w:rsidRPr="00675642">
        <w:t>mon cher</w:t>
      </w:r>
      <w:r>
        <w:t xml:space="preserve">, </w:t>
      </w:r>
      <w:r w:rsidR="00457E89" w:rsidRPr="00675642">
        <w:t>c</w:t>
      </w:r>
      <w:r>
        <w:t>’</w:t>
      </w:r>
      <w:r w:rsidR="00457E89" w:rsidRPr="00675642">
        <w:t>est une invention française que nous n</w:t>
      </w:r>
      <w:r>
        <w:t>’</w:t>
      </w:r>
      <w:r w:rsidR="00457E89" w:rsidRPr="00675642">
        <w:t>avons jamais voulu a</w:t>
      </w:r>
      <w:r w:rsidR="00457E89" w:rsidRPr="00675642">
        <w:t>p</w:t>
      </w:r>
      <w:r w:rsidR="00457E89" w:rsidRPr="00675642">
        <w:t>pliquer chez nous</w:t>
      </w:r>
      <w:r>
        <w:t xml:space="preserve"> (</w:t>
      </w:r>
      <w:r w:rsidR="00457E89" w:rsidRPr="00675642">
        <w:t>toujours l</w:t>
      </w:r>
      <w:r>
        <w:t>’</w:t>
      </w:r>
      <w:r w:rsidR="00457E89" w:rsidRPr="00675642">
        <w:t>orgueil de famille</w:t>
      </w:r>
      <w:r>
        <w:t xml:space="preserve">, </w:t>
      </w:r>
      <w:r w:rsidR="00457E89" w:rsidRPr="00675642">
        <w:t>doublé d</w:t>
      </w:r>
      <w:r>
        <w:t>’</w:t>
      </w:r>
      <w:r w:rsidR="00457E89" w:rsidRPr="00675642">
        <w:t>une question d</w:t>
      </w:r>
      <w:r>
        <w:t>’</w:t>
      </w:r>
      <w:r w:rsidR="00457E89" w:rsidRPr="00675642">
        <w:t>honneur national</w:t>
      </w:r>
      <w:r>
        <w:t xml:space="preserve">, </w:t>
      </w:r>
      <w:r w:rsidR="00457E89" w:rsidRPr="00675642">
        <w:t>qui ne veut pas s</w:t>
      </w:r>
      <w:r>
        <w:t>’</w:t>
      </w:r>
      <w:r w:rsidR="00457E89" w:rsidRPr="00675642">
        <w:t>en laisser remo</w:t>
      </w:r>
      <w:r w:rsidR="00457E89" w:rsidRPr="00675642">
        <w:t>n</w:t>
      </w:r>
      <w:r w:rsidR="00457E89" w:rsidRPr="00675642">
        <w:t>trer par l</w:t>
      </w:r>
      <w:r>
        <w:t>’</w:t>
      </w:r>
      <w:r w:rsidR="00457E89" w:rsidRPr="00675642">
        <w:t>étranger</w:t>
      </w:r>
      <w:r>
        <w:t xml:space="preserve">). </w:t>
      </w:r>
      <w:r w:rsidR="00457E89" w:rsidRPr="00675642">
        <w:t>C</w:t>
      </w:r>
      <w:r>
        <w:t>’</w:t>
      </w:r>
      <w:r w:rsidR="00457E89" w:rsidRPr="00675642">
        <w:t>est l</w:t>
      </w:r>
      <w:r>
        <w:t>’</w:t>
      </w:r>
      <w:r w:rsidR="00457E89" w:rsidRPr="00675642">
        <w:t>invention d</w:t>
      </w:r>
      <w:r>
        <w:t>’</w:t>
      </w:r>
      <w:r w:rsidR="00457E89" w:rsidRPr="00675642">
        <w:t xml:space="preserve">un certain </w:t>
      </w:r>
      <w:r>
        <w:t>M. </w:t>
      </w:r>
      <w:proofErr w:type="spellStart"/>
      <w:r w:rsidR="00457E89" w:rsidRPr="00675642">
        <w:t>Devisme</w:t>
      </w:r>
      <w:proofErr w:type="spellEnd"/>
      <w:r>
        <w:t xml:space="preserve">, </w:t>
      </w:r>
      <w:r w:rsidR="00457E89" w:rsidRPr="00675642">
        <w:t>de Nantes</w:t>
      </w:r>
      <w:r>
        <w:t xml:space="preserve">, </w:t>
      </w:r>
      <w:r w:rsidR="00457E89" w:rsidRPr="00675642">
        <w:t>dont le harpon était assaisonné à l</w:t>
      </w:r>
      <w:r>
        <w:t>’</w:t>
      </w:r>
      <w:r w:rsidR="00457E89" w:rsidRPr="00675642">
        <w:t>acide prussique ou autrement</w:t>
      </w:r>
      <w:r>
        <w:t xml:space="preserve">. </w:t>
      </w:r>
      <w:r w:rsidR="00457E89" w:rsidRPr="00675642">
        <w:t>Nous avons son dossier dans nos archives depuis 1877</w:t>
      </w:r>
      <w:r>
        <w:t xml:space="preserve">. </w:t>
      </w:r>
      <w:r w:rsidR="00457E89" w:rsidRPr="00675642">
        <w:t>Le projectile pénètre dans la couche de graisse</w:t>
      </w:r>
      <w:r>
        <w:t xml:space="preserve">, </w:t>
      </w:r>
      <w:r w:rsidR="00457E89" w:rsidRPr="00675642">
        <w:t>la traverse</w:t>
      </w:r>
      <w:r>
        <w:t xml:space="preserve">, </w:t>
      </w:r>
      <w:r w:rsidR="00457E89" w:rsidRPr="00675642">
        <w:t>éclate</w:t>
      </w:r>
      <w:r>
        <w:t xml:space="preserve">, </w:t>
      </w:r>
      <w:r w:rsidR="00457E89" w:rsidRPr="00675642">
        <w:t>se divise et s</w:t>
      </w:r>
      <w:r>
        <w:t>’</w:t>
      </w:r>
      <w:r w:rsidR="00457E89" w:rsidRPr="00675642">
        <w:t>égrène en quelque sorte par toute la cavité du thorax</w:t>
      </w:r>
      <w:r>
        <w:t xml:space="preserve">, </w:t>
      </w:r>
      <w:r w:rsidR="00457E89" w:rsidRPr="00675642">
        <w:t>perforant</w:t>
      </w:r>
      <w:r>
        <w:t xml:space="preserve">, </w:t>
      </w:r>
      <w:r w:rsidR="00457E89" w:rsidRPr="00675642">
        <w:t>dilacérant</w:t>
      </w:r>
      <w:r>
        <w:t xml:space="preserve">, </w:t>
      </w:r>
      <w:r w:rsidR="00457E89" w:rsidRPr="00675642">
        <w:t>déchirant</w:t>
      </w:r>
      <w:r>
        <w:t xml:space="preserve">, </w:t>
      </w:r>
      <w:r w:rsidR="00457E89" w:rsidRPr="00675642">
        <w:t>détruisant les org</w:t>
      </w:r>
      <w:r w:rsidR="00457E89" w:rsidRPr="00675642">
        <w:t>a</w:t>
      </w:r>
      <w:r w:rsidR="00457E89" w:rsidRPr="00675642">
        <w:t>nes essentiels à la vie</w:t>
      </w:r>
      <w:r>
        <w:t xml:space="preserve">. </w:t>
      </w:r>
      <w:r w:rsidR="00457E89" w:rsidRPr="00675642">
        <w:t>Autant de fragments</w:t>
      </w:r>
      <w:r>
        <w:t xml:space="preserve">, </w:t>
      </w:r>
      <w:r w:rsidR="00457E89" w:rsidRPr="00675642">
        <w:t>autant de causes de mort auxquelles viennent se joindre l</w:t>
      </w:r>
      <w:r>
        <w:t>’</w:t>
      </w:r>
      <w:r w:rsidR="00457E89" w:rsidRPr="00675642">
        <w:t>asphyxie ou l</w:t>
      </w:r>
      <w:r>
        <w:t>’</w:t>
      </w:r>
      <w:r w:rsidR="00457E89" w:rsidRPr="00675642">
        <w:t>empoisonnement du sang par l</w:t>
      </w:r>
      <w:r>
        <w:t>’</w:t>
      </w:r>
      <w:r w:rsidR="00457E89" w:rsidRPr="00675642">
        <w:t>oxyde de carbone que dégage la déflagration de la poudre ou par l</w:t>
      </w:r>
      <w:r>
        <w:t>’</w:t>
      </w:r>
      <w:r w:rsidR="00457E89" w:rsidRPr="00675642">
        <w:t>acide cyanhydrique qui s</w:t>
      </w:r>
      <w:r>
        <w:t>’</w:t>
      </w:r>
      <w:r w:rsidR="00457E89" w:rsidRPr="00675642">
        <w:t>effuse</w:t>
      </w:r>
      <w:r>
        <w:t xml:space="preserve">. </w:t>
      </w:r>
      <w:r w:rsidR="00457E89" w:rsidRPr="00675642">
        <w:t>Nous n</w:t>
      </w:r>
      <w:r>
        <w:t>’</w:t>
      </w:r>
      <w:r w:rsidR="00457E89" w:rsidRPr="00675642">
        <w:t>avons jamais pris ce projet au sérieux</w:t>
      </w:r>
      <w:r>
        <w:t xml:space="preserve"> ; </w:t>
      </w:r>
      <w:r w:rsidR="00457E89" w:rsidRPr="00675642">
        <w:t>ils ont tout de même du culot</w:t>
      </w:r>
      <w:r>
        <w:t xml:space="preserve">, </w:t>
      </w:r>
      <w:r w:rsidR="00457E89" w:rsidRPr="00675642">
        <w:t>ces Norvégiens</w:t>
      </w:r>
      <w:r>
        <w:t xml:space="preserve">, </w:t>
      </w:r>
      <w:r w:rsidR="00457E89" w:rsidRPr="00675642">
        <w:t>pour inaugurer une m</w:t>
      </w:r>
      <w:r w:rsidR="00457E89" w:rsidRPr="00675642">
        <w:t>é</w:t>
      </w:r>
      <w:r w:rsidR="00457E89" w:rsidRPr="00675642">
        <w:t>thode aussi nouvelle et de la chance pour obtenir</w:t>
      </w:r>
      <w:r>
        <w:t xml:space="preserve">, </w:t>
      </w:r>
      <w:r w:rsidR="00457E89" w:rsidRPr="00675642">
        <w:t>du premier coup</w:t>
      </w:r>
      <w:r>
        <w:t xml:space="preserve">, </w:t>
      </w:r>
      <w:r w:rsidR="00457E89" w:rsidRPr="00675642">
        <w:t>un aussi beau résultat</w:t>
      </w:r>
      <w:r>
        <w:t xml:space="preserve">. </w:t>
      </w:r>
      <w:r w:rsidR="00457E89" w:rsidRPr="00675642">
        <w:t>Mais nous allons faire mieux</w:t>
      </w:r>
      <w:r>
        <w:t xml:space="preserve">, </w:t>
      </w:r>
      <w:r w:rsidR="00457E89" w:rsidRPr="00675642">
        <w:t>nous deux</w:t>
      </w:r>
      <w:r>
        <w:t xml:space="preserve">, </w:t>
      </w:r>
      <w:r w:rsidR="00457E89" w:rsidRPr="00675642">
        <w:t>vous verrez</w:t>
      </w:r>
      <w:r>
        <w:t xml:space="preserve">. </w:t>
      </w:r>
      <w:r w:rsidR="00457E89" w:rsidRPr="00675642">
        <w:t>Dites-moi</w:t>
      </w:r>
      <w:r>
        <w:t xml:space="preserve">, </w:t>
      </w:r>
      <w:proofErr w:type="spellStart"/>
      <w:r w:rsidR="00457E89" w:rsidRPr="00675642">
        <w:t>Hortalez</w:t>
      </w:r>
      <w:proofErr w:type="spellEnd"/>
      <w:r>
        <w:t xml:space="preserve">, </w:t>
      </w:r>
      <w:r w:rsidR="00457E89" w:rsidRPr="00675642">
        <w:t>quels sont les parages qu</w:t>
      </w:r>
      <w:r>
        <w:t>’</w:t>
      </w:r>
      <w:r w:rsidR="00457E89" w:rsidRPr="00675642">
        <w:t>ils ont fréquentés cet été</w:t>
      </w:r>
      <w:r>
        <w:t> ?</w:t>
      </w:r>
    </w:p>
    <w:p w14:paraId="7548A9CB" w14:textId="77777777" w:rsidR="00EE5875" w:rsidRDefault="00EE5875" w:rsidP="00457E89">
      <w:r>
        <w:t>— </w:t>
      </w:r>
      <w:r w:rsidR="00457E89" w:rsidRPr="00675642">
        <w:t>Leur centre d</w:t>
      </w:r>
      <w:r>
        <w:t>’</w:t>
      </w:r>
      <w:r w:rsidR="00457E89" w:rsidRPr="00675642">
        <w:t>opérations était à Port-Déception</w:t>
      </w:r>
      <w:r>
        <w:t>.</w:t>
      </w:r>
    </w:p>
    <w:p w14:paraId="3E854232" w14:textId="77777777" w:rsidR="00EE5875" w:rsidRDefault="00EE5875" w:rsidP="00457E89">
      <w:r>
        <w:lastRenderedPageBreak/>
        <w:t>— </w:t>
      </w:r>
      <w:r w:rsidR="00457E89" w:rsidRPr="00675642">
        <w:t>Dans les Shetland du Sud</w:t>
      </w:r>
      <w:r>
        <w:t xml:space="preserve"> ? </w:t>
      </w:r>
      <w:r w:rsidR="00457E89" w:rsidRPr="00675642">
        <w:t>Mais c</w:t>
      </w:r>
      <w:r>
        <w:t>’</w:t>
      </w:r>
      <w:r w:rsidR="00457E89" w:rsidRPr="00675642">
        <w:t>était le rendez-vous de pêche de mon arrière-grand-père</w:t>
      </w:r>
      <w:r>
        <w:t xml:space="preserve"> ! </w:t>
      </w:r>
      <w:r w:rsidR="00457E89" w:rsidRPr="00675642">
        <w:t>Il y a belle lurette qu</w:t>
      </w:r>
      <w:r>
        <w:t>’</w:t>
      </w:r>
      <w:r w:rsidR="00457E89" w:rsidRPr="00675642">
        <w:t>il n</w:t>
      </w:r>
      <w:r>
        <w:t>’</w:t>
      </w:r>
      <w:r w:rsidR="00457E89" w:rsidRPr="00675642">
        <w:t xml:space="preserve">y a plus rien </w:t>
      </w:r>
      <w:proofErr w:type="spellStart"/>
      <w:r w:rsidR="00457E89" w:rsidRPr="00675642">
        <w:t>par là</w:t>
      </w:r>
      <w:proofErr w:type="spellEnd"/>
      <w:r>
        <w:t xml:space="preserve">, </w:t>
      </w:r>
      <w:r w:rsidR="00457E89" w:rsidRPr="00675642">
        <w:t>depuis la fameuse extermination des phoques à fourrure</w:t>
      </w:r>
      <w:r>
        <w:t xml:space="preserve">, </w:t>
      </w:r>
      <w:r w:rsidR="00457E89" w:rsidRPr="00675642">
        <w:t>et surtout pas de la baleine franche</w:t>
      </w:r>
      <w:r>
        <w:t>.</w:t>
      </w:r>
    </w:p>
    <w:p w14:paraId="2CE74185" w14:textId="77777777" w:rsidR="00EE5875" w:rsidRDefault="00EE5875" w:rsidP="00457E89">
      <w:r>
        <w:t>— </w:t>
      </w:r>
      <w:r w:rsidR="00457E89" w:rsidRPr="00675642">
        <w:t>C</w:t>
      </w:r>
      <w:r>
        <w:t>’</w:t>
      </w:r>
      <w:r w:rsidR="00457E89" w:rsidRPr="00675642">
        <w:t>est exact</w:t>
      </w:r>
      <w:r>
        <w:t xml:space="preserve">, </w:t>
      </w:r>
      <w:r w:rsidR="00457E89" w:rsidRPr="00675642">
        <w:t>mais il y a des baleinoptères par troupeaux</w:t>
      </w:r>
      <w:r>
        <w:t xml:space="preserve">, </w:t>
      </w:r>
      <w:r w:rsidR="00457E89" w:rsidRPr="00675642">
        <w:t xml:space="preserve">répartit </w:t>
      </w:r>
      <w:proofErr w:type="spellStart"/>
      <w:r w:rsidR="00457E89" w:rsidRPr="00675642">
        <w:t>Hortalez</w:t>
      </w:r>
      <w:proofErr w:type="spellEnd"/>
      <w:r>
        <w:t xml:space="preserve">. </w:t>
      </w:r>
      <w:r w:rsidR="00457E89" w:rsidRPr="00675642">
        <w:t>Comme on ne les a jamais chassés</w:t>
      </w:r>
      <w:r>
        <w:t xml:space="preserve">, </w:t>
      </w:r>
      <w:r w:rsidR="00457E89" w:rsidRPr="00675642">
        <w:t>il y a de la noueuse et de la bossue</w:t>
      </w:r>
      <w:r>
        <w:t xml:space="preserve">, </w:t>
      </w:r>
      <w:r w:rsidR="00457E89" w:rsidRPr="00675642">
        <w:t xml:space="preserve">du </w:t>
      </w:r>
      <w:proofErr w:type="spellStart"/>
      <w:r w:rsidR="00457E89" w:rsidRPr="00675642">
        <w:t>gibbar</w:t>
      </w:r>
      <w:proofErr w:type="spellEnd"/>
      <w:r w:rsidR="00457E89" w:rsidRPr="00675642">
        <w:t xml:space="preserve"> et de la jubarte</w:t>
      </w:r>
      <w:r>
        <w:t xml:space="preserve">, </w:t>
      </w:r>
      <w:r w:rsidR="00457E89" w:rsidRPr="00675642">
        <w:t>du rorqual et du museau pointu à profusion</w:t>
      </w:r>
      <w:r>
        <w:t xml:space="preserve">. </w:t>
      </w:r>
      <w:r w:rsidR="00457E89" w:rsidRPr="00675642">
        <w:t>Et voilà bien la véritable révol</w:t>
      </w:r>
      <w:r w:rsidR="00457E89" w:rsidRPr="00675642">
        <w:t>u</w:t>
      </w:r>
      <w:r w:rsidR="00457E89" w:rsidRPr="00675642">
        <w:t>tion qu</w:t>
      </w:r>
      <w:r>
        <w:t>’</w:t>
      </w:r>
      <w:r w:rsidR="00457E89" w:rsidRPr="00675642">
        <w:t>apportent ces sacrés Norvégiens</w:t>
      </w:r>
      <w:r>
        <w:t xml:space="preserve">, </w:t>
      </w:r>
      <w:r w:rsidR="00457E89" w:rsidRPr="00675642">
        <w:t>ils attaquent toutes les foncières</w:t>
      </w:r>
      <w:r>
        <w:t xml:space="preserve">, </w:t>
      </w:r>
      <w:r w:rsidR="00457E89" w:rsidRPr="00675642">
        <w:t>puisqu</w:t>
      </w:r>
      <w:r>
        <w:t>’</w:t>
      </w:r>
      <w:r w:rsidR="00457E89" w:rsidRPr="00675642">
        <w:t>ils les gonflent après coup pour les empêcher de couler</w:t>
      </w:r>
      <w:r>
        <w:t xml:space="preserve">. </w:t>
      </w:r>
      <w:r w:rsidR="00457E89" w:rsidRPr="00675642">
        <w:t>Et puis</w:t>
      </w:r>
      <w:r>
        <w:t xml:space="preserve">, </w:t>
      </w:r>
      <w:r w:rsidR="00457E89" w:rsidRPr="00675642">
        <w:t>ils ont un bateau-usine</w:t>
      </w:r>
      <w:r>
        <w:t xml:space="preserve">, </w:t>
      </w:r>
      <w:r w:rsidR="00457E89" w:rsidRPr="00675642">
        <w:t>amarré à l</w:t>
      </w:r>
      <w:r>
        <w:t>’</w:t>
      </w:r>
      <w:r w:rsidR="00457E89" w:rsidRPr="00675642">
        <w:t>entrée de Port-Déception</w:t>
      </w:r>
      <w:r>
        <w:t xml:space="preserve">, </w:t>
      </w:r>
      <w:r w:rsidR="00457E89" w:rsidRPr="00675642">
        <w:t>qui dissèque et triture tout</w:t>
      </w:r>
      <w:r>
        <w:t xml:space="preserve">, </w:t>
      </w:r>
      <w:r w:rsidR="00457E89" w:rsidRPr="00675642">
        <w:t>qui travaille à plein régime</w:t>
      </w:r>
      <w:r>
        <w:t xml:space="preserve">, </w:t>
      </w:r>
      <w:r w:rsidR="00457E89" w:rsidRPr="00675642">
        <w:t>sans arrêt</w:t>
      </w:r>
      <w:r>
        <w:t xml:space="preserve">, </w:t>
      </w:r>
      <w:r w:rsidR="00457E89" w:rsidRPr="00675642">
        <w:t>tout l</w:t>
      </w:r>
      <w:r>
        <w:t>’</w:t>
      </w:r>
      <w:r w:rsidR="00457E89" w:rsidRPr="00675642">
        <w:t>été</w:t>
      </w:r>
      <w:r>
        <w:t xml:space="preserve">, </w:t>
      </w:r>
      <w:r w:rsidR="00457E89" w:rsidRPr="00675642">
        <w:t>quel gâchis</w:t>
      </w:r>
      <w:r>
        <w:t> !</w:t>
      </w:r>
    </w:p>
    <w:p w14:paraId="4CB0DE6E" w14:textId="77777777" w:rsidR="00EE5875" w:rsidRDefault="00EE5875" w:rsidP="00457E89">
      <w:r>
        <w:t>— </w:t>
      </w:r>
      <w:r w:rsidR="00457E89" w:rsidRPr="00675642">
        <w:t>En effet</w:t>
      </w:r>
      <w:r>
        <w:t xml:space="preserve">, </w:t>
      </w:r>
      <w:r w:rsidR="00457E89" w:rsidRPr="00675642">
        <w:t>ça c</w:t>
      </w:r>
      <w:r>
        <w:t>’</w:t>
      </w:r>
      <w:r w:rsidR="00457E89" w:rsidRPr="00675642">
        <w:t>est fort</w:t>
      </w:r>
      <w:r>
        <w:t xml:space="preserve">, </w:t>
      </w:r>
      <w:r w:rsidR="00457E89" w:rsidRPr="00675642">
        <w:t>constata Dan Yack</w:t>
      </w:r>
      <w:r>
        <w:t>.</w:t>
      </w:r>
    </w:p>
    <w:p w14:paraId="3DBCA78F" w14:textId="77777777" w:rsidR="00EE5875" w:rsidRDefault="00EE5875" w:rsidP="00457E89">
      <w:r>
        <w:t>— </w:t>
      </w:r>
      <w:r w:rsidR="00457E89" w:rsidRPr="00675642">
        <w:t>C</w:t>
      </w:r>
      <w:r>
        <w:t>’</w:t>
      </w:r>
      <w:r w:rsidR="00457E89" w:rsidRPr="00675642">
        <w:t>est un véritable scandale</w:t>
      </w:r>
      <w:r>
        <w:t xml:space="preserve">, </w:t>
      </w:r>
      <w:r w:rsidR="00457E89" w:rsidRPr="00675642">
        <w:t>oui</w:t>
      </w:r>
      <w:r>
        <w:t xml:space="preserve"> ! </w:t>
      </w:r>
      <w:r w:rsidR="00457E89" w:rsidRPr="00675642">
        <w:t>s</w:t>
      </w:r>
      <w:r>
        <w:t>’</w:t>
      </w:r>
      <w:r w:rsidR="00457E89" w:rsidRPr="00675642">
        <w:t xml:space="preserve">emporta </w:t>
      </w:r>
      <w:proofErr w:type="spellStart"/>
      <w:r w:rsidR="00457E89" w:rsidRPr="00675642">
        <w:t>Hortalez</w:t>
      </w:r>
      <w:proofErr w:type="spellEnd"/>
      <w:r>
        <w:t xml:space="preserve">. </w:t>
      </w:r>
      <w:r w:rsidR="00457E89" w:rsidRPr="00675642">
        <w:t>Il paraît que la baie était pleine de carcasses éventrées qui s</w:t>
      </w:r>
      <w:r>
        <w:t>’</w:t>
      </w:r>
      <w:r w:rsidR="00457E89" w:rsidRPr="00675642">
        <w:t>amoncelaient jusqu</w:t>
      </w:r>
      <w:r>
        <w:t>’</w:t>
      </w:r>
      <w:r w:rsidR="00457E89" w:rsidRPr="00675642">
        <w:t xml:space="preserve">à </w:t>
      </w:r>
      <w:proofErr w:type="spellStart"/>
      <w:r w:rsidR="00457E89" w:rsidRPr="00675642">
        <w:t>Pendulum</w:t>
      </w:r>
      <w:proofErr w:type="spellEnd"/>
      <w:r w:rsidR="00457E89" w:rsidRPr="00675642">
        <w:t>-Cove</w:t>
      </w:r>
      <w:r>
        <w:t xml:space="preserve">. </w:t>
      </w:r>
      <w:r w:rsidR="00457E89" w:rsidRPr="00675642">
        <w:t>Un bateau qui serait venu chercher refuge par gros temps n</w:t>
      </w:r>
      <w:r>
        <w:t>’</w:t>
      </w:r>
      <w:r w:rsidR="00457E89" w:rsidRPr="00675642">
        <w:t>aurait pas pu entrer et se faire place</w:t>
      </w:r>
      <w:r>
        <w:t xml:space="preserve"> ! </w:t>
      </w:r>
      <w:r w:rsidR="00457E89" w:rsidRPr="00675642">
        <w:t>C</w:t>
      </w:r>
      <w:r>
        <w:t>’</w:t>
      </w:r>
      <w:r w:rsidR="00457E89" w:rsidRPr="00675642">
        <w:t>est</w:t>
      </w:r>
      <w:r>
        <w:t>…</w:t>
      </w:r>
    </w:p>
    <w:p w14:paraId="6300EA2E" w14:textId="3ABC3417" w:rsidR="00EE5875" w:rsidRDefault="00EE5875" w:rsidP="00457E89">
      <w:r>
        <w:t>— </w:t>
      </w:r>
      <w:r w:rsidR="00457E89" w:rsidRPr="00675642">
        <w:t>Garçon</w:t>
      </w:r>
      <w:r>
        <w:t xml:space="preserve">, </w:t>
      </w:r>
      <w:r w:rsidR="00457E89" w:rsidRPr="00675642">
        <w:t>une bouteille de fine</w:t>
      </w:r>
      <w:r>
        <w:t xml:space="preserve"> ! </w:t>
      </w:r>
      <w:r w:rsidR="00457E89" w:rsidRPr="00675642">
        <w:t>cria Dan Yack</w:t>
      </w:r>
      <w:r>
        <w:t xml:space="preserve">. </w:t>
      </w:r>
      <w:r w:rsidR="00457E89" w:rsidRPr="00675642">
        <w:t>Il n</w:t>
      </w:r>
      <w:r>
        <w:t>’</w:t>
      </w:r>
      <w:r w:rsidR="00457E89" w:rsidRPr="00675642">
        <w:t>y a rien de tel</w:t>
      </w:r>
      <w:r>
        <w:t xml:space="preserve">, </w:t>
      </w:r>
      <w:r w:rsidR="00457E89" w:rsidRPr="00675642">
        <w:t xml:space="preserve">confia-t-il mystérieusement à </w:t>
      </w:r>
      <w:proofErr w:type="spellStart"/>
      <w:r w:rsidR="00457E89" w:rsidRPr="00675642">
        <w:t>Hortalez</w:t>
      </w:r>
      <w:proofErr w:type="spellEnd"/>
      <w:r>
        <w:t xml:space="preserve">, </w:t>
      </w:r>
      <w:r w:rsidR="00457E89" w:rsidRPr="00675642">
        <w:t>pour vous rafra</w:t>
      </w:r>
      <w:r w:rsidR="00457E89" w:rsidRPr="00675642">
        <w:t>î</w:t>
      </w:r>
      <w:r w:rsidR="00457E89" w:rsidRPr="00675642">
        <w:t>chir les idées quand on a un peu trop bu</w:t>
      </w:r>
      <w:r>
        <w:t xml:space="preserve">. </w:t>
      </w:r>
      <w:r w:rsidR="00457E89" w:rsidRPr="00675642">
        <w:t>Goûtez-y</w:t>
      </w:r>
      <w:r>
        <w:t xml:space="preserve">, </w:t>
      </w:r>
      <w:r w:rsidR="00457E89" w:rsidRPr="00675642">
        <w:t>vous allez voir</w:t>
      </w:r>
      <w:r>
        <w:t xml:space="preserve">. </w:t>
      </w:r>
      <w:r w:rsidR="00457E89" w:rsidRPr="00675642">
        <w:t>Une bouteille de fine équivaut à une nuit de bon sommeil ou à une journée de longues réflexions</w:t>
      </w:r>
      <w:r>
        <w:t xml:space="preserve">. </w:t>
      </w:r>
      <w:r w:rsidR="00457E89" w:rsidRPr="00675642">
        <w:t>Mon plan est tout tracé et vos Norvégiens sont refaits</w:t>
      </w:r>
      <w:r>
        <w:t xml:space="preserve">. </w:t>
      </w:r>
      <w:r w:rsidR="00457E89" w:rsidRPr="00675642">
        <w:t>Quelle belle partie</w:t>
      </w:r>
      <w:r>
        <w:t xml:space="preserve"> ! </w:t>
      </w:r>
      <w:r w:rsidR="00457E89" w:rsidRPr="00675642">
        <w:t>On va s</w:t>
      </w:r>
      <w:r>
        <w:t>’</w:t>
      </w:r>
      <w:r w:rsidR="00457E89" w:rsidRPr="00675642">
        <w:t>amuser</w:t>
      </w:r>
      <w:r>
        <w:t xml:space="preserve"> ! </w:t>
      </w:r>
      <w:r w:rsidR="00457E89" w:rsidRPr="00675642">
        <w:t>Tenez</w:t>
      </w:r>
      <w:r>
        <w:t xml:space="preserve">, </w:t>
      </w:r>
      <w:r w:rsidR="00457E89" w:rsidRPr="00675642">
        <w:t>passez-moi votre stylo et du papier</w:t>
      </w:r>
      <w:r>
        <w:t xml:space="preserve">, </w:t>
      </w:r>
      <w:r w:rsidR="00457E89" w:rsidRPr="00675642">
        <w:t>je vais j</w:t>
      </w:r>
      <w:r w:rsidR="00457E89" w:rsidRPr="00675642">
        <w:t>e</w:t>
      </w:r>
      <w:r w:rsidR="00457E89" w:rsidRPr="00675642">
        <w:t>ter les bases de la</w:t>
      </w:r>
      <w:r w:rsidRPr="00675642">
        <w:t xml:space="preserve"> </w:t>
      </w:r>
      <w:proofErr w:type="spellStart"/>
      <w:r w:rsidRPr="00675642">
        <w:t>S</w:t>
      </w:r>
      <w:r>
        <w:t>.</w:t>
      </w:r>
      <w:r w:rsidRPr="00675642">
        <w:t>B</w:t>
      </w:r>
      <w:r>
        <w:t>.</w:t>
      </w:r>
      <w:r w:rsidRPr="00675642">
        <w:t>C</w:t>
      </w:r>
      <w:proofErr w:type="spellEnd"/>
      <w:r>
        <w:t xml:space="preserve">. </w:t>
      </w:r>
      <w:r w:rsidR="00457E89" w:rsidRPr="00675642">
        <w:t>Ltd</w:t>
      </w:r>
      <w:r>
        <w:t xml:space="preserve">, </w:t>
      </w:r>
      <w:r w:rsidR="00457E89" w:rsidRPr="00675642">
        <w:t xml:space="preserve">de la </w:t>
      </w:r>
      <w:proofErr w:type="spellStart"/>
      <w:r w:rsidR="00457E89" w:rsidRPr="00675642">
        <w:t>Societad</w:t>
      </w:r>
      <w:proofErr w:type="spellEnd"/>
      <w:r w:rsidR="00457E89" w:rsidRPr="00675642">
        <w:t xml:space="preserve"> </w:t>
      </w:r>
      <w:proofErr w:type="spellStart"/>
      <w:r w:rsidR="00457E89" w:rsidRPr="00675642">
        <w:t>Ballenera</w:t>
      </w:r>
      <w:proofErr w:type="spellEnd"/>
      <w:r w:rsidR="00457E89" w:rsidRPr="00675642">
        <w:t xml:space="preserve"> Chilotes</w:t>
      </w:r>
      <w:r>
        <w:t xml:space="preserve">, </w:t>
      </w:r>
      <w:r w:rsidR="00457E89" w:rsidRPr="00675642">
        <w:t>c</w:t>
      </w:r>
      <w:r>
        <w:t>’</w:t>
      </w:r>
      <w:r w:rsidR="00457E89" w:rsidRPr="00675642">
        <w:t>est bien ainsi que l</w:t>
      </w:r>
      <w:r>
        <w:t>’</w:t>
      </w:r>
      <w:r w:rsidR="00457E89" w:rsidRPr="00675642">
        <w:t>on dit en espagnol</w:t>
      </w:r>
      <w:r>
        <w:t> ?</w:t>
      </w:r>
    </w:p>
    <w:p w14:paraId="5ED62910" w14:textId="77777777" w:rsidR="00EE5875" w:rsidRDefault="00457E89" w:rsidP="00457E89">
      <w:r w:rsidRPr="00675642">
        <w:t>Il but coup sur coup six verres de fine</w:t>
      </w:r>
      <w:r w:rsidR="00EE5875">
        <w:t xml:space="preserve">, </w:t>
      </w:r>
      <w:r w:rsidRPr="00675642">
        <w:t>puis il continua</w:t>
      </w:r>
      <w:r w:rsidR="00EE5875">
        <w:t> :</w:t>
      </w:r>
    </w:p>
    <w:p w14:paraId="6131F5C3" w14:textId="77777777" w:rsidR="00EE5875" w:rsidRDefault="00EE5875" w:rsidP="00457E89">
      <w:r>
        <w:lastRenderedPageBreak/>
        <w:t>— </w:t>
      </w:r>
      <w:r w:rsidR="00457E89" w:rsidRPr="00675642">
        <w:t>Siège social</w:t>
      </w:r>
      <w:r>
        <w:t xml:space="preserve">, </w:t>
      </w:r>
      <w:r w:rsidR="00457E89" w:rsidRPr="00675642">
        <w:t>Londres</w:t>
      </w:r>
      <w:r>
        <w:t xml:space="preserve">. </w:t>
      </w:r>
      <w:r w:rsidR="00457E89" w:rsidRPr="00675642">
        <w:t>Port d</w:t>
      </w:r>
      <w:r>
        <w:t>’</w:t>
      </w:r>
      <w:r w:rsidR="00457E89" w:rsidRPr="00675642">
        <w:t>attache</w:t>
      </w:r>
      <w:r>
        <w:t xml:space="preserve">, </w:t>
      </w:r>
      <w:r w:rsidR="00457E89" w:rsidRPr="00675642">
        <w:t>San-Carlos-de-</w:t>
      </w:r>
      <w:proofErr w:type="spellStart"/>
      <w:r w:rsidR="00457E89" w:rsidRPr="00675642">
        <w:t>Ancud</w:t>
      </w:r>
      <w:proofErr w:type="spellEnd"/>
      <w:r>
        <w:t xml:space="preserve">, </w:t>
      </w:r>
      <w:r w:rsidR="00457E89" w:rsidRPr="00675642">
        <w:t>société en participation</w:t>
      </w:r>
      <w:r>
        <w:t xml:space="preserve">, </w:t>
      </w:r>
      <w:r w:rsidR="00457E89" w:rsidRPr="00675642">
        <w:t>par conséquent occulte</w:t>
      </w:r>
      <w:r>
        <w:t xml:space="preserve">, </w:t>
      </w:r>
      <w:r w:rsidR="00457E89" w:rsidRPr="00675642">
        <w:t>comme s</w:t>
      </w:r>
      <w:r>
        <w:t>’</w:t>
      </w:r>
      <w:r w:rsidR="00457E89" w:rsidRPr="00675642">
        <w:t>exprime la loi</w:t>
      </w:r>
      <w:r>
        <w:t xml:space="preserve">. </w:t>
      </w:r>
      <w:r w:rsidR="00457E89" w:rsidRPr="00675642">
        <w:t>Mais il n</w:t>
      </w:r>
      <w:r>
        <w:t>’</w:t>
      </w:r>
      <w:r w:rsidR="00457E89" w:rsidRPr="00675642">
        <w:t>y a plus de musique</w:t>
      </w:r>
      <w:r>
        <w:t xml:space="preserve">, </w:t>
      </w:r>
      <w:r w:rsidR="00457E89" w:rsidRPr="00675642">
        <w:t>bon Dieu</w:t>
      </w:r>
      <w:r>
        <w:t xml:space="preserve"> ! </w:t>
      </w:r>
      <w:r w:rsidR="00457E89" w:rsidRPr="00675642">
        <w:t>tonna Dan Yack en colère</w:t>
      </w:r>
      <w:r>
        <w:t xml:space="preserve">. </w:t>
      </w:r>
      <w:r w:rsidR="00457E89" w:rsidRPr="00675642">
        <w:t>Hé</w:t>
      </w:r>
      <w:r>
        <w:t xml:space="preserve"> ! </w:t>
      </w:r>
      <w:r w:rsidR="00457E89" w:rsidRPr="00675642">
        <w:t>petiot</w:t>
      </w:r>
      <w:r>
        <w:t xml:space="preserve">, </w:t>
      </w:r>
      <w:r w:rsidR="00457E89" w:rsidRPr="00675642">
        <w:t>qu</w:t>
      </w:r>
      <w:r>
        <w:t>’</w:t>
      </w:r>
      <w:r w:rsidR="00457E89" w:rsidRPr="00675642">
        <w:t>est-ce que tu fiches donc</w:t>
      </w:r>
      <w:r>
        <w:t> ?</w:t>
      </w:r>
    </w:p>
    <w:p w14:paraId="38FBA06E" w14:textId="77777777" w:rsidR="00EE5875" w:rsidRDefault="00457E89" w:rsidP="00457E89">
      <w:r w:rsidRPr="00675642">
        <w:t>L</w:t>
      </w:r>
      <w:r w:rsidR="00EE5875">
        <w:t>’</w:t>
      </w:r>
      <w:r w:rsidRPr="00675642">
        <w:t>enfant dormait</w:t>
      </w:r>
      <w:r w:rsidR="00EE5875">
        <w:t xml:space="preserve">. </w:t>
      </w:r>
      <w:r w:rsidRPr="00675642">
        <w:t>L</w:t>
      </w:r>
      <w:r w:rsidR="00EE5875">
        <w:t>’</w:t>
      </w:r>
      <w:r w:rsidRPr="00675642">
        <w:t>orchestre s</w:t>
      </w:r>
      <w:r w:rsidR="00EE5875">
        <w:t>’</w:t>
      </w:r>
      <w:r w:rsidRPr="00675642">
        <w:t>était tu depuis un bon m</w:t>
      </w:r>
      <w:r w:rsidRPr="00675642">
        <w:t>o</w:t>
      </w:r>
      <w:r w:rsidRPr="00675642">
        <w:t>ment</w:t>
      </w:r>
      <w:r w:rsidR="00EE5875">
        <w:t xml:space="preserve">. </w:t>
      </w:r>
      <w:r w:rsidRPr="00675642">
        <w:t>À la longue l</w:t>
      </w:r>
      <w:r w:rsidR="00EE5875">
        <w:t>’</w:t>
      </w:r>
      <w:r w:rsidRPr="00675642">
        <w:t>appareil s</w:t>
      </w:r>
      <w:r w:rsidR="00EE5875">
        <w:t>’</w:t>
      </w:r>
      <w:r w:rsidRPr="00675642">
        <w:t>était détraqué et les chats</w:t>
      </w:r>
      <w:r w:rsidR="00EE5875">
        <w:t xml:space="preserve">, </w:t>
      </w:r>
      <w:r w:rsidRPr="00675642">
        <w:t>surpris par l</w:t>
      </w:r>
      <w:r w:rsidR="00EE5875">
        <w:t>’</w:t>
      </w:r>
      <w:r w:rsidRPr="00675642">
        <w:t>arrêt brusque du mécanisme</w:t>
      </w:r>
      <w:r w:rsidR="00EE5875">
        <w:t xml:space="preserve">, </w:t>
      </w:r>
      <w:r w:rsidRPr="00675642">
        <w:t>restaient qui la patte en l</w:t>
      </w:r>
      <w:r w:rsidR="00EE5875">
        <w:t>’</w:t>
      </w:r>
      <w:r w:rsidRPr="00675642">
        <w:t>air</w:t>
      </w:r>
      <w:r w:rsidR="00EE5875">
        <w:t xml:space="preserve">, </w:t>
      </w:r>
      <w:r w:rsidRPr="00675642">
        <w:t>qui brandissant son attribut musical</w:t>
      </w:r>
      <w:r w:rsidR="00EE5875">
        <w:t xml:space="preserve">, </w:t>
      </w:r>
      <w:r w:rsidRPr="00675642">
        <w:t>qui le museau incliné sur le violon ou la flûte appliquée à l</w:t>
      </w:r>
      <w:r w:rsidR="00EE5875">
        <w:t>’</w:t>
      </w:r>
      <w:r w:rsidRPr="00675642">
        <w:t>œil</w:t>
      </w:r>
      <w:r w:rsidR="00EE5875">
        <w:t xml:space="preserve">, </w:t>
      </w:r>
      <w:r w:rsidRPr="00675642">
        <w:t>ridicules et saisissants</w:t>
      </w:r>
      <w:r w:rsidR="00EE5875">
        <w:t xml:space="preserve">, </w:t>
      </w:r>
      <w:r w:rsidRPr="00675642">
        <w:t>comme ces cadavres de Romains mis à jour à Pompéi et qui s</w:t>
      </w:r>
      <w:r w:rsidR="00EE5875">
        <w:t>’</w:t>
      </w:r>
      <w:r w:rsidRPr="00675642">
        <w:t>adonnent encore à leur occupation ou à leur plaisir</w:t>
      </w:r>
      <w:r w:rsidR="00EE5875">
        <w:t xml:space="preserve">, </w:t>
      </w:r>
      <w:r w:rsidRPr="00675642">
        <w:t>qui pétri</w:t>
      </w:r>
      <w:r w:rsidRPr="00675642">
        <w:t>s</w:t>
      </w:r>
      <w:r w:rsidRPr="00675642">
        <w:t>sant son pain ou qui faisant l</w:t>
      </w:r>
      <w:r w:rsidR="00EE5875">
        <w:t>’</w:t>
      </w:r>
      <w:r w:rsidRPr="00675642">
        <w:t>amour</w:t>
      </w:r>
      <w:r w:rsidR="00EE5875">
        <w:t xml:space="preserve">, </w:t>
      </w:r>
      <w:r w:rsidRPr="00675642">
        <w:t>chacun figé dans le geste ou la grimace qu</w:t>
      </w:r>
      <w:r w:rsidR="00EE5875">
        <w:t>’</w:t>
      </w:r>
      <w:r w:rsidRPr="00675642">
        <w:t>il faisait au moment où le cataclysme dut lui ravir le souffle avant même de l</w:t>
      </w:r>
      <w:r w:rsidR="00EE5875">
        <w:t>’</w:t>
      </w:r>
      <w:r w:rsidRPr="00675642">
        <w:t>épouvanter</w:t>
      </w:r>
      <w:r w:rsidR="00EE5875">
        <w:t xml:space="preserve">. </w:t>
      </w:r>
      <w:r w:rsidRPr="00675642">
        <w:t>Comme eux</w:t>
      </w:r>
      <w:r w:rsidR="00EE5875">
        <w:t xml:space="preserve">, </w:t>
      </w:r>
      <w:r w:rsidRPr="00675642">
        <w:t>les chats avaient peut-être encore agi durant un dix-millionième de seconde</w:t>
      </w:r>
      <w:r w:rsidR="00EE5875">
        <w:t xml:space="preserve">, </w:t>
      </w:r>
      <w:r w:rsidRPr="00675642">
        <w:t>c</w:t>
      </w:r>
      <w:r w:rsidR="00EE5875">
        <w:t>’</w:t>
      </w:r>
      <w:r w:rsidRPr="00675642">
        <w:t>est pourquoi ils paraissaient tous déhanchés</w:t>
      </w:r>
      <w:r w:rsidR="00EE5875">
        <w:t>.</w:t>
      </w:r>
    </w:p>
    <w:p w14:paraId="3186D221" w14:textId="77777777" w:rsidR="00EE5875" w:rsidRDefault="00EE5875" w:rsidP="00457E89">
      <w:r>
        <w:t>— </w:t>
      </w:r>
      <w:r w:rsidR="00457E89" w:rsidRPr="00675642">
        <w:t>Hé</w:t>
      </w:r>
      <w:r>
        <w:t xml:space="preserve"> ! </w:t>
      </w:r>
      <w:r w:rsidR="00457E89" w:rsidRPr="00675642">
        <w:t>petiot</w:t>
      </w:r>
      <w:r>
        <w:t> !</w:t>
      </w:r>
    </w:p>
    <w:p w14:paraId="2D73C5A8" w14:textId="77777777" w:rsidR="00EE5875" w:rsidRDefault="00457E89" w:rsidP="00457E89">
      <w:r w:rsidRPr="00675642">
        <w:t>Mais Dan Yack s</w:t>
      </w:r>
      <w:r w:rsidR="00EE5875">
        <w:t>’</w:t>
      </w:r>
      <w:r w:rsidRPr="00675642">
        <w:t>attendrit sur l</w:t>
      </w:r>
      <w:r w:rsidR="00EE5875">
        <w:t>’</w:t>
      </w:r>
      <w:r w:rsidRPr="00675642">
        <w:t>enfant qui dormait tra</w:t>
      </w:r>
      <w:r w:rsidRPr="00675642">
        <w:t>n</w:t>
      </w:r>
      <w:r w:rsidRPr="00675642">
        <w:t>quillement</w:t>
      </w:r>
      <w:r w:rsidR="00EE5875">
        <w:t>.</w:t>
      </w:r>
    </w:p>
    <w:p w14:paraId="3DDD72D8" w14:textId="77777777" w:rsidR="00EE5875" w:rsidRDefault="00EE5875" w:rsidP="00457E89">
      <w:r>
        <w:t>— </w:t>
      </w:r>
      <w:r w:rsidR="00457E89" w:rsidRPr="00675642">
        <w:t>Patron</w:t>
      </w:r>
      <w:r>
        <w:t xml:space="preserve">, </w:t>
      </w:r>
      <w:r w:rsidR="00457E89" w:rsidRPr="00675642">
        <w:t>dit-il en se dirigeant sur la pointe des pieds vers le comptoir</w:t>
      </w:r>
      <w:r>
        <w:t xml:space="preserve">, </w:t>
      </w:r>
      <w:r w:rsidR="00457E89" w:rsidRPr="00675642">
        <w:t>vous avez bien des chambres</w:t>
      </w:r>
      <w:r>
        <w:t xml:space="preserve">, </w:t>
      </w:r>
      <w:r w:rsidR="00457E89" w:rsidRPr="00675642">
        <w:t>pas</w:t>
      </w:r>
      <w:r>
        <w:t xml:space="preserve"> ? </w:t>
      </w:r>
      <w:r w:rsidR="00457E89" w:rsidRPr="00675642">
        <w:t>Je les retiens toutes</w:t>
      </w:r>
      <w:r>
        <w:t xml:space="preserve">. </w:t>
      </w:r>
      <w:r w:rsidR="00457E89" w:rsidRPr="00675642">
        <w:t>Je préfère ne pas avoir de voisins</w:t>
      </w:r>
      <w:r>
        <w:t xml:space="preserve"> ; </w:t>
      </w:r>
      <w:r w:rsidR="00457E89" w:rsidRPr="00675642">
        <w:t>mettez-moi tous vos locataires à la porte</w:t>
      </w:r>
      <w:r>
        <w:t xml:space="preserve">, </w:t>
      </w:r>
      <w:r w:rsidR="00457E89" w:rsidRPr="00675642">
        <w:t>si vous en avez</w:t>
      </w:r>
      <w:r>
        <w:t xml:space="preserve">, </w:t>
      </w:r>
      <w:r w:rsidR="00457E89" w:rsidRPr="00675642">
        <w:t>et demain matin vous irez me chercher mes bagages à bord</w:t>
      </w:r>
      <w:r>
        <w:t xml:space="preserve">, </w:t>
      </w:r>
      <w:r w:rsidR="00457E89" w:rsidRPr="00675642">
        <w:t>ils ne sont pas lourds</w:t>
      </w:r>
      <w:r>
        <w:t xml:space="preserve"> ! </w:t>
      </w:r>
      <w:r w:rsidR="00457E89" w:rsidRPr="00675642">
        <w:t>Je reste six mois chez vous et tâchez de réparer au plus vite votre o</w:t>
      </w:r>
      <w:r w:rsidR="00457E89" w:rsidRPr="00675642">
        <w:t>r</w:t>
      </w:r>
      <w:r w:rsidR="00457E89" w:rsidRPr="00675642">
        <w:t>chestre</w:t>
      </w:r>
      <w:r>
        <w:t xml:space="preserve">, </w:t>
      </w:r>
      <w:r w:rsidR="00457E89" w:rsidRPr="00675642">
        <w:t>n</w:t>
      </w:r>
      <w:r>
        <w:t>’</w:t>
      </w:r>
      <w:r w:rsidR="00457E89" w:rsidRPr="00675642">
        <w:t>est-ce pas</w:t>
      </w:r>
      <w:r>
        <w:t xml:space="preserve"> ? </w:t>
      </w:r>
      <w:r w:rsidR="00457E89" w:rsidRPr="00675642">
        <w:t>Sinon</w:t>
      </w:r>
      <w:r>
        <w:t xml:space="preserve">, </w:t>
      </w:r>
      <w:r w:rsidR="00457E89" w:rsidRPr="00675642">
        <w:t>je déménage</w:t>
      </w:r>
      <w:r>
        <w:t xml:space="preserve">. </w:t>
      </w:r>
      <w:r w:rsidR="00457E89" w:rsidRPr="00675642">
        <w:t>Maintenant</w:t>
      </w:r>
      <w:r>
        <w:t xml:space="preserve">, </w:t>
      </w:r>
      <w:r w:rsidR="00457E89" w:rsidRPr="00675642">
        <w:t>fou</w:t>
      </w:r>
      <w:r w:rsidR="00457E89" w:rsidRPr="00675642">
        <w:t>r</w:t>
      </w:r>
      <w:r w:rsidR="00457E89" w:rsidRPr="00675642">
        <w:t>rez-moi donc ce gamin dans un lit et allez-y doucement</w:t>
      </w:r>
      <w:r>
        <w:t xml:space="preserve">, </w:t>
      </w:r>
      <w:r w:rsidR="00457E89" w:rsidRPr="00675642">
        <w:t>ne le révei</w:t>
      </w:r>
      <w:r w:rsidR="00457E89" w:rsidRPr="00675642">
        <w:t>l</w:t>
      </w:r>
      <w:r w:rsidR="00457E89" w:rsidRPr="00675642">
        <w:t>lez pas</w:t>
      </w:r>
      <w:r>
        <w:t xml:space="preserve">. </w:t>
      </w:r>
      <w:r w:rsidR="00457E89" w:rsidRPr="00675642">
        <w:t>Attendez</w:t>
      </w:r>
      <w:r>
        <w:t xml:space="preserve">, </w:t>
      </w:r>
      <w:r w:rsidR="00457E89" w:rsidRPr="00675642">
        <w:t>je monte avec vous</w:t>
      </w:r>
      <w:r>
        <w:t xml:space="preserve">. </w:t>
      </w:r>
      <w:proofErr w:type="spellStart"/>
      <w:r w:rsidR="00457E89" w:rsidRPr="00675642">
        <w:t>Hortalez</w:t>
      </w:r>
      <w:proofErr w:type="spellEnd"/>
      <w:r>
        <w:t xml:space="preserve">, </w:t>
      </w:r>
      <w:r w:rsidR="00457E89" w:rsidRPr="00675642">
        <w:t>buvez donc de la fine</w:t>
      </w:r>
      <w:r>
        <w:t xml:space="preserve">, </w:t>
      </w:r>
      <w:r w:rsidR="00457E89" w:rsidRPr="00675642">
        <w:t>je reviens à l</w:t>
      </w:r>
      <w:r>
        <w:t>’</w:t>
      </w:r>
      <w:r w:rsidR="00457E89" w:rsidRPr="00675642">
        <w:t>instant</w:t>
      </w:r>
      <w:r>
        <w:t>.</w:t>
      </w:r>
    </w:p>
    <w:p w14:paraId="4C59AED0" w14:textId="4D728823" w:rsidR="00457E89" w:rsidRPr="00675642" w:rsidRDefault="00457E89" w:rsidP="00457E89">
      <w:proofErr w:type="spellStart"/>
      <w:r w:rsidRPr="00675642">
        <w:lastRenderedPageBreak/>
        <w:t>Hortalez</w:t>
      </w:r>
      <w:proofErr w:type="spellEnd"/>
      <w:r w:rsidRPr="00675642">
        <w:t xml:space="preserve"> ne toucha pas à la fine car il avait déjà trop bu</w:t>
      </w:r>
      <w:r w:rsidR="00EE5875">
        <w:t xml:space="preserve">. </w:t>
      </w:r>
      <w:r w:rsidRPr="00675642">
        <w:t>Il attendit longtemps</w:t>
      </w:r>
      <w:r w:rsidR="00EE5875">
        <w:t xml:space="preserve">. </w:t>
      </w:r>
      <w:r w:rsidRPr="00675642">
        <w:t>Il était légèrement hébété</w:t>
      </w:r>
      <w:r w:rsidR="00EE5875">
        <w:t> ; « </w:t>
      </w:r>
      <w:r w:rsidRPr="00675642">
        <w:t>est-ce l</w:t>
      </w:r>
      <w:r w:rsidR="00EE5875">
        <w:t>’</w:t>
      </w:r>
      <w:r w:rsidRPr="00675642">
        <w:t>alcool ou cet idiot de Dan Yack</w:t>
      </w:r>
      <w:r w:rsidR="00EE5875">
        <w:t xml:space="preserve"> ? </w:t>
      </w:r>
      <w:r w:rsidRPr="00675642">
        <w:t>pensait-il</w:t>
      </w:r>
      <w:r w:rsidR="00EE5875">
        <w:t xml:space="preserve">. </w:t>
      </w:r>
      <w:r w:rsidRPr="00675642">
        <w:t>En tout cas c</w:t>
      </w:r>
      <w:r w:rsidR="00EE5875">
        <w:t>’</w:t>
      </w:r>
      <w:r w:rsidRPr="00675642">
        <w:t>est un type</w:t>
      </w:r>
      <w:r w:rsidR="00EE5875">
        <w:t>. »</w:t>
      </w:r>
    </w:p>
    <w:p w14:paraId="4C43A060" w14:textId="77777777" w:rsidR="00EE5875" w:rsidRDefault="00457E89" w:rsidP="00457E89">
      <w:r w:rsidRPr="00675642">
        <w:t>Il s</w:t>
      </w:r>
      <w:r w:rsidR="00EE5875">
        <w:t>’</w:t>
      </w:r>
      <w:r w:rsidRPr="00675642">
        <w:t>assoupissait</w:t>
      </w:r>
      <w:r w:rsidR="00EE5875">
        <w:t>.</w:t>
      </w:r>
    </w:p>
    <w:p w14:paraId="2CAF2FD8" w14:textId="77777777" w:rsidR="00EE5875" w:rsidRDefault="00457E89" w:rsidP="00457E89">
      <w:r w:rsidRPr="00675642">
        <w:t>Ordinairement</w:t>
      </w:r>
      <w:r w:rsidR="00EE5875">
        <w:t xml:space="preserve">, </w:t>
      </w:r>
      <w:r w:rsidRPr="00675642">
        <w:t xml:space="preserve">Gonzalo </w:t>
      </w:r>
      <w:proofErr w:type="spellStart"/>
      <w:r w:rsidRPr="00675642">
        <w:t>Hortalez</w:t>
      </w:r>
      <w:proofErr w:type="spellEnd"/>
      <w:r w:rsidRPr="00675642">
        <w:t xml:space="preserve"> junior était trop vif</w:t>
      </w:r>
      <w:r w:rsidR="00EE5875">
        <w:t xml:space="preserve">, </w:t>
      </w:r>
      <w:r w:rsidRPr="00675642">
        <w:t>il se remuait beaucoup</w:t>
      </w:r>
      <w:r w:rsidR="00EE5875">
        <w:t xml:space="preserve">, </w:t>
      </w:r>
      <w:r w:rsidRPr="00675642">
        <w:t>parlait beaucoup</w:t>
      </w:r>
      <w:r w:rsidR="00EE5875">
        <w:t xml:space="preserve">, </w:t>
      </w:r>
      <w:r w:rsidRPr="00675642">
        <w:t>s</w:t>
      </w:r>
      <w:r w:rsidR="00EE5875">
        <w:t>’</w:t>
      </w:r>
      <w:r w:rsidRPr="00675642">
        <w:t>agitait beaucoup</w:t>
      </w:r>
      <w:r w:rsidR="00EE5875">
        <w:t xml:space="preserve">, </w:t>
      </w:r>
      <w:r w:rsidRPr="00675642">
        <w:t>avait beaucoup trop d</w:t>
      </w:r>
      <w:r w:rsidR="00EE5875">
        <w:t>’</w:t>
      </w:r>
      <w:r w:rsidRPr="00675642">
        <w:t>énergie qu</w:t>
      </w:r>
      <w:r w:rsidR="00EE5875">
        <w:t>’</w:t>
      </w:r>
      <w:r w:rsidRPr="00675642">
        <w:t>il ne savait comment employer</w:t>
      </w:r>
      <w:r w:rsidR="00EE5875">
        <w:t xml:space="preserve">. </w:t>
      </w:r>
      <w:r w:rsidRPr="00675642">
        <w:t>Il se dépensait facilement à tort et à travers</w:t>
      </w:r>
      <w:r w:rsidR="00EE5875">
        <w:t xml:space="preserve">. </w:t>
      </w:r>
      <w:r w:rsidRPr="00675642">
        <w:t>C</w:t>
      </w:r>
      <w:r w:rsidR="00EE5875">
        <w:t>’</w:t>
      </w:r>
      <w:r w:rsidRPr="00675642">
        <w:t>était ce qu</w:t>
      </w:r>
      <w:r w:rsidR="00EE5875">
        <w:t>’</w:t>
      </w:r>
      <w:r w:rsidRPr="00675642">
        <w:t>on appelle un bourreau de travail</w:t>
      </w:r>
      <w:r w:rsidR="00EE5875">
        <w:t xml:space="preserve">. </w:t>
      </w:r>
      <w:r w:rsidRPr="00675642">
        <w:t>Dans ses bureaux à Punta-</w:t>
      </w:r>
      <w:proofErr w:type="spellStart"/>
      <w:r w:rsidRPr="00675642">
        <w:t>Arenas</w:t>
      </w:r>
      <w:proofErr w:type="spellEnd"/>
      <w:r w:rsidR="00EE5875">
        <w:t xml:space="preserve">, </w:t>
      </w:r>
      <w:r w:rsidRPr="00675642">
        <w:t>on l</w:t>
      </w:r>
      <w:r w:rsidR="00EE5875">
        <w:t>’</w:t>
      </w:r>
      <w:r w:rsidRPr="00675642">
        <w:t>avait surnommé le Trépidant</w:t>
      </w:r>
      <w:r w:rsidR="00EE5875">
        <w:t>.</w:t>
      </w:r>
    </w:p>
    <w:p w14:paraId="2B713A41" w14:textId="77777777" w:rsidR="00EE5875" w:rsidRDefault="00457E89" w:rsidP="00457E89">
      <w:r w:rsidRPr="00675642">
        <w:t>Comme beaucoup de Latins bavards</w:t>
      </w:r>
      <w:r w:rsidR="00EE5875">
        <w:t xml:space="preserve">, </w:t>
      </w:r>
      <w:r w:rsidRPr="00675642">
        <w:t>agités et intelligents</w:t>
      </w:r>
      <w:r w:rsidR="00EE5875">
        <w:t xml:space="preserve">, </w:t>
      </w:r>
      <w:proofErr w:type="spellStart"/>
      <w:r w:rsidRPr="00675642">
        <w:t>Hortalez</w:t>
      </w:r>
      <w:proofErr w:type="spellEnd"/>
      <w:r w:rsidRPr="00675642">
        <w:t xml:space="preserve"> était avant tout un esprit passif</w:t>
      </w:r>
      <w:r w:rsidR="00EE5875">
        <w:t xml:space="preserve">. </w:t>
      </w:r>
      <w:r w:rsidRPr="00675642">
        <w:t>Les Latins sont fac</w:t>
      </w:r>
      <w:r w:rsidRPr="00675642">
        <w:t>i</w:t>
      </w:r>
      <w:r w:rsidRPr="00675642">
        <w:t>lement routiniers</w:t>
      </w:r>
      <w:r w:rsidR="00EE5875">
        <w:t xml:space="preserve">, </w:t>
      </w:r>
      <w:r w:rsidRPr="00675642">
        <w:t>presque toujours par convenance</w:t>
      </w:r>
      <w:r w:rsidR="00EE5875">
        <w:t xml:space="preserve">. </w:t>
      </w:r>
      <w:r w:rsidRPr="00675642">
        <w:t>Neuf fois sur dix</w:t>
      </w:r>
      <w:r w:rsidR="00EE5875">
        <w:t xml:space="preserve">, </w:t>
      </w:r>
      <w:r w:rsidRPr="00675642">
        <w:t>ce n</w:t>
      </w:r>
      <w:r w:rsidR="00EE5875">
        <w:t>’</w:t>
      </w:r>
      <w:r w:rsidRPr="00675642">
        <w:t>est que par simple opportunisme qu</w:t>
      </w:r>
      <w:r w:rsidR="00EE5875">
        <w:t>’</w:t>
      </w:r>
      <w:r w:rsidRPr="00675642">
        <w:t>ils sont entr</w:t>
      </w:r>
      <w:r w:rsidRPr="00675642">
        <w:t>e</w:t>
      </w:r>
      <w:r w:rsidRPr="00675642">
        <w:t>prenants et optimistes</w:t>
      </w:r>
      <w:r w:rsidR="00EE5875">
        <w:t xml:space="preserve"> ; </w:t>
      </w:r>
      <w:r w:rsidRPr="00675642">
        <w:t>ils ont beaucoup de temps devant eux</w:t>
      </w:r>
      <w:r w:rsidR="00EE5875">
        <w:t xml:space="preserve">, </w:t>
      </w:r>
      <w:r w:rsidRPr="00675642">
        <w:t>étant d</w:t>
      </w:r>
      <w:r w:rsidR="00EE5875">
        <w:t>’</w:t>
      </w:r>
      <w:r w:rsidRPr="00675642">
        <w:t>une très vieille race</w:t>
      </w:r>
      <w:r w:rsidR="00EE5875">
        <w:t xml:space="preserve">, </w:t>
      </w:r>
      <w:r w:rsidRPr="00675642">
        <w:t>et leur jovialité cache le plus so</w:t>
      </w:r>
      <w:r w:rsidRPr="00675642">
        <w:t>u</w:t>
      </w:r>
      <w:r w:rsidRPr="00675642">
        <w:t>vent une grande lenteur dans les idées</w:t>
      </w:r>
      <w:r w:rsidR="00EE5875">
        <w:t xml:space="preserve">. </w:t>
      </w:r>
      <w:r w:rsidRPr="00675642">
        <w:t>Ils aiment leurs aises</w:t>
      </w:r>
      <w:r w:rsidR="00EE5875">
        <w:t xml:space="preserve">, </w:t>
      </w:r>
      <w:r w:rsidRPr="00675642">
        <w:t>c</w:t>
      </w:r>
      <w:r w:rsidR="00EE5875">
        <w:t>’</w:t>
      </w:r>
      <w:r w:rsidRPr="00675642">
        <w:t>est pourquoi ils sont traditionalistes malgré toutes leurs belles inventions</w:t>
      </w:r>
      <w:r w:rsidR="00EE5875">
        <w:t xml:space="preserve">. </w:t>
      </w:r>
      <w:r w:rsidRPr="00675642">
        <w:t>En dépit du feu qu</w:t>
      </w:r>
      <w:r w:rsidR="00EE5875">
        <w:t>’</w:t>
      </w:r>
      <w:r w:rsidRPr="00675642">
        <w:t>ils y mettent</w:t>
      </w:r>
      <w:r w:rsidR="00EE5875">
        <w:t xml:space="preserve">, </w:t>
      </w:r>
      <w:r w:rsidRPr="00675642">
        <w:t>leurs paradoxes ne jaillissent jamais dans le domaine de l</w:t>
      </w:r>
      <w:r w:rsidR="00EE5875">
        <w:t>’</w:t>
      </w:r>
      <w:r w:rsidRPr="00675642">
        <w:t>action</w:t>
      </w:r>
      <w:r w:rsidR="00EE5875">
        <w:t xml:space="preserve">, </w:t>
      </w:r>
      <w:r w:rsidRPr="00675642">
        <w:t>c</w:t>
      </w:r>
      <w:r w:rsidR="00EE5875">
        <w:t>’</w:t>
      </w:r>
      <w:r w:rsidRPr="00675642">
        <w:t>est l</w:t>
      </w:r>
      <w:r w:rsidR="00EE5875">
        <w:t>’</w:t>
      </w:r>
      <w:r w:rsidRPr="00675642">
        <w:t>ultime fleur de la rhétorique classique</w:t>
      </w:r>
      <w:r w:rsidR="00EE5875">
        <w:t xml:space="preserve">, </w:t>
      </w:r>
      <w:r w:rsidRPr="00675642">
        <w:t>du verbalisme</w:t>
      </w:r>
      <w:r w:rsidR="00EE5875">
        <w:t xml:space="preserve">, </w:t>
      </w:r>
      <w:r w:rsidRPr="00675642">
        <w:t>pure complaisance vis-à-vis de soi-même</w:t>
      </w:r>
      <w:r w:rsidR="00EE5875">
        <w:t xml:space="preserve">, </w:t>
      </w:r>
      <w:r w:rsidRPr="00675642">
        <w:t>une espèce d</w:t>
      </w:r>
      <w:r w:rsidR="00EE5875">
        <w:t>’</w:t>
      </w:r>
      <w:r w:rsidRPr="00675642">
        <w:t>aérophagie</w:t>
      </w:r>
      <w:r w:rsidR="00EE5875">
        <w:t xml:space="preserve"> ; </w:t>
      </w:r>
      <w:r w:rsidRPr="00675642">
        <w:t>il n</w:t>
      </w:r>
      <w:r w:rsidR="00EE5875">
        <w:t>’</w:t>
      </w:r>
      <w:r w:rsidRPr="00675642">
        <w:t>y a que l</w:t>
      </w:r>
      <w:r w:rsidR="00EE5875">
        <w:t>’</w:t>
      </w:r>
      <w:r w:rsidRPr="00675642">
        <w:t>Anglo-Saxon pour se jeter délibérément dans l</w:t>
      </w:r>
      <w:r w:rsidR="00EE5875">
        <w:t>’</w:t>
      </w:r>
      <w:r w:rsidRPr="00675642">
        <w:t>absurde et agir sans perte de temps ni perdre l</w:t>
      </w:r>
      <w:r w:rsidR="00EE5875">
        <w:t>’</w:t>
      </w:r>
      <w:r w:rsidRPr="00675642">
        <w:t>équilibre</w:t>
      </w:r>
      <w:r w:rsidR="00EE5875">
        <w:t xml:space="preserve">, </w:t>
      </w:r>
      <w:r w:rsidRPr="00675642">
        <w:t>alors il passe pour un homme pratique et le Latin l</w:t>
      </w:r>
      <w:r w:rsidR="00EE5875">
        <w:t>’</w:t>
      </w:r>
      <w:r w:rsidRPr="00675642">
        <w:t>admire</w:t>
      </w:r>
      <w:r w:rsidR="00EE5875">
        <w:t>.</w:t>
      </w:r>
    </w:p>
    <w:p w14:paraId="4492AE8A" w14:textId="77777777" w:rsidR="00EE5875" w:rsidRDefault="00457E89" w:rsidP="00457E89">
      <w:proofErr w:type="spellStart"/>
      <w:r w:rsidRPr="00675642">
        <w:t>Hortalez</w:t>
      </w:r>
      <w:proofErr w:type="spellEnd"/>
      <w:r w:rsidRPr="00675642">
        <w:t xml:space="preserve"> n</w:t>
      </w:r>
      <w:r w:rsidR="00EE5875">
        <w:t>’</w:t>
      </w:r>
      <w:r w:rsidRPr="00675642">
        <w:t>admirait pas encore Dan Yack</w:t>
      </w:r>
      <w:r w:rsidR="00EE5875">
        <w:t xml:space="preserve">, </w:t>
      </w:r>
      <w:r w:rsidRPr="00675642">
        <w:t>il en était plutôt effrayé</w:t>
      </w:r>
      <w:r w:rsidR="00EE5875">
        <w:t>.</w:t>
      </w:r>
    </w:p>
    <w:p w14:paraId="643E88CD" w14:textId="77777777" w:rsidR="00EE5875" w:rsidRDefault="00EE5875" w:rsidP="00457E89">
      <w:r>
        <w:t>« </w:t>
      </w:r>
      <w:r w:rsidR="00457E89" w:rsidRPr="00675642">
        <w:t>Il est sans éducation</w:t>
      </w:r>
      <w:r>
        <w:t xml:space="preserve">, </w:t>
      </w:r>
      <w:r w:rsidR="00457E89" w:rsidRPr="00675642">
        <w:t>pensait-il</w:t>
      </w:r>
      <w:r>
        <w:t xml:space="preserve">, </w:t>
      </w:r>
      <w:r w:rsidR="00457E89" w:rsidRPr="00675642">
        <w:t>et il boit trop</w:t>
      </w:r>
      <w:r>
        <w:t>.</w:t>
      </w:r>
    </w:p>
    <w:p w14:paraId="496A1D1D" w14:textId="77777777" w:rsidR="00EE5875" w:rsidRDefault="00EE5875" w:rsidP="00457E89">
      <w:r>
        <w:lastRenderedPageBreak/>
        <w:t>« </w:t>
      </w:r>
      <w:r w:rsidR="00457E89" w:rsidRPr="00675642">
        <w:t>Il est fou</w:t>
      </w:r>
      <w:r>
        <w:t xml:space="preserve">, </w:t>
      </w:r>
      <w:r w:rsidR="00457E89" w:rsidRPr="00675642">
        <w:t>mais il voit juste</w:t>
      </w:r>
      <w:r>
        <w:t>.</w:t>
      </w:r>
    </w:p>
    <w:p w14:paraId="6EFEC526" w14:textId="4E12FC69" w:rsidR="00457E89" w:rsidRPr="00675642" w:rsidRDefault="00EE5875" w:rsidP="00457E89">
      <w:r>
        <w:t>« </w:t>
      </w:r>
      <w:r w:rsidR="00457E89" w:rsidRPr="00675642">
        <w:t>Que dois-je faire</w:t>
      </w:r>
      <w:r>
        <w:t> ? »</w:t>
      </w:r>
    </w:p>
    <w:p w14:paraId="1C6364D8" w14:textId="77777777" w:rsidR="00EE5875" w:rsidRDefault="00457E89" w:rsidP="00457E89">
      <w:proofErr w:type="spellStart"/>
      <w:r w:rsidRPr="00675642">
        <w:t>Hortalez</w:t>
      </w:r>
      <w:proofErr w:type="spellEnd"/>
      <w:r w:rsidRPr="00675642">
        <w:t xml:space="preserve"> commençait à s</w:t>
      </w:r>
      <w:r w:rsidR="00EE5875">
        <w:t>’</w:t>
      </w:r>
      <w:r w:rsidRPr="00675642">
        <w:t>inquiéter</w:t>
      </w:r>
      <w:r w:rsidR="00EE5875">
        <w:t>.</w:t>
      </w:r>
    </w:p>
    <w:p w14:paraId="724FC272" w14:textId="77777777" w:rsidR="00EE5875" w:rsidRDefault="00EE5875" w:rsidP="00457E89">
      <w:r>
        <w:t>« </w:t>
      </w:r>
      <w:r w:rsidR="00457E89" w:rsidRPr="00675642">
        <w:t>Pourquoi suis-je venu</w:t>
      </w:r>
      <w:r>
        <w:t> ? »</w:t>
      </w:r>
      <w:r w:rsidR="00457E89" w:rsidRPr="00675642">
        <w:t xml:space="preserve"> se disait-il</w:t>
      </w:r>
      <w:r>
        <w:t>.</w:t>
      </w:r>
    </w:p>
    <w:p w14:paraId="4A744FE4" w14:textId="77777777" w:rsidR="00EE5875" w:rsidRDefault="00457E89" w:rsidP="00457E89">
      <w:r w:rsidRPr="00675642">
        <w:t>Le bar était désert</w:t>
      </w:r>
      <w:r w:rsidR="00EE5875">
        <w:t>.</w:t>
      </w:r>
    </w:p>
    <w:p w14:paraId="39C5B4D0" w14:textId="77777777" w:rsidR="00EE5875" w:rsidRDefault="00457E89" w:rsidP="00457E89">
      <w:proofErr w:type="spellStart"/>
      <w:r w:rsidRPr="00675642">
        <w:t>Hortalez</w:t>
      </w:r>
      <w:proofErr w:type="spellEnd"/>
      <w:r w:rsidRPr="00675642">
        <w:t xml:space="preserve"> bâillait</w:t>
      </w:r>
      <w:r w:rsidR="00EE5875">
        <w:t>.</w:t>
      </w:r>
    </w:p>
    <w:p w14:paraId="1EF0FD5F" w14:textId="77777777" w:rsidR="00EE5875" w:rsidRDefault="00457E89" w:rsidP="00457E89">
      <w:r w:rsidRPr="00675642">
        <w:t>Il commençait à s</w:t>
      </w:r>
      <w:r w:rsidR="00EE5875">
        <w:t>’</w:t>
      </w:r>
      <w:r w:rsidRPr="00675642">
        <w:t>ennuyer</w:t>
      </w:r>
      <w:r w:rsidR="00EE5875">
        <w:t>.</w:t>
      </w:r>
    </w:p>
    <w:p w14:paraId="6E581DDA" w14:textId="77777777" w:rsidR="00EE5875" w:rsidRDefault="00457E89" w:rsidP="00457E89">
      <w:r w:rsidRPr="00675642">
        <w:t>La tête lui tournait</w:t>
      </w:r>
      <w:r w:rsidR="00EE5875">
        <w:t>.</w:t>
      </w:r>
    </w:p>
    <w:p w14:paraId="1556C2AF" w14:textId="77777777" w:rsidR="00EE5875" w:rsidRDefault="00457E89" w:rsidP="00457E89">
      <w:r w:rsidRPr="00675642">
        <w:t>Il était veule</w:t>
      </w:r>
      <w:r w:rsidR="00EE5875">
        <w:t>.</w:t>
      </w:r>
    </w:p>
    <w:p w14:paraId="4DFAF566" w14:textId="77777777" w:rsidR="00EE5875" w:rsidRDefault="00EE5875" w:rsidP="00457E89">
      <w:r>
        <w:t>« </w:t>
      </w:r>
      <w:r w:rsidR="00457E89" w:rsidRPr="00675642">
        <w:t>Que peut-il bien faire là-haut</w:t>
      </w:r>
      <w:r>
        <w:t> ?</w:t>
      </w:r>
    </w:p>
    <w:p w14:paraId="3C817412" w14:textId="3C77761C" w:rsidR="00457E89" w:rsidRPr="00675642" w:rsidRDefault="00EE5875" w:rsidP="00457E89">
      <w:r>
        <w:t>« </w:t>
      </w:r>
      <w:r w:rsidR="00457E89" w:rsidRPr="00675642">
        <w:t>J</w:t>
      </w:r>
      <w:r>
        <w:t>’</w:t>
      </w:r>
      <w:r w:rsidR="00457E89" w:rsidRPr="00675642">
        <w:t>ai trop bu</w:t>
      </w:r>
      <w:r>
        <w:t>. »</w:t>
      </w:r>
    </w:p>
    <w:p w14:paraId="6FA65F9C" w14:textId="77777777" w:rsidR="00EE5875" w:rsidRDefault="00457E89" w:rsidP="00457E89">
      <w:r w:rsidRPr="00675642">
        <w:t>Le temps passait</w:t>
      </w:r>
      <w:r w:rsidR="00EE5875">
        <w:t>.</w:t>
      </w:r>
    </w:p>
    <w:p w14:paraId="37B4703C" w14:textId="77777777" w:rsidR="00EE5875" w:rsidRDefault="00457E89" w:rsidP="00457E89">
      <w:r w:rsidRPr="00675642">
        <w:t>Dan Yack ne revenait pas</w:t>
      </w:r>
      <w:r w:rsidR="00EE5875">
        <w:t>.</w:t>
      </w:r>
    </w:p>
    <w:p w14:paraId="33576A04" w14:textId="77777777" w:rsidR="00EE5875" w:rsidRDefault="00457E89" w:rsidP="00457E89">
      <w:r w:rsidRPr="00675642">
        <w:t xml:space="preserve">Alors </w:t>
      </w:r>
      <w:proofErr w:type="spellStart"/>
      <w:r w:rsidRPr="00675642">
        <w:t>Hortalez</w:t>
      </w:r>
      <w:proofErr w:type="spellEnd"/>
      <w:r w:rsidRPr="00675642">
        <w:t xml:space="preserve"> monta à l</w:t>
      </w:r>
      <w:r w:rsidR="00EE5875">
        <w:t>’</w:t>
      </w:r>
      <w:r w:rsidRPr="00675642">
        <w:t>étage</w:t>
      </w:r>
      <w:r w:rsidR="00EE5875">
        <w:t xml:space="preserve">. </w:t>
      </w:r>
      <w:r w:rsidRPr="00675642">
        <w:t>Il vit de la lumière sous une porte</w:t>
      </w:r>
      <w:r w:rsidR="00EE5875">
        <w:t xml:space="preserve">. </w:t>
      </w:r>
      <w:r w:rsidRPr="00675642">
        <w:t>Il entra sans frapper</w:t>
      </w:r>
      <w:r w:rsidR="00EE5875">
        <w:t xml:space="preserve">. </w:t>
      </w:r>
      <w:r w:rsidRPr="00675642">
        <w:t>Dan Yack était en train d</w:t>
      </w:r>
      <w:r w:rsidR="00EE5875">
        <w:t>’</w:t>
      </w:r>
      <w:r w:rsidRPr="00675642">
        <w:t>écrire d</w:t>
      </w:r>
      <w:r w:rsidRPr="00675642">
        <w:t>e</w:t>
      </w:r>
      <w:r w:rsidRPr="00675642">
        <w:t>vant une bougie plus qu</w:t>
      </w:r>
      <w:r w:rsidR="00EE5875">
        <w:t>’</w:t>
      </w:r>
      <w:r w:rsidRPr="00675642">
        <w:t>à moitié consumée et par la fenêtre o</w:t>
      </w:r>
      <w:r w:rsidRPr="00675642">
        <w:t>u</w:t>
      </w:r>
      <w:r w:rsidRPr="00675642">
        <w:t>verte arrivait le chant des oiseaux</w:t>
      </w:r>
      <w:r w:rsidR="00EE5875">
        <w:t xml:space="preserve">. </w:t>
      </w:r>
      <w:r w:rsidRPr="00675642">
        <w:t>Un pépiement fou</w:t>
      </w:r>
      <w:r w:rsidR="00EE5875">
        <w:t xml:space="preserve">. </w:t>
      </w:r>
      <w:r w:rsidRPr="00675642">
        <w:t>C</w:t>
      </w:r>
      <w:r w:rsidR="00EE5875">
        <w:t>’</w:t>
      </w:r>
      <w:r w:rsidRPr="00675642">
        <w:t>était l</w:t>
      </w:r>
      <w:r w:rsidR="00EE5875">
        <w:t>’</w:t>
      </w:r>
      <w:r w:rsidRPr="00675642">
        <w:t>aube</w:t>
      </w:r>
      <w:r w:rsidR="00EE5875">
        <w:t>.</w:t>
      </w:r>
    </w:p>
    <w:p w14:paraId="5D7DE994" w14:textId="77777777" w:rsidR="00EE5875" w:rsidRDefault="00EE5875" w:rsidP="00457E89">
      <w:r>
        <w:t>— </w:t>
      </w:r>
      <w:r w:rsidR="00457E89" w:rsidRPr="00675642">
        <w:t>Excusez-moi</w:t>
      </w:r>
      <w:r>
        <w:t xml:space="preserve">, </w:t>
      </w:r>
      <w:r w:rsidR="00457E89" w:rsidRPr="00675642">
        <w:t>dit Dan Yack</w:t>
      </w:r>
      <w:r>
        <w:t xml:space="preserve">, </w:t>
      </w:r>
      <w:r w:rsidR="00457E89" w:rsidRPr="00675642">
        <w:t>j</w:t>
      </w:r>
      <w:r>
        <w:t>’</w:t>
      </w:r>
      <w:r w:rsidR="00457E89" w:rsidRPr="00675642">
        <w:t>ai fini</w:t>
      </w:r>
      <w:r>
        <w:t xml:space="preserve">. </w:t>
      </w:r>
      <w:r w:rsidR="00457E89" w:rsidRPr="00675642">
        <w:t>Voici ma procur</w:t>
      </w:r>
      <w:r w:rsidR="00457E89" w:rsidRPr="00675642">
        <w:t>a</w:t>
      </w:r>
      <w:r w:rsidR="00457E89" w:rsidRPr="00675642">
        <w:t>tion</w:t>
      </w:r>
      <w:r>
        <w:t xml:space="preserve">, </w:t>
      </w:r>
      <w:r w:rsidR="00457E89" w:rsidRPr="00675642">
        <w:t>un contrat d</w:t>
      </w:r>
      <w:r>
        <w:t>’</w:t>
      </w:r>
      <w:r w:rsidR="00457E89" w:rsidRPr="00675642">
        <w:t>association</w:t>
      </w:r>
      <w:r>
        <w:t xml:space="preserve">, </w:t>
      </w:r>
      <w:r w:rsidR="00457E89" w:rsidRPr="00675642">
        <w:t>des actes de cession et de vente</w:t>
      </w:r>
      <w:r>
        <w:t xml:space="preserve">, </w:t>
      </w:r>
      <w:r w:rsidR="00457E89" w:rsidRPr="00675642">
        <w:t>signez</w:t>
      </w:r>
      <w:r>
        <w:t xml:space="preserve">, </w:t>
      </w:r>
      <w:r w:rsidR="00457E89" w:rsidRPr="00675642">
        <w:t>nous avons toute la journée pour faire enregistrer et l</w:t>
      </w:r>
      <w:r w:rsidR="00457E89" w:rsidRPr="00675642">
        <w:t>é</w:t>
      </w:r>
      <w:r w:rsidR="00457E89" w:rsidRPr="00675642">
        <w:t>galiser ces papiers chez un notaire et au consulat</w:t>
      </w:r>
      <w:r>
        <w:t xml:space="preserve">. </w:t>
      </w:r>
      <w:r w:rsidR="00457E89" w:rsidRPr="00675642">
        <w:t xml:space="preserve">Vous partez ce soir avec </w:t>
      </w:r>
      <w:proofErr w:type="spellStart"/>
      <w:r w:rsidR="00457E89" w:rsidRPr="00675642">
        <w:t>Deene</w:t>
      </w:r>
      <w:proofErr w:type="spellEnd"/>
      <w:r w:rsidR="00457E89" w:rsidRPr="00675642">
        <w:t xml:space="preserve"> et vous prenez à </w:t>
      </w:r>
      <w:proofErr w:type="spellStart"/>
      <w:r w:rsidR="00457E89" w:rsidRPr="00675642">
        <w:t>Buenos-Ayres</w:t>
      </w:r>
      <w:proofErr w:type="spellEnd"/>
      <w:r w:rsidR="00457E89" w:rsidRPr="00675642">
        <w:t xml:space="preserve"> le premier p</w:t>
      </w:r>
      <w:r w:rsidR="00457E89" w:rsidRPr="00675642">
        <w:t>a</w:t>
      </w:r>
      <w:r w:rsidR="00457E89" w:rsidRPr="00675642">
        <w:t>quebot en partance</w:t>
      </w:r>
      <w:r>
        <w:t xml:space="preserve">. </w:t>
      </w:r>
      <w:r w:rsidR="00457E89" w:rsidRPr="00675642">
        <w:t>Voici mon plan d</w:t>
      </w:r>
      <w:r>
        <w:t>’</w:t>
      </w:r>
      <w:r w:rsidR="00457E89" w:rsidRPr="00675642">
        <w:t>action et mes instru</w:t>
      </w:r>
      <w:r w:rsidR="00457E89" w:rsidRPr="00675642">
        <w:t>c</w:t>
      </w:r>
      <w:r w:rsidR="00457E89" w:rsidRPr="00675642">
        <w:t>tions</w:t>
      </w:r>
      <w:r>
        <w:t xml:space="preserve">, </w:t>
      </w:r>
      <w:r w:rsidR="00457E89" w:rsidRPr="00675642">
        <w:t>vous aurez le temps d</w:t>
      </w:r>
      <w:r>
        <w:t>’</w:t>
      </w:r>
      <w:r w:rsidR="00457E89" w:rsidRPr="00675642">
        <w:t xml:space="preserve">étudier tout </w:t>
      </w:r>
      <w:r w:rsidR="00457E89" w:rsidRPr="00675642">
        <w:lastRenderedPageBreak/>
        <w:t>cela à bord</w:t>
      </w:r>
      <w:r>
        <w:t xml:space="preserve">. </w:t>
      </w:r>
      <w:r w:rsidR="00457E89" w:rsidRPr="00675642">
        <w:t>Ah</w:t>
      </w:r>
      <w:r>
        <w:t xml:space="preserve"> ! </w:t>
      </w:r>
      <w:r w:rsidR="00457E89" w:rsidRPr="00675642">
        <w:t>vous n</w:t>
      </w:r>
      <w:r>
        <w:t>’</w:t>
      </w:r>
      <w:r w:rsidR="00457E89" w:rsidRPr="00675642">
        <w:t>allez pas vous embêter en Europe</w:t>
      </w:r>
      <w:r>
        <w:t xml:space="preserve">, </w:t>
      </w:r>
      <w:r w:rsidR="00457E89" w:rsidRPr="00675642">
        <w:t>vous</w:t>
      </w:r>
      <w:r>
        <w:t>.</w:t>
      </w:r>
    </w:p>
    <w:p w14:paraId="61F2F800" w14:textId="77777777" w:rsidR="00EE5875" w:rsidRDefault="00EE5875" w:rsidP="00457E89">
      <w:r>
        <w:t>— </w:t>
      </w:r>
      <w:r w:rsidR="00457E89" w:rsidRPr="00675642">
        <w:t>Et vous</w:t>
      </w:r>
      <w:r>
        <w:t> ?</w:t>
      </w:r>
    </w:p>
    <w:p w14:paraId="28B0EDDB" w14:textId="77777777" w:rsidR="00EE5875" w:rsidRDefault="00EE5875" w:rsidP="00457E89">
      <w:r>
        <w:t>— </w:t>
      </w:r>
      <w:r w:rsidR="00457E89" w:rsidRPr="00675642">
        <w:t>Moi non plus</w:t>
      </w:r>
      <w:r>
        <w:t xml:space="preserve">, </w:t>
      </w:r>
      <w:r w:rsidR="00457E89" w:rsidRPr="00675642">
        <w:t>j</w:t>
      </w:r>
      <w:r>
        <w:t>’</w:t>
      </w:r>
      <w:r w:rsidR="00457E89" w:rsidRPr="00675642">
        <w:t>aurai du travail par-dessus la tête</w:t>
      </w:r>
      <w:r>
        <w:t xml:space="preserve">. </w:t>
      </w:r>
      <w:r w:rsidR="00457E89" w:rsidRPr="00675642">
        <w:t>Je re</w:t>
      </w:r>
      <w:r w:rsidR="00457E89" w:rsidRPr="00675642">
        <w:t>s</w:t>
      </w:r>
      <w:r w:rsidR="00457E89" w:rsidRPr="00675642">
        <w:t>te encore six mois ici pour réceptionner</w:t>
      </w:r>
      <w:r>
        <w:t xml:space="preserve">, </w:t>
      </w:r>
      <w:r w:rsidR="00457E89" w:rsidRPr="00675642">
        <w:t>puis je pars au pri</w:t>
      </w:r>
      <w:r w:rsidR="00457E89" w:rsidRPr="00675642">
        <w:t>n</w:t>
      </w:r>
      <w:r w:rsidR="00457E89" w:rsidRPr="00675642">
        <w:t>temps surveiller le montage de l</w:t>
      </w:r>
      <w:r>
        <w:t>’</w:t>
      </w:r>
      <w:r w:rsidR="00457E89" w:rsidRPr="00675642">
        <w:t>usine à</w:t>
      </w:r>
      <w:r>
        <w:t>…</w:t>
      </w:r>
    </w:p>
    <w:p w14:paraId="24888ACB" w14:textId="77777777" w:rsidR="00EE5875" w:rsidRDefault="00EE5875" w:rsidP="00457E89">
      <w:r>
        <w:t>— </w:t>
      </w:r>
      <w:r w:rsidR="00457E89" w:rsidRPr="00675642">
        <w:t>Quelle usine</w:t>
      </w:r>
      <w:r>
        <w:t> ?</w:t>
      </w:r>
    </w:p>
    <w:p w14:paraId="5527C597" w14:textId="77777777" w:rsidR="00EE5875" w:rsidRDefault="00EE5875" w:rsidP="00457E89">
      <w:r>
        <w:t>— </w:t>
      </w:r>
      <w:r w:rsidR="00457E89" w:rsidRPr="00675642">
        <w:t>Une usine en béton armé</w:t>
      </w:r>
      <w:r>
        <w:t xml:space="preserve">, </w:t>
      </w:r>
      <w:r w:rsidR="00457E89" w:rsidRPr="00675642">
        <w:t>mon cher</w:t>
      </w:r>
      <w:r>
        <w:t xml:space="preserve">, </w:t>
      </w:r>
      <w:r w:rsidR="00457E89" w:rsidRPr="00675642">
        <w:t>qui s</w:t>
      </w:r>
      <w:r>
        <w:t>’</w:t>
      </w:r>
      <w:r w:rsidR="00457E89" w:rsidRPr="00675642">
        <w:t>élèvera à l</w:t>
      </w:r>
      <w:r>
        <w:t>’</w:t>
      </w:r>
      <w:r w:rsidR="00457E89" w:rsidRPr="00675642">
        <w:t>entrée de Port-Déception</w:t>
      </w:r>
      <w:r>
        <w:t xml:space="preserve">, </w:t>
      </w:r>
      <w:r w:rsidR="00457E89" w:rsidRPr="00675642">
        <w:t>à l</w:t>
      </w:r>
      <w:r>
        <w:t>’</w:t>
      </w:r>
      <w:r w:rsidR="00457E89" w:rsidRPr="00675642">
        <w:t>endroit même où vos Norvégiens amarraient leur bateau-usine</w:t>
      </w:r>
      <w:r>
        <w:t xml:space="preserve">. </w:t>
      </w:r>
      <w:r w:rsidR="00457E89" w:rsidRPr="00675642">
        <w:t>Ils en feront une tête quand ils verront la place prise</w:t>
      </w:r>
      <w:r>
        <w:t xml:space="preserve">. </w:t>
      </w:r>
      <w:r w:rsidR="00457E89" w:rsidRPr="00675642">
        <w:t>Une usine permanente</w:t>
      </w:r>
      <w:r>
        <w:t xml:space="preserve">, </w:t>
      </w:r>
      <w:r w:rsidR="00457E89" w:rsidRPr="00675642">
        <w:t>qui travaillera nuit et jour</w:t>
      </w:r>
      <w:r>
        <w:t xml:space="preserve">, </w:t>
      </w:r>
      <w:r w:rsidR="00457E89" w:rsidRPr="00675642">
        <w:t>été comme hiver</w:t>
      </w:r>
      <w:r>
        <w:t>.</w:t>
      </w:r>
    </w:p>
    <w:p w14:paraId="71FEF8BC" w14:textId="77777777" w:rsidR="00EE5875" w:rsidRDefault="00EE5875" w:rsidP="00457E89">
      <w:r>
        <w:t>— </w:t>
      </w:r>
      <w:r w:rsidR="00457E89" w:rsidRPr="00675642">
        <w:t>Comment</w:t>
      </w:r>
      <w:r>
        <w:t xml:space="preserve">, </w:t>
      </w:r>
      <w:r w:rsidR="00457E89" w:rsidRPr="00675642">
        <w:t>l</w:t>
      </w:r>
      <w:r>
        <w:t>’</w:t>
      </w:r>
      <w:r w:rsidR="00457E89" w:rsidRPr="00675642">
        <w:t>hiver</w:t>
      </w:r>
      <w:r>
        <w:t> ?</w:t>
      </w:r>
    </w:p>
    <w:p w14:paraId="598A0F67" w14:textId="77777777" w:rsidR="00EE5875" w:rsidRDefault="00EE5875" w:rsidP="00457E89">
      <w:r>
        <w:t>— </w:t>
      </w:r>
      <w:r w:rsidR="00457E89" w:rsidRPr="00675642">
        <w:t>Oui</w:t>
      </w:r>
      <w:r>
        <w:t xml:space="preserve">, </w:t>
      </w:r>
      <w:r w:rsidR="00457E89" w:rsidRPr="00675642">
        <w:t>l</w:t>
      </w:r>
      <w:r>
        <w:t>’</w:t>
      </w:r>
      <w:r w:rsidR="00457E89" w:rsidRPr="00675642">
        <w:t>été on exploitera les pêcheries et l</w:t>
      </w:r>
      <w:r>
        <w:t>’</w:t>
      </w:r>
      <w:r w:rsidR="00457E89" w:rsidRPr="00675642">
        <w:t>hiver on récup</w:t>
      </w:r>
      <w:r w:rsidR="00457E89" w:rsidRPr="00675642">
        <w:t>é</w:t>
      </w:r>
      <w:r w:rsidR="00457E89" w:rsidRPr="00675642">
        <w:t>rera</w:t>
      </w:r>
      <w:r>
        <w:t xml:space="preserve">. </w:t>
      </w:r>
      <w:r w:rsidR="00457E89" w:rsidRPr="00675642">
        <w:t>Ainsi rien ne sera perdu</w:t>
      </w:r>
      <w:r>
        <w:t xml:space="preserve"> : </w:t>
      </w:r>
      <w:r w:rsidR="00457E89" w:rsidRPr="00675642">
        <w:t>on récupérera tous les déchets</w:t>
      </w:r>
      <w:r>
        <w:t xml:space="preserve">, </w:t>
      </w:r>
      <w:r w:rsidR="00457E89" w:rsidRPr="00675642">
        <w:t>vous m</w:t>
      </w:r>
      <w:r>
        <w:t>’</w:t>
      </w:r>
      <w:r w:rsidR="00457E89" w:rsidRPr="00675642">
        <w:t>entendez</w:t>
      </w:r>
      <w:r>
        <w:t xml:space="preserve">, </w:t>
      </w:r>
      <w:r w:rsidR="00457E89" w:rsidRPr="00675642">
        <w:t>tous</w:t>
      </w:r>
      <w:r>
        <w:t xml:space="preserve">. </w:t>
      </w:r>
      <w:r w:rsidR="00457E89" w:rsidRPr="00675642">
        <w:t>On fabriquera des cordages avec les n</w:t>
      </w:r>
      <w:r w:rsidR="00457E89" w:rsidRPr="00675642">
        <w:t>a</w:t>
      </w:r>
      <w:r w:rsidR="00457E89" w:rsidRPr="00675642">
        <w:t>geoires</w:t>
      </w:r>
      <w:r>
        <w:t xml:space="preserve">, </w:t>
      </w:r>
      <w:r w:rsidR="00457E89" w:rsidRPr="00675642">
        <w:t>des vêtements avec la peau</w:t>
      </w:r>
      <w:r>
        <w:t xml:space="preserve">, </w:t>
      </w:r>
      <w:r w:rsidR="00457E89" w:rsidRPr="00675642">
        <w:t>les tendons et du linoléum avec les boyaux</w:t>
      </w:r>
      <w:r>
        <w:t>.</w:t>
      </w:r>
    </w:p>
    <w:p w14:paraId="16DC316A" w14:textId="77777777" w:rsidR="00EE5875" w:rsidRDefault="00EE5875" w:rsidP="00457E89">
      <w:r>
        <w:t>— </w:t>
      </w:r>
      <w:r w:rsidR="00457E89" w:rsidRPr="00675642">
        <w:t>Du linoléum</w:t>
      </w:r>
      <w:r>
        <w:t> ?</w:t>
      </w:r>
    </w:p>
    <w:p w14:paraId="444C5485" w14:textId="77777777" w:rsidR="00EE5875" w:rsidRDefault="00EE5875" w:rsidP="00457E89">
      <w:r>
        <w:t>— </w:t>
      </w:r>
      <w:r w:rsidR="00457E89" w:rsidRPr="00675642">
        <w:t>Parfaitement</w:t>
      </w:r>
      <w:r>
        <w:t xml:space="preserve">, </w:t>
      </w:r>
      <w:r w:rsidR="00457E89" w:rsidRPr="00675642">
        <w:t>du linoléum</w:t>
      </w:r>
      <w:r>
        <w:t xml:space="preserve">. </w:t>
      </w:r>
      <w:r w:rsidR="00457E89" w:rsidRPr="00675642">
        <w:t>J</w:t>
      </w:r>
      <w:r>
        <w:t>’</w:t>
      </w:r>
      <w:r w:rsidR="00457E89" w:rsidRPr="00675642">
        <w:t>ai acheté les brevets autr</w:t>
      </w:r>
      <w:r w:rsidR="00457E89" w:rsidRPr="00675642">
        <w:t>e</w:t>
      </w:r>
      <w:r w:rsidR="00457E89" w:rsidRPr="00675642">
        <w:t>fois</w:t>
      </w:r>
      <w:r>
        <w:t xml:space="preserve">. </w:t>
      </w:r>
      <w:r w:rsidR="00457E89" w:rsidRPr="00675642">
        <w:t>Tenez</w:t>
      </w:r>
      <w:r>
        <w:t xml:space="preserve">, </w:t>
      </w:r>
      <w:r w:rsidR="00457E89" w:rsidRPr="00675642">
        <w:t>voici une lettre d</w:t>
      </w:r>
      <w:r>
        <w:t>’</w:t>
      </w:r>
      <w:r w:rsidR="00457E89" w:rsidRPr="00675642">
        <w:t>introduction pour l</w:t>
      </w:r>
      <w:r>
        <w:t>’</w:t>
      </w:r>
      <w:r w:rsidR="00457E89" w:rsidRPr="00675642">
        <w:t>inventeur</w:t>
      </w:r>
      <w:r>
        <w:t xml:space="preserve">. </w:t>
      </w:r>
      <w:r w:rsidR="00457E89" w:rsidRPr="00675642">
        <w:t>T</w:t>
      </w:r>
      <w:r w:rsidR="00457E89" w:rsidRPr="00675642">
        <w:t>â</w:t>
      </w:r>
      <w:r w:rsidR="00457E89" w:rsidRPr="00675642">
        <w:t>chez de me l</w:t>
      </w:r>
      <w:r>
        <w:t>’</w:t>
      </w:r>
      <w:r w:rsidR="00457E89" w:rsidRPr="00675642">
        <w:t>expédier</w:t>
      </w:r>
      <w:r>
        <w:t xml:space="preserve">, </w:t>
      </w:r>
      <w:r w:rsidR="00457E89" w:rsidRPr="00675642">
        <w:t>c</w:t>
      </w:r>
      <w:r>
        <w:t>’</w:t>
      </w:r>
      <w:r w:rsidR="00457E89" w:rsidRPr="00675642">
        <w:t>est un fameux chimiste</w:t>
      </w:r>
      <w:r>
        <w:t xml:space="preserve">, </w:t>
      </w:r>
      <w:r w:rsidR="00457E89" w:rsidRPr="00675642">
        <w:t>il nous sera très utile</w:t>
      </w:r>
      <w:r>
        <w:t xml:space="preserve">. </w:t>
      </w:r>
      <w:r w:rsidR="00457E89" w:rsidRPr="00675642">
        <w:t>Il s</w:t>
      </w:r>
      <w:r>
        <w:t>’</w:t>
      </w:r>
      <w:r w:rsidR="00457E89" w:rsidRPr="00675642">
        <w:t xml:space="preserve">appelle Herr </w:t>
      </w:r>
      <w:proofErr w:type="spellStart"/>
      <w:r w:rsidR="00457E89" w:rsidRPr="00675642">
        <w:t>Doktor</w:t>
      </w:r>
      <w:proofErr w:type="spellEnd"/>
      <w:r w:rsidR="00457E89" w:rsidRPr="00675642">
        <w:t xml:space="preserve"> </w:t>
      </w:r>
      <w:proofErr w:type="spellStart"/>
      <w:r w:rsidR="00457E89" w:rsidRPr="00675642">
        <w:t>Sch</w:t>
      </w:r>
      <w:proofErr w:type="spellEnd"/>
      <w:r>
        <w:t>…</w:t>
      </w:r>
    </w:p>
    <w:p w14:paraId="7BDF3235" w14:textId="77777777" w:rsidR="00EE5875" w:rsidRDefault="00EE5875" w:rsidP="00457E89">
      <w:r>
        <w:t>— </w:t>
      </w:r>
      <w:r w:rsidR="00457E89" w:rsidRPr="00675642">
        <w:t>Mais que ferez-vous des os</w:t>
      </w:r>
      <w:r>
        <w:t> ?</w:t>
      </w:r>
    </w:p>
    <w:p w14:paraId="622FF149" w14:textId="77777777" w:rsidR="00EE5875" w:rsidRDefault="00EE5875" w:rsidP="00457E89">
      <w:r>
        <w:t>— </w:t>
      </w:r>
      <w:r w:rsidR="00457E89" w:rsidRPr="00675642">
        <w:t>Les os</w:t>
      </w:r>
      <w:r>
        <w:t xml:space="preserve"> ? </w:t>
      </w:r>
      <w:r w:rsidR="00457E89" w:rsidRPr="00675642">
        <w:t>On les concassera</w:t>
      </w:r>
      <w:r>
        <w:t xml:space="preserve">, </w:t>
      </w:r>
      <w:r w:rsidR="00457E89" w:rsidRPr="00675642">
        <w:t>on les réduira en poudre</w:t>
      </w:r>
      <w:r>
        <w:t xml:space="preserve">, </w:t>
      </w:r>
      <w:r w:rsidR="00457E89" w:rsidRPr="00675642">
        <w:t>on en fera de la colle et des engrais</w:t>
      </w:r>
      <w:r>
        <w:t>.</w:t>
      </w:r>
    </w:p>
    <w:p w14:paraId="496E3203" w14:textId="77777777" w:rsidR="00EE5875" w:rsidRDefault="00EE5875" w:rsidP="00457E89">
      <w:r>
        <w:t>— </w:t>
      </w:r>
      <w:r w:rsidR="00457E89" w:rsidRPr="00675642">
        <w:t>Oh</w:t>
      </w:r>
      <w:r>
        <w:t xml:space="preserve"> ! </w:t>
      </w:r>
      <w:r w:rsidR="00457E89" w:rsidRPr="00675642">
        <w:t>vous ne doutez de rien</w:t>
      </w:r>
      <w:r>
        <w:t xml:space="preserve">, </w:t>
      </w:r>
      <w:r w:rsidR="00457E89" w:rsidRPr="00675642">
        <w:t>vous</w:t>
      </w:r>
      <w:r>
        <w:t>.</w:t>
      </w:r>
    </w:p>
    <w:p w14:paraId="38D638F8" w14:textId="77777777" w:rsidR="00EE5875" w:rsidRDefault="00EE5875" w:rsidP="00457E89">
      <w:r>
        <w:lastRenderedPageBreak/>
        <w:t>— </w:t>
      </w:r>
      <w:r w:rsidR="00457E89" w:rsidRPr="00675642">
        <w:t>Au contraire</w:t>
      </w:r>
      <w:r>
        <w:t xml:space="preserve"> ! </w:t>
      </w:r>
      <w:r w:rsidR="00457E89" w:rsidRPr="00675642">
        <w:t>Aujourd</w:t>
      </w:r>
      <w:r>
        <w:t>’</w:t>
      </w:r>
      <w:r w:rsidR="00457E89" w:rsidRPr="00675642">
        <w:t>hui il faut douter de tout</w:t>
      </w:r>
      <w:r>
        <w:t xml:space="preserve">, </w:t>
      </w:r>
      <w:r w:rsidR="00457E89" w:rsidRPr="00675642">
        <w:t>c</w:t>
      </w:r>
      <w:r>
        <w:t>’</w:t>
      </w:r>
      <w:r w:rsidR="00457E89" w:rsidRPr="00675642">
        <w:t>est pourquoi tout est devenu possible</w:t>
      </w:r>
      <w:r>
        <w:t xml:space="preserve">. </w:t>
      </w:r>
      <w:r w:rsidR="00457E89" w:rsidRPr="00675642">
        <w:t>J</w:t>
      </w:r>
      <w:r>
        <w:t>’</w:t>
      </w:r>
      <w:r w:rsidR="00457E89" w:rsidRPr="00675642">
        <w:t>ai même pensé à faire des conserves alimentaires</w:t>
      </w:r>
      <w:r>
        <w:t>.</w:t>
      </w:r>
    </w:p>
    <w:p w14:paraId="78775012" w14:textId="77777777" w:rsidR="00EE5875" w:rsidRDefault="00EE5875" w:rsidP="00457E89">
      <w:r>
        <w:t>— </w:t>
      </w:r>
      <w:r w:rsidR="00457E89" w:rsidRPr="00675642">
        <w:t>Des conserves à la baleine</w:t>
      </w:r>
      <w:r>
        <w:t xml:space="preserve">, </w:t>
      </w:r>
      <w:r w:rsidR="00457E89" w:rsidRPr="00675642">
        <w:t>pas possible</w:t>
      </w:r>
      <w:r>
        <w:t> !</w:t>
      </w:r>
    </w:p>
    <w:p w14:paraId="1EEA3180" w14:textId="77777777" w:rsidR="00EE5875" w:rsidRDefault="00EE5875" w:rsidP="00457E89">
      <w:r>
        <w:t>— </w:t>
      </w:r>
      <w:r w:rsidR="00457E89" w:rsidRPr="00675642">
        <w:t>Et pourquoi pas</w:t>
      </w:r>
      <w:r>
        <w:t xml:space="preserve"> ? </w:t>
      </w:r>
      <w:r w:rsidR="00457E89" w:rsidRPr="00675642">
        <w:t xml:space="preserve">Au dire des Esquimaux la chair du </w:t>
      </w:r>
      <w:proofErr w:type="spellStart"/>
      <w:r w:rsidR="00457E89" w:rsidRPr="00675642">
        <w:t>gi</w:t>
      </w:r>
      <w:r w:rsidR="00457E89" w:rsidRPr="00675642">
        <w:t>b</w:t>
      </w:r>
      <w:r w:rsidR="00457E89" w:rsidRPr="00675642">
        <w:t>bar</w:t>
      </w:r>
      <w:proofErr w:type="spellEnd"/>
      <w:r>
        <w:t xml:space="preserve">, </w:t>
      </w:r>
      <w:r w:rsidR="00457E89" w:rsidRPr="00675642">
        <w:t>par exemple</w:t>
      </w:r>
      <w:r>
        <w:t xml:space="preserve">, </w:t>
      </w:r>
      <w:r w:rsidR="00457E89" w:rsidRPr="00675642">
        <w:t>a le goût de l</w:t>
      </w:r>
      <w:r>
        <w:t>’</w:t>
      </w:r>
      <w:r w:rsidR="00457E89" w:rsidRPr="00675642">
        <w:t>esturgeon</w:t>
      </w:r>
      <w:r>
        <w:t xml:space="preserve">. </w:t>
      </w:r>
      <w:r w:rsidR="00457E89" w:rsidRPr="00675642">
        <w:t>Quel débouché</w:t>
      </w:r>
      <w:r>
        <w:t xml:space="preserve">, </w:t>
      </w:r>
      <w:r w:rsidR="00457E89" w:rsidRPr="00675642">
        <w:t>si nous arrivions à lancer ce produit et à le faire figurer dans l</w:t>
      </w:r>
      <w:r>
        <w:t>’</w:t>
      </w:r>
      <w:r w:rsidR="00457E89" w:rsidRPr="00675642">
        <w:t>ordinaire du soldat</w:t>
      </w:r>
      <w:r>
        <w:t xml:space="preserve"> ! </w:t>
      </w:r>
      <w:r w:rsidR="00457E89" w:rsidRPr="00675642">
        <w:t>C</w:t>
      </w:r>
      <w:r>
        <w:t>’</w:t>
      </w:r>
      <w:r w:rsidR="00457E89" w:rsidRPr="00675642">
        <w:t>est un aliment complet</w:t>
      </w:r>
      <w:r>
        <w:t xml:space="preserve">. </w:t>
      </w:r>
      <w:r w:rsidR="00457E89" w:rsidRPr="00675642">
        <w:t>Il faudra que vous vous occupiez de ça auprès des gouvernements d</w:t>
      </w:r>
      <w:r>
        <w:t>’</w:t>
      </w:r>
      <w:r w:rsidR="00457E89" w:rsidRPr="00675642">
        <w:t>Europe</w:t>
      </w:r>
      <w:r>
        <w:t>.</w:t>
      </w:r>
    </w:p>
    <w:p w14:paraId="6FCF753C" w14:textId="77777777" w:rsidR="00EE5875" w:rsidRDefault="00EE5875" w:rsidP="00457E89">
      <w:r>
        <w:t>— </w:t>
      </w:r>
      <w:r w:rsidR="00457E89" w:rsidRPr="00675642">
        <w:t>Vous êtes un homme extraordinaire</w:t>
      </w:r>
      <w:r>
        <w:t xml:space="preserve"> ! </w:t>
      </w:r>
      <w:r w:rsidR="00457E89" w:rsidRPr="00675642">
        <w:t>s</w:t>
      </w:r>
      <w:r>
        <w:t>’</w:t>
      </w:r>
      <w:r w:rsidR="00457E89" w:rsidRPr="00675642">
        <w:t xml:space="preserve">écria </w:t>
      </w:r>
      <w:proofErr w:type="spellStart"/>
      <w:r w:rsidR="00457E89" w:rsidRPr="00675642">
        <w:t>Hortalez</w:t>
      </w:r>
      <w:proofErr w:type="spellEnd"/>
      <w:r w:rsidR="00457E89" w:rsidRPr="00675642">
        <w:t xml:space="preserve"> emballé</w:t>
      </w:r>
      <w:r>
        <w:t>.</w:t>
      </w:r>
    </w:p>
    <w:p w14:paraId="7266E72A" w14:textId="77777777" w:rsidR="00EE5875" w:rsidRDefault="00EE5875" w:rsidP="00457E89">
      <w:r>
        <w:t>— </w:t>
      </w:r>
      <w:r w:rsidR="00457E89" w:rsidRPr="00675642">
        <w:t>Alors</w:t>
      </w:r>
      <w:r>
        <w:t xml:space="preserve">, </w:t>
      </w:r>
      <w:r w:rsidR="00457E89" w:rsidRPr="00675642">
        <w:t>vous marchez</w:t>
      </w:r>
      <w:r>
        <w:t> ?</w:t>
      </w:r>
    </w:p>
    <w:p w14:paraId="6EDBE9C0" w14:textId="77777777" w:rsidR="00EE5875" w:rsidRDefault="00EE5875" w:rsidP="00457E89">
      <w:r>
        <w:t>— </w:t>
      </w:r>
      <w:r w:rsidR="00457E89" w:rsidRPr="00675642">
        <w:t>Je marche</w:t>
      </w:r>
      <w:r>
        <w:t>.</w:t>
      </w:r>
    </w:p>
    <w:p w14:paraId="6A02DC1C" w14:textId="77777777" w:rsidR="00EE5875" w:rsidRDefault="00EE5875" w:rsidP="00457E89">
      <w:r>
        <w:t>— </w:t>
      </w:r>
      <w:r w:rsidR="00457E89" w:rsidRPr="00675642">
        <w:t>Tope-là</w:t>
      </w:r>
      <w:r>
        <w:t xml:space="preserve">, </w:t>
      </w:r>
      <w:r w:rsidR="00457E89" w:rsidRPr="00675642">
        <w:t>dit Dan Yack en lui tendant la main</w:t>
      </w:r>
      <w:r>
        <w:t>.</w:t>
      </w:r>
    </w:p>
    <w:p w14:paraId="7663693B" w14:textId="77777777" w:rsidR="00EE5875" w:rsidRDefault="00457E89" w:rsidP="00457E89">
      <w:r w:rsidRPr="00675642">
        <w:t>Les deux hommes riaient</w:t>
      </w:r>
      <w:r w:rsidR="00EE5875">
        <w:t>.</w:t>
      </w:r>
    </w:p>
    <w:p w14:paraId="5E3ABA46" w14:textId="77777777" w:rsidR="00EE5875" w:rsidRDefault="00EE5875" w:rsidP="00457E89">
      <w:r>
        <w:t>— </w:t>
      </w:r>
      <w:r w:rsidR="00457E89" w:rsidRPr="00675642">
        <w:t>Quelle heure est-il</w:t>
      </w:r>
      <w:r>
        <w:t xml:space="preserve"> ? </w:t>
      </w:r>
      <w:r w:rsidR="00457E89" w:rsidRPr="00675642">
        <w:t>demanda Dan Yack</w:t>
      </w:r>
      <w:r>
        <w:t xml:space="preserve">. </w:t>
      </w:r>
      <w:r w:rsidR="00457E89" w:rsidRPr="00675642">
        <w:t>Je voudrais e</w:t>
      </w:r>
      <w:r w:rsidR="00457E89" w:rsidRPr="00675642">
        <w:t>n</w:t>
      </w:r>
      <w:r w:rsidR="00457E89" w:rsidRPr="00675642">
        <w:t>voyer un câble qui va proprement leur raser la plante des pieds</w:t>
      </w:r>
      <w:r>
        <w:t xml:space="preserve">, </w:t>
      </w:r>
      <w:r w:rsidR="00457E89" w:rsidRPr="00675642">
        <w:t>à vos Norvégiens</w:t>
      </w:r>
      <w:r>
        <w:t xml:space="preserve">. </w:t>
      </w:r>
      <w:r w:rsidR="00457E89" w:rsidRPr="00675642">
        <w:t>Quelle tuile</w:t>
      </w:r>
      <w:r>
        <w:t xml:space="preserve"> ! </w:t>
      </w:r>
      <w:r w:rsidR="00457E89" w:rsidRPr="00675642">
        <w:t>Le diable</w:t>
      </w:r>
      <w:r>
        <w:t xml:space="preserve">, </w:t>
      </w:r>
      <w:r w:rsidR="00457E89" w:rsidRPr="00675642">
        <w:t>s</w:t>
      </w:r>
      <w:r>
        <w:t>’</w:t>
      </w:r>
      <w:r w:rsidR="00457E89" w:rsidRPr="00675642">
        <w:t>ils s</w:t>
      </w:r>
      <w:r>
        <w:t>’</w:t>
      </w:r>
      <w:r w:rsidR="00457E89" w:rsidRPr="00675642">
        <w:t>y atte</w:t>
      </w:r>
      <w:r w:rsidR="00457E89" w:rsidRPr="00675642">
        <w:t>n</w:t>
      </w:r>
      <w:r w:rsidR="00457E89" w:rsidRPr="00675642">
        <w:t>dent</w:t>
      </w:r>
      <w:r>
        <w:t> !</w:t>
      </w:r>
    </w:p>
    <w:p w14:paraId="0B593AA8" w14:textId="77777777" w:rsidR="00EE5875" w:rsidRDefault="00EE5875" w:rsidP="00457E89">
      <w:r>
        <w:t>— </w:t>
      </w:r>
      <w:r w:rsidR="00457E89" w:rsidRPr="00675642">
        <w:t>Qu</w:t>
      </w:r>
      <w:r>
        <w:t>’</w:t>
      </w:r>
      <w:r w:rsidR="00457E89" w:rsidRPr="00675642">
        <w:t>est-ce que c</w:t>
      </w:r>
      <w:r>
        <w:t>’</w:t>
      </w:r>
      <w:r w:rsidR="00457E89" w:rsidRPr="00675642">
        <w:t>est</w:t>
      </w:r>
      <w:r>
        <w:t> ?</w:t>
      </w:r>
    </w:p>
    <w:p w14:paraId="2936720B" w14:textId="77777777" w:rsidR="00EE5875" w:rsidRDefault="00EE5875" w:rsidP="00457E89">
      <w:r>
        <w:t>— </w:t>
      </w:r>
      <w:r w:rsidR="00457E89" w:rsidRPr="00675642">
        <w:t>J</w:t>
      </w:r>
      <w:r>
        <w:t>’</w:t>
      </w:r>
      <w:r w:rsidR="00457E89" w:rsidRPr="00675642">
        <w:t>adresse à l</w:t>
      </w:r>
      <w:r>
        <w:t>’</w:t>
      </w:r>
      <w:r w:rsidR="00457E89" w:rsidRPr="00675642">
        <w:t>Amirauté une demande en concession de 99 ans avec droits de pêche exclusifs dans les Shetland du Sud</w:t>
      </w:r>
      <w:r>
        <w:t xml:space="preserve">. </w:t>
      </w:r>
      <w:r w:rsidR="00457E89" w:rsidRPr="00675642">
        <w:t>Ce soir j</w:t>
      </w:r>
      <w:r>
        <w:t>’</w:t>
      </w:r>
      <w:r w:rsidR="00457E89" w:rsidRPr="00675642">
        <w:t>ai la concession dans ma poche</w:t>
      </w:r>
      <w:r>
        <w:t xml:space="preserve">, </w:t>
      </w:r>
      <w:r w:rsidR="00457E89" w:rsidRPr="00675642">
        <w:t>et pour un morceau de pain</w:t>
      </w:r>
      <w:r>
        <w:t xml:space="preserve">, </w:t>
      </w:r>
      <w:r w:rsidR="00457E89" w:rsidRPr="00675642">
        <w:t>on ne peut pas me refuser ça à Londres</w:t>
      </w:r>
      <w:r>
        <w:t xml:space="preserve">. </w:t>
      </w:r>
      <w:r w:rsidR="00457E89" w:rsidRPr="00675642">
        <w:t>Les Shetland du Sud sont anglaises et je suis Anglais</w:t>
      </w:r>
      <w:r>
        <w:t xml:space="preserve">, </w:t>
      </w:r>
      <w:r w:rsidR="00457E89" w:rsidRPr="00675642">
        <w:t>donc</w:t>
      </w:r>
      <w:r>
        <w:t>…</w:t>
      </w:r>
    </w:p>
    <w:p w14:paraId="2E9CB1CD" w14:textId="77777777" w:rsidR="00EE5875" w:rsidRDefault="00EE5875" w:rsidP="00457E89">
      <w:r>
        <w:t>— </w:t>
      </w:r>
      <w:r w:rsidR="00457E89" w:rsidRPr="00675642">
        <w:t>Ah</w:t>
      </w:r>
      <w:r>
        <w:t xml:space="preserve"> ! </w:t>
      </w:r>
      <w:r w:rsidR="00457E89" w:rsidRPr="00675642">
        <w:t>ça</w:t>
      </w:r>
      <w:r>
        <w:t xml:space="preserve">, </w:t>
      </w:r>
      <w:r w:rsidR="00457E89" w:rsidRPr="00675642">
        <w:t>c</w:t>
      </w:r>
      <w:r>
        <w:t>’</w:t>
      </w:r>
      <w:r w:rsidR="00457E89" w:rsidRPr="00675642">
        <w:t>est fort</w:t>
      </w:r>
      <w:r>
        <w:t xml:space="preserve"> ! </w:t>
      </w:r>
      <w:r w:rsidR="00457E89" w:rsidRPr="00675642">
        <w:t>s</w:t>
      </w:r>
      <w:r>
        <w:t>’</w:t>
      </w:r>
      <w:r w:rsidR="00457E89" w:rsidRPr="00675642">
        <w:t xml:space="preserve">écria </w:t>
      </w:r>
      <w:proofErr w:type="spellStart"/>
      <w:r w:rsidR="00457E89" w:rsidRPr="00675642">
        <w:t>Hortalez</w:t>
      </w:r>
      <w:proofErr w:type="spellEnd"/>
      <w:r>
        <w:t>.</w:t>
      </w:r>
    </w:p>
    <w:p w14:paraId="44A3BBE5" w14:textId="77777777" w:rsidR="00EE5875" w:rsidRDefault="00EE5875" w:rsidP="00457E89">
      <w:r>
        <w:lastRenderedPageBreak/>
        <w:t>— </w:t>
      </w:r>
      <w:r w:rsidR="00457E89" w:rsidRPr="00675642">
        <w:t>Oui</w:t>
      </w:r>
      <w:r>
        <w:t xml:space="preserve">, </w:t>
      </w:r>
      <w:r w:rsidR="00457E89" w:rsidRPr="00675642">
        <w:t>c</w:t>
      </w:r>
      <w:r>
        <w:t>’</w:t>
      </w:r>
      <w:r w:rsidR="00457E89" w:rsidRPr="00675642">
        <w:t>est fort</w:t>
      </w:r>
      <w:r>
        <w:t xml:space="preserve">, </w:t>
      </w:r>
      <w:r w:rsidR="00457E89" w:rsidRPr="00675642">
        <w:t>dit Dan Yack</w:t>
      </w:r>
      <w:r>
        <w:t xml:space="preserve">. </w:t>
      </w:r>
      <w:r w:rsidR="00457E89" w:rsidRPr="00675642">
        <w:t>Vous n</w:t>
      </w:r>
      <w:r>
        <w:t>’</w:t>
      </w:r>
      <w:r w:rsidR="00457E89" w:rsidRPr="00675642">
        <w:t>y auriez pas pensé</w:t>
      </w:r>
      <w:r>
        <w:t xml:space="preserve">, </w:t>
      </w:r>
      <w:r w:rsidR="00457E89" w:rsidRPr="00675642">
        <w:t>vous</w:t>
      </w:r>
      <w:r>
        <w:t>.</w:t>
      </w:r>
    </w:p>
    <w:p w14:paraId="463AF610" w14:textId="77777777" w:rsidR="00EE5875" w:rsidRDefault="00EE5875" w:rsidP="00457E89">
      <w:r>
        <w:t>— </w:t>
      </w:r>
      <w:r w:rsidR="00457E89" w:rsidRPr="00675642">
        <w:t>Mais jamais de la vie</w:t>
      </w:r>
      <w:r>
        <w:t xml:space="preserve">. </w:t>
      </w:r>
      <w:r w:rsidR="00457E89" w:rsidRPr="00675642">
        <w:t>Je croyais que les Shetland</w:t>
      </w:r>
      <w:r>
        <w:t>…</w:t>
      </w:r>
    </w:p>
    <w:p w14:paraId="66693E91" w14:textId="77777777" w:rsidR="00EE5875" w:rsidRDefault="00EE5875" w:rsidP="00457E89">
      <w:r>
        <w:t>— </w:t>
      </w:r>
      <w:r w:rsidR="00457E89" w:rsidRPr="00675642">
        <w:t xml:space="preserve">Sont anglaises depuis que mon arrière-grand-père y </w:t>
      </w:r>
      <w:proofErr w:type="gramStart"/>
      <w:r w:rsidR="00457E89" w:rsidRPr="00675642">
        <w:t>a été</w:t>
      </w:r>
      <w:proofErr w:type="gramEnd"/>
      <w:r>
        <w:t xml:space="preserve">. </w:t>
      </w:r>
      <w:r w:rsidR="00457E89" w:rsidRPr="00675642">
        <w:t>Pour une fois la famille me servira à quelque chose</w:t>
      </w:r>
      <w:r>
        <w:t xml:space="preserve">. </w:t>
      </w:r>
      <w:r w:rsidR="00457E89" w:rsidRPr="00675642">
        <w:t>Allons-nous-en à l</w:t>
      </w:r>
      <w:r>
        <w:t>’</w:t>
      </w:r>
      <w:r w:rsidR="00457E89" w:rsidRPr="00675642">
        <w:t>office du câble</w:t>
      </w:r>
      <w:r>
        <w:t>.</w:t>
      </w:r>
    </w:p>
    <w:p w14:paraId="7796FA09" w14:textId="77777777" w:rsidR="00EE5875" w:rsidRDefault="00457E89" w:rsidP="00457E89">
      <w:r w:rsidRPr="00675642">
        <w:t>Mais avant de sortir Dan Yack se pencha sur le lit</w:t>
      </w:r>
      <w:r w:rsidR="00EE5875">
        <w:t xml:space="preserve">. </w:t>
      </w:r>
      <w:r w:rsidRPr="00675642">
        <w:t>Le petit va-nu-pieds ramassé dans la rue y dormait</w:t>
      </w:r>
      <w:r w:rsidR="00EE5875">
        <w:t xml:space="preserve">. </w:t>
      </w:r>
      <w:r w:rsidRPr="00675642">
        <w:t>Il était tout nu</w:t>
      </w:r>
      <w:r w:rsidR="00EE5875">
        <w:t xml:space="preserve">, </w:t>
      </w:r>
      <w:r w:rsidRPr="00675642">
        <w:t>sale et beau dans les draps en désordre</w:t>
      </w:r>
      <w:r w:rsidR="00EE5875">
        <w:t xml:space="preserve">. </w:t>
      </w:r>
      <w:r w:rsidRPr="00675642">
        <w:t>Il avait dû beaucoup s</w:t>
      </w:r>
      <w:r w:rsidR="00EE5875">
        <w:t>’</w:t>
      </w:r>
      <w:r w:rsidRPr="00675642">
        <w:t>agiter en dormant et souriait comme devant l</w:t>
      </w:r>
      <w:r w:rsidR="00EE5875">
        <w:t>’</w:t>
      </w:r>
      <w:r w:rsidRPr="00675642">
        <w:t>orchestre des chats</w:t>
      </w:r>
      <w:r w:rsidR="00EE5875">
        <w:t xml:space="preserve">. </w:t>
      </w:r>
      <w:r w:rsidRPr="00675642">
        <w:t>Dan Yack rabattit les couvertures</w:t>
      </w:r>
      <w:r w:rsidR="00EE5875">
        <w:t xml:space="preserve">, </w:t>
      </w:r>
      <w:r w:rsidRPr="00675642">
        <w:t>borda l</w:t>
      </w:r>
      <w:r w:rsidR="00EE5875">
        <w:t>’</w:t>
      </w:r>
      <w:r w:rsidRPr="00675642">
        <w:t>enfant et fourra dans le lit tout l</w:t>
      </w:r>
      <w:r w:rsidR="00EE5875">
        <w:t>’</w:t>
      </w:r>
      <w:r w:rsidRPr="00675642">
        <w:t>argent qu</w:t>
      </w:r>
      <w:r w:rsidR="00EE5875">
        <w:t>’</w:t>
      </w:r>
      <w:r w:rsidRPr="00675642">
        <w:t>il avait gagné le soir au baccara</w:t>
      </w:r>
      <w:r w:rsidR="00EE5875">
        <w:t xml:space="preserve">, </w:t>
      </w:r>
      <w:r w:rsidRPr="00675642">
        <w:t>des po</w:t>
      </w:r>
      <w:r w:rsidRPr="00675642">
        <w:t>i</w:t>
      </w:r>
      <w:r w:rsidRPr="00675642">
        <w:t>gnées de bank-notes</w:t>
      </w:r>
      <w:r w:rsidR="00EE5875">
        <w:t xml:space="preserve">, </w:t>
      </w:r>
      <w:r w:rsidRPr="00675642">
        <w:t>sous l</w:t>
      </w:r>
      <w:r w:rsidR="00EE5875">
        <w:t>’</w:t>
      </w:r>
      <w:r w:rsidRPr="00675642">
        <w:t>oreiller</w:t>
      </w:r>
      <w:r w:rsidR="00EE5875">
        <w:t xml:space="preserve">, </w:t>
      </w:r>
      <w:r w:rsidRPr="00675642">
        <w:t>sous les aisselles</w:t>
      </w:r>
      <w:r w:rsidR="00EE5875">
        <w:t xml:space="preserve">, </w:t>
      </w:r>
      <w:r w:rsidRPr="00675642">
        <w:t>entre les bras</w:t>
      </w:r>
      <w:r w:rsidR="00EE5875">
        <w:t xml:space="preserve">, </w:t>
      </w:r>
      <w:r w:rsidRPr="00675642">
        <w:t>e</w:t>
      </w:r>
      <w:r w:rsidRPr="00675642">
        <w:t>n</w:t>
      </w:r>
      <w:r w:rsidRPr="00675642">
        <w:t>tre les jambes</w:t>
      </w:r>
      <w:r w:rsidR="00EE5875">
        <w:t xml:space="preserve">, </w:t>
      </w:r>
      <w:r w:rsidRPr="00675642">
        <w:t>partout où il y avait un creux à rembou</w:t>
      </w:r>
      <w:r w:rsidRPr="00675642">
        <w:t>r</w:t>
      </w:r>
      <w:r w:rsidRPr="00675642">
        <w:t>rer</w:t>
      </w:r>
      <w:r w:rsidR="00EE5875">
        <w:t>.</w:t>
      </w:r>
    </w:p>
    <w:p w14:paraId="6F1B3B91" w14:textId="77777777" w:rsidR="00EE5875" w:rsidRDefault="00EE5875" w:rsidP="00457E89">
      <w:r>
        <w:t>— </w:t>
      </w:r>
      <w:r w:rsidR="00457E89" w:rsidRPr="00675642">
        <w:t>C</w:t>
      </w:r>
      <w:r>
        <w:t>’</w:t>
      </w:r>
      <w:r w:rsidR="00457E89" w:rsidRPr="00675642">
        <w:t>est mon fétiche</w:t>
      </w:r>
      <w:r>
        <w:t xml:space="preserve">, </w:t>
      </w:r>
      <w:r w:rsidR="00457E89" w:rsidRPr="00675642">
        <w:t>je crois que j</w:t>
      </w:r>
      <w:r>
        <w:t>’</w:t>
      </w:r>
      <w:r w:rsidR="00457E89" w:rsidRPr="00675642">
        <w:t>ai gagné la deuxième manche</w:t>
      </w:r>
      <w:r>
        <w:t xml:space="preserve">, </w:t>
      </w:r>
      <w:r w:rsidR="00457E89" w:rsidRPr="00675642">
        <w:t>murmurait-il</w:t>
      </w:r>
      <w:r>
        <w:t>.</w:t>
      </w:r>
    </w:p>
    <w:p w14:paraId="7B04E6B9" w14:textId="77777777" w:rsidR="00EE5875" w:rsidRDefault="00EE5875" w:rsidP="00457E89">
      <w:r>
        <w:t>— </w:t>
      </w:r>
      <w:r w:rsidR="00457E89" w:rsidRPr="00675642">
        <w:t>Qu</w:t>
      </w:r>
      <w:r>
        <w:t>’</w:t>
      </w:r>
      <w:r w:rsidR="00457E89" w:rsidRPr="00675642">
        <w:t>est-ce que vous dites</w:t>
      </w:r>
      <w:r>
        <w:t xml:space="preserve"> ? </w:t>
      </w:r>
      <w:r w:rsidR="00457E89" w:rsidRPr="00675642">
        <w:t xml:space="preserve">demanda </w:t>
      </w:r>
      <w:proofErr w:type="spellStart"/>
      <w:r w:rsidR="00457E89" w:rsidRPr="00675642">
        <w:t>Hortalez</w:t>
      </w:r>
      <w:proofErr w:type="spellEnd"/>
      <w:r w:rsidR="00457E89" w:rsidRPr="00675642">
        <w:t xml:space="preserve"> intrigué par ce manège</w:t>
      </w:r>
      <w:r>
        <w:t>.</w:t>
      </w:r>
    </w:p>
    <w:p w14:paraId="516F2221" w14:textId="77777777" w:rsidR="00EE5875" w:rsidRDefault="00EE5875" w:rsidP="00457E89">
      <w:r>
        <w:t>— </w:t>
      </w:r>
      <w:r w:rsidR="00457E89" w:rsidRPr="00675642">
        <w:t>Rien</w:t>
      </w:r>
      <w:r>
        <w:t xml:space="preserve">, </w:t>
      </w:r>
      <w:r w:rsidR="00457E89" w:rsidRPr="00675642">
        <w:t>répondit Dan Yack en souriant</w:t>
      </w:r>
      <w:r>
        <w:t xml:space="preserve">. </w:t>
      </w:r>
      <w:r w:rsidR="00457E89" w:rsidRPr="00675642">
        <w:t>Vous savez</w:t>
      </w:r>
      <w:r>
        <w:t xml:space="preserve">, </w:t>
      </w:r>
      <w:r w:rsidR="00457E89" w:rsidRPr="00675642">
        <w:t>il m</w:t>
      </w:r>
      <w:r>
        <w:t>’</w:t>
      </w:r>
      <w:r w:rsidR="00457E89" w:rsidRPr="00675642">
        <w:t>arrive de parler tout seul</w:t>
      </w:r>
      <w:r>
        <w:t xml:space="preserve">. </w:t>
      </w:r>
      <w:r w:rsidR="00457E89" w:rsidRPr="00675642">
        <w:t>Descendons</w:t>
      </w:r>
      <w:r>
        <w:t>.</w:t>
      </w:r>
    </w:p>
    <w:p w14:paraId="6F96E262" w14:textId="77777777" w:rsidR="00EE5875" w:rsidRDefault="00457E89" w:rsidP="00457E89">
      <w:r w:rsidRPr="00675642">
        <w:t>Dans la rue</w:t>
      </w:r>
      <w:r w:rsidR="00EE5875">
        <w:t xml:space="preserve">, </w:t>
      </w:r>
      <w:r w:rsidRPr="00675642">
        <w:t>il pleuvait</w:t>
      </w:r>
      <w:r w:rsidR="00EE5875">
        <w:t xml:space="preserve">. </w:t>
      </w:r>
      <w:r w:rsidRPr="00675642">
        <w:t>Il faisait déjà lourd et les oiseaux s</w:t>
      </w:r>
      <w:r w:rsidR="00EE5875">
        <w:t>’</w:t>
      </w:r>
      <w:r w:rsidRPr="00675642">
        <w:t>étaient tus</w:t>
      </w:r>
      <w:r w:rsidR="00EE5875">
        <w:t xml:space="preserve">. </w:t>
      </w:r>
      <w:r w:rsidRPr="00675642">
        <w:t>Dan Yack se cramponnait au bras d</w:t>
      </w:r>
      <w:r w:rsidR="00EE5875">
        <w:t>’</w:t>
      </w:r>
      <w:proofErr w:type="spellStart"/>
      <w:r w:rsidRPr="00675642">
        <w:t>Hortalez</w:t>
      </w:r>
      <w:proofErr w:type="spellEnd"/>
      <w:r w:rsidR="00EE5875">
        <w:t xml:space="preserve">. </w:t>
      </w:r>
      <w:r w:rsidRPr="00675642">
        <w:t>Il se sentait mortellement fatigué</w:t>
      </w:r>
      <w:r w:rsidR="00EE5875">
        <w:t>.</w:t>
      </w:r>
    </w:p>
    <w:p w14:paraId="2E217135" w14:textId="77777777" w:rsidR="00EE5875" w:rsidRDefault="00EE5875" w:rsidP="00457E89">
      <w:r>
        <w:t>— </w:t>
      </w:r>
      <w:r w:rsidR="00457E89" w:rsidRPr="00675642">
        <w:t>Je crois n</w:t>
      </w:r>
      <w:r>
        <w:t>’</w:t>
      </w:r>
      <w:r w:rsidR="00457E89" w:rsidRPr="00675642">
        <w:t>avoir rien oublié</w:t>
      </w:r>
      <w:r>
        <w:t xml:space="preserve">, </w:t>
      </w:r>
      <w:r w:rsidR="00457E89" w:rsidRPr="00675642">
        <w:t>expliquait-il machinal</w:t>
      </w:r>
      <w:r w:rsidR="00457E89" w:rsidRPr="00675642">
        <w:t>e</w:t>
      </w:r>
      <w:r w:rsidR="00457E89" w:rsidRPr="00675642">
        <w:t>ment</w:t>
      </w:r>
      <w:r>
        <w:t xml:space="preserve">. </w:t>
      </w:r>
      <w:r w:rsidR="00457E89" w:rsidRPr="00675642">
        <w:t>Il y a beaucoup de commandes de matériel</w:t>
      </w:r>
      <w:r>
        <w:t xml:space="preserve">. </w:t>
      </w:r>
      <w:r w:rsidR="00457E89" w:rsidRPr="00675642">
        <w:t>Faites toutes vos démarches bien secrètement</w:t>
      </w:r>
      <w:r>
        <w:t xml:space="preserve">. </w:t>
      </w:r>
      <w:r w:rsidR="00457E89" w:rsidRPr="00675642">
        <w:t>Que rien ne transpire de notre nouvelle combinaison</w:t>
      </w:r>
      <w:r>
        <w:t xml:space="preserve">. </w:t>
      </w:r>
      <w:r w:rsidR="00457E89" w:rsidRPr="00675642">
        <w:t>J</w:t>
      </w:r>
      <w:r>
        <w:t>’</w:t>
      </w:r>
      <w:r w:rsidR="00457E89" w:rsidRPr="00675642">
        <w:t>attendrai ici l</w:t>
      </w:r>
      <w:r>
        <w:t>’</w:t>
      </w:r>
      <w:r w:rsidR="00457E89" w:rsidRPr="00675642">
        <w:t>arrivée de nos premiers bateaux</w:t>
      </w:r>
      <w:r>
        <w:t xml:space="preserve">. </w:t>
      </w:r>
      <w:r w:rsidR="00457E89" w:rsidRPr="00675642">
        <w:t>Peut-être feriez-vous bien d</w:t>
      </w:r>
      <w:r>
        <w:t>’</w:t>
      </w:r>
      <w:r w:rsidR="00457E89" w:rsidRPr="00675642">
        <w:t xml:space="preserve">aller à Chicago </w:t>
      </w:r>
      <w:r w:rsidR="00457E89" w:rsidRPr="00675642">
        <w:lastRenderedPageBreak/>
        <w:t>comma</w:t>
      </w:r>
      <w:r w:rsidR="00457E89" w:rsidRPr="00675642">
        <w:t>n</w:t>
      </w:r>
      <w:r w:rsidR="00457E89" w:rsidRPr="00675642">
        <w:t>der la machine de l</w:t>
      </w:r>
      <w:r>
        <w:t>’</w:t>
      </w:r>
      <w:r w:rsidR="00457E89" w:rsidRPr="00675642">
        <w:t>usine sur le modèle de celles des abattoirs</w:t>
      </w:r>
      <w:r>
        <w:t xml:space="preserve">. </w:t>
      </w:r>
      <w:r w:rsidR="00457E89" w:rsidRPr="00675642">
        <w:t>Je pense pouvoir partir deux bons mois avant la flotte habituelle des baleiniers</w:t>
      </w:r>
      <w:r>
        <w:t xml:space="preserve">, </w:t>
      </w:r>
      <w:r w:rsidR="00457E89" w:rsidRPr="00675642">
        <w:t>c</w:t>
      </w:r>
      <w:r>
        <w:t>’</w:t>
      </w:r>
      <w:r w:rsidR="00457E89" w:rsidRPr="00675642">
        <w:t>est une question d</w:t>
      </w:r>
      <w:r>
        <w:t>’</w:t>
      </w:r>
      <w:r w:rsidR="00457E89" w:rsidRPr="00675642">
        <w:t>organisation et de chance</w:t>
      </w:r>
      <w:r>
        <w:t xml:space="preserve">, </w:t>
      </w:r>
      <w:r w:rsidR="00457E89" w:rsidRPr="00675642">
        <w:t>et la chance</w:t>
      </w:r>
      <w:r>
        <w:t xml:space="preserve">, </w:t>
      </w:r>
      <w:r w:rsidR="00457E89" w:rsidRPr="00675642">
        <w:t>je la tiens et ne la lâche plus</w:t>
      </w:r>
      <w:r>
        <w:t xml:space="preserve">. </w:t>
      </w:r>
      <w:r w:rsidR="00457E89" w:rsidRPr="00675642">
        <w:t>Abonnez-moi à un se</w:t>
      </w:r>
      <w:r w:rsidR="00457E89" w:rsidRPr="00675642">
        <w:t>r</w:t>
      </w:r>
      <w:r w:rsidR="00457E89" w:rsidRPr="00675642">
        <w:t>vice météorologique</w:t>
      </w:r>
      <w:r>
        <w:t xml:space="preserve">. </w:t>
      </w:r>
      <w:r w:rsidR="00457E89" w:rsidRPr="00675642">
        <w:t>Il vous faudra également aller en Allem</w:t>
      </w:r>
      <w:r w:rsidR="00457E89" w:rsidRPr="00675642">
        <w:t>a</w:t>
      </w:r>
      <w:r w:rsidR="00457E89" w:rsidRPr="00675642">
        <w:t>gne</w:t>
      </w:r>
      <w:r>
        <w:t xml:space="preserve">, </w:t>
      </w:r>
      <w:r w:rsidR="00457E89" w:rsidRPr="00675642">
        <w:t>il n</w:t>
      </w:r>
      <w:r>
        <w:t>’</w:t>
      </w:r>
      <w:r w:rsidR="00457E89" w:rsidRPr="00675642">
        <w:t>y a que les Allemands pour venir ravitailler dans ces p</w:t>
      </w:r>
      <w:r w:rsidR="00457E89" w:rsidRPr="00675642">
        <w:t>a</w:t>
      </w:r>
      <w:r w:rsidR="00457E89" w:rsidRPr="00675642">
        <w:t>rages perdus</w:t>
      </w:r>
      <w:r>
        <w:t>…</w:t>
      </w:r>
    </w:p>
    <w:p w14:paraId="3B053537" w14:textId="77777777" w:rsidR="00EE5875" w:rsidRDefault="00457E89" w:rsidP="00457E89">
      <w:r w:rsidRPr="00675642">
        <w:t>Il parlait</w:t>
      </w:r>
      <w:r w:rsidR="00EE5875">
        <w:t xml:space="preserve">, </w:t>
      </w:r>
      <w:r w:rsidRPr="00675642">
        <w:t>il parlait</w:t>
      </w:r>
      <w:r w:rsidR="00EE5875">
        <w:t xml:space="preserve">, </w:t>
      </w:r>
      <w:r w:rsidRPr="00675642">
        <w:t>et toute cette affaire ne l</w:t>
      </w:r>
      <w:r w:rsidR="00EE5875">
        <w:t>’</w:t>
      </w:r>
      <w:r w:rsidRPr="00675642">
        <w:t>intéressait déjà plus</w:t>
      </w:r>
      <w:r w:rsidR="00EE5875">
        <w:t xml:space="preserve">. </w:t>
      </w:r>
      <w:r w:rsidRPr="00675642">
        <w:t>La partie lui semblait gagnée d</w:t>
      </w:r>
      <w:r w:rsidR="00EE5875">
        <w:t>’</w:t>
      </w:r>
      <w:r w:rsidRPr="00675642">
        <w:t>avance</w:t>
      </w:r>
      <w:r w:rsidR="00EE5875">
        <w:t xml:space="preserve">. </w:t>
      </w:r>
      <w:r w:rsidRPr="00675642">
        <w:t>Dan Yack avait l</w:t>
      </w:r>
      <w:r w:rsidR="00EE5875">
        <w:t>’</w:t>
      </w:r>
      <w:r w:rsidRPr="00675642">
        <w:t>impression de s</w:t>
      </w:r>
      <w:r w:rsidR="00EE5875">
        <w:t>’</w:t>
      </w:r>
      <w:r w:rsidRPr="00675642">
        <w:t>entretenir avec un homme de paille</w:t>
      </w:r>
      <w:r w:rsidR="00EE5875">
        <w:t xml:space="preserve">, </w:t>
      </w:r>
      <w:r w:rsidRPr="00675642">
        <w:t>avec quelqu</w:t>
      </w:r>
      <w:r w:rsidR="00EE5875">
        <w:t>’</w:t>
      </w:r>
      <w:r w:rsidRPr="00675642">
        <w:t xml:space="preserve">un momentanément </w:t>
      </w:r>
      <w:proofErr w:type="spellStart"/>
      <w:r w:rsidRPr="00675642">
        <w:t>hors jeu</w:t>
      </w:r>
      <w:proofErr w:type="spellEnd"/>
      <w:r w:rsidR="00EE5875">
        <w:t xml:space="preserve">, </w:t>
      </w:r>
      <w:r w:rsidRPr="00675642">
        <w:t>comme au whist et comme au bridge</w:t>
      </w:r>
      <w:r w:rsidR="00EE5875">
        <w:t xml:space="preserve">, </w:t>
      </w:r>
      <w:r w:rsidRPr="00675642">
        <w:t>avec le mort</w:t>
      </w:r>
      <w:r w:rsidR="00EE5875">
        <w:t>.</w:t>
      </w:r>
    </w:p>
    <w:p w14:paraId="4EA51462" w14:textId="77777777" w:rsidR="00EE5875" w:rsidRDefault="00457E89" w:rsidP="00457E89">
      <w:r w:rsidRPr="00675642">
        <w:t>Les deux hommes faisaient les cent pas devant le télégr</w:t>
      </w:r>
      <w:r w:rsidRPr="00675642">
        <w:t>a</w:t>
      </w:r>
      <w:r w:rsidRPr="00675642">
        <w:t>phe en attendant l</w:t>
      </w:r>
      <w:r w:rsidR="00EE5875">
        <w:t>’</w:t>
      </w:r>
      <w:r w:rsidRPr="00675642">
        <w:t>ouverture du guichet</w:t>
      </w:r>
      <w:r w:rsidR="00EE5875">
        <w:t>.</w:t>
      </w:r>
    </w:p>
    <w:p w14:paraId="1428ECFF" w14:textId="77777777" w:rsidR="00EE5875" w:rsidRDefault="00457E89" w:rsidP="00457E89">
      <w:r w:rsidRPr="00675642">
        <w:t>Enfin</w:t>
      </w:r>
      <w:r w:rsidR="00EE5875">
        <w:t xml:space="preserve">, </w:t>
      </w:r>
      <w:r w:rsidRPr="00675642">
        <w:t>comme Dan Yack était en train d</w:t>
      </w:r>
      <w:r w:rsidR="00EE5875">
        <w:t>’</w:t>
      </w:r>
      <w:r w:rsidRPr="00675642">
        <w:t xml:space="preserve">expédier son câble à William </w:t>
      </w:r>
      <w:proofErr w:type="spellStart"/>
      <w:r w:rsidRPr="00675642">
        <w:t>Aspinwall</w:t>
      </w:r>
      <w:proofErr w:type="spellEnd"/>
      <w:r w:rsidR="00EE5875">
        <w:t xml:space="preserve">, </w:t>
      </w:r>
      <w:r w:rsidRPr="00675642">
        <w:t>Lord Bradley</w:t>
      </w:r>
      <w:r w:rsidR="00EE5875">
        <w:t xml:space="preserve">, </w:t>
      </w:r>
      <w:r w:rsidRPr="00675642">
        <w:t>de l</w:t>
      </w:r>
      <w:r w:rsidR="00EE5875">
        <w:t>’</w:t>
      </w:r>
      <w:r w:rsidRPr="00675642">
        <w:t>Amirauté</w:t>
      </w:r>
      <w:r w:rsidR="00EE5875">
        <w:t xml:space="preserve">, </w:t>
      </w:r>
      <w:r w:rsidRPr="00675642">
        <w:t>un grand brouhaha s</w:t>
      </w:r>
      <w:r w:rsidR="00EE5875">
        <w:t>’</w:t>
      </w:r>
      <w:r w:rsidRPr="00675642">
        <w:t>éleva dans la rue</w:t>
      </w:r>
      <w:r w:rsidR="00EE5875">
        <w:t xml:space="preserve">. </w:t>
      </w:r>
      <w:r w:rsidRPr="00675642">
        <w:t>Dan Yack se précipita à la fenêtre</w:t>
      </w:r>
      <w:r w:rsidR="00EE5875">
        <w:t xml:space="preserve">. </w:t>
      </w:r>
      <w:r w:rsidRPr="00675642">
        <w:t>C</w:t>
      </w:r>
      <w:r w:rsidR="00EE5875">
        <w:t>’</w:t>
      </w:r>
      <w:r w:rsidRPr="00675642">
        <w:t>était l</w:t>
      </w:r>
      <w:r w:rsidR="00EE5875">
        <w:t>’</w:t>
      </w:r>
      <w:r w:rsidRPr="00675642">
        <w:t xml:space="preserve">équipage du </w:t>
      </w:r>
      <w:r w:rsidRPr="00675642">
        <w:rPr>
          <w:i/>
          <w:iCs/>
        </w:rPr>
        <w:t>Green-Star</w:t>
      </w:r>
      <w:r w:rsidRPr="00675642">
        <w:t xml:space="preserve"> qui rentrait à bord</w:t>
      </w:r>
      <w:r w:rsidR="00EE5875">
        <w:t xml:space="preserve">, </w:t>
      </w:r>
      <w:r w:rsidRPr="00675642">
        <w:t>dépenaillé</w:t>
      </w:r>
      <w:r w:rsidR="00EE5875">
        <w:t xml:space="preserve">, </w:t>
      </w:r>
      <w:r w:rsidRPr="00675642">
        <w:t>harassé</w:t>
      </w:r>
      <w:r w:rsidR="00EE5875">
        <w:t xml:space="preserve">, </w:t>
      </w:r>
      <w:r w:rsidRPr="00675642">
        <w:t>en débandade</w:t>
      </w:r>
      <w:r w:rsidR="00EE5875">
        <w:t xml:space="preserve">, </w:t>
      </w:r>
      <w:r w:rsidRPr="00675642">
        <w:t>semant des traînards dans chaque fl</w:t>
      </w:r>
      <w:r w:rsidRPr="00675642">
        <w:t>a</w:t>
      </w:r>
      <w:r w:rsidRPr="00675642">
        <w:t>que d</w:t>
      </w:r>
      <w:r w:rsidR="00EE5875">
        <w:t>’</w:t>
      </w:r>
      <w:r w:rsidRPr="00675642">
        <w:t>eau</w:t>
      </w:r>
      <w:r w:rsidR="00EE5875">
        <w:t xml:space="preserve">. </w:t>
      </w:r>
      <w:r w:rsidRPr="00675642">
        <w:t>Les hommes chantaient</w:t>
      </w:r>
      <w:r w:rsidR="00EE5875">
        <w:t xml:space="preserve">, </w:t>
      </w:r>
      <w:r w:rsidRPr="00675642">
        <w:t>ils chantaient à tue-tête</w:t>
      </w:r>
      <w:r w:rsidR="00EE5875">
        <w:t xml:space="preserve">, </w:t>
      </w:r>
      <w:r w:rsidRPr="00675642">
        <w:t>un air du pays</w:t>
      </w:r>
      <w:r w:rsidR="00EE5875">
        <w:t xml:space="preserve">, </w:t>
      </w:r>
      <w:r w:rsidRPr="00675642">
        <w:t>une de ces rengaines de matelots</w:t>
      </w:r>
      <w:r w:rsidR="00EE5875">
        <w:t xml:space="preserve">, </w:t>
      </w:r>
      <w:r w:rsidRPr="00675642">
        <w:t>sottes et sent</w:t>
      </w:r>
      <w:r w:rsidRPr="00675642">
        <w:t>i</w:t>
      </w:r>
      <w:r w:rsidRPr="00675642">
        <w:t>mentales</w:t>
      </w:r>
      <w:r w:rsidR="00EE5875">
        <w:t xml:space="preserve">, </w:t>
      </w:r>
      <w:r w:rsidRPr="00675642">
        <w:t>qui ne signifient rien mais qui vous font rire de d</w:t>
      </w:r>
      <w:r w:rsidRPr="00675642">
        <w:t>é</w:t>
      </w:r>
      <w:r w:rsidRPr="00675642">
        <w:t>tresse et de fatigue</w:t>
      </w:r>
      <w:r w:rsidR="00EE5875">
        <w:t>.</w:t>
      </w:r>
    </w:p>
    <w:p w14:paraId="29A0D899" w14:textId="77777777" w:rsidR="00EE5875" w:rsidRDefault="00457E89" w:rsidP="00457E89">
      <w:pPr>
        <w:pStyle w:val="NormalRetraitGauche1X"/>
        <w:spacing w:before="0" w:after="0"/>
        <w:rPr>
          <w:i/>
          <w:iCs/>
        </w:rPr>
      </w:pPr>
      <w:r w:rsidRPr="00675642">
        <w:rPr>
          <w:i/>
          <w:iCs/>
        </w:rPr>
        <w:t>Dites</w:t>
      </w:r>
      <w:r w:rsidR="00EE5875">
        <w:rPr>
          <w:i/>
          <w:iCs/>
        </w:rPr>
        <w:t xml:space="preserve">, </w:t>
      </w:r>
      <w:r w:rsidRPr="00675642">
        <w:rPr>
          <w:i/>
          <w:iCs/>
        </w:rPr>
        <w:t>enfants</w:t>
      </w:r>
      <w:r w:rsidR="00EE5875">
        <w:rPr>
          <w:i/>
          <w:iCs/>
        </w:rPr>
        <w:t xml:space="preserve">, </w:t>
      </w:r>
      <w:r w:rsidRPr="00675642">
        <w:rPr>
          <w:i/>
          <w:iCs/>
        </w:rPr>
        <w:t>où sont nos armes</w:t>
      </w:r>
      <w:r w:rsidR="00EE5875">
        <w:rPr>
          <w:i/>
          <w:iCs/>
        </w:rPr>
        <w:t> ?</w:t>
      </w:r>
    </w:p>
    <w:p w14:paraId="59713D0F" w14:textId="77777777" w:rsidR="00EE5875" w:rsidRDefault="00457E89" w:rsidP="00457E89">
      <w:pPr>
        <w:pStyle w:val="NormalRetraitGauche1X"/>
        <w:spacing w:before="0" w:after="0"/>
        <w:rPr>
          <w:i/>
          <w:iCs/>
        </w:rPr>
      </w:pPr>
      <w:r w:rsidRPr="00675642">
        <w:rPr>
          <w:i/>
          <w:iCs/>
        </w:rPr>
        <w:t>Nos armes sont avec nos femmes</w:t>
      </w:r>
      <w:r w:rsidR="00EE5875">
        <w:rPr>
          <w:i/>
          <w:iCs/>
        </w:rPr>
        <w:t>.</w:t>
      </w:r>
    </w:p>
    <w:p w14:paraId="05E6BF51" w14:textId="77777777" w:rsidR="00EE5875" w:rsidRDefault="00457E89" w:rsidP="00457E89">
      <w:pPr>
        <w:pStyle w:val="NormalRetraitGauche1X"/>
        <w:spacing w:after="0"/>
        <w:rPr>
          <w:i/>
          <w:iCs/>
        </w:rPr>
      </w:pPr>
      <w:r w:rsidRPr="00675642">
        <w:rPr>
          <w:i/>
          <w:iCs/>
        </w:rPr>
        <w:t>Dites</w:t>
      </w:r>
      <w:r w:rsidR="00EE5875">
        <w:rPr>
          <w:i/>
          <w:iCs/>
        </w:rPr>
        <w:t xml:space="preserve">, </w:t>
      </w:r>
      <w:r w:rsidRPr="00675642">
        <w:rPr>
          <w:i/>
          <w:iCs/>
        </w:rPr>
        <w:t>enfants</w:t>
      </w:r>
      <w:r w:rsidR="00EE5875">
        <w:rPr>
          <w:i/>
          <w:iCs/>
        </w:rPr>
        <w:t xml:space="preserve">, </w:t>
      </w:r>
      <w:r w:rsidRPr="00675642">
        <w:rPr>
          <w:i/>
          <w:iCs/>
        </w:rPr>
        <w:t>où sont nos femmes</w:t>
      </w:r>
      <w:r w:rsidR="00EE5875">
        <w:rPr>
          <w:i/>
          <w:iCs/>
        </w:rPr>
        <w:t> ?</w:t>
      </w:r>
    </w:p>
    <w:p w14:paraId="20D7A837" w14:textId="77777777" w:rsidR="00EE5875" w:rsidRDefault="00457E89" w:rsidP="00457E89">
      <w:pPr>
        <w:pStyle w:val="NormalRetraitGauche1X"/>
        <w:spacing w:before="0" w:after="0"/>
        <w:rPr>
          <w:i/>
          <w:iCs/>
        </w:rPr>
      </w:pPr>
      <w:r w:rsidRPr="00675642">
        <w:rPr>
          <w:i/>
          <w:iCs/>
        </w:rPr>
        <w:t>Nos femmes sont avec nos armes</w:t>
      </w:r>
      <w:r w:rsidR="00EE5875">
        <w:rPr>
          <w:i/>
          <w:iCs/>
        </w:rPr>
        <w:t>.</w:t>
      </w:r>
    </w:p>
    <w:p w14:paraId="65D51DD2" w14:textId="77777777" w:rsidR="00EE5875" w:rsidRDefault="00457E89" w:rsidP="00457E89">
      <w:pPr>
        <w:pStyle w:val="NormalRetraitGauche1X"/>
        <w:rPr>
          <w:i/>
          <w:iCs/>
        </w:rPr>
      </w:pPr>
      <w:r w:rsidRPr="00675642">
        <w:rPr>
          <w:i/>
          <w:iCs/>
        </w:rPr>
        <w:t>Dites</w:t>
      </w:r>
      <w:r w:rsidR="00EE5875">
        <w:rPr>
          <w:i/>
          <w:iCs/>
        </w:rPr>
        <w:t xml:space="preserve">, </w:t>
      </w:r>
      <w:r w:rsidRPr="00675642">
        <w:rPr>
          <w:i/>
          <w:iCs/>
        </w:rPr>
        <w:t>enfants</w:t>
      </w:r>
      <w:r w:rsidR="00EE5875">
        <w:rPr>
          <w:i/>
          <w:iCs/>
        </w:rPr>
        <w:t xml:space="preserve">, </w:t>
      </w:r>
      <w:r w:rsidRPr="00675642">
        <w:rPr>
          <w:i/>
          <w:iCs/>
        </w:rPr>
        <w:t>etc</w:t>
      </w:r>
      <w:r w:rsidR="00EE5875">
        <w:rPr>
          <w:i/>
          <w:iCs/>
        </w:rPr>
        <w:t xml:space="preserve">., </w:t>
      </w:r>
      <w:r w:rsidRPr="00675642">
        <w:rPr>
          <w:i/>
          <w:iCs/>
        </w:rPr>
        <w:t>etc</w:t>
      </w:r>
      <w:r w:rsidR="00EE5875">
        <w:rPr>
          <w:i/>
          <w:iCs/>
        </w:rPr>
        <w:t>.</w:t>
      </w:r>
    </w:p>
    <w:p w14:paraId="7C874D7C" w14:textId="77777777" w:rsidR="00EE5875" w:rsidRDefault="00EE5875" w:rsidP="00457E89">
      <w:r>
        <w:rPr>
          <w:i/>
          <w:iCs/>
        </w:rPr>
        <w:lastRenderedPageBreak/>
        <w:t>— </w:t>
      </w:r>
      <w:r w:rsidR="00457E89" w:rsidRPr="00675642">
        <w:t>Ah</w:t>
      </w:r>
      <w:r>
        <w:t xml:space="preserve"> ! </w:t>
      </w:r>
      <w:r w:rsidR="00457E89" w:rsidRPr="00675642">
        <w:t>les braves gens</w:t>
      </w:r>
      <w:r>
        <w:t xml:space="preserve"> ! </w:t>
      </w:r>
      <w:r w:rsidR="00457E89" w:rsidRPr="00675642">
        <w:t>s</w:t>
      </w:r>
      <w:r>
        <w:t>’</w:t>
      </w:r>
      <w:r w:rsidR="00457E89" w:rsidRPr="00675642">
        <w:t>écria Dan Yack soudainement r</w:t>
      </w:r>
      <w:r w:rsidR="00457E89" w:rsidRPr="00675642">
        <w:t>a</w:t>
      </w:r>
      <w:r w:rsidR="00457E89" w:rsidRPr="00675642">
        <w:t>nimé</w:t>
      </w:r>
      <w:r>
        <w:t xml:space="preserve">. </w:t>
      </w:r>
      <w:r w:rsidR="00457E89" w:rsidRPr="00675642">
        <w:t>J</w:t>
      </w:r>
      <w:r>
        <w:t>’</w:t>
      </w:r>
      <w:r w:rsidR="00457E89" w:rsidRPr="00675642">
        <w:t>espère avoir une belle note à payer et qu</w:t>
      </w:r>
      <w:r>
        <w:t>’</w:t>
      </w:r>
      <w:r w:rsidR="00457E89" w:rsidRPr="00675642">
        <w:t>il y aura eu beaucoup de casse</w:t>
      </w:r>
      <w:r>
        <w:t> !</w:t>
      </w:r>
    </w:p>
    <w:p w14:paraId="40FBD36E" w14:textId="77777777" w:rsidR="00EE5875" w:rsidRDefault="00457E89" w:rsidP="00457E89">
      <w:pPr>
        <w:spacing w:before="1440"/>
      </w:pPr>
      <w:r w:rsidRPr="00675642">
        <w:t>Alors commença pour Dan Yack une vie absurde et dél</w:t>
      </w:r>
      <w:r w:rsidRPr="00675642">
        <w:t>i</w:t>
      </w:r>
      <w:r w:rsidRPr="00675642">
        <w:t>cieuse qui dura six mois</w:t>
      </w:r>
      <w:r w:rsidR="00EE5875">
        <w:t xml:space="preserve">, </w:t>
      </w:r>
      <w:r w:rsidRPr="00675642">
        <w:t>tout le temps de son séjour à San-Carlos</w:t>
      </w:r>
      <w:r w:rsidR="00EE5875">
        <w:t xml:space="preserve">. </w:t>
      </w:r>
      <w:r w:rsidRPr="00675642">
        <w:t>Jamais il n</w:t>
      </w:r>
      <w:r w:rsidR="00EE5875">
        <w:t>’</w:t>
      </w:r>
      <w:r w:rsidRPr="00675642">
        <w:t>avait été aussi heureux et jamais encore il ne s</w:t>
      </w:r>
      <w:r w:rsidR="00EE5875">
        <w:t>’</w:t>
      </w:r>
      <w:r w:rsidRPr="00675642">
        <w:t>était autant amusé</w:t>
      </w:r>
      <w:r w:rsidR="00EE5875">
        <w:t>.</w:t>
      </w:r>
    </w:p>
    <w:p w14:paraId="2DC5CC93" w14:textId="77777777" w:rsidR="00EE5875" w:rsidRDefault="00457E89" w:rsidP="00457E89">
      <w:r w:rsidRPr="00675642">
        <w:t>Tout ce qu</w:t>
      </w:r>
      <w:r w:rsidR="00EE5875">
        <w:t>’</w:t>
      </w:r>
      <w:r w:rsidRPr="00675642">
        <w:t>il faisait était tellement imprévu et gauche que sa vie lui semblait tenir du merveilleux et que toutes ses jou</w:t>
      </w:r>
      <w:r w:rsidRPr="00675642">
        <w:t>r</w:t>
      </w:r>
      <w:r w:rsidRPr="00675642">
        <w:t>nées étaient pleines</w:t>
      </w:r>
      <w:r w:rsidR="00EE5875">
        <w:t xml:space="preserve">, </w:t>
      </w:r>
      <w:r w:rsidRPr="00675642">
        <w:t>comme dans un conte de fée</w:t>
      </w:r>
      <w:r w:rsidR="00EE5875">
        <w:t xml:space="preserve">, </w:t>
      </w:r>
      <w:r w:rsidRPr="00675642">
        <w:t>d</w:t>
      </w:r>
      <w:r w:rsidR="00EE5875">
        <w:t>’</w:t>
      </w:r>
      <w:r w:rsidRPr="00675642">
        <w:t>instants précieux qui lui réussissaient et se renouvelaient sans cesse</w:t>
      </w:r>
      <w:r w:rsidR="00EE5875">
        <w:t>.</w:t>
      </w:r>
    </w:p>
    <w:p w14:paraId="504A829C" w14:textId="77777777" w:rsidR="00EE5875" w:rsidRDefault="00457E89" w:rsidP="00457E89">
      <w:r w:rsidRPr="00675642">
        <w:t>Et pourtant sa conduite n</w:t>
      </w:r>
      <w:r w:rsidR="00EE5875">
        <w:t>’</w:t>
      </w:r>
      <w:r w:rsidRPr="00675642">
        <w:t>était marquée d</w:t>
      </w:r>
      <w:r w:rsidR="00EE5875">
        <w:t>’</w:t>
      </w:r>
      <w:r w:rsidRPr="00675642">
        <w:t>aucune bizarr</w:t>
      </w:r>
      <w:r w:rsidRPr="00675642">
        <w:t>e</w:t>
      </w:r>
      <w:r w:rsidRPr="00675642">
        <w:t>rie</w:t>
      </w:r>
      <w:r w:rsidR="00EE5875">
        <w:t>.</w:t>
      </w:r>
    </w:p>
    <w:p w14:paraId="6173E1DD" w14:textId="77777777" w:rsidR="00EE5875" w:rsidRDefault="00457E89" w:rsidP="00457E89">
      <w:r w:rsidRPr="00675642">
        <w:t>Au contraire</w:t>
      </w:r>
      <w:r w:rsidR="00EE5875">
        <w:t xml:space="preserve">, </w:t>
      </w:r>
      <w:r w:rsidRPr="00675642">
        <w:t>tous les jours il faisait la même chose</w:t>
      </w:r>
      <w:r w:rsidR="00EE5875">
        <w:t xml:space="preserve">, </w:t>
      </w:r>
      <w:r w:rsidRPr="00675642">
        <w:t>aux mêmes heures et de la même façon</w:t>
      </w:r>
      <w:r w:rsidR="00EE5875">
        <w:t>.</w:t>
      </w:r>
    </w:p>
    <w:p w14:paraId="42422988" w14:textId="77777777" w:rsidR="00EE5875" w:rsidRDefault="00457E89" w:rsidP="00457E89">
      <w:r w:rsidRPr="00675642">
        <w:t>Parce qu</w:t>
      </w:r>
      <w:r w:rsidR="00EE5875">
        <w:t>’</w:t>
      </w:r>
      <w:r w:rsidRPr="00675642">
        <w:t>il s</w:t>
      </w:r>
      <w:r w:rsidR="00EE5875">
        <w:t>’</w:t>
      </w:r>
      <w:r w:rsidRPr="00675642">
        <w:t>était saoulé le premier jour</w:t>
      </w:r>
      <w:r w:rsidR="00EE5875">
        <w:t xml:space="preserve">, </w:t>
      </w:r>
      <w:r w:rsidRPr="00675642">
        <w:t>Dan Yack cont</w:t>
      </w:r>
      <w:r w:rsidRPr="00675642">
        <w:t>i</w:t>
      </w:r>
      <w:r w:rsidRPr="00675642">
        <w:t>nuait à se pocharder copieusement</w:t>
      </w:r>
      <w:r w:rsidR="00EE5875">
        <w:t xml:space="preserve"> ; </w:t>
      </w:r>
      <w:r w:rsidRPr="00675642">
        <w:t>parce qu</w:t>
      </w:r>
      <w:r w:rsidR="00EE5875">
        <w:t>’</w:t>
      </w:r>
      <w:r w:rsidRPr="00675642">
        <w:t>il avait entendu les oiseaux le premier matin</w:t>
      </w:r>
      <w:r w:rsidR="00EE5875">
        <w:t xml:space="preserve">, </w:t>
      </w:r>
      <w:r w:rsidRPr="00675642">
        <w:t>tous les jours Dan Yack sortait avant l</w:t>
      </w:r>
      <w:r w:rsidR="00EE5875">
        <w:t>’</w:t>
      </w:r>
      <w:r w:rsidRPr="00675642">
        <w:t>aube faire un tour dans les collines</w:t>
      </w:r>
      <w:r w:rsidR="00EE5875">
        <w:t xml:space="preserve"> ; </w:t>
      </w:r>
      <w:r w:rsidRPr="00675642">
        <w:t>parce qu</w:t>
      </w:r>
      <w:r w:rsidR="00EE5875">
        <w:t>’</w:t>
      </w:r>
      <w:r w:rsidRPr="00675642">
        <w:t>il avait monté une nouvelle affaire</w:t>
      </w:r>
      <w:r w:rsidR="00EE5875">
        <w:t xml:space="preserve">, </w:t>
      </w:r>
      <w:r w:rsidRPr="00675642">
        <w:t>Dan Yack continuait à envoyer des câbles tous les jours</w:t>
      </w:r>
      <w:r w:rsidR="00EE5875">
        <w:t xml:space="preserve">, </w:t>
      </w:r>
      <w:r w:rsidRPr="00675642">
        <w:t>aux mêmes heures et au même guichet</w:t>
      </w:r>
      <w:r w:rsidR="00EE5875">
        <w:t xml:space="preserve">, </w:t>
      </w:r>
      <w:r w:rsidRPr="00675642">
        <w:t>au point que sa régularité était devenue légendaire et qu</w:t>
      </w:r>
      <w:r w:rsidR="00EE5875">
        <w:t>’</w:t>
      </w:r>
      <w:r w:rsidRPr="00675642">
        <w:t>on aurait pu régler l</w:t>
      </w:r>
      <w:r w:rsidR="00EE5875">
        <w:t>’</w:t>
      </w:r>
      <w:r w:rsidRPr="00675642">
        <w:t>horloge du télégraphe sur son arrivée au bureau</w:t>
      </w:r>
      <w:r w:rsidR="00EE5875">
        <w:t xml:space="preserve"> ; </w:t>
      </w:r>
      <w:r w:rsidRPr="00675642">
        <w:t>il continuait à faire jouer l</w:t>
      </w:r>
      <w:r w:rsidR="00EE5875">
        <w:t>’</w:t>
      </w:r>
      <w:r w:rsidRPr="00675642">
        <w:t xml:space="preserve">orchestre des chats et à révolutionner jour et nuit le bar de chez </w:t>
      </w:r>
      <w:r w:rsidRPr="00675642">
        <w:rPr>
          <w:i/>
          <w:iCs/>
        </w:rPr>
        <w:t xml:space="preserve">Pourquoi </w:t>
      </w:r>
      <w:proofErr w:type="spellStart"/>
      <w:r w:rsidRPr="00675642">
        <w:rPr>
          <w:i/>
          <w:iCs/>
        </w:rPr>
        <w:t>Pépita</w:t>
      </w:r>
      <w:proofErr w:type="spellEnd"/>
      <w:r w:rsidR="00EE5875">
        <w:rPr>
          <w:i/>
          <w:iCs/>
        </w:rPr>
        <w:t xml:space="preserve"> ? </w:t>
      </w:r>
      <w:r w:rsidRPr="00675642">
        <w:t>Mais ce qui boul</w:t>
      </w:r>
      <w:r w:rsidRPr="00675642">
        <w:t>e</w:t>
      </w:r>
      <w:r w:rsidRPr="00675642">
        <w:t>versait sa vie de fond en comble et lui donnait une saveur ine</w:t>
      </w:r>
      <w:r w:rsidRPr="00675642">
        <w:t>s</w:t>
      </w:r>
      <w:r w:rsidRPr="00675642">
        <w:t xml:space="preserve">pérée et lui faisait découvrir des trésors </w:t>
      </w:r>
      <w:r w:rsidRPr="00675642">
        <w:lastRenderedPageBreak/>
        <w:t>de sensations sous son apparente monotonie</w:t>
      </w:r>
      <w:r w:rsidR="00EE5875">
        <w:t xml:space="preserve">, </w:t>
      </w:r>
      <w:r w:rsidRPr="00675642">
        <w:t>c</w:t>
      </w:r>
      <w:r w:rsidR="00EE5875">
        <w:t>’</w:t>
      </w:r>
      <w:r w:rsidRPr="00675642">
        <w:t>était une habitude prise</w:t>
      </w:r>
      <w:r w:rsidR="00EE5875">
        <w:t xml:space="preserve">, </w:t>
      </w:r>
      <w:r w:rsidRPr="00675642">
        <w:t>l</w:t>
      </w:r>
      <w:r w:rsidR="00EE5875">
        <w:t>’</w:t>
      </w:r>
      <w:r w:rsidRPr="00675642">
        <w:t xml:space="preserve">emploi du </w:t>
      </w:r>
      <w:proofErr w:type="spellStart"/>
      <w:r w:rsidRPr="00675642">
        <w:rPr>
          <w:i/>
          <w:iCs/>
        </w:rPr>
        <w:t>guesquel</w:t>
      </w:r>
      <w:proofErr w:type="spellEnd"/>
      <w:r w:rsidRPr="00CE59D3">
        <w:rPr>
          <w:rStyle w:val="Appelnotedebasdep"/>
        </w:rPr>
        <w:footnoteReference w:id="1"/>
      </w:r>
      <w:r w:rsidR="00EE5875">
        <w:t>.</w:t>
      </w:r>
    </w:p>
    <w:p w14:paraId="5B0D97F4" w14:textId="77777777" w:rsidR="00EE5875" w:rsidRDefault="00457E89" w:rsidP="00457E89">
      <w:r w:rsidRPr="00675642">
        <w:t>C</w:t>
      </w:r>
      <w:r w:rsidR="00EE5875">
        <w:t>’</w:t>
      </w:r>
      <w:r w:rsidRPr="00675642">
        <w:t>est grâce à une indiscrétion du petit José-Pinto que Dan Yack avait connu l</w:t>
      </w:r>
      <w:r w:rsidR="00EE5875">
        <w:t>’</w:t>
      </w:r>
      <w:r w:rsidRPr="00675642">
        <w:t>usage de cet instrument sexuel</w:t>
      </w:r>
      <w:r w:rsidR="00EE5875">
        <w:t>.</w:t>
      </w:r>
    </w:p>
    <w:p w14:paraId="01FDC576" w14:textId="77777777" w:rsidR="00EE5875" w:rsidRDefault="00457E89" w:rsidP="00457E89">
      <w:r w:rsidRPr="00675642">
        <w:lastRenderedPageBreak/>
        <w:t>José-Pinto était ce gamin qu</w:t>
      </w:r>
      <w:r w:rsidR="00EE5875">
        <w:t>’</w:t>
      </w:r>
      <w:r w:rsidRPr="00675642">
        <w:t>il avait ramassé dans la rue et qu</w:t>
      </w:r>
      <w:r w:rsidR="00EE5875">
        <w:t>’</w:t>
      </w:r>
      <w:r w:rsidRPr="00675642">
        <w:t>il avait bourré d</w:t>
      </w:r>
      <w:r w:rsidR="00EE5875">
        <w:t>’</w:t>
      </w:r>
      <w:r w:rsidRPr="00675642">
        <w:t>argent</w:t>
      </w:r>
      <w:r w:rsidR="00EE5875">
        <w:t xml:space="preserve">. </w:t>
      </w:r>
      <w:r w:rsidRPr="00675642">
        <w:t>L</w:t>
      </w:r>
      <w:r w:rsidR="00EE5875">
        <w:t>’</w:t>
      </w:r>
      <w:r w:rsidRPr="00675642">
        <w:t>enfant ne le quittait plus</w:t>
      </w:r>
      <w:r w:rsidR="00EE5875">
        <w:t xml:space="preserve">. </w:t>
      </w:r>
      <w:r w:rsidRPr="00675642">
        <w:t>Il prenait ses fonctions de factotum au sérieux</w:t>
      </w:r>
      <w:r w:rsidR="00EE5875">
        <w:t xml:space="preserve">. </w:t>
      </w:r>
      <w:r w:rsidRPr="00675642">
        <w:t>Il continuait toujours à animer l</w:t>
      </w:r>
      <w:r w:rsidR="00EE5875">
        <w:t>’</w:t>
      </w:r>
      <w:r w:rsidRPr="00675642">
        <w:t>orchestre des chats</w:t>
      </w:r>
      <w:r w:rsidR="00EE5875">
        <w:t xml:space="preserve">, </w:t>
      </w:r>
      <w:r w:rsidRPr="00675642">
        <w:t>l</w:t>
      </w:r>
      <w:r w:rsidR="00EE5875">
        <w:t>’</w:t>
      </w:r>
      <w:r w:rsidRPr="00675642">
        <w:t>après-midi au bar et très tard dans la nuit</w:t>
      </w:r>
      <w:r w:rsidR="00EE5875">
        <w:t xml:space="preserve">, </w:t>
      </w:r>
      <w:r w:rsidRPr="00675642">
        <w:t>et Dan Yack continuait à le farcir d</w:t>
      </w:r>
      <w:r w:rsidR="00EE5875">
        <w:t>’</w:t>
      </w:r>
      <w:r w:rsidRPr="00675642">
        <w:t>argent</w:t>
      </w:r>
      <w:r w:rsidR="00EE5875">
        <w:t xml:space="preserve">, </w:t>
      </w:r>
      <w:r w:rsidRPr="00675642">
        <w:t>seul</w:t>
      </w:r>
      <w:r w:rsidRPr="00675642">
        <w:t>e</w:t>
      </w:r>
      <w:r w:rsidRPr="00675642">
        <w:t>ment il lui donnait maintenant des pièces d</w:t>
      </w:r>
      <w:r w:rsidR="00EE5875">
        <w:t>’</w:t>
      </w:r>
      <w:r w:rsidRPr="00675642">
        <w:t xml:space="preserve">or et José-Pinto lui amenait les plus belles filles des </w:t>
      </w:r>
      <w:proofErr w:type="spellStart"/>
      <w:r w:rsidRPr="00675642">
        <w:t>Eoas</w:t>
      </w:r>
      <w:proofErr w:type="spellEnd"/>
      <w:r w:rsidR="00EE5875">
        <w:t xml:space="preserve">. </w:t>
      </w:r>
      <w:r w:rsidRPr="00675642">
        <w:t>C</w:t>
      </w:r>
      <w:r w:rsidR="00EE5875">
        <w:t>’</w:t>
      </w:r>
      <w:r w:rsidRPr="00675642">
        <w:t>était un gamin déluré et taciturne</w:t>
      </w:r>
      <w:r w:rsidR="00EE5875">
        <w:t xml:space="preserve">, </w:t>
      </w:r>
      <w:r w:rsidRPr="00675642">
        <w:t>archipatelin</w:t>
      </w:r>
      <w:r w:rsidR="00EE5875">
        <w:t xml:space="preserve">. </w:t>
      </w:r>
      <w:r w:rsidRPr="00675642">
        <w:t>Il suivait Dan Yack comme un chien</w:t>
      </w:r>
      <w:r w:rsidR="00EE5875">
        <w:t>.</w:t>
      </w:r>
    </w:p>
    <w:p w14:paraId="5DFB81A8" w14:textId="77777777" w:rsidR="00EE5875" w:rsidRDefault="00EE5875" w:rsidP="00457E89">
      <w:r>
        <w:t>« </w:t>
      </w:r>
      <w:r w:rsidR="00457E89" w:rsidRPr="00675642">
        <w:t>Que la vie est magnifique et quel dépaysement qu</w:t>
      </w:r>
      <w:r>
        <w:t>’</w:t>
      </w:r>
      <w:r w:rsidR="00457E89" w:rsidRPr="00675642">
        <w:t>une v</w:t>
      </w:r>
      <w:r w:rsidR="00457E89" w:rsidRPr="00675642">
        <w:t>o</w:t>
      </w:r>
      <w:r w:rsidR="00457E89" w:rsidRPr="00675642">
        <w:t>lupté nouvelle</w:t>
      </w:r>
      <w:r>
        <w:t> ! »</w:t>
      </w:r>
      <w:r w:rsidR="00457E89" w:rsidRPr="00675642">
        <w:t xml:space="preserve"> pensa Dan Yack</w:t>
      </w:r>
      <w:r>
        <w:t>.</w:t>
      </w:r>
    </w:p>
    <w:p w14:paraId="5920FF6F" w14:textId="77777777" w:rsidR="00EE5875" w:rsidRDefault="00457E89" w:rsidP="00457E89">
      <w:r w:rsidRPr="00675642">
        <w:t>Il était dérouté</w:t>
      </w:r>
      <w:r w:rsidR="00EE5875">
        <w:t xml:space="preserve">, </w:t>
      </w:r>
      <w:r w:rsidRPr="00675642">
        <w:t>comme on l</w:t>
      </w:r>
      <w:r w:rsidR="00EE5875">
        <w:t>’</w:t>
      </w:r>
      <w:r w:rsidRPr="00675642">
        <w:t>est toujours quand on trouve l</w:t>
      </w:r>
      <w:r w:rsidR="00EE5875">
        <w:t>’</w:t>
      </w:r>
      <w:r w:rsidRPr="00675642">
        <w:t>occasion de satisfaire naturellement un besoin longtemps r</w:t>
      </w:r>
      <w:r w:rsidRPr="00675642">
        <w:t>e</w:t>
      </w:r>
      <w:r w:rsidRPr="00675642">
        <w:t>foulé</w:t>
      </w:r>
      <w:r w:rsidR="00EE5875">
        <w:t xml:space="preserve">. </w:t>
      </w:r>
      <w:r w:rsidRPr="00675642">
        <w:t>Lui qui aimait tant à faire plaisir aux gens et dont les pr</w:t>
      </w:r>
      <w:r w:rsidRPr="00675642">
        <w:t>é</w:t>
      </w:r>
      <w:r w:rsidRPr="00675642">
        <w:t>venances étaient toujours mal interprétées</w:t>
      </w:r>
      <w:r w:rsidR="00EE5875">
        <w:t> !</w:t>
      </w:r>
    </w:p>
    <w:p w14:paraId="70C078DF" w14:textId="77777777" w:rsidR="00EE5875" w:rsidRDefault="00457E89" w:rsidP="00457E89">
      <w:r w:rsidRPr="00675642">
        <w:t>Il était foncièrement désintéressé</w:t>
      </w:r>
      <w:r w:rsidR="00EE5875">
        <w:t>.</w:t>
      </w:r>
    </w:p>
    <w:p w14:paraId="03EF44BC" w14:textId="77777777" w:rsidR="00EE5875" w:rsidRDefault="00457E89" w:rsidP="00457E89">
      <w:r w:rsidRPr="00675642">
        <w:t>Il s</w:t>
      </w:r>
      <w:r w:rsidR="00EE5875">
        <w:t>’</w:t>
      </w:r>
      <w:r w:rsidRPr="00675642">
        <w:t>attendrissait sur ces Indiennes anonymes qui lui pe</w:t>
      </w:r>
      <w:r w:rsidRPr="00675642">
        <w:t>r</w:t>
      </w:r>
      <w:r w:rsidRPr="00675642">
        <w:t>mettaient de leur donner du plaisir</w:t>
      </w:r>
      <w:r w:rsidR="00EE5875">
        <w:t>.</w:t>
      </w:r>
    </w:p>
    <w:p w14:paraId="02B4FE87" w14:textId="77777777" w:rsidR="00EE5875" w:rsidRDefault="00457E89" w:rsidP="00457E89">
      <w:r w:rsidRPr="00675642">
        <w:t>Sans honte</w:t>
      </w:r>
      <w:r w:rsidR="00EE5875">
        <w:t>.</w:t>
      </w:r>
    </w:p>
    <w:p w14:paraId="1AB38801" w14:textId="77777777" w:rsidR="00EE5875" w:rsidRDefault="00457E89" w:rsidP="00457E89">
      <w:r w:rsidRPr="00675642">
        <w:t>Une joie cruelle</w:t>
      </w:r>
      <w:r w:rsidR="00EE5875">
        <w:t xml:space="preserve">, </w:t>
      </w:r>
      <w:r w:rsidRPr="00675642">
        <w:t>mais une joie</w:t>
      </w:r>
      <w:r w:rsidR="00EE5875">
        <w:t>.</w:t>
      </w:r>
    </w:p>
    <w:p w14:paraId="50F2EC35" w14:textId="77777777" w:rsidR="00EE5875" w:rsidRDefault="00457E89" w:rsidP="00457E89">
      <w:r w:rsidRPr="00675642">
        <w:t>Quelle émotion</w:t>
      </w:r>
      <w:r w:rsidR="00EE5875">
        <w:t> !</w:t>
      </w:r>
    </w:p>
    <w:p w14:paraId="05975449" w14:textId="77777777" w:rsidR="00EE5875" w:rsidRDefault="00457E89" w:rsidP="00457E89">
      <w:r w:rsidRPr="00675642">
        <w:t>Il buvait plusieurs verres de fine d</w:t>
      </w:r>
      <w:r w:rsidR="00EE5875">
        <w:t>’</w:t>
      </w:r>
      <w:r w:rsidRPr="00675642">
        <w:t>enfilade et se remettait à rédiger des câbles</w:t>
      </w:r>
      <w:r w:rsidR="00EE5875">
        <w:t xml:space="preserve">. </w:t>
      </w:r>
      <w:r w:rsidRPr="00675642">
        <w:t>L</w:t>
      </w:r>
      <w:r w:rsidR="00EE5875">
        <w:t>’</w:t>
      </w:r>
      <w:r w:rsidRPr="00675642">
        <w:t>alcool aiguisait son flair</w:t>
      </w:r>
      <w:r w:rsidR="00EE5875">
        <w:t xml:space="preserve">, </w:t>
      </w:r>
      <w:r w:rsidRPr="00675642">
        <w:t>lui donnait de la lucidité</w:t>
      </w:r>
      <w:r w:rsidR="00EE5875">
        <w:t xml:space="preserve">, </w:t>
      </w:r>
      <w:r w:rsidRPr="00675642">
        <w:t>de l</w:t>
      </w:r>
      <w:r w:rsidR="00EE5875">
        <w:t>’</w:t>
      </w:r>
      <w:r w:rsidRPr="00675642">
        <w:t>audace et le sens des spéculations</w:t>
      </w:r>
      <w:r w:rsidR="00EE5875">
        <w:t xml:space="preserve">. </w:t>
      </w:r>
      <w:r w:rsidRPr="00675642">
        <w:t>Assis à sa table</w:t>
      </w:r>
      <w:r w:rsidR="00EE5875">
        <w:t xml:space="preserve">, </w:t>
      </w:r>
      <w:r w:rsidRPr="00675642">
        <w:t>devant une mauvaise bougie</w:t>
      </w:r>
      <w:r w:rsidR="00EE5875">
        <w:t xml:space="preserve">, </w:t>
      </w:r>
      <w:r w:rsidRPr="00675642">
        <w:t>Dan Yack compulsait le Bentley</w:t>
      </w:r>
      <w:r w:rsidR="00EE5875">
        <w:t xml:space="preserve">. </w:t>
      </w:r>
      <w:r w:rsidRPr="00675642">
        <w:t>Dans le fond de la pièce</w:t>
      </w:r>
      <w:r w:rsidR="00EE5875">
        <w:t xml:space="preserve">, </w:t>
      </w:r>
      <w:r w:rsidRPr="00675642">
        <w:t>dans le grand lit espagnol ravagé</w:t>
      </w:r>
      <w:r w:rsidR="00EE5875">
        <w:t xml:space="preserve">, </w:t>
      </w:r>
      <w:r w:rsidRPr="00675642">
        <w:t>l</w:t>
      </w:r>
      <w:r w:rsidR="00EE5875">
        <w:t>’</w:t>
      </w:r>
      <w:r w:rsidRPr="00675642">
        <w:t>Indienne qu</w:t>
      </w:r>
      <w:r w:rsidR="00EE5875">
        <w:t>’</w:t>
      </w:r>
      <w:r w:rsidRPr="00675642">
        <w:t xml:space="preserve">il venait de besogner durant toute </w:t>
      </w:r>
      <w:proofErr w:type="spellStart"/>
      <w:r w:rsidRPr="00675642">
        <w:t>là</w:t>
      </w:r>
      <w:proofErr w:type="spellEnd"/>
      <w:r w:rsidRPr="00675642">
        <w:t xml:space="preserve"> fin de la nuit</w:t>
      </w:r>
      <w:r w:rsidR="00EE5875">
        <w:t xml:space="preserve">, </w:t>
      </w:r>
      <w:r w:rsidRPr="00675642">
        <w:t>se tordait</w:t>
      </w:r>
      <w:r w:rsidR="00EE5875">
        <w:t xml:space="preserve">, </w:t>
      </w:r>
      <w:r w:rsidRPr="00675642">
        <w:t>gémissante</w:t>
      </w:r>
      <w:r w:rsidR="00EE5875">
        <w:t xml:space="preserve">, </w:t>
      </w:r>
      <w:r w:rsidRPr="00675642">
        <w:t>heureuse</w:t>
      </w:r>
      <w:r w:rsidR="00EE5875">
        <w:t xml:space="preserve">, </w:t>
      </w:r>
      <w:r w:rsidRPr="00675642">
        <w:t>le corps encore parcouru de frissons ou arqué par les crampes ou</w:t>
      </w:r>
      <w:r w:rsidR="00EE5875">
        <w:t xml:space="preserve">, </w:t>
      </w:r>
      <w:r w:rsidRPr="00675642">
        <w:t xml:space="preserve">au </w:t>
      </w:r>
      <w:r w:rsidRPr="00675642">
        <w:lastRenderedPageBreak/>
        <w:t>contraire</w:t>
      </w:r>
      <w:r w:rsidR="00EE5875">
        <w:t xml:space="preserve">, </w:t>
      </w:r>
      <w:r w:rsidRPr="00675642">
        <w:t>les membres dénoués</w:t>
      </w:r>
      <w:r w:rsidR="00EE5875">
        <w:t xml:space="preserve">. </w:t>
      </w:r>
      <w:r w:rsidRPr="00675642">
        <w:t>Le ventre moite</w:t>
      </w:r>
      <w:r w:rsidR="00EE5875">
        <w:t xml:space="preserve">, </w:t>
      </w:r>
      <w:r w:rsidRPr="00675642">
        <w:t>le cœur débordant</w:t>
      </w:r>
      <w:r w:rsidR="00EE5875">
        <w:t xml:space="preserve">, </w:t>
      </w:r>
      <w:r w:rsidRPr="00675642">
        <w:t>la gorge pleine</w:t>
      </w:r>
      <w:r w:rsidR="00EE5875">
        <w:t xml:space="preserve">, </w:t>
      </w:r>
      <w:r w:rsidRPr="00675642">
        <w:t>e</w:t>
      </w:r>
      <w:r w:rsidRPr="00675642">
        <w:t>l</w:t>
      </w:r>
      <w:r w:rsidRPr="00675642">
        <w:t>le s</w:t>
      </w:r>
      <w:r w:rsidR="00EE5875">
        <w:t>’</w:t>
      </w:r>
      <w:r w:rsidRPr="00675642">
        <w:t>enfouissait dans sa couche</w:t>
      </w:r>
      <w:r w:rsidR="00EE5875">
        <w:t xml:space="preserve">, </w:t>
      </w:r>
      <w:r w:rsidRPr="00675642">
        <w:t>laissant échapper sur un mode mineur une kyrielle de paroles lasses et troublées</w:t>
      </w:r>
      <w:r w:rsidR="00EE5875">
        <w:t xml:space="preserve">. </w:t>
      </w:r>
      <w:r w:rsidRPr="00675642">
        <w:t>C</w:t>
      </w:r>
      <w:r w:rsidR="00EE5875">
        <w:t>’</w:t>
      </w:r>
      <w:r w:rsidRPr="00675642">
        <w:t>étaient des paroles d</w:t>
      </w:r>
      <w:r w:rsidR="00EE5875">
        <w:t>’</w:t>
      </w:r>
      <w:r w:rsidRPr="00675642">
        <w:t>amour</w:t>
      </w:r>
      <w:r w:rsidR="00EE5875">
        <w:t xml:space="preserve">. </w:t>
      </w:r>
      <w:r w:rsidRPr="00675642">
        <w:t>Beaucoup étaient bisyllabiques</w:t>
      </w:r>
      <w:r w:rsidR="00EE5875">
        <w:t xml:space="preserve">, </w:t>
      </w:r>
      <w:r w:rsidRPr="00675642">
        <w:t>et toutes pr</w:t>
      </w:r>
      <w:r w:rsidRPr="00675642">
        <w:t>o</w:t>
      </w:r>
      <w:r w:rsidRPr="00675642">
        <w:t>fondément musicales et curieusement accentuées</w:t>
      </w:r>
      <w:r w:rsidR="00EE5875">
        <w:t xml:space="preserve">, </w:t>
      </w:r>
      <w:r w:rsidRPr="00675642">
        <w:t>les phrases pleines de doublettes comme certains trilles d</w:t>
      </w:r>
      <w:r w:rsidR="00EE5875">
        <w:t>’</w:t>
      </w:r>
      <w:r w:rsidRPr="00675642">
        <w:t>oiseaux</w:t>
      </w:r>
      <w:r w:rsidR="00EE5875">
        <w:t>.</w:t>
      </w:r>
    </w:p>
    <w:p w14:paraId="409ED2FA" w14:textId="77777777" w:rsidR="00EE5875" w:rsidRDefault="00457E89" w:rsidP="00EE5875">
      <w:pPr>
        <w:pStyle w:val="CentrEspAvt0EspApr0"/>
        <w:rPr>
          <w:i/>
        </w:rPr>
      </w:pPr>
      <w:bookmarkStart w:id="17" w:name="bookmark4"/>
      <w:bookmarkEnd w:id="17"/>
      <w:proofErr w:type="spellStart"/>
      <w:r w:rsidRPr="00045258">
        <w:rPr>
          <w:i/>
        </w:rPr>
        <w:t>MAI-MAI</w:t>
      </w:r>
      <w:proofErr w:type="spellEnd"/>
      <w:r w:rsidR="00EE5875">
        <w:rPr>
          <w:i/>
        </w:rPr>
        <w:t xml:space="preserve"> – </w:t>
      </w:r>
      <w:proofErr w:type="spellStart"/>
      <w:r w:rsidRPr="00045258">
        <w:rPr>
          <w:i/>
        </w:rPr>
        <w:t>CARA-CARA</w:t>
      </w:r>
      <w:proofErr w:type="spellEnd"/>
      <w:r w:rsidR="00EE5875">
        <w:rPr>
          <w:i/>
        </w:rPr>
        <w:t xml:space="preserve"> – </w:t>
      </w:r>
      <w:r w:rsidRPr="00045258">
        <w:rPr>
          <w:i/>
        </w:rPr>
        <w:t>CACA</w:t>
      </w:r>
      <w:r w:rsidR="00EE5875">
        <w:rPr>
          <w:i/>
        </w:rPr>
        <w:t xml:space="preserve"> –</w:t>
      </w:r>
    </w:p>
    <w:p w14:paraId="20CD8E46" w14:textId="77777777" w:rsidR="00EE5875" w:rsidRDefault="00457E89" w:rsidP="00EE5875">
      <w:pPr>
        <w:pStyle w:val="CentrEspAvt0EspApr0"/>
        <w:rPr>
          <w:i/>
        </w:rPr>
      </w:pPr>
      <w:r w:rsidRPr="00045258">
        <w:rPr>
          <w:i/>
        </w:rPr>
        <w:t>CACA</w:t>
      </w:r>
      <w:r w:rsidR="00EE5875">
        <w:rPr>
          <w:i/>
        </w:rPr>
        <w:t xml:space="preserve"> – </w:t>
      </w:r>
      <w:r w:rsidRPr="00045258">
        <w:rPr>
          <w:i/>
        </w:rPr>
        <w:t>MOU-TCHI</w:t>
      </w:r>
      <w:r w:rsidR="00EE5875">
        <w:rPr>
          <w:i/>
        </w:rPr>
        <w:t>.</w:t>
      </w:r>
    </w:p>
    <w:p w14:paraId="5CE496B0" w14:textId="77777777" w:rsidR="00EE5875" w:rsidRDefault="00457E89" w:rsidP="00457E89">
      <w:pPr>
        <w:rPr>
          <w:i/>
          <w:iCs/>
        </w:rPr>
      </w:pPr>
      <w:r w:rsidRPr="00675642">
        <w:rPr>
          <w:i/>
          <w:iCs/>
        </w:rPr>
        <w:t>Je t</w:t>
      </w:r>
      <w:r w:rsidR="00EE5875">
        <w:rPr>
          <w:i/>
          <w:iCs/>
        </w:rPr>
        <w:t>’</w:t>
      </w:r>
      <w:r w:rsidRPr="00675642">
        <w:rPr>
          <w:i/>
          <w:iCs/>
        </w:rPr>
        <w:t>aime</w:t>
      </w:r>
      <w:r w:rsidR="00EE5875">
        <w:t xml:space="preserve"> </w:t>
      </w:r>
      <w:r w:rsidR="00EE5875">
        <w:rPr>
          <w:i/>
          <w:iCs/>
        </w:rPr>
        <w:t>(</w:t>
      </w:r>
      <w:r w:rsidRPr="00675642">
        <w:rPr>
          <w:i/>
          <w:iCs/>
        </w:rPr>
        <w:t>plus que tout</w:t>
      </w:r>
      <w:r w:rsidR="00EE5875">
        <w:rPr>
          <w:i/>
          <w:iCs/>
        </w:rPr>
        <w:t xml:space="preserve">). </w:t>
      </w:r>
      <w:r w:rsidRPr="00675642">
        <w:rPr>
          <w:i/>
          <w:iCs/>
        </w:rPr>
        <w:t>Je veux</w:t>
      </w:r>
      <w:r w:rsidR="00EE5875">
        <w:t xml:space="preserve"> (</w:t>
      </w:r>
      <w:r w:rsidRPr="00675642">
        <w:rPr>
          <w:i/>
          <w:iCs/>
        </w:rPr>
        <w:t>absolument</w:t>
      </w:r>
      <w:r w:rsidR="00EE5875">
        <w:rPr>
          <w:i/>
          <w:iCs/>
        </w:rPr>
        <w:t xml:space="preserve">) </w:t>
      </w:r>
      <w:r w:rsidRPr="00675642">
        <w:rPr>
          <w:i/>
          <w:iCs/>
        </w:rPr>
        <w:t>mon</w:t>
      </w:r>
      <w:r w:rsidR="00EE5875">
        <w:rPr>
          <w:i/>
          <w:iCs/>
        </w:rPr>
        <w:t xml:space="preserve"> (</w:t>
      </w:r>
      <w:r w:rsidRPr="00675642">
        <w:rPr>
          <w:i/>
          <w:iCs/>
        </w:rPr>
        <w:t>celui qui n</w:t>
      </w:r>
      <w:r w:rsidR="00EE5875">
        <w:rPr>
          <w:i/>
          <w:iCs/>
        </w:rPr>
        <w:t>’</w:t>
      </w:r>
      <w:r w:rsidRPr="00675642">
        <w:rPr>
          <w:i/>
          <w:iCs/>
        </w:rPr>
        <w:t>est à personne d</w:t>
      </w:r>
      <w:r w:rsidR="00EE5875">
        <w:rPr>
          <w:i/>
          <w:iCs/>
        </w:rPr>
        <w:t>’</w:t>
      </w:r>
      <w:r w:rsidRPr="00675642">
        <w:rPr>
          <w:i/>
          <w:iCs/>
        </w:rPr>
        <w:t>autre</w:t>
      </w:r>
      <w:r w:rsidR="00EE5875">
        <w:t xml:space="preserve">) </w:t>
      </w:r>
      <w:r w:rsidRPr="00675642">
        <w:rPr>
          <w:i/>
          <w:iCs/>
        </w:rPr>
        <w:t>grand mâle</w:t>
      </w:r>
      <w:r w:rsidR="00EE5875">
        <w:rPr>
          <w:i/>
          <w:iCs/>
        </w:rPr>
        <w:t>.</w:t>
      </w:r>
    </w:p>
    <w:p w14:paraId="52C40F81" w14:textId="08D7E122" w:rsidR="00457E89" w:rsidRPr="00675642" w:rsidRDefault="00457E89" w:rsidP="00EE5875">
      <w:pPr>
        <w:pStyle w:val="CentrEspAvt0EspApr0"/>
        <w:rPr>
          <w:i/>
          <w:iCs/>
        </w:rPr>
      </w:pPr>
      <w:proofErr w:type="spellStart"/>
      <w:r w:rsidRPr="00675642">
        <w:rPr>
          <w:i/>
          <w:iCs/>
        </w:rPr>
        <w:t>IABOA</w:t>
      </w:r>
      <w:proofErr w:type="spellEnd"/>
      <w:r w:rsidRPr="00675642">
        <w:rPr>
          <w:i/>
          <w:iCs/>
        </w:rPr>
        <w:t xml:space="preserve"> CHARCOT </w:t>
      </w:r>
      <w:proofErr w:type="spellStart"/>
      <w:r w:rsidRPr="00675642">
        <w:rPr>
          <w:i/>
          <w:iCs/>
        </w:rPr>
        <w:t>FOUZKAOOS</w:t>
      </w:r>
      <w:proofErr w:type="spellEnd"/>
    </w:p>
    <w:p w14:paraId="4693A021" w14:textId="77777777" w:rsidR="00457E89" w:rsidRPr="00675642" w:rsidRDefault="00457E89" w:rsidP="00EE5875">
      <w:pPr>
        <w:pStyle w:val="CentrEspAvt0EspApr0"/>
        <w:rPr>
          <w:i/>
          <w:iCs/>
        </w:rPr>
      </w:pPr>
      <w:proofErr w:type="spellStart"/>
      <w:r w:rsidRPr="00675642">
        <w:rPr>
          <w:i/>
          <w:iCs/>
        </w:rPr>
        <w:t>JYLONEXWEY</w:t>
      </w:r>
      <w:proofErr w:type="spellEnd"/>
    </w:p>
    <w:p w14:paraId="69570519" w14:textId="77777777" w:rsidR="00EE5875" w:rsidRDefault="00457E89" w:rsidP="00457E89">
      <w:pPr>
        <w:rPr>
          <w:i/>
          <w:iCs/>
        </w:rPr>
      </w:pPr>
      <w:r w:rsidRPr="00675642">
        <w:rPr>
          <w:i/>
          <w:iCs/>
        </w:rPr>
        <w:t>Circonvenez membres expédition Charcot stop obtenez nouveaux renseignements</w:t>
      </w:r>
      <w:r w:rsidR="00EE5875">
        <w:rPr>
          <w:i/>
          <w:iCs/>
        </w:rPr>
        <w:t>,</w:t>
      </w:r>
    </w:p>
    <w:p w14:paraId="18B0F30B" w14:textId="77777777" w:rsidR="00EE5875" w:rsidRDefault="00457E89" w:rsidP="00457E89">
      <w:pPr>
        <w:pStyle w:val="NormalSansIndent"/>
      </w:pPr>
      <w:r w:rsidRPr="00675642">
        <w:t>écrivait Dan Yack en consultant son code télégraphique</w:t>
      </w:r>
      <w:r w:rsidR="00EE5875">
        <w:t>.</w:t>
      </w:r>
    </w:p>
    <w:p w14:paraId="7F7D6FDB" w14:textId="5EF8D8C5" w:rsidR="00457E89" w:rsidRPr="00675642" w:rsidRDefault="00457E89" w:rsidP="00EE5875">
      <w:pPr>
        <w:pStyle w:val="CentrEspAvt0EspApr0"/>
        <w:rPr>
          <w:i/>
          <w:iCs/>
        </w:rPr>
      </w:pPr>
      <w:proofErr w:type="spellStart"/>
      <w:r w:rsidRPr="00675642">
        <w:rPr>
          <w:i/>
          <w:iCs/>
        </w:rPr>
        <w:t>MINCHIMAUIDA</w:t>
      </w:r>
      <w:proofErr w:type="spellEnd"/>
      <w:r w:rsidR="00EE5875">
        <w:rPr>
          <w:i/>
          <w:iCs/>
        </w:rPr>
        <w:t xml:space="preserve"> – – </w:t>
      </w:r>
      <w:proofErr w:type="spellStart"/>
      <w:r w:rsidRPr="00675642">
        <w:rPr>
          <w:i/>
          <w:iCs/>
        </w:rPr>
        <w:t>RUCULHUEN</w:t>
      </w:r>
      <w:proofErr w:type="spellEnd"/>
      <w:r w:rsidR="00EE5875">
        <w:rPr>
          <w:i/>
          <w:iCs/>
        </w:rPr>
        <w:t xml:space="preserve"> </w:t>
      </w:r>
      <w:r w:rsidR="00EE5875">
        <w:rPr>
          <w:i/>
          <w:iCs/>
        </w:rPr>
        <w:t>–</w:t>
      </w:r>
    </w:p>
    <w:p w14:paraId="65738185" w14:textId="2A61BFA4" w:rsidR="00EE5875" w:rsidRDefault="00457E89" w:rsidP="00EE5875">
      <w:pPr>
        <w:pStyle w:val="CentrEspAvt0EspApr0"/>
        <w:rPr>
          <w:i/>
          <w:iCs/>
        </w:rPr>
      </w:pPr>
      <w:proofErr w:type="spellStart"/>
      <w:r w:rsidRPr="00675642">
        <w:rPr>
          <w:i/>
          <w:iCs/>
        </w:rPr>
        <w:t>RUCUL</w:t>
      </w:r>
      <w:proofErr w:type="spellEnd"/>
      <w:r w:rsidR="00EE5875">
        <w:rPr>
          <w:i/>
          <w:iCs/>
        </w:rPr>
        <w:t xml:space="preserve"> – </w:t>
      </w:r>
      <w:r w:rsidRPr="00675642">
        <w:rPr>
          <w:i/>
          <w:iCs/>
        </w:rPr>
        <w:t>TATA-TATA-POO-OO-CUM</w:t>
      </w:r>
      <w:r w:rsidR="00EE5875">
        <w:rPr>
          <w:i/>
          <w:iCs/>
        </w:rPr>
        <w:t>.</w:t>
      </w:r>
    </w:p>
    <w:p w14:paraId="060DC25B" w14:textId="77777777" w:rsidR="00EE5875" w:rsidRDefault="00457E89" w:rsidP="00457E89">
      <w:pPr>
        <w:rPr>
          <w:i/>
          <w:iCs/>
        </w:rPr>
      </w:pPr>
      <w:r w:rsidRPr="00675642">
        <w:rPr>
          <w:i/>
          <w:iCs/>
        </w:rPr>
        <w:t>Salut</w:t>
      </w:r>
      <w:r w:rsidR="00EE5875">
        <w:rPr>
          <w:i/>
          <w:iCs/>
        </w:rPr>
        <w:t xml:space="preserve">, </w:t>
      </w:r>
      <w:r w:rsidRPr="00675642">
        <w:rPr>
          <w:i/>
          <w:iCs/>
        </w:rPr>
        <w:t>ô salut à toi</w:t>
      </w:r>
      <w:r w:rsidR="00EE5875">
        <w:rPr>
          <w:i/>
          <w:iCs/>
        </w:rPr>
        <w:t xml:space="preserve"> (</w:t>
      </w:r>
      <w:r w:rsidRPr="00675642">
        <w:rPr>
          <w:i/>
          <w:iCs/>
        </w:rPr>
        <w:t>toi</w:t>
      </w:r>
      <w:r w:rsidR="00EE5875">
        <w:rPr>
          <w:i/>
          <w:iCs/>
        </w:rPr>
        <w:t xml:space="preserve">, </w:t>
      </w:r>
      <w:r w:rsidRPr="00675642">
        <w:rPr>
          <w:i/>
          <w:iCs/>
        </w:rPr>
        <w:t>divinité</w:t>
      </w:r>
      <w:r w:rsidR="00EE5875">
        <w:rPr>
          <w:i/>
          <w:iCs/>
        </w:rPr>
        <w:t xml:space="preserve">), </w:t>
      </w:r>
      <w:r w:rsidRPr="00675642">
        <w:rPr>
          <w:i/>
          <w:iCs/>
        </w:rPr>
        <w:t>amour</w:t>
      </w:r>
      <w:r w:rsidR="00EE5875">
        <w:rPr>
          <w:i/>
          <w:iCs/>
        </w:rPr>
        <w:t xml:space="preserve"> (</w:t>
      </w:r>
      <w:r w:rsidRPr="00675642">
        <w:rPr>
          <w:i/>
          <w:iCs/>
        </w:rPr>
        <w:t>de la grande v</w:t>
      </w:r>
      <w:r w:rsidRPr="00675642">
        <w:rPr>
          <w:i/>
          <w:iCs/>
        </w:rPr>
        <w:t>o</w:t>
      </w:r>
      <w:r w:rsidRPr="00675642">
        <w:rPr>
          <w:i/>
          <w:iCs/>
        </w:rPr>
        <w:t>lupté</w:t>
      </w:r>
      <w:r w:rsidR="00EE5875">
        <w:rPr>
          <w:i/>
          <w:iCs/>
        </w:rPr>
        <w:t xml:space="preserve">) </w:t>
      </w:r>
      <w:r w:rsidRPr="00675642">
        <w:rPr>
          <w:i/>
          <w:iCs/>
        </w:rPr>
        <w:t>encore</w:t>
      </w:r>
      <w:r w:rsidR="00EE5875">
        <w:rPr>
          <w:i/>
          <w:iCs/>
        </w:rPr>
        <w:t xml:space="preserve">, </w:t>
      </w:r>
      <w:r w:rsidRPr="00675642">
        <w:rPr>
          <w:i/>
          <w:iCs/>
        </w:rPr>
        <w:t>assez</w:t>
      </w:r>
      <w:r w:rsidR="00EE5875">
        <w:rPr>
          <w:i/>
          <w:iCs/>
        </w:rPr>
        <w:t xml:space="preserve">, </w:t>
      </w:r>
      <w:r w:rsidRPr="00675642">
        <w:rPr>
          <w:i/>
          <w:iCs/>
        </w:rPr>
        <w:t>je n</w:t>
      </w:r>
      <w:r w:rsidR="00EE5875">
        <w:rPr>
          <w:i/>
          <w:iCs/>
        </w:rPr>
        <w:t>’</w:t>
      </w:r>
      <w:r w:rsidRPr="00675642">
        <w:rPr>
          <w:i/>
          <w:iCs/>
        </w:rPr>
        <w:t>en puis plus</w:t>
      </w:r>
      <w:r w:rsidR="00EE5875">
        <w:rPr>
          <w:i/>
          <w:iCs/>
        </w:rPr>
        <w:t xml:space="preserve"> (</w:t>
      </w:r>
      <w:r w:rsidRPr="00675642">
        <w:rPr>
          <w:i/>
          <w:iCs/>
        </w:rPr>
        <w:t>jamais plus</w:t>
      </w:r>
      <w:r w:rsidR="00EE5875">
        <w:rPr>
          <w:i/>
          <w:iCs/>
        </w:rPr>
        <w:t xml:space="preserve">), </w:t>
      </w:r>
      <w:r w:rsidRPr="00675642">
        <w:rPr>
          <w:i/>
          <w:iCs/>
        </w:rPr>
        <w:t>moi</w:t>
      </w:r>
      <w:r w:rsidR="00EE5875">
        <w:rPr>
          <w:i/>
          <w:iCs/>
        </w:rPr>
        <w:t xml:space="preserve"> (</w:t>
      </w:r>
      <w:r w:rsidRPr="00675642">
        <w:rPr>
          <w:i/>
          <w:iCs/>
        </w:rPr>
        <w:t>à toi</w:t>
      </w:r>
      <w:r w:rsidR="00EE5875">
        <w:rPr>
          <w:i/>
          <w:iCs/>
        </w:rPr>
        <w:t>)</w:t>
      </w:r>
    </w:p>
    <w:p w14:paraId="023BF7EE" w14:textId="77777777" w:rsidR="00EE5875" w:rsidRDefault="00457E89" w:rsidP="00457E89">
      <w:pPr>
        <w:pStyle w:val="NormalSansIndent"/>
      </w:pPr>
      <w:r w:rsidRPr="00675642">
        <w:t>reprenait l</w:t>
      </w:r>
      <w:r w:rsidR="00EE5875">
        <w:t>’</w:t>
      </w:r>
      <w:r w:rsidRPr="00675642">
        <w:t>Indienne</w:t>
      </w:r>
      <w:r w:rsidR="00EE5875">
        <w:t>.</w:t>
      </w:r>
    </w:p>
    <w:p w14:paraId="1536A192" w14:textId="7B34A4D7" w:rsidR="00457E89" w:rsidRPr="00675642" w:rsidRDefault="00457E89" w:rsidP="00EE5875">
      <w:pPr>
        <w:pStyle w:val="CentrEspAvt0EspApr0"/>
        <w:rPr>
          <w:i/>
          <w:iCs/>
        </w:rPr>
      </w:pPr>
      <w:proofErr w:type="spellStart"/>
      <w:r w:rsidRPr="00675642">
        <w:rPr>
          <w:i/>
          <w:iCs/>
        </w:rPr>
        <w:t>JILUBEIZLA</w:t>
      </w:r>
      <w:proofErr w:type="spellEnd"/>
      <w:r w:rsidRPr="00675642">
        <w:rPr>
          <w:i/>
          <w:iCs/>
        </w:rPr>
        <w:t xml:space="preserve"> </w:t>
      </w:r>
      <w:proofErr w:type="spellStart"/>
      <w:r w:rsidRPr="00675642">
        <w:rPr>
          <w:i/>
          <w:iCs/>
        </w:rPr>
        <w:t>AJAURWKALE</w:t>
      </w:r>
      <w:proofErr w:type="spellEnd"/>
      <w:r w:rsidRPr="00675642">
        <w:rPr>
          <w:i/>
          <w:iCs/>
        </w:rPr>
        <w:t xml:space="preserve"> EXE</w:t>
      </w:r>
      <w:r w:rsidR="00EE5875">
        <w:rPr>
          <w:i/>
          <w:iCs/>
        </w:rPr>
        <w:t xml:space="preserve"> </w:t>
      </w:r>
      <w:r w:rsidR="00EE5875">
        <w:rPr>
          <w:i/>
          <w:iCs/>
        </w:rPr>
        <w:t>–</w:t>
      </w:r>
    </w:p>
    <w:p w14:paraId="6BE11D47" w14:textId="77777777" w:rsidR="00457E89" w:rsidRPr="00675642" w:rsidRDefault="00457E89" w:rsidP="00EE5875">
      <w:pPr>
        <w:pStyle w:val="CentrEspAvt0EspApr0"/>
        <w:rPr>
          <w:i/>
          <w:iCs/>
        </w:rPr>
      </w:pPr>
      <w:proofErr w:type="spellStart"/>
      <w:r w:rsidRPr="00675642">
        <w:rPr>
          <w:i/>
          <w:iCs/>
        </w:rPr>
        <w:t>GNIZZMA</w:t>
      </w:r>
      <w:proofErr w:type="spellEnd"/>
    </w:p>
    <w:p w14:paraId="791D3F91" w14:textId="77777777" w:rsidR="00EE5875" w:rsidRDefault="00457E89" w:rsidP="00457E89">
      <w:pPr>
        <w:rPr>
          <w:i/>
          <w:iCs/>
        </w:rPr>
      </w:pPr>
      <w:r w:rsidRPr="00675642">
        <w:rPr>
          <w:i/>
          <w:iCs/>
        </w:rPr>
        <w:t>Jouez à la baisse toutes valeurs industrie baleinière</w:t>
      </w:r>
      <w:r w:rsidR="00EE5875">
        <w:rPr>
          <w:i/>
          <w:iCs/>
        </w:rPr>
        <w:t>.</w:t>
      </w:r>
    </w:p>
    <w:p w14:paraId="7A24B26C" w14:textId="51A319AF" w:rsidR="00457E89" w:rsidRPr="00EE5875" w:rsidRDefault="00457E89" w:rsidP="00EE5875">
      <w:pPr>
        <w:pStyle w:val="CentrEspAvt0EspApr0"/>
        <w:rPr>
          <w:i/>
          <w:iCs/>
          <w:lang w:val="en-GB"/>
        </w:rPr>
      </w:pPr>
      <w:proofErr w:type="spellStart"/>
      <w:r w:rsidRPr="00EE5875">
        <w:rPr>
          <w:i/>
          <w:iCs/>
          <w:lang w:val="en-GB"/>
        </w:rPr>
        <w:t>BIHYOVEPZO</w:t>
      </w:r>
      <w:proofErr w:type="spellEnd"/>
      <w:r w:rsidRPr="00EE5875">
        <w:rPr>
          <w:i/>
          <w:iCs/>
          <w:lang w:val="en-GB"/>
        </w:rPr>
        <w:t xml:space="preserve"> </w:t>
      </w:r>
      <w:proofErr w:type="spellStart"/>
      <w:r w:rsidRPr="00EE5875">
        <w:rPr>
          <w:i/>
          <w:iCs/>
          <w:lang w:val="en-GB"/>
        </w:rPr>
        <w:t>WISAZDIZIF</w:t>
      </w:r>
      <w:proofErr w:type="spellEnd"/>
      <w:r w:rsidRPr="00EE5875">
        <w:rPr>
          <w:i/>
          <w:iCs/>
          <w:lang w:val="en-GB"/>
        </w:rPr>
        <w:t xml:space="preserve"> </w:t>
      </w:r>
      <w:proofErr w:type="spellStart"/>
      <w:r w:rsidRPr="00EE5875">
        <w:rPr>
          <w:i/>
          <w:iCs/>
          <w:lang w:val="en-GB"/>
        </w:rPr>
        <w:t>AHZYK</w:t>
      </w:r>
      <w:proofErr w:type="spellEnd"/>
      <w:r w:rsidRPr="00EE5875">
        <w:rPr>
          <w:i/>
          <w:iCs/>
          <w:lang w:val="en-GB"/>
        </w:rPr>
        <w:t>-</w:t>
      </w:r>
    </w:p>
    <w:p w14:paraId="6CDDC2E2" w14:textId="6601D6C5" w:rsidR="00457E89" w:rsidRPr="00675642" w:rsidRDefault="00457E89" w:rsidP="00EE5875">
      <w:pPr>
        <w:pStyle w:val="CentrEspAvt0EspApr0"/>
        <w:rPr>
          <w:i/>
          <w:iCs/>
          <w:lang w:val="en-US"/>
        </w:rPr>
      </w:pPr>
      <w:proofErr w:type="spellStart"/>
      <w:r w:rsidRPr="00675642">
        <w:rPr>
          <w:i/>
          <w:iCs/>
          <w:lang w:val="en-US"/>
        </w:rPr>
        <w:t>GUBRO</w:t>
      </w:r>
      <w:proofErr w:type="spellEnd"/>
      <w:r w:rsidRPr="00675642">
        <w:rPr>
          <w:i/>
          <w:iCs/>
          <w:lang w:val="en-US"/>
        </w:rPr>
        <w:t xml:space="preserve"> </w:t>
      </w:r>
      <w:proofErr w:type="spellStart"/>
      <w:r w:rsidRPr="00675642">
        <w:rPr>
          <w:i/>
          <w:iCs/>
          <w:lang w:val="en-US"/>
        </w:rPr>
        <w:t>COFRA</w:t>
      </w:r>
      <w:proofErr w:type="spellEnd"/>
      <w:r w:rsidRPr="00675642">
        <w:rPr>
          <w:i/>
          <w:iCs/>
          <w:lang w:val="en-US"/>
        </w:rPr>
        <w:t xml:space="preserve"> HEAVERS </w:t>
      </w:r>
      <w:proofErr w:type="spellStart"/>
      <w:r w:rsidRPr="00675642">
        <w:rPr>
          <w:i/>
          <w:iCs/>
          <w:lang w:val="en-US"/>
        </w:rPr>
        <w:t>ENGKE</w:t>
      </w:r>
      <w:proofErr w:type="spellEnd"/>
    </w:p>
    <w:p w14:paraId="128A3670" w14:textId="77777777" w:rsidR="00457E89" w:rsidRPr="00675642" w:rsidRDefault="00457E89" w:rsidP="00457E89">
      <w:r w:rsidRPr="00675642">
        <w:rPr>
          <w:i/>
          <w:iCs/>
        </w:rPr>
        <w:lastRenderedPageBreak/>
        <w:t>Accaparez contractuellement tous les charbonniers all</w:t>
      </w:r>
      <w:r w:rsidRPr="00675642">
        <w:rPr>
          <w:i/>
          <w:iCs/>
        </w:rPr>
        <w:t>e</w:t>
      </w:r>
      <w:r w:rsidRPr="00675642">
        <w:rPr>
          <w:i/>
          <w:iCs/>
        </w:rPr>
        <w:t>mands disponibles</w:t>
      </w:r>
    </w:p>
    <w:p w14:paraId="4C15D2C3" w14:textId="77777777" w:rsidR="00EE5875" w:rsidRDefault="00457E89" w:rsidP="00457E89">
      <w:pPr>
        <w:pStyle w:val="NormalSansIndent"/>
      </w:pPr>
      <w:r w:rsidRPr="00675642">
        <w:t xml:space="preserve">télégraphiait Dan Yack à </w:t>
      </w:r>
      <w:proofErr w:type="spellStart"/>
      <w:r w:rsidRPr="00675642">
        <w:t>Hortalez</w:t>
      </w:r>
      <w:proofErr w:type="spellEnd"/>
      <w:r w:rsidR="00EE5875">
        <w:t>.</w:t>
      </w:r>
    </w:p>
    <w:p w14:paraId="3B876168" w14:textId="721C8B38" w:rsidR="00457E89" w:rsidRPr="00675642" w:rsidRDefault="00457E89" w:rsidP="00EE5875">
      <w:pPr>
        <w:pStyle w:val="CentrEspAvt0EspApr0"/>
        <w:rPr>
          <w:i/>
          <w:iCs/>
        </w:rPr>
      </w:pPr>
      <w:proofErr w:type="spellStart"/>
      <w:r w:rsidRPr="00675642">
        <w:rPr>
          <w:i/>
          <w:iCs/>
        </w:rPr>
        <w:t>TAROSHEHUEN</w:t>
      </w:r>
      <w:proofErr w:type="spellEnd"/>
      <w:r w:rsidR="00EE5875">
        <w:rPr>
          <w:i/>
          <w:iCs/>
        </w:rPr>
        <w:t xml:space="preserve"> – </w:t>
      </w:r>
      <w:r w:rsidRPr="00675642">
        <w:rPr>
          <w:i/>
          <w:iCs/>
        </w:rPr>
        <w:t>TARO</w:t>
      </w:r>
      <w:r w:rsidR="00EE5875">
        <w:rPr>
          <w:i/>
          <w:iCs/>
        </w:rPr>
        <w:t xml:space="preserve"> – </w:t>
      </w:r>
      <w:proofErr w:type="spellStart"/>
      <w:r w:rsidRPr="00675642">
        <w:rPr>
          <w:i/>
          <w:iCs/>
        </w:rPr>
        <w:t>QXI</w:t>
      </w:r>
      <w:proofErr w:type="spellEnd"/>
      <w:r w:rsidRPr="00675642">
        <w:rPr>
          <w:i/>
          <w:iCs/>
        </w:rPr>
        <w:t>-</w:t>
      </w:r>
      <w:proofErr w:type="spellStart"/>
      <w:r w:rsidRPr="00675642">
        <w:rPr>
          <w:i/>
          <w:iCs/>
        </w:rPr>
        <w:t>QXII</w:t>
      </w:r>
      <w:proofErr w:type="spellEnd"/>
      <w:r w:rsidRPr="00675642">
        <w:rPr>
          <w:i/>
          <w:iCs/>
        </w:rPr>
        <w:t>-I</w:t>
      </w:r>
    </w:p>
    <w:p w14:paraId="3FDCCA28" w14:textId="77777777" w:rsidR="00EE5875" w:rsidRDefault="00457E89" w:rsidP="00457E89">
      <w:pPr>
        <w:rPr>
          <w:i/>
          <w:iCs/>
        </w:rPr>
      </w:pPr>
      <w:r w:rsidRPr="00675642">
        <w:rPr>
          <w:i/>
          <w:iCs/>
        </w:rPr>
        <w:t>Grand poisson qui pénètre</w:t>
      </w:r>
      <w:r w:rsidR="00EE5875">
        <w:rPr>
          <w:i/>
          <w:iCs/>
        </w:rPr>
        <w:t xml:space="preserve"> (</w:t>
      </w:r>
      <w:r w:rsidRPr="00675642">
        <w:rPr>
          <w:i/>
          <w:iCs/>
        </w:rPr>
        <w:t>Dieu qui nage en entrant</w:t>
      </w:r>
      <w:r w:rsidR="00EE5875">
        <w:rPr>
          <w:i/>
          <w:iCs/>
        </w:rPr>
        <w:t xml:space="preserve">), </w:t>
      </w:r>
      <w:r w:rsidRPr="00675642">
        <w:rPr>
          <w:i/>
          <w:iCs/>
        </w:rPr>
        <w:t>c</w:t>
      </w:r>
      <w:r w:rsidRPr="00675642">
        <w:rPr>
          <w:i/>
          <w:iCs/>
        </w:rPr>
        <w:t>e</w:t>
      </w:r>
      <w:r w:rsidRPr="00675642">
        <w:rPr>
          <w:i/>
          <w:iCs/>
        </w:rPr>
        <w:t>lui qui a fait tout</w:t>
      </w:r>
      <w:r w:rsidR="00EE5875">
        <w:rPr>
          <w:i/>
          <w:iCs/>
        </w:rPr>
        <w:t xml:space="preserve">, </w:t>
      </w:r>
      <w:r w:rsidRPr="00675642">
        <w:rPr>
          <w:i/>
          <w:iCs/>
        </w:rPr>
        <w:t>tout et moi avec</w:t>
      </w:r>
      <w:r w:rsidR="00EE5875">
        <w:rPr>
          <w:i/>
          <w:iCs/>
        </w:rPr>
        <w:t xml:space="preserve"> (</w:t>
      </w:r>
      <w:r w:rsidRPr="00675642">
        <w:rPr>
          <w:i/>
          <w:iCs/>
        </w:rPr>
        <w:t>en y participant</w:t>
      </w:r>
      <w:r w:rsidR="00EE5875">
        <w:rPr>
          <w:i/>
          <w:iCs/>
        </w:rPr>
        <w:t>).</w:t>
      </w:r>
    </w:p>
    <w:p w14:paraId="1AD60549" w14:textId="77777777" w:rsidR="00EE5875" w:rsidRDefault="00457E89" w:rsidP="00457E89">
      <w:r w:rsidRPr="00675642">
        <w:t>L</w:t>
      </w:r>
      <w:r w:rsidR="00EE5875">
        <w:t>’</w:t>
      </w:r>
      <w:r w:rsidRPr="00675642">
        <w:t>aube pointait</w:t>
      </w:r>
      <w:r w:rsidR="00EE5875">
        <w:t xml:space="preserve">. </w:t>
      </w:r>
      <w:r w:rsidRPr="00675642">
        <w:t>Dan Yack se levait pour sortir</w:t>
      </w:r>
      <w:r w:rsidR="00EE5875">
        <w:t xml:space="preserve">. </w:t>
      </w:r>
      <w:r w:rsidRPr="00675642">
        <w:t>Il se pe</w:t>
      </w:r>
      <w:r w:rsidRPr="00675642">
        <w:t>n</w:t>
      </w:r>
      <w:r w:rsidRPr="00675642">
        <w:t>chait encore une fois sur l</w:t>
      </w:r>
      <w:r w:rsidR="00EE5875">
        <w:t>’</w:t>
      </w:r>
      <w:r w:rsidRPr="00675642">
        <w:t>Indienne anonyme qui ronronnait dans son lit et qu</w:t>
      </w:r>
      <w:r w:rsidR="00EE5875">
        <w:t>’</w:t>
      </w:r>
      <w:r w:rsidRPr="00675642">
        <w:t>une espèce de délire menait doucement au sommeil</w:t>
      </w:r>
      <w:r w:rsidR="00EE5875">
        <w:t>.</w:t>
      </w:r>
    </w:p>
    <w:p w14:paraId="476AC1A2" w14:textId="77777777" w:rsidR="00EE5875" w:rsidRDefault="00457E89" w:rsidP="00457E89">
      <w:r w:rsidRPr="00675642">
        <w:t>Il se penchait sur la femme nue</w:t>
      </w:r>
      <w:r w:rsidR="00EE5875">
        <w:t>.</w:t>
      </w:r>
    </w:p>
    <w:p w14:paraId="5A0C1F7E" w14:textId="77777777" w:rsidR="00EE5875" w:rsidRDefault="00457E89" w:rsidP="00457E89">
      <w:r w:rsidRPr="00675642">
        <w:t>Il admirait beaucoup ces filles de la nature dont la peau r</w:t>
      </w:r>
      <w:r w:rsidRPr="00675642">
        <w:t>e</w:t>
      </w:r>
      <w:r w:rsidRPr="00675642">
        <w:t>luisait comme un beau cuivre jaune</w:t>
      </w:r>
      <w:r w:rsidR="00EE5875">
        <w:t>.</w:t>
      </w:r>
    </w:p>
    <w:p w14:paraId="74C8C834" w14:textId="77777777" w:rsidR="00EE5875" w:rsidRDefault="00457E89" w:rsidP="00457E89">
      <w:r w:rsidRPr="00675642">
        <w:t>Une étoile en tatouage ornait leur front</w:t>
      </w:r>
      <w:r w:rsidR="00EE5875">
        <w:t xml:space="preserve">. </w:t>
      </w:r>
      <w:r w:rsidRPr="00675642">
        <w:t>Une bande de la</w:t>
      </w:r>
      <w:r w:rsidRPr="00675642">
        <w:t>i</w:t>
      </w:r>
      <w:r w:rsidRPr="00675642">
        <w:t>ne rouge encerclait leurs cheveux noirs et de bizarres liné</w:t>
      </w:r>
      <w:r w:rsidRPr="00675642">
        <w:t>a</w:t>
      </w:r>
      <w:r w:rsidRPr="00675642">
        <w:t>ments bleus marquetaient leur poitrine et leurs épaules</w:t>
      </w:r>
      <w:r w:rsidR="00EE5875">
        <w:t>.</w:t>
      </w:r>
    </w:p>
    <w:p w14:paraId="29026006" w14:textId="77777777" w:rsidR="00EE5875" w:rsidRDefault="00EE5875" w:rsidP="00457E89">
      <w:r>
        <w:t>— </w:t>
      </w:r>
      <w:r w:rsidR="00457E89" w:rsidRPr="00675642">
        <w:t>Quelle découverte</w:t>
      </w:r>
      <w:r>
        <w:t xml:space="preserve"> ! </w:t>
      </w:r>
      <w:r w:rsidR="00457E89" w:rsidRPr="00675642">
        <w:t>se disait Dan Yack en pensant aux e</w:t>
      </w:r>
      <w:r w:rsidR="00457E89" w:rsidRPr="00675642">
        <w:t>f</w:t>
      </w:r>
      <w:r w:rsidR="00457E89" w:rsidRPr="00675642">
        <w:t xml:space="preserve">fets surprenants du </w:t>
      </w:r>
      <w:proofErr w:type="spellStart"/>
      <w:r w:rsidR="00457E89" w:rsidRPr="00675642">
        <w:t>guesquel</w:t>
      </w:r>
      <w:proofErr w:type="spellEnd"/>
      <w:r w:rsidR="00457E89" w:rsidRPr="00675642">
        <w:t xml:space="preserve"> et en écoutant le roucoulement de l</w:t>
      </w:r>
      <w:r>
        <w:t>’</w:t>
      </w:r>
      <w:r w:rsidR="00457E89" w:rsidRPr="00675642">
        <w:t>Indienne en extase</w:t>
      </w:r>
      <w:r>
        <w:t>.</w:t>
      </w:r>
    </w:p>
    <w:p w14:paraId="0C60DBF8" w14:textId="77777777" w:rsidR="00EE5875" w:rsidRDefault="00EE5875" w:rsidP="00457E89">
      <w:r>
        <w:t>« </w:t>
      </w:r>
      <w:r w:rsidR="00457E89" w:rsidRPr="00675642">
        <w:t>C</w:t>
      </w:r>
      <w:r>
        <w:t>’</w:t>
      </w:r>
      <w:r w:rsidR="00457E89" w:rsidRPr="00675642">
        <w:t>est presque aussi beau que mon disque de l</w:t>
      </w:r>
      <w:r>
        <w:t>’</w:t>
      </w:r>
      <w:r w:rsidR="00457E89" w:rsidRPr="00675642">
        <w:t>otarie</w:t>
      </w:r>
      <w:r>
        <w:t xml:space="preserve"> », </w:t>
      </w:r>
      <w:r w:rsidR="00457E89" w:rsidRPr="00675642">
        <w:t>ajoutait-il en s</w:t>
      </w:r>
      <w:r>
        <w:t>’</w:t>
      </w:r>
      <w:r w:rsidR="00457E89" w:rsidRPr="00675642">
        <w:t>en allant</w:t>
      </w:r>
      <w:r>
        <w:t>.</w:t>
      </w:r>
    </w:p>
    <w:p w14:paraId="7FFFE345" w14:textId="77777777" w:rsidR="00EE5875" w:rsidRDefault="00457E89" w:rsidP="00457E89">
      <w:r w:rsidRPr="00675642">
        <w:t>Il sortait songeur</w:t>
      </w:r>
      <w:r w:rsidR="00EE5875">
        <w:t>.</w:t>
      </w:r>
    </w:p>
    <w:p w14:paraId="31637A29" w14:textId="77777777" w:rsidR="00EE5875" w:rsidRDefault="00457E89" w:rsidP="00457E89">
      <w:pPr>
        <w:rPr>
          <w:i/>
          <w:iCs/>
        </w:rPr>
      </w:pPr>
      <w:r w:rsidRPr="00675642">
        <w:t>Et comme</w:t>
      </w:r>
      <w:r w:rsidR="00EE5875">
        <w:t xml:space="preserve">, </w:t>
      </w:r>
      <w:r w:rsidRPr="00675642">
        <w:t>par excès de reconnaissance</w:t>
      </w:r>
      <w:r w:rsidR="00EE5875">
        <w:t xml:space="preserve">, </w:t>
      </w:r>
      <w:r w:rsidRPr="00675642">
        <w:t>il ne détachait j</w:t>
      </w:r>
      <w:r w:rsidRPr="00675642">
        <w:t>a</w:t>
      </w:r>
      <w:r w:rsidRPr="00675642">
        <w:t xml:space="preserve">mais le </w:t>
      </w:r>
      <w:proofErr w:type="spellStart"/>
      <w:r w:rsidRPr="00675642">
        <w:t>guesquel</w:t>
      </w:r>
      <w:proofErr w:type="spellEnd"/>
      <w:r w:rsidRPr="00675642">
        <w:t xml:space="preserve"> qu</w:t>
      </w:r>
      <w:r w:rsidR="00EE5875">
        <w:t>’</w:t>
      </w:r>
      <w:r w:rsidRPr="00675642">
        <w:t>il portait</w:t>
      </w:r>
      <w:r w:rsidR="00EE5875">
        <w:t xml:space="preserve">, </w:t>
      </w:r>
      <w:r w:rsidRPr="00675642">
        <w:t>à chaque pas les coquillages so</w:t>
      </w:r>
      <w:r w:rsidRPr="00675642">
        <w:t>n</w:t>
      </w:r>
      <w:r w:rsidRPr="00675642">
        <w:t>naient comme des grelots</w:t>
      </w:r>
      <w:r w:rsidR="00EE5875">
        <w:t xml:space="preserve"> : </w:t>
      </w:r>
      <w:proofErr w:type="spellStart"/>
      <w:r w:rsidRPr="00675642">
        <w:rPr>
          <w:i/>
          <w:iCs/>
        </w:rPr>
        <w:t>Glinn-glinnglinn-crataca-glinn</w:t>
      </w:r>
      <w:proofErr w:type="spellEnd"/>
      <w:r w:rsidR="00EE5875">
        <w:rPr>
          <w:i/>
          <w:iCs/>
        </w:rPr>
        <w:t>.</w:t>
      </w:r>
    </w:p>
    <w:p w14:paraId="7CEDDC22" w14:textId="77777777" w:rsidR="00EE5875" w:rsidRDefault="00457E89" w:rsidP="00457E89">
      <w:r w:rsidRPr="00675642">
        <w:t>Il était songeur</w:t>
      </w:r>
      <w:r w:rsidR="00EE5875">
        <w:t>.</w:t>
      </w:r>
    </w:p>
    <w:p w14:paraId="7863D6E2" w14:textId="77777777" w:rsidR="00EE5875" w:rsidRDefault="00457E89" w:rsidP="00457E89">
      <w:r w:rsidRPr="00675642">
        <w:lastRenderedPageBreak/>
        <w:t>Les rares métis qui se rendaient à cette heure matinale au travail se retournaient intrigués sur son passage</w:t>
      </w:r>
      <w:r w:rsidR="00EE5875">
        <w:t xml:space="preserve">. </w:t>
      </w:r>
      <w:r w:rsidRPr="00675642">
        <w:t>José-Pinto le suivait de loin</w:t>
      </w:r>
      <w:r w:rsidR="00EE5875">
        <w:t>.</w:t>
      </w:r>
    </w:p>
    <w:p w14:paraId="5207759A" w14:textId="77777777" w:rsidR="00EE5875" w:rsidRDefault="00457E89" w:rsidP="00457E89">
      <w:pPr>
        <w:rPr>
          <w:i/>
          <w:iCs/>
        </w:rPr>
      </w:pPr>
      <w:r w:rsidRPr="00675642">
        <w:t>Dan Yack montait dans les collines</w:t>
      </w:r>
      <w:r w:rsidR="00EE5875">
        <w:t xml:space="preserve">. </w:t>
      </w:r>
      <w:r w:rsidRPr="00675642">
        <w:t>À mesure qu</w:t>
      </w:r>
      <w:r w:rsidR="00EE5875">
        <w:t>’</w:t>
      </w:r>
      <w:r w:rsidRPr="00675642">
        <w:t>il s</w:t>
      </w:r>
      <w:r w:rsidR="00EE5875">
        <w:t>’</w:t>
      </w:r>
      <w:r w:rsidRPr="00675642">
        <w:t>éloignait de la côte la nature redevenait vierge</w:t>
      </w:r>
      <w:r w:rsidR="00EE5875">
        <w:t xml:space="preserve">. </w:t>
      </w:r>
      <w:r w:rsidRPr="00675642">
        <w:t>Les oiseaux voltigeaient moins craintivement</w:t>
      </w:r>
      <w:r w:rsidR="00EE5875">
        <w:t xml:space="preserve">, </w:t>
      </w:r>
      <w:r w:rsidRPr="00675642">
        <w:t>les ramiers ne s</w:t>
      </w:r>
      <w:r w:rsidR="00EE5875">
        <w:t>’</w:t>
      </w:r>
      <w:r w:rsidRPr="00675642">
        <w:t>enfuyaient pas au bruit de ses pas et les philédons</w:t>
      </w:r>
      <w:r w:rsidR="00EE5875">
        <w:t xml:space="preserve">, </w:t>
      </w:r>
      <w:r w:rsidRPr="00675642">
        <w:t>cachés dans les bo</w:t>
      </w:r>
      <w:r w:rsidRPr="00675642">
        <w:t>s</w:t>
      </w:r>
      <w:r w:rsidRPr="00675642">
        <w:t>quets d</w:t>
      </w:r>
      <w:r w:rsidR="00EE5875">
        <w:t>’</w:t>
      </w:r>
      <w:r w:rsidRPr="00675642">
        <w:t>acacias</w:t>
      </w:r>
      <w:r w:rsidR="00EE5875">
        <w:t xml:space="preserve">, </w:t>
      </w:r>
      <w:r w:rsidRPr="00675642">
        <w:t>ne cessaient de déverser dans l</w:t>
      </w:r>
      <w:r w:rsidR="00EE5875">
        <w:t>’</w:t>
      </w:r>
      <w:r w:rsidRPr="00675642">
        <w:t>aube naissante leur mélodieux ramage</w:t>
      </w:r>
      <w:r w:rsidR="00EE5875">
        <w:t xml:space="preserve">. </w:t>
      </w:r>
      <w:r w:rsidRPr="00675642">
        <w:t>Toujours en habit noir</w:t>
      </w:r>
      <w:r w:rsidR="00EE5875">
        <w:t xml:space="preserve">, </w:t>
      </w:r>
      <w:r w:rsidRPr="00675642">
        <w:t>à reflets bleus et brillants</w:t>
      </w:r>
      <w:r w:rsidR="00EE5875">
        <w:t xml:space="preserve">, </w:t>
      </w:r>
      <w:r w:rsidRPr="00675642">
        <w:t>une gaze de plumes blanches</w:t>
      </w:r>
      <w:r w:rsidR="00EE5875">
        <w:t xml:space="preserve">, </w:t>
      </w:r>
      <w:r w:rsidRPr="00675642">
        <w:t>soyeuses et frisées</w:t>
      </w:r>
      <w:r w:rsidR="00EE5875">
        <w:t xml:space="preserve">, </w:t>
      </w:r>
      <w:r w:rsidRPr="00675642">
        <w:t>o</w:t>
      </w:r>
      <w:r w:rsidRPr="00675642">
        <w:t>r</w:t>
      </w:r>
      <w:r w:rsidRPr="00675642">
        <w:t>nant son cou comme d</w:t>
      </w:r>
      <w:r w:rsidR="00EE5875">
        <w:t>’</w:t>
      </w:r>
      <w:r w:rsidRPr="00675642">
        <w:t>une cravate brodée et d</w:t>
      </w:r>
      <w:r w:rsidR="00EE5875">
        <w:t>’</w:t>
      </w:r>
      <w:r w:rsidRPr="00675642">
        <w:t>un jabot à plis</w:t>
      </w:r>
      <w:r w:rsidR="00EE5875">
        <w:t xml:space="preserve">, </w:t>
      </w:r>
      <w:r w:rsidRPr="00675642">
        <w:t>les indigènes ont bien nommé cet oiseau en l</w:t>
      </w:r>
      <w:r w:rsidR="00EE5875">
        <w:t>’</w:t>
      </w:r>
      <w:r w:rsidRPr="00675642">
        <w:t xml:space="preserve">appelant le </w:t>
      </w:r>
      <w:proofErr w:type="spellStart"/>
      <w:r w:rsidRPr="00675642">
        <w:rPr>
          <w:i/>
          <w:iCs/>
        </w:rPr>
        <w:t>toui-toui</w:t>
      </w:r>
      <w:proofErr w:type="spellEnd"/>
      <w:r w:rsidR="00EE5875">
        <w:rPr>
          <w:i/>
          <w:iCs/>
        </w:rPr>
        <w:t xml:space="preserve">, </w:t>
      </w:r>
      <w:r w:rsidRPr="00675642">
        <w:t>car il commence toutes ses vocalises par ce premier motet</w:t>
      </w:r>
      <w:r w:rsidR="00EE5875">
        <w:t xml:space="preserve"> : </w:t>
      </w:r>
      <w:proofErr w:type="spellStart"/>
      <w:r w:rsidRPr="00675642">
        <w:rPr>
          <w:i/>
          <w:iCs/>
        </w:rPr>
        <w:t>toui-toui</w:t>
      </w:r>
      <w:proofErr w:type="spellEnd"/>
      <w:r w:rsidR="00EE5875">
        <w:rPr>
          <w:i/>
          <w:iCs/>
        </w:rPr>
        <w:t xml:space="preserve">, </w:t>
      </w:r>
      <w:proofErr w:type="spellStart"/>
      <w:r w:rsidRPr="00675642">
        <w:rPr>
          <w:i/>
          <w:iCs/>
        </w:rPr>
        <w:t>touitouitouitoui</w:t>
      </w:r>
      <w:proofErr w:type="spellEnd"/>
      <w:r w:rsidR="00EE5875">
        <w:rPr>
          <w:i/>
          <w:iCs/>
        </w:rPr>
        <w:t xml:space="preserve">, </w:t>
      </w:r>
      <w:proofErr w:type="spellStart"/>
      <w:r w:rsidRPr="00675642">
        <w:rPr>
          <w:i/>
          <w:iCs/>
        </w:rPr>
        <w:t>toui</w:t>
      </w:r>
      <w:proofErr w:type="spellEnd"/>
      <w:r w:rsidR="00EE5875">
        <w:rPr>
          <w:i/>
          <w:iCs/>
        </w:rPr>
        <w:t>.</w:t>
      </w:r>
    </w:p>
    <w:p w14:paraId="014B7F11" w14:textId="77777777" w:rsidR="00EE5875" w:rsidRDefault="00457E89" w:rsidP="00457E89">
      <w:r w:rsidRPr="00675642">
        <w:t>D</w:t>
      </w:r>
      <w:r w:rsidR="00EE5875">
        <w:t>’</w:t>
      </w:r>
      <w:r w:rsidRPr="00675642">
        <w:t xml:space="preserve">espace en espace des troncs de </w:t>
      </w:r>
      <w:proofErr w:type="spellStart"/>
      <w:r w:rsidRPr="00675642">
        <w:rPr>
          <w:i/>
          <w:iCs/>
        </w:rPr>
        <w:t>nahuelhuelpis</w:t>
      </w:r>
      <w:proofErr w:type="spellEnd"/>
      <w:r w:rsidR="00EE5875">
        <w:rPr>
          <w:i/>
          <w:iCs/>
        </w:rPr>
        <w:t xml:space="preserve">, </w:t>
      </w:r>
      <w:r w:rsidRPr="00675642">
        <w:t>immenses podocarpes démâtés par la vieillesse</w:t>
      </w:r>
      <w:r w:rsidR="00EE5875">
        <w:t xml:space="preserve">, </w:t>
      </w:r>
      <w:r w:rsidRPr="00675642">
        <w:t>gisaient sur le sol</w:t>
      </w:r>
      <w:r w:rsidR="00EE5875">
        <w:t xml:space="preserve">. </w:t>
      </w:r>
      <w:r w:rsidRPr="00675642">
        <w:t>Une clairière entourait toujours les débris de ces arbres gigante</w:t>
      </w:r>
      <w:r w:rsidRPr="00675642">
        <w:t>s</w:t>
      </w:r>
      <w:r w:rsidRPr="00675642">
        <w:t>ques</w:t>
      </w:r>
      <w:r w:rsidR="00EE5875">
        <w:t xml:space="preserve">. </w:t>
      </w:r>
      <w:r w:rsidRPr="00675642">
        <w:t>Les pins et les platanes des environs y étaient bien en vue et la carna</w:t>
      </w:r>
      <w:r w:rsidRPr="00675642">
        <w:t>s</w:t>
      </w:r>
      <w:r w:rsidRPr="00675642">
        <w:t>sière pouvait facilement s</w:t>
      </w:r>
      <w:r w:rsidR="00EE5875">
        <w:t>’</w:t>
      </w:r>
      <w:r w:rsidRPr="00675642">
        <w:t>y remplir de pigeons</w:t>
      </w:r>
      <w:r w:rsidR="00EE5875">
        <w:t xml:space="preserve">. </w:t>
      </w:r>
      <w:r w:rsidRPr="00675642">
        <w:t>Les ramiers de Chiloé sont magnifiques</w:t>
      </w:r>
      <w:r w:rsidR="00EE5875">
        <w:t xml:space="preserve">. </w:t>
      </w:r>
      <w:r w:rsidRPr="00675642">
        <w:t>Un plastron blanc les trahit aux yeux du chasseur quand ils s</w:t>
      </w:r>
      <w:r w:rsidR="00EE5875">
        <w:t>’</w:t>
      </w:r>
      <w:r w:rsidRPr="00675642">
        <w:t>abritent dans le feui</w:t>
      </w:r>
      <w:r w:rsidRPr="00675642">
        <w:t>l</w:t>
      </w:r>
      <w:r w:rsidRPr="00675642">
        <w:t>lage</w:t>
      </w:r>
      <w:r w:rsidR="00EE5875">
        <w:t xml:space="preserve">, </w:t>
      </w:r>
      <w:r w:rsidRPr="00675642">
        <w:t>et ils ont une gorge plus gorge-de-pigeon que la plus ch</w:t>
      </w:r>
      <w:r w:rsidRPr="00675642">
        <w:t>a</w:t>
      </w:r>
      <w:r w:rsidRPr="00675642">
        <w:t>toyante des étoffes</w:t>
      </w:r>
      <w:r w:rsidR="00EE5875">
        <w:t xml:space="preserve">. </w:t>
      </w:r>
      <w:r w:rsidRPr="00675642">
        <w:t>Sur un signe de Dan Yack</w:t>
      </w:r>
      <w:r w:rsidR="00EE5875">
        <w:t xml:space="preserve">, </w:t>
      </w:r>
      <w:r w:rsidRPr="00675642">
        <w:t>José-Pinto l</w:t>
      </w:r>
      <w:r w:rsidRPr="00675642">
        <w:t>â</w:t>
      </w:r>
      <w:r w:rsidRPr="00675642">
        <w:t>chait des coups de fusil</w:t>
      </w:r>
      <w:r w:rsidR="00EE5875">
        <w:t>.</w:t>
      </w:r>
    </w:p>
    <w:p w14:paraId="3311007D" w14:textId="77777777" w:rsidR="00EE5875" w:rsidRDefault="00457E89" w:rsidP="00457E89">
      <w:pPr>
        <w:rPr>
          <w:i/>
          <w:iCs/>
        </w:rPr>
      </w:pPr>
      <w:r w:rsidRPr="00675642">
        <w:rPr>
          <w:i/>
          <w:iCs/>
        </w:rPr>
        <w:t>Pif</w:t>
      </w:r>
      <w:r w:rsidR="00EE5875">
        <w:rPr>
          <w:i/>
          <w:iCs/>
        </w:rPr>
        <w:t xml:space="preserve">, </w:t>
      </w:r>
      <w:r w:rsidRPr="00675642">
        <w:rPr>
          <w:i/>
          <w:iCs/>
        </w:rPr>
        <w:t>paf</w:t>
      </w:r>
      <w:r w:rsidR="00EE5875">
        <w:rPr>
          <w:i/>
          <w:iCs/>
        </w:rPr>
        <w:t xml:space="preserve">, </w:t>
      </w:r>
      <w:proofErr w:type="spellStart"/>
      <w:r w:rsidRPr="00675642">
        <w:rPr>
          <w:i/>
          <w:iCs/>
        </w:rPr>
        <w:t>pâff</w:t>
      </w:r>
      <w:proofErr w:type="spellEnd"/>
      <w:r w:rsidR="00EE5875">
        <w:rPr>
          <w:i/>
          <w:iCs/>
        </w:rPr>
        <w:t>.</w:t>
      </w:r>
    </w:p>
    <w:p w14:paraId="480CCC31" w14:textId="77777777" w:rsidR="00EE5875" w:rsidRDefault="00457E89" w:rsidP="00457E89">
      <w:r w:rsidRPr="00675642">
        <w:t>Dan Yack s</w:t>
      </w:r>
      <w:r w:rsidR="00EE5875">
        <w:t>’</w:t>
      </w:r>
      <w:r w:rsidRPr="00675642">
        <w:t>en allait songeur</w:t>
      </w:r>
      <w:r w:rsidR="00EE5875">
        <w:t xml:space="preserve">, </w:t>
      </w:r>
      <w:r w:rsidRPr="00675642">
        <w:t>pliant le dos à chaque déton</w:t>
      </w:r>
      <w:r w:rsidRPr="00675642">
        <w:t>a</w:t>
      </w:r>
      <w:r w:rsidRPr="00675642">
        <w:t>tion</w:t>
      </w:r>
      <w:r w:rsidR="00EE5875">
        <w:t>.</w:t>
      </w:r>
    </w:p>
    <w:p w14:paraId="2C07201E" w14:textId="77777777" w:rsidR="00EE5875" w:rsidRDefault="00EE5875" w:rsidP="00457E89">
      <w:r>
        <w:t>— </w:t>
      </w:r>
      <w:proofErr w:type="spellStart"/>
      <w:r w:rsidR="00457E89" w:rsidRPr="00675642">
        <w:rPr>
          <w:i/>
          <w:iCs/>
        </w:rPr>
        <w:t>Phapph</w:t>
      </w:r>
      <w:proofErr w:type="spellEnd"/>
      <w:r>
        <w:rPr>
          <w:i/>
          <w:iCs/>
        </w:rPr>
        <w:t xml:space="preserve"> ! </w:t>
      </w:r>
      <w:r w:rsidR="00457E89" w:rsidRPr="00675642">
        <w:t>répétait l</w:t>
      </w:r>
      <w:r>
        <w:t>’</w:t>
      </w:r>
      <w:r w:rsidR="00457E89" w:rsidRPr="00675642">
        <w:t>écho venant de la mer</w:t>
      </w:r>
      <w:r>
        <w:t>.</w:t>
      </w:r>
    </w:p>
    <w:p w14:paraId="3781DF0C" w14:textId="77777777" w:rsidR="00EE5875" w:rsidRDefault="00457E89" w:rsidP="00457E89">
      <w:r w:rsidRPr="00675642">
        <w:t>Dan Yack s</w:t>
      </w:r>
      <w:r w:rsidR="00EE5875">
        <w:t>’</w:t>
      </w:r>
      <w:r w:rsidRPr="00675642">
        <w:t>en allait songeur</w:t>
      </w:r>
      <w:r w:rsidR="00EE5875">
        <w:t xml:space="preserve">. </w:t>
      </w:r>
      <w:r w:rsidRPr="00675642">
        <w:t>Il pensait aux hommes qu</w:t>
      </w:r>
      <w:r w:rsidR="00EE5875">
        <w:t>’</w:t>
      </w:r>
      <w:r w:rsidRPr="00675642">
        <w:t>il allait entraîner là-bas</w:t>
      </w:r>
      <w:r w:rsidR="00EE5875">
        <w:t xml:space="preserve">, </w:t>
      </w:r>
      <w:r w:rsidRPr="00675642">
        <w:t>à Port-Déception</w:t>
      </w:r>
      <w:r w:rsidR="00EE5875">
        <w:t>.</w:t>
      </w:r>
    </w:p>
    <w:p w14:paraId="750D2B08" w14:textId="77777777" w:rsidR="00EE5875" w:rsidRDefault="00EE5875" w:rsidP="00457E89">
      <w:r>
        <w:lastRenderedPageBreak/>
        <w:t>— </w:t>
      </w:r>
      <w:r w:rsidR="00457E89" w:rsidRPr="00675642">
        <w:t>Il faut que je leur fasse leur vie</w:t>
      </w:r>
      <w:r>
        <w:t xml:space="preserve">. </w:t>
      </w:r>
      <w:r w:rsidR="00457E89" w:rsidRPr="00675642">
        <w:t>Il faut que je leur fasse leur fortune</w:t>
      </w:r>
      <w:r>
        <w:t xml:space="preserve">. </w:t>
      </w:r>
      <w:r w:rsidR="00457E89" w:rsidRPr="00675642">
        <w:t>J</w:t>
      </w:r>
      <w:r>
        <w:t>’</w:t>
      </w:r>
      <w:r w:rsidR="00457E89" w:rsidRPr="00675642">
        <w:t>en ai assez de gagner de l</w:t>
      </w:r>
      <w:r>
        <w:t>’</w:t>
      </w:r>
      <w:r w:rsidR="00457E89" w:rsidRPr="00675642">
        <w:t>argent</w:t>
      </w:r>
      <w:r>
        <w:t>.</w:t>
      </w:r>
    </w:p>
    <w:p w14:paraId="3D5A8B18" w14:textId="77777777" w:rsidR="00EE5875" w:rsidRDefault="00457E89" w:rsidP="00457E89">
      <w:r w:rsidRPr="00675642">
        <w:t>Il était prêt à partager tout ce qu</w:t>
      </w:r>
      <w:r w:rsidR="00EE5875">
        <w:t>’</w:t>
      </w:r>
      <w:r w:rsidRPr="00675642">
        <w:t>il possédait</w:t>
      </w:r>
      <w:r w:rsidR="00EE5875">
        <w:t>.</w:t>
      </w:r>
    </w:p>
    <w:p w14:paraId="17FD8C4F" w14:textId="77777777" w:rsidR="00EE5875" w:rsidRDefault="00EE5875" w:rsidP="00457E89">
      <w:r>
        <w:t>— </w:t>
      </w:r>
      <w:r w:rsidR="00457E89" w:rsidRPr="00675642">
        <w:t>Il faut</w:t>
      </w:r>
      <w:r>
        <w:t xml:space="preserve">, </w:t>
      </w:r>
      <w:r w:rsidR="00457E89" w:rsidRPr="00675642">
        <w:t>que j</w:t>
      </w:r>
      <w:r>
        <w:t>’</w:t>
      </w:r>
      <w:r w:rsidR="00457E89" w:rsidRPr="00675642">
        <w:t>établisse un nouveau modèle de contrat d</w:t>
      </w:r>
      <w:r>
        <w:t>’</w:t>
      </w:r>
      <w:r w:rsidR="00457E89" w:rsidRPr="00675642">
        <w:t>engagement</w:t>
      </w:r>
      <w:r>
        <w:t xml:space="preserve">, </w:t>
      </w:r>
      <w:r w:rsidR="00457E89" w:rsidRPr="00675642">
        <w:t>au prorata de chacun et assurant aux hommes une participation de 2</w:t>
      </w:r>
      <w:r w:rsidRPr="00675642">
        <w:t>5</w:t>
      </w:r>
      <w:r>
        <w:t> %</w:t>
      </w:r>
      <w:r w:rsidR="00457E89" w:rsidRPr="00675642">
        <w:t xml:space="preserve"> dans les bénéfices nets de notre no</w:t>
      </w:r>
      <w:r w:rsidR="00457E89" w:rsidRPr="00675642">
        <w:t>u</w:t>
      </w:r>
      <w:r w:rsidR="00457E89" w:rsidRPr="00675642">
        <w:t>velle compagnie</w:t>
      </w:r>
      <w:r>
        <w:t xml:space="preserve">, </w:t>
      </w:r>
      <w:r w:rsidR="00457E89" w:rsidRPr="00675642">
        <w:t>pensait-il encore</w:t>
      </w:r>
      <w:r>
        <w:t>.</w:t>
      </w:r>
    </w:p>
    <w:p w14:paraId="13ABE9B8" w14:textId="77777777" w:rsidR="00EE5875" w:rsidRDefault="00457E89" w:rsidP="00457E89">
      <w:r w:rsidRPr="00675642">
        <w:t>Il descendait au télégraphe et</w:t>
      </w:r>
      <w:r w:rsidR="00EE5875">
        <w:t xml:space="preserve">, </w:t>
      </w:r>
      <w:r w:rsidRPr="00675642">
        <w:t>au guichet</w:t>
      </w:r>
      <w:r w:rsidR="00EE5875">
        <w:t xml:space="preserve">, </w:t>
      </w:r>
      <w:r w:rsidRPr="00675642">
        <w:t>il rédigeait e</w:t>
      </w:r>
      <w:r w:rsidRPr="00675642">
        <w:t>n</w:t>
      </w:r>
      <w:r w:rsidRPr="00675642">
        <w:t>core un dernier télégramme</w:t>
      </w:r>
      <w:r w:rsidR="00EE5875">
        <w:t xml:space="preserve">, </w:t>
      </w:r>
      <w:r w:rsidRPr="00675642">
        <w:t>en clair</w:t>
      </w:r>
      <w:r w:rsidR="00EE5875">
        <w:t> :</w:t>
      </w:r>
    </w:p>
    <w:p w14:paraId="6D2FEB39" w14:textId="74FC71F0" w:rsidR="00457E89" w:rsidRPr="00675642" w:rsidRDefault="00457E89" w:rsidP="00457E89">
      <w:r w:rsidRPr="00675642">
        <w:rPr>
          <w:i/>
          <w:iCs/>
        </w:rPr>
        <w:t>ACHETEZ DANS TOUS PAYS PHONOGRAPHES PERFECTIONNÉS EXPÉDIEZ DISQUES VIERGES AI TOUTE MA VIE À ENREGISTRER</w:t>
      </w:r>
    </w:p>
    <w:p w14:paraId="27D57230" w14:textId="77777777" w:rsidR="00EE5875" w:rsidRDefault="00457E89" w:rsidP="00457E89">
      <w:r w:rsidRPr="00675642">
        <w:rPr>
          <w:i/>
          <w:iCs/>
        </w:rPr>
        <w:t>Tac-tactac-tactac-tac-tac-tac</w:t>
      </w:r>
      <w:r w:rsidR="00EE5875">
        <w:rPr>
          <w:i/>
          <w:iCs/>
        </w:rPr>
        <w:t xml:space="preserve">, </w:t>
      </w:r>
      <w:r w:rsidRPr="00675642">
        <w:t>traduisait l</w:t>
      </w:r>
      <w:r w:rsidR="00EE5875">
        <w:t>’</w:t>
      </w:r>
      <w:r w:rsidRPr="00675642">
        <w:t>appareil Morse</w:t>
      </w:r>
      <w:r w:rsidR="00EE5875">
        <w:t>.</w:t>
      </w:r>
    </w:p>
    <w:p w14:paraId="4FA8F12E" w14:textId="77777777" w:rsidR="00EE5875" w:rsidRDefault="00457E89" w:rsidP="00457E89">
      <w:r w:rsidRPr="00675642">
        <w:t xml:space="preserve">Dan Yack rentrait chez </w:t>
      </w:r>
      <w:r w:rsidRPr="00675642">
        <w:rPr>
          <w:i/>
          <w:iCs/>
        </w:rPr>
        <w:t xml:space="preserve">Pourquoi </w:t>
      </w:r>
      <w:proofErr w:type="spellStart"/>
      <w:r w:rsidRPr="00675642">
        <w:rPr>
          <w:i/>
          <w:iCs/>
        </w:rPr>
        <w:t>Pépita</w:t>
      </w:r>
      <w:proofErr w:type="spellEnd"/>
      <w:r w:rsidR="00EE5875">
        <w:rPr>
          <w:i/>
          <w:iCs/>
        </w:rPr>
        <w:t xml:space="preserve"> ? </w:t>
      </w:r>
      <w:r w:rsidRPr="00675642">
        <w:t>se remettait à boire et se remettait à faire jouer l</w:t>
      </w:r>
      <w:r w:rsidR="00EE5875">
        <w:t>’</w:t>
      </w:r>
      <w:r w:rsidRPr="00675642">
        <w:t>orchestre des chats</w:t>
      </w:r>
      <w:r w:rsidR="00EE5875">
        <w:t>.</w:t>
      </w:r>
    </w:p>
    <w:p w14:paraId="72AFC1EE" w14:textId="77777777" w:rsidR="00EE5875" w:rsidRDefault="00457E89" w:rsidP="00457E89">
      <w:r w:rsidRPr="00675642">
        <w:t>Puis</w:t>
      </w:r>
      <w:r w:rsidR="00EE5875">
        <w:t xml:space="preserve">, </w:t>
      </w:r>
      <w:r w:rsidRPr="00675642">
        <w:t>vers minuit</w:t>
      </w:r>
      <w:r w:rsidR="00EE5875">
        <w:t xml:space="preserve">, </w:t>
      </w:r>
      <w:r w:rsidRPr="00675642">
        <w:t>au lieu d</w:t>
      </w:r>
      <w:r w:rsidR="00EE5875">
        <w:t>’</w:t>
      </w:r>
      <w:r w:rsidRPr="00675642">
        <w:t>aller au Casino</w:t>
      </w:r>
      <w:r w:rsidR="00EE5875">
        <w:t xml:space="preserve">, </w:t>
      </w:r>
      <w:r w:rsidRPr="00675642">
        <w:t>il remontait dans sa chambre et se remettait à faire l</w:t>
      </w:r>
      <w:r w:rsidR="00EE5875">
        <w:t>’</w:t>
      </w:r>
      <w:r w:rsidRPr="00675642">
        <w:t>amour</w:t>
      </w:r>
      <w:r w:rsidR="00EE5875">
        <w:t>.</w:t>
      </w:r>
    </w:p>
    <w:p w14:paraId="0ADCD792" w14:textId="1F394243" w:rsidR="00457E89" w:rsidRPr="00045258" w:rsidRDefault="00457E89" w:rsidP="00EE5875">
      <w:pPr>
        <w:pStyle w:val="Centr"/>
        <w:rPr>
          <w:i/>
          <w:iCs/>
        </w:rPr>
      </w:pPr>
      <w:proofErr w:type="spellStart"/>
      <w:r w:rsidRPr="00045258">
        <w:rPr>
          <w:i/>
          <w:iCs/>
        </w:rPr>
        <w:t>Ushu</w:t>
      </w:r>
      <w:proofErr w:type="spellEnd"/>
      <w:r w:rsidR="00EE5875">
        <w:rPr>
          <w:i/>
          <w:iCs/>
        </w:rPr>
        <w:t xml:space="preserve"> – </w:t>
      </w:r>
      <w:r w:rsidRPr="00045258">
        <w:rPr>
          <w:i/>
          <w:iCs/>
        </w:rPr>
        <w:t>a-i-a</w:t>
      </w:r>
      <w:r w:rsidR="00EE5875">
        <w:rPr>
          <w:i/>
          <w:iCs/>
        </w:rPr>
        <w:t xml:space="preserve"> – </w:t>
      </w:r>
      <w:proofErr w:type="spellStart"/>
      <w:r w:rsidRPr="00045258">
        <w:rPr>
          <w:i/>
          <w:iCs/>
        </w:rPr>
        <w:t>ushu</w:t>
      </w:r>
      <w:proofErr w:type="spellEnd"/>
    </w:p>
    <w:p w14:paraId="7D920448" w14:textId="77777777" w:rsidR="00EE5875" w:rsidRDefault="00457E89" w:rsidP="00457E89">
      <w:pPr>
        <w:pStyle w:val="NormalSansIndent"/>
      </w:pPr>
      <w:r w:rsidRPr="00675642">
        <w:t>sanglotait l</w:t>
      </w:r>
      <w:r w:rsidR="00EE5875">
        <w:t>’</w:t>
      </w:r>
      <w:r w:rsidRPr="00675642">
        <w:t>Indienne accablée</w:t>
      </w:r>
      <w:r w:rsidR="00EE5875">
        <w:t>.</w:t>
      </w:r>
    </w:p>
    <w:p w14:paraId="12891AFC" w14:textId="5BAFAD23" w:rsidR="00457E89" w:rsidRPr="00045258" w:rsidRDefault="00457E89" w:rsidP="00EE5875">
      <w:pPr>
        <w:pStyle w:val="Centr"/>
        <w:rPr>
          <w:i/>
          <w:iCs/>
        </w:rPr>
      </w:pPr>
      <w:proofErr w:type="spellStart"/>
      <w:r w:rsidRPr="00045258">
        <w:rPr>
          <w:i/>
          <w:iCs/>
        </w:rPr>
        <w:t>TUEBDEOFRA</w:t>
      </w:r>
      <w:proofErr w:type="spellEnd"/>
      <w:r w:rsidRPr="00045258">
        <w:rPr>
          <w:i/>
          <w:iCs/>
        </w:rPr>
        <w:t xml:space="preserve"> </w:t>
      </w:r>
      <w:proofErr w:type="spellStart"/>
      <w:r w:rsidRPr="00045258">
        <w:rPr>
          <w:i/>
          <w:iCs/>
        </w:rPr>
        <w:t>MYOJKRHAR</w:t>
      </w:r>
      <w:proofErr w:type="spellEnd"/>
    </w:p>
    <w:p w14:paraId="5C767408" w14:textId="77777777" w:rsidR="00EE5875" w:rsidRDefault="00457E89" w:rsidP="00457E89">
      <w:pPr>
        <w:pStyle w:val="NormalSansIndent"/>
      </w:pPr>
      <w:r w:rsidRPr="00675642">
        <w:t>câblait Dan Yack</w:t>
      </w:r>
      <w:r w:rsidR="00EE5875">
        <w:t>.</w:t>
      </w:r>
    </w:p>
    <w:p w14:paraId="1E7CF7E1" w14:textId="77777777" w:rsidR="00EE5875" w:rsidRDefault="00457E89" w:rsidP="00457E89">
      <w:r w:rsidRPr="00675642">
        <w:t>Cependant</w:t>
      </w:r>
      <w:r w:rsidR="00EE5875">
        <w:t xml:space="preserve">, </w:t>
      </w:r>
      <w:r w:rsidRPr="00675642">
        <w:t>de l</w:t>
      </w:r>
      <w:r w:rsidR="00EE5875">
        <w:t>’</w:t>
      </w:r>
      <w:r w:rsidRPr="00675642">
        <w:t>autre côté de l</w:t>
      </w:r>
      <w:r w:rsidR="00EE5875">
        <w:t>’</w:t>
      </w:r>
      <w:r w:rsidRPr="00675642">
        <w:t>eau</w:t>
      </w:r>
      <w:r w:rsidR="00EE5875">
        <w:t xml:space="preserve">, </w:t>
      </w:r>
      <w:r w:rsidRPr="00675642">
        <w:t xml:space="preserve">Gonzalo </w:t>
      </w:r>
      <w:proofErr w:type="spellStart"/>
      <w:r w:rsidRPr="00675642">
        <w:t>Hortalez</w:t>
      </w:r>
      <w:proofErr w:type="spellEnd"/>
      <w:r w:rsidRPr="00675642">
        <w:t xml:space="preserve"> j</w:t>
      </w:r>
      <w:r w:rsidRPr="00675642">
        <w:t>u</w:t>
      </w:r>
      <w:r w:rsidRPr="00675642">
        <w:t>nior agissait</w:t>
      </w:r>
      <w:r w:rsidR="00EE5875">
        <w:t xml:space="preserve"> ; </w:t>
      </w:r>
      <w:r w:rsidRPr="00675642">
        <w:t>il suivait les instructions de Dan Yack à la lettre</w:t>
      </w:r>
      <w:r w:rsidR="00EE5875">
        <w:t xml:space="preserve">, </w:t>
      </w:r>
      <w:r w:rsidRPr="00675642">
        <w:t>et tout ce qu</w:t>
      </w:r>
      <w:r w:rsidR="00EE5875">
        <w:t>’</w:t>
      </w:r>
      <w:r w:rsidRPr="00675642">
        <w:t>il entreprenait lui réussissait</w:t>
      </w:r>
      <w:r w:rsidR="00EE5875">
        <w:t>.</w:t>
      </w:r>
    </w:p>
    <w:p w14:paraId="5C60A5BA" w14:textId="77777777" w:rsidR="00EE5875" w:rsidRDefault="00457E89" w:rsidP="00457E89">
      <w:r w:rsidRPr="00675642">
        <w:t>Déjà le premier baleinier nouveau modèle était en route pour Chiloé</w:t>
      </w:r>
      <w:r w:rsidR="00EE5875">
        <w:t xml:space="preserve">, </w:t>
      </w:r>
      <w:r w:rsidRPr="00675642">
        <w:t xml:space="preserve">ainsi que deux grands cargos amenant le </w:t>
      </w:r>
      <w:r w:rsidRPr="00675642">
        <w:lastRenderedPageBreak/>
        <w:t>matériel pour la construction de l</w:t>
      </w:r>
      <w:r w:rsidR="00EE5875">
        <w:t>’</w:t>
      </w:r>
      <w:r w:rsidRPr="00675642">
        <w:t>usine</w:t>
      </w:r>
      <w:r w:rsidR="00EE5875">
        <w:t xml:space="preserve">. </w:t>
      </w:r>
      <w:r w:rsidRPr="00675642">
        <w:t>À New York on embarquait la fameuse machine à dépecer les baleines</w:t>
      </w:r>
      <w:r w:rsidR="00EE5875">
        <w:t xml:space="preserve">, </w:t>
      </w:r>
      <w:r w:rsidRPr="00675642">
        <w:t>et à la bourse de Lo</w:t>
      </w:r>
      <w:r w:rsidRPr="00675642">
        <w:t>n</w:t>
      </w:r>
      <w:r w:rsidRPr="00675642">
        <w:t>dres les valeurs baleinières tombaient vertigineusement</w:t>
      </w:r>
      <w:r w:rsidR="00EE5875">
        <w:t>.</w:t>
      </w:r>
    </w:p>
    <w:p w14:paraId="01B9E831" w14:textId="77777777" w:rsidR="00EE5875" w:rsidRDefault="00457E89" w:rsidP="00457E89">
      <w:r w:rsidRPr="00675642">
        <w:t>Quelqu</w:t>
      </w:r>
      <w:r w:rsidR="00EE5875">
        <w:t>’</w:t>
      </w:r>
      <w:r w:rsidRPr="00675642">
        <w:t>un raflait tout dans les coulisses</w:t>
      </w:r>
      <w:r w:rsidR="00EE5875">
        <w:t>.</w:t>
      </w:r>
    </w:p>
    <w:p w14:paraId="1C3E2A9D" w14:textId="77777777" w:rsidR="00EE5875" w:rsidRDefault="00457E89" w:rsidP="00457E89">
      <w:r w:rsidRPr="00675642">
        <w:t>Un krach sensationnel était en perspective</w:t>
      </w:r>
      <w:r w:rsidR="00EE5875">
        <w:t>.</w:t>
      </w:r>
    </w:p>
    <w:p w14:paraId="44344B88" w14:textId="77777777" w:rsidR="00EE5875" w:rsidRDefault="00457E89" w:rsidP="00457E89">
      <w:r w:rsidRPr="00675642">
        <w:t>La partie était engagée</w:t>
      </w:r>
      <w:r w:rsidR="00EE5875">
        <w:t>.</w:t>
      </w:r>
    </w:p>
    <w:p w14:paraId="02755345" w14:textId="77777777" w:rsidR="00EE5875" w:rsidRDefault="00457E89" w:rsidP="00457E89">
      <w:pPr>
        <w:spacing w:before="1440"/>
      </w:pPr>
      <w:r w:rsidRPr="00675642">
        <w:t>L</w:t>
      </w:r>
      <w:r w:rsidR="00EE5875">
        <w:t>’</w:t>
      </w:r>
      <w:r w:rsidRPr="00675642">
        <w:t>établissement de Dan Yack à Port-Déception fut favorisé par un printemps hâtif cette année-là</w:t>
      </w:r>
      <w:r w:rsidR="00EE5875">
        <w:t xml:space="preserve">. </w:t>
      </w:r>
      <w:r w:rsidRPr="00675642">
        <w:t>On précipita la débâcle des glaces en faisant sauter au fulmicoton celles qui enco</w:t>
      </w:r>
      <w:r w:rsidRPr="00675642">
        <w:t>m</w:t>
      </w:r>
      <w:r w:rsidRPr="00675642">
        <w:t>braient la passe et en minant la banquise côtière autour du grand bassin intérieur</w:t>
      </w:r>
      <w:r w:rsidR="00EE5875">
        <w:t>.</w:t>
      </w:r>
    </w:p>
    <w:p w14:paraId="56E2F8DC" w14:textId="7E4E203E" w:rsidR="00EE5875" w:rsidRDefault="00457E89" w:rsidP="00457E89">
      <w:r w:rsidRPr="00675642">
        <w:t>Habituellement</w:t>
      </w:r>
      <w:r w:rsidR="00EE5875">
        <w:t xml:space="preserve">, </w:t>
      </w:r>
      <w:r w:rsidRPr="00675642">
        <w:t>les baleiniers arrivent à Port-Déception vers la fin du mois de novembre</w:t>
      </w:r>
      <w:r w:rsidR="00EE5875">
        <w:t xml:space="preserve">. </w:t>
      </w:r>
      <w:r w:rsidRPr="00675642">
        <w:t>Cette année-là</w:t>
      </w:r>
      <w:r w:rsidR="00EE5875">
        <w:t xml:space="preserve">, </w:t>
      </w:r>
      <w:r w:rsidRPr="00675642">
        <w:t>dès le 1</w:t>
      </w:r>
      <w:r w:rsidR="00EE5875" w:rsidRPr="00675642">
        <w:t>5</w:t>
      </w:r>
      <w:r w:rsidR="00EE5875">
        <w:t> </w:t>
      </w:r>
      <w:r w:rsidR="00EE5875" w:rsidRPr="00675642">
        <w:t>n</w:t>
      </w:r>
      <w:r w:rsidR="00EE5875" w:rsidRPr="00675642">
        <w:t>o</w:t>
      </w:r>
      <w:r w:rsidR="00EE5875" w:rsidRPr="00675642">
        <w:t>vembre</w:t>
      </w:r>
      <w:r w:rsidR="00EE5875">
        <w:t xml:space="preserve">, </w:t>
      </w:r>
      <w:r w:rsidRPr="00675642">
        <w:t>l</w:t>
      </w:r>
      <w:r w:rsidR="00EE5875">
        <w:t>’</w:t>
      </w:r>
      <w:r w:rsidRPr="00675642">
        <w:t>usine était prête à fonctionner et les 200 ouvriers qui avaient travaillé à son assemblage aplanissaient maintenant le terrain où devait s</w:t>
      </w:r>
      <w:r w:rsidR="00EE5875">
        <w:t>’</w:t>
      </w:r>
      <w:r w:rsidRPr="00675642">
        <w:t>édifier Community-City</w:t>
      </w:r>
      <w:r w:rsidR="00EE5875">
        <w:t>.</w:t>
      </w:r>
    </w:p>
    <w:p w14:paraId="1AF07AB1" w14:textId="77777777" w:rsidR="00EE5875" w:rsidRDefault="00457E89" w:rsidP="00457E89">
      <w:r w:rsidRPr="00675642">
        <w:t>Dès le premier décembre les baleiniers de Dan Yack se m</w:t>
      </w:r>
      <w:r w:rsidRPr="00675642">
        <w:t>i</w:t>
      </w:r>
      <w:r w:rsidRPr="00675642">
        <w:t>rent en campagne et quand les Norvégiens arrivèrent à leur tour</w:t>
      </w:r>
      <w:r w:rsidR="00EE5875">
        <w:t xml:space="preserve">, </w:t>
      </w:r>
      <w:r w:rsidRPr="00675642">
        <w:t>ils trouvèrent Port-Déception en pleine activité</w:t>
      </w:r>
      <w:r w:rsidR="00EE5875">
        <w:t xml:space="preserve">. </w:t>
      </w:r>
      <w:r w:rsidRPr="00675642">
        <w:t>Six cha</w:t>
      </w:r>
      <w:r w:rsidRPr="00675642">
        <w:t>r</w:t>
      </w:r>
      <w:r w:rsidRPr="00675642">
        <w:t>bonniers allemands déchargeaient des montagnes de charbon et les trois cheminées de la fonderie fumaient</w:t>
      </w:r>
      <w:r w:rsidR="00EE5875">
        <w:t>.</w:t>
      </w:r>
    </w:p>
    <w:p w14:paraId="05BE950F" w14:textId="77777777" w:rsidR="00EE5875" w:rsidRDefault="00457E89" w:rsidP="00457E89">
      <w:r w:rsidRPr="00675642">
        <w:t>Le soir de la Noël</w:t>
      </w:r>
      <w:r w:rsidR="00EE5875">
        <w:t xml:space="preserve">, </w:t>
      </w:r>
      <w:r w:rsidRPr="00675642">
        <w:t xml:space="preserve">Dan Yack </w:t>
      </w:r>
      <w:proofErr w:type="gramStart"/>
      <w:r w:rsidRPr="00675642">
        <w:t>inaugurait officiellement</w:t>
      </w:r>
      <w:proofErr w:type="gramEnd"/>
      <w:r w:rsidRPr="00675642">
        <w:t xml:space="preserve"> sa ville</w:t>
      </w:r>
      <w:r w:rsidR="00EE5875">
        <w:t>.</w:t>
      </w:r>
    </w:p>
    <w:p w14:paraId="0856A679" w14:textId="77777777" w:rsidR="00EE5875" w:rsidRDefault="00457E89" w:rsidP="00457E89">
      <w:r w:rsidRPr="00675642">
        <w:t>Une petite dynamo alimentait provisoirement l</w:t>
      </w:r>
      <w:r w:rsidR="00EE5875">
        <w:t>’</w:t>
      </w:r>
      <w:r w:rsidRPr="00675642">
        <w:t>unique lampadaire à l</w:t>
      </w:r>
      <w:r w:rsidR="00EE5875">
        <w:t>’</w:t>
      </w:r>
      <w:r w:rsidRPr="00675642">
        <w:t>entrée de l</w:t>
      </w:r>
      <w:r w:rsidR="00EE5875">
        <w:t>’</w:t>
      </w:r>
      <w:r w:rsidRPr="00675642">
        <w:t>usine</w:t>
      </w:r>
      <w:r w:rsidR="00EE5875">
        <w:t xml:space="preserve">. </w:t>
      </w:r>
      <w:r w:rsidRPr="00675642">
        <w:t>C</w:t>
      </w:r>
      <w:r w:rsidR="00EE5875">
        <w:t>’</w:t>
      </w:r>
      <w:r w:rsidRPr="00675642">
        <w:t xml:space="preserve">était une surprise que Dan </w:t>
      </w:r>
      <w:r w:rsidRPr="00675642">
        <w:lastRenderedPageBreak/>
        <w:t>Yack faisait à ses hommes pour remplacer le traditionnel sapin de Noël</w:t>
      </w:r>
      <w:r w:rsidR="00EE5875">
        <w:t xml:space="preserve">. </w:t>
      </w:r>
      <w:r w:rsidRPr="00675642">
        <w:t>L</w:t>
      </w:r>
      <w:r w:rsidR="00EE5875">
        <w:t>’</w:t>
      </w:r>
      <w:r w:rsidRPr="00675642">
        <w:t>ampoule clignait à peine dans le soleil de minuit</w:t>
      </w:r>
      <w:r w:rsidR="00EE5875">
        <w:t>.</w:t>
      </w:r>
    </w:p>
    <w:p w14:paraId="67CA27E4" w14:textId="77777777" w:rsidR="00EE5875" w:rsidRDefault="00457E89" w:rsidP="00457E89">
      <w:r w:rsidRPr="00675642">
        <w:t>Un gramophone agenouillé au ras de l</w:t>
      </w:r>
      <w:r w:rsidR="00EE5875">
        <w:t>’</w:t>
      </w:r>
      <w:r w:rsidRPr="00675642">
        <w:t>eau beugla toute la nuit les airs connus</w:t>
      </w:r>
      <w:r w:rsidR="00EE5875">
        <w:t>.</w:t>
      </w:r>
    </w:p>
    <w:p w14:paraId="4DB7E960" w14:textId="77777777" w:rsidR="00EE5875" w:rsidRDefault="00457E89" w:rsidP="00457E89">
      <w:r w:rsidRPr="00675642">
        <w:t>Puis l</w:t>
      </w:r>
      <w:r w:rsidR="00EE5875">
        <w:t>’</w:t>
      </w:r>
      <w:r w:rsidRPr="00675642">
        <w:t>on se remit au travail</w:t>
      </w:r>
      <w:r w:rsidR="00EE5875">
        <w:t>.</w:t>
      </w:r>
    </w:p>
    <w:p w14:paraId="239C2CEE" w14:textId="77777777" w:rsidR="00EE5875" w:rsidRDefault="00457E89" w:rsidP="00457E89">
      <w:r w:rsidRPr="00675642">
        <w:t>L</w:t>
      </w:r>
      <w:r w:rsidR="00EE5875">
        <w:t>’</w:t>
      </w:r>
      <w:r w:rsidRPr="00675642">
        <w:t>été est court à Port-Déception</w:t>
      </w:r>
      <w:r w:rsidR="00EE5875">
        <w:t xml:space="preserve">. </w:t>
      </w:r>
      <w:r w:rsidRPr="00675642">
        <w:t>Les baleinoptères étaient nombreux</w:t>
      </w:r>
      <w:r w:rsidR="00EE5875">
        <w:t xml:space="preserve">, </w:t>
      </w:r>
      <w:r w:rsidRPr="00675642">
        <w:t>on les poursuivait très loin dans le sud</w:t>
      </w:r>
      <w:r w:rsidR="00EE5875">
        <w:t xml:space="preserve">. </w:t>
      </w:r>
      <w:r w:rsidRPr="00675642">
        <w:t>Rien ne v</w:t>
      </w:r>
      <w:r w:rsidRPr="00675642">
        <w:t>e</w:t>
      </w:r>
      <w:r w:rsidRPr="00675642">
        <w:t>nait interrompre l</w:t>
      </w:r>
      <w:r w:rsidR="00EE5875">
        <w:t>’</w:t>
      </w:r>
      <w:r w:rsidRPr="00675642">
        <w:t>activité fiévreuse de la petite colonie</w:t>
      </w:r>
      <w:r w:rsidR="00EE5875">
        <w:t xml:space="preserve">, </w:t>
      </w:r>
      <w:r w:rsidRPr="00675642">
        <w:t>sauf</w:t>
      </w:r>
      <w:r w:rsidR="00EE5875">
        <w:t xml:space="preserve">, </w:t>
      </w:r>
      <w:r w:rsidRPr="00675642">
        <w:t>de loin en loin</w:t>
      </w:r>
      <w:r w:rsidR="00EE5875">
        <w:t xml:space="preserve">, </w:t>
      </w:r>
      <w:r w:rsidRPr="00675642">
        <w:t>une bataille avec les équipages des Norvégiens</w:t>
      </w:r>
      <w:r w:rsidR="00EE5875">
        <w:t xml:space="preserve">. </w:t>
      </w:r>
      <w:r w:rsidRPr="00675642">
        <w:t>Ces batteries avaient surtout lieu le dimanche matin</w:t>
      </w:r>
      <w:r w:rsidR="00EE5875">
        <w:t xml:space="preserve">, </w:t>
      </w:r>
      <w:r w:rsidRPr="00675642">
        <w:t>quand les hommes allaient à la corvée d</w:t>
      </w:r>
      <w:r w:rsidR="00EE5875">
        <w:t>’</w:t>
      </w:r>
      <w:r w:rsidRPr="00675642">
        <w:t>eau</w:t>
      </w:r>
      <w:r w:rsidR="00EE5875">
        <w:t>.</w:t>
      </w:r>
    </w:p>
    <w:p w14:paraId="40A8127B" w14:textId="57BF4F1F" w:rsidR="00EE5875" w:rsidRDefault="00457E89" w:rsidP="00457E89">
      <w:r w:rsidRPr="00675642">
        <w:t>Fin février déjà</w:t>
      </w:r>
      <w:r w:rsidR="00EE5875">
        <w:t xml:space="preserve">, </w:t>
      </w:r>
      <w:r w:rsidRPr="00675642">
        <w:t>les flottilles se séparèrent</w:t>
      </w:r>
      <w:r w:rsidR="00EE5875">
        <w:t xml:space="preserve">, </w:t>
      </w:r>
      <w:r w:rsidRPr="00675642">
        <w:t>celles de la</w:t>
      </w:r>
      <w:r w:rsidR="00EE5875" w:rsidRPr="00675642">
        <w:t xml:space="preserve"> </w:t>
      </w:r>
      <w:proofErr w:type="spellStart"/>
      <w:r w:rsidR="00EE5875" w:rsidRPr="00675642">
        <w:t>S</w:t>
      </w:r>
      <w:r w:rsidR="00EE5875">
        <w:t>.</w:t>
      </w:r>
      <w:r w:rsidR="00EE5875" w:rsidRPr="00675642">
        <w:t>B</w:t>
      </w:r>
      <w:r w:rsidR="00EE5875">
        <w:t>.</w:t>
      </w:r>
      <w:r w:rsidR="00EE5875" w:rsidRPr="00675642">
        <w:t>C</w:t>
      </w:r>
      <w:proofErr w:type="spellEnd"/>
      <w:r w:rsidR="00EE5875">
        <w:t xml:space="preserve">., </w:t>
      </w:r>
      <w:r w:rsidRPr="00675642">
        <w:t>la nouvelle compagnie de Dan Yack</w:t>
      </w:r>
      <w:r w:rsidR="00EE5875">
        <w:t xml:space="preserve">, </w:t>
      </w:r>
      <w:r w:rsidRPr="00675642">
        <w:t>allant pêcher</w:t>
      </w:r>
      <w:r w:rsidR="00EE5875">
        <w:t xml:space="preserve">, </w:t>
      </w:r>
      <w:r w:rsidRPr="00675642">
        <w:t>comme par le passé</w:t>
      </w:r>
      <w:r w:rsidR="00EE5875">
        <w:t xml:space="preserve">, </w:t>
      </w:r>
      <w:r w:rsidRPr="00675642">
        <w:t>sur les côtes du Chili et dans les eaux m</w:t>
      </w:r>
      <w:r w:rsidRPr="00675642">
        <w:t>a</w:t>
      </w:r>
      <w:r w:rsidRPr="00675642">
        <w:t>gellan</w:t>
      </w:r>
      <w:r w:rsidRPr="00675642">
        <w:t>i</w:t>
      </w:r>
      <w:r w:rsidRPr="00675642">
        <w:t>ques et les Norvégiens</w:t>
      </w:r>
      <w:r w:rsidR="00EE5875">
        <w:t xml:space="preserve">, </w:t>
      </w:r>
      <w:r w:rsidRPr="00675642">
        <w:t>dans les mers du Cap de Bonne-Espérance</w:t>
      </w:r>
      <w:r w:rsidR="00EE5875">
        <w:t xml:space="preserve">. </w:t>
      </w:r>
      <w:r w:rsidRPr="00675642">
        <w:t>Il ne resta à Port-Déception qu</w:t>
      </w:r>
      <w:r w:rsidR="00EE5875">
        <w:t>’</w:t>
      </w:r>
      <w:r w:rsidRPr="00675642">
        <w:t>une soixantaine d</w:t>
      </w:r>
      <w:r w:rsidR="00EE5875">
        <w:t>’</w:t>
      </w:r>
      <w:r w:rsidRPr="00675642">
        <w:t>ouvriers</w:t>
      </w:r>
      <w:r w:rsidR="00EE5875">
        <w:t xml:space="preserve">. </w:t>
      </w:r>
      <w:r w:rsidRPr="00675642">
        <w:t xml:space="preserve">Dan Yack et Herr </w:t>
      </w:r>
      <w:proofErr w:type="spellStart"/>
      <w:r w:rsidRPr="00675642">
        <w:t>Doktor</w:t>
      </w:r>
      <w:proofErr w:type="spellEnd"/>
      <w:r w:rsidRPr="00675642">
        <w:t xml:space="preserve"> </w:t>
      </w:r>
      <w:proofErr w:type="spellStart"/>
      <w:r w:rsidRPr="00675642">
        <w:t>Schmoll</w:t>
      </w:r>
      <w:proofErr w:type="spellEnd"/>
      <w:r w:rsidR="00EE5875">
        <w:t xml:space="preserve">, </w:t>
      </w:r>
      <w:r w:rsidRPr="00675642">
        <w:t>pour mettre sur pied l</w:t>
      </w:r>
      <w:r w:rsidR="00EE5875">
        <w:t>’</w:t>
      </w:r>
      <w:r w:rsidRPr="00675642">
        <w:t xml:space="preserve">atelier de </w:t>
      </w:r>
      <w:proofErr w:type="spellStart"/>
      <w:r w:rsidRPr="00675642">
        <w:t>récupérage</w:t>
      </w:r>
      <w:proofErr w:type="spellEnd"/>
      <w:r w:rsidRPr="00675642">
        <w:t xml:space="preserve"> et réaliser cette folie</w:t>
      </w:r>
      <w:r w:rsidR="00EE5875">
        <w:t xml:space="preserve"> : </w:t>
      </w:r>
      <w:r w:rsidRPr="00675642">
        <w:t>la création d</w:t>
      </w:r>
      <w:r w:rsidR="00EE5875">
        <w:t>’</w:t>
      </w:r>
      <w:r w:rsidRPr="00675642">
        <w:t>une industrie dans les mers antarctiques</w:t>
      </w:r>
      <w:r w:rsidR="00EE5875">
        <w:t xml:space="preserve">, </w:t>
      </w:r>
      <w:r w:rsidRPr="00675642">
        <w:t>et encore</w:t>
      </w:r>
      <w:r w:rsidR="00EE5875">
        <w:t xml:space="preserve">, </w:t>
      </w:r>
      <w:r w:rsidRPr="00675642">
        <w:t>d</w:t>
      </w:r>
      <w:r w:rsidR="00EE5875">
        <w:t>’</w:t>
      </w:r>
      <w:r w:rsidRPr="00675642">
        <w:t>une i</w:t>
      </w:r>
      <w:r w:rsidRPr="00675642">
        <w:t>n</w:t>
      </w:r>
      <w:r w:rsidRPr="00675642">
        <w:t>dustrie nouvelle</w:t>
      </w:r>
      <w:r w:rsidR="00EE5875">
        <w:t xml:space="preserve"> ! </w:t>
      </w:r>
      <w:r w:rsidRPr="00675642">
        <w:t xml:space="preserve">Et Herr </w:t>
      </w:r>
      <w:proofErr w:type="spellStart"/>
      <w:r w:rsidRPr="00675642">
        <w:t>Doktor</w:t>
      </w:r>
      <w:proofErr w:type="spellEnd"/>
      <w:r w:rsidRPr="00675642">
        <w:t xml:space="preserve"> </w:t>
      </w:r>
      <w:proofErr w:type="spellStart"/>
      <w:r w:rsidRPr="00675642">
        <w:t>Schmoll</w:t>
      </w:r>
      <w:proofErr w:type="spellEnd"/>
      <w:r w:rsidRPr="00675642">
        <w:t xml:space="preserve"> fit des merveilles</w:t>
      </w:r>
      <w:r w:rsidR="00EE5875">
        <w:t>.</w:t>
      </w:r>
    </w:p>
    <w:p w14:paraId="5EC20F21" w14:textId="77777777" w:rsidR="00EE5875" w:rsidRDefault="00457E89" w:rsidP="00457E89">
      <w:r w:rsidRPr="00675642">
        <w:t>C</w:t>
      </w:r>
      <w:r w:rsidR="00EE5875">
        <w:t>’</w:t>
      </w:r>
      <w:r w:rsidRPr="00675642">
        <w:t>était un génie d</w:t>
      </w:r>
      <w:r w:rsidR="00EE5875">
        <w:t>’</w:t>
      </w:r>
      <w:r w:rsidRPr="00675642">
        <w:t>invention et d</w:t>
      </w:r>
      <w:r w:rsidR="00EE5875">
        <w:t>’</w:t>
      </w:r>
      <w:r w:rsidRPr="00675642">
        <w:t>adaptation</w:t>
      </w:r>
      <w:r w:rsidR="00EE5875">
        <w:t xml:space="preserve">, </w:t>
      </w:r>
      <w:r w:rsidRPr="00675642">
        <w:t>un esprit ale</w:t>
      </w:r>
      <w:r w:rsidRPr="00675642">
        <w:t>r</w:t>
      </w:r>
      <w:r w:rsidRPr="00675642">
        <w:t>te</w:t>
      </w:r>
      <w:r w:rsidR="00EE5875">
        <w:t xml:space="preserve">, </w:t>
      </w:r>
      <w:r w:rsidRPr="00675642">
        <w:t>toujours à l</w:t>
      </w:r>
      <w:r w:rsidR="00EE5875">
        <w:t>’</w:t>
      </w:r>
      <w:r w:rsidRPr="00675642">
        <w:t>affût</w:t>
      </w:r>
      <w:r w:rsidR="00EE5875">
        <w:t xml:space="preserve">. </w:t>
      </w:r>
      <w:r w:rsidRPr="00675642">
        <w:t>Ingénu et pratique</w:t>
      </w:r>
      <w:r w:rsidR="00EE5875">
        <w:t xml:space="preserve">, </w:t>
      </w:r>
      <w:r w:rsidRPr="00675642">
        <w:t>il abordait crân</w:t>
      </w:r>
      <w:r w:rsidRPr="00675642">
        <w:t>e</w:t>
      </w:r>
      <w:r w:rsidRPr="00675642">
        <w:t>ment tous les problèmes et trouvait toujours une solution e</w:t>
      </w:r>
      <w:r w:rsidRPr="00675642">
        <w:t>n</w:t>
      </w:r>
      <w:r w:rsidRPr="00675642">
        <w:t>fantine et élégante</w:t>
      </w:r>
      <w:r w:rsidR="00EE5875">
        <w:t xml:space="preserve">. </w:t>
      </w:r>
      <w:r w:rsidRPr="00675642">
        <w:t>Il ne reculait devant aucune difficulté</w:t>
      </w:r>
      <w:r w:rsidR="00EE5875">
        <w:t xml:space="preserve">. </w:t>
      </w:r>
      <w:r w:rsidRPr="00675642">
        <w:t>C</w:t>
      </w:r>
      <w:r w:rsidR="00EE5875">
        <w:t>’</w:t>
      </w:r>
      <w:r w:rsidRPr="00675642">
        <w:t>était encore un beau joueur et Dan Yack professait pour lui la plus grande admiration</w:t>
      </w:r>
      <w:r w:rsidR="00EE5875">
        <w:t>.</w:t>
      </w:r>
    </w:p>
    <w:p w14:paraId="746677F5" w14:textId="3B9D11FE" w:rsidR="00EE5875" w:rsidRDefault="00457E89" w:rsidP="00457E89">
      <w:r w:rsidRPr="00675642">
        <w:t>Grâce à lui</w:t>
      </w:r>
      <w:r w:rsidR="00EE5875">
        <w:t xml:space="preserve">, </w:t>
      </w:r>
      <w:r w:rsidRPr="00675642">
        <w:t>l</w:t>
      </w:r>
      <w:r w:rsidR="00EE5875">
        <w:t>’</w:t>
      </w:r>
      <w:r w:rsidRPr="00675642">
        <w:t>usine fonctionna</w:t>
      </w:r>
      <w:r w:rsidR="00EE5875">
        <w:t xml:space="preserve">. </w:t>
      </w:r>
      <w:r w:rsidRPr="00675642">
        <w:t>On fabriqua surtout de la colle et du compost durant ce premier hiver</w:t>
      </w:r>
      <w:r w:rsidR="00EE5875">
        <w:t xml:space="preserve">, </w:t>
      </w:r>
      <w:r w:rsidRPr="00675642">
        <w:t xml:space="preserve">et des </w:t>
      </w:r>
      <w:r w:rsidRPr="00675642">
        <w:lastRenderedPageBreak/>
        <w:t>échantillons de linoléum de première qualité</w:t>
      </w:r>
      <w:r w:rsidR="00EE5875">
        <w:t xml:space="preserve">. </w:t>
      </w:r>
      <w:proofErr w:type="spellStart"/>
      <w:r w:rsidRPr="00675642">
        <w:t>Schmoll</w:t>
      </w:r>
      <w:proofErr w:type="spellEnd"/>
      <w:r w:rsidRPr="00675642">
        <w:t xml:space="preserve"> perfectionna son pr</w:t>
      </w:r>
      <w:r w:rsidRPr="00675642">
        <w:t>o</w:t>
      </w:r>
      <w:r w:rsidRPr="00675642">
        <w:t>cédé de fabrication et réalisa une sérieuse économie de combu</w:t>
      </w:r>
      <w:r w:rsidRPr="00675642">
        <w:t>s</w:t>
      </w:r>
      <w:r w:rsidRPr="00675642">
        <w:t>tible pour l</w:t>
      </w:r>
      <w:r w:rsidR="00EE5875">
        <w:t>’</w:t>
      </w:r>
      <w:r w:rsidRPr="00675642">
        <w:t>éclairage et le chauffage de la ville et de l</w:t>
      </w:r>
      <w:r w:rsidR="00EE5875">
        <w:t>’</w:t>
      </w:r>
      <w:r w:rsidRPr="00675642">
        <w:t>usine en utilisant les manifestations volcaniques de l</w:t>
      </w:r>
      <w:r w:rsidR="00EE5875">
        <w:t>’</w:t>
      </w:r>
      <w:r w:rsidRPr="00675642">
        <w:t>île</w:t>
      </w:r>
      <w:r w:rsidR="00EE5875">
        <w:t xml:space="preserve">. </w:t>
      </w:r>
      <w:r w:rsidRPr="00675642">
        <w:t>Il y avait de nombreuses sources d</w:t>
      </w:r>
      <w:r w:rsidR="00EE5875">
        <w:t>’</w:t>
      </w:r>
      <w:r w:rsidRPr="00675642">
        <w:t>eau chaude dont la température montait à 8o</w:t>
      </w:r>
      <w:r w:rsidR="00EE5875">
        <w:t xml:space="preserve">°; </w:t>
      </w:r>
      <w:r w:rsidRPr="00675642">
        <w:t>elles furent captées</w:t>
      </w:r>
      <w:r w:rsidR="00EE5875">
        <w:t xml:space="preserve">, </w:t>
      </w:r>
      <w:r w:rsidRPr="00675642">
        <w:t>de même que trente et une fumero</w:t>
      </w:r>
      <w:r w:rsidRPr="00675642">
        <w:t>l</w:t>
      </w:r>
      <w:r w:rsidRPr="00675642">
        <w:t>les avec des projections violentes de vapeurs et de gaz</w:t>
      </w:r>
      <w:r w:rsidR="00EE5875">
        <w:t xml:space="preserve">, </w:t>
      </w:r>
      <w:r w:rsidRPr="00675642">
        <w:t xml:space="preserve">dont </w:t>
      </w:r>
      <w:proofErr w:type="spellStart"/>
      <w:r w:rsidRPr="00675642">
        <w:t>Schmoll</w:t>
      </w:r>
      <w:proofErr w:type="spellEnd"/>
      <w:r w:rsidRPr="00675642">
        <w:t xml:space="preserve"> sut tirer une infinité de partis</w:t>
      </w:r>
      <w:r w:rsidR="00EE5875">
        <w:t xml:space="preserve">. </w:t>
      </w:r>
      <w:r w:rsidRPr="00675642">
        <w:t>Ainsi</w:t>
      </w:r>
      <w:r w:rsidR="00EE5875">
        <w:t xml:space="preserve">, </w:t>
      </w:r>
      <w:r w:rsidRPr="00675642">
        <w:t>les émissions d</w:t>
      </w:r>
      <w:r w:rsidRPr="00675642">
        <w:t>é</w:t>
      </w:r>
      <w:r w:rsidRPr="00675642">
        <w:t xml:space="preserve">gageant du gaz </w:t>
      </w:r>
      <w:r w:rsidR="000B37AA" w:rsidRPr="00675642">
        <w:t>su</w:t>
      </w:r>
      <w:r w:rsidR="000B37AA">
        <w:t>l</w:t>
      </w:r>
      <w:r w:rsidR="000B37AA" w:rsidRPr="00675642">
        <w:t>f</w:t>
      </w:r>
      <w:r w:rsidRPr="00675642">
        <w:t>hydrique</w:t>
      </w:r>
      <w:r w:rsidR="00EE5875">
        <w:t xml:space="preserve">, </w:t>
      </w:r>
      <w:r w:rsidRPr="00675642">
        <w:t>il eut l</w:t>
      </w:r>
      <w:r w:rsidR="00EE5875">
        <w:t>’</w:t>
      </w:r>
      <w:r w:rsidRPr="00675642">
        <w:t>idée de s</w:t>
      </w:r>
      <w:r w:rsidR="00EE5875">
        <w:t>’</w:t>
      </w:r>
      <w:r w:rsidRPr="00675642">
        <w:t>en servir comme vulcanisateur pour traiter le blanc de baleine</w:t>
      </w:r>
      <w:r w:rsidR="00EE5875">
        <w:t xml:space="preserve">, </w:t>
      </w:r>
      <w:r w:rsidRPr="00675642">
        <w:t>dénommé err</w:t>
      </w:r>
      <w:r w:rsidRPr="00675642">
        <w:t>o</w:t>
      </w:r>
      <w:r w:rsidRPr="00675642">
        <w:t xml:space="preserve">nément </w:t>
      </w:r>
      <w:r w:rsidR="00EE5875">
        <w:t>« </w:t>
      </w:r>
      <w:r w:rsidRPr="00675642">
        <w:t xml:space="preserve">sperma </w:t>
      </w:r>
      <w:proofErr w:type="spellStart"/>
      <w:r w:rsidRPr="00675642">
        <w:t>ceti</w:t>
      </w:r>
      <w:proofErr w:type="spellEnd"/>
      <w:r w:rsidR="00EE5875">
        <w:t xml:space="preserve"> », </w:t>
      </w:r>
      <w:r w:rsidRPr="00675642">
        <w:t>et fabriquer avec cette adipocire un ivoire artificiel</w:t>
      </w:r>
      <w:r w:rsidR="00EE5875">
        <w:t xml:space="preserve">, </w:t>
      </w:r>
      <w:r w:rsidRPr="00675642">
        <w:t>dur</w:t>
      </w:r>
      <w:r w:rsidR="00EE5875">
        <w:t xml:space="preserve">, </w:t>
      </w:r>
      <w:r w:rsidRPr="00675642">
        <w:t>solide</w:t>
      </w:r>
      <w:r w:rsidR="00EE5875">
        <w:t xml:space="preserve">, </w:t>
      </w:r>
      <w:r w:rsidRPr="00675642">
        <w:t>ininflammable</w:t>
      </w:r>
      <w:r w:rsidR="00EE5875">
        <w:t xml:space="preserve">, </w:t>
      </w:r>
      <w:r w:rsidRPr="00675642">
        <w:t>malléable et tran</w:t>
      </w:r>
      <w:r w:rsidRPr="00675642">
        <w:t>s</w:t>
      </w:r>
      <w:r w:rsidRPr="00675642">
        <w:t>parent comme de la corne chauffée</w:t>
      </w:r>
      <w:r w:rsidR="00EE5875">
        <w:t xml:space="preserve">, </w:t>
      </w:r>
      <w:r w:rsidRPr="00675642">
        <w:t>bien meilleur marché et beaucoup plus luxueux que le celluloïd</w:t>
      </w:r>
      <w:r w:rsidR="00EE5875">
        <w:t xml:space="preserve">, </w:t>
      </w:r>
      <w:r w:rsidRPr="00675642">
        <w:t>et remplaçant très ava</w:t>
      </w:r>
      <w:r w:rsidRPr="00675642">
        <w:t>n</w:t>
      </w:r>
      <w:r w:rsidRPr="00675642">
        <w:t>tageusement cette substance dans la fabrication des reliures de livre</w:t>
      </w:r>
      <w:r w:rsidR="00EE5875">
        <w:t xml:space="preserve">, </w:t>
      </w:r>
      <w:r w:rsidRPr="00675642">
        <w:t>album</w:t>
      </w:r>
      <w:r w:rsidR="00EE5875">
        <w:t xml:space="preserve">, </w:t>
      </w:r>
      <w:r w:rsidRPr="00675642">
        <w:t>missel</w:t>
      </w:r>
      <w:r w:rsidR="00EE5875">
        <w:t xml:space="preserve">, </w:t>
      </w:r>
      <w:r w:rsidRPr="00675642">
        <w:t>psautier</w:t>
      </w:r>
      <w:r w:rsidR="00EE5875">
        <w:t xml:space="preserve">, </w:t>
      </w:r>
      <w:r w:rsidRPr="00675642">
        <w:t>des coupe-papier</w:t>
      </w:r>
      <w:r w:rsidR="00EE5875">
        <w:t xml:space="preserve">, </w:t>
      </w:r>
      <w:r w:rsidRPr="00675642">
        <w:t>passe-partout</w:t>
      </w:r>
      <w:r w:rsidR="00EE5875">
        <w:t xml:space="preserve">, </w:t>
      </w:r>
      <w:r w:rsidRPr="00675642">
        <w:t>crucifix</w:t>
      </w:r>
      <w:r w:rsidR="00EE5875">
        <w:t xml:space="preserve">, </w:t>
      </w:r>
      <w:r w:rsidRPr="00675642">
        <w:t>des isolateurs électriques</w:t>
      </w:r>
      <w:r w:rsidR="00EE5875">
        <w:t xml:space="preserve">, </w:t>
      </w:r>
      <w:r w:rsidRPr="00675642">
        <w:t>des joints étanches pour m</w:t>
      </w:r>
      <w:r w:rsidRPr="00675642">
        <w:t>o</w:t>
      </w:r>
      <w:r w:rsidRPr="00675642">
        <w:t>teur</w:t>
      </w:r>
      <w:r w:rsidR="00EE5875">
        <w:t xml:space="preserve">, </w:t>
      </w:r>
      <w:r w:rsidRPr="00675642">
        <w:t>des peignes</w:t>
      </w:r>
      <w:r w:rsidR="00EE5875">
        <w:t xml:space="preserve">, </w:t>
      </w:r>
      <w:r w:rsidRPr="00675642">
        <w:t>pipes</w:t>
      </w:r>
      <w:r w:rsidR="00EE5875">
        <w:t xml:space="preserve">, </w:t>
      </w:r>
      <w:r w:rsidRPr="00675642">
        <w:t>colliers</w:t>
      </w:r>
      <w:r w:rsidR="00EE5875">
        <w:t xml:space="preserve">, </w:t>
      </w:r>
      <w:r w:rsidRPr="00675642">
        <w:t>bracelets</w:t>
      </w:r>
      <w:r w:rsidR="00EE5875">
        <w:t xml:space="preserve">, </w:t>
      </w:r>
      <w:r w:rsidRPr="00675642">
        <w:t>dominos</w:t>
      </w:r>
      <w:r w:rsidR="00EE5875">
        <w:t xml:space="preserve">, </w:t>
      </w:r>
      <w:r w:rsidRPr="00675642">
        <w:t>billes de billard</w:t>
      </w:r>
      <w:r w:rsidR="00EE5875">
        <w:t xml:space="preserve">, </w:t>
      </w:r>
      <w:r w:rsidRPr="00675642">
        <w:t>pièces d</w:t>
      </w:r>
      <w:r w:rsidR="00EE5875">
        <w:t>’</w:t>
      </w:r>
      <w:r w:rsidRPr="00675642">
        <w:t>échecs</w:t>
      </w:r>
      <w:r w:rsidR="00EE5875">
        <w:t xml:space="preserve">, </w:t>
      </w:r>
      <w:r w:rsidRPr="00675642">
        <w:t>des cadrans lumineux</w:t>
      </w:r>
      <w:r w:rsidR="00EE5875">
        <w:t xml:space="preserve">, </w:t>
      </w:r>
      <w:r w:rsidRPr="00675642">
        <w:t>des pare-brise</w:t>
      </w:r>
      <w:r w:rsidR="00EE5875">
        <w:t xml:space="preserve">, </w:t>
      </w:r>
      <w:r w:rsidRPr="00675642">
        <w:t>des transparents</w:t>
      </w:r>
      <w:r w:rsidR="00EE5875">
        <w:t xml:space="preserve">, </w:t>
      </w:r>
      <w:r w:rsidRPr="00675642">
        <w:t>des manches de couteau</w:t>
      </w:r>
      <w:r w:rsidR="00EE5875">
        <w:t xml:space="preserve">, </w:t>
      </w:r>
      <w:r w:rsidRPr="00675642">
        <w:t>brosses à dents</w:t>
      </w:r>
      <w:r w:rsidR="00EE5875">
        <w:t xml:space="preserve">, </w:t>
      </w:r>
      <w:r w:rsidRPr="00675642">
        <w:t>etc</w:t>
      </w:r>
      <w:r w:rsidR="00EE5875">
        <w:t xml:space="preserve">., </w:t>
      </w:r>
      <w:r w:rsidRPr="00675642">
        <w:t>des poignées de canne</w:t>
      </w:r>
      <w:r w:rsidR="00EE5875">
        <w:t xml:space="preserve">, </w:t>
      </w:r>
      <w:r w:rsidRPr="00675642">
        <w:t>de parapluie</w:t>
      </w:r>
      <w:r w:rsidR="00EE5875">
        <w:t xml:space="preserve">, </w:t>
      </w:r>
      <w:r w:rsidRPr="00675642">
        <w:t>etc</w:t>
      </w:r>
      <w:r w:rsidR="00EE5875">
        <w:t xml:space="preserve">., </w:t>
      </w:r>
      <w:r w:rsidRPr="00675642">
        <w:t>des fournitures pour appareils téléphoniques</w:t>
      </w:r>
      <w:r w:rsidR="00EE5875">
        <w:t xml:space="preserve">, </w:t>
      </w:r>
      <w:r w:rsidRPr="00675642">
        <w:t>orthopédiques</w:t>
      </w:r>
      <w:r w:rsidR="00EE5875">
        <w:t xml:space="preserve">, </w:t>
      </w:r>
      <w:r w:rsidRPr="00675642">
        <w:t>etc</w:t>
      </w:r>
      <w:r w:rsidR="00EE5875">
        <w:t xml:space="preserve">., </w:t>
      </w:r>
      <w:r w:rsidRPr="00675642">
        <w:t>etc</w:t>
      </w:r>
      <w:r w:rsidR="00EE5875">
        <w:t xml:space="preserve">., </w:t>
      </w:r>
      <w:r w:rsidRPr="00675642">
        <w:t>des articles de carrosserie</w:t>
      </w:r>
      <w:r w:rsidR="00EE5875">
        <w:t>.</w:t>
      </w:r>
    </w:p>
    <w:p w14:paraId="2DA00F67" w14:textId="77777777" w:rsidR="00EE5875" w:rsidRDefault="00457E89" w:rsidP="00457E89">
      <w:r w:rsidRPr="00675642">
        <w:t>Avec le retour du printemps revinrent les baleiniers qui d</w:t>
      </w:r>
      <w:r w:rsidRPr="00675642">
        <w:t>é</w:t>
      </w:r>
      <w:r w:rsidRPr="00675642">
        <w:t>chargèrent un matériel immense et qui apportèrent à Dan Yack son premier courrier d</w:t>
      </w:r>
      <w:r w:rsidR="00EE5875">
        <w:t>’</w:t>
      </w:r>
      <w:r w:rsidRPr="00675642">
        <w:t>Europe</w:t>
      </w:r>
      <w:r w:rsidR="00EE5875">
        <w:t xml:space="preserve">. </w:t>
      </w:r>
      <w:r w:rsidRPr="00675642">
        <w:t>Il n</w:t>
      </w:r>
      <w:r w:rsidR="00EE5875">
        <w:t>’</w:t>
      </w:r>
      <w:r w:rsidRPr="00675642">
        <w:t>y avait toujours pas de lettre d</w:t>
      </w:r>
      <w:r w:rsidR="00EE5875">
        <w:t>’</w:t>
      </w:r>
      <w:proofErr w:type="spellStart"/>
      <w:r w:rsidRPr="00675642">
        <w:t>Hedwiga</w:t>
      </w:r>
      <w:proofErr w:type="spellEnd"/>
      <w:r w:rsidR="00EE5875">
        <w:t xml:space="preserve">, </w:t>
      </w:r>
      <w:r w:rsidRPr="00675642">
        <w:t>mais</w:t>
      </w:r>
      <w:r w:rsidR="00EE5875">
        <w:t xml:space="preserve">, </w:t>
      </w:r>
      <w:proofErr w:type="gramStart"/>
      <w:r w:rsidRPr="00675642">
        <w:t>par contre</w:t>
      </w:r>
      <w:proofErr w:type="gramEnd"/>
      <w:r w:rsidR="00EE5875">
        <w:t xml:space="preserve">, </w:t>
      </w:r>
      <w:r w:rsidRPr="00675642">
        <w:t>on lui adressait un lot de gram</w:t>
      </w:r>
      <w:r w:rsidRPr="00675642">
        <w:t>o</w:t>
      </w:r>
      <w:r w:rsidRPr="00675642">
        <w:t>phones</w:t>
      </w:r>
      <w:r w:rsidR="00EE5875">
        <w:t xml:space="preserve">, </w:t>
      </w:r>
      <w:r w:rsidRPr="00675642">
        <w:t xml:space="preserve">les derniers disques parus et un grand automate de chez </w:t>
      </w:r>
      <w:proofErr w:type="spellStart"/>
      <w:r w:rsidRPr="00675642">
        <w:t>Gebrüder</w:t>
      </w:r>
      <w:proofErr w:type="spellEnd"/>
      <w:r w:rsidRPr="00675642">
        <w:t xml:space="preserve"> Fugger</w:t>
      </w:r>
      <w:r w:rsidR="00EE5875">
        <w:t xml:space="preserve">. </w:t>
      </w:r>
      <w:proofErr w:type="spellStart"/>
      <w:r w:rsidRPr="00675642">
        <w:t>Hortalez</w:t>
      </w:r>
      <w:proofErr w:type="spellEnd"/>
      <w:r w:rsidRPr="00675642">
        <w:t xml:space="preserve"> lui apprenait entre autres que</w:t>
      </w:r>
      <w:r w:rsidR="00EE5875">
        <w:t xml:space="preserve">, </w:t>
      </w:r>
      <w:r w:rsidRPr="00675642">
        <w:t>fort de la première concession obtenue du gouvernement a</w:t>
      </w:r>
      <w:r w:rsidRPr="00675642">
        <w:t>n</w:t>
      </w:r>
      <w:r w:rsidRPr="00675642">
        <w:t>glais</w:t>
      </w:r>
      <w:r w:rsidR="00EE5875">
        <w:t xml:space="preserve">, </w:t>
      </w:r>
      <w:r w:rsidRPr="00675642">
        <w:t>il venait d</w:t>
      </w:r>
      <w:r w:rsidR="00EE5875">
        <w:t>’</w:t>
      </w:r>
      <w:r w:rsidRPr="00675642">
        <w:t xml:space="preserve">intenter un procès à la Compagnie </w:t>
      </w:r>
      <w:r w:rsidRPr="00675642">
        <w:lastRenderedPageBreak/>
        <w:t>Norv</w:t>
      </w:r>
      <w:r w:rsidRPr="00675642">
        <w:t>é</w:t>
      </w:r>
      <w:r w:rsidRPr="00675642">
        <w:t>gienne</w:t>
      </w:r>
      <w:r w:rsidR="00EE5875">
        <w:t xml:space="preserve">, </w:t>
      </w:r>
      <w:r w:rsidRPr="00675642">
        <w:t>à seule fin de lui voir interdire définitivement l</w:t>
      </w:r>
      <w:r w:rsidR="00EE5875">
        <w:t>’</w:t>
      </w:r>
      <w:r w:rsidRPr="00675642">
        <w:t>accès des p</w:t>
      </w:r>
      <w:r w:rsidRPr="00675642">
        <w:t>ê</w:t>
      </w:r>
      <w:r w:rsidRPr="00675642">
        <w:t>cheries de Port-Déception</w:t>
      </w:r>
      <w:r w:rsidR="00EE5875">
        <w:t>.</w:t>
      </w:r>
    </w:p>
    <w:p w14:paraId="54797297" w14:textId="08638A43" w:rsidR="00EE5875" w:rsidRDefault="00457E89" w:rsidP="00457E89">
      <w:r w:rsidRPr="00675642">
        <w:t>En effet</w:t>
      </w:r>
      <w:r w:rsidR="00EE5875">
        <w:t xml:space="preserve">, </w:t>
      </w:r>
      <w:r w:rsidRPr="00675642">
        <w:t>quand les Norvégiens arrivèrent</w:t>
      </w:r>
      <w:r w:rsidR="00EE5875">
        <w:t xml:space="preserve">, </w:t>
      </w:r>
      <w:r w:rsidRPr="00675642">
        <w:t>la plus grande partie de leur flottille alla prendre ses quartiers dans la baie de l</w:t>
      </w:r>
      <w:r w:rsidR="00EE5875">
        <w:t>’</w:t>
      </w:r>
      <w:r w:rsidRPr="00675642">
        <w:t>Amirauté de l</w:t>
      </w:r>
      <w:r w:rsidR="00EE5875">
        <w:t>’</w:t>
      </w:r>
      <w:r w:rsidRPr="00675642">
        <w:t xml:space="preserve">île </w:t>
      </w:r>
      <w:r w:rsidR="00EE5875" w:rsidRPr="00675642">
        <w:t>George</w:t>
      </w:r>
      <w:r w:rsidR="00EE5875">
        <w:t> </w:t>
      </w:r>
      <w:r w:rsidR="00EE5875" w:rsidRPr="00675642">
        <w:t>I</w:t>
      </w:r>
      <w:r w:rsidR="00EE5875" w:rsidRPr="00EE5875">
        <w:rPr>
          <w:vertAlign w:val="superscript"/>
        </w:rPr>
        <w:t>er</w:t>
      </w:r>
      <w:r w:rsidRPr="00675642">
        <w:t xml:space="preserve"> et à la pointe </w:t>
      </w:r>
      <w:proofErr w:type="spellStart"/>
      <w:r w:rsidRPr="00675642">
        <w:t>Morrel</w:t>
      </w:r>
      <w:proofErr w:type="spellEnd"/>
      <w:r w:rsidRPr="00675642">
        <w:t xml:space="preserve"> de l</w:t>
      </w:r>
      <w:r w:rsidR="00EE5875">
        <w:t>’</w:t>
      </w:r>
      <w:r w:rsidRPr="00675642">
        <w:t>île Cl</w:t>
      </w:r>
      <w:r w:rsidRPr="00675642">
        <w:t>a</w:t>
      </w:r>
      <w:r w:rsidRPr="00675642">
        <w:t>rence</w:t>
      </w:r>
      <w:r w:rsidR="00EE5875">
        <w:t xml:space="preserve">. </w:t>
      </w:r>
      <w:r w:rsidRPr="00675642">
        <w:t>De ce fait</w:t>
      </w:r>
      <w:r w:rsidR="00EE5875">
        <w:t xml:space="preserve">, </w:t>
      </w:r>
      <w:r w:rsidRPr="00675642">
        <w:t>les batteries furent beaucoup moins fréquentes entre marins et</w:t>
      </w:r>
      <w:r w:rsidR="00EE5875">
        <w:t xml:space="preserve">, </w:t>
      </w:r>
      <w:r w:rsidRPr="00675642">
        <w:t>même</w:t>
      </w:r>
      <w:r w:rsidR="00EE5875">
        <w:t xml:space="preserve">, </w:t>
      </w:r>
      <w:r w:rsidRPr="00675642">
        <w:t>en fin de saison</w:t>
      </w:r>
      <w:r w:rsidR="00EE5875">
        <w:t xml:space="preserve">, </w:t>
      </w:r>
      <w:r w:rsidRPr="00675642">
        <w:t>quarante-sept matelots norvégiens avaient déserté leur compagnie pour venir hiverner avec Dan Yack et travailler à l</w:t>
      </w:r>
      <w:r w:rsidR="00EE5875">
        <w:t>’</w:t>
      </w:r>
      <w:r w:rsidRPr="00675642">
        <w:t>usine</w:t>
      </w:r>
      <w:r w:rsidR="00EE5875">
        <w:t>.</w:t>
      </w:r>
    </w:p>
    <w:p w14:paraId="46074E33" w14:textId="77777777" w:rsidR="00EE5875" w:rsidRDefault="00457E89" w:rsidP="00457E89">
      <w:r w:rsidRPr="00675642">
        <w:t>On n</w:t>
      </w:r>
      <w:r w:rsidR="00EE5875">
        <w:t>’</w:t>
      </w:r>
      <w:r w:rsidRPr="00675642">
        <w:t>eut pas le temps de s</w:t>
      </w:r>
      <w:r w:rsidR="00EE5875">
        <w:t>’</w:t>
      </w:r>
      <w:r w:rsidRPr="00675642">
        <w:t>apercevoir de la longueur du deuxième hiver à Community-City</w:t>
      </w:r>
      <w:r w:rsidR="00EE5875">
        <w:t xml:space="preserve">. </w:t>
      </w:r>
      <w:r w:rsidRPr="00675642">
        <w:t>L</w:t>
      </w:r>
      <w:r w:rsidR="00EE5875">
        <w:t>’</w:t>
      </w:r>
      <w:r w:rsidRPr="00675642">
        <w:t>usine ronflait et la fabric</w:t>
      </w:r>
      <w:r w:rsidRPr="00675642">
        <w:t>a</w:t>
      </w:r>
      <w:r w:rsidRPr="00675642">
        <w:t>tion du linoléum battait son plein</w:t>
      </w:r>
      <w:r w:rsidR="00EE5875">
        <w:t xml:space="preserve">. </w:t>
      </w:r>
      <w:proofErr w:type="spellStart"/>
      <w:r w:rsidRPr="00675642">
        <w:t>Schmoll</w:t>
      </w:r>
      <w:proofErr w:type="spellEnd"/>
      <w:r w:rsidRPr="00675642">
        <w:t xml:space="preserve"> installa une boya</w:t>
      </w:r>
      <w:r w:rsidRPr="00675642">
        <w:t>u</w:t>
      </w:r>
      <w:r w:rsidRPr="00675642">
        <w:t>derie</w:t>
      </w:r>
      <w:r w:rsidR="00EE5875">
        <w:t xml:space="preserve">, </w:t>
      </w:r>
      <w:r w:rsidRPr="00675642">
        <w:t>un atelier de corderie et de filets</w:t>
      </w:r>
      <w:r w:rsidR="00EE5875">
        <w:t xml:space="preserve">, </w:t>
      </w:r>
      <w:r w:rsidRPr="00675642">
        <w:t>et inaugura la confe</w:t>
      </w:r>
      <w:r w:rsidRPr="00675642">
        <w:t>c</w:t>
      </w:r>
      <w:r w:rsidRPr="00675642">
        <w:t>tion de gros vêtements imperméabilisés</w:t>
      </w:r>
      <w:r w:rsidR="00EE5875">
        <w:t xml:space="preserve">, </w:t>
      </w:r>
      <w:r w:rsidRPr="00675642">
        <w:t>taillés dans la peau des baleines</w:t>
      </w:r>
      <w:r w:rsidR="00EE5875">
        <w:t xml:space="preserve">. </w:t>
      </w:r>
      <w:r w:rsidRPr="00675642">
        <w:t>Il réussit également à tirer un beau colorant jaune</w:t>
      </w:r>
      <w:r w:rsidR="00EE5875">
        <w:t xml:space="preserve">, </w:t>
      </w:r>
      <w:r w:rsidRPr="00675642">
        <w:t>bouton d</w:t>
      </w:r>
      <w:r w:rsidR="00EE5875">
        <w:t>’</w:t>
      </w:r>
      <w:r w:rsidRPr="00675642">
        <w:t>or</w:t>
      </w:r>
      <w:r w:rsidR="00EE5875">
        <w:t xml:space="preserve">, </w:t>
      </w:r>
      <w:r w:rsidRPr="00675642">
        <w:t>du résidu de digestion des baleines</w:t>
      </w:r>
      <w:r w:rsidR="00EE5875">
        <w:t xml:space="preserve">. </w:t>
      </w:r>
      <w:r w:rsidRPr="00675642">
        <w:t>Dan Yack su</w:t>
      </w:r>
      <w:r w:rsidRPr="00675642">
        <w:t>i</w:t>
      </w:r>
      <w:r w:rsidRPr="00675642">
        <w:t>vait ces travaux avec émerveillement</w:t>
      </w:r>
      <w:r w:rsidR="00EE5875">
        <w:t>.</w:t>
      </w:r>
    </w:p>
    <w:p w14:paraId="0BFDC992" w14:textId="77777777" w:rsidR="00EE5875" w:rsidRDefault="00457E89" w:rsidP="00457E89">
      <w:r w:rsidRPr="00675642">
        <w:t>La troisième année</w:t>
      </w:r>
      <w:r w:rsidR="00EE5875">
        <w:t xml:space="preserve">, </w:t>
      </w:r>
      <w:r w:rsidRPr="00675642">
        <w:t>les Norvégiens ne firent qu</w:t>
      </w:r>
      <w:r w:rsidR="00EE5875">
        <w:t>’</w:t>
      </w:r>
      <w:r w:rsidRPr="00675642">
        <w:t>une courte apparition à Port-Déception</w:t>
      </w:r>
      <w:r w:rsidR="00EE5875">
        <w:t xml:space="preserve">. </w:t>
      </w:r>
      <w:r w:rsidRPr="00675642">
        <w:t>Leur compagnie était en pleine d</w:t>
      </w:r>
      <w:r w:rsidRPr="00675642">
        <w:t>é</w:t>
      </w:r>
      <w:r w:rsidRPr="00675642">
        <w:t>confiture</w:t>
      </w:r>
      <w:r w:rsidR="00EE5875">
        <w:t xml:space="preserve">, </w:t>
      </w:r>
      <w:proofErr w:type="spellStart"/>
      <w:r w:rsidRPr="00675642">
        <w:t>Hortalez</w:t>
      </w:r>
      <w:proofErr w:type="spellEnd"/>
      <w:r w:rsidRPr="00675642">
        <w:t xml:space="preserve"> avait gagné son procès en première instance</w:t>
      </w:r>
      <w:r w:rsidR="00EE5875">
        <w:t xml:space="preserve">. </w:t>
      </w:r>
      <w:r w:rsidRPr="00675642">
        <w:t>Il avait pu faire la preuve que la Compagnie Norvégienne n</w:t>
      </w:r>
      <w:r w:rsidR="00EE5875">
        <w:t>’</w:t>
      </w:r>
      <w:r w:rsidRPr="00675642">
        <w:t>avait jamais versé</w:t>
      </w:r>
      <w:r w:rsidR="00EE5875">
        <w:t xml:space="preserve">, </w:t>
      </w:r>
      <w:r w:rsidRPr="00675642">
        <w:t>entre les mains du gouverneur des Malouines</w:t>
      </w:r>
      <w:r w:rsidR="00EE5875">
        <w:t xml:space="preserve">, </w:t>
      </w:r>
      <w:r w:rsidRPr="00675642">
        <w:t>la redevance de pêche que l</w:t>
      </w:r>
      <w:r w:rsidR="00EE5875">
        <w:t>’</w:t>
      </w:r>
      <w:r w:rsidRPr="00675642">
        <w:t>Angleterre prélève sur les Shetland du Sud</w:t>
      </w:r>
      <w:r w:rsidR="00EE5875">
        <w:t xml:space="preserve">, </w:t>
      </w:r>
      <w:r w:rsidRPr="00675642">
        <w:t>les Orcades et une partie de la Terre de Graham</w:t>
      </w:r>
      <w:r w:rsidR="00EE5875">
        <w:t xml:space="preserve">. </w:t>
      </w:r>
      <w:r w:rsidRPr="00675642">
        <w:t>De ce fait</w:t>
      </w:r>
      <w:r w:rsidR="00EE5875">
        <w:t xml:space="preserve">, </w:t>
      </w:r>
      <w:r w:rsidRPr="00675642">
        <w:t>la Compagnie Norvégienne</w:t>
      </w:r>
      <w:r w:rsidR="00EE5875">
        <w:t xml:space="preserve">, </w:t>
      </w:r>
      <w:r w:rsidRPr="00675642">
        <w:t>sérieusement handicapée</w:t>
      </w:r>
      <w:r w:rsidR="00EE5875">
        <w:t xml:space="preserve">, </w:t>
      </w:r>
      <w:r w:rsidRPr="00675642">
        <w:t>n</w:t>
      </w:r>
      <w:r w:rsidR="00EE5875">
        <w:t>’</w:t>
      </w:r>
      <w:r w:rsidRPr="00675642">
        <w:t>avait aucun intérêt à vouloir continuer le procès</w:t>
      </w:r>
      <w:r w:rsidR="00EE5875">
        <w:t xml:space="preserve"> ; </w:t>
      </w:r>
      <w:r w:rsidRPr="00675642">
        <w:t>déjà elle était e</w:t>
      </w:r>
      <w:r w:rsidRPr="00675642">
        <w:t>n</w:t>
      </w:r>
      <w:r w:rsidRPr="00675642">
        <w:t>trée en conciliation et les pourparlers étaient engagés</w:t>
      </w:r>
      <w:r w:rsidR="00EE5875">
        <w:t>.</w:t>
      </w:r>
    </w:p>
    <w:p w14:paraId="558FC2CC" w14:textId="58992195" w:rsidR="00EE5875" w:rsidRDefault="00457E89" w:rsidP="00457E89">
      <w:r w:rsidRPr="00675642">
        <w:t>Les baleiniers qui avaient apporté ces bonnes nouvelles au printemps s</w:t>
      </w:r>
      <w:r w:rsidR="00EE5875">
        <w:t>’</w:t>
      </w:r>
      <w:r w:rsidRPr="00675642">
        <w:t>en retournèrent en automne en emportant des o</w:t>
      </w:r>
      <w:r w:rsidRPr="00675642">
        <w:t>r</w:t>
      </w:r>
      <w:r w:rsidRPr="00675642">
        <w:t>dres</w:t>
      </w:r>
      <w:r w:rsidR="00EE5875">
        <w:t xml:space="preserve">, </w:t>
      </w:r>
      <w:r w:rsidRPr="00675642">
        <w:t>des plans</w:t>
      </w:r>
      <w:r w:rsidR="00EE5875">
        <w:t xml:space="preserve">, </w:t>
      </w:r>
      <w:r w:rsidRPr="00675642">
        <w:t xml:space="preserve">des suggestions pour une nouvelle </w:t>
      </w:r>
      <w:r w:rsidRPr="00675642">
        <w:lastRenderedPageBreak/>
        <w:t>campagne de pêche intensive et méthodique</w:t>
      </w:r>
      <w:r w:rsidR="00EE5875">
        <w:t xml:space="preserve">, </w:t>
      </w:r>
      <w:r w:rsidRPr="00675642">
        <w:t>des nouvelles manœuvres de Bourse</w:t>
      </w:r>
      <w:r w:rsidR="00EE5875">
        <w:t xml:space="preserve">, </w:t>
      </w:r>
      <w:r w:rsidRPr="00675642">
        <w:t>l</w:t>
      </w:r>
      <w:r w:rsidR="00EE5875">
        <w:t>’</w:t>
      </w:r>
      <w:r w:rsidRPr="00675642">
        <w:t>adjonction de nouvelles industries</w:t>
      </w:r>
      <w:r w:rsidR="00EE5875">
        <w:t xml:space="preserve">, </w:t>
      </w:r>
      <w:r w:rsidRPr="00675642">
        <w:t>l</w:t>
      </w:r>
      <w:r w:rsidR="00EE5875">
        <w:t>’</w:t>
      </w:r>
      <w:r w:rsidRPr="00675642">
        <w:t>extension et la bonne marche générale des affaires</w:t>
      </w:r>
      <w:r w:rsidR="00EE5875">
        <w:t xml:space="preserve">. </w:t>
      </w:r>
      <w:r w:rsidRPr="00675642">
        <w:t>Entre autres suggestions</w:t>
      </w:r>
      <w:r w:rsidR="00EE5875">
        <w:t xml:space="preserve">, </w:t>
      </w:r>
      <w:r w:rsidRPr="00675642">
        <w:t xml:space="preserve">Dan Yack recommandait à </w:t>
      </w:r>
      <w:proofErr w:type="spellStart"/>
      <w:r w:rsidRPr="00675642">
        <w:t>Hortalez</w:t>
      </w:r>
      <w:proofErr w:type="spellEnd"/>
      <w:r w:rsidRPr="00675642">
        <w:t xml:space="preserve"> d</w:t>
      </w:r>
      <w:r w:rsidR="00EE5875">
        <w:t>’</w:t>
      </w:r>
      <w:r w:rsidRPr="00675642">
        <w:t>étendre la concession de la</w:t>
      </w:r>
      <w:r w:rsidR="00EE5875" w:rsidRPr="00675642">
        <w:t xml:space="preserve"> </w:t>
      </w:r>
      <w:proofErr w:type="spellStart"/>
      <w:r w:rsidR="00EE5875" w:rsidRPr="00675642">
        <w:t>S</w:t>
      </w:r>
      <w:r w:rsidR="00EE5875">
        <w:t>.</w:t>
      </w:r>
      <w:r w:rsidR="00EE5875" w:rsidRPr="00675642">
        <w:t>B</w:t>
      </w:r>
      <w:r w:rsidR="00EE5875">
        <w:t>.</w:t>
      </w:r>
      <w:r w:rsidR="00EE5875" w:rsidRPr="00675642">
        <w:t>C</w:t>
      </w:r>
      <w:proofErr w:type="spellEnd"/>
      <w:r w:rsidR="00EE5875">
        <w:t xml:space="preserve">. </w:t>
      </w:r>
      <w:r w:rsidRPr="00675642">
        <w:t>à tous les archipels de ce secteur de pêche</w:t>
      </w:r>
      <w:r w:rsidR="00EE5875">
        <w:t xml:space="preserve">, </w:t>
      </w:r>
      <w:r w:rsidRPr="00675642">
        <w:t>de l</w:t>
      </w:r>
      <w:r w:rsidR="00EE5875">
        <w:t>’</w:t>
      </w:r>
      <w:r w:rsidRPr="00675642">
        <w:t>île de l</w:t>
      </w:r>
      <w:r w:rsidR="00EE5875">
        <w:t>’</w:t>
      </w:r>
      <w:r w:rsidRPr="00675642">
        <w:t xml:space="preserve">Éléphant au nord aux îles </w:t>
      </w:r>
      <w:proofErr w:type="spellStart"/>
      <w:r w:rsidRPr="00675642">
        <w:t>Biscoë</w:t>
      </w:r>
      <w:proofErr w:type="spellEnd"/>
      <w:r w:rsidRPr="00675642">
        <w:t xml:space="preserve"> à l</w:t>
      </w:r>
      <w:r w:rsidR="00EE5875">
        <w:t>’</w:t>
      </w:r>
      <w:r w:rsidRPr="00675642">
        <w:t>ouest</w:t>
      </w:r>
      <w:r w:rsidR="00EE5875">
        <w:t xml:space="preserve">, </w:t>
      </w:r>
      <w:r w:rsidRPr="00675642">
        <w:t xml:space="preserve">et à la côte de </w:t>
      </w:r>
      <w:proofErr w:type="spellStart"/>
      <w:r w:rsidRPr="00675642">
        <w:t>Föyn</w:t>
      </w:r>
      <w:proofErr w:type="spellEnd"/>
      <w:r w:rsidRPr="00675642">
        <w:t xml:space="preserve"> à l</w:t>
      </w:r>
      <w:r w:rsidR="00EE5875">
        <w:t>’</w:t>
      </w:r>
      <w:r w:rsidRPr="00675642">
        <w:t>est</w:t>
      </w:r>
      <w:r w:rsidR="00EE5875">
        <w:t xml:space="preserve">, </w:t>
      </w:r>
      <w:r w:rsidRPr="00675642">
        <w:t>en prenant comme limite sud de son activité le cercle p</w:t>
      </w:r>
      <w:r w:rsidRPr="00675642">
        <w:t>o</w:t>
      </w:r>
      <w:r w:rsidRPr="00675642">
        <w:t>laire antarctique</w:t>
      </w:r>
      <w:r w:rsidR="00EE5875">
        <w:t xml:space="preserve"> ; </w:t>
      </w:r>
      <w:r w:rsidRPr="00675642">
        <w:t>il insistait sur l</w:t>
      </w:r>
      <w:r w:rsidR="00EE5875">
        <w:t>’</w:t>
      </w:r>
      <w:r w:rsidRPr="00675642">
        <w:t>urgence de l</w:t>
      </w:r>
      <w:r w:rsidR="00EE5875">
        <w:t>’</w:t>
      </w:r>
      <w:r w:rsidRPr="00675642">
        <w:t>envoi dans ces nouveaux parages de nouvelles flottilles équipées à la moderne et dont le centre premier de rayonnement serait provisoirement un grand bateau-usine en station à Port-</w:t>
      </w:r>
      <w:proofErr w:type="spellStart"/>
      <w:r w:rsidRPr="00675642">
        <w:t>Lockroy</w:t>
      </w:r>
      <w:proofErr w:type="spellEnd"/>
      <w:r w:rsidR="00EE5875">
        <w:t xml:space="preserve">, </w:t>
      </w:r>
      <w:r w:rsidRPr="00675642">
        <w:t>que Charcot venait de découvrir</w:t>
      </w:r>
      <w:r w:rsidR="00EE5875">
        <w:t xml:space="preserve">. </w:t>
      </w:r>
      <w:r w:rsidRPr="00675642">
        <w:t>Dans ce courrier</w:t>
      </w:r>
      <w:r w:rsidR="00EE5875">
        <w:t xml:space="preserve">, </w:t>
      </w:r>
      <w:r w:rsidRPr="00675642">
        <w:t>Dan Yack annonçait e</w:t>
      </w:r>
      <w:r w:rsidRPr="00675642">
        <w:t>n</w:t>
      </w:r>
      <w:r w:rsidRPr="00675642">
        <w:t xml:space="preserve">core que </w:t>
      </w:r>
      <w:proofErr w:type="spellStart"/>
      <w:r w:rsidRPr="00675642">
        <w:t>Schmoll</w:t>
      </w:r>
      <w:proofErr w:type="spellEnd"/>
      <w:r w:rsidRPr="00675642">
        <w:t xml:space="preserve"> venait d</w:t>
      </w:r>
      <w:r w:rsidR="00EE5875">
        <w:t>’</w:t>
      </w:r>
      <w:r w:rsidRPr="00675642">
        <w:t>établir la synthèse industrielle de l</w:t>
      </w:r>
      <w:r w:rsidR="00EE5875">
        <w:t>’</w:t>
      </w:r>
      <w:r w:rsidRPr="00675642">
        <w:t>ambre gris et qu</w:t>
      </w:r>
      <w:r w:rsidR="00EE5875">
        <w:t>’</w:t>
      </w:r>
      <w:r w:rsidRPr="00675642">
        <w:t>il abordait sérieusement la question des co</w:t>
      </w:r>
      <w:r w:rsidRPr="00675642">
        <w:t>n</w:t>
      </w:r>
      <w:r w:rsidRPr="00675642">
        <w:t>serves alimentaires à la viande de baleine</w:t>
      </w:r>
      <w:r w:rsidR="00EE5875">
        <w:t>.</w:t>
      </w:r>
    </w:p>
    <w:p w14:paraId="7E3C7B8B" w14:textId="77777777" w:rsidR="00EE5875" w:rsidRDefault="00457E89" w:rsidP="00457E89">
      <w:r w:rsidRPr="00675642">
        <w:t>La quatrième année de la fondation</w:t>
      </w:r>
      <w:r w:rsidR="00EE5875">
        <w:t xml:space="preserve">, </w:t>
      </w:r>
      <w:r w:rsidRPr="00675642">
        <w:t>les Norvégiens entr</w:t>
      </w:r>
      <w:r w:rsidRPr="00675642">
        <w:t>è</w:t>
      </w:r>
      <w:r w:rsidRPr="00675642">
        <w:t>rent en composition et</w:t>
      </w:r>
      <w:r w:rsidR="00EE5875">
        <w:t xml:space="preserve">, </w:t>
      </w:r>
      <w:r w:rsidRPr="00675642">
        <w:t>la cinquième année</w:t>
      </w:r>
      <w:r w:rsidR="00EE5875">
        <w:t xml:space="preserve">, </w:t>
      </w:r>
      <w:r w:rsidRPr="00675642">
        <w:t>leur compagnie était complètement absorbée</w:t>
      </w:r>
      <w:r w:rsidR="00EE5875">
        <w:t>.</w:t>
      </w:r>
    </w:p>
    <w:p w14:paraId="04F03EE2" w14:textId="77777777" w:rsidR="00EE5875" w:rsidRDefault="00457E89" w:rsidP="00457E89">
      <w:r w:rsidRPr="00675642">
        <w:t>La sixième année</w:t>
      </w:r>
      <w:r w:rsidR="00EE5875">
        <w:t xml:space="preserve">, </w:t>
      </w:r>
      <w:r w:rsidRPr="00675642">
        <w:t xml:space="preserve">Gonzalo </w:t>
      </w:r>
      <w:proofErr w:type="spellStart"/>
      <w:r w:rsidRPr="00675642">
        <w:t>Hortalez</w:t>
      </w:r>
      <w:proofErr w:type="spellEnd"/>
      <w:r w:rsidRPr="00675642">
        <w:t xml:space="preserve"> junior vint passer l</w:t>
      </w:r>
      <w:r w:rsidR="00EE5875">
        <w:t>’</w:t>
      </w:r>
      <w:r w:rsidRPr="00675642">
        <w:t>été à Port-Déception</w:t>
      </w:r>
      <w:r w:rsidR="00EE5875">
        <w:t>.</w:t>
      </w:r>
    </w:p>
    <w:p w14:paraId="638A6AFD" w14:textId="77777777" w:rsidR="00EE5875" w:rsidRDefault="00457E89" w:rsidP="00457E89">
      <w:r w:rsidRPr="00675642">
        <w:t>Du large on ne découvrait d</w:t>
      </w:r>
      <w:r w:rsidR="00EE5875">
        <w:t>’</w:t>
      </w:r>
      <w:r w:rsidRPr="00675642">
        <w:t>abord qu</w:t>
      </w:r>
      <w:r w:rsidR="00EE5875">
        <w:t>’</w:t>
      </w:r>
      <w:r w:rsidRPr="00675642">
        <w:t>un gros nuage noir renversé sur l</w:t>
      </w:r>
      <w:r w:rsidR="00EE5875">
        <w:t>’</w:t>
      </w:r>
      <w:r w:rsidRPr="00675642">
        <w:t>île</w:t>
      </w:r>
      <w:r w:rsidR="00EE5875">
        <w:t xml:space="preserve"> ; </w:t>
      </w:r>
      <w:r w:rsidRPr="00675642">
        <w:t>en s</w:t>
      </w:r>
      <w:r w:rsidR="00EE5875">
        <w:t>’</w:t>
      </w:r>
      <w:r w:rsidRPr="00675642">
        <w:t>en rapprochant</w:t>
      </w:r>
      <w:r w:rsidR="00EE5875">
        <w:t xml:space="preserve">, </w:t>
      </w:r>
      <w:r w:rsidRPr="00675642">
        <w:t>on distinguait les trois cheminées de la fonderie qui traversaient ce nuage de part en part comme trois longues aiguilles à tricoter plantées dans un écheveau de laine sale</w:t>
      </w:r>
      <w:r w:rsidR="00EE5875">
        <w:t xml:space="preserve"> ; </w:t>
      </w:r>
      <w:r w:rsidRPr="00675642">
        <w:t>de près</w:t>
      </w:r>
      <w:r w:rsidR="00EE5875">
        <w:t xml:space="preserve">, </w:t>
      </w:r>
      <w:r w:rsidRPr="00675642">
        <w:t>on ne voyait plus que l</w:t>
      </w:r>
      <w:r w:rsidR="00EE5875">
        <w:t>’</w:t>
      </w:r>
      <w:r w:rsidRPr="00675642">
        <w:t>usine</w:t>
      </w:r>
      <w:r w:rsidR="00EE5875">
        <w:t xml:space="preserve">. </w:t>
      </w:r>
      <w:r w:rsidRPr="00675642">
        <w:t>L</w:t>
      </w:r>
      <w:r w:rsidR="00EE5875">
        <w:t>’</w:t>
      </w:r>
      <w:r w:rsidRPr="00675642">
        <w:t>usine</w:t>
      </w:r>
      <w:r w:rsidR="00EE5875">
        <w:t xml:space="preserve">, </w:t>
      </w:r>
      <w:r w:rsidRPr="00675642">
        <w:t>la gueule ouverte sur le port</w:t>
      </w:r>
      <w:r w:rsidR="00EE5875">
        <w:t xml:space="preserve">, </w:t>
      </w:r>
      <w:r w:rsidRPr="00675642">
        <w:t>les entrailles à nu</w:t>
      </w:r>
      <w:r w:rsidR="00EE5875">
        <w:t xml:space="preserve">, </w:t>
      </w:r>
      <w:r w:rsidRPr="00675642">
        <w:t>col</w:t>
      </w:r>
      <w:r w:rsidRPr="00675642">
        <w:t>é</w:t>
      </w:r>
      <w:r w:rsidRPr="00675642">
        <w:t>reuse</w:t>
      </w:r>
      <w:r w:rsidR="00EE5875">
        <w:t xml:space="preserve">, </w:t>
      </w:r>
      <w:r w:rsidRPr="00675642">
        <w:t>rageante</w:t>
      </w:r>
      <w:r w:rsidR="00EE5875">
        <w:t xml:space="preserve">, </w:t>
      </w:r>
      <w:r w:rsidRPr="00675642">
        <w:t>avec des explosions brusques de vapeur</w:t>
      </w:r>
      <w:r w:rsidR="00EE5875">
        <w:t xml:space="preserve">, </w:t>
      </w:r>
      <w:r w:rsidRPr="00675642">
        <w:t>des renâclements</w:t>
      </w:r>
      <w:r w:rsidR="00EE5875">
        <w:t xml:space="preserve">, </w:t>
      </w:r>
      <w:r w:rsidRPr="00675642">
        <w:t>le bruit continu de ses formidables mâchoires et les envols assourdissants d</w:t>
      </w:r>
      <w:r w:rsidR="00EE5875">
        <w:t>’</w:t>
      </w:r>
      <w:r w:rsidRPr="00675642">
        <w:t>un milliard d</w:t>
      </w:r>
      <w:r w:rsidR="00EE5875">
        <w:t>’</w:t>
      </w:r>
      <w:r w:rsidRPr="00675642">
        <w:t>oiseaux de mer</w:t>
      </w:r>
      <w:r w:rsidR="00EE5875">
        <w:t xml:space="preserve">. </w:t>
      </w:r>
      <w:r w:rsidRPr="00675642">
        <w:t>Autour d</w:t>
      </w:r>
      <w:r w:rsidR="00EE5875">
        <w:t>’</w:t>
      </w:r>
      <w:r w:rsidRPr="00675642">
        <w:t>elle</w:t>
      </w:r>
      <w:r w:rsidR="00EE5875">
        <w:t xml:space="preserve">, </w:t>
      </w:r>
      <w:r w:rsidRPr="00675642">
        <w:t>en fer à cheval</w:t>
      </w:r>
      <w:r w:rsidR="00EE5875">
        <w:t xml:space="preserve">, </w:t>
      </w:r>
      <w:r w:rsidRPr="00675642">
        <w:t>à l</w:t>
      </w:r>
      <w:r w:rsidR="00EE5875">
        <w:t>’</w:t>
      </w:r>
      <w:r w:rsidRPr="00675642">
        <w:t>écart</w:t>
      </w:r>
      <w:r w:rsidR="00EE5875">
        <w:t xml:space="preserve">, </w:t>
      </w:r>
      <w:r w:rsidRPr="00675642">
        <w:t>aplatie</w:t>
      </w:r>
      <w:r w:rsidR="00EE5875">
        <w:t xml:space="preserve">, </w:t>
      </w:r>
      <w:r w:rsidRPr="00675642">
        <w:t>basse</w:t>
      </w:r>
      <w:r w:rsidR="00EE5875">
        <w:t xml:space="preserve">, </w:t>
      </w:r>
      <w:r w:rsidRPr="00675642">
        <w:t xml:space="preserve">vide et </w:t>
      </w:r>
      <w:r w:rsidRPr="00675642">
        <w:lastRenderedPageBreak/>
        <w:t>comme abandonnée</w:t>
      </w:r>
      <w:r w:rsidR="00EE5875">
        <w:t xml:space="preserve">, </w:t>
      </w:r>
      <w:r w:rsidRPr="00675642">
        <w:t>la petite ville toute neuve et déjà salie disparaissait derrière des tas de charbon</w:t>
      </w:r>
      <w:r w:rsidR="00EE5875">
        <w:t xml:space="preserve">, </w:t>
      </w:r>
      <w:r w:rsidRPr="00675642">
        <w:t>des pyramides de tonneaux</w:t>
      </w:r>
      <w:r w:rsidR="00EE5875">
        <w:t xml:space="preserve">, </w:t>
      </w:r>
      <w:r w:rsidRPr="00675642">
        <w:t>des montagnes de caisses et les gros dos arrondis des tanks</w:t>
      </w:r>
      <w:r w:rsidR="00EE5875">
        <w:t>.</w:t>
      </w:r>
    </w:p>
    <w:p w14:paraId="77BA3789" w14:textId="6CE8925B" w:rsidR="00EE5875" w:rsidRDefault="00457E89" w:rsidP="00457E89">
      <w:r w:rsidRPr="00675642">
        <w:t>Community-City comptait 711 habitants</w:t>
      </w:r>
      <w:r w:rsidR="00EE5875">
        <w:t xml:space="preserve">, </w:t>
      </w:r>
      <w:r w:rsidRPr="00675642">
        <w:t>dont zéro femme</w:t>
      </w:r>
      <w:r w:rsidR="00EE5875">
        <w:t xml:space="preserve">. </w:t>
      </w:r>
      <w:r w:rsidRPr="00675642">
        <w:t xml:space="preserve">Comme </w:t>
      </w:r>
      <w:proofErr w:type="spellStart"/>
      <w:r w:rsidRPr="00675642">
        <w:t>Hortalez</w:t>
      </w:r>
      <w:proofErr w:type="spellEnd"/>
      <w:r w:rsidR="00EE5875">
        <w:t xml:space="preserve">, </w:t>
      </w:r>
      <w:r w:rsidRPr="00675642">
        <w:t>qui venait de se marier et qui était en voyage de noce</w:t>
      </w:r>
      <w:r w:rsidR="00EE5875">
        <w:t xml:space="preserve">, </w:t>
      </w:r>
      <w:r w:rsidRPr="00675642">
        <w:t>avait amené la sienne</w:t>
      </w:r>
      <w:r w:rsidR="00EE5875">
        <w:t xml:space="preserve">, </w:t>
      </w:r>
      <w:r w:rsidRPr="00675642">
        <w:t>ce fut un triomphe inespéré pour sa jeune épouse</w:t>
      </w:r>
      <w:r w:rsidR="00EE5875">
        <w:t xml:space="preserve">, </w:t>
      </w:r>
      <w:r w:rsidRPr="00675642">
        <w:t xml:space="preserve">Dona </w:t>
      </w:r>
      <w:proofErr w:type="spellStart"/>
      <w:r w:rsidRPr="00675642">
        <w:t>Heloisa</w:t>
      </w:r>
      <w:proofErr w:type="spellEnd"/>
      <w:r w:rsidRPr="00675642">
        <w:t xml:space="preserve"> Dolorès </w:t>
      </w:r>
      <w:proofErr w:type="spellStart"/>
      <w:r w:rsidR="00F020FB" w:rsidRPr="00675642">
        <w:t>Concepci</w:t>
      </w:r>
      <w:r w:rsidR="00F020FB">
        <w:t>o</w:t>
      </w:r>
      <w:r w:rsidR="00F020FB" w:rsidRPr="00675642">
        <w:t>n</w:t>
      </w:r>
      <w:proofErr w:type="spellEnd"/>
      <w:r w:rsidR="00F020FB" w:rsidRPr="00675642">
        <w:t xml:space="preserve"> </w:t>
      </w:r>
      <w:proofErr w:type="spellStart"/>
      <w:r w:rsidRPr="00675642">
        <w:t>Naz</w:t>
      </w:r>
      <w:r w:rsidRPr="00675642">
        <w:t>a</w:t>
      </w:r>
      <w:r w:rsidRPr="00675642">
        <w:t>rea</w:t>
      </w:r>
      <w:proofErr w:type="spellEnd"/>
      <w:r w:rsidR="00EE5875">
        <w:t xml:space="preserve">, </w:t>
      </w:r>
      <w:r w:rsidRPr="00675642">
        <w:t xml:space="preserve">née </w:t>
      </w:r>
      <w:proofErr w:type="spellStart"/>
      <w:r w:rsidRPr="00675642">
        <w:t>Ojanguren</w:t>
      </w:r>
      <w:proofErr w:type="spellEnd"/>
      <w:r w:rsidRPr="00675642">
        <w:t xml:space="preserve"> y </w:t>
      </w:r>
      <w:proofErr w:type="spellStart"/>
      <w:r w:rsidRPr="00675642">
        <w:t>Hijos</w:t>
      </w:r>
      <w:proofErr w:type="spellEnd"/>
      <w:r w:rsidR="00EE5875">
        <w:t xml:space="preserve">, </w:t>
      </w:r>
      <w:r w:rsidRPr="00675642">
        <w:t xml:space="preserve">pensionnaire à peine licenciée du couvent du Sacré-Cœur de </w:t>
      </w:r>
      <w:proofErr w:type="spellStart"/>
      <w:r w:rsidRPr="00675642">
        <w:t>R</w:t>
      </w:r>
      <w:r w:rsidR="00EE5875">
        <w:t>œ</w:t>
      </w:r>
      <w:r w:rsidRPr="00675642">
        <w:t>hampton</w:t>
      </w:r>
      <w:proofErr w:type="spellEnd"/>
      <w:r w:rsidR="00EE5875">
        <w:t xml:space="preserve">, </w:t>
      </w:r>
      <w:r w:rsidRPr="00675642">
        <w:t>sur la Tamise</w:t>
      </w:r>
      <w:r w:rsidR="00EE5875">
        <w:t xml:space="preserve">, </w:t>
      </w:r>
      <w:r w:rsidRPr="00675642">
        <w:t>près de Londres</w:t>
      </w:r>
      <w:r w:rsidR="00EE5875">
        <w:t xml:space="preserve">, </w:t>
      </w:r>
      <w:r w:rsidRPr="00675642">
        <w:t>une frêle poupée de grande ville</w:t>
      </w:r>
      <w:r w:rsidR="00EE5875">
        <w:t xml:space="preserve">, </w:t>
      </w:r>
      <w:r w:rsidRPr="00675642">
        <w:t>en robe entravée et en chapeau à plumes de la rue de la Paix</w:t>
      </w:r>
      <w:r w:rsidR="00EE5875">
        <w:t xml:space="preserve">, </w:t>
      </w:r>
      <w:r w:rsidRPr="00675642">
        <w:t>acclamée aujourd</w:t>
      </w:r>
      <w:r w:rsidR="00EE5875">
        <w:t>’</w:t>
      </w:r>
      <w:r w:rsidRPr="00675642">
        <w:t>hui par une bande de rudes lascars</w:t>
      </w:r>
      <w:r w:rsidR="00EE5875">
        <w:t xml:space="preserve">, </w:t>
      </w:r>
      <w:r w:rsidRPr="00675642">
        <w:t>des ouvriers et des matelots d</w:t>
      </w:r>
      <w:r w:rsidRPr="00675642">
        <w:t>é</w:t>
      </w:r>
      <w:r w:rsidRPr="00675642">
        <w:t>lirants</w:t>
      </w:r>
      <w:r w:rsidR="00EE5875">
        <w:t xml:space="preserve">, </w:t>
      </w:r>
      <w:r w:rsidRPr="00675642">
        <w:t>qui se bousculaient pour saluer la première femme à mettre pied sur une terre antarctique</w:t>
      </w:r>
      <w:r w:rsidR="00EE5875">
        <w:t xml:space="preserve">, </w:t>
      </w:r>
      <w:r w:rsidRPr="00675642">
        <w:t>lui faire fête et une bruyante ovation</w:t>
      </w:r>
      <w:r w:rsidR="00EE5875">
        <w:t>.</w:t>
      </w:r>
    </w:p>
    <w:p w14:paraId="71AE0511" w14:textId="3C447222" w:rsidR="00EE5875" w:rsidRDefault="00457E89" w:rsidP="00457E89">
      <w:r w:rsidRPr="00675642">
        <w:t>Dan Yack</w:t>
      </w:r>
      <w:r w:rsidR="00EE5875">
        <w:t xml:space="preserve">, </w:t>
      </w:r>
      <w:r w:rsidRPr="00675642">
        <w:t>qui était parmi ses plus enthousiastes admir</w:t>
      </w:r>
      <w:r w:rsidRPr="00675642">
        <w:t>a</w:t>
      </w:r>
      <w:r w:rsidRPr="00675642">
        <w:t>teurs</w:t>
      </w:r>
      <w:r w:rsidR="00EE5875">
        <w:t xml:space="preserve">, </w:t>
      </w:r>
      <w:r w:rsidRPr="00675642">
        <w:t>fut bouleversé par la visite inattendue de cette jeune femme</w:t>
      </w:r>
      <w:r w:rsidR="00EE5875">
        <w:t xml:space="preserve">. </w:t>
      </w:r>
      <w:r w:rsidRPr="00675642">
        <w:t>Tout à coup il se sentit seul</w:t>
      </w:r>
      <w:r w:rsidR="00EE5875">
        <w:t xml:space="preserve">, </w:t>
      </w:r>
      <w:r w:rsidRPr="00675642">
        <w:t>désespérément seul</w:t>
      </w:r>
      <w:r w:rsidR="00EE5875">
        <w:t xml:space="preserve">. </w:t>
      </w:r>
      <w:r w:rsidRPr="00675642">
        <w:t>Que faisait-il dans la vie</w:t>
      </w:r>
      <w:r w:rsidR="00EE5875">
        <w:t xml:space="preserve"> ? </w:t>
      </w:r>
      <w:r w:rsidRPr="00675642">
        <w:t>Il avait beau rire</w:t>
      </w:r>
      <w:r w:rsidR="00EE5875">
        <w:t xml:space="preserve">, </w:t>
      </w:r>
      <w:r w:rsidRPr="00675642">
        <w:t>bavarder</w:t>
      </w:r>
      <w:r w:rsidR="00EE5875">
        <w:t xml:space="preserve">, </w:t>
      </w:r>
      <w:r w:rsidRPr="00675642">
        <w:t>dire des drôl</w:t>
      </w:r>
      <w:r w:rsidRPr="00675642">
        <w:t>e</w:t>
      </w:r>
      <w:r w:rsidRPr="00675642">
        <w:t>ries</w:t>
      </w:r>
      <w:r w:rsidR="00EE5875">
        <w:t xml:space="preserve">, </w:t>
      </w:r>
      <w:r w:rsidRPr="00675642">
        <w:t>être charmant</w:t>
      </w:r>
      <w:r w:rsidR="00EE5875">
        <w:t xml:space="preserve">, </w:t>
      </w:r>
      <w:r w:rsidRPr="00675642">
        <w:t>faire montre d</w:t>
      </w:r>
      <w:r w:rsidR="00EE5875">
        <w:t>’</w:t>
      </w:r>
      <w:r w:rsidRPr="00675642">
        <w:t>une séduction insouciante</w:t>
      </w:r>
      <w:r w:rsidR="00EE5875">
        <w:t xml:space="preserve">, </w:t>
      </w:r>
      <w:r w:rsidRPr="00675642">
        <w:t xml:space="preserve">promener la femme de son associé dans la </w:t>
      </w:r>
      <w:proofErr w:type="spellStart"/>
      <w:r w:rsidRPr="00675642">
        <w:t>rockerey</w:t>
      </w:r>
      <w:proofErr w:type="spellEnd"/>
      <w:r w:rsidRPr="00675642">
        <w:t xml:space="preserve"> des pi</w:t>
      </w:r>
      <w:r w:rsidRPr="00675642">
        <w:t>n</w:t>
      </w:r>
      <w:r w:rsidRPr="00675642">
        <w:t>gouins</w:t>
      </w:r>
      <w:r w:rsidR="00EE5875">
        <w:t xml:space="preserve">, </w:t>
      </w:r>
      <w:r w:rsidRPr="00675642">
        <w:t>lui montrer ses essais de jardinage</w:t>
      </w:r>
      <w:r w:rsidR="00EE5875">
        <w:t xml:space="preserve">, </w:t>
      </w:r>
      <w:r w:rsidRPr="00675642">
        <w:t xml:space="preserve">trois maigres plates-bandes de choux de </w:t>
      </w:r>
      <w:proofErr w:type="spellStart"/>
      <w:r w:rsidR="0018476C" w:rsidRPr="00675642">
        <w:t>Kergu</w:t>
      </w:r>
      <w:r w:rsidR="0018476C">
        <w:t>é</w:t>
      </w:r>
      <w:r w:rsidR="0018476C" w:rsidRPr="00675642">
        <w:t>len</w:t>
      </w:r>
      <w:proofErr w:type="spellEnd"/>
      <w:r w:rsidR="00EE5875">
        <w:t xml:space="preserve">, </w:t>
      </w:r>
      <w:r w:rsidRPr="00675642">
        <w:t>de cresson</w:t>
      </w:r>
      <w:r w:rsidR="00EE5875">
        <w:t xml:space="preserve">, </w:t>
      </w:r>
      <w:r w:rsidRPr="00675642">
        <w:t>de mousses alime</w:t>
      </w:r>
      <w:r w:rsidRPr="00675642">
        <w:t>n</w:t>
      </w:r>
      <w:r w:rsidRPr="00675642">
        <w:t>taires</w:t>
      </w:r>
      <w:r w:rsidR="00EE5875">
        <w:t xml:space="preserve">, </w:t>
      </w:r>
      <w:r w:rsidRPr="00675642">
        <w:t>de plantes alpestres qui ne venaient pas</w:t>
      </w:r>
      <w:r w:rsidR="00EE5875">
        <w:t xml:space="preserve">, </w:t>
      </w:r>
      <w:r w:rsidRPr="00675642">
        <w:t>lui cueillir l</w:t>
      </w:r>
      <w:r w:rsidR="00EE5875">
        <w:t>’</w:t>
      </w:r>
      <w:r w:rsidRPr="00675642">
        <w:t>unique fleur de ce jardinet polaire</w:t>
      </w:r>
      <w:r w:rsidR="00EE5875">
        <w:t xml:space="preserve">, </w:t>
      </w:r>
      <w:r w:rsidRPr="00675642">
        <w:t>une algue visqueuse</w:t>
      </w:r>
      <w:r w:rsidR="00EE5875">
        <w:t xml:space="preserve">, </w:t>
      </w:r>
      <w:r w:rsidRPr="00675642">
        <w:t>mo</w:t>
      </w:r>
      <w:r w:rsidRPr="00675642">
        <w:t>l</w:t>
      </w:r>
      <w:r w:rsidRPr="00675642">
        <w:t>lette</w:t>
      </w:r>
      <w:r w:rsidR="00EE5875">
        <w:t xml:space="preserve">, </w:t>
      </w:r>
      <w:r w:rsidRPr="00675642">
        <w:t>un fucus brunâtre</w:t>
      </w:r>
      <w:r w:rsidR="00EE5875">
        <w:t xml:space="preserve">, </w:t>
      </w:r>
      <w:r w:rsidRPr="00675642">
        <w:t>plein d</w:t>
      </w:r>
      <w:r w:rsidR="00EE5875">
        <w:t>’</w:t>
      </w:r>
      <w:r w:rsidRPr="00675642">
        <w:t>épouti</w:t>
      </w:r>
      <w:r w:rsidR="00EE5875">
        <w:t xml:space="preserve">, </w:t>
      </w:r>
      <w:r w:rsidRPr="00675642">
        <w:t>sentant la pourriture et laissant de vilaines taches au bout des doigts</w:t>
      </w:r>
      <w:r w:rsidR="00EE5875">
        <w:t xml:space="preserve">, </w:t>
      </w:r>
      <w:r w:rsidRPr="00675642">
        <w:t>lui faire les ho</w:t>
      </w:r>
      <w:r w:rsidRPr="00675642">
        <w:t>n</w:t>
      </w:r>
      <w:r w:rsidRPr="00675642">
        <w:t>neurs de l</w:t>
      </w:r>
      <w:r w:rsidR="00EE5875">
        <w:t>’</w:t>
      </w:r>
      <w:r w:rsidRPr="00675642">
        <w:t>usine dont il se disait si fier</w:t>
      </w:r>
      <w:r w:rsidR="00EE5875">
        <w:t xml:space="preserve">, </w:t>
      </w:r>
      <w:r w:rsidRPr="00675642">
        <w:t>lui en expliquer la disp</w:t>
      </w:r>
      <w:r w:rsidRPr="00675642">
        <w:t>o</w:t>
      </w:r>
      <w:r w:rsidRPr="00675642">
        <w:t>sition pratique</w:t>
      </w:r>
      <w:r w:rsidR="00EE5875">
        <w:t xml:space="preserve">, </w:t>
      </w:r>
      <w:r w:rsidRPr="00675642">
        <w:t>le fonctionnement utilitaire</w:t>
      </w:r>
      <w:r w:rsidR="00EE5875">
        <w:t xml:space="preserve">, </w:t>
      </w:r>
      <w:r w:rsidRPr="00675642">
        <w:t>le mécanisme i</w:t>
      </w:r>
      <w:r w:rsidRPr="00675642">
        <w:t>n</w:t>
      </w:r>
      <w:r w:rsidRPr="00675642">
        <w:t>génieux</w:t>
      </w:r>
      <w:r w:rsidR="00EE5875">
        <w:t xml:space="preserve">, </w:t>
      </w:r>
      <w:r w:rsidRPr="00675642">
        <w:t>la mener au bureau des statistiques</w:t>
      </w:r>
      <w:r w:rsidR="00EE5875">
        <w:t xml:space="preserve">, </w:t>
      </w:r>
      <w:r w:rsidRPr="00675642">
        <w:t>pérorer devant les graphiques coloriés accrochés aux murs</w:t>
      </w:r>
      <w:r w:rsidR="00EE5875">
        <w:t xml:space="preserve">, </w:t>
      </w:r>
      <w:r w:rsidRPr="00675642">
        <w:lastRenderedPageBreak/>
        <w:t>les courbes savantes des saisons de pêche</w:t>
      </w:r>
      <w:r w:rsidR="00EE5875">
        <w:t xml:space="preserve">, </w:t>
      </w:r>
      <w:r w:rsidRPr="00675642">
        <w:t>embrouillées et élégantes comme la traje</w:t>
      </w:r>
      <w:r w:rsidRPr="00675642">
        <w:t>c</w:t>
      </w:r>
      <w:r w:rsidRPr="00675642">
        <w:t>toire des comètes</w:t>
      </w:r>
      <w:r w:rsidR="00EE5875">
        <w:t xml:space="preserve">, </w:t>
      </w:r>
      <w:r w:rsidRPr="00675642">
        <w:t>les zigzags continus de la production de l</w:t>
      </w:r>
      <w:r w:rsidR="00EE5875">
        <w:t>’</w:t>
      </w:r>
      <w:r w:rsidRPr="00675642">
        <w:t>usine qui dessinaient sur les bleus</w:t>
      </w:r>
      <w:r w:rsidR="00EE5875">
        <w:t xml:space="preserve">, </w:t>
      </w:r>
      <w:r w:rsidRPr="00675642">
        <w:t>avec leurs angles alternat</w:t>
      </w:r>
      <w:r w:rsidRPr="00675642">
        <w:t>i</w:t>
      </w:r>
      <w:r w:rsidRPr="00675642">
        <w:t>vement saillants et rentrants</w:t>
      </w:r>
      <w:r w:rsidR="00EE5875">
        <w:t xml:space="preserve">, </w:t>
      </w:r>
      <w:r w:rsidRPr="00675642">
        <w:t>des mâchoires grandissantes</w:t>
      </w:r>
      <w:r w:rsidR="00EE5875">
        <w:t xml:space="preserve">, </w:t>
      </w:r>
      <w:r w:rsidRPr="00675642">
        <w:t>m</w:t>
      </w:r>
      <w:r w:rsidRPr="00675642">
        <w:t>u</w:t>
      </w:r>
      <w:r w:rsidRPr="00675642">
        <w:t>nies de dents plus serrées</w:t>
      </w:r>
      <w:r w:rsidR="00EE5875">
        <w:t xml:space="preserve">, </w:t>
      </w:r>
      <w:r w:rsidRPr="00675642">
        <w:t>plus féroces</w:t>
      </w:r>
      <w:r w:rsidR="00EE5875">
        <w:t xml:space="preserve">, </w:t>
      </w:r>
      <w:r w:rsidRPr="00675642">
        <w:t>plus nombreuses</w:t>
      </w:r>
      <w:r w:rsidR="00EE5875">
        <w:t xml:space="preserve">, </w:t>
      </w:r>
      <w:r w:rsidRPr="00675642">
        <w:t>mieux aiguisées</w:t>
      </w:r>
      <w:r w:rsidR="00EE5875">
        <w:t xml:space="preserve">, </w:t>
      </w:r>
      <w:r w:rsidRPr="00675642">
        <w:t>plus menaçantes que les crocs des scies circulaires de l</w:t>
      </w:r>
      <w:r w:rsidR="00EE5875">
        <w:t>’</w:t>
      </w:r>
      <w:r w:rsidRPr="00675642">
        <w:t>équarrisseuse géante qui disséquait sans arrêt les baleines à la fonderie</w:t>
      </w:r>
      <w:r w:rsidR="00EE5875">
        <w:t xml:space="preserve">, </w:t>
      </w:r>
      <w:r w:rsidRPr="00675642">
        <w:t xml:space="preserve">lui faire suivre du doigt le tableau de la marche </w:t>
      </w:r>
      <w:proofErr w:type="spellStart"/>
      <w:r w:rsidRPr="00675642">
        <w:t>pr</w:t>
      </w:r>
      <w:r w:rsidRPr="00675642">
        <w:t>o</w:t>
      </w:r>
      <w:r w:rsidRPr="00675642">
        <w:t>gressante</w:t>
      </w:r>
      <w:proofErr w:type="spellEnd"/>
      <w:r w:rsidRPr="00675642">
        <w:t xml:space="preserve"> de l</w:t>
      </w:r>
      <w:r w:rsidR="00EE5875">
        <w:t>’</w:t>
      </w:r>
      <w:r w:rsidRPr="00675642">
        <w:t>entreprise et lui en faire admirer les résultats o</w:t>
      </w:r>
      <w:r w:rsidRPr="00675642">
        <w:t>b</w:t>
      </w:r>
      <w:r w:rsidRPr="00675642">
        <w:t>tenus</w:t>
      </w:r>
      <w:r w:rsidR="00EE5875">
        <w:t xml:space="preserve">, </w:t>
      </w:r>
      <w:r w:rsidRPr="00675642">
        <w:t>lui montrer sur une mappemonde hachurée la diffusion des produits de la</w:t>
      </w:r>
      <w:r w:rsidR="00EE5875" w:rsidRPr="00675642">
        <w:t xml:space="preserve"> </w:t>
      </w:r>
      <w:proofErr w:type="spellStart"/>
      <w:r w:rsidR="00EE5875" w:rsidRPr="00675642">
        <w:t>S</w:t>
      </w:r>
      <w:r w:rsidR="00EE5875">
        <w:t>.</w:t>
      </w:r>
      <w:r w:rsidR="00EE5875" w:rsidRPr="00675642">
        <w:t>B</w:t>
      </w:r>
      <w:r w:rsidR="00EE5875">
        <w:t>.</w:t>
      </w:r>
      <w:r w:rsidR="00EE5875" w:rsidRPr="00675642">
        <w:t>C</w:t>
      </w:r>
      <w:proofErr w:type="spellEnd"/>
      <w:r w:rsidR="00EE5875">
        <w:t xml:space="preserve">. </w:t>
      </w:r>
      <w:r w:rsidRPr="00675642">
        <w:t>dans les différents pays du globe</w:t>
      </w:r>
      <w:r w:rsidR="00EE5875">
        <w:t xml:space="preserve">, </w:t>
      </w:r>
      <w:r w:rsidRPr="00675642">
        <w:t>lui faire planter sur une carte de la vieille Europe des petits dr</w:t>
      </w:r>
      <w:r w:rsidRPr="00675642">
        <w:t>a</w:t>
      </w:r>
      <w:r w:rsidRPr="00675642">
        <w:t>peaux multicolores indiquant la campagne de propagande</w:t>
      </w:r>
      <w:r w:rsidR="00EE5875">
        <w:t xml:space="preserve">, </w:t>
      </w:r>
      <w:r w:rsidRPr="00675642">
        <w:t>l</w:t>
      </w:r>
      <w:r w:rsidR="00EE5875">
        <w:t>’</w:t>
      </w:r>
      <w:r w:rsidRPr="00675642">
        <w:t>étendue de la publicité et de l</w:t>
      </w:r>
      <w:r w:rsidR="00EE5875">
        <w:t>’</w:t>
      </w:r>
      <w:r w:rsidRPr="00675642">
        <w:t>affichage</w:t>
      </w:r>
      <w:r w:rsidR="00EE5875">
        <w:t xml:space="preserve">, </w:t>
      </w:r>
      <w:r w:rsidRPr="00675642">
        <w:t>la distribution des nouveaux marchés</w:t>
      </w:r>
      <w:r w:rsidR="00EE5875">
        <w:t xml:space="preserve">, </w:t>
      </w:r>
      <w:r w:rsidRPr="00675642">
        <w:t>la constitution d</w:t>
      </w:r>
      <w:r w:rsidR="00EE5875">
        <w:t>’</w:t>
      </w:r>
      <w:r w:rsidRPr="00675642">
        <w:t>entrepôts et de magasins dans les ports et dans les centres ferroviaires</w:t>
      </w:r>
      <w:r w:rsidR="00EE5875">
        <w:t xml:space="preserve">, </w:t>
      </w:r>
      <w:r w:rsidRPr="00675642">
        <w:t>encercler telle ou telle ville d</w:t>
      </w:r>
      <w:r w:rsidR="00EE5875">
        <w:t>’</w:t>
      </w:r>
      <w:r w:rsidRPr="00675642">
        <w:t>un trait au crayon rouge</w:t>
      </w:r>
      <w:r w:rsidR="00EE5875">
        <w:t xml:space="preserve">, </w:t>
      </w:r>
      <w:r w:rsidRPr="00675642">
        <w:t>la numéroter pour y ma</w:t>
      </w:r>
      <w:r w:rsidRPr="00675642">
        <w:t>r</w:t>
      </w:r>
      <w:r w:rsidRPr="00675642">
        <w:t>quer l</w:t>
      </w:r>
      <w:r w:rsidR="00EE5875">
        <w:t>’</w:t>
      </w:r>
      <w:r w:rsidRPr="00675642">
        <w:t>ouverture prochaine d</w:t>
      </w:r>
      <w:r w:rsidR="00EE5875">
        <w:t>’</w:t>
      </w:r>
      <w:r w:rsidRPr="00675642">
        <w:t>une organisation de vente s</w:t>
      </w:r>
      <w:r w:rsidR="00EE5875">
        <w:t>’</w:t>
      </w:r>
      <w:r w:rsidRPr="00675642">
        <w:t>adressant directement au public dans le but d</w:t>
      </w:r>
      <w:r w:rsidR="00EE5875">
        <w:t>’</w:t>
      </w:r>
      <w:r w:rsidRPr="00675642">
        <w:t>écouler les f</w:t>
      </w:r>
      <w:r w:rsidRPr="00675642">
        <w:t>u</w:t>
      </w:r>
      <w:r w:rsidRPr="00675642">
        <w:t>turs stocks et de répandre la consommation universelle des co</w:t>
      </w:r>
      <w:r w:rsidRPr="00675642">
        <w:t>n</w:t>
      </w:r>
      <w:r w:rsidRPr="00675642">
        <w:t>serves à la baleine dont la fabrication n</w:t>
      </w:r>
      <w:r w:rsidR="00EE5875">
        <w:t>’</w:t>
      </w:r>
      <w:r w:rsidRPr="00675642">
        <w:t>allait plus s</w:t>
      </w:r>
      <w:r w:rsidR="00EE5875">
        <w:t>’</w:t>
      </w:r>
      <w:r w:rsidRPr="00675642">
        <w:t>arrêter à partir de l</w:t>
      </w:r>
      <w:r w:rsidR="00EE5875">
        <w:t>’</w:t>
      </w:r>
      <w:r w:rsidRPr="00675642">
        <w:t>hiver prochain</w:t>
      </w:r>
      <w:r w:rsidR="00EE5875">
        <w:t xml:space="preserve"> (</w:t>
      </w:r>
      <w:r w:rsidRPr="00675642">
        <w:t>on mettrait surtout en boîtes les n</w:t>
      </w:r>
      <w:r w:rsidRPr="00675642">
        <w:t>a</w:t>
      </w:r>
      <w:r w:rsidRPr="00675642">
        <w:t>geoires dénommées filets de baleine</w:t>
      </w:r>
      <w:r w:rsidR="00EE5875">
        <w:t xml:space="preserve">), </w:t>
      </w:r>
      <w:r w:rsidRPr="00675642">
        <w:t>Dan Yack avait beau bri</w:t>
      </w:r>
      <w:r w:rsidRPr="00675642">
        <w:t>l</w:t>
      </w:r>
      <w:r w:rsidRPr="00675642">
        <w:t>ler</w:t>
      </w:r>
      <w:r w:rsidR="00EE5875">
        <w:t xml:space="preserve">, </w:t>
      </w:r>
      <w:r w:rsidRPr="00675642">
        <w:t>jongler avec les chiffres comme avec des aphorismes</w:t>
      </w:r>
      <w:r w:rsidR="00EE5875">
        <w:t xml:space="preserve">, </w:t>
      </w:r>
      <w:r w:rsidRPr="00675642">
        <w:t>tracer un éblouissant avenir de la Compagnie</w:t>
      </w:r>
      <w:r w:rsidR="00EE5875">
        <w:t xml:space="preserve">, </w:t>
      </w:r>
      <w:r w:rsidRPr="00675642">
        <w:t>parler avec feu de ses directives</w:t>
      </w:r>
      <w:r w:rsidR="00EE5875">
        <w:t xml:space="preserve">, </w:t>
      </w:r>
      <w:r w:rsidRPr="00675642">
        <w:t>de ses idées personnelles et de sa vie</w:t>
      </w:r>
      <w:r w:rsidR="00EE5875">
        <w:t xml:space="preserve">, </w:t>
      </w:r>
      <w:r w:rsidRPr="00675642">
        <w:t xml:space="preserve">cent fois par jour Dona </w:t>
      </w:r>
      <w:proofErr w:type="spellStart"/>
      <w:r w:rsidRPr="00675642">
        <w:t>Heloisa</w:t>
      </w:r>
      <w:proofErr w:type="spellEnd"/>
      <w:r w:rsidRPr="00675642">
        <w:t xml:space="preserve"> l</w:t>
      </w:r>
      <w:r w:rsidR="00EE5875">
        <w:t>’</w:t>
      </w:r>
      <w:r w:rsidRPr="00675642">
        <w:t>interrompait pour lui demander</w:t>
      </w:r>
      <w:r w:rsidR="00EE5875">
        <w:t xml:space="preserve">, </w:t>
      </w:r>
      <w:r w:rsidRPr="00675642">
        <w:t>tout en usant son bâton de rouge à lèvres</w:t>
      </w:r>
      <w:r w:rsidR="00EE5875">
        <w:t xml:space="preserve">, </w:t>
      </w:r>
      <w:r w:rsidRPr="00675642">
        <w:t>s</w:t>
      </w:r>
      <w:r w:rsidR="00EE5875">
        <w:t>’</w:t>
      </w:r>
      <w:r w:rsidRPr="00675642">
        <w:t>il ne s</w:t>
      </w:r>
      <w:r w:rsidR="00EE5875">
        <w:t>’</w:t>
      </w:r>
      <w:r w:rsidRPr="00675642">
        <w:t>ennuyait pas dans cette île</w:t>
      </w:r>
      <w:r w:rsidR="00EE5875">
        <w:t xml:space="preserve"> ?… </w:t>
      </w:r>
      <w:r w:rsidRPr="00675642">
        <w:t>et</w:t>
      </w:r>
      <w:r w:rsidR="00EE5875">
        <w:t xml:space="preserve">, </w:t>
      </w:r>
      <w:r w:rsidRPr="00675642">
        <w:t>chaque fois</w:t>
      </w:r>
      <w:r w:rsidR="00EE5875">
        <w:t xml:space="preserve">, </w:t>
      </w:r>
      <w:r w:rsidRPr="00675642">
        <w:t>Dan Yack de rester interdit</w:t>
      </w:r>
      <w:r w:rsidR="00EE5875">
        <w:t>.</w:t>
      </w:r>
    </w:p>
    <w:p w14:paraId="3585BC6E" w14:textId="77777777" w:rsidR="00EE5875" w:rsidRDefault="00EE5875" w:rsidP="00457E89">
      <w:r>
        <w:t xml:space="preserve">… </w:t>
      </w:r>
      <w:r w:rsidR="00457E89" w:rsidRPr="00675642">
        <w:t>non</w:t>
      </w:r>
      <w:r>
        <w:t xml:space="preserve">… </w:t>
      </w:r>
      <w:r w:rsidR="00457E89" w:rsidRPr="00675642">
        <w:t>non</w:t>
      </w:r>
      <w:r>
        <w:t xml:space="preserve">, </w:t>
      </w:r>
      <w:r w:rsidR="00457E89" w:rsidRPr="00675642">
        <w:t>il ne s</w:t>
      </w:r>
      <w:r>
        <w:t>’</w:t>
      </w:r>
      <w:r w:rsidR="00457E89" w:rsidRPr="00675642">
        <w:t>ennuyait pas</w:t>
      </w:r>
      <w:r>
        <w:t xml:space="preserve">, </w:t>
      </w:r>
      <w:r w:rsidR="00457E89" w:rsidRPr="00675642">
        <w:t>mais</w:t>
      </w:r>
      <w:r>
        <w:t>…</w:t>
      </w:r>
    </w:p>
    <w:p w14:paraId="5552263D" w14:textId="77777777" w:rsidR="00EE5875" w:rsidRDefault="00457E89" w:rsidP="00457E89">
      <w:r w:rsidRPr="00675642">
        <w:lastRenderedPageBreak/>
        <w:t>Il s</w:t>
      </w:r>
      <w:r w:rsidR="00EE5875">
        <w:t>’</w:t>
      </w:r>
      <w:r w:rsidRPr="00675642">
        <w:t>était fait construire un casino</w:t>
      </w:r>
      <w:r w:rsidR="00EE5875">
        <w:t xml:space="preserve">. </w:t>
      </w:r>
      <w:r w:rsidRPr="00675642">
        <w:t>La maison qu</w:t>
      </w:r>
      <w:r w:rsidR="00EE5875">
        <w:t>’</w:t>
      </w:r>
      <w:r w:rsidRPr="00675642">
        <w:t>il habitait à Community-City contenait une collection d</w:t>
      </w:r>
      <w:r w:rsidR="00EE5875">
        <w:t>’</w:t>
      </w:r>
      <w:r w:rsidRPr="00675642">
        <w:t>automates unique au monde</w:t>
      </w:r>
      <w:r w:rsidR="00EE5875">
        <w:t xml:space="preserve">. </w:t>
      </w:r>
      <w:r w:rsidRPr="00675642">
        <w:t>Dès l</w:t>
      </w:r>
      <w:r w:rsidR="00EE5875">
        <w:t>’</w:t>
      </w:r>
      <w:r w:rsidRPr="00675642">
        <w:t>entrée</w:t>
      </w:r>
      <w:r w:rsidR="00EE5875">
        <w:t xml:space="preserve">, </w:t>
      </w:r>
      <w:r w:rsidRPr="00675642">
        <w:t>tous les appareils possibles et imagin</w:t>
      </w:r>
      <w:r w:rsidRPr="00675642">
        <w:t>a</w:t>
      </w:r>
      <w:r w:rsidRPr="00675642">
        <w:t>bles s</w:t>
      </w:r>
      <w:r w:rsidR="00EE5875">
        <w:t>’</w:t>
      </w:r>
      <w:r w:rsidRPr="00675642">
        <w:t>alignaient le long des murs</w:t>
      </w:r>
      <w:r w:rsidR="00EE5875">
        <w:t xml:space="preserve">, </w:t>
      </w:r>
      <w:r w:rsidRPr="00675642">
        <w:t>dans le corridor</w:t>
      </w:r>
      <w:r w:rsidR="00EE5875">
        <w:t xml:space="preserve">, </w:t>
      </w:r>
      <w:r w:rsidRPr="00675642">
        <w:t>dans toutes les chambres</w:t>
      </w:r>
      <w:r w:rsidR="00EE5875">
        <w:t xml:space="preserve">. </w:t>
      </w:r>
      <w:r w:rsidRPr="00675642">
        <w:t>Le rez-de-chaussée était un grand salon r</w:t>
      </w:r>
      <w:r w:rsidRPr="00675642">
        <w:t>i</w:t>
      </w:r>
      <w:r w:rsidRPr="00675642">
        <w:t>poliné</w:t>
      </w:r>
      <w:r w:rsidR="00EE5875">
        <w:t xml:space="preserve">, </w:t>
      </w:r>
      <w:r w:rsidRPr="00675642">
        <w:t xml:space="preserve">toujours éclairé </w:t>
      </w:r>
      <w:r w:rsidRPr="00675642">
        <w:rPr>
          <w:i/>
          <w:iCs/>
        </w:rPr>
        <w:t>a giorno</w:t>
      </w:r>
      <w:r w:rsidR="00EE5875">
        <w:rPr>
          <w:i/>
          <w:iCs/>
        </w:rPr>
        <w:t xml:space="preserve">, </w:t>
      </w:r>
      <w:r w:rsidRPr="00675642">
        <w:t>avec</w:t>
      </w:r>
      <w:r w:rsidR="00EE5875">
        <w:t xml:space="preserve">, </w:t>
      </w:r>
      <w:r w:rsidRPr="00675642">
        <w:t>au milieu</w:t>
      </w:r>
      <w:r w:rsidR="00EE5875">
        <w:t xml:space="preserve">, </w:t>
      </w:r>
      <w:r w:rsidRPr="00675642">
        <w:t>une table de jeu</w:t>
      </w:r>
      <w:r w:rsidR="00EE5875">
        <w:t xml:space="preserve">, </w:t>
      </w:r>
      <w:r w:rsidRPr="00675642">
        <w:t>une roulette au grand complet</w:t>
      </w:r>
      <w:r w:rsidR="00EE5875">
        <w:t xml:space="preserve">, </w:t>
      </w:r>
      <w:r w:rsidRPr="00675642">
        <w:t>un billard</w:t>
      </w:r>
      <w:r w:rsidR="00EE5875">
        <w:t xml:space="preserve">. </w:t>
      </w:r>
      <w:r w:rsidRPr="00675642">
        <w:t>À l</w:t>
      </w:r>
      <w:r w:rsidR="00EE5875">
        <w:t>’</w:t>
      </w:r>
      <w:r w:rsidRPr="00675642">
        <w:t>un des bouts se dre</w:t>
      </w:r>
      <w:r w:rsidRPr="00675642">
        <w:t>s</w:t>
      </w:r>
      <w:r w:rsidRPr="00675642">
        <w:t>sait un bar anglais et à l</w:t>
      </w:r>
      <w:r w:rsidR="00EE5875">
        <w:t>’</w:t>
      </w:r>
      <w:r w:rsidRPr="00675642">
        <w:t>autre</w:t>
      </w:r>
      <w:r w:rsidR="00EE5875">
        <w:t xml:space="preserve">, </w:t>
      </w:r>
      <w:r w:rsidRPr="00675642">
        <w:t>la fameuse réplique de l</w:t>
      </w:r>
      <w:r w:rsidR="00EE5875">
        <w:t>’</w:t>
      </w:r>
      <w:r w:rsidRPr="00675642">
        <w:t xml:space="preserve">orchestre des chats de chez </w:t>
      </w:r>
      <w:r w:rsidRPr="00675642">
        <w:rPr>
          <w:i/>
          <w:iCs/>
        </w:rPr>
        <w:t xml:space="preserve">Pourquoi </w:t>
      </w:r>
      <w:proofErr w:type="spellStart"/>
      <w:r w:rsidRPr="00675642">
        <w:rPr>
          <w:i/>
          <w:iCs/>
        </w:rPr>
        <w:t>Pépita</w:t>
      </w:r>
      <w:proofErr w:type="spellEnd"/>
      <w:r w:rsidR="00EE5875">
        <w:rPr>
          <w:i/>
          <w:iCs/>
        </w:rPr>
        <w:t xml:space="preserve"> ? </w:t>
      </w:r>
      <w:r w:rsidRPr="00675642">
        <w:t>Des gram</w:t>
      </w:r>
      <w:r w:rsidRPr="00675642">
        <w:t>o</w:t>
      </w:r>
      <w:r w:rsidRPr="00675642">
        <w:t>phones étaient distribués partout à la place des fauteuils</w:t>
      </w:r>
      <w:r w:rsidR="00EE5875">
        <w:t xml:space="preserve">, </w:t>
      </w:r>
      <w:r w:rsidRPr="00675642">
        <w:t>car dans toute la ma</w:t>
      </w:r>
      <w:r w:rsidRPr="00675642">
        <w:t>i</w:t>
      </w:r>
      <w:r w:rsidRPr="00675642">
        <w:t>son il n</w:t>
      </w:r>
      <w:r w:rsidR="00EE5875">
        <w:t>’</w:t>
      </w:r>
      <w:r w:rsidRPr="00675642">
        <w:t>y avait pas un seul siège pour s</w:t>
      </w:r>
      <w:r w:rsidR="00EE5875">
        <w:t>’</w:t>
      </w:r>
      <w:r w:rsidRPr="00675642">
        <w:t>asseoir</w:t>
      </w:r>
      <w:r w:rsidR="00EE5875">
        <w:t xml:space="preserve">. </w:t>
      </w:r>
      <w:r w:rsidRPr="00675642">
        <w:t>C</w:t>
      </w:r>
      <w:r w:rsidR="00EE5875">
        <w:t>’</w:t>
      </w:r>
      <w:r w:rsidRPr="00675642">
        <w:t xml:space="preserve">est </w:t>
      </w:r>
      <w:proofErr w:type="spellStart"/>
      <w:r w:rsidRPr="00675642">
        <w:t>là dedans</w:t>
      </w:r>
      <w:proofErr w:type="spellEnd"/>
      <w:r w:rsidRPr="00675642">
        <w:t xml:space="preserve"> que Dan Yack allait et venait durant les longues nuits d</w:t>
      </w:r>
      <w:r w:rsidR="00EE5875">
        <w:t>’</w:t>
      </w:r>
      <w:r w:rsidRPr="00675642">
        <w:t>hiver</w:t>
      </w:r>
      <w:r w:rsidR="00EE5875">
        <w:t xml:space="preserve">, </w:t>
      </w:r>
      <w:r w:rsidRPr="00675642">
        <w:t>ne recevant jamais personne</w:t>
      </w:r>
      <w:r w:rsidR="00EE5875">
        <w:t xml:space="preserve">, </w:t>
      </w:r>
      <w:r w:rsidRPr="00675642">
        <w:t>vivant sans domestiques</w:t>
      </w:r>
      <w:r w:rsidR="00EE5875">
        <w:t xml:space="preserve">, </w:t>
      </w:r>
      <w:r w:rsidRPr="00675642">
        <w:t>se faisant des cocktails au bar</w:t>
      </w:r>
      <w:r w:rsidR="00EE5875">
        <w:t xml:space="preserve">, </w:t>
      </w:r>
      <w:r w:rsidRPr="00675642">
        <w:t>buvant seul</w:t>
      </w:r>
      <w:r w:rsidR="00EE5875">
        <w:t xml:space="preserve">, </w:t>
      </w:r>
      <w:r w:rsidRPr="00675642">
        <w:t>jouant seul à la roulette et au billard</w:t>
      </w:r>
      <w:r w:rsidR="00EE5875">
        <w:t xml:space="preserve">, </w:t>
      </w:r>
      <w:r w:rsidRPr="00675642">
        <w:t>se tirant des réussites</w:t>
      </w:r>
      <w:r w:rsidR="00EE5875">
        <w:t xml:space="preserve">, </w:t>
      </w:r>
      <w:r w:rsidRPr="00675642">
        <w:t>vidant une bouteille de champ</w:t>
      </w:r>
      <w:r w:rsidRPr="00675642">
        <w:t>a</w:t>
      </w:r>
      <w:r w:rsidRPr="00675642">
        <w:t>gne</w:t>
      </w:r>
      <w:r w:rsidR="00EE5875">
        <w:t xml:space="preserve">, </w:t>
      </w:r>
      <w:r w:rsidRPr="00675642">
        <w:t>imaginant de nouvelles combinaisons de cartes</w:t>
      </w:r>
      <w:r w:rsidR="00EE5875">
        <w:t xml:space="preserve">, </w:t>
      </w:r>
      <w:r w:rsidRPr="00675642">
        <w:t>de chiffres</w:t>
      </w:r>
      <w:r w:rsidR="00EE5875">
        <w:t xml:space="preserve">, </w:t>
      </w:r>
      <w:r w:rsidRPr="00675642">
        <w:t>de chances et d</w:t>
      </w:r>
      <w:r w:rsidR="00EE5875">
        <w:t>’</w:t>
      </w:r>
      <w:r w:rsidRPr="00675642">
        <w:t>autres carambolages</w:t>
      </w:r>
      <w:r w:rsidR="00EE5875">
        <w:t xml:space="preserve">. </w:t>
      </w:r>
      <w:r w:rsidRPr="00675642">
        <w:t>Quand il était bien ivre et que l</w:t>
      </w:r>
      <w:r w:rsidR="00EE5875">
        <w:t>’</w:t>
      </w:r>
      <w:r w:rsidRPr="00675642">
        <w:t>orchestre des chats battait son plein</w:t>
      </w:r>
      <w:r w:rsidR="00EE5875">
        <w:t xml:space="preserve">, </w:t>
      </w:r>
      <w:r w:rsidRPr="00675642">
        <w:t>il s</w:t>
      </w:r>
      <w:r w:rsidR="00EE5875">
        <w:t>’</w:t>
      </w:r>
      <w:r w:rsidRPr="00675642">
        <w:t>essayait à faire sauter la banque</w:t>
      </w:r>
      <w:r w:rsidR="00EE5875">
        <w:t xml:space="preserve">, </w:t>
      </w:r>
      <w:r w:rsidRPr="00675642">
        <w:t>sa propre banque</w:t>
      </w:r>
      <w:r w:rsidR="00EE5875">
        <w:t xml:space="preserve">, </w:t>
      </w:r>
      <w:r w:rsidRPr="00675642">
        <w:t>et il riait aux éclats de voir échouer toutes ses martingales</w:t>
      </w:r>
      <w:r w:rsidR="00EE5875">
        <w:t xml:space="preserve">, </w:t>
      </w:r>
      <w:r w:rsidRPr="00675642">
        <w:t>même les plus inédites</w:t>
      </w:r>
      <w:r w:rsidR="00EE5875">
        <w:t xml:space="preserve">, </w:t>
      </w:r>
      <w:r w:rsidRPr="00675642">
        <w:t>sans a</w:t>
      </w:r>
      <w:r w:rsidRPr="00675642">
        <w:t>r</w:t>
      </w:r>
      <w:r w:rsidRPr="00675642">
        <w:t>river à savoir s</w:t>
      </w:r>
      <w:r w:rsidR="00EE5875">
        <w:t>’</w:t>
      </w:r>
      <w:r w:rsidRPr="00675642">
        <w:t>il était en veine ou en déveine ou s</w:t>
      </w:r>
      <w:r w:rsidR="00EE5875">
        <w:t>’</w:t>
      </w:r>
      <w:r w:rsidRPr="00675642">
        <w:t>il trichait</w:t>
      </w:r>
      <w:r w:rsidR="00EE5875">
        <w:t xml:space="preserve">, </w:t>
      </w:r>
      <w:r w:rsidRPr="00675642">
        <w:t>comme il était à la fois juge et partie</w:t>
      </w:r>
      <w:r w:rsidR="00EE5875">
        <w:t> !</w:t>
      </w:r>
    </w:p>
    <w:p w14:paraId="34A7BE06" w14:textId="77777777" w:rsidR="00EE5875" w:rsidRDefault="00EE5875" w:rsidP="00457E89">
      <w:r>
        <w:t xml:space="preserve">… </w:t>
      </w:r>
      <w:r w:rsidR="00457E89" w:rsidRPr="00675642">
        <w:t>non</w:t>
      </w:r>
      <w:r>
        <w:t xml:space="preserve">, </w:t>
      </w:r>
      <w:r w:rsidR="00457E89" w:rsidRPr="00675642">
        <w:t>non</w:t>
      </w:r>
      <w:r>
        <w:t xml:space="preserve">, </w:t>
      </w:r>
      <w:r w:rsidR="00457E89" w:rsidRPr="00675642">
        <w:t>il ne s</w:t>
      </w:r>
      <w:r>
        <w:t>’</w:t>
      </w:r>
      <w:r w:rsidR="00457E89" w:rsidRPr="00675642">
        <w:t>ennuyait pas</w:t>
      </w:r>
      <w:r>
        <w:t xml:space="preserve">, </w:t>
      </w:r>
      <w:r w:rsidR="00457E89" w:rsidRPr="00675642">
        <w:t>mais</w:t>
      </w:r>
      <w:r>
        <w:t xml:space="preserve">… </w:t>
      </w:r>
      <w:r w:rsidR="00457E89" w:rsidRPr="00675642">
        <w:t>mais il n</w:t>
      </w:r>
      <w:r>
        <w:t>’</w:t>
      </w:r>
      <w:r w:rsidR="00457E89" w:rsidRPr="00675642">
        <w:t>attendait rien</w:t>
      </w:r>
      <w:r>
        <w:t xml:space="preserve">, </w:t>
      </w:r>
      <w:r w:rsidR="00457E89" w:rsidRPr="00675642">
        <w:t>mais rien de rien</w:t>
      </w:r>
      <w:r>
        <w:t>…</w:t>
      </w:r>
    </w:p>
    <w:p w14:paraId="6A782022" w14:textId="77777777" w:rsidR="00EE5875" w:rsidRDefault="00457E89" w:rsidP="00457E89">
      <w:r w:rsidRPr="00675642">
        <w:t>Le sixième hiver fut particulièrement long et rigoureux</w:t>
      </w:r>
      <w:r w:rsidR="00EE5875">
        <w:t>.</w:t>
      </w:r>
    </w:p>
    <w:p w14:paraId="457B70AF" w14:textId="77777777" w:rsidR="00EE5875" w:rsidRDefault="00457E89" w:rsidP="00457E89">
      <w:r w:rsidRPr="00675642">
        <w:t>Durant son séjour à Port-Déception</w:t>
      </w:r>
      <w:r w:rsidR="00EE5875">
        <w:t xml:space="preserve">, </w:t>
      </w:r>
      <w:r w:rsidRPr="00675642">
        <w:t>on avait donné des f</w:t>
      </w:r>
      <w:r w:rsidRPr="00675642">
        <w:t>ê</w:t>
      </w:r>
      <w:r w:rsidRPr="00675642">
        <w:t xml:space="preserve">tes populaires à Dona </w:t>
      </w:r>
      <w:proofErr w:type="spellStart"/>
      <w:r w:rsidRPr="00675642">
        <w:t>Heloisa</w:t>
      </w:r>
      <w:proofErr w:type="spellEnd"/>
      <w:r w:rsidR="00EE5875">
        <w:t xml:space="preserve">, </w:t>
      </w:r>
      <w:r w:rsidRPr="00675642">
        <w:t>des bals en plein air auxquels tout le monde avait pris part et dans lesquels la jeune femme s</w:t>
      </w:r>
      <w:r w:rsidR="00EE5875">
        <w:t>’</w:t>
      </w:r>
      <w:r w:rsidRPr="00675642">
        <w:t>était beaucoup dépensée</w:t>
      </w:r>
      <w:r w:rsidR="00EE5875">
        <w:t xml:space="preserve">. </w:t>
      </w:r>
      <w:r w:rsidRPr="00675642">
        <w:t>La veille du jour fixé pour son d</w:t>
      </w:r>
      <w:r w:rsidRPr="00675642">
        <w:t>é</w:t>
      </w:r>
      <w:r w:rsidRPr="00675642">
        <w:t>part</w:t>
      </w:r>
      <w:r w:rsidR="00EE5875">
        <w:t xml:space="preserve">, </w:t>
      </w:r>
      <w:r w:rsidRPr="00675642">
        <w:t xml:space="preserve">soixante-neuf hommes étaient venus trouver Dan Yack </w:t>
      </w:r>
      <w:r w:rsidRPr="00675642">
        <w:lastRenderedPageBreak/>
        <w:t>dans son bureau</w:t>
      </w:r>
      <w:r w:rsidR="00EE5875">
        <w:t xml:space="preserve">, </w:t>
      </w:r>
      <w:r w:rsidRPr="00675642">
        <w:t>ils avaient demandé leur compte et désiré s</w:t>
      </w:r>
      <w:r w:rsidR="00EE5875">
        <w:t>’</w:t>
      </w:r>
      <w:r w:rsidRPr="00675642">
        <w:t xml:space="preserve">embarquer en même temps que le couple </w:t>
      </w:r>
      <w:proofErr w:type="spellStart"/>
      <w:r w:rsidRPr="00675642">
        <w:t>Hortalez</w:t>
      </w:r>
      <w:proofErr w:type="spellEnd"/>
      <w:r w:rsidR="00EE5875">
        <w:t>, « </w:t>
      </w:r>
      <w:r w:rsidRPr="00675642">
        <w:t>pour a</w:t>
      </w:r>
      <w:r w:rsidRPr="00675642">
        <w:t>l</w:t>
      </w:r>
      <w:r w:rsidRPr="00675642">
        <w:t>ler chercher femme</w:t>
      </w:r>
      <w:r w:rsidR="00EE5875">
        <w:t xml:space="preserve"> », </w:t>
      </w:r>
      <w:r w:rsidRPr="00675642">
        <w:t>disaient-ils</w:t>
      </w:r>
      <w:r w:rsidR="00EE5875">
        <w:t>.</w:t>
      </w:r>
    </w:p>
    <w:p w14:paraId="0542A51B" w14:textId="77777777" w:rsidR="00EE5875" w:rsidRDefault="00457E89" w:rsidP="00457E89">
      <w:r w:rsidRPr="00675642">
        <w:t>Dan Yack les avait laissés partir</w:t>
      </w:r>
      <w:r w:rsidR="00EE5875">
        <w:t xml:space="preserve">. </w:t>
      </w:r>
      <w:r w:rsidRPr="00675642">
        <w:t>Mais</w:t>
      </w:r>
      <w:r w:rsidR="00EE5875">
        <w:t xml:space="preserve">, </w:t>
      </w:r>
      <w:r w:rsidRPr="00675642">
        <w:t>cette fois-ci</w:t>
      </w:r>
      <w:r w:rsidR="00EE5875">
        <w:t xml:space="preserve">, </w:t>
      </w:r>
      <w:r w:rsidRPr="00675642">
        <w:t>au lieu de continuer à s</w:t>
      </w:r>
      <w:r w:rsidR="00EE5875">
        <w:t>’</w:t>
      </w:r>
      <w:r w:rsidRPr="00675642">
        <w:t>amuser au casino</w:t>
      </w:r>
      <w:r w:rsidR="00EE5875">
        <w:t xml:space="preserve">, </w:t>
      </w:r>
      <w:r w:rsidRPr="00675642">
        <w:t>il se mit à rêvasser et</w:t>
      </w:r>
      <w:r w:rsidR="00EE5875">
        <w:t xml:space="preserve">, </w:t>
      </w:r>
      <w:r w:rsidRPr="00675642">
        <w:t>pour la première fois de sa vie</w:t>
      </w:r>
      <w:r w:rsidR="00EE5875">
        <w:t xml:space="preserve">, </w:t>
      </w:r>
      <w:r w:rsidRPr="00675642">
        <w:t>le temps lui paraissait trop long</w:t>
      </w:r>
      <w:r w:rsidR="00EE5875">
        <w:t xml:space="preserve">, </w:t>
      </w:r>
      <w:r w:rsidRPr="00675642">
        <w:t>insu</w:t>
      </w:r>
      <w:r w:rsidRPr="00675642">
        <w:t>p</w:t>
      </w:r>
      <w:r w:rsidRPr="00675642">
        <w:t>portable</w:t>
      </w:r>
      <w:r w:rsidR="00EE5875">
        <w:t>.</w:t>
      </w:r>
    </w:p>
    <w:p w14:paraId="5C529633" w14:textId="77777777" w:rsidR="00EE5875" w:rsidRDefault="00457E89" w:rsidP="00457E89">
      <w:r w:rsidRPr="00675642">
        <w:t>Dan Yack aimait</w:t>
      </w:r>
      <w:r w:rsidR="00EE5875">
        <w:t>.</w:t>
      </w:r>
    </w:p>
    <w:p w14:paraId="5DAAFEBD" w14:textId="77777777" w:rsidR="00EE5875" w:rsidRDefault="00457E89" w:rsidP="00457E89">
      <w:r w:rsidRPr="00675642">
        <w:t>Il se trouvait terriblement las de toujours gagner de l</w:t>
      </w:r>
      <w:r w:rsidR="00EE5875">
        <w:t>’</w:t>
      </w:r>
      <w:r w:rsidRPr="00675642">
        <w:t>argent</w:t>
      </w:r>
      <w:r w:rsidR="00EE5875">
        <w:t xml:space="preserve">. </w:t>
      </w:r>
      <w:r w:rsidRPr="00675642">
        <w:t>Il venait justement de mettre au point son grand pr</w:t>
      </w:r>
      <w:r w:rsidRPr="00675642">
        <w:t>o</w:t>
      </w:r>
      <w:r w:rsidRPr="00675642">
        <w:t>gramme de la participation de ses ouvriers aux bénéfices de la Compagnie</w:t>
      </w:r>
      <w:r w:rsidR="00EE5875">
        <w:t xml:space="preserve">. </w:t>
      </w:r>
      <w:r w:rsidRPr="00675642">
        <w:t>Malgré l</w:t>
      </w:r>
      <w:r w:rsidR="00EE5875">
        <w:t>’</w:t>
      </w:r>
      <w:r w:rsidRPr="00675642">
        <w:t>avis qui venait d</w:t>
      </w:r>
      <w:r w:rsidR="00EE5875">
        <w:t>’</w:t>
      </w:r>
      <w:r w:rsidRPr="00675642">
        <w:t>en être fait</w:t>
      </w:r>
      <w:r w:rsidR="00EE5875">
        <w:t xml:space="preserve">, </w:t>
      </w:r>
      <w:r w:rsidRPr="00675642">
        <w:t>il y avait quelque chose de changé à Community-City</w:t>
      </w:r>
      <w:r w:rsidR="00EE5875">
        <w:t xml:space="preserve">. </w:t>
      </w:r>
      <w:r w:rsidRPr="00675642">
        <w:t>L</w:t>
      </w:r>
      <w:r w:rsidR="00EE5875">
        <w:t>’</w:t>
      </w:r>
      <w:r w:rsidRPr="00675642">
        <w:t>esprit n</w:t>
      </w:r>
      <w:r w:rsidR="00EE5875">
        <w:t>’</w:t>
      </w:r>
      <w:r w:rsidRPr="00675642">
        <w:t>était plus le même</w:t>
      </w:r>
      <w:r w:rsidR="00EE5875">
        <w:t xml:space="preserve">, </w:t>
      </w:r>
      <w:r w:rsidRPr="00675642">
        <w:t>ni l</w:t>
      </w:r>
      <w:r w:rsidR="00EE5875">
        <w:t>’</w:t>
      </w:r>
      <w:r w:rsidRPr="00675642">
        <w:t>ambiance</w:t>
      </w:r>
      <w:r w:rsidR="00EE5875">
        <w:t xml:space="preserve">, </w:t>
      </w:r>
      <w:r w:rsidRPr="00675642">
        <w:t>et il n</w:t>
      </w:r>
      <w:r w:rsidR="00EE5875">
        <w:t>’</w:t>
      </w:r>
      <w:r w:rsidRPr="00675642">
        <w:t>y avait plus la même bonne v</w:t>
      </w:r>
      <w:r w:rsidRPr="00675642">
        <w:t>o</w:t>
      </w:r>
      <w:r w:rsidRPr="00675642">
        <w:t>lonté chez les hommes qui manquaient complètement d</w:t>
      </w:r>
      <w:r w:rsidR="00EE5875">
        <w:t>’</w:t>
      </w:r>
      <w:r w:rsidRPr="00675642">
        <w:t>enthousiasme</w:t>
      </w:r>
      <w:r w:rsidR="00EE5875">
        <w:t>.</w:t>
      </w:r>
    </w:p>
    <w:p w14:paraId="6324AA7C" w14:textId="7EF299CB" w:rsidR="00EE5875" w:rsidRDefault="00457E89" w:rsidP="00457E89">
      <w:r w:rsidRPr="00675642">
        <w:t>Jusqu</w:t>
      </w:r>
      <w:r w:rsidR="00EE5875">
        <w:t>’</w:t>
      </w:r>
      <w:r w:rsidRPr="00675642">
        <w:t xml:space="preserve">au </w:t>
      </w:r>
      <w:r w:rsidR="00EE5875">
        <w:t>D</w:t>
      </w:r>
      <w:r w:rsidR="00EE5875" w:rsidRPr="00EE5875">
        <w:rPr>
          <w:vertAlign w:val="superscript"/>
        </w:rPr>
        <w:t>r</w:t>
      </w:r>
      <w:r w:rsidR="00EE5875">
        <w:t> </w:t>
      </w:r>
      <w:proofErr w:type="spellStart"/>
      <w:r w:rsidR="00EE5875" w:rsidRPr="00675642">
        <w:t>S</w:t>
      </w:r>
      <w:r w:rsidRPr="00675642">
        <w:t>chmoll</w:t>
      </w:r>
      <w:proofErr w:type="spellEnd"/>
      <w:r w:rsidRPr="00675642">
        <w:t xml:space="preserve"> qui avait demandé à s</w:t>
      </w:r>
      <w:r w:rsidR="00EE5875">
        <w:t>’</w:t>
      </w:r>
      <w:r w:rsidRPr="00675642">
        <w:t>en aller</w:t>
      </w:r>
      <w:r w:rsidR="00EE5875">
        <w:t> !</w:t>
      </w:r>
    </w:p>
    <w:p w14:paraId="631339C7" w14:textId="77777777" w:rsidR="00EE5875" w:rsidRDefault="00457E89" w:rsidP="00457E89">
      <w:r w:rsidRPr="00675642">
        <w:t>Celui-là</w:t>
      </w:r>
      <w:r w:rsidR="00EE5875">
        <w:t xml:space="preserve">, </w:t>
      </w:r>
      <w:r w:rsidRPr="00675642">
        <w:t>Dan Yack ne l</w:t>
      </w:r>
      <w:r w:rsidR="00EE5875">
        <w:t>’</w:t>
      </w:r>
      <w:r w:rsidRPr="00675642">
        <w:t>avait pas laissé partir</w:t>
      </w:r>
      <w:r w:rsidR="00EE5875">
        <w:t xml:space="preserve">, </w:t>
      </w:r>
      <w:r w:rsidRPr="00675642">
        <w:t>il avait e</w:t>
      </w:r>
      <w:r w:rsidRPr="00675642">
        <w:t>n</w:t>
      </w:r>
      <w:r w:rsidRPr="00675642">
        <w:t>core tant de choses à lui faire réaliser et à lui faire mettre au point pour assurer la fortune des hommes qui étaient venus h</w:t>
      </w:r>
      <w:r w:rsidRPr="00675642">
        <w:t>a</w:t>
      </w:r>
      <w:r w:rsidRPr="00675642">
        <w:t>biter son île</w:t>
      </w:r>
      <w:r w:rsidR="00EE5875">
        <w:t>.</w:t>
      </w:r>
    </w:p>
    <w:p w14:paraId="5218FD95" w14:textId="77777777" w:rsidR="00EE5875" w:rsidRDefault="00457E89" w:rsidP="00457E89">
      <w:r w:rsidRPr="00675642">
        <w:t>Dan Yack aimait</w:t>
      </w:r>
      <w:r w:rsidR="00EE5875">
        <w:t>.</w:t>
      </w:r>
    </w:p>
    <w:p w14:paraId="5BE96FEF" w14:textId="77777777" w:rsidR="00EE5875" w:rsidRDefault="00457E89" w:rsidP="00457E89">
      <w:r w:rsidRPr="00675642">
        <w:t>Les bénéfices monstrueux qu</w:t>
      </w:r>
      <w:r w:rsidR="00EE5875">
        <w:t>’</w:t>
      </w:r>
      <w:r w:rsidRPr="00675642">
        <w:t>il escomptait de la vente des conserves à la baleine n</w:t>
      </w:r>
      <w:r w:rsidR="00EE5875">
        <w:t>’</w:t>
      </w:r>
      <w:r w:rsidRPr="00675642">
        <w:t>intéressaient pas plus Dan Yack que n</w:t>
      </w:r>
      <w:r w:rsidRPr="00675642">
        <w:t>a</w:t>
      </w:r>
      <w:r w:rsidRPr="00675642">
        <w:t>guère il n</w:t>
      </w:r>
      <w:r w:rsidR="00EE5875">
        <w:t>’</w:t>
      </w:r>
      <w:r w:rsidRPr="00675642">
        <w:t>avait attaché une importance particulièrement avide à la déconfiture de la Compagnie Norvégienne</w:t>
      </w:r>
      <w:r w:rsidR="00EE5875">
        <w:t xml:space="preserve">. </w:t>
      </w:r>
      <w:r w:rsidRPr="00675642">
        <w:t>Ces deux faits étaient prévus depuis longtemps et tombaient</w:t>
      </w:r>
      <w:r w:rsidR="00EE5875">
        <w:t xml:space="preserve">, </w:t>
      </w:r>
      <w:r w:rsidRPr="00675642">
        <w:t>chacun à son échéance</w:t>
      </w:r>
      <w:r w:rsidR="00EE5875">
        <w:t xml:space="preserve">, </w:t>
      </w:r>
      <w:r w:rsidRPr="00675642">
        <w:t>dans un plan tracé d</w:t>
      </w:r>
      <w:r w:rsidR="00EE5875">
        <w:t>’</w:t>
      </w:r>
      <w:r w:rsidRPr="00675642">
        <w:t>avance</w:t>
      </w:r>
      <w:r w:rsidR="00EE5875">
        <w:t xml:space="preserve">, </w:t>
      </w:r>
      <w:r w:rsidRPr="00675642">
        <w:t>mathématiquement</w:t>
      </w:r>
      <w:r w:rsidR="00EE5875">
        <w:t xml:space="preserve">, </w:t>
      </w:r>
      <w:r w:rsidRPr="00675642">
        <w:t>sans aucune surprise possible</w:t>
      </w:r>
      <w:r w:rsidR="00EE5875">
        <w:t>.</w:t>
      </w:r>
    </w:p>
    <w:p w14:paraId="0C083DDC" w14:textId="77777777" w:rsidR="00EE5875" w:rsidRDefault="00457E89" w:rsidP="00457E89">
      <w:r w:rsidRPr="00675642">
        <w:lastRenderedPageBreak/>
        <w:t>En somme</w:t>
      </w:r>
      <w:r w:rsidR="00EE5875">
        <w:t xml:space="preserve">, </w:t>
      </w:r>
      <w:r w:rsidRPr="00675642">
        <w:t>que voulait-il</w:t>
      </w:r>
      <w:r w:rsidR="00EE5875">
        <w:t> ?</w:t>
      </w:r>
    </w:p>
    <w:p w14:paraId="4A9C357D" w14:textId="77777777" w:rsidR="00EE5875" w:rsidRDefault="00457E89" w:rsidP="00457E89">
      <w:r w:rsidRPr="00675642">
        <w:t>Il désirait instaurer une espèce de bonheur universel en créant dans son île une industrie nouvelle</w:t>
      </w:r>
      <w:r w:rsidR="00EE5875">
        <w:t xml:space="preserve">, </w:t>
      </w:r>
      <w:r w:rsidRPr="00675642">
        <w:t>en fournissant du travail à tous</w:t>
      </w:r>
      <w:r w:rsidR="00EE5875">
        <w:t xml:space="preserve">, </w:t>
      </w:r>
      <w:r w:rsidRPr="00675642">
        <w:t>en assurant à chacun le maximum de confort</w:t>
      </w:r>
      <w:r w:rsidR="00EE5875">
        <w:t xml:space="preserve">, </w:t>
      </w:r>
      <w:r w:rsidRPr="00675642">
        <w:t>des machines</w:t>
      </w:r>
      <w:r w:rsidR="00EE5875">
        <w:t xml:space="preserve">, </w:t>
      </w:r>
      <w:r w:rsidRPr="00675642">
        <w:t>de l</w:t>
      </w:r>
      <w:r w:rsidR="00EE5875">
        <w:t>’</w:t>
      </w:r>
      <w:r w:rsidRPr="00675642">
        <w:t>argent</w:t>
      </w:r>
      <w:r w:rsidR="00EE5875">
        <w:t xml:space="preserve">, </w:t>
      </w:r>
      <w:r w:rsidRPr="00675642">
        <w:t>un crédit moral illimité</w:t>
      </w:r>
      <w:r w:rsidR="00EE5875">
        <w:t xml:space="preserve">, </w:t>
      </w:r>
      <w:r w:rsidRPr="00675642">
        <w:t>c</w:t>
      </w:r>
      <w:r w:rsidR="00EE5875">
        <w:t>’</w:t>
      </w:r>
      <w:r w:rsidRPr="00675642">
        <w:t>est-à-dire</w:t>
      </w:r>
      <w:r w:rsidR="00EE5875">
        <w:t xml:space="preserve">, </w:t>
      </w:r>
      <w:r w:rsidRPr="00675642">
        <w:t>la chance de tenter individuellement fortune tout en collaborant</w:t>
      </w:r>
      <w:r w:rsidR="00EE5875">
        <w:t xml:space="preserve">, </w:t>
      </w:r>
      <w:r w:rsidRPr="00675642">
        <w:t>le plus longtemps possible</w:t>
      </w:r>
      <w:r w:rsidR="00EE5875">
        <w:t xml:space="preserve">, </w:t>
      </w:r>
      <w:r w:rsidRPr="00675642">
        <w:t>au bien-être de la communauté</w:t>
      </w:r>
      <w:r w:rsidR="00EE5875">
        <w:t>.</w:t>
      </w:r>
    </w:p>
    <w:p w14:paraId="17D8EDE9" w14:textId="77777777" w:rsidR="00EE5875" w:rsidRDefault="00457E89" w:rsidP="00457E89">
      <w:r w:rsidRPr="00675642">
        <w:t>Dan Yack aimait</w:t>
      </w:r>
      <w:r w:rsidR="00EE5875">
        <w:t>.</w:t>
      </w:r>
    </w:p>
    <w:p w14:paraId="3EE67FE7" w14:textId="77777777" w:rsidR="00EE5875" w:rsidRDefault="00457E89" w:rsidP="00457E89">
      <w:r w:rsidRPr="00675642">
        <w:t>Donc</w:t>
      </w:r>
      <w:r w:rsidR="00EE5875">
        <w:t xml:space="preserve">, </w:t>
      </w:r>
      <w:r w:rsidRPr="00675642">
        <w:t>les hommes qui étaient partis chercher femme avaient eu raison</w:t>
      </w:r>
      <w:r w:rsidR="00EE5875">
        <w:t xml:space="preserve">. </w:t>
      </w:r>
      <w:r w:rsidRPr="00675642">
        <w:t>Comment n</w:t>
      </w:r>
      <w:r w:rsidR="00EE5875">
        <w:t>’</w:t>
      </w:r>
      <w:r w:rsidRPr="00675642">
        <w:t>y avait-il pas pensé lui-même</w:t>
      </w:r>
      <w:r w:rsidR="00EE5875">
        <w:t xml:space="preserve"> ? </w:t>
      </w:r>
      <w:r w:rsidRPr="00675642">
        <w:t>Il allait organiser un service d</w:t>
      </w:r>
      <w:r w:rsidR="00EE5875">
        <w:t>’</w:t>
      </w:r>
      <w:r w:rsidRPr="00675642">
        <w:t>immigration féminine</w:t>
      </w:r>
      <w:r w:rsidR="00EE5875">
        <w:t xml:space="preserve">, </w:t>
      </w:r>
      <w:r w:rsidRPr="00675642">
        <w:t>ouvrir une école</w:t>
      </w:r>
      <w:r w:rsidR="00EE5875">
        <w:t xml:space="preserve">, </w:t>
      </w:r>
      <w:r w:rsidRPr="00675642">
        <w:t>aménager un terrain de jeux</w:t>
      </w:r>
      <w:r w:rsidR="00EE5875">
        <w:t xml:space="preserve">. </w:t>
      </w:r>
      <w:r w:rsidRPr="00675642">
        <w:t>Au fond</w:t>
      </w:r>
      <w:r w:rsidR="00EE5875">
        <w:t xml:space="preserve">, </w:t>
      </w:r>
      <w:r w:rsidRPr="00675642">
        <w:t>tout le monde ne pensait qu</w:t>
      </w:r>
      <w:r w:rsidR="00EE5875">
        <w:t>’</w:t>
      </w:r>
      <w:r w:rsidRPr="00675642">
        <w:t>à ça</w:t>
      </w:r>
      <w:r w:rsidR="00EE5875">
        <w:t xml:space="preserve">, </w:t>
      </w:r>
      <w:r w:rsidRPr="00675642">
        <w:t>à Community-City</w:t>
      </w:r>
      <w:r w:rsidR="00EE5875">
        <w:t xml:space="preserve">, </w:t>
      </w:r>
      <w:r w:rsidRPr="00675642">
        <w:t>on attendait avec imp</w:t>
      </w:r>
      <w:r w:rsidRPr="00675642">
        <w:t>a</w:t>
      </w:r>
      <w:r w:rsidRPr="00675642">
        <w:t>tience ceux des hommes qui avaient promis de revenir au pri</w:t>
      </w:r>
      <w:r w:rsidRPr="00675642">
        <w:t>n</w:t>
      </w:r>
      <w:r w:rsidRPr="00675642">
        <w:t>temps avec leur femme</w:t>
      </w:r>
      <w:r w:rsidR="00EE5875">
        <w:t xml:space="preserve">. </w:t>
      </w:r>
      <w:r w:rsidRPr="00675642">
        <w:t>Des femmes allaient venir</w:t>
      </w:r>
      <w:r w:rsidR="00EE5875">
        <w:t xml:space="preserve">. </w:t>
      </w:r>
      <w:r w:rsidRPr="00675642">
        <w:t>Que l</w:t>
      </w:r>
      <w:r w:rsidR="00EE5875">
        <w:t>’</w:t>
      </w:r>
      <w:r w:rsidRPr="00675642">
        <w:t>hiver parai</w:t>
      </w:r>
      <w:r w:rsidRPr="00675642">
        <w:t>s</w:t>
      </w:r>
      <w:r w:rsidRPr="00675642">
        <w:t>sait long</w:t>
      </w:r>
      <w:r w:rsidR="00EE5875">
        <w:t xml:space="preserve">, </w:t>
      </w:r>
      <w:r w:rsidRPr="00675642">
        <w:t>on n</w:t>
      </w:r>
      <w:r w:rsidR="00EE5875">
        <w:t>’</w:t>
      </w:r>
      <w:r w:rsidRPr="00675642">
        <w:t>en voyait pas la fin</w:t>
      </w:r>
      <w:r w:rsidR="00EE5875">
        <w:t> !</w:t>
      </w:r>
    </w:p>
    <w:p w14:paraId="5478F10C" w14:textId="112C73AE" w:rsidR="00EE5875" w:rsidRDefault="00457E89" w:rsidP="00457E89">
      <w:r w:rsidRPr="00675642">
        <w:t>De plus en plus souvent</w:t>
      </w:r>
      <w:r w:rsidR="00EE5875">
        <w:t xml:space="preserve">, </w:t>
      </w:r>
      <w:r w:rsidRPr="00675642">
        <w:t>Dan Yack téléphonait au labor</w:t>
      </w:r>
      <w:r w:rsidRPr="00675642">
        <w:t>a</w:t>
      </w:r>
      <w:r w:rsidRPr="00675642">
        <w:t xml:space="preserve">toire et demandait au </w:t>
      </w:r>
      <w:r w:rsidR="00EE5875">
        <w:t>D</w:t>
      </w:r>
      <w:r w:rsidR="00EE5875" w:rsidRPr="00EE5875">
        <w:rPr>
          <w:vertAlign w:val="superscript"/>
        </w:rPr>
        <w:t>r</w:t>
      </w:r>
      <w:r w:rsidR="00EE5875">
        <w:t> </w:t>
      </w:r>
      <w:proofErr w:type="spellStart"/>
      <w:r w:rsidR="00EE5875" w:rsidRPr="00675642">
        <w:t>S</w:t>
      </w:r>
      <w:r w:rsidRPr="00675642">
        <w:t>chmoll</w:t>
      </w:r>
      <w:proofErr w:type="spellEnd"/>
      <w:r w:rsidRPr="00675642">
        <w:t xml:space="preserve"> de bien vouloir venir lui tenir compagnie au casino</w:t>
      </w:r>
      <w:r w:rsidR="00EE5875">
        <w:t>.</w:t>
      </w:r>
    </w:p>
    <w:p w14:paraId="09D5A738" w14:textId="77777777" w:rsidR="00EE5875" w:rsidRDefault="00457E89" w:rsidP="00457E89">
      <w:r w:rsidRPr="00675642">
        <w:t>Le temps se passait à boire</w:t>
      </w:r>
      <w:r w:rsidR="00EE5875">
        <w:t>.</w:t>
      </w:r>
    </w:p>
    <w:p w14:paraId="1FB85612" w14:textId="4A55F5C0" w:rsidR="00EE5875" w:rsidRDefault="00457E89" w:rsidP="00457E89">
      <w:r w:rsidRPr="00675642">
        <w:t xml:space="preserve">Les deux hommes pensaient probablement à </w:t>
      </w:r>
      <w:r w:rsidR="00EE5875">
        <w:t>M</w:t>
      </w:r>
      <w:r w:rsidR="00EE5875" w:rsidRPr="00EE5875">
        <w:rPr>
          <w:vertAlign w:val="superscript"/>
        </w:rPr>
        <w:t>me</w:t>
      </w:r>
      <w:r w:rsidR="00EE5875">
        <w:t> </w:t>
      </w:r>
      <w:proofErr w:type="spellStart"/>
      <w:r w:rsidRPr="00675642">
        <w:t>Hort</w:t>
      </w:r>
      <w:r w:rsidRPr="00675642">
        <w:t>a</w:t>
      </w:r>
      <w:r w:rsidRPr="00675642">
        <w:t>lez</w:t>
      </w:r>
      <w:proofErr w:type="spellEnd"/>
      <w:r w:rsidR="00EE5875">
        <w:t>.</w:t>
      </w:r>
    </w:p>
    <w:p w14:paraId="622B3D50" w14:textId="51EB3CAB" w:rsidR="00EE5875" w:rsidRDefault="00EE5875" w:rsidP="00457E89">
      <w:r>
        <w:t>— </w:t>
      </w:r>
      <w:r w:rsidR="00457E89" w:rsidRPr="00675642">
        <w:t>Patientez encore un peu</w:t>
      </w:r>
      <w:r>
        <w:t xml:space="preserve">, </w:t>
      </w:r>
      <w:r w:rsidR="00457E89" w:rsidRPr="00675642">
        <w:t xml:space="preserve">disait Dan Yack au </w:t>
      </w:r>
      <w:r>
        <w:t>D</w:t>
      </w:r>
      <w:r w:rsidRPr="00EE5875">
        <w:rPr>
          <w:vertAlign w:val="superscript"/>
        </w:rPr>
        <w:t>r</w:t>
      </w:r>
      <w:r>
        <w:t> </w:t>
      </w:r>
      <w:proofErr w:type="spellStart"/>
      <w:r w:rsidRPr="00675642">
        <w:t>S</w:t>
      </w:r>
      <w:r w:rsidR="00457E89" w:rsidRPr="00675642">
        <w:t>chmoll</w:t>
      </w:r>
      <w:proofErr w:type="spellEnd"/>
      <w:r w:rsidR="00457E89" w:rsidRPr="00675642">
        <w:t xml:space="preserve"> qui se plaignait volontiers d</w:t>
      </w:r>
      <w:r>
        <w:t>’</w:t>
      </w:r>
      <w:r w:rsidR="00457E89" w:rsidRPr="00675642">
        <w:t>érections douloureuses</w:t>
      </w:r>
      <w:r>
        <w:t xml:space="preserve">, </w:t>
      </w:r>
      <w:r w:rsidR="00457E89" w:rsidRPr="00675642">
        <w:t>d</w:t>
      </w:r>
      <w:r>
        <w:t>’</w:t>
      </w:r>
      <w:r w:rsidR="00457E89" w:rsidRPr="00675642">
        <w:t>une e</w:t>
      </w:r>
      <w:r w:rsidR="00457E89" w:rsidRPr="00675642">
        <w:t>s</w:t>
      </w:r>
      <w:r w:rsidR="00457E89" w:rsidRPr="00675642">
        <w:t>pèce de priapée qui ne lui laissait aucun repos</w:t>
      </w:r>
      <w:r>
        <w:t xml:space="preserve">, </w:t>
      </w:r>
      <w:r w:rsidR="00457E89" w:rsidRPr="00675642">
        <w:t>qui</w:t>
      </w:r>
      <w:r>
        <w:t xml:space="preserve">, </w:t>
      </w:r>
      <w:r w:rsidR="00457E89" w:rsidRPr="00675642">
        <w:t>bien que ne troublant en rien sa lucidité spirituelle</w:t>
      </w:r>
      <w:r>
        <w:t xml:space="preserve">, </w:t>
      </w:r>
      <w:r w:rsidR="00457E89" w:rsidRPr="00675642">
        <w:t>l</w:t>
      </w:r>
      <w:r>
        <w:t>’</w:t>
      </w:r>
      <w:r w:rsidR="00457E89" w:rsidRPr="00675642">
        <w:t>empêchait de cons</w:t>
      </w:r>
      <w:r w:rsidR="00457E89" w:rsidRPr="00675642">
        <w:t>a</w:t>
      </w:r>
      <w:r w:rsidR="00457E89" w:rsidRPr="00675642">
        <w:t>crer toute son attention à un sujet donné et était cause de mille distractions dans son travail</w:t>
      </w:r>
      <w:r>
        <w:t xml:space="preserve">. </w:t>
      </w:r>
      <w:r w:rsidR="00457E89" w:rsidRPr="00675642">
        <w:t xml:space="preserve">Patientez </w:t>
      </w:r>
      <w:r w:rsidR="00457E89" w:rsidRPr="00675642">
        <w:lastRenderedPageBreak/>
        <w:t>encore un peu</w:t>
      </w:r>
      <w:r>
        <w:t xml:space="preserve">, </w:t>
      </w:r>
      <w:r w:rsidR="00457E89" w:rsidRPr="00675642">
        <w:t>nous produisons aujourd</w:t>
      </w:r>
      <w:r>
        <w:t>’</w:t>
      </w:r>
      <w:r w:rsidR="00457E89" w:rsidRPr="00675642">
        <w:t>hui 15</w:t>
      </w:r>
      <w:r w:rsidRPr="00675642">
        <w:t>0</w:t>
      </w:r>
      <w:r>
        <w:t>.</w:t>
      </w:r>
      <w:r w:rsidRPr="00675642">
        <w:t>0</w:t>
      </w:r>
      <w:r w:rsidR="00457E89" w:rsidRPr="00675642">
        <w:t>00 boîtes de conserve par jour</w:t>
      </w:r>
      <w:r>
        <w:t xml:space="preserve">, </w:t>
      </w:r>
      <w:r w:rsidR="00457E89" w:rsidRPr="00675642">
        <w:t>quand nous aurons atteint la cadence de 50</w:t>
      </w:r>
      <w:r w:rsidRPr="00675642">
        <w:t>0</w:t>
      </w:r>
      <w:r>
        <w:t>.</w:t>
      </w:r>
      <w:r w:rsidRPr="00675642">
        <w:t>0</w:t>
      </w:r>
      <w:r w:rsidR="00457E89" w:rsidRPr="00675642">
        <w:t>00</w:t>
      </w:r>
      <w:r>
        <w:t xml:space="preserve">, </w:t>
      </w:r>
      <w:r w:rsidR="00457E89" w:rsidRPr="00675642">
        <w:t>je vous re</w:t>
      </w:r>
      <w:r w:rsidR="00457E89" w:rsidRPr="00675642">
        <w:t>n</w:t>
      </w:r>
      <w:r w:rsidR="00457E89" w:rsidRPr="00675642">
        <w:t>drai votre liberté</w:t>
      </w:r>
      <w:r>
        <w:t xml:space="preserve">. </w:t>
      </w:r>
      <w:r w:rsidR="00457E89" w:rsidRPr="00675642">
        <w:t>En attendant</w:t>
      </w:r>
      <w:r>
        <w:t xml:space="preserve">, </w:t>
      </w:r>
      <w:r w:rsidR="00457E89" w:rsidRPr="00675642">
        <w:t>vous voudrez bien vous cons</w:t>
      </w:r>
      <w:r w:rsidR="00457E89" w:rsidRPr="00675642">
        <w:t>a</w:t>
      </w:r>
      <w:r w:rsidR="00457E89" w:rsidRPr="00675642">
        <w:t>crer à deux</w:t>
      </w:r>
      <w:r>
        <w:t xml:space="preserve">, </w:t>
      </w:r>
      <w:r w:rsidR="00457E89" w:rsidRPr="00675642">
        <w:t>trois petites choses que je vais encore vous dema</w:t>
      </w:r>
      <w:r w:rsidR="00457E89" w:rsidRPr="00675642">
        <w:t>n</w:t>
      </w:r>
      <w:r w:rsidR="00457E89" w:rsidRPr="00675642">
        <w:t>der pour le bonheur de mes hommes</w:t>
      </w:r>
      <w:r>
        <w:t>.</w:t>
      </w:r>
    </w:p>
    <w:p w14:paraId="28BDF285" w14:textId="77777777" w:rsidR="00EE5875" w:rsidRDefault="00457E89" w:rsidP="00457E89">
      <w:r w:rsidRPr="00675642">
        <w:t>Dan Yack s</w:t>
      </w:r>
      <w:r w:rsidR="00EE5875">
        <w:t>’</w:t>
      </w:r>
      <w:r w:rsidRPr="00675642">
        <w:t>était remis à aimer</w:t>
      </w:r>
      <w:r w:rsidR="00EE5875">
        <w:t xml:space="preserve">. </w:t>
      </w:r>
      <w:r w:rsidRPr="00675642">
        <w:t>Il ne se l</w:t>
      </w:r>
      <w:r w:rsidR="00EE5875">
        <w:t>’</w:t>
      </w:r>
      <w:r w:rsidRPr="00675642">
        <w:t>avouait pas e</w:t>
      </w:r>
      <w:r w:rsidRPr="00675642">
        <w:t>n</w:t>
      </w:r>
      <w:r w:rsidRPr="00675642">
        <w:t>core</w:t>
      </w:r>
      <w:r w:rsidR="00EE5875">
        <w:t xml:space="preserve"> ; </w:t>
      </w:r>
      <w:r w:rsidRPr="00675642">
        <w:t>mais</w:t>
      </w:r>
      <w:r w:rsidR="00EE5875">
        <w:t xml:space="preserve">, </w:t>
      </w:r>
      <w:r w:rsidRPr="00675642">
        <w:t>lui</w:t>
      </w:r>
      <w:r w:rsidR="00EE5875">
        <w:t xml:space="preserve">, </w:t>
      </w:r>
      <w:r w:rsidRPr="00675642">
        <w:t>si tendre</w:t>
      </w:r>
      <w:r w:rsidR="00EE5875">
        <w:t xml:space="preserve">, </w:t>
      </w:r>
      <w:r w:rsidRPr="00675642">
        <w:t>si reconnaissant de nature</w:t>
      </w:r>
      <w:r w:rsidR="00EE5875">
        <w:t xml:space="preserve">, </w:t>
      </w:r>
      <w:r w:rsidRPr="00675642">
        <w:t>était une fois de plus dans cet état de plénitude et de bonheur qui lui fa</w:t>
      </w:r>
      <w:r w:rsidRPr="00675642">
        <w:t>i</w:t>
      </w:r>
      <w:r w:rsidRPr="00675642">
        <w:t>sait se prodiguer</w:t>
      </w:r>
      <w:r w:rsidR="00EE5875">
        <w:t xml:space="preserve">, </w:t>
      </w:r>
      <w:r w:rsidRPr="00675642">
        <w:t>distribuer sa fortune à pleines mains</w:t>
      </w:r>
      <w:r w:rsidR="00EE5875">
        <w:t xml:space="preserve">, </w:t>
      </w:r>
      <w:r w:rsidRPr="00675642">
        <w:t>s</w:t>
      </w:r>
      <w:r w:rsidR="00EE5875">
        <w:t>’</w:t>
      </w:r>
      <w:r w:rsidRPr="00675642">
        <w:t>effacer</w:t>
      </w:r>
      <w:r w:rsidR="00EE5875">
        <w:t xml:space="preserve">, </w:t>
      </w:r>
      <w:r w:rsidRPr="00675642">
        <w:t>cho</w:t>
      </w:r>
      <w:r w:rsidRPr="00675642">
        <w:t>i</w:t>
      </w:r>
      <w:r w:rsidRPr="00675642">
        <w:t>sir d</w:t>
      </w:r>
      <w:r w:rsidR="00EE5875">
        <w:t>’</w:t>
      </w:r>
      <w:r w:rsidRPr="00675642">
        <w:t>emblée le rôle le plus humble</w:t>
      </w:r>
      <w:r w:rsidR="00EE5875">
        <w:t xml:space="preserve">, </w:t>
      </w:r>
      <w:r w:rsidRPr="00675642">
        <w:t>accepter d</w:t>
      </w:r>
      <w:r w:rsidR="00EE5875">
        <w:t>’</w:t>
      </w:r>
      <w:r w:rsidRPr="00675642">
        <w:t>être le dernier des derniers parmi une foule de gens dont il aurait fait des heureux</w:t>
      </w:r>
      <w:r w:rsidR="00EE5875">
        <w:t>.</w:t>
      </w:r>
    </w:p>
    <w:p w14:paraId="16B86567" w14:textId="77777777" w:rsidR="00EE5875" w:rsidRDefault="00EE5875" w:rsidP="00457E89">
      <w:r>
        <w:t>— </w:t>
      </w:r>
      <w:r w:rsidR="00457E89" w:rsidRPr="00675642">
        <w:t>Vous allez bien encore m</w:t>
      </w:r>
      <w:r>
        <w:t>’</w:t>
      </w:r>
      <w:r w:rsidR="00457E89" w:rsidRPr="00675642">
        <w:t>aider à monter une poupo</w:t>
      </w:r>
      <w:r w:rsidR="00457E89" w:rsidRPr="00675642">
        <w:t>n</w:t>
      </w:r>
      <w:r w:rsidR="00457E89" w:rsidRPr="00675642">
        <w:t>nière modèle</w:t>
      </w:r>
      <w:r>
        <w:t xml:space="preserve">, </w:t>
      </w:r>
      <w:r w:rsidR="00457E89" w:rsidRPr="00675642">
        <w:t>n</w:t>
      </w:r>
      <w:r>
        <w:t>’</w:t>
      </w:r>
      <w:r w:rsidR="00457E89" w:rsidRPr="00675642">
        <w:t>est-ce pas</w:t>
      </w:r>
      <w:r>
        <w:t xml:space="preserve">, </w:t>
      </w:r>
      <w:r w:rsidR="00457E89" w:rsidRPr="00675642">
        <w:t>docteur</w:t>
      </w:r>
      <w:r>
        <w:t xml:space="preserve"> ? </w:t>
      </w:r>
      <w:r w:rsidR="00457E89" w:rsidRPr="00675642">
        <w:t>Des femmes vont venir</w:t>
      </w:r>
      <w:r>
        <w:t xml:space="preserve">, </w:t>
      </w:r>
      <w:r w:rsidR="00457E89" w:rsidRPr="00675642">
        <w:t>et après ce premier arrivage d</w:t>
      </w:r>
      <w:r>
        <w:t>’</w:t>
      </w:r>
      <w:r w:rsidR="00457E89" w:rsidRPr="00675642">
        <w:t>épousées</w:t>
      </w:r>
      <w:r>
        <w:t xml:space="preserve">, </w:t>
      </w:r>
      <w:r w:rsidR="00457E89" w:rsidRPr="00675642">
        <w:t>d</w:t>
      </w:r>
      <w:r>
        <w:t>’</w:t>
      </w:r>
      <w:r w:rsidR="00457E89" w:rsidRPr="00675642">
        <w:t>autres</w:t>
      </w:r>
      <w:r>
        <w:t xml:space="preserve">, </w:t>
      </w:r>
      <w:r w:rsidR="00457E89" w:rsidRPr="00675642">
        <w:t>beaucoup d</w:t>
      </w:r>
      <w:r>
        <w:t>’</w:t>
      </w:r>
      <w:r w:rsidR="00457E89" w:rsidRPr="00675642">
        <w:t>autres débarqueront ici</w:t>
      </w:r>
      <w:r>
        <w:t xml:space="preserve">, </w:t>
      </w:r>
      <w:r w:rsidR="00457E89" w:rsidRPr="00675642">
        <w:t>choisies par mon service d</w:t>
      </w:r>
      <w:r>
        <w:t>’</w:t>
      </w:r>
      <w:r w:rsidR="00457E89" w:rsidRPr="00675642">
        <w:t>immigration</w:t>
      </w:r>
      <w:r>
        <w:t xml:space="preserve">, </w:t>
      </w:r>
      <w:r w:rsidR="00457E89" w:rsidRPr="00675642">
        <w:t>des femmes simples</w:t>
      </w:r>
      <w:r>
        <w:t xml:space="preserve">, </w:t>
      </w:r>
      <w:r w:rsidR="00457E89" w:rsidRPr="00675642">
        <w:t>saines</w:t>
      </w:r>
      <w:r>
        <w:t xml:space="preserve">, </w:t>
      </w:r>
      <w:r w:rsidR="00457E89" w:rsidRPr="00675642">
        <w:t>jeunes</w:t>
      </w:r>
      <w:r>
        <w:t xml:space="preserve">, </w:t>
      </w:r>
      <w:r w:rsidR="00457E89" w:rsidRPr="00675642">
        <w:t>vigoureuses</w:t>
      </w:r>
      <w:r>
        <w:t xml:space="preserve">. </w:t>
      </w:r>
      <w:r w:rsidR="00457E89" w:rsidRPr="00675642">
        <w:t>Il est impardonnable que je n</w:t>
      </w:r>
      <w:r>
        <w:t>’</w:t>
      </w:r>
      <w:r w:rsidR="00457E89" w:rsidRPr="00675642">
        <w:t xml:space="preserve">y </w:t>
      </w:r>
      <w:proofErr w:type="spellStart"/>
      <w:r w:rsidR="00457E89" w:rsidRPr="00675642">
        <w:t>aie</w:t>
      </w:r>
      <w:proofErr w:type="spellEnd"/>
      <w:r w:rsidR="00457E89" w:rsidRPr="00675642">
        <w:t xml:space="preserve"> pas pensé plus tôt</w:t>
      </w:r>
      <w:r>
        <w:t xml:space="preserve">, </w:t>
      </w:r>
      <w:r w:rsidR="00457E89" w:rsidRPr="00675642">
        <w:t>moi</w:t>
      </w:r>
      <w:r>
        <w:t xml:space="preserve">, </w:t>
      </w:r>
      <w:r w:rsidR="00457E89" w:rsidRPr="00675642">
        <w:t>qui ne veux que le bien-être de mes hommes</w:t>
      </w:r>
      <w:r>
        <w:t xml:space="preserve">. </w:t>
      </w:r>
      <w:r w:rsidR="00457E89" w:rsidRPr="00675642">
        <w:t>Mais avez-vous songé</w:t>
      </w:r>
      <w:r>
        <w:t xml:space="preserve">, </w:t>
      </w:r>
      <w:r w:rsidR="00457E89" w:rsidRPr="00675642">
        <w:t xml:space="preserve">Herr </w:t>
      </w:r>
      <w:proofErr w:type="spellStart"/>
      <w:r w:rsidR="00457E89" w:rsidRPr="00675642">
        <w:t>Schmoll</w:t>
      </w:r>
      <w:proofErr w:type="spellEnd"/>
      <w:r>
        <w:t xml:space="preserve">, </w:t>
      </w:r>
      <w:r w:rsidR="00457E89" w:rsidRPr="00675642">
        <w:t>que nous allons avoir beaucoup d</w:t>
      </w:r>
      <w:r>
        <w:t>’</w:t>
      </w:r>
      <w:r w:rsidR="00457E89" w:rsidRPr="00675642">
        <w:t>enfants à Port-Déception et que je veux une race forte</w:t>
      </w:r>
      <w:r>
        <w:t xml:space="preserve">, </w:t>
      </w:r>
      <w:r w:rsidR="00457E89" w:rsidRPr="00675642">
        <w:t>rieuse</w:t>
      </w:r>
      <w:r>
        <w:t xml:space="preserve">, </w:t>
      </w:r>
      <w:r w:rsidR="00457E89" w:rsidRPr="00675642">
        <w:t>optimiste</w:t>
      </w:r>
      <w:r>
        <w:t xml:space="preserve">, </w:t>
      </w:r>
      <w:r w:rsidR="00457E89" w:rsidRPr="00675642">
        <w:t>et que cela encore ne dépend que de nos services et de notre organis</w:t>
      </w:r>
      <w:r w:rsidR="00457E89" w:rsidRPr="00675642">
        <w:t>a</w:t>
      </w:r>
      <w:r w:rsidR="00457E89" w:rsidRPr="00675642">
        <w:t>tion</w:t>
      </w:r>
      <w:r>
        <w:t xml:space="preserve"> ! </w:t>
      </w:r>
      <w:r w:rsidR="00457E89" w:rsidRPr="00675642">
        <w:t>À ce propos</w:t>
      </w:r>
      <w:r>
        <w:t xml:space="preserve">, </w:t>
      </w:r>
      <w:r w:rsidR="00457E89" w:rsidRPr="00675642">
        <w:t>que pensez-vous pour nos poupons d</w:t>
      </w:r>
      <w:r>
        <w:t>’</w:t>
      </w:r>
      <w:r w:rsidR="00457E89" w:rsidRPr="00675642">
        <w:t>un r</w:t>
      </w:r>
      <w:r w:rsidR="00457E89" w:rsidRPr="00675642">
        <w:t>é</w:t>
      </w:r>
      <w:r w:rsidR="00457E89" w:rsidRPr="00675642">
        <w:t>gime alimentaire rationnel</w:t>
      </w:r>
      <w:r>
        <w:t xml:space="preserve">, </w:t>
      </w:r>
      <w:r w:rsidR="00457E89" w:rsidRPr="00675642">
        <w:t>basé</w:t>
      </w:r>
      <w:r>
        <w:t xml:space="preserve">, </w:t>
      </w:r>
      <w:r w:rsidR="00457E89" w:rsidRPr="00675642">
        <w:t>aussitôt après le sevrage</w:t>
      </w:r>
      <w:r>
        <w:t xml:space="preserve">, </w:t>
      </w:r>
      <w:r w:rsidR="00457E89" w:rsidRPr="00675642">
        <w:t>sur l</w:t>
      </w:r>
      <w:r>
        <w:t>’</w:t>
      </w:r>
      <w:r w:rsidR="00457E89" w:rsidRPr="00675642">
        <w:t>huile de foie de phoque</w:t>
      </w:r>
      <w:r>
        <w:t xml:space="preserve"> ? </w:t>
      </w:r>
      <w:r w:rsidR="00457E89" w:rsidRPr="00675642">
        <w:t>Entre parenthèses</w:t>
      </w:r>
      <w:r>
        <w:t xml:space="preserve">, </w:t>
      </w:r>
      <w:r w:rsidR="00457E89" w:rsidRPr="00675642">
        <w:t>vous pourriez e</w:t>
      </w:r>
      <w:r w:rsidR="00457E89" w:rsidRPr="00675642">
        <w:t>n</w:t>
      </w:r>
      <w:r w:rsidR="00457E89" w:rsidRPr="00675642">
        <w:t>core gagner des millions</w:t>
      </w:r>
      <w:r>
        <w:t xml:space="preserve">, </w:t>
      </w:r>
      <w:r w:rsidR="00457E89" w:rsidRPr="00675642">
        <w:t>et en faire gagner d</w:t>
      </w:r>
      <w:r>
        <w:t>’</w:t>
      </w:r>
      <w:r w:rsidR="00457E89" w:rsidRPr="00675642">
        <w:t>innombrables a</w:t>
      </w:r>
      <w:r w:rsidR="00457E89" w:rsidRPr="00675642">
        <w:t>u</w:t>
      </w:r>
      <w:r w:rsidR="00457E89" w:rsidRPr="00675642">
        <w:t>tres à la communauté</w:t>
      </w:r>
      <w:r>
        <w:t xml:space="preserve">, </w:t>
      </w:r>
      <w:r w:rsidR="00457E89" w:rsidRPr="00675642">
        <w:t>en ajoutant</w:t>
      </w:r>
      <w:r>
        <w:t xml:space="preserve">, </w:t>
      </w:r>
      <w:r w:rsidR="00457E89" w:rsidRPr="00675642">
        <w:t>à tous nos produits e</w:t>
      </w:r>
      <w:r w:rsidR="00457E89" w:rsidRPr="00675642">
        <w:t>x</w:t>
      </w:r>
      <w:r w:rsidR="00457E89" w:rsidRPr="00675642">
        <w:t>traits de la baleine</w:t>
      </w:r>
      <w:r>
        <w:t xml:space="preserve">, </w:t>
      </w:r>
      <w:r w:rsidR="00457E89" w:rsidRPr="00675642">
        <w:t>un département de spécialités pharmace</w:t>
      </w:r>
      <w:r w:rsidR="00457E89" w:rsidRPr="00675642">
        <w:t>u</w:t>
      </w:r>
      <w:r w:rsidR="00457E89" w:rsidRPr="00675642">
        <w:t>tiques</w:t>
      </w:r>
      <w:r>
        <w:t xml:space="preserve">, </w:t>
      </w:r>
      <w:r w:rsidR="00457E89" w:rsidRPr="00675642">
        <w:t>dont l</w:t>
      </w:r>
      <w:r>
        <w:t>’</w:t>
      </w:r>
      <w:r w:rsidR="00457E89" w:rsidRPr="00675642">
        <w:t>usine serait à Punta Arena</w:t>
      </w:r>
      <w:r>
        <w:t xml:space="preserve">, </w:t>
      </w:r>
      <w:r w:rsidR="00457E89" w:rsidRPr="00675642">
        <w:t xml:space="preserve">chez </w:t>
      </w:r>
      <w:proofErr w:type="spellStart"/>
      <w:r w:rsidR="00457E89" w:rsidRPr="00675642">
        <w:t>Hortalez</w:t>
      </w:r>
      <w:proofErr w:type="spellEnd"/>
      <w:r>
        <w:t xml:space="preserve">, </w:t>
      </w:r>
      <w:r w:rsidR="00457E89" w:rsidRPr="00675642">
        <w:t>qui se plaint que nous abandonnons un peu trop son ancien siège s</w:t>
      </w:r>
      <w:r w:rsidR="00457E89" w:rsidRPr="00675642">
        <w:t>o</w:t>
      </w:r>
      <w:r w:rsidR="00457E89" w:rsidRPr="00675642">
        <w:t>cial et les installations de son ancienne compagnie</w:t>
      </w:r>
      <w:r>
        <w:t xml:space="preserve">. </w:t>
      </w:r>
      <w:r w:rsidR="00457E89" w:rsidRPr="00675642">
        <w:t>Est-ce que cela ne vous amuserait pas</w:t>
      </w:r>
      <w:r>
        <w:t xml:space="preserve"> ? </w:t>
      </w:r>
      <w:r w:rsidR="00457E89" w:rsidRPr="00675642">
        <w:lastRenderedPageBreak/>
        <w:t>Saviez-vous qu</w:t>
      </w:r>
      <w:r>
        <w:t>’</w:t>
      </w:r>
      <w:r w:rsidR="00457E89" w:rsidRPr="00675642">
        <w:t>autrefois les bale</w:t>
      </w:r>
      <w:r w:rsidR="00457E89" w:rsidRPr="00675642">
        <w:t>i</w:t>
      </w:r>
      <w:r w:rsidR="00457E89" w:rsidRPr="00675642">
        <w:t>niers ne connaissaient pas le cancer</w:t>
      </w:r>
      <w:r>
        <w:t xml:space="preserve">, </w:t>
      </w:r>
      <w:r w:rsidR="00457E89" w:rsidRPr="00675642">
        <w:t>qu</w:t>
      </w:r>
      <w:r>
        <w:t>’</w:t>
      </w:r>
      <w:r w:rsidR="00457E89" w:rsidRPr="00675642">
        <w:t>ils attribuaient aux h</w:t>
      </w:r>
      <w:r w:rsidR="00457E89" w:rsidRPr="00675642">
        <w:t>u</w:t>
      </w:r>
      <w:r w:rsidR="00457E89" w:rsidRPr="00675642">
        <w:t>meurs de la baleine franche</w:t>
      </w:r>
      <w:r>
        <w:t xml:space="preserve">, </w:t>
      </w:r>
      <w:r w:rsidR="00457E89" w:rsidRPr="00675642">
        <w:t xml:space="preserve">à sa </w:t>
      </w:r>
      <w:r>
        <w:t>« </w:t>
      </w:r>
      <w:r w:rsidR="00457E89" w:rsidRPr="00675642">
        <w:t>sueur d</w:t>
      </w:r>
      <w:r>
        <w:t>’</w:t>
      </w:r>
      <w:r w:rsidR="00457E89" w:rsidRPr="00675642">
        <w:t>angoisse</w:t>
      </w:r>
      <w:r>
        <w:t> »</w:t>
      </w:r>
      <w:r w:rsidR="00457E89" w:rsidRPr="00675642">
        <w:t xml:space="preserve"> comme ils disaient</w:t>
      </w:r>
      <w:r>
        <w:t xml:space="preserve">, </w:t>
      </w:r>
      <w:r w:rsidR="00457E89" w:rsidRPr="00675642">
        <w:t>des vertus antispasmodiques et qu</w:t>
      </w:r>
      <w:r>
        <w:t>’</w:t>
      </w:r>
      <w:r w:rsidR="00457E89" w:rsidRPr="00675642">
        <w:t>ils se guérissaient de tout mal blanc</w:t>
      </w:r>
      <w:r>
        <w:t xml:space="preserve">, </w:t>
      </w:r>
      <w:r w:rsidR="00457E89" w:rsidRPr="00675642">
        <w:t>bobos</w:t>
      </w:r>
      <w:r>
        <w:t xml:space="preserve">, </w:t>
      </w:r>
      <w:r w:rsidR="00457E89" w:rsidRPr="00675642">
        <w:t>tumeurs</w:t>
      </w:r>
      <w:r>
        <w:t xml:space="preserve">, </w:t>
      </w:r>
      <w:r w:rsidR="00457E89" w:rsidRPr="00675642">
        <w:t>plaies chancreuses et syph</w:t>
      </w:r>
      <w:r w:rsidR="00457E89" w:rsidRPr="00675642">
        <w:t>i</w:t>
      </w:r>
      <w:r w:rsidR="00457E89" w:rsidRPr="00675642">
        <w:t>lis en pourfendant la vessie d</w:t>
      </w:r>
      <w:r>
        <w:t>’</w:t>
      </w:r>
      <w:r w:rsidR="00457E89" w:rsidRPr="00675642">
        <w:t>une baleine mâle et en prenant un bain dans cette poche</w:t>
      </w:r>
      <w:r>
        <w:t xml:space="preserve"> ? </w:t>
      </w:r>
      <w:r w:rsidR="00457E89" w:rsidRPr="00675642">
        <w:t>Ah</w:t>
      </w:r>
      <w:r>
        <w:t xml:space="preserve">, </w:t>
      </w:r>
      <w:r w:rsidR="00457E89" w:rsidRPr="00675642">
        <w:t>si vous vouliez étudier tout cela de plus près</w:t>
      </w:r>
      <w:r>
        <w:t xml:space="preserve">, </w:t>
      </w:r>
      <w:r w:rsidR="00457E89" w:rsidRPr="00675642">
        <w:t>vous en feriez des découvertes</w:t>
      </w:r>
      <w:r>
        <w:t xml:space="preserve">, </w:t>
      </w:r>
      <w:r w:rsidR="00457E89" w:rsidRPr="00675642">
        <w:t>vous</w:t>
      </w:r>
      <w:r>
        <w:t xml:space="preserve"> ! </w:t>
      </w:r>
      <w:r w:rsidR="00457E89" w:rsidRPr="00675642">
        <w:t>Donc</w:t>
      </w:r>
      <w:r>
        <w:t xml:space="preserve">, </w:t>
      </w:r>
      <w:r w:rsidR="00457E89" w:rsidRPr="00675642">
        <w:t>comme les e</w:t>
      </w:r>
      <w:r w:rsidR="00457E89" w:rsidRPr="00675642">
        <w:t>n</w:t>
      </w:r>
      <w:r w:rsidR="00457E89" w:rsidRPr="00675642">
        <w:t>fants des Esquimaux</w:t>
      </w:r>
      <w:r>
        <w:t xml:space="preserve">, </w:t>
      </w:r>
      <w:r w:rsidR="00457E89" w:rsidRPr="00675642">
        <w:t>qui sont les plus beaux bébés du monde</w:t>
      </w:r>
      <w:r>
        <w:t xml:space="preserve">, </w:t>
      </w:r>
      <w:r w:rsidR="00457E89" w:rsidRPr="00675642">
        <w:t>nous alimenterons nos poupons à l</w:t>
      </w:r>
      <w:r>
        <w:t>’</w:t>
      </w:r>
      <w:r w:rsidR="00457E89" w:rsidRPr="00675642">
        <w:t>huile de foie de phoque et je serai leur père nourricier</w:t>
      </w:r>
      <w:r>
        <w:t xml:space="preserve">, </w:t>
      </w:r>
      <w:r w:rsidR="00457E89" w:rsidRPr="00675642">
        <w:t>car c</w:t>
      </w:r>
      <w:r>
        <w:t>’</w:t>
      </w:r>
      <w:r w:rsidR="00457E89" w:rsidRPr="00675642">
        <w:t>est moi qui irai les tirer</w:t>
      </w:r>
      <w:r>
        <w:t xml:space="preserve">, </w:t>
      </w:r>
      <w:r w:rsidR="00457E89" w:rsidRPr="00675642">
        <w:t>les ph</w:t>
      </w:r>
      <w:r w:rsidR="00457E89" w:rsidRPr="00675642">
        <w:t>o</w:t>
      </w:r>
      <w:r w:rsidR="00457E89" w:rsidRPr="00675642">
        <w:t>ques</w:t>
      </w:r>
      <w:r>
        <w:t>.</w:t>
      </w:r>
    </w:p>
    <w:p w14:paraId="750852A8" w14:textId="77777777" w:rsidR="00EE5875" w:rsidRDefault="00457E89" w:rsidP="00457E89">
      <w:r w:rsidRPr="00675642">
        <w:t>Dan Yack jubilait</w:t>
      </w:r>
      <w:r w:rsidR="00EE5875">
        <w:t>.</w:t>
      </w:r>
    </w:p>
    <w:p w14:paraId="54A3F95C" w14:textId="7A63F068" w:rsidR="00EE5875" w:rsidRDefault="00EE5875" w:rsidP="00457E89">
      <w:r>
        <w:t>— </w:t>
      </w:r>
      <w:r w:rsidR="00457E89" w:rsidRPr="00675642">
        <w:t xml:space="preserve">Et nous appellerons notre pouponnière </w:t>
      </w:r>
      <w:proofErr w:type="spellStart"/>
      <w:r w:rsidR="00457E89" w:rsidRPr="00675642">
        <w:t>Pouponnière</w:t>
      </w:r>
      <w:proofErr w:type="spellEnd"/>
      <w:r w:rsidR="00457E89" w:rsidRPr="00675642">
        <w:t xml:space="preserve"> Santa </w:t>
      </w:r>
      <w:proofErr w:type="spellStart"/>
      <w:r w:rsidR="00457E89" w:rsidRPr="00675642">
        <w:t>Heloisa</w:t>
      </w:r>
      <w:proofErr w:type="spellEnd"/>
      <w:r>
        <w:t xml:space="preserve"> ! </w:t>
      </w:r>
      <w:r w:rsidR="00457E89" w:rsidRPr="00675642">
        <w:t>N</w:t>
      </w:r>
      <w:r>
        <w:t>’</w:t>
      </w:r>
      <w:r w:rsidR="00457E89" w:rsidRPr="00675642">
        <w:t xml:space="preserve">avez-vous pas remarqué que </w:t>
      </w:r>
      <w:r>
        <w:t>M</w:t>
      </w:r>
      <w:r w:rsidRPr="00EE5875">
        <w:rPr>
          <w:vertAlign w:val="superscript"/>
        </w:rPr>
        <w:t>me</w:t>
      </w:r>
      <w:r>
        <w:t> </w:t>
      </w:r>
      <w:proofErr w:type="spellStart"/>
      <w:r w:rsidR="00457E89" w:rsidRPr="00675642">
        <w:t>Hortalez</w:t>
      </w:r>
      <w:proofErr w:type="spellEnd"/>
      <w:r w:rsidR="00457E89" w:rsidRPr="00675642">
        <w:t xml:space="preserve"> était enceinte</w:t>
      </w:r>
      <w:r>
        <w:t xml:space="preserve"> ? </w:t>
      </w:r>
      <w:r w:rsidR="00457E89" w:rsidRPr="00675642">
        <w:t>Mais où aviez-vous les yeux</w:t>
      </w:r>
      <w:r>
        <w:t xml:space="preserve">, </w:t>
      </w:r>
      <w:r w:rsidR="00457E89" w:rsidRPr="00675642">
        <w:t>cher ami</w:t>
      </w:r>
      <w:r>
        <w:t xml:space="preserve"> ? </w:t>
      </w:r>
      <w:r w:rsidR="00457E89" w:rsidRPr="00675642">
        <w:t>Moi</w:t>
      </w:r>
      <w:r>
        <w:t xml:space="preserve">, </w:t>
      </w:r>
      <w:r w:rsidR="00457E89" w:rsidRPr="00675642">
        <w:t>je l</w:t>
      </w:r>
      <w:r>
        <w:t>’</w:t>
      </w:r>
      <w:r w:rsidR="00457E89" w:rsidRPr="00675642">
        <w:t>ai vu</w:t>
      </w:r>
      <w:r>
        <w:t> !</w:t>
      </w:r>
    </w:p>
    <w:p w14:paraId="32DCF043" w14:textId="77777777" w:rsidR="00EE5875" w:rsidRDefault="00457E89" w:rsidP="00457E89">
      <w:r w:rsidRPr="00675642">
        <w:t>Jusqu</w:t>
      </w:r>
      <w:r w:rsidR="00EE5875">
        <w:t>’</w:t>
      </w:r>
      <w:r w:rsidRPr="00675642">
        <w:t>à la fin de l</w:t>
      </w:r>
      <w:r w:rsidR="00EE5875">
        <w:t>’</w:t>
      </w:r>
      <w:r w:rsidRPr="00675642">
        <w:t>hiver</w:t>
      </w:r>
      <w:r w:rsidR="00EE5875">
        <w:t xml:space="preserve">, </w:t>
      </w:r>
      <w:r w:rsidRPr="00675642">
        <w:t>Dan Yack resta dans un état in</w:t>
      </w:r>
      <w:r w:rsidRPr="00675642">
        <w:t>i</w:t>
      </w:r>
      <w:r w:rsidRPr="00675642">
        <w:t>maginable d</w:t>
      </w:r>
      <w:r w:rsidR="00EE5875">
        <w:t>’</w:t>
      </w:r>
      <w:r w:rsidRPr="00675642">
        <w:t>exaltation</w:t>
      </w:r>
      <w:r w:rsidR="00EE5875">
        <w:t xml:space="preserve">, </w:t>
      </w:r>
      <w:r w:rsidRPr="00675642">
        <w:t>de fièvre</w:t>
      </w:r>
      <w:r w:rsidR="00EE5875">
        <w:t xml:space="preserve">, </w:t>
      </w:r>
      <w:r w:rsidRPr="00675642">
        <w:t>de délectation morose</w:t>
      </w:r>
      <w:r w:rsidR="00EE5875">
        <w:t xml:space="preserve">, </w:t>
      </w:r>
      <w:r w:rsidRPr="00675642">
        <w:t>de h</w:t>
      </w:r>
      <w:r w:rsidRPr="00675642">
        <w:t>â</w:t>
      </w:r>
      <w:r w:rsidRPr="00675642">
        <w:t>te</w:t>
      </w:r>
      <w:r w:rsidR="00EE5875">
        <w:t>.</w:t>
      </w:r>
    </w:p>
    <w:p w14:paraId="742A22C9" w14:textId="77777777" w:rsidR="00EE5875" w:rsidRDefault="00457E89" w:rsidP="00457E89">
      <w:r w:rsidRPr="00675642">
        <w:t>Aimer</w:t>
      </w:r>
      <w:r w:rsidR="00EE5875">
        <w:t xml:space="preserve">, </w:t>
      </w:r>
      <w:r w:rsidRPr="00675642">
        <w:t>aimer en secret</w:t>
      </w:r>
      <w:r w:rsidR="00EE5875">
        <w:t xml:space="preserve">, </w:t>
      </w:r>
      <w:r w:rsidRPr="00675642">
        <w:t>sans aveux</w:t>
      </w:r>
      <w:r w:rsidR="00EE5875">
        <w:t xml:space="preserve">, </w:t>
      </w:r>
      <w:r w:rsidRPr="00675642">
        <w:t>sans aucun désir</w:t>
      </w:r>
      <w:r w:rsidR="00EE5875">
        <w:t xml:space="preserve">, </w:t>
      </w:r>
      <w:r w:rsidRPr="00675642">
        <w:t>sans aucune sorte d</w:t>
      </w:r>
      <w:r w:rsidR="00EE5875">
        <w:t>’</w:t>
      </w:r>
      <w:r w:rsidRPr="00675642">
        <w:t>espérance est un mal insinuant</w:t>
      </w:r>
      <w:r w:rsidR="00EE5875">
        <w:t xml:space="preserve">, </w:t>
      </w:r>
      <w:r w:rsidRPr="00675642">
        <w:t>une brûlante i</w:t>
      </w:r>
      <w:r w:rsidRPr="00675642">
        <w:t>n</w:t>
      </w:r>
      <w:r w:rsidRPr="00675642">
        <w:t>cubation qui prend lentement possession de l</w:t>
      </w:r>
      <w:r w:rsidR="00EE5875">
        <w:t>’</w:t>
      </w:r>
      <w:r w:rsidRPr="00675642">
        <w:t>âme pour la d</w:t>
      </w:r>
      <w:r w:rsidRPr="00675642">
        <w:t>é</w:t>
      </w:r>
      <w:r w:rsidRPr="00675642">
        <w:t>moraliser</w:t>
      </w:r>
      <w:r w:rsidR="00EE5875">
        <w:t xml:space="preserve">. </w:t>
      </w:r>
      <w:r w:rsidRPr="00675642">
        <w:t>Cela débute par une nausée</w:t>
      </w:r>
      <w:r w:rsidR="00EE5875">
        <w:t xml:space="preserve">, </w:t>
      </w:r>
      <w:r w:rsidRPr="00675642">
        <w:t xml:space="preserve">une bouffée de chaleur qui étouffe et contre les effets </w:t>
      </w:r>
      <w:proofErr w:type="spellStart"/>
      <w:r w:rsidRPr="00675642">
        <w:t>engourdissants</w:t>
      </w:r>
      <w:proofErr w:type="spellEnd"/>
      <w:r w:rsidRPr="00675642">
        <w:t xml:space="preserve"> de laquelle on se débat plus ou moins</w:t>
      </w:r>
      <w:r w:rsidR="00EE5875">
        <w:t xml:space="preserve">. </w:t>
      </w:r>
      <w:r w:rsidRPr="00675642">
        <w:t>Mais bientôt on se laisse aller</w:t>
      </w:r>
      <w:r w:rsidR="00EE5875">
        <w:t xml:space="preserve">, </w:t>
      </w:r>
      <w:r w:rsidRPr="00675642">
        <w:t>car il n</w:t>
      </w:r>
      <w:r w:rsidR="00EE5875">
        <w:t>’</w:t>
      </w:r>
      <w:r w:rsidRPr="00675642">
        <w:t>y a rien à faire et l</w:t>
      </w:r>
      <w:r w:rsidR="00EE5875">
        <w:t>’</w:t>
      </w:r>
      <w:r w:rsidRPr="00675642">
        <w:t>on se trouve en être la proie insensibilisée</w:t>
      </w:r>
      <w:r w:rsidR="00EE5875">
        <w:t xml:space="preserve">. </w:t>
      </w:r>
      <w:r w:rsidRPr="00675642">
        <w:t>L</w:t>
      </w:r>
      <w:r w:rsidR="00EE5875">
        <w:t>’</w:t>
      </w:r>
      <w:r w:rsidRPr="00675642">
        <w:t>insensibilisation n</w:t>
      </w:r>
      <w:r w:rsidR="00EE5875">
        <w:t>’</w:t>
      </w:r>
      <w:r w:rsidRPr="00675642">
        <w:t>est ni un repos réparateur</w:t>
      </w:r>
      <w:r w:rsidR="00EE5875">
        <w:t xml:space="preserve">, </w:t>
      </w:r>
      <w:r w:rsidRPr="00675642">
        <w:t>ni un sommeil coupé d</w:t>
      </w:r>
      <w:r w:rsidR="00EE5875">
        <w:t>’</w:t>
      </w:r>
      <w:r w:rsidRPr="00675642">
        <w:t>éclairs</w:t>
      </w:r>
      <w:r w:rsidR="00EE5875">
        <w:t xml:space="preserve">, </w:t>
      </w:r>
      <w:r w:rsidRPr="00675642">
        <w:t>ni même un long interrègne de la conscience que l</w:t>
      </w:r>
      <w:r w:rsidR="00EE5875">
        <w:t>’</w:t>
      </w:r>
      <w:r w:rsidRPr="00675642">
        <w:t>on pourrait comparer à une chute brusque de la personn</w:t>
      </w:r>
      <w:r w:rsidRPr="00675642">
        <w:t>a</w:t>
      </w:r>
      <w:r w:rsidRPr="00675642">
        <w:t>lité ou à une coupure</w:t>
      </w:r>
      <w:r w:rsidR="00EE5875">
        <w:t xml:space="preserve">, </w:t>
      </w:r>
      <w:r w:rsidRPr="00675642">
        <w:t>comme un col abrupt</w:t>
      </w:r>
      <w:r w:rsidR="00EE5875">
        <w:t xml:space="preserve">, </w:t>
      </w:r>
      <w:r w:rsidRPr="00675642">
        <w:t>dans la longue chaîne des états de veille</w:t>
      </w:r>
      <w:r w:rsidR="00EE5875">
        <w:t xml:space="preserve"> ; </w:t>
      </w:r>
      <w:r w:rsidRPr="00675642">
        <w:t>c</w:t>
      </w:r>
      <w:r w:rsidR="00EE5875">
        <w:t>’</w:t>
      </w:r>
      <w:r w:rsidRPr="00675642">
        <w:t xml:space="preserve">est plutôt votre </w:t>
      </w:r>
      <w:r w:rsidRPr="00675642">
        <w:lastRenderedPageBreak/>
        <w:t>propre poids qui vous entraîne</w:t>
      </w:r>
      <w:r w:rsidR="00EE5875">
        <w:t xml:space="preserve">, </w:t>
      </w:r>
      <w:r w:rsidRPr="00675642">
        <w:t>comme si votre double s</w:t>
      </w:r>
      <w:r w:rsidR="00EE5875">
        <w:t>’</w:t>
      </w:r>
      <w:r w:rsidRPr="00675642">
        <w:t>accolait à vous pour vous alourdir et vous faire couler au fond de vous-même</w:t>
      </w:r>
      <w:r w:rsidR="00EE5875">
        <w:t xml:space="preserve">, </w:t>
      </w:r>
      <w:r w:rsidRPr="00675642">
        <w:t>dans un remous auquel on s</w:t>
      </w:r>
      <w:r w:rsidR="00EE5875">
        <w:t>’</w:t>
      </w:r>
      <w:r w:rsidRPr="00675642">
        <w:t>abandonne et qui vous dépose au milieu d</w:t>
      </w:r>
      <w:r w:rsidR="00EE5875">
        <w:t>’</w:t>
      </w:r>
      <w:r w:rsidRPr="00675642">
        <w:t>herbes et de mousses mouvantes sur un fond instable que les courants de l</w:t>
      </w:r>
      <w:r w:rsidR="00EE5875">
        <w:t>’</w:t>
      </w:r>
      <w:r w:rsidRPr="00675642">
        <w:t>inconscient drainent</w:t>
      </w:r>
      <w:r w:rsidR="00EE5875">
        <w:t xml:space="preserve">, </w:t>
      </w:r>
      <w:r w:rsidRPr="00675642">
        <w:t>déplacent et creusent sans cesse</w:t>
      </w:r>
      <w:r w:rsidR="00EE5875">
        <w:t xml:space="preserve">, </w:t>
      </w:r>
      <w:r w:rsidRPr="00675642">
        <w:t>tout en vous recouvrant de sables et de lustres et en vous retournant d</w:t>
      </w:r>
      <w:r w:rsidR="00EE5875">
        <w:t>’</w:t>
      </w:r>
      <w:r w:rsidRPr="00675642">
        <w:t>un côté sur l</w:t>
      </w:r>
      <w:r w:rsidR="00EE5875">
        <w:t>’</w:t>
      </w:r>
      <w:r w:rsidRPr="00675642">
        <w:t>autre</w:t>
      </w:r>
      <w:r w:rsidR="00EE5875">
        <w:t xml:space="preserve">. </w:t>
      </w:r>
      <w:r w:rsidRPr="00675642">
        <w:t>On est en train de se noyer dans sa propre profondeur</w:t>
      </w:r>
      <w:r w:rsidR="00EE5875">
        <w:t xml:space="preserve">, </w:t>
      </w:r>
      <w:r w:rsidRPr="00675642">
        <w:t>et tant que dure ce temps de plo</w:t>
      </w:r>
      <w:r w:rsidRPr="00675642">
        <w:t>n</w:t>
      </w:r>
      <w:r w:rsidRPr="00675642">
        <w:t>gée</w:t>
      </w:r>
      <w:r w:rsidR="00EE5875">
        <w:t xml:space="preserve">, </w:t>
      </w:r>
      <w:r w:rsidRPr="00675642">
        <w:t xml:space="preserve">toutes les </w:t>
      </w:r>
      <w:proofErr w:type="spellStart"/>
      <w:r w:rsidRPr="00675642">
        <w:t>ophélies</w:t>
      </w:r>
      <w:proofErr w:type="spellEnd"/>
      <w:r w:rsidRPr="00675642">
        <w:t xml:space="preserve"> et toutes les sirènes des sens viennent vous mordiller</w:t>
      </w:r>
      <w:r w:rsidR="00EE5875">
        <w:t xml:space="preserve">. </w:t>
      </w:r>
      <w:r w:rsidRPr="00675642">
        <w:t>Des milliers de petites bouches rondes vous agacent</w:t>
      </w:r>
      <w:r w:rsidR="00EE5875">
        <w:t xml:space="preserve"> ; </w:t>
      </w:r>
      <w:r w:rsidRPr="00675642">
        <w:t>des éponges se pressent contre vous</w:t>
      </w:r>
      <w:r w:rsidR="00EE5875">
        <w:t xml:space="preserve">, </w:t>
      </w:r>
      <w:r w:rsidRPr="00675642">
        <w:t>vous moulent</w:t>
      </w:r>
      <w:r w:rsidR="00EE5875">
        <w:t xml:space="preserve">, </w:t>
      </w:r>
      <w:r w:rsidRPr="00675642">
        <w:t>vous épousent un monde de petites bêtes molles</w:t>
      </w:r>
      <w:r w:rsidR="00EE5875">
        <w:t xml:space="preserve">, </w:t>
      </w:r>
      <w:r w:rsidRPr="00675642">
        <w:t>apodes</w:t>
      </w:r>
      <w:r w:rsidR="00EE5875">
        <w:t xml:space="preserve">, </w:t>
      </w:r>
      <w:r w:rsidRPr="00675642">
        <w:t>aca</w:t>
      </w:r>
      <w:r w:rsidRPr="00675642">
        <w:t>u</w:t>
      </w:r>
      <w:r w:rsidRPr="00675642">
        <w:t>des</w:t>
      </w:r>
      <w:r w:rsidR="00EE5875">
        <w:t xml:space="preserve">, </w:t>
      </w:r>
      <w:r w:rsidRPr="00675642">
        <w:t>extravagantes vous chatouillent partout et vous caressent avec leurs crêtes ondoyantes</w:t>
      </w:r>
      <w:r w:rsidR="00EE5875">
        <w:t xml:space="preserve">, </w:t>
      </w:r>
      <w:r w:rsidRPr="00675642">
        <w:t>leurs ombelles baveuses</w:t>
      </w:r>
      <w:r w:rsidR="00EE5875">
        <w:t xml:space="preserve">, </w:t>
      </w:r>
      <w:r w:rsidRPr="00675642">
        <w:t>leur ve</w:t>
      </w:r>
      <w:r w:rsidRPr="00675642">
        <w:t>n</w:t>
      </w:r>
      <w:r w:rsidRPr="00675642">
        <w:t>tre transparent en chair d</w:t>
      </w:r>
      <w:r w:rsidR="00EE5875">
        <w:t>’</w:t>
      </w:r>
      <w:r w:rsidRPr="00675642">
        <w:t>anémone qui bourgeonne</w:t>
      </w:r>
      <w:r w:rsidR="00EE5875">
        <w:t xml:space="preserve">, </w:t>
      </w:r>
      <w:r w:rsidRPr="00675642">
        <w:t>leur est</w:t>
      </w:r>
      <w:r w:rsidRPr="00675642">
        <w:t>o</w:t>
      </w:r>
      <w:r w:rsidRPr="00675642">
        <w:t>mac baladeur</w:t>
      </w:r>
      <w:r w:rsidR="00EE5875">
        <w:t xml:space="preserve">, </w:t>
      </w:r>
      <w:r w:rsidRPr="00675642">
        <w:t>leurs tentacules en gélatine</w:t>
      </w:r>
      <w:r w:rsidR="00EE5875">
        <w:t xml:space="preserve">, </w:t>
      </w:r>
      <w:r w:rsidRPr="00675642">
        <w:t>leurs yeux artic</w:t>
      </w:r>
      <w:r w:rsidRPr="00675642">
        <w:t>u</w:t>
      </w:r>
      <w:r w:rsidRPr="00675642">
        <w:t>lés</w:t>
      </w:r>
      <w:r w:rsidR="00EE5875">
        <w:t xml:space="preserve"> ; </w:t>
      </w:r>
      <w:r w:rsidRPr="00675642">
        <w:t>on est en butte à tous les malaises et à tous les spasmes</w:t>
      </w:r>
      <w:r w:rsidR="00EE5875">
        <w:t xml:space="preserve">. </w:t>
      </w:r>
      <w:r w:rsidRPr="00675642">
        <w:t>Pour ce patient qui suffoque entre deux eaux</w:t>
      </w:r>
      <w:r w:rsidR="00EE5875">
        <w:t xml:space="preserve">, </w:t>
      </w:r>
      <w:r w:rsidRPr="00675642">
        <w:t>chaque pensée est un buisson de corail noir ou un polypier</w:t>
      </w:r>
      <w:r w:rsidR="00EE5875">
        <w:t xml:space="preserve">. </w:t>
      </w:r>
      <w:r w:rsidRPr="00675642">
        <w:t>Sa conscience n</w:t>
      </w:r>
      <w:r w:rsidR="00EE5875">
        <w:t>’</w:t>
      </w:r>
      <w:r w:rsidRPr="00675642">
        <w:t>éclaire que par fragments ce paysage sous-marin où son instinct s</w:t>
      </w:r>
      <w:r w:rsidR="00EE5875">
        <w:t>’</w:t>
      </w:r>
      <w:r w:rsidRPr="00675642">
        <w:t>atrophie</w:t>
      </w:r>
      <w:r w:rsidR="00EE5875">
        <w:t xml:space="preserve">, </w:t>
      </w:r>
      <w:r w:rsidRPr="00675642">
        <w:t>où son sexe devient monstrueux</w:t>
      </w:r>
      <w:r w:rsidR="00EE5875">
        <w:t xml:space="preserve">. </w:t>
      </w:r>
      <w:r w:rsidRPr="00675642">
        <w:t>Quand on émerge enfin</w:t>
      </w:r>
      <w:r w:rsidR="00EE5875">
        <w:t xml:space="preserve">, </w:t>
      </w:r>
      <w:r w:rsidRPr="00675642">
        <w:t>quand on revient à soi</w:t>
      </w:r>
      <w:r w:rsidR="00EE5875">
        <w:t xml:space="preserve">, </w:t>
      </w:r>
      <w:r w:rsidRPr="00675642">
        <w:t>on n</w:t>
      </w:r>
      <w:r w:rsidR="00EE5875">
        <w:t>’</w:t>
      </w:r>
      <w:r w:rsidRPr="00675642">
        <w:t>est plus le même homme</w:t>
      </w:r>
      <w:r w:rsidR="00EE5875">
        <w:t xml:space="preserve"> : </w:t>
      </w:r>
      <w:r w:rsidRPr="00675642">
        <w:t>on peut se suicider</w:t>
      </w:r>
      <w:r w:rsidR="00EE5875">
        <w:t xml:space="preserve">, </w:t>
      </w:r>
      <w:r w:rsidRPr="00675642">
        <w:t>être ravi ou même continuer à vivre terre à te</w:t>
      </w:r>
      <w:r w:rsidRPr="00675642">
        <w:t>r</w:t>
      </w:r>
      <w:r w:rsidRPr="00675642">
        <w:t>re</w:t>
      </w:r>
      <w:r w:rsidR="00EE5875">
        <w:t xml:space="preserve">, </w:t>
      </w:r>
      <w:r w:rsidRPr="00675642">
        <w:t>mais alors</w:t>
      </w:r>
      <w:r w:rsidR="00EE5875">
        <w:t xml:space="preserve">, </w:t>
      </w:r>
      <w:r w:rsidRPr="00675642">
        <w:t>dans une sorte d</w:t>
      </w:r>
      <w:r w:rsidR="00EE5875">
        <w:t>’</w:t>
      </w:r>
      <w:r w:rsidRPr="00675642">
        <w:t>extase qui n</w:t>
      </w:r>
      <w:r w:rsidR="00EE5875">
        <w:t>’</w:t>
      </w:r>
      <w:r w:rsidRPr="00675642">
        <w:t>a plus rien de co</w:t>
      </w:r>
      <w:r w:rsidRPr="00675642">
        <w:t>m</w:t>
      </w:r>
      <w:r w:rsidRPr="00675642">
        <w:t>mun ni avec le désir</w:t>
      </w:r>
      <w:r w:rsidR="00EE5875">
        <w:t xml:space="preserve">, </w:t>
      </w:r>
      <w:r w:rsidRPr="00675642">
        <w:t>ni avec la volupté</w:t>
      </w:r>
      <w:r w:rsidR="00EE5875">
        <w:t xml:space="preserve">. </w:t>
      </w:r>
      <w:r w:rsidRPr="00675642">
        <w:t>On est heureux</w:t>
      </w:r>
      <w:r w:rsidR="00EE5875">
        <w:t xml:space="preserve">, </w:t>
      </w:r>
      <w:r w:rsidRPr="00675642">
        <w:t>mais</w:t>
      </w:r>
      <w:r w:rsidR="00EE5875">
        <w:t xml:space="preserve">, </w:t>
      </w:r>
      <w:r w:rsidRPr="00675642">
        <w:t>personnellement</w:t>
      </w:r>
      <w:r w:rsidR="00EE5875">
        <w:t xml:space="preserve">, </w:t>
      </w:r>
      <w:r w:rsidRPr="00675642">
        <w:t>on ne sait plus que faire de ce bonheur</w:t>
      </w:r>
      <w:r w:rsidR="00EE5875">
        <w:t xml:space="preserve">, </w:t>
      </w:r>
      <w:r w:rsidRPr="00675642">
        <w:t>tell</w:t>
      </w:r>
      <w:r w:rsidRPr="00675642">
        <w:t>e</w:t>
      </w:r>
      <w:r w:rsidRPr="00675642">
        <w:t>ment on se sent dépaysé</w:t>
      </w:r>
      <w:r w:rsidR="00EE5875">
        <w:t xml:space="preserve">, </w:t>
      </w:r>
      <w:r w:rsidRPr="00675642">
        <w:t>étranger</w:t>
      </w:r>
      <w:r w:rsidR="00EE5875">
        <w:t xml:space="preserve">, </w:t>
      </w:r>
      <w:r w:rsidRPr="00675642">
        <w:t>seul au monde</w:t>
      </w:r>
      <w:r w:rsidR="00EE5875">
        <w:t>.</w:t>
      </w:r>
    </w:p>
    <w:p w14:paraId="0E5D3352" w14:textId="77777777" w:rsidR="00EE5875" w:rsidRDefault="00457E89" w:rsidP="00457E89">
      <w:r w:rsidRPr="00675642">
        <w:t>C</w:t>
      </w:r>
      <w:r w:rsidR="00EE5875">
        <w:t>’</w:t>
      </w:r>
      <w:r w:rsidRPr="00675642">
        <w:t>est ce qui arrivait à Dan Yack à la fin de ce pénible hiver</w:t>
      </w:r>
      <w:r w:rsidR="00EE5875">
        <w:t xml:space="preserve">. </w:t>
      </w:r>
      <w:r w:rsidRPr="00675642">
        <w:t>Il était heureux</w:t>
      </w:r>
      <w:r w:rsidR="00EE5875">
        <w:t xml:space="preserve">. </w:t>
      </w:r>
      <w:r w:rsidRPr="00675642">
        <w:t>Il aimait</w:t>
      </w:r>
      <w:r w:rsidR="00EE5875">
        <w:t xml:space="preserve">. </w:t>
      </w:r>
      <w:r w:rsidRPr="00675642">
        <w:t>Maintenant il se l</w:t>
      </w:r>
      <w:r w:rsidR="00EE5875">
        <w:t>’</w:t>
      </w:r>
      <w:r w:rsidRPr="00675642">
        <w:t>avouait</w:t>
      </w:r>
      <w:r w:rsidR="00EE5875">
        <w:t xml:space="preserve">. </w:t>
      </w:r>
      <w:r w:rsidRPr="00675642">
        <w:t>Mais il n</w:t>
      </w:r>
      <w:r w:rsidR="00EE5875">
        <w:t>’</w:t>
      </w:r>
      <w:r w:rsidRPr="00675642">
        <w:t>avait plus envie de rien</w:t>
      </w:r>
      <w:r w:rsidR="00EE5875">
        <w:t xml:space="preserve">. </w:t>
      </w:r>
      <w:r w:rsidRPr="00675642">
        <w:t>Il ne voulait plus rien entreprendre</w:t>
      </w:r>
      <w:r w:rsidR="00EE5875">
        <w:t>.</w:t>
      </w:r>
    </w:p>
    <w:p w14:paraId="4EFF6EAC" w14:textId="77777777" w:rsidR="00EE5875" w:rsidRDefault="00457E89" w:rsidP="00457E89">
      <w:r w:rsidRPr="00675642">
        <w:lastRenderedPageBreak/>
        <w:t>Rien n</w:t>
      </w:r>
      <w:r w:rsidR="00EE5875">
        <w:t>’</w:t>
      </w:r>
      <w:r w:rsidRPr="00675642">
        <w:t>est plus lourd</w:t>
      </w:r>
      <w:r w:rsidR="00EE5875">
        <w:t xml:space="preserve">, </w:t>
      </w:r>
      <w:r w:rsidRPr="00675642">
        <w:t>plus dur</w:t>
      </w:r>
      <w:r w:rsidR="00EE5875">
        <w:t xml:space="preserve">, </w:t>
      </w:r>
      <w:r w:rsidRPr="00675642">
        <w:t>plus difficile</w:t>
      </w:r>
      <w:r w:rsidR="00EE5875">
        <w:t xml:space="preserve">, </w:t>
      </w:r>
      <w:r w:rsidRPr="00675642">
        <w:t>plus intolér</w:t>
      </w:r>
      <w:r w:rsidRPr="00675642">
        <w:t>a</w:t>
      </w:r>
      <w:r w:rsidRPr="00675642">
        <w:t>ble</w:t>
      </w:r>
      <w:r w:rsidR="00EE5875">
        <w:t xml:space="preserve">, </w:t>
      </w:r>
      <w:r w:rsidRPr="00675642">
        <w:t>et bien que cela vous impatiente</w:t>
      </w:r>
      <w:r w:rsidR="00EE5875">
        <w:t xml:space="preserve">, </w:t>
      </w:r>
      <w:r w:rsidRPr="00675642">
        <w:t>vous énerve</w:t>
      </w:r>
      <w:r w:rsidR="00EE5875">
        <w:t xml:space="preserve">, </w:t>
      </w:r>
      <w:r w:rsidRPr="00675642">
        <w:t>vous écorche</w:t>
      </w:r>
      <w:r w:rsidR="00EE5875">
        <w:t xml:space="preserve">, </w:t>
      </w:r>
      <w:r w:rsidRPr="00675642">
        <w:t>vous tienne secrètement à vif</w:t>
      </w:r>
      <w:r w:rsidR="00EE5875">
        <w:t xml:space="preserve">, </w:t>
      </w:r>
      <w:r w:rsidRPr="00675642">
        <w:t>rien ne ressemble plus à la mort</w:t>
      </w:r>
      <w:r w:rsidR="00EE5875">
        <w:t xml:space="preserve">, </w:t>
      </w:r>
      <w:r w:rsidRPr="00675642">
        <w:t>à la mort spirituelle</w:t>
      </w:r>
      <w:r w:rsidR="00EE5875">
        <w:t xml:space="preserve">, </w:t>
      </w:r>
      <w:r w:rsidRPr="00675642">
        <w:t>et à l</w:t>
      </w:r>
      <w:r w:rsidR="00EE5875">
        <w:t>’</w:t>
      </w:r>
      <w:r w:rsidRPr="00675642">
        <w:t>autre</w:t>
      </w:r>
      <w:r w:rsidR="00EE5875">
        <w:t xml:space="preserve">, </w:t>
      </w:r>
      <w:r w:rsidRPr="00675642">
        <w:t>que ce sentiment sol</w:t>
      </w:r>
      <w:r w:rsidRPr="00675642">
        <w:t>i</w:t>
      </w:r>
      <w:r w:rsidRPr="00675642">
        <w:t>taire d</w:t>
      </w:r>
      <w:r w:rsidR="00EE5875">
        <w:t>’</w:t>
      </w:r>
      <w:r w:rsidRPr="00675642">
        <w:t>être heureux</w:t>
      </w:r>
      <w:r w:rsidR="00EE5875">
        <w:t xml:space="preserve">. </w:t>
      </w:r>
      <w:r w:rsidRPr="00675642">
        <w:t>Il n</w:t>
      </w:r>
      <w:r w:rsidR="00EE5875">
        <w:t>’</w:t>
      </w:r>
      <w:r w:rsidRPr="00675642">
        <w:t>y a aucune distraction possible</w:t>
      </w:r>
      <w:r w:rsidR="00EE5875">
        <w:t xml:space="preserve">, </w:t>
      </w:r>
      <w:r w:rsidRPr="00675642">
        <w:t>et l</w:t>
      </w:r>
      <w:r w:rsidR="00EE5875">
        <w:t>’</w:t>
      </w:r>
      <w:r w:rsidRPr="00675642">
        <w:t>âme a beau vouloir être avide</w:t>
      </w:r>
      <w:r w:rsidR="00EE5875">
        <w:t xml:space="preserve">, </w:t>
      </w:r>
      <w:r w:rsidRPr="00675642">
        <w:t>chercher à s</w:t>
      </w:r>
      <w:r w:rsidR="00EE5875">
        <w:t>’</w:t>
      </w:r>
      <w:r w:rsidRPr="00675642">
        <w:t>emparer brutalement de tout</w:t>
      </w:r>
      <w:r w:rsidR="00EE5875">
        <w:t xml:space="preserve">, </w:t>
      </w:r>
      <w:r w:rsidRPr="00675642">
        <w:t>sortir d</w:t>
      </w:r>
      <w:r w:rsidR="00EE5875">
        <w:t>’</w:t>
      </w:r>
      <w:r w:rsidRPr="00675642">
        <w:t>elle-même</w:t>
      </w:r>
      <w:r w:rsidR="00EE5875">
        <w:t xml:space="preserve">, </w:t>
      </w:r>
      <w:r w:rsidRPr="00675642">
        <w:t>elle est tellement pleine de bonheur qu</w:t>
      </w:r>
      <w:r w:rsidR="00EE5875">
        <w:t>’</w:t>
      </w:r>
      <w:r w:rsidRPr="00675642">
        <w:t>elle fait perpétuellement le vide autour de soi</w:t>
      </w:r>
      <w:r w:rsidR="00EE5875">
        <w:t xml:space="preserve">, </w:t>
      </w:r>
      <w:r w:rsidRPr="00675642">
        <w:t>retombe sur elle-même</w:t>
      </w:r>
      <w:r w:rsidR="00EE5875">
        <w:t xml:space="preserve">, </w:t>
      </w:r>
      <w:r w:rsidRPr="00675642">
        <w:t>dépérit</w:t>
      </w:r>
      <w:r w:rsidR="00EE5875">
        <w:t xml:space="preserve">, </w:t>
      </w:r>
      <w:r w:rsidRPr="00675642">
        <w:t>et que plus rien ne la soutient que ce feu même qui se dégage d</w:t>
      </w:r>
      <w:r w:rsidR="00EE5875">
        <w:t>’</w:t>
      </w:r>
      <w:r w:rsidRPr="00675642">
        <w:t>elle-même et qui va la cons</w:t>
      </w:r>
      <w:r w:rsidRPr="00675642">
        <w:t>u</w:t>
      </w:r>
      <w:r w:rsidRPr="00675642">
        <w:t>mant avant de la réduire en cendres</w:t>
      </w:r>
      <w:r w:rsidR="00EE5875">
        <w:t xml:space="preserve">. </w:t>
      </w:r>
      <w:r w:rsidRPr="00675642">
        <w:t>On ne peut plus rien po</w:t>
      </w:r>
      <w:r w:rsidRPr="00675642">
        <w:t>s</w:t>
      </w:r>
      <w:r w:rsidRPr="00675642">
        <w:t>séder</w:t>
      </w:r>
      <w:r w:rsidR="00EE5875">
        <w:t xml:space="preserve">, </w:t>
      </w:r>
      <w:r w:rsidRPr="00675642">
        <w:t>ni étreindre sans perdre pied</w:t>
      </w:r>
      <w:r w:rsidR="00EE5875">
        <w:t xml:space="preserve">. </w:t>
      </w:r>
      <w:r w:rsidRPr="00675642">
        <w:t>Le bonheur ennuie</w:t>
      </w:r>
      <w:r w:rsidR="00EE5875">
        <w:t xml:space="preserve">, </w:t>
      </w:r>
      <w:r w:rsidRPr="00675642">
        <w:t>fatigue</w:t>
      </w:r>
      <w:r w:rsidR="00EE5875">
        <w:t xml:space="preserve">, </w:t>
      </w:r>
      <w:r w:rsidRPr="00675642">
        <w:t>rassasie</w:t>
      </w:r>
      <w:r w:rsidR="00EE5875">
        <w:t xml:space="preserve">, </w:t>
      </w:r>
      <w:r w:rsidRPr="00675642">
        <w:t>mais le sentiment d</w:t>
      </w:r>
      <w:r w:rsidR="00EE5875">
        <w:t>’</w:t>
      </w:r>
      <w:r w:rsidRPr="00675642">
        <w:t>être heureux blase et vieillit rap</w:t>
      </w:r>
      <w:r w:rsidRPr="00675642">
        <w:t>i</w:t>
      </w:r>
      <w:r w:rsidRPr="00675642">
        <w:t>dement un homme</w:t>
      </w:r>
      <w:r w:rsidR="00EE5875">
        <w:t xml:space="preserve">. </w:t>
      </w:r>
      <w:r w:rsidRPr="00675642">
        <w:t>Il le paralyse comme la foudre et l</w:t>
      </w:r>
      <w:r w:rsidR="00EE5875">
        <w:t>’</w:t>
      </w:r>
      <w:r w:rsidRPr="00675642">
        <w:t>isole</w:t>
      </w:r>
      <w:r w:rsidR="00EE5875">
        <w:t xml:space="preserve">. </w:t>
      </w:r>
      <w:r w:rsidRPr="00675642">
        <w:t>Dans la sol</w:t>
      </w:r>
      <w:r w:rsidRPr="00675642">
        <w:t>i</w:t>
      </w:r>
      <w:r w:rsidRPr="00675642">
        <w:t>tude tout lui devient étranger</w:t>
      </w:r>
      <w:r w:rsidR="00EE5875">
        <w:t xml:space="preserve">. </w:t>
      </w:r>
      <w:r w:rsidRPr="00675642">
        <w:t>Il ne peut plus se m</w:t>
      </w:r>
      <w:r w:rsidRPr="00675642">
        <w:t>ê</w:t>
      </w:r>
      <w:r w:rsidRPr="00675642">
        <w:t>ler à la vie de ses semblables</w:t>
      </w:r>
      <w:r w:rsidR="00EE5875">
        <w:t xml:space="preserve">, </w:t>
      </w:r>
      <w:r w:rsidRPr="00675642">
        <w:t>sinon que par habitude ou par corvée</w:t>
      </w:r>
      <w:r w:rsidR="00EE5875">
        <w:t xml:space="preserve">, </w:t>
      </w:r>
      <w:r w:rsidRPr="00675642">
        <w:t>ou par devoir</w:t>
      </w:r>
      <w:r w:rsidR="00EE5875">
        <w:t xml:space="preserve">, </w:t>
      </w:r>
      <w:r w:rsidRPr="00675642">
        <w:t>et sans vouloir les mépriser en rien</w:t>
      </w:r>
      <w:r w:rsidR="00EE5875">
        <w:t xml:space="preserve">, </w:t>
      </w:r>
      <w:r w:rsidRPr="00675642">
        <w:t>il leur fait alors des aumônes ou leur distribue des largesses</w:t>
      </w:r>
      <w:r w:rsidR="00EE5875">
        <w:t xml:space="preserve">, </w:t>
      </w:r>
      <w:r w:rsidRPr="00675642">
        <w:t>mais sans philanthr</w:t>
      </w:r>
      <w:r w:rsidRPr="00675642">
        <w:t>o</w:t>
      </w:r>
      <w:r w:rsidRPr="00675642">
        <w:t>pie</w:t>
      </w:r>
      <w:r w:rsidR="00EE5875">
        <w:t xml:space="preserve">, </w:t>
      </w:r>
      <w:r w:rsidRPr="00675642">
        <w:t>sans amour</w:t>
      </w:r>
      <w:r w:rsidR="00EE5875">
        <w:t xml:space="preserve">, </w:t>
      </w:r>
      <w:r w:rsidRPr="00675642">
        <w:t>sans charité</w:t>
      </w:r>
      <w:r w:rsidR="00EE5875">
        <w:t xml:space="preserve">, </w:t>
      </w:r>
      <w:r w:rsidRPr="00675642">
        <w:t>comme ces seigneurs du temps jadis qui par condescendance daignaient figurer à la fête vill</w:t>
      </w:r>
      <w:r w:rsidRPr="00675642">
        <w:t>a</w:t>
      </w:r>
      <w:r w:rsidRPr="00675642">
        <w:t>geoise et tutoyer le vilain et lui jeter des bourses</w:t>
      </w:r>
      <w:r w:rsidR="00EE5875">
        <w:t xml:space="preserve">, </w:t>
      </w:r>
      <w:r w:rsidRPr="00675642">
        <w:t>ou comme ce voyageur d</w:t>
      </w:r>
      <w:r w:rsidR="00EE5875">
        <w:t>’</w:t>
      </w:r>
      <w:r w:rsidRPr="00675642">
        <w:t>aujourd</w:t>
      </w:r>
      <w:r w:rsidR="00EE5875">
        <w:t>’</w:t>
      </w:r>
      <w:r w:rsidRPr="00675642">
        <w:t>hui qui se laisse aller à visiter un village n</w:t>
      </w:r>
      <w:r w:rsidRPr="00675642">
        <w:t>è</w:t>
      </w:r>
      <w:r w:rsidRPr="00675642">
        <w:t>gre</w:t>
      </w:r>
      <w:r w:rsidR="00EE5875">
        <w:t xml:space="preserve">, </w:t>
      </w:r>
      <w:r w:rsidRPr="00675642">
        <w:t>par ennui ou par indifférence ou pour remplir tout simpl</w:t>
      </w:r>
      <w:r w:rsidRPr="00675642">
        <w:t>e</w:t>
      </w:r>
      <w:r w:rsidRPr="00675642">
        <w:t>ment le programme d</w:t>
      </w:r>
      <w:r w:rsidR="00EE5875">
        <w:t>’</w:t>
      </w:r>
      <w:r w:rsidRPr="00675642">
        <w:t>une escale</w:t>
      </w:r>
      <w:r w:rsidR="00EE5875">
        <w:t xml:space="preserve">, </w:t>
      </w:r>
      <w:r w:rsidRPr="00675642">
        <w:t>sans plus rien attendre ni du spectacle</w:t>
      </w:r>
      <w:r w:rsidR="00EE5875">
        <w:t xml:space="preserve">, </w:t>
      </w:r>
      <w:r w:rsidRPr="00675642">
        <w:t>ni des hommes</w:t>
      </w:r>
      <w:r w:rsidR="00EE5875">
        <w:t xml:space="preserve">, </w:t>
      </w:r>
      <w:r w:rsidRPr="00675642">
        <w:t>et sans curiosité ni pour la couleur locale</w:t>
      </w:r>
      <w:r w:rsidR="00EE5875">
        <w:t xml:space="preserve">, </w:t>
      </w:r>
      <w:r w:rsidRPr="00675642">
        <w:t>ni pour l</w:t>
      </w:r>
      <w:r w:rsidR="00EE5875">
        <w:t>’</w:t>
      </w:r>
      <w:r w:rsidRPr="00675642">
        <w:t>exotisme</w:t>
      </w:r>
      <w:r w:rsidR="00EE5875">
        <w:t xml:space="preserve">, </w:t>
      </w:r>
      <w:r w:rsidRPr="00675642">
        <w:t>tellement il en est saturé</w:t>
      </w:r>
      <w:r w:rsidR="00EE5875">
        <w:t xml:space="preserve">, </w:t>
      </w:r>
      <w:r w:rsidRPr="00675642">
        <w:t>car c</w:t>
      </w:r>
      <w:r w:rsidR="00EE5875">
        <w:t>’</w:t>
      </w:r>
      <w:r w:rsidRPr="00675642">
        <w:t>est toujours et partout la même chose</w:t>
      </w:r>
      <w:r w:rsidR="00EE5875">
        <w:t xml:space="preserve">, </w:t>
      </w:r>
      <w:r w:rsidRPr="00675642">
        <w:t>et cette distraction l</w:t>
      </w:r>
      <w:r w:rsidR="00EE5875">
        <w:t>’</w:t>
      </w:r>
      <w:r w:rsidRPr="00675642">
        <w:t>accable au lieu de le délasser</w:t>
      </w:r>
      <w:r w:rsidR="00EE5875">
        <w:t>.</w:t>
      </w:r>
    </w:p>
    <w:p w14:paraId="60B31F2D" w14:textId="77777777" w:rsidR="00EE5875" w:rsidRDefault="00457E89" w:rsidP="00457E89">
      <w:r w:rsidRPr="00675642">
        <w:t>Dieu</w:t>
      </w:r>
      <w:r w:rsidR="00EE5875">
        <w:t xml:space="preserve">, </w:t>
      </w:r>
      <w:r w:rsidRPr="00675642">
        <w:t>ce que Dan Yack en avait assez</w:t>
      </w:r>
      <w:r w:rsidR="00EE5875">
        <w:t xml:space="preserve"> ; </w:t>
      </w:r>
      <w:r w:rsidRPr="00675642">
        <w:t>mais il ne pouvait pas partir</w:t>
      </w:r>
      <w:r w:rsidR="00EE5875">
        <w:t xml:space="preserve"> ! </w:t>
      </w:r>
      <w:r w:rsidRPr="00675642">
        <w:t>Il n</w:t>
      </w:r>
      <w:r w:rsidR="00EE5875">
        <w:t>’</w:t>
      </w:r>
      <w:r w:rsidRPr="00675642">
        <w:t>y avait pas d</w:t>
      </w:r>
      <w:r w:rsidR="00EE5875">
        <w:t>’</w:t>
      </w:r>
      <w:r w:rsidRPr="00675642">
        <w:t>issue possible</w:t>
      </w:r>
      <w:r w:rsidR="00EE5875">
        <w:t xml:space="preserve">. </w:t>
      </w:r>
      <w:r w:rsidRPr="00675642">
        <w:t>Et tout lui était égal maintenant</w:t>
      </w:r>
      <w:r w:rsidR="00EE5875">
        <w:t xml:space="preserve">, </w:t>
      </w:r>
      <w:r w:rsidRPr="00675642">
        <w:t>oui</w:t>
      </w:r>
      <w:r w:rsidR="00EE5875">
        <w:t xml:space="preserve">, </w:t>
      </w:r>
      <w:r w:rsidRPr="00675642">
        <w:t>tout lui était égal</w:t>
      </w:r>
      <w:r w:rsidR="00EE5875">
        <w:t xml:space="preserve">. </w:t>
      </w:r>
      <w:r w:rsidRPr="00675642">
        <w:t>Il ne pouvait pas quitter Port-Déception pour aller où</w:t>
      </w:r>
      <w:r w:rsidR="00EE5875">
        <w:t xml:space="preserve">, </w:t>
      </w:r>
      <w:r w:rsidRPr="00675642">
        <w:t>et faire quoi</w:t>
      </w:r>
      <w:r w:rsidR="00EE5875">
        <w:t> ?</w:t>
      </w:r>
    </w:p>
    <w:p w14:paraId="27E0943D" w14:textId="77777777" w:rsidR="00EE5875" w:rsidRDefault="00457E89" w:rsidP="00457E89">
      <w:r w:rsidRPr="00675642">
        <w:lastRenderedPageBreak/>
        <w:t>Partir</w:t>
      </w:r>
      <w:r w:rsidR="00EE5875">
        <w:t xml:space="preserve"> ? </w:t>
      </w:r>
      <w:r w:rsidRPr="00675642">
        <w:t>À quoi bon</w:t>
      </w:r>
      <w:r w:rsidR="00EE5875">
        <w:t> !</w:t>
      </w:r>
    </w:p>
    <w:p w14:paraId="39966261" w14:textId="77777777" w:rsidR="00EE5875" w:rsidRDefault="00457E89" w:rsidP="00457E89">
      <w:r w:rsidRPr="00675642">
        <w:t>Dan Yack subissait l</w:t>
      </w:r>
      <w:r w:rsidR="00EE5875">
        <w:t>’</w:t>
      </w:r>
      <w:r w:rsidRPr="00675642">
        <w:t>emprise de l</w:t>
      </w:r>
      <w:r w:rsidR="00EE5875">
        <w:t>’</w:t>
      </w:r>
      <w:r w:rsidRPr="00675642">
        <w:t>Antarctique</w:t>
      </w:r>
      <w:r w:rsidR="00EE5875">
        <w:t xml:space="preserve">, </w:t>
      </w:r>
      <w:r w:rsidRPr="00675642">
        <w:t>son attrait inhumain</w:t>
      </w:r>
      <w:r w:rsidR="00EE5875">
        <w:t xml:space="preserve">, </w:t>
      </w:r>
      <w:r w:rsidRPr="00675642">
        <w:t>sa grandeur</w:t>
      </w:r>
      <w:r w:rsidR="00EE5875">
        <w:t xml:space="preserve"> ; </w:t>
      </w:r>
      <w:r w:rsidRPr="00675642">
        <w:t>il chérissait sa solitude et</w:t>
      </w:r>
      <w:r w:rsidR="00EE5875">
        <w:t xml:space="preserve">, </w:t>
      </w:r>
      <w:r w:rsidRPr="00675642">
        <w:t>surtout</w:t>
      </w:r>
      <w:r w:rsidR="00EE5875">
        <w:t xml:space="preserve">, </w:t>
      </w:r>
      <w:r w:rsidRPr="00675642">
        <w:t>ces longues nuits d</w:t>
      </w:r>
      <w:r w:rsidR="00EE5875">
        <w:t>’</w:t>
      </w:r>
      <w:r w:rsidRPr="00675642">
        <w:t>hiver interminables où il pouvait déraisonner et ces nuits blanches</w:t>
      </w:r>
      <w:r w:rsidR="00EE5875">
        <w:t xml:space="preserve">, </w:t>
      </w:r>
      <w:r w:rsidRPr="00675642">
        <w:t>où il fait si bon vivre</w:t>
      </w:r>
      <w:r w:rsidR="00EE5875">
        <w:t xml:space="preserve">, </w:t>
      </w:r>
      <w:r w:rsidRPr="00675642">
        <w:t>comme sur une autre planète</w:t>
      </w:r>
      <w:r w:rsidR="00EE5875">
        <w:t xml:space="preserve">, </w:t>
      </w:r>
      <w:r w:rsidRPr="00675642">
        <w:t>ces interminables nuits d</w:t>
      </w:r>
      <w:r w:rsidR="00EE5875">
        <w:t>’</w:t>
      </w:r>
      <w:r w:rsidRPr="00675642">
        <w:t>été qui allaient recommencer</w:t>
      </w:r>
      <w:r w:rsidR="00EE5875">
        <w:t>.</w:t>
      </w:r>
    </w:p>
    <w:p w14:paraId="5CDA5FB3" w14:textId="77777777" w:rsidR="00EE5875" w:rsidRDefault="00457E89" w:rsidP="00457E89">
      <w:r w:rsidRPr="00675642">
        <w:t>Depuis le retour du soleil</w:t>
      </w:r>
      <w:r w:rsidR="00EE5875">
        <w:t xml:space="preserve">, </w:t>
      </w:r>
      <w:r w:rsidRPr="00675642">
        <w:t>et bien avant la venue des bale</w:t>
      </w:r>
      <w:r w:rsidRPr="00675642">
        <w:t>i</w:t>
      </w:r>
      <w:r w:rsidRPr="00675642">
        <w:t>niers pour la septième saison de pêche</w:t>
      </w:r>
      <w:r w:rsidR="00EE5875">
        <w:t xml:space="preserve">, </w:t>
      </w:r>
      <w:r w:rsidRPr="00675642">
        <w:t>Dan Yack partait quot</w:t>
      </w:r>
      <w:r w:rsidRPr="00675642">
        <w:t>i</w:t>
      </w:r>
      <w:r w:rsidRPr="00675642">
        <w:t>diennement à la chasse aux phoques</w:t>
      </w:r>
      <w:r w:rsidR="00EE5875">
        <w:t xml:space="preserve">. </w:t>
      </w:r>
      <w:r w:rsidRPr="00675642">
        <w:t>Il embarquait seul dans son canot électrique</w:t>
      </w:r>
      <w:r w:rsidR="00EE5875">
        <w:t xml:space="preserve">, </w:t>
      </w:r>
      <w:r w:rsidRPr="00675642">
        <w:t>franchissait la passe avant l</w:t>
      </w:r>
      <w:r w:rsidR="00EE5875">
        <w:t>’</w:t>
      </w:r>
      <w:r w:rsidRPr="00675642">
        <w:t>aube pour se perdre immédiatement dans la brumaille</w:t>
      </w:r>
      <w:r w:rsidR="00EE5875">
        <w:t>.</w:t>
      </w:r>
    </w:p>
    <w:p w14:paraId="5EC251C8" w14:textId="77777777" w:rsidR="00EE5875" w:rsidRDefault="00457E89" w:rsidP="00457E89">
      <w:r w:rsidRPr="00675642">
        <w:t>La grande houle le recouvrait d</w:t>
      </w:r>
      <w:r w:rsidR="00EE5875">
        <w:t>’</w:t>
      </w:r>
      <w:r w:rsidRPr="00675642">
        <w:t>embruns</w:t>
      </w:r>
      <w:r w:rsidR="00EE5875">
        <w:t>.</w:t>
      </w:r>
    </w:p>
    <w:p w14:paraId="22BC9FD7" w14:textId="77777777" w:rsidR="00EE5875" w:rsidRDefault="00457E89" w:rsidP="00457E89">
      <w:r w:rsidRPr="00675642">
        <w:t>Il était seul et ne pensait à rien</w:t>
      </w:r>
      <w:r w:rsidR="00EE5875">
        <w:t xml:space="preserve">, </w:t>
      </w:r>
      <w:r w:rsidRPr="00675642">
        <w:t>assis au gouvernail</w:t>
      </w:r>
      <w:r w:rsidR="00EE5875">
        <w:t xml:space="preserve">, </w:t>
      </w:r>
      <w:r w:rsidRPr="00675642">
        <w:t>sa c</w:t>
      </w:r>
      <w:r w:rsidRPr="00675642">
        <w:t>a</w:t>
      </w:r>
      <w:r w:rsidRPr="00675642">
        <w:t>rabine de précision sur les genoux</w:t>
      </w:r>
      <w:r w:rsidR="00EE5875">
        <w:t>.</w:t>
      </w:r>
    </w:p>
    <w:p w14:paraId="5324DE80" w14:textId="77777777" w:rsidR="00EE5875" w:rsidRDefault="00457E89" w:rsidP="00457E89">
      <w:r w:rsidRPr="00675642">
        <w:t>Un grain lui tombait dessus</w:t>
      </w:r>
      <w:r w:rsidR="00EE5875">
        <w:t xml:space="preserve">. </w:t>
      </w:r>
      <w:r w:rsidRPr="00675642">
        <w:t>Un glaçon frôlait son bord</w:t>
      </w:r>
      <w:r w:rsidR="00EE5875">
        <w:t xml:space="preserve">. </w:t>
      </w:r>
      <w:r w:rsidRPr="00675642">
        <w:t>Il appuyait imperceptiblement sur les commandes</w:t>
      </w:r>
      <w:r w:rsidR="00EE5875">
        <w:t xml:space="preserve">, </w:t>
      </w:r>
      <w:r w:rsidRPr="00675642">
        <w:t>son canot s</w:t>
      </w:r>
      <w:r w:rsidR="00EE5875">
        <w:t>’</w:t>
      </w:r>
      <w:r w:rsidRPr="00675642">
        <w:t>inclinait légèrement ou accélérait à peine</w:t>
      </w:r>
      <w:r w:rsidR="00EE5875">
        <w:t xml:space="preserve">. </w:t>
      </w:r>
      <w:r w:rsidRPr="00675642">
        <w:t>Il entendait braire les pingouins</w:t>
      </w:r>
      <w:r w:rsidR="00EE5875">
        <w:t xml:space="preserve">. </w:t>
      </w:r>
      <w:r w:rsidRPr="00675642">
        <w:t>Malgré les coups de vent</w:t>
      </w:r>
      <w:r w:rsidR="00EE5875">
        <w:t xml:space="preserve">, </w:t>
      </w:r>
      <w:r w:rsidRPr="00675642">
        <w:t>les tourbillons de neige</w:t>
      </w:r>
      <w:r w:rsidR="00EE5875">
        <w:t xml:space="preserve">, </w:t>
      </w:r>
      <w:r w:rsidRPr="00675642">
        <w:t>un crachin de soleil</w:t>
      </w:r>
      <w:r w:rsidR="00EE5875">
        <w:t xml:space="preserve">, </w:t>
      </w:r>
      <w:r w:rsidRPr="00675642">
        <w:t>les bancs de brumes qui fusaient ou qui d</w:t>
      </w:r>
      <w:r w:rsidRPr="00675642">
        <w:t>é</w:t>
      </w:r>
      <w:r w:rsidRPr="00675642">
        <w:t>gringolaient à sa rencontre comme une avalanche opaque</w:t>
      </w:r>
      <w:r w:rsidR="00EE5875">
        <w:t xml:space="preserve">, </w:t>
      </w:r>
      <w:r w:rsidRPr="00675642">
        <w:t>des giclées de couleurs dans le ciel ou au ras de l</w:t>
      </w:r>
      <w:r w:rsidR="00EE5875">
        <w:t>’</w:t>
      </w:r>
      <w:r w:rsidRPr="00675642">
        <w:t>eau</w:t>
      </w:r>
      <w:r w:rsidR="00EE5875">
        <w:t xml:space="preserve">, </w:t>
      </w:r>
      <w:r w:rsidRPr="00675642">
        <w:t>Dan Yack pointait droit devant lui</w:t>
      </w:r>
      <w:r w:rsidR="00EE5875">
        <w:t xml:space="preserve">, </w:t>
      </w:r>
      <w:r w:rsidRPr="00675642">
        <w:t>comme en rêve</w:t>
      </w:r>
      <w:r w:rsidR="00EE5875">
        <w:t xml:space="preserve">, </w:t>
      </w:r>
      <w:r w:rsidRPr="00675642">
        <w:t>bercé par le ronro</w:t>
      </w:r>
      <w:r w:rsidRPr="00675642">
        <w:t>n</w:t>
      </w:r>
      <w:r w:rsidRPr="00675642">
        <w:t>nement de son moteur</w:t>
      </w:r>
      <w:r w:rsidR="00EE5875">
        <w:t xml:space="preserve">. </w:t>
      </w:r>
      <w:r w:rsidRPr="00675642">
        <w:t>Neuf fois sur dix</w:t>
      </w:r>
      <w:r w:rsidR="00EE5875">
        <w:t xml:space="preserve">, </w:t>
      </w:r>
      <w:r w:rsidRPr="00675642">
        <w:t>il rentrait bredouille</w:t>
      </w:r>
      <w:r w:rsidR="00EE5875">
        <w:t xml:space="preserve">, </w:t>
      </w:r>
      <w:r w:rsidRPr="00675642">
        <w:t>n</w:t>
      </w:r>
      <w:r w:rsidR="00EE5875">
        <w:t>’</w:t>
      </w:r>
      <w:r w:rsidRPr="00675642">
        <w:t>ayant même pas songé à tirer un coup de fusil</w:t>
      </w:r>
      <w:r w:rsidR="00EE5875">
        <w:t xml:space="preserve">, </w:t>
      </w:r>
      <w:r w:rsidRPr="00675642">
        <w:t>ayant tout o</w:t>
      </w:r>
      <w:r w:rsidRPr="00675642">
        <w:t>u</w:t>
      </w:r>
      <w:r w:rsidRPr="00675642">
        <w:t>blié</w:t>
      </w:r>
      <w:r w:rsidR="00EE5875">
        <w:t xml:space="preserve">, </w:t>
      </w:r>
      <w:r w:rsidRPr="00675642">
        <w:t>même d</w:t>
      </w:r>
      <w:r w:rsidR="00EE5875">
        <w:t>’</w:t>
      </w:r>
      <w:r w:rsidRPr="00675642">
        <w:t>allumer sa pipe</w:t>
      </w:r>
      <w:r w:rsidR="00EE5875">
        <w:t xml:space="preserve">, </w:t>
      </w:r>
      <w:r w:rsidRPr="00675642">
        <w:t>ne rapportant du large que des images de pannes</w:t>
      </w:r>
      <w:r w:rsidR="00EE5875">
        <w:t xml:space="preserve">, </w:t>
      </w:r>
      <w:r w:rsidRPr="00675642">
        <w:t>de déchirures</w:t>
      </w:r>
      <w:r w:rsidR="00EE5875">
        <w:t xml:space="preserve">, </w:t>
      </w:r>
      <w:r w:rsidRPr="00675642">
        <w:t>de trous</w:t>
      </w:r>
      <w:r w:rsidR="00EE5875">
        <w:t xml:space="preserve">, </w:t>
      </w:r>
      <w:r w:rsidRPr="00675642">
        <w:t>d</w:t>
      </w:r>
      <w:r w:rsidR="00EE5875">
        <w:t>’</w:t>
      </w:r>
      <w:r w:rsidRPr="00675642">
        <w:t>un immense éco</w:t>
      </w:r>
      <w:r w:rsidRPr="00675642">
        <w:t>u</w:t>
      </w:r>
      <w:r w:rsidRPr="00675642">
        <w:t>lement</w:t>
      </w:r>
      <w:r w:rsidR="00EE5875">
        <w:t xml:space="preserve">, </w:t>
      </w:r>
      <w:r w:rsidRPr="00675642">
        <w:t>d</w:t>
      </w:r>
      <w:r w:rsidR="00EE5875">
        <w:t>’</w:t>
      </w:r>
      <w:r w:rsidRPr="00675642">
        <w:t>un perpétuel recommencement</w:t>
      </w:r>
      <w:r w:rsidR="00EE5875">
        <w:t xml:space="preserve">, </w:t>
      </w:r>
      <w:r w:rsidRPr="00675642">
        <w:t>d</w:t>
      </w:r>
      <w:r w:rsidR="00EE5875">
        <w:t>’</w:t>
      </w:r>
      <w:r w:rsidRPr="00675642">
        <w:t>un formidable lai</w:t>
      </w:r>
      <w:r w:rsidRPr="00675642">
        <w:t>s</w:t>
      </w:r>
      <w:r w:rsidRPr="00675642">
        <w:t>ser aller où tout partait à la dérive</w:t>
      </w:r>
      <w:r w:rsidR="00EE5875">
        <w:t xml:space="preserve">, </w:t>
      </w:r>
      <w:r w:rsidRPr="00675642">
        <w:t>l</w:t>
      </w:r>
      <w:r w:rsidR="00EE5875">
        <w:t>’</w:t>
      </w:r>
      <w:r w:rsidRPr="00675642">
        <w:t>air</w:t>
      </w:r>
      <w:r w:rsidR="00EE5875">
        <w:t xml:space="preserve">, </w:t>
      </w:r>
      <w:r w:rsidRPr="00675642">
        <w:t>le vent</w:t>
      </w:r>
      <w:r w:rsidR="00EE5875">
        <w:t xml:space="preserve">, </w:t>
      </w:r>
      <w:r w:rsidRPr="00675642">
        <w:t>l</w:t>
      </w:r>
      <w:r w:rsidR="00EE5875">
        <w:t>’</w:t>
      </w:r>
      <w:r w:rsidRPr="00675642">
        <w:t>eau</w:t>
      </w:r>
      <w:r w:rsidR="00EE5875">
        <w:t xml:space="preserve">, </w:t>
      </w:r>
      <w:r w:rsidRPr="00675642">
        <w:t>d</w:t>
      </w:r>
      <w:r w:rsidR="00EE5875">
        <w:t>’</w:t>
      </w:r>
      <w:r w:rsidRPr="00675642">
        <w:t>un co</w:t>
      </w:r>
      <w:r w:rsidRPr="00675642">
        <w:t>u</w:t>
      </w:r>
      <w:r w:rsidRPr="00675642">
        <w:t>rant continu tournant en rond</w:t>
      </w:r>
      <w:r w:rsidR="00EE5875">
        <w:t xml:space="preserve">, </w:t>
      </w:r>
      <w:r w:rsidRPr="00675642">
        <w:t>d</w:t>
      </w:r>
      <w:r w:rsidR="00EE5875">
        <w:t>’</w:t>
      </w:r>
      <w:r w:rsidRPr="00675642">
        <w:t xml:space="preserve">une </w:t>
      </w:r>
      <w:r w:rsidRPr="00675642">
        <w:lastRenderedPageBreak/>
        <w:t>bousculade insensée</w:t>
      </w:r>
      <w:r w:rsidR="00EE5875">
        <w:t xml:space="preserve">, </w:t>
      </w:r>
      <w:r w:rsidRPr="00675642">
        <w:t>d</w:t>
      </w:r>
      <w:r w:rsidR="00EE5875">
        <w:t>’</w:t>
      </w:r>
      <w:r w:rsidRPr="00675642">
        <w:t>un aller et venir de flux et de reflux qui lui donnaient le vertige</w:t>
      </w:r>
      <w:r w:rsidR="00EE5875">
        <w:t xml:space="preserve">. </w:t>
      </w:r>
      <w:r w:rsidRPr="00675642">
        <w:t>Il mettait pied à terre</w:t>
      </w:r>
      <w:r w:rsidR="00EE5875">
        <w:t xml:space="preserve">, </w:t>
      </w:r>
      <w:r w:rsidRPr="00675642">
        <w:t>mais il ne savait pas pourquoi il était encore revenu à Community-City</w:t>
      </w:r>
      <w:r w:rsidR="00EE5875">
        <w:t>.</w:t>
      </w:r>
    </w:p>
    <w:p w14:paraId="592C8C9F" w14:textId="77777777" w:rsidR="00EE5875" w:rsidRDefault="00457E89" w:rsidP="00457E89">
      <w:r w:rsidRPr="00675642">
        <w:t>Il était là comme un idiot</w:t>
      </w:r>
      <w:r w:rsidR="00EE5875">
        <w:t>.</w:t>
      </w:r>
    </w:p>
    <w:p w14:paraId="452CE299" w14:textId="77777777" w:rsidR="00EE5875" w:rsidRDefault="00457E89" w:rsidP="00457E89">
      <w:r w:rsidRPr="00675642">
        <w:t>On lui faisait des rapports</w:t>
      </w:r>
      <w:r w:rsidR="00EE5875">
        <w:t>.</w:t>
      </w:r>
    </w:p>
    <w:p w14:paraId="59A0A82E" w14:textId="02AE5D32" w:rsidR="00EE5875" w:rsidRDefault="00457E89" w:rsidP="00457E89">
      <w:r w:rsidRPr="00675642">
        <w:t>L</w:t>
      </w:r>
      <w:r w:rsidR="00EE5875">
        <w:t>’</w:t>
      </w:r>
      <w:r w:rsidRPr="00675642">
        <w:t>usine avait produit tant</w:t>
      </w:r>
      <w:r w:rsidR="00EE5875">
        <w:t xml:space="preserve"> ; </w:t>
      </w:r>
      <w:r w:rsidRPr="00675642">
        <w:t>un tel s</w:t>
      </w:r>
      <w:r w:rsidR="00EE5875">
        <w:t>’</w:t>
      </w:r>
      <w:r w:rsidRPr="00675642">
        <w:t>était fait prendre le bras dans le volant de la fourbisseuse</w:t>
      </w:r>
      <w:r w:rsidR="00EE5875">
        <w:t xml:space="preserve"> ; </w:t>
      </w:r>
      <w:r w:rsidRPr="00675642">
        <w:t>la première flottille était arr</w:t>
      </w:r>
      <w:r w:rsidRPr="00675642">
        <w:t>i</w:t>
      </w:r>
      <w:r w:rsidRPr="00675642">
        <w:t>vée</w:t>
      </w:r>
      <w:r w:rsidR="00EE5875">
        <w:t xml:space="preserve"> ; </w:t>
      </w:r>
      <w:r w:rsidRPr="00675642">
        <w:t>trois couples mariés étaient débarqués</w:t>
      </w:r>
      <w:r w:rsidR="00EE5875">
        <w:t xml:space="preserve"> ; </w:t>
      </w:r>
      <w:r w:rsidRPr="00675642">
        <w:t>une femme était déjà enceinte</w:t>
      </w:r>
      <w:r w:rsidR="00EE5875">
        <w:t xml:space="preserve"> ; </w:t>
      </w:r>
      <w:r w:rsidRPr="00675642">
        <w:t>un mercanti s</w:t>
      </w:r>
      <w:r w:rsidR="00EE5875">
        <w:t>’</w:t>
      </w:r>
      <w:r w:rsidRPr="00675642">
        <w:t>installait en ville</w:t>
      </w:r>
      <w:r w:rsidR="00EE5875">
        <w:t xml:space="preserve"> ; </w:t>
      </w:r>
      <w:r w:rsidRPr="00675642">
        <w:t>il y avait eu un bal et une bataille</w:t>
      </w:r>
      <w:r w:rsidR="00EE5875">
        <w:t xml:space="preserve">, </w:t>
      </w:r>
      <w:r w:rsidRPr="00675642">
        <w:t>des hommes avaient pris un baleinier d</w:t>
      </w:r>
      <w:r w:rsidR="00EE5875">
        <w:t>’</w:t>
      </w:r>
      <w:r w:rsidRPr="00675642">
        <w:t>assaut et étaient partis pour le continent</w:t>
      </w:r>
      <w:r w:rsidR="00EE5875">
        <w:t xml:space="preserve">, </w:t>
      </w:r>
      <w:r w:rsidRPr="00675642">
        <w:t xml:space="preserve">le </w:t>
      </w:r>
      <w:r w:rsidR="00EE5875">
        <w:t>D</w:t>
      </w:r>
      <w:r w:rsidR="00EE5875" w:rsidRPr="00EE5875">
        <w:rPr>
          <w:vertAlign w:val="superscript"/>
        </w:rPr>
        <w:t>r</w:t>
      </w:r>
      <w:r w:rsidR="00EE5875">
        <w:t> </w:t>
      </w:r>
      <w:proofErr w:type="spellStart"/>
      <w:r w:rsidR="00EE5875" w:rsidRPr="00675642">
        <w:t>S</w:t>
      </w:r>
      <w:r w:rsidRPr="00675642">
        <w:t>chmoll</w:t>
      </w:r>
      <w:proofErr w:type="spellEnd"/>
      <w:r w:rsidRPr="00675642">
        <w:t xml:space="preserve"> s</w:t>
      </w:r>
      <w:r w:rsidR="00EE5875">
        <w:t>’</w:t>
      </w:r>
      <w:r w:rsidRPr="00675642">
        <w:t>était embarqué avec eux</w:t>
      </w:r>
      <w:r w:rsidR="00EE5875">
        <w:t xml:space="preserve">… </w:t>
      </w:r>
      <w:r w:rsidRPr="00675642">
        <w:t>Dan Yack écoutait tout cela distraitement et y répondait</w:t>
      </w:r>
      <w:r w:rsidR="00EE5875">
        <w:t xml:space="preserve">, </w:t>
      </w:r>
      <w:r w:rsidRPr="00675642">
        <w:t>et donnait des ordres machinalement</w:t>
      </w:r>
      <w:r w:rsidR="00EE5875">
        <w:t xml:space="preserve">. </w:t>
      </w:r>
      <w:r w:rsidRPr="00675642">
        <w:t>Il n</w:t>
      </w:r>
      <w:r w:rsidR="00EE5875">
        <w:t>’</w:t>
      </w:r>
      <w:r w:rsidRPr="00675642">
        <w:t>avait qu</w:t>
      </w:r>
      <w:r w:rsidR="00EE5875">
        <w:t>’</w:t>
      </w:r>
      <w:r w:rsidRPr="00675642">
        <w:t>une seule hâte</w:t>
      </w:r>
      <w:r w:rsidR="00EE5875">
        <w:t xml:space="preserve">, </w:t>
      </w:r>
      <w:r w:rsidRPr="00675642">
        <w:t>repartir</w:t>
      </w:r>
      <w:r w:rsidR="00EE5875">
        <w:t> !</w:t>
      </w:r>
    </w:p>
    <w:p w14:paraId="3257A4C7" w14:textId="77777777" w:rsidR="00EE5875" w:rsidRDefault="00457E89" w:rsidP="00457E89">
      <w:r w:rsidRPr="00675642">
        <w:t>Il surveillait la recharge de ses accumulateurs et sautait dans son canot dès que tout était paré</w:t>
      </w:r>
      <w:r w:rsidR="00EE5875">
        <w:t>.</w:t>
      </w:r>
    </w:p>
    <w:p w14:paraId="6174DE45" w14:textId="6F4E2CEA" w:rsidR="00EE5875" w:rsidRDefault="00457E89" w:rsidP="00457E89">
      <w:r w:rsidRPr="00675642">
        <w:t>On n</w:t>
      </w:r>
      <w:r w:rsidR="00EE5875">
        <w:t>’</w:t>
      </w:r>
      <w:r w:rsidRPr="00675642">
        <w:t>avait qu</w:t>
      </w:r>
      <w:r w:rsidR="00EE5875">
        <w:t>’</w:t>
      </w:r>
      <w:r w:rsidRPr="00675642">
        <w:t>à s</w:t>
      </w:r>
      <w:r w:rsidR="00EE5875">
        <w:t>’</w:t>
      </w:r>
      <w:r w:rsidRPr="00675642">
        <w:t>adresser au bureau pour la bonne marche de l</w:t>
      </w:r>
      <w:r w:rsidR="00EE5875">
        <w:t>’</w:t>
      </w:r>
      <w:r w:rsidRPr="00675642">
        <w:t>usine</w:t>
      </w:r>
      <w:r w:rsidR="00EE5875">
        <w:t xml:space="preserve">, </w:t>
      </w:r>
      <w:r w:rsidRPr="00675642">
        <w:t>il avait laissé des instructions à Jeffries pour la no</w:t>
      </w:r>
      <w:r w:rsidRPr="00675642">
        <w:t>u</w:t>
      </w:r>
      <w:r w:rsidRPr="00675642">
        <w:t>velle campagne de pêche</w:t>
      </w:r>
      <w:r w:rsidR="00EE5875">
        <w:t xml:space="preserve"> ; </w:t>
      </w:r>
      <w:r w:rsidRPr="00675642">
        <w:t>quant au blessé</w:t>
      </w:r>
      <w:r w:rsidR="00EE5875">
        <w:t xml:space="preserve">, </w:t>
      </w:r>
      <w:r w:rsidRPr="00675642">
        <w:t>il serait évacué en fin de saison et toucherait la pension d</w:t>
      </w:r>
      <w:r w:rsidR="00EE5875">
        <w:t>’</w:t>
      </w:r>
      <w:r w:rsidRPr="00675642">
        <w:t>invalide selon le nouveau barème</w:t>
      </w:r>
      <w:r w:rsidR="00EE5875">
        <w:t xml:space="preserve"> ; </w:t>
      </w:r>
      <w:r w:rsidRPr="00675642">
        <w:t>d</w:t>
      </w:r>
      <w:r w:rsidR="00EE5875">
        <w:t>’</w:t>
      </w:r>
      <w:r w:rsidRPr="00675642">
        <w:t>ailleurs</w:t>
      </w:r>
      <w:r w:rsidR="00EE5875">
        <w:t xml:space="preserve">, </w:t>
      </w:r>
      <w:r w:rsidRPr="00675642">
        <w:t>cet été</w:t>
      </w:r>
      <w:r w:rsidR="00EE5875">
        <w:t xml:space="preserve">, </w:t>
      </w:r>
      <w:r w:rsidRPr="00675642">
        <w:t>tout le monde bénéficierait d</w:t>
      </w:r>
      <w:r w:rsidR="00EE5875">
        <w:t>’</w:t>
      </w:r>
      <w:r w:rsidRPr="00675642">
        <w:t>une prime à la production</w:t>
      </w:r>
      <w:r w:rsidR="00EE5875">
        <w:t xml:space="preserve"> ; </w:t>
      </w:r>
      <w:r w:rsidRPr="00675642">
        <w:t>il ne fallait pas s</w:t>
      </w:r>
      <w:r w:rsidR="00EE5875">
        <w:t>’</w:t>
      </w:r>
      <w:r w:rsidRPr="00675642">
        <w:t xml:space="preserve">inquiéter du départ du </w:t>
      </w:r>
      <w:r w:rsidR="00EE5875">
        <w:t>D</w:t>
      </w:r>
      <w:r w:rsidR="00EE5875" w:rsidRPr="00EE5875">
        <w:rPr>
          <w:vertAlign w:val="superscript"/>
        </w:rPr>
        <w:t>r</w:t>
      </w:r>
      <w:r w:rsidR="00EE5875">
        <w:t> </w:t>
      </w:r>
      <w:proofErr w:type="spellStart"/>
      <w:r w:rsidR="00EE5875" w:rsidRPr="00675642">
        <w:t>S</w:t>
      </w:r>
      <w:r w:rsidRPr="00675642">
        <w:t>chmoll</w:t>
      </w:r>
      <w:proofErr w:type="spellEnd"/>
      <w:r w:rsidRPr="00675642">
        <w:t xml:space="preserve"> qui allait revenir</w:t>
      </w:r>
      <w:r w:rsidR="00EE5875">
        <w:t xml:space="preserve"> ; </w:t>
      </w:r>
      <w:r w:rsidRPr="00675642">
        <w:t>un deuxième baleinier serait d</w:t>
      </w:r>
      <w:r w:rsidRPr="00675642">
        <w:t>é</w:t>
      </w:r>
      <w:r w:rsidRPr="00675642">
        <w:t>routé pour établir la liaison entre l</w:t>
      </w:r>
      <w:r w:rsidR="00EE5875">
        <w:t>’</w:t>
      </w:r>
      <w:r w:rsidRPr="00675642">
        <w:t>île et Ushuaia</w:t>
      </w:r>
      <w:r w:rsidR="00EE5875">
        <w:t xml:space="preserve"> ; </w:t>
      </w:r>
      <w:r w:rsidRPr="00675642">
        <w:t>tous ceux qui avaient envie d</w:t>
      </w:r>
      <w:r w:rsidR="00EE5875">
        <w:t>’</w:t>
      </w:r>
      <w:r w:rsidRPr="00675642">
        <w:t>aller faire un tour sur le continent n</w:t>
      </w:r>
      <w:r w:rsidR="00EE5875">
        <w:t>’</w:t>
      </w:r>
      <w:r w:rsidRPr="00675642">
        <w:t>avaient qu</w:t>
      </w:r>
      <w:r w:rsidR="00EE5875">
        <w:t>’</w:t>
      </w:r>
      <w:r w:rsidRPr="00675642">
        <w:t>à s</w:t>
      </w:r>
      <w:r w:rsidR="00EE5875">
        <w:t>’</w:t>
      </w:r>
      <w:r w:rsidRPr="00675642">
        <w:t>inscrire au bureau pour qu</w:t>
      </w:r>
      <w:r w:rsidR="00EE5875">
        <w:t>’</w:t>
      </w:r>
      <w:r w:rsidRPr="00675642">
        <w:t>on puisse établir un roulement et lui</w:t>
      </w:r>
      <w:r w:rsidR="00EE5875">
        <w:t xml:space="preserve">, </w:t>
      </w:r>
      <w:r w:rsidRPr="00675642">
        <w:t>Dan Yack</w:t>
      </w:r>
      <w:r w:rsidR="00EE5875">
        <w:t xml:space="preserve">, </w:t>
      </w:r>
      <w:r w:rsidRPr="00675642">
        <w:t>donnerait cent livres à tout homme qui rentrerait marié</w:t>
      </w:r>
      <w:r w:rsidR="00EE5875">
        <w:t xml:space="preserve"> ; </w:t>
      </w:r>
      <w:r w:rsidRPr="00675642">
        <w:t>il s</w:t>
      </w:r>
      <w:r w:rsidR="00EE5875">
        <w:t>’</w:t>
      </w:r>
      <w:r w:rsidRPr="00675642">
        <w:t>engageait aussi à être le parrain de chaque nouveau-né</w:t>
      </w:r>
      <w:r w:rsidR="00EE5875">
        <w:t xml:space="preserve"> ; </w:t>
      </w:r>
      <w:r w:rsidRPr="00675642">
        <w:t>la femme enceinte n</w:t>
      </w:r>
      <w:r w:rsidR="00EE5875">
        <w:t>’</w:t>
      </w:r>
      <w:r w:rsidRPr="00675642">
        <w:t>avait qu</w:t>
      </w:r>
      <w:r w:rsidR="00EE5875">
        <w:t>’</w:t>
      </w:r>
      <w:r w:rsidRPr="00675642">
        <w:t>à s</w:t>
      </w:r>
      <w:r w:rsidR="00EE5875">
        <w:t>’</w:t>
      </w:r>
      <w:r w:rsidRPr="00675642">
        <w:t>installer chez lui</w:t>
      </w:r>
      <w:r w:rsidR="00EE5875">
        <w:t xml:space="preserve">, </w:t>
      </w:r>
      <w:r w:rsidRPr="00675642">
        <w:t>au cas</w:t>
      </w:r>
      <w:r w:rsidRPr="00675642">
        <w:t>i</w:t>
      </w:r>
      <w:r w:rsidRPr="00675642">
        <w:t>no</w:t>
      </w:r>
      <w:r w:rsidR="00EE5875">
        <w:t xml:space="preserve"> ; </w:t>
      </w:r>
      <w:r w:rsidRPr="00675642">
        <w:t>on allait s</w:t>
      </w:r>
      <w:r w:rsidR="00EE5875">
        <w:t>’</w:t>
      </w:r>
      <w:r w:rsidRPr="00675642">
        <w:t xml:space="preserve">occuper </w:t>
      </w:r>
      <w:r w:rsidRPr="00675642">
        <w:lastRenderedPageBreak/>
        <w:t>d</w:t>
      </w:r>
      <w:r w:rsidR="00EE5875">
        <w:t>’</w:t>
      </w:r>
      <w:r w:rsidRPr="00675642">
        <w:t>une pouponnière qui s</w:t>
      </w:r>
      <w:r w:rsidR="00EE5875">
        <w:t>’</w:t>
      </w:r>
      <w:r w:rsidRPr="00675642">
        <w:t>appellerait Po</w:t>
      </w:r>
      <w:r w:rsidRPr="00675642">
        <w:t>u</w:t>
      </w:r>
      <w:r w:rsidRPr="00675642">
        <w:t>po</w:t>
      </w:r>
      <w:r w:rsidRPr="00675642">
        <w:t>n</w:t>
      </w:r>
      <w:r w:rsidRPr="00675642">
        <w:t xml:space="preserve">nière Santa </w:t>
      </w:r>
      <w:proofErr w:type="spellStart"/>
      <w:r w:rsidRPr="00675642">
        <w:t>Heloisa</w:t>
      </w:r>
      <w:proofErr w:type="spellEnd"/>
      <w:r w:rsidR="00EE5875">
        <w:t xml:space="preserve"> ; </w:t>
      </w:r>
      <w:r w:rsidRPr="00675642">
        <w:t>tout avait été prévu</w:t>
      </w:r>
      <w:r w:rsidR="00EE5875">
        <w:t xml:space="preserve">… </w:t>
      </w:r>
      <w:r w:rsidRPr="00675642">
        <w:t>Ouf</w:t>
      </w:r>
      <w:r w:rsidR="00EE5875">
        <w:t xml:space="preserve"> ! </w:t>
      </w:r>
      <w:r w:rsidRPr="00675642">
        <w:t>le voici de no</w:t>
      </w:r>
      <w:r w:rsidRPr="00675642">
        <w:t>u</w:t>
      </w:r>
      <w:r w:rsidRPr="00675642">
        <w:t>veau au large</w:t>
      </w:r>
      <w:r w:rsidR="00EE5875">
        <w:t>.</w:t>
      </w:r>
    </w:p>
    <w:p w14:paraId="549D7A58" w14:textId="77777777" w:rsidR="00EE5875" w:rsidRDefault="00457E89" w:rsidP="00457E89">
      <w:r w:rsidRPr="00675642">
        <w:t>Il longe de nouveau la côte toute tonnante de ressacs</w:t>
      </w:r>
      <w:r w:rsidR="00EE5875">
        <w:t>.</w:t>
      </w:r>
    </w:p>
    <w:p w14:paraId="0DCFB648" w14:textId="77777777" w:rsidR="00EE5875" w:rsidRDefault="00457E89" w:rsidP="00457E89">
      <w:r w:rsidRPr="00675642">
        <w:t>Les jours sont maintenant beaucoup plus longs et la l</w:t>
      </w:r>
      <w:r w:rsidRPr="00675642">
        <w:t>u</w:t>
      </w:r>
      <w:r w:rsidRPr="00675642">
        <w:t>mière grandit quotidiennement</w:t>
      </w:r>
      <w:r w:rsidR="00EE5875">
        <w:t xml:space="preserve">. </w:t>
      </w:r>
      <w:r w:rsidRPr="00675642">
        <w:t>Il profite des éclaircies pour se glisser dans l</w:t>
      </w:r>
      <w:r w:rsidR="00EE5875">
        <w:t>’</w:t>
      </w:r>
      <w:r w:rsidRPr="00675642">
        <w:t xml:space="preserve">anse de la </w:t>
      </w:r>
      <w:proofErr w:type="spellStart"/>
      <w:r w:rsidRPr="00675642">
        <w:t>Corbeta</w:t>
      </w:r>
      <w:proofErr w:type="spellEnd"/>
      <w:r w:rsidRPr="00675642">
        <w:t xml:space="preserve"> où s</w:t>
      </w:r>
      <w:r w:rsidR="00EE5875">
        <w:t>’</w:t>
      </w:r>
      <w:r w:rsidRPr="00675642">
        <w:t>amorce un champ de glace qui descend très loin au sud</w:t>
      </w:r>
      <w:r w:rsidR="00EE5875">
        <w:t xml:space="preserve">. </w:t>
      </w:r>
      <w:r w:rsidRPr="00675642">
        <w:t>C</w:t>
      </w:r>
      <w:r w:rsidR="00EE5875">
        <w:t>’</w:t>
      </w:r>
      <w:r w:rsidRPr="00675642">
        <w:t>est le séjour de prédilection d</w:t>
      </w:r>
      <w:r w:rsidR="00EE5875">
        <w:t>’</w:t>
      </w:r>
      <w:r w:rsidRPr="00675642">
        <w:t>un immense troupeau de phoques</w:t>
      </w:r>
      <w:r w:rsidR="00EE5875">
        <w:t xml:space="preserve">. </w:t>
      </w:r>
      <w:r w:rsidRPr="00675642">
        <w:t>Dans la neige les phoques e</w:t>
      </w:r>
      <w:r w:rsidRPr="00675642">
        <w:t>n</w:t>
      </w:r>
      <w:r w:rsidRPr="00675642">
        <w:t>dormis sont comme des taches sales dans un drap</w:t>
      </w:r>
      <w:r w:rsidR="00EE5875">
        <w:t xml:space="preserve">. </w:t>
      </w:r>
      <w:r w:rsidRPr="00675642">
        <w:t>Chaque pli est souillé de déjections cristallisées comme du sucre candi</w:t>
      </w:r>
      <w:r w:rsidR="00EE5875">
        <w:t xml:space="preserve">. </w:t>
      </w:r>
      <w:r w:rsidRPr="00675642">
        <w:t>Dan Yack</w:t>
      </w:r>
      <w:r w:rsidR="00EE5875">
        <w:t xml:space="preserve">, </w:t>
      </w:r>
      <w:r w:rsidRPr="00675642">
        <w:t>qui a amarré son canot</w:t>
      </w:r>
      <w:r w:rsidR="00EE5875">
        <w:t xml:space="preserve">, </w:t>
      </w:r>
      <w:r w:rsidRPr="00675642">
        <w:t>se promène parmi le troupeau</w:t>
      </w:r>
      <w:r w:rsidR="00EE5875">
        <w:t xml:space="preserve">. </w:t>
      </w:r>
      <w:r w:rsidRPr="00675642">
        <w:t>Il agace les bêtes en choisissant ses victimes</w:t>
      </w:r>
      <w:r w:rsidR="00EE5875">
        <w:t xml:space="preserve">. </w:t>
      </w:r>
      <w:r w:rsidRPr="00675642">
        <w:t>Il y a des phoques qui clignent à peine de l</w:t>
      </w:r>
      <w:r w:rsidR="00EE5875">
        <w:t>’</w:t>
      </w:r>
      <w:r w:rsidRPr="00675642">
        <w:t>œil quand il passe</w:t>
      </w:r>
      <w:r w:rsidR="00EE5875">
        <w:t xml:space="preserve"> ; </w:t>
      </w:r>
      <w:r w:rsidRPr="00675642">
        <w:t>d</w:t>
      </w:r>
      <w:r w:rsidR="00EE5875">
        <w:t>’</w:t>
      </w:r>
      <w:r w:rsidRPr="00675642">
        <w:t>autres</w:t>
      </w:r>
      <w:r w:rsidR="00EE5875">
        <w:t xml:space="preserve">, </w:t>
      </w:r>
      <w:r w:rsidRPr="00675642">
        <w:t>dont la mâchoire est cariée et la crinière déplumée comme le chef d</w:t>
      </w:r>
      <w:r w:rsidR="00EE5875">
        <w:t>’</w:t>
      </w:r>
      <w:r w:rsidRPr="00675642">
        <w:t>un vieux philosophe</w:t>
      </w:r>
      <w:r w:rsidR="00EE5875">
        <w:t xml:space="preserve">, </w:t>
      </w:r>
      <w:r w:rsidRPr="00675642">
        <w:t>hurlent à sa rencontre</w:t>
      </w:r>
      <w:r w:rsidR="00EE5875">
        <w:t xml:space="preserve"> ; </w:t>
      </w:r>
      <w:r w:rsidRPr="00675642">
        <w:t>des femelles se préc</w:t>
      </w:r>
      <w:r w:rsidRPr="00675642">
        <w:t>i</w:t>
      </w:r>
      <w:r w:rsidRPr="00675642">
        <w:t>pitent pour défendre leur poupard</w:t>
      </w:r>
      <w:r w:rsidR="00EE5875">
        <w:t xml:space="preserve">, </w:t>
      </w:r>
      <w:r w:rsidRPr="00675642">
        <w:t>les adolescents gambadent devant lui</w:t>
      </w:r>
      <w:r w:rsidR="00EE5875">
        <w:t xml:space="preserve">, </w:t>
      </w:r>
      <w:r w:rsidRPr="00675642">
        <w:t>jouent à saute-mouton en se tortillant de la queue</w:t>
      </w:r>
      <w:r w:rsidR="00EE5875">
        <w:t xml:space="preserve"> ; </w:t>
      </w:r>
      <w:r w:rsidRPr="00675642">
        <w:t>les solitaires et les célibataires endurcis pivotent sur place et l</w:t>
      </w:r>
      <w:r w:rsidR="00EE5875">
        <w:t>’</w:t>
      </w:r>
      <w:r w:rsidRPr="00675642">
        <w:t>escortent lentement de loin</w:t>
      </w:r>
      <w:r w:rsidR="00EE5875">
        <w:t xml:space="preserve">. </w:t>
      </w:r>
      <w:r w:rsidRPr="00675642">
        <w:t>Dan Yack décharge sa carabine à bout portant</w:t>
      </w:r>
      <w:r w:rsidR="00EE5875">
        <w:t xml:space="preserve">. </w:t>
      </w:r>
      <w:r w:rsidRPr="00675642">
        <w:t>Il choisit les individus les plus gras</w:t>
      </w:r>
      <w:r w:rsidR="00EE5875">
        <w:t xml:space="preserve">, </w:t>
      </w:r>
      <w:r w:rsidRPr="00675642">
        <w:t>les femelles pleines ou de gros puceaux bien dodus</w:t>
      </w:r>
      <w:r w:rsidR="00EE5875">
        <w:t xml:space="preserve">. </w:t>
      </w:r>
      <w:r w:rsidRPr="00675642">
        <w:t>Quand il en a étendu raide à peu près un cent</w:t>
      </w:r>
      <w:r w:rsidR="00EE5875">
        <w:t xml:space="preserve">, </w:t>
      </w:r>
      <w:r w:rsidRPr="00675642">
        <w:t>il les fend de bas en haut</w:t>
      </w:r>
      <w:r w:rsidR="00EE5875">
        <w:t xml:space="preserve">, </w:t>
      </w:r>
      <w:r w:rsidRPr="00675642">
        <w:t>leur ouvre le ventre et leur arrache le foie</w:t>
      </w:r>
      <w:r w:rsidR="00EE5875">
        <w:t xml:space="preserve">. </w:t>
      </w:r>
      <w:r w:rsidRPr="00675642">
        <w:t>Il fait plusieurs voyages pour e</w:t>
      </w:r>
      <w:r w:rsidRPr="00675642">
        <w:t>m</w:t>
      </w:r>
      <w:r w:rsidRPr="00675642">
        <w:t>barquer tous ces viscères dans son canot</w:t>
      </w:r>
      <w:r w:rsidR="00EE5875">
        <w:t xml:space="preserve">. </w:t>
      </w:r>
      <w:r w:rsidRPr="00675642">
        <w:t>Il pue le sang chaud et la bile</w:t>
      </w:r>
      <w:r w:rsidR="00EE5875">
        <w:t>.</w:t>
      </w:r>
    </w:p>
    <w:p w14:paraId="6D500942" w14:textId="77777777" w:rsidR="00EE5875" w:rsidRDefault="00457E89" w:rsidP="00457E89">
      <w:r w:rsidRPr="00675642">
        <w:t>Il repart</w:t>
      </w:r>
      <w:r w:rsidR="00EE5875">
        <w:t>.</w:t>
      </w:r>
    </w:p>
    <w:p w14:paraId="78DE2549" w14:textId="2257A662" w:rsidR="00EE5875" w:rsidRDefault="00457E89" w:rsidP="00457E89">
      <w:r w:rsidRPr="00675642">
        <w:t>Maintenant Dan Yack s</w:t>
      </w:r>
      <w:r w:rsidR="00EE5875">
        <w:t>’</w:t>
      </w:r>
      <w:r w:rsidRPr="00675642">
        <w:t>attarde au large</w:t>
      </w:r>
      <w:r w:rsidR="00EE5875">
        <w:t xml:space="preserve">, </w:t>
      </w:r>
      <w:r w:rsidRPr="00675642">
        <w:t>car</w:t>
      </w:r>
      <w:r w:rsidR="00EE5875">
        <w:t xml:space="preserve">, </w:t>
      </w:r>
      <w:r w:rsidRPr="00675642">
        <w:t>avec le pr</w:t>
      </w:r>
      <w:r w:rsidRPr="00675642">
        <w:t>o</w:t>
      </w:r>
      <w:r w:rsidRPr="00675642">
        <w:t>longement</w:t>
      </w:r>
      <w:r w:rsidR="00EE5875">
        <w:t xml:space="preserve">, </w:t>
      </w:r>
      <w:r w:rsidRPr="00675642">
        <w:t>chaque jour plus marqué</w:t>
      </w:r>
      <w:r w:rsidR="00EE5875">
        <w:t xml:space="preserve">, </w:t>
      </w:r>
      <w:r w:rsidRPr="00675642">
        <w:t>de la lumière crépusc</w:t>
      </w:r>
      <w:r w:rsidRPr="00675642">
        <w:t>u</w:t>
      </w:r>
      <w:r w:rsidRPr="00675642">
        <w:t>laire</w:t>
      </w:r>
      <w:r w:rsidR="00EE5875">
        <w:t xml:space="preserve">, </w:t>
      </w:r>
      <w:r w:rsidRPr="00675642">
        <w:t>voici que l</w:t>
      </w:r>
      <w:r w:rsidR="00EE5875">
        <w:t>’</w:t>
      </w:r>
      <w:r w:rsidRPr="00675642">
        <w:t xml:space="preserve">abondance de la vie marine devient extrême </w:t>
      </w:r>
      <w:r w:rsidRPr="00675642">
        <w:lastRenderedPageBreak/>
        <w:t>et contraste d</w:t>
      </w:r>
      <w:r w:rsidR="00EE5875">
        <w:t>’</w:t>
      </w:r>
      <w:r w:rsidRPr="00675642">
        <w:t>une façon saisissante avec la pauvreté de la côte d</w:t>
      </w:r>
      <w:r w:rsidRPr="00675642">
        <w:t>é</w:t>
      </w:r>
      <w:r w:rsidRPr="00675642">
        <w:t>sertique et encore encapuchonnée de neiges et de frimas</w:t>
      </w:r>
      <w:r w:rsidR="00EE5875">
        <w:t xml:space="preserve">. </w:t>
      </w:r>
      <w:r w:rsidRPr="00675642">
        <w:t>Des algues microscopiques</w:t>
      </w:r>
      <w:r w:rsidR="00EE5875">
        <w:t xml:space="preserve">, </w:t>
      </w:r>
      <w:r w:rsidRPr="00675642">
        <w:t>des radiolaires</w:t>
      </w:r>
      <w:r w:rsidR="00EE5875">
        <w:t xml:space="preserve">, </w:t>
      </w:r>
      <w:r w:rsidRPr="00675642">
        <w:t>fournissent l</w:t>
      </w:r>
      <w:r w:rsidR="00EE5875">
        <w:t>’</w:t>
      </w:r>
      <w:r w:rsidRPr="00675642">
        <w:t>alimentation des organismes innombrables qui composent le plan</w:t>
      </w:r>
      <w:r w:rsidR="009D581E">
        <w:t>c</w:t>
      </w:r>
      <w:r w:rsidRPr="00675642">
        <w:t>ton</w:t>
      </w:r>
      <w:r w:rsidR="00EE5875">
        <w:t xml:space="preserve">, </w:t>
      </w:r>
      <w:r w:rsidRPr="00675642">
        <w:t>cette lactescence des formes larvaires de tous les an</w:t>
      </w:r>
      <w:r w:rsidRPr="00675642">
        <w:t>i</w:t>
      </w:r>
      <w:r w:rsidRPr="00675642">
        <w:t>maux</w:t>
      </w:r>
      <w:r w:rsidR="00EE5875">
        <w:t xml:space="preserve">. </w:t>
      </w:r>
      <w:r w:rsidRPr="00675642">
        <w:t>Ces organismes</w:t>
      </w:r>
      <w:r w:rsidR="00EE5875">
        <w:t xml:space="preserve">, </w:t>
      </w:r>
      <w:r w:rsidRPr="00675642">
        <w:t>crustacés</w:t>
      </w:r>
      <w:r w:rsidR="00EE5875">
        <w:t xml:space="preserve">, </w:t>
      </w:r>
      <w:r w:rsidRPr="00675642">
        <w:t>cœlentérés</w:t>
      </w:r>
      <w:r w:rsidR="00EE5875">
        <w:t xml:space="preserve">, </w:t>
      </w:r>
      <w:r w:rsidRPr="00675642">
        <w:t>échinodermes</w:t>
      </w:r>
      <w:r w:rsidR="00EE5875">
        <w:t xml:space="preserve">, </w:t>
      </w:r>
      <w:r w:rsidRPr="00675642">
        <w:t>sont à leur tour la proie des poissons</w:t>
      </w:r>
      <w:r w:rsidR="00EE5875">
        <w:t xml:space="preserve">. </w:t>
      </w:r>
      <w:r w:rsidRPr="00675642">
        <w:t>La surface de la mer est agitée par le passage des bancs d</w:t>
      </w:r>
      <w:r w:rsidR="00EE5875">
        <w:t>’</w:t>
      </w:r>
      <w:r w:rsidRPr="00675642">
        <w:t>anchois</w:t>
      </w:r>
      <w:r w:rsidR="00EE5875">
        <w:t xml:space="preserve">, </w:t>
      </w:r>
      <w:r w:rsidRPr="00675642">
        <w:t>poursuivis par les e</w:t>
      </w:r>
      <w:r w:rsidRPr="00675642">
        <w:t>s</w:t>
      </w:r>
      <w:r w:rsidRPr="00675642">
        <w:t>pèces carnassières</w:t>
      </w:r>
      <w:r w:rsidR="00EE5875">
        <w:t xml:space="preserve">, </w:t>
      </w:r>
      <w:r w:rsidRPr="00675642">
        <w:t>que poursuivent à leur tour les phoques</w:t>
      </w:r>
      <w:r w:rsidR="00EE5875">
        <w:t xml:space="preserve">, </w:t>
      </w:r>
      <w:r w:rsidRPr="00675642">
        <w:t>les lions de mer et les orques en fureur</w:t>
      </w:r>
      <w:r w:rsidR="00EE5875">
        <w:t xml:space="preserve">. </w:t>
      </w:r>
      <w:r w:rsidRPr="00675642">
        <w:t>Les poissons nourrissent aussi les colonies d</w:t>
      </w:r>
      <w:r w:rsidR="00EE5875">
        <w:t>’</w:t>
      </w:r>
      <w:r w:rsidRPr="00675642">
        <w:t>oiseaux pêcheurs qui blanchissent les fala</w:t>
      </w:r>
      <w:r w:rsidRPr="00675642">
        <w:t>i</w:t>
      </w:r>
      <w:r w:rsidRPr="00675642">
        <w:t>ses et les îles</w:t>
      </w:r>
      <w:r w:rsidR="00EE5875">
        <w:t xml:space="preserve">, </w:t>
      </w:r>
      <w:r w:rsidRPr="00675642">
        <w:t>pingouins plongeurs</w:t>
      </w:r>
      <w:r w:rsidR="00EE5875">
        <w:t xml:space="preserve">, </w:t>
      </w:r>
      <w:r w:rsidRPr="00675642">
        <w:t>adélies et papous</w:t>
      </w:r>
      <w:r w:rsidR="00EE5875">
        <w:t xml:space="preserve">, </w:t>
      </w:r>
      <w:proofErr w:type="spellStart"/>
      <w:r w:rsidRPr="00675642">
        <w:t>mégale</w:t>
      </w:r>
      <w:r w:rsidRPr="00675642">
        <w:t>s</w:t>
      </w:r>
      <w:r w:rsidRPr="00675642">
        <w:t>tris</w:t>
      </w:r>
      <w:proofErr w:type="spellEnd"/>
      <w:r w:rsidR="00EE5875">
        <w:t xml:space="preserve">, </w:t>
      </w:r>
      <w:r w:rsidRPr="00675642">
        <w:t>grands pétrels effrontés</w:t>
      </w:r>
      <w:r w:rsidR="00EE5875">
        <w:t xml:space="preserve">, </w:t>
      </w:r>
      <w:r w:rsidRPr="00675642">
        <w:t>mouettes</w:t>
      </w:r>
      <w:r w:rsidR="00EE5875">
        <w:t xml:space="preserve">, </w:t>
      </w:r>
      <w:r w:rsidRPr="00675642">
        <w:t>cormorans et sternes de toutes espèces</w:t>
      </w:r>
      <w:r w:rsidR="00EE5875">
        <w:t xml:space="preserve">. </w:t>
      </w:r>
      <w:r w:rsidRPr="00675642">
        <w:t>Des baleines nagent par couples et un petit schooner de la</w:t>
      </w:r>
      <w:r w:rsidR="00EE5875" w:rsidRPr="00675642">
        <w:t xml:space="preserve"> </w:t>
      </w:r>
      <w:proofErr w:type="spellStart"/>
      <w:r w:rsidR="00EE5875" w:rsidRPr="00675642">
        <w:t>S</w:t>
      </w:r>
      <w:r w:rsidR="00EE5875">
        <w:t>.</w:t>
      </w:r>
      <w:r w:rsidR="00EE5875" w:rsidRPr="00675642">
        <w:t>B</w:t>
      </w:r>
      <w:r w:rsidR="00EE5875">
        <w:t>.</w:t>
      </w:r>
      <w:r w:rsidR="00EE5875" w:rsidRPr="00675642">
        <w:t>C</w:t>
      </w:r>
      <w:proofErr w:type="spellEnd"/>
      <w:r w:rsidR="00EE5875">
        <w:t xml:space="preserve">. </w:t>
      </w:r>
      <w:r w:rsidRPr="00675642">
        <w:t>lâche</w:t>
      </w:r>
      <w:r w:rsidR="00EE5875">
        <w:t xml:space="preserve">, </w:t>
      </w:r>
      <w:r w:rsidRPr="00675642">
        <w:t>par-ci</w:t>
      </w:r>
      <w:r w:rsidR="00EE5875">
        <w:t xml:space="preserve">, </w:t>
      </w:r>
      <w:r w:rsidRPr="00675642">
        <w:t>par-là son obus porte-harpon</w:t>
      </w:r>
      <w:r w:rsidR="00EE5875">
        <w:t xml:space="preserve">. </w:t>
      </w:r>
      <w:r w:rsidRPr="00675642">
        <w:t>À chaque coup de canon répond la sirène de l</w:t>
      </w:r>
      <w:r w:rsidR="00EE5875">
        <w:t>’</w:t>
      </w:r>
      <w:r w:rsidRPr="00675642">
        <w:t>usine</w:t>
      </w:r>
      <w:r w:rsidR="00EE5875">
        <w:t xml:space="preserve">, </w:t>
      </w:r>
      <w:r w:rsidRPr="00675642">
        <w:t>son halètement lointain</w:t>
      </w:r>
      <w:r w:rsidR="00EE5875">
        <w:t xml:space="preserve">, </w:t>
      </w:r>
      <w:r w:rsidRPr="00675642">
        <w:t>son grincement ahurissant de crémaillère</w:t>
      </w:r>
      <w:r w:rsidR="00EE5875">
        <w:t xml:space="preserve">, </w:t>
      </w:r>
      <w:r w:rsidRPr="00675642">
        <w:t>de chaîne sans fin</w:t>
      </w:r>
      <w:r w:rsidR="00EE5875">
        <w:t xml:space="preserve">, </w:t>
      </w:r>
      <w:r w:rsidRPr="00675642">
        <w:t>son bruit intestinal</w:t>
      </w:r>
      <w:r w:rsidR="00EE5875">
        <w:t xml:space="preserve">, </w:t>
      </w:r>
      <w:r w:rsidRPr="00675642">
        <w:t>assourdi de tremblement de terre</w:t>
      </w:r>
      <w:r w:rsidR="00EE5875">
        <w:t>.</w:t>
      </w:r>
    </w:p>
    <w:p w14:paraId="7F629420" w14:textId="77777777" w:rsidR="00EE5875" w:rsidRDefault="00457E89" w:rsidP="00457E89">
      <w:r w:rsidRPr="00675642">
        <w:t>Ivresse</w:t>
      </w:r>
      <w:r w:rsidR="00EE5875">
        <w:t xml:space="preserve"> ! </w:t>
      </w:r>
      <w:r w:rsidRPr="00675642">
        <w:t>Dan Yack se laisse flotter à la dérive</w:t>
      </w:r>
      <w:r w:rsidR="00EE5875">
        <w:t xml:space="preserve">. </w:t>
      </w:r>
      <w:r w:rsidRPr="00675642">
        <w:t>Il se laisse emporter</w:t>
      </w:r>
      <w:r w:rsidR="00EE5875">
        <w:t xml:space="preserve">, </w:t>
      </w:r>
      <w:r w:rsidRPr="00675642">
        <w:t>non plus en imagination seulement</w:t>
      </w:r>
      <w:r w:rsidR="00EE5875">
        <w:t xml:space="preserve">, </w:t>
      </w:r>
      <w:r w:rsidRPr="00675642">
        <w:t xml:space="preserve">comme quand à bord du </w:t>
      </w:r>
      <w:r w:rsidRPr="00675642">
        <w:rPr>
          <w:i/>
          <w:iCs/>
        </w:rPr>
        <w:t>Green-Star</w:t>
      </w:r>
      <w:r w:rsidRPr="00675642">
        <w:t xml:space="preserve"> il écoutait le disque de l</w:t>
      </w:r>
      <w:r w:rsidR="00EE5875">
        <w:t>’</w:t>
      </w:r>
      <w:r w:rsidRPr="00675642">
        <w:t>otarie qui le ch</w:t>
      </w:r>
      <w:r w:rsidRPr="00675642">
        <w:t>a</w:t>
      </w:r>
      <w:r w:rsidRPr="00675642">
        <w:t>touillait d</w:t>
      </w:r>
      <w:r w:rsidR="00EE5875">
        <w:t>’</w:t>
      </w:r>
      <w:r w:rsidRPr="00675642">
        <w:t>aise et réveillait en lui tous ses instincts de chasseur</w:t>
      </w:r>
      <w:r w:rsidR="00EE5875">
        <w:t xml:space="preserve">, </w:t>
      </w:r>
      <w:r w:rsidRPr="00675642">
        <w:t>mais emporter pour de bon</w:t>
      </w:r>
      <w:r w:rsidR="00EE5875">
        <w:t xml:space="preserve">, </w:t>
      </w:r>
      <w:r w:rsidRPr="00675642">
        <w:t>dans un mouvement physique</w:t>
      </w:r>
      <w:r w:rsidR="00EE5875">
        <w:t xml:space="preserve">, </w:t>
      </w:r>
      <w:r w:rsidRPr="00675642">
        <w:t>où le grand rythme saisonnier de la nature</w:t>
      </w:r>
      <w:r w:rsidR="00EE5875">
        <w:t xml:space="preserve">, </w:t>
      </w:r>
      <w:r w:rsidRPr="00675642">
        <w:t>se mêlant à une c</w:t>
      </w:r>
      <w:r w:rsidRPr="00675642">
        <w:t>a</w:t>
      </w:r>
      <w:r w:rsidRPr="00675642">
        <w:t>dence d</w:t>
      </w:r>
      <w:r w:rsidR="00EE5875">
        <w:t>’</w:t>
      </w:r>
      <w:r w:rsidRPr="00675642">
        <w:t>industrie</w:t>
      </w:r>
      <w:r w:rsidR="00EE5875">
        <w:t xml:space="preserve">, </w:t>
      </w:r>
      <w:r w:rsidRPr="00675642">
        <w:t>l</w:t>
      </w:r>
      <w:r w:rsidR="00EE5875">
        <w:t>’</w:t>
      </w:r>
      <w:r w:rsidRPr="00675642">
        <w:t>entraînait</w:t>
      </w:r>
      <w:r w:rsidR="00EE5875">
        <w:t xml:space="preserve">, </w:t>
      </w:r>
      <w:r w:rsidRPr="00675642">
        <w:t>lui faisait faire des embardées</w:t>
      </w:r>
      <w:r w:rsidR="00EE5875">
        <w:t xml:space="preserve">, </w:t>
      </w:r>
      <w:r w:rsidRPr="00675642">
        <w:t>décrire des huit</w:t>
      </w:r>
      <w:r w:rsidR="00EE5875">
        <w:t xml:space="preserve">, </w:t>
      </w:r>
      <w:r w:rsidRPr="00675642">
        <w:t>des cercles</w:t>
      </w:r>
      <w:r w:rsidR="00EE5875">
        <w:t xml:space="preserve">, </w:t>
      </w:r>
      <w:r w:rsidRPr="00675642">
        <w:t>des spirales</w:t>
      </w:r>
      <w:r w:rsidR="00EE5875">
        <w:t xml:space="preserve">, </w:t>
      </w:r>
      <w:r w:rsidRPr="00675642">
        <w:t>pour le ballotter</w:t>
      </w:r>
      <w:r w:rsidR="00EE5875">
        <w:t xml:space="preserve">, </w:t>
      </w:r>
      <w:r w:rsidRPr="00675642">
        <w:t>pour le secouer</w:t>
      </w:r>
      <w:r w:rsidR="00EE5875">
        <w:t xml:space="preserve">, </w:t>
      </w:r>
      <w:r w:rsidRPr="00675642">
        <w:t>et Dan Yack lâchait ses commandes</w:t>
      </w:r>
      <w:r w:rsidR="00EE5875">
        <w:t xml:space="preserve">, </w:t>
      </w:r>
      <w:r w:rsidRPr="00675642">
        <w:t>gesticulait</w:t>
      </w:r>
      <w:r w:rsidR="00EE5875">
        <w:t xml:space="preserve">, </w:t>
      </w:r>
      <w:r w:rsidRPr="00675642">
        <w:t>se mettait à chanter</w:t>
      </w:r>
      <w:r w:rsidR="00EE5875">
        <w:t xml:space="preserve">, </w:t>
      </w:r>
      <w:r w:rsidRPr="00675642">
        <w:t>à hurler dans le vent</w:t>
      </w:r>
      <w:r w:rsidR="00EE5875">
        <w:t xml:space="preserve">, </w:t>
      </w:r>
      <w:r w:rsidRPr="00675642">
        <w:t>à crier à tue-tête</w:t>
      </w:r>
      <w:r w:rsidR="00EE5875">
        <w:t xml:space="preserve">, </w:t>
      </w:r>
      <w:r w:rsidRPr="00675642">
        <w:t>à si</w:t>
      </w:r>
      <w:r w:rsidRPr="00675642">
        <w:t>f</w:t>
      </w:r>
      <w:r w:rsidRPr="00675642">
        <w:t>fler entre ses doigts</w:t>
      </w:r>
      <w:r w:rsidR="00EE5875">
        <w:t xml:space="preserve">, </w:t>
      </w:r>
      <w:r w:rsidRPr="00675642">
        <w:t>à pousser des hourras</w:t>
      </w:r>
      <w:r w:rsidR="00EE5875">
        <w:t xml:space="preserve">, </w:t>
      </w:r>
      <w:r w:rsidRPr="00675642">
        <w:t>grisé</w:t>
      </w:r>
      <w:r w:rsidR="00EE5875">
        <w:t xml:space="preserve">, </w:t>
      </w:r>
      <w:r w:rsidRPr="00675642">
        <w:t>mais morte</w:t>
      </w:r>
      <w:r w:rsidRPr="00675642">
        <w:t>l</w:t>
      </w:r>
      <w:r w:rsidRPr="00675642">
        <w:t>lement atteint de solitude</w:t>
      </w:r>
      <w:r w:rsidR="00EE5875">
        <w:t>.</w:t>
      </w:r>
    </w:p>
    <w:p w14:paraId="4C588ACC" w14:textId="1895BAC8" w:rsidR="00EE5875" w:rsidRDefault="00457E89" w:rsidP="00457E89">
      <w:r w:rsidRPr="00675642">
        <w:lastRenderedPageBreak/>
        <w:t>Oui</w:t>
      </w:r>
      <w:r w:rsidR="00EE5875">
        <w:t xml:space="preserve">, </w:t>
      </w:r>
      <w:r w:rsidRPr="00675642">
        <w:t>tout lui était égal maintenant sauf</w:t>
      </w:r>
      <w:r w:rsidR="00EE5875">
        <w:t xml:space="preserve">, </w:t>
      </w:r>
      <w:r w:rsidRPr="00675642">
        <w:t>toutefois</w:t>
      </w:r>
      <w:r w:rsidR="00EE5875">
        <w:t xml:space="preserve">, </w:t>
      </w:r>
      <w:r w:rsidRPr="00675642">
        <w:t>cette communion avec le foisonnement de la vie au large</w:t>
      </w:r>
      <w:r w:rsidR="00EE5875">
        <w:t xml:space="preserve">, </w:t>
      </w:r>
      <w:r w:rsidRPr="00675642">
        <w:t>cette r</w:t>
      </w:r>
      <w:r w:rsidRPr="00675642">
        <w:t>i</w:t>
      </w:r>
      <w:r w:rsidRPr="00675642">
        <w:t>chesse vivante</w:t>
      </w:r>
      <w:r w:rsidR="00EE5875">
        <w:t xml:space="preserve">, </w:t>
      </w:r>
      <w:r w:rsidRPr="00675642">
        <w:t>aussi surabondante qu</w:t>
      </w:r>
      <w:r w:rsidR="00EE5875">
        <w:t>’</w:t>
      </w:r>
      <w:r w:rsidRPr="00675642">
        <w:t>incompréhensible</w:t>
      </w:r>
      <w:r w:rsidR="00EE5875">
        <w:t xml:space="preserve">, </w:t>
      </w:r>
      <w:r w:rsidRPr="00675642">
        <w:t>que les flottilles de la</w:t>
      </w:r>
      <w:r w:rsidR="00EE5875" w:rsidRPr="00675642">
        <w:t xml:space="preserve"> </w:t>
      </w:r>
      <w:proofErr w:type="spellStart"/>
      <w:r w:rsidR="00EE5875" w:rsidRPr="00675642">
        <w:t>S</w:t>
      </w:r>
      <w:r w:rsidR="00EE5875">
        <w:t>.</w:t>
      </w:r>
      <w:r w:rsidR="00EE5875" w:rsidRPr="00675642">
        <w:t>B</w:t>
      </w:r>
      <w:proofErr w:type="spellEnd"/>
      <w:r w:rsidR="00EE5875">
        <w:t xml:space="preserve">.. </w:t>
      </w:r>
      <w:r w:rsidRPr="00675642">
        <w:t>C</w:t>
      </w:r>
      <w:r w:rsidR="00EE5875">
        <w:t xml:space="preserve">. </w:t>
      </w:r>
      <w:r w:rsidRPr="00675642">
        <w:t>avaient mission de massacrer pour lui</w:t>
      </w:r>
      <w:r w:rsidR="00EE5875">
        <w:t xml:space="preserve">, </w:t>
      </w:r>
      <w:r w:rsidRPr="00675642">
        <w:t>que son usine réduisait à outrance et que</w:t>
      </w:r>
      <w:r w:rsidR="00EE5875">
        <w:t xml:space="preserve">, </w:t>
      </w:r>
      <w:r w:rsidRPr="00675642">
        <w:t>lui-même</w:t>
      </w:r>
      <w:r w:rsidR="00EE5875">
        <w:t xml:space="preserve">, </w:t>
      </w:r>
      <w:r w:rsidRPr="00675642">
        <w:t>traquait personnellement à mort</w:t>
      </w:r>
      <w:r w:rsidR="00EE5875">
        <w:t xml:space="preserve"> ; </w:t>
      </w:r>
      <w:r w:rsidRPr="00675642">
        <w:t>tout lui était égal</w:t>
      </w:r>
      <w:r w:rsidR="00EE5875">
        <w:t xml:space="preserve">, </w:t>
      </w:r>
      <w:r w:rsidRPr="00675642">
        <w:t>oui</w:t>
      </w:r>
      <w:r w:rsidR="00EE5875">
        <w:t xml:space="preserve">, </w:t>
      </w:r>
      <w:r w:rsidRPr="00675642">
        <w:t>sauf cette communion avec la mort</w:t>
      </w:r>
      <w:r w:rsidR="00EE5875">
        <w:t>.</w:t>
      </w:r>
    </w:p>
    <w:p w14:paraId="316A9303" w14:textId="77777777" w:rsidR="00EE5875" w:rsidRDefault="00457E89" w:rsidP="00457E89">
      <w:r w:rsidRPr="00675642">
        <w:t>La mort</w:t>
      </w:r>
      <w:r w:rsidR="00EE5875">
        <w:t>.</w:t>
      </w:r>
    </w:p>
    <w:p w14:paraId="0CEF6C43" w14:textId="77777777" w:rsidR="00EE5875" w:rsidRDefault="00457E89" w:rsidP="00457E89">
      <w:r w:rsidRPr="00675642">
        <w:t>Dan Yack y pensait souvent</w:t>
      </w:r>
      <w:r w:rsidR="00EE5875">
        <w:t>.</w:t>
      </w:r>
    </w:p>
    <w:p w14:paraId="520F0EC5" w14:textId="77777777" w:rsidR="00EE5875" w:rsidRDefault="00EE5875" w:rsidP="00457E89">
      <w:r>
        <w:t>« </w:t>
      </w:r>
      <w:r w:rsidR="00457E89" w:rsidRPr="00675642">
        <w:t xml:space="preserve">Dona </w:t>
      </w:r>
      <w:proofErr w:type="spellStart"/>
      <w:r w:rsidR="00457E89" w:rsidRPr="00675642">
        <w:t>Heloisa</w:t>
      </w:r>
      <w:proofErr w:type="spellEnd"/>
      <w:r>
        <w:t xml:space="preserve"> ? </w:t>
      </w:r>
      <w:r w:rsidR="00457E89" w:rsidRPr="00675642">
        <w:t>je ne puis que la tuer</w:t>
      </w:r>
      <w:r>
        <w:t xml:space="preserve"> », </w:t>
      </w:r>
      <w:r w:rsidR="00457E89" w:rsidRPr="00675642">
        <w:t>se disait-il</w:t>
      </w:r>
      <w:r>
        <w:t>.</w:t>
      </w:r>
    </w:p>
    <w:p w14:paraId="3FC03418" w14:textId="77777777" w:rsidR="00EE5875" w:rsidRDefault="00457E89" w:rsidP="00457E89">
      <w:r w:rsidRPr="00675642">
        <w:t>L</w:t>
      </w:r>
      <w:r w:rsidR="00EE5875">
        <w:t>’</w:t>
      </w:r>
      <w:r w:rsidRPr="00675642">
        <w:t>idée du meurtre dardait en lui comme ce soleil sur les champs de glace</w:t>
      </w:r>
      <w:r w:rsidR="00EE5875">
        <w:t xml:space="preserve">, </w:t>
      </w:r>
      <w:r w:rsidRPr="00675642">
        <w:t>comme ce soleil qui maintenant ne se couchait plus</w:t>
      </w:r>
      <w:r w:rsidR="00EE5875">
        <w:t>.</w:t>
      </w:r>
    </w:p>
    <w:p w14:paraId="1F5A9462" w14:textId="77777777" w:rsidR="00EE5875" w:rsidRDefault="00457E89" w:rsidP="00457E89">
      <w:r w:rsidRPr="00675642">
        <w:t>Tuer</w:t>
      </w:r>
      <w:r w:rsidR="00EE5875">
        <w:t>.</w:t>
      </w:r>
    </w:p>
    <w:p w14:paraId="733B80B4" w14:textId="77777777" w:rsidR="00EE5875" w:rsidRDefault="00457E89" w:rsidP="00457E89">
      <w:r w:rsidRPr="00675642">
        <w:t>Se tuer</w:t>
      </w:r>
      <w:r w:rsidR="00EE5875">
        <w:t>.</w:t>
      </w:r>
    </w:p>
    <w:p w14:paraId="4DA01BEF" w14:textId="77777777" w:rsidR="00EE5875" w:rsidRDefault="00457E89" w:rsidP="00457E89">
      <w:r w:rsidRPr="00675642">
        <w:t>Tout se décomposait</w:t>
      </w:r>
      <w:r w:rsidR="00EE5875">
        <w:t>.</w:t>
      </w:r>
    </w:p>
    <w:p w14:paraId="7F63EF8F" w14:textId="77777777" w:rsidR="00EE5875" w:rsidRDefault="00457E89" w:rsidP="00457E89">
      <w:r w:rsidRPr="00675642">
        <w:t>On était déjà sur le déclin de l</w:t>
      </w:r>
      <w:r w:rsidR="00EE5875">
        <w:t>’</w:t>
      </w:r>
      <w:r w:rsidRPr="00675642">
        <w:t>été</w:t>
      </w:r>
      <w:r w:rsidR="00EE5875">
        <w:t>.</w:t>
      </w:r>
    </w:p>
    <w:p w14:paraId="2E45C433" w14:textId="77777777" w:rsidR="00EE5875" w:rsidRDefault="00457E89" w:rsidP="00457E89">
      <w:r w:rsidRPr="00675642">
        <w:t>C</w:t>
      </w:r>
      <w:r w:rsidR="00EE5875">
        <w:t>’</w:t>
      </w:r>
      <w:r w:rsidRPr="00675642">
        <w:t>était par une de ces journées diamantines comme il n</w:t>
      </w:r>
      <w:r w:rsidR="00EE5875">
        <w:t>’</w:t>
      </w:r>
      <w:r w:rsidRPr="00675642">
        <w:t>y en a qu</w:t>
      </w:r>
      <w:r w:rsidR="00EE5875">
        <w:t>’</w:t>
      </w:r>
      <w:r w:rsidRPr="00675642">
        <w:t>une seule par saison sous ces hautes latitudes</w:t>
      </w:r>
      <w:r w:rsidR="00EE5875">
        <w:t xml:space="preserve">. </w:t>
      </w:r>
      <w:r w:rsidRPr="00675642">
        <w:t>L</w:t>
      </w:r>
      <w:r w:rsidR="00EE5875">
        <w:t>’</w:t>
      </w:r>
      <w:r w:rsidRPr="00675642">
        <w:t>horizon était insondable</w:t>
      </w:r>
      <w:r w:rsidR="00EE5875">
        <w:t>.</w:t>
      </w:r>
    </w:p>
    <w:p w14:paraId="0B20DB56" w14:textId="77777777" w:rsidR="00EE5875" w:rsidRDefault="00457E89" w:rsidP="00457E89">
      <w:r w:rsidRPr="00675642">
        <w:t>Les eaux pélagiques étaient d</w:t>
      </w:r>
      <w:r w:rsidR="00EE5875">
        <w:t>’</w:t>
      </w:r>
      <w:r w:rsidRPr="00675642">
        <w:t>une transparence indéfini</w:t>
      </w:r>
      <w:r w:rsidRPr="00675642">
        <w:t>s</w:t>
      </w:r>
      <w:r w:rsidRPr="00675642">
        <w:t>sable</w:t>
      </w:r>
      <w:r w:rsidR="00EE5875">
        <w:t xml:space="preserve">, </w:t>
      </w:r>
      <w:r w:rsidRPr="00675642">
        <w:t xml:space="preserve">avivée dans les bas-fonds par une luminosité de </w:t>
      </w:r>
      <w:proofErr w:type="spellStart"/>
      <w:r w:rsidRPr="00675642">
        <w:t>néol</w:t>
      </w:r>
      <w:proofErr w:type="spellEnd"/>
      <w:r w:rsidRPr="00675642">
        <w:t xml:space="preserve"> qui scintillait</w:t>
      </w:r>
      <w:r w:rsidR="00EE5875">
        <w:t xml:space="preserve">, </w:t>
      </w:r>
      <w:r w:rsidRPr="00675642">
        <w:t>circulait pour s</w:t>
      </w:r>
      <w:r w:rsidR="00EE5875">
        <w:t>’</w:t>
      </w:r>
      <w:r w:rsidRPr="00675642">
        <w:t>épanouir soudainement avec l</w:t>
      </w:r>
      <w:r w:rsidR="00EE5875">
        <w:t>’</w:t>
      </w:r>
      <w:r w:rsidRPr="00675642">
        <w:t>éclat insoutenable</w:t>
      </w:r>
      <w:r w:rsidR="00EE5875">
        <w:t xml:space="preserve">, </w:t>
      </w:r>
      <w:r w:rsidRPr="00675642">
        <w:t>douloureux de l</w:t>
      </w:r>
      <w:r w:rsidR="00EE5875">
        <w:t>’</w:t>
      </w:r>
      <w:r w:rsidRPr="00675642">
        <w:t>air liquide</w:t>
      </w:r>
      <w:r w:rsidR="00EE5875">
        <w:t xml:space="preserve">. </w:t>
      </w:r>
      <w:r w:rsidRPr="00675642">
        <w:t>L</w:t>
      </w:r>
      <w:r w:rsidR="00EE5875">
        <w:t>’</w:t>
      </w:r>
      <w:r w:rsidRPr="00675642">
        <w:t>œil ne pouvait rien fixer</w:t>
      </w:r>
      <w:r w:rsidR="00EE5875">
        <w:t xml:space="preserve">. </w:t>
      </w:r>
      <w:r w:rsidRPr="00675642">
        <w:t>Tout était bleu-bleu et le ciel d</w:t>
      </w:r>
      <w:r w:rsidR="00EE5875">
        <w:t>’</w:t>
      </w:r>
      <w:r w:rsidRPr="00675642">
        <w:t>une grande profondeur</w:t>
      </w:r>
      <w:r w:rsidR="00EE5875">
        <w:t xml:space="preserve">. </w:t>
      </w:r>
      <w:r w:rsidRPr="00675642">
        <w:t>Le soleil bâillait comme une écaille avec une perle dans sa cha</w:t>
      </w:r>
      <w:r w:rsidRPr="00675642">
        <w:t>r</w:t>
      </w:r>
      <w:r w:rsidRPr="00675642">
        <w:t>nière</w:t>
      </w:r>
      <w:r w:rsidR="00EE5875">
        <w:t>.</w:t>
      </w:r>
    </w:p>
    <w:p w14:paraId="25E7965A" w14:textId="77777777" w:rsidR="00EE5875" w:rsidRDefault="00457E89" w:rsidP="00457E89">
      <w:r w:rsidRPr="00675642">
        <w:lastRenderedPageBreak/>
        <w:t>Tout fondait</w:t>
      </w:r>
      <w:r w:rsidR="00EE5875">
        <w:t>.</w:t>
      </w:r>
    </w:p>
    <w:p w14:paraId="7DDC390F" w14:textId="77777777" w:rsidR="00EE5875" w:rsidRDefault="00457E89" w:rsidP="00457E89">
      <w:r w:rsidRPr="00675642">
        <w:t>Il faisait chaud</w:t>
      </w:r>
      <w:r w:rsidR="00EE5875">
        <w:t xml:space="preserve">. </w:t>
      </w:r>
      <w:r w:rsidRPr="00675642">
        <w:t>Même lourd</w:t>
      </w:r>
      <w:r w:rsidR="00EE5875">
        <w:t>.</w:t>
      </w:r>
    </w:p>
    <w:p w14:paraId="1F35FCCE" w14:textId="77777777" w:rsidR="00EE5875" w:rsidRDefault="00457E89" w:rsidP="00457E89">
      <w:r w:rsidRPr="00675642">
        <w:t>Tout se nacrait</w:t>
      </w:r>
      <w:r w:rsidR="00EE5875">
        <w:t xml:space="preserve">, </w:t>
      </w:r>
      <w:r w:rsidRPr="00675642">
        <w:t>s</w:t>
      </w:r>
      <w:r w:rsidR="00EE5875">
        <w:t>’</w:t>
      </w:r>
      <w:r w:rsidRPr="00675642">
        <w:t>irisait</w:t>
      </w:r>
      <w:r w:rsidR="00EE5875">
        <w:t xml:space="preserve">, </w:t>
      </w:r>
      <w:r w:rsidRPr="00675642">
        <w:t>avant de tourner au violet déco</w:t>
      </w:r>
      <w:r w:rsidRPr="00675642">
        <w:t>m</w:t>
      </w:r>
      <w:r w:rsidRPr="00675642">
        <w:t>posé</w:t>
      </w:r>
      <w:r w:rsidR="00EE5875">
        <w:t xml:space="preserve">, </w:t>
      </w:r>
      <w:r w:rsidRPr="00675642">
        <w:t>dans des vapeurs d</w:t>
      </w:r>
      <w:r w:rsidR="00EE5875">
        <w:t>’</w:t>
      </w:r>
      <w:r w:rsidRPr="00675642">
        <w:t>un bistre de plombagine striées de longues veinures orangé et rouge sombre</w:t>
      </w:r>
      <w:r w:rsidR="00EE5875">
        <w:t>.</w:t>
      </w:r>
    </w:p>
    <w:p w14:paraId="51BFD7F7" w14:textId="77777777" w:rsidR="00EE5875" w:rsidRDefault="00457E89" w:rsidP="00457E89">
      <w:r w:rsidRPr="00675642">
        <w:t>Tout se faisait tache colorée</w:t>
      </w:r>
      <w:r w:rsidR="00EE5875">
        <w:t xml:space="preserve">, </w:t>
      </w:r>
      <w:r w:rsidRPr="00675642">
        <w:t>raie lumineuse</w:t>
      </w:r>
      <w:r w:rsidR="00EE5875">
        <w:t xml:space="preserve">, </w:t>
      </w:r>
      <w:r w:rsidRPr="00675642">
        <w:t>cible mate</w:t>
      </w:r>
      <w:r w:rsidR="00EE5875">
        <w:t>.</w:t>
      </w:r>
    </w:p>
    <w:p w14:paraId="214B5DF7" w14:textId="77777777" w:rsidR="00EE5875" w:rsidRDefault="00457E89" w:rsidP="00457E89">
      <w:r w:rsidRPr="00675642">
        <w:t>Dan Yack pensait à la mort</w:t>
      </w:r>
      <w:r w:rsidR="00EE5875">
        <w:t>.</w:t>
      </w:r>
    </w:p>
    <w:p w14:paraId="0CDA8C9D" w14:textId="378382F7" w:rsidR="00EE5875" w:rsidRDefault="00457E89" w:rsidP="00457E89">
      <w:r w:rsidRPr="00675642">
        <w:t>Un iceberg arrivait à la dérive</w:t>
      </w:r>
      <w:r w:rsidR="00EE5875">
        <w:t xml:space="preserve">, </w:t>
      </w:r>
      <w:r w:rsidRPr="00675642">
        <w:t>éclatant comme le foyer d</w:t>
      </w:r>
      <w:r w:rsidR="00EE5875">
        <w:t>’</w:t>
      </w:r>
      <w:r w:rsidRPr="00675642">
        <w:t>une lentille</w:t>
      </w:r>
      <w:r w:rsidR="00EE5875">
        <w:t xml:space="preserve">, </w:t>
      </w:r>
      <w:r w:rsidRPr="00675642">
        <w:t>concentrant sur lui tous les feux obliques de l</w:t>
      </w:r>
      <w:r w:rsidR="00EE5875">
        <w:t>’</w:t>
      </w:r>
      <w:r w:rsidRPr="00675642">
        <w:t>espace</w:t>
      </w:r>
      <w:r w:rsidR="00EE5875">
        <w:t xml:space="preserve">. </w:t>
      </w:r>
      <w:r w:rsidRPr="00675642">
        <w:t>Ses arêtes étaient vives</w:t>
      </w:r>
      <w:r w:rsidR="00EE5875">
        <w:t xml:space="preserve">, </w:t>
      </w:r>
      <w:r w:rsidRPr="00675642">
        <w:t>biseautées</w:t>
      </w:r>
      <w:r w:rsidR="00EE5875">
        <w:t xml:space="preserve">, </w:t>
      </w:r>
      <w:r w:rsidRPr="00675642">
        <w:t>et malgré ses surf</w:t>
      </w:r>
      <w:r w:rsidRPr="00675642">
        <w:t>a</w:t>
      </w:r>
      <w:r w:rsidRPr="00675642">
        <w:t>ces pleines de crevasses ardentes et ses plans gercés de grottes glauques</w:t>
      </w:r>
      <w:r w:rsidR="00EE5875">
        <w:t xml:space="preserve">, </w:t>
      </w:r>
      <w:r w:rsidRPr="00675642">
        <w:t>c</w:t>
      </w:r>
      <w:r w:rsidR="00EE5875">
        <w:t>’</w:t>
      </w:r>
      <w:r w:rsidRPr="00675642">
        <w:t>était le plus lumineux des cristaux</w:t>
      </w:r>
      <w:r w:rsidR="00EE5875">
        <w:t xml:space="preserve">. </w:t>
      </w:r>
      <w:r w:rsidRPr="00675642">
        <w:t>Il y avait déjà un bon moment que Dan Yack le suivait hypnotiquement des yeux quand il le vit tout à coup osciller sur sa base et se retourner</w:t>
      </w:r>
      <w:r w:rsidR="00EE5875">
        <w:t xml:space="preserve">. </w:t>
      </w:r>
      <w:r w:rsidRPr="00675642">
        <w:t xml:space="preserve">La </w:t>
      </w:r>
      <w:r w:rsidR="000A34EB">
        <w:t>m</w:t>
      </w:r>
      <w:r w:rsidR="000A34EB" w:rsidRPr="00675642">
        <w:t xml:space="preserve">asse </w:t>
      </w:r>
      <w:r w:rsidRPr="00675642">
        <w:t>entière s</w:t>
      </w:r>
      <w:r w:rsidR="00EE5875">
        <w:t>’</w:t>
      </w:r>
      <w:r w:rsidRPr="00675642">
        <w:t>effondra dans des geysers d</w:t>
      </w:r>
      <w:r w:rsidR="00EE5875">
        <w:t>’</w:t>
      </w:r>
      <w:r w:rsidRPr="00675642">
        <w:t>écume</w:t>
      </w:r>
      <w:r w:rsidR="00EE5875">
        <w:t xml:space="preserve">, </w:t>
      </w:r>
      <w:r w:rsidRPr="00675642">
        <w:t>plongea</w:t>
      </w:r>
      <w:r w:rsidR="00EE5875">
        <w:t xml:space="preserve">, </w:t>
      </w:r>
      <w:r w:rsidRPr="00675642">
        <w:t>s</w:t>
      </w:r>
      <w:r w:rsidR="00EE5875">
        <w:t>’</w:t>
      </w:r>
      <w:r w:rsidRPr="00675642">
        <w:t>immergea complètement avant de réapparaître la quille en l</w:t>
      </w:r>
      <w:r w:rsidR="00EE5875">
        <w:t>’</w:t>
      </w:r>
      <w:r w:rsidRPr="00675642">
        <w:t>air</w:t>
      </w:r>
      <w:r w:rsidR="00EE5875">
        <w:t xml:space="preserve">, </w:t>
      </w:r>
      <w:r w:rsidRPr="00675642">
        <w:t>sale</w:t>
      </w:r>
      <w:r w:rsidR="00EE5875">
        <w:t xml:space="preserve">, </w:t>
      </w:r>
      <w:r w:rsidRPr="00675642">
        <w:t>immonde</w:t>
      </w:r>
      <w:r w:rsidR="00EE5875">
        <w:t xml:space="preserve">, </w:t>
      </w:r>
      <w:r w:rsidRPr="00675642">
        <w:t>rongée par l</w:t>
      </w:r>
      <w:r w:rsidR="00EE5875">
        <w:t>’</w:t>
      </w:r>
      <w:r w:rsidRPr="00675642">
        <w:t>eau de mer</w:t>
      </w:r>
      <w:r w:rsidR="00EE5875">
        <w:t xml:space="preserve">, </w:t>
      </w:r>
      <w:r w:rsidRPr="00675642">
        <w:t>boursouflée</w:t>
      </w:r>
      <w:r w:rsidR="00EE5875">
        <w:t xml:space="preserve">, </w:t>
      </w:r>
      <w:r w:rsidRPr="00675642">
        <w:t>fe</w:t>
      </w:r>
      <w:r w:rsidRPr="00675642">
        <w:t>n</w:t>
      </w:r>
      <w:r w:rsidRPr="00675642">
        <w:t>due</w:t>
      </w:r>
      <w:r w:rsidR="00EE5875">
        <w:t xml:space="preserve">, </w:t>
      </w:r>
      <w:r w:rsidRPr="00675642">
        <w:t>pleine de dents cariées et de chicots noirs</w:t>
      </w:r>
      <w:r w:rsidR="00EE5875">
        <w:t xml:space="preserve">, </w:t>
      </w:r>
      <w:r w:rsidRPr="00675642">
        <w:t>d</w:t>
      </w:r>
      <w:r w:rsidR="00EE5875">
        <w:t>’</w:t>
      </w:r>
      <w:r w:rsidRPr="00675642">
        <w:t>un vilain a</w:t>
      </w:r>
      <w:r w:rsidRPr="00675642">
        <w:t>s</w:t>
      </w:r>
      <w:r w:rsidRPr="00675642">
        <w:t>pect de maladie honteuse et d</w:t>
      </w:r>
      <w:r w:rsidR="00EE5875">
        <w:t>’</w:t>
      </w:r>
      <w:r w:rsidRPr="00675642">
        <w:t>une coloration vénéneuse</w:t>
      </w:r>
      <w:r w:rsidR="00EE5875">
        <w:t xml:space="preserve">, </w:t>
      </w:r>
      <w:r w:rsidRPr="00675642">
        <w:t>sa</w:t>
      </w:r>
      <w:r w:rsidRPr="00675642">
        <w:t>n</w:t>
      </w:r>
      <w:r w:rsidRPr="00675642">
        <w:t>glante</w:t>
      </w:r>
      <w:r w:rsidR="00EE5875">
        <w:t xml:space="preserve">, </w:t>
      </w:r>
      <w:r w:rsidRPr="00675642">
        <w:t>due aux diatomées qui la souillaient par en dessous</w:t>
      </w:r>
      <w:r w:rsidR="00EE5875">
        <w:t>.</w:t>
      </w:r>
    </w:p>
    <w:p w14:paraId="3C1BB9CC" w14:textId="77777777" w:rsidR="00EE5875" w:rsidRDefault="00457E89" w:rsidP="00457E89">
      <w:r w:rsidRPr="00675642">
        <w:t>Quelle révélation</w:t>
      </w:r>
      <w:r w:rsidR="00EE5875">
        <w:t> !</w:t>
      </w:r>
    </w:p>
    <w:p w14:paraId="1CA556C7" w14:textId="77777777" w:rsidR="00EE5875" w:rsidRDefault="00457E89" w:rsidP="00457E89">
      <w:r w:rsidRPr="00675642">
        <w:t>Dan Yack eut immédiatement l</w:t>
      </w:r>
      <w:r w:rsidR="00EE5875">
        <w:t>’</w:t>
      </w:r>
      <w:r w:rsidRPr="00675642">
        <w:t>impression d</w:t>
      </w:r>
      <w:r w:rsidR="00EE5875">
        <w:t>’</w:t>
      </w:r>
      <w:r w:rsidRPr="00675642">
        <w:t>avoir vu ch</w:t>
      </w:r>
      <w:r w:rsidRPr="00675642">
        <w:t>a</w:t>
      </w:r>
      <w:r w:rsidRPr="00675642">
        <w:t>virer sa propre vie</w:t>
      </w:r>
      <w:r w:rsidR="00EE5875">
        <w:t xml:space="preserve">, </w:t>
      </w:r>
      <w:r w:rsidRPr="00675642">
        <w:t>et tout ce qui jusqu</w:t>
      </w:r>
      <w:r w:rsidR="00EE5875">
        <w:t>’</w:t>
      </w:r>
      <w:r w:rsidRPr="00675642">
        <w:t>à présent l</w:t>
      </w:r>
      <w:r w:rsidR="00EE5875">
        <w:t>’</w:t>
      </w:r>
      <w:r w:rsidRPr="00675642">
        <w:t>avait porté</w:t>
      </w:r>
      <w:r w:rsidR="00EE5875">
        <w:t xml:space="preserve">, </w:t>
      </w:r>
      <w:r w:rsidRPr="00675642">
        <w:t>ses sentiments</w:t>
      </w:r>
      <w:r w:rsidR="00EE5875">
        <w:t xml:space="preserve">, </w:t>
      </w:r>
      <w:r w:rsidRPr="00675642">
        <w:t>sa fierté</w:t>
      </w:r>
      <w:r w:rsidR="00EE5875">
        <w:t xml:space="preserve">, </w:t>
      </w:r>
      <w:r w:rsidRPr="00675642">
        <w:t>son insouciance</w:t>
      </w:r>
      <w:r w:rsidR="00EE5875">
        <w:t xml:space="preserve">, </w:t>
      </w:r>
      <w:r w:rsidRPr="00675642">
        <w:t>sa joie</w:t>
      </w:r>
      <w:r w:rsidR="00EE5875">
        <w:t xml:space="preserve">, </w:t>
      </w:r>
      <w:r w:rsidRPr="00675642">
        <w:t>tout s</w:t>
      </w:r>
      <w:r w:rsidR="00EE5875">
        <w:t>’</w:t>
      </w:r>
      <w:r w:rsidRPr="00675642">
        <w:t>en allait à vau-l</w:t>
      </w:r>
      <w:r w:rsidR="00EE5875">
        <w:t>’</w:t>
      </w:r>
      <w:r w:rsidRPr="00675642">
        <w:t>eau</w:t>
      </w:r>
      <w:r w:rsidR="00EE5875">
        <w:t xml:space="preserve">, </w:t>
      </w:r>
      <w:r w:rsidRPr="00675642">
        <w:t>tournoyait sous ses yeux</w:t>
      </w:r>
      <w:r w:rsidR="00EE5875">
        <w:t xml:space="preserve">, </w:t>
      </w:r>
      <w:r w:rsidRPr="00675642">
        <w:t>flétri</w:t>
      </w:r>
      <w:r w:rsidR="00EE5875">
        <w:t xml:space="preserve">, </w:t>
      </w:r>
      <w:r w:rsidRPr="00675642">
        <w:t>terni</w:t>
      </w:r>
      <w:r w:rsidR="00EE5875">
        <w:t xml:space="preserve">, </w:t>
      </w:r>
      <w:r w:rsidRPr="00675642">
        <w:t>pourri</w:t>
      </w:r>
      <w:r w:rsidR="00EE5875">
        <w:t xml:space="preserve">, </w:t>
      </w:r>
      <w:r w:rsidRPr="00675642">
        <w:t>e</w:t>
      </w:r>
      <w:r w:rsidRPr="00675642">
        <w:t>m</w:t>
      </w:r>
      <w:r w:rsidRPr="00675642">
        <w:t>porté dans un magma de boues et de débris putrescents</w:t>
      </w:r>
      <w:r w:rsidR="00EE5875">
        <w:t>.</w:t>
      </w:r>
    </w:p>
    <w:p w14:paraId="05A2C076" w14:textId="77777777" w:rsidR="00EE5875" w:rsidRDefault="00457E89" w:rsidP="00457E89">
      <w:r w:rsidRPr="00675642">
        <w:lastRenderedPageBreak/>
        <w:t>Envers des choses</w:t>
      </w:r>
      <w:r w:rsidR="00EE5875">
        <w:t xml:space="preserve">, </w:t>
      </w:r>
      <w:r w:rsidRPr="00675642">
        <w:t>aspect nocturne de la nature et de l</w:t>
      </w:r>
      <w:r w:rsidR="00EE5875">
        <w:t>’</w:t>
      </w:r>
      <w:r w:rsidRPr="00675642">
        <w:t>âme humaine</w:t>
      </w:r>
      <w:r w:rsidR="00EE5875">
        <w:t xml:space="preserve">, </w:t>
      </w:r>
      <w:r w:rsidRPr="00675642">
        <w:t>jamais</w:t>
      </w:r>
      <w:r w:rsidR="00EE5875">
        <w:t xml:space="preserve">, </w:t>
      </w:r>
      <w:r w:rsidRPr="00675642">
        <w:t>jamais plus il ne reprendrait pied</w:t>
      </w:r>
      <w:r w:rsidR="00EE5875">
        <w:t xml:space="preserve">, </w:t>
      </w:r>
      <w:r w:rsidRPr="00675642">
        <w:t>non</w:t>
      </w:r>
      <w:r w:rsidR="00EE5875">
        <w:t xml:space="preserve">, </w:t>
      </w:r>
      <w:r w:rsidRPr="00675642">
        <w:t>jamais plus il ne retrouverait son équilibre</w:t>
      </w:r>
      <w:r w:rsidR="00EE5875">
        <w:t xml:space="preserve">, </w:t>
      </w:r>
      <w:r w:rsidRPr="00675642">
        <w:t>sa stabilité</w:t>
      </w:r>
      <w:r w:rsidR="00EE5875">
        <w:t xml:space="preserve">, </w:t>
      </w:r>
      <w:r w:rsidRPr="00675642">
        <w:t>sa personnalité triomphante</w:t>
      </w:r>
      <w:r w:rsidR="00EE5875">
        <w:t xml:space="preserve">, </w:t>
      </w:r>
      <w:r w:rsidRPr="00675642">
        <w:t>sa lucidité</w:t>
      </w:r>
      <w:r w:rsidR="00EE5875">
        <w:t xml:space="preserve">, </w:t>
      </w:r>
      <w:r w:rsidRPr="00675642">
        <w:t>ses angles</w:t>
      </w:r>
      <w:r w:rsidR="00EE5875">
        <w:t xml:space="preserve">, </w:t>
      </w:r>
      <w:r w:rsidRPr="00675642">
        <w:t>il s</w:t>
      </w:r>
      <w:r w:rsidR="00EE5875">
        <w:t>’</w:t>
      </w:r>
      <w:r w:rsidRPr="00675642">
        <w:t>en irait</w:t>
      </w:r>
      <w:r w:rsidR="00EE5875">
        <w:t xml:space="preserve">, </w:t>
      </w:r>
      <w:r w:rsidRPr="00675642">
        <w:t>dorénavant lui aussi</w:t>
      </w:r>
      <w:r w:rsidR="00EE5875">
        <w:t xml:space="preserve">, </w:t>
      </w:r>
      <w:r w:rsidRPr="00675642">
        <w:t>la quille en l</w:t>
      </w:r>
      <w:r w:rsidR="00EE5875">
        <w:t>’</w:t>
      </w:r>
      <w:r w:rsidRPr="00675642">
        <w:t>air pour se fondre lentement</w:t>
      </w:r>
      <w:r w:rsidR="00EE5875">
        <w:t xml:space="preserve">, </w:t>
      </w:r>
      <w:r w:rsidRPr="00675642">
        <w:t>s</w:t>
      </w:r>
      <w:r w:rsidR="00EE5875">
        <w:t>’</w:t>
      </w:r>
      <w:r w:rsidRPr="00675642">
        <w:t>émietter peu à peu et disparaître d</w:t>
      </w:r>
      <w:r w:rsidR="00EE5875">
        <w:t>’</w:t>
      </w:r>
      <w:r w:rsidRPr="00675642">
        <w:t>un seul coup dans de la glairure saumâtre et pleine de puanteur</w:t>
      </w:r>
      <w:r w:rsidR="00EE5875">
        <w:t>.</w:t>
      </w:r>
    </w:p>
    <w:p w14:paraId="4BFEDE3A" w14:textId="77777777" w:rsidR="00EE5875" w:rsidRDefault="00457E89" w:rsidP="00457E89">
      <w:r w:rsidRPr="00675642">
        <w:t>Mourir</w:t>
      </w:r>
      <w:r w:rsidR="00EE5875">
        <w:t xml:space="preserve">, </w:t>
      </w:r>
      <w:r w:rsidRPr="00675642">
        <w:t>oui</w:t>
      </w:r>
      <w:r w:rsidR="00EE5875">
        <w:t xml:space="preserve">, </w:t>
      </w:r>
      <w:r w:rsidRPr="00675642">
        <w:t>mourir</w:t>
      </w:r>
      <w:r w:rsidR="00EE5875">
        <w:t>.</w:t>
      </w:r>
    </w:p>
    <w:p w14:paraId="1C4A6344" w14:textId="77777777" w:rsidR="00EE5875" w:rsidRDefault="00457E89" w:rsidP="00457E89">
      <w:r w:rsidRPr="00675642">
        <w:t>Se disperser</w:t>
      </w:r>
      <w:r w:rsidR="00EE5875">
        <w:t xml:space="preserve">, </w:t>
      </w:r>
      <w:r w:rsidRPr="00675642">
        <w:t>se disloquer</w:t>
      </w:r>
      <w:r w:rsidR="00EE5875">
        <w:t xml:space="preserve">, </w:t>
      </w:r>
      <w:r w:rsidRPr="00675642">
        <w:t>et</w:t>
      </w:r>
      <w:r w:rsidR="00EE5875">
        <w:t xml:space="preserve">, </w:t>
      </w:r>
      <w:r w:rsidRPr="00675642">
        <w:t>comme cet iceberg spo</w:t>
      </w:r>
      <w:r w:rsidRPr="00675642">
        <w:t>n</w:t>
      </w:r>
      <w:r w:rsidRPr="00675642">
        <w:t>gieux</w:t>
      </w:r>
      <w:r w:rsidR="00EE5875">
        <w:t xml:space="preserve">, </w:t>
      </w:r>
      <w:r w:rsidRPr="00675642">
        <w:t>s</w:t>
      </w:r>
      <w:r w:rsidR="00EE5875">
        <w:t>’</w:t>
      </w:r>
      <w:r w:rsidRPr="00675642">
        <w:t>anéantir soudainement par déliquescence</w:t>
      </w:r>
      <w:r w:rsidR="00EE5875">
        <w:t>.</w:t>
      </w:r>
    </w:p>
    <w:p w14:paraId="596D2658" w14:textId="77777777" w:rsidR="00EE5875" w:rsidRDefault="00457E89" w:rsidP="00457E89">
      <w:r w:rsidRPr="00675642">
        <w:t>S</w:t>
      </w:r>
      <w:r w:rsidR="00EE5875">
        <w:t>’</w:t>
      </w:r>
      <w:r w:rsidRPr="00675642">
        <w:t>évanouir</w:t>
      </w:r>
      <w:r w:rsidR="00EE5875">
        <w:t>.</w:t>
      </w:r>
    </w:p>
    <w:p w14:paraId="77EE63E7" w14:textId="77777777" w:rsidR="00EE5875" w:rsidRDefault="00457E89" w:rsidP="00457E89">
      <w:r w:rsidRPr="00675642">
        <w:t>Dan Yack reprenait machinalement son gouvernail pour rentrer au port</w:t>
      </w:r>
      <w:r w:rsidR="00EE5875">
        <w:t>.</w:t>
      </w:r>
    </w:p>
    <w:p w14:paraId="0F8E009F" w14:textId="77777777" w:rsidR="00EE5875" w:rsidRDefault="00457E89" w:rsidP="00457E89">
      <w:r w:rsidRPr="00675642">
        <w:t>Il acceptait tout</w:t>
      </w:r>
      <w:r w:rsidR="00EE5875">
        <w:t>.</w:t>
      </w:r>
    </w:p>
    <w:p w14:paraId="6F50676D" w14:textId="77777777" w:rsidR="00EE5875" w:rsidRDefault="00457E89" w:rsidP="00457E89">
      <w:r w:rsidRPr="00675642">
        <w:t>Oui</w:t>
      </w:r>
      <w:r w:rsidR="00EE5875">
        <w:t>.</w:t>
      </w:r>
    </w:p>
    <w:p w14:paraId="678C8D99" w14:textId="77777777" w:rsidR="00EE5875" w:rsidRDefault="00457E89" w:rsidP="00457E89">
      <w:r w:rsidRPr="00675642">
        <w:t>Même l</w:t>
      </w:r>
      <w:r w:rsidR="00EE5875">
        <w:t>’</w:t>
      </w:r>
      <w:r w:rsidRPr="00675642">
        <w:t>idée du crime</w:t>
      </w:r>
      <w:r w:rsidR="00EE5875">
        <w:t>.</w:t>
      </w:r>
    </w:p>
    <w:p w14:paraId="0F0253E7" w14:textId="77777777" w:rsidR="00EE5875" w:rsidRDefault="00457E89" w:rsidP="00457E89">
      <w:r w:rsidRPr="00675642">
        <w:t>Et que pouvait-il faire d</w:t>
      </w:r>
      <w:r w:rsidR="00EE5875">
        <w:t>’</w:t>
      </w:r>
      <w:r w:rsidRPr="00675642">
        <w:t>autre</w:t>
      </w:r>
      <w:r w:rsidR="00EE5875">
        <w:t xml:space="preserve">, </w:t>
      </w:r>
      <w:r w:rsidRPr="00675642">
        <w:t>il n</w:t>
      </w:r>
      <w:r w:rsidR="00EE5875">
        <w:t>’</w:t>
      </w:r>
      <w:r w:rsidRPr="00675642">
        <w:t>avait plus d</w:t>
      </w:r>
      <w:r w:rsidR="00EE5875">
        <w:t>’</w:t>
      </w:r>
      <w:r w:rsidRPr="00675642">
        <w:t>espérance</w:t>
      </w:r>
      <w:r w:rsidR="00EE5875">
        <w:t> !</w:t>
      </w:r>
    </w:p>
    <w:p w14:paraId="71E7A445" w14:textId="77777777" w:rsidR="00EE5875" w:rsidRDefault="00457E89" w:rsidP="00457E89">
      <w:r w:rsidRPr="00675642">
        <w:t>D</w:t>
      </w:r>
      <w:r w:rsidR="00EE5875">
        <w:t>’</w:t>
      </w:r>
      <w:r w:rsidRPr="00675642">
        <w:t>ailleurs</w:t>
      </w:r>
      <w:r w:rsidR="00EE5875">
        <w:t xml:space="preserve">, </w:t>
      </w:r>
      <w:r w:rsidRPr="00675642">
        <w:t>ce serait bientôt l</w:t>
      </w:r>
      <w:r w:rsidR="00EE5875">
        <w:t>’</w:t>
      </w:r>
      <w:r w:rsidRPr="00675642">
        <w:t>hiver</w:t>
      </w:r>
      <w:r w:rsidR="00EE5875">
        <w:t>.</w:t>
      </w:r>
    </w:p>
    <w:p w14:paraId="36A39C82" w14:textId="77777777" w:rsidR="00EE5875" w:rsidRDefault="00457E89" w:rsidP="00457E89">
      <w:r w:rsidRPr="00675642">
        <w:t>Quand Dan Yack eut emmagasiné dix mille foies de ph</w:t>
      </w:r>
      <w:r w:rsidRPr="00675642">
        <w:t>o</w:t>
      </w:r>
      <w:r w:rsidRPr="00675642">
        <w:t>ques</w:t>
      </w:r>
      <w:r w:rsidR="00EE5875">
        <w:t xml:space="preserve">, </w:t>
      </w:r>
      <w:r w:rsidRPr="00675642">
        <w:t>il s</w:t>
      </w:r>
      <w:r w:rsidR="00EE5875">
        <w:t>’</w:t>
      </w:r>
      <w:r w:rsidRPr="00675642">
        <w:t>enferma au labo et n</w:t>
      </w:r>
      <w:r w:rsidR="00EE5875">
        <w:t>’</w:t>
      </w:r>
      <w:r w:rsidRPr="00675642">
        <w:t>en sortit plus</w:t>
      </w:r>
      <w:r w:rsidR="00EE5875">
        <w:t>.</w:t>
      </w:r>
    </w:p>
    <w:p w14:paraId="535C0565" w14:textId="77777777" w:rsidR="00EE5875" w:rsidRDefault="00457E89" w:rsidP="00457E89">
      <w:r w:rsidRPr="00675642">
        <w:t>Tout pouvait aller au diable</w:t>
      </w:r>
      <w:r w:rsidR="00EE5875">
        <w:t> !</w:t>
      </w:r>
    </w:p>
    <w:p w14:paraId="3B8A7639" w14:textId="77777777" w:rsidR="00EE5875" w:rsidRDefault="00457E89" w:rsidP="00457E89">
      <w:r w:rsidRPr="00675642">
        <w:t>Il éclatait de rire et se mettait à boire</w:t>
      </w:r>
      <w:r w:rsidR="00EE5875">
        <w:t>.</w:t>
      </w:r>
    </w:p>
    <w:p w14:paraId="209F7187" w14:textId="77777777" w:rsidR="00EE5875" w:rsidRDefault="00457E89" w:rsidP="00457E89">
      <w:r w:rsidRPr="00675642">
        <w:t>Il buvait</w:t>
      </w:r>
      <w:r w:rsidR="00EE5875">
        <w:t>.</w:t>
      </w:r>
    </w:p>
    <w:p w14:paraId="7CB74719" w14:textId="77777777" w:rsidR="00EE5875" w:rsidRDefault="00457E89" w:rsidP="00457E89">
      <w:r w:rsidRPr="00675642">
        <w:t>Il ne voulait voir personne</w:t>
      </w:r>
      <w:r w:rsidR="00EE5875">
        <w:t>.</w:t>
      </w:r>
    </w:p>
    <w:p w14:paraId="1D9A29B8" w14:textId="4D84AC07" w:rsidR="00EE5875" w:rsidRDefault="00457E89" w:rsidP="00457E89">
      <w:r w:rsidRPr="00675642">
        <w:lastRenderedPageBreak/>
        <w:t>Sa seule distraction consistait à faire sa préparation d</w:t>
      </w:r>
      <w:r w:rsidR="00EE5875">
        <w:t>’</w:t>
      </w:r>
      <w:r w:rsidRPr="00675642">
        <w:t>huile de foie de phoque pour les nouveau-nés</w:t>
      </w:r>
      <w:r w:rsidR="00EE5875">
        <w:t xml:space="preserve">. </w:t>
      </w:r>
      <w:r w:rsidRPr="00675642">
        <w:t>Il surveillait ses co</w:t>
      </w:r>
      <w:r w:rsidRPr="00675642">
        <w:t>r</w:t>
      </w:r>
      <w:r w:rsidRPr="00675642">
        <w:t>nues</w:t>
      </w:r>
      <w:r w:rsidR="00EE5875">
        <w:t xml:space="preserve">, </w:t>
      </w:r>
      <w:r w:rsidRPr="00675642">
        <w:t>les tubulures de verre dans lesquelles les vapeurs de sang refroidissaient goutte à goutte avant d</w:t>
      </w:r>
      <w:r w:rsidR="00EE5875">
        <w:t>’</w:t>
      </w:r>
      <w:r w:rsidRPr="00675642">
        <w:t>aller se coaguler sous un filtre</w:t>
      </w:r>
      <w:r w:rsidR="00EE5875">
        <w:t xml:space="preserve">. </w:t>
      </w:r>
      <w:r w:rsidRPr="00675642">
        <w:t>Il remuait des récipients</w:t>
      </w:r>
      <w:r w:rsidR="00EE5875">
        <w:t xml:space="preserve">, </w:t>
      </w:r>
      <w:r w:rsidRPr="00675642">
        <w:t>débitait son produit</w:t>
      </w:r>
      <w:r w:rsidR="00EE5875">
        <w:t xml:space="preserve">, </w:t>
      </w:r>
      <w:r w:rsidRPr="00675642">
        <w:t>une gelée concentrée d</w:t>
      </w:r>
      <w:r w:rsidR="00EE5875">
        <w:t>’</w:t>
      </w:r>
      <w:r w:rsidRPr="00675642">
        <w:t>un brun roux</w:t>
      </w:r>
      <w:r w:rsidR="00EE5875">
        <w:t xml:space="preserve">, </w:t>
      </w:r>
      <w:r w:rsidRPr="00675642">
        <w:t>par petits cubes</w:t>
      </w:r>
      <w:r w:rsidR="00EE5875">
        <w:t xml:space="preserve">, </w:t>
      </w:r>
      <w:r w:rsidRPr="00675642">
        <w:t>cubes qu</w:t>
      </w:r>
      <w:r w:rsidR="00EE5875">
        <w:t>’</w:t>
      </w:r>
      <w:r w:rsidRPr="00675642">
        <w:t>il plaçait dans des fers en forme de gaufre pour les réduire en tablettes et les marquer d</w:t>
      </w:r>
      <w:r w:rsidR="00EE5875">
        <w:t>’</w:t>
      </w:r>
      <w:r w:rsidRPr="00675642">
        <w:t>une double empreinte</w:t>
      </w:r>
      <w:r w:rsidR="00EE5875">
        <w:t xml:space="preserve">, </w:t>
      </w:r>
      <w:r w:rsidRPr="00675642">
        <w:t>sur une face</w:t>
      </w:r>
      <w:r w:rsidR="00EE5875">
        <w:t xml:space="preserve">, </w:t>
      </w:r>
      <w:proofErr w:type="spellStart"/>
      <w:r w:rsidR="00EE5875" w:rsidRPr="00675642">
        <w:t>S</w:t>
      </w:r>
      <w:r w:rsidR="00EE5875">
        <w:t>.</w:t>
      </w:r>
      <w:r w:rsidR="00EE5875" w:rsidRPr="00675642">
        <w:t>B</w:t>
      </w:r>
      <w:r w:rsidR="00EE5875">
        <w:t>.</w:t>
      </w:r>
      <w:r w:rsidR="00EE5875" w:rsidRPr="00675642">
        <w:t>C</w:t>
      </w:r>
      <w:proofErr w:type="spellEnd"/>
      <w:r w:rsidR="00EE5875">
        <w:t xml:space="preserve">., </w:t>
      </w:r>
      <w:r w:rsidRPr="00675642">
        <w:t>les initiales de sa compagnie</w:t>
      </w:r>
      <w:r w:rsidR="00EE5875">
        <w:t xml:space="preserve">, </w:t>
      </w:r>
      <w:r w:rsidRPr="00675642">
        <w:t>sur l</w:t>
      </w:r>
      <w:r w:rsidR="00EE5875">
        <w:t>’</w:t>
      </w:r>
      <w:r w:rsidRPr="00675642">
        <w:t>autre</w:t>
      </w:r>
      <w:r w:rsidR="00EE5875">
        <w:t xml:space="preserve">, </w:t>
      </w:r>
      <w:r w:rsidRPr="00675642">
        <w:t>en effigie</w:t>
      </w:r>
      <w:r w:rsidR="00EE5875">
        <w:t xml:space="preserve">, </w:t>
      </w:r>
      <w:r w:rsidRPr="00675642">
        <w:t>la grosse tête d</w:t>
      </w:r>
      <w:r w:rsidR="00EE5875">
        <w:t>’</w:t>
      </w:r>
      <w:r w:rsidRPr="00675642">
        <w:t>un poupon joufflu</w:t>
      </w:r>
      <w:r w:rsidR="00EE5875">
        <w:t>.</w:t>
      </w:r>
    </w:p>
    <w:p w14:paraId="1AB54036" w14:textId="77777777" w:rsidR="00EE5875" w:rsidRDefault="00457E89" w:rsidP="00457E89">
      <w:r w:rsidRPr="00675642">
        <w:t>Dan Yack ne pensait à rien</w:t>
      </w:r>
      <w:r w:rsidR="00EE5875">
        <w:t xml:space="preserve">, </w:t>
      </w:r>
      <w:r w:rsidRPr="00675642">
        <w:t>hanté qu</w:t>
      </w:r>
      <w:r w:rsidR="00EE5875">
        <w:t>’</w:t>
      </w:r>
      <w:r w:rsidRPr="00675642">
        <w:t>il était par une idée fixe</w:t>
      </w:r>
      <w:r w:rsidR="00EE5875">
        <w:t xml:space="preserve"> : </w:t>
      </w:r>
      <w:r w:rsidRPr="00675642">
        <w:t>la mort</w:t>
      </w:r>
      <w:r w:rsidR="00EE5875">
        <w:t>.</w:t>
      </w:r>
    </w:p>
    <w:p w14:paraId="115ABD5E" w14:textId="77777777" w:rsidR="00EE5875" w:rsidRDefault="00457E89" w:rsidP="00457E89">
      <w:r w:rsidRPr="00675642">
        <w:t>Oui</w:t>
      </w:r>
      <w:r w:rsidR="00EE5875">
        <w:t xml:space="preserve">, </w:t>
      </w:r>
      <w:r w:rsidRPr="00675642">
        <w:t>la mort</w:t>
      </w:r>
      <w:r w:rsidR="00EE5875">
        <w:t>.</w:t>
      </w:r>
    </w:p>
    <w:p w14:paraId="0E7A55EE" w14:textId="77777777" w:rsidR="00EE5875" w:rsidRDefault="00457E89" w:rsidP="00457E89">
      <w:r w:rsidRPr="00675642">
        <w:t>Alors</w:t>
      </w:r>
      <w:r w:rsidR="00EE5875">
        <w:t xml:space="preserve">, </w:t>
      </w:r>
      <w:r w:rsidRPr="00675642">
        <w:t>Dan Yack buvait</w:t>
      </w:r>
      <w:r w:rsidR="00EE5875">
        <w:t>.</w:t>
      </w:r>
    </w:p>
    <w:p w14:paraId="43EB2886" w14:textId="77777777" w:rsidR="00EE5875" w:rsidRDefault="00457E89" w:rsidP="00457E89">
      <w:r w:rsidRPr="00675642">
        <w:t>À quoi bon vouloir autre chose</w:t>
      </w:r>
      <w:r w:rsidR="00EE5875">
        <w:t xml:space="preserve">, </w:t>
      </w:r>
      <w:r w:rsidRPr="00675642">
        <w:t>à quoi bon</w:t>
      </w:r>
      <w:r w:rsidR="00EE5875">
        <w:t> ?</w:t>
      </w:r>
    </w:p>
    <w:p w14:paraId="2000503A" w14:textId="77777777" w:rsidR="00EE5875" w:rsidRDefault="00457E89" w:rsidP="00457E89">
      <w:r w:rsidRPr="00675642">
        <w:t>Boire</w:t>
      </w:r>
      <w:r w:rsidR="00EE5875">
        <w:t>.</w:t>
      </w:r>
    </w:p>
    <w:p w14:paraId="2AD4479C" w14:textId="77777777" w:rsidR="00EE5875" w:rsidRDefault="00EE5875" w:rsidP="00457E89">
      <w:r>
        <w:t>… (</w:t>
      </w:r>
      <w:r w:rsidR="00457E89" w:rsidRPr="00675642">
        <w:t>C</w:t>
      </w:r>
      <w:r>
        <w:t>’</w:t>
      </w:r>
      <w:r w:rsidR="00457E89" w:rsidRPr="00675642">
        <w:t>est ainsi que l</w:t>
      </w:r>
      <w:r>
        <w:t>’</w:t>
      </w:r>
      <w:r w:rsidR="00457E89" w:rsidRPr="00675642">
        <w:t>on se découvre tout à coup des habit</w:t>
      </w:r>
      <w:r w:rsidR="00457E89" w:rsidRPr="00675642">
        <w:t>u</w:t>
      </w:r>
      <w:r w:rsidR="00457E89" w:rsidRPr="00675642">
        <w:t>des de fainéantise</w:t>
      </w:r>
      <w:r>
        <w:t xml:space="preserve">, </w:t>
      </w:r>
      <w:r w:rsidR="00457E89" w:rsidRPr="00675642">
        <w:t>de débauche</w:t>
      </w:r>
      <w:r>
        <w:t xml:space="preserve">, </w:t>
      </w:r>
      <w:r w:rsidR="00457E89" w:rsidRPr="00675642">
        <w:t>de pochardise dans une ville nouvelle ou dans un pays où l</w:t>
      </w:r>
      <w:r>
        <w:t>’</w:t>
      </w:r>
      <w:r w:rsidR="00457E89" w:rsidRPr="00675642">
        <w:t>on débarque pour la première fois</w:t>
      </w:r>
      <w:r>
        <w:t xml:space="preserve">. </w:t>
      </w:r>
      <w:r w:rsidR="00457E89" w:rsidRPr="00675642">
        <w:t>Une simple impression de dépaysement a suffi pour vous faire trébucher</w:t>
      </w:r>
      <w:r>
        <w:t xml:space="preserve">, </w:t>
      </w:r>
      <w:r w:rsidR="00457E89" w:rsidRPr="00675642">
        <w:t>hésiter et vous pousser</w:t>
      </w:r>
      <w:r>
        <w:t xml:space="preserve">, </w:t>
      </w:r>
      <w:r w:rsidR="00457E89" w:rsidRPr="00675642">
        <w:t>plutôt par telle rue fr</w:t>
      </w:r>
      <w:r w:rsidR="00457E89" w:rsidRPr="00675642">
        <w:t>é</w:t>
      </w:r>
      <w:r w:rsidR="00457E89" w:rsidRPr="00675642">
        <w:t>quentée que par tel chemin détourné</w:t>
      </w:r>
      <w:r>
        <w:t xml:space="preserve">, </w:t>
      </w:r>
      <w:r w:rsidR="00457E89" w:rsidRPr="00675642">
        <w:t>pour vous perdre</w:t>
      </w:r>
      <w:r>
        <w:t xml:space="preserve">. </w:t>
      </w:r>
      <w:r w:rsidR="00457E89" w:rsidRPr="00675642">
        <w:t>On va</w:t>
      </w:r>
      <w:r>
        <w:t xml:space="preserve">, </w:t>
      </w:r>
      <w:r w:rsidR="00457E89" w:rsidRPr="00675642">
        <w:t>on se promène</w:t>
      </w:r>
      <w:r>
        <w:t xml:space="preserve">, </w:t>
      </w:r>
      <w:r w:rsidR="00457E89" w:rsidRPr="00675642">
        <w:t>on regarde en flânant</w:t>
      </w:r>
      <w:r>
        <w:t xml:space="preserve">. </w:t>
      </w:r>
      <w:r w:rsidR="00457E89" w:rsidRPr="00675642">
        <w:t>On trouve innocemment ces crépuscules les plus beaux ou les plus malsains du monde</w:t>
      </w:r>
      <w:r>
        <w:t xml:space="preserve">. </w:t>
      </w:r>
      <w:r w:rsidR="00457E89" w:rsidRPr="00675642">
        <w:t>On passe tous les jours devant telle fontaine et l</w:t>
      </w:r>
      <w:r>
        <w:t>’</w:t>
      </w:r>
      <w:r w:rsidR="00457E89" w:rsidRPr="00675642">
        <w:t>on s</w:t>
      </w:r>
      <w:r>
        <w:t>’</w:t>
      </w:r>
      <w:r w:rsidR="00457E89" w:rsidRPr="00675642">
        <w:t>arrête to</w:t>
      </w:r>
      <w:r w:rsidR="00457E89" w:rsidRPr="00675642">
        <w:t>u</w:t>
      </w:r>
      <w:r w:rsidR="00457E89" w:rsidRPr="00675642">
        <w:t>jours sous la même touffe de palmiers</w:t>
      </w:r>
      <w:r>
        <w:t xml:space="preserve">, </w:t>
      </w:r>
      <w:r w:rsidR="00457E89" w:rsidRPr="00675642">
        <w:t>ou l</w:t>
      </w:r>
      <w:r>
        <w:t>’</w:t>
      </w:r>
      <w:r w:rsidR="00457E89" w:rsidRPr="00675642">
        <w:t>on stationne durant des heures au coin d</w:t>
      </w:r>
      <w:r>
        <w:t>’</w:t>
      </w:r>
      <w:r w:rsidR="00457E89" w:rsidRPr="00675642">
        <w:t>une rue</w:t>
      </w:r>
      <w:r>
        <w:t xml:space="preserve">, </w:t>
      </w:r>
      <w:r w:rsidR="00457E89" w:rsidRPr="00675642">
        <w:t>sous la pluie ou en plein soleil</w:t>
      </w:r>
      <w:r>
        <w:t xml:space="preserve">, </w:t>
      </w:r>
      <w:r w:rsidR="00457E89" w:rsidRPr="00675642">
        <w:t>à cause d</w:t>
      </w:r>
      <w:r>
        <w:t>’</w:t>
      </w:r>
      <w:r w:rsidR="00457E89" w:rsidRPr="00675642">
        <w:t>une femme devinée ou d</w:t>
      </w:r>
      <w:r>
        <w:t>’</w:t>
      </w:r>
      <w:r w:rsidR="00457E89" w:rsidRPr="00675642">
        <w:t>une odeur sur lesquelles la vie populaire se pose comme un essaim de mouches</w:t>
      </w:r>
      <w:r>
        <w:t xml:space="preserve">. </w:t>
      </w:r>
      <w:r w:rsidR="00457E89" w:rsidRPr="00675642">
        <w:t xml:space="preserve">À quoi pense-t-on tout à coup et quel </w:t>
      </w:r>
      <w:r w:rsidR="00457E89" w:rsidRPr="00675642">
        <w:lastRenderedPageBreak/>
        <w:t>est ce souvenir invraisemblable qui monte</w:t>
      </w:r>
      <w:r>
        <w:t xml:space="preserve">, </w:t>
      </w:r>
      <w:r w:rsidR="00457E89" w:rsidRPr="00675642">
        <w:t xml:space="preserve">ce sentiment de </w:t>
      </w:r>
      <w:r>
        <w:t>« </w:t>
      </w:r>
      <w:r w:rsidR="00457E89" w:rsidRPr="00675642">
        <w:t>déjà vu</w:t>
      </w:r>
      <w:r>
        <w:t xml:space="preserve"> » ? </w:t>
      </w:r>
      <w:r w:rsidR="00457E89" w:rsidRPr="00675642">
        <w:t>Quelle impression</w:t>
      </w:r>
      <w:r>
        <w:t xml:space="preserve"> ! </w:t>
      </w:r>
      <w:r w:rsidR="00457E89" w:rsidRPr="00675642">
        <w:t>Quel choc en retour</w:t>
      </w:r>
      <w:r>
        <w:t xml:space="preserve"> ! </w:t>
      </w:r>
      <w:r w:rsidR="00457E89" w:rsidRPr="00675642">
        <w:t>Plus cela a été inattendu</w:t>
      </w:r>
      <w:r>
        <w:t xml:space="preserve">, </w:t>
      </w:r>
      <w:r w:rsidR="00457E89" w:rsidRPr="00675642">
        <w:t>plus cela ne demande qu</w:t>
      </w:r>
      <w:r>
        <w:t>’</w:t>
      </w:r>
      <w:r w:rsidR="00457E89" w:rsidRPr="00675642">
        <w:t>à se répéter des centaines de fois</w:t>
      </w:r>
      <w:r>
        <w:t xml:space="preserve">, </w:t>
      </w:r>
      <w:r w:rsidR="00457E89" w:rsidRPr="00675642">
        <w:t>et cela se répète toujours identique</w:t>
      </w:r>
      <w:r>
        <w:t xml:space="preserve">, </w:t>
      </w:r>
      <w:r w:rsidR="00457E89" w:rsidRPr="00675642">
        <w:t>et de plus en plus impératif</w:t>
      </w:r>
      <w:r>
        <w:t xml:space="preserve">, </w:t>
      </w:r>
      <w:r w:rsidR="00457E89" w:rsidRPr="00675642">
        <w:t>tyrannique</w:t>
      </w:r>
      <w:r>
        <w:t xml:space="preserve">, </w:t>
      </w:r>
      <w:r w:rsidR="00457E89" w:rsidRPr="00675642">
        <w:t>quoique de plus en plus troublant</w:t>
      </w:r>
      <w:r>
        <w:t xml:space="preserve">, </w:t>
      </w:r>
      <w:r w:rsidR="00457E89" w:rsidRPr="00675642">
        <w:t>obscur</w:t>
      </w:r>
      <w:r>
        <w:t xml:space="preserve">. </w:t>
      </w:r>
      <w:r w:rsidR="00457E89" w:rsidRPr="00675642">
        <w:t>On ne peut qu</w:t>
      </w:r>
      <w:r>
        <w:t>’</w:t>
      </w:r>
      <w:r w:rsidR="00457E89" w:rsidRPr="00675642">
        <w:t>obéir</w:t>
      </w:r>
      <w:r>
        <w:t xml:space="preserve">. </w:t>
      </w:r>
      <w:r w:rsidR="00457E89" w:rsidRPr="00675642">
        <w:t>Il faut céder à cette titillation qui vous porte à la découverte et qui vous m</w:t>
      </w:r>
      <w:r w:rsidR="00457E89" w:rsidRPr="00675642">
        <w:t>è</w:t>
      </w:r>
      <w:r w:rsidR="00457E89" w:rsidRPr="00675642">
        <w:t>ne</w:t>
      </w:r>
      <w:r>
        <w:t xml:space="preserve">, </w:t>
      </w:r>
      <w:r w:rsidR="00457E89" w:rsidRPr="00675642">
        <w:t>à la mode des ânes</w:t>
      </w:r>
      <w:r>
        <w:t xml:space="preserve">, </w:t>
      </w:r>
      <w:r w:rsidR="00457E89" w:rsidRPr="00675642">
        <w:t>d</w:t>
      </w:r>
      <w:r>
        <w:t>’</w:t>
      </w:r>
      <w:r w:rsidR="00457E89" w:rsidRPr="00675642">
        <w:t>un trot menu</w:t>
      </w:r>
      <w:r>
        <w:t xml:space="preserve">, </w:t>
      </w:r>
      <w:r w:rsidR="00457E89" w:rsidRPr="00675642">
        <w:t>coupé de beaucoup d</w:t>
      </w:r>
      <w:r>
        <w:t>’</w:t>
      </w:r>
      <w:r w:rsidR="00457E89" w:rsidRPr="00675642">
        <w:t>écarts et d</w:t>
      </w:r>
      <w:r>
        <w:t>’</w:t>
      </w:r>
      <w:r w:rsidR="00457E89" w:rsidRPr="00675642">
        <w:t>un nombre incalculable d</w:t>
      </w:r>
      <w:r>
        <w:t>’</w:t>
      </w:r>
      <w:r w:rsidR="00457E89" w:rsidRPr="00675642">
        <w:t>arrêts</w:t>
      </w:r>
      <w:r>
        <w:t xml:space="preserve">, </w:t>
      </w:r>
      <w:r w:rsidR="00457E89" w:rsidRPr="00675642">
        <w:t>avant de vous v</w:t>
      </w:r>
      <w:r w:rsidR="00457E89" w:rsidRPr="00675642">
        <w:t>i</w:t>
      </w:r>
      <w:r w:rsidR="00457E89" w:rsidRPr="00675642">
        <w:t>der</w:t>
      </w:r>
      <w:r>
        <w:t xml:space="preserve">, </w:t>
      </w:r>
      <w:r w:rsidR="00457E89" w:rsidRPr="00675642">
        <w:t>de vous désarçonner</w:t>
      </w:r>
      <w:r>
        <w:t xml:space="preserve">, </w:t>
      </w:r>
      <w:r w:rsidR="00457E89" w:rsidRPr="00675642">
        <w:t>de vous abandonner là sur le coup</w:t>
      </w:r>
      <w:r>
        <w:t xml:space="preserve">, </w:t>
      </w:r>
      <w:r w:rsidR="00457E89" w:rsidRPr="00675642">
        <w:t>seul</w:t>
      </w:r>
      <w:r>
        <w:t xml:space="preserve">, </w:t>
      </w:r>
      <w:r w:rsidR="00457E89" w:rsidRPr="00675642">
        <w:t>vis-à-vis de vous-même</w:t>
      </w:r>
      <w:r>
        <w:t xml:space="preserve">. </w:t>
      </w:r>
      <w:r w:rsidR="00457E89" w:rsidRPr="00675642">
        <w:t>Que peut-on faire d</w:t>
      </w:r>
      <w:r>
        <w:t>’</w:t>
      </w:r>
      <w:r w:rsidR="00457E89" w:rsidRPr="00675642">
        <w:t>autre</w:t>
      </w:r>
      <w:r>
        <w:t xml:space="preserve"> ? </w:t>
      </w:r>
      <w:r w:rsidR="00457E89" w:rsidRPr="00675642">
        <w:t>On est surpris</w:t>
      </w:r>
      <w:r>
        <w:t xml:space="preserve">, </w:t>
      </w:r>
      <w:r w:rsidR="00457E89" w:rsidRPr="00675642">
        <w:t>indigné</w:t>
      </w:r>
      <w:r>
        <w:t xml:space="preserve">, </w:t>
      </w:r>
      <w:r w:rsidR="00457E89" w:rsidRPr="00675642">
        <w:t>honteux au point qu</w:t>
      </w:r>
      <w:r>
        <w:t>’</w:t>
      </w:r>
      <w:r w:rsidR="00457E89" w:rsidRPr="00675642">
        <w:t>on en perd le sentiment</w:t>
      </w:r>
      <w:r>
        <w:t xml:space="preserve"> ; </w:t>
      </w:r>
      <w:r w:rsidR="00457E89" w:rsidRPr="00675642">
        <w:t>alors on va s</w:t>
      </w:r>
      <w:r>
        <w:t>’</w:t>
      </w:r>
      <w:r w:rsidR="00457E89" w:rsidRPr="00675642">
        <w:t>asseoir devant un verre d</w:t>
      </w:r>
      <w:r>
        <w:t>’</w:t>
      </w:r>
      <w:r w:rsidR="00457E89" w:rsidRPr="00675642">
        <w:t>alcool</w:t>
      </w:r>
      <w:r>
        <w:t xml:space="preserve">, </w:t>
      </w:r>
      <w:r w:rsidR="00457E89" w:rsidRPr="00675642">
        <w:t>et le lendemain</w:t>
      </w:r>
      <w:r>
        <w:t xml:space="preserve">, </w:t>
      </w:r>
      <w:r w:rsidR="00457E89" w:rsidRPr="00675642">
        <w:t>on se trouve encore assis au même endroit</w:t>
      </w:r>
      <w:r>
        <w:t xml:space="preserve">, </w:t>
      </w:r>
      <w:r w:rsidR="00457E89" w:rsidRPr="00675642">
        <w:t>et le surlendemain</w:t>
      </w:r>
      <w:r>
        <w:t xml:space="preserve">, </w:t>
      </w:r>
      <w:r w:rsidR="00457E89" w:rsidRPr="00675642">
        <w:t>et ainsi de suite durant des jours et des jours</w:t>
      </w:r>
      <w:r>
        <w:t xml:space="preserve">. </w:t>
      </w:r>
      <w:r w:rsidR="00457E89" w:rsidRPr="00675642">
        <w:t>On s</w:t>
      </w:r>
      <w:r>
        <w:t>’</w:t>
      </w:r>
      <w:r w:rsidR="00457E89" w:rsidRPr="00675642">
        <w:t>observe</w:t>
      </w:r>
      <w:r>
        <w:t xml:space="preserve">. </w:t>
      </w:r>
      <w:r w:rsidR="00457E89" w:rsidRPr="00675642">
        <w:t>On se tâte</w:t>
      </w:r>
      <w:r>
        <w:t xml:space="preserve">. </w:t>
      </w:r>
      <w:r w:rsidR="00457E89" w:rsidRPr="00675642">
        <w:t>Quel rabâchage</w:t>
      </w:r>
      <w:r>
        <w:t xml:space="preserve"> ! </w:t>
      </w:r>
      <w:r w:rsidR="00457E89" w:rsidRPr="00675642">
        <w:t>Cette adorable flânerie du début</w:t>
      </w:r>
      <w:r>
        <w:t xml:space="preserve">, </w:t>
      </w:r>
      <w:r w:rsidR="00457E89" w:rsidRPr="00675642">
        <w:t>cette griserie</w:t>
      </w:r>
      <w:r>
        <w:t xml:space="preserve">, </w:t>
      </w:r>
      <w:r w:rsidR="00457E89" w:rsidRPr="00675642">
        <w:t>cette nouveauté est déjà un vieux truc</w:t>
      </w:r>
      <w:r>
        <w:t xml:space="preserve">, </w:t>
      </w:r>
      <w:r w:rsidR="00457E89" w:rsidRPr="00675642">
        <w:t>c</w:t>
      </w:r>
      <w:r>
        <w:t>’</w:t>
      </w:r>
      <w:r w:rsidR="00457E89" w:rsidRPr="00675642">
        <w:t>est une espèce d</w:t>
      </w:r>
      <w:r>
        <w:t>’</w:t>
      </w:r>
      <w:r w:rsidR="00457E89" w:rsidRPr="00675642">
        <w:t>intoxication</w:t>
      </w:r>
      <w:r>
        <w:t xml:space="preserve">, </w:t>
      </w:r>
      <w:r w:rsidR="00457E89" w:rsidRPr="00675642">
        <w:t>c</w:t>
      </w:r>
      <w:r>
        <w:t>’</w:t>
      </w:r>
      <w:r w:rsidR="00457E89" w:rsidRPr="00675642">
        <w:t>est un état de paresse</w:t>
      </w:r>
      <w:r>
        <w:t xml:space="preserve">, </w:t>
      </w:r>
      <w:r w:rsidR="00457E89" w:rsidRPr="00675642">
        <w:t>c</w:t>
      </w:r>
      <w:r>
        <w:t>’</w:t>
      </w:r>
      <w:r w:rsidR="00457E89" w:rsidRPr="00675642">
        <w:t>est une abdication t</w:t>
      </w:r>
      <w:r w:rsidR="00457E89" w:rsidRPr="00675642">
        <w:t>o</w:t>
      </w:r>
      <w:r w:rsidR="00457E89" w:rsidRPr="00675642">
        <w:t>tale de la volonté</w:t>
      </w:r>
      <w:r>
        <w:t xml:space="preserve">, </w:t>
      </w:r>
      <w:r w:rsidR="00457E89" w:rsidRPr="00675642">
        <w:t>un lâchage complet</w:t>
      </w:r>
      <w:r>
        <w:t xml:space="preserve">. </w:t>
      </w:r>
      <w:r w:rsidR="00457E89" w:rsidRPr="00675642">
        <w:t>À quoi peut-on bien r</w:t>
      </w:r>
      <w:r w:rsidR="00457E89" w:rsidRPr="00675642">
        <w:t>é</w:t>
      </w:r>
      <w:r w:rsidR="00457E89" w:rsidRPr="00675642">
        <w:t>fléchir devant son verre</w:t>
      </w:r>
      <w:r>
        <w:t xml:space="preserve"> ? </w:t>
      </w:r>
      <w:r w:rsidR="00457E89" w:rsidRPr="00675642">
        <w:t>À rien</w:t>
      </w:r>
      <w:r>
        <w:t xml:space="preserve">. </w:t>
      </w:r>
      <w:r w:rsidR="00457E89" w:rsidRPr="00675642">
        <w:t>On est plein de murmures</w:t>
      </w:r>
      <w:r>
        <w:t xml:space="preserve">. </w:t>
      </w:r>
      <w:r w:rsidR="00457E89" w:rsidRPr="00675642">
        <w:t>On s</w:t>
      </w:r>
      <w:r>
        <w:t>’</w:t>
      </w:r>
      <w:r w:rsidR="00457E89" w:rsidRPr="00675642">
        <w:t>écoute</w:t>
      </w:r>
      <w:r>
        <w:t xml:space="preserve">. </w:t>
      </w:r>
      <w:r w:rsidR="00457E89" w:rsidRPr="00675642">
        <w:t>On en a déjà pris l</w:t>
      </w:r>
      <w:r>
        <w:t>’</w:t>
      </w:r>
      <w:r w:rsidR="00457E89" w:rsidRPr="00675642">
        <w:t>habitude</w:t>
      </w:r>
      <w:r>
        <w:t xml:space="preserve">. </w:t>
      </w:r>
      <w:r w:rsidR="00457E89" w:rsidRPr="00675642">
        <w:t>On est en plein marasme</w:t>
      </w:r>
      <w:r>
        <w:t xml:space="preserve">, </w:t>
      </w:r>
      <w:r w:rsidR="00457E89" w:rsidRPr="00675642">
        <w:t>en plein désarroi</w:t>
      </w:r>
      <w:r>
        <w:t xml:space="preserve">, </w:t>
      </w:r>
      <w:r w:rsidR="00457E89" w:rsidRPr="00675642">
        <w:t>en plein laisser aller</w:t>
      </w:r>
      <w:r>
        <w:t xml:space="preserve">. </w:t>
      </w:r>
      <w:r w:rsidR="00457E89" w:rsidRPr="00675642">
        <w:t>On en a déjà pris l</w:t>
      </w:r>
      <w:r>
        <w:t>’</w:t>
      </w:r>
      <w:r w:rsidR="00457E89" w:rsidRPr="00675642">
        <w:t>habitude</w:t>
      </w:r>
      <w:r>
        <w:t xml:space="preserve">, </w:t>
      </w:r>
      <w:r w:rsidR="00457E89" w:rsidRPr="00675642">
        <w:t>et l</w:t>
      </w:r>
      <w:r>
        <w:t>’</w:t>
      </w:r>
      <w:r w:rsidR="00457E89" w:rsidRPr="00675642">
        <w:t>habitude étant une seconde nature</w:t>
      </w:r>
      <w:r>
        <w:t xml:space="preserve">, </w:t>
      </w:r>
      <w:r w:rsidR="00457E89" w:rsidRPr="00675642">
        <w:t>de nouvelles habitudes prises sont comme une deuxième nature démult</w:t>
      </w:r>
      <w:r w:rsidR="00457E89" w:rsidRPr="00675642">
        <w:t>i</w:t>
      </w:r>
      <w:r w:rsidR="00457E89" w:rsidRPr="00675642">
        <w:t>pliée</w:t>
      </w:r>
      <w:r>
        <w:t xml:space="preserve"> ; </w:t>
      </w:r>
      <w:r w:rsidR="00457E89" w:rsidRPr="00675642">
        <w:t>c</w:t>
      </w:r>
      <w:r>
        <w:t>’</w:t>
      </w:r>
      <w:r w:rsidR="00457E89" w:rsidRPr="00675642">
        <w:t>est pourquoi tout penche et tout fléchit insensiblement</w:t>
      </w:r>
      <w:r>
        <w:t xml:space="preserve">, </w:t>
      </w:r>
      <w:r w:rsidR="00457E89" w:rsidRPr="00675642">
        <w:t>sans heurts</w:t>
      </w:r>
      <w:r>
        <w:t xml:space="preserve">, </w:t>
      </w:r>
      <w:r w:rsidR="00457E89" w:rsidRPr="00675642">
        <w:t>sans frictions</w:t>
      </w:r>
      <w:r>
        <w:t xml:space="preserve">, </w:t>
      </w:r>
      <w:r w:rsidR="00457E89" w:rsidRPr="00675642">
        <w:t>ce qui permet au rêve d</w:t>
      </w:r>
      <w:r>
        <w:t>’</w:t>
      </w:r>
      <w:r w:rsidR="00457E89" w:rsidRPr="00675642">
        <w:t>empiéter sur la vie</w:t>
      </w:r>
      <w:r>
        <w:t xml:space="preserve">, </w:t>
      </w:r>
      <w:r w:rsidR="00457E89" w:rsidRPr="00675642">
        <w:t>d</w:t>
      </w:r>
      <w:r>
        <w:t>’</w:t>
      </w:r>
      <w:r w:rsidR="00457E89" w:rsidRPr="00675642">
        <w:t>y empiéter d</w:t>
      </w:r>
      <w:r>
        <w:t>’</w:t>
      </w:r>
      <w:r w:rsidR="00457E89" w:rsidRPr="00675642">
        <w:t>une façon inavouable</w:t>
      </w:r>
      <w:r>
        <w:t xml:space="preserve">. </w:t>
      </w:r>
      <w:r w:rsidR="00457E89" w:rsidRPr="00675642">
        <w:t>Cela vous charme ou vous séduit</w:t>
      </w:r>
      <w:r>
        <w:t xml:space="preserve">, </w:t>
      </w:r>
      <w:r w:rsidR="00457E89" w:rsidRPr="00675642">
        <w:t>ou vous éveille</w:t>
      </w:r>
      <w:r>
        <w:t xml:space="preserve">, </w:t>
      </w:r>
      <w:r w:rsidR="00457E89" w:rsidRPr="00675642">
        <w:t>ou vous épouvante</w:t>
      </w:r>
      <w:r>
        <w:t xml:space="preserve">, </w:t>
      </w:r>
      <w:r w:rsidR="00457E89" w:rsidRPr="00675642">
        <w:t>ou vous par</w:t>
      </w:r>
      <w:r w:rsidR="00457E89" w:rsidRPr="00675642">
        <w:t>a</w:t>
      </w:r>
      <w:r w:rsidR="00457E89" w:rsidRPr="00675642">
        <w:t>lyse</w:t>
      </w:r>
      <w:r>
        <w:t xml:space="preserve">. </w:t>
      </w:r>
      <w:r w:rsidR="00457E89" w:rsidRPr="00675642">
        <w:t>Dans tous les cas</w:t>
      </w:r>
      <w:r>
        <w:t xml:space="preserve">, </w:t>
      </w:r>
      <w:r w:rsidR="00457E89" w:rsidRPr="00675642">
        <w:t>il est trop tard pour freiner</w:t>
      </w:r>
      <w:r>
        <w:t xml:space="preserve">. </w:t>
      </w:r>
      <w:r w:rsidR="00457E89" w:rsidRPr="00675642">
        <w:t>On se laisse vertigineusement aller comme dans un ascenseur qui monte et qui descend dans un puits sans issue</w:t>
      </w:r>
      <w:r>
        <w:t xml:space="preserve">. </w:t>
      </w:r>
      <w:r w:rsidR="00457E89" w:rsidRPr="00675642">
        <w:t>Le passé et l</w:t>
      </w:r>
      <w:r>
        <w:t>’</w:t>
      </w:r>
      <w:r w:rsidR="00457E89" w:rsidRPr="00675642">
        <w:t>avenir déf</w:t>
      </w:r>
      <w:r w:rsidR="00457E89" w:rsidRPr="00675642">
        <w:t>i</w:t>
      </w:r>
      <w:r w:rsidR="00457E89" w:rsidRPr="00675642">
        <w:t>lent à toute vitesse</w:t>
      </w:r>
      <w:r>
        <w:t xml:space="preserve">. </w:t>
      </w:r>
      <w:r w:rsidR="00457E89" w:rsidRPr="00675642">
        <w:t>On en a mal au cœur</w:t>
      </w:r>
      <w:r>
        <w:t xml:space="preserve">. </w:t>
      </w:r>
      <w:r w:rsidR="00457E89" w:rsidRPr="00675642">
        <w:t>Les jarrets sont co</w:t>
      </w:r>
      <w:r w:rsidR="00457E89" w:rsidRPr="00675642">
        <w:t>u</w:t>
      </w:r>
      <w:r w:rsidR="00457E89" w:rsidRPr="00675642">
        <w:t>pés</w:t>
      </w:r>
      <w:r>
        <w:t xml:space="preserve">. </w:t>
      </w:r>
      <w:r w:rsidR="00457E89" w:rsidRPr="00675642">
        <w:t>Tout glisse</w:t>
      </w:r>
      <w:r>
        <w:t xml:space="preserve">. </w:t>
      </w:r>
      <w:r w:rsidR="00457E89" w:rsidRPr="00675642">
        <w:t xml:space="preserve">On </w:t>
      </w:r>
      <w:r w:rsidR="00457E89" w:rsidRPr="00675642">
        <w:lastRenderedPageBreak/>
        <w:t>n</w:t>
      </w:r>
      <w:r>
        <w:t>’</w:t>
      </w:r>
      <w:r w:rsidR="00457E89" w:rsidRPr="00675642">
        <w:t>a pas un seul point de repère</w:t>
      </w:r>
      <w:r>
        <w:t xml:space="preserve">. </w:t>
      </w:r>
      <w:r w:rsidR="00457E89" w:rsidRPr="00675642">
        <w:t>Tout est creux</w:t>
      </w:r>
      <w:r>
        <w:t xml:space="preserve">. </w:t>
      </w:r>
      <w:r w:rsidR="00457E89" w:rsidRPr="00675642">
        <w:t>Tout tourne</w:t>
      </w:r>
      <w:r>
        <w:t xml:space="preserve">. </w:t>
      </w:r>
      <w:r w:rsidR="00457E89" w:rsidRPr="00675642">
        <w:t>Tout déborde</w:t>
      </w:r>
      <w:r>
        <w:t xml:space="preserve">. </w:t>
      </w:r>
      <w:r w:rsidR="00457E89" w:rsidRPr="00675642">
        <w:t>On est ivre</w:t>
      </w:r>
      <w:r>
        <w:t xml:space="preserve">. </w:t>
      </w:r>
      <w:r w:rsidR="00457E89" w:rsidRPr="00675642">
        <w:t>Tout est prod</w:t>
      </w:r>
      <w:r w:rsidR="00457E89" w:rsidRPr="00675642">
        <w:t>i</w:t>
      </w:r>
      <w:r w:rsidR="00457E89" w:rsidRPr="00675642">
        <w:t>gieusement proche</w:t>
      </w:r>
      <w:r>
        <w:t xml:space="preserve">. </w:t>
      </w:r>
      <w:r w:rsidR="00457E89" w:rsidRPr="00675642">
        <w:t>Tout est monstrueux</w:t>
      </w:r>
      <w:r>
        <w:t xml:space="preserve">, </w:t>
      </w:r>
      <w:r w:rsidR="00457E89" w:rsidRPr="00675642">
        <w:t>vous tombe dessus</w:t>
      </w:r>
      <w:r>
        <w:t xml:space="preserve">, </w:t>
      </w:r>
      <w:r w:rsidR="00457E89" w:rsidRPr="00675642">
        <w:t>vous sourit</w:t>
      </w:r>
      <w:r>
        <w:t xml:space="preserve">, </w:t>
      </w:r>
      <w:r w:rsidR="00457E89" w:rsidRPr="00675642">
        <w:t>vous dévore et se consume dans un immense éclat de rire</w:t>
      </w:r>
      <w:r>
        <w:t xml:space="preserve">. </w:t>
      </w:r>
      <w:r w:rsidR="00457E89" w:rsidRPr="00675642">
        <w:t>Ce rire dévoyé est le nouveau régime de la personnalité</w:t>
      </w:r>
      <w:r>
        <w:t xml:space="preserve"> ; </w:t>
      </w:r>
      <w:r w:rsidR="00457E89" w:rsidRPr="00675642">
        <w:t>rares sont ceux qui peuvent s</w:t>
      </w:r>
      <w:r>
        <w:t>’</w:t>
      </w:r>
      <w:r w:rsidR="00457E89" w:rsidRPr="00675642">
        <w:t>y adapter</w:t>
      </w:r>
      <w:r>
        <w:t xml:space="preserve">, </w:t>
      </w:r>
      <w:r w:rsidR="00457E89" w:rsidRPr="00675642">
        <w:t>c</w:t>
      </w:r>
      <w:r>
        <w:t>’</w:t>
      </w:r>
      <w:r w:rsidR="00457E89" w:rsidRPr="00675642">
        <w:t>est pourquoi il y a tant de lamentables épaves parmi les gens qui s</w:t>
      </w:r>
      <w:r>
        <w:t>’</w:t>
      </w:r>
      <w:r w:rsidR="00457E89" w:rsidRPr="00675642">
        <w:t>expatrient</w:t>
      </w:r>
      <w:r>
        <w:t xml:space="preserve">. </w:t>
      </w:r>
      <w:r w:rsidR="00457E89" w:rsidRPr="00675642">
        <w:t>Ce sont des victimes de lésions nerveuses que l</w:t>
      </w:r>
      <w:r>
        <w:t>’</w:t>
      </w:r>
      <w:r w:rsidR="00457E89" w:rsidRPr="00675642">
        <w:t>on attribue général</w:t>
      </w:r>
      <w:r w:rsidR="00457E89" w:rsidRPr="00675642">
        <w:t>e</w:t>
      </w:r>
      <w:r w:rsidR="00457E89" w:rsidRPr="00675642">
        <w:t>ment au climat pernicieux des pays d</w:t>
      </w:r>
      <w:r>
        <w:t>’</w:t>
      </w:r>
      <w:r w:rsidR="00457E89" w:rsidRPr="00675642">
        <w:t>outre-mer ou à la déprav</w:t>
      </w:r>
      <w:r w:rsidR="00457E89" w:rsidRPr="00675642">
        <w:t>a</w:t>
      </w:r>
      <w:r w:rsidR="00457E89" w:rsidRPr="00675642">
        <w:t>tion des grandes villes</w:t>
      </w:r>
      <w:r>
        <w:t xml:space="preserve">, </w:t>
      </w:r>
      <w:r w:rsidR="00457E89" w:rsidRPr="00675642">
        <w:t>au contact démoralisant des indigènes ou à la promiscuité des taudis et des palaces</w:t>
      </w:r>
      <w:r>
        <w:t xml:space="preserve">, </w:t>
      </w:r>
      <w:r w:rsidR="00457E89" w:rsidRPr="00675642">
        <w:t>à l</w:t>
      </w:r>
      <w:r>
        <w:t>’</w:t>
      </w:r>
      <w:r w:rsidR="00457E89" w:rsidRPr="00675642">
        <w:t>indolence</w:t>
      </w:r>
      <w:r>
        <w:t xml:space="preserve">, </w:t>
      </w:r>
      <w:r w:rsidR="00457E89" w:rsidRPr="00675642">
        <w:t>aux voluptés gratuites</w:t>
      </w:r>
      <w:r>
        <w:t xml:space="preserve">, </w:t>
      </w:r>
      <w:r w:rsidR="00457E89" w:rsidRPr="00675642">
        <w:t>à une insolation</w:t>
      </w:r>
      <w:r>
        <w:t xml:space="preserve">, </w:t>
      </w:r>
      <w:r w:rsidR="00457E89" w:rsidRPr="00675642">
        <w:t>à une sur ou à une sous-alimentation</w:t>
      </w:r>
      <w:r>
        <w:t xml:space="preserve">, </w:t>
      </w:r>
      <w:r w:rsidR="00457E89" w:rsidRPr="00675642">
        <w:t>à une inaptitude organique</w:t>
      </w:r>
      <w:r>
        <w:t xml:space="preserve">, </w:t>
      </w:r>
      <w:r w:rsidR="00457E89" w:rsidRPr="00675642">
        <w:t>à une impossibilité physique d</w:t>
      </w:r>
      <w:r>
        <w:t>’</w:t>
      </w:r>
      <w:r w:rsidR="00457E89" w:rsidRPr="00675642">
        <w:t>adaptation</w:t>
      </w:r>
      <w:r>
        <w:t xml:space="preserve">, </w:t>
      </w:r>
      <w:r w:rsidR="00457E89" w:rsidRPr="00675642">
        <w:t>à un achoppement moral</w:t>
      </w:r>
      <w:r>
        <w:t xml:space="preserve">, </w:t>
      </w:r>
      <w:r w:rsidR="00457E89" w:rsidRPr="00675642">
        <w:t>alors qu</w:t>
      </w:r>
      <w:r>
        <w:t>’</w:t>
      </w:r>
      <w:r w:rsidR="00457E89" w:rsidRPr="00675642">
        <w:t>il s</w:t>
      </w:r>
      <w:r>
        <w:t>’</w:t>
      </w:r>
      <w:r w:rsidR="00457E89" w:rsidRPr="00675642">
        <w:t>agit neuf fois sur dix de la sournoise piqûre d</w:t>
      </w:r>
      <w:r>
        <w:t>’</w:t>
      </w:r>
      <w:r w:rsidR="00457E89" w:rsidRPr="00675642">
        <w:t>une première impression</w:t>
      </w:r>
      <w:r>
        <w:t xml:space="preserve">, </w:t>
      </w:r>
      <w:r w:rsidR="00457E89" w:rsidRPr="00675642">
        <w:t>piqûre semblable à celle du moustique qui décle</w:t>
      </w:r>
      <w:r w:rsidR="00457E89" w:rsidRPr="00675642">
        <w:t>n</w:t>
      </w:r>
      <w:r w:rsidR="00457E89" w:rsidRPr="00675642">
        <w:t>che la fièvre jaune</w:t>
      </w:r>
      <w:r>
        <w:t xml:space="preserve">, </w:t>
      </w:r>
      <w:r w:rsidR="00457E89" w:rsidRPr="00675642">
        <w:t>piqûre qui empoisonne</w:t>
      </w:r>
      <w:r>
        <w:t xml:space="preserve">, </w:t>
      </w:r>
      <w:r w:rsidR="00457E89" w:rsidRPr="00675642">
        <w:t>stupéfie</w:t>
      </w:r>
      <w:r>
        <w:t xml:space="preserve">, </w:t>
      </w:r>
      <w:r w:rsidR="00457E89" w:rsidRPr="00675642">
        <w:t>enfle la personnalité au point de vous remplir de malaise et de dégoût</w:t>
      </w:r>
      <w:r>
        <w:t xml:space="preserve">. </w:t>
      </w:r>
      <w:r w:rsidR="00457E89" w:rsidRPr="00675642">
        <w:t>Il s</w:t>
      </w:r>
      <w:r>
        <w:t>’</w:t>
      </w:r>
      <w:r w:rsidR="00457E89" w:rsidRPr="00675642">
        <w:t xml:space="preserve">agit de </w:t>
      </w:r>
      <w:r>
        <w:t>« </w:t>
      </w:r>
      <w:r w:rsidR="00457E89" w:rsidRPr="00675642">
        <w:t>déjà vu</w:t>
      </w:r>
      <w:r>
        <w:t> »</w:t>
      </w:r>
      <w:r w:rsidR="00457E89" w:rsidRPr="00675642">
        <w:t xml:space="preserve"> et de dépaysement</w:t>
      </w:r>
      <w:r>
        <w:t xml:space="preserve">, </w:t>
      </w:r>
      <w:r w:rsidR="00457E89" w:rsidRPr="00675642">
        <w:t>il s</w:t>
      </w:r>
      <w:r>
        <w:t>’</w:t>
      </w:r>
      <w:r w:rsidR="00457E89" w:rsidRPr="00675642">
        <w:t>agit de ressouv</w:t>
      </w:r>
      <w:r w:rsidR="00457E89" w:rsidRPr="00675642">
        <w:t>e</w:t>
      </w:r>
      <w:r w:rsidR="00457E89" w:rsidRPr="00675642">
        <w:t>nance</w:t>
      </w:r>
      <w:r>
        <w:t xml:space="preserve">, </w:t>
      </w:r>
      <w:r w:rsidR="00457E89" w:rsidRPr="00675642">
        <w:t>de cafard et de tristesse</w:t>
      </w:r>
      <w:r>
        <w:t xml:space="preserve">, </w:t>
      </w:r>
      <w:r w:rsidR="00457E89" w:rsidRPr="00675642">
        <w:t>d</w:t>
      </w:r>
      <w:r>
        <w:t>’</w:t>
      </w:r>
      <w:r w:rsidR="00457E89" w:rsidRPr="00675642">
        <w:t>une impression qui devient une idée fixe pour vous priver de tous vos moyens en posant d</w:t>
      </w:r>
      <w:r w:rsidR="00457E89" w:rsidRPr="00675642">
        <w:t>e</w:t>
      </w:r>
      <w:r w:rsidR="00457E89" w:rsidRPr="00675642">
        <w:t>vant votre conscience anxieuse l</w:t>
      </w:r>
      <w:r>
        <w:t>’</w:t>
      </w:r>
      <w:r w:rsidR="00457E89" w:rsidRPr="00675642">
        <w:t>angoissant problème de l</w:t>
      </w:r>
      <w:r>
        <w:t>’</w:t>
      </w:r>
      <w:r w:rsidR="00457E89" w:rsidRPr="00675642">
        <w:t>atavisme</w:t>
      </w:r>
      <w:r>
        <w:t xml:space="preserve">. </w:t>
      </w:r>
      <w:r w:rsidR="00457E89" w:rsidRPr="00675642">
        <w:t>On est perdu</w:t>
      </w:r>
      <w:r>
        <w:t xml:space="preserve">. </w:t>
      </w:r>
      <w:r w:rsidR="00457E89" w:rsidRPr="00675642">
        <w:t>Tout est lourdeur</w:t>
      </w:r>
      <w:r>
        <w:t xml:space="preserve">. </w:t>
      </w:r>
      <w:r w:rsidR="00457E89" w:rsidRPr="00675642">
        <w:t>Était-ce dans une vie antérieure</w:t>
      </w:r>
      <w:r>
        <w:t xml:space="preserve"> ? </w:t>
      </w:r>
      <w:r w:rsidR="00457E89" w:rsidRPr="00675642">
        <w:t>Où</w:t>
      </w:r>
      <w:r>
        <w:t xml:space="preserve"> ? </w:t>
      </w:r>
      <w:r w:rsidR="00457E89" w:rsidRPr="00675642">
        <w:t>Pourquoi</w:t>
      </w:r>
      <w:r>
        <w:t xml:space="preserve"> ? </w:t>
      </w:r>
      <w:r w:rsidR="00457E89" w:rsidRPr="00675642">
        <w:t>Comment</w:t>
      </w:r>
      <w:r>
        <w:t xml:space="preserve"> ? </w:t>
      </w:r>
      <w:r w:rsidR="00457E89" w:rsidRPr="00675642">
        <w:t>Qui</w:t>
      </w:r>
      <w:r>
        <w:t xml:space="preserve"> ? </w:t>
      </w:r>
      <w:r w:rsidR="00457E89" w:rsidRPr="00675642">
        <w:t>L</w:t>
      </w:r>
      <w:r>
        <w:t>’</w:t>
      </w:r>
      <w:r w:rsidR="00457E89" w:rsidRPr="00675642">
        <w:t>esprit che</w:t>
      </w:r>
      <w:r w:rsidR="00457E89" w:rsidRPr="00675642">
        <w:t>r</w:t>
      </w:r>
      <w:r w:rsidR="00457E89" w:rsidRPr="00675642">
        <w:t>che</w:t>
      </w:r>
      <w:r>
        <w:t xml:space="preserve">. </w:t>
      </w:r>
      <w:r w:rsidR="00457E89" w:rsidRPr="00675642">
        <w:t>Quand cela est-il déjà arrivé</w:t>
      </w:r>
      <w:r>
        <w:t xml:space="preserve"> ? </w:t>
      </w:r>
      <w:r w:rsidR="00457E89" w:rsidRPr="00675642">
        <w:t>On s</w:t>
      </w:r>
      <w:r>
        <w:t>’</w:t>
      </w:r>
      <w:r w:rsidR="00457E89" w:rsidRPr="00675642">
        <w:t>est déjà vu dans ce paysage</w:t>
      </w:r>
      <w:r>
        <w:t xml:space="preserve">, </w:t>
      </w:r>
      <w:r w:rsidR="00457E89" w:rsidRPr="00675642">
        <w:t>sous cet arbre</w:t>
      </w:r>
      <w:r>
        <w:t xml:space="preserve">, </w:t>
      </w:r>
      <w:r w:rsidR="00457E89" w:rsidRPr="00675642">
        <w:t>devant cette vitrine</w:t>
      </w:r>
      <w:r>
        <w:t xml:space="preserve"> ; </w:t>
      </w:r>
      <w:r w:rsidR="00457E89" w:rsidRPr="00675642">
        <w:t>on a déjà entendu les sonorités de cette langue étrangère dont on ne comprend rien</w:t>
      </w:r>
      <w:r>
        <w:t xml:space="preserve">, </w:t>
      </w:r>
      <w:r w:rsidR="00457E89" w:rsidRPr="00675642">
        <w:t>mais dont on devine le sens</w:t>
      </w:r>
      <w:r>
        <w:t xml:space="preserve"> ; </w:t>
      </w:r>
      <w:r w:rsidR="00457E89" w:rsidRPr="00675642">
        <w:t>les circonstances étaient identiques bien qu</w:t>
      </w:r>
      <w:r>
        <w:t>’</w:t>
      </w:r>
      <w:r w:rsidR="00457E89" w:rsidRPr="00675642">
        <w:t>on ne se souvienne d</w:t>
      </w:r>
      <w:r>
        <w:t>’</w:t>
      </w:r>
      <w:r w:rsidR="00457E89" w:rsidRPr="00675642">
        <w:t>aucun détail précis et que tous vous reviennent au fur et à mesure que les mêmes a</w:t>
      </w:r>
      <w:r w:rsidR="00457E89" w:rsidRPr="00675642">
        <w:t>c</w:t>
      </w:r>
      <w:r w:rsidR="00457E89" w:rsidRPr="00675642">
        <w:t>cidents se reprodu</w:t>
      </w:r>
      <w:r w:rsidR="00457E89" w:rsidRPr="00675642">
        <w:t>i</w:t>
      </w:r>
      <w:r w:rsidR="00457E89" w:rsidRPr="00675642">
        <w:t>sent</w:t>
      </w:r>
      <w:r>
        <w:t xml:space="preserve">. </w:t>
      </w:r>
      <w:r w:rsidR="00457E89" w:rsidRPr="00675642">
        <w:t>Déjà on s</w:t>
      </w:r>
      <w:r>
        <w:t>’</w:t>
      </w:r>
      <w:r w:rsidR="00457E89" w:rsidRPr="00675642">
        <w:t>est senti opprimé</w:t>
      </w:r>
      <w:r>
        <w:t xml:space="preserve">, </w:t>
      </w:r>
      <w:r w:rsidR="00457E89" w:rsidRPr="00675642">
        <w:t>écrasé</w:t>
      </w:r>
      <w:r>
        <w:t xml:space="preserve">, </w:t>
      </w:r>
      <w:r w:rsidR="00457E89" w:rsidRPr="00675642">
        <w:t>sur ce banc</w:t>
      </w:r>
      <w:r>
        <w:t xml:space="preserve">, </w:t>
      </w:r>
      <w:r w:rsidR="00457E89" w:rsidRPr="00675642">
        <w:t>devant cette mer</w:t>
      </w:r>
      <w:r>
        <w:t xml:space="preserve">, </w:t>
      </w:r>
      <w:r w:rsidR="00457E89" w:rsidRPr="00675642">
        <w:t>devant ce verre</w:t>
      </w:r>
      <w:r>
        <w:t xml:space="preserve">, </w:t>
      </w:r>
      <w:r w:rsidR="00457E89" w:rsidRPr="00675642">
        <w:t>vide</w:t>
      </w:r>
      <w:r>
        <w:t xml:space="preserve">, </w:t>
      </w:r>
      <w:r w:rsidR="00457E89" w:rsidRPr="00675642">
        <w:t>vide</w:t>
      </w:r>
      <w:r>
        <w:t xml:space="preserve">, </w:t>
      </w:r>
      <w:r w:rsidR="00457E89" w:rsidRPr="00675642">
        <w:t>vide</w:t>
      </w:r>
      <w:r>
        <w:t xml:space="preserve">, </w:t>
      </w:r>
      <w:r w:rsidR="00457E89" w:rsidRPr="00675642">
        <w:t>et déjà on s</w:t>
      </w:r>
      <w:r>
        <w:t>’</w:t>
      </w:r>
      <w:r w:rsidR="00457E89" w:rsidRPr="00675642">
        <w:t xml:space="preserve">est posé ici-même la même </w:t>
      </w:r>
      <w:r w:rsidR="00457E89" w:rsidRPr="00675642">
        <w:lastRenderedPageBreak/>
        <w:t>question qui</w:t>
      </w:r>
      <w:r>
        <w:t xml:space="preserve"> ? </w:t>
      </w:r>
      <w:r w:rsidR="00457E89" w:rsidRPr="00675642">
        <w:t>comment</w:t>
      </w:r>
      <w:r>
        <w:t xml:space="preserve"> ? </w:t>
      </w:r>
      <w:r w:rsidR="00457E89" w:rsidRPr="00675642">
        <w:t>pourquoi</w:t>
      </w:r>
      <w:r>
        <w:t xml:space="preserve"> ? </w:t>
      </w:r>
      <w:r w:rsidR="00457E89" w:rsidRPr="00675642">
        <w:t>On sent fébrilement qu</w:t>
      </w:r>
      <w:r>
        <w:t>’</w:t>
      </w:r>
      <w:r w:rsidR="00457E89" w:rsidRPr="00675642">
        <w:t>il faudrait agir</w:t>
      </w:r>
      <w:r>
        <w:t xml:space="preserve">, </w:t>
      </w:r>
      <w:r w:rsidR="00457E89" w:rsidRPr="00675642">
        <w:t>se secouer</w:t>
      </w:r>
      <w:r>
        <w:t xml:space="preserve">, </w:t>
      </w:r>
      <w:r w:rsidR="00457E89" w:rsidRPr="00675642">
        <w:t>mais on reste engourdi</w:t>
      </w:r>
      <w:r>
        <w:t xml:space="preserve">, </w:t>
      </w:r>
      <w:r w:rsidR="00457E89" w:rsidRPr="00675642">
        <w:t>car on a déjà agi</w:t>
      </w:r>
      <w:r>
        <w:t xml:space="preserve">, </w:t>
      </w:r>
      <w:r w:rsidR="00457E89" w:rsidRPr="00675642">
        <w:t>ailleurs</w:t>
      </w:r>
      <w:r>
        <w:t>…)</w:t>
      </w:r>
    </w:p>
    <w:p w14:paraId="278C8054" w14:textId="77777777" w:rsidR="00EE5875" w:rsidRDefault="00457E89" w:rsidP="00457E89">
      <w:r w:rsidRPr="00675642">
        <w:t>À quoi bon</w:t>
      </w:r>
      <w:r w:rsidR="00EE5875">
        <w:t xml:space="preserve"> ! </w:t>
      </w:r>
      <w:r w:rsidRPr="00675642">
        <w:t>j</w:t>
      </w:r>
      <w:r w:rsidR="00EE5875">
        <w:t>’</w:t>
      </w:r>
      <w:r w:rsidRPr="00675642">
        <w:t>ai déjà connu la mort</w:t>
      </w:r>
      <w:r w:rsidR="00EE5875">
        <w:t xml:space="preserve">, </w:t>
      </w:r>
      <w:r w:rsidRPr="00675642">
        <w:t>j</w:t>
      </w:r>
      <w:r w:rsidR="00EE5875">
        <w:t>’</w:t>
      </w:r>
      <w:r w:rsidRPr="00675642">
        <w:t>ai déjà donné la mort</w:t>
      </w:r>
      <w:r w:rsidR="00EE5875">
        <w:t xml:space="preserve">, </w:t>
      </w:r>
      <w:r w:rsidRPr="00675642">
        <w:t>j</w:t>
      </w:r>
      <w:r w:rsidR="00EE5875">
        <w:t>’</w:t>
      </w:r>
      <w:r w:rsidRPr="00675642">
        <w:t>ai déjà fait le mort</w:t>
      </w:r>
      <w:r w:rsidR="00EE5875">
        <w:t>.</w:t>
      </w:r>
    </w:p>
    <w:p w14:paraId="7DC0B328" w14:textId="77777777" w:rsidR="00EE5875" w:rsidRDefault="00457E89" w:rsidP="00457E89">
      <w:r w:rsidRPr="00675642">
        <w:t>À quoi bon</w:t>
      </w:r>
      <w:r w:rsidR="00EE5875">
        <w:t> !</w:t>
      </w:r>
    </w:p>
    <w:p w14:paraId="4DA48CBC" w14:textId="77777777" w:rsidR="00EE5875" w:rsidRDefault="00EE5875" w:rsidP="00457E89">
      <w:r>
        <w:t>— </w:t>
      </w:r>
      <w:r w:rsidR="00457E89" w:rsidRPr="00675642">
        <w:t>Mes ancêtres n</w:t>
      </w:r>
      <w:r>
        <w:t>’</w:t>
      </w:r>
      <w:r w:rsidR="00457E89" w:rsidRPr="00675642">
        <w:t>étaient que des bouchers</w:t>
      </w:r>
      <w:r>
        <w:t xml:space="preserve"> ! </w:t>
      </w:r>
      <w:r w:rsidR="00457E89" w:rsidRPr="00675642">
        <w:t>se disait Dan Yack en songeant à son père qui s</w:t>
      </w:r>
      <w:r>
        <w:t>’</w:t>
      </w:r>
      <w:r w:rsidR="00457E89" w:rsidRPr="00675642">
        <w:t>était suicidé à Wiesbaden après une partie de baccara</w:t>
      </w:r>
      <w:r>
        <w:t xml:space="preserve"> ; </w:t>
      </w:r>
      <w:r w:rsidR="00457E89" w:rsidRPr="00675642">
        <w:t>mon oncle</w:t>
      </w:r>
      <w:r>
        <w:t xml:space="preserve">, </w:t>
      </w:r>
      <w:r w:rsidR="00457E89" w:rsidRPr="00675642">
        <w:t>l</w:t>
      </w:r>
      <w:r>
        <w:t>’</w:t>
      </w:r>
      <w:r w:rsidR="00457E89" w:rsidRPr="00675642">
        <w:t>armateur</w:t>
      </w:r>
      <w:r>
        <w:t xml:space="preserve">, </w:t>
      </w:r>
      <w:r w:rsidR="00457E89" w:rsidRPr="00675642">
        <w:t>n</w:t>
      </w:r>
      <w:r>
        <w:t>’</w:t>
      </w:r>
      <w:r w:rsidR="00457E89" w:rsidRPr="00675642">
        <w:t>était qu</w:t>
      </w:r>
      <w:r>
        <w:t>’</w:t>
      </w:r>
      <w:r w:rsidR="00457E89" w:rsidRPr="00675642">
        <w:t>un boucher</w:t>
      </w:r>
      <w:r>
        <w:t xml:space="preserve">, </w:t>
      </w:r>
      <w:r w:rsidR="00457E89" w:rsidRPr="00675642">
        <w:t>mon grand-père qui chassait n</w:t>
      </w:r>
      <w:r>
        <w:t>’</w:t>
      </w:r>
      <w:r w:rsidR="00457E89" w:rsidRPr="00675642">
        <w:t>était qu</w:t>
      </w:r>
      <w:r>
        <w:t>’</w:t>
      </w:r>
      <w:r w:rsidR="00457E89" w:rsidRPr="00675642">
        <w:t>un bo</w:t>
      </w:r>
      <w:r w:rsidR="00457E89" w:rsidRPr="00675642">
        <w:t>u</w:t>
      </w:r>
      <w:r w:rsidR="00457E89" w:rsidRPr="00675642">
        <w:t>cher</w:t>
      </w:r>
      <w:r>
        <w:t xml:space="preserve"> ; </w:t>
      </w:r>
      <w:r w:rsidR="00457E89" w:rsidRPr="00675642">
        <w:t>mon arrière-grand-père</w:t>
      </w:r>
      <w:r>
        <w:t xml:space="preserve">, </w:t>
      </w:r>
      <w:r w:rsidR="00457E89" w:rsidRPr="00675642">
        <w:t>le plus entreprenant des bale</w:t>
      </w:r>
      <w:r w:rsidR="00457E89" w:rsidRPr="00675642">
        <w:t>i</w:t>
      </w:r>
      <w:r w:rsidR="00457E89" w:rsidRPr="00675642">
        <w:t>niers</w:t>
      </w:r>
      <w:r>
        <w:t xml:space="preserve">, </w:t>
      </w:r>
      <w:r w:rsidR="00457E89" w:rsidRPr="00675642">
        <w:t>n</w:t>
      </w:r>
      <w:r>
        <w:t>’</w:t>
      </w:r>
      <w:r w:rsidR="00457E89" w:rsidRPr="00675642">
        <w:t>était qu</w:t>
      </w:r>
      <w:r>
        <w:t>’</w:t>
      </w:r>
      <w:r w:rsidR="00457E89" w:rsidRPr="00675642">
        <w:t>un boucher</w:t>
      </w:r>
      <w:r>
        <w:t xml:space="preserve">, </w:t>
      </w:r>
      <w:r w:rsidR="00457E89" w:rsidRPr="00675642">
        <w:t>tous</w:t>
      </w:r>
      <w:r>
        <w:t xml:space="preserve">, </w:t>
      </w:r>
      <w:r w:rsidR="00457E89" w:rsidRPr="00675642">
        <w:t>tous</w:t>
      </w:r>
      <w:r>
        <w:t xml:space="preserve">, </w:t>
      </w:r>
      <w:r w:rsidR="00457E89" w:rsidRPr="00675642">
        <w:t>tous ceux de ma famille</w:t>
      </w:r>
      <w:r>
        <w:t xml:space="preserve">, </w:t>
      </w:r>
      <w:r w:rsidR="00457E89" w:rsidRPr="00675642">
        <w:t>les premiers navigateurs</w:t>
      </w:r>
      <w:r>
        <w:t xml:space="preserve">, </w:t>
      </w:r>
      <w:r w:rsidR="00457E89" w:rsidRPr="00675642">
        <w:t>les découvreurs</w:t>
      </w:r>
      <w:r>
        <w:t xml:space="preserve">, </w:t>
      </w:r>
      <w:r w:rsidR="00457E89" w:rsidRPr="00675642">
        <w:t>les pilotes</w:t>
      </w:r>
      <w:r>
        <w:t xml:space="preserve">, </w:t>
      </w:r>
      <w:r w:rsidR="00457E89" w:rsidRPr="00675642">
        <w:t>les plus hardis pêcheurs</w:t>
      </w:r>
      <w:r>
        <w:t xml:space="preserve">, </w:t>
      </w:r>
      <w:r w:rsidR="00457E89" w:rsidRPr="00675642">
        <w:t>tous</w:t>
      </w:r>
      <w:r>
        <w:t xml:space="preserve">, </w:t>
      </w:r>
      <w:r w:rsidR="00457E89" w:rsidRPr="00675642">
        <w:t>nous n</w:t>
      </w:r>
      <w:r>
        <w:t>’</w:t>
      </w:r>
      <w:r w:rsidR="00457E89" w:rsidRPr="00675642">
        <w:t>avons fait que tuer</w:t>
      </w:r>
      <w:r>
        <w:t xml:space="preserve">, </w:t>
      </w:r>
      <w:r w:rsidR="00457E89" w:rsidRPr="00675642">
        <w:t>toujours</w:t>
      </w:r>
      <w:r>
        <w:t xml:space="preserve">, </w:t>
      </w:r>
      <w:r w:rsidR="00457E89" w:rsidRPr="00675642">
        <w:t>to</w:t>
      </w:r>
      <w:r w:rsidR="00457E89" w:rsidRPr="00675642">
        <w:t>u</w:t>
      </w:r>
      <w:r w:rsidR="00457E89" w:rsidRPr="00675642">
        <w:t>jours</w:t>
      </w:r>
      <w:r>
        <w:t xml:space="preserve">, </w:t>
      </w:r>
      <w:r w:rsidR="00457E89" w:rsidRPr="00675642">
        <w:t>et mon plus lointain ancêtre était probablement un assa</w:t>
      </w:r>
      <w:r w:rsidR="00457E89" w:rsidRPr="00675642">
        <w:t>s</w:t>
      </w:r>
      <w:r w:rsidR="00457E89" w:rsidRPr="00675642">
        <w:t>sin</w:t>
      </w:r>
      <w:r>
        <w:t xml:space="preserve">. </w:t>
      </w:r>
      <w:r w:rsidR="00457E89" w:rsidRPr="00675642">
        <w:t>Pourquoi ne puis-je en faire autant et d</w:t>
      </w:r>
      <w:r>
        <w:t>’</w:t>
      </w:r>
      <w:r w:rsidR="00457E89" w:rsidRPr="00675642">
        <w:t>où me vient cet a</w:t>
      </w:r>
      <w:r w:rsidR="00457E89" w:rsidRPr="00675642">
        <w:t>t</w:t>
      </w:r>
      <w:r w:rsidR="00457E89" w:rsidRPr="00675642">
        <w:t>tendrissement</w:t>
      </w:r>
      <w:r>
        <w:t xml:space="preserve">, </w:t>
      </w:r>
      <w:r w:rsidR="00457E89" w:rsidRPr="00675642">
        <w:t>cette reculade</w:t>
      </w:r>
      <w:r>
        <w:t xml:space="preserve">, </w:t>
      </w:r>
      <w:r w:rsidR="00457E89" w:rsidRPr="00675642">
        <w:t>cette faiblesse</w:t>
      </w:r>
      <w:r>
        <w:t> ?</w:t>
      </w:r>
    </w:p>
    <w:p w14:paraId="75234D9E" w14:textId="77777777" w:rsidR="00EE5875" w:rsidRDefault="00457E89" w:rsidP="00457E89">
      <w:r w:rsidRPr="00675642">
        <w:t xml:space="preserve">Ô Dona </w:t>
      </w:r>
      <w:proofErr w:type="spellStart"/>
      <w:r w:rsidRPr="00675642">
        <w:t>Heloisa</w:t>
      </w:r>
      <w:proofErr w:type="spellEnd"/>
      <w:r w:rsidR="00EE5875">
        <w:t> !</w:t>
      </w:r>
    </w:p>
    <w:p w14:paraId="62D52936" w14:textId="77777777" w:rsidR="00EE5875" w:rsidRDefault="00457E89" w:rsidP="00457E89">
      <w:r w:rsidRPr="00675642">
        <w:t>Songe-creux ganté de caoutchouc</w:t>
      </w:r>
      <w:r w:rsidR="00EE5875">
        <w:t xml:space="preserve">, </w:t>
      </w:r>
      <w:r w:rsidRPr="00675642">
        <w:t>Dan Yack vaquait à ses occupations dans le laboratoire</w:t>
      </w:r>
      <w:r w:rsidR="00EE5875">
        <w:t xml:space="preserve">, </w:t>
      </w:r>
      <w:r w:rsidRPr="00675642">
        <w:t>l</w:t>
      </w:r>
      <w:r w:rsidR="00EE5875">
        <w:t>’</w:t>
      </w:r>
      <w:r w:rsidRPr="00675642">
        <w:t>esprit paralysé par la hantise de la mort et les mains machinalement occupées à façonner des milliers et des milliers de tablettes de foie de phoque à l</w:t>
      </w:r>
      <w:r w:rsidR="00EE5875">
        <w:t>’</w:t>
      </w:r>
      <w:r w:rsidRPr="00675642">
        <w:t>effigie d</w:t>
      </w:r>
      <w:r w:rsidR="00EE5875">
        <w:t>’</w:t>
      </w:r>
      <w:r w:rsidRPr="00675642">
        <w:t>un gros bébé souriant</w:t>
      </w:r>
      <w:r w:rsidR="00EE5875">
        <w:t xml:space="preserve">. </w:t>
      </w:r>
      <w:r w:rsidRPr="00675642">
        <w:t>Et c</w:t>
      </w:r>
      <w:r w:rsidR="00EE5875">
        <w:t>’</w:t>
      </w:r>
      <w:r w:rsidRPr="00675642">
        <w:t>est ainsi que se passa le septième hiver</w:t>
      </w:r>
      <w:r w:rsidR="00EE5875">
        <w:t xml:space="preserve">, </w:t>
      </w:r>
      <w:r w:rsidRPr="00675642">
        <w:t>sans que Dan Yack pût se décider à quoi que ce soit</w:t>
      </w:r>
      <w:r w:rsidR="00EE5875">
        <w:t>.</w:t>
      </w:r>
    </w:p>
    <w:p w14:paraId="22777AC0" w14:textId="77777777" w:rsidR="00EE5875" w:rsidRDefault="00457E89" w:rsidP="00457E89">
      <w:r w:rsidRPr="00675642">
        <w:t>Il était mortellement navré d</w:t>
      </w:r>
      <w:r w:rsidR="00EE5875">
        <w:t>’</w:t>
      </w:r>
      <w:r w:rsidRPr="00675642">
        <w:t>amour</w:t>
      </w:r>
      <w:r w:rsidR="00EE5875">
        <w:t>.</w:t>
      </w:r>
    </w:p>
    <w:p w14:paraId="6BC6A432" w14:textId="77777777" w:rsidR="00EE5875" w:rsidRDefault="00457E89" w:rsidP="00457E89">
      <w:r w:rsidRPr="00675642">
        <w:t>Il ne pouvait pas réagir</w:t>
      </w:r>
      <w:r w:rsidR="00EE5875">
        <w:t>.</w:t>
      </w:r>
    </w:p>
    <w:p w14:paraId="1E769008" w14:textId="77777777" w:rsidR="00EE5875" w:rsidRDefault="00457E89" w:rsidP="00457E89">
      <w:r w:rsidRPr="00675642">
        <w:t>À quoi bon</w:t>
      </w:r>
      <w:r w:rsidR="00EE5875">
        <w:t> !</w:t>
      </w:r>
    </w:p>
    <w:p w14:paraId="66F48E42" w14:textId="77777777" w:rsidR="00EE5875" w:rsidRDefault="00457E89" w:rsidP="00457E89">
      <w:r w:rsidRPr="00675642">
        <w:lastRenderedPageBreak/>
        <w:t>Il buvait</w:t>
      </w:r>
      <w:r w:rsidR="00EE5875">
        <w:t>.</w:t>
      </w:r>
    </w:p>
    <w:p w14:paraId="28EB985D" w14:textId="77777777" w:rsidR="00EE5875" w:rsidRDefault="00457E89" w:rsidP="00457E89">
      <w:r w:rsidRPr="00675642">
        <w:t>Boire</w:t>
      </w:r>
      <w:r w:rsidR="00EE5875">
        <w:t>.</w:t>
      </w:r>
    </w:p>
    <w:p w14:paraId="64FF5345" w14:textId="77777777" w:rsidR="00EE5875" w:rsidRDefault="00457E89" w:rsidP="00457E89">
      <w:r w:rsidRPr="00675642">
        <w:t>Tout pouvait aller au diable</w:t>
      </w:r>
      <w:r w:rsidR="00EE5875">
        <w:t> !</w:t>
      </w:r>
    </w:p>
    <w:p w14:paraId="11ED26CB" w14:textId="7140FB8D" w:rsidR="00457E89" w:rsidRPr="00675642" w:rsidRDefault="00457E89" w:rsidP="00EE5875">
      <w:pPr>
        <w:pStyle w:val="Titre1"/>
      </w:pPr>
      <w:bookmarkStart w:id="18" w:name="_Toc327816201"/>
      <w:bookmarkStart w:id="19" w:name="_Toc201949613"/>
      <w:r w:rsidRPr="00675642">
        <w:lastRenderedPageBreak/>
        <w:t>LES</w:t>
      </w:r>
      <w:r>
        <w:t xml:space="preserve"> </w:t>
      </w:r>
      <w:r w:rsidRPr="00675642">
        <w:t>CONFESSIONS</w:t>
      </w:r>
      <w:r>
        <w:t xml:space="preserve"> </w:t>
      </w:r>
      <w:r w:rsidRPr="00675642">
        <w:t>DE</w:t>
      </w:r>
      <w:r>
        <w:t xml:space="preserve"> </w:t>
      </w:r>
      <w:r w:rsidRPr="00675642">
        <w:t>DAN YACK</w:t>
      </w:r>
      <w:bookmarkEnd w:id="18"/>
      <w:bookmarkEnd w:id="19"/>
    </w:p>
    <w:p w14:paraId="51F5FD7B" w14:textId="77777777" w:rsidR="00457E89" w:rsidRPr="00675642" w:rsidRDefault="00457E89" w:rsidP="00457E89">
      <w:pPr>
        <w:pStyle w:val="Droite"/>
        <w:rPr>
          <w:i/>
          <w:iCs/>
        </w:rPr>
      </w:pPr>
      <w:r w:rsidRPr="00675642">
        <w:rPr>
          <w:i/>
          <w:iCs/>
        </w:rPr>
        <w:t xml:space="preserve">À </w:t>
      </w:r>
      <w:proofErr w:type="spellStart"/>
      <w:r w:rsidRPr="00675642">
        <w:rPr>
          <w:i/>
          <w:iCs/>
        </w:rPr>
        <w:t>RAYMONE</w:t>
      </w:r>
      <w:proofErr w:type="spellEnd"/>
    </w:p>
    <w:p w14:paraId="7C07FDD8" w14:textId="034AD6D1" w:rsidR="00EE5875" w:rsidRDefault="00EE5875" w:rsidP="00457E89">
      <w:pPr>
        <w:pStyle w:val="Droite"/>
        <w:rPr>
          <w:i/>
          <w:iCs/>
        </w:rPr>
      </w:pPr>
      <w:proofErr w:type="spellStart"/>
      <w:r w:rsidRPr="00675642">
        <w:rPr>
          <w:i/>
          <w:iCs/>
        </w:rPr>
        <w:t>B</w:t>
      </w:r>
      <w:r>
        <w:rPr>
          <w:i/>
          <w:iCs/>
        </w:rPr>
        <w:t>.</w:t>
      </w:r>
      <w:r w:rsidRPr="00675642">
        <w:rPr>
          <w:i/>
          <w:iCs/>
        </w:rPr>
        <w:t>C</w:t>
      </w:r>
      <w:proofErr w:type="spellEnd"/>
      <w:r>
        <w:rPr>
          <w:i/>
          <w:iCs/>
        </w:rPr>
        <w:t>.</w:t>
      </w:r>
    </w:p>
    <w:p w14:paraId="42E09501" w14:textId="77777777" w:rsidR="00EE5875" w:rsidRDefault="00457E89" w:rsidP="00457E89">
      <w:pPr>
        <w:pStyle w:val="Droite"/>
        <w:pageBreakBefore/>
        <w:spacing w:before="2040"/>
        <w:rPr>
          <w:i/>
          <w:iCs/>
        </w:rPr>
      </w:pPr>
      <w:r w:rsidRPr="00675642">
        <w:rPr>
          <w:i/>
          <w:iCs/>
        </w:rPr>
        <w:lastRenderedPageBreak/>
        <w:t>Le Tremblay-sur-Mauldre</w:t>
      </w:r>
      <w:r w:rsidR="00EE5875">
        <w:rPr>
          <w:i/>
          <w:iCs/>
        </w:rPr>
        <w:t xml:space="preserve">, </w:t>
      </w:r>
      <w:r w:rsidRPr="00675642">
        <w:rPr>
          <w:i/>
          <w:iCs/>
        </w:rPr>
        <w:t>juin 1929</w:t>
      </w:r>
      <w:r w:rsidR="00EE5875">
        <w:rPr>
          <w:i/>
          <w:iCs/>
        </w:rPr>
        <w:t>.</w:t>
      </w:r>
    </w:p>
    <w:p w14:paraId="5A2BE227" w14:textId="77777777" w:rsidR="00EE5875" w:rsidRDefault="00457E89" w:rsidP="00457E89">
      <w:pPr>
        <w:pStyle w:val="NormalRetraitGauche1X"/>
        <w:spacing w:before="1920" w:after="0"/>
        <w:rPr>
          <w:i/>
          <w:iCs/>
        </w:rPr>
      </w:pPr>
      <w:r w:rsidRPr="00675642">
        <w:rPr>
          <w:i/>
          <w:iCs/>
        </w:rPr>
        <w:t>Que puis-je ajouter d</w:t>
      </w:r>
      <w:r w:rsidR="00EE5875">
        <w:rPr>
          <w:i/>
          <w:iCs/>
        </w:rPr>
        <w:t>’</w:t>
      </w:r>
      <w:r w:rsidRPr="00675642">
        <w:rPr>
          <w:i/>
          <w:iCs/>
        </w:rPr>
        <w:t>autre à cette dédicace</w:t>
      </w:r>
      <w:r w:rsidR="00EE5875">
        <w:rPr>
          <w:i/>
          <w:iCs/>
        </w:rPr>
        <w:t xml:space="preserve">, </w:t>
      </w:r>
      <w:proofErr w:type="spellStart"/>
      <w:r w:rsidRPr="00675642">
        <w:rPr>
          <w:i/>
          <w:iCs/>
        </w:rPr>
        <w:t>Raym</w:t>
      </w:r>
      <w:r w:rsidRPr="00675642">
        <w:rPr>
          <w:i/>
          <w:iCs/>
        </w:rPr>
        <w:t>o</w:t>
      </w:r>
      <w:r w:rsidRPr="00675642">
        <w:rPr>
          <w:i/>
          <w:iCs/>
        </w:rPr>
        <w:t>ne</w:t>
      </w:r>
      <w:proofErr w:type="spellEnd"/>
      <w:r w:rsidR="00EE5875">
        <w:rPr>
          <w:i/>
          <w:iCs/>
        </w:rPr>
        <w:t xml:space="preserve"> ? </w:t>
      </w:r>
      <w:r w:rsidRPr="00675642">
        <w:rPr>
          <w:i/>
          <w:iCs/>
        </w:rPr>
        <w:t>Ton nom suffit</w:t>
      </w:r>
      <w:r w:rsidR="00EE5875">
        <w:rPr>
          <w:i/>
          <w:iCs/>
        </w:rPr>
        <w:t>.</w:t>
      </w:r>
    </w:p>
    <w:p w14:paraId="0AB43652" w14:textId="77777777" w:rsidR="00EE5875" w:rsidRDefault="00457E89" w:rsidP="00457E89">
      <w:pPr>
        <w:pStyle w:val="Droite"/>
      </w:pPr>
      <w:r w:rsidRPr="00675642">
        <w:t>BLAISE</w:t>
      </w:r>
      <w:r w:rsidR="00EE5875">
        <w:t>.</w:t>
      </w:r>
    </w:p>
    <w:p w14:paraId="6CAB2578" w14:textId="608FE0E9" w:rsidR="00457E89" w:rsidRPr="00675642" w:rsidRDefault="00457E89" w:rsidP="00EE5875">
      <w:pPr>
        <w:pStyle w:val="Centr"/>
        <w:spacing w:before="2040"/>
        <w:rPr>
          <w:i/>
        </w:rPr>
      </w:pPr>
      <w:r w:rsidRPr="00675642">
        <w:rPr>
          <w:i/>
        </w:rPr>
        <w:t>NOTE</w:t>
      </w:r>
    </w:p>
    <w:p w14:paraId="662F3036" w14:textId="77777777" w:rsidR="00EE5875" w:rsidRDefault="00457E89" w:rsidP="00EE5875">
      <w:pPr>
        <w:pStyle w:val="CentrEspAvt0EspApr0"/>
        <w:rPr>
          <w:i/>
          <w:iCs/>
        </w:rPr>
      </w:pPr>
      <w:r w:rsidRPr="00675642">
        <w:rPr>
          <w:i/>
          <w:iCs/>
        </w:rPr>
        <w:t>Ce livre deuxième n</w:t>
      </w:r>
      <w:r w:rsidR="00EE5875">
        <w:rPr>
          <w:i/>
          <w:iCs/>
        </w:rPr>
        <w:t>’</w:t>
      </w:r>
      <w:r w:rsidRPr="00675642">
        <w:rPr>
          <w:i/>
          <w:iCs/>
        </w:rPr>
        <w:t>a pas été écrit</w:t>
      </w:r>
      <w:r w:rsidR="00EE5875">
        <w:rPr>
          <w:i/>
          <w:iCs/>
        </w:rPr>
        <w:t>.</w:t>
      </w:r>
    </w:p>
    <w:p w14:paraId="6F1C35C0" w14:textId="77777777" w:rsidR="00EE5875" w:rsidRDefault="00457E89" w:rsidP="00EE5875">
      <w:pPr>
        <w:pStyle w:val="CentrEspAvt0EspApr0"/>
        <w:rPr>
          <w:i/>
          <w:iCs/>
        </w:rPr>
      </w:pPr>
      <w:r w:rsidRPr="00675642">
        <w:rPr>
          <w:i/>
          <w:iCs/>
        </w:rPr>
        <w:t xml:space="preserve">Il a été entièrement dicté au </w:t>
      </w:r>
      <w:r w:rsidRPr="00675642">
        <w:rPr>
          <w:iCs/>
        </w:rPr>
        <w:t>DICTAPHONE</w:t>
      </w:r>
      <w:r w:rsidR="00EE5875">
        <w:rPr>
          <w:i/>
          <w:iCs/>
        </w:rPr>
        <w:t>.</w:t>
      </w:r>
    </w:p>
    <w:p w14:paraId="46C5FD1E" w14:textId="77777777" w:rsidR="00EE5875" w:rsidRDefault="00457E89" w:rsidP="00457E89">
      <w:pPr>
        <w:pStyle w:val="NormalEspAvt0EspApr0"/>
        <w:rPr>
          <w:i/>
          <w:iCs/>
        </w:rPr>
      </w:pPr>
      <w:r w:rsidRPr="00675642">
        <w:rPr>
          <w:i/>
          <w:iCs/>
        </w:rPr>
        <w:t>Quel dommage que l</w:t>
      </w:r>
      <w:r w:rsidR="00EE5875">
        <w:rPr>
          <w:i/>
          <w:iCs/>
        </w:rPr>
        <w:t>’</w:t>
      </w:r>
      <w:r w:rsidRPr="00675642">
        <w:rPr>
          <w:i/>
          <w:iCs/>
        </w:rPr>
        <w:t>imprimerie ne puisse pas également enregistrer la voix de Dan Yack et quel dommage que les pages d</w:t>
      </w:r>
      <w:r w:rsidR="00EE5875">
        <w:rPr>
          <w:i/>
          <w:iCs/>
        </w:rPr>
        <w:t>’</w:t>
      </w:r>
      <w:r w:rsidRPr="00675642">
        <w:rPr>
          <w:i/>
          <w:iCs/>
        </w:rPr>
        <w:t>un livre ne soient pas encore sonores</w:t>
      </w:r>
      <w:r w:rsidR="00EE5875">
        <w:rPr>
          <w:i/>
          <w:iCs/>
        </w:rPr>
        <w:t>.</w:t>
      </w:r>
    </w:p>
    <w:p w14:paraId="0197FA4C" w14:textId="77777777" w:rsidR="00EE5875" w:rsidRDefault="00457E89" w:rsidP="00EE5875">
      <w:pPr>
        <w:pStyle w:val="CentrEspAvt0EspApr0"/>
        <w:rPr>
          <w:i/>
          <w:iCs/>
        </w:rPr>
      </w:pPr>
      <w:r w:rsidRPr="00675642">
        <w:rPr>
          <w:i/>
          <w:iCs/>
        </w:rPr>
        <w:t>Mais cela viendra</w:t>
      </w:r>
      <w:r w:rsidR="00EE5875">
        <w:rPr>
          <w:i/>
          <w:iCs/>
        </w:rPr>
        <w:t>.</w:t>
      </w:r>
    </w:p>
    <w:p w14:paraId="7E84B528" w14:textId="77777777" w:rsidR="00EE5875" w:rsidRDefault="00457E89" w:rsidP="00EE5875">
      <w:pPr>
        <w:pStyle w:val="CentrEspAvt0EspApr0"/>
        <w:rPr>
          <w:i/>
          <w:iCs/>
        </w:rPr>
      </w:pPr>
      <w:r w:rsidRPr="00675642">
        <w:rPr>
          <w:i/>
          <w:iCs/>
        </w:rPr>
        <w:t>Pauvres poètes</w:t>
      </w:r>
      <w:r w:rsidR="00EE5875">
        <w:rPr>
          <w:i/>
          <w:iCs/>
        </w:rPr>
        <w:t xml:space="preserve">, </w:t>
      </w:r>
      <w:r w:rsidRPr="00675642">
        <w:rPr>
          <w:i/>
          <w:iCs/>
        </w:rPr>
        <w:t>travaillons</w:t>
      </w:r>
      <w:r w:rsidR="00EE5875">
        <w:rPr>
          <w:i/>
          <w:iCs/>
        </w:rPr>
        <w:t>.</w:t>
      </w:r>
    </w:p>
    <w:p w14:paraId="1B90F853" w14:textId="134C76A5" w:rsidR="00EE5875" w:rsidRDefault="00EE5875" w:rsidP="00457E89">
      <w:pPr>
        <w:pStyle w:val="Droite"/>
        <w:rPr>
          <w:i/>
          <w:iCs/>
        </w:rPr>
      </w:pPr>
      <w:proofErr w:type="spellStart"/>
      <w:r w:rsidRPr="00675642">
        <w:rPr>
          <w:i/>
          <w:iCs/>
        </w:rPr>
        <w:t>B</w:t>
      </w:r>
      <w:r>
        <w:rPr>
          <w:i/>
          <w:iCs/>
        </w:rPr>
        <w:t>.</w:t>
      </w:r>
      <w:r w:rsidRPr="00675642">
        <w:rPr>
          <w:i/>
          <w:iCs/>
        </w:rPr>
        <w:t>C</w:t>
      </w:r>
      <w:proofErr w:type="spellEnd"/>
      <w:r>
        <w:rPr>
          <w:i/>
          <w:iCs/>
        </w:rPr>
        <w:t>.</w:t>
      </w:r>
    </w:p>
    <w:p w14:paraId="5EDCC01B" w14:textId="4426B23F" w:rsidR="00457E89" w:rsidRPr="00675642" w:rsidRDefault="00457E89" w:rsidP="00EE5875">
      <w:pPr>
        <w:pStyle w:val="Titre2"/>
      </w:pPr>
      <w:bookmarkStart w:id="20" w:name="_Toc327816202"/>
      <w:bookmarkStart w:id="21" w:name="_Toc201949614"/>
      <w:r w:rsidRPr="00675642">
        <w:lastRenderedPageBreak/>
        <w:t>ROULEAU UN</w:t>
      </w:r>
      <w:bookmarkEnd w:id="20"/>
      <w:bookmarkEnd w:id="21"/>
    </w:p>
    <w:p w14:paraId="52416241" w14:textId="5DC99944" w:rsidR="00EE5875" w:rsidRDefault="00457E89" w:rsidP="00457E89">
      <w:pPr>
        <w:spacing w:before="1440"/>
      </w:pPr>
      <w:r w:rsidRPr="00675642">
        <w:rPr>
          <w:i/>
          <w:iCs/>
        </w:rPr>
        <w:t>Le Plan de l</w:t>
      </w:r>
      <w:r w:rsidR="00EE5875">
        <w:rPr>
          <w:i/>
          <w:iCs/>
        </w:rPr>
        <w:t>’</w:t>
      </w:r>
      <w:r w:rsidRPr="00675642">
        <w:rPr>
          <w:i/>
          <w:iCs/>
        </w:rPr>
        <w:t>Aiguille</w:t>
      </w:r>
      <w:r w:rsidR="00EE5875">
        <w:rPr>
          <w:i/>
          <w:iCs/>
        </w:rPr>
        <w:t xml:space="preserve">, </w:t>
      </w:r>
      <w:r w:rsidRPr="00675642">
        <w:rPr>
          <w:i/>
          <w:iCs/>
        </w:rPr>
        <w:t>le</w:t>
      </w:r>
      <w:r w:rsidRPr="00675642">
        <w:t xml:space="preserve"> 2</w:t>
      </w:r>
      <w:r w:rsidR="00EE5875" w:rsidRPr="00675642">
        <w:t>1</w:t>
      </w:r>
      <w:r w:rsidR="00EE5875">
        <w:t> </w:t>
      </w:r>
      <w:r w:rsidR="00EE5875" w:rsidRPr="00675642">
        <w:rPr>
          <w:i/>
          <w:iCs/>
        </w:rPr>
        <w:t>janvier</w:t>
      </w:r>
      <w:r w:rsidRPr="00675642">
        <w:t xml:space="preserve"> 1925</w:t>
      </w:r>
      <w:r w:rsidR="00EE5875">
        <w:t xml:space="preserve">. – </w:t>
      </w:r>
      <w:r w:rsidRPr="00675642">
        <w:t>En effet</w:t>
      </w:r>
      <w:r w:rsidR="00EE5875">
        <w:t xml:space="preserve">, </w:t>
      </w:r>
      <w:r w:rsidRPr="00675642">
        <w:t>pou</w:t>
      </w:r>
      <w:r w:rsidRPr="00675642">
        <w:t>r</w:t>
      </w:r>
      <w:r w:rsidRPr="00675642">
        <w:t xml:space="preserve">quoi </w:t>
      </w:r>
      <w:r w:rsidR="00EE5875">
        <w:t>« </w:t>
      </w:r>
      <w:r w:rsidRPr="00675642">
        <w:rPr>
          <w:i/>
          <w:iCs/>
        </w:rPr>
        <w:t xml:space="preserve">Pourquoi </w:t>
      </w:r>
      <w:proofErr w:type="spellStart"/>
      <w:r w:rsidRPr="00675642">
        <w:rPr>
          <w:i/>
          <w:iCs/>
        </w:rPr>
        <w:t>Pépita</w:t>
      </w:r>
      <w:proofErr w:type="spellEnd"/>
      <w:r w:rsidR="00EE5875">
        <w:rPr>
          <w:i/>
          <w:iCs/>
        </w:rPr>
        <w:t> ? »</w:t>
      </w:r>
      <w:r w:rsidRPr="00675642">
        <w:t xml:space="preserve"> Je me le suis souvent demandé</w:t>
      </w:r>
      <w:r w:rsidR="00EE5875">
        <w:t xml:space="preserve">. </w:t>
      </w:r>
      <w:r w:rsidRPr="00675642">
        <w:t>Quelle belle enseigne et quel beau bar</w:t>
      </w:r>
      <w:r w:rsidR="00EE5875">
        <w:t xml:space="preserve">, </w:t>
      </w:r>
      <w:r w:rsidRPr="00675642">
        <w:t>et comme je m</w:t>
      </w:r>
      <w:r w:rsidR="00EE5875">
        <w:t>’</w:t>
      </w:r>
      <w:r w:rsidRPr="00675642">
        <w:t>y suis amusé</w:t>
      </w:r>
      <w:r w:rsidR="00EE5875">
        <w:t xml:space="preserve"> ! </w:t>
      </w:r>
      <w:r w:rsidRPr="00675642">
        <w:t>C</w:t>
      </w:r>
      <w:r w:rsidR="00EE5875">
        <w:t>’</w:t>
      </w:r>
      <w:r w:rsidRPr="00675642">
        <w:t>est peut-être la plus belle époque de ma vie</w:t>
      </w:r>
      <w:r w:rsidR="00EE5875">
        <w:t xml:space="preserve">. </w:t>
      </w:r>
      <w:r w:rsidRPr="00675642">
        <w:t>Cet o</w:t>
      </w:r>
      <w:r w:rsidRPr="00675642">
        <w:t>r</w:t>
      </w:r>
      <w:r w:rsidRPr="00675642">
        <w:t>chestre des chats</w:t>
      </w:r>
      <w:r w:rsidR="00EE5875">
        <w:t xml:space="preserve"> ! </w:t>
      </w:r>
      <w:r w:rsidRPr="00675642">
        <w:t>Un jour</w:t>
      </w:r>
      <w:r w:rsidR="00EE5875">
        <w:t xml:space="preserve">, </w:t>
      </w:r>
      <w:r w:rsidRPr="00675642">
        <w:t>sur le boulevard</w:t>
      </w:r>
      <w:r w:rsidR="00EE5875">
        <w:t xml:space="preserve">, </w:t>
      </w:r>
      <w:r w:rsidRPr="00675642">
        <w:t>je m</w:t>
      </w:r>
      <w:r w:rsidR="00EE5875">
        <w:t>’</w:t>
      </w:r>
      <w:r w:rsidRPr="00675642">
        <w:t>arrête pour me demander à haute voix pourquoi</w:t>
      </w:r>
      <w:r w:rsidR="00EE5875">
        <w:t xml:space="preserve">, </w:t>
      </w:r>
      <w:r w:rsidRPr="00675642">
        <w:t xml:space="preserve">mais pourquoi </w:t>
      </w:r>
      <w:r w:rsidR="00EE5875">
        <w:t>« </w:t>
      </w:r>
      <w:r w:rsidRPr="00675642">
        <w:rPr>
          <w:i/>
          <w:iCs/>
        </w:rPr>
        <w:t xml:space="preserve">Pourquoi </w:t>
      </w:r>
      <w:proofErr w:type="spellStart"/>
      <w:r w:rsidRPr="00675642">
        <w:rPr>
          <w:i/>
          <w:iCs/>
        </w:rPr>
        <w:t>Pépita</w:t>
      </w:r>
      <w:proofErr w:type="spellEnd"/>
      <w:r w:rsidR="00EE5875">
        <w:rPr>
          <w:i/>
          <w:iCs/>
        </w:rPr>
        <w:t> ? »</w:t>
      </w:r>
      <w:r w:rsidRPr="00675642">
        <w:t xml:space="preserve"> J</w:t>
      </w:r>
      <w:r w:rsidR="00EE5875">
        <w:t>’</w:t>
      </w:r>
      <w:r w:rsidRPr="00675642">
        <w:t>avais soudainement envie de la connaître</w:t>
      </w:r>
      <w:r w:rsidR="00EE5875">
        <w:t xml:space="preserve">, </w:t>
      </w:r>
      <w:r w:rsidRPr="00675642">
        <w:t xml:space="preserve">cette </w:t>
      </w:r>
      <w:proofErr w:type="spellStart"/>
      <w:r w:rsidRPr="00675642">
        <w:t>P</w:t>
      </w:r>
      <w:r w:rsidRPr="00675642">
        <w:t>é</w:t>
      </w:r>
      <w:r w:rsidRPr="00675642">
        <w:t>pita</w:t>
      </w:r>
      <w:proofErr w:type="spellEnd"/>
      <w:r w:rsidR="00EE5875">
        <w:t xml:space="preserve">, </w:t>
      </w:r>
      <w:r w:rsidRPr="00675642">
        <w:t>et de monter avec elle dans une chambre d</w:t>
      </w:r>
      <w:r w:rsidR="00EE5875">
        <w:t>’</w:t>
      </w:r>
      <w:r w:rsidRPr="00675642">
        <w:t>hôtel</w:t>
      </w:r>
      <w:r w:rsidR="00EE5875">
        <w:t xml:space="preserve">. </w:t>
      </w:r>
      <w:r w:rsidRPr="00675642">
        <w:t>Une femme me tire par la manche</w:t>
      </w:r>
      <w:r w:rsidR="00EE5875">
        <w:t xml:space="preserve">. </w:t>
      </w:r>
      <w:r w:rsidRPr="00675642">
        <w:t>Elle se met à marcher devant moi</w:t>
      </w:r>
      <w:r w:rsidR="00EE5875">
        <w:t xml:space="preserve">. </w:t>
      </w:r>
      <w:r w:rsidRPr="00675642">
        <w:t>Elle se retourne de temps en temps pour voir si je la suis</w:t>
      </w:r>
      <w:r w:rsidR="00EE5875">
        <w:t xml:space="preserve">. </w:t>
      </w:r>
      <w:r w:rsidRPr="00675642">
        <w:t>Je la suis</w:t>
      </w:r>
      <w:r w:rsidR="00EE5875">
        <w:t xml:space="preserve">, </w:t>
      </w:r>
      <w:r w:rsidRPr="00675642">
        <w:t>je la suis et me demande tout le temps</w:t>
      </w:r>
      <w:r w:rsidR="00EE5875">
        <w:t xml:space="preserve"> : </w:t>
      </w:r>
      <w:r w:rsidRPr="00675642">
        <w:t xml:space="preserve">qui est </w:t>
      </w:r>
      <w:proofErr w:type="spellStart"/>
      <w:r w:rsidRPr="00675642">
        <w:t>Pép</w:t>
      </w:r>
      <w:r w:rsidRPr="00675642">
        <w:t>i</w:t>
      </w:r>
      <w:r w:rsidRPr="00675642">
        <w:t>ta</w:t>
      </w:r>
      <w:proofErr w:type="spellEnd"/>
      <w:r w:rsidR="00EE5875">
        <w:t xml:space="preserve">, </w:t>
      </w:r>
      <w:proofErr w:type="spellStart"/>
      <w:r w:rsidRPr="00675642">
        <w:t>Pétipa</w:t>
      </w:r>
      <w:proofErr w:type="spellEnd"/>
      <w:r w:rsidRPr="00675642">
        <w:t xml:space="preserve"> de Chiloé</w:t>
      </w:r>
      <w:r w:rsidR="00EE5875">
        <w:t xml:space="preserve"> ? </w:t>
      </w:r>
      <w:r w:rsidRPr="00675642">
        <w:t>La femme qui m</w:t>
      </w:r>
      <w:r w:rsidR="00EE5875">
        <w:t>’</w:t>
      </w:r>
      <w:r w:rsidRPr="00675642">
        <w:t>entraîne s</w:t>
      </w:r>
      <w:r w:rsidR="00EE5875">
        <w:t>’</w:t>
      </w:r>
      <w:r w:rsidRPr="00675642">
        <w:t>arrête soudain devant une vitrine et comme je me penche sur elle pour mieux saisir ce qu</w:t>
      </w:r>
      <w:r w:rsidR="00EE5875">
        <w:t>’</w:t>
      </w:r>
      <w:r w:rsidRPr="00675642">
        <w:t>elle me dit</w:t>
      </w:r>
      <w:r w:rsidR="00EE5875">
        <w:t xml:space="preserve">, </w:t>
      </w:r>
      <w:r w:rsidRPr="00675642">
        <w:t>mon œil tombe par-dessus son épaule</w:t>
      </w:r>
      <w:r w:rsidR="00EE5875">
        <w:t xml:space="preserve">, </w:t>
      </w:r>
      <w:r w:rsidRPr="00675642">
        <w:t>son cou</w:t>
      </w:r>
      <w:r w:rsidR="00EE5875">
        <w:t xml:space="preserve">, </w:t>
      </w:r>
      <w:r w:rsidRPr="00675642">
        <w:t>sa nuque nue sur un gramophone entr</w:t>
      </w:r>
      <w:r w:rsidR="00EE5875">
        <w:t>’</w:t>
      </w:r>
      <w:r w:rsidRPr="00675642">
        <w:t>ouvert</w:t>
      </w:r>
      <w:r w:rsidR="00EE5875">
        <w:t> : « </w:t>
      </w:r>
      <w:r w:rsidRPr="00675642">
        <w:rPr>
          <w:i/>
          <w:iCs/>
        </w:rPr>
        <w:t>La voix de son maître</w:t>
      </w:r>
      <w:r w:rsidR="00EE5875">
        <w:t> ».</w:t>
      </w:r>
    </w:p>
    <w:p w14:paraId="488EFCBB" w14:textId="77777777" w:rsidR="00EE5875" w:rsidRDefault="00457E89" w:rsidP="00457E89">
      <w:proofErr w:type="gramStart"/>
      <w:r w:rsidRPr="00675642">
        <w:t>Je fais</w:t>
      </w:r>
      <w:proofErr w:type="gramEnd"/>
      <w:r w:rsidRPr="00675642">
        <w:t xml:space="preserve"> demi-tour</w:t>
      </w:r>
      <w:r w:rsidR="00EE5875">
        <w:t>.</w:t>
      </w:r>
    </w:p>
    <w:p w14:paraId="16873B71" w14:textId="77777777" w:rsidR="00EE5875" w:rsidRDefault="00457E89" w:rsidP="00457E89">
      <w:r w:rsidRPr="00675642">
        <w:t>La femme me suit</w:t>
      </w:r>
      <w:r w:rsidR="00EE5875">
        <w:t>.</w:t>
      </w:r>
    </w:p>
    <w:p w14:paraId="66CCD84A" w14:textId="77777777" w:rsidR="00EE5875" w:rsidRDefault="00457E89" w:rsidP="00457E89">
      <w:r w:rsidRPr="00675642">
        <w:t>Oui</w:t>
      </w:r>
      <w:r w:rsidR="00EE5875">
        <w:t xml:space="preserve">, </w:t>
      </w:r>
      <w:r w:rsidRPr="00675642">
        <w:t>en effet</w:t>
      </w:r>
      <w:r w:rsidR="00EE5875">
        <w:t xml:space="preserve">, </w:t>
      </w:r>
      <w:r w:rsidRPr="00675642">
        <w:t>quel maître</w:t>
      </w:r>
      <w:r w:rsidR="00EE5875">
        <w:t xml:space="preserve"> ? </w:t>
      </w:r>
      <w:r w:rsidRPr="00675642">
        <w:t>quelle voix</w:t>
      </w:r>
      <w:r w:rsidR="00EE5875">
        <w:t xml:space="preserve"> ? </w:t>
      </w:r>
      <w:r w:rsidRPr="00675642">
        <w:t>Le petit fox lui obéit</w:t>
      </w:r>
      <w:r w:rsidR="00EE5875">
        <w:t xml:space="preserve"> ; </w:t>
      </w:r>
      <w:r w:rsidRPr="00675642">
        <w:t xml:space="preserve">mais </w:t>
      </w:r>
      <w:proofErr w:type="spellStart"/>
      <w:r w:rsidRPr="00675642">
        <w:t>Pépita</w:t>
      </w:r>
      <w:proofErr w:type="spellEnd"/>
      <w:r w:rsidR="00EE5875">
        <w:t> ?</w:t>
      </w:r>
    </w:p>
    <w:p w14:paraId="1F6B7D78" w14:textId="77777777" w:rsidR="00EE5875" w:rsidRDefault="00457E89" w:rsidP="00457E89">
      <w:r w:rsidRPr="00675642">
        <w:t>Un peu plus loin</w:t>
      </w:r>
      <w:r w:rsidR="00EE5875">
        <w:t xml:space="preserve">, </w:t>
      </w:r>
      <w:r w:rsidRPr="00675642">
        <w:t>j</w:t>
      </w:r>
      <w:r w:rsidR="00EE5875">
        <w:t>’</w:t>
      </w:r>
      <w:r w:rsidRPr="00675642">
        <w:t>entre chez Pathé</w:t>
      </w:r>
      <w:r w:rsidR="00EE5875">
        <w:t xml:space="preserve">. </w:t>
      </w:r>
      <w:r w:rsidRPr="00675642">
        <w:t>J</w:t>
      </w:r>
      <w:r w:rsidR="00EE5875">
        <w:t>’</w:t>
      </w:r>
      <w:r w:rsidRPr="00675642">
        <w:t>y vais chaque jour</w:t>
      </w:r>
      <w:r w:rsidR="00EE5875">
        <w:t xml:space="preserve">. </w:t>
      </w:r>
      <w:r w:rsidRPr="00675642">
        <w:t>Je glisse un franc dans l</w:t>
      </w:r>
      <w:r w:rsidR="00EE5875">
        <w:t>’</w:t>
      </w:r>
      <w:r w:rsidRPr="00675642">
        <w:t>appareil et je me mets les écouteurs dans les oreilles</w:t>
      </w:r>
      <w:r w:rsidR="00EE5875">
        <w:t xml:space="preserve">. </w:t>
      </w:r>
      <w:r w:rsidRPr="00675642">
        <w:t>Les appareils jouent</w:t>
      </w:r>
      <w:r w:rsidR="00EE5875">
        <w:t xml:space="preserve">, </w:t>
      </w:r>
      <w:r w:rsidRPr="00675642">
        <w:t>jouent</w:t>
      </w:r>
      <w:r w:rsidR="00EE5875">
        <w:t xml:space="preserve">, </w:t>
      </w:r>
      <w:r w:rsidRPr="00675642">
        <w:t>jouent je ne sais quoi</w:t>
      </w:r>
      <w:r w:rsidR="00EE5875">
        <w:t xml:space="preserve">. </w:t>
      </w:r>
      <w:r w:rsidRPr="00675642">
        <w:t>J</w:t>
      </w:r>
      <w:r w:rsidR="00EE5875">
        <w:t>’</w:t>
      </w:r>
      <w:r w:rsidRPr="00675642">
        <w:t>écoute l</w:t>
      </w:r>
      <w:r w:rsidR="00EE5875">
        <w:t>’</w:t>
      </w:r>
      <w:r w:rsidRPr="00675642">
        <w:t>air du voisin</w:t>
      </w:r>
      <w:r w:rsidR="00EE5875">
        <w:t xml:space="preserve">. </w:t>
      </w:r>
      <w:r w:rsidRPr="00675642">
        <w:t>Mon œil tombe sur la femme qui stationne maintenant devant la vitrine de Pathé</w:t>
      </w:r>
      <w:r w:rsidR="00EE5875">
        <w:t xml:space="preserve">, </w:t>
      </w:r>
      <w:r w:rsidRPr="00675642">
        <w:t>dehors</w:t>
      </w:r>
      <w:r w:rsidR="00EE5875">
        <w:t xml:space="preserve">. </w:t>
      </w:r>
      <w:r w:rsidRPr="00675642">
        <w:lastRenderedPageBreak/>
        <w:t>J</w:t>
      </w:r>
      <w:r w:rsidR="00EE5875">
        <w:t>’</w:t>
      </w:r>
      <w:r w:rsidRPr="00675642">
        <w:t>occupe toujours l</w:t>
      </w:r>
      <w:r w:rsidR="00EE5875">
        <w:t>’</w:t>
      </w:r>
      <w:r w:rsidRPr="00675642">
        <w:t>appareil le plus rapproché de la vitrine</w:t>
      </w:r>
      <w:r w:rsidR="00EE5875">
        <w:t xml:space="preserve">, </w:t>
      </w:r>
      <w:r w:rsidRPr="00675642">
        <w:t>car j</w:t>
      </w:r>
      <w:r w:rsidR="00EE5875">
        <w:t>’</w:t>
      </w:r>
      <w:r w:rsidRPr="00675642">
        <w:t>aime à rega</w:t>
      </w:r>
      <w:r w:rsidRPr="00675642">
        <w:t>r</w:t>
      </w:r>
      <w:r w:rsidRPr="00675642">
        <w:t>der le boulevard tout en écoutant mon disque</w:t>
      </w:r>
      <w:r w:rsidR="00EE5875">
        <w:t>.</w:t>
      </w:r>
    </w:p>
    <w:p w14:paraId="507232F5" w14:textId="77777777" w:rsidR="00EE5875" w:rsidRDefault="00457E89" w:rsidP="00457E89">
      <w:r w:rsidRPr="00675642">
        <w:t>La femme s</w:t>
      </w:r>
      <w:r w:rsidR="00EE5875">
        <w:t>’</w:t>
      </w:r>
      <w:r w:rsidRPr="00675642">
        <w:t>éloigne</w:t>
      </w:r>
      <w:r w:rsidR="00EE5875">
        <w:t xml:space="preserve">, </w:t>
      </w:r>
      <w:r w:rsidRPr="00675642">
        <w:t>elle glisse</w:t>
      </w:r>
      <w:r w:rsidR="00EE5875">
        <w:t xml:space="preserve">, </w:t>
      </w:r>
      <w:r w:rsidRPr="00675642">
        <w:t>glisse</w:t>
      </w:r>
      <w:r w:rsidR="00EE5875">
        <w:t xml:space="preserve">, </w:t>
      </w:r>
      <w:r w:rsidRPr="00675642">
        <w:t>elle se retourne</w:t>
      </w:r>
      <w:r w:rsidR="00EE5875">
        <w:t xml:space="preserve">. </w:t>
      </w:r>
      <w:r w:rsidRPr="00675642">
        <w:t>Elle avait un visage éteint comme un phare d</w:t>
      </w:r>
      <w:r w:rsidR="00EE5875">
        <w:t>’</w:t>
      </w:r>
      <w:r w:rsidRPr="00675642">
        <w:t>auto</w:t>
      </w:r>
      <w:r w:rsidR="00EE5875">
        <w:t xml:space="preserve">. </w:t>
      </w:r>
      <w:r w:rsidRPr="00675642">
        <w:t>Je m</w:t>
      </w:r>
      <w:r w:rsidR="00EE5875">
        <w:t>’</w:t>
      </w:r>
      <w:r w:rsidRPr="00675642">
        <w:t>en souviens aujourd</w:t>
      </w:r>
      <w:r w:rsidR="00EE5875">
        <w:t>’</w:t>
      </w:r>
      <w:r w:rsidRPr="00675642">
        <w:t>hui</w:t>
      </w:r>
      <w:r w:rsidR="00EE5875">
        <w:t xml:space="preserve">, </w:t>
      </w:r>
      <w:r w:rsidRPr="00675642">
        <w:t>elle a dû laisser tomber quelque chose en s</w:t>
      </w:r>
      <w:r w:rsidR="00EE5875">
        <w:t>’</w:t>
      </w:r>
      <w:r w:rsidRPr="00675642">
        <w:t>éloignant</w:t>
      </w:r>
      <w:r w:rsidR="00EE5875">
        <w:t xml:space="preserve">. </w:t>
      </w:r>
      <w:r w:rsidRPr="00675642">
        <w:t>Pourquoi ne me suis-je pas précipité derrière elle pour le ramasser et le lui rendre</w:t>
      </w:r>
      <w:r w:rsidR="00EE5875">
        <w:t xml:space="preserve"> ? </w:t>
      </w:r>
      <w:r w:rsidRPr="00675642">
        <w:t>Je me souviens d</w:t>
      </w:r>
      <w:r w:rsidR="00EE5875">
        <w:t>’</w:t>
      </w:r>
      <w:r w:rsidRPr="00675642">
        <w:t>avoir r</w:t>
      </w:r>
      <w:r w:rsidRPr="00675642">
        <w:t>a</w:t>
      </w:r>
      <w:r w:rsidRPr="00675642">
        <w:t>massé son regard</w:t>
      </w:r>
      <w:r w:rsidR="00EE5875">
        <w:t xml:space="preserve">. </w:t>
      </w:r>
      <w:r w:rsidRPr="00675642">
        <w:t>Elle avait de beaux grands yeux</w:t>
      </w:r>
      <w:r w:rsidR="00EE5875">
        <w:t xml:space="preserve">. </w:t>
      </w:r>
      <w:r w:rsidRPr="00675642">
        <w:t>Mais son r</w:t>
      </w:r>
      <w:r w:rsidRPr="00675642">
        <w:t>e</w:t>
      </w:r>
      <w:r w:rsidRPr="00675642">
        <w:t>gard était</w:t>
      </w:r>
      <w:r w:rsidR="00EE5875">
        <w:t>…</w:t>
      </w:r>
    </w:p>
    <w:p w14:paraId="1C899482" w14:textId="77777777" w:rsidR="00EE5875" w:rsidRDefault="00EE5875" w:rsidP="00457E89">
      <w:pPr>
        <w:spacing w:before="1440"/>
      </w:pPr>
      <w:r>
        <w:t xml:space="preserve">… </w:t>
      </w:r>
      <w:r w:rsidR="00457E89" w:rsidRPr="00675642">
        <w:t>J</w:t>
      </w:r>
      <w:r>
        <w:t>’</w:t>
      </w:r>
      <w:r w:rsidR="00457E89" w:rsidRPr="00675642">
        <w:t>ai souvent pensé à des tas de choses</w:t>
      </w:r>
      <w:r>
        <w:t xml:space="preserve">. </w:t>
      </w:r>
      <w:r w:rsidR="00457E89" w:rsidRPr="00675642">
        <w:t>Qu</w:t>
      </w:r>
      <w:r>
        <w:t>’</w:t>
      </w:r>
      <w:r w:rsidR="00457E89" w:rsidRPr="00675642">
        <w:t>est-ce</w:t>
      </w:r>
      <w:r>
        <w:t xml:space="preserve"> ? </w:t>
      </w:r>
      <w:r w:rsidR="00457E89" w:rsidRPr="00675642">
        <w:t>J</w:t>
      </w:r>
      <w:r>
        <w:t>’</w:t>
      </w:r>
      <w:r w:rsidR="00457E89" w:rsidRPr="00675642">
        <w:t>adore m</w:t>
      </w:r>
      <w:r>
        <w:t>’</w:t>
      </w:r>
      <w:r w:rsidR="00457E89" w:rsidRPr="00675642">
        <w:t>en aller</w:t>
      </w:r>
      <w:r>
        <w:t xml:space="preserve">. </w:t>
      </w:r>
      <w:r w:rsidR="00457E89" w:rsidRPr="00675642">
        <w:t>J</w:t>
      </w:r>
      <w:r>
        <w:t>’</w:t>
      </w:r>
      <w:r w:rsidR="00457E89" w:rsidRPr="00675642">
        <w:t>ai passé la nuit à chercher ce que j</w:t>
      </w:r>
      <w:r>
        <w:t>’</w:t>
      </w:r>
      <w:r w:rsidR="00457E89" w:rsidRPr="00675642">
        <w:t>aurais bien voulu être dans les différents pays du monde</w:t>
      </w:r>
      <w:r>
        <w:t xml:space="preserve">. </w:t>
      </w:r>
      <w:r w:rsidR="00457E89" w:rsidRPr="00675642">
        <w:t>J</w:t>
      </w:r>
      <w:r>
        <w:t>’</w:t>
      </w:r>
      <w:r w:rsidR="00457E89" w:rsidRPr="00675642">
        <w:t>aurais beaucoup voulu être</w:t>
      </w:r>
      <w:r>
        <w:t>…</w:t>
      </w:r>
    </w:p>
    <w:p w14:paraId="245A2507" w14:textId="06701AB8" w:rsidR="00EE5875" w:rsidRDefault="00457E89" w:rsidP="00457E89">
      <w:pPr>
        <w:spacing w:before="1440"/>
        <w:jc w:val="right"/>
        <w:rPr>
          <w:i/>
          <w:iCs/>
        </w:rPr>
      </w:pPr>
      <w:r w:rsidRPr="00675642">
        <w:rPr>
          <w:i/>
          <w:iCs/>
        </w:rPr>
        <w:t>Chalet du Plan</w:t>
      </w:r>
      <w:r w:rsidR="00EE5875">
        <w:rPr>
          <w:i/>
          <w:iCs/>
        </w:rPr>
        <w:t xml:space="preserve">, </w:t>
      </w:r>
      <w:r w:rsidRPr="00675642">
        <w:rPr>
          <w:i/>
          <w:iCs/>
        </w:rPr>
        <w:t xml:space="preserve">le </w:t>
      </w:r>
      <w:r w:rsidR="00EE5875" w:rsidRPr="00675642">
        <w:rPr>
          <w:i/>
          <w:iCs/>
        </w:rPr>
        <w:t>1</w:t>
      </w:r>
      <w:r w:rsidR="00EE5875" w:rsidRPr="00EE5875">
        <w:rPr>
          <w:i/>
          <w:iCs/>
          <w:vertAlign w:val="superscript"/>
        </w:rPr>
        <w:t>er</w:t>
      </w:r>
      <w:r w:rsidR="00EE5875">
        <w:rPr>
          <w:i/>
          <w:iCs/>
        </w:rPr>
        <w:t> </w:t>
      </w:r>
      <w:r w:rsidR="00EE5875" w:rsidRPr="00675642">
        <w:rPr>
          <w:i/>
          <w:iCs/>
        </w:rPr>
        <w:t>février</w:t>
      </w:r>
      <w:r w:rsidRPr="00675642">
        <w:rPr>
          <w:i/>
          <w:iCs/>
        </w:rPr>
        <w:t xml:space="preserve"> 1925</w:t>
      </w:r>
      <w:r w:rsidR="00EE5875">
        <w:rPr>
          <w:i/>
          <w:iCs/>
        </w:rPr>
        <w:t>.</w:t>
      </w:r>
    </w:p>
    <w:p w14:paraId="307B7243" w14:textId="77777777" w:rsidR="00EE5875" w:rsidRDefault="00457E89" w:rsidP="00457E89">
      <w:r w:rsidRPr="00675642">
        <w:t>Tout</w:t>
      </w:r>
      <w:r w:rsidR="00EE5875">
        <w:t>.</w:t>
      </w:r>
    </w:p>
    <w:p w14:paraId="16033E0C" w14:textId="77777777" w:rsidR="00EE5875" w:rsidRDefault="00457E89" w:rsidP="00457E89">
      <w:r w:rsidRPr="00675642">
        <w:t>Ce matin</w:t>
      </w:r>
      <w:r w:rsidR="00EE5875">
        <w:t xml:space="preserve">, </w:t>
      </w:r>
      <w:r w:rsidRPr="00675642">
        <w:t>les choucas sont venus croasser devant ma porte</w:t>
      </w:r>
      <w:r w:rsidR="00EE5875">
        <w:t xml:space="preserve">. </w:t>
      </w:r>
      <w:r w:rsidRPr="00675642">
        <w:t>Depuis quelques jours j</w:t>
      </w:r>
      <w:r w:rsidR="00EE5875">
        <w:t>’</w:t>
      </w:r>
      <w:r w:rsidRPr="00675642">
        <w:t>entends beaucoup mieux le sifflet du chemin de fer de Chamonix</w:t>
      </w:r>
      <w:r w:rsidR="00EE5875">
        <w:t xml:space="preserve">, </w:t>
      </w:r>
      <w:r w:rsidRPr="00675642">
        <w:t>ainsi que les coups de frein</w:t>
      </w:r>
      <w:r w:rsidR="00EE5875">
        <w:t xml:space="preserve">. </w:t>
      </w:r>
      <w:r w:rsidRPr="00675642">
        <w:t>C</w:t>
      </w:r>
      <w:r w:rsidR="00EE5875">
        <w:t>’</w:t>
      </w:r>
      <w:r w:rsidRPr="00675642">
        <w:t>est le train de midi qui fait le plus de bruit</w:t>
      </w:r>
      <w:r w:rsidR="00EE5875">
        <w:t xml:space="preserve">. </w:t>
      </w:r>
      <w:r w:rsidRPr="00675642">
        <w:t>C</w:t>
      </w:r>
      <w:r w:rsidR="00EE5875">
        <w:t>’</w:t>
      </w:r>
      <w:r w:rsidRPr="00675642">
        <w:t>est signe de pluie</w:t>
      </w:r>
      <w:r w:rsidR="00EE5875">
        <w:t xml:space="preserve">. </w:t>
      </w:r>
      <w:r w:rsidRPr="00675642">
        <w:t>Le d</w:t>
      </w:r>
      <w:r w:rsidRPr="00675642">
        <w:t>é</w:t>
      </w:r>
      <w:r w:rsidRPr="00675642">
        <w:t>gel</w:t>
      </w:r>
      <w:r w:rsidR="00EE5875">
        <w:t xml:space="preserve">. </w:t>
      </w:r>
      <w:r w:rsidRPr="00675642">
        <w:t>Il me va falloir aller un de ces jours à Chamonix</w:t>
      </w:r>
      <w:r w:rsidR="00EE5875">
        <w:t xml:space="preserve">. </w:t>
      </w:r>
      <w:r w:rsidRPr="00675642">
        <w:t>J</w:t>
      </w:r>
      <w:r w:rsidR="00EE5875">
        <w:t>’</w:t>
      </w:r>
      <w:r w:rsidRPr="00675642">
        <w:t>irai voir quel train je pourrais bien prendre pour rentrer à Paris</w:t>
      </w:r>
      <w:r w:rsidR="00EE5875">
        <w:t xml:space="preserve"> ; </w:t>
      </w:r>
      <w:r w:rsidRPr="00675642">
        <w:t>mais je ne tiens pas à rentrer à Paris</w:t>
      </w:r>
      <w:r w:rsidR="00EE5875">
        <w:t xml:space="preserve">. </w:t>
      </w:r>
      <w:r w:rsidRPr="00675642">
        <w:t>Pas encore</w:t>
      </w:r>
      <w:r w:rsidR="00EE5875">
        <w:t xml:space="preserve">. </w:t>
      </w:r>
      <w:r w:rsidRPr="00675642">
        <w:t>Rien ne presse</w:t>
      </w:r>
      <w:r w:rsidR="00EE5875">
        <w:t xml:space="preserve">. </w:t>
      </w:r>
      <w:r w:rsidRPr="00675642">
        <w:t xml:space="preserve">Je descendrai par la </w:t>
      </w:r>
      <w:proofErr w:type="spellStart"/>
      <w:r w:rsidRPr="00675642">
        <w:t>Blaitière</w:t>
      </w:r>
      <w:proofErr w:type="spellEnd"/>
      <w:r w:rsidR="00EE5875">
        <w:t xml:space="preserve">. </w:t>
      </w:r>
      <w:r w:rsidRPr="00675642">
        <w:t>Je me laisserai glisser dans le névé</w:t>
      </w:r>
      <w:r w:rsidR="00EE5875">
        <w:t xml:space="preserve">. </w:t>
      </w:r>
      <w:r w:rsidRPr="00675642">
        <w:t>Il va ramollir avec le dégel</w:t>
      </w:r>
      <w:r w:rsidR="00EE5875">
        <w:t xml:space="preserve">. </w:t>
      </w:r>
      <w:r w:rsidRPr="00675642">
        <w:t xml:space="preserve">Je ne puis </w:t>
      </w:r>
      <w:r w:rsidRPr="00675642">
        <w:lastRenderedPageBreak/>
        <w:t>pas toujours rester là à bourrer ma pipe et à parler à haute voix</w:t>
      </w:r>
      <w:r w:rsidR="00EE5875">
        <w:t>.</w:t>
      </w:r>
    </w:p>
    <w:p w14:paraId="06FB64A4" w14:textId="77777777" w:rsidR="00EE5875" w:rsidRDefault="00457E89" w:rsidP="00457E89">
      <w:r w:rsidRPr="00675642">
        <w:t>Les choucas sont venus encore une fois</w:t>
      </w:r>
      <w:r w:rsidR="00EE5875">
        <w:t>.</w:t>
      </w:r>
    </w:p>
    <w:p w14:paraId="2FACC185" w14:textId="77777777" w:rsidR="00EE5875" w:rsidRDefault="00457E89" w:rsidP="00457E89">
      <w:r w:rsidRPr="00675642">
        <w:t>Il y a des coups de vent</w:t>
      </w:r>
      <w:r w:rsidR="00EE5875">
        <w:t>.</w:t>
      </w:r>
    </w:p>
    <w:p w14:paraId="48902673" w14:textId="77777777" w:rsidR="00EE5875" w:rsidRDefault="00457E89" w:rsidP="00457E89">
      <w:r w:rsidRPr="00675642">
        <w:t>Je lis le petit cahier de Mireille devant l</w:t>
      </w:r>
      <w:r w:rsidR="00EE5875">
        <w:t>’</w:t>
      </w:r>
      <w:r w:rsidRPr="00675642">
        <w:t>appareil</w:t>
      </w:r>
      <w:r w:rsidR="00EE5875">
        <w:t xml:space="preserve">, </w:t>
      </w:r>
      <w:r w:rsidRPr="00675642">
        <w:t>je le lis à haute voix</w:t>
      </w:r>
      <w:r w:rsidR="00EE5875">
        <w:t xml:space="preserve">. </w:t>
      </w:r>
      <w:r w:rsidRPr="00675642">
        <w:t>Je change chaque fois de rouleau</w:t>
      </w:r>
      <w:r w:rsidR="00EE5875">
        <w:t xml:space="preserve">, </w:t>
      </w:r>
      <w:r w:rsidRPr="00675642">
        <w:t>car j</w:t>
      </w:r>
      <w:r w:rsidR="00EE5875">
        <w:t>’</w:t>
      </w:r>
      <w:r w:rsidRPr="00675642">
        <w:t>alterne</w:t>
      </w:r>
      <w:r w:rsidR="00EE5875">
        <w:t xml:space="preserve">. </w:t>
      </w:r>
      <w:r w:rsidRPr="00675642">
        <w:t>Il y en a un pour elle et un pour moi</w:t>
      </w:r>
      <w:r w:rsidR="00EE5875">
        <w:t xml:space="preserve">. </w:t>
      </w:r>
      <w:r w:rsidRPr="00675642">
        <w:t>Je remets le mien en place et j</w:t>
      </w:r>
      <w:r w:rsidR="00EE5875">
        <w:t>’</w:t>
      </w:r>
      <w:r w:rsidRPr="00675642">
        <w:t>enlève le sien</w:t>
      </w:r>
      <w:r w:rsidR="00EE5875">
        <w:t xml:space="preserve">. </w:t>
      </w:r>
      <w:r w:rsidRPr="00675642">
        <w:t>J</w:t>
      </w:r>
      <w:r w:rsidR="00EE5875">
        <w:t>’</w:t>
      </w:r>
      <w:r w:rsidRPr="00675642">
        <w:t>enlève le mien</w:t>
      </w:r>
      <w:r w:rsidR="00EE5875">
        <w:t xml:space="preserve">, </w:t>
      </w:r>
      <w:r w:rsidRPr="00675642">
        <w:t>je remets le sien</w:t>
      </w:r>
      <w:r w:rsidR="00EE5875">
        <w:t xml:space="preserve">. </w:t>
      </w:r>
      <w:r w:rsidRPr="00675642">
        <w:t>Je change e</w:t>
      </w:r>
      <w:r w:rsidRPr="00675642">
        <w:t>n</w:t>
      </w:r>
      <w:r w:rsidRPr="00675642">
        <w:t>core</w:t>
      </w:r>
      <w:r w:rsidR="00EE5875">
        <w:t xml:space="preserve">. </w:t>
      </w:r>
      <w:r w:rsidRPr="00675642">
        <w:t>C</w:t>
      </w:r>
      <w:r w:rsidR="00EE5875">
        <w:t>’</w:t>
      </w:r>
      <w:r w:rsidRPr="00675642">
        <w:t>est fastidieux et cela va peut-être tout embrouiller</w:t>
      </w:r>
      <w:r w:rsidR="00EE5875">
        <w:t xml:space="preserve">. </w:t>
      </w:r>
      <w:r w:rsidRPr="00675642">
        <w:t>Pa</w:t>
      </w:r>
      <w:r w:rsidRPr="00675642">
        <w:t>u</w:t>
      </w:r>
      <w:r w:rsidRPr="00675642">
        <w:t>vre demoiselle qui devra taper tout ça</w:t>
      </w:r>
      <w:r w:rsidR="00EE5875">
        <w:t xml:space="preserve">. </w:t>
      </w:r>
      <w:r w:rsidRPr="00675642">
        <w:t>Comment dire ce que je voudrais dire</w:t>
      </w:r>
      <w:r w:rsidR="00EE5875">
        <w:t xml:space="preserve">, </w:t>
      </w:r>
      <w:r w:rsidRPr="00675642">
        <w:t>dire que</w:t>
      </w:r>
      <w:r w:rsidR="00EE5875">
        <w:t>…</w:t>
      </w:r>
    </w:p>
    <w:p w14:paraId="2AFEBAFC" w14:textId="77777777" w:rsidR="00EE5875" w:rsidRDefault="00457E89" w:rsidP="00457E89">
      <w:pPr>
        <w:spacing w:before="1440"/>
      </w:pPr>
      <w:r w:rsidRPr="00675642">
        <w:t>Je ne puis pas toujours bourrer ma pipe</w:t>
      </w:r>
      <w:r w:rsidR="00EE5875">
        <w:t xml:space="preserve">. </w:t>
      </w:r>
      <w:r w:rsidRPr="00675642">
        <w:t>Je pense à trop de choses à la fois</w:t>
      </w:r>
      <w:r w:rsidR="00EE5875">
        <w:t xml:space="preserve">. </w:t>
      </w:r>
      <w:r w:rsidRPr="00675642">
        <w:t>Je n</w:t>
      </w:r>
      <w:r w:rsidR="00EE5875">
        <w:t>’</w:t>
      </w:r>
      <w:r w:rsidRPr="00675642">
        <w:t>ai jamais pu lire</w:t>
      </w:r>
      <w:r w:rsidR="00EE5875">
        <w:t xml:space="preserve">. </w:t>
      </w:r>
      <w:r w:rsidRPr="00675642">
        <w:t>Je ne sais pas lire</w:t>
      </w:r>
      <w:r w:rsidR="00EE5875">
        <w:t xml:space="preserve">. </w:t>
      </w:r>
      <w:r w:rsidRPr="00675642">
        <w:t>Je n</w:t>
      </w:r>
      <w:r w:rsidR="00EE5875">
        <w:t>’</w:t>
      </w:r>
      <w:r w:rsidRPr="00675642">
        <w:t>y arrive pas</w:t>
      </w:r>
      <w:r w:rsidR="00EE5875">
        <w:t xml:space="preserve">. </w:t>
      </w:r>
      <w:r w:rsidRPr="00675642">
        <w:t>Tout me distrait</w:t>
      </w:r>
      <w:r w:rsidR="00EE5875">
        <w:t xml:space="preserve">. </w:t>
      </w:r>
      <w:r w:rsidRPr="00675642">
        <w:t>Je tourne la tête</w:t>
      </w:r>
      <w:r w:rsidR="00EE5875">
        <w:t xml:space="preserve">. </w:t>
      </w:r>
      <w:r w:rsidRPr="00675642">
        <w:t>Je regarde de</w:t>
      </w:r>
      <w:r w:rsidRPr="00675642">
        <w:t>r</w:t>
      </w:r>
      <w:r w:rsidRPr="00675642">
        <w:t>rière et devant moi</w:t>
      </w:r>
      <w:r w:rsidR="00EE5875">
        <w:t xml:space="preserve">. </w:t>
      </w:r>
      <w:r w:rsidRPr="00675642">
        <w:t>Je fais quelques pas dans la chambre</w:t>
      </w:r>
      <w:r w:rsidR="00EE5875">
        <w:t xml:space="preserve">. </w:t>
      </w:r>
      <w:r w:rsidRPr="00675642">
        <w:t>Je r</w:t>
      </w:r>
      <w:r w:rsidRPr="00675642">
        <w:t>e</w:t>
      </w:r>
      <w:r w:rsidRPr="00675642">
        <w:t>tourne m</w:t>
      </w:r>
      <w:r w:rsidR="00EE5875">
        <w:t>’</w:t>
      </w:r>
      <w:r w:rsidRPr="00675642">
        <w:t>asseoir à la petite table devant la fenêtre</w:t>
      </w:r>
      <w:r w:rsidR="00EE5875">
        <w:t xml:space="preserve">. </w:t>
      </w:r>
      <w:r w:rsidRPr="00675642">
        <w:t>Je rebourre ma pipe</w:t>
      </w:r>
      <w:r w:rsidR="00EE5875">
        <w:t xml:space="preserve">. </w:t>
      </w:r>
      <w:r w:rsidRPr="00675642">
        <w:t>Je reprends le petit cahier de Mireille</w:t>
      </w:r>
      <w:r w:rsidR="00EE5875">
        <w:t xml:space="preserve">. </w:t>
      </w:r>
      <w:r w:rsidRPr="00675642">
        <w:t>Je m</w:t>
      </w:r>
      <w:r w:rsidR="00EE5875">
        <w:t>’</w:t>
      </w:r>
      <w:r w:rsidRPr="00675642">
        <w:t>applique</w:t>
      </w:r>
      <w:r w:rsidR="00EE5875">
        <w:t xml:space="preserve">. </w:t>
      </w:r>
      <w:r w:rsidRPr="00675642">
        <w:t>Je voudrais dire que</w:t>
      </w:r>
      <w:r w:rsidR="00EE5875">
        <w:t xml:space="preserve">… </w:t>
      </w:r>
      <w:r w:rsidRPr="00675642">
        <w:t>Je trouve un prétexte pour me lever à nouveau et faire encore quelques pas dans la chambre</w:t>
      </w:r>
      <w:r w:rsidR="00EE5875">
        <w:t xml:space="preserve">. </w:t>
      </w:r>
      <w:r w:rsidRPr="00675642">
        <w:t>Je r</w:t>
      </w:r>
      <w:r w:rsidRPr="00675642">
        <w:t>e</w:t>
      </w:r>
      <w:r w:rsidRPr="00675642">
        <w:t>tourne m</w:t>
      </w:r>
      <w:r w:rsidR="00EE5875">
        <w:t>’</w:t>
      </w:r>
      <w:r w:rsidRPr="00675642">
        <w:t>asseoir</w:t>
      </w:r>
      <w:r w:rsidR="00EE5875">
        <w:t xml:space="preserve">. </w:t>
      </w:r>
      <w:r w:rsidRPr="00675642">
        <w:t>Je me lève</w:t>
      </w:r>
      <w:r w:rsidR="00EE5875">
        <w:t xml:space="preserve">. </w:t>
      </w:r>
      <w:r w:rsidRPr="00675642">
        <w:t>Cette fois-ci</w:t>
      </w:r>
      <w:r w:rsidR="00EE5875">
        <w:t xml:space="preserve">, </w:t>
      </w:r>
      <w:r w:rsidRPr="00675642">
        <w:t>c</w:t>
      </w:r>
      <w:r w:rsidR="00EE5875">
        <w:t>’</w:t>
      </w:r>
      <w:r w:rsidRPr="00675642">
        <w:t>est pour aller tiso</w:t>
      </w:r>
      <w:r w:rsidRPr="00675642">
        <w:t>n</w:t>
      </w:r>
      <w:r w:rsidRPr="00675642">
        <w:t>ner le feu</w:t>
      </w:r>
      <w:r w:rsidR="00EE5875">
        <w:t xml:space="preserve">. </w:t>
      </w:r>
      <w:r w:rsidRPr="00675642">
        <w:t>Puis je vais chercher du coke dans la pièce d</w:t>
      </w:r>
      <w:r w:rsidR="00EE5875">
        <w:t>’</w:t>
      </w:r>
      <w:r w:rsidRPr="00675642">
        <w:t>à-côté</w:t>
      </w:r>
      <w:r w:rsidR="00EE5875">
        <w:t xml:space="preserve">. </w:t>
      </w:r>
      <w:r w:rsidRPr="00675642">
        <w:t>Je remplis le seau</w:t>
      </w:r>
      <w:r w:rsidR="00EE5875">
        <w:t xml:space="preserve">. </w:t>
      </w:r>
      <w:r w:rsidRPr="00675642">
        <w:t>Je m</w:t>
      </w:r>
      <w:r w:rsidR="00EE5875">
        <w:t>’</w:t>
      </w:r>
      <w:r w:rsidRPr="00675642">
        <w:t>attarde</w:t>
      </w:r>
      <w:r w:rsidR="00EE5875">
        <w:t xml:space="preserve">. </w:t>
      </w:r>
      <w:r w:rsidRPr="00675642">
        <w:t>Je ne veux rien oublier</w:t>
      </w:r>
      <w:r w:rsidR="00EE5875">
        <w:t xml:space="preserve">. </w:t>
      </w:r>
      <w:r w:rsidRPr="00675642">
        <w:t>Mais j</w:t>
      </w:r>
      <w:r w:rsidR="00EE5875">
        <w:t>’</w:t>
      </w:r>
      <w:r w:rsidRPr="00675642">
        <w:t>oublie de fumer</w:t>
      </w:r>
      <w:r w:rsidR="00EE5875">
        <w:t xml:space="preserve">. </w:t>
      </w:r>
      <w:r w:rsidRPr="00675642">
        <w:t>Je veux bourrer ma pipe</w:t>
      </w:r>
      <w:r w:rsidR="00EE5875">
        <w:t xml:space="preserve">. </w:t>
      </w:r>
      <w:r w:rsidRPr="00675642">
        <w:t>Le paquet de tabac est dans la grande chambre</w:t>
      </w:r>
      <w:r w:rsidR="00EE5875">
        <w:t xml:space="preserve">. </w:t>
      </w:r>
      <w:r w:rsidRPr="00675642">
        <w:t>J</w:t>
      </w:r>
      <w:r w:rsidR="00EE5875">
        <w:t>’</w:t>
      </w:r>
      <w:r w:rsidRPr="00675642">
        <w:t>y vais</w:t>
      </w:r>
      <w:r w:rsidR="00EE5875">
        <w:t xml:space="preserve">. </w:t>
      </w:r>
      <w:r w:rsidRPr="00675642">
        <w:t>Je me lave d</w:t>
      </w:r>
      <w:r w:rsidR="00EE5875">
        <w:t>’</w:t>
      </w:r>
      <w:r w:rsidRPr="00675642">
        <w:t>abord les mains</w:t>
      </w:r>
      <w:r w:rsidR="00EE5875">
        <w:t xml:space="preserve">. </w:t>
      </w:r>
      <w:r w:rsidRPr="00675642">
        <w:t>J</w:t>
      </w:r>
      <w:r w:rsidR="00EE5875">
        <w:t>’</w:t>
      </w:r>
      <w:r w:rsidRPr="00675642">
        <w:t>allume ma pipe en regardant par la fenêtre</w:t>
      </w:r>
      <w:r w:rsidR="00EE5875">
        <w:t xml:space="preserve">. </w:t>
      </w:r>
      <w:r w:rsidRPr="00675642">
        <w:t>Je r</w:t>
      </w:r>
      <w:r w:rsidRPr="00675642">
        <w:t>e</w:t>
      </w:r>
      <w:r w:rsidRPr="00675642">
        <w:t>tourne chercher le coke</w:t>
      </w:r>
      <w:r w:rsidR="00EE5875">
        <w:t xml:space="preserve">. </w:t>
      </w:r>
      <w:r w:rsidRPr="00675642">
        <w:t>Je retourne m</w:t>
      </w:r>
      <w:r w:rsidR="00EE5875">
        <w:t>’</w:t>
      </w:r>
      <w:r w:rsidRPr="00675642">
        <w:t>asseoir à la petite table devant la fenêtre</w:t>
      </w:r>
      <w:r w:rsidR="00EE5875">
        <w:t xml:space="preserve">. </w:t>
      </w:r>
      <w:r w:rsidRPr="00675642">
        <w:t>Je m</w:t>
      </w:r>
      <w:r w:rsidR="00EE5875">
        <w:t>’</w:t>
      </w:r>
      <w:r w:rsidRPr="00675642">
        <w:t>applique</w:t>
      </w:r>
      <w:r w:rsidR="00EE5875">
        <w:t xml:space="preserve">, </w:t>
      </w:r>
      <w:r w:rsidRPr="00675642">
        <w:t>mais je n</w:t>
      </w:r>
      <w:r w:rsidR="00EE5875">
        <w:t>’</w:t>
      </w:r>
      <w:r w:rsidRPr="00675642">
        <w:t>y arrive pas</w:t>
      </w:r>
      <w:r w:rsidR="00EE5875">
        <w:t xml:space="preserve">. </w:t>
      </w:r>
      <w:r w:rsidRPr="00675642">
        <w:t>Je vo</w:t>
      </w:r>
      <w:r w:rsidRPr="00675642">
        <w:t>u</w:t>
      </w:r>
      <w:r w:rsidRPr="00675642">
        <w:t xml:space="preserve">drais lire le petit cahier </w:t>
      </w:r>
      <w:r w:rsidRPr="00675642">
        <w:lastRenderedPageBreak/>
        <w:t>de Mireille</w:t>
      </w:r>
      <w:r w:rsidR="00EE5875">
        <w:t xml:space="preserve">. </w:t>
      </w:r>
      <w:r w:rsidRPr="00675642">
        <w:t>Je voudrais dire que</w:t>
      </w:r>
      <w:r w:rsidR="00EE5875">
        <w:t xml:space="preserve">… </w:t>
      </w:r>
      <w:r w:rsidRPr="00675642">
        <w:t>Les choucas sont encore là</w:t>
      </w:r>
      <w:r w:rsidR="00EE5875">
        <w:t xml:space="preserve">. </w:t>
      </w:r>
      <w:r w:rsidRPr="00675642">
        <w:t>Il y en a trois</w:t>
      </w:r>
      <w:r w:rsidR="00EE5875">
        <w:t xml:space="preserve">. </w:t>
      </w:r>
      <w:r w:rsidRPr="00675642">
        <w:t>Je vais ouvrir la porte</w:t>
      </w:r>
      <w:r w:rsidR="00EE5875">
        <w:t xml:space="preserve">. </w:t>
      </w:r>
      <w:r w:rsidRPr="00675642">
        <w:t>Il n</w:t>
      </w:r>
      <w:r w:rsidR="00EE5875">
        <w:t>’</w:t>
      </w:r>
      <w:r w:rsidRPr="00675642">
        <w:t>y a plus qu</w:t>
      </w:r>
      <w:r w:rsidR="00EE5875">
        <w:t>’</w:t>
      </w:r>
      <w:r w:rsidRPr="00675642">
        <w:t>un seul oiseau</w:t>
      </w:r>
      <w:r w:rsidR="00EE5875">
        <w:t xml:space="preserve">. </w:t>
      </w:r>
      <w:r w:rsidRPr="00675642">
        <w:t>Il est posé sur la barrière</w:t>
      </w:r>
      <w:r w:rsidR="00EE5875">
        <w:t xml:space="preserve">. </w:t>
      </w:r>
      <w:r w:rsidRPr="00675642">
        <w:t>Avant qu</w:t>
      </w:r>
      <w:r w:rsidR="00EE5875">
        <w:t>’</w:t>
      </w:r>
      <w:r w:rsidRPr="00675642">
        <w:t>il ne s</w:t>
      </w:r>
      <w:r w:rsidR="00EE5875">
        <w:t>’</w:t>
      </w:r>
      <w:r w:rsidRPr="00675642">
        <w:t>envole</w:t>
      </w:r>
      <w:r w:rsidR="00EE5875">
        <w:t xml:space="preserve">, </w:t>
      </w:r>
      <w:r w:rsidRPr="00675642">
        <w:t>avant qu</w:t>
      </w:r>
      <w:r w:rsidR="00EE5875">
        <w:t>’</w:t>
      </w:r>
      <w:r w:rsidRPr="00675642">
        <w:t>il ne se laisse choir dans le vide</w:t>
      </w:r>
      <w:r w:rsidR="00EE5875">
        <w:t xml:space="preserve">, </w:t>
      </w:r>
      <w:r w:rsidRPr="00675642">
        <w:t>j</w:t>
      </w:r>
      <w:r w:rsidR="00EE5875">
        <w:t>’</w:t>
      </w:r>
      <w:r w:rsidRPr="00675642">
        <w:t>ai encore eu le temps d</w:t>
      </w:r>
      <w:r w:rsidR="00EE5875">
        <w:t>’</w:t>
      </w:r>
      <w:r w:rsidRPr="00675642">
        <w:t>entendre le sifflet du train qui entre en g</w:t>
      </w:r>
      <w:r w:rsidRPr="00675642">
        <w:t>a</w:t>
      </w:r>
      <w:r w:rsidRPr="00675642">
        <w:t>re</w:t>
      </w:r>
      <w:r w:rsidR="00EE5875">
        <w:t xml:space="preserve">. </w:t>
      </w:r>
      <w:r w:rsidRPr="00675642">
        <w:t>Le grincement des freins est encore beaucoup plus proche qu</w:t>
      </w:r>
      <w:r w:rsidR="00EE5875">
        <w:t>’</w:t>
      </w:r>
      <w:r w:rsidRPr="00675642">
        <w:t>hier</w:t>
      </w:r>
      <w:r w:rsidR="00EE5875">
        <w:t xml:space="preserve">, </w:t>
      </w:r>
      <w:r w:rsidRPr="00675642">
        <w:t>non</w:t>
      </w:r>
      <w:r w:rsidR="00EE5875">
        <w:t xml:space="preserve">, </w:t>
      </w:r>
      <w:r w:rsidRPr="00675642">
        <w:t>que ce matin</w:t>
      </w:r>
      <w:r w:rsidR="00EE5875">
        <w:t xml:space="preserve">. </w:t>
      </w:r>
      <w:r w:rsidRPr="00675642">
        <w:t>Il va pleuvoir cette nuit</w:t>
      </w:r>
      <w:r w:rsidR="00EE5875">
        <w:t xml:space="preserve">. </w:t>
      </w:r>
      <w:r w:rsidRPr="00675642">
        <w:t>Quand je me suis penché derrière l</w:t>
      </w:r>
      <w:r w:rsidR="00EE5875">
        <w:t>’</w:t>
      </w:r>
      <w:r w:rsidRPr="00675642">
        <w:t>oiseau</w:t>
      </w:r>
      <w:r w:rsidR="00EE5875">
        <w:t xml:space="preserve">, </w:t>
      </w:r>
      <w:r w:rsidRPr="00675642">
        <w:t>le fond de la vallée était tout noir</w:t>
      </w:r>
      <w:r w:rsidR="00EE5875">
        <w:t>.</w:t>
      </w:r>
    </w:p>
    <w:p w14:paraId="178635FC" w14:textId="77777777" w:rsidR="00EE5875" w:rsidRDefault="00457E89" w:rsidP="00457E89">
      <w:r w:rsidRPr="00675642">
        <w:t>Là</w:t>
      </w:r>
      <w:r w:rsidR="00EE5875">
        <w:t xml:space="preserve">, </w:t>
      </w:r>
      <w:r w:rsidRPr="00675642">
        <w:t>en bas</w:t>
      </w:r>
      <w:r w:rsidR="00EE5875">
        <w:t xml:space="preserve">, </w:t>
      </w:r>
      <w:r w:rsidRPr="00675642">
        <w:t>il pleut déjà</w:t>
      </w:r>
      <w:r w:rsidR="00EE5875">
        <w:t>.</w:t>
      </w:r>
    </w:p>
    <w:p w14:paraId="133FC7D6" w14:textId="77777777" w:rsidR="00EE5875" w:rsidRDefault="00457E89" w:rsidP="00457E89">
      <w:r w:rsidRPr="00675642">
        <w:t>C</w:t>
      </w:r>
      <w:r w:rsidR="00EE5875">
        <w:t>’</w:t>
      </w:r>
      <w:r w:rsidRPr="00675642">
        <w:t>est encore une fois midi</w:t>
      </w:r>
      <w:r w:rsidR="00EE5875">
        <w:t>.</w:t>
      </w:r>
    </w:p>
    <w:p w14:paraId="4D77F04A" w14:textId="77777777" w:rsidR="00EE5875" w:rsidRDefault="00457E89" w:rsidP="00457E89">
      <w:r w:rsidRPr="00675642">
        <w:t>Donc</w:t>
      </w:r>
      <w:r w:rsidR="00EE5875">
        <w:t xml:space="preserve">, </w:t>
      </w:r>
      <w:r w:rsidRPr="00675642">
        <w:t>c</w:t>
      </w:r>
      <w:r w:rsidR="00EE5875">
        <w:t>’</w:t>
      </w:r>
      <w:r w:rsidRPr="00675642">
        <w:t>était bien hier que les freins paraissaient beaucoup plus proches que de coutume</w:t>
      </w:r>
      <w:r w:rsidR="00EE5875">
        <w:t>.</w:t>
      </w:r>
    </w:p>
    <w:p w14:paraId="6F7FEEC2" w14:textId="77777777" w:rsidR="00EE5875" w:rsidRDefault="00457E89" w:rsidP="00457E89">
      <w:r w:rsidRPr="00675642">
        <w:t>Je n</w:t>
      </w:r>
      <w:r w:rsidR="00EE5875">
        <w:t>’</w:t>
      </w:r>
      <w:r w:rsidRPr="00675642">
        <w:t>ai plus envie de descendre</w:t>
      </w:r>
      <w:r w:rsidR="00EE5875">
        <w:t xml:space="preserve">. </w:t>
      </w:r>
      <w:r w:rsidRPr="00675642">
        <w:t>La vallée est sale</w:t>
      </w:r>
      <w:r w:rsidR="00EE5875">
        <w:t xml:space="preserve">. </w:t>
      </w:r>
      <w:r w:rsidRPr="00675642">
        <w:t>Le so</w:t>
      </w:r>
      <w:r w:rsidRPr="00675642">
        <w:t>m</w:t>
      </w:r>
      <w:r w:rsidRPr="00675642">
        <w:t>met de l</w:t>
      </w:r>
      <w:r w:rsidR="00EE5875">
        <w:t>’</w:t>
      </w:r>
      <w:r w:rsidRPr="00675642">
        <w:t>Aiguille est livide</w:t>
      </w:r>
      <w:r w:rsidR="00EE5875">
        <w:t xml:space="preserve">. </w:t>
      </w:r>
      <w:r w:rsidRPr="00675642">
        <w:t>Non</w:t>
      </w:r>
      <w:r w:rsidR="00EE5875">
        <w:t xml:space="preserve">, </w:t>
      </w:r>
      <w:r w:rsidRPr="00675642">
        <w:t>ce n</w:t>
      </w:r>
      <w:r w:rsidR="00EE5875">
        <w:t>’</w:t>
      </w:r>
      <w:r w:rsidRPr="00675642">
        <w:t>est pas encore le pri</w:t>
      </w:r>
      <w:r w:rsidRPr="00675642">
        <w:t>n</w:t>
      </w:r>
      <w:r w:rsidRPr="00675642">
        <w:t>temps</w:t>
      </w:r>
      <w:r w:rsidR="00EE5875">
        <w:t xml:space="preserve">, </w:t>
      </w:r>
      <w:r w:rsidRPr="00675642">
        <w:t>malgré cette pluie</w:t>
      </w:r>
      <w:r w:rsidR="00EE5875">
        <w:t>.</w:t>
      </w:r>
    </w:p>
    <w:p w14:paraId="43BA0135" w14:textId="77777777" w:rsidR="00EE5875" w:rsidRDefault="00457E89" w:rsidP="00457E89">
      <w:r w:rsidRPr="00675642">
        <w:t>Je rentre</w:t>
      </w:r>
      <w:r w:rsidR="00EE5875">
        <w:t>.</w:t>
      </w:r>
    </w:p>
    <w:p w14:paraId="440CAEF9" w14:textId="77777777" w:rsidR="00EE5875" w:rsidRDefault="00457E89" w:rsidP="00457E89">
      <w:r w:rsidRPr="00675642">
        <w:t>Je suis à la petite table devant la fenêtre</w:t>
      </w:r>
      <w:r w:rsidR="00EE5875">
        <w:t xml:space="preserve">. </w:t>
      </w:r>
      <w:r w:rsidRPr="00675642">
        <w:t>Il fait nuit depuis longtemps</w:t>
      </w:r>
      <w:r w:rsidR="00EE5875">
        <w:t xml:space="preserve">. </w:t>
      </w:r>
      <w:r w:rsidRPr="00675642">
        <w:t>Je fume</w:t>
      </w:r>
      <w:r w:rsidR="00EE5875">
        <w:t xml:space="preserve">. </w:t>
      </w:r>
      <w:r w:rsidRPr="00675642">
        <w:t>Je</w:t>
      </w:r>
      <w:r w:rsidR="00EE5875">
        <w:t>.</w:t>
      </w:r>
    </w:p>
    <w:p w14:paraId="09688743" w14:textId="77777777" w:rsidR="00EE5875" w:rsidRDefault="00457E89" w:rsidP="00457E89">
      <w:pPr>
        <w:spacing w:before="1440"/>
      </w:pPr>
      <w:r w:rsidRPr="00675642">
        <w:t>Je suis tout de même descendu à Chamonix</w:t>
      </w:r>
      <w:r w:rsidR="00EE5875">
        <w:t xml:space="preserve">. </w:t>
      </w:r>
      <w:r w:rsidRPr="00675642">
        <w:t>Je voulais mettre les premiers rouleaux à la poste</w:t>
      </w:r>
      <w:r w:rsidR="00EE5875">
        <w:t xml:space="preserve">. </w:t>
      </w:r>
      <w:r w:rsidRPr="00675642">
        <w:t>Je ne sais pas pourquoi</w:t>
      </w:r>
      <w:r w:rsidR="00EE5875">
        <w:t xml:space="preserve">, </w:t>
      </w:r>
      <w:r w:rsidRPr="00675642">
        <w:t>je les ai encore rapportés ici</w:t>
      </w:r>
      <w:r w:rsidR="00EE5875">
        <w:t xml:space="preserve">. </w:t>
      </w:r>
      <w:r w:rsidRPr="00675642">
        <w:t>Et maintenant</w:t>
      </w:r>
      <w:r w:rsidR="00EE5875">
        <w:t xml:space="preserve">, </w:t>
      </w:r>
      <w:r w:rsidRPr="00675642">
        <w:t>je recommence</w:t>
      </w:r>
      <w:r w:rsidR="00EE5875">
        <w:t xml:space="preserve">. </w:t>
      </w:r>
      <w:r w:rsidRPr="00675642">
        <w:t>Je dicte encore à haute voix</w:t>
      </w:r>
      <w:r w:rsidR="00EE5875">
        <w:t xml:space="preserve">. </w:t>
      </w:r>
      <w:r w:rsidRPr="00675642">
        <w:t>Je dicte à la machine qui ronronne</w:t>
      </w:r>
      <w:r w:rsidR="00EE5875">
        <w:t xml:space="preserve">. </w:t>
      </w:r>
      <w:r w:rsidRPr="00675642">
        <w:t>Je recommence tout</w:t>
      </w:r>
      <w:r w:rsidR="00EE5875">
        <w:t xml:space="preserve">, </w:t>
      </w:r>
      <w:r w:rsidRPr="00675642">
        <w:t>mais je n</w:t>
      </w:r>
      <w:r w:rsidR="00EE5875">
        <w:t>’</w:t>
      </w:r>
      <w:r w:rsidRPr="00675642">
        <w:t>alterne plus les rouleaux</w:t>
      </w:r>
      <w:r w:rsidR="00EE5875">
        <w:t xml:space="preserve">. </w:t>
      </w:r>
      <w:r w:rsidRPr="00675642">
        <w:t>Tout va sur le même</w:t>
      </w:r>
      <w:r w:rsidR="00EE5875">
        <w:t xml:space="preserve">. </w:t>
      </w:r>
      <w:r w:rsidRPr="00675642">
        <w:t>Dehors</w:t>
      </w:r>
      <w:r w:rsidR="00EE5875">
        <w:t xml:space="preserve">, </w:t>
      </w:r>
      <w:r w:rsidRPr="00675642">
        <w:t>il gèle</w:t>
      </w:r>
      <w:r w:rsidR="00EE5875">
        <w:t xml:space="preserve">, </w:t>
      </w:r>
      <w:r w:rsidRPr="00675642">
        <w:t>il regèle</w:t>
      </w:r>
      <w:r w:rsidR="00EE5875">
        <w:t>.</w:t>
      </w:r>
    </w:p>
    <w:p w14:paraId="19C3F0E7" w14:textId="77777777" w:rsidR="00EE5875" w:rsidRDefault="00457E89" w:rsidP="00457E89">
      <w:r w:rsidRPr="00675642">
        <w:t>Je fais marcher l</w:t>
      </w:r>
      <w:r w:rsidR="00EE5875">
        <w:t>’</w:t>
      </w:r>
      <w:r w:rsidRPr="00675642">
        <w:t>appareil à reculons</w:t>
      </w:r>
      <w:r w:rsidR="00EE5875">
        <w:t xml:space="preserve">. </w:t>
      </w:r>
      <w:r w:rsidRPr="00675642">
        <w:t>Je presse sur un bo</w:t>
      </w:r>
      <w:r w:rsidRPr="00675642">
        <w:t>u</w:t>
      </w:r>
      <w:r w:rsidRPr="00675642">
        <w:t>ton et j</w:t>
      </w:r>
      <w:r w:rsidR="00EE5875">
        <w:t>’</w:t>
      </w:r>
      <w:r w:rsidRPr="00675642">
        <w:t>entends aussitôt ma voix sortir du cornet</w:t>
      </w:r>
      <w:r w:rsidR="00EE5875">
        <w:t xml:space="preserve">. </w:t>
      </w:r>
      <w:r w:rsidRPr="00675642">
        <w:t xml:space="preserve">Je suis </w:t>
      </w:r>
      <w:r w:rsidRPr="00675642">
        <w:lastRenderedPageBreak/>
        <w:t>en train de lire à haute voix le petit cahier de Mireille et l</w:t>
      </w:r>
      <w:r w:rsidR="00EE5875">
        <w:t>’</w:t>
      </w:r>
      <w:r w:rsidRPr="00675642">
        <w:t>appareil enregistre</w:t>
      </w:r>
      <w:r w:rsidR="00EE5875">
        <w:t xml:space="preserve">. </w:t>
      </w:r>
      <w:r w:rsidRPr="00675642">
        <w:t>Ainsi je m</w:t>
      </w:r>
      <w:r w:rsidR="00EE5875">
        <w:t>’</w:t>
      </w:r>
      <w:r w:rsidRPr="00675642">
        <w:t>entends deux fois</w:t>
      </w:r>
      <w:r w:rsidR="00EE5875">
        <w:t xml:space="preserve">, </w:t>
      </w:r>
      <w:r w:rsidRPr="00675642">
        <w:t>primo</w:t>
      </w:r>
      <w:r w:rsidR="00EE5875">
        <w:t xml:space="preserve">, </w:t>
      </w:r>
      <w:r w:rsidRPr="00675642">
        <w:t>quand je dicte</w:t>
      </w:r>
      <w:r w:rsidR="00EE5875">
        <w:t xml:space="preserve">, </w:t>
      </w:r>
      <w:r w:rsidRPr="00675642">
        <w:t>et puis</w:t>
      </w:r>
      <w:r w:rsidR="00EE5875">
        <w:t xml:space="preserve">, </w:t>
      </w:r>
      <w:r w:rsidRPr="00675642">
        <w:t>quand l</w:t>
      </w:r>
      <w:r w:rsidR="00EE5875">
        <w:t>’</w:t>
      </w:r>
      <w:r w:rsidRPr="00675642">
        <w:t>appareil me répète ce que je viens de lui dicter</w:t>
      </w:r>
      <w:r w:rsidR="00EE5875">
        <w:t xml:space="preserve">. </w:t>
      </w:r>
      <w:r w:rsidRPr="00675642">
        <w:t>Cette nuit il gèle dur</w:t>
      </w:r>
      <w:r w:rsidR="00EE5875">
        <w:t>.</w:t>
      </w:r>
    </w:p>
    <w:p w14:paraId="769B975E" w14:textId="77777777" w:rsidR="00EE5875" w:rsidRDefault="00457E89" w:rsidP="00457E89">
      <w:r w:rsidRPr="00675642">
        <w:t>J</w:t>
      </w:r>
      <w:r w:rsidR="00EE5875">
        <w:t>’</w:t>
      </w:r>
      <w:r w:rsidRPr="00675642">
        <w:t>aurais dû me procurer cet appareil quand Mireille était malade</w:t>
      </w:r>
      <w:r w:rsidR="00EE5875">
        <w:t xml:space="preserve">. </w:t>
      </w:r>
      <w:r w:rsidRPr="00675642">
        <w:t>Moi</w:t>
      </w:r>
      <w:r w:rsidR="00EE5875">
        <w:t xml:space="preserve">, </w:t>
      </w:r>
      <w:r w:rsidRPr="00675642">
        <w:t>je n</w:t>
      </w:r>
      <w:r w:rsidR="00EE5875">
        <w:t>’</w:t>
      </w:r>
      <w:r w:rsidRPr="00675642">
        <w:t>avais plus rien à lui dire</w:t>
      </w:r>
      <w:r w:rsidR="00EE5875">
        <w:t xml:space="preserve">. </w:t>
      </w:r>
      <w:r w:rsidRPr="00675642">
        <w:t>Les malades m</w:t>
      </w:r>
      <w:r w:rsidR="00EE5875">
        <w:t>’</w:t>
      </w:r>
      <w:r w:rsidRPr="00675642">
        <w:t>impressionnent</w:t>
      </w:r>
      <w:r w:rsidR="00EE5875">
        <w:t xml:space="preserve">. </w:t>
      </w:r>
      <w:r w:rsidRPr="00675642">
        <w:t>Je ne sais pas que leur dire</w:t>
      </w:r>
      <w:r w:rsidR="00EE5875">
        <w:t xml:space="preserve">. </w:t>
      </w:r>
      <w:r w:rsidRPr="00675642">
        <w:t>Je suis gêné</w:t>
      </w:r>
      <w:r w:rsidR="00EE5875">
        <w:t xml:space="preserve">. </w:t>
      </w:r>
      <w:r w:rsidRPr="00675642">
        <w:t>Je ne sais pas les plaindre</w:t>
      </w:r>
      <w:r w:rsidR="00EE5875">
        <w:t xml:space="preserve">. </w:t>
      </w:r>
      <w:r w:rsidRPr="00675642">
        <w:t>Je n</w:t>
      </w:r>
      <w:r w:rsidR="00EE5875">
        <w:t>’</w:t>
      </w:r>
      <w:r w:rsidRPr="00675642">
        <w:t>ai jamais été malade</w:t>
      </w:r>
      <w:r w:rsidR="00EE5875">
        <w:t xml:space="preserve">. </w:t>
      </w:r>
      <w:r w:rsidRPr="00675642">
        <w:t>Et</w:t>
      </w:r>
      <w:r w:rsidR="00EE5875">
        <w:t xml:space="preserve">, </w:t>
      </w:r>
      <w:r w:rsidRPr="00675642">
        <w:t>même maintenant que je voudrais tant parler</w:t>
      </w:r>
      <w:r w:rsidR="00EE5875">
        <w:t xml:space="preserve">, </w:t>
      </w:r>
      <w:r w:rsidRPr="00675642">
        <w:t>je ne sais pas comment dire que</w:t>
      </w:r>
      <w:r w:rsidR="00EE5875">
        <w:t xml:space="preserve">… </w:t>
      </w:r>
      <w:r w:rsidRPr="00675642">
        <w:t>Alors</w:t>
      </w:r>
      <w:r w:rsidR="00EE5875">
        <w:t xml:space="preserve">, </w:t>
      </w:r>
      <w:r w:rsidRPr="00675642">
        <w:t>je dicte ce que Mireille écrivait dans son petit cahier</w:t>
      </w:r>
      <w:r w:rsidR="00EE5875">
        <w:t xml:space="preserve">. </w:t>
      </w:r>
      <w:r w:rsidRPr="00675642">
        <w:t>J</w:t>
      </w:r>
      <w:r w:rsidR="00EE5875">
        <w:t>’</w:t>
      </w:r>
      <w:r w:rsidRPr="00675642">
        <w:t>aurais dû lui acheter cet appareil</w:t>
      </w:r>
      <w:r w:rsidR="00EE5875">
        <w:t xml:space="preserve">. </w:t>
      </w:r>
      <w:r w:rsidRPr="00675642">
        <w:t>Elle écrivait dans son lit</w:t>
      </w:r>
      <w:r w:rsidR="00EE5875">
        <w:t xml:space="preserve">. </w:t>
      </w:r>
      <w:r w:rsidRPr="00675642">
        <w:t>Avec cet appareil elle aurait pu parler dedans</w:t>
      </w:r>
      <w:r w:rsidR="00EE5875">
        <w:t xml:space="preserve">. </w:t>
      </w:r>
      <w:r w:rsidRPr="00675642">
        <w:t>Et a</w:t>
      </w:r>
      <w:r w:rsidRPr="00675642">
        <w:t>u</w:t>
      </w:r>
      <w:r w:rsidRPr="00675642">
        <w:t>jourd</w:t>
      </w:r>
      <w:r w:rsidR="00EE5875">
        <w:t>’</w:t>
      </w:r>
      <w:r w:rsidRPr="00675642">
        <w:t>hui</w:t>
      </w:r>
      <w:r w:rsidR="00EE5875">
        <w:t xml:space="preserve">, </w:t>
      </w:r>
      <w:r w:rsidRPr="00675642">
        <w:t>c</w:t>
      </w:r>
      <w:r w:rsidR="00EE5875">
        <w:t>’</w:t>
      </w:r>
      <w:r w:rsidRPr="00675642">
        <w:t>est moi qui entendrais sa voix</w:t>
      </w:r>
      <w:r w:rsidR="00EE5875">
        <w:t xml:space="preserve">, </w:t>
      </w:r>
      <w:r w:rsidRPr="00675642">
        <w:t>sa voix sortant de l</w:t>
      </w:r>
      <w:r w:rsidR="00EE5875">
        <w:t>’</w:t>
      </w:r>
      <w:r w:rsidRPr="00675642">
        <w:t>appareil</w:t>
      </w:r>
      <w:r w:rsidR="00EE5875">
        <w:t xml:space="preserve">, </w:t>
      </w:r>
      <w:r w:rsidRPr="00675642">
        <w:t>sa voix à elle</w:t>
      </w:r>
      <w:r w:rsidR="00EE5875">
        <w:t xml:space="preserve">, </w:t>
      </w:r>
      <w:r w:rsidRPr="00675642">
        <w:t>au lieu d</w:t>
      </w:r>
      <w:r w:rsidR="00EE5875">
        <w:t>’</w:t>
      </w:r>
      <w:r w:rsidRPr="00675642">
        <w:t>entendre deux fois la mienne</w:t>
      </w:r>
      <w:r w:rsidR="00EE5875">
        <w:t xml:space="preserve">, </w:t>
      </w:r>
      <w:r w:rsidRPr="00675642">
        <w:t>qui parle dans le cornet ou qui dicte à haute voix</w:t>
      </w:r>
      <w:r w:rsidR="00EE5875">
        <w:t>.</w:t>
      </w:r>
    </w:p>
    <w:p w14:paraId="1D61A37B" w14:textId="77777777" w:rsidR="00EE5875" w:rsidRDefault="00457E89" w:rsidP="00457E89">
      <w:r w:rsidRPr="00675642">
        <w:t>La voix de Mireille</w:t>
      </w:r>
      <w:r w:rsidR="00EE5875">
        <w:t>.</w:t>
      </w:r>
    </w:p>
    <w:p w14:paraId="5B90477C" w14:textId="77777777" w:rsidR="00EE5875" w:rsidRDefault="00EE5875" w:rsidP="00457E89">
      <w:r>
        <w:t>« </w:t>
      </w:r>
      <w:r w:rsidR="00457E89" w:rsidRPr="00675642">
        <w:rPr>
          <w:i/>
          <w:iCs/>
        </w:rPr>
        <w:t>La Voix de son Maître</w:t>
      </w:r>
      <w:r>
        <w:t> »…</w:t>
      </w:r>
    </w:p>
    <w:p w14:paraId="01BA69FA" w14:textId="77777777" w:rsidR="00EE5875" w:rsidRDefault="00457E89" w:rsidP="00457E89">
      <w:r w:rsidRPr="00675642">
        <w:t>Comment dire que Mireille est morte</w:t>
      </w:r>
      <w:r w:rsidR="00EE5875">
        <w:t xml:space="preserve"> ? </w:t>
      </w:r>
      <w:r w:rsidRPr="00675642">
        <w:t>Je ne veux rien o</w:t>
      </w:r>
      <w:r w:rsidRPr="00675642">
        <w:t>u</w:t>
      </w:r>
      <w:r w:rsidRPr="00675642">
        <w:t>blier</w:t>
      </w:r>
      <w:r w:rsidR="00EE5875">
        <w:t xml:space="preserve">. </w:t>
      </w:r>
      <w:r w:rsidRPr="00675642">
        <w:t>Mais comment le dire</w:t>
      </w:r>
      <w:r w:rsidR="00EE5875">
        <w:t xml:space="preserve"> ? </w:t>
      </w:r>
      <w:r w:rsidRPr="00675642">
        <w:t>Je vais</w:t>
      </w:r>
      <w:r w:rsidR="00EE5875">
        <w:t xml:space="preserve">. </w:t>
      </w:r>
      <w:r w:rsidRPr="00675642">
        <w:t>Je viens</w:t>
      </w:r>
      <w:r w:rsidR="00EE5875">
        <w:t xml:space="preserve">. </w:t>
      </w:r>
      <w:r w:rsidRPr="00675642">
        <w:t>J</w:t>
      </w:r>
      <w:r w:rsidR="00EE5875">
        <w:t>’</w:t>
      </w:r>
      <w:r w:rsidRPr="00675642">
        <w:t>allume la la</w:t>
      </w:r>
      <w:r w:rsidRPr="00675642">
        <w:t>m</w:t>
      </w:r>
      <w:r w:rsidRPr="00675642">
        <w:t>pe</w:t>
      </w:r>
      <w:r w:rsidR="00EE5875">
        <w:t xml:space="preserve">. </w:t>
      </w:r>
      <w:r w:rsidRPr="00675642">
        <w:t>Je ne peux pas lire</w:t>
      </w:r>
      <w:r w:rsidR="00EE5875">
        <w:t xml:space="preserve">. </w:t>
      </w:r>
      <w:r w:rsidRPr="00675642">
        <w:t>Je fume</w:t>
      </w:r>
      <w:r w:rsidR="00EE5875">
        <w:t xml:space="preserve">. </w:t>
      </w:r>
      <w:r w:rsidRPr="00675642">
        <w:t>L</w:t>
      </w:r>
      <w:r w:rsidR="00EE5875">
        <w:t>’</w:t>
      </w:r>
      <w:r w:rsidRPr="00675642">
        <w:t>appareil ronronne</w:t>
      </w:r>
      <w:r w:rsidR="00EE5875">
        <w:t>.</w:t>
      </w:r>
    </w:p>
    <w:p w14:paraId="408E86DC" w14:textId="77777777" w:rsidR="00EE5875" w:rsidRDefault="00457E89" w:rsidP="00457E89">
      <w:r w:rsidRPr="00675642">
        <w:t>Moi qui aimais tant les gramophones</w:t>
      </w:r>
      <w:r w:rsidR="00EE5875">
        <w:t xml:space="preserve">, </w:t>
      </w:r>
      <w:r w:rsidRPr="00675642">
        <w:t>maintenant</w:t>
      </w:r>
      <w:r w:rsidR="00EE5875">
        <w:t xml:space="preserve">, </w:t>
      </w:r>
      <w:r w:rsidRPr="00675642">
        <w:t>c</w:t>
      </w:r>
      <w:r w:rsidR="00EE5875">
        <w:t>’</w:t>
      </w:r>
      <w:r w:rsidRPr="00675642">
        <w:t>est cet appareil qui m</w:t>
      </w:r>
      <w:r w:rsidR="00EE5875">
        <w:t>’</w:t>
      </w:r>
      <w:r w:rsidRPr="00675642">
        <w:t>emballe</w:t>
      </w:r>
      <w:r w:rsidR="00EE5875">
        <w:t xml:space="preserve">. </w:t>
      </w:r>
      <w:r w:rsidRPr="00675642">
        <w:t>C</w:t>
      </w:r>
      <w:r w:rsidR="00EE5875">
        <w:t>’</w:t>
      </w:r>
      <w:r w:rsidRPr="00675642">
        <w:t>est un dictaphone</w:t>
      </w:r>
      <w:r w:rsidR="00EE5875">
        <w:t xml:space="preserve">. </w:t>
      </w:r>
      <w:r w:rsidRPr="00675642">
        <w:t>Une belle inve</w:t>
      </w:r>
      <w:r w:rsidRPr="00675642">
        <w:t>n</w:t>
      </w:r>
      <w:r w:rsidRPr="00675642">
        <w:t>tion</w:t>
      </w:r>
      <w:r w:rsidR="00EE5875">
        <w:t xml:space="preserve">. </w:t>
      </w:r>
      <w:r w:rsidRPr="00675642">
        <w:t>Qui m</w:t>
      </w:r>
      <w:r w:rsidR="00EE5875">
        <w:t>’</w:t>
      </w:r>
      <w:r w:rsidRPr="00675642">
        <w:t>amuse et me rend fou</w:t>
      </w:r>
      <w:r w:rsidR="00EE5875">
        <w:t xml:space="preserve">… </w:t>
      </w:r>
      <w:r w:rsidRPr="00675642">
        <w:t>mais comment le dire</w:t>
      </w:r>
      <w:r w:rsidR="00EE5875">
        <w:t> ?…</w:t>
      </w:r>
    </w:p>
    <w:p w14:paraId="2D00129D" w14:textId="77777777" w:rsidR="00EE5875" w:rsidRDefault="00457E89" w:rsidP="00457E89">
      <w:r w:rsidRPr="00675642">
        <w:t>Mireille est morte</w:t>
      </w:r>
      <w:r w:rsidR="00EE5875">
        <w:t xml:space="preserve">. </w:t>
      </w:r>
      <w:r w:rsidRPr="00675642">
        <w:t>Je lui ai fait la promesse de lire tous les jours son petit cahier pour bien penser à elle</w:t>
      </w:r>
      <w:r w:rsidR="00EE5875">
        <w:t xml:space="preserve">. </w:t>
      </w:r>
      <w:r w:rsidRPr="00675642">
        <w:t>Mais je ne peux pas penser à elle</w:t>
      </w:r>
      <w:r w:rsidR="00EE5875">
        <w:t xml:space="preserve">. </w:t>
      </w:r>
      <w:r w:rsidRPr="00675642">
        <w:t>Je ne peux rien oublier</w:t>
      </w:r>
      <w:r w:rsidR="00EE5875">
        <w:t xml:space="preserve">. </w:t>
      </w:r>
      <w:r w:rsidRPr="00675642">
        <w:t>Tout me distrait</w:t>
      </w:r>
      <w:r w:rsidR="00EE5875">
        <w:t xml:space="preserve">. </w:t>
      </w:r>
      <w:r w:rsidRPr="00675642">
        <w:t>C</w:t>
      </w:r>
      <w:r w:rsidR="00EE5875">
        <w:t>’</w:t>
      </w:r>
      <w:r w:rsidRPr="00675642">
        <w:t>est rien</w:t>
      </w:r>
      <w:r w:rsidR="00EE5875">
        <w:t xml:space="preserve">. </w:t>
      </w:r>
      <w:r w:rsidRPr="00675642">
        <w:t>C</w:t>
      </w:r>
      <w:r w:rsidR="00EE5875">
        <w:t>’</w:t>
      </w:r>
      <w:r w:rsidRPr="00675642">
        <w:t>est pourquoi je m</w:t>
      </w:r>
      <w:r w:rsidR="00EE5875">
        <w:t>’</w:t>
      </w:r>
      <w:r w:rsidRPr="00675642">
        <w:t>applique</w:t>
      </w:r>
      <w:r w:rsidR="00EE5875">
        <w:t xml:space="preserve">. </w:t>
      </w:r>
      <w:r w:rsidRPr="00675642">
        <w:t>Je dicte et je redicte et r</w:t>
      </w:r>
      <w:r w:rsidRPr="00675642">
        <w:t>e</w:t>
      </w:r>
      <w:r w:rsidRPr="00675642">
        <w:t xml:space="preserve">commence et redis toujours les mêmes passages </w:t>
      </w:r>
      <w:r w:rsidRPr="00675642">
        <w:lastRenderedPageBreak/>
        <w:t>et je gâche les rouleaux</w:t>
      </w:r>
      <w:r w:rsidR="00EE5875">
        <w:t xml:space="preserve">. </w:t>
      </w:r>
      <w:r w:rsidRPr="00675642">
        <w:t>Je n</w:t>
      </w:r>
      <w:r w:rsidR="00EE5875">
        <w:t>’</w:t>
      </w:r>
      <w:r w:rsidRPr="00675642">
        <w:t>essaye même pas à imiter la voix de Mireille</w:t>
      </w:r>
      <w:r w:rsidR="00EE5875">
        <w:t xml:space="preserve">. </w:t>
      </w:r>
      <w:r w:rsidRPr="00675642">
        <w:t>L</w:t>
      </w:r>
      <w:r w:rsidR="00EE5875">
        <w:t>’</w:t>
      </w:r>
      <w:r w:rsidRPr="00675642">
        <w:t>appareil ronronne</w:t>
      </w:r>
      <w:r w:rsidR="00EE5875">
        <w:t>…</w:t>
      </w:r>
    </w:p>
    <w:p w14:paraId="2BF23C96" w14:textId="77777777" w:rsidR="00EE5875" w:rsidRDefault="00457E89" w:rsidP="00457E89">
      <w:r w:rsidRPr="00675642">
        <w:t>Quelle drôle de voix j</w:t>
      </w:r>
      <w:r w:rsidR="00EE5875">
        <w:t>’</w:t>
      </w:r>
      <w:r w:rsidRPr="00675642">
        <w:t>ai</w:t>
      </w:r>
      <w:r w:rsidR="00EE5875">
        <w:t> !</w:t>
      </w:r>
    </w:p>
    <w:p w14:paraId="4E3DCD12" w14:textId="77777777" w:rsidR="00EE5875" w:rsidRDefault="00EE5875" w:rsidP="00457E89">
      <w:r>
        <w:t>« </w:t>
      </w:r>
      <w:r w:rsidR="00457E89" w:rsidRPr="00675642">
        <w:rPr>
          <w:i/>
          <w:iCs/>
        </w:rPr>
        <w:t>La Voix de son Maître</w:t>
      </w:r>
      <w:r>
        <w:t> ».</w:t>
      </w:r>
    </w:p>
    <w:p w14:paraId="425C5568" w14:textId="77777777" w:rsidR="00EE5875" w:rsidRDefault="00457E89" w:rsidP="00457E89">
      <w:r w:rsidRPr="00675642">
        <w:t>Je n</w:t>
      </w:r>
      <w:r w:rsidR="00EE5875">
        <w:t>’</w:t>
      </w:r>
      <w:r w:rsidRPr="00675642">
        <w:t>arrive pas à penser à elle</w:t>
      </w:r>
      <w:r w:rsidR="00EE5875">
        <w:t xml:space="preserve">, </w:t>
      </w:r>
      <w:r w:rsidRPr="00675642">
        <w:t>à elle seule</w:t>
      </w:r>
      <w:r w:rsidR="00EE5875">
        <w:t xml:space="preserve">. </w:t>
      </w:r>
      <w:r w:rsidRPr="00675642">
        <w:t>Je pense à M</w:t>
      </w:r>
      <w:r w:rsidRPr="00675642">
        <w:t>i</w:t>
      </w:r>
      <w:r w:rsidRPr="00675642">
        <w:t xml:space="preserve">reille et à </w:t>
      </w:r>
      <w:proofErr w:type="spellStart"/>
      <w:r w:rsidRPr="00675642">
        <w:t>Hedwiga</w:t>
      </w:r>
      <w:proofErr w:type="spellEnd"/>
      <w:r w:rsidR="00EE5875">
        <w:t xml:space="preserve">. </w:t>
      </w:r>
      <w:r w:rsidRPr="00675642">
        <w:t>Je pense tout à coup à mon fils</w:t>
      </w:r>
      <w:r w:rsidR="00EE5875">
        <w:t xml:space="preserve">. </w:t>
      </w:r>
      <w:r w:rsidRPr="00675642">
        <w:t>Comment s</w:t>
      </w:r>
      <w:r w:rsidR="00EE5875">
        <w:t>’</w:t>
      </w:r>
      <w:r w:rsidRPr="00675642">
        <w:t>appelle-t-il</w:t>
      </w:r>
      <w:r w:rsidR="00EE5875">
        <w:t xml:space="preserve"> ? </w:t>
      </w:r>
      <w:r w:rsidRPr="00675642">
        <w:t>L</w:t>
      </w:r>
      <w:r w:rsidR="00EE5875">
        <w:t>’</w:t>
      </w:r>
      <w:r w:rsidRPr="00675642">
        <w:t>appareil ronronne</w:t>
      </w:r>
      <w:r w:rsidR="00EE5875">
        <w:t>……………………</w:t>
      </w:r>
    </w:p>
    <w:p w14:paraId="5EE7A1C6" w14:textId="77777777" w:rsidR="00EE5875" w:rsidRDefault="00457E89" w:rsidP="00457E89">
      <w:r w:rsidRPr="00675642">
        <w:t>J</w:t>
      </w:r>
      <w:r w:rsidR="00EE5875">
        <w:t>’</w:t>
      </w:r>
      <w:r w:rsidRPr="00675642">
        <w:t>ai oublié de presser sur le bouton pour l</w:t>
      </w:r>
      <w:r w:rsidR="00EE5875">
        <w:t>’</w:t>
      </w:r>
      <w:r w:rsidRPr="00675642">
        <w:t>arrêter</w:t>
      </w:r>
      <w:r w:rsidR="00EE5875">
        <w:t>.</w:t>
      </w:r>
    </w:p>
    <w:p w14:paraId="71E66544" w14:textId="77777777" w:rsidR="00EE5875" w:rsidRDefault="00457E89" w:rsidP="00457E89">
      <w:r w:rsidRPr="00675642">
        <w:t>Il tournait à vide</w:t>
      </w:r>
      <w:r w:rsidR="00EE5875">
        <w:t>.</w:t>
      </w:r>
    </w:p>
    <w:p w14:paraId="42247634" w14:textId="77777777" w:rsidR="00EE5875" w:rsidRDefault="00457E89" w:rsidP="00457E89">
      <w:r w:rsidRPr="00675642">
        <w:t>Je ne parle plus</w:t>
      </w:r>
      <w:r w:rsidR="00EE5875">
        <w:t>.</w:t>
      </w:r>
    </w:p>
    <w:p w14:paraId="67FB17DE" w14:textId="77777777" w:rsidR="00EE5875" w:rsidRDefault="00457E89" w:rsidP="00457E89">
      <w:r w:rsidRPr="00675642">
        <w:t>J</w:t>
      </w:r>
      <w:r w:rsidR="00EE5875">
        <w:t>’</w:t>
      </w:r>
      <w:r w:rsidRPr="00675642">
        <w:t xml:space="preserve">aurais beaucoup voulu connaître </w:t>
      </w:r>
      <w:proofErr w:type="spellStart"/>
      <w:r w:rsidRPr="00675642">
        <w:t>Pépita</w:t>
      </w:r>
      <w:proofErr w:type="spellEnd"/>
      <w:r w:rsidR="00EE5875">
        <w:t>.</w:t>
      </w:r>
    </w:p>
    <w:p w14:paraId="03F8399B" w14:textId="77777777" w:rsidR="00EE5875" w:rsidRDefault="00457E89" w:rsidP="00457E89">
      <w:r w:rsidRPr="00675642">
        <w:t>Je me demande souvent qui est le maître du petit chien qui reconnaît la voix de son maître</w:t>
      </w:r>
      <w:r w:rsidR="00EE5875">
        <w:t xml:space="preserve"> ? </w:t>
      </w:r>
      <w:r w:rsidRPr="00675642">
        <w:t>Quelle voix</w:t>
      </w:r>
      <w:r w:rsidR="00EE5875">
        <w:t xml:space="preserve"> ? </w:t>
      </w:r>
      <w:r w:rsidRPr="00675642">
        <w:t>Quel maître</w:t>
      </w:r>
      <w:r w:rsidR="00EE5875">
        <w:t> ?</w:t>
      </w:r>
    </w:p>
    <w:p w14:paraId="35795282" w14:textId="77777777" w:rsidR="00EE5875" w:rsidRDefault="00457E89" w:rsidP="00457E89">
      <w:r w:rsidRPr="00675642">
        <w:t>Tout m</w:t>
      </w:r>
      <w:r w:rsidR="00EE5875">
        <w:t>’</w:t>
      </w:r>
      <w:r w:rsidRPr="00675642">
        <w:t>appelle</w:t>
      </w:r>
      <w:r w:rsidR="00EE5875">
        <w:t xml:space="preserve">, </w:t>
      </w:r>
      <w:r w:rsidRPr="00675642">
        <w:t>moi</w:t>
      </w:r>
      <w:r w:rsidR="00EE5875">
        <w:t>.</w:t>
      </w:r>
    </w:p>
    <w:p w14:paraId="7DA50771" w14:textId="77777777" w:rsidR="00EE5875" w:rsidRDefault="00457E89" w:rsidP="00457E89">
      <w:r w:rsidRPr="00675642">
        <w:t>Moi</w:t>
      </w:r>
      <w:r w:rsidR="00EE5875">
        <w:t xml:space="preserve">. </w:t>
      </w:r>
      <w:r w:rsidRPr="00675642">
        <w:t>Je</w:t>
      </w:r>
      <w:r w:rsidR="00EE5875">
        <w:t>.</w:t>
      </w:r>
    </w:p>
    <w:p w14:paraId="191D24BE" w14:textId="77777777" w:rsidR="00EE5875" w:rsidRDefault="00457E89" w:rsidP="00457E89">
      <w:r w:rsidRPr="00675642">
        <w:t>Je ne veux plus de chien</w:t>
      </w:r>
      <w:r w:rsidR="00EE5875">
        <w:t>.</w:t>
      </w:r>
    </w:p>
    <w:p w14:paraId="30F7B34C" w14:textId="77777777" w:rsidR="00EE5875" w:rsidRDefault="00457E89" w:rsidP="00457E89">
      <w:r w:rsidRPr="00675642">
        <w:t>J</w:t>
      </w:r>
      <w:r w:rsidR="00EE5875">
        <w:t>’</w:t>
      </w:r>
      <w:r w:rsidRPr="00675642">
        <w:t>aime mon dictaphone</w:t>
      </w:r>
      <w:r w:rsidR="00EE5875">
        <w:t xml:space="preserve">. </w:t>
      </w:r>
      <w:r w:rsidRPr="00675642">
        <w:t>Je le fais marcher toute la journée</w:t>
      </w:r>
      <w:r w:rsidR="00EE5875">
        <w:t xml:space="preserve">. </w:t>
      </w:r>
      <w:r w:rsidRPr="00675642">
        <w:t>Même la nuit</w:t>
      </w:r>
      <w:r w:rsidR="00EE5875">
        <w:t xml:space="preserve">. </w:t>
      </w:r>
      <w:r w:rsidRPr="00675642">
        <w:t>Il arrive à enregistrer des bruits</w:t>
      </w:r>
      <w:r w:rsidR="00EE5875">
        <w:t xml:space="preserve">. </w:t>
      </w:r>
      <w:r w:rsidRPr="00675642">
        <w:t>L</w:t>
      </w:r>
      <w:r w:rsidR="00EE5875">
        <w:t>’</w:t>
      </w:r>
      <w:r w:rsidRPr="00675642">
        <w:t>autre nuit</w:t>
      </w:r>
      <w:r w:rsidR="00EE5875">
        <w:t xml:space="preserve">, </w:t>
      </w:r>
      <w:r w:rsidRPr="00675642">
        <w:t>je l</w:t>
      </w:r>
      <w:r w:rsidR="00EE5875">
        <w:t>’</w:t>
      </w:r>
      <w:r w:rsidRPr="00675642">
        <w:t>ai mis sur le seuil de la porte pour enregistrer le bruit de la pluie</w:t>
      </w:r>
      <w:r w:rsidR="00EE5875">
        <w:t xml:space="preserve">. </w:t>
      </w:r>
      <w:r w:rsidRPr="00675642">
        <w:t>Je lui ai dit</w:t>
      </w:r>
      <w:r w:rsidR="00EE5875">
        <w:t xml:space="preserve"> : « – </w:t>
      </w:r>
      <w:r w:rsidRPr="00675642">
        <w:t>Écoute s</w:t>
      </w:r>
      <w:r w:rsidR="00EE5875">
        <w:t>’</w:t>
      </w:r>
      <w:r w:rsidRPr="00675642">
        <w:t>il pleut</w:t>
      </w:r>
      <w:r w:rsidR="00EE5875">
        <w:t> ? »</w:t>
      </w:r>
      <w:r w:rsidRPr="00675642">
        <w:t xml:space="preserve"> Et il a écouté</w:t>
      </w:r>
      <w:r w:rsidR="00EE5875">
        <w:t xml:space="preserve">, </w:t>
      </w:r>
      <w:r w:rsidRPr="00675642">
        <w:t>et il l</w:t>
      </w:r>
      <w:r w:rsidR="00EE5875">
        <w:t>’</w:t>
      </w:r>
      <w:r w:rsidRPr="00675642">
        <w:t>a entendue</w:t>
      </w:r>
      <w:r w:rsidR="00EE5875">
        <w:t>.</w:t>
      </w:r>
    </w:p>
    <w:p w14:paraId="68F63475" w14:textId="77777777" w:rsidR="00EE5875" w:rsidRDefault="00457E89" w:rsidP="00457E89">
      <w:r w:rsidRPr="00675642">
        <w:t>La nuit</w:t>
      </w:r>
      <w:r w:rsidR="00EE5875">
        <w:t>.</w:t>
      </w:r>
    </w:p>
    <w:p w14:paraId="75DD5C09" w14:textId="77777777" w:rsidR="00EE5875" w:rsidRDefault="00457E89" w:rsidP="00457E89">
      <w:r w:rsidRPr="00675642">
        <w:t>Toute la nuit</w:t>
      </w:r>
      <w:r w:rsidR="00EE5875">
        <w:t>.</w:t>
      </w:r>
    </w:p>
    <w:p w14:paraId="2CFF5C39" w14:textId="77777777" w:rsidR="00EE5875" w:rsidRDefault="00457E89" w:rsidP="00457E89">
      <w:r w:rsidRPr="00675642">
        <w:lastRenderedPageBreak/>
        <w:t>Je l</w:t>
      </w:r>
      <w:r w:rsidR="00EE5875">
        <w:t>’</w:t>
      </w:r>
      <w:r w:rsidRPr="00675642">
        <w:t>ai fait marcher dans la chambre</w:t>
      </w:r>
      <w:r w:rsidR="00EE5875">
        <w:t xml:space="preserve">. </w:t>
      </w:r>
      <w:r w:rsidRPr="00675642">
        <w:t>J</w:t>
      </w:r>
      <w:r w:rsidR="00EE5875">
        <w:t>’</w:t>
      </w:r>
      <w:r w:rsidRPr="00675642">
        <w:t>avais collé mon oreille tout contre</w:t>
      </w:r>
      <w:r w:rsidR="00EE5875">
        <w:t xml:space="preserve">. </w:t>
      </w:r>
      <w:r w:rsidRPr="00675642">
        <w:t>Ainsi</w:t>
      </w:r>
      <w:r w:rsidR="00EE5875">
        <w:t xml:space="preserve">, </w:t>
      </w:r>
      <w:r w:rsidRPr="00675642">
        <w:t>il pleuvait dans la chambre et pendant ce temps-là je me taisais</w:t>
      </w:r>
      <w:r w:rsidR="00EE5875">
        <w:t xml:space="preserve">, </w:t>
      </w:r>
      <w:r w:rsidRPr="00675642">
        <w:t>je retenais mon souffle</w:t>
      </w:r>
      <w:r w:rsidR="00EE5875">
        <w:t xml:space="preserve">, </w:t>
      </w:r>
      <w:r w:rsidRPr="00675642">
        <w:t>je pensais à tout</w:t>
      </w:r>
      <w:r w:rsidR="00EE5875">
        <w:t xml:space="preserve">, </w:t>
      </w:r>
      <w:r w:rsidRPr="00675642">
        <w:t>c</w:t>
      </w:r>
      <w:r w:rsidR="00EE5875">
        <w:t>’</w:t>
      </w:r>
      <w:r w:rsidRPr="00675642">
        <w:t>est-à-dire à Mireille</w:t>
      </w:r>
      <w:r w:rsidR="00EE5875">
        <w:t xml:space="preserve">, </w:t>
      </w:r>
      <w:r w:rsidRPr="00675642">
        <w:t>à elle seule</w:t>
      </w:r>
      <w:r w:rsidR="00EE5875">
        <w:t xml:space="preserve">, </w:t>
      </w:r>
      <w:r w:rsidRPr="00675642">
        <w:t>c</w:t>
      </w:r>
      <w:r w:rsidR="00EE5875">
        <w:t>’</w:t>
      </w:r>
      <w:r w:rsidRPr="00675642">
        <w:t>est-à-dire</w:t>
      </w:r>
      <w:r w:rsidR="00EE5875">
        <w:t xml:space="preserve">, </w:t>
      </w:r>
      <w:r w:rsidRPr="00675642">
        <w:t>non</w:t>
      </w:r>
      <w:r w:rsidR="00EE5875">
        <w:t xml:space="preserve">, </w:t>
      </w:r>
      <w:r w:rsidRPr="00675642">
        <w:t>à tout</w:t>
      </w:r>
      <w:r w:rsidR="00EE5875">
        <w:t xml:space="preserve">. </w:t>
      </w:r>
      <w:r w:rsidRPr="00675642">
        <w:t>À tout</w:t>
      </w:r>
      <w:r w:rsidR="00EE5875">
        <w:t xml:space="preserve">. </w:t>
      </w:r>
      <w:r w:rsidRPr="00675642">
        <w:t>Oui</w:t>
      </w:r>
      <w:r w:rsidR="00EE5875">
        <w:t>.</w:t>
      </w:r>
    </w:p>
    <w:p w14:paraId="1E32FC25" w14:textId="77777777" w:rsidR="00EE5875" w:rsidRDefault="00457E89" w:rsidP="00457E89">
      <w:pPr>
        <w:spacing w:before="1440"/>
      </w:pPr>
      <w:r w:rsidRPr="00675642">
        <w:t>Peut-être qu</w:t>
      </w:r>
      <w:r w:rsidR="00EE5875">
        <w:t>’</w:t>
      </w:r>
      <w:r w:rsidRPr="00675642">
        <w:t>à force de dicter et de redicter à la machine et de faire répéter l</w:t>
      </w:r>
      <w:r w:rsidR="00EE5875">
        <w:t>’</w:t>
      </w:r>
      <w:r w:rsidRPr="00675642">
        <w:t>appareil à haute voix je finirai par réciter le p</w:t>
      </w:r>
      <w:r w:rsidRPr="00675642">
        <w:t>e</w:t>
      </w:r>
      <w:r w:rsidRPr="00675642">
        <w:t>tit cahier de Mireille par cœur et à articuler entre ses mots</w:t>
      </w:r>
      <w:r w:rsidR="00EE5875">
        <w:t xml:space="preserve">, </w:t>
      </w:r>
      <w:r w:rsidRPr="00675642">
        <w:t>mes pensées</w:t>
      </w:r>
      <w:r w:rsidR="00EE5875">
        <w:t xml:space="preserve">. </w:t>
      </w:r>
      <w:r w:rsidRPr="00675642">
        <w:t>Il faudrait enregistrer simultanément ma voix lisant le texte de Mireille et mes pensées en écho</w:t>
      </w:r>
      <w:r w:rsidR="00EE5875">
        <w:t xml:space="preserve">, </w:t>
      </w:r>
      <w:r w:rsidRPr="00675642">
        <w:t>comme un dialogue de ventriloque</w:t>
      </w:r>
      <w:r w:rsidR="00EE5875">
        <w:t xml:space="preserve">. </w:t>
      </w:r>
      <w:r w:rsidRPr="00675642">
        <w:t>Ainsi j</w:t>
      </w:r>
      <w:r w:rsidR="00EE5875">
        <w:t>’</w:t>
      </w:r>
      <w:r w:rsidRPr="00675642">
        <w:t>aurais l</w:t>
      </w:r>
      <w:r w:rsidR="00EE5875">
        <w:t>’</w:t>
      </w:r>
      <w:r w:rsidRPr="00675642">
        <w:t>impression de raconter à mon tour à Mireille tout ce qui me distrait en m</w:t>
      </w:r>
      <w:r w:rsidR="00EE5875">
        <w:t>’</w:t>
      </w:r>
      <w:r w:rsidRPr="00675642">
        <w:t>écoutant</w:t>
      </w:r>
      <w:r w:rsidR="00EE5875">
        <w:t>.</w:t>
      </w:r>
    </w:p>
    <w:p w14:paraId="07EC9EF2" w14:textId="77777777" w:rsidR="00EE5875" w:rsidRDefault="00457E89" w:rsidP="00457E89">
      <w:r w:rsidRPr="00675642">
        <w:t>Je pouvais lui dire tout ce que je voulais</w:t>
      </w:r>
      <w:r w:rsidR="00EE5875">
        <w:t xml:space="preserve">, </w:t>
      </w:r>
      <w:r w:rsidRPr="00675642">
        <w:t>n</w:t>
      </w:r>
      <w:r w:rsidR="00EE5875">
        <w:t>’</w:t>
      </w:r>
      <w:r w:rsidRPr="00675642">
        <w:t>importe quoi</w:t>
      </w:r>
      <w:r w:rsidR="00EE5875">
        <w:t xml:space="preserve">, </w:t>
      </w:r>
      <w:r w:rsidRPr="00675642">
        <w:t>toujours je la faisais rire</w:t>
      </w:r>
      <w:r w:rsidR="00EE5875">
        <w:t xml:space="preserve">, </w:t>
      </w:r>
      <w:r w:rsidRPr="00675642">
        <w:t>Mireille</w:t>
      </w:r>
      <w:r w:rsidR="00EE5875">
        <w:t xml:space="preserve">. </w:t>
      </w:r>
      <w:r w:rsidRPr="00675642">
        <w:t>J</w:t>
      </w:r>
      <w:r w:rsidR="00EE5875">
        <w:t>’</w:t>
      </w:r>
      <w:r w:rsidRPr="00675642">
        <w:t>ai toujours été heureux</w:t>
      </w:r>
      <w:r w:rsidR="00EE5875">
        <w:t xml:space="preserve">. </w:t>
      </w:r>
      <w:r w:rsidRPr="00675642">
        <w:t>Tout m</w:t>
      </w:r>
      <w:r w:rsidR="00EE5875">
        <w:t>’</w:t>
      </w:r>
      <w:r w:rsidRPr="00675642">
        <w:t>amuse</w:t>
      </w:r>
      <w:r w:rsidR="00EE5875">
        <w:t xml:space="preserve">. </w:t>
      </w:r>
      <w:r w:rsidRPr="00675642">
        <w:t>Et maintenant que je m</w:t>
      </w:r>
      <w:r w:rsidR="00EE5875">
        <w:t>’</w:t>
      </w:r>
      <w:r w:rsidRPr="00675642">
        <w:t>amuse avec le dict</w:t>
      </w:r>
      <w:r w:rsidRPr="00675642">
        <w:t>a</w:t>
      </w:r>
      <w:r w:rsidRPr="00675642">
        <w:t>phone</w:t>
      </w:r>
      <w:r w:rsidR="00EE5875">
        <w:t xml:space="preserve">, </w:t>
      </w:r>
      <w:r w:rsidRPr="00675642">
        <w:t>elle est morte</w:t>
      </w:r>
      <w:r w:rsidR="00EE5875">
        <w:t xml:space="preserve">. </w:t>
      </w:r>
      <w:r w:rsidRPr="00675642">
        <w:t>Et justement j</w:t>
      </w:r>
      <w:r w:rsidR="00EE5875">
        <w:t>’</w:t>
      </w:r>
      <w:r w:rsidRPr="00675642">
        <w:t>aimais Mireille parce que tout ce qui lui venait de moi</w:t>
      </w:r>
      <w:r w:rsidR="00EE5875">
        <w:t xml:space="preserve">, </w:t>
      </w:r>
      <w:r w:rsidRPr="00675642">
        <w:t>tout ce que je pouvais bien faire</w:t>
      </w:r>
      <w:r w:rsidR="00EE5875">
        <w:t xml:space="preserve">, </w:t>
      </w:r>
      <w:r w:rsidRPr="00675642">
        <w:t>tout ce que je lui racontais</w:t>
      </w:r>
      <w:r w:rsidR="00EE5875">
        <w:t xml:space="preserve">, </w:t>
      </w:r>
      <w:r w:rsidRPr="00675642">
        <w:t>l</w:t>
      </w:r>
      <w:r w:rsidR="00EE5875">
        <w:t>’</w:t>
      </w:r>
      <w:r w:rsidRPr="00675642">
        <w:t>amusait</w:t>
      </w:r>
      <w:r w:rsidR="00EE5875">
        <w:t xml:space="preserve">. </w:t>
      </w:r>
      <w:r w:rsidRPr="00675642">
        <w:t>Dieu</w:t>
      </w:r>
      <w:r w:rsidR="00EE5875">
        <w:t xml:space="preserve">, </w:t>
      </w:r>
      <w:r w:rsidRPr="00675642">
        <w:t>ce que nous avons pu rire ensemble</w:t>
      </w:r>
      <w:r w:rsidR="00EE5875">
        <w:t xml:space="preserve"> ! </w:t>
      </w:r>
      <w:r w:rsidRPr="00675642">
        <w:t>Jamais elle ne me prenait au sérieux</w:t>
      </w:r>
      <w:r w:rsidR="00EE5875">
        <w:t xml:space="preserve">. </w:t>
      </w:r>
      <w:r w:rsidRPr="00675642">
        <w:t>Je po</w:t>
      </w:r>
      <w:r w:rsidRPr="00675642">
        <w:t>u</w:t>
      </w:r>
      <w:r w:rsidRPr="00675642">
        <w:t>vais tout dire sans arrière-pensée et rire par-dessus le marché de bon cœur</w:t>
      </w:r>
      <w:r w:rsidR="00EE5875">
        <w:t xml:space="preserve">. </w:t>
      </w:r>
      <w:r w:rsidRPr="00675642">
        <w:t>C</w:t>
      </w:r>
      <w:r w:rsidR="00EE5875">
        <w:t>’</w:t>
      </w:r>
      <w:r w:rsidRPr="00675642">
        <w:t>était bien la première fois</w:t>
      </w:r>
      <w:r w:rsidR="00EE5875">
        <w:t xml:space="preserve"> ! </w:t>
      </w:r>
      <w:r w:rsidRPr="00675642">
        <w:t>Et Mireille aussi riait</w:t>
      </w:r>
      <w:r w:rsidR="00EE5875">
        <w:t xml:space="preserve">, </w:t>
      </w:r>
      <w:r w:rsidRPr="00675642">
        <w:t>riait de bon cœur</w:t>
      </w:r>
      <w:r w:rsidR="00EE5875">
        <w:t xml:space="preserve">. </w:t>
      </w:r>
      <w:r w:rsidRPr="00675642">
        <w:t>Ah</w:t>
      </w:r>
      <w:r w:rsidR="00EE5875">
        <w:t xml:space="preserve"> ! </w:t>
      </w:r>
      <w:r w:rsidRPr="00675642">
        <w:t>si j</w:t>
      </w:r>
      <w:r w:rsidR="00EE5875">
        <w:t>’</w:t>
      </w:r>
      <w:r w:rsidRPr="00675642">
        <w:t>avais son rire</w:t>
      </w:r>
      <w:r w:rsidR="00EE5875">
        <w:t xml:space="preserve">, </w:t>
      </w:r>
      <w:r w:rsidRPr="00675642">
        <w:t>son rire et le mien dans l</w:t>
      </w:r>
      <w:r w:rsidR="00EE5875">
        <w:t>’</w:t>
      </w:r>
      <w:r w:rsidRPr="00675642">
        <w:t>appareil</w:t>
      </w:r>
      <w:r w:rsidR="00EE5875">
        <w:t xml:space="preserve"> ! </w:t>
      </w:r>
      <w:r w:rsidRPr="00675642">
        <w:t>Il n</w:t>
      </w:r>
      <w:r w:rsidR="00EE5875">
        <w:t>’</w:t>
      </w:r>
      <w:r w:rsidRPr="00675642">
        <w:t>y avait pas de méchanceté entre nous</w:t>
      </w:r>
      <w:r w:rsidR="00EE5875">
        <w:t xml:space="preserve">. </w:t>
      </w:r>
      <w:r w:rsidRPr="00675642">
        <w:t>C</w:t>
      </w:r>
      <w:r w:rsidR="00EE5875">
        <w:t>’</w:t>
      </w:r>
      <w:r w:rsidRPr="00675642">
        <w:t>était tout notre amour</w:t>
      </w:r>
      <w:r w:rsidR="00EE5875">
        <w:t>.</w:t>
      </w:r>
    </w:p>
    <w:p w14:paraId="0E0B9F56" w14:textId="2FFC0FA5" w:rsidR="00EE5875" w:rsidRDefault="00457E89" w:rsidP="00457E89">
      <w:r w:rsidRPr="00675642">
        <w:t>Ainsi</w:t>
      </w:r>
      <w:r w:rsidR="00EE5875">
        <w:t xml:space="preserve">, </w:t>
      </w:r>
      <w:r w:rsidRPr="00675642">
        <w:t>je voulais être professeur d</w:t>
      </w:r>
      <w:r w:rsidR="00EE5875">
        <w:t>’</w:t>
      </w:r>
      <w:r w:rsidRPr="00675642">
        <w:t>auto</w:t>
      </w:r>
      <w:r w:rsidR="00EE5875">
        <w:t xml:space="preserve">. </w:t>
      </w:r>
      <w:r w:rsidRPr="00675642">
        <w:t>Je le disais à M</w:t>
      </w:r>
      <w:r w:rsidRPr="00675642">
        <w:t>i</w:t>
      </w:r>
      <w:r w:rsidRPr="00675642">
        <w:t>reille</w:t>
      </w:r>
      <w:r w:rsidR="00EE5875">
        <w:t xml:space="preserve">. </w:t>
      </w:r>
      <w:r w:rsidRPr="00675642">
        <w:t>Apprendre à conduire à ceux qui ne savent pas conduire</w:t>
      </w:r>
      <w:r w:rsidR="00EE5875">
        <w:t xml:space="preserve">, </w:t>
      </w:r>
      <w:r w:rsidRPr="00675642">
        <w:t>comme c</w:t>
      </w:r>
      <w:r w:rsidR="00EE5875">
        <w:t>’</w:t>
      </w:r>
      <w:r w:rsidRPr="00675642">
        <w:t>est amusant</w:t>
      </w:r>
      <w:r w:rsidR="00EE5875">
        <w:t xml:space="preserve"> ! </w:t>
      </w:r>
      <w:r w:rsidRPr="00675642">
        <w:t>Ces sortes de séances ont lieu dans des quartiers déserts qui ne ressemblent pas aux autres</w:t>
      </w:r>
      <w:r w:rsidR="00EE5875">
        <w:t xml:space="preserve">. </w:t>
      </w:r>
      <w:r w:rsidRPr="00675642">
        <w:lastRenderedPageBreak/>
        <w:t>Avez-vous remarqué que les maisons ne sont là que pour le décor et que le boulevard est spécialement aménagé pour multiplier les obst</w:t>
      </w:r>
      <w:r w:rsidRPr="00675642">
        <w:t>a</w:t>
      </w:r>
      <w:r w:rsidRPr="00675642">
        <w:t>cles</w:t>
      </w:r>
      <w:r w:rsidR="00EE5875">
        <w:t xml:space="preserve"> ? </w:t>
      </w:r>
      <w:r w:rsidRPr="00675642">
        <w:t>Il y a des autobus en file à la station</w:t>
      </w:r>
      <w:r w:rsidR="00EE5875">
        <w:t xml:space="preserve">, </w:t>
      </w:r>
      <w:r w:rsidRPr="00675642">
        <w:t>quelques voitures à bras qui circulent</w:t>
      </w:r>
      <w:r w:rsidR="00EE5875">
        <w:t xml:space="preserve">, </w:t>
      </w:r>
      <w:r w:rsidRPr="00675642">
        <w:t xml:space="preserve">un tram qui tourne à </w:t>
      </w:r>
      <w:proofErr w:type="spellStart"/>
      <w:r w:rsidRPr="00675642">
        <w:t>contremain</w:t>
      </w:r>
      <w:proofErr w:type="spellEnd"/>
      <w:r w:rsidR="00EE5875">
        <w:t xml:space="preserve">, </w:t>
      </w:r>
      <w:r w:rsidRPr="00675642">
        <w:t>un cycliste qui fait paisiblement de la voltige</w:t>
      </w:r>
      <w:r w:rsidR="00EE5875">
        <w:t xml:space="preserve">. </w:t>
      </w:r>
      <w:r w:rsidRPr="00675642">
        <w:t>Méfiez-vous</w:t>
      </w:r>
      <w:r w:rsidR="00EE5875">
        <w:t xml:space="preserve">, </w:t>
      </w:r>
      <w:r w:rsidRPr="00675642">
        <w:t>tout est truqué et va se déclencher à la venue de la petite auto ridicule de l</w:t>
      </w:r>
      <w:r w:rsidR="00EE5875">
        <w:t>’</w:t>
      </w:r>
      <w:r w:rsidRPr="00675642">
        <w:t>école</w:t>
      </w:r>
      <w:r w:rsidR="00EE5875">
        <w:t xml:space="preserve">. </w:t>
      </w:r>
      <w:r w:rsidRPr="00675642">
        <w:t>Attention</w:t>
      </w:r>
      <w:r w:rsidR="00EE5875">
        <w:t xml:space="preserve"> ! </w:t>
      </w:r>
      <w:r w:rsidRPr="00675642">
        <w:t>la petite automobile arrive</w:t>
      </w:r>
      <w:r w:rsidR="00EE5875">
        <w:t xml:space="preserve">, </w:t>
      </w:r>
      <w:r w:rsidRPr="00675642">
        <w:t>s</w:t>
      </w:r>
      <w:r w:rsidR="00EE5875">
        <w:t>’</w:t>
      </w:r>
      <w:r w:rsidRPr="00675642">
        <w:t>arrête sans ra</w:t>
      </w:r>
      <w:r w:rsidRPr="00675642">
        <w:t>i</w:t>
      </w:r>
      <w:r w:rsidRPr="00675642">
        <w:t>son</w:t>
      </w:r>
      <w:r w:rsidR="00EE5875">
        <w:t xml:space="preserve">, </w:t>
      </w:r>
      <w:r w:rsidRPr="00675642">
        <w:t>avance par à-coups</w:t>
      </w:r>
      <w:r w:rsidR="00EE5875">
        <w:t xml:space="preserve">, </w:t>
      </w:r>
      <w:r w:rsidRPr="00675642">
        <w:t>fait marche arrière</w:t>
      </w:r>
      <w:r w:rsidR="00EE5875">
        <w:t xml:space="preserve">, </w:t>
      </w:r>
      <w:r w:rsidRPr="00675642">
        <w:t>tourne</w:t>
      </w:r>
      <w:r w:rsidR="00EE5875">
        <w:t xml:space="preserve">, </w:t>
      </w:r>
      <w:r w:rsidRPr="00675642">
        <w:t>repart en vitesse car le débutant qui est cramponné au volant ignore e</w:t>
      </w:r>
      <w:r w:rsidRPr="00675642">
        <w:t>n</w:t>
      </w:r>
      <w:r w:rsidRPr="00675642">
        <w:t>core tout de la vitesse et appuie de tout son poids sur l</w:t>
      </w:r>
      <w:r w:rsidR="00EE5875">
        <w:t>’</w:t>
      </w:r>
      <w:r w:rsidRPr="00675642">
        <w:t>accélérateur en s</w:t>
      </w:r>
      <w:r w:rsidR="00EE5875">
        <w:t>’</w:t>
      </w:r>
      <w:r w:rsidRPr="00675642">
        <w:t>imaginant freiner</w:t>
      </w:r>
      <w:r w:rsidR="00EE5875">
        <w:t xml:space="preserve">. </w:t>
      </w:r>
      <w:r w:rsidRPr="00675642">
        <w:t>Il a l</w:t>
      </w:r>
      <w:r w:rsidR="00EE5875">
        <w:t>’</w:t>
      </w:r>
      <w:r w:rsidRPr="00675642">
        <w:t>impression d</w:t>
      </w:r>
      <w:r w:rsidR="00EE5875">
        <w:t>’</w:t>
      </w:r>
      <w:r w:rsidRPr="00675642">
        <w:t>être en aéroplane</w:t>
      </w:r>
      <w:r w:rsidR="00EE5875">
        <w:t xml:space="preserve"> ! </w:t>
      </w:r>
      <w:r w:rsidRPr="00675642">
        <w:t>Plus il a le vertige</w:t>
      </w:r>
      <w:r w:rsidR="00EE5875">
        <w:t xml:space="preserve">, </w:t>
      </w:r>
      <w:r w:rsidRPr="00675642">
        <w:t>plus la rue s</w:t>
      </w:r>
      <w:r w:rsidR="00EE5875">
        <w:t>’</w:t>
      </w:r>
      <w:r w:rsidRPr="00675642">
        <w:t>anime</w:t>
      </w:r>
      <w:r w:rsidR="00EE5875">
        <w:t xml:space="preserve">. </w:t>
      </w:r>
      <w:r w:rsidRPr="00675642">
        <w:t>La petite a</w:t>
      </w:r>
      <w:r w:rsidRPr="00675642">
        <w:t>u</w:t>
      </w:r>
      <w:r w:rsidRPr="00675642">
        <w:t>tomobile klaxonne d</w:t>
      </w:r>
      <w:r w:rsidR="00EE5875">
        <w:t>’</w:t>
      </w:r>
      <w:r w:rsidRPr="00675642">
        <w:t>elle-même</w:t>
      </w:r>
      <w:r w:rsidR="00EE5875">
        <w:t xml:space="preserve">. </w:t>
      </w:r>
      <w:r w:rsidRPr="00675642">
        <w:t>Le professeur fait des gestes des bras</w:t>
      </w:r>
      <w:r w:rsidR="00EE5875">
        <w:t xml:space="preserve">. </w:t>
      </w:r>
      <w:r w:rsidRPr="00675642">
        <w:t>Tout défile à fond de train</w:t>
      </w:r>
      <w:r w:rsidR="00EE5875">
        <w:t xml:space="preserve">, </w:t>
      </w:r>
      <w:r w:rsidRPr="00675642">
        <w:t>saute à saute-mouton et c</w:t>
      </w:r>
      <w:r w:rsidR="00EE5875">
        <w:t>’</w:t>
      </w:r>
      <w:r w:rsidRPr="00675642">
        <w:t>est l</w:t>
      </w:r>
      <w:r w:rsidR="00EE5875">
        <w:t>’</w:t>
      </w:r>
      <w:r w:rsidRPr="00675642">
        <w:t>instant précis</w:t>
      </w:r>
      <w:r w:rsidR="00EE5875">
        <w:t xml:space="preserve">, </w:t>
      </w:r>
      <w:r w:rsidRPr="00675642">
        <w:t>calculé par l</w:t>
      </w:r>
      <w:r w:rsidR="00EE5875">
        <w:t>’</w:t>
      </w:r>
      <w:r w:rsidRPr="00675642">
        <w:t xml:space="preserve">unique piéton pour traverser la chaussée en courant et venir se jeter </w:t>
      </w:r>
      <w:proofErr w:type="spellStart"/>
      <w:r w:rsidRPr="00675642">
        <w:t>au devant</w:t>
      </w:r>
      <w:proofErr w:type="spellEnd"/>
      <w:r w:rsidRPr="00675642">
        <w:t xml:space="preserve"> de la voiture</w:t>
      </w:r>
      <w:r w:rsidR="00EE5875">
        <w:t xml:space="preserve">. </w:t>
      </w:r>
      <w:r w:rsidRPr="00675642">
        <w:t>Un jour</w:t>
      </w:r>
      <w:r w:rsidR="00EE5875">
        <w:t xml:space="preserve">, </w:t>
      </w:r>
      <w:r w:rsidRPr="00675642">
        <w:t>j</w:t>
      </w:r>
      <w:r w:rsidR="00EE5875">
        <w:t>’</w:t>
      </w:r>
      <w:r w:rsidRPr="00675642">
        <w:t xml:space="preserve">ai vu un passant aller défoncer une immense affiche du </w:t>
      </w:r>
      <w:r w:rsidRPr="00675642">
        <w:rPr>
          <w:i/>
          <w:iCs/>
        </w:rPr>
        <w:t xml:space="preserve">Bébé </w:t>
      </w:r>
      <w:proofErr w:type="spellStart"/>
      <w:r w:rsidRPr="00675642">
        <w:rPr>
          <w:i/>
          <w:iCs/>
        </w:rPr>
        <w:t>Cadum</w:t>
      </w:r>
      <w:proofErr w:type="spellEnd"/>
      <w:r w:rsidRPr="00675642">
        <w:t xml:space="preserve"> et la petite auto de l</w:t>
      </w:r>
      <w:r w:rsidR="00EE5875">
        <w:t>’</w:t>
      </w:r>
      <w:r w:rsidRPr="00675642">
        <w:t>école descendre les esc</w:t>
      </w:r>
      <w:r w:rsidRPr="00675642">
        <w:t>a</w:t>
      </w:r>
      <w:r w:rsidRPr="00675642">
        <w:t>liers du métro</w:t>
      </w:r>
      <w:r w:rsidR="00EE5875">
        <w:t xml:space="preserve">, </w:t>
      </w:r>
      <w:r w:rsidRPr="00675642">
        <w:t>cela</w:t>
      </w:r>
      <w:r w:rsidR="00EE5875">
        <w:t xml:space="preserve">, </w:t>
      </w:r>
      <w:r w:rsidRPr="00675642">
        <w:t>pour s</w:t>
      </w:r>
      <w:r w:rsidR="00EE5875">
        <w:t>’</w:t>
      </w:r>
      <w:r w:rsidRPr="00675642">
        <w:t>éviter mutuellement</w:t>
      </w:r>
      <w:r w:rsidR="00EE5875">
        <w:t xml:space="preserve">. </w:t>
      </w:r>
      <w:r w:rsidRPr="00675642">
        <w:t>Et il n</w:t>
      </w:r>
      <w:r w:rsidR="00EE5875">
        <w:t>’</w:t>
      </w:r>
      <w:r w:rsidRPr="00675642">
        <w:t>y a j</w:t>
      </w:r>
      <w:r w:rsidRPr="00675642">
        <w:t>a</w:t>
      </w:r>
      <w:r w:rsidRPr="00675642">
        <w:t>mais de casse</w:t>
      </w:r>
      <w:r w:rsidR="00EE5875">
        <w:t xml:space="preserve">. </w:t>
      </w:r>
      <w:r w:rsidRPr="00675642">
        <w:t>On dirait que tout est réglé d</w:t>
      </w:r>
      <w:r w:rsidR="00EE5875">
        <w:t>’</w:t>
      </w:r>
      <w:r w:rsidRPr="00675642">
        <w:t>avance</w:t>
      </w:r>
      <w:r w:rsidR="00EE5875">
        <w:t xml:space="preserve">, </w:t>
      </w:r>
      <w:r w:rsidRPr="00675642">
        <w:t>est à re</w:t>
      </w:r>
      <w:r w:rsidRPr="00675642">
        <w:t>s</w:t>
      </w:r>
      <w:r w:rsidRPr="00675642">
        <w:t>sort</w:t>
      </w:r>
      <w:r w:rsidR="00EE5875">
        <w:t xml:space="preserve">, </w:t>
      </w:r>
      <w:r w:rsidRPr="00675642">
        <w:t>comme un joujou et que tout est remonté</w:t>
      </w:r>
      <w:r w:rsidR="00EE5875">
        <w:t xml:space="preserve">, </w:t>
      </w:r>
      <w:r w:rsidRPr="00675642">
        <w:t>comme un jo</w:t>
      </w:r>
      <w:r w:rsidRPr="00675642">
        <w:t>u</w:t>
      </w:r>
      <w:r w:rsidRPr="00675642">
        <w:t>jou</w:t>
      </w:r>
      <w:r w:rsidR="00EE5875">
        <w:t xml:space="preserve">, </w:t>
      </w:r>
      <w:r w:rsidRPr="00675642">
        <w:t>tous les matins</w:t>
      </w:r>
      <w:r w:rsidR="00EE5875">
        <w:t xml:space="preserve">. </w:t>
      </w:r>
      <w:r w:rsidRPr="00675642">
        <w:t>Une autre fois</w:t>
      </w:r>
      <w:r w:rsidR="00EE5875">
        <w:t xml:space="preserve">, </w:t>
      </w:r>
      <w:r w:rsidRPr="00675642">
        <w:t>Mireille m</w:t>
      </w:r>
      <w:r w:rsidR="00EE5875">
        <w:t>’</w:t>
      </w:r>
      <w:r w:rsidRPr="00675642">
        <w:t>a montré boul</w:t>
      </w:r>
      <w:r w:rsidRPr="00675642">
        <w:t>e</w:t>
      </w:r>
      <w:r w:rsidRPr="00675642">
        <w:t xml:space="preserve">vard </w:t>
      </w:r>
      <w:proofErr w:type="spellStart"/>
      <w:r w:rsidRPr="00675642">
        <w:t>Péreire</w:t>
      </w:r>
      <w:proofErr w:type="spellEnd"/>
      <w:r w:rsidR="00EE5875">
        <w:t>, M. de </w:t>
      </w:r>
      <w:r w:rsidRPr="00675642">
        <w:t>Max</w:t>
      </w:r>
      <w:r w:rsidR="00EE5875">
        <w:t xml:space="preserve">, </w:t>
      </w:r>
      <w:r w:rsidRPr="00675642">
        <w:t>de la Comédie-Française</w:t>
      </w:r>
      <w:r w:rsidR="00EE5875">
        <w:t xml:space="preserve">, </w:t>
      </w:r>
      <w:r w:rsidRPr="00675642">
        <w:t>qui appr</w:t>
      </w:r>
      <w:r w:rsidRPr="00675642">
        <w:t>e</w:t>
      </w:r>
      <w:r w:rsidRPr="00675642">
        <w:t>nait à conduire</w:t>
      </w:r>
      <w:r w:rsidR="00EE5875">
        <w:t xml:space="preserve">. </w:t>
      </w:r>
      <w:r w:rsidRPr="00675642">
        <w:t>Mireille connaissait tout le monde</w:t>
      </w:r>
      <w:r w:rsidR="00EE5875">
        <w:t xml:space="preserve">. </w:t>
      </w:r>
      <w:r w:rsidRPr="00675642">
        <w:t>Je désignais quelqu</w:t>
      </w:r>
      <w:r w:rsidR="00EE5875">
        <w:t>’</w:t>
      </w:r>
      <w:r w:rsidRPr="00675642">
        <w:t>un à Mireille</w:t>
      </w:r>
      <w:r w:rsidR="00EE5875">
        <w:t>.</w:t>
      </w:r>
    </w:p>
    <w:p w14:paraId="7E2083A8" w14:textId="77777777" w:rsidR="00EE5875" w:rsidRDefault="00EE5875" w:rsidP="00457E89">
      <w:r>
        <w:t>— </w:t>
      </w:r>
      <w:r w:rsidR="00457E89" w:rsidRPr="00675642">
        <w:t>Et ce monsieur-là</w:t>
      </w:r>
      <w:r>
        <w:t xml:space="preserve">, </w:t>
      </w:r>
      <w:r w:rsidR="00457E89" w:rsidRPr="00675642">
        <w:t>n</w:t>
      </w:r>
      <w:r>
        <w:t>’</w:t>
      </w:r>
      <w:r w:rsidR="00457E89" w:rsidRPr="00675642">
        <w:t>est-ce pas le président de la Rép</w:t>
      </w:r>
      <w:r w:rsidR="00457E89" w:rsidRPr="00675642">
        <w:t>u</w:t>
      </w:r>
      <w:r w:rsidR="00457E89" w:rsidRPr="00675642">
        <w:t>blique</w:t>
      </w:r>
      <w:r>
        <w:t xml:space="preserve">, </w:t>
      </w:r>
      <w:r w:rsidR="00457E89" w:rsidRPr="00675642">
        <w:t>qui prend une leçon incognito</w:t>
      </w:r>
      <w:r>
        <w:t> ?</w:t>
      </w:r>
    </w:p>
    <w:p w14:paraId="66EE8E68" w14:textId="77777777" w:rsidR="00EE5875" w:rsidRDefault="00EE5875" w:rsidP="00457E89">
      <w:r>
        <w:t>— </w:t>
      </w:r>
      <w:r w:rsidR="00457E89" w:rsidRPr="00675642">
        <w:t>Celui-là lui ressemble</w:t>
      </w:r>
      <w:r>
        <w:t xml:space="preserve">, </w:t>
      </w:r>
      <w:r w:rsidR="00457E89" w:rsidRPr="00675642">
        <w:t>mais ce n</w:t>
      </w:r>
      <w:r>
        <w:t>’</w:t>
      </w:r>
      <w:r w:rsidR="00457E89" w:rsidRPr="00675642">
        <w:t>est pas lui</w:t>
      </w:r>
      <w:r>
        <w:t xml:space="preserve"> ; </w:t>
      </w:r>
      <w:r w:rsidR="00457E89" w:rsidRPr="00675642">
        <w:t>c</w:t>
      </w:r>
      <w:r>
        <w:t>’</w:t>
      </w:r>
      <w:r w:rsidR="00457E89" w:rsidRPr="00675642">
        <w:t>est le d</w:t>
      </w:r>
      <w:r w:rsidR="00457E89" w:rsidRPr="00675642">
        <w:t>i</w:t>
      </w:r>
      <w:r w:rsidR="00457E89" w:rsidRPr="00675642">
        <w:t>recteur de l</w:t>
      </w:r>
      <w:r>
        <w:t>’</w:t>
      </w:r>
      <w:r w:rsidR="00457E89" w:rsidRPr="00675642">
        <w:t>institution des Sourds-Muets</w:t>
      </w:r>
      <w:r>
        <w:t xml:space="preserve"> ; </w:t>
      </w:r>
      <w:r w:rsidR="00457E89" w:rsidRPr="00675642">
        <w:t>c</w:t>
      </w:r>
      <w:r>
        <w:t>’</w:t>
      </w:r>
      <w:r w:rsidR="00457E89" w:rsidRPr="00675642">
        <w:t>est monsieur</w:t>
      </w:r>
      <w:r>
        <w:t>…</w:t>
      </w:r>
    </w:p>
    <w:p w14:paraId="103309A2" w14:textId="77777777" w:rsidR="00EE5875" w:rsidRDefault="00EE5875" w:rsidP="00457E89">
      <w:r>
        <w:t>— </w:t>
      </w:r>
      <w:r w:rsidR="00457E89" w:rsidRPr="00675642">
        <w:t>Ah</w:t>
      </w:r>
      <w:r>
        <w:t xml:space="preserve"> ! </w:t>
      </w:r>
      <w:r w:rsidR="00457E89" w:rsidRPr="00675642">
        <w:t>bon</w:t>
      </w:r>
      <w:r>
        <w:t xml:space="preserve"> ! </w:t>
      </w:r>
      <w:r w:rsidR="00457E89" w:rsidRPr="00675642">
        <w:t>voilà pourquoi il oublie de corner et qu</w:t>
      </w:r>
      <w:r>
        <w:t>’</w:t>
      </w:r>
      <w:r w:rsidR="00457E89" w:rsidRPr="00675642">
        <w:t>il a</w:t>
      </w:r>
      <w:r w:rsidR="00457E89" w:rsidRPr="00675642">
        <w:t>l</w:t>
      </w:r>
      <w:r w:rsidR="00457E89" w:rsidRPr="00675642">
        <w:t>lume ses phares</w:t>
      </w:r>
      <w:r>
        <w:t> !</w:t>
      </w:r>
    </w:p>
    <w:p w14:paraId="136393C8" w14:textId="77777777" w:rsidR="00EE5875" w:rsidRDefault="00457E89" w:rsidP="00457E89">
      <w:r w:rsidRPr="00675642">
        <w:lastRenderedPageBreak/>
        <w:t>Mireille et moi</w:t>
      </w:r>
      <w:r w:rsidR="00EE5875">
        <w:t xml:space="preserve">, </w:t>
      </w:r>
      <w:r w:rsidRPr="00675642">
        <w:t>éclations de rire</w:t>
      </w:r>
      <w:r w:rsidR="00EE5875">
        <w:t>.</w:t>
      </w:r>
    </w:p>
    <w:p w14:paraId="3BF1CCF1" w14:textId="77777777" w:rsidR="00EE5875" w:rsidRDefault="00457E89" w:rsidP="00457E89">
      <w:r w:rsidRPr="00675642">
        <w:t>Nous nous amusions de tout</w:t>
      </w:r>
      <w:r w:rsidR="00EE5875">
        <w:t>.</w:t>
      </w:r>
    </w:p>
    <w:p w14:paraId="092173B6" w14:textId="77777777" w:rsidR="00EE5875" w:rsidRDefault="00457E89" w:rsidP="00457E89">
      <w:r w:rsidRPr="00675642">
        <w:t>Paris est grand comme les cinq parties du monde</w:t>
      </w:r>
      <w:r w:rsidR="00EE5875">
        <w:t xml:space="preserve">. </w:t>
      </w:r>
      <w:r w:rsidRPr="00675642">
        <w:t>Un jour</w:t>
      </w:r>
      <w:r w:rsidR="00EE5875">
        <w:t xml:space="preserve">, </w:t>
      </w:r>
      <w:r w:rsidRPr="00675642">
        <w:t>j</w:t>
      </w:r>
      <w:r w:rsidR="00EE5875">
        <w:t>’</w:t>
      </w:r>
      <w:r w:rsidRPr="00675642">
        <w:t>irai habiter le quartier Montsouris qui ressemble à la camp</w:t>
      </w:r>
      <w:r w:rsidRPr="00675642">
        <w:t>a</w:t>
      </w:r>
      <w:r w:rsidRPr="00675642">
        <w:t>gne de mon pays</w:t>
      </w:r>
      <w:r w:rsidR="00EE5875">
        <w:t xml:space="preserve">. </w:t>
      </w:r>
      <w:r w:rsidRPr="00675642">
        <w:t>Il y a au croisement d</w:t>
      </w:r>
      <w:r w:rsidR="00EE5875">
        <w:t>’</w:t>
      </w:r>
      <w:r w:rsidRPr="00675642">
        <w:t>une rue un groupe de sapins et une couche d</w:t>
      </w:r>
      <w:r w:rsidR="00EE5875">
        <w:t>’</w:t>
      </w:r>
      <w:r w:rsidRPr="00675642">
        <w:t>aiguilles sur le pavé</w:t>
      </w:r>
      <w:r w:rsidR="00EE5875">
        <w:t xml:space="preserve">. </w:t>
      </w:r>
      <w:r w:rsidRPr="00675642">
        <w:t xml:space="preserve">Même le bruit de ferrailles des grandes poubelles automobiles qui passent </w:t>
      </w:r>
      <w:proofErr w:type="spellStart"/>
      <w:r w:rsidRPr="00675642">
        <w:t>par là</w:t>
      </w:r>
      <w:proofErr w:type="spellEnd"/>
      <w:r w:rsidRPr="00675642">
        <w:t xml:space="preserve"> est absorbé par ce tapis</w:t>
      </w:r>
      <w:r w:rsidR="00EE5875">
        <w:t xml:space="preserve">, </w:t>
      </w:r>
      <w:r w:rsidRPr="00675642">
        <w:t>à croire que l</w:t>
      </w:r>
      <w:r w:rsidR="00EE5875">
        <w:t>’</w:t>
      </w:r>
      <w:r w:rsidRPr="00675642">
        <w:t>engin s</w:t>
      </w:r>
      <w:r w:rsidR="00EE5875">
        <w:t>’</w:t>
      </w:r>
      <w:r w:rsidRPr="00675642">
        <w:t>est enfoncé sous terre en émettant</w:t>
      </w:r>
      <w:r w:rsidR="00EE5875">
        <w:t xml:space="preserve">, </w:t>
      </w:r>
      <w:r w:rsidRPr="00675642">
        <w:t>au lieu d</w:t>
      </w:r>
      <w:r w:rsidR="00EE5875">
        <w:t>’</w:t>
      </w:r>
      <w:r w:rsidRPr="00675642">
        <w:t>une traînée de pétrole puant et des relents d</w:t>
      </w:r>
      <w:r w:rsidR="00EE5875">
        <w:t>’</w:t>
      </w:r>
      <w:r w:rsidRPr="00675642">
        <w:t>ordures</w:t>
      </w:r>
      <w:r w:rsidR="00EE5875">
        <w:t xml:space="preserve">, </w:t>
      </w:r>
      <w:r w:rsidRPr="00675642">
        <w:t>une bonne odeur de résine écrasée</w:t>
      </w:r>
      <w:r w:rsidR="00EE5875">
        <w:t xml:space="preserve">. </w:t>
      </w:r>
      <w:r w:rsidRPr="00675642">
        <w:t>C</w:t>
      </w:r>
      <w:r w:rsidR="00EE5875">
        <w:t>’</w:t>
      </w:r>
      <w:r w:rsidRPr="00675642">
        <w:t>est là que j</w:t>
      </w:r>
      <w:r w:rsidR="00EE5875">
        <w:t>’</w:t>
      </w:r>
      <w:r w:rsidRPr="00675642">
        <w:t>irai habiter avec mon fils</w:t>
      </w:r>
      <w:r w:rsidR="00EE5875">
        <w:t>.</w:t>
      </w:r>
    </w:p>
    <w:p w14:paraId="114ADE96" w14:textId="77777777" w:rsidR="00EE5875" w:rsidRDefault="00457E89" w:rsidP="00457E89">
      <w:r w:rsidRPr="00675642">
        <w:t>Aujourd</w:t>
      </w:r>
      <w:r w:rsidR="00EE5875">
        <w:t>’</w:t>
      </w:r>
      <w:r w:rsidRPr="00675642">
        <w:t>hui</w:t>
      </w:r>
      <w:r w:rsidR="00EE5875">
        <w:t xml:space="preserve">, </w:t>
      </w:r>
      <w:r w:rsidRPr="00675642">
        <w:t>c</w:t>
      </w:r>
      <w:r w:rsidR="00EE5875">
        <w:t>’</w:t>
      </w:r>
      <w:r w:rsidRPr="00675642">
        <w:t>est le 7</w:t>
      </w:r>
      <w:r w:rsidR="00EE5875">
        <w:t>.</w:t>
      </w:r>
    </w:p>
    <w:p w14:paraId="5AE49856" w14:textId="6360BD4B" w:rsidR="00457E89" w:rsidRPr="00675642" w:rsidRDefault="00457E89" w:rsidP="00EE5875">
      <w:pPr>
        <w:pStyle w:val="Titre2"/>
      </w:pPr>
      <w:bookmarkStart w:id="22" w:name="_Toc327816203"/>
      <w:bookmarkStart w:id="23" w:name="_Toc201949615"/>
      <w:r w:rsidRPr="00675642">
        <w:lastRenderedPageBreak/>
        <w:t>ROULEAU DEUX</w:t>
      </w:r>
      <w:bookmarkEnd w:id="22"/>
      <w:bookmarkEnd w:id="23"/>
    </w:p>
    <w:p w14:paraId="7A930C8F" w14:textId="77777777" w:rsidR="00EE5875" w:rsidRDefault="00EE5875" w:rsidP="00457E89">
      <w:pPr>
        <w:spacing w:before="1440"/>
      </w:pPr>
      <w:r>
        <w:t xml:space="preserve">…… </w:t>
      </w:r>
      <w:r w:rsidR="00457E89" w:rsidRPr="00675642">
        <w:t>Mademoiselle</w:t>
      </w:r>
      <w:r>
        <w:t>,…………………………</w:t>
      </w:r>
    </w:p>
    <w:p w14:paraId="54A926F2" w14:textId="77777777" w:rsidR="00EE5875" w:rsidRDefault="00457E89" w:rsidP="00457E89">
      <w:pPr>
        <w:pStyle w:val="NormalSansIndent"/>
      </w:pPr>
      <w:r w:rsidRPr="00675642">
        <w:t>faites bien attention</w:t>
      </w:r>
      <w:r w:rsidR="00EE5875">
        <w:t xml:space="preserve">, </w:t>
      </w:r>
      <w:r w:rsidRPr="00675642">
        <w:t>ce rouleau est fêlé</w:t>
      </w:r>
      <w:r w:rsidR="00EE5875">
        <w:t xml:space="preserve">. </w:t>
      </w:r>
      <w:r w:rsidRPr="00675642">
        <w:t>Ne croyez pas que c</w:t>
      </w:r>
      <w:r w:rsidR="00EE5875">
        <w:t>’</w:t>
      </w:r>
      <w:r w:rsidRPr="00675642">
        <w:t>est ma voix qui tremble</w:t>
      </w:r>
      <w:r w:rsidR="00EE5875">
        <w:t xml:space="preserve">, </w:t>
      </w:r>
      <w:r w:rsidRPr="00675642">
        <w:t>ou que j</w:t>
      </w:r>
      <w:r w:rsidR="00EE5875">
        <w:t>’</w:t>
      </w:r>
      <w:r w:rsidRPr="00675642">
        <w:t>ai un vice de prononciation</w:t>
      </w:r>
      <w:r w:rsidR="00EE5875">
        <w:t xml:space="preserve">, </w:t>
      </w:r>
      <w:r w:rsidRPr="00675642">
        <w:t>c</w:t>
      </w:r>
      <w:r w:rsidR="00EE5875">
        <w:t>’</w:t>
      </w:r>
      <w:r w:rsidRPr="00675642">
        <w:t>est le rouleau qui est fêlé</w:t>
      </w:r>
      <w:r w:rsidR="00EE5875">
        <w:t xml:space="preserve">. </w:t>
      </w:r>
      <w:r w:rsidRPr="00675642">
        <w:t>Il m</w:t>
      </w:r>
      <w:r w:rsidR="00EE5875">
        <w:t>’</w:t>
      </w:r>
      <w:r w:rsidRPr="00675642">
        <w:t>a échappé des mains</w:t>
      </w:r>
      <w:r w:rsidR="00EE5875">
        <w:t xml:space="preserve">. </w:t>
      </w:r>
      <w:r w:rsidRPr="00675642">
        <w:t>Je l</w:t>
      </w:r>
      <w:r w:rsidR="00EE5875">
        <w:t>’</w:t>
      </w:r>
      <w:r w:rsidRPr="00675642">
        <w:t>ai laissé tomber</w:t>
      </w:r>
      <w:r w:rsidR="00EE5875">
        <w:t xml:space="preserve">. </w:t>
      </w:r>
      <w:r w:rsidRPr="00675642">
        <w:t>Il s</w:t>
      </w:r>
      <w:r w:rsidR="00EE5875">
        <w:t>’</w:t>
      </w:r>
      <w:r w:rsidRPr="00675642">
        <w:t>est fendu de bout en bout</w:t>
      </w:r>
      <w:r w:rsidR="00EE5875">
        <w:t xml:space="preserve">. </w:t>
      </w:r>
      <w:r w:rsidRPr="00675642">
        <w:t>Faites bien attention</w:t>
      </w:r>
      <w:r w:rsidR="00EE5875">
        <w:t xml:space="preserve">. </w:t>
      </w:r>
      <w:r w:rsidRPr="00675642">
        <w:t>Quant à mon accent anglais</w:t>
      </w:r>
      <w:r w:rsidR="00EE5875">
        <w:t xml:space="preserve">, </w:t>
      </w:r>
      <w:r w:rsidRPr="00675642">
        <w:t>il n</w:t>
      </w:r>
      <w:r w:rsidR="00EE5875">
        <w:t>’</w:t>
      </w:r>
      <w:r w:rsidRPr="00675642">
        <w:t>est pas si prononcé que mon débit devienne incompréhensible</w:t>
      </w:r>
      <w:r w:rsidR="00EE5875">
        <w:t xml:space="preserve">. </w:t>
      </w:r>
      <w:r w:rsidRPr="00675642">
        <w:t>Vous en jugerez par vous-même</w:t>
      </w:r>
      <w:r w:rsidR="00EE5875">
        <w:t xml:space="preserve">, </w:t>
      </w:r>
      <w:r w:rsidRPr="00675642">
        <w:t>Mademoiselle</w:t>
      </w:r>
      <w:r w:rsidR="00EE5875">
        <w:t xml:space="preserve">. </w:t>
      </w:r>
      <w:r w:rsidRPr="00675642">
        <w:t>Mais</w:t>
      </w:r>
      <w:r w:rsidR="00EE5875">
        <w:t xml:space="preserve">, </w:t>
      </w:r>
      <w:r w:rsidRPr="00675642">
        <w:t>parfois</w:t>
      </w:r>
      <w:r w:rsidR="00EE5875">
        <w:t xml:space="preserve">, </w:t>
      </w:r>
      <w:r w:rsidRPr="00675642">
        <w:t>je ne sais plus ce que je dis</w:t>
      </w:r>
      <w:r w:rsidR="00EE5875">
        <w:t xml:space="preserve">, </w:t>
      </w:r>
      <w:r w:rsidRPr="00675642">
        <w:t>ni si je me tais ou si je pense à haute voix</w:t>
      </w:r>
      <w:r w:rsidR="00EE5875">
        <w:t xml:space="preserve">, </w:t>
      </w:r>
      <w:r w:rsidRPr="00675642">
        <w:t>tellement je l</w:t>
      </w:r>
      <w:r w:rsidR="00EE5875">
        <w:t>’</w:t>
      </w:r>
      <w:r w:rsidRPr="00675642">
        <w:t>ai récité</w:t>
      </w:r>
      <w:r w:rsidR="00EE5875">
        <w:t xml:space="preserve">, </w:t>
      </w:r>
      <w:r w:rsidRPr="00675642">
        <w:t>le petit cahier de Mireille</w:t>
      </w:r>
      <w:r w:rsidR="00EE5875">
        <w:t xml:space="preserve">, </w:t>
      </w:r>
      <w:r w:rsidRPr="00675642">
        <w:t>des centaines de fois</w:t>
      </w:r>
      <w:r w:rsidR="00EE5875">
        <w:t xml:space="preserve">. </w:t>
      </w:r>
      <w:r w:rsidRPr="00675642">
        <w:t>Je le savais te</w:t>
      </w:r>
      <w:r w:rsidRPr="00675642">
        <w:t>l</w:t>
      </w:r>
      <w:r w:rsidRPr="00675642">
        <w:t>lement bien par cœur que je ne pensais plus du tout à ce que je disais devant l</w:t>
      </w:r>
      <w:r w:rsidR="00EE5875">
        <w:t>’</w:t>
      </w:r>
      <w:r w:rsidRPr="00675642">
        <w:t>appareil et que je me mettais à penser à autre chose</w:t>
      </w:r>
      <w:r w:rsidR="00EE5875">
        <w:t xml:space="preserve">. </w:t>
      </w:r>
      <w:r w:rsidRPr="00675642">
        <w:t>Enfin</w:t>
      </w:r>
      <w:r w:rsidR="00EE5875">
        <w:t xml:space="preserve">, </w:t>
      </w:r>
      <w:r w:rsidRPr="00675642">
        <w:t>vous le verrez bien</w:t>
      </w:r>
      <w:r w:rsidR="00EE5875">
        <w:t xml:space="preserve">. </w:t>
      </w:r>
      <w:r w:rsidRPr="00675642">
        <w:t>Je vous envoie ce ro</w:t>
      </w:r>
      <w:r w:rsidRPr="00675642">
        <w:t>u</w:t>
      </w:r>
      <w:r w:rsidRPr="00675642">
        <w:t>leau fêlé parce qu</w:t>
      </w:r>
      <w:r w:rsidR="00EE5875">
        <w:t>’</w:t>
      </w:r>
      <w:r w:rsidRPr="00675642">
        <w:t>il est le plus complet</w:t>
      </w:r>
      <w:r w:rsidR="00EE5875">
        <w:t xml:space="preserve">. </w:t>
      </w:r>
      <w:r w:rsidRPr="00675642">
        <w:t>À tous les points de vue</w:t>
      </w:r>
      <w:r w:rsidR="00EE5875">
        <w:t>.</w:t>
      </w:r>
    </w:p>
    <w:p w14:paraId="7B1D91EB" w14:textId="4D437323" w:rsidR="00EE5875" w:rsidRDefault="00457E89" w:rsidP="00457E89">
      <w:r w:rsidRPr="00675642">
        <w:t>J</w:t>
      </w:r>
      <w:r w:rsidR="00EE5875">
        <w:t>’</w:t>
      </w:r>
      <w:r w:rsidRPr="00675642">
        <w:t>ai glissé un chèque en blanc à l</w:t>
      </w:r>
      <w:r w:rsidR="00EE5875">
        <w:t>’</w:t>
      </w:r>
      <w:r w:rsidRPr="00675642">
        <w:t>intérieur du rouleau</w:t>
      </w:r>
      <w:r w:rsidR="00EE5875">
        <w:t xml:space="preserve">. </w:t>
      </w:r>
      <w:r w:rsidRPr="00675642">
        <w:t>Vous pourrez très bien l</w:t>
      </w:r>
      <w:r w:rsidR="00EE5875">
        <w:t>’</w:t>
      </w:r>
      <w:r w:rsidRPr="00675642">
        <w:t>atteindre avec vos doigts ou à l</w:t>
      </w:r>
      <w:r w:rsidR="00EE5875">
        <w:t>’</w:t>
      </w:r>
      <w:r w:rsidRPr="00675642">
        <w:t>aide de votre crayon</w:t>
      </w:r>
      <w:r w:rsidR="00EE5875">
        <w:t xml:space="preserve">. </w:t>
      </w:r>
      <w:r w:rsidRPr="00675642">
        <w:t>Je vous demande pardon</w:t>
      </w:r>
      <w:r w:rsidR="00EE5875">
        <w:t xml:space="preserve">, </w:t>
      </w:r>
      <w:r w:rsidRPr="00675642">
        <w:t>Mademoiselle</w:t>
      </w:r>
      <w:r w:rsidR="00EE5875">
        <w:t xml:space="preserve">, </w:t>
      </w:r>
      <w:r w:rsidRPr="00675642">
        <w:t>j</w:t>
      </w:r>
      <w:r w:rsidR="00EE5875">
        <w:t>’</w:t>
      </w:r>
      <w:r w:rsidRPr="00675642">
        <w:t>aime tell</w:t>
      </w:r>
      <w:r w:rsidRPr="00675642">
        <w:t>e</w:t>
      </w:r>
      <w:r w:rsidRPr="00675642">
        <w:t>ment à faire plaisir alors</w:t>
      </w:r>
      <w:r w:rsidR="00EE5875">
        <w:t xml:space="preserve">, </w:t>
      </w:r>
      <w:r w:rsidRPr="00675642">
        <w:t>n</w:t>
      </w:r>
      <w:r w:rsidR="00EE5875">
        <w:t>’</w:t>
      </w:r>
      <w:r w:rsidRPr="00675642">
        <w:t>est-ce pas</w:t>
      </w:r>
      <w:r w:rsidR="00EE5875">
        <w:t xml:space="preserve">, </w:t>
      </w:r>
      <w:r w:rsidRPr="00675642">
        <w:t>vous aurez la gentillesse d</w:t>
      </w:r>
      <w:r w:rsidR="00EE5875">
        <w:t>’</w:t>
      </w:r>
      <w:r w:rsidRPr="00675642">
        <w:t>aller vous acheter quelque chose</w:t>
      </w:r>
      <w:r w:rsidR="00EE5875">
        <w:t xml:space="preserve">, </w:t>
      </w:r>
      <w:r w:rsidRPr="00675642">
        <w:t>un petit rien à la mode</w:t>
      </w:r>
      <w:r w:rsidR="00EE5875">
        <w:t xml:space="preserve">, </w:t>
      </w:r>
      <w:r w:rsidRPr="00675642">
        <w:t>un tom-pouce</w:t>
      </w:r>
      <w:r w:rsidR="00EE5875">
        <w:t xml:space="preserve">, </w:t>
      </w:r>
      <w:r w:rsidRPr="00675642">
        <w:t>ou une petite robe</w:t>
      </w:r>
      <w:r w:rsidR="00EE5875">
        <w:t xml:space="preserve">, </w:t>
      </w:r>
      <w:r w:rsidRPr="00675642">
        <w:t>ou un petit chapeau</w:t>
      </w:r>
      <w:r w:rsidR="00EE5875">
        <w:t xml:space="preserve">, </w:t>
      </w:r>
      <w:r w:rsidRPr="00675642">
        <w:t>ou un grand flacon de parfum</w:t>
      </w:r>
      <w:r w:rsidR="00EE5875">
        <w:t xml:space="preserve">, </w:t>
      </w:r>
      <w:r w:rsidRPr="00675642">
        <w:t>cela me ferait tellement plaisir</w:t>
      </w:r>
      <w:r w:rsidR="00EE5875">
        <w:t xml:space="preserve">. </w:t>
      </w:r>
      <w:r w:rsidRPr="00675642">
        <w:t xml:space="preserve">Il y a également le briquet </w:t>
      </w:r>
      <w:proofErr w:type="spellStart"/>
      <w:r w:rsidRPr="00675642">
        <w:rPr>
          <w:i/>
          <w:iCs/>
        </w:rPr>
        <w:t>Dunhill</w:t>
      </w:r>
      <w:proofErr w:type="spellEnd"/>
      <w:r w:rsidR="00EE5875">
        <w:t xml:space="preserve">, </w:t>
      </w:r>
      <w:r w:rsidRPr="00675642">
        <w:t>si vous fumez</w:t>
      </w:r>
      <w:r w:rsidR="00EE5875">
        <w:t xml:space="preserve">, </w:t>
      </w:r>
      <w:r w:rsidRPr="00675642">
        <w:t>qui est une chose charmante qui n</w:t>
      </w:r>
      <w:r w:rsidR="00EE5875">
        <w:t>’</w:t>
      </w:r>
      <w:r w:rsidRPr="00675642">
        <w:t>abîme pas les doigts</w:t>
      </w:r>
      <w:r w:rsidR="00EE5875">
        <w:t xml:space="preserve">, </w:t>
      </w:r>
      <w:r w:rsidRPr="00675642">
        <w:t xml:space="preserve">ou la montre </w:t>
      </w:r>
      <w:proofErr w:type="spellStart"/>
      <w:r w:rsidRPr="00675642">
        <w:rPr>
          <w:i/>
          <w:iCs/>
        </w:rPr>
        <w:t>Erméto</w:t>
      </w:r>
      <w:proofErr w:type="spellEnd"/>
      <w:r w:rsidR="00EE5875">
        <w:rPr>
          <w:i/>
          <w:iCs/>
        </w:rPr>
        <w:t xml:space="preserve">, </w:t>
      </w:r>
      <w:r w:rsidRPr="00675642">
        <w:t>ils en font en style chinois</w:t>
      </w:r>
      <w:r w:rsidR="00EE5875">
        <w:t xml:space="preserve">, </w:t>
      </w:r>
      <w:r w:rsidRPr="00675642">
        <w:t>que vous trouverez rue de la Paix</w:t>
      </w:r>
      <w:r w:rsidR="00EE5875">
        <w:t xml:space="preserve">, </w:t>
      </w:r>
      <w:r w:rsidRPr="00675642">
        <w:t>dans n</w:t>
      </w:r>
      <w:r w:rsidR="00EE5875">
        <w:t>’</w:t>
      </w:r>
      <w:r w:rsidRPr="00675642">
        <w:t>importe quelle boutique</w:t>
      </w:r>
      <w:r w:rsidR="00EE5875">
        <w:t xml:space="preserve">. </w:t>
      </w:r>
      <w:r w:rsidRPr="00675642">
        <w:t>Si vous préférez des produits de beauté</w:t>
      </w:r>
      <w:r w:rsidR="00EE5875">
        <w:t xml:space="preserve">, </w:t>
      </w:r>
      <w:r w:rsidRPr="00675642">
        <w:t>allez voir mon ami</w:t>
      </w:r>
      <w:r w:rsidR="00EE5875">
        <w:t xml:space="preserve">, </w:t>
      </w:r>
      <w:r w:rsidRPr="00675642">
        <w:t xml:space="preserve">le docteur </w:t>
      </w:r>
      <w:proofErr w:type="spellStart"/>
      <w:r w:rsidRPr="00675642">
        <w:lastRenderedPageBreak/>
        <w:t>Ferra</w:t>
      </w:r>
      <w:r w:rsidR="00FE0E81">
        <w:t>l</w:t>
      </w:r>
      <w:proofErr w:type="spellEnd"/>
      <w:r w:rsidR="00EE5875">
        <w:t xml:space="preserve">, </w:t>
      </w:r>
      <w:r w:rsidRPr="00675642">
        <w:t>102</w:t>
      </w:r>
      <w:r w:rsidR="00EE5875">
        <w:t xml:space="preserve">, </w:t>
      </w:r>
      <w:r w:rsidRPr="00675642">
        <w:t>rue de l</w:t>
      </w:r>
      <w:r w:rsidR="00EE5875">
        <w:t>’</w:t>
      </w:r>
      <w:r w:rsidRPr="00675642">
        <w:t>Université</w:t>
      </w:r>
      <w:r w:rsidR="00EE5875">
        <w:t xml:space="preserve">, </w:t>
      </w:r>
      <w:r w:rsidRPr="00675642">
        <w:t>qui a les meilleurs produits du monde</w:t>
      </w:r>
      <w:r w:rsidR="00EE5875">
        <w:t xml:space="preserve">, </w:t>
      </w:r>
      <w:r w:rsidRPr="00675642">
        <w:t>cosmét</w:t>
      </w:r>
      <w:r w:rsidRPr="00675642">
        <w:t>i</w:t>
      </w:r>
      <w:r w:rsidRPr="00675642">
        <w:t>ques</w:t>
      </w:r>
      <w:r w:rsidR="00EE5875">
        <w:t xml:space="preserve">, </w:t>
      </w:r>
      <w:r w:rsidRPr="00675642">
        <w:t>pâtes</w:t>
      </w:r>
      <w:r w:rsidR="00EE5875">
        <w:t xml:space="preserve">, </w:t>
      </w:r>
      <w:r w:rsidRPr="00675642">
        <w:t>eaux</w:t>
      </w:r>
      <w:r w:rsidR="00EE5875">
        <w:t xml:space="preserve">, </w:t>
      </w:r>
      <w:r w:rsidRPr="00675642">
        <w:t>rouges à lèvres</w:t>
      </w:r>
      <w:r w:rsidR="00EE5875">
        <w:t xml:space="preserve">, </w:t>
      </w:r>
      <w:r w:rsidRPr="00675642">
        <w:t>allez le voir</w:t>
      </w:r>
      <w:r w:rsidR="00EE5875">
        <w:t xml:space="preserve">, </w:t>
      </w:r>
      <w:r w:rsidRPr="00675642">
        <w:t>c</w:t>
      </w:r>
      <w:r w:rsidR="00EE5875">
        <w:t>’</w:t>
      </w:r>
      <w:r w:rsidRPr="00675642">
        <w:t>est un homme charmant</w:t>
      </w:r>
      <w:r w:rsidR="00EE5875">
        <w:t xml:space="preserve">, </w:t>
      </w:r>
      <w:r w:rsidRPr="00675642">
        <w:t>il vous fera des produits individuels</w:t>
      </w:r>
      <w:r w:rsidR="00EE5875">
        <w:t xml:space="preserve">, </w:t>
      </w:r>
      <w:r w:rsidRPr="00675642">
        <w:t>spécialement pour votre épiderme</w:t>
      </w:r>
      <w:r w:rsidR="00EE5875">
        <w:t xml:space="preserve">. </w:t>
      </w:r>
      <w:r w:rsidRPr="00675642">
        <w:t>Merci</w:t>
      </w:r>
      <w:r w:rsidR="00EE5875">
        <w:t xml:space="preserve">. </w:t>
      </w:r>
      <w:r w:rsidRPr="00675642">
        <w:t>Excusez-moi</w:t>
      </w:r>
      <w:r w:rsidR="00EE5875">
        <w:t>.</w:t>
      </w:r>
    </w:p>
    <w:p w14:paraId="50E6AF38" w14:textId="58A42456" w:rsidR="00EE5875" w:rsidRDefault="00457E89" w:rsidP="00457E89">
      <w:r w:rsidRPr="00675642">
        <w:t xml:space="preserve">Vous pouvez également vous mettre entre les mains de </w:t>
      </w:r>
      <w:proofErr w:type="spellStart"/>
      <w:r w:rsidRPr="00675642">
        <w:t>Ferra</w:t>
      </w:r>
      <w:r w:rsidR="00FE0E81">
        <w:t>l</w:t>
      </w:r>
      <w:proofErr w:type="spellEnd"/>
      <w:r w:rsidRPr="00675642">
        <w:t xml:space="preserve"> pour une cure de rajeunissement</w:t>
      </w:r>
      <w:r w:rsidR="00EE5875">
        <w:t xml:space="preserve">. </w:t>
      </w:r>
      <w:r w:rsidRPr="00675642">
        <w:t>Mais vous êtes jeune</w:t>
      </w:r>
      <w:r w:rsidR="00EE5875">
        <w:t xml:space="preserve">, </w:t>
      </w:r>
      <w:r w:rsidRPr="00675642">
        <w:t>n</w:t>
      </w:r>
      <w:r w:rsidR="00EE5875">
        <w:t>’</w:t>
      </w:r>
      <w:r w:rsidRPr="00675642">
        <w:t>est-ce pas</w:t>
      </w:r>
      <w:r w:rsidR="00EE5875">
        <w:t xml:space="preserve"> ? </w:t>
      </w:r>
      <w:r w:rsidRPr="00675642">
        <w:t>Vous êtes dactylo</w:t>
      </w:r>
      <w:r w:rsidR="00EE5875">
        <w:t xml:space="preserve">. </w:t>
      </w:r>
      <w:r w:rsidRPr="00675642">
        <w:t>C</w:t>
      </w:r>
      <w:r w:rsidR="00EE5875">
        <w:t>’</w:t>
      </w:r>
      <w:r w:rsidRPr="00675642">
        <w:t>est un charmant métier</w:t>
      </w:r>
      <w:r w:rsidR="00EE5875">
        <w:t xml:space="preserve">. </w:t>
      </w:r>
      <w:r w:rsidRPr="00675642">
        <w:t>Je voudrais bien être dactylo</w:t>
      </w:r>
      <w:r w:rsidR="00EE5875">
        <w:t xml:space="preserve">. </w:t>
      </w:r>
      <w:r w:rsidRPr="00675642">
        <w:t>Si j</w:t>
      </w:r>
      <w:r w:rsidR="00EE5875">
        <w:t>’</w:t>
      </w:r>
      <w:r w:rsidRPr="00675642">
        <w:t>étais femme</w:t>
      </w:r>
      <w:r w:rsidR="00EE5875">
        <w:t xml:space="preserve">, </w:t>
      </w:r>
      <w:r w:rsidRPr="00675642">
        <w:t>j</w:t>
      </w:r>
      <w:r w:rsidR="00EE5875">
        <w:t>’</w:t>
      </w:r>
      <w:r w:rsidRPr="00675642">
        <w:t>aurais voulu être conductrice de tramway dans une ville populacière</w:t>
      </w:r>
      <w:r w:rsidR="00EE5875">
        <w:t xml:space="preserve">, </w:t>
      </w:r>
      <w:r w:rsidRPr="00675642">
        <w:t>ou alors</w:t>
      </w:r>
      <w:r w:rsidR="00EE5875">
        <w:t xml:space="preserve">, </w:t>
      </w:r>
      <w:r w:rsidRPr="00675642">
        <w:t>a</w:t>
      </w:r>
      <w:r w:rsidRPr="00675642">
        <w:t>c</w:t>
      </w:r>
      <w:r w:rsidRPr="00675642">
        <w:t>trice en tournée</w:t>
      </w:r>
      <w:r w:rsidR="00EE5875">
        <w:t xml:space="preserve">. </w:t>
      </w:r>
      <w:r w:rsidRPr="00675642">
        <w:t>Oui</w:t>
      </w:r>
      <w:r w:rsidR="00EE5875">
        <w:t xml:space="preserve">, </w:t>
      </w:r>
      <w:r w:rsidRPr="00675642">
        <w:t>Sarah Bernhardt</w:t>
      </w:r>
      <w:r w:rsidR="00EE5875">
        <w:t xml:space="preserve">. </w:t>
      </w:r>
      <w:r w:rsidRPr="00675642">
        <w:t>Ou</w:t>
      </w:r>
      <w:r w:rsidR="00EE5875">
        <w:t xml:space="preserve">, </w:t>
      </w:r>
      <w:r w:rsidRPr="00675642">
        <w:t>non</w:t>
      </w:r>
      <w:r w:rsidR="00EE5875">
        <w:t xml:space="preserve">, </w:t>
      </w:r>
      <w:r w:rsidRPr="00675642">
        <w:t>plutôt une danseuse célèbre</w:t>
      </w:r>
      <w:r w:rsidR="00EE5875">
        <w:t xml:space="preserve">, </w:t>
      </w:r>
      <w:r w:rsidRPr="00675642">
        <w:t>oui</w:t>
      </w:r>
      <w:r w:rsidR="00EE5875">
        <w:t xml:space="preserve">, </w:t>
      </w:r>
      <w:r w:rsidRPr="00675642">
        <w:t>une danseuse</w:t>
      </w:r>
      <w:r w:rsidR="00EE5875">
        <w:t xml:space="preserve">. </w:t>
      </w:r>
      <w:r w:rsidRPr="00675642">
        <w:t>Mais être conductrice de tramway</w:t>
      </w:r>
      <w:r w:rsidR="00EE5875">
        <w:t xml:space="preserve"> ! </w:t>
      </w:r>
      <w:r w:rsidRPr="00675642">
        <w:t>C</w:t>
      </w:r>
      <w:r w:rsidR="00EE5875">
        <w:t>’</w:t>
      </w:r>
      <w:r w:rsidRPr="00675642">
        <w:t>est être commandant à bord tout en restant matelot par son vocabulaire d</w:t>
      </w:r>
      <w:r w:rsidR="00EE5875">
        <w:t>’</w:t>
      </w:r>
      <w:r w:rsidRPr="00675642">
        <w:t>injures</w:t>
      </w:r>
      <w:r w:rsidR="00EE5875">
        <w:t xml:space="preserve">. </w:t>
      </w:r>
      <w:r w:rsidRPr="00675642">
        <w:t>Et puis</w:t>
      </w:r>
      <w:r w:rsidR="00EE5875">
        <w:t xml:space="preserve">, </w:t>
      </w:r>
      <w:r w:rsidRPr="00675642">
        <w:t>j</w:t>
      </w:r>
      <w:r w:rsidR="00EE5875">
        <w:t>’</w:t>
      </w:r>
      <w:r w:rsidRPr="00675642">
        <w:t>aurais su faire le vide devant ma voiture en jouant sur un air d</w:t>
      </w:r>
      <w:r w:rsidR="00EE5875">
        <w:t>’</w:t>
      </w:r>
      <w:r w:rsidRPr="00675642">
        <w:t>opéra sur mon signal avertisseur</w:t>
      </w:r>
      <w:r w:rsidR="00EE5875">
        <w:t xml:space="preserve">. </w:t>
      </w:r>
      <w:r w:rsidRPr="00675642">
        <w:t>J</w:t>
      </w:r>
      <w:r w:rsidR="00EE5875">
        <w:t>’</w:t>
      </w:r>
      <w:r w:rsidRPr="00675642">
        <w:t>en connais une</w:t>
      </w:r>
      <w:r w:rsidR="00EE5875">
        <w:t xml:space="preserve">, </w:t>
      </w:r>
      <w:r w:rsidRPr="00675642">
        <w:t>elle ne s</w:t>
      </w:r>
      <w:r w:rsidR="00EE5875">
        <w:t>’</w:t>
      </w:r>
      <w:r w:rsidRPr="00675642">
        <w:t xml:space="preserve">appelle pas </w:t>
      </w:r>
      <w:proofErr w:type="spellStart"/>
      <w:r w:rsidRPr="00675642">
        <w:t>Pépita</w:t>
      </w:r>
      <w:proofErr w:type="spellEnd"/>
      <w:r w:rsidR="00EE5875">
        <w:t xml:space="preserve">, </w:t>
      </w:r>
      <w:r w:rsidRPr="00675642">
        <w:t>c</w:t>
      </w:r>
      <w:r w:rsidR="00EE5875">
        <w:t>’</w:t>
      </w:r>
      <w:r w:rsidRPr="00675642">
        <w:t>est une virago farouche et souriante</w:t>
      </w:r>
      <w:r w:rsidR="00EE5875">
        <w:t xml:space="preserve">, </w:t>
      </w:r>
      <w:r w:rsidRPr="00675642">
        <w:t>qui conduit le petit tram bo</w:t>
      </w:r>
      <w:r w:rsidRPr="00675642">
        <w:t>u</w:t>
      </w:r>
      <w:r w:rsidRPr="00675642">
        <w:t>ton d</w:t>
      </w:r>
      <w:r w:rsidR="00EE5875">
        <w:t>’</w:t>
      </w:r>
      <w:r w:rsidRPr="00675642">
        <w:t>or</w:t>
      </w:r>
      <w:r w:rsidR="00EE5875">
        <w:t xml:space="preserve">, </w:t>
      </w:r>
      <w:r w:rsidRPr="00675642">
        <w:t>ridicule</w:t>
      </w:r>
      <w:r w:rsidR="00EE5875">
        <w:t xml:space="preserve">, </w:t>
      </w:r>
      <w:r w:rsidRPr="00675642">
        <w:t>haut perché sur ses roues</w:t>
      </w:r>
      <w:r w:rsidR="00EE5875">
        <w:t xml:space="preserve">, </w:t>
      </w:r>
      <w:r w:rsidRPr="00675642">
        <w:t>qui contourne le port de Malaga</w:t>
      </w:r>
      <w:r w:rsidR="00EE5875">
        <w:t xml:space="preserve">, </w:t>
      </w:r>
      <w:r w:rsidRPr="00675642">
        <w:t>eh bien</w:t>
      </w:r>
      <w:r w:rsidR="00EE5875">
        <w:t xml:space="preserve"> ! </w:t>
      </w:r>
      <w:r w:rsidRPr="00675642">
        <w:t xml:space="preserve">elle joue des fandangos sur son timbre et quand elle traverse la </w:t>
      </w:r>
      <w:r w:rsidRPr="00675642">
        <w:rPr>
          <w:i/>
          <w:iCs/>
        </w:rPr>
        <w:t>Calle Mayor</w:t>
      </w:r>
      <w:r w:rsidR="00EE5875">
        <w:rPr>
          <w:i/>
          <w:iCs/>
        </w:rPr>
        <w:t xml:space="preserve">, </w:t>
      </w:r>
      <w:r w:rsidRPr="00675642">
        <w:t>elle mène sa voiture do</w:t>
      </w:r>
      <w:r w:rsidRPr="00675642">
        <w:t>u</w:t>
      </w:r>
      <w:r w:rsidRPr="00675642">
        <w:t>cement</w:t>
      </w:r>
      <w:r w:rsidR="00EE5875">
        <w:t xml:space="preserve">, </w:t>
      </w:r>
      <w:r w:rsidRPr="00675642">
        <w:t>ou à fond de train</w:t>
      </w:r>
      <w:r w:rsidR="00EE5875">
        <w:t xml:space="preserve">, </w:t>
      </w:r>
      <w:r w:rsidRPr="00675642">
        <w:t>selon l</w:t>
      </w:r>
      <w:r w:rsidR="00EE5875">
        <w:t>’</w:t>
      </w:r>
      <w:r w:rsidRPr="00675642">
        <w:t>air qui lui passe par la tête</w:t>
      </w:r>
      <w:r w:rsidR="00EE5875">
        <w:t xml:space="preserve">, </w:t>
      </w:r>
      <w:r w:rsidRPr="00675642">
        <w:t>comme on fait tournoyer sa danseuse selon les cadences de la musique quand on en est fou</w:t>
      </w:r>
      <w:r w:rsidR="00EE5875">
        <w:t> !</w:t>
      </w:r>
    </w:p>
    <w:p w14:paraId="7DADF11D" w14:textId="77777777" w:rsidR="00EE5875" w:rsidRDefault="00457E89" w:rsidP="00457E89">
      <w:r w:rsidRPr="00675642">
        <w:t>Ne vous moquez pas de moi</w:t>
      </w:r>
      <w:r w:rsidR="00EE5875">
        <w:t xml:space="preserve">, </w:t>
      </w:r>
      <w:r w:rsidRPr="00675642">
        <w:t>Mademoiselle</w:t>
      </w:r>
      <w:r w:rsidR="00EE5875">
        <w:t xml:space="preserve">, </w:t>
      </w:r>
      <w:r w:rsidRPr="00675642">
        <w:t>je suis bavard</w:t>
      </w:r>
      <w:r w:rsidR="00EE5875">
        <w:t xml:space="preserve">, </w:t>
      </w:r>
      <w:r w:rsidRPr="00675642">
        <w:t>comme tous ceux de ma nation</w:t>
      </w:r>
      <w:r w:rsidR="00EE5875">
        <w:t xml:space="preserve">. </w:t>
      </w:r>
      <w:r w:rsidRPr="00675642">
        <w:t>Les Anglais passent pour tac</w:t>
      </w:r>
      <w:r w:rsidRPr="00675642">
        <w:t>i</w:t>
      </w:r>
      <w:r w:rsidRPr="00675642">
        <w:t>turnes sur le continent</w:t>
      </w:r>
      <w:r w:rsidR="00EE5875">
        <w:t xml:space="preserve">. </w:t>
      </w:r>
      <w:r w:rsidRPr="00675642">
        <w:t>Mais ne vous y fiez pas</w:t>
      </w:r>
      <w:r w:rsidR="00EE5875">
        <w:t xml:space="preserve">. </w:t>
      </w:r>
      <w:r w:rsidRPr="00675642">
        <w:t>Quand l</w:t>
      </w:r>
      <w:r w:rsidR="00EE5875">
        <w:t>’</w:t>
      </w:r>
      <w:r w:rsidRPr="00675642">
        <w:t>Anglais se tait au milieu de ses semblables</w:t>
      </w:r>
      <w:r w:rsidR="00EE5875">
        <w:t xml:space="preserve">, </w:t>
      </w:r>
      <w:r w:rsidRPr="00675642">
        <w:t>c</w:t>
      </w:r>
      <w:r w:rsidR="00EE5875">
        <w:t>’</w:t>
      </w:r>
      <w:r w:rsidRPr="00675642">
        <w:t>est qu</w:t>
      </w:r>
      <w:r w:rsidR="00EE5875">
        <w:t>’</w:t>
      </w:r>
      <w:r w:rsidRPr="00675642">
        <w:t>il soliloque en sou</w:t>
      </w:r>
      <w:r w:rsidRPr="00675642">
        <w:t>r</w:t>
      </w:r>
      <w:r w:rsidRPr="00675642">
        <w:t>dine</w:t>
      </w:r>
      <w:r w:rsidR="00EE5875">
        <w:t xml:space="preserve">. </w:t>
      </w:r>
      <w:r w:rsidRPr="00675642">
        <w:t>C</w:t>
      </w:r>
      <w:r w:rsidR="00EE5875">
        <w:t>’</w:t>
      </w:r>
      <w:r w:rsidRPr="00675642">
        <w:t>est la ratiocination qui donne à chaque Anglais cet air de vieille fille désagréable</w:t>
      </w:r>
      <w:r w:rsidR="00EE5875">
        <w:t xml:space="preserve">. </w:t>
      </w:r>
      <w:r w:rsidRPr="00675642">
        <w:t>Au fond</w:t>
      </w:r>
      <w:r w:rsidR="00EE5875">
        <w:t xml:space="preserve">, </w:t>
      </w:r>
      <w:r w:rsidRPr="00675642">
        <w:t>l</w:t>
      </w:r>
      <w:r w:rsidR="00EE5875">
        <w:t>’</w:t>
      </w:r>
      <w:r w:rsidRPr="00675642">
        <w:t>homme est attendri</w:t>
      </w:r>
      <w:r w:rsidR="00EE5875">
        <w:t xml:space="preserve">. </w:t>
      </w:r>
      <w:r w:rsidRPr="00675642">
        <w:t>Toute l</w:t>
      </w:r>
      <w:r w:rsidR="00EE5875">
        <w:t>’</w:t>
      </w:r>
      <w:r w:rsidRPr="00675642">
        <w:t>Angleterre déraisonne</w:t>
      </w:r>
      <w:r w:rsidR="00EE5875">
        <w:t xml:space="preserve">. </w:t>
      </w:r>
      <w:r w:rsidRPr="00675642">
        <w:t>Si vous aimez le gramophone je vous ferai envoyer les derniers disques à la mode</w:t>
      </w:r>
      <w:r w:rsidR="00EE5875">
        <w:t xml:space="preserve">, </w:t>
      </w:r>
      <w:r w:rsidRPr="00675642">
        <w:t>mais que pensez-vous de cet appareil</w:t>
      </w:r>
      <w:r w:rsidR="00EE5875">
        <w:t xml:space="preserve">, </w:t>
      </w:r>
      <w:r w:rsidRPr="00675642">
        <w:lastRenderedPageBreak/>
        <w:t>Mademoiselle</w:t>
      </w:r>
      <w:r w:rsidR="00EE5875">
        <w:t xml:space="preserve"> ? </w:t>
      </w:r>
      <w:r w:rsidRPr="00675642">
        <w:t>Pour moi</w:t>
      </w:r>
      <w:r w:rsidR="00EE5875">
        <w:t xml:space="preserve">, </w:t>
      </w:r>
      <w:r w:rsidRPr="00675642">
        <w:t>le dictaphone est un appareil qui réveille tous les échos</w:t>
      </w:r>
      <w:r w:rsidR="00EE5875">
        <w:t>.</w:t>
      </w:r>
    </w:p>
    <w:p w14:paraId="04F22E33" w14:textId="69339EAA" w:rsidR="00457E89" w:rsidRPr="00675642" w:rsidRDefault="00EE5875" w:rsidP="00457E89">
      <w:r>
        <w:t>« — </w:t>
      </w:r>
      <w:r w:rsidR="00457E89" w:rsidRPr="00675642">
        <w:t>Je vous aime</w:t>
      </w:r>
      <w:r>
        <w:t> ! »</w:t>
      </w:r>
      <w:r w:rsidR="00457E89" w:rsidRPr="00675642">
        <w:t xml:space="preserve"> que je lui fais dire</w:t>
      </w:r>
      <w:r>
        <w:t xml:space="preserve">. </w:t>
      </w:r>
      <w:r w:rsidR="00457E89" w:rsidRPr="00675642">
        <w:t>Puis</w:t>
      </w:r>
      <w:r>
        <w:t xml:space="preserve">, </w:t>
      </w:r>
      <w:r w:rsidR="00457E89" w:rsidRPr="00675642">
        <w:t>je lui fais r</w:t>
      </w:r>
      <w:r w:rsidR="00457E89" w:rsidRPr="00675642">
        <w:t>é</w:t>
      </w:r>
      <w:r w:rsidR="00457E89" w:rsidRPr="00675642">
        <w:t>péter à l</w:t>
      </w:r>
      <w:r>
        <w:t>’</w:t>
      </w:r>
      <w:r w:rsidR="00457E89" w:rsidRPr="00675642">
        <w:t>accéléré</w:t>
      </w:r>
      <w:r>
        <w:t xml:space="preserve">, </w:t>
      </w:r>
      <w:r w:rsidR="00457E89" w:rsidRPr="00675642">
        <w:t>au ralenti</w:t>
      </w:r>
      <w:r>
        <w:t> : « </w:t>
      </w:r>
      <w:r w:rsidR="00457E89" w:rsidRPr="00675642">
        <w:t>J</w:t>
      </w:r>
      <w:r>
        <w:t>’</w:t>
      </w:r>
      <w:proofErr w:type="spellStart"/>
      <w:r w:rsidR="00457E89" w:rsidRPr="00675642">
        <w:t>v</w:t>
      </w:r>
      <w:r>
        <w:t>’</w:t>
      </w:r>
      <w:r w:rsidR="00457E89" w:rsidRPr="00675642">
        <w:t>zaime</w:t>
      </w:r>
      <w:proofErr w:type="spellEnd"/>
      <w:r>
        <w:t> ! »</w:t>
      </w:r>
      <w:r w:rsidR="00457E89" w:rsidRPr="00675642">
        <w:t xml:space="preserve"> et </w:t>
      </w:r>
      <w:r>
        <w:t>« </w:t>
      </w:r>
      <w:r w:rsidR="00457E89" w:rsidRPr="00675642">
        <w:t>JJJJJJ</w:t>
      </w:r>
      <w:r w:rsidR="00457E89" w:rsidRPr="00675642">
        <w:t>J</w:t>
      </w:r>
      <w:r w:rsidR="00457E89" w:rsidRPr="00675642">
        <w:t>Jeeeeeeeûûûûûûûûvououououououououzzzzzzzzzzzzzzzèèèèèèèèèèèèèè</w:t>
      </w:r>
      <w:r>
        <w:t xml:space="preserve"> </w:t>
      </w:r>
      <w:r w:rsidR="00457E89" w:rsidRPr="00675642">
        <w:t>è</w:t>
      </w:r>
      <w:r>
        <w:t xml:space="preserve"> </w:t>
      </w:r>
      <w:proofErr w:type="spellStart"/>
      <w:r w:rsidR="00457E89" w:rsidRPr="00675642">
        <w:t>è</w:t>
      </w:r>
      <w:proofErr w:type="spellEnd"/>
      <w:r>
        <w:t xml:space="preserve"> </w:t>
      </w:r>
      <w:r w:rsidR="00457E89" w:rsidRPr="00675642">
        <w:t>m</w:t>
      </w:r>
      <w:r>
        <w:t xml:space="preserve"> </w:t>
      </w:r>
      <w:proofErr w:type="spellStart"/>
      <w:r w:rsidR="00457E89" w:rsidRPr="00675642">
        <w:t>m</w:t>
      </w:r>
      <w:proofErr w:type="spellEnd"/>
      <w:r>
        <w:t xml:space="preserve"> </w:t>
      </w:r>
      <w:proofErr w:type="spellStart"/>
      <w:r w:rsidR="00457E89" w:rsidRPr="00675642">
        <w:t>m</w:t>
      </w:r>
      <w:proofErr w:type="spellEnd"/>
      <w:r>
        <w:t xml:space="preserve"> </w:t>
      </w:r>
      <w:proofErr w:type="spellStart"/>
      <w:r w:rsidR="00457E89" w:rsidRPr="00675642">
        <w:t>m</w:t>
      </w:r>
      <w:proofErr w:type="spellEnd"/>
      <w:r w:rsidR="005638F1">
        <w:t xml:space="preserve"> </w:t>
      </w:r>
      <w:proofErr w:type="spellStart"/>
      <w:r w:rsidR="00457E89" w:rsidRPr="00675642">
        <w:t>mmmmmmmmmmeù</w:t>
      </w:r>
      <w:proofErr w:type="spellEnd"/>
      <w:r>
        <w:t> ! »</w:t>
      </w:r>
    </w:p>
    <w:p w14:paraId="6BA92DF5" w14:textId="77777777" w:rsidR="00EE5875" w:rsidRDefault="00457E89" w:rsidP="00457E89">
      <w:r w:rsidRPr="00675642">
        <w:t>Je bouche aussi l</w:t>
      </w:r>
      <w:r w:rsidR="00EE5875">
        <w:t>’</w:t>
      </w:r>
      <w:r w:rsidRPr="00675642">
        <w:t>entonnoir avec du papier buvard et je l</w:t>
      </w:r>
      <w:r w:rsidR="00EE5875">
        <w:t>’</w:t>
      </w:r>
      <w:r w:rsidRPr="00675642">
        <w:t>entends nasiller et bégayer cette phrase de la façon la plus c</w:t>
      </w:r>
      <w:r w:rsidRPr="00675642">
        <w:t>o</w:t>
      </w:r>
      <w:r w:rsidRPr="00675642">
        <w:t>mique ou la plus tragique</w:t>
      </w:r>
      <w:r w:rsidR="00EE5875">
        <w:t xml:space="preserve">. </w:t>
      </w:r>
      <w:r w:rsidRPr="00675642">
        <w:t>Je puis également jouer avec le vo</w:t>
      </w:r>
      <w:r w:rsidRPr="00675642">
        <w:t>l</w:t>
      </w:r>
      <w:r w:rsidRPr="00675642">
        <w:t xml:space="preserve">tage ou faire des </w:t>
      </w:r>
      <w:r w:rsidRPr="00675642">
        <w:rPr>
          <w:i/>
          <w:iCs/>
        </w:rPr>
        <w:t>crescendo</w:t>
      </w:r>
      <w:r w:rsidRPr="00675642">
        <w:t xml:space="preserve"> et des </w:t>
      </w:r>
      <w:r w:rsidRPr="00675642">
        <w:rPr>
          <w:i/>
          <w:iCs/>
        </w:rPr>
        <w:t>decrescendo</w:t>
      </w:r>
      <w:r w:rsidRPr="00675642">
        <w:t xml:space="preserve"> en chatouillant le diaphragme</w:t>
      </w:r>
      <w:r w:rsidR="00EE5875">
        <w:t xml:space="preserve">. </w:t>
      </w:r>
      <w:r w:rsidRPr="00675642">
        <w:t>De quoi dépend la joie ou la tristesse</w:t>
      </w:r>
      <w:r w:rsidR="00EE5875">
        <w:t xml:space="preserve">, </w:t>
      </w:r>
      <w:r w:rsidRPr="00675642">
        <w:t>d</w:t>
      </w:r>
      <w:r w:rsidR="00EE5875">
        <w:t>’</w:t>
      </w:r>
      <w:r w:rsidRPr="00675642">
        <w:t>une pre</w:t>
      </w:r>
      <w:r w:rsidRPr="00675642">
        <w:t>s</w:t>
      </w:r>
      <w:r w:rsidRPr="00675642">
        <w:t>sion du doigt sur un ressort</w:t>
      </w:r>
      <w:r w:rsidR="00EE5875">
        <w:t xml:space="preserve"> ! </w:t>
      </w:r>
      <w:r w:rsidRPr="00675642">
        <w:t>C</w:t>
      </w:r>
      <w:r w:rsidR="00EE5875">
        <w:t>’</w:t>
      </w:r>
      <w:r w:rsidRPr="00675642">
        <w:t>est irrésistible</w:t>
      </w:r>
      <w:r w:rsidR="00EE5875">
        <w:t>.</w:t>
      </w:r>
    </w:p>
    <w:p w14:paraId="5D953BFF" w14:textId="77777777" w:rsidR="00EE5875" w:rsidRDefault="00457E89" w:rsidP="00457E89">
      <w:r w:rsidRPr="00675642">
        <w:t>Cela ne doit pas</w:t>
      </w:r>
      <w:r w:rsidR="00EE5875">
        <w:t xml:space="preserve">, </w:t>
      </w:r>
      <w:r w:rsidRPr="00675642">
        <w:t>Mademoiselle</w:t>
      </w:r>
      <w:r w:rsidR="00EE5875">
        <w:t xml:space="preserve">, </w:t>
      </w:r>
      <w:r w:rsidRPr="00675642">
        <w:t>vous empêcher d</w:t>
      </w:r>
      <w:r w:rsidR="00EE5875">
        <w:t>’</w:t>
      </w:r>
      <w:r w:rsidRPr="00675642">
        <w:t>aller chez Chanel choisir la plus belle robe</w:t>
      </w:r>
      <w:r w:rsidR="00EE5875">
        <w:t xml:space="preserve">. </w:t>
      </w:r>
      <w:r w:rsidRPr="00675642">
        <w:t>Allez-y de ma part</w:t>
      </w:r>
      <w:r w:rsidR="00EE5875">
        <w:t xml:space="preserve">. </w:t>
      </w:r>
      <w:r w:rsidRPr="00675642">
        <w:t>Chanel est une amie</w:t>
      </w:r>
      <w:r w:rsidR="00EE5875">
        <w:t xml:space="preserve">. </w:t>
      </w:r>
      <w:r w:rsidRPr="00675642">
        <w:t>Elle m</w:t>
      </w:r>
      <w:r w:rsidR="00EE5875">
        <w:t>’</w:t>
      </w:r>
      <w:r w:rsidRPr="00675642">
        <w:t>a fait des quantités de robes</w:t>
      </w:r>
      <w:r w:rsidR="00EE5875">
        <w:t xml:space="preserve">, </w:t>
      </w:r>
      <w:r w:rsidRPr="00675642">
        <w:t>quand je faisais du cinéma</w:t>
      </w:r>
      <w:r w:rsidR="00EE5875">
        <w:t xml:space="preserve">. </w:t>
      </w:r>
      <w:r w:rsidRPr="00675642">
        <w:t>Je dois vous avouer maintenant que</w:t>
      </w:r>
      <w:r w:rsidR="00EE5875">
        <w:t xml:space="preserve">, </w:t>
      </w:r>
      <w:r w:rsidRPr="00675642">
        <w:t>moi aussi</w:t>
      </w:r>
      <w:r w:rsidR="00EE5875">
        <w:t xml:space="preserve"> – </w:t>
      </w:r>
      <w:r w:rsidRPr="00675642">
        <w:t>et il y a de cela des années et des années</w:t>
      </w:r>
      <w:r w:rsidR="00EE5875">
        <w:t xml:space="preserve">, </w:t>
      </w:r>
      <w:r w:rsidRPr="00675642">
        <w:t>mais je ne l</w:t>
      </w:r>
      <w:r w:rsidR="00EE5875">
        <w:t>’</w:t>
      </w:r>
      <w:r w:rsidRPr="00675642">
        <w:t>ai tout de même pas oublié</w:t>
      </w:r>
      <w:r w:rsidR="00EE5875">
        <w:t xml:space="preserve"> –, </w:t>
      </w:r>
      <w:r w:rsidRPr="00675642">
        <w:t>que moi aussi</w:t>
      </w:r>
      <w:r w:rsidR="00EE5875">
        <w:t xml:space="preserve">, </w:t>
      </w:r>
      <w:r w:rsidRPr="00675642">
        <w:t>j</w:t>
      </w:r>
      <w:r w:rsidR="00EE5875">
        <w:t>’</w:t>
      </w:r>
      <w:r w:rsidRPr="00675642">
        <w:t>ai trouvé un jour un petit papier froissé à l</w:t>
      </w:r>
      <w:r w:rsidR="00EE5875">
        <w:t>’</w:t>
      </w:r>
      <w:r w:rsidRPr="00675642">
        <w:t>intérieur d</w:t>
      </w:r>
      <w:r w:rsidR="00EE5875">
        <w:t>’</w:t>
      </w:r>
      <w:r w:rsidRPr="00675642">
        <w:t>un conduit</w:t>
      </w:r>
      <w:r w:rsidR="00EE5875">
        <w:t xml:space="preserve"> ; </w:t>
      </w:r>
      <w:r w:rsidRPr="00675642">
        <w:t>ce n</w:t>
      </w:r>
      <w:r w:rsidR="00EE5875">
        <w:t>’</w:t>
      </w:r>
      <w:r w:rsidRPr="00675642">
        <w:t>était pas un ch</w:t>
      </w:r>
      <w:r w:rsidRPr="00675642">
        <w:t>è</w:t>
      </w:r>
      <w:r w:rsidRPr="00675642">
        <w:t>que à l</w:t>
      </w:r>
      <w:r w:rsidR="00EE5875">
        <w:t>’</w:t>
      </w:r>
      <w:r w:rsidRPr="00675642">
        <w:t>intérieur d</w:t>
      </w:r>
      <w:r w:rsidR="00EE5875">
        <w:t>’</w:t>
      </w:r>
      <w:r w:rsidRPr="00675642">
        <w:t>un rouleau de cire</w:t>
      </w:r>
      <w:r w:rsidR="00EE5875">
        <w:t xml:space="preserve">, </w:t>
      </w:r>
      <w:r w:rsidRPr="00675642">
        <w:t>c</w:t>
      </w:r>
      <w:r w:rsidR="00EE5875">
        <w:t>’</w:t>
      </w:r>
      <w:r w:rsidRPr="00675642">
        <w:t>était une lettre de femme i</w:t>
      </w:r>
      <w:r w:rsidRPr="00675642">
        <w:t>n</w:t>
      </w:r>
      <w:r w:rsidRPr="00675642">
        <w:t>troduite dans le tuyau d</w:t>
      </w:r>
      <w:r w:rsidR="00EE5875">
        <w:t>’</w:t>
      </w:r>
      <w:r w:rsidRPr="00675642">
        <w:t>un fume-cigarette</w:t>
      </w:r>
      <w:r w:rsidR="00EE5875">
        <w:t xml:space="preserve">. </w:t>
      </w:r>
      <w:r w:rsidRPr="00675642">
        <w:t>J</w:t>
      </w:r>
      <w:r w:rsidR="00EE5875">
        <w:t>’</w:t>
      </w:r>
      <w:r w:rsidRPr="00675642">
        <w:t>ai eu du mal à l</w:t>
      </w:r>
      <w:r w:rsidR="00EE5875">
        <w:t>’</w:t>
      </w:r>
      <w:r w:rsidRPr="00675642">
        <w:t>avoir ce bout de papier</w:t>
      </w:r>
      <w:r w:rsidR="00EE5875">
        <w:t xml:space="preserve">. </w:t>
      </w:r>
      <w:r w:rsidRPr="00675642">
        <w:t>Le fume-cigarette était d</w:t>
      </w:r>
      <w:r w:rsidR="00EE5875">
        <w:t>’</w:t>
      </w:r>
      <w:r w:rsidRPr="00675642">
        <w:t>ambre et r</w:t>
      </w:r>
      <w:r w:rsidRPr="00675642">
        <w:t>i</w:t>
      </w:r>
      <w:r w:rsidRPr="00675642">
        <w:t>chement orné d</w:t>
      </w:r>
      <w:r w:rsidR="00EE5875">
        <w:t>’</w:t>
      </w:r>
      <w:r w:rsidRPr="00675642">
        <w:t>or et de pierres précieuses</w:t>
      </w:r>
      <w:r w:rsidR="00EE5875">
        <w:t xml:space="preserve"> ; </w:t>
      </w:r>
      <w:r w:rsidRPr="00675642">
        <w:t>je ne sais même pas ce que j</w:t>
      </w:r>
      <w:r w:rsidR="00EE5875">
        <w:t>’</w:t>
      </w:r>
      <w:r w:rsidRPr="00675642">
        <w:t>en ai fait</w:t>
      </w:r>
      <w:r w:rsidR="00EE5875">
        <w:t xml:space="preserve">. </w:t>
      </w:r>
      <w:r w:rsidRPr="00675642">
        <w:t>Quant à la petite lettre froissée</w:t>
      </w:r>
      <w:r w:rsidR="00EE5875">
        <w:t xml:space="preserve">, </w:t>
      </w:r>
      <w:r w:rsidRPr="00675642">
        <w:t>elle a changé ma vie</w:t>
      </w:r>
      <w:r w:rsidR="00EE5875">
        <w:t xml:space="preserve">. </w:t>
      </w:r>
      <w:r w:rsidRPr="00675642">
        <w:t>Depuis</w:t>
      </w:r>
      <w:r w:rsidR="00EE5875">
        <w:t xml:space="preserve">… </w:t>
      </w:r>
      <w:r w:rsidRPr="00675642">
        <w:t>D</w:t>
      </w:r>
      <w:r w:rsidR="00EE5875">
        <w:t>’</w:t>
      </w:r>
      <w:r w:rsidRPr="00675642">
        <w:t>ailleurs</w:t>
      </w:r>
      <w:r w:rsidR="00EE5875">
        <w:t xml:space="preserve">, </w:t>
      </w:r>
      <w:r w:rsidRPr="00675642">
        <w:t>vous le verrez bien</w:t>
      </w:r>
      <w:r w:rsidR="00EE5875">
        <w:t>.</w:t>
      </w:r>
    </w:p>
    <w:p w14:paraId="412A2A6D" w14:textId="77777777" w:rsidR="00EE5875" w:rsidRDefault="00457E89" w:rsidP="00457E89">
      <w:r w:rsidRPr="00675642">
        <w:t>Enfin bref</w:t>
      </w:r>
      <w:r w:rsidR="00EE5875">
        <w:t>.</w:t>
      </w:r>
    </w:p>
    <w:p w14:paraId="6ABA8843" w14:textId="77777777" w:rsidR="00EE5875" w:rsidRDefault="00457E89" w:rsidP="00457E89">
      <w:r w:rsidRPr="00675642">
        <w:t>Voilà ce que je voulais vous recommander</w:t>
      </w:r>
      <w:r w:rsidR="00EE5875">
        <w:t xml:space="preserve">, </w:t>
      </w:r>
      <w:r w:rsidRPr="00675642">
        <w:t>Mademoiselle</w:t>
      </w:r>
      <w:r w:rsidR="00EE5875">
        <w:t xml:space="preserve">. </w:t>
      </w:r>
      <w:r w:rsidRPr="00675642">
        <w:t>Les rouleaux sur lesquels j</w:t>
      </w:r>
      <w:r w:rsidR="00EE5875">
        <w:t>’</w:t>
      </w:r>
      <w:r w:rsidRPr="00675642">
        <w:t>ai enregistré le petit cahier de M</w:t>
      </w:r>
      <w:r w:rsidRPr="00675642">
        <w:t>i</w:t>
      </w:r>
      <w:r w:rsidRPr="00675642">
        <w:t>reille sont fêlés</w:t>
      </w:r>
      <w:r w:rsidR="00EE5875">
        <w:t xml:space="preserve">. </w:t>
      </w:r>
      <w:r w:rsidRPr="00675642">
        <w:t>Comme je vous l</w:t>
      </w:r>
      <w:r w:rsidR="00EE5875">
        <w:t>’</w:t>
      </w:r>
      <w:r w:rsidRPr="00675642">
        <w:t>ai dit</w:t>
      </w:r>
      <w:r w:rsidR="00EE5875">
        <w:t xml:space="preserve">. </w:t>
      </w:r>
      <w:r w:rsidRPr="00675642">
        <w:t>Un m</w:t>
      </w:r>
      <w:r w:rsidR="00EE5875">
        <w:t>’</w:t>
      </w:r>
      <w:r w:rsidRPr="00675642">
        <w:t xml:space="preserve">a échappé </w:t>
      </w:r>
      <w:r w:rsidRPr="00675642">
        <w:lastRenderedPageBreak/>
        <w:t>des mains</w:t>
      </w:r>
      <w:r w:rsidR="00EE5875">
        <w:t xml:space="preserve">, </w:t>
      </w:r>
      <w:r w:rsidRPr="00675642">
        <w:t>le deuxième est rayé</w:t>
      </w:r>
      <w:r w:rsidR="00EE5875">
        <w:t xml:space="preserve">, </w:t>
      </w:r>
      <w:r w:rsidRPr="00675642">
        <w:t>le troisième est presque inintellig</w:t>
      </w:r>
      <w:r w:rsidRPr="00675642">
        <w:t>i</w:t>
      </w:r>
      <w:r w:rsidRPr="00675642">
        <w:t>ble</w:t>
      </w:r>
      <w:r w:rsidR="00EE5875">
        <w:t xml:space="preserve">, </w:t>
      </w:r>
      <w:r w:rsidRPr="00675642">
        <w:t>à cause</w:t>
      </w:r>
      <w:r w:rsidR="00EE5875">
        <w:t xml:space="preserve">… </w:t>
      </w:r>
      <w:r w:rsidRPr="00675642">
        <w:t>parce que je ne sais pas lire et encore moins lire à haute voix</w:t>
      </w:r>
      <w:r w:rsidR="00EE5875">
        <w:t xml:space="preserve">. </w:t>
      </w:r>
      <w:r w:rsidRPr="00675642">
        <w:t>Puis</w:t>
      </w:r>
      <w:r w:rsidR="00EE5875">
        <w:t xml:space="preserve">, </w:t>
      </w:r>
      <w:r w:rsidRPr="00675642">
        <w:t>je me suis mis très souvent à siffler pour pe</w:t>
      </w:r>
      <w:r w:rsidRPr="00675642">
        <w:t>n</w:t>
      </w:r>
      <w:r w:rsidRPr="00675642">
        <w:t>ser à autre chose ou en pensant à autre chose je sifflais ou me mettais à chanter ou à parler d</w:t>
      </w:r>
      <w:r w:rsidR="00EE5875">
        <w:t>’</w:t>
      </w:r>
      <w:r w:rsidRPr="00675642">
        <w:t>autre chose à haute voix</w:t>
      </w:r>
      <w:r w:rsidR="00EE5875">
        <w:t xml:space="preserve">. </w:t>
      </w:r>
      <w:r w:rsidRPr="00675642">
        <w:t>Vous savez bien que l</w:t>
      </w:r>
      <w:r w:rsidR="00EE5875">
        <w:t>’</w:t>
      </w:r>
      <w:r w:rsidRPr="00675642">
        <w:t>appareil enregistre tout</w:t>
      </w:r>
      <w:r w:rsidR="00EE5875">
        <w:t xml:space="preserve">. </w:t>
      </w:r>
      <w:r w:rsidRPr="00675642">
        <w:t>Moi je n</w:t>
      </w:r>
      <w:r w:rsidR="00EE5875">
        <w:t>’</w:t>
      </w:r>
      <w:r w:rsidRPr="00675642">
        <w:t>y comprends plus rien</w:t>
      </w:r>
      <w:r w:rsidR="00EE5875">
        <w:t xml:space="preserve">. </w:t>
      </w:r>
      <w:r w:rsidRPr="00675642">
        <w:t>C</w:t>
      </w:r>
      <w:r w:rsidR="00EE5875">
        <w:t>’</w:t>
      </w:r>
      <w:r w:rsidRPr="00675642">
        <w:t>est pourquoi</w:t>
      </w:r>
      <w:r w:rsidR="00EE5875">
        <w:t xml:space="preserve">, </w:t>
      </w:r>
      <w:r w:rsidRPr="00675642">
        <w:t>débrouillez-vous</w:t>
      </w:r>
      <w:r w:rsidR="00EE5875">
        <w:t xml:space="preserve">. </w:t>
      </w:r>
      <w:r w:rsidRPr="00675642">
        <w:t>Mademoiselle</w:t>
      </w:r>
      <w:r w:rsidR="00EE5875">
        <w:t xml:space="preserve">, </w:t>
      </w:r>
      <w:r w:rsidRPr="00675642">
        <w:t>vous trouverez ci-joint le texte de Mireille</w:t>
      </w:r>
      <w:r w:rsidR="00EE5875">
        <w:t xml:space="preserve">. </w:t>
      </w:r>
      <w:proofErr w:type="spellStart"/>
      <w:r w:rsidRPr="00675642">
        <w:t>Veuillez vous</w:t>
      </w:r>
      <w:proofErr w:type="spellEnd"/>
      <w:r w:rsidRPr="00675642">
        <w:t xml:space="preserve"> y référer le plus souvent possible pour tâcher de le reconstituer dans son i</w:t>
      </w:r>
      <w:r w:rsidRPr="00675642">
        <w:t>n</w:t>
      </w:r>
      <w:r w:rsidRPr="00675642">
        <w:t>tégrité sans tenir compte de tout ce que j</w:t>
      </w:r>
      <w:r w:rsidR="00EE5875">
        <w:t>’</w:t>
      </w:r>
      <w:r w:rsidRPr="00675642">
        <w:t>ai pu omettre ou ajo</w:t>
      </w:r>
      <w:r w:rsidRPr="00675642">
        <w:t>u</w:t>
      </w:r>
      <w:r w:rsidRPr="00675642">
        <w:t>ter</w:t>
      </w:r>
      <w:r w:rsidR="00EE5875">
        <w:t xml:space="preserve">. </w:t>
      </w:r>
      <w:r w:rsidRPr="00675642">
        <w:t>Ne tapez donc pas mes commentaires</w:t>
      </w:r>
      <w:r w:rsidR="00EE5875">
        <w:t xml:space="preserve">, </w:t>
      </w:r>
      <w:r w:rsidRPr="00675642">
        <w:t>ni mes interventions</w:t>
      </w:r>
      <w:r w:rsidR="00EE5875">
        <w:t xml:space="preserve">, </w:t>
      </w:r>
      <w:r w:rsidRPr="00675642">
        <w:t>ni mes coups de sifflet</w:t>
      </w:r>
      <w:r w:rsidR="00EE5875">
        <w:t xml:space="preserve">, </w:t>
      </w:r>
      <w:r w:rsidRPr="00675642">
        <w:t>ni mes bégayements</w:t>
      </w:r>
      <w:r w:rsidR="00EE5875">
        <w:t xml:space="preserve">. </w:t>
      </w:r>
      <w:r w:rsidRPr="00675642">
        <w:t>C</w:t>
      </w:r>
      <w:r w:rsidR="00EE5875">
        <w:t>’</w:t>
      </w:r>
      <w:r w:rsidRPr="00675642">
        <w:t>est inutile</w:t>
      </w:r>
      <w:r w:rsidR="00EE5875">
        <w:t xml:space="preserve">. </w:t>
      </w:r>
      <w:r w:rsidRPr="00675642">
        <w:t>Et ne perdez pas ce petit cahier</w:t>
      </w:r>
      <w:r w:rsidR="00EE5875">
        <w:t xml:space="preserve">. </w:t>
      </w:r>
      <w:r w:rsidRPr="00675642">
        <w:t>C</w:t>
      </w:r>
      <w:r w:rsidR="00EE5875">
        <w:t>’</w:t>
      </w:r>
      <w:r w:rsidRPr="00675642">
        <w:t>est un simple cahier de classe</w:t>
      </w:r>
      <w:r w:rsidR="00EE5875">
        <w:t xml:space="preserve">, </w:t>
      </w:r>
      <w:r w:rsidRPr="00675642">
        <w:t>avec la table de multiplication au dos</w:t>
      </w:r>
      <w:r w:rsidR="00EE5875">
        <w:t xml:space="preserve">. </w:t>
      </w:r>
      <w:r w:rsidRPr="00675642">
        <w:t>C</w:t>
      </w:r>
      <w:r w:rsidR="00EE5875">
        <w:t>’</w:t>
      </w:r>
      <w:r w:rsidRPr="00675642">
        <w:t>est moi qui suis allé l</w:t>
      </w:r>
      <w:r w:rsidR="00EE5875">
        <w:t>’</w:t>
      </w:r>
      <w:r w:rsidRPr="00675642">
        <w:t>acheter à l</w:t>
      </w:r>
      <w:r w:rsidR="00EE5875">
        <w:t>’</w:t>
      </w:r>
      <w:r w:rsidRPr="00675642">
        <w:t>épicerie</w:t>
      </w:r>
      <w:r w:rsidR="00EE5875">
        <w:t xml:space="preserve">. </w:t>
      </w:r>
      <w:r w:rsidRPr="00675642">
        <w:t>Mireille l</w:t>
      </w:r>
      <w:r w:rsidR="00EE5875">
        <w:t>’</w:t>
      </w:r>
      <w:r w:rsidRPr="00675642">
        <w:t>a écrit à Saint-Gervais</w:t>
      </w:r>
      <w:r w:rsidR="00EE5875">
        <w:t xml:space="preserve">, </w:t>
      </w:r>
      <w:r w:rsidRPr="00675642">
        <w:t>un printemps</w:t>
      </w:r>
      <w:r w:rsidR="00EE5875">
        <w:t xml:space="preserve">. </w:t>
      </w:r>
      <w:r w:rsidRPr="00675642">
        <w:t>J</w:t>
      </w:r>
      <w:r w:rsidR="00EE5875">
        <w:t>’</w:t>
      </w:r>
      <w:r w:rsidRPr="00675642">
        <w:t>y tiens</w:t>
      </w:r>
      <w:r w:rsidR="00EE5875">
        <w:t xml:space="preserve">. </w:t>
      </w:r>
      <w:r w:rsidRPr="00675642">
        <w:t>Ayez l</w:t>
      </w:r>
      <w:r w:rsidR="00EE5875">
        <w:t>’</w:t>
      </w:r>
      <w:r w:rsidRPr="00675642">
        <w:t>obligeance de me le renvoyer avec votre photogr</w:t>
      </w:r>
      <w:r w:rsidRPr="00675642">
        <w:t>a</w:t>
      </w:r>
      <w:r w:rsidRPr="00675642">
        <w:t>phie</w:t>
      </w:r>
      <w:r w:rsidR="00EE5875">
        <w:t xml:space="preserve">……………………………………………………………………………… </w:t>
      </w:r>
      <w:r w:rsidRPr="00675642">
        <w:t>Vous savez peut-être</w:t>
      </w:r>
      <w:r w:rsidR="00EE5875">
        <w:t xml:space="preserve">, </w:t>
      </w:r>
      <w:r w:rsidRPr="00675642">
        <w:t>Mademoiselle</w:t>
      </w:r>
      <w:r w:rsidR="00EE5875">
        <w:t xml:space="preserve">, </w:t>
      </w:r>
      <w:r w:rsidRPr="00675642">
        <w:t>que Mireille est mo</w:t>
      </w:r>
      <w:r w:rsidRPr="00675642">
        <w:t>r</w:t>
      </w:r>
      <w:r w:rsidRPr="00675642">
        <w:t>te</w:t>
      </w:r>
      <w:r w:rsidR="00EE5875">
        <w:t xml:space="preserve"> ?………… </w:t>
      </w:r>
      <w:r w:rsidRPr="00675642">
        <w:t>C</w:t>
      </w:r>
      <w:r w:rsidR="00EE5875">
        <w:t>’</w:t>
      </w:r>
      <w:r w:rsidRPr="00675642">
        <w:t>est justement ce que je voulais d</w:t>
      </w:r>
      <w:r w:rsidRPr="00675642">
        <w:t>i</w:t>
      </w:r>
      <w:r w:rsidRPr="00675642">
        <w:t>re</w:t>
      </w:r>
      <w:r w:rsidR="00EE5875">
        <w:t xml:space="preserve">………………………………………………. </w:t>
      </w:r>
      <w:r w:rsidRPr="00675642">
        <w:t>Oui</w:t>
      </w:r>
      <w:r w:rsidR="00EE5875">
        <w:t>……………</w:t>
      </w:r>
    </w:p>
    <w:p w14:paraId="775ED745" w14:textId="09AA70EA" w:rsidR="00457E89" w:rsidRPr="00675642" w:rsidRDefault="00457E89" w:rsidP="00EE5875">
      <w:pPr>
        <w:pStyle w:val="Titre2"/>
      </w:pPr>
      <w:bookmarkStart w:id="24" w:name="_Toc327816204"/>
      <w:bookmarkStart w:id="25" w:name="_Toc201949616"/>
      <w:r w:rsidRPr="00675642">
        <w:lastRenderedPageBreak/>
        <w:t>ROULEAU DEUX BIS</w:t>
      </w:r>
      <w:r w:rsidRPr="00675642">
        <w:br/>
      </w:r>
      <w:r w:rsidRPr="00675642">
        <w:br/>
        <w:t>LE PETIT CAHIER DE MIREILLE</w:t>
      </w:r>
      <w:bookmarkEnd w:id="24"/>
      <w:bookmarkEnd w:id="25"/>
    </w:p>
    <w:p w14:paraId="25EFDA72" w14:textId="77777777" w:rsidR="00EE5875" w:rsidRDefault="00457E89" w:rsidP="00457E89">
      <w:pPr>
        <w:rPr>
          <w:i/>
          <w:iCs/>
        </w:rPr>
      </w:pPr>
      <w:r w:rsidRPr="00675642">
        <w:rPr>
          <w:i/>
          <w:iCs/>
        </w:rPr>
        <w:t>Juchée sur deux chaises</w:t>
      </w:r>
      <w:r w:rsidR="00EE5875">
        <w:rPr>
          <w:i/>
          <w:iCs/>
        </w:rPr>
        <w:t xml:space="preserve">, </w:t>
      </w:r>
      <w:r w:rsidRPr="00675642">
        <w:rPr>
          <w:i/>
          <w:iCs/>
        </w:rPr>
        <w:t>en robe de percale blanche</w:t>
      </w:r>
      <w:r w:rsidR="00EE5875">
        <w:rPr>
          <w:i/>
          <w:iCs/>
        </w:rPr>
        <w:t xml:space="preserve">, </w:t>
      </w:r>
      <w:r w:rsidRPr="00675642">
        <w:rPr>
          <w:i/>
          <w:iCs/>
        </w:rPr>
        <w:t>M</w:t>
      </w:r>
      <w:r w:rsidRPr="00675642">
        <w:rPr>
          <w:i/>
          <w:iCs/>
        </w:rPr>
        <w:t>i</w:t>
      </w:r>
      <w:r w:rsidRPr="00675642">
        <w:rPr>
          <w:i/>
          <w:iCs/>
        </w:rPr>
        <w:t>reille répète la Saint-Auguste</w:t>
      </w:r>
      <w:r w:rsidR="00EE5875">
        <w:rPr>
          <w:i/>
          <w:iCs/>
        </w:rPr>
        <w:t xml:space="preserve">, </w:t>
      </w:r>
      <w:r w:rsidRPr="00675642">
        <w:rPr>
          <w:i/>
          <w:iCs/>
        </w:rPr>
        <w:t>qu</w:t>
      </w:r>
      <w:r w:rsidR="00EE5875">
        <w:rPr>
          <w:i/>
          <w:iCs/>
        </w:rPr>
        <w:t>’</w:t>
      </w:r>
      <w:r w:rsidRPr="00675642">
        <w:rPr>
          <w:i/>
          <w:iCs/>
        </w:rPr>
        <w:t>elle doit souhaiter à son père</w:t>
      </w:r>
      <w:r w:rsidR="00EE5875">
        <w:rPr>
          <w:i/>
          <w:iCs/>
        </w:rPr>
        <w:t xml:space="preserve">. </w:t>
      </w:r>
      <w:r w:rsidRPr="00675642">
        <w:rPr>
          <w:i/>
          <w:iCs/>
        </w:rPr>
        <w:t>Elle a un gros bouquet de belles-de-nuit dans chacune de ses petites mains</w:t>
      </w:r>
      <w:r w:rsidR="00EE5875">
        <w:rPr>
          <w:i/>
          <w:iCs/>
        </w:rPr>
        <w:t xml:space="preserve">. </w:t>
      </w:r>
      <w:r w:rsidRPr="00675642">
        <w:rPr>
          <w:i/>
          <w:iCs/>
        </w:rPr>
        <w:t>Elle fait la révérence et chante</w:t>
      </w:r>
      <w:r w:rsidR="00EE5875">
        <w:rPr>
          <w:i/>
          <w:iCs/>
        </w:rPr>
        <w:t> :</w:t>
      </w:r>
    </w:p>
    <w:p w14:paraId="6536C003" w14:textId="77777777" w:rsidR="00EE5875" w:rsidRDefault="00457E89" w:rsidP="00457E89">
      <w:pPr>
        <w:pStyle w:val="NormalSansIndent"/>
        <w:spacing w:before="0" w:after="0"/>
      </w:pPr>
      <w:r w:rsidRPr="00675642">
        <w:t>Petit papa</w:t>
      </w:r>
      <w:r w:rsidR="00EE5875">
        <w:t xml:space="preserve">, </w:t>
      </w:r>
      <w:r w:rsidRPr="00675642">
        <w:t>c</w:t>
      </w:r>
      <w:r w:rsidR="00EE5875">
        <w:t>’</w:t>
      </w:r>
      <w:r w:rsidRPr="00675642">
        <w:t>est aujourd</w:t>
      </w:r>
      <w:r w:rsidR="00EE5875">
        <w:t>’</w:t>
      </w:r>
      <w:r w:rsidRPr="00675642">
        <w:t>hui ta fête</w:t>
      </w:r>
      <w:r w:rsidR="00EE5875">
        <w:t> ;</w:t>
      </w:r>
    </w:p>
    <w:p w14:paraId="11901882" w14:textId="77777777" w:rsidR="00EE5875" w:rsidRDefault="00457E89" w:rsidP="00457E89">
      <w:pPr>
        <w:pStyle w:val="NormalSansIndent"/>
        <w:spacing w:before="0" w:after="0"/>
      </w:pPr>
      <w:r w:rsidRPr="00675642">
        <w:t>Maman m</w:t>
      </w:r>
      <w:r w:rsidR="00EE5875">
        <w:t>’</w:t>
      </w:r>
      <w:r w:rsidRPr="00675642">
        <w:t>a dit que tu n</w:t>
      </w:r>
      <w:r w:rsidR="00EE5875">
        <w:t>’</w:t>
      </w:r>
      <w:r w:rsidRPr="00675642">
        <w:t>étais pas là</w:t>
      </w:r>
      <w:r w:rsidR="00EE5875">
        <w:t>.</w:t>
      </w:r>
    </w:p>
    <w:p w14:paraId="51509B83" w14:textId="77777777" w:rsidR="00EE5875" w:rsidRDefault="00457E89" w:rsidP="00457E89">
      <w:pPr>
        <w:pStyle w:val="NormalSansIndent"/>
        <w:spacing w:before="0" w:after="0"/>
      </w:pPr>
      <w:r w:rsidRPr="00675642">
        <w:t>J</w:t>
      </w:r>
      <w:r w:rsidR="00EE5875">
        <w:t>’</w:t>
      </w:r>
      <w:r w:rsidRPr="00675642">
        <w:t>ai pris des fleurs pour couronner ta tête</w:t>
      </w:r>
      <w:r w:rsidR="00EE5875">
        <w:t>,</w:t>
      </w:r>
    </w:p>
    <w:p w14:paraId="47075997" w14:textId="77777777" w:rsidR="00EE5875" w:rsidRDefault="00457E89" w:rsidP="00457E89">
      <w:pPr>
        <w:pStyle w:val="NormalSansIndent"/>
        <w:spacing w:before="0" w:after="0"/>
      </w:pPr>
      <w:r w:rsidRPr="00675642">
        <w:t>Petit papa</w:t>
      </w:r>
      <w:r w:rsidR="00EE5875">
        <w:t xml:space="preserve"> ! </w:t>
      </w:r>
      <w:r w:rsidRPr="00675642">
        <w:t>Petit papa</w:t>
      </w:r>
      <w:r w:rsidR="00EE5875">
        <w:t> !</w:t>
      </w:r>
    </w:p>
    <w:p w14:paraId="551F0022" w14:textId="77777777" w:rsidR="00EE5875" w:rsidRDefault="00457E89" w:rsidP="00457E89">
      <w:pPr>
        <w:pStyle w:val="NormalSansIndent"/>
        <w:rPr>
          <w:i/>
        </w:rPr>
      </w:pPr>
      <w:r w:rsidRPr="00675642">
        <w:rPr>
          <w:i/>
        </w:rPr>
        <w:t>et chaque jour rappelle une belle journée d</w:t>
      </w:r>
      <w:r w:rsidR="00EE5875">
        <w:rPr>
          <w:i/>
        </w:rPr>
        <w:t>’</w:t>
      </w:r>
      <w:r w:rsidRPr="00675642">
        <w:rPr>
          <w:i/>
        </w:rPr>
        <w:t>enfance</w:t>
      </w:r>
      <w:r w:rsidR="00EE5875">
        <w:rPr>
          <w:i/>
        </w:rPr>
        <w:t>.</w:t>
      </w:r>
    </w:p>
    <w:p w14:paraId="56E412E8" w14:textId="77777777" w:rsidR="00EE5875" w:rsidRDefault="00457E89" w:rsidP="00457E89">
      <w:pPr>
        <w:rPr>
          <w:i/>
          <w:iCs/>
        </w:rPr>
      </w:pPr>
      <w:r w:rsidRPr="00675642">
        <w:rPr>
          <w:i/>
          <w:iCs/>
        </w:rPr>
        <w:t>Une autre fois</w:t>
      </w:r>
      <w:r w:rsidR="00EE5875">
        <w:rPr>
          <w:i/>
          <w:iCs/>
        </w:rPr>
        <w:t>.</w:t>
      </w:r>
    </w:p>
    <w:p w14:paraId="15563D20" w14:textId="77777777" w:rsidR="00EE5875" w:rsidRDefault="00457E89" w:rsidP="00457E89">
      <w:pPr>
        <w:rPr>
          <w:i/>
          <w:iCs/>
        </w:rPr>
      </w:pPr>
      <w:r w:rsidRPr="00675642">
        <w:rPr>
          <w:i/>
          <w:iCs/>
        </w:rPr>
        <w:t>On l</w:t>
      </w:r>
      <w:r w:rsidR="00EE5875">
        <w:rPr>
          <w:i/>
          <w:iCs/>
        </w:rPr>
        <w:t>’</w:t>
      </w:r>
      <w:r w:rsidRPr="00675642">
        <w:rPr>
          <w:i/>
          <w:iCs/>
        </w:rPr>
        <w:t>a menée à la vieille église</w:t>
      </w:r>
      <w:r w:rsidR="00EE5875">
        <w:rPr>
          <w:i/>
          <w:iCs/>
        </w:rPr>
        <w:t xml:space="preserve"> : </w:t>
      </w:r>
      <w:r w:rsidR="00EE5875">
        <w:t xml:space="preserve">– </w:t>
      </w:r>
      <w:r w:rsidRPr="00675642">
        <w:rPr>
          <w:i/>
          <w:iCs/>
        </w:rPr>
        <w:t>Monsieur le Curé</w:t>
      </w:r>
      <w:r w:rsidR="00EE5875">
        <w:rPr>
          <w:i/>
          <w:iCs/>
        </w:rPr>
        <w:t xml:space="preserve">, </w:t>
      </w:r>
      <w:r w:rsidRPr="00675642">
        <w:rPr>
          <w:i/>
          <w:iCs/>
        </w:rPr>
        <w:t>M</w:t>
      </w:r>
      <w:r w:rsidRPr="00675642">
        <w:rPr>
          <w:i/>
          <w:iCs/>
        </w:rPr>
        <w:t>i</w:t>
      </w:r>
      <w:r w:rsidRPr="00675642">
        <w:rPr>
          <w:i/>
          <w:iCs/>
        </w:rPr>
        <w:t>reille ne voulait pas monter et il faut qu</w:t>
      </w:r>
      <w:r w:rsidR="00EE5875">
        <w:rPr>
          <w:i/>
          <w:iCs/>
        </w:rPr>
        <w:t>’</w:t>
      </w:r>
      <w:r w:rsidRPr="00675642">
        <w:rPr>
          <w:i/>
          <w:iCs/>
        </w:rPr>
        <w:t>elle se confesse</w:t>
      </w:r>
      <w:r w:rsidR="00EE5875">
        <w:rPr>
          <w:i/>
          <w:iCs/>
        </w:rPr>
        <w:t xml:space="preserve">. </w:t>
      </w:r>
      <w:r w:rsidRPr="00675642">
        <w:rPr>
          <w:i/>
          <w:iCs/>
        </w:rPr>
        <w:t>Dis tes péchés à M</w:t>
      </w:r>
      <w:r w:rsidR="00EE5875">
        <w:rPr>
          <w:i/>
          <w:iCs/>
        </w:rPr>
        <w:t>’</w:t>
      </w:r>
      <w:r w:rsidRPr="00675642">
        <w:rPr>
          <w:i/>
          <w:iCs/>
        </w:rPr>
        <w:t>sieur le Curé</w:t>
      </w:r>
      <w:r w:rsidR="00EE5875">
        <w:rPr>
          <w:i/>
          <w:iCs/>
        </w:rPr>
        <w:t xml:space="preserve">, </w:t>
      </w:r>
      <w:r w:rsidRPr="00675642">
        <w:rPr>
          <w:i/>
          <w:iCs/>
        </w:rPr>
        <w:t>dis-les donc</w:t>
      </w:r>
      <w:r w:rsidR="00EE5875">
        <w:rPr>
          <w:i/>
          <w:iCs/>
        </w:rPr>
        <w:t xml:space="preserve">. </w:t>
      </w:r>
      <w:r w:rsidRPr="00675642">
        <w:rPr>
          <w:i/>
          <w:iCs/>
        </w:rPr>
        <w:t>Alors je vais les dire pour elle</w:t>
      </w:r>
      <w:r w:rsidR="00EE5875">
        <w:rPr>
          <w:i/>
          <w:iCs/>
        </w:rPr>
        <w:t xml:space="preserve">. </w:t>
      </w:r>
      <w:r w:rsidRPr="00675642">
        <w:rPr>
          <w:i/>
          <w:iCs/>
        </w:rPr>
        <w:t>Monsieur le Curé</w:t>
      </w:r>
      <w:r w:rsidR="00EE5875">
        <w:rPr>
          <w:i/>
          <w:iCs/>
        </w:rPr>
        <w:t xml:space="preserve">, </w:t>
      </w:r>
      <w:r w:rsidRPr="00675642">
        <w:rPr>
          <w:i/>
          <w:iCs/>
        </w:rPr>
        <w:t>elle vole le sucre à la cuisine et ne sait pas remettre le couvercle</w:t>
      </w:r>
      <w:r w:rsidR="00EE5875">
        <w:rPr>
          <w:i/>
          <w:iCs/>
        </w:rPr>
        <w:t xml:space="preserve">. </w:t>
      </w:r>
      <w:r w:rsidRPr="00675642">
        <w:rPr>
          <w:i/>
          <w:iCs/>
        </w:rPr>
        <w:t>Alors on s</w:t>
      </w:r>
      <w:r w:rsidR="00EE5875">
        <w:rPr>
          <w:i/>
          <w:iCs/>
        </w:rPr>
        <w:t>’</w:t>
      </w:r>
      <w:r w:rsidRPr="00675642">
        <w:rPr>
          <w:i/>
          <w:iCs/>
        </w:rPr>
        <w:t>en aperçoit</w:t>
      </w:r>
      <w:r w:rsidR="00EE5875">
        <w:rPr>
          <w:i/>
          <w:iCs/>
        </w:rPr>
        <w:t xml:space="preserve">. </w:t>
      </w:r>
      <w:r w:rsidRPr="00675642">
        <w:rPr>
          <w:i/>
          <w:iCs/>
        </w:rPr>
        <w:t>La bonne lui apprend de gros mots</w:t>
      </w:r>
      <w:r w:rsidR="00EE5875">
        <w:rPr>
          <w:i/>
          <w:iCs/>
        </w:rPr>
        <w:t xml:space="preserve"> : </w:t>
      </w:r>
      <w:r w:rsidRPr="00675642">
        <w:rPr>
          <w:i/>
          <w:iCs/>
        </w:rPr>
        <w:t>les Sœurs sont toutes des bêtes ou Cambronne</w:t>
      </w:r>
      <w:r w:rsidR="00EE5875">
        <w:rPr>
          <w:i/>
          <w:iCs/>
        </w:rPr>
        <w:t>.</w:t>
      </w:r>
    </w:p>
    <w:p w14:paraId="7ACD9F0B" w14:textId="77777777" w:rsidR="00EE5875" w:rsidRDefault="00457E89" w:rsidP="00457E89">
      <w:pPr>
        <w:rPr>
          <w:i/>
          <w:iCs/>
        </w:rPr>
      </w:pPr>
      <w:r w:rsidRPr="00675642">
        <w:rPr>
          <w:i/>
          <w:iCs/>
        </w:rPr>
        <w:t>Un autre jour</w:t>
      </w:r>
      <w:r w:rsidR="00EE5875">
        <w:rPr>
          <w:i/>
          <w:iCs/>
        </w:rPr>
        <w:t xml:space="preserve">, </w:t>
      </w:r>
      <w:r w:rsidRPr="00675642">
        <w:rPr>
          <w:i/>
          <w:iCs/>
        </w:rPr>
        <w:t>c</w:t>
      </w:r>
      <w:r w:rsidR="00EE5875">
        <w:rPr>
          <w:i/>
          <w:iCs/>
        </w:rPr>
        <w:t>’</w:t>
      </w:r>
      <w:r w:rsidRPr="00675642">
        <w:rPr>
          <w:i/>
          <w:iCs/>
        </w:rPr>
        <w:t>est la crèche où elle doit figurer</w:t>
      </w:r>
      <w:r w:rsidR="00EE5875">
        <w:rPr>
          <w:i/>
          <w:iCs/>
        </w:rPr>
        <w:t xml:space="preserve">. </w:t>
      </w:r>
      <w:r w:rsidRPr="00675642">
        <w:rPr>
          <w:i/>
          <w:iCs/>
        </w:rPr>
        <w:t>On a</w:t>
      </w:r>
      <w:r w:rsidRPr="00675642">
        <w:rPr>
          <w:i/>
          <w:iCs/>
        </w:rPr>
        <w:t>p</w:t>
      </w:r>
      <w:r w:rsidRPr="00675642">
        <w:rPr>
          <w:i/>
          <w:iCs/>
        </w:rPr>
        <w:t>prend à petite Mireille à faire le signe de la croix de la main droite</w:t>
      </w:r>
      <w:r w:rsidR="00EE5875">
        <w:rPr>
          <w:i/>
          <w:iCs/>
        </w:rPr>
        <w:t xml:space="preserve">. </w:t>
      </w:r>
      <w:r w:rsidRPr="00675642">
        <w:rPr>
          <w:i/>
          <w:iCs/>
        </w:rPr>
        <w:t>Elle s</w:t>
      </w:r>
      <w:r w:rsidR="00EE5875">
        <w:rPr>
          <w:i/>
          <w:iCs/>
        </w:rPr>
        <w:t>’</w:t>
      </w:r>
      <w:r w:rsidRPr="00675642">
        <w:rPr>
          <w:i/>
          <w:iCs/>
        </w:rPr>
        <w:t>entête à vouloir le faire de la main gauche</w:t>
      </w:r>
      <w:r w:rsidR="00EE5875">
        <w:rPr>
          <w:i/>
          <w:iCs/>
        </w:rPr>
        <w:t xml:space="preserve">. </w:t>
      </w:r>
      <w:r w:rsidRPr="00675642">
        <w:rPr>
          <w:i/>
          <w:iCs/>
        </w:rPr>
        <w:t>Mo</w:t>
      </w:r>
      <w:r w:rsidRPr="00675642">
        <w:rPr>
          <w:i/>
          <w:iCs/>
        </w:rPr>
        <w:t>n</w:t>
      </w:r>
      <w:r w:rsidRPr="00675642">
        <w:rPr>
          <w:i/>
          <w:iCs/>
        </w:rPr>
        <w:t>seigneur arrive au couvent</w:t>
      </w:r>
      <w:r w:rsidR="00EE5875">
        <w:rPr>
          <w:i/>
          <w:iCs/>
        </w:rPr>
        <w:t xml:space="preserve">. </w:t>
      </w:r>
      <w:r w:rsidRPr="00675642">
        <w:rPr>
          <w:i/>
          <w:iCs/>
        </w:rPr>
        <w:t>Le petit Jésus est dans la crèche</w:t>
      </w:r>
      <w:r w:rsidR="00EE5875">
        <w:rPr>
          <w:i/>
          <w:iCs/>
        </w:rPr>
        <w:t xml:space="preserve">. </w:t>
      </w:r>
      <w:r w:rsidRPr="00675642">
        <w:rPr>
          <w:i/>
          <w:iCs/>
        </w:rPr>
        <w:t>C</w:t>
      </w:r>
      <w:r w:rsidR="00EE5875">
        <w:rPr>
          <w:i/>
          <w:iCs/>
        </w:rPr>
        <w:t>’</w:t>
      </w:r>
      <w:r w:rsidRPr="00675642">
        <w:rPr>
          <w:i/>
          <w:iCs/>
        </w:rPr>
        <w:t>est Mireille qui fait le petit Jésus de la pastorale</w:t>
      </w:r>
      <w:r w:rsidR="00EE5875">
        <w:rPr>
          <w:i/>
          <w:iCs/>
        </w:rPr>
        <w:t xml:space="preserve">. </w:t>
      </w:r>
      <w:r w:rsidRPr="00675642">
        <w:rPr>
          <w:i/>
          <w:iCs/>
        </w:rPr>
        <w:t>Elle est toute nue</w:t>
      </w:r>
      <w:r w:rsidR="00EE5875">
        <w:rPr>
          <w:i/>
          <w:iCs/>
        </w:rPr>
        <w:t xml:space="preserve">, </w:t>
      </w:r>
      <w:r w:rsidRPr="00675642">
        <w:rPr>
          <w:i/>
          <w:iCs/>
        </w:rPr>
        <w:t>et au moment de la bénédiction elle se signe encore de la main gauche</w:t>
      </w:r>
      <w:r w:rsidR="00EE5875">
        <w:rPr>
          <w:i/>
          <w:iCs/>
        </w:rPr>
        <w:t xml:space="preserve">. </w:t>
      </w:r>
      <w:r w:rsidRPr="00675642">
        <w:rPr>
          <w:i/>
          <w:iCs/>
        </w:rPr>
        <w:t>Monseigneur la gronde avec attendrissement</w:t>
      </w:r>
      <w:r w:rsidR="00EE5875">
        <w:rPr>
          <w:i/>
          <w:iCs/>
        </w:rPr>
        <w:t xml:space="preserve">. </w:t>
      </w:r>
      <w:r w:rsidRPr="00675642">
        <w:rPr>
          <w:i/>
          <w:iCs/>
        </w:rPr>
        <w:t>Quelle petite innocente</w:t>
      </w:r>
      <w:r w:rsidR="00EE5875">
        <w:rPr>
          <w:i/>
          <w:iCs/>
        </w:rPr>
        <w:t> !</w:t>
      </w:r>
    </w:p>
    <w:p w14:paraId="731F8677" w14:textId="77777777" w:rsidR="00EE5875" w:rsidRDefault="00457E89" w:rsidP="00457E89">
      <w:pPr>
        <w:rPr>
          <w:i/>
          <w:iCs/>
        </w:rPr>
      </w:pPr>
      <w:r w:rsidRPr="00675642">
        <w:rPr>
          <w:i/>
          <w:iCs/>
        </w:rPr>
        <w:lastRenderedPageBreak/>
        <w:t>La Sainte-Baume</w:t>
      </w:r>
      <w:r w:rsidR="00EE5875">
        <w:rPr>
          <w:i/>
          <w:iCs/>
        </w:rPr>
        <w:t xml:space="preserve">, </w:t>
      </w:r>
      <w:r w:rsidRPr="00675642">
        <w:rPr>
          <w:i/>
          <w:iCs/>
        </w:rPr>
        <w:t>Simiane</w:t>
      </w:r>
      <w:r w:rsidR="00EE5875">
        <w:rPr>
          <w:i/>
          <w:iCs/>
        </w:rPr>
        <w:t xml:space="preserve">, </w:t>
      </w:r>
      <w:r w:rsidRPr="00675642">
        <w:rPr>
          <w:i/>
          <w:iCs/>
        </w:rPr>
        <w:t>les belles promenades à R</w:t>
      </w:r>
      <w:r w:rsidRPr="00675642">
        <w:rPr>
          <w:i/>
          <w:iCs/>
        </w:rPr>
        <w:t>o</w:t>
      </w:r>
      <w:r w:rsidRPr="00675642">
        <w:rPr>
          <w:i/>
          <w:iCs/>
        </w:rPr>
        <w:t>quefavour</w:t>
      </w:r>
      <w:r w:rsidR="00EE5875">
        <w:rPr>
          <w:i/>
          <w:iCs/>
        </w:rPr>
        <w:t xml:space="preserve">. </w:t>
      </w:r>
      <w:r w:rsidRPr="00675642">
        <w:rPr>
          <w:i/>
          <w:iCs/>
        </w:rPr>
        <w:t>On est avec grand-mère</w:t>
      </w:r>
      <w:r w:rsidR="00EE5875">
        <w:rPr>
          <w:i/>
          <w:iCs/>
        </w:rPr>
        <w:t xml:space="preserve">. </w:t>
      </w:r>
      <w:r w:rsidRPr="00675642">
        <w:rPr>
          <w:i/>
          <w:iCs/>
        </w:rPr>
        <w:t>Grand-mère vous mène voir la bénédiction des Saintes Reliques à Saint-Sauveur</w:t>
      </w:r>
      <w:r w:rsidR="00EE5875">
        <w:rPr>
          <w:i/>
          <w:iCs/>
        </w:rPr>
        <w:t xml:space="preserve">. </w:t>
      </w:r>
      <w:r w:rsidRPr="00675642">
        <w:rPr>
          <w:i/>
          <w:iCs/>
        </w:rPr>
        <w:t>On va goûter chez</w:t>
      </w:r>
      <w:r w:rsidRPr="00675642">
        <w:t xml:space="preserve"> </w:t>
      </w:r>
      <w:r w:rsidRPr="00675642">
        <w:rPr>
          <w:i/>
          <w:iCs/>
        </w:rPr>
        <w:t>tante Marie qui est si grosse et qui distribue les belles tranches dorées</w:t>
      </w:r>
      <w:r w:rsidR="00EE5875">
        <w:rPr>
          <w:i/>
          <w:iCs/>
        </w:rPr>
        <w:t xml:space="preserve">. </w:t>
      </w:r>
      <w:r w:rsidRPr="00675642">
        <w:rPr>
          <w:i/>
          <w:iCs/>
        </w:rPr>
        <w:t>Tante Marie s</w:t>
      </w:r>
      <w:r w:rsidR="00EE5875">
        <w:rPr>
          <w:i/>
          <w:iCs/>
        </w:rPr>
        <w:t>’</w:t>
      </w:r>
      <w:r w:rsidRPr="00675642">
        <w:rPr>
          <w:i/>
          <w:iCs/>
        </w:rPr>
        <w:t>affaire à la cuisine pour préparer le ch</w:t>
      </w:r>
      <w:r w:rsidRPr="00675642">
        <w:rPr>
          <w:i/>
          <w:iCs/>
        </w:rPr>
        <w:t>o</w:t>
      </w:r>
      <w:r w:rsidRPr="00675642">
        <w:rPr>
          <w:i/>
          <w:iCs/>
        </w:rPr>
        <w:t>colat</w:t>
      </w:r>
      <w:r w:rsidR="00EE5875">
        <w:rPr>
          <w:i/>
          <w:iCs/>
        </w:rPr>
        <w:t xml:space="preserve">. </w:t>
      </w:r>
      <w:r w:rsidRPr="00675642">
        <w:rPr>
          <w:i/>
          <w:iCs/>
        </w:rPr>
        <w:t>On l</w:t>
      </w:r>
      <w:r w:rsidR="00EE5875">
        <w:rPr>
          <w:i/>
          <w:iCs/>
        </w:rPr>
        <w:t>’</w:t>
      </w:r>
      <w:r w:rsidRPr="00675642">
        <w:rPr>
          <w:i/>
          <w:iCs/>
        </w:rPr>
        <w:t>entend tomber</w:t>
      </w:r>
      <w:r w:rsidR="00EE5875">
        <w:rPr>
          <w:i/>
          <w:iCs/>
        </w:rPr>
        <w:t xml:space="preserve">. </w:t>
      </w:r>
      <w:r w:rsidRPr="00675642">
        <w:rPr>
          <w:i/>
          <w:iCs/>
        </w:rPr>
        <w:t>Mireille court voir ce qui se passe</w:t>
      </w:r>
      <w:r w:rsidR="00EE5875">
        <w:rPr>
          <w:i/>
          <w:iCs/>
        </w:rPr>
        <w:t xml:space="preserve">. </w:t>
      </w:r>
      <w:r w:rsidRPr="00675642">
        <w:rPr>
          <w:i/>
          <w:iCs/>
        </w:rPr>
        <w:t>Tante Marie est là comme une vieille barque co</w:t>
      </w:r>
      <w:r w:rsidRPr="00675642">
        <w:rPr>
          <w:i/>
          <w:iCs/>
        </w:rPr>
        <w:t>u</w:t>
      </w:r>
      <w:r w:rsidRPr="00675642">
        <w:rPr>
          <w:i/>
          <w:iCs/>
        </w:rPr>
        <w:t>chée sur le côté</w:t>
      </w:r>
      <w:r w:rsidR="00EE5875">
        <w:rPr>
          <w:i/>
          <w:iCs/>
        </w:rPr>
        <w:t xml:space="preserve">. </w:t>
      </w:r>
      <w:r w:rsidRPr="00675642">
        <w:rPr>
          <w:i/>
          <w:iCs/>
        </w:rPr>
        <w:t>Elle est morte</w:t>
      </w:r>
      <w:r w:rsidR="00EE5875">
        <w:rPr>
          <w:i/>
          <w:iCs/>
        </w:rPr>
        <w:t xml:space="preserve">. </w:t>
      </w:r>
      <w:r w:rsidRPr="00675642">
        <w:rPr>
          <w:i/>
          <w:iCs/>
        </w:rPr>
        <w:t>Comme c</w:t>
      </w:r>
      <w:r w:rsidR="00EE5875">
        <w:rPr>
          <w:i/>
          <w:iCs/>
        </w:rPr>
        <w:t>’</w:t>
      </w:r>
      <w:r w:rsidRPr="00675642">
        <w:rPr>
          <w:i/>
          <w:iCs/>
        </w:rPr>
        <w:t>est drôle la mort de tante Marie</w:t>
      </w:r>
      <w:r w:rsidR="00EE5875">
        <w:rPr>
          <w:i/>
          <w:iCs/>
        </w:rPr>
        <w:t xml:space="preserve">. </w:t>
      </w:r>
      <w:r w:rsidRPr="00675642">
        <w:rPr>
          <w:i/>
          <w:iCs/>
        </w:rPr>
        <w:t>On lui fait couler des bougies allumées sur les mains</w:t>
      </w:r>
      <w:r w:rsidR="00EE5875">
        <w:rPr>
          <w:i/>
          <w:iCs/>
        </w:rPr>
        <w:t xml:space="preserve">. </w:t>
      </w:r>
      <w:r w:rsidRPr="00675642">
        <w:rPr>
          <w:i/>
          <w:iCs/>
        </w:rPr>
        <w:t>Mais c</w:t>
      </w:r>
      <w:r w:rsidR="00EE5875">
        <w:rPr>
          <w:i/>
          <w:iCs/>
        </w:rPr>
        <w:t>’</w:t>
      </w:r>
      <w:r w:rsidRPr="00675642">
        <w:rPr>
          <w:i/>
          <w:iCs/>
        </w:rPr>
        <w:t>est bien fini</w:t>
      </w:r>
      <w:r w:rsidR="00EE5875">
        <w:rPr>
          <w:i/>
          <w:iCs/>
        </w:rPr>
        <w:t xml:space="preserve">, </w:t>
      </w:r>
      <w:r w:rsidRPr="00675642">
        <w:rPr>
          <w:i/>
          <w:iCs/>
        </w:rPr>
        <w:t>va</w:t>
      </w:r>
      <w:r w:rsidR="00EE5875">
        <w:rPr>
          <w:i/>
          <w:iCs/>
        </w:rPr>
        <w:t xml:space="preserve">, </w:t>
      </w:r>
      <w:r w:rsidRPr="00675642">
        <w:rPr>
          <w:i/>
          <w:iCs/>
        </w:rPr>
        <w:t>elle ne bougera plus</w:t>
      </w:r>
      <w:r w:rsidR="00EE5875">
        <w:rPr>
          <w:i/>
          <w:iCs/>
        </w:rPr>
        <w:t xml:space="preserve">. </w:t>
      </w:r>
      <w:r w:rsidRPr="00675642">
        <w:rPr>
          <w:i/>
          <w:iCs/>
        </w:rPr>
        <w:t>Le soir</w:t>
      </w:r>
      <w:r w:rsidR="00EE5875">
        <w:rPr>
          <w:i/>
          <w:iCs/>
        </w:rPr>
        <w:t xml:space="preserve">, </w:t>
      </w:r>
      <w:r w:rsidRPr="00675642">
        <w:rPr>
          <w:i/>
          <w:iCs/>
        </w:rPr>
        <w:t xml:space="preserve">on envoie coucher Mireille chez Marie </w:t>
      </w:r>
      <w:proofErr w:type="spellStart"/>
      <w:r w:rsidRPr="00675642">
        <w:rPr>
          <w:i/>
          <w:iCs/>
        </w:rPr>
        <w:t>Fébron</w:t>
      </w:r>
      <w:proofErr w:type="spellEnd"/>
      <w:r w:rsidR="00EE5875">
        <w:rPr>
          <w:i/>
          <w:iCs/>
        </w:rPr>
        <w:t xml:space="preserve">. </w:t>
      </w:r>
      <w:r w:rsidRPr="00675642">
        <w:rPr>
          <w:i/>
          <w:iCs/>
        </w:rPr>
        <w:t>J</w:t>
      </w:r>
      <w:r w:rsidR="00EE5875">
        <w:rPr>
          <w:i/>
          <w:iCs/>
        </w:rPr>
        <w:t>’</w:t>
      </w:r>
      <w:r w:rsidRPr="00675642">
        <w:rPr>
          <w:i/>
          <w:iCs/>
        </w:rPr>
        <w:t>aurais bien voulu rester</w:t>
      </w:r>
      <w:r w:rsidR="00EE5875">
        <w:rPr>
          <w:i/>
          <w:iCs/>
        </w:rPr>
        <w:t>.</w:t>
      </w:r>
    </w:p>
    <w:p w14:paraId="2CE4E7C4" w14:textId="77777777" w:rsidR="00EE5875" w:rsidRDefault="00457E89" w:rsidP="00457E89">
      <w:pPr>
        <w:rPr>
          <w:i/>
          <w:iCs/>
        </w:rPr>
      </w:pPr>
      <w:r w:rsidRPr="00675642">
        <w:rPr>
          <w:i/>
          <w:iCs/>
        </w:rPr>
        <w:t>Maintenant</w:t>
      </w:r>
      <w:r w:rsidR="00EE5875">
        <w:rPr>
          <w:i/>
          <w:iCs/>
        </w:rPr>
        <w:t xml:space="preserve">, </w:t>
      </w:r>
      <w:r w:rsidRPr="00675642">
        <w:rPr>
          <w:i/>
          <w:iCs/>
        </w:rPr>
        <w:t>je ne me souviens pas de tout</w:t>
      </w:r>
      <w:r w:rsidR="00EE5875">
        <w:rPr>
          <w:i/>
          <w:iCs/>
        </w:rPr>
        <w:t xml:space="preserve">. </w:t>
      </w:r>
      <w:r w:rsidRPr="00675642">
        <w:rPr>
          <w:i/>
          <w:iCs/>
        </w:rPr>
        <w:t>Maintenant</w:t>
      </w:r>
      <w:r w:rsidR="00EE5875">
        <w:rPr>
          <w:i/>
          <w:iCs/>
        </w:rPr>
        <w:t xml:space="preserve">, </w:t>
      </w:r>
      <w:r w:rsidRPr="00675642">
        <w:rPr>
          <w:i/>
          <w:iCs/>
        </w:rPr>
        <w:t>je suis à la campagne</w:t>
      </w:r>
      <w:r w:rsidR="00EE5875">
        <w:rPr>
          <w:i/>
          <w:iCs/>
        </w:rPr>
        <w:t xml:space="preserve">, </w:t>
      </w:r>
      <w:r w:rsidRPr="00675642">
        <w:rPr>
          <w:i/>
          <w:iCs/>
        </w:rPr>
        <w:t>tous les jours</w:t>
      </w:r>
      <w:r w:rsidR="00EE5875">
        <w:rPr>
          <w:i/>
          <w:iCs/>
        </w:rPr>
        <w:t> !</w:t>
      </w:r>
    </w:p>
    <w:p w14:paraId="511D59D6" w14:textId="77777777" w:rsidR="00EE5875" w:rsidRDefault="00457E89" w:rsidP="00457E89">
      <w:pPr>
        <w:rPr>
          <w:i/>
          <w:iCs/>
        </w:rPr>
      </w:pPr>
      <w:r w:rsidRPr="00675642">
        <w:rPr>
          <w:i/>
          <w:iCs/>
        </w:rPr>
        <w:t>Les belles journées</w:t>
      </w:r>
      <w:r w:rsidR="00EE5875">
        <w:rPr>
          <w:i/>
          <w:iCs/>
        </w:rPr>
        <w:t> !</w:t>
      </w:r>
    </w:p>
    <w:p w14:paraId="6907AF6D" w14:textId="77777777" w:rsidR="00EE5875" w:rsidRDefault="00457E89" w:rsidP="00457E89">
      <w:pPr>
        <w:rPr>
          <w:i/>
          <w:iCs/>
        </w:rPr>
      </w:pPr>
      <w:r w:rsidRPr="00675642">
        <w:rPr>
          <w:i/>
          <w:iCs/>
        </w:rPr>
        <w:t>Le dimanche</w:t>
      </w:r>
      <w:r w:rsidR="00EE5875">
        <w:rPr>
          <w:i/>
          <w:iCs/>
        </w:rPr>
        <w:t xml:space="preserve">, </w:t>
      </w:r>
      <w:r w:rsidRPr="00675642">
        <w:rPr>
          <w:i/>
          <w:iCs/>
        </w:rPr>
        <w:t>on va voir tante Marie au cimetière</w:t>
      </w:r>
      <w:r w:rsidR="00EE5875">
        <w:rPr>
          <w:i/>
          <w:iCs/>
        </w:rPr>
        <w:t xml:space="preserve">. </w:t>
      </w:r>
      <w:r w:rsidRPr="00675642">
        <w:rPr>
          <w:i/>
          <w:iCs/>
        </w:rPr>
        <w:t>On m</w:t>
      </w:r>
      <w:r w:rsidR="00EE5875">
        <w:rPr>
          <w:i/>
          <w:iCs/>
        </w:rPr>
        <w:t>’</w:t>
      </w:r>
      <w:r w:rsidRPr="00675642">
        <w:rPr>
          <w:i/>
          <w:iCs/>
        </w:rPr>
        <w:t>a prêté un petit arrosoir et j</w:t>
      </w:r>
      <w:r w:rsidR="00EE5875">
        <w:rPr>
          <w:i/>
          <w:iCs/>
        </w:rPr>
        <w:t>’</w:t>
      </w:r>
      <w:r w:rsidRPr="00675642">
        <w:rPr>
          <w:i/>
          <w:iCs/>
        </w:rPr>
        <w:t>arrose</w:t>
      </w:r>
      <w:r w:rsidR="00EE5875">
        <w:rPr>
          <w:i/>
          <w:iCs/>
        </w:rPr>
        <w:t xml:space="preserve">, </w:t>
      </w:r>
      <w:r w:rsidRPr="00675642">
        <w:rPr>
          <w:i/>
          <w:iCs/>
        </w:rPr>
        <w:t>et avec une petite balayette</w:t>
      </w:r>
      <w:r w:rsidR="00EE5875">
        <w:rPr>
          <w:i/>
          <w:iCs/>
        </w:rPr>
        <w:t xml:space="preserve">, </w:t>
      </w:r>
      <w:r w:rsidRPr="00675642">
        <w:rPr>
          <w:i/>
          <w:iCs/>
        </w:rPr>
        <w:t>faite des petites branches des cyprès</w:t>
      </w:r>
      <w:r w:rsidR="00EE5875">
        <w:rPr>
          <w:i/>
          <w:iCs/>
        </w:rPr>
        <w:t xml:space="preserve">, </w:t>
      </w:r>
      <w:r w:rsidRPr="00675642">
        <w:rPr>
          <w:i/>
          <w:iCs/>
        </w:rPr>
        <w:t>je balaye les petites a</w:t>
      </w:r>
      <w:r w:rsidRPr="00675642">
        <w:rPr>
          <w:i/>
          <w:iCs/>
        </w:rPr>
        <w:t>l</w:t>
      </w:r>
      <w:r w:rsidRPr="00675642">
        <w:rPr>
          <w:i/>
          <w:iCs/>
        </w:rPr>
        <w:t>lées</w:t>
      </w:r>
      <w:r w:rsidR="00EE5875">
        <w:rPr>
          <w:i/>
          <w:iCs/>
        </w:rPr>
        <w:t xml:space="preserve">. </w:t>
      </w:r>
      <w:r w:rsidRPr="00675642">
        <w:rPr>
          <w:i/>
          <w:iCs/>
        </w:rPr>
        <w:t>Pendant que grand-mère rend visite aux autres tombes</w:t>
      </w:r>
      <w:r w:rsidR="00EE5875">
        <w:rPr>
          <w:i/>
          <w:iCs/>
        </w:rPr>
        <w:t xml:space="preserve">, </w:t>
      </w:r>
      <w:r w:rsidRPr="00675642">
        <w:rPr>
          <w:i/>
          <w:iCs/>
        </w:rPr>
        <w:t>je cours vite sur celles du jardinier</w:t>
      </w:r>
      <w:r w:rsidR="00EE5875">
        <w:rPr>
          <w:i/>
          <w:iCs/>
        </w:rPr>
        <w:t xml:space="preserve">. </w:t>
      </w:r>
      <w:r w:rsidRPr="00675642">
        <w:rPr>
          <w:i/>
          <w:iCs/>
        </w:rPr>
        <w:t>Derrière son pavillon</w:t>
      </w:r>
      <w:r w:rsidR="00EE5875">
        <w:rPr>
          <w:i/>
          <w:iCs/>
        </w:rPr>
        <w:t xml:space="preserve">, </w:t>
      </w:r>
      <w:r w:rsidRPr="00675642">
        <w:rPr>
          <w:i/>
          <w:iCs/>
        </w:rPr>
        <w:t>il y a trois tombes abandonnées qu</w:t>
      </w:r>
      <w:r w:rsidR="00EE5875">
        <w:rPr>
          <w:i/>
          <w:iCs/>
        </w:rPr>
        <w:t>’</w:t>
      </w:r>
      <w:r w:rsidRPr="00675642">
        <w:rPr>
          <w:i/>
          <w:iCs/>
        </w:rPr>
        <w:t>il cultive</w:t>
      </w:r>
      <w:r w:rsidR="00EE5875">
        <w:rPr>
          <w:i/>
          <w:iCs/>
        </w:rPr>
        <w:t xml:space="preserve">. </w:t>
      </w:r>
      <w:r w:rsidRPr="00675642">
        <w:rPr>
          <w:i/>
          <w:iCs/>
        </w:rPr>
        <w:t>Il y pousse des art</w:t>
      </w:r>
      <w:r w:rsidRPr="00675642">
        <w:rPr>
          <w:i/>
          <w:iCs/>
        </w:rPr>
        <w:t>i</w:t>
      </w:r>
      <w:r w:rsidRPr="00675642">
        <w:rPr>
          <w:i/>
          <w:iCs/>
        </w:rPr>
        <w:t>chauts qui sont plus gros que ma tête</w:t>
      </w:r>
      <w:r w:rsidR="00EE5875">
        <w:rPr>
          <w:i/>
          <w:iCs/>
        </w:rPr>
        <w:t xml:space="preserve">. </w:t>
      </w:r>
      <w:r w:rsidRPr="00675642">
        <w:rPr>
          <w:i/>
          <w:iCs/>
        </w:rPr>
        <w:t>J</w:t>
      </w:r>
      <w:r w:rsidR="00EE5875">
        <w:rPr>
          <w:i/>
          <w:iCs/>
        </w:rPr>
        <w:t>’</w:t>
      </w:r>
      <w:r w:rsidRPr="00675642">
        <w:rPr>
          <w:i/>
          <w:iCs/>
        </w:rPr>
        <w:t>ai beau nous mesurer</w:t>
      </w:r>
      <w:r w:rsidR="00EE5875">
        <w:rPr>
          <w:i/>
          <w:iCs/>
        </w:rPr>
        <w:t xml:space="preserve">, </w:t>
      </w:r>
      <w:r w:rsidRPr="00675642">
        <w:rPr>
          <w:i/>
          <w:iCs/>
        </w:rPr>
        <w:t>ils sont plus gros que ma tête</w:t>
      </w:r>
      <w:r w:rsidR="00EE5875">
        <w:rPr>
          <w:i/>
          <w:iCs/>
        </w:rPr>
        <w:t xml:space="preserve">. </w:t>
      </w:r>
      <w:r w:rsidRPr="00675642">
        <w:rPr>
          <w:i/>
          <w:iCs/>
        </w:rPr>
        <w:t>Grand-mère m</w:t>
      </w:r>
      <w:r w:rsidR="00EE5875">
        <w:rPr>
          <w:i/>
          <w:iCs/>
        </w:rPr>
        <w:t>’</w:t>
      </w:r>
      <w:r w:rsidRPr="00675642">
        <w:rPr>
          <w:i/>
          <w:iCs/>
        </w:rPr>
        <w:t>apprend le f</w:t>
      </w:r>
      <w:r w:rsidRPr="00675642">
        <w:rPr>
          <w:i/>
          <w:iCs/>
        </w:rPr>
        <w:t>u</w:t>
      </w:r>
      <w:r w:rsidRPr="00675642">
        <w:rPr>
          <w:i/>
          <w:iCs/>
        </w:rPr>
        <w:t>seau</w:t>
      </w:r>
      <w:r w:rsidR="00EE5875">
        <w:rPr>
          <w:i/>
          <w:iCs/>
        </w:rPr>
        <w:t xml:space="preserve">. </w:t>
      </w:r>
      <w:r w:rsidRPr="00675642">
        <w:rPr>
          <w:i/>
          <w:iCs/>
        </w:rPr>
        <w:t>Les belles journées</w:t>
      </w:r>
      <w:r w:rsidR="00EE5875">
        <w:rPr>
          <w:i/>
          <w:iCs/>
        </w:rPr>
        <w:t xml:space="preserve">, </w:t>
      </w:r>
      <w:r w:rsidRPr="00675642">
        <w:rPr>
          <w:i/>
          <w:iCs/>
        </w:rPr>
        <w:t>si chaudes</w:t>
      </w:r>
      <w:r w:rsidR="00EE5875">
        <w:rPr>
          <w:i/>
          <w:iCs/>
        </w:rPr>
        <w:t xml:space="preserve">, </w:t>
      </w:r>
      <w:r w:rsidRPr="00675642">
        <w:rPr>
          <w:i/>
          <w:iCs/>
        </w:rPr>
        <w:t>si longues</w:t>
      </w:r>
      <w:r w:rsidR="00EE5875">
        <w:rPr>
          <w:i/>
          <w:iCs/>
        </w:rPr>
        <w:t xml:space="preserve"> ! </w:t>
      </w:r>
      <w:r w:rsidRPr="00675642">
        <w:rPr>
          <w:i/>
          <w:iCs/>
        </w:rPr>
        <w:t>Quand m</w:t>
      </w:r>
      <w:r w:rsidRPr="00675642">
        <w:rPr>
          <w:i/>
          <w:iCs/>
        </w:rPr>
        <w:t>a</w:t>
      </w:r>
      <w:r w:rsidRPr="00675642">
        <w:rPr>
          <w:i/>
          <w:iCs/>
        </w:rPr>
        <w:t>man vient me voir</w:t>
      </w:r>
      <w:r w:rsidR="00EE5875">
        <w:rPr>
          <w:i/>
          <w:iCs/>
        </w:rPr>
        <w:t xml:space="preserve">, </w:t>
      </w:r>
      <w:r w:rsidRPr="00675642">
        <w:rPr>
          <w:i/>
          <w:iCs/>
        </w:rPr>
        <w:t>alors on me bourre de pralines au chocolat pour que je ne pleure pas</w:t>
      </w:r>
      <w:r w:rsidR="00EE5875">
        <w:rPr>
          <w:i/>
          <w:iCs/>
        </w:rPr>
        <w:t>.</w:t>
      </w:r>
    </w:p>
    <w:p w14:paraId="0042F977" w14:textId="77777777" w:rsidR="00EE5875" w:rsidRDefault="00457E89" w:rsidP="00457E89">
      <w:pPr>
        <w:rPr>
          <w:i/>
          <w:iCs/>
        </w:rPr>
      </w:pPr>
      <w:r w:rsidRPr="00675642">
        <w:rPr>
          <w:i/>
          <w:iCs/>
        </w:rPr>
        <w:t>J</w:t>
      </w:r>
      <w:r w:rsidR="00EE5875">
        <w:rPr>
          <w:i/>
          <w:iCs/>
        </w:rPr>
        <w:t>’</w:t>
      </w:r>
      <w:r w:rsidRPr="00675642">
        <w:rPr>
          <w:i/>
          <w:iCs/>
        </w:rPr>
        <w:t>oublie beaucoup</w:t>
      </w:r>
      <w:r w:rsidR="00EE5875">
        <w:rPr>
          <w:i/>
          <w:iCs/>
        </w:rPr>
        <w:t xml:space="preserve">, </w:t>
      </w:r>
      <w:r w:rsidRPr="00675642">
        <w:rPr>
          <w:i/>
          <w:iCs/>
        </w:rPr>
        <w:t>beaucoup de choses</w:t>
      </w:r>
      <w:r w:rsidR="00EE5875">
        <w:rPr>
          <w:i/>
          <w:iCs/>
        </w:rPr>
        <w:t xml:space="preserve">. </w:t>
      </w:r>
      <w:r w:rsidRPr="00675642">
        <w:rPr>
          <w:i/>
          <w:iCs/>
        </w:rPr>
        <w:t>Je me souviens que papa aimait bien m</w:t>
      </w:r>
      <w:r w:rsidR="00EE5875">
        <w:rPr>
          <w:i/>
          <w:iCs/>
        </w:rPr>
        <w:t>’</w:t>
      </w:r>
      <w:r w:rsidRPr="00675642">
        <w:rPr>
          <w:i/>
          <w:iCs/>
        </w:rPr>
        <w:t>avoir avec lui</w:t>
      </w:r>
      <w:r w:rsidR="00EE5875">
        <w:rPr>
          <w:i/>
          <w:iCs/>
        </w:rPr>
        <w:t xml:space="preserve">. </w:t>
      </w:r>
      <w:r w:rsidRPr="00675642">
        <w:rPr>
          <w:i/>
          <w:iCs/>
        </w:rPr>
        <w:t>Toujours</w:t>
      </w:r>
      <w:r w:rsidR="00EE5875">
        <w:rPr>
          <w:i/>
          <w:iCs/>
        </w:rPr>
        <w:t xml:space="preserve">. </w:t>
      </w:r>
      <w:r w:rsidRPr="00675642">
        <w:rPr>
          <w:i/>
          <w:iCs/>
        </w:rPr>
        <w:t>Le plus so</w:t>
      </w:r>
      <w:r w:rsidRPr="00675642">
        <w:rPr>
          <w:i/>
          <w:iCs/>
        </w:rPr>
        <w:t>u</w:t>
      </w:r>
      <w:r w:rsidRPr="00675642">
        <w:rPr>
          <w:i/>
          <w:iCs/>
        </w:rPr>
        <w:t>vent possible</w:t>
      </w:r>
      <w:r w:rsidR="00EE5875">
        <w:rPr>
          <w:i/>
          <w:iCs/>
        </w:rPr>
        <w:t xml:space="preserve">. </w:t>
      </w:r>
      <w:r w:rsidRPr="00675642">
        <w:rPr>
          <w:i/>
          <w:iCs/>
        </w:rPr>
        <w:t>Moi aussi</w:t>
      </w:r>
      <w:r w:rsidR="00EE5875">
        <w:rPr>
          <w:i/>
          <w:iCs/>
        </w:rPr>
        <w:t xml:space="preserve">, </w:t>
      </w:r>
      <w:r w:rsidRPr="00675642">
        <w:rPr>
          <w:i/>
          <w:iCs/>
        </w:rPr>
        <w:t>j</w:t>
      </w:r>
      <w:r w:rsidR="00EE5875">
        <w:rPr>
          <w:i/>
          <w:iCs/>
        </w:rPr>
        <w:t>’</w:t>
      </w:r>
      <w:r w:rsidRPr="00675642">
        <w:rPr>
          <w:i/>
          <w:iCs/>
        </w:rPr>
        <w:t>aimais bien partir avec lui</w:t>
      </w:r>
      <w:r w:rsidR="00EE5875">
        <w:rPr>
          <w:i/>
          <w:iCs/>
        </w:rPr>
        <w:t>.</w:t>
      </w:r>
    </w:p>
    <w:p w14:paraId="68CEB1F6" w14:textId="77777777" w:rsidR="00EE5875" w:rsidRDefault="00EE5875" w:rsidP="00457E89">
      <w:pPr>
        <w:rPr>
          <w:i/>
          <w:iCs/>
        </w:rPr>
      </w:pPr>
      <w:r>
        <w:rPr>
          <w:i/>
          <w:iCs/>
        </w:rPr>
        <w:lastRenderedPageBreak/>
        <w:t>— </w:t>
      </w:r>
      <w:r w:rsidR="00457E89" w:rsidRPr="00675642">
        <w:rPr>
          <w:i/>
          <w:iCs/>
        </w:rPr>
        <w:t>Quand tu seras grande</w:t>
      </w:r>
      <w:r>
        <w:rPr>
          <w:i/>
          <w:iCs/>
        </w:rPr>
        <w:t xml:space="preserve">, </w:t>
      </w:r>
      <w:r w:rsidR="00457E89" w:rsidRPr="00675642">
        <w:rPr>
          <w:i/>
          <w:iCs/>
        </w:rPr>
        <w:t>on se mettra dans deux grands sacs et on se laissera embarquer sur un bateau à voile</w:t>
      </w:r>
      <w:r>
        <w:rPr>
          <w:i/>
          <w:iCs/>
        </w:rPr>
        <w:t xml:space="preserve">, </w:t>
      </w:r>
      <w:r w:rsidR="00457E89" w:rsidRPr="00675642">
        <w:rPr>
          <w:i/>
          <w:iCs/>
        </w:rPr>
        <w:t>me d</w:t>
      </w:r>
      <w:r w:rsidR="00457E89" w:rsidRPr="00675642">
        <w:rPr>
          <w:i/>
          <w:iCs/>
        </w:rPr>
        <w:t>i</w:t>
      </w:r>
      <w:r w:rsidR="00457E89" w:rsidRPr="00675642">
        <w:rPr>
          <w:i/>
          <w:iCs/>
        </w:rPr>
        <w:t>sait-il</w:t>
      </w:r>
      <w:r>
        <w:rPr>
          <w:i/>
          <w:iCs/>
        </w:rPr>
        <w:t xml:space="preserve">. </w:t>
      </w:r>
      <w:r w:rsidR="00457E89" w:rsidRPr="00675642">
        <w:rPr>
          <w:i/>
          <w:iCs/>
        </w:rPr>
        <w:t>Alors</w:t>
      </w:r>
      <w:r>
        <w:rPr>
          <w:i/>
          <w:iCs/>
        </w:rPr>
        <w:t xml:space="preserve">, </w:t>
      </w:r>
      <w:r w:rsidR="00457E89" w:rsidRPr="00675642">
        <w:rPr>
          <w:i/>
          <w:iCs/>
        </w:rPr>
        <w:t>on partira tous les deux</w:t>
      </w:r>
      <w:r>
        <w:rPr>
          <w:i/>
          <w:iCs/>
        </w:rPr>
        <w:t>.</w:t>
      </w:r>
    </w:p>
    <w:p w14:paraId="54857A66" w14:textId="77777777" w:rsidR="00EE5875" w:rsidRDefault="00457E89" w:rsidP="00457E89">
      <w:pPr>
        <w:rPr>
          <w:i/>
          <w:iCs/>
        </w:rPr>
      </w:pPr>
      <w:r w:rsidRPr="00675642">
        <w:rPr>
          <w:i/>
          <w:iCs/>
        </w:rPr>
        <w:t>Voilà ce que me disait mon papa pour quand je serais grande</w:t>
      </w:r>
      <w:r w:rsidR="00EE5875">
        <w:rPr>
          <w:i/>
          <w:iCs/>
        </w:rPr>
        <w:t>.</w:t>
      </w:r>
    </w:p>
    <w:p w14:paraId="136E5788" w14:textId="77777777" w:rsidR="00EE5875" w:rsidRDefault="00457E89" w:rsidP="00457E89">
      <w:pPr>
        <w:rPr>
          <w:i/>
          <w:iCs/>
        </w:rPr>
      </w:pPr>
      <w:r w:rsidRPr="00675642">
        <w:rPr>
          <w:i/>
          <w:iCs/>
        </w:rPr>
        <w:t>En attendant</w:t>
      </w:r>
      <w:r w:rsidR="00EE5875">
        <w:rPr>
          <w:i/>
          <w:iCs/>
        </w:rPr>
        <w:t xml:space="preserve">, </w:t>
      </w:r>
      <w:r w:rsidRPr="00675642">
        <w:rPr>
          <w:i/>
          <w:iCs/>
        </w:rPr>
        <w:t>nous partons tous les matins en voiture</w:t>
      </w:r>
      <w:r w:rsidR="00EE5875">
        <w:rPr>
          <w:i/>
          <w:iCs/>
        </w:rPr>
        <w:t xml:space="preserve">. </w:t>
      </w:r>
      <w:r w:rsidRPr="00675642">
        <w:rPr>
          <w:i/>
          <w:iCs/>
        </w:rPr>
        <w:t>Papa va faire sa tournée de médecin de campagne</w:t>
      </w:r>
      <w:r w:rsidR="00EE5875">
        <w:rPr>
          <w:i/>
          <w:iCs/>
        </w:rPr>
        <w:t xml:space="preserve">. </w:t>
      </w:r>
      <w:r w:rsidRPr="00675642">
        <w:rPr>
          <w:i/>
          <w:iCs/>
        </w:rPr>
        <w:t>À Roqu</w:t>
      </w:r>
      <w:r w:rsidRPr="00675642">
        <w:rPr>
          <w:i/>
          <w:iCs/>
        </w:rPr>
        <w:t>e</w:t>
      </w:r>
      <w:r w:rsidRPr="00675642">
        <w:rPr>
          <w:i/>
          <w:iCs/>
        </w:rPr>
        <w:t>vaire</w:t>
      </w:r>
      <w:r w:rsidR="00EE5875">
        <w:rPr>
          <w:i/>
          <w:iCs/>
        </w:rPr>
        <w:t xml:space="preserve">, </w:t>
      </w:r>
      <w:r w:rsidRPr="00675642">
        <w:rPr>
          <w:i/>
          <w:iCs/>
        </w:rPr>
        <w:t xml:space="preserve">à la </w:t>
      </w:r>
      <w:proofErr w:type="spellStart"/>
      <w:r w:rsidRPr="00675642">
        <w:rPr>
          <w:i/>
          <w:iCs/>
        </w:rPr>
        <w:t>Bouilladisse</w:t>
      </w:r>
      <w:proofErr w:type="spellEnd"/>
      <w:r w:rsidR="00EE5875">
        <w:rPr>
          <w:i/>
          <w:iCs/>
        </w:rPr>
        <w:t xml:space="preserve">, </w:t>
      </w:r>
      <w:r w:rsidRPr="00675642">
        <w:rPr>
          <w:i/>
          <w:iCs/>
        </w:rPr>
        <w:t>à Puits-Léonie</w:t>
      </w:r>
      <w:r w:rsidR="00EE5875">
        <w:rPr>
          <w:i/>
          <w:iCs/>
        </w:rPr>
        <w:t xml:space="preserve">, </w:t>
      </w:r>
      <w:r w:rsidRPr="00675642">
        <w:rPr>
          <w:i/>
          <w:iCs/>
        </w:rPr>
        <w:t>à Saint-Pons</w:t>
      </w:r>
      <w:r w:rsidR="00EE5875">
        <w:rPr>
          <w:i/>
          <w:iCs/>
        </w:rPr>
        <w:t xml:space="preserve">, </w:t>
      </w:r>
      <w:r w:rsidRPr="00675642">
        <w:rPr>
          <w:i/>
          <w:iCs/>
        </w:rPr>
        <w:t>aux Mi</w:t>
      </w:r>
      <w:r w:rsidRPr="00675642">
        <w:rPr>
          <w:i/>
          <w:iCs/>
        </w:rPr>
        <w:t>l</w:t>
      </w:r>
      <w:r w:rsidRPr="00675642">
        <w:rPr>
          <w:i/>
          <w:iCs/>
        </w:rPr>
        <w:t>les</w:t>
      </w:r>
      <w:r w:rsidR="00EE5875">
        <w:rPr>
          <w:i/>
          <w:iCs/>
        </w:rPr>
        <w:t xml:space="preserve">, </w:t>
      </w:r>
      <w:r w:rsidRPr="00675642">
        <w:rPr>
          <w:i/>
          <w:iCs/>
        </w:rPr>
        <w:t>à la Barque-Fuveau</w:t>
      </w:r>
      <w:r w:rsidR="00EE5875">
        <w:rPr>
          <w:i/>
          <w:iCs/>
        </w:rPr>
        <w:t xml:space="preserve">, </w:t>
      </w:r>
      <w:r w:rsidRPr="00675642">
        <w:rPr>
          <w:i/>
          <w:iCs/>
        </w:rPr>
        <w:t xml:space="preserve">à </w:t>
      </w:r>
      <w:proofErr w:type="spellStart"/>
      <w:r w:rsidRPr="00675642">
        <w:rPr>
          <w:i/>
          <w:iCs/>
        </w:rPr>
        <w:t>Septèmes</w:t>
      </w:r>
      <w:proofErr w:type="spellEnd"/>
      <w:r w:rsidR="00EE5875">
        <w:rPr>
          <w:i/>
          <w:iCs/>
        </w:rPr>
        <w:t xml:space="preserve">, </w:t>
      </w:r>
      <w:r w:rsidRPr="00675642">
        <w:rPr>
          <w:i/>
          <w:iCs/>
        </w:rPr>
        <w:t>à Simiane</w:t>
      </w:r>
      <w:r w:rsidR="00EE5875">
        <w:rPr>
          <w:i/>
          <w:iCs/>
        </w:rPr>
        <w:t xml:space="preserve">, </w:t>
      </w:r>
      <w:r w:rsidRPr="00675642">
        <w:rPr>
          <w:i/>
          <w:iCs/>
        </w:rPr>
        <w:t>à Luynes</w:t>
      </w:r>
      <w:r w:rsidR="00EE5875">
        <w:rPr>
          <w:i/>
          <w:iCs/>
        </w:rPr>
        <w:t xml:space="preserve">, </w:t>
      </w:r>
      <w:r w:rsidRPr="00675642">
        <w:rPr>
          <w:i/>
          <w:iCs/>
        </w:rPr>
        <w:t>au Pey-Blanc</w:t>
      </w:r>
      <w:r w:rsidR="00EE5875">
        <w:rPr>
          <w:i/>
          <w:iCs/>
        </w:rPr>
        <w:t xml:space="preserve">, </w:t>
      </w:r>
      <w:r w:rsidRPr="00675642">
        <w:rPr>
          <w:i/>
          <w:iCs/>
        </w:rPr>
        <w:t>aux Aygalades</w:t>
      </w:r>
      <w:r w:rsidR="00EE5875">
        <w:rPr>
          <w:i/>
          <w:iCs/>
        </w:rPr>
        <w:t xml:space="preserve">, </w:t>
      </w:r>
      <w:r w:rsidRPr="00675642">
        <w:rPr>
          <w:i/>
          <w:iCs/>
        </w:rPr>
        <w:t>partout il y a des malades qui l</w:t>
      </w:r>
      <w:r w:rsidR="00EE5875">
        <w:rPr>
          <w:i/>
          <w:iCs/>
        </w:rPr>
        <w:t>’</w:t>
      </w:r>
      <w:r w:rsidRPr="00675642">
        <w:rPr>
          <w:i/>
          <w:iCs/>
        </w:rPr>
        <w:t>attendent</w:t>
      </w:r>
      <w:r w:rsidR="00EE5875">
        <w:rPr>
          <w:i/>
          <w:iCs/>
        </w:rPr>
        <w:t xml:space="preserve">. </w:t>
      </w:r>
      <w:r w:rsidRPr="00675642">
        <w:rPr>
          <w:i/>
          <w:iCs/>
        </w:rPr>
        <w:t>Des femmes agitées qui ne sont ni lavées</w:t>
      </w:r>
      <w:r w:rsidR="00EE5875">
        <w:rPr>
          <w:i/>
          <w:iCs/>
        </w:rPr>
        <w:t xml:space="preserve">, </w:t>
      </w:r>
      <w:r w:rsidRPr="00675642">
        <w:rPr>
          <w:i/>
          <w:iCs/>
        </w:rPr>
        <w:t>ni pe</w:t>
      </w:r>
      <w:r w:rsidRPr="00675642">
        <w:rPr>
          <w:i/>
          <w:iCs/>
        </w:rPr>
        <w:t>i</w:t>
      </w:r>
      <w:r w:rsidRPr="00675642">
        <w:rPr>
          <w:i/>
          <w:iCs/>
        </w:rPr>
        <w:t>gnées et qui ont toutes mal dans le ventre</w:t>
      </w:r>
      <w:r w:rsidR="00EE5875">
        <w:rPr>
          <w:i/>
          <w:iCs/>
        </w:rPr>
        <w:t xml:space="preserve">, </w:t>
      </w:r>
      <w:r w:rsidRPr="00675642">
        <w:rPr>
          <w:i/>
          <w:iCs/>
        </w:rPr>
        <w:t>des enfants avec des boutons et des croûtes</w:t>
      </w:r>
      <w:r w:rsidR="00EE5875">
        <w:rPr>
          <w:i/>
          <w:iCs/>
        </w:rPr>
        <w:t xml:space="preserve">, </w:t>
      </w:r>
      <w:r w:rsidRPr="00675642">
        <w:rPr>
          <w:i/>
          <w:iCs/>
        </w:rPr>
        <w:t>des gens au lit</w:t>
      </w:r>
      <w:r w:rsidR="00EE5875">
        <w:rPr>
          <w:i/>
          <w:iCs/>
        </w:rPr>
        <w:t xml:space="preserve">, </w:t>
      </w:r>
      <w:r w:rsidRPr="00675642">
        <w:rPr>
          <w:i/>
          <w:iCs/>
        </w:rPr>
        <w:t>des hommes qui ne vont pas travailler</w:t>
      </w:r>
      <w:r w:rsidR="00EE5875">
        <w:rPr>
          <w:i/>
          <w:iCs/>
        </w:rPr>
        <w:t xml:space="preserve">, </w:t>
      </w:r>
      <w:r w:rsidRPr="00675642">
        <w:rPr>
          <w:i/>
          <w:iCs/>
        </w:rPr>
        <w:t>un poupon qui ne bouge plus</w:t>
      </w:r>
      <w:r w:rsidR="00EE5875">
        <w:rPr>
          <w:i/>
          <w:iCs/>
        </w:rPr>
        <w:t xml:space="preserve">, </w:t>
      </w:r>
      <w:r w:rsidRPr="00675642">
        <w:rPr>
          <w:i/>
          <w:iCs/>
        </w:rPr>
        <w:t>des vieux qui ge</w:t>
      </w:r>
      <w:r w:rsidRPr="00675642">
        <w:rPr>
          <w:i/>
          <w:iCs/>
        </w:rPr>
        <w:t>i</w:t>
      </w:r>
      <w:r w:rsidRPr="00675642">
        <w:rPr>
          <w:i/>
          <w:iCs/>
        </w:rPr>
        <w:t>gnent</w:t>
      </w:r>
      <w:r w:rsidR="00EE5875">
        <w:rPr>
          <w:i/>
          <w:iCs/>
        </w:rPr>
        <w:t xml:space="preserve">, </w:t>
      </w:r>
      <w:r w:rsidRPr="00675642">
        <w:rPr>
          <w:i/>
          <w:iCs/>
        </w:rPr>
        <w:t>beaucoup de vieilles femmes qui pleurent et qui sont m</w:t>
      </w:r>
      <w:r w:rsidRPr="00675642">
        <w:rPr>
          <w:i/>
          <w:iCs/>
        </w:rPr>
        <w:t>é</w:t>
      </w:r>
      <w:r w:rsidRPr="00675642">
        <w:rPr>
          <w:i/>
          <w:iCs/>
        </w:rPr>
        <w:t>chantes</w:t>
      </w:r>
      <w:r w:rsidR="00EE5875">
        <w:rPr>
          <w:i/>
          <w:iCs/>
        </w:rPr>
        <w:t xml:space="preserve">. </w:t>
      </w:r>
      <w:r w:rsidRPr="00675642">
        <w:rPr>
          <w:i/>
          <w:iCs/>
        </w:rPr>
        <w:t>Moi</w:t>
      </w:r>
      <w:r w:rsidR="00EE5875">
        <w:rPr>
          <w:i/>
          <w:iCs/>
        </w:rPr>
        <w:t xml:space="preserve">, </w:t>
      </w:r>
      <w:r w:rsidRPr="00675642">
        <w:rPr>
          <w:i/>
          <w:iCs/>
        </w:rPr>
        <w:t>je n</w:t>
      </w:r>
      <w:r w:rsidR="00EE5875">
        <w:rPr>
          <w:i/>
          <w:iCs/>
        </w:rPr>
        <w:t>’</w:t>
      </w:r>
      <w:r w:rsidRPr="00675642">
        <w:rPr>
          <w:i/>
          <w:iCs/>
        </w:rPr>
        <w:t>ai pas peur</w:t>
      </w:r>
      <w:r w:rsidR="00EE5875">
        <w:rPr>
          <w:i/>
          <w:iCs/>
        </w:rPr>
        <w:t xml:space="preserve">, </w:t>
      </w:r>
      <w:r w:rsidRPr="00675642">
        <w:rPr>
          <w:i/>
          <w:iCs/>
        </w:rPr>
        <w:t>car papa chante</w:t>
      </w:r>
      <w:r w:rsidR="00EE5875">
        <w:rPr>
          <w:i/>
          <w:iCs/>
        </w:rPr>
        <w:t xml:space="preserve">. </w:t>
      </w:r>
      <w:r w:rsidRPr="00675642">
        <w:rPr>
          <w:i/>
          <w:iCs/>
        </w:rPr>
        <w:t>Il est toujours gai</w:t>
      </w:r>
      <w:r w:rsidR="00EE5875">
        <w:rPr>
          <w:i/>
          <w:iCs/>
        </w:rPr>
        <w:t xml:space="preserve">, </w:t>
      </w:r>
      <w:r w:rsidRPr="00675642">
        <w:rPr>
          <w:i/>
          <w:iCs/>
        </w:rPr>
        <w:t>ou alors il siffle entre ses dents et</w:t>
      </w:r>
      <w:r w:rsidR="00EE5875">
        <w:rPr>
          <w:i/>
          <w:iCs/>
        </w:rPr>
        <w:t xml:space="preserve">, </w:t>
      </w:r>
      <w:r w:rsidRPr="00675642">
        <w:rPr>
          <w:i/>
          <w:iCs/>
        </w:rPr>
        <w:t>moi</w:t>
      </w:r>
      <w:r w:rsidR="00EE5875">
        <w:rPr>
          <w:i/>
          <w:iCs/>
        </w:rPr>
        <w:t xml:space="preserve">, </w:t>
      </w:r>
      <w:r w:rsidRPr="00675642">
        <w:rPr>
          <w:i/>
          <w:iCs/>
        </w:rPr>
        <w:t>je suis heureuse</w:t>
      </w:r>
      <w:r w:rsidR="00EE5875">
        <w:rPr>
          <w:i/>
          <w:iCs/>
        </w:rPr>
        <w:t xml:space="preserve">, </w:t>
      </w:r>
      <w:r w:rsidRPr="00675642">
        <w:rPr>
          <w:i/>
          <w:iCs/>
        </w:rPr>
        <w:t>heureuse d</w:t>
      </w:r>
      <w:r w:rsidR="00EE5875">
        <w:rPr>
          <w:i/>
          <w:iCs/>
        </w:rPr>
        <w:t>’</w:t>
      </w:r>
      <w:r w:rsidRPr="00675642">
        <w:rPr>
          <w:i/>
          <w:iCs/>
        </w:rPr>
        <w:t>être mêlée à toutes ces choses</w:t>
      </w:r>
      <w:r w:rsidR="00EE5875">
        <w:rPr>
          <w:i/>
          <w:iCs/>
        </w:rPr>
        <w:t xml:space="preserve">, </w:t>
      </w:r>
      <w:r w:rsidRPr="00675642">
        <w:rPr>
          <w:i/>
          <w:iCs/>
        </w:rPr>
        <w:t>et de dérouler des bandes et de la charpie</w:t>
      </w:r>
      <w:r w:rsidR="00EE5875">
        <w:rPr>
          <w:i/>
          <w:iCs/>
        </w:rPr>
        <w:t xml:space="preserve">. </w:t>
      </w:r>
      <w:r w:rsidRPr="00675642">
        <w:rPr>
          <w:i/>
          <w:iCs/>
        </w:rPr>
        <w:t>Quand on rentre</w:t>
      </w:r>
      <w:r w:rsidR="00EE5875">
        <w:rPr>
          <w:i/>
          <w:iCs/>
        </w:rPr>
        <w:t xml:space="preserve">, </w:t>
      </w:r>
      <w:r w:rsidRPr="00675642">
        <w:rPr>
          <w:i/>
          <w:iCs/>
        </w:rPr>
        <w:t>je rapporte ordina</w:t>
      </w:r>
      <w:r w:rsidRPr="00675642">
        <w:rPr>
          <w:i/>
          <w:iCs/>
        </w:rPr>
        <w:t>i</w:t>
      </w:r>
      <w:r w:rsidRPr="00675642">
        <w:rPr>
          <w:i/>
          <w:iCs/>
        </w:rPr>
        <w:t>rement un couple de pigeons dans un panier que les bonnes gens nous ont prêté</w:t>
      </w:r>
      <w:r w:rsidR="00EE5875">
        <w:rPr>
          <w:i/>
          <w:iCs/>
        </w:rPr>
        <w:t xml:space="preserve">, </w:t>
      </w:r>
      <w:r w:rsidRPr="00675642">
        <w:rPr>
          <w:i/>
          <w:iCs/>
        </w:rPr>
        <w:t>ou une belle poule qui a peur de moi</w:t>
      </w:r>
      <w:r w:rsidR="00EE5875">
        <w:rPr>
          <w:i/>
          <w:iCs/>
        </w:rPr>
        <w:t xml:space="preserve">, </w:t>
      </w:r>
      <w:r w:rsidRPr="00675642">
        <w:rPr>
          <w:i/>
          <w:iCs/>
        </w:rPr>
        <w:t>ou des fruits</w:t>
      </w:r>
      <w:r w:rsidR="00EE5875">
        <w:rPr>
          <w:i/>
          <w:iCs/>
        </w:rPr>
        <w:t xml:space="preserve">, </w:t>
      </w:r>
      <w:r w:rsidRPr="00675642">
        <w:rPr>
          <w:i/>
          <w:iCs/>
        </w:rPr>
        <w:t>du beurre</w:t>
      </w:r>
      <w:r w:rsidR="00EE5875">
        <w:rPr>
          <w:i/>
          <w:iCs/>
        </w:rPr>
        <w:t xml:space="preserve">, </w:t>
      </w:r>
      <w:r w:rsidRPr="00675642">
        <w:rPr>
          <w:i/>
          <w:iCs/>
        </w:rPr>
        <w:t>des œufs</w:t>
      </w:r>
      <w:r w:rsidR="00EE5875">
        <w:rPr>
          <w:i/>
          <w:iCs/>
        </w:rPr>
        <w:t xml:space="preserve">, </w:t>
      </w:r>
      <w:r w:rsidRPr="00675642">
        <w:rPr>
          <w:i/>
          <w:iCs/>
        </w:rPr>
        <w:t>des légumes</w:t>
      </w:r>
      <w:r w:rsidR="00EE5875">
        <w:rPr>
          <w:i/>
          <w:iCs/>
        </w:rPr>
        <w:t xml:space="preserve">, </w:t>
      </w:r>
      <w:r w:rsidRPr="00675642">
        <w:rPr>
          <w:i/>
          <w:iCs/>
        </w:rPr>
        <w:t>un bouquet de fleurs</w:t>
      </w:r>
      <w:r w:rsidR="00EE5875">
        <w:rPr>
          <w:i/>
          <w:iCs/>
        </w:rPr>
        <w:t xml:space="preserve">. </w:t>
      </w:r>
      <w:r w:rsidRPr="00675642">
        <w:rPr>
          <w:i/>
          <w:iCs/>
        </w:rPr>
        <w:t>Les paysans donnent toutes sortes de choses à papa car tout le monde l</w:t>
      </w:r>
      <w:r w:rsidR="00EE5875">
        <w:rPr>
          <w:i/>
          <w:iCs/>
        </w:rPr>
        <w:t>’</w:t>
      </w:r>
      <w:r w:rsidRPr="00675642">
        <w:rPr>
          <w:i/>
          <w:iCs/>
        </w:rPr>
        <w:t>aime bien</w:t>
      </w:r>
      <w:r w:rsidR="00EE5875">
        <w:rPr>
          <w:i/>
          <w:iCs/>
        </w:rPr>
        <w:t xml:space="preserve">, </w:t>
      </w:r>
      <w:r w:rsidRPr="00675642">
        <w:rPr>
          <w:i/>
          <w:iCs/>
        </w:rPr>
        <w:t>mon papa</w:t>
      </w:r>
      <w:r w:rsidR="00EE5875">
        <w:rPr>
          <w:i/>
          <w:iCs/>
        </w:rPr>
        <w:t xml:space="preserve">. </w:t>
      </w:r>
      <w:r w:rsidRPr="00675642">
        <w:rPr>
          <w:i/>
          <w:iCs/>
        </w:rPr>
        <w:t>Moi aussi</w:t>
      </w:r>
      <w:r w:rsidR="00EE5875">
        <w:rPr>
          <w:i/>
          <w:iCs/>
        </w:rPr>
        <w:t xml:space="preserve">, </w:t>
      </w:r>
      <w:r w:rsidRPr="00675642">
        <w:rPr>
          <w:i/>
          <w:iCs/>
        </w:rPr>
        <w:t>et je suis bien fière</w:t>
      </w:r>
      <w:r w:rsidR="00EE5875">
        <w:rPr>
          <w:i/>
          <w:iCs/>
        </w:rPr>
        <w:t xml:space="preserve">. </w:t>
      </w:r>
      <w:r w:rsidRPr="00675642">
        <w:rPr>
          <w:i/>
          <w:iCs/>
        </w:rPr>
        <w:t>Seulement</w:t>
      </w:r>
      <w:r w:rsidR="00EE5875">
        <w:rPr>
          <w:i/>
          <w:iCs/>
        </w:rPr>
        <w:t xml:space="preserve">, </w:t>
      </w:r>
      <w:r w:rsidRPr="00675642">
        <w:rPr>
          <w:i/>
          <w:iCs/>
        </w:rPr>
        <w:t>je ne comprends pas pourquoi il flâne en re</w:t>
      </w:r>
      <w:r w:rsidRPr="00675642">
        <w:rPr>
          <w:i/>
          <w:iCs/>
        </w:rPr>
        <w:t>n</w:t>
      </w:r>
      <w:r w:rsidRPr="00675642">
        <w:rPr>
          <w:i/>
          <w:iCs/>
        </w:rPr>
        <w:t>trant</w:t>
      </w:r>
      <w:r w:rsidR="00EE5875">
        <w:rPr>
          <w:i/>
          <w:iCs/>
        </w:rPr>
        <w:t xml:space="preserve">, </w:t>
      </w:r>
      <w:r w:rsidRPr="00675642">
        <w:rPr>
          <w:i/>
          <w:iCs/>
        </w:rPr>
        <w:t>s</w:t>
      </w:r>
      <w:r w:rsidR="00EE5875">
        <w:rPr>
          <w:i/>
          <w:iCs/>
        </w:rPr>
        <w:t>’</w:t>
      </w:r>
      <w:r w:rsidRPr="00675642">
        <w:rPr>
          <w:i/>
          <w:iCs/>
        </w:rPr>
        <w:t>arrête volontiers</w:t>
      </w:r>
      <w:r w:rsidR="00EE5875">
        <w:rPr>
          <w:i/>
          <w:iCs/>
        </w:rPr>
        <w:t xml:space="preserve">, </w:t>
      </w:r>
      <w:r w:rsidRPr="00675642">
        <w:rPr>
          <w:i/>
          <w:iCs/>
        </w:rPr>
        <w:t>se met à me conter une histoire et n</w:t>
      </w:r>
      <w:r w:rsidR="00EE5875">
        <w:rPr>
          <w:i/>
          <w:iCs/>
        </w:rPr>
        <w:t>’</w:t>
      </w:r>
      <w:r w:rsidRPr="00675642">
        <w:rPr>
          <w:i/>
          <w:iCs/>
        </w:rPr>
        <w:t>est jamais pressé de retourner à la maison</w:t>
      </w:r>
      <w:r w:rsidR="00EE5875">
        <w:rPr>
          <w:i/>
          <w:iCs/>
        </w:rPr>
        <w:t xml:space="preserve">. </w:t>
      </w:r>
      <w:r w:rsidRPr="00675642">
        <w:rPr>
          <w:i/>
          <w:iCs/>
        </w:rPr>
        <w:t>Moi</w:t>
      </w:r>
      <w:r w:rsidR="00EE5875">
        <w:rPr>
          <w:i/>
          <w:iCs/>
        </w:rPr>
        <w:t xml:space="preserve">, </w:t>
      </w:r>
      <w:r w:rsidRPr="00675642">
        <w:rPr>
          <w:i/>
          <w:iCs/>
        </w:rPr>
        <w:t>j</w:t>
      </w:r>
      <w:r w:rsidR="00EE5875">
        <w:rPr>
          <w:i/>
          <w:iCs/>
        </w:rPr>
        <w:t>’</w:t>
      </w:r>
      <w:r w:rsidRPr="00675642">
        <w:rPr>
          <w:i/>
          <w:iCs/>
        </w:rPr>
        <w:t>ai faim</w:t>
      </w:r>
      <w:r w:rsidR="00EE5875">
        <w:rPr>
          <w:i/>
          <w:iCs/>
        </w:rPr>
        <w:t>.</w:t>
      </w:r>
    </w:p>
    <w:p w14:paraId="03E5164A" w14:textId="77777777" w:rsidR="00EE5875" w:rsidRDefault="00457E89" w:rsidP="00457E89">
      <w:pPr>
        <w:rPr>
          <w:i/>
          <w:iCs/>
        </w:rPr>
      </w:pPr>
      <w:r w:rsidRPr="00675642">
        <w:rPr>
          <w:i/>
          <w:iCs/>
        </w:rPr>
        <w:t>Maintenant</w:t>
      </w:r>
      <w:r w:rsidR="00EE5875">
        <w:rPr>
          <w:i/>
          <w:iCs/>
        </w:rPr>
        <w:t xml:space="preserve">, </w:t>
      </w:r>
      <w:r w:rsidRPr="00675642">
        <w:rPr>
          <w:i/>
          <w:iCs/>
        </w:rPr>
        <w:t>je suis déjà une grande fille</w:t>
      </w:r>
      <w:r w:rsidR="00EE5875">
        <w:rPr>
          <w:i/>
          <w:iCs/>
        </w:rPr>
        <w:t xml:space="preserve">. </w:t>
      </w:r>
      <w:r w:rsidRPr="00675642">
        <w:rPr>
          <w:i/>
          <w:iCs/>
        </w:rPr>
        <w:t>Je ne plante plus du saucisson devant la maison comme Félicien</w:t>
      </w:r>
      <w:r w:rsidR="00EE5875">
        <w:rPr>
          <w:i/>
          <w:iCs/>
        </w:rPr>
        <w:t xml:space="preserve">, </w:t>
      </w:r>
      <w:r w:rsidRPr="00675642">
        <w:rPr>
          <w:i/>
          <w:iCs/>
        </w:rPr>
        <w:t>mon petit co</w:t>
      </w:r>
      <w:r w:rsidRPr="00675642">
        <w:rPr>
          <w:i/>
          <w:iCs/>
        </w:rPr>
        <w:t>u</w:t>
      </w:r>
      <w:r w:rsidRPr="00675642">
        <w:rPr>
          <w:i/>
          <w:iCs/>
        </w:rPr>
        <w:t>sin</w:t>
      </w:r>
      <w:r w:rsidR="00EE5875">
        <w:rPr>
          <w:i/>
          <w:iCs/>
        </w:rPr>
        <w:t xml:space="preserve">, </w:t>
      </w:r>
      <w:r w:rsidRPr="00675642">
        <w:rPr>
          <w:i/>
          <w:iCs/>
        </w:rPr>
        <w:t>m</w:t>
      </w:r>
      <w:r w:rsidR="00EE5875">
        <w:rPr>
          <w:i/>
          <w:iCs/>
        </w:rPr>
        <w:t>’</w:t>
      </w:r>
      <w:r w:rsidRPr="00675642">
        <w:rPr>
          <w:i/>
          <w:iCs/>
        </w:rPr>
        <w:t>avait dit de le faire</w:t>
      </w:r>
      <w:r w:rsidR="00EE5875">
        <w:rPr>
          <w:i/>
          <w:iCs/>
        </w:rPr>
        <w:t xml:space="preserve">, </w:t>
      </w:r>
      <w:r w:rsidRPr="00675642">
        <w:rPr>
          <w:i/>
          <w:iCs/>
        </w:rPr>
        <w:t>car je sais bien que le saucisson</w:t>
      </w:r>
      <w:r w:rsidR="00EE5875">
        <w:rPr>
          <w:i/>
          <w:iCs/>
        </w:rPr>
        <w:t xml:space="preserve">, </w:t>
      </w:r>
      <w:r w:rsidRPr="00675642">
        <w:rPr>
          <w:i/>
          <w:iCs/>
        </w:rPr>
        <w:t>ça ne pousse pas</w:t>
      </w:r>
      <w:r w:rsidR="00EE5875">
        <w:rPr>
          <w:i/>
          <w:iCs/>
        </w:rPr>
        <w:t>.</w:t>
      </w:r>
    </w:p>
    <w:p w14:paraId="150B00C5" w14:textId="77777777" w:rsidR="00EE5875" w:rsidRDefault="00457E89" w:rsidP="00457E89">
      <w:pPr>
        <w:rPr>
          <w:i/>
          <w:iCs/>
        </w:rPr>
      </w:pPr>
      <w:r w:rsidRPr="00675642">
        <w:rPr>
          <w:i/>
          <w:iCs/>
        </w:rPr>
        <w:lastRenderedPageBreak/>
        <w:t>J</w:t>
      </w:r>
      <w:r w:rsidR="00EE5875">
        <w:rPr>
          <w:i/>
          <w:iCs/>
        </w:rPr>
        <w:t>’</w:t>
      </w:r>
      <w:r w:rsidRPr="00675642">
        <w:rPr>
          <w:i/>
          <w:iCs/>
        </w:rPr>
        <w:t>ai mon petit jardin à moi</w:t>
      </w:r>
      <w:r w:rsidR="00EE5875">
        <w:rPr>
          <w:i/>
          <w:iCs/>
        </w:rPr>
        <w:t xml:space="preserve">. </w:t>
      </w:r>
      <w:r w:rsidRPr="00675642">
        <w:rPr>
          <w:i/>
          <w:iCs/>
        </w:rPr>
        <w:t>J</w:t>
      </w:r>
      <w:r w:rsidR="00EE5875">
        <w:rPr>
          <w:i/>
          <w:iCs/>
        </w:rPr>
        <w:t>’</w:t>
      </w:r>
      <w:r w:rsidRPr="00675642">
        <w:rPr>
          <w:i/>
          <w:iCs/>
        </w:rPr>
        <w:t>arrache des herbes</w:t>
      </w:r>
      <w:r w:rsidR="00EE5875">
        <w:rPr>
          <w:i/>
          <w:iCs/>
        </w:rPr>
        <w:t xml:space="preserve">. </w:t>
      </w:r>
      <w:r w:rsidRPr="00675642">
        <w:rPr>
          <w:i/>
          <w:iCs/>
        </w:rPr>
        <w:t>Je l</w:t>
      </w:r>
      <w:r w:rsidR="00EE5875">
        <w:rPr>
          <w:i/>
          <w:iCs/>
        </w:rPr>
        <w:t>’</w:t>
      </w:r>
      <w:r w:rsidRPr="00675642">
        <w:rPr>
          <w:i/>
          <w:iCs/>
        </w:rPr>
        <w:t>arrose</w:t>
      </w:r>
      <w:r w:rsidR="00EE5875">
        <w:rPr>
          <w:i/>
          <w:iCs/>
        </w:rPr>
        <w:t xml:space="preserve">. </w:t>
      </w:r>
      <w:r w:rsidRPr="00675642">
        <w:rPr>
          <w:i/>
          <w:iCs/>
        </w:rPr>
        <w:t>Je sème des sous et tout ce qui me tombe sous la main</w:t>
      </w:r>
      <w:r w:rsidR="00EE5875">
        <w:rPr>
          <w:i/>
          <w:iCs/>
        </w:rPr>
        <w:t xml:space="preserve">, </w:t>
      </w:r>
      <w:r w:rsidRPr="00675642">
        <w:rPr>
          <w:i/>
          <w:iCs/>
        </w:rPr>
        <w:t>une fois</w:t>
      </w:r>
      <w:r w:rsidR="00EE5875">
        <w:rPr>
          <w:i/>
          <w:iCs/>
        </w:rPr>
        <w:t xml:space="preserve">, </w:t>
      </w:r>
      <w:r w:rsidRPr="00675642">
        <w:rPr>
          <w:i/>
          <w:iCs/>
        </w:rPr>
        <w:t>même la tête de ma poupée</w:t>
      </w:r>
      <w:r w:rsidR="00EE5875">
        <w:rPr>
          <w:i/>
          <w:iCs/>
        </w:rPr>
        <w:t xml:space="preserve">. </w:t>
      </w:r>
      <w:r w:rsidRPr="00675642">
        <w:rPr>
          <w:i/>
          <w:iCs/>
        </w:rPr>
        <w:t>Mon beau petit jardin de petite fille</w:t>
      </w:r>
      <w:r w:rsidR="00EE5875">
        <w:rPr>
          <w:i/>
          <w:iCs/>
        </w:rPr>
        <w:t xml:space="preserve">, </w:t>
      </w:r>
      <w:r w:rsidRPr="00675642">
        <w:rPr>
          <w:i/>
          <w:iCs/>
        </w:rPr>
        <w:t>comme je l</w:t>
      </w:r>
      <w:r w:rsidR="00EE5875">
        <w:rPr>
          <w:i/>
          <w:iCs/>
        </w:rPr>
        <w:t>’</w:t>
      </w:r>
      <w:r w:rsidRPr="00675642">
        <w:rPr>
          <w:i/>
          <w:iCs/>
        </w:rPr>
        <w:t>aime encore aujourd</w:t>
      </w:r>
      <w:r w:rsidR="00EE5875">
        <w:rPr>
          <w:i/>
          <w:iCs/>
        </w:rPr>
        <w:t>’</w:t>
      </w:r>
      <w:r w:rsidRPr="00675642">
        <w:rPr>
          <w:i/>
          <w:iCs/>
        </w:rPr>
        <w:t>hui</w:t>
      </w:r>
      <w:r w:rsidR="00EE5875">
        <w:rPr>
          <w:i/>
          <w:iCs/>
        </w:rPr>
        <w:t xml:space="preserve"> ! </w:t>
      </w:r>
      <w:r w:rsidRPr="00675642">
        <w:rPr>
          <w:i/>
          <w:iCs/>
        </w:rPr>
        <w:t>J</w:t>
      </w:r>
      <w:r w:rsidR="00EE5875">
        <w:rPr>
          <w:i/>
          <w:iCs/>
        </w:rPr>
        <w:t>’</w:t>
      </w:r>
      <w:r w:rsidRPr="00675642">
        <w:rPr>
          <w:i/>
          <w:iCs/>
        </w:rPr>
        <w:t>y ai semé tous les sous de ma tirelire</w:t>
      </w:r>
      <w:r w:rsidR="00EE5875">
        <w:rPr>
          <w:i/>
          <w:iCs/>
        </w:rPr>
        <w:t xml:space="preserve">, </w:t>
      </w:r>
      <w:r w:rsidRPr="00675642">
        <w:rPr>
          <w:i/>
          <w:iCs/>
        </w:rPr>
        <w:t>de ma</w:t>
      </w:r>
      <w:r w:rsidRPr="00675642">
        <w:t xml:space="preserve"> </w:t>
      </w:r>
      <w:proofErr w:type="spellStart"/>
      <w:r w:rsidRPr="00675642">
        <w:t>cachemagne</w:t>
      </w:r>
      <w:proofErr w:type="spellEnd"/>
      <w:r w:rsidR="00EE5875">
        <w:t xml:space="preserve">, </w:t>
      </w:r>
      <w:r w:rsidRPr="00675642">
        <w:rPr>
          <w:i/>
          <w:iCs/>
        </w:rPr>
        <w:t>j</w:t>
      </w:r>
      <w:r w:rsidR="00EE5875">
        <w:rPr>
          <w:i/>
          <w:iCs/>
        </w:rPr>
        <w:t>’</w:t>
      </w:r>
      <w:r w:rsidRPr="00675642">
        <w:rPr>
          <w:i/>
          <w:iCs/>
        </w:rPr>
        <w:t>y ai semé tous mes souvenirs</w:t>
      </w:r>
      <w:r w:rsidR="00EE5875">
        <w:t xml:space="preserve"> ! </w:t>
      </w:r>
      <w:r w:rsidRPr="00675642">
        <w:rPr>
          <w:i/>
          <w:iCs/>
        </w:rPr>
        <w:t>Les sous</w:t>
      </w:r>
      <w:r w:rsidR="00EE5875">
        <w:rPr>
          <w:i/>
          <w:iCs/>
        </w:rPr>
        <w:t xml:space="preserve">, </w:t>
      </w:r>
      <w:r w:rsidRPr="00675642">
        <w:rPr>
          <w:i/>
          <w:iCs/>
        </w:rPr>
        <w:t>c</w:t>
      </w:r>
      <w:r w:rsidR="00EE5875">
        <w:rPr>
          <w:i/>
          <w:iCs/>
        </w:rPr>
        <w:t>’</w:t>
      </w:r>
      <w:r w:rsidRPr="00675642">
        <w:rPr>
          <w:i/>
          <w:iCs/>
        </w:rPr>
        <w:t>est Félicien qui les déterrait derrière moi et je ne m</w:t>
      </w:r>
      <w:r w:rsidR="00EE5875">
        <w:rPr>
          <w:i/>
          <w:iCs/>
        </w:rPr>
        <w:t>’</w:t>
      </w:r>
      <w:r w:rsidRPr="00675642">
        <w:rPr>
          <w:i/>
          <w:iCs/>
        </w:rPr>
        <w:t>en suis jamais aperçue</w:t>
      </w:r>
      <w:r w:rsidR="00EE5875">
        <w:rPr>
          <w:i/>
          <w:iCs/>
        </w:rPr>
        <w:t xml:space="preserve">, </w:t>
      </w:r>
      <w:r w:rsidRPr="00675642">
        <w:rPr>
          <w:i/>
          <w:iCs/>
        </w:rPr>
        <w:t>mais mes souvenirs sont encore dans le jardin</w:t>
      </w:r>
      <w:r w:rsidR="00EE5875">
        <w:rPr>
          <w:i/>
          <w:iCs/>
        </w:rPr>
        <w:t xml:space="preserve">. </w:t>
      </w:r>
      <w:r w:rsidRPr="00675642">
        <w:rPr>
          <w:i/>
          <w:iCs/>
        </w:rPr>
        <w:t>Je me demande si les enfants du no</w:t>
      </w:r>
      <w:r w:rsidRPr="00675642">
        <w:rPr>
          <w:i/>
          <w:iCs/>
        </w:rPr>
        <w:t>u</w:t>
      </w:r>
      <w:r w:rsidRPr="00675642">
        <w:rPr>
          <w:i/>
          <w:iCs/>
        </w:rPr>
        <w:t>veau propriétaire les ont jamais déterrés</w:t>
      </w:r>
      <w:r w:rsidR="00EE5875">
        <w:rPr>
          <w:i/>
          <w:iCs/>
        </w:rPr>
        <w:t> ?</w:t>
      </w:r>
    </w:p>
    <w:p w14:paraId="62CEA90C" w14:textId="77777777" w:rsidR="00EE5875" w:rsidRDefault="00457E89" w:rsidP="00457E89">
      <w:pPr>
        <w:rPr>
          <w:i/>
          <w:iCs/>
        </w:rPr>
      </w:pPr>
      <w:r w:rsidRPr="00675642">
        <w:rPr>
          <w:i/>
          <w:iCs/>
        </w:rPr>
        <w:t>Mon petit jardin était devant la maison</w:t>
      </w:r>
      <w:r w:rsidR="00EE5875">
        <w:rPr>
          <w:i/>
          <w:iCs/>
        </w:rPr>
        <w:t xml:space="preserve">. </w:t>
      </w:r>
      <w:r w:rsidRPr="00675642">
        <w:rPr>
          <w:i/>
          <w:iCs/>
        </w:rPr>
        <w:t>Un beau jour</w:t>
      </w:r>
      <w:r w:rsidR="00EE5875">
        <w:rPr>
          <w:i/>
          <w:iCs/>
        </w:rPr>
        <w:t xml:space="preserve">, </w:t>
      </w:r>
      <w:r w:rsidRPr="00675642">
        <w:rPr>
          <w:i/>
          <w:iCs/>
        </w:rPr>
        <w:t>on y amène un mineur dans une brouette</w:t>
      </w:r>
      <w:r w:rsidR="00EE5875">
        <w:rPr>
          <w:i/>
          <w:iCs/>
        </w:rPr>
        <w:t xml:space="preserve">. </w:t>
      </w:r>
      <w:r w:rsidRPr="00675642">
        <w:rPr>
          <w:i/>
          <w:iCs/>
        </w:rPr>
        <w:t>Il s</w:t>
      </w:r>
      <w:r w:rsidR="00EE5875">
        <w:rPr>
          <w:i/>
          <w:iCs/>
        </w:rPr>
        <w:t>’</w:t>
      </w:r>
      <w:r w:rsidRPr="00675642">
        <w:rPr>
          <w:i/>
          <w:iCs/>
        </w:rPr>
        <w:t>était enfoncé sa pi</w:t>
      </w:r>
      <w:r w:rsidRPr="00675642">
        <w:rPr>
          <w:i/>
          <w:iCs/>
        </w:rPr>
        <w:t>o</w:t>
      </w:r>
      <w:r w:rsidRPr="00675642">
        <w:rPr>
          <w:i/>
          <w:iCs/>
        </w:rPr>
        <w:t>che dans la tête</w:t>
      </w:r>
      <w:r w:rsidR="00EE5875">
        <w:rPr>
          <w:i/>
          <w:iCs/>
        </w:rPr>
        <w:t xml:space="preserve">. </w:t>
      </w:r>
      <w:r w:rsidRPr="00675642">
        <w:rPr>
          <w:i/>
          <w:iCs/>
        </w:rPr>
        <w:t>Je cours vite à la cuisine lui chercher un verre de vieux marc</w:t>
      </w:r>
      <w:r w:rsidR="00EE5875">
        <w:rPr>
          <w:i/>
          <w:iCs/>
        </w:rPr>
        <w:t xml:space="preserve"> ; </w:t>
      </w:r>
      <w:r w:rsidRPr="00675642">
        <w:rPr>
          <w:i/>
          <w:iCs/>
        </w:rPr>
        <w:t>j</w:t>
      </w:r>
      <w:r w:rsidR="00EE5875">
        <w:rPr>
          <w:i/>
          <w:iCs/>
        </w:rPr>
        <w:t>’</w:t>
      </w:r>
      <w:r w:rsidRPr="00675642">
        <w:rPr>
          <w:i/>
          <w:iCs/>
        </w:rPr>
        <w:t>espérais le voir se lever et retirer lui-même cette pioche de sa tête</w:t>
      </w:r>
      <w:r w:rsidR="00EE5875">
        <w:rPr>
          <w:i/>
          <w:iCs/>
        </w:rPr>
        <w:t xml:space="preserve">. </w:t>
      </w:r>
      <w:r w:rsidRPr="00675642">
        <w:rPr>
          <w:i/>
          <w:iCs/>
        </w:rPr>
        <w:t>Quand je reviens</w:t>
      </w:r>
      <w:r w:rsidR="00EE5875">
        <w:rPr>
          <w:i/>
          <w:iCs/>
        </w:rPr>
        <w:t xml:space="preserve">, </w:t>
      </w:r>
      <w:r w:rsidRPr="00675642">
        <w:rPr>
          <w:i/>
          <w:iCs/>
        </w:rPr>
        <w:t>papa et les hommes sont affairés autour du blessé</w:t>
      </w:r>
      <w:r w:rsidR="00EE5875">
        <w:rPr>
          <w:i/>
          <w:iCs/>
        </w:rPr>
        <w:t xml:space="preserve">. </w:t>
      </w:r>
      <w:r w:rsidRPr="00675642">
        <w:rPr>
          <w:i/>
          <w:iCs/>
        </w:rPr>
        <w:t>Tous crient très fort</w:t>
      </w:r>
      <w:r w:rsidR="00EE5875">
        <w:rPr>
          <w:i/>
          <w:iCs/>
        </w:rPr>
        <w:t xml:space="preserve">. </w:t>
      </w:r>
      <w:r w:rsidRPr="00675642">
        <w:rPr>
          <w:i/>
          <w:iCs/>
        </w:rPr>
        <w:t>On me re</w:t>
      </w:r>
      <w:r w:rsidRPr="00675642">
        <w:rPr>
          <w:i/>
          <w:iCs/>
        </w:rPr>
        <w:t>n</w:t>
      </w:r>
      <w:r w:rsidRPr="00675642">
        <w:rPr>
          <w:i/>
          <w:iCs/>
        </w:rPr>
        <w:t>voie</w:t>
      </w:r>
      <w:r w:rsidR="00EE5875">
        <w:rPr>
          <w:i/>
          <w:iCs/>
        </w:rPr>
        <w:t xml:space="preserve">. </w:t>
      </w:r>
      <w:r w:rsidRPr="00675642">
        <w:rPr>
          <w:i/>
          <w:iCs/>
        </w:rPr>
        <w:t>Papa est en colère</w:t>
      </w:r>
      <w:r w:rsidR="00EE5875">
        <w:rPr>
          <w:i/>
          <w:iCs/>
        </w:rPr>
        <w:t xml:space="preserve">. </w:t>
      </w:r>
      <w:r w:rsidRPr="00675642">
        <w:rPr>
          <w:i/>
          <w:iCs/>
        </w:rPr>
        <w:t>C</w:t>
      </w:r>
      <w:r w:rsidR="00EE5875">
        <w:rPr>
          <w:i/>
          <w:iCs/>
        </w:rPr>
        <w:t>’</w:t>
      </w:r>
      <w:r w:rsidRPr="00675642">
        <w:rPr>
          <w:i/>
          <w:iCs/>
        </w:rPr>
        <w:t>est la première fois</w:t>
      </w:r>
      <w:r w:rsidR="00EE5875">
        <w:rPr>
          <w:i/>
          <w:iCs/>
        </w:rPr>
        <w:t xml:space="preserve">. </w:t>
      </w:r>
      <w:r w:rsidRPr="00675642">
        <w:rPr>
          <w:i/>
          <w:iCs/>
        </w:rPr>
        <w:t>De dépit je bois le verre que j</w:t>
      </w:r>
      <w:r w:rsidR="00EE5875">
        <w:rPr>
          <w:i/>
          <w:iCs/>
        </w:rPr>
        <w:t>’</w:t>
      </w:r>
      <w:r w:rsidRPr="00675642">
        <w:rPr>
          <w:i/>
          <w:iCs/>
        </w:rPr>
        <w:t>ai encore à la main et je monte me coucher</w:t>
      </w:r>
      <w:r w:rsidR="00EE5875">
        <w:rPr>
          <w:i/>
          <w:iCs/>
        </w:rPr>
        <w:t xml:space="preserve">. </w:t>
      </w:r>
      <w:r w:rsidRPr="00675642">
        <w:rPr>
          <w:i/>
          <w:iCs/>
        </w:rPr>
        <w:t>Je boude</w:t>
      </w:r>
      <w:r w:rsidR="00EE5875">
        <w:rPr>
          <w:i/>
          <w:iCs/>
        </w:rPr>
        <w:t xml:space="preserve">, </w:t>
      </w:r>
      <w:r w:rsidRPr="00675642">
        <w:rPr>
          <w:i/>
          <w:iCs/>
        </w:rPr>
        <w:t>je suis malade</w:t>
      </w:r>
      <w:r w:rsidR="00EE5875">
        <w:rPr>
          <w:i/>
          <w:iCs/>
        </w:rPr>
        <w:t xml:space="preserve">, </w:t>
      </w:r>
      <w:r w:rsidRPr="00675642">
        <w:rPr>
          <w:i/>
          <w:iCs/>
        </w:rPr>
        <w:t>je m</w:t>
      </w:r>
      <w:r w:rsidR="00EE5875">
        <w:rPr>
          <w:i/>
          <w:iCs/>
        </w:rPr>
        <w:t>’</w:t>
      </w:r>
      <w:r w:rsidRPr="00675642">
        <w:rPr>
          <w:i/>
          <w:iCs/>
        </w:rPr>
        <w:t>endors</w:t>
      </w:r>
      <w:r w:rsidR="00EE5875">
        <w:rPr>
          <w:i/>
          <w:iCs/>
        </w:rPr>
        <w:t>.</w:t>
      </w:r>
    </w:p>
    <w:p w14:paraId="59F5B67E" w14:textId="77777777" w:rsidR="00EE5875" w:rsidRDefault="00457E89" w:rsidP="00457E89">
      <w:pPr>
        <w:rPr>
          <w:i/>
          <w:iCs/>
        </w:rPr>
      </w:pPr>
      <w:r w:rsidRPr="00675642">
        <w:rPr>
          <w:i/>
          <w:iCs/>
        </w:rPr>
        <w:t>Je suis chez tante Fanny</w:t>
      </w:r>
      <w:r w:rsidR="00EE5875">
        <w:rPr>
          <w:i/>
          <w:iCs/>
        </w:rPr>
        <w:t xml:space="preserve">, </w:t>
      </w:r>
      <w:r w:rsidRPr="00675642">
        <w:rPr>
          <w:i/>
          <w:iCs/>
        </w:rPr>
        <w:t>à Riez</w:t>
      </w:r>
      <w:r w:rsidR="00EE5875">
        <w:rPr>
          <w:i/>
          <w:iCs/>
        </w:rPr>
        <w:t xml:space="preserve">. </w:t>
      </w:r>
      <w:r w:rsidRPr="00675642">
        <w:rPr>
          <w:i/>
          <w:iCs/>
        </w:rPr>
        <w:t>Sa maison est sous un grand pont</w:t>
      </w:r>
      <w:r w:rsidR="00EE5875">
        <w:rPr>
          <w:i/>
          <w:iCs/>
        </w:rPr>
        <w:t xml:space="preserve">. </w:t>
      </w:r>
      <w:r w:rsidRPr="00675642">
        <w:rPr>
          <w:i/>
          <w:iCs/>
        </w:rPr>
        <w:t>On y entre par le grenier</w:t>
      </w:r>
      <w:r w:rsidR="00EE5875">
        <w:rPr>
          <w:i/>
          <w:iCs/>
        </w:rPr>
        <w:t xml:space="preserve">. </w:t>
      </w:r>
      <w:r w:rsidRPr="00675642">
        <w:rPr>
          <w:i/>
          <w:iCs/>
        </w:rPr>
        <w:t>Le grenier est plein de fumier</w:t>
      </w:r>
      <w:r w:rsidR="00EE5875">
        <w:rPr>
          <w:i/>
          <w:iCs/>
        </w:rPr>
        <w:t xml:space="preserve">. </w:t>
      </w:r>
      <w:r w:rsidRPr="00675642">
        <w:rPr>
          <w:i/>
          <w:iCs/>
        </w:rPr>
        <w:t>On a pris la diligence pour venir</w:t>
      </w:r>
      <w:r w:rsidR="00EE5875">
        <w:rPr>
          <w:i/>
          <w:iCs/>
        </w:rPr>
        <w:t xml:space="preserve">, </w:t>
      </w:r>
      <w:r w:rsidRPr="00675642">
        <w:rPr>
          <w:i/>
          <w:iCs/>
        </w:rPr>
        <w:t>puis le train</w:t>
      </w:r>
      <w:r w:rsidR="00EE5875">
        <w:rPr>
          <w:i/>
          <w:iCs/>
        </w:rPr>
        <w:t xml:space="preserve">, </w:t>
      </w:r>
      <w:r w:rsidRPr="00675642">
        <w:rPr>
          <w:i/>
          <w:iCs/>
        </w:rPr>
        <w:t>puis une autre diligence à</w:t>
      </w:r>
      <w:r w:rsidRPr="00675642">
        <w:t xml:space="preserve"> </w:t>
      </w:r>
      <w:r w:rsidRPr="00675642">
        <w:rPr>
          <w:i/>
          <w:iCs/>
        </w:rPr>
        <w:t>Valensole</w:t>
      </w:r>
      <w:r w:rsidR="00EE5875">
        <w:rPr>
          <w:i/>
          <w:iCs/>
        </w:rPr>
        <w:t xml:space="preserve">, </w:t>
      </w:r>
      <w:r w:rsidRPr="00675642">
        <w:rPr>
          <w:i/>
          <w:iCs/>
        </w:rPr>
        <w:t>et on est à Riez</w:t>
      </w:r>
      <w:r w:rsidR="00EE5875">
        <w:rPr>
          <w:i/>
          <w:iCs/>
        </w:rPr>
        <w:t xml:space="preserve">. </w:t>
      </w:r>
      <w:r w:rsidRPr="00675642">
        <w:rPr>
          <w:i/>
          <w:iCs/>
        </w:rPr>
        <w:t>Comme ça sent bon</w:t>
      </w:r>
      <w:r w:rsidR="00EE5875">
        <w:rPr>
          <w:i/>
          <w:iCs/>
        </w:rPr>
        <w:t xml:space="preserve">, </w:t>
      </w:r>
      <w:r w:rsidRPr="00675642">
        <w:rPr>
          <w:i/>
          <w:iCs/>
        </w:rPr>
        <w:t>les lilas</w:t>
      </w:r>
      <w:r w:rsidR="00EE5875">
        <w:rPr>
          <w:i/>
          <w:iCs/>
        </w:rPr>
        <w:t xml:space="preserve">, </w:t>
      </w:r>
      <w:r w:rsidRPr="00675642">
        <w:rPr>
          <w:i/>
          <w:iCs/>
        </w:rPr>
        <w:t>sous les colonnades du pont</w:t>
      </w:r>
      <w:r w:rsidR="00EE5875">
        <w:rPr>
          <w:i/>
          <w:iCs/>
        </w:rPr>
        <w:t xml:space="preserve"> ! </w:t>
      </w:r>
      <w:r w:rsidRPr="00675642">
        <w:rPr>
          <w:i/>
          <w:iCs/>
        </w:rPr>
        <w:t>Chez tante Fanny</w:t>
      </w:r>
      <w:r w:rsidR="00EE5875">
        <w:rPr>
          <w:i/>
          <w:iCs/>
        </w:rPr>
        <w:t xml:space="preserve">, </w:t>
      </w:r>
      <w:r w:rsidRPr="00675642">
        <w:rPr>
          <w:i/>
          <w:iCs/>
        </w:rPr>
        <w:t>la maison est bea</w:t>
      </w:r>
      <w:r w:rsidRPr="00675642">
        <w:rPr>
          <w:i/>
          <w:iCs/>
        </w:rPr>
        <w:t>u</w:t>
      </w:r>
      <w:r w:rsidRPr="00675642">
        <w:rPr>
          <w:i/>
          <w:iCs/>
        </w:rPr>
        <w:t>coup trop grande pour elle</w:t>
      </w:r>
      <w:r w:rsidR="00EE5875">
        <w:rPr>
          <w:i/>
          <w:iCs/>
        </w:rPr>
        <w:t xml:space="preserve">. </w:t>
      </w:r>
      <w:r w:rsidRPr="00675642">
        <w:rPr>
          <w:i/>
          <w:iCs/>
        </w:rPr>
        <w:t>La tante est trop maigre pour sa maison</w:t>
      </w:r>
      <w:r w:rsidR="00EE5875">
        <w:rPr>
          <w:i/>
          <w:iCs/>
        </w:rPr>
        <w:t xml:space="preserve">. </w:t>
      </w:r>
      <w:r w:rsidRPr="00675642">
        <w:rPr>
          <w:i/>
          <w:iCs/>
        </w:rPr>
        <w:t>Ça sent le moisi et elle y vit toute seule</w:t>
      </w:r>
      <w:r w:rsidR="00EE5875">
        <w:rPr>
          <w:i/>
          <w:iCs/>
        </w:rPr>
        <w:t xml:space="preserve">, </w:t>
      </w:r>
      <w:r w:rsidRPr="00675642">
        <w:rPr>
          <w:i/>
          <w:iCs/>
        </w:rPr>
        <w:t>avec une vieille bonne qui ne se couche jamais et qui s</w:t>
      </w:r>
      <w:r w:rsidR="00EE5875">
        <w:rPr>
          <w:i/>
          <w:iCs/>
        </w:rPr>
        <w:t>’</w:t>
      </w:r>
      <w:r w:rsidRPr="00675642">
        <w:rPr>
          <w:i/>
          <w:iCs/>
        </w:rPr>
        <w:t>appelle Marie</w:t>
      </w:r>
      <w:r w:rsidR="00EE5875">
        <w:rPr>
          <w:i/>
          <w:iCs/>
        </w:rPr>
        <w:t xml:space="preserve">. </w:t>
      </w:r>
      <w:r w:rsidRPr="00675642">
        <w:rPr>
          <w:i/>
          <w:iCs/>
        </w:rPr>
        <w:t>Marie ne s</w:t>
      </w:r>
      <w:r w:rsidR="00EE5875">
        <w:rPr>
          <w:i/>
          <w:iCs/>
        </w:rPr>
        <w:t>’</w:t>
      </w:r>
      <w:r w:rsidRPr="00675642">
        <w:rPr>
          <w:i/>
          <w:iCs/>
        </w:rPr>
        <w:t>amuse jamais</w:t>
      </w:r>
      <w:r w:rsidR="00EE5875">
        <w:rPr>
          <w:i/>
          <w:iCs/>
        </w:rPr>
        <w:t xml:space="preserve">. </w:t>
      </w:r>
      <w:r w:rsidRPr="00675642">
        <w:rPr>
          <w:i/>
          <w:iCs/>
        </w:rPr>
        <w:t>Les deux vieilles femmes ne sortent jamais</w:t>
      </w:r>
      <w:r w:rsidR="00EE5875">
        <w:rPr>
          <w:i/>
          <w:iCs/>
        </w:rPr>
        <w:t xml:space="preserve">. </w:t>
      </w:r>
      <w:r w:rsidRPr="00675642">
        <w:rPr>
          <w:i/>
          <w:iCs/>
        </w:rPr>
        <w:t>Quand elles mangent</w:t>
      </w:r>
      <w:r w:rsidR="00EE5875">
        <w:rPr>
          <w:i/>
          <w:iCs/>
        </w:rPr>
        <w:t xml:space="preserve">, </w:t>
      </w:r>
      <w:r w:rsidRPr="00675642">
        <w:rPr>
          <w:i/>
          <w:iCs/>
        </w:rPr>
        <w:t>tante Fanny pile son fromage avec des noix dans un mortier</w:t>
      </w:r>
      <w:r w:rsidR="00EE5875">
        <w:rPr>
          <w:i/>
          <w:iCs/>
        </w:rPr>
        <w:t xml:space="preserve">, </w:t>
      </w:r>
      <w:r w:rsidRPr="00675642">
        <w:rPr>
          <w:i/>
          <w:iCs/>
        </w:rPr>
        <w:t>puis verse son potage dedans pour le manger</w:t>
      </w:r>
      <w:r w:rsidR="00EE5875">
        <w:rPr>
          <w:i/>
          <w:iCs/>
        </w:rPr>
        <w:t xml:space="preserve"> ; </w:t>
      </w:r>
      <w:r w:rsidRPr="00675642">
        <w:rPr>
          <w:i/>
          <w:iCs/>
        </w:rPr>
        <w:t>Marie</w:t>
      </w:r>
      <w:r w:rsidR="00EE5875">
        <w:rPr>
          <w:i/>
          <w:iCs/>
        </w:rPr>
        <w:t xml:space="preserve">, </w:t>
      </w:r>
      <w:r w:rsidRPr="00675642">
        <w:rPr>
          <w:i/>
          <w:iCs/>
        </w:rPr>
        <w:t>la bonne</w:t>
      </w:r>
      <w:r w:rsidR="00EE5875">
        <w:rPr>
          <w:i/>
          <w:iCs/>
        </w:rPr>
        <w:t xml:space="preserve">, </w:t>
      </w:r>
      <w:r w:rsidRPr="00675642">
        <w:rPr>
          <w:i/>
          <w:iCs/>
        </w:rPr>
        <w:t>n</w:t>
      </w:r>
      <w:r w:rsidR="00EE5875">
        <w:rPr>
          <w:i/>
          <w:iCs/>
        </w:rPr>
        <w:t>’</w:t>
      </w:r>
      <w:r w:rsidRPr="00675642">
        <w:rPr>
          <w:i/>
          <w:iCs/>
        </w:rPr>
        <w:t>a qu</w:t>
      </w:r>
      <w:r w:rsidR="00EE5875">
        <w:rPr>
          <w:i/>
          <w:iCs/>
        </w:rPr>
        <w:t>’</w:t>
      </w:r>
      <w:r w:rsidRPr="00675642">
        <w:rPr>
          <w:i/>
          <w:iCs/>
        </w:rPr>
        <w:t>une grosse a</w:t>
      </w:r>
      <w:r w:rsidRPr="00675642">
        <w:rPr>
          <w:i/>
          <w:iCs/>
        </w:rPr>
        <w:t>s</w:t>
      </w:r>
      <w:r w:rsidRPr="00675642">
        <w:rPr>
          <w:i/>
          <w:iCs/>
        </w:rPr>
        <w:t>siettée de soupe</w:t>
      </w:r>
      <w:r w:rsidR="00EE5875">
        <w:rPr>
          <w:i/>
          <w:iCs/>
        </w:rPr>
        <w:t xml:space="preserve">. </w:t>
      </w:r>
      <w:r w:rsidRPr="00675642">
        <w:rPr>
          <w:i/>
          <w:iCs/>
        </w:rPr>
        <w:t>On ne lui donne ni noix</w:t>
      </w:r>
      <w:r w:rsidR="00EE5875">
        <w:rPr>
          <w:i/>
          <w:iCs/>
        </w:rPr>
        <w:t xml:space="preserve">, </w:t>
      </w:r>
      <w:r w:rsidRPr="00675642">
        <w:rPr>
          <w:i/>
          <w:iCs/>
        </w:rPr>
        <w:t>ni fromage</w:t>
      </w:r>
      <w:r w:rsidR="00EE5875">
        <w:rPr>
          <w:i/>
          <w:iCs/>
        </w:rPr>
        <w:t xml:space="preserve">. </w:t>
      </w:r>
      <w:r w:rsidRPr="00675642">
        <w:rPr>
          <w:i/>
          <w:iCs/>
        </w:rPr>
        <w:t>Elle n</w:t>
      </w:r>
      <w:r w:rsidR="00EE5875">
        <w:rPr>
          <w:i/>
          <w:iCs/>
        </w:rPr>
        <w:t>’</w:t>
      </w:r>
      <w:r w:rsidRPr="00675642">
        <w:rPr>
          <w:i/>
          <w:iCs/>
        </w:rPr>
        <w:t>a pas non plus de petit mortier</w:t>
      </w:r>
      <w:r w:rsidR="00EE5875">
        <w:rPr>
          <w:i/>
          <w:iCs/>
        </w:rPr>
        <w:t xml:space="preserve">. </w:t>
      </w:r>
      <w:r w:rsidRPr="00675642">
        <w:rPr>
          <w:i/>
          <w:iCs/>
        </w:rPr>
        <w:t>On mange avec des cui</w:t>
      </w:r>
      <w:r w:rsidRPr="00675642">
        <w:rPr>
          <w:i/>
          <w:iCs/>
        </w:rPr>
        <w:t>l</w:t>
      </w:r>
      <w:r w:rsidRPr="00675642">
        <w:rPr>
          <w:i/>
          <w:iCs/>
        </w:rPr>
        <w:t>lères en bois</w:t>
      </w:r>
      <w:r w:rsidR="00EE5875">
        <w:rPr>
          <w:i/>
          <w:iCs/>
        </w:rPr>
        <w:t xml:space="preserve">. </w:t>
      </w:r>
      <w:r w:rsidRPr="00675642">
        <w:rPr>
          <w:i/>
          <w:iCs/>
        </w:rPr>
        <w:t xml:space="preserve">Les deux vieilles boivent une </w:t>
      </w:r>
      <w:r w:rsidRPr="00675642">
        <w:rPr>
          <w:i/>
          <w:iCs/>
        </w:rPr>
        <w:lastRenderedPageBreak/>
        <w:t>bonne bouteille de vin rouge</w:t>
      </w:r>
      <w:r w:rsidR="00EE5875">
        <w:rPr>
          <w:i/>
          <w:iCs/>
        </w:rPr>
        <w:t xml:space="preserve">, </w:t>
      </w:r>
      <w:r w:rsidRPr="00675642">
        <w:rPr>
          <w:i/>
          <w:iCs/>
        </w:rPr>
        <w:t>et</w:t>
      </w:r>
      <w:r w:rsidR="00EE5875">
        <w:rPr>
          <w:i/>
          <w:iCs/>
        </w:rPr>
        <w:t xml:space="preserve">, </w:t>
      </w:r>
      <w:r w:rsidRPr="00675642">
        <w:rPr>
          <w:i/>
          <w:iCs/>
        </w:rPr>
        <w:t>le soir avant d</w:t>
      </w:r>
      <w:r w:rsidR="00EE5875">
        <w:rPr>
          <w:i/>
          <w:iCs/>
        </w:rPr>
        <w:t>’</w:t>
      </w:r>
      <w:r w:rsidRPr="00675642">
        <w:rPr>
          <w:i/>
          <w:iCs/>
        </w:rPr>
        <w:t>éteindre</w:t>
      </w:r>
      <w:r w:rsidR="00EE5875">
        <w:rPr>
          <w:i/>
          <w:iCs/>
        </w:rPr>
        <w:t xml:space="preserve">, </w:t>
      </w:r>
      <w:r w:rsidRPr="00675642">
        <w:rPr>
          <w:i/>
          <w:iCs/>
        </w:rPr>
        <w:t>un petit verre de vieille Chartreuse</w:t>
      </w:r>
      <w:r w:rsidR="00EE5875">
        <w:rPr>
          <w:i/>
          <w:iCs/>
        </w:rPr>
        <w:t xml:space="preserve">. </w:t>
      </w:r>
      <w:r w:rsidRPr="00675642">
        <w:rPr>
          <w:i/>
          <w:iCs/>
        </w:rPr>
        <w:t>On ne mange qu</w:t>
      </w:r>
      <w:r w:rsidR="00EE5875">
        <w:rPr>
          <w:i/>
          <w:iCs/>
        </w:rPr>
        <w:t>’</w:t>
      </w:r>
      <w:r w:rsidRPr="00675642">
        <w:rPr>
          <w:i/>
          <w:iCs/>
        </w:rPr>
        <w:t>une fois par jour</w:t>
      </w:r>
      <w:r w:rsidR="00EE5875">
        <w:rPr>
          <w:i/>
          <w:iCs/>
        </w:rPr>
        <w:t xml:space="preserve">, </w:t>
      </w:r>
      <w:r w:rsidRPr="00675642">
        <w:rPr>
          <w:i/>
          <w:iCs/>
        </w:rPr>
        <w:t>à cinq heures</w:t>
      </w:r>
      <w:r w:rsidR="00EE5875">
        <w:rPr>
          <w:i/>
          <w:iCs/>
        </w:rPr>
        <w:t xml:space="preserve">, </w:t>
      </w:r>
      <w:r w:rsidRPr="00675642">
        <w:rPr>
          <w:i/>
          <w:iCs/>
        </w:rPr>
        <w:t>et l</w:t>
      </w:r>
      <w:r w:rsidR="00EE5875">
        <w:rPr>
          <w:i/>
          <w:iCs/>
        </w:rPr>
        <w:t>’</w:t>
      </w:r>
      <w:r w:rsidRPr="00675642">
        <w:rPr>
          <w:i/>
          <w:iCs/>
        </w:rPr>
        <w:t>on croque des beignets toute la journée</w:t>
      </w:r>
      <w:r w:rsidR="00EE5875">
        <w:rPr>
          <w:i/>
          <w:iCs/>
        </w:rPr>
        <w:t xml:space="preserve">, </w:t>
      </w:r>
      <w:r w:rsidRPr="00675642">
        <w:rPr>
          <w:i/>
          <w:iCs/>
        </w:rPr>
        <w:t>des beignets au miel</w:t>
      </w:r>
      <w:r w:rsidR="00EE5875">
        <w:rPr>
          <w:i/>
          <w:iCs/>
        </w:rPr>
        <w:t>.</w:t>
      </w:r>
    </w:p>
    <w:p w14:paraId="7F132991" w14:textId="77777777" w:rsidR="00EE5875" w:rsidRDefault="00457E89" w:rsidP="00457E89">
      <w:pPr>
        <w:rPr>
          <w:i/>
          <w:iCs/>
        </w:rPr>
      </w:pPr>
      <w:r w:rsidRPr="00675642">
        <w:rPr>
          <w:i/>
          <w:iCs/>
        </w:rPr>
        <w:t>Dans l</w:t>
      </w:r>
      <w:r w:rsidR="00EE5875">
        <w:rPr>
          <w:i/>
          <w:iCs/>
        </w:rPr>
        <w:t>’</w:t>
      </w:r>
      <w:r w:rsidRPr="00675642">
        <w:rPr>
          <w:i/>
          <w:iCs/>
        </w:rPr>
        <w:t>escalier</w:t>
      </w:r>
      <w:r w:rsidR="00EE5875">
        <w:rPr>
          <w:i/>
          <w:iCs/>
        </w:rPr>
        <w:t xml:space="preserve">, </w:t>
      </w:r>
      <w:r w:rsidRPr="00675642">
        <w:rPr>
          <w:i/>
          <w:iCs/>
        </w:rPr>
        <w:t>il y a une grosse corde qui sert de rampe</w:t>
      </w:r>
      <w:r w:rsidR="00EE5875">
        <w:rPr>
          <w:i/>
          <w:iCs/>
        </w:rPr>
        <w:t xml:space="preserve">. </w:t>
      </w:r>
      <w:r w:rsidRPr="00675642">
        <w:rPr>
          <w:i/>
          <w:iCs/>
        </w:rPr>
        <w:t>Toute la maison est fermée</w:t>
      </w:r>
      <w:r w:rsidR="00EE5875">
        <w:rPr>
          <w:i/>
          <w:iCs/>
        </w:rPr>
        <w:t xml:space="preserve">. </w:t>
      </w:r>
      <w:r w:rsidRPr="00675642">
        <w:rPr>
          <w:i/>
          <w:iCs/>
        </w:rPr>
        <w:t>Le poulailler est au cinquième et il y a deux lapins et un cochon d</w:t>
      </w:r>
      <w:r w:rsidR="00EE5875">
        <w:rPr>
          <w:i/>
          <w:iCs/>
        </w:rPr>
        <w:t>’</w:t>
      </w:r>
      <w:r w:rsidRPr="00675642">
        <w:rPr>
          <w:i/>
          <w:iCs/>
        </w:rPr>
        <w:t>Inde au salon</w:t>
      </w:r>
      <w:r w:rsidR="00EE5875">
        <w:rPr>
          <w:i/>
          <w:iCs/>
        </w:rPr>
        <w:t xml:space="preserve">. </w:t>
      </w:r>
      <w:r w:rsidRPr="00675642">
        <w:rPr>
          <w:i/>
          <w:iCs/>
        </w:rPr>
        <w:t>Les ruches sont dans une grande chambre d</w:t>
      </w:r>
      <w:r w:rsidR="00EE5875">
        <w:rPr>
          <w:i/>
          <w:iCs/>
        </w:rPr>
        <w:t>’</w:t>
      </w:r>
      <w:r w:rsidRPr="00675642">
        <w:rPr>
          <w:i/>
          <w:iCs/>
        </w:rPr>
        <w:t>angle au troisième</w:t>
      </w:r>
      <w:r w:rsidR="00EE5875">
        <w:rPr>
          <w:i/>
          <w:iCs/>
        </w:rPr>
        <w:t xml:space="preserve">, </w:t>
      </w:r>
      <w:r w:rsidRPr="00675642">
        <w:rPr>
          <w:i/>
          <w:iCs/>
        </w:rPr>
        <w:t>sur le balcon</w:t>
      </w:r>
      <w:r w:rsidR="00EE5875">
        <w:rPr>
          <w:i/>
          <w:iCs/>
        </w:rPr>
        <w:t xml:space="preserve">. </w:t>
      </w:r>
      <w:r w:rsidRPr="00675642">
        <w:rPr>
          <w:i/>
          <w:iCs/>
        </w:rPr>
        <w:t>La porte-fenêtre est toujours ouverte</w:t>
      </w:r>
      <w:r w:rsidR="00EE5875">
        <w:rPr>
          <w:i/>
          <w:iCs/>
        </w:rPr>
        <w:t xml:space="preserve">. </w:t>
      </w:r>
      <w:r w:rsidRPr="00675642">
        <w:rPr>
          <w:i/>
          <w:iCs/>
        </w:rPr>
        <w:t>C</w:t>
      </w:r>
      <w:r w:rsidR="00EE5875">
        <w:rPr>
          <w:i/>
          <w:iCs/>
        </w:rPr>
        <w:t>’</w:t>
      </w:r>
      <w:r w:rsidRPr="00675642">
        <w:rPr>
          <w:i/>
          <w:iCs/>
        </w:rPr>
        <w:t>est sur ce balcon qu</w:t>
      </w:r>
      <w:r w:rsidR="00EE5875">
        <w:rPr>
          <w:i/>
          <w:iCs/>
        </w:rPr>
        <w:t>’</w:t>
      </w:r>
      <w:r w:rsidRPr="00675642">
        <w:rPr>
          <w:i/>
          <w:iCs/>
        </w:rPr>
        <w:t>un petit enfant de chœur m</w:t>
      </w:r>
      <w:r w:rsidR="00EE5875">
        <w:rPr>
          <w:i/>
          <w:iCs/>
        </w:rPr>
        <w:t>’</w:t>
      </w:r>
      <w:r w:rsidRPr="00675642">
        <w:rPr>
          <w:i/>
          <w:iCs/>
        </w:rPr>
        <w:t>apprend la chanson</w:t>
      </w:r>
      <w:r w:rsidR="00EE5875">
        <w:rPr>
          <w:i/>
          <w:iCs/>
        </w:rPr>
        <w:t xml:space="preserve"> : </w:t>
      </w:r>
      <w:r w:rsidR="00EE5875">
        <w:t>« </w:t>
      </w:r>
      <w:r w:rsidRPr="00675642">
        <w:t>Viens po</w:t>
      </w:r>
      <w:r w:rsidRPr="00675642">
        <w:t>u</w:t>
      </w:r>
      <w:r w:rsidRPr="00675642">
        <w:t>poule</w:t>
      </w:r>
      <w:r w:rsidR="00EE5875">
        <w:t xml:space="preserve">, </w:t>
      </w:r>
      <w:r w:rsidRPr="00675642">
        <w:t>viens poupoule</w:t>
      </w:r>
      <w:r w:rsidR="00EE5875">
        <w:t xml:space="preserve">, </w:t>
      </w:r>
      <w:r w:rsidRPr="00675642">
        <w:t>viens</w:t>
      </w:r>
      <w:r w:rsidR="00EE5875">
        <w:t> ! »</w:t>
      </w:r>
      <w:r w:rsidRPr="00675642">
        <w:t xml:space="preserve"> </w:t>
      </w:r>
      <w:r w:rsidRPr="00675642">
        <w:rPr>
          <w:i/>
          <w:iCs/>
        </w:rPr>
        <w:t>tandis que les processions pa</w:t>
      </w:r>
      <w:r w:rsidRPr="00675642">
        <w:rPr>
          <w:i/>
          <w:iCs/>
        </w:rPr>
        <w:t>s</w:t>
      </w:r>
      <w:r w:rsidRPr="00675642">
        <w:rPr>
          <w:i/>
          <w:iCs/>
        </w:rPr>
        <w:t>sent dans la rue ou qu</w:t>
      </w:r>
      <w:r w:rsidR="00EE5875">
        <w:rPr>
          <w:i/>
          <w:iCs/>
        </w:rPr>
        <w:t>’</w:t>
      </w:r>
      <w:r w:rsidRPr="00675642">
        <w:rPr>
          <w:i/>
          <w:iCs/>
        </w:rPr>
        <w:t>un mariage défile entre les murs des jardins et que les mouches à miel tourbillonnent autour de nous</w:t>
      </w:r>
      <w:r w:rsidR="00EE5875">
        <w:rPr>
          <w:i/>
          <w:iCs/>
        </w:rPr>
        <w:t xml:space="preserve">. </w:t>
      </w:r>
      <w:r w:rsidRPr="00675642">
        <w:rPr>
          <w:i/>
          <w:iCs/>
        </w:rPr>
        <w:t>Tante Fanny me fait manger beaucoup de truffes et beaucoup de choux à la crème le dimanche</w:t>
      </w:r>
      <w:r w:rsidR="00EE5875">
        <w:rPr>
          <w:i/>
          <w:iCs/>
        </w:rPr>
        <w:t xml:space="preserve"> ; </w:t>
      </w:r>
      <w:r w:rsidRPr="00675642">
        <w:rPr>
          <w:i/>
          <w:iCs/>
        </w:rPr>
        <w:t>quand il en reste</w:t>
      </w:r>
      <w:r w:rsidR="00EE5875">
        <w:rPr>
          <w:i/>
          <w:iCs/>
        </w:rPr>
        <w:t xml:space="preserve">, </w:t>
      </w:r>
      <w:r w:rsidRPr="00675642">
        <w:rPr>
          <w:i/>
          <w:iCs/>
        </w:rPr>
        <w:t>on va le po</w:t>
      </w:r>
      <w:r w:rsidRPr="00675642">
        <w:rPr>
          <w:i/>
          <w:iCs/>
        </w:rPr>
        <w:t>r</w:t>
      </w:r>
      <w:r w:rsidRPr="00675642">
        <w:rPr>
          <w:i/>
          <w:iCs/>
        </w:rPr>
        <w:t>ter aux Capucines</w:t>
      </w:r>
      <w:r w:rsidR="00EE5875">
        <w:rPr>
          <w:i/>
          <w:iCs/>
        </w:rPr>
        <w:t xml:space="preserve">. </w:t>
      </w:r>
      <w:r w:rsidRPr="00675642">
        <w:rPr>
          <w:i/>
          <w:iCs/>
        </w:rPr>
        <w:t>Quand il tonne</w:t>
      </w:r>
      <w:r w:rsidR="00EE5875">
        <w:rPr>
          <w:i/>
          <w:iCs/>
        </w:rPr>
        <w:t xml:space="preserve">, </w:t>
      </w:r>
      <w:r w:rsidRPr="00675642">
        <w:rPr>
          <w:i/>
          <w:iCs/>
        </w:rPr>
        <w:t>la vieille Marie se couche à plat ventre sous la table de la cuisine et quand il fait beau</w:t>
      </w:r>
      <w:r w:rsidR="00EE5875">
        <w:rPr>
          <w:i/>
          <w:iCs/>
        </w:rPr>
        <w:t xml:space="preserve">, </w:t>
      </w:r>
      <w:r w:rsidRPr="00675642">
        <w:rPr>
          <w:i/>
          <w:iCs/>
        </w:rPr>
        <w:t>on va jeter des lettres avec un gros caillou dans la r</w:t>
      </w:r>
      <w:r w:rsidRPr="00675642">
        <w:rPr>
          <w:i/>
          <w:iCs/>
        </w:rPr>
        <w:t>i</w:t>
      </w:r>
      <w:r w:rsidRPr="00675642">
        <w:rPr>
          <w:i/>
          <w:iCs/>
        </w:rPr>
        <w:t>vière</w:t>
      </w:r>
      <w:r w:rsidR="00EE5875">
        <w:rPr>
          <w:i/>
          <w:iCs/>
        </w:rPr>
        <w:t xml:space="preserve">. </w:t>
      </w:r>
      <w:r w:rsidRPr="00675642">
        <w:rPr>
          <w:i/>
          <w:iCs/>
        </w:rPr>
        <w:t>Beaucoup de gens font comme nous</w:t>
      </w:r>
      <w:r w:rsidR="00EE5875">
        <w:rPr>
          <w:i/>
          <w:iCs/>
        </w:rPr>
        <w:t xml:space="preserve">. </w:t>
      </w:r>
      <w:r w:rsidRPr="00675642">
        <w:rPr>
          <w:i/>
          <w:iCs/>
        </w:rPr>
        <w:t>Je m</w:t>
      </w:r>
      <w:r w:rsidR="00EE5875">
        <w:rPr>
          <w:i/>
          <w:iCs/>
        </w:rPr>
        <w:t>’</w:t>
      </w:r>
      <w:r w:rsidRPr="00675642">
        <w:rPr>
          <w:i/>
          <w:iCs/>
        </w:rPr>
        <w:t>amuse bea</w:t>
      </w:r>
      <w:r w:rsidRPr="00675642">
        <w:rPr>
          <w:i/>
          <w:iCs/>
        </w:rPr>
        <w:t>u</w:t>
      </w:r>
      <w:r w:rsidRPr="00675642">
        <w:rPr>
          <w:i/>
          <w:iCs/>
        </w:rPr>
        <w:t>coup</w:t>
      </w:r>
      <w:r w:rsidR="00EE5875">
        <w:rPr>
          <w:i/>
          <w:iCs/>
        </w:rPr>
        <w:t>.</w:t>
      </w:r>
    </w:p>
    <w:p w14:paraId="1E232A3B" w14:textId="77777777" w:rsidR="00EE5875" w:rsidRDefault="00457E89" w:rsidP="00457E89">
      <w:pPr>
        <w:rPr>
          <w:i/>
          <w:iCs/>
        </w:rPr>
      </w:pPr>
      <w:r w:rsidRPr="00675642">
        <w:rPr>
          <w:i/>
          <w:iCs/>
        </w:rPr>
        <w:t>C</w:t>
      </w:r>
      <w:r w:rsidR="00EE5875">
        <w:rPr>
          <w:i/>
          <w:iCs/>
        </w:rPr>
        <w:t>’</w:t>
      </w:r>
      <w:r w:rsidRPr="00675642">
        <w:rPr>
          <w:i/>
          <w:iCs/>
        </w:rPr>
        <w:t>est avec l</w:t>
      </w:r>
      <w:r w:rsidR="00EE5875">
        <w:rPr>
          <w:i/>
          <w:iCs/>
        </w:rPr>
        <w:t>’</w:t>
      </w:r>
      <w:r w:rsidRPr="00675642">
        <w:rPr>
          <w:i/>
          <w:iCs/>
        </w:rPr>
        <w:t>oncle André et mes cousins que je reviens e</w:t>
      </w:r>
      <w:r w:rsidRPr="00675642">
        <w:rPr>
          <w:i/>
          <w:iCs/>
        </w:rPr>
        <w:t>n</w:t>
      </w:r>
      <w:r w:rsidRPr="00675642">
        <w:rPr>
          <w:i/>
          <w:iCs/>
        </w:rPr>
        <w:t>core une fois à Riez</w:t>
      </w:r>
      <w:r w:rsidR="00EE5875">
        <w:rPr>
          <w:i/>
          <w:iCs/>
        </w:rPr>
        <w:t xml:space="preserve">. </w:t>
      </w:r>
      <w:r w:rsidRPr="00675642">
        <w:rPr>
          <w:i/>
          <w:iCs/>
        </w:rPr>
        <w:t>Il pleuvait</w:t>
      </w:r>
      <w:r w:rsidR="00EE5875">
        <w:rPr>
          <w:i/>
          <w:iCs/>
        </w:rPr>
        <w:t xml:space="preserve">. </w:t>
      </w:r>
      <w:r w:rsidRPr="00675642">
        <w:rPr>
          <w:i/>
          <w:iCs/>
        </w:rPr>
        <w:t>Au sommet de la colline passe un petit enterrement</w:t>
      </w:r>
      <w:r w:rsidR="00EE5875">
        <w:rPr>
          <w:i/>
          <w:iCs/>
        </w:rPr>
        <w:t xml:space="preserve">, </w:t>
      </w:r>
      <w:r w:rsidRPr="00675642">
        <w:rPr>
          <w:i/>
          <w:iCs/>
        </w:rPr>
        <w:t>tout petit</w:t>
      </w:r>
      <w:r w:rsidR="00EE5875">
        <w:rPr>
          <w:i/>
          <w:iCs/>
        </w:rPr>
        <w:t xml:space="preserve">, </w:t>
      </w:r>
      <w:r w:rsidRPr="00675642">
        <w:rPr>
          <w:i/>
          <w:iCs/>
        </w:rPr>
        <w:t>tout noir</w:t>
      </w:r>
      <w:r w:rsidR="00EE5875">
        <w:rPr>
          <w:i/>
          <w:iCs/>
        </w:rPr>
        <w:t xml:space="preserve">, </w:t>
      </w:r>
      <w:r w:rsidRPr="00675642">
        <w:rPr>
          <w:i/>
          <w:iCs/>
        </w:rPr>
        <w:t>que l</w:t>
      </w:r>
      <w:r w:rsidR="00EE5875">
        <w:rPr>
          <w:i/>
          <w:iCs/>
        </w:rPr>
        <w:t>’</w:t>
      </w:r>
      <w:r w:rsidRPr="00675642">
        <w:rPr>
          <w:i/>
          <w:iCs/>
        </w:rPr>
        <w:t>on voit de la d</w:t>
      </w:r>
      <w:r w:rsidRPr="00675642">
        <w:rPr>
          <w:i/>
          <w:iCs/>
        </w:rPr>
        <w:t>i</w:t>
      </w:r>
      <w:r w:rsidRPr="00675642">
        <w:rPr>
          <w:i/>
          <w:iCs/>
        </w:rPr>
        <w:t>ligence</w:t>
      </w:r>
      <w:r w:rsidR="00EE5875">
        <w:rPr>
          <w:i/>
          <w:iCs/>
        </w:rPr>
        <w:t xml:space="preserve">. </w:t>
      </w:r>
      <w:r w:rsidRPr="00675642">
        <w:rPr>
          <w:i/>
          <w:iCs/>
        </w:rPr>
        <w:t>Nous sommes arrivés trop tard</w:t>
      </w:r>
      <w:r w:rsidR="00EE5875">
        <w:rPr>
          <w:i/>
          <w:iCs/>
        </w:rPr>
        <w:t xml:space="preserve">. </w:t>
      </w:r>
      <w:r w:rsidRPr="00675642">
        <w:rPr>
          <w:i/>
          <w:iCs/>
        </w:rPr>
        <w:t>Tante Fanny est déjà partie</w:t>
      </w:r>
      <w:r w:rsidR="00EE5875">
        <w:rPr>
          <w:i/>
          <w:iCs/>
        </w:rPr>
        <w:t xml:space="preserve">. </w:t>
      </w:r>
      <w:r w:rsidRPr="00675642">
        <w:rPr>
          <w:i/>
          <w:iCs/>
        </w:rPr>
        <w:t>La vieille Marie pleure à plat ventre sous la table</w:t>
      </w:r>
      <w:r w:rsidR="00EE5875">
        <w:rPr>
          <w:i/>
          <w:iCs/>
        </w:rPr>
        <w:t xml:space="preserve">. </w:t>
      </w:r>
      <w:r w:rsidRPr="00675642">
        <w:rPr>
          <w:i/>
          <w:iCs/>
        </w:rPr>
        <w:t>Je cueille pour la dernière fois ce lilas</w:t>
      </w:r>
      <w:r w:rsidR="00EE5875">
        <w:rPr>
          <w:i/>
          <w:iCs/>
        </w:rPr>
        <w:t xml:space="preserve">. </w:t>
      </w:r>
      <w:r w:rsidRPr="00675642">
        <w:rPr>
          <w:i/>
          <w:iCs/>
        </w:rPr>
        <w:t>Je ne revois pas mon petit enfant de chœur</w:t>
      </w:r>
      <w:r w:rsidR="00EE5875">
        <w:rPr>
          <w:i/>
          <w:iCs/>
        </w:rPr>
        <w:t xml:space="preserve">. </w:t>
      </w:r>
      <w:r w:rsidRPr="00675642">
        <w:rPr>
          <w:i/>
          <w:iCs/>
        </w:rPr>
        <w:t>Je fredonne</w:t>
      </w:r>
      <w:r w:rsidRPr="00675642">
        <w:t xml:space="preserve"> Viens poupoule </w:t>
      </w:r>
      <w:r w:rsidRPr="00675642">
        <w:rPr>
          <w:i/>
          <w:iCs/>
        </w:rPr>
        <w:t>toute seule</w:t>
      </w:r>
      <w:r w:rsidR="00EE5875">
        <w:rPr>
          <w:i/>
          <w:iCs/>
        </w:rPr>
        <w:t xml:space="preserve">. </w:t>
      </w:r>
      <w:r w:rsidRPr="00675642">
        <w:rPr>
          <w:i/>
          <w:iCs/>
        </w:rPr>
        <w:t>J</w:t>
      </w:r>
      <w:r w:rsidR="00EE5875">
        <w:rPr>
          <w:i/>
          <w:iCs/>
        </w:rPr>
        <w:t>’</w:t>
      </w:r>
      <w:r w:rsidRPr="00675642">
        <w:rPr>
          <w:i/>
          <w:iCs/>
        </w:rPr>
        <w:t>ai des abeilles mortes dans mes cheveux mouillés</w:t>
      </w:r>
      <w:r w:rsidR="00EE5875">
        <w:rPr>
          <w:i/>
          <w:iCs/>
        </w:rPr>
        <w:t>.</w:t>
      </w:r>
    </w:p>
    <w:p w14:paraId="1F277E40" w14:textId="6B625A22" w:rsidR="00EE5875" w:rsidRDefault="00457E89" w:rsidP="00457E89">
      <w:pPr>
        <w:rPr>
          <w:i/>
          <w:iCs/>
        </w:rPr>
      </w:pPr>
      <w:r w:rsidRPr="00675642">
        <w:rPr>
          <w:i/>
          <w:iCs/>
        </w:rPr>
        <w:t>Boulette Frite est mon fiancé</w:t>
      </w:r>
      <w:r w:rsidR="00EE5875">
        <w:rPr>
          <w:i/>
          <w:iCs/>
        </w:rPr>
        <w:t xml:space="preserve">, </w:t>
      </w:r>
      <w:r w:rsidRPr="00675642">
        <w:rPr>
          <w:i/>
          <w:iCs/>
        </w:rPr>
        <w:t>le grand Urbain est mon fiancé</w:t>
      </w:r>
      <w:r w:rsidR="00EE5875">
        <w:rPr>
          <w:i/>
          <w:iCs/>
        </w:rPr>
        <w:t xml:space="preserve">, </w:t>
      </w:r>
      <w:r w:rsidRPr="00675642">
        <w:rPr>
          <w:i/>
          <w:iCs/>
        </w:rPr>
        <w:t>le chef de gare est mon fiancé</w:t>
      </w:r>
      <w:r w:rsidR="00EE5875">
        <w:rPr>
          <w:i/>
          <w:iCs/>
        </w:rPr>
        <w:t xml:space="preserve">, </w:t>
      </w:r>
      <w:r w:rsidRPr="00675642">
        <w:rPr>
          <w:i/>
          <w:iCs/>
        </w:rPr>
        <w:t>Albert</w:t>
      </w:r>
      <w:r w:rsidR="00EE5875">
        <w:rPr>
          <w:i/>
          <w:iCs/>
        </w:rPr>
        <w:t xml:space="preserve">, </w:t>
      </w:r>
      <w:r w:rsidRPr="00675642">
        <w:rPr>
          <w:i/>
          <w:iCs/>
        </w:rPr>
        <w:t>Jacques</w:t>
      </w:r>
      <w:r w:rsidR="00EE5875">
        <w:rPr>
          <w:i/>
          <w:iCs/>
        </w:rPr>
        <w:t xml:space="preserve">, </w:t>
      </w:r>
      <w:r w:rsidRPr="00675642">
        <w:rPr>
          <w:i/>
          <w:iCs/>
        </w:rPr>
        <w:t>Pierre</w:t>
      </w:r>
      <w:r w:rsidR="00EE5875">
        <w:rPr>
          <w:i/>
          <w:iCs/>
        </w:rPr>
        <w:t xml:space="preserve">, </w:t>
      </w:r>
      <w:r w:rsidRPr="00675642">
        <w:rPr>
          <w:i/>
          <w:iCs/>
        </w:rPr>
        <w:t>Grégoire</w:t>
      </w:r>
      <w:r w:rsidR="00EE5875">
        <w:rPr>
          <w:i/>
          <w:iCs/>
        </w:rPr>
        <w:t xml:space="preserve">, </w:t>
      </w:r>
      <w:r w:rsidRPr="00675642">
        <w:rPr>
          <w:i/>
          <w:iCs/>
        </w:rPr>
        <w:t>Philibert</w:t>
      </w:r>
      <w:r w:rsidR="00EE5875">
        <w:rPr>
          <w:i/>
          <w:iCs/>
        </w:rPr>
        <w:t xml:space="preserve">, </w:t>
      </w:r>
      <w:r w:rsidRPr="00675642">
        <w:rPr>
          <w:i/>
          <w:iCs/>
        </w:rPr>
        <w:t>tous</w:t>
      </w:r>
      <w:r w:rsidR="00EE5875">
        <w:rPr>
          <w:i/>
          <w:iCs/>
        </w:rPr>
        <w:t xml:space="preserve">, </w:t>
      </w:r>
      <w:r w:rsidRPr="00675642">
        <w:rPr>
          <w:i/>
          <w:iCs/>
        </w:rPr>
        <w:t>tous sont mes fiancés</w:t>
      </w:r>
      <w:r w:rsidR="00EE5875">
        <w:rPr>
          <w:i/>
          <w:iCs/>
        </w:rPr>
        <w:t xml:space="preserve">. </w:t>
      </w:r>
      <w:r w:rsidRPr="00675642">
        <w:rPr>
          <w:i/>
          <w:iCs/>
        </w:rPr>
        <w:t>Carlotta</w:t>
      </w:r>
      <w:r w:rsidR="00EE5875">
        <w:rPr>
          <w:i/>
          <w:iCs/>
        </w:rPr>
        <w:t xml:space="preserve">, </w:t>
      </w:r>
      <w:r w:rsidRPr="00675642">
        <w:rPr>
          <w:i/>
          <w:iCs/>
        </w:rPr>
        <w:t>la v</w:t>
      </w:r>
      <w:r w:rsidRPr="00675642">
        <w:rPr>
          <w:i/>
          <w:iCs/>
        </w:rPr>
        <w:t>a</w:t>
      </w:r>
      <w:r w:rsidRPr="00675642">
        <w:rPr>
          <w:i/>
          <w:iCs/>
        </w:rPr>
        <w:t>che qui est au pré</w:t>
      </w:r>
      <w:r w:rsidR="00EE5875">
        <w:rPr>
          <w:i/>
          <w:iCs/>
        </w:rPr>
        <w:t xml:space="preserve">, </w:t>
      </w:r>
      <w:r w:rsidRPr="00675642">
        <w:rPr>
          <w:i/>
          <w:iCs/>
        </w:rPr>
        <w:t>avec qui je fais le baptême</w:t>
      </w:r>
      <w:r w:rsidR="00EE5875">
        <w:rPr>
          <w:i/>
          <w:iCs/>
        </w:rPr>
        <w:t xml:space="preserve">, </w:t>
      </w:r>
      <w:r w:rsidRPr="00675642">
        <w:rPr>
          <w:i/>
          <w:iCs/>
        </w:rPr>
        <w:t>l</w:t>
      </w:r>
      <w:r w:rsidR="00EE5875">
        <w:rPr>
          <w:i/>
          <w:iCs/>
        </w:rPr>
        <w:t>’</w:t>
      </w:r>
      <w:r w:rsidRPr="00675642">
        <w:rPr>
          <w:i/>
          <w:iCs/>
        </w:rPr>
        <w:t xml:space="preserve">âne de </w:t>
      </w:r>
      <w:r w:rsidR="00EE5875">
        <w:rPr>
          <w:i/>
          <w:iCs/>
        </w:rPr>
        <w:t>M. </w:t>
      </w:r>
      <w:r w:rsidRPr="00675642">
        <w:rPr>
          <w:i/>
          <w:iCs/>
        </w:rPr>
        <w:t>Martin qui vient dormir dans la serre quand je suis seule</w:t>
      </w:r>
      <w:r w:rsidR="00EE5875">
        <w:rPr>
          <w:i/>
          <w:iCs/>
        </w:rPr>
        <w:t xml:space="preserve">, </w:t>
      </w:r>
      <w:r w:rsidRPr="00675642">
        <w:rPr>
          <w:i/>
          <w:iCs/>
        </w:rPr>
        <w:t>et Milord</w:t>
      </w:r>
      <w:r w:rsidR="00EE5875">
        <w:rPr>
          <w:i/>
          <w:iCs/>
        </w:rPr>
        <w:t xml:space="preserve">, </w:t>
      </w:r>
      <w:r w:rsidRPr="00675642">
        <w:rPr>
          <w:i/>
          <w:iCs/>
        </w:rPr>
        <w:t xml:space="preserve">mon </w:t>
      </w:r>
      <w:r w:rsidRPr="00675642">
        <w:rPr>
          <w:i/>
          <w:iCs/>
        </w:rPr>
        <w:lastRenderedPageBreak/>
        <w:t>vieux Milord</w:t>
      </w:r>
      <w:r w:rsidR="00EE5875">
        <w:rPr>
          <w:i/>
          <w:iCs/>
        </w:rPr>
        <w:t xml:space="preserve">, </w:t>
      </w:r>
      <w:r w:rsidRPr="00675642">
        <w:rPr>
          <w:i/>
          <w:iCs/>
        </w:rPr>
        <w:t>qui est perclus de rhumatismes et qui vient se faire gratter le dos</w:t>
      </w:r>
      <w:r w:rsidR="00EE5875">
        <w:rPr>
          <w:i/>
          <w:iCs/>
        </w:rPr>
        <w:t xml:space="preserve">. </w:t>
      </w:r>
      <w:r w:rsidRPr="00675642">
        <w:rPr>
          <w:i/>
          <w:iCs/>
        </w:rPr>
        <w:t>Je cours après le chat</w:t>
      </w:r>
      <w:r w:rsidR="00EE5875">
        <w:rPr>
          <w:i/>
          <w:iCs/>
        </w:rPr>
        <w:t>.</w:t>
      </w:r>
    </w:p>
    <w:p w14:paraId="659DEF31" w14:textId="77777777" w:rsidR="00EE5875" w:rsidRDefault="00457E89" w:rsidP="00457E89">
      <w:pPr>
        <w:rPr>
          <w:i/>
          <w:iCs/>
        </w:rPr>
      </w:pPr>
      <w:r w:rsidRPr="00675642">
        <w:rPr>
          <w:i/>
          <w:iCs/>
        </w:rPr>
        <w:t>Mon premier chagrin</w:t>
      </w:r>
      <w:r w:rsidR="00EE5875">
        <w:rPr>
          <w:i/>
          <w:iCs/>
        </w:rPr>
        <w:t>.</w:t>
      </w:r>
    </w:p>
    <w:p w14:paraId="26991DB5" w14:textId="77777777" w:rsidR="00EE5875" w:rsidRDefault="00457E89" w:rsidP="00457E89">
      <w:pPr>
        <w:rPr>
          <w:i/>
          <w:iCs/>
        </w:rPr>
      </w:pPr>
      <w:r w:rsidRPr="00675642">
        <w:rPr>
          <w:i/>
          <w:iCs/>
        </w:rPr>
        <w:t>Boulette Frite part au Soudan</w:t>
      </w:r>
      <w:r w:rsidR="00EE5875">
        <w:rPr>
          <w:i/>
          <w:iCs/>
        </w:rPr>
        <w:t xml:space="preserve">. </w:t>
      </w:r>
      <w:r w:rsidRPr="00675642">
        <w:rPr>
          <w:i/>
          <w:iCs/>
        </w:rPr>
        <w:t>Il envoie des cartes post</w:t>
      </w:r>
      <w:r w:rsidRPr="00675642">
        <w:rPr>
          <w:i/>
          <w:iCs/>
        </w:rPr>
        <w:t>a</w:t>
      </w:r>
      <w:r w:rsidRPr="00675642">
        <w:rPr>
          <w:i/>
          <w:iCs/>
        </w:rPr>
        <w:t>les</w:t>
      </w:r>
      <w:r w:rsidR="00EE5875">
        <w:rPr>
          <w:i/>
          <w:iCs/>
        </w:rPr>
        <w:t xml:space="preserve">, </w:t>
      </w:r>
      <w:r w:rsidRPr="00675642">
        <w:rPr>
          <w:i/>
          <w:iCs/>
        </w:rPr>
        <w:t>des photographies de négresses</w:t>
      </w:r>
      <w:r w:rsidR="00EE5875">
        <w:rPr>
          <w:i/>
          <w:iCs/>
        </w:rPr>
        <w:t xml:space="preserve">. </w:t>
      </w:r>
      <w:r w:rsidRPr="00675642">
        <w:rPr>
          <w:i/>
          <w:iCs/>
        </w:rPr>
        <w:t>Moi aussi j</w:t>
      </w:r>
      <w:r w:rsidR="00EE5875">
        <w:rPr>
          <w:i/>
          <w:iCs/>
        </w:rPr>
        <w:t>’</w:t>
      </w:r>
      <w:r w:rsidRPr="00675642">
        <w:rPr>
          <w:i/>
          <w:iCs/>
        </w:rPr>
        <w:t>ai acheté une carte postale illustrée</w:t>
      </w:r>
      <w:r w:rsidR="00EE5875">
        <w:rPr>
          <w:i/>
          <w:iCs/>
        </w:rPr>
        <w:t xml:space="preserve"> : </w:t>
      </w:r>
      <w:r w:rsidRPr="00675642">
        <w:rPr>
          <w:i/>
          <w:iCs/>
        </w:rPr>
        <w:t>un beau jeune homme avec un bouquet de muguet</w:t>
      </w:r>
      <w:r w:rsidR="00EE5875">
        <w:rPr>
          <w:i/>
          <w:iCs/>
        </w:rPr>
        <w:t xml:space="preserve">. </w:t>
      </w:r>
      <w:r w:rsidRPr="00675642">
        <w:rPr>
          <w:i/>
          <w:iCs/>
        </w:rPr>
        <w:t>Je l</w:t>
      </w:r>
      <w:r w:rsidR="00EE5875">
        <w:rPr>
          <w:i/>
          <w:iCs/>
        </w:rPr>
        <w:t>’</w:t>
      </w:r>
      <w:r w:rsidRPr="00675642">
        <w:rPr>
          <w:i/>
          <w:iCs/>
        </w:rPr>
        <w:t>envoie au Soudan</w:t>
      </w:r>
      <w:r w:rsidR="00EE5875">
        <w:rPr>
          <w:i/>
          <w:iCs/>
        </w:rPr>
        <w:t xml:space="preserve">. </w:t>
      </w:r>
      <w:r w:rsidRPr="00675642">
        <w:rPr>
          <w:i/>
          <w:iCs/>
        </w:rPr>
        <w:t>Tiens</w:t>
      </w:r>
      <w:r w:rsidR="00EE5875">
        <w:rPr>
          <w:i/>
          <w:iCs/>
        </w:rPr>
        <w:t xml:space="preserve"> ! </w:t>
      </w:r>
      <w:r w:rsidRPr="00675642">
        <w:rPr>
          <w:i/>
          <w:iCs/>
        </w:rPr>
        <w:t>c</w:t>
      </w:r>
      <w:r w:rsidR="00EE5875">
        <w:rPr>
          <w:i/>
          <w:iCs/>
        </w:rPr>
        <w:t>’</w:t>
      </w:r>
      <w:r w:rsidRPr="00675642">
        <w:rPr>
          <w:i/>
          <w:iCs/>
        </w:rPr>
        <w:t>est ton rival</w:t>
      </w:r>
      <w:r w:rsidR="00EE5875">
        <w:rPr>
          <w:i/>
          <w:iCs/>
        </w:rPr>
        <w:t xml:space="preserve">, </w:t>
      </w:r>
      <w:r w:rsidRPr="00675642">
        <w:rPr>
          <w:i/>
          <w:iCs/>
        </w:rPr>
        <w:t>sois j</w:t>
      </w:r>
      <w:r w:rsidRPr="00675642">
        <w:rPr>
          <w:i/>
          <w:iCs/>
        </w:rPr>
        <w:t>a</w:t>
      </w:r>
      <w:r w:rsidRPr="00675642">
        <w:rPr>
          <w:i/>
          <w:iCs/>
        </w:rPr>
        <w:t>loux</w:t>
      </w:r>
      <w:r w:rsidR="00EE5875">
        <w:rPr>
          <w:i/>
          <w:iCs/>
        </w:rPr>
        <w:t xml:space="preserve">, </w:t>
      </w:r>
      <w:r w:rsidRPr="00675642">
        <w:rPr>
          <w:i/>
          <w:iCs/>
        </w:rPr>
        <w:t>vilain</w:t>
      </w:r>
      <w:r w:rsidR="00EE5875">
        <w:rPr>
          <w:i/>
          <w:iCs/>
        </w:rPr>
        <w:t xml:space="preserve">, </w:t>
      </w:r>
      <w:r w:rsidRPr="00675642">
        <w:rPr>
          <w:i/>
          <w:iCs/>
        </w:rPr>
        <w:t>vilain</w:t>
      </w:r>
      <w:r w:rsidR="00EE5875">
        <w:rPr>
          <w:i/>
          <w:iCs/>
        </w:rPr>
        <w:t xml:space="preserve"> ! </w:t>
      </w:r>
      <w:r w:rsidRPr="00675642">
        <w:rPr>
          <w:i/>
          <w:iCs/>
        </w:rPr>
        <w:t>Et beaucoup</w:t>
      </w:r>
      <w:r w:rsidR="00EE5875">
        <w:rPr>
          <w:i/>
          <w:iCs/>
        </w:rPr>
        <w:t xml:space="preserve">, </w:t>
      </w:r>
      <w:r w:rsidRPr="00675642">
        <w:rPr>
          <w:i/>
          <w:iCs/>
        </w:rPr>
        <w:t>beaucoup plus tard</w:t>
      </w:r>
      <w:r w:rsidR="00EE5875">
        <w:rPr>
          <w:i/>
          <w:iCs/>
        </w:rPr>
        <w:t xml:space="preserve">, </w:t>
      </w:r>
      <w:r w:rsidRPr="00675642">
        <w:rPr>
          <w:i/>
          <w:iCs/>
        </w:rPr>
        <w:t>quand Boulette Frite reviendra au pays</w:t>
      </w:r>
      <w:r w:rsidR="00EE5875">
        <w:rPr>
          <w:i/>
          <w:iCs/>
        </w:rPr>
        <w:t xml:space="preserve">, </w:t>
      </w:r>
      <w:r w:rsidRPr="00675642">
        <w:rPr>
          <w:i/>
          <w:iCs/>
        </w:rPr>
        <w:t>il n</w:t>
      </w:r>
      <w:r w:rsidR="00EE5875">
        <w:rPr>
          <w:i/>
          <w:iCs/>
        </w:rPr>
        <w:t>’</w:t>
      </w:r>
      <w:r w:rsidRPr="00675642">
        <w:rPr>
          <w:i/>
          <w:iCs/>
        </w:rPr>
        <w:t>obtiendra même pas un petit regard de moi</w:t>
      </w:r>
      <w:r w:rsidR="00EE5875">
        <w:rPr>
          <w:i/>
          <w:iCs/>
        </w:rPr>
        <w:t xml:space="preserve">. </w:t>
      </w:r>
      <w:r w:rsidRPr="00675642">
        <w:rPr>
          <w:i/>
          <w:iCs/>
        </w:rPr>
        <w:t>Tout est fini</w:t>
      </w:r>
      <w:r w:rsidR="00EE5875">
        <w:rPr>
          <w:i/>
          <w:iCs/>
        </w:rPr>
        <w:t>.</w:t>
      </w:r>
    </w:p>
    <w:p w14:paraId="5E210DDD" w14:textId="77777777" w:rsidR="00EE5875" w:rsidRDefault="00457E89" w:rsidP="00457E89">
      <w:pPr>
        <w:rPr>
          <w:i/>
          <w:iCs/>
        </w:rPr>
      </w:pPr>
      <w:r w:rsidRPr="00675642">
        <w:rPr>
          <w:i/>
          <w:iCs/>
        </w:rPr>
        <w:t>Marseille</w:t>
      </w:r>
      <w:r w:rsidR="00EE5875">
        <w:rPr>
          <w:i/>
          <w:iCs/>
        </w:rPr>
        <w:t xml:space="preserve">, </w:t>
      </w:r>
      <w:r w:rsidRPr="00675642">
        <w:rPr>
          <w:i/>
          <w:iCs/>
        </w:rPr>
        <w:t>Menton</w:t>
      </w:r>
      <w:r w:rsidR="00EE5875">
        <w:rPr>
          <w:i/>
          <w:iCs/>
        </w:rPr>
        <w:t xml:space="preserve">. </w:t>
      </w:r>
      <w:r w:rsidRPr="00675642">
        <w:rPr>
          <w:i/>
          <w:iCs/>
        </w:rPr>
        <w:t>J</w:t>
      </w:r>
      <w:r w:rsidR="00EE5875">
        <w:rPr>
          <w:i/>
          <w:iCs/>
        </w:rPr>
        <w:t>’</w:t>
      </w:r>
      <w:r w:rsidRPr="00675642">
        <w:rPr>
          <w:i/>
          <w:iCs/>
        </w:rPr>
        <w:t>aime mieux mon petit jardin</w:t>
      </w:r>
      <w:r w:rsidR="00EE5875">
        <w:rPr>
          <w:i/>
          <w:iCs/>
        </w:rPr>
        <w:t>.</w:t>
      </w:r>
    </w:p>
    <w:p w14:paraId="4EF8AC1B" w14:textId="77777777" w:rsidR="00EE5875" w:rsidRDefault="00457E89" w:rsidP="00457E89">
      <w:pPr>
        <w:rPr>
          <w:i/>
          <w:iCs/>
        </w:rPr>
      </w:pPr>
      <w:r w:rsidRPr="00675642">
        <w:rPr>
          <w:i/>
          <w:iCs/>
        </w:rPr>
        <w:t>Vichy</w:t>
      </w:r>
      <w:r w:rsidR="00EE5875">
        <w:rPr>
          <w:i/>
          <w:iCs/>
        </w:rPr>
        <w:t xml:space="preserve">. </w:t>
      </w:r>
      <w:r w:rsidRPr="00675642">
        <w:rPr>
          <w:i/>
          <w:iCs/>
        </w:rPr>
        <w:t>J</w:t>
      </w:r>
      <w:r w:rsidR="00EE5875">
        <w:rPr>
          <w:i/>
          <w:iCs/>
        </w:rPr>
        <w:t>’</w:t>
      </w:r>
      <w:r w:rsidRPr="00675642">
        <w:rPr>
          <w:i/>
          <w:iCs/>
        </w:rPr>
        <w:t>ai deux robes brodées</w:t>
      </w:r>
      <w:r w:rsidR="00EE5875">
        <w:rPr>
          <w:i/>
          <w:iCs/>
        </w:rPr>
        <w:t xml:space="preserve">, </w:t>
      </w:r>
      <w:r w:rsidRPr="00675642">
        <w:rPr>
          <w:i/>
          <w:iCs/>
        </w:rPr>
        <w:t>dont une Empire</w:t>
      </w:r>
      <w:r w:rsidR="00EE5875">
        <w:rPr>
          <w:i/>
          <w:iCs/>
        </w:rPr>
        <w:t xml:space="preserve"> ; </w:t>
      </w:r>
      <w:r w:rsidRPr="00675642">
        <w:rPr>
          <w:i/>
          <w:iCs/>
        </w:rPr>
        <w:t>Dieu que je suis belle</w:t>
      </w:r>
      <w:r w:rsidR="00EE5875">
        <w:rPr>
          <w:i/>
          <w:iCs/>
        </w:rPr>
        <w:t xml:space="preserve"> ! </w:t>
      </w:r>
      <w:r w:rsidRPr="00675642">
        <w:rPr>
          <w:i/>
          <w:iCs/>
        </w:rPr>
        <w:t>Mais j</w:t>
      </w:r>
      <w:r w:rsidR="00EE5875">
        <w:rPr>
          <w:i/>
          <w:iCs/>
        </w:rPr>
        <w:t>’</w:t>
      </w:r>
      <w:r w:rsidRPr="00675642">
        <w:rPr>
          <w:i/>
          <w:iCs/>
        </w:rPr>
        <w:t>aime encore mieux le lilas de Riez</w:t>
      </w:r>
      <w:r w:rsidR="00EE5875">
        <w:rPr>
          <w:i/>
          <w:iCs/>
        </w:rPr>
        <w:t>.</w:t>
      </w:r>
    </w:p>
    <w:p w14:paraId="61564E62" w14:textId="77777777" w:rsidR="00EE5875" w:rsidRDefault="00457E89" w:rsidP="00457E89">
      <w:pPr>
        <w:rPr>
          <w:i/>
          <w:iCs/>
        </w:rPr>
      </w:pPr>
      <w:r w:rsidRPr="00675642">
        <w:rPr>
          <w:i/>
          <w:iCs/>
        </w:rPr>
        <w:t>Le lycée</w:t>
      </w:r>
      <w:r w:rsidR="00EE5875">
        <w:rPr>
          <w:i/>
          <w:iCs/>
        </w:rPr>
        <w:t xml:space="preserve">. </w:t>
      </w:r>
      <w:r w:rsidRPr="00675642">
        <w:rPr>
          <w:i/>
          <w:iCs/>
        </w:rPr>
        <w:t>Grand-mère m</w:t>
      </w:r>
      <w:r w:rsidR="00EE5875">
        <w:rPr>
          <w:i/>
          <w:iCs/>
        </w:rPr>
        <w:t>’</w:t>
      </w:r>
      <w:r w:rsidRPr="00675642">
        <w:rPr>
          <w:i/>
          <w:iCs/>
        </w:rPr>
        <w:t>y conduit</w:t>
      </w:r>
      <w:r w:rsidR="00EE5875">
        <w:rPr>
          <w:i/>
          <w:iCs/>
        </w:rPr>
        <w:t xml:space="preserve">. </w:t>
      </w:r>
      <w:r w:rsidRPr="00675642">
        <w:rPr>
          <w:i/>
          <w:iCs/>
        </w:rPr>
        <w:t>Que je m</w:t>
      </w:r>
      <w:r w:rsidR="00EE5875">
        <w:rPr>
          <w:i/>
          <w:iCs/>
        </w:rPr>
        <w:t>’</w:t>
      </w:r>
      <w:r w:rsidRPr="00675642">
        <w:rPr>
          <w:i/>
          <w:iCs/>
        </w:rPr>
        <w:t>ennuie</w:t>
      </w:r>
      <w:r w:rsidR="00EE5875">
        <w:rPr>
          <w:i/>
          <w:iCs/>
        </w:rPr>
        <w:t> !</w:t>
      </w:r>
    </w:p>
    <w:p w14:paraId="6614C6F0" w14:textId="77777777" w:rsidR="00EE5875" w:rsidRDefault="00457E89" w:rsidP="00457E89">
      <w:pPr>
        <w:rPr>
          <w:i/>
          <w:iCs/>
        </w:rPr>
      </w:pPr>
      <w:r w:rsidRPr="00675642">
        <w:rPr>
          <w:i/>
          <w:iCs/>
        </w:rPr>
        <w:t>Ma seule distraction c</w:t>
      </w:r>
      <w:r w:rsidR="00EE5875">
        <w:rPr>
          <w:i/>
          <w:iCs/>
        </w:rPr>
        <w:t>’</w:t>
      </w:r>
      <w:r w:rsidRPr="00675642">
        <w:rPr>
          <w:i/>
          <w:iCs/>
        </w:rPr>
        <w:t>est d</w:t>
      </w:r>
      <w:r w:rsidR="00EE5875">
        <w:rPr>
          <w:i/>
          <w:iCs/>
        </w:rPr>
        <w:t>’</w:t>
      </w:r>
      <w:r w:rsidRPr="00675642">
        <w:rPr>
          <w:i/>
          <w:iCs/>
        </w:rPr>
        <w:t>aller tous les jours à cinq he</w:t>
      </w:r>
      <w:r w:rsidRPr="00675642">
        <w:rPr>
          <w:i/>
          <w:iCs/>
        </w:rPr>
        <w:t>u</w:t>
      </w:r>
      <w:r w:rsidRPr="00675642">
        <w:rPr>
          <w:i/>
          <w:iCs/>
        </w:rPr>
        <w:t>res chez les fous</w:t>
      </w:r>
      <w:r w:rsidR="00EE5875">
        <w:rPr>
          <w:i/>
          <w:iCs/>
        </w:rPr>
        <w:t xml:space="preserve">. </w:t>
      </w:r>
      <w:r w:rsidRPr="00675642">
        <w:rPr>
          <w:i/>
          <w:iCs/>
        </w:rPr>
        <w:t>Ma grande amie Madeleine est la fille du d</w:t>
      </w:r>
      <w:r w:rsidRPr="00675642">
        <w:rPr>
          <w:i/>
          <w:iCs/>
        </w:rPr>
        <w:t>i</w:t>
      </w:r>
      <w:r w:rsidRPr="00675642">
        <w:rPr>
          <w:i/>
          <w:iCs/>
        </w:rPr>
        <w:t>recteur de l</w:t>
      </w:r>
      <w:r w:rsidR="00EE5875">
        <w:rPr>
          <w:i/>
          <w:iCs/>
        </w:rPr>
        <w:t>’</w:t>
      </w:r>
      <w:r w:rsidRPr="00675642">
        <w:rPr>
          <w:i/>
          <w:iCs/>
        </w:rPr>
        <w:t>hospice départemental</w:t>
      </w:r>
      <w:r w:rsidR="00EE5875">
        <w:rPr>
          <w:i/>
          <w:iCs/>
        </w:rPr>
        <w:t xml:space="preserve">. </w:t>
      </w:r>
      <w:r w:rsidRPr="00675642">
        <w:rPr>
          <w:i/>
          <w:iCs/>
        </w:rPr>
        <w:t>On a le droit d</w:t>
      </w:r>
      <w:r w:rsidR="00EE5875">
        <w:rPr>
          <w:i/>
          <w:iCs/>
        </w:rPr>
        <w:t>’</w:t>
      </w:r>
      <w:r w:rsidRPr="00675642">
        <w:rPr>
          <w:i/>
          <w:iCs/>
        </w:rPr>
        <w:t>aller pa</w:t>
      </w:r>
      <w:r w:rsidRPr="00675642">
        <w:rPr>
          <w:i/>
          <w:iCs/>
        </w:rPr>
        <w:t>r</w:t>
      </w:r>
      <w:r w:rsidRPr="00675642">
        <w:rPr>
          <w:i/>
          <w:iCs/>
        </w:rPr>
        <w:t>tout</w:t>
      </w:r>
      <w:r w:rsidR="00EE5875">
        <w:rPr>
          <w:i/>
          <w:iCs/>
        </w:rPr>
        <w:t xml:space="preserve">. </w:t>
      </w:r>
      <w:r w:rsidRPr="00675642">
        <w:rPr>
          <w:i/>
          <w:iCs/>
        </w:rPr>
        <w:t>On peut jouer dans toutes les cours</w:t>
      </w:r>
      <w:r w:rsidR="00EE5875">
        <w:rPr>
          <w:i/>
          <w:iCs/>
        </w:rPr>
        <w:t xml:space="preserve">, </w:t>
      </w:r>
      <w:r w:rsidRPr="00675642">
        <w:rPr>
          <w:i/>
          <w:iCs/>
        </w:rPr>
        <w:t>sauf dans les endroits où les murs sont trop rapprochés</w:t>
      </w:r>
      <w:r w:rsidR="00EE5875">
        <w:rPr>
          <w:i/>
          <w:iCs/>
        </w:rPr>
        <w:t xml:space="preserve">. </w:t>
      </w:r>
      <w:r w:rsidRPr="00675642">
        <w:rPr>
          <w:i/>
          <w:iCs/>
        </w:rPr>
        <w:t>Un jour je monte dans un f</w:t>
      </w:r>
      <w:r w:rsidRPr="00675642">
        <w:rPr>
          <w:i/>
          <w:iCs/>
        </w:rPr>
        <w:t>i</w:t>
      </w:r>
      <w:r w:rsidRPr="00675642">
        <w:rPr>
          <w:i/>
          <w:iCs/>
        </w:rPr>
        <w:t>guier pour voir ce qu</w:t>
      </w:r>
      <w:r w:rsidR="00EE5875">
        <w:rPr>
          <w:i/>
          <w:iCs/>
        </w:rPr>
        <w:t>’</w:t>
      </w:r>
      <w:r w:rsidRPr="00675642">
        <w:rPr>
          <w:i/>
          <w:iCs/>
        </w:rPr>
        <w:t>il y a derrière les murs et je tombe et je reste accrochée par les cheveux</w:t>
      </w:r>
      <w:r w:rsidR="00EE5875">
        <w:rPr>
          <w:i/>
          <w:iCs/>
        </w:rPr>
        <w:t xml:space="preserve">. </w:t>
      </w:r>
      <w:r w:rsidRPr="00675642">
        <w:rPr>
          <w:i/>
          <w:iCs/>
        </w:rPr>
        <w:t>Quelle peur</w:t>
      </w:r>
      <w:r w:rsidR="00EE5875">
        <w:rPr>
          <w:i/>
          <w:iCs/>
        </w:rPr>
        <w:t xml:space="preserve"> ! </w:t>
      </w:r>
      <w:r w:rsidRPr="00675642">
        <w:rPr>
          <w:i/>
          <w:iCs/>
        </w:rPr>
        <w:t>mais ce que nous avons pu rire après</w:t>
      </w:r>
      <w:r w:rsidR="00EE5875">
        <w:rPr>
          <w:i/>
          <w:iCs/>
        </w:rPr>
        <w:t xml:space="preserve"> ! </w:t>
      </w:r>
      <w:r w:rsidRPr="00675642">
        <w:rPr>
          <w:i/>
          <w:iCs/>
        </w:rPr>
        <w:t>Il y en avait qui étaient dehors</w:t>
      </w:r>
      <w:r w:rsidR="00EE5875">
        <w:rPr>
          <w:i/>
          <w:iCs/>
        </w:rPr>
        <w:t xml:space="preserve">. </w:t>
      </w:r>
      <w:r w:rsidRPr="00675642">
        <w:rPr>
          <w:i/>
          <w:iCs/>
        </w:rPr>
        <w:t>On leur parlait</w:t>
      </w:r>
      <w:r w:rsidR="00EE5875">
        <w:rPr>
          <w:i/>
          <w:iCs/>
        </w:rPr>
        <w:t xml:space="preserve">. </w:t>
      </w:r>
      <w:r w:rsidRPr="00675642">
        <w:rPr>
          <w:i/>
          <w:iCs/>
        </w:rPr>
        <w:t>S</w:t>
      </w:r>
      <w:r w:rsidR="00EE5875">
        <w:rPr>
          <w:i/>
          <w:iCs/>
        </w:rPr>
        <w:t>’</w:t>
      </w:r>
      <w:r w:rsidRPr="00675642">
        <w:rPr>
          <w:i/>
          <w:iCs/>
        </w:rPr>
        <w:t>ils vous disent</w:t>
      </w:r>
      <w:r w:rsidR="00EE5875">
        <w:rPr>
          <w:i/>
          <w:iCs/>
        </w:rPr>
        <w:t xml:space="preserve"> : </w:t>
      </w:r>
      <w:r w:rsidR="00EE5875">
        <w:t xml:space="preserve">« – </w:t>
      </w:r>
      <w:r w:rsidRPr="00675642">
        <w:rPr>
          <w:i/>
          <w:iCs/>
        </w:rPr>
        <w:t>Bonjour</w:t>
      </w:r>
      <w:r w:rsidR="00EE5875">
        <w:rPr>
          <w:i/>
          <w:iCs/>
        </w:rPr>
        <w:t xml:space="preserve">, </w:t>
      </w:r>
      <w:r w:rsidRPr="00675642">
        <w:rPr>
          <w:i/>
          <w:iCs/>
        </w:rPr>
        <w:t>mon cousin</w:t>
      </w:r>
      <w:r w:rsidR="00EE5875">
        <w:t> »</w:t>
      </w:r>
      <w:r w:rsidRPr="00675642">
        <w:t xml:space="preserve"> </w:t>
      </w:r>
      <w:r w:rsidRPr="00675642">
        <w:rPr>
          <w:i/>
          <w:iCs/>
        </w:rPr>
        <w:t>on doit répondre</w:t>
      </w:r>
      <w:r w:rsidR="00EE5875">
        <w:rPr>
          <w:i/>
          <w:iCs/>
        </w:rPr>
        <w:t xml:space="preserve"> : </w:t>
      </w:r>
      <w:r w:rsidR="00EE5875">
        <w:t xml:space="preserve">« – </w:t>
      </w:r>
      <w:r w:rsidRPr="00675642">
        <w:rPr>
          <w:i/>
          <w:iCs/>
        </w:rPr>
        <w:t>Bonjour</w:t>
      </w:r>
      <w:r w:rsidR="00EE5875">
        <w:rPr>
          <w:i/>
          <w:iCs/>
        </w:rPr>
        <w:t xml:space="preserve">, </w:t>
      </w:r>
      <w:r w:rsidRPr="00675642">
        <w:rPr>
          <w:i/>
          <w:iCs/>
        </w:rPr>
        <w:t>mon cousin</w:t>
      </w:r>
      <w:r w:rsidR="00EE5875">
        <w:t> »</w:t>
      </w:r>
      <w:r w:rsidRPr="00675642">
        <w:t xml:space="preserve"> </w:t>
      </w:r>
      <w:r w:rsidRPr="00675642">
        <w:rPr>
          <w:i/>
          <w:iCs/>
        </w:rPr>
        <w:t>et avec Lucie et Yvonne qui vivent toujours avec eux ils parlent toujours d</w:t>
      </w:r>
      <w:r w:rsidR="00EE5875">
        <w:rPr>
          <w:i/>
          <w:iCs/>
        </w:rPr>
        <w:t>’</w:t>
      </w:r>
      <w:r w:rsidRPr="00675642">
        <w:rPr>
          <w:i/>
          <w:iCs/>
        </w:rPr>
        <w:t>eux</w:t>
      </w:r>
      <w:r w:rsidR="00EE5875">
        <w:rPr>
          <w:i/>
          <w:iCs/>
        </w:rPr>
        <w:t xml:space="preserve">. </w:t>
      </w:r>
      <w:r w:rsidRPr="00675642">
        <w:rPr>
          <w:i/>
          <w:iCs/>
        </w:rPr>
        <w:t>Louise</w:t>
      </w:r>
      <w:r w:rsidR="00EE5875">
        <w:rPr>
          <w:i/>
          <w:iCs/>
        </w:rPr>
        <w:t xml:space="preserve">, </w:t>
      </w:r>
      <w:r w:rsidRPr="00675642">
        <w:rPr>
          <w:i/>
          <w:iCs/>
        </w:rPr>
        <w:t>la bonne du directeur qui est une ancienne folle</w:t>
      </w:r>
      <w:r w:rsidR="00EE5875">
        <w:rPr>
          <w:i/>
          <w:iCs/>
        </w:rPr>
        <w:t xml:space="preserve">, </w:t>
      </w:r>
      <w:r w:rsidRPr="00675642">
        <w:rPr>
          <w:i/>
          <w:iCs/>
        </w:rPr>
        <w:t xml:space="preserve">mais qui est toujours </w:t>
      </w:r>
      <w:proofErr w:type="spellStart"/>
      <w:r w:rsidRPr="00675642">
        <w:rPr>
          <w:i/>
          <w:iCs/>
        </w:rPr>
        <w:t>fadade</w:t>
      </w:r>
      <w:proofErr w:type="spellEnd"/>
      <w:r w:rsidR="00EE5875">
        <w:rPr>
          <w:i/>
          <w:iCs/>
        </w:rPr>
        <w:t xml:space="preserve">, </w:t>
      </w:r>
      <w:r w:rsidRPr="00675642">
        <w:rPr>
          <w:i/>
          <w:iCs/>
        </w:rPr>
        <w:t>elle va toujours chercher des œufs qu</w:t>
      </w:r>
      <w:r w:rsidR="00EE5875">
        <w:rPr>
          <w:i/>
          <w:iCs/>
        </w:rPr>
        <w:t>’</w:t>
      </w:r>
      <w:r w:rsidRPr="00675642">
        <w:rPr>
          <w:i/>
          <w:iCs/>
        </w:rPr>
        <w:t>elle a</w:t>
      </w:r>
      <w:r w:rsidRPr="00675642">
        <w:rPr>
          <w:i/>
          <w:iCs/>
        </w:rPr>
        <w:t>p</w:t>
      </w:r>
      <w:r w:rsidRPr="00675642">
        <w:rPr>
          <w:i/>
          <w:iCs/>
        </w:rPr>
        <w:t>porte à la maison et qu</w:t>
      </w:r>
      <w:r w:rsidR="00EE5875">
        <w:rPr>
          <w:i/>
          <w:iCs/>
        </w:rPr>
        <w:t>’</w:t>
      </w:r>
      <w:r w:rsidRPr="00675642">
        <w:rPr>
          <w:i/>
          <w:iCs/>
        </w:rPr>
        <w:t>elle rapporte toujours au poulailler</w:t>
      </w:r>
      <w:r w:rsidR="00EE5875">
        <w:rPr>
          <w:i/>
          <w:iCs/>
        </w:rPr>
        <w:t xml:space="preserve">. </w:t>
      </w:r>
      <w:r w:rsidRPr="00675642">
        <w:rPr>
          <w:i/>
          <w:iCs/>
        </w:rPr>
        <w:t>Comme c</w:t>
      </w:r>
      <w:r w:rsidR="00EE5875">
        <w:rPr>
          <w:i/>
          <w:iCs/>
        </w:rPr>
        <w:t>’</w:t>
      </w:r>
      <w:r w:rsidRPr="00675642">
        <w:rPr>
          <w:i/>
          <w:iCs/>
        </w:rPr>
        <w:t>est drôle</w:t>
      </w:r>
      <w:r w:rsidR="00EE5875">
        <w:rPr>
          <w:i/>
          <w:iCs/>
        </w:rPr>
        <w:t xml:space="preserve"> ! </w:t>
      </w:r>
      <w:r w:rsidRPr="00675642">
        <w:rPr>
          <w:i/>
          <w:iCs/>
        </w:rPr>
        <w:t>Il y a beaucoup de fous qui savent très bien jardiner</w:t>
      </w:r>
      <w:r w:rsidR="00EE5875">
        <w:rPr>
          <w:i/>
          <w:iCs/>
        </w:rPr>
        <w:t>.</w:t>
      </w:r>
    </w:p>
    <w:p w14:paraId="742D201B" w14:textId="77777777" w:rsidR="00EE5875" w:rsidRDefault="00457E89" w:rsidP="00457E89">
      <w:pPr>
        <w:rPr>
          <w:i/>
          <w:iCs/>
        </w:rPr>
      </w:pPr>
      <w:r w:rsidRPr="00675642">
        <w:rPr>
          <w:i/>
          <w:iCs/>
        </w:rPr>
        <w:lastRenderedPageBreak/>
        <w:t>J</w:t>
      </w:r>
      <w:r w:rsidR="00EE5875">
        <w:rPr>
          <w:i/>
          <w:iCs/>
        </w:rPr>
        <w:t>’</w:t>
      </w:r>
      <w:r w:rsidRPr="00675642">
        <w:rPr>
          <w:i/>
          <w:iCs/>
        </w:rPr>
        <w:t>ai fait ma première communion</w:t>
      </w:r>
      <w:r w:rsidR="00EE5875">
        <w:rPr>
          <w:i/>
          <w:iCs/>
        </w:rPr>
        <w:t xml:space="preserve">. </w:t>
      </w:r>
      <w:r w:rsidRPr="00675642">
        <w:rPr>
          <w:i/>
          <w:iCs/>
        </w:rPr>
        <w:t>Je deviens grande</w:t>
      </w:r>
      <w:r w:rsidR="00EE5875">
        <w:rPr>
          <w:i/>
          <w:iCs/>
        </w:rPr>
        <w:t xml:space="preserve">. </w:t>
      </w:r>
      <w:r w:rsidRPr="00675642">
        <w:rPr>
          <w:i/>
          <w:iCs/>
        </w:rPr>
        <w:t>Je vais tous les jours à Aix prendre mes leçons de piano</w:t>
      </w:r>
      <w:r w:rsidR="00EE5875">
        <w:rPr>
          <w:i/>
          <w:iCs/>
        </w:rPr>
        <w:t xml:space="preserve">. </w:t>
      </w:r>
      <w:r w:rsidRPr="00675642">
        <w:rPr>
          <w:i/>
          <w:iCs/>
        </w:rPr>
        <w:t>Je prends le train tous les jours et je suis si jolie</w:t>
      </w:r>
      <w:r w:rsidR="00EE5875">
        <w:rPr>
          <w:i/>
          <w:iCs/>
        </w:rPr>
        <w:t xml:space="preserve">, </w:t>
      </w:r>
      <w:r w:rsidRPr="00675642">
        <w:rPr>
          <w:i/>
          <w:iCs/>
        </w:rPr>
        <w:t>si jolie que tous les jours j</w:t>
      </w:r>
      <w:r w:rsidR="00EE5875">
        <w:rPr>
          <w:i/>
          <w:iCs/>
        </w:rPr>
        <w:t>’</w:t>
      </w:r>
      <w:r w:rsidRPr="00675642">
        <w:rPr>
          <w:i/>
          <w:iCs/>
        </w:rPr>
        <w:t>ai des nouveaux amoureux</w:t>
      </w:r>
      <w:r w:rsidR="00EE5875">
        <w:t xml:space="preserve">, </w:t>
      </w:r>
      <w:r w:rsidRPr="00675642">
        <w:rPr>
          <w:i/>
          <w:iCs/>
        </w:rPr>
        <w:t>des amoureux de cinq minutes</w:t>
      </w:r>
      <w:r w:rsidR="00EE5875">
        <w:rPr>
          <w:i/>
          <w:iCs/>
        </w:rPr>
        <w:t xml:space="preserve">, </w:t>
      </w:r>
      <w:r w:rsidRPr="00675642">
        <w:rPr>
          <w:i/>
          <w:iCs/>
        </w:rPr>
        <w:t>les pauvres</w:t>
      </w:r>
      <w:r w:rsidR="00EE5875">
        <w:rPr>
          <w:i/>
          <w:iCs/>
        </w:rPr>
        <w:t xml:space="preserve"> ! </w:t>
      </w:r>
      <w:r w:rsidR="00EE5875">
        <w:t xml:space="preserve">« – </w:t>
      </w:r>
      <w:r w:rsidRPr="00675642">
        <w:rPr>
          <w:i/>
          <w:iCs/>
        </w:rPr>
        <w:t>Mademoiselle</w:t>
      </w:r>
      <w:r w:rsidR="00EE5875">
        <w:rPr>
          <w:i/>
          <w:iCs/>
        </w:rPr>
        <w:t xml:space="preserve"> !… </w:t>
      </w:r>
      <w:r w:rsidRPr="00675642">
        <w:rPr>
          <w:i/>
          <w:iCs/>
        </w:rPr>
        <w:t>Mademoiselle</w:t>
      </w:r>
      <w:r w:rsidR="00EE5875">
        <w:rPr>
          <w:i/>
          <w:iCs/>
        </w:rPr>
        <w:t> !… »</w:t>
      </w:r>
      <w:r w:rsidRPr="00675642">
        <w:t xml:space="preserve"> </w:t>
      </w:r>
      <w:r w:rsidRPr="00675642">
        <w:rPr>
          <w:i/>
          <w:iCs/>
        </w:rPr>
        <w:t>On me pa</w:t>
      </w:r>
      <w:r w:rsidRPr="00675642">
        <w:rPr>
          <w:i/>
          <w:iCs/>
        </w:rPr>
        <w:t>r</w:t>
      </w:r>
      <w:r w:rsidRPr="00675642">
        <w:rPr>
          <w:i/>
          <w:iCs/>
        </w:rPr>
        <w:t>le</w:t>
      </w:r>
      <w:r w:rsidR="00EE5875">
        <w:rPr>
          <w:i/>
          <w:iCs/>
        </w:rPr>
        <w:t xml:space="preserve">. </w:t>
      </w:r>
      <w:r w:rsidRPr="00675642">
        <w:rPr>
          <w:i/>
          <w:iCs/>
        </w:rPr>
        <w:t>Je rougis</w:t>
      </w:r>
      <w:r w:rsidR="00EE5875">
        <w:rPr>
          <w:i/>
          <w:iCs/>
        </w:rPr>
        <w:t xml:space="preserve">, </w:t>
      </w:r>
      <w:r w:rsidRPr="00675642">
        <w:rPr>
          <w:i/>
          <w:iCs/>
        </w:rPr>
        <w:t>je rougis</w:t>
      </w:r>
      <w:r w:rsidR="00EE5875">
        <w:rPr>
          <w:i/>
          <w:iCs/>
        </w:rPr>
        <w:t xml:space="preserve">, </w:t>
      </w:r>
      <w:r w:rsidRPr="00675642">
        <w:rPr>
          <w:i/>
          <w:iCs/>
        </w:rPr>
        <w:t>je suis confuse</w:t>
      </w:r>
      <w:r w:rsidR="00EE5875">
        <w:rPr>
          <w:i/>
          <w:iCs/>
        </w:rPr>
        <w:t xml:space="preserve">, </w:t>
      </w:r>
      <w:r w:rsidRPr="00675642">
        <w:rPr>
          <w:i/>
          <w:iCs/>
        </w:rPr>
        <w:t>mais bien contente</w:t>
      </w:r>
      <w:r w:rsidR="00EE5875">
        <w:rPr>
          <w:i/>
          <w:iCs/>
        </w:rPr>
        <w:t xml:space="preserve">. </w:t>
      </w:r>
      <w:r w:rsidRPr="00675642">
        <w:rPr>
          <w:i/>
          <w:iCs/>
        </w:rPr>
        <w:t>Je parle d</w:t>
      </w:r>
      <w:r w:rsidR="00EE5875">
        <w:rPr>
          <w:i/>
          <w:iCs/>
        </w:rPr>
        <w:t>’</w:t>
      </w:r>
      <w:r w:rsidRPr="00675642">
        <w:rPr>
          <w:i/>
          <w:iCs/>
        </w:rPr>
        <w:t>amour le soir dans le train qui me ramène à la ma</w:t>
      </w:r>
      <w:r w:rsidRPr="00675642">
        <w:rPr>
          <w:i/>
          <w:iCs/>
        </w:rPr>
        <w:t>i</w:t>
      </w:r>
      <w:r w:rsidRPr="00675642">
        <w:rPr>
          <w:i/>
          <w:iCs/>
        </w:rPr>
        <w:t>son</w:t>
      </w:r>
      <w:r w:rsidR="00EE5875">
        <w:rPr>
          <w:i/>
          <w:iCs/>
        </w:rPr>
        <w:t xml:space="preserve">. </w:t>
      </w:r>
      <w:r w:rsidR="00EE5875">
        <w:t>« </w:t>
      </w:r>
      <w:r w:rsidRPr="00675642">
        <w:rPr>
          <w:i/>
          <w:iCs/>
        </w:rPr>
        <w:t>Aujourd</w:t>
      </w:r>
      <w:r w:rsidR="00EE5875">
        <w:rPr>
          <w:i/>
          <w:iCs/>
        </w:rPr>
        <w:t>’</w:t>
      </w:r>
      <w:r w:rsidRPr="00675642">
        <w:rPr>
          <w:i/>
          <w:iCs/>
        </w:rPr>
        <w:t>hui mon amoureux</w:t>
      </w:r>
      <w:r w:rsidR="00EE5875">
        <w:rPr>
          <w:i/>
          <w:iCs/>
        </w:rPr>
        <w:t xml:space="preserve">, </w:t>
      </w:r>
      <w:r w:rsidRPr="00675642">
        <w:rPr>
          <w:i/>
          <w:iCs/>
        </w:rPr>
        <w:t>c</w:t>
      </w:r>
      <w:r w:rsidR="00EE5875">
        <w:rPr>
          <w:i/>
          <w:iCs/>
        </w:rPr>
        <w:t>’</w:t>
      </w:r>
      <w:r w:rsidRPr="00675642">
        <w:rPr>
          <w:i/>
          <w:iCs/>
        </w:rPr>
        <w:t>est</w:t>
      </w:r>
      <w:r w:rsidR="00EE5875">
        <w:rPr>
          <w:i/>
          <w:iCs/>
        </w:rPr>
        <w:t xml:space="preserve">… </w:t>
      </w:r>
      <w:r w:rsidRPr="00675642">
        <w:rPr>
          <w:i/>
          <w:iCs/>
        </w:rPr>
        <w:t>c</w:t>
      </w:r>
      <w:r w:rsidR="00EE5875">
        <w:rPr>
          <w:i/>
          <w:iCs/>
        </w:rPr>
        <w:t>’</w:t>
      </w:r>
      <w:r w:rsidRPr="00675642">
        <w:rPr>
          <w:i/>
          <w:iCs/>
        </w:rPr>
        <w:t>est</w:t>
      </w:r>
      <w:r w:rsidR="00EE5875">
        <w:rPr>
          <w:i/>
          <w:iCs/>
        </w:rPr>
        <w:t>… »</w:t>
      </w:r>
      <w:r w:rsidRPr="00675642">
        <w:t xml:space="preserve"> </w:t>
      </w:r>
      <w:r w:rsidRPr="00675642">
        <w:rPr>
          <w:i/>
          <w:iCs/>
        </w:rPr>
        <w:t>Juliette et moi</w:t>
      </w:r>
      <w:r w:rsidR="00EE5875">
        <w:rPr>
          <w:i/>
          <w:iCs/>
        </w:rPr>
        <w:t xml:space="preserve">, </w:t>
      </w:r>
      <w:r w:rsidRPr="00675642">
        <w:rPr>
          <w:i/>
          <w:iCs/>
        </w:rPr>
        <w:t>nous le surnommons Bouton de Rose</w:t>
      </w:r>
      <w:r w:rsidR="00EE5875">
        <w:rPr>
          <w:i/>
          <w:iCs/>
        </w:rPr>
        <w:t xml:space="preserve">. </w:t>
      </w:r>
      <w:r w:rsidRPr="00675642">
        <w:rPr>
          <w:i/>
          <w:iCs/>
        </w:rPr>
        <w:t>Juliette est la nouvelle bonne qui m</w:t>
      </w:r>
      <w:r w:rsidR="00EE5875">
        <w:rPr>
          <w:i/>
          <w:iCs/>
        </w:rPr>
        <w:t>’</w:t>
      </w:r>
      <w:r w:rsidRPr="00675642">
        <w:rPr>
          <w:i/>
          <w:iCs/>
        </w:rPr>
        <w:t>accompagne dans le train</w:t>
      </w:r>
      <w:r w:rsidR="00EE5875">
        <w:rPr>
          <w:i/>
          <w:iCs/>
        </w:rPr>
        <w:t xml:space="preserve">. </w:t>
      </w:r>
      <w:r w:rsidRPr="00675642">
        <w:rPr>
          <w:i/>
          <w:iCs/>
        </w:rPr>
        <w:t>Elle est ma seule conf</w:t>
      </w:r>
      <w:r w:rsidRPr="00675642">
        <w:rPr>
          <w:i/>
          <w:iCs/>
        </w:rPr>
        <w:t>i</w:t>
      </w:r>
      <w:r w:rsidRPr="00675642">
        <w:rPr>
          <w:i/>
          <w:iCs/>
        </w:rPr>
        <w:t>dente</w:t>
      </w:r>
      <w:r w:rsidR="00EE5875">
        <w:rPr>
          <w:i/>
          <w:iCs/>
        </w:rPr>
        <w:t xml:space="preserve">. </w:t>
      </w:r>
      <w:r w:rsidRPr="00675642">
        <w:rPr>
          <w:i/>
          <w:iCs/>
        </w:rPr>
        <w:t>Elle est amoureuse du jeune chauffeur du nouveau m</w:t>
      </w:r>
      <w:r w:rsidRPr="00675642">
        <w:rPr>
          <w:i/>
          <w:iCs/>
        </w:rPr>
        <w:t>é</w:t>
      </w:r>
      <w:r w:rsidRPr="00675642">
        <w:rPr>
          <w:i/>
          <w:iCs/>
        </w:rPr>
        <w:t>decin qui est venu s</w:t>
      </w:r>
      <w:r w:rsidR="00EE5875">
        <w:rPr>
          <w:i/>
          <w:iCs/>
        </w:rPr>
        <w:t>’</w:t>
      </w:r>
      <w:r w:rsidRPr="00675642">
        <w:rPr>
          <w:i/>
          <w:iCs/>
        </w:rPr>
        <w:t>établir dans le pays</w:t>
      </w:r>
      <w:r w:rsidR="00EE5875">
        <w:rPr>
          <w:i/>
          <w:iCs/>
        </w:rPr>
        <w:t xml:space="preserve">. </w:t>
      </w:r>
      <w:r w:rsidRPr="00675642">
        <w:rPr>
          <w:i/>
          <w:iCs/>
        </w:rPr>
        <w:t>Nous surnommons son amoureux Flocon de Neige</w:t>
      </w:r>
      <w:r w:rsidR="00EE5875">
        <w:rPr>
          <w:i/>
          <w:iCs/>
        </w:rPr>
        <w:t xml:space="preserve">, </w:t>
      </w:r>
      <w:r w:rsidRPr="00675642">
        <w:rPr>
          <w:i/>
          <w:iCs/>
        </w:rPr>
        <w:t>à cause de sa casquette blanche et parce qu</w:t>
      </w:r>
      <w:r w:rsidR="00EE5875">
        <w:rPr>
          <w:i/>
          <w:iCs/>
        </w:rPr>
        <w:t>’</w:t>
      </w:r>
      <w:r w:rsidRPr="00675642">
        <w:rPr>
          <w:i/>
          <w:iCs/>
        </w:rPr>
        <w:t>il passe si vite</w:t>
      </w:r>
      <w:r w:rsidR="00EE5875">
        <w:rPr>
          <w:i/>
          <w:iCs/>
        </w:rPr>
        <w:t xml:space="preserve">. </w:t>
      </w:r>
      <w:r w:rsidRPr="00675642">
        <w:rPr>
          <w:i/>
          <w:iCs/>
        </w:rPr>
        <w:t>Le mien s</w:t>
      </w:r>
      <w:r w:rsidR="00EE5875">
        <w:rPr>
          <w:i/>
          <w:iCs/>
        </w:rPr>
        <w:t>’</w:t>
      </w:r>
      <w:r w:rsidRPr="00675642">
        <w:rPr>
          <w:i/>
          <w:iCs/>
        </w:rPr>
        <w:t>appelle Bouton de Rose parce qu</w:t>
      </w:r>
      <w:r w:rsidR="00EE5875">
        <w:rPr>
          <w:i/>
          <w:iCs/>
        </w:rPr>
        <w:t>’</w:t>
      </w:r>
      <w:r w:rsidRPr="00675642">
        <w:rPr>
          <w:i/>
          <w:iCs/>
        </w:rPr>
        <w:t>il est beau</w:t>
      </w:r>
      <w:r w:rsidR="00EE5875">
        <w:rPr>
          <w:i/>
          <w:iCs/>
        </w:rPr>
        <w:t>.</w:t>
      </w:r>
    </w:p>
    <w:p w14:paraId="5D23A2B8" w14:textId="77777777" w:rsidR="00EE5875" w:rsidRDefault="00457E89" w:rsidP="00457E89">
      <w:pPr>
        <w:rPr>
          <w:i/>
          <w:iCs/>
        </w:rPr>
      </w:pPr>
      <w:r w:rsidRPr="00675642">
        <w:rPr>
          <w:i/>
          <w:iCs/>
        </w:rPr>
        <w:t xml:space="preserve">Maintenant nous </w:t>
      </w:r>
      <w:proofErr w:type="gramStart"/>
      <w:r w:rsidRPr="00675642">
        <w:rPr>
          <w:i/>
          <w:iCs/>
        </w:rPr>
        <w:t>avons toujours peur</w:t>
      </w:r>
      <w:proofErr w:type="gramEnd"/>
      <w:r w:rsidRPr="00675642">
        <w:rPr>
          <w:i/>
          <w:iCs/>
        </w:rPr>
        <w:t xml:space="preserve"> d</w:t>
      </w:r>
      <w:r w:rsidR="00EE5875">
        <w:rPr>
          <w:i/>
          <w:iCs/>
        </w:rPr>
        <w:t>’</w:t>
      </w:r>
      <w:r w:rsidRPr="00675642">
        <w:rPr>
          <w:i/>
          <w:iCs/>
        </w:rPr>
        <w:t>être en retard</w:t>
      </w:r>
      <w:r w:rsidR="00EE5875">
        <w:rPr>
          <w:i/>
          <w:iCs/>
        </w:rPr>
        <w:t xml:space="preserve">, </w:t>
      </w:r>
      <w:r w:rsidRPr="00675642">
        <w:rPr>
          <w:i/>
          <w:iCs/>
        </w:rPr>
        <w:t>nous courons toutes les deux quand nous allons prendre le train</w:t>
      </w:r>
      <w:r w:rsidR="00EE5875">
        <w:rPr>
          <w:i/>
          <w:iCs/>
        </w:rPr>
        <w:t xml:space="preserve">, </w:t>
      </w:r>
      <w:r w:rsidRPr="00675642">
        <w:rPr>
          <w:i/>
          <w:iCs/>
        </w:rPr>
        <w:t>surtout au retour</w:t>
      </w:r>
      <w:r w:rsidR="00EE5875">
        <w:rPr>
          <w:i/>
          <w:iCs/>
        </w:rPr>
        <w:t xml:space="preserve">, </w:t>
      </w:r>
      <w:r w:rsidRPr="00675642">
        <w:rPr>
          <w:i/>
          <w:iCs/>
        </w:rPr>
        <w:t>car ce n</w:t>
      </w:r>
      <w:r w:rsidR="00EE5875">
        <w:rPr>
          <w:i/>
          <w:iCs/>
        </w:rPr>
        <w:t>’</w:t>
      </w:r>
      <w:r w:rsidRPr="00675642">
        <w:rPr>
          <w:i/>
          <w:iCs/>
        </w:rPr>
        <w:t>est que le soir que je puis voir Bouton de Rose monter dans le train</w:t>
      </w:r>
      <w:r w:rsidR="00EE5875">
        <w:rPr>
          <w:i/>
          <w:iCs/>
        </w:rPr>
        <w:t xml:space="preserve">. </w:t>
      </w:r>
      <w:r w:rsidRPr="00675642">
        <w:rPr>
          <w:i/>
          <w:iCs/>
        </w:rPr>
        <w:t>Dans la journée</w:t>
      </w:r>
      <w:r w:rsidR="00EE5875">
        <w:rPr>
          <w:i/>
          <w:iCs/>
        </w:rPr>
        <w:t xml:space="preserve">, </w:t>
      </w:r>
      <w:r w:rsidRPr="00675642">
        <w:rPr>
          <w:i/>
          <w:iCs/>
        </w:rPr>
        <w:t>il est d</w:t>
      </w:r>
      <w:r w:rsidRPr="00675642">
        <w:rPr>
          <w:i/>
          <w:iCs/>
        </w:rPr>
        <w:t>é</w:t>
      </w:r>
      <w:r w:rsidRPr="00675642">
        <w:rPr>
          <w:i/>
          <w:iCs/>
        </w:rPr>
        <w:t>jà à la Faculté</w:t>
      </w:r>
      <w:r w:rsidR="00EE5875">
        <w:rPr>
          <w:i/>
          <w:iCs/>
        </w:rPr>
        <w:t xml:space="preserve">. </w:t>
      </w:r>
      <w:r w:rsidRPr="00675642">
        <w:rPr>
          <w:i/>
          <w:iCs/>
        </w:rPr>
        <w:t>Il fait son droit</w:t>
      </w:r>
      <w:r w:rsidR="00EE5875">
        <w:rPr>
          <w:i/>
          <w:iCs/>
        </w:rPr>
        <w:t xml:space="preserve">. </w:t>
      </w:r>
      <w:r w:rsidRPr="00675642">
        <w:rPr>
          <w:i/>
          <w:iCs/>
        </w:rPr>
        <w:t>Il doit être de Marseille car</w:t>
      </w:r>
      <w:r w:rsidR="00EE5875">
        <w:rPr>
          <w:i/>
          <w:iCs/>
        </w:rPr>
        <w:t xml:space="preserve">, </w:t>
      </w:r>
      <w:r w:rsidRPr="00675642">
        <w:rPr>
          <w:i/>
          <w:iCs/>
        </w:rPr>
        <w:t>quand je descends</w:t>
      </w:r>
      <w:r w:rsidR="00EE5875">
        <w:rPr>
          <w:i/>
          <w:iCs/>
        </w:rPr>
        <w:t xml:space="preserve">, </w:t>
      </w:r>
      <w:r w:rsidRPr="00675642">
        <w:rPr>
          <w:i/>
          <w:iCs/>
        </w:rPr>
        <w:t>lui continue</w:t>
      </w:r>
      <w:r w:rsidR="00EE5875">
        <w:rPr>
          <w:i/>
          <w:iCs/>
        </w:rPr>
        <w:t xml:space="preserve">. </w:t>
      </w:r>
      <w:r w:rsidRPr="00675642">
        <w:rPr>
          <w:i/>
          <w:iCs/>
        </w:rPr>
        <w:t>Nous ne voyageons qu</w:t>
      </w:r>
      <w:r w:rsidR="00EE5875">
        <w:rPr>
          <w:i/>
          <w:iCs/>
        </w:rPr>
        <w:t>’</w:t>
      </w:r>
      <w:r w:rsidRPr="00675642">
        <w:rPr>
          <w:i/>
          <w:iCs/>
        </w:rPr>
        <w:t>un petit quart d</w:t>
      </w:r>
      <w:r w:rsidR="00EE5875">
        <w:rPr>
          <w:i/>
          <w:iCs/>
        </w:rPr>
        <w:t>’</w:t>
      </w:r>
      <w:r w:rsidRPr="00675642">
        <w:rPr>
          <w:i/>
          <w:iCs/>
        </w:rPr>
        <w:t>heure ensemble</w:t>
      </w:r>
      <w:r w:rsidR="00EE5875">
        <w:rPr>
          <w:i/>
          <w:iCs/>
        </w:rPr>
        <w:t xml:space="preserve">. </w:t>
      </w:r>
      <w:r w:rsidRPr="00675642">
        <w:rPr>
          <w:i/>
          <w:iCs/>
        </w:rPr>
        <w:t>Dans le même train</w:t>
      </w:r>
      <w:r w:rsidR="00EE5875">
        <w:rPr>
          <w:i/>
          <w:iCs/>
        </w:rPr>
        <w:t xml:space="preserve">. </w:t>
      </w:r>
      <w:r w:rsidRPr="00675642">
        <w:rPr>
          <w:i/>
          <w:iCs/>
        </w:rPr>
        <w:t>Je me penche à peine à la portière</w:t>
      </w:r>
      <w:r w:rsidR="00EE5875">
        <w:rPr>
          <w:i/>
          <w:iCs/>
        </w:rPr>
        <w:t xml:space="preserve">. </w:t>
      </w:r>
      <w:r w:rsidRPr="00675642">
        <w:rPr>
          <w:i/>
          <w:iCs/>
        </w:rPr>
        <w:t>Il est là</w:t>
      </w:r>
      <w:r w:rsidR="00EE5875">
        <w:rPr>
          <w:i/>
          <w:iCs/>
        </w:rPr>
        <w:t xml:space="preserve">. </w:t>
      </w:r>
      <w:r w:rsidRPr="00675642">
        <w:rPr>
          <w:i/>
          <w:iCs/>
        </w:rPr>
        <w:t>Il est toujours là</w:t>
      </w:r>
      <w:r w:rsidR="00EE5875">
        <w:rPr>
          <w:i/>
          <w:iCs/>
        </w:rPr>
        <w:t xml:space="preserve">. </w:t>
      </w:r>
      <w:r w:rsidRPr="00675642">
        <w:rPr>
          <w:i/>
          <w:iCs/>
        </w:rPr>
        <w:t>Il fait semblant de fumer une cigarette</w:t>
      </w:r>
      <w:r w:rsidR="00EE5875">
        <w:rPr>
          <w:i/>
          <w:iCs/>
        </w:rPr>
        <w:t xml:space="preserve">. </w:t>
      </w:r>
      <w:r w:rsidRPr="00675642">
        <w:rPr>
          <w:i/>
          <w:iCs/>
        </w:rPr>
        <w:t>Son wagon précède le mien</w:t>
      </w:r>
      <w:r w:rsidR="00EE5875">
        <w:rPr>
          <w:i/>
          <w:iCs/>
        </w:rPr>
        <w:t xml:space="preserve">. </w:t>
      </w:r>
      <w:r w:rsidRPr="00675642">
        <w:rPr>
          <w:i/>
          <w:iCs/>
        </w:rPr>
        <w:t>Quelle émotion</w:t>
      </w:r>
      <w:r w:rsidR="00EE5875">
        <w:rPr>
          <w:i/>
          <w:iCs/>
        </w:rPr>
        <w:t xml:space="preserve"> ! </w:t>
      </w:r>
      <w:r w:rsidRPr="00675642">
        <w:rPr>
          <w:i/>
          <w:iCs/>
        </w:rPr>
        <w:t>Vite</w:t>
      </w:r>
      <w:r w:rsidR="00EE5875">
        <w:rPr>
          <w:i/>
          <w:iCs/>
        </w:rPr>
        <w:t xml:space="preserve">, </w:t>
      </w:r>
      <w:r w:rsidRPr="00675642">
        <w:rPr>
          <w:i/>
          <w:iCs/>
        </w:rPr>
        <w:t>vite</w:t>
      </w:r>
      <w:r w:rsidR="00EE5875">
        <w:rPr>
          <w:i/>
          <w:iCs/>
        </w:rPr>
        <w:t xml:space="preserve">, </w:t>
      </w:r>
      <w:r w:rsidRPr="00675642">
        <w:rPr>
          <w:i/>
          <w:iCs/>
        </w:rPr>
        <w:t>je dois descendre</w:t>
      </w:r>
      <w:r w:rsidR="00EE5875">
        <w:rPr>
          <w:i/>
          <w:iCs/>
        </w:rPr>
        <w:t xml:space="preserve">, </w:t>
      </w:r>
      <w:r w:rsidRPr="00675642">
        <w:rPr>
          <w:i/>
          <w:iCs/>
        </w:rPr>
        <w:t>je suis déjà arrivée</w:t>
      </w:r>
      <w:r w:rsidR="00EE5875">
        <w:rPr>
          <w:i/>
          <w:iCs/>
        </w:rPr>
        <w:t xml:space="preserve">. </w:t>
      </w:r>
      <w:r w:rsidRPr="00675642">
        <w:rPr>
          <w:i/>
          <w:iCs/>
        </w:rPr>
        <w:t>J</w:t>
      </w:r>
      <w:r w:rsidRPr="00675642">
        <w:rPr>
          <w:i/>
          <w:iCs/>
        </w:rPr>
        <w:t>u</w:t>
      </w:r>
      <w:r w:rsidRPr="00675642">
        <w:rPr>
          <w:i/>
          <w:iCs/>
        </w:rPr>
        <w:t>liette me pousse</w:t>
      </w:r>
      <w:r w:rsidR="00EE5875">
        <w:rPr>
          <w:i/>
          <w:iCs/>
        </w:rPr>
        <w:t xml:space="preserve">. </w:t>
      </w:r>
      <w:r w:rsidRPr="00675642">
        <w:rPr>
          <w:i/>
          <w:iCs/>
        </w:rPr>
        <w:t>Elle rit aux éclats</w:t>
      </w:r>
      <w:r w:rsidR="00EE5875">
        <w:rPr>
          <w:i/>
          <w:iCs/>
        </w:rPr>
        <w:t xml:space="preserve">. </w:t>
      </w:r>
      <w:r w:rsidRPr="00675642">
        <w:rPr>
          <w:i/>
          <w:iCs/>
        </w:rPr>
        <w:t>Mon chapeau est tout de travers</w:t>
      </w:r>
      <w:r w:rsidR="00EE5875">
        <w:rPr>
          <w:i/>
          <w:iCs/>
        </w:rPr>
        <w:t xml:space="preserve">. </w:t>
      </w:r>
      <w:r w:rsidRPr="00675642">
        <w:rPr>
          <w:i/>
          <w:iCs/>
        </w:rPr>
        <w:t>Mon beau chapeau du dimanche</w:t>
      </w:r>
      <w:r w:rsidR="00EE5875">
        <w:rPr>
          <w:i/>
          <w:iCs/>
        </w:rPr>
        <w:t xml:space="preserve">. </w:t>
      </w:r>
      <w:r w:rsidRPr="00675642">
        <w:rPr>
          <w:i/>
          <w:iCs/>
        </w:rPr>
        <w:t xml:space="preserve">Un chapeau de chez </w:t>
      </w:r>
      <w:proofErr w:type="spellStart"/>
      <w:r w:rsidRPr="00675642">
        <w:rPr>
          <w:i/>
          <w:iCs/>
        </w:rPr>
        <w:t>Reboux</w:t>
      </w:r>
      <w:proofErr w:type="spellEnd"/>
      <w:r w:rsidR="00EE5875">
        <w:rPr>
          <w:i/>
          <w:iCs/>
        </w:rPr>
        <w:t xml:space="preserve">. </w:t>
      </w:r>
      <w:r w:rsidRPr="00675642">
        <w:rPr>
          <w:i/>
          <w:iCs/>
        </w:rPr>
        <w:t>Le train a déjà disparu dans le tunnel</w:t>
      </w:r>
      <w:r w:rsidR="00EE5875">
        <w:rPr>
          <w:i/>
          <w:iCs/>
        </w:rPr>
        <w:t xml:space="preserve">. </w:t>
      </w:r>
      <w:r w:rsidRPr="00675642">
        <w:rPr>
          <w:i/>
          <w:iCs/>
        </w:rPr>
        <w:t>Il n</w:t>
      </w:r>
      <w:r w:rsidR="00EE5875">
        <w:rPr>
          <w:i/>
          <w:iCs/>
        </w:rPr>
        <w:t>’</w:t>
      </w:r>
      <w:r w:rsidRPr="00675642">
        <w:rPr>
          <w:i/>
          <w:iCs/>
        </w:rPr>
        <w:t>y a qu</w:t>
      </w:r>
      <w:r w:rsidR="00EE5875">
        <w:rPr>
          <w:i/>
          <w:iCs/>
        </w:rPr>
        <w:t>’</w:t>
      </w:r>
      <w:r w:rsidRPr="00675642">
        <w:rPr>
          <w:i/>
          <w:iCs/>
        </w:rPr>
        <w:t>un nuage de fumée</w:t>
      </w:r>
      <w:r w:rsidR="00EE5875">
        <w:rPr>
          <w:i/>
          <w:iCs/>
        </w:rPr>
        <w:t>.</w:t>
      </w:r>
    </w:p>
    <w:p w14:paraId="48415B6D" w14:textId="77777777" w:rsidR="00EE5875" w:rsidRDefault="00457E89" w:rsidP="00457E89">
      <w:pPr>
        <w:rPr>
          <w:i/>
          <w:iCs/>
        </w:rPr>
      </w:pPr>
      <w:r w:rsidRPr="00675642">
        <w:rPr>
          <w:i/>
          <w:iCs/>
        </w:rPr>
        <w:t>Un jour</w:t>
      </w:r>
      <w:r w:rsidR="00EE5875">
        <w:rPr>
          <w:i/>
          <w:iCs/>
        </w:rPr>
        <w:t xml:space="preserve">, </w:t>
      </w:r>
      <w:r w:rsidRPr="00675642">
        <w:rPr>
          <w:i/>
          <w:iCs/>
        </w:rPr>
        <w:t>je voyage seule</w:t>
      </w:r>
      <w:r w:rsidR="00EE5875">
        <w:rPr>
          <w:i/>
          <w:iCs/>
        </w:rPr>
        <w:t xml:space="preserve">. </w:t>
      </w:r>
      <w:r w:rsidRPr="00675642">
        <w:rPr>
          <w:i/>
          <w:iCs/>
        </w:rPr>
        <w:t>Bouton de Rose</w:t>
      </w:r>
      <w:r w:rsidR="00EE5875">
        <w:rPr>
          <w:i/>
          <w:iCs/>
        </w:rPr>
        <w:t xml:space="preserve">, </w:t>
      </w:r>
      <w:r w:rsidRPr="00675642">
        <w:rPr>
          <w:i/>
          <w:iCs/>
        </w:rPr>
        <w:t>qui voyage to</w:t>
      </w:r>
      <w:r w:rsidRPr="00675642">
        <w:rPr>
          <w:i/>
          <w:iCs/>
        </w:rPr>
        <w:t>u</w:t>
      </w:r>
      <w:r w:rsidRPr="00675642">
        <w:rPr>
          <w:i/>
          <w:iCs/>
        </w:rPr>
        <w:t>jours en deuxièmes</w:t>
      </w:r>
      <w:r w:rsidR="00EE5875">
        <w:rPr>
          <w:i/>
          <w:iCs/>
        </w:rPr>
        <w:t xml:space="preserve">, </w:t>
      </w:r>
      <w:r w:rsidRPr="00675642">
        <w:rPr>
          <w:i/>
          <w:iCs/>
        </w:rPr>
        <w:t>quitte son wagon à Luynes pour monter dans mon compartiment de premières</w:t>
      </w:r>
      <w:r w:rsidR="00EE5875">
        <w:rPr>
          <w:i/>
          <w:iCs/>
        </w:rPr>
        <w:t xml:space="preserve">. </w:t>
      </w:r>
      <w:r w:rsidRPr="00675642">
        <w:rPr>
          <w:i/>
          <w:iCs/>
        </w:rPr>
        <w:t>Nous avons juste que</w:t>
      </w:r>
      <w:r w:rsidRPr="00675642">
        <w:rPr>
          <w:i/>
          <w:iCs/>
        </w:rPr>
        <w:t>l</w:t>
      </w:r>
      <w:r w:rsidRPr="00675642">
        <w:rPr>
          <w:i/>
          <w:iCs/>
        </w:rPr>
        <w:t>ques minutes</w:t>
      </w:r>
      <w:r w:rsidR="00EE5875">
        <w:rPr>
          <w:i/>
          <w:iCs/>
        </w:rPr>
        <w:t xml:space="preserve">, </w:t>
      </w:r>
      <w:r w:rsidRPr="00675642">
        <w:rPr>
          <w:i/>
          <w:iCs/>
        </w:rPr>
        <w:t>moins un tunnel pour nous regarder</w:t>
      </w:r>
      <w:r w:rsidR="00EE5875">
        <w:rPr>
          <w:i/>
          <w:iCs/>
        </w:rPr>
        <w:t xml:space="preserve">. </w:t>
      </w:r>
      <w:r w:rsidRPr="00675642">
        <w:rPr>
          <w:i/>
          <w:iCs/>
        </w:rPr>
        <w:t xml:space="preserve">Comme ses yeux </w:t>
      </w:r>
      <w:r w:rsidRPr="00675642">
        <w:rPr>
          <w:i/>
          <w:iCs/>
        </w:rPr>
        <w:lastRenderedPageBreak/>
        <w:t>parlent</w:t>
      </w:r>
      <w:r w:rsidR="00EE5875">
        <w:rPr>
          <w:i/>
          <w:iCs/>
        </w:rPr>
        <w:t xml:space="preserve"> ! </w:t>
      </w:r>
      <w:r w:rsidRPr="00675642">
        <w:rPr>
          <w:i/>
          <w:iCs/>
        </w:rPr>
        <w:t>Je me sens émue</w:t>
      </w:r>
      <w:r w:rsidR="00EE5875">
        <w:rPr>
          <w:i/>
          <w:iCs/>
        </w:rPr>
        <w:t xml:space="preserve">. </w:t>
      </w:r>
      <w:r w:rsidRPr="00675642">
        <w:rPr>
          <w:i/>
          <w:iCs/>
        </w:rPr>
        <w:t>Je me murmurais son petit nom dans le tunnel</w:t>
      </w:r>
      <w:r w:rsidR="00EE5875">
        <w:rPr>
          <w:i/>
          <w:iCs/>
        </w:rPr>
        <w:t xml:space="preserve"> : </w:t>
      </w:r>
      <w:r w:rsidRPr="00675642">
        <w:rPr>
          <w:i/>
          <w:iCs/>
        </w:rPr>
        <w:t>Bouton de Rose</w:t>
      </w:r>
      <w:r w:rsidR="00EE5875">
        <w:rPr>
          <w:i/>
          <w:iCs/>
        </w:rPr>
        <w:t xml:space="preserve">, </w:t>
      </w:r>
      <w:r w:rsidRPr="00675642">
        <w:rPr>
          <w:i/>
          <w:iCs/>
        </w:rPr>
        <w:t>Bouton de Rose</w:t>
      </w:r>
      <w:r w:rsidR="00EE5875">
        <w:rPr>
          <w:i/>
          <w:iCs/>
        </w:rPr>
        <w:t>.</w:t>
      </w:r>
    </w:p>
    <w:p w14:paraId="2CD1C219" w14:textId="77777777" w:rsidR="00EE5875" w:rsidRDefault="00EE5875" w:rsidP="00457E89">
      <w:pPr>
        <w:rPr>
          <w:i/>
          <w:iCs/>
        </w:rPr>
      </w:pPr>
      <w:r>
        <w:rPr>
          <w:i/>
          <w:iCs/>
        </w:rPr>
        <w:t>— </w:t>
      </w:r>
      <w:r w:rsidR="00457E89" w:rsidRPr="00675642">
        <w:rPr>
          <w:i/>
          <w:iCs/>
        </w:rPr>
        <w:t>Juliette</w:t>
      </w:r>
      <w:r>
        <w:rPr>
          <w:i/>
          <w:iCs/>
        </w:rPr>
        <w:t xml:space="preserve">, </w:t>
      </w:r>
      <w:r w:rsidR="00457E89" w:rsidRPr="00675642">
        <w:rPr>
          <w:i/>
          <w:iCs/>
        </w:rPr>
        <w:t>ma bonne Juliette</w:t>
      </w:r>
      <w:r>
        <w:rPr>
          <w:i/>
          <w:iCs/>
        </w:rPr>
        <w:t xml:space="preserve">, </w:t>
      </w:r>
      <w:r w:rsidR="00457E89" w:rsidRPr="00675642">
        <w:rPr>
          <w:i/>
          <w:iCs/>
        </w:rPr>
        <w:t>dis-moi comment on a un petit bébé</w:t>
      </w:r>
      <w:r>
        <w:rPr>
          <w:i/>
          <w:iCs/>
        </w:rPr>
        <w:t xml:space="preserve"> ? </w:t>
      </w:r>
      <w:r w:rsidR="00457E89" w:rsidRPr="00675642">
        <w:rPr>
          <w:i/>
          <w:iCs/>
        </w:rPr>
        <w:t>C</w:t>
      </w:r>
      <w:r>
        <w:rPr>
          <w:i/>
          <w:iCs/>
        </w:rPr>
        <w:t>’</w:t>
      </w:r>
      <w:r w:rsidR="00457E89" w:rsidRPr="00675642">
        <w:rPr>
          <w:i/>
          <w:iCs/>
        </w:rPr>
        <w:t>est par le ventre</w:t>
      </w:r>
      <w:r>
        <w:rPr>
          <w:i/>
          <w:iCs/>
        </w:rPr>
        <w:t xml:space="preserve">, </w:t>
      </w:r>
      <w:r w:rsidR="00457E89" w:rsidRPr="00675642">
        <w:rPr>
          <w:i/>
          <w:iCs/>
        </w:rPr>
        <w:t>hein</w:t>
      </w:r>
      <w:r>
        <w:rPr>
          <w:i/>
          <w:iCs/>
        </w:rPr>
        <w:t xml:space="preserve"> ? </w:t>
      </w:r>
      <w:r w:rsidR="00457E89" w:rsidRPr="00675642">
        <w:rPr>
          <w:i/>
          <w:iCs/>
        </w:rPr>
        <w:t>Non</w:t>
      </w:r>
      <w:r>
        <w:rPr>
          <w:i/>
          <w:iCs/>
        </w:rPr>
        <w:t xml:space="preserve"> ? </w:t>
      </w:r>
      <w:r w:rsidR="00457E89" w:rsidRPr="00675642">
        <w:rPr>
          <w:i/>
          <w:iCs/>
        </w:rPr>
        <w:t>Tu ne veux pas parler</w:t>
      </w:r>
      <w:r>
        <w:rPr>
          <w:i/>
          <w:iCs/>
        </w:rPr>
        <w:t xml:space="preserve"> ? </w:t>
      </w:r>
      <w:r w:rsidR="00457E89" w:rsidRPr="00675642">
        <w:rPr>
          <w:i/>
          <w:iCs/>
        </w:rPr>
        <w:t>Si tu ne me le dis pas</w:t>
      </w:r>
      <w:r>
        <w:rPr>
          <w:i/>
          <w:iCs/>
        </w:rPr>
        <w:t xml:space="preserve">, </w:t>
      </w:r>
      <w:r w:rsidR="00457E89" w:rsidRPr="00675642">
        <w:rPr>
          <w:i/>
          <w:iCs/>
        </w:rPr>
        <w:t>je ne te dirai pas où j</w:t>
      </w:r>
      <w:r>
        <w:rPr>
          <w:i/>
          <w:iCs/>
        </w:rPr>
        <w:t>’</w:t>
      </w:r>
      <w:r w:rsidR="00457E89" w:rsidRPr="00675642">
        <w:rPr>
          <w:i/>
          <w:iCs/>
        </w:rPr>
        <w:t>ai vu Fl</w:t>
      </w:r>
      <w:r w:rsidR="00457E89" w:rsidRPr="00675642">
        <w:rPr>
          <w:i/>
          <w:iCs/>
        </w:rPr>
        <w:t>o</w:t>
      </w:r>
      <w:r w:rsidR="00457E89" w:rsidRPr="00675642">
        <w:rPr>
          <w:i/>
          <w:iCs/>
        </w:rPr>
        <w:t>con de Neige aujourd</w:t>
      </w:r>
      <w:r>
        <w:rPr>
          <w:i/>
          <w:iCs/>
        </w:rPr>
        <w:t>’</w:t>
      </w:r>
      <w:r w:rsidR="00457E89" w:rsidRPr="00675642">
        <w:rPr>
          <w:i/>
          <w:iCs/>
        </w:rPr>
        <w:t>hui</w:t>
      </w:r>
      <w:r>
        <w:rPr>
          <w:i/>
          <w:iCs/>
        </w:rPr>
        <w:t xml:space="preserve"> ! </w:t>
      </w:r>
      <w:r w:rsidR="00457E89" w:rsidRPr="00675642">
        <w:rPr>
          <w:i/>
          <w:iCs/>
        </w:rPr>
        <w:t>Il n</w:t>
      </w:r>
      <w:r>
        <w:rPr>
          <w:i/>
          <w:iCs/>
        </w:rPr>
        <w:t>’</w:t>
      </w:r>
      <w:r w:rsidR="00457E89" w:rsidRPr="00675642">
        <w:rPr>
          <w:i/>
          <w:iCs/>
        </w:rPr>
        <w:t>était pas seul</w:t>
      </w:r>
      <w:r>
        <w:rPr>
          <w:i/>
          <w:iCs/>
        </w:rPr>
        <w:t xml:space="preserve">, </w:t>
      </w:r>
      <w:r w:rsidR="00457E89" w:rsidRPr="00675642">
        <w:rPr>
          <w:i/>
          <w:iCs/>
        </w:rPr>
        <w:t>ton ami</w:t>
      </w:r>
      <w:r>
        <w:rPr>
          <w:i/>
          <w:iCs/>
        </w:rPr>
        <w:t>.</w:t>
      </w:r>
    </w:p>
    <w:p w14:paraId="30D8433C" w14:textId="77777777" w:rsidR="00EE5875" w:rsidRDefault="00457E89" w:rsidP="00457E89">
      <w:pPr>
        <w:rPr>
          <w:i/>
          <w:iCs/>
        </w:rPr>
      </w:pPr>
      <w:r w:rsidRPr="00675642">
        <w:rPr>
          <w:i/>
          <w:iCs/>
        </w:rPr>
        <w:t>Mais Juliette ne veut rien dire</w:t>
      </w:r>
      <w:r w:rsidR="00EE5875">
        <w:rPr>
          <w:i/>
          <w:iCs/>
        </w:rPr>
        <w:t xml:space="preserve">. </w:t>
      </w:r>
      <w:r w:rsidRPr="00675642">
        <w:rPr>
          <w:i/>
          <w:iCs/>
        </w:rPr>
        <w:t>Elle garde tous ses secrets pour elle</w:t>
      </w:r>
      <w:r w:rsidR="00EE5875">
        <w:rPr>
          <w:i/>
          <w:iCs/>
        </w:rPr>
        <w:t>.</w:t>
      </w:r>
    </w:p>
    <w:p w14:paraId="10CBFAA9" w14:textId="77777777" w:rsidR="00EE5875" w:rsidRDefault="00457E89" w:rsidP="00EE5875">
      <w:pPr>
        <w:pStyle w:val="Titre2"/>
      </w:pPr>
      <w:bookmarkStart w:id="26" w:name="_Toc327816205"/>
      <w:bookmarkStart w:id="27" w:name="_Toc201949617"/>
      <w:r w:rsidRPr="00675642">
        <w:lastRenderedPageBreak/>
        <w:t>ROULEAU DEUX TER</w:t>
      </w:r>
      <w:r w:rsidRPr="00675642">
        <w:br/>
      </w:r>
      <w:r w:rsidRPr="00675642">
        <w:br/>
        <w:t>LE PETIT CAHIER DE MIREILLE</w:t>
      </w:r>
      <w:r w:rsidR="00EE5875">
        <w:t xml:space="preserve"> (</w:t>
      </w:r>
      <w:r w:rsidRPr="00675642">
        <w:t>SUITE</w:t>
      </w:r>
      <w:r w:rsidR="00EE5875">
        <w:t>)</w:t>
      </w:r>
      <w:bookmarkEnd w:id="26"/>
      <w:bookmarkEnd w:id="27"/>
    </w:p>
    <w:p w14:paraId="6D255774" w14:textId="77777777" w:rsidR="00EE5875" w:rsidRDefault="00457E89" w:rsidP="00457E89">
      <w:pPr>
        <w:rPr>
          <w:i/>
          <w:iCs/>
        </w:rPr>
      </w:pPr>
      <w:r w:rsidRPr="00675642">
        <w:rPr>
          <w:i/>
          <w:iCs/>
        </w:rPr>
        <w:t>Qu</w:t>
      </w:r>
      <w:r w:rsidR="00EE5875">
        <w:rPr>
          <w:i/>
          <w:iCs/>
        </w:rPr>
        <w:t>’</w:t>
      </w:r>
      <w:r w:rsidRPr="00675642">
        <w:rPr>
          <w:i/>
          <w:iCs/>
        </w:rPr>
        <w:t>est ce qui se passe depuis quelque temps</w:t>
      </w:r>
      <w:r w:rsidR="00EE5875">
        <w:rPr>
          <w:i/>
          <w:iCs/>
        </w:rPr>
        <w:t> ?</w:t>
      </w:r>
    </w:p>
    <w:p w14:paraId="22927DDC" w14:textId="77777777" w:rsidR="00EE5875" w:rsidRDefault="00457E89" w:rsidP="00457E89">
      <w:pPr>
        <w:rPr>
          <w:i/>
          <w:iCs/>
        </w:rPr>
      </w:pPr>
      <w:r w:rsidRPr="00675642">
        <w:rPr>
          <w:i/>
          <w:iCs/>
        </w:rPr>
        <w:t>Il vente</w:t>
      </w:r>
      <w:r w:rsidR="00EE5875">
        <w:rPr>
          <w:i/>
          <w:iCs/>
        </w:rPr>
        <w:t xml:space="preserve">. </w:t>
      </w:r>
      <w:r w:rsidRPr="00675642">
        <w:rPr>
          <w:i/>
          <w:iCs/>
        </w:rPr>
        <w:t>C</w:t>
      </w:r>
      <w:r w:rsidR="00EE5875">
        <w:rPr>
          <w:i/>
          <w:iCs/>
        </w:rPr>
        <w:t>’</w:t>
      </w:r>
      <w:r w:rsidRPr="00675642">
        <w:rPr>
          <w:i/>
          <w:iCs/>
        </w:rPr>
        <w:t>est l</w:t>
      </w:r>
      <w:r w:rsidR="00EE5875">
        <w:rPr>
          <w:i/>
          <w:iCs/>
        </w:rPr>
        <w:t>’</w:t>
      </w:r>
      <w:r w:rsidRPr="00675642">
        <w:rPr>
          <w:i/>
          <w:iCs/>
        </w:rPr>
        <w:t>hiver</w:t>
      </w:r>
      <w:r w:rsidR="00EE5875">
        <w:rPr>
          <w:i/>
          <w:iCs/>
        </w:rPr>
        <w:t xml:space="preserve">. </w:t>
      </w:r>
      <w:r w:rsidRPr="00675642">
        <w:rPr>
          <w:i/>
          <w:iCs/>
        </w:rPr>
        <w:t>Papa est malade</w:t>
      </w:r>
      <w:r w:rsidR="00EE5875">
        <w:rPr>
          <w:i/>
          <w:iCs/>
        </w:rPr>
        <w:t xml:space="preserve">. </w:t>
      </w:r>
      <w:r w:rsidRPr="00675642">
        <w:rPr>
          <w:i/>
          <w:iCs/>
        </w:rPr>
        <w:t>La maison est tri</w:t>
      </w:r>
      <w:r w:rsidRPr="00675642">
        <w:rPr>
          <w:i/>
          <w:iCs/>
        </w:rPr>
        <w:t>s</w:t>
      </w:r>
      <w:r w:rsidRPr="00675642">
        <w:rPr>
          <w:i/>
          <w:iCs/>
        </w:rPr>
        <w:t>te</w:t>
      </w:r>
      <w:r w:rsidR="00EE5875">
        <w:rPr>
          <w:i/>
          <w:iCs/>
        </w:rPr>
        <w:t>.</w:t>
      </w:r>
    </w:p>
    <w:p w14:paraId="50C6FA33" w14:textId="77777777" w:rsidR="00EE5875" w:rsidRDefault="00457E89" w:rsidP="00457E89">
      <w:pPr>
        <w:rPr>
          <w:i/>
          <w:iCs/>
        </w:rPr>
      </w:pPr>
      <w:r w:rsidRPr="00675642">
        <w:rPr>
          <w:i/>
          <w:iCs/>
        </w:rPr>
        <w:t>Juliette et moi parlons encore un peu d</w:t>
      </w:r>
      <w:r w:rsidR="00EE5875">
        <w:rPr>
          <w:i/>
          <w:iCs/>
        </w:rPr>
        <w:t>’</w:t>
      </w:r>
      <w:r w:rsidRPr="00675642">
        <w:rPr>
          <w:i/>
          <w:iCs/>
        </w:rPr>
        <w:t>amour à la cuisine</w:t>
      </w:r>
      <w:r w:rsidR="00EE5875">
        <w:rPr>
          <w:i/>
          <w:iCs/>
        </w:rPr>
        <w:t xml:space="preserve">. </w:t>
      </w:r>
      <w:r w:rsidRPr="00675642">
        <w:rPr>
          <w:i/>
          <w:iCs/>
        </w:rPr>
        <w:t>Comme papa est alité</w:t>
      </w:r>
      <w:r w:rsidR="00EE5875">
        <w:rPr>
          <w:i/>
          <w:iCs/>
        </w:rPr>
        <w:t xml:space="preserve">, </w:t>
      </w:r>
      <w:r w:rsidRPr="00675642">
        <w:rPr>
          <w:i/>
          <w:iCs/>
        </w:rPr>
        <w:t>j</w:t>
      </w:r>
      <w:r w:rsidR="00EE5875">
        <w:rPr>
          <w:i/>
          <w:iCs/>
        </w:rPr>
        <w:t>’</w:t>
      </w:r>
      <w:r w:rsidRPr="00675642">
        <w:rPr>
          <w:i/>
          <w:iCs/>
        </w:rPr>
        <w:t>en profite pour aller lire dans ses l</w:t>
      </w:r>
      <w:r w:rsidRPr="00675642">
        <w:rPr>
          <w:i/>
          <w:iCs/>
        </w:rPr>
        <w:t>i</w:t>
      </w:r>
      <w:r w:rsidRPr="00675642">
        <w:rPr>
          <w:i/>
          <w:iCs/>
        </w:rPr>
        <w:t>vres</w:t>
      </w:r>
      <w:r w:rsidR="00EE5875">
        <w:rPr>
          <w:i/>
          <w:iCs/>
        </w:rPr>
        <w:t xml:space="preserve">. </w:t>
      </w:r>
      <w:r w:rsidRPr="00675642">
        <w:rPr>
          <w:i/>
          <w:iCs/>
        </w:rPr>
        <w:t>Je monte dans son cabinet de docteur</w:t>
      </w:r>
      <w:r w:rsidR="00EE5875">
        <w:rPr>
          <w:i/>
          <w:iCs/>
        </w:rPr>
        <w:t xml:space="preserve">. </w:t>
      </w:r>
      <w:r w:rsidRPr="00675642">
        <w:rPr>
          <w:i/>
          <w:iCs/>
        </w:rPr>
        <w:t>J</w:t>
      </w:r>
      <w:r w:rsidR="00EE5875">
        <w:rPr>
          <w:i/>
          <w:iCs/>
        </w:rPr>
        <w:t>’</w:t>
      </w:r>
      <w:r w:rsidRPr="00675642">
        <w:rPr>
          <w:i/>
          <w:iCs/>
        </w:rPr>
        <w:t>ouvre un gros bouquin de médecine</w:t>
      </w:r>
      <w:r w:rsidR="00EE5875">
        <w:rPr>
          <w:i/>
          <w:iCs/>
        </w:rPr>
        <w:t xml:space="preserve">. </w:t>
      </w:r>
      <w:r w:rsidRPr="00675642">
        <w:rPr>
          <w:i/>
          <w:iCs/>
        </w:rPr>
        <w:t>Je lis</w:t>
      </w:r>
      <w:r w:rsidR="00EE5875">
        <w:rPr>
          <w:i/>
          <w:iCs/>
        </w:rPr>
        <w:t xml:space="preserve">. </w:t>
      </w:r>
      <w:r w:rsidRPr="00675642">
        <w:rPr>
          <w:i/>
          <w:iCs/>
        </w:rPr>
        <w:t>Je lis</w:t>
      </w:r>
      <w:r w:rsidR="00EE5875">
        <w:rPr>
          <w:i/>
          <w:iCs/>
        </w:rPr>
        <w:t xml:space="preserve">. </w:t>
      </w:r>
      <w:r w:rsidRPr="00675642">
        <w:rPr>
          <w:i/>
          <w:iCs/>
        </w:rPr>
        <w:t>Je ne comprends pas de quoi il s</w:t>
      </w:r>
      <w:r w:rsidR="00EE5875">
        <w:rPr>
          <w:i/>
          <w:iCs/>
        </w:rPr>
        <w:t>’</w:t>
      </w:r>
      <w:r w:rsidRPr="00675642">
        <w:rPr>
          <w:i/>
          <w:iCs/>
        </w:rPr>
        <w:t>agit</w:t>
      </w:r>
      <w:r w:rsidR="00EE5875">
        <w:rPr>
          <w:i/>
          <w:iCs/>
        </w:rPr>
        <w:t xml:space="preserve">. </w:t>
      </w:r>
      <w:r w:rsidRPr="00675642">
        <w:rPr>
          <w:i/>
          <w:iCs/>
        </w:rPr>
        <w:t>Un mot m</w:t>
      </w:r>
      <w:r w:rsidR="00EE5875">
        <w:rPr>
          <w:i/>
          <w:iCs/>
        </w:rPr>
        <w:t>’</w:t>
      </w:r>
      <w:r w:rsidRPr="00675642">
        <w:rPr>
          <w:i/>
          <w:iCs/>
        </w:rPr>
        <w:t>est resté de tout cet hiver</w:t>
      </w:r>
      <w:r w:rsidR="00EE5875">
        <w:rPr>
          <w:i/>
          <w:iCs/>
        </w:rPr>
        <w:t xml:space="preserve">, </w:t>
      </w:r>
      <w:r w:rsidRPr="00675642">
        <w:rPr>
          <w:i/>
          <w:iCs/>
        </w:rPr>
        <w:t>le mot</w:t>
      </w:r>
      <w:r w:rsidRPr="00675642">
        <w:t xml:space="preserve"> emmén</w:t>
      </w:r>
      <w:r w:rsidRPr="00675642">
        <w:t>a</w:t>
      </w:r>
      <w:r w:rsidRPr="00675642">
        <w:t>gogue</w:t>
      </w:r>
      <w:r w:rsidR="00EE5875">
        <w:t xml:space="preserve">. </w:t>
      </w:r>
      <w:r w:rsidRPr="00675642">
        <w:rPr>
          <w:i/>
          <w:iCs/>
        </w:rPr>
        <w:t>Je ne sais pas au juste ce qu</w:t>
      </w:r>
      <w:r w:rsidR="00EE5875">
        <w:rPr>
          <w:i/>
          <w:iCs/>
        </w:rPr>
        <w:t>’</w:t>
      </w:r>
      <w:r w:rsidRPr="00675642">
        <w:rPr>
          <w:i/>
          <w:iCs/>
        </w:rPr>
        <w:t>il signifie</w:t>
      </w:r>
      <w:r w:rsidR="00EE5875">
        <w:rPr>
          <w:i/>
          <w:iCs/>
        </w:rPr>
        <w:t xml:space="preserve">. </w:t>
      </w:r>
      <w:r w:rsidRPr="00675642">
        <w:rPr>
          <w:i/>
          <w:iCs/>
        </w:rPr>
        <w:t>Je sais seulement qu</w:t>
      </w:r>
      <w:r w:rsidR="00EE5875">
        <w:rPr>
          <w:i/>
          <w:iCs/>
        </w:rPr>
        <w:t>’</w:t>
      </w:r>
      <w:r w:rsidRPr="00675642">
        <w:rPr>
          <w:i/>
          <w:iCs/>
        </w:rPr>
        <w:t>il a trait à la façon d</w:t>
      </w:r>
      <w:r w:rsidR="00EE5875">
        <w:rPr>
          <w:i/>
          <w:iCs/>
        </w:rPr>
        <w:t>’</w:t>
      </w:r>
      <w:r w:rsidRPr="00675642">
        <w:rPr>
          <w:i/>
          <w:iCs/>
        </w:rPr>
        <w:t>avoir des enfants</w:t>
      </w:r>
      <w:r w:rsidR="00EE5875">
        <w:rPr>
          <w:i/>
          <w:iCs/>
        </w:rPr>
        <w:t xml:space="preserve">. </w:t>
      </w:r>
      <w:r w:rsidRPr="00675642">
        <w:rPr>
          <w:i/>
          <w:iCs/>
        </w:rPr>
        <w:t>Je l</w:t>
      </w:r>
      <w:r w:rsidR="00EE5875">
        <w:rPr>
          <w:i/>
          <w:iCs/>
        </w:rPr>
        <w:t>’</w:t>
      </w:r>
      <w:r w:rsidRPr="00675642">
        <w:rPr>
          <w:i/>
          <w:iCs/>
        </w:rPr>
        <w:t>ai trouvé dans un gros livre de papa</w:t>
      </w:r>
      <w:r w:rsidR="00EE5875">
        <w:rPr>
          <w:i/>
          <w:iCs/>
        </w:rPr>
        <w:t>.</w:t>
      </w:r>
    </w:p>
    <w:p w14:paraId="565D48B0" w14:textId="77777777" w:rsidR="00EE5875" w:rsidRDefault="00457E89" w:rsidP="00457E89">
      <w:pPr>
        <w:rPr>
          <w:i/>
          <w:iCs/>
        </w:rPr>
      </w:pPr>
      <w:r w:rsidRPr="00675642">
        <w:rPr>
          <w:i/>
          <w:iCs/>
        </w:rPr>
        <w:t>Papa est toujours malade</w:t>
      </w:r>
      <w:r w:rsidR="00EE5875">
        <w:rPr>
          <w:i/>
          <w:iCs/>
        </w:rPr>
        <w:t xml:space="preserve">. </w:t>
      </w:r>
      <w:r w:rsidRPr="00675642">
        <w:rPr>
          <w:i/>
          <w:iCs/>
        </w:rPr>
        <w:t>Maman</w:t>
      </w:r>
      <w:r w:rsidR="00EE5875">
        <w:rPr>
          <w:i/>
          <w:iCs/>
        </w:rPr>
        <w:t xml:space="preserve">, </w:t>
      </w:r>
      <w:r w:rsidRPr="00675642">
        <w:rPr>
          <w:i/>
          <w:iCs/>
        </w:rPr>
        <w:t>si vaillante</w:t>
      </w:r>
      <w:r w:rsidR="00EE5875">
        <w:rPr>
          <w:i/>
          <w:iCs/>
        </w:rPr>
        <w:t xml:space="preserve">, </w:t>
      </w:r>
      <w:r w:rsidRPr="00675642">
        <w:rPr>
          <w:i/>
          <w:iCs/>
        </w:rPr>
        <w:t>ne peut pas venir</w:t>
      </w:r>
      <w:r w:rsidR="00EE5875">
        <w:rPr>
          <w:i/>
          <w:iCs/>
        </w:rPr>
        <w:t xml:space="preserve">. </w:t>
      </w:r>
      <w:r w:rsidRPr="00675642">
        <w:rPr>
          <w:i/>
          <w:iCs/>
        </w:rPr>
        <w:t>C</w:t>
      </w:r>
      <w:r w:rsidR="00EE5875">
        <w:rPr>
          <w:i/>
          <w:iCs/>
        </w:rPr>
        <w:t>’</w:t>
      </w:r>
      <w:r w:rsidRPr="00675642">
        <w:rPr>
          <w:i/>
          <w:iCs/>
        </w:rPr>
        <w:t>est moi qui soigne papa</w:t>
      </w:r>
      <w:r w:rsidR="00EE5875">
        <w:rPr>
          <w:i/>
          <w:iCs/>
        </w:rPr>
        <w:t xml:space="preserve">. </w:t>
      </w:r>
      <w:r w:rsidRPr="00675642">
        <w:rPr>
          <w:i/>
          <w:iCs/>
        </w:rPr>
        <w:t>Maman est à Paris</w:t>
      </w:r>
      <w:r w:rsidR="00EE5875">
        <w:rPr>
          <w:i/>
          <w:iCs/>
        </w:rPr>
        <w:t xml:space="preserve">. </w:t>
      </w:r>
      <w:r w:rsidRPr="00675642">
        <w:rPr>
          <w:i/>
          <w:iCs/>
        </w:rPr>
        <w:t>Elle travaille</w:t>
      </w:r>
      <w:r w:rsidR="00EE5875">
        <w:rPr>
          <w:i/>
          <w:iCs/>
        </w:rPr>
        <w:t xml:space="preserve">. </w:t>
      </w:r>
      <w:r w:rsidRPr="00675642">
        <w:rPr>
          <w:i/>
          <w:iCs/>
        </w:rPr>
        <w:t>De temps en temps</w:t>
      </w:r>
      <w:r w:rsidR="00EE5875">
        <w:rPr>
          <w:i/>
          <w:iCs/>
        </w:rPr>
        <w:t xml:space="preserve">, </w:t>
      </w:r>
      <w:r w:rsidRPr="00675642">
        <w:rPr>
          <w:i/>
          <w:iCs/>
        </w:rPr>
        <w:t>elle envoie de l</w:t>
      </w:r>
      <w:r w:rsidR="00EE5875">
        <w:rPr>
          <w:i/>
          <w:iCs/>
        </w:rPr>
        <w:t>’</w:t>
      </w:r>
      <w:r w:rsidRPr="00675642">
        <w:rPr>
          <w:i/>
          <w:iCs/>
        </w:rPr>
        <w:t>argent qu</w:t>
      </w:r>
      <w:r w:rsidR="00EE5875">
        <w:rPr>
          <w:i/>
          <w:iCs/>
        </w:rPr>
        <w:t>’</w:t>
      </w:r>
      <w:r w:rsidRPr="00675642">
        <w:rPr>
          <w:i/>
          <w:iCs/>
        </w:rPr>
        <w:t>on lui renvoie</w:t>
      </w:r>
      <w:r w:rsidR="00EE5875">
        <w:rPr>
          <w:i/>
          <w:iCs/>
        </w:rPr>
        <w:t xml:space="preserve">. </w:t>
      </w:r>
      <w:r w:rsidRPr="00675642">
        <w:rPr>
          <w:i/>
          <w:iCs/>
        </w:rPr>
        <w:t>Je m</w:t>
      </w:r>
      <w:r w:rsidR="00EE5875">
        <w:rPr>
          <w:i/>
          <w:iCs/>
        </w:rPr>
        <w:t>’</w:t>
      </w:r>
      <w:r w:rsidRPr="00675642">
        <w:rPr>
          <w:i/>
          <w:iCs/>
        </w:rPr>
        <w:t>ennuie</w:t>
      </w:r>
      <w:r w:rsidR="00EE5875">
        <w:rPr>
          <w:i/>
          <w:iCs/>
        </w:rPr>
        <w:t xml:space="preserve">. </w:t>
      </w:r>
      <w:r w:rsidRPr="00675642">
        <w:rPr>
          <w:i/>
          <w:iCs/>
        </w:rPr>
        <w:t>Je n</w:t>
      </w:r>
      <w:r w:rsidR="00EE5875">
        <w:rPr>
          <w:i/>
          <w:iCs/>
        </w:rPr>
        <w:t>’</w:t>
      </w:r>
      <w:r w:rsidRPr="00675642">
        <w:rPr>
          <w:i/>
          <w:iCs/>
        </w:rPr>
        <w:t>en puis plus</w:t>
      </w:r>
      <w:r w:rsidR="00EE5875">
        <w:rPr>
          <w:i/>
          <w:iCs/>
        </w:rPr>
        <w:t xml:space="preserve">. </w:t>
      </w:r>
      <w:r w:rsidRPr="00675642">
        <w:rPr>
          <w:i/>
          <w:iCs/>
        </w:rPr>
        <w:t>Je pense à Bouton de Rose qui peut-être me cherche chaque soir dans le train</w:t>
      </w:r>
      <w:r w:rsidR="00EE5875">
        <w:rPr>
          <w:i/>
          <w:iCs/>
        </w:rPr>
        <w:t xml:space="preserve">. </w:t>
      </w:r>
      <w:r w:rsidRPr="00675642">
        <w:rPr>
          <w:i/>
          <w:iCs/>
        </w:rPr>
        <w:t>Je ne vais plus à Aix</w:t>
      </w:r>
      <w:r w:rsidR="00EE5875">
        <w:rPr>
          <w:i/>
          <w:iCs/>
        </w:rPr>
        <w:t xml:space="preserve">. </w:t>
      </w:r>
      <w:r w:rsidRPr="00675642">
        <w:rPr>
          <w:i/>
          <w:iCs/>
        </w:rPr>
        <w:t>On est venu chercher le piano que papa avait loué pour moi</w:t>
      </w:r>
      <w:r w:rsidR="00EE5875">
        <w:rPr>
          <w:i/>
          <w:iCs/>
        </w:rPr>
        <w:t>.</w:t>
      </w:r>
    </w:p>
    <w:p w14:paraId="32B2C508" w14:textId="77777777" w:rsidR="00EE5875" w:rsidRDefault="00457E89" w:rsidP="00457E89">
      <w:pPr>
        <w:rPr>
          <w:i/>
          <w:iCs/>
        </w:rPr>
      </w:pPr>
      <w:r w:rsidRPr="00675642">
        <w:rPr>
          <w:i/>
          <w:iCs/>
        </w:rPr>
        <w:t>Il n</w:t>
      </w:r>
      <w:r w:rsidR="00EE5875">
        <w:rPr>
          <w:i/>
          <w:iCs/>
        </w:rPr>
        <w:t>’</w:t>
      </w:r>
      <w:r w:rsidRPr="00675642">
        <w:rPr>
          <w:i/>
          <w:iCs/>
        </w:rPr>
        <w:t>y a jamais eu d</w:t>
      </w:r>
      <w:r w:rsidR="00EE5875">
        <w:rPr>
          <w:i/>
          <w:iCs/>
        </w:rPr>
        <w:t>’</w:t>
      </w:r>
      <w:r w:rsidRPr="00675642">
        <w:rPr>
          <w:i/>
          <w:iCs/>
        </w:rPr>
        <w:t>argent à la maison</w:t>
      </w:r>
      <w:r w:rsidR="00EE5875">
        <w:rPr>
          <w:i/>
          <w:iCs/>
        </w:rPr>
        <w:t xml:space="preserve">. </w:t>
      </w:r>
      <w:r w:rsidRPr="00675642">
        <w:rPr>
          <w:i/>
          <w:iCs/>
        </w:rPr>
        <w:t>Papa était trop bon</w:t>
      </w:r>
      <w:r w:rsidR="00EE5875">
        <w:rPr>
          <w:i/>
          <w:iCs/>
        </w:rPr>
        <w:t xml:space="preserve">. </w:t>
      </w:r>
      <w:r w:rsidRPr="00675642">
        <w:rPr>
          <w:i/>
          <w:iCs/>
        </w:rPr>
        <w:t>Il ne se faisait jamais payer</w:t>
      </w:r>
      <w:r w:rsidR="00EE5875">
        <w:rPr>
          <w:i/>
          <w:iCs/>
        </w:rPr>
        <w:t xml:space="preserve">. </w:t>
      </w:r>
      <w:r w:rsidRPr="00675642">
        <w:rPr>
          <w:i/>
          <w:iCs/>
        </w:rPr>
        <w:t>Et maintenant qu</w:t>
      </w:r>
      <w:r w:rsidR="00EE5875">
        <w:rPr>
          <w:i/>
          <w:iCs/>
        </w:rPr>
        <w:t>’</w:t>
      </w:r>
      <w:r w:rsidRPr="00675642">
        <w:rPr>
          <w:i/>
          <w:iCs/>
        </w:rPr>
        <w:t>il est m</w:t>
      </w:r>
      <w:r w:rsidRPr="00675642">
        <w:rPr>
          <w:i/>
          <w:iCs/>
        </w:rPr>
        <w:t>a</w:t>
      </w:r>
      <w:r w:rsidRPr="00675642">
        <w:rPr>
          <w:i/>
          <w:iCs/>
        </w:rPr>
        <w:t>lade</w:t>
      </w:r>
      <w:r w:rsidR="00EE5875">
        <w:rPr>
          <w:i/>
          <w:iCs/>
        </w:rPr>
        <w:t xml:space="preserve">, </w:t>
      </w:r>
      <w:r w:rsidRPr="00675642">
        <w:rPr>
          <w:i/>
          <w:iCs/>
        </w:rPr>
        <w:t>les malades ne viennent plus le voir</w:t>
      </w:r>
      <w:r w:rsidR="00EE5875">
        <w:rPr>
          <w:i/>
          <w:iCs/>
        </w:rPr>
        <w:t xml:space="preserve">. </w:t>
      </w:r>
      <w:r w:rsidRPr="00675642">
        <w:rPr>
          <w:i/>
          <w:iCs/>
        </w:rPr>
        <w:t>Il ne vient jamais personne à la maison</w:t>
      </w:r>
      <w:r w:rsidR="00EE5875">
        <w:rPr>
          <w:i/>
          <w:iCs/>
        </w:rPr>
        <w:t xml:space="preserve">. </w:t>
      </w:r>
      <w:r w:rsidRPr="00675642">
        <w:rPr>
          <w:i/>
          <w:iCs/>
        </w:rPr>
        <w:t>Juliette aussi</w:t>
      </w:r>
      <w:r w:rsidR="00EE5875">
        <w:rPr>
          <w:i/>
          <w:iCs/>
        </w:rPr>
        <w:t xml:space="preserve">, </w:t>
      </w:r>
      <w:r w:rsidRPr="00675642">
        <w:rPr>
          <w:i/>
          <w:iCs/>
        </w:rPr>
        <w:t>va nous quitter pour e</w:t>
      </w:r>
      <w:r w:rsidRPr="00675642">
        <w:rPr>
          <w:i/>
          <w:iCs/>
        </w:rPr>
        <w:t>n</w:t>
      </w:r>
      <w:r w:rsidRPr="00675642">
        <w:rPr>
          <w:i/>
          <w:iCs/>
        </w:rPr>
        <w:t>trer chez le nouveau docteur du pays</w:t>
      </w:r>
      <w:r w:rsidR="00EE5875">
        <w:rPr>
          <w:i/>
          <w:iCs/>
        </w:rPr>
        <w:t xml:space="preserve">. </w:t>
      </w:r>
      <w:r w:rsidRPr="00675642">
        <w:rPr>
          <w:i/>
          <w:iCs/>
        </w:rPr>
        <w:t>Il a une automobile et son chauffeur</w:t>
      </w:r>
      <w:r w:rsidR="00EE5875">
        <w:rPr>
          <w:i/>
          <w:iCs/>
        </w:rPr>
        <w:t xml:space="preserve">, </w:t>
      </w:r>
      <w:r w:rsidRPr="00675642">
        <w:rPr>
          <w:i/>
          <w:iCs/>
        </w:rPr>
        <w:t>Flocon de Neige</w:t>
      </w:r>
      <w:r w:rsidR="00EE5875">
        <w:rPr>
          <w:i/>
          <w:iCs/>
        </w:rPr>
        <w:t xml:space="preserve">, </w:t>
      </w:r>
      <w:r w:rsidRPr="00675642">
        <w:rPr>
          <w:i/>
          <w:iCs/>
        </w:rPr>
        <w:t xml:space="preserve">est le </w:t>
      </w:r>
      <w:proofErr w:type="spellStart"/>
      <w:r w:rsidRPr="00675642">
        <w:t>calignari</w:t>
      </w:r>
      <w:proofErr w:type="spellEnd"/>
      <w:r w:rsidRPr="00675642">
        <w:t xml:space="preserve"> </w:t>
      </w:r>
      <w:r w:rsidRPr="00675642">
        <w:rPr>
          <w:i/>
          <w:iCs/>
        </w:rPr>
        <w:t>de Juliette</w:t>
      </w:r>
      <w:r w:rsidR="00EE5875">
        <w:rPr>
          <w:i/>
          <w:iCs/>
        </w:rPr>
        <w:t>.</w:t>
      </w:r>
    </w:p>
    <w:p w14:paraId="489D4849" w14:textId="77777777" w:rsidR="00EE5875" w:rsidRDefault="00457E89" w:rsidP="00457E89">
      <w:pPr>
        <w:rPr>
          <w:i/>
          <w:iCs/>
        </w:rPr>
      </w:pPr>
      <w:r w:rsidRPr="00675642">
        <w:rPr>
          <w:i/>
          <w:iCs/>
        </w:rPr>
        <w:t>Un jour</w:t>
      </w:r>
      <w:r w:rsidR="00EE5875">
        <w:rPr>
          <w:i/>
          <w:iCs/>
        </w:rPr>
        <w:t xml:space="preserve">, </w:t>
      </w:r>
      <w:r w:rsidRPr="00675642">
        <w:rPr>
          <w:i/>
          <w:iCs/>
        </w:rPr>
        <w:t>je vais à Marseille</w:t>
      </w:r>
      <w:r w:rsidR="00EE5875">
        <w:rPr>
          <w:i/>
          <w:iCs/>
        </w:rPr>
        <w:t xml:space="preserve">, </w:t>
      </w:r>
      <w:r w:rsidRPr="00675642">
        <w:rPr>
          <w:i/>
          <w:iCs/>
        </w:rPr>
        <w:t>sans rien dire à papa</w:t>
      </w:r>
      <w:r w:rsidR="00EE5875">
        <w:rPr>
          <w:i/>
          <w:iCs/>
        </w:rPr>
        <w:t xml:space="preserve">. </w:t>
      </w:r>
      <w:r w:rsidRPr="00675642">
        <w:rPr>
          <w:i/>
          <w:iCs/>
        </w:rPr>
        <w:t>J</w:t>
      </w:r>
      <w:r w:rsidR="00EE5875">
        <w:rPr>
          <w:i/>
          <w:iCs/>
        </w:rPr>
        <w:t>’</w:t>
      </w:r>
      <w:r w:rsidRPr="00675642">
        <w:rPr>
          <w:i/>
          <w:iCs/>
        </w:rPr>
        <w:t>ai peur d</w:t>
      </w:r>
      <w:r w:rsidR="00EE5875">
        <w:rPr>
          <w:i/>
          <w:iCs/>
        </w:rPr>
        <w:t>’</w:t>
      </w:r>
      <w:r w:rsidRPr="00675642">
        <w:rPr>
          <w:i/>
          <w:iCs/>
        </w:rPr>
        <w:t>y rencontrer Bouton de Rose</w:t>
      </w:r>
      <w:r w:rsidR="00EE5875">
        <w:rPr>
          <w:i/>
          <w:iCs/>
        </w:rPr>
        <w:t xml:space="preserve">, </w:t>
      </w:r>
      <w:r w:rsidRPr="00675642">
        <w:rPr>
          <w:i/>
          <w:iCs/>
        </w:rPr>
        <w:t>car je vais chez un ant</w:t>
      </w:r>
      <w:r w:rsidRPr="00675642">
        <w:rPr>
          <w:i/>
          <w:iCs/>
        </w:rPr>
        <w:t>i</w:t>
      </w:r>
      <w:r w:rsidRPr="00675642">
        <w:rPr>
          <w:i/>
          <w:iCs/>
        </w:rPr>
        <w:t xml:space="preserve">quaire </w:t>
      </w:r>
      <w:r w:rsidRPr="00675642">
        <w:rPr>
          <w:i/>
          <w:iCs/>
        </w:rPr>
        <w:lastRenderedPageBreak/>
        <w:t>vendre deux assiettes anciennes pour faire un peu d</w:t>
      </w:r>
      <w:r w:rsidR="00EE5875">
        <w:rPr>
          <w:i/>
          <w:iCs/>
        </w:rPr>
        <w:t>’</w:t>
      </w:r>
      <w:r w:rsidRPr="00675642">
        <w:rPr>
          <w:i/>
          <w:iCs/>
        </w:rPr>
        <w:t>argent</w:t>
      </w:r>
      <w:r w:rsidR="00EE5875">
        <w:rPr>
          <w:i/>
          <w:iCs/>
        </w:rPr>
        <w:t xml:space="preserve">. </w:t>
      </w:r>
      <w:r w:rsidRPr="00675642">
        <w:rPr>
          <w:i/>
          <w:iCs/>
        </w:rPr>
        <w:t>C</w:t>
      </w:r>
      <w:r w:rsidR="00EE5875">
        <w:rPr>
          <w:i/>
          <w:iCs/>
        </w:rPr>
        <w:t>’</w:t>
      </w:r>
      <w:r w:rsidRPr="00675642">
        <w:rPr>
          <w:i/>
          <w:iCs/>
        </w:rPr>
        <w:t>est la première fois que je suis toute seule dans une grande ville</w:t>
      </w:r>
      <w:r w:rsidR="00EE5875">
        <w:rPr>
          <w:i/>
          <w:iCs/>
        </w:rPr>
        <w:t xml:space="preserve">. </w:t>
      </w:r>
      <w:r w:rsidRPr="00675642">
        <w:rPr>
          <w:i/>
          <w:iCs/>
        </w:rPr>
        <w:t>Je n</w:t>
      </w:r>
      <w:r w:rsidR="00EE5875">
        <w:rPr>
          <w:i/>
          <w:iCs/>
        </w:rPr>
        <w:t>’</w:t>
      </w:r>
      <w:r w:rsidRPr="00675642">
        <w:rPr>
          <w:i/>
          <w:iCs/>
        </w:rPr>
        <w:t>y connais personne</w:t>
      </w:r>
      <w:r w:rsidR="00EE5875">
        <w:rPr>
          <w:i/>
          <w:iCs/>
        </w:rPr>
        <w:t xml:space="preserve">, </w:t>
      </w:r>
      <w:r w:rsidRPr="00675642">
        <w:rPr>
          <w:i/>
          <w:iCs/>
        </w:rPr>
        <w:t>sauf cet antiquaire sur la place devant la Préfecture</w:t>
      </w:r>
      <w:r w:rsidR="00EE5875">
        <w:rPr>
          <w:i/>
          <w:iCs/>
        </w:rPr>
        <w:t xml:space="preserve">, </w:t>
      </w:r>
      <w:r w:rsidRPr="00675642">
        <w:rPr>
          <w:i/>
          <w:iCs/>
        </w:rPr>
        <w:t>où j</w:t>
      </w:r>
      <w:r w:rsidR="00EE5875">
        <w:rPr>
          <w:i/>
          <w:iCs/>
        </w:rPr>
        <w:t>’</w:t>
      </w:r>
      <w:r w:rsidRPr="00675642">
        <w:rPr>
          <w:i/>
          <w:iCs/>
        </w:rPr>
        <w:t>ai a</w:t>
      </w:r>
      <w:r w:rsidRPr="00675642">
        <w:rPr>
          <w:i/>
          <w:iCs/>
        </w:rPr>
        <w:t>c</w:t>
      </w:r>
      <w:r w:rsidRPr="00675642">
        <w:rPr>
          <w:i/>
          <w:iCs/>
        </w:rPr>
        <w:t>compagné une fois grand-mère qui voulait acheter un vieux Christ en ivoire</w:t>
      </w:r>
      <w:r w:rsidR="00EE5875">
        <w:rPr>
          <w:i/>
          <w:iCs/>
        </w:rPr>
        <w:t xml:space="preserve">. </w:t>
      </w:r>
      <w:r w:rsidRPr="00675642">
        <w:rPr>
          <w:i/>
          <w:iCs/>
        </w:rPr>
        <w:t>Grand-mère aussi est morte depuis longtemps</w:t>
      </w:r>
      <w:r w:rsidR="00EE5875">
        <w:rPr>
          <w:i/>
          <w:iCs/>
        </w:rPr>
        <w:t xml:space="preserve">. </w:t>
      </w:r>
      <w:r w:rsidRPr="00675642">
        <w:rPr>
          <w:i/>
          <w:iCs/>
        </w:rPr>
        <w:t>Je ne voudrais pas re</w:t>
      </w:r>
      <w:r w:rsidRPr="00675642">
        <w:rPr>
          <w:i/>
          <w:iCs/>
        </w:rPr>
        <w:t>n</w:t>
      </w:r>
      <w:r w:rsidRPr="00675642">
        <w:rPr>
          <w:i/>
          <w:iCs/>
        </w:rPr>
        <w:t>contrer Bouton de Rose</w:t>
      </w:r>
      <w:r w:rsidR="00EE5875">
        <w:rPr>
          <w:i/>
          <w:iCs/>
        </w:rPr>
        <w:t xml:space="preserve">. </w:t>
      </w:r>
      <w:r w:rsidRPr="00675642">
        <w:rPr>
          <w:i/>
          <w:iCs/>
        </w:rPr>
        <w:t>Je ne voudrais pas qu</w:t>
      </w:r>
      <w:r w:rsidR="00EE5875">
        <w:rPr>
          <w:i/>
          <w:iCs/>
        </w:rPr>
        <w:t>’</w:t>
      </w:r>
      <w:r w:rsidRPr="00675642">
        <w:rPr>
          <w:i/>
          <w:iCs/>
        </w:rPr>
        <w:t>il sache que j</w:t>
      </w:r>
      <w:r w:rsidR="00EE5875">
        <w:rPr>
          <w:i/>
          <w:iCs/>
        </w:rPr>
        <w:t>’</w:t>
      </w:r>
      <w:r w:rsidRPr="00675642">
        <w:rPr>
          <w:i/>
          <w:iCs/>
        </w:rPr>
        <w:t>ai b</w:t>
      </w:r>
      <w:r w:rsidRPr="00675642">
        <w:rPr>
          <w:i/>
          <w:iCs/>
        </w:rPr>
        <w:t>e</w:t>
      </w:r>
      <w:r w:rsidRPr="00675642">
        <w:rPr>
          <w:i/>
          <w:iCs/>
        </w:rPr>
        <w:t>soin d</w:t>
      </w:r>
      <w:r w:rsidR="00EE5875">
        <w:rPr>
          <w:i/>
          <w:iCs/>
        </w:rPr>
        <w:t>’</w:t>
      </w:r>
      <w:r w:rsidRPr="00675642">
        <w:rPr>
          <w:i/>
          <w:iCs/>
        </w:rPr>
        <w:t>argent</w:t>
      </w:r>
      <w:r w:rsidR="00EE5875">
        <w:rPr>
          <w:i/>
          <w:iCs/>
        </w:rPr>
        <w:t xml:space="preserve">. </w:t>
      </w:r>
      <w:r w:rsidRPr="00675642">
        <w:rPr>
          <w:i/>
          <w:iCs/>
        </w:rPr>
        <w:t>J</w:t>
      </w:r>
      <w:r w:rsidR="00EE5875">
        <w:rPr>
          <w:i/>
          <w:iCs/>
        </w:rPr>
        <w:t>’</w:t>
      </w:r>
      <w:r w:rsidRPr="00675642">
        <w:rPr>
          <w:i/>
          <w:iCs/>
        </w:rPr>
        <w:t>entre comme une folle chez cet antiquaire qui m</w:t>
      </w:r>
      <w:r w:rsidR="00EE5875">
        <w:rPr>
          <w:i/>
          <w:iCs/>
        </w:rPr>
        <w:t>’</w:t>
      </w:r>
      <w:r w:rsidRPr="00675642">
        <w:rPr>
          <w:i/>
          <w:iCs/>
        </w:rPr>
        <w:t>avait une fois tapoté les joues en d</w:t>
      </w:r>
      <w:r w:rsidRPr="00675642">
        <w:rPr>
          <w:i/>
          <w:iCs/>
        </w:rPr>
        <w:t>i</w:t>
      </w:r>
      <w:r w:rsidRPr="00675642">
        <w:rPr>
          <w:i/>
          <w:iCs/>
        </w:rPr>
        <w:t>sant</w:t>
      </w:r>
      <w:r w:rsidR="00EE5875">
        <w:rPr>
          <w:i/>
          <w:iCs/>
        </w:rPr>
        <w:t xml:space="preserve">, </w:t>
      </w:r>
      <w:r w:rsidRPr="00675642">
        <w:rPr>
          <w:i/>
          <w:iCs/>
        </w:rPr>
        <w:t>devant grand-mère</w:t>
      </w:r>
      <w:r w:rsidR="00EE5875">
        <w:rPr>
          <w:i/>
          <w:iCs/>
        </w:rPr>
        <w:t xml:space="preserve">, </w:t>
      </w:r>
      <w:r w:rsidRPr="00675642">
        <w:rPr>
          <w:i/>
          <w:iCs/>
        </w:rPr>
        <w:t>que j</w:t>
      </w:r>
      <w:r w:rsidR="00EE5875">
        <w:rPr>
          <w:i/>
          <w:iCs/>
        </w:rPr>
        <w:t>’</w:t>
      </w:r>
      <w:r w:rsidRPr="00675642">
        <w:rPr>
          <w:i/>
          <w:iCs/>
        </w:rPr>
        <w:t>étais une gentille</w:t>
      </w:r>
      <w:r w:rsidR="00EE5875">
        <w:rPr>
          <w:i/>
          <w:iCs/>
        </w:rPr>
        <w:t xml:space="preserve">, </w:t>
      </w:r>
      <w:r w:rsidRPr="00675642">
        <w:rPr>
          <w:i/>
          <w:iCs/>
        </w:rPr>
        <w:t>jolie petite fille</w:t>
      </w:r>
      <w:r w:rsidR="00EE5875">
        <w:rPr>
          <w:i/>
          <w:iCs/>
        </w:rPr>
        <w:t xml:space="preserve">. </w:t>
      </w:r>
      <w:r w:rsidRPr="00675642">
        <w:rPr>
          <w:i/>
          <w:iCs/>
        </w:rPr>
        <w:t>Je suis dans la bout</w:t>
      </w:r>
      <w:r w:rsidRPr="00675642">
        <w:rPr>
          <w:i/>
          <w:iCs/>
        </w:rPr>
        <w:t>i</w:t>
      </w:r>
      <w:r w:rsidRPr="00675642">
        <w:rPr>
          <w:i/>
          <w:iCs/>
        </w:rPr>
        <w:t>que</w:t>
      </w:r>
      <w:r w:rsidR="00EE5875">
        <w:rPr>
          <w:i/>
          <w:iCs/>
        </w:rPr>
        <w:t xml:space="preserve">. </w:t>
      </w:r>
      <w:r w:rsidRPr="00675642">
        <w:rPr>
          <w:i/>
          <w:iCs/>
        </w:rPr>
        <w:t>Comment lui dire que je veux vendre deux assiettes a</w:t>
      </w:r>
      <w:r w:rsidRPr="00675642">
        <w:rPr>
          <w:i/>
          <w:iCs/>
        </w:rPr>
        <w:t>n</w:t>
      </w:r>
      <w:r w:rsidRPr="00675642">
        <w:rPr>
          <w:i/>
          <w:iCs/>
        </w:rPr>
        <w:t>ciennes</w:t>
      </w:r>
      <w:r w:rsidR="00EE5875">
        <w:rPr>
          <w:i/>
          <w:iCs/>
        </w:rPr>
        <w:t xml:space="preserve"> ? </w:t>
      </w:r>
      <w:r w:rsidRPr="00675642">
        <w:rPr>
          <w:i/>
          <w:iCs/>
        </w:rPr>
        <w:t>Comment lui demander de l</w:t>
      </w:r>
      <w:r w:rsidR="00EE5875">
        <w:rPr>
          <w:i/>
          <w:iCs/>
        </w:rPr>
        <w:t>’</w:t>
      </w:r>
      <w:r w:rsidRPr="00675642">
        <w:rPr>
          <w:i/>
          <w:iCs/>
        </w:rPr>
        <w:t>argent</w:t>
      </w:r>
      <w:r w:rsidR="00EE5875">
        <w:rPr>
          <w:i/>
          <w:iCs/>
        </w:rPr>
        <w:t xml:space="preserve"> ? </w:t>
      </w:r>
      <w:r w:rsidRPr="00675642">
        <w:rPr>
          <w:i/>
          <w:iCs/>
        </w:rPr>
        <w:t>J</w:t>
      </w:r>
      <w:r w:rsidR="00EE5875">
        <w:rPr>
          <w:i/>
          <w:iCs/>
        </w:rPr>
        <w:t>’</w:t>
      </w:r>
      <w:r w:rsidRPr="00675642">
        <w:rPr>
          <w:i/>
          <w:iCs/>
        </w:rPr>
        <w:t>ai très peur</w:t>
      </w:r>
      <w:r w:rsidR="00EE5875">
        <w:rPr>
          <w:i/>
          <w:iCs/>
        </w:rPr>
        <w:t xml:space="preserve">. </w:t>
      </w:r>
      <w:r w:rsidRPr="00675642">
        <w:rPr>
          <w:i/>
          <w:iCs/>
        </w:rPr>
        <w:t>Un gong chinois sonne dans mon dos</w:t>
      </w:r>
      <w:r w:rsidR="00EE5875">
        <w:rPr>
          <w:i/>
          <w:iCs/>
        </w:rPr>
        <w:t xml:space="preserve">. </w:t>
      </w:r>
      <w:r w:rsidRPr="00675642">
        <w:rPr>
          <w:i/>
          <w:iCs/>
        </w:rPr>
        <w:t>Comment lui montrer mes assiettes</w:t>
      </w:r>
      <w:r w:rsidR="00EE5875">
        <w:rPr>
          <w:i/>
          <w:iCs/>
        </w:rPr>
        <w:t xml:space="preserve"> ? </w:t>
      </w:r>
      <w:r w:rsidRPr="00675642">
        <w:rPr>
          <w:i/>
          <w:iCs/>
        </w:rPr>
        <w:t>Chaque fois qu</w:t>
      </w:r>
      <w:r w:rsidR="00EE5875">
        <w:rPr>
          <w:i/>
          <w:iCs/>
        </w:rPr>
        <w:t>’</w:t>
      </w:r>
      <w:r w:rsidRPr="00675642">
        <w:rPr>
          <w:i/>
          <w:iCs/>
        </w:rPr>
        <w:t>un tramway passe dans la rue des porcelaines et des cristaux tremblent dans une vitrine</w:t>
      </w:r>
      <w:r w:rsidR="00EE5875">
        <w:rPr>
          <w:i/>
          <w:iCs/>
        </w:rPr>
        <w:t xml:space="preserve">. </w:t>
      </w:r>
      <w:r w:rsidRPr="00675642">
        <w:rPr>
          <w:i/>
          <w:iCs/>
        </w:rPr>
        <w:t>L</w:t>
      </w:r>
      <w:r w:rsidR="00EE5875">
        <w:rPr>
          <w:i/>
          <w:iCs/>
        </w:rPr>
        <w:t>’</w:t>
      </w:r>
      <w:r w:rsidRPr="00675642">
        <w:rPr>
          <w:i/>
          <w:iCs/>
        </w:rPr>
        <w:t>antiquaire se tient debout devant moi</w:t>
      </w:r>
      <w:r w:rsidR="00EE5875">
        <w:rPr>
          <w:i/>
          <w:iCs/>
        </w:rPr>
        <w:t xml:space="preserve">. </w:t>
      </w:r>
      <w:r w:rsidRPr="00675642">
        <w:rPr>
          <w:i/>
          <w:iCs/>
        </w:rPr>
        <w:t>Il est très grand</w:t>
      </w:r>
      <w:r w:rsidR="00EE5875">
        <w:rPr>
          <w:i/>
          <w:iCs/>
        </w:rPr>
        <w:t xml:space="preserve">. </w:t>
      </w:r>
      <w:r w:rsidRPr="00675642">
        <w:rPr>
          <w:i/>
          <w:iCs/>
        </w:rPr>
        <w:t>Il a une longue barbe noire</w:t>
      </w:r>
      <w:r w:rsidR="00EE5875">
        <w:rPr>
          <w:i/>
          <w:iCs/>
        </w:rPr>
        <w:t xml:space="preserve">. </w:t>
      </w:r>
      <w:r w:rsidRPr="00675642">
        <w:rPr>
          <w:i/>
          <w:iCs/>
        </w:rPr>
        <w:t>Je ne puis pas parler</w:t>
      </w:r>
      <w:r w:rsidR="00EE5875">
        <w:rPr>
          <w:i/>
          <w:iCs/>
        </w:rPr>
        <w:t xml:space="preserve">. </w:t>
      </w:r>
      <w:r w:rsidRPr="00675642">
        <w:rPr>
          <w:i/>
          <w:iCs/>
        </w:rPr>
        <w:t xml:space="preserve">Je </w:t>
      </w:r>
      <w:proofErr w:type="gramStart"/>
      <w:r w:rsidRPr="00675642">
        <w:rPr>
          <w:i/>
          <w:iCs/>
        </w:rPr>
        <w:t>fais</w:t>
      </w:r>
      <w:proofErr w:type="gramEnd"/>
      <w:r w:rsidRPr="00675642">
        <w:rPr>
          <w:i/>
          <w:iCs/>
        </w:rPr>
        <w:t xml:space="preserve"> un effort</w:t>
      </w:r>
      <w:r w:rsidR="00EE5875">
        <w:rPr>
          <w:i/>
          <w:iCs/>
        </w:rPr>
        <w:t xml:space="preserve">. </w:t>
      </w:r>
      <w:r w:rsidRPr="00675642">
        <w:rPr>
          <w:i/>
          <w:iCs/>
        </w:rPr>
        <w:t>Je pleure</w:t>
      </w:r>
      <w:r w:rsidR="00EE5875">
        <w:rPr>
          <w:i/>
          <w:iCs/>
        </w:rPr>
        <w:t xml:space="preserve">. </w:t>
      </w:r>
      <w:r w:rsidRPr="00675642">
        <w:rPr>
          <w:i/>
          <w:iCs/>
        </w:rPr>
        <w:t>L</w:t>
      </w:r>
      <w:r w:rsidR="00EE5875">
        <w:rPr>
          <w:i/>
          <w:iCs/>
        </w:rPr>
        <w:t>’</w:t>
      </w:r>
      <w:r w:rsidRPr="00675642">
        <w:rPr>
          <w:i/>
          <w:iCs/>
        </w:rPr>
        <w:t>homme me prend soudainement dans ses bras et m</w:t>
      </w:r>
      <w:r w:rsidR="00EE5875">
        <w:rPr>
          <w:i/>
          <w:iCs/>
        </w:rPr>
        <w:t>’</w:t>
      </w:r>
      <w:r w:rsidRPr="00675642">
        <w:rPr>
          <w:i/>
          <w:iCs/>
        </w:rPr>
        <w:t>embrasse sur la bouche</w:t>
      </w:r>
      <w:r w:rsidR="00EE5875">
        <w:rPr>
          <w:i/>
          <w:iCs/>
        </w:rPr>
        <w:t xml:space="preserve">. </w:t>
      </w:r>
      <w:r w:rsidRPr="00675642">
        <w:rPr>
          <w:i/>
          <w:iCs/>
        </w:rPr>
        <w:t>Quelle horreur</w:t>
      </w:r>
      <w:r w:rsidR="00EE5875">
        <w:rPr>
          <w:i/>
          <w:iCs/>
        </w:rPr>
        <w:t xml:space="preserve"> ! </w:t>
      </w:r>
      <w:r w:rsidRPr="00675642">
        <w:rPr>
          <w:i/>
          <w:iCs/>
        </w:rPr>
        <w:t>Je laisse tomber mes assiettes</w:t>
      </w:r>
      <w:r w:rsidR="00EE5875">
        <w:rPr>
          <w:i/>
          <w:iCs/>
        </w:rPr>
        <w:t xml:space="preserve">. </w:t>
      </w:r>
      <w:r w:rsidRPr="00675642">
        <w:rPr>
          <w:i/>
          <w:iCs/>
        </w:rPr>
        <w:t>Je me sauve</w:t>
      </w:r>
      <w:r w:rsidR="00EE5875">
        <w:rPr>
          <w:i/>
          <w:iCs/>
        </w:rPr>
        <w:t xml:space="preserve">. </w:t>
      </w:r>
      <w:r w:rsidRPr="00675642">
        <w:rPr>
          <w:i/>
          <w:iCs/>
        </w:rPr>
        <w:t>Sans même refermer la porte</w:t>
      </w:r>
      <w:r w:rsidR="00EE5875">
        <w:rPr>
          <w:i/>
          <w:iCs/>
        </w:rPr>
        <w:t>.</w:t>
      </w:r>
    </w:p>
    <w:p w14:paraId="53411207" w14:textId="77777777" w:rsidR="00EE5875" w:rsidRDefault="00457E89" w:rsidP="00457E89">
      <w:pPr>
        <w:rPr>
          <w:i/>
          <w:iCs/>
        </w:rPr>
      </w:pPr>
      <w:r w:rsidRPr="00675642">
        <w:rPr>
          <w:i/>
          <w:iCs/>
        </w:rPr>
        <w:t>Quelle horreur</w:t>
      </w:r>
      <w:r w:rsidR="00EE5875">
        <w:rPr>
          <w:i/>
          <w:iCs/>
        </w:rPr>
        <w:t> !</w:t>
      </w:r>
    </w:p>
    <w:p w14:paraId="5420831F" w14:textId="77777777" w:rsidR="00EE5875" w:rsidRDefault="00457E89" w:rsidP="00457E89">
      <w:pPr>
        <w:rPr>
          <w:i/>
          <w:iCs/>
        </w:rPr>
      </w:pPr>
      <w:r w:rsidRPr="00675642">
        <w:rPr>
          <w:i/>
          <w:iCs/>
        </w:rPr>
        <w:t>À la maison</w:t>
      </w:r>
      <w:r w:rsidR="00EE5875">
        <w:rPr>
          <w:i/>
          <w:iCs/>
        </w:rPr>
        <w:t xml:space="preserve">, </w:t>
      </w:r>
      <w:r w:rsidRPr="00675642">
        <w:rPr>
          <w:i/>
          <w:iCs/>
        </w:rPr>
        <w:t>papa ne me parle pas</w:t>
      </w:r>
      <w:r w:rsidR="00EE5875">
        <w:rPr>
          <w:i/>
          <w:iCs/>
        </w:rPr>
        <w:t xml:space="preserve">. </w:t>
      </w:r>
      <w:r w:rsidRPr="00675642">
        <w:rPr>
          <w:i/>
          <w:iCs/>
        </w:rPr>
        <w:t>Nous sommes fâchés</w:t>
      </w:r>
      <w:r w:rsidR="00EE5875">
        <w:rPr>
          <w:i/>
          <w:iCs/>
        </w:rPr>
        <w:t xml:space="preserve">. </w:t>
      </w:r>
      <w:r w:rsidRPr="00675642">
        <w:rPr>
          <w:i/>
          <w:iCs/>
        </w:rPr>
        <w:t>Quelle tristesse</w:t>
      </w:r>
      <w:r w:rsidR="00EE5875">
        <w:rPr>
          <w:i/>
          <w:iCs/>
        </w:rPr>
        <w:t> !</w:t>
      </w:r>
    </w:p>
    <w:p w14:paraId="536FD889" w14:textId="77777777" w:rsidR="00EE5875" w:rsidRDefault="00457E89" w:rsidP="00457E89">
      <w:pPr>
        <w:rPr>
          <w:i/>
          <w:iCs/>
        </w:rPr>
      </w:pPr>
      <w:r w:rsidRPr="00675642">
        <w:rPr>
          <w:i/>
          <w:iCs/>
        </w:rPr>
        <w:t>Je suis vraiment toute seule</w:t>
      </w:r>
      <w:r w:rsidR="00EE5875">
        <w:rPr>
          <w:i/>
          <w:iCs/>
        </w:rPr>
        <w:t>.</w:t>
      </w:r>
    </w:p>
    <w:p w14:paraId="2854C2F3" w14:textId="77777777" w:rsidR="00EE5875" w:rsidRDefault="00457E89" w:rsidP="00457E89">
      <w:pPr>
        <w:rPr>
          <w:i/>
          <w:iCs/>
        </w:rPr>
      </w:pPr>
      <w:r w:rsidRPr="00675642">
        <w:rPr>
          <w:i/>
          <w:iCs/>
        </w:rPr>
        <w:t>Juliette nous revient</w:t>
      </w:r>
      <w:r w:rsidR="00EE5875">
        <w:rPr>
          <w:i/>
          <w:iCs/>
        </w:rPr>
        <w:t xml:space="preserve">, </w:t>
      </w:r>
      <w:r w:rsidRPr="00675642">
        <w:rPr>
          <w:i/>
          <w:iCs/>
        </w:rPr>
        <w:t>grosse</w:t>
      </w:r>
      <w:r w:rsidR="00EE5875">
        <w:rPr>
          <w:i/>
          <w:iCs/>
        </w:rPr>
        <w:t xml:space="preserve">, </w:t>
      </w:r>
      <w:r w:rsidRPr="00675642">
        <w:rPr>
          <w:i/>
          <w:iCs/>
        </w:rPr>
        <w:t>grosse</w:t>
      </w:r>
      <w:r w:rsidR="00EE5875">
        <w:rPr>
          <w:i/>
          <w:iCs/>
        </w:rPr>
        <w:t xml:space="preserve">, </w:t>
      </w:r>
      <w:r w:rsidRPr="00675642">
        <w:rPr>
          <w:i/>
          <w:iCs/>
        </w:rPr>
        <w:t>bête et triste</w:t>
      </w:r>
      <w:r w:rsidR="00EE5875">
        <w:rPr>
          <w:i/>
          <w:iCs/>
        </w:rPr>
        <w:t xml:space="preserve">. </w:t>
      </w:r>
      <w:r w:rsidRPr="00675642">
        <w:rPr>
          <w:i/>
          <w:iCs/>
        </w:rPr>
        <w:t>Pou</w:t>
      </w:r>
      <w:r w:rsidRPr="00675642">
        <w:rPr>
          <w:i/>
          <w:iCs/>
        </w:rPr>
        <w:t>r</w:t>
      </w:r>
      <w:r w:rsidRPr="00675642">
        <w:rPr>
          <w:i/>
          <w:iCs/>
        </w:rPr>
        <w:t>quoi</w:t>
      </w:r>
      <w:r w:rsidR="00EE5875">
        <w:rPr>
          <w:i/>
          <w:iCs/>
        </w:rPr>
        <w:t> ?</w:t>
      </w:r>
    </w:p>
    <w:p w14:paraId="4404028B" w14:textId="77777777" w:rsidR="00EE5875" w:rsidRDefault="00457E89" w:rsidP="00457E89">
      <w:pPr>
        <w:rPr>
          <w:i/>
          <w:iCs/>
        </w:rPr>
      </w:pPr>
      <w:r w:rsidRPr="00675642">
        <w:rPr>
          <w:i/>
          <w:iCs/>
        </w:rPr>
        <w:t>J</w:t>
      </w:r>
      <w:r w:rsidR="00EE5875">
        <w:rPr>
          <w:i/>
          <w:iCs/>
        </w:rPr>
        <w:t>’</w:t>
      </w:r>
      <w:r w:rsidRPr="00675642">
        <w:rPr>
          <w:i/>
          <w:iCs/>
        </w:rPr>
        <w:t>ai oublié Bouton de Rose</w:t>
      </w:r>
      <w:r w:rsidR="00EE5875">
        <w:rPr>
          <w:i/>
          <w:iCs/>
        </w:rPr>
        <w:t>.</w:t>
      </w:r>
    </w:p>
    <w:p w14:paraId="4DFADD3F" w14:textId="77777777" w:rsidR="00EE5875" w:rsidRDefault="00457E89" w:rsidP="00457E89">
      <w:pPr>
        <w:rPr>
          <w:i/>
          <w:iCs/>
        </w:rPr>
      </w:pPr>
      <w:r w:rsidRPr="00675642">
        <w:rPr>
          <w:i/>
          <w:iCs/>
        </w:rPr>
        <w:t>Ici</w:t>
      </w:r>
      <w:r w:rsidR="00EE5875">
        <w:rPr>
          <w:i/>
          <w:iCs/>
        </w:rPr>
        <w:t xml:space="preserve">, </w:t>
      </w:r>
      <w:r w:rsidRPr="00675642">
        <w:rPr>
          <w:i/>
          <w:iCs/>
        </w:rPr>
        <w:t>ça finit là</w:t>
      </w:r>
      <w:r w:rsidR="00EE5875">
        <w:rPr>
          <w:i/>
          <w:iCs/>
        </w:rPr>
        <w:t>.</w:t>
      </w:r>
    </w:p>
    <w:p w14:paraId="12782297" w14:textId="77777777" w:rsidR="00EE5875" w:rsidRDefault="00457E89" w:rsidP="00457E89">
      <w:pPr>
        <w:rPr>
          <w:i/>
          <w:iCs/>
        </w:rPr>
      </w:pPr>
      <w:r w:rsidRPr="00675642">
        <w:rPr>
          <w:i/>
          <w:iCs/>
        </w:rPr>
        <w:t>J</w:t>
      </w:r>
      <w:r w:rsidR="00EE5875">
        <w:rPr>
          <w:i/>
          <w:iCs/>
        </w:rPr>
        <w:t>’</w:t>
      </w:r>
      <w:r w:rsidRPr="00675642">
        <w:rPr>
          <w:i/>
          <w:iCs/>
        </w:rPr>
        <w:t>ai bien d</w:t>
      </w:r>
      <w:r w:rsidR="00EE5875">
        <w:rPr>
          <w:i/>
          <w:iCs/>
        </w:rPr>
        <w:t>’</w:t>
      </w:r>
      <w:r w:rsidRPr="00675642">
        <w:rPr>
          <w:i/>
          <w:iCs/>
        </w:rPr>
        <w:t>autres soucis avec Juliette</w:t>
      </w:r>
      <w:r w:rsidR="00EE5875">
        <w:rPr>
          <w:i/>
          <w:iCs/>
        </w:rPr>
        <w:t xml:space="preserve">, </w:t>
      </w:r>
      <w:r w:rsidRPr="00675642">
        <w:rPr>
          <w:i/>
          <w:iCs/>
        </w:rPr>
        <w:t>qui est la risée du pays</w:t>
      </w:r>
      <w:r w:rsidR="00EE5875">
        <w:rPr>
          <w:i/>
          <w:iCs/>
        </w:rPr>
        <w:t xml:space="preserve">. </w:t>
      </w:r>
      <w:r w:rsidRPr="00675642">
        <w:rPr>
          <w:i/>
          <w:iCs/>
        </w:rPr>
        <w:t>On raconte partout qu</w:t>
      </w:r>
      <w:r w:rsidR="00EE5875">
        <w:rPr>
          <w:i/>
          <w:iCs/>
        </w:rPr>
        <w:t>’</w:t>
      </w:r>
      <w:r w:rsidRPr="00675642">
        <w:rPr>
          <w:i/>
          <w:iCs/>
        </w:rPr>
        <w:t>elle va avoir un bébé</w:t>
      </w:r>
      <w:r w:rsidR="00EE5875">
        <w:rPr>
          <w:i/>
          <w:iCs/>
        </w:rPr>
        <w:t xml:space="preserve">. </w:t>
      </w:r>
      <w:r w:rsidRPr="00675642">
        <w:rPr>
          <w:i/>
          <w:iCs/>
        </w:rPr>
        <w:t>Moi</w:t>
      </w:r>
      <w:r w:rsidR="00EE5875">
        <w:rPr>
          <w:i/>
          <w:iCs/>
        </w:rPr>
        <w:t xml:space="preserve">, </w:t>
      </w:r>
      <w:r w:rsidRPr="00675642">
        <w:rPr>
          <w:i/>
          <w:iCs/>
        </w:rPr>
        <w:t xml:space="preserve">je suis </w:t>
      </w:r>
      <w:r w:rsidRPr="00675642">
        <w:rPr>
          <w:i/>
          <w:iCs/>
        </w:rPr>
        <w:lastRenderedPageBreak/>
        <w:t>convaincue qu</w:t>
      </w:r>
      <w:r w:rsidR="00EE5875">
        <w:rPr>
          <w:i/>
          <w:iCs/>
        </w:rPr>
        <w:t>’</w:t>
      </w:r>
      <w:r w:rsidRPr="00675642">
        <w:rPr>
          <w:i/>
          <w:iCs/>
        </w:rPr>
        <w:t>elle va avoir la typhoïde</w:t>
      </w:r>
      <w:r w:rsidR="00EE5875">
        <w:rPr>
          <w:i/>
          <w:iCs/>
        </w:rPr>
        <w:t xml:space="preserve"> ; </w:t>
      </w:r>
      <w:r w:rsidRPr="00675642">
        <w:rPr>
          <w:i/>
          <w:iCs/>
        </w:rPr>
        <w:t>je voudrais lui couper les cheveux comme on fait aux typhiques</w:t>
      </w:r>
      <w:r w:rsidR="00EE5875">
        <w:rPr>
          <w:i/>
          <w:iCs/>
        </w:rPr>
        <w:t>.</w:t>
      </w:r>
    </w:p>
    <w:p w14:paraId="482C5E03" w14:textId="77777777" w:rsidR="00EE5875" w:rsidRDefault="00457E89" w:rsidP="00457E89">
      <w:pPr>
        <w:rPr>
          <w:i/>
          <w:iCs/>
        </w:rPr>
      </w:pPr>
      <w:r w:rsidRPr="00675642">
        <w:rPr>
          <w:i/>
          <w:iCs/>
        </w:rPr>
        <w:t>Papa va mieux</w:t>
      </w:r>
      <w:r w:rsidR="00EE5875">
        <w:rPr>
          <w:i/>
          <w:iCs/>
        </w:rPr>
        <w:t>.</w:t>
      </w:r>
    </w:p>
    <w:p w14:paraId="766667AF" w14:textId="77777777" w:rsidR="00EE5875" w:rsidRDefault="00457E89" w:rsidP="00457E89">
      <w:pPr>
        <w:rPr>
          <w:i/>
          <w:iCs/>
        </w:rPr>
      </w:pPr>
      <w:r w:rsidRPr="00675642">
        <w:rPr>
          <w:i/>
          <w:iCs/>
        </w:rPr>
        <w:t>Bientôt il pourra sortir</w:t>
      </w:r>
      <w:r w:rsidR="00EE5875">
        <w:rPr>
          <w:i/>
          <w:iCs/>
        </w:rPr>
        <w:t>.</w:t>
      </w:r>
    </w:p>
    <w:p w14:paraId="302AA7E4" w14:textId="77777777" w:rsidR="00EE5875" w:rsidRDefault="00457E89" w:rsidP="00457E89">
      <w:pPr>
        <w:rPr>
          <w:i/>
          <w:iCs/>
        </w:rPr>
      </w:pPr>
      <w:r w:rsidRPr="00675642">
        <w:rPr>
          <w:i/>
          <w:iCs/>
        </w:rPr>
        <w:t>Il me mène à Marseille</w:t>
      </w:r>
      <w:r w:rsidR="00EE5875">
        <w:rPr>
          <w:i/>
          <w:iCs/>
        </w:rPr>
        <w:t xml:space="preserve">, </w:t>
      </w:r>
      <w:r w:rsidRPr="00675642">
        <w:rPr>
          <w:i/>
          <w:iCs/>
        </w:rPr>
        <w:t>au cinéma</w:t>
      </w:r>
      <w:r w:rsidR="00EE5875">
        <w:rPr>
          <w:i/>
          <w:iCs/>
        </w:rPr>
        <w:t xml:space="preserve">, </w:t>
      </w:r>
      <w:r w:rsidRPr="00675642">
        <w:rPr>
          <w:i/>
          <w:iCs/>
        </w:rPr>
        <w:t>au théâtre</w:t>
      </w:r>
      <w:r w:rsidR="00EE5875">
        <w:rPr>
          <w:i/>
          <w:iCs/>
        </w:rPr>
        <w:t xml:space="preserve">. </w:t>
      </w:r>
      <w:r w:rsidRPr="00675642">
        <w:rPr>
          <w:i/>
          <w:iCs/>
        </w:rPr>
        <w:t>Cela ne m</w:t>
      </w:r>
      <w:r w:rsidR="00EE5875">
        <w:rPr>
          <w:i/>
          <w:iCs/>
        </w:rPr>
        <w:t>’</w:t>
      </w:r>
      <w:r w:rsidRPr="00675642">
        <w:rPr>
          <w:i/>
          <w:iCs/>
        </w:rPr>
        <w:t>amuse pas du tout</w:t>
      </w:r>
      <w:r w:rsidR="00EE5875">
        <w:rPr>
          <w:i/>
          <w:iCs/>
        </w:rPr>
        <w:t xml:space="preserve">, </w:t>
      </w:r>
      <w:r w:rsidRPr="00675642">
        <w:rPr>
          <w:i/>
          <w:iCs/>
        </w:rPr>
        <w:t>car papa non plus n</w:t>
      </w:r>
      <w:r w:rsidR="00EE5875">
        <w:rPr>
          <w:i/>
          <w:iCs/>
        </w:rPr>
        <w:t>’</w:t>
      </w:r>
      <w:r w:rsidRPr="00675642">
        <w:rPr>
          <w:i/>
          <w:iCs/>
        </w:rPr>
        <w:t>a pas l</w:t>
      </w:r>
      <w:r w:rsidR="00EE5875">
        <w:rPr>
          <w:i/>
          <w:iCs/>
        </w:rPr>
        <w:t>’</w:t>
      </w:r>
      <w:r w:rsidRPr="00675642">
        <w:rPr>
          <w:i/>
          <w:iCs/>
        </w:rPr>
        <w:t>air de s</w:t>
      </w:r>
      <w:r w:rsidR="00EE5875">
        <w:rPr>
          <w:i/>
          <w:iCs/>
        </w:rPr>
        <w:t>’</w:t>
      </w:r>
      <w:r w:rsidRPr="00675642">
        <w:rPr>
          <w:i/>
          <w:iCs/>
        </w:rPr>
        <w:t>amuser</w:t>
      </w:r>
      <w:r w:rsidR="00EE5875">
        <w:rPr>
          <w:i/>
          <w:iCs/>
        </w:rPr>
        <w:t xml:space="preserve">. </w:t>
      </w:r>
      <w:r w:rsidRPr="00675642">
        <w:rPr>
          <w:i/>
          <w:iCs/>
        </w:rPr>
        <w:t>Il ne chante plus et jamais non plus il ne siffle</w:t>
      </w:r>
      <w:r w:rsidR="00EE5875">
        <w:rPr>
          <w:i/>
          <w:iCs/>
        </w:rPr>
        <w:t xml:space="preserve">. </w:t>
      </w:r>
      <w:r w:rsidRPr="00675642">
        <w:rPr>
          <w:i/>
          <w:iCs/>
        </w:rPr>
        <w:t>On d</w:t>
      </w:r>
      <w:r w:rsidRPr="00675642">
        <w:rPr>
          <w:i/>
          <w:iCs/>
        </w:rPr>
        <w:t>i</w:t>
      </w:r>
      <w:r w:rsidRPr="00675642">
        <w:rPr>
          <w:i/>
          <w:iCs/>
        </w:rPr>
        <w:t>rait qu</w:t>
      </w:r>
      <w:r w:rsidR="00EE5875">
        <w:rPr>
          <w:i/>
          <w:iCs/>
        </w:rPr>
        <w:t>’</w:t>
      </w:r>
      <w:r w:rsidRPr="00675642">
        <w:rPr>
          <w:i/>
          <w:iCs/>
        </w:rPr>
        <w:t>il veut oublier qu</w:t>
      </w:r>
      <w:r w:rsidR="00EE5875">
        <w:rPr>
          <w:i/>
          <w:iCs/>
        </w:rPr>
        <w:t>’</w:t>
      </w:r>
      <w:r w:rsidRPr="00675642">
        <w:rPr>
          <w:i/>
          <w:iCs/>
        </w:rPr>
        <w:t>il a été malade</w:t>
      </w:r>
      <w:r w:rsidR="00EE5875">
        <w:rPr>
          <w:i/>
          <w:iCs/>
        </w:rPr>
        <w:t xml:space="preserve">. </w:t>
      </w:r>
      <w:r w:rsidRPr="00675642">
        <w:rPr>
          <w:i/>
          <w:iCs/>
        </w:rPr>
        <w:t>Maman non plus</w:t>
      </w:r>
      <w:r w:rsidR="00EE5875">
        <w:rPr>
          <w:i/>
          <w:iCs/>
        </w:rPr>
        <w:t xml:space="preserve">, </w:t>
      </w:r>
      <w:r w:rsidRPr="00675642">
        <w:rPr>
          <w:i/>
          <w:iCs/>
        </w:rPr>
        <w:t>ne donne jamais plus de ses nouvelles</w:t>
      </w:r>
      <w:r w:rsidR="00EE5875">
        <w:rPr>
          <w:i/>
          <w:iCs/>
        </w:rPr>
        <w:t xml:space="preserve">. </w:t>
      </w:r>
      <w:r w:rsidRPr="00675642">
        <w:rPr>
          <w:i/>
          <w:iCs/>
        </w:rPr>
        <w:t>Comme c</w:t>
      </w:r>
      <w:r w:rsidR="00EE5875">
        <w:rPr>
          <w:i/>
          <w:iCs/>
        </w:rPr>
        <w:t>’</w:t>
      </w:r>
      <w:r w:rsidRPr="00675642">
        <w:rPr>
          <w:i/>
          <w:iCs/>
        </w:rPr>
        <w:t>est triste à la maison</w:t>
      </w:r>
      <w:r w:rsidR="00EE5875">
        <w:rPr>
          <w:i/>
          <w:iCs/>
        </w:rPr>
        <w:t xml:space="preserve"> ! </w:t>
      </w:r>
      <w:r w:rsidRPr="00675642">
        <w:rPr>
          <w:i/>
          <w:iCs/>
        </w:rPr>
        <w:t>J</w:t>
      </w:r>
      <w:r w:rsidR="00EE5875">
        <w:rPr>
          <w:i/>
          <w:iCs/>
        </w:rPr>
        <w:t>’</w:t>
      </w:r>
      <w:r w:rsidRPr="00675642">
        <w:rPr>
          <w:i/>
          <w:iCs/>
        </w:rPr>
        <w:t>aime autant rester à la cuisine que d</w:t>
      </w:r>
      <w:r w:rsidR="00EE5875">
        <w:rPr>
          <w:i/>
          <w:iCs/>
        </w:rPr>
        <w:t>’</w:t>
      </w:r>
      <w:r w:rsidRPr="00675642">
        <w:rPr>
          <w:i/>
          <w:iCs/>
        </w:rPr>
        <w:t>aller au théâtre à Marseille</w:t>
      </w:r>
      <w:r w:rsidR="00EE5875">
        <w:rPr>
          <w:i/>
          <w:iCs/>
        </w:rPr>
        <w:t xml:space="preserve">. </w:t>
      </w:r>
      <w:r w:rsidRPr="00675642">
        <w:rPr>
          <w:i/>
          <w:iCs/>
        </w:rPr>
        <w:t>Avec Juliette nous nous lançons dans la poésie triste</w:t>
      </w:r>
      <w:r w:rsidR="00EE5875">
        <w:rPr>
          <w:i/>
          <w:iCs/>
        </w:rPr>
        <w:t xml:space="preserve">. </w:t>
      </w:r>
      <w:r w:rsidR="00EE5875">
        <w:t>« </w:t>
      </w:r>
      <w:r w:rsidRPr="00675642">
        <w:t>L</w:t>
      </w:r>
      <w:r w:rsidR="00EE5875">
        <w:t>’</w:t>
      </w:r>
      <w:r w:rsidRPr="00675642">
        <w:rPr>
          <w:i/>
          <w:iCs/>
        </w:rPr>
        <w:t>Amour à Saint-Denis</w:t>
      </w:r>
      <w:r w:rsidR="00EE5875">
        <w:t xml:space="preserve"> », </w:t>
      </w:r>
      <w:r w:rsidRPr="00675642">
        <w:rPr>
          <w:i/>
          <w:iCs/>
        </w:rPr>
        <w:t>une si belle poésie</w:t>
      </w:r>
      <w:r w:rsidR="00EE5875">
        <w:rPr>
          <w:i/>
          <w:iCs/>
        </w:rPr>
        <w:t xml:space="preserve">, </w:t>
      </w:r>
      <w:r w:rsidRPr="00675642">
        <w:rPr>
          <w:i/>
          <w:iCs/>
        </w:rPr>
        <w:t>avec un renvoi à l</w:t>
      </w:r>
      <w:r w:rsidR="00EE5875">
        <w:rPr>
          <w:i/>
          <w:iCs/>
        </w:rPr>
        <w:t>’</w:t>
      </w:r>
      <w:r w:rsidRPr="00675642">
        <w:rPr>
          <w:i/>
          <w:iCs/>
        </w:rPr>
        <w:t>ingrat</w:t>
      </w:r>
      <w:r w:rsidR="00EE5875">
        <w:rPr>
          <w:i/>
          <w:iCs/>
        </w:rPr>
        <w:t> :</w:t>
      </w:r>
    </w:p>
    <w:p w14:paraId="2364D518" w14:textId="51A4890D" w:rsidR="00457E89" w:rsidRPr="00675642" w:rsidRDefault="00457E89" w:rsidP="00457E89">
      <w:pPr>
        <w:pStyle w:val="NormalRetraitGauche3X"/>
        <w:spacing w:before="0" w:after="0"/>
      </w:pPr>
      <w:r w:rsidRPr="00675642">
        <w:t>Elle t</w:t>
      </w:r>
      <w:r w:rsidR="00EE5875">
        <w:t>’</w:t>
      </w:r>
      <w:r w:rsidRPr="00675642">
        <w:t>abandonnera</w:t>
      </w:r>
    </w:p>
    <w:p w14:paraId="6E4FCEAF" w14:textId="77777777" w:rsidR="00457E89" w:rsidRPr="00675642" w:rsidRDefault="00457E89" w:rsidP="00457E89">
      <w:pPr>
        <w:pStyle w:val="NormalRetraitGauche3X"/>
        <w:spacing w:before="0" w:after="0"/>
      </w:pPr>
      <w:r w:rsidRPr="00675642">
        <w:t>Comme tu as</w:t>
      </w:r>
    </w:p>
    <w:p w14:paraId="06B90F08" w14:textId="32D60D75" w:rsidR="00457E89" w:rsidRPr="00675642" w:rsidRDefault="00457E89" w:rsidP="00457E89">
      <w:pPr>
        <w:pStyle w:val="NormalRetraitGauche1X"/>
        <w:spacing w:before="0" w:after="0"/>
      </w:pPr>
      <w:r w:rsidRPr="00675642">
        <w:t>Toujours vu s</w:t>
      </w:r>
      <w:r w:rsidR="00EE5875">
        <w:t>’</w:t>
      </w:r>
      <w:r w:rsidRPr="00675642">
        <w:t>abandonner à la souffrance</w:t>
      </w:r>
    </w:p>
    <w:p w14:paraId="5D1F6A5A" w14:textId="77777777" w:rsidR="00EE5875" w:rsidRDefault="00457E89" w:rsidP="00457E89">
      <w:pPr>
        <w:pStyle w:val="NormalRetraitGauche1X"/>
        <w:spacing w:before="0" w:after="0"/>
      </w:pPr>
      <w:r w:rsidRPr="00675642">
        <w:t>Ceux qu</w:t>
      </w:r>
      <w:r w:rsidR="00EE5875">
        <w:t>’</w:t>
      </w:r>
      <w:r w:rsidRPr="00675642">
        <w:t>on aba</w:t>
      </w:r>
      <w:r w:rsidRPr="00675642">
        <w:t>n</w:t>
      </w:r>
      <w:r w:rsidRPr="00675642">
        <w:t>donne dans la souffrance</w:t>
      </w:r>
      <w:r w:rsidR="00EE5875">
        <w:t>.</w:t>
      </w:r>
    </w:p>
    <w:p w14:paraId="44E3A917" w14:textId="77777777" w:rsidR="00EE5875" w:rsidRDefault="00457E89" w:rsidP="00457E89">
      <w:pPr>
        <w:pStyle w:val="NormalRetraitGauche3X"/>
        <w:spacing w:before="0" w:after="0"/>
      </w:pPr>
      <w:r w:rsidRPr="00675642">
        <w:t>Adieu</w:t>
      </w:r>
      <w:r w:rsidR="00EE5875">
        <w:t> !</w:t>
      </w:r>
    </w:p>
    <w:p w14:paraId="1F843D8B" w14:textId="77777777" w:rsidR="00EE5875" w:rsidRDefault="00457E89" w:rsidP="00457E89">
      <w:pPr>
        <w:pStyle w:val="NormalRetraitGauche3X"/>
        <w:spacing w:before="0" w:after="0"/>
      </w:pPr>
      <w:r w:rsidRPr="00675642">
        <w:t>N</w:t>
      </w:r>
      <w:r w:rsidR="00EE5875">
        <w:t>’</w:t>
      </w:r>
      <w:r w:rsidRPr="00675642">
        <w:t>aime jamais</w:t>
      </w:r>
      <w:r w:rsidR="00EE5875">
        <w:t> !</w:t>
      </w:r>
    </w:p>
    <w:p w14:paraId="533B92A5" w14:textId="77777777" w:rsidR="00EE5875" w:rsidRDefault="00457E89" w:rsidP="00457E89">
      <w:pPr>
        <w:rPr>
          <w:i/>
          <w:iCs/>
        </w:rPr>
      </w:pPr>
      <w:r w:rsidRPr="00675642">
        <w:rPr>
          <w:i/>
          <w:iCs/>
        </w:rPr>
        <w:t>Mon Dieu</w:t>
      </w:r>
      <w:r w:rsidR="00EE5875">
        <w:rPr>
          <w:i/>
          <w:iCs/>
        </w:rPr>
        <w:t xml:space="preserve">, </w:t>
      </w:r>
      <w:r w:rsidRPr="00675642">
        <w:rPr>
          <w:i/>
          <w:iCs/>
        </w:rPr>
        <w:t>comme nous sommes mélancoliques</w:t>
      </w:r>
      <w:r w:rsidR="00EE5875">
        <w:rPr>
          <w:i/>
          <w:iCs/>
        </w:rPr>
        <w:t> !</w:t>
      </w:r>
    </w:p>
    <w:p w14:paraId="5099F7A7" w14:textId="77777777" w:rsidR="00EE5875" w:rsidRDefault="00457E89" w:rsidP="00457E89">
      <w:pPr>
        <w:rPr>
          <w:i/>
          <w:iCs/>
        </w:rPr>
      </w:pPr>
      <w:r w:rsidRPr="00675642">
        <w:rPr>
          <w:i/>
          <w:iCs/>
        </w:rPr>
        <w:t>Maintenant nous avons tout quitté</w:t>
      </w:r>
      <w:r w:rsidR="00EE5875">
        <w:rPr>
          <w:i/>
          <w:iCs/>
        </w:rPr>
        <w:t xml:space="preserve">, </w:t>
      </w:r>
      <w:r w:rsidRPr="00675642">
        <w:rPr>
          <w:i/>
          <w:iCs/>
        </w:rPr>
        <w:t>tout vendu</w:t>
      </w:r>
      <w:r w:rsidR="00EE5875">
        <w:rPr>
          <w:i/>
          <w:iCs/>
        </w:rPr>
        <w:t xml:space="preserve">, </w:t>
      </w:r>
      <w:r w:rsidRPr="00675642">
        <w:rPr>
          <w:i/>
          <w:iCs/>
        </w:rPr>
        <w:t>la maison</w:t>
      </w:r>
      <w:r w:rsidR="00EE5875">
        <w:rPr>
          <w:i/>
          <w:iCs/>
        </w:rPr>
        <w:t xml:space="preserve">, </w:t>
      </w:r>
      <w:r w:rsidRPr="00675642">
        <w:rPr>
          <w:i/>
          <w:iCs/>
        </w:rPr>
        <w:t>le jardin et le reste</w:t>
      </w:r>
      <w:r w:rsidR="00EE5875">
        <w:rPr>
          <w:i/>
          <w:iCs/>
        </w:rPr>
        <w:t xml:space="preserve">. </w:t>
      </w:r>
      <w:r w:rsidRPr="00675642">
        <w:rPr>
          <w:i/>
          <w:iCs/>
        </w:rPr>
        <w:t>Je ne sais pas ce que Juliette est devenue</w:t>
      </w:r>
      <w:r w:rsidR="00EE5875">
        <w:rPr>
          <w:i/>
          <w:iCs/>
        </w:rPr>
        <w:t xml:space="preserve">. </w:t>
      </w:r>
      <w:r w:rsidRPr="00675642">
        <w:rPr>
          <w:i/>
          <w:iCs/>
        </w:rPr>
        <w:t>On dit qu</w:t>
      </w:r>
      <w:r w:rsidR="00EE5875">
        <w:rPr>
          <w:i/>
          <w:iCs/>
        </w:rPr>
        <w:t>’</w:t>
      </w:r>
      <w:r w:rsidRPr="00675642">
        <w:rPr>
          <w:i/>
          <w:iCs/>
        </w:rPr>
        <w:t>elle a eu un bébé</w:t>
      </w:r>
      <w:r w:rsidR="00EE5875">
        <w:rPr>
          <w:i/>
          <w:iCs/>
        </w:rPr>
        <w:t xml:space="preserve">, </w:t>
      </w:r>
      <w:r w:rsidRPr="00675642">
        <w:rPr>
          <w:i/>
          <w:iCs/>
        </w:rPr>
        <w:t>même deux à la fois</w:t>
      </w:r>
      <w:r w:rsidR="00EE5875">
        <w:rPr>
          <w:i/>
          <w:iCs/>
        </w:rPr>
        <w:t xml:space="preserve">, </w:t>
      </w:r>
      <w:r w:rsidRPr="00675642">
        <w:rPr>
          <w:i/>
          <w:iCs/>
        </w:rPr>
        <w:t>même trois</w:t>
      </w:r>
      <w:r w:rsidR="00EE5875">
        <w:rPr>
          <w:i/>
          <w:iCs/>
        </w:rPr>
        <w:t xml:space="preserve">. </w:t>
      </w:r>
      <w:r w:rsidRPr="00675642">
        <w:rPr>
          <w:i/>
          <w:iCs/>
        </w:rPr>
        <w:t>On se moquait de moi dans les rues</w:t>
      </w:r>
      <w:r w:rsidR="00EE5875">
        <w:rPr>
          <w:i/>
          <w:iCs/>
        </w:rPr>
        <w:t xml:space="preserve">, </w:t>
      </w:r>
      <w:r w:rsidRPr="00675642">
        <w:rPr>
          <w:i/>
          <w:iCs/>
        </w:rPr>
        <w:t>parce que j</w:t>
      </w:r>
      <w:r w:rsidR="00EE5875">
        <w:rPr>
          <w:i/>
          <w:iCs/>
        </w:rPr>
        <w:t>’</w:t>
      </w:r>
      <w:r w:rsidRPr="00675642">
        <w:rPr>
          <w:i/>
          <w:iCs/>
        </w:rPr>
        <w:t>aimais to</w:t>
      </w:r>
      <w:r w:rsidRPr="00675642">
        <w:rPr>
          <w:i/>
          <w:iCs/>
        </w:rPr>
        <w:t>u</w:t>
      </w:r>
      <w:r w:rsidRPr="00675642">
        <w:rPr>
          <w:i/>
          <w:iCs/>
        </w:rPr>
        <w:t>jours Juliette</w:t>
      </w:r>
      <w:r w:rsidR="00EE5875">
        <w:rPr>
          <w:i/>
          <w:iCs/>
        </w:rPr>
        <w:t xml:space="preserve"> ; </w:t>
      </w:r>
      <w:r w:rsidRPr="00675642">
        <w:rPr>
          <w:i/>
          <w:iCs/>
        </w:rPr>
        <w:t>même Flocon de Neige me tirait la langue en passant</w:t>
      </w:r>
      <w:r w:rsidR="00EE5875">
        <w:rPr>
          <w:i/>
          <w:iCs/>
        </w:rPr>
        <w:t>.</w:t>
      </w:r>
    </w:p>
    <w:p w14:paraId="54609BE6" w14:textId="77777777" w:rsidR="00EE5875" w:rsidRDefault="00457E89" w:rsidP="00457E89">
      <w:pPr>
        <w:rPr>
          <w:i/>
          <w:iCs/>
        </w:rPr>
      </w:pPr>
      <w:r w:rsidRPr="00675642">
        <w:rPr>
          <w:i/>
          <w:iCs/>
        </w:rPr>
        <w:t>Papa a tout abandonné</w:t>
      </w:r>
      <w:r w:rsidR="00EE5875">
        <w:t xml:space="preserve"> ; </w:t>
      </w:r>
      <w:r w:rsidRPr="00675642">
        <w:rPr>
          <w:i/>
          <w:iCs/>
        </w:rPr>
        <w:t>il a vendu la carriole qui nous servait dans ses tournées</w:t>
      </w:r>
      <w:r w:rsidR="00EE5875">
        <w:rPr>
          <w:i/>
          <w:iCs/>
        </w:rPr>
        <w:t xml:space="preserve">. </w:t>
      </w:r>
      <w:r w:rsidRPr="00675642">
        <w:rPr>
          <w:i/>
          <w:iCs/>
        </w:rPr>
        <w:t>Papa a vendu jusqu</w:t>
      </w:r>
      <w:r w:rsidR="00EE5875">
        <w:rPr>
          <w:i/>
          <w:iCs/>
        </w:rPr>
        <w:t>’</w:t>
      </w:r>
      <w:r w:rsidRPr="00675642">
        <w:rPr>
          <w:i/>
          <w:iCs/>
        </w:rPr>
        <w:t>à la</w:t>
      </w:r>
      <w:r w:rsidRPr="00675642">
        <w:t xml:space="preserve"> Traviata</w:t>
      </w:r>
      <w:r w:rsidR="00EE5875">
        <w:t xml:space="preserve">, </w:t>
      </w:r>
      <w:r w:rsidRPr="00675642">
        <w:rPr>
          <w:i/>
          <w:iCs/>
        </w:rPr>
        <w:t>sa vieille jument</w:t>
      </w:r>
      <w:r w:rsidR="00EE5875">
        <w:rPr>
          <w:i/>
          <w:iCs/>
        </w:rPr>
        <w:t xml:space="preserve">, </w:t>
      </w:r>
      <w:r w:rsidRPr="00675642">
        <w:rPr>
          <w:i/>
          <w:iCs/>
        </w:rPr>
        <w:t>le dernier rejeton de</w:t>
      </w:r>
      <w:r w:rsidRPr="00675642">
        <w:t xml:space="preserve"> Turco</w:t>
      </w:r>
      <w:r w:rsidR="00EE5875">
        <w:t xml:space="preserve">, </w:t>
      </w:r>
      <w:r w:rsidRPr="00675642">
        <w:rPr>
          <w:i/>
          <w:iCs/>
        </w:rPr>
        <w:t>le fameux cheval</w:t>
      </w:r>
      <w:r w:rsidR="00EE5875">
        <w:rPr>
          <w:i/>
          <w:iCs/>
        </w:rPr>
        <w:t xml:space="preserve">, </w:t>
      </w:r>
      <w:r w:rsidRPr="00675642">
        <w:rPr>
          <w:i/>
          <w:iCs/>
        </w:rPr>
        <w:t>qui avait fait la campagne de</w:t>
      </w:r>
      <w:r w:rsidRPr="00675642">
        <w:t xml:space="preserve"> 70 </w:t>
      </w:r>
      <w:r w:rsidRPr="00675642">
        <w:rPr>
          <w:i/>
          <w:iCs/>
        </w:rPr>
        <w:t>avec lui</w:t>
      </w:r>
      <w:r w:rsidR="00EE5875">
        <w:rPr>
          <w:i/>
          <w:iCs/>
        </w:rPr>
        <w:t>.</w:t>
      </w:r>
    </w:p>
    <w:p w14:paraId="3889D524" w14:textId="77777777" w:rsidR="00EE5875" w:rsidRDefault="00457E89" w:rsidP="00457E89">
      <w:pPr>
        <w:rPr>
          <w:i/>
          <w:iCs/>
        </w:rPr>
      </w:pPr>
      <w:r w:rsidRPr="00675642">
        <w:rPr>
          <w:i/>
          <w:iCs/>
        </w:rPr>
        <w:lastRenderedPageBreak/>
        <w:t>Maintenant</w:t>
      </w:r>
      <w:r w:rsidR="00EE5875">
        <w:rPr>
          <w:i/>
          <w:iCs/>
        </w:rPr>
        <w:t xml:space="preserve">, </w:t>
      </w:r>
      <w:r w:rsidRPr="00675642">
        <w:rPr>
          <w:i/>
          <w:iCs/>
        </w:rPr>
        <w:t>papa me mène l</w:t>
      </w:r>
      <w:r w:rsidR="00EE5875">
        <w:rPr>
          <w:i/>
          <w:iCs/>
        </w:rPr>
        <w:t>’</w:t>
      </w:r>
      <w:r w:rsidRPr="00675642">
        <w:rPr>
          <w:i/>
          <w:iCs/>
        </w:rPr>
        <w:t>été à Vichy et l</w:t>
      </w:r>
      <w:r w:rsidR="00EE5875">
        <w:rPr>
          <w:i/>
          <w:iCs/>
        </w:rPr>
        <w:t>’</w:t>
      </w:r>
      <w:r w:rsidRPr="00675642">
        <w:rPr>
          <w:i/>
          <w:iCs/>
        </w:rPr>
        <w:t>hiver à Me</w:t>
      </w:r>
      <w:r w:rsidRPr="00675642">
        <w:rPr>
          <w:i/>
          <w:iCs/>
        </w:rPr>
        <w:t>n</w:t>
      </w:r>
      <w:r w:rsidRPr="00675642">
        <w:rPr>
          <w:i/>
          <w:iCs/>
        </w:rPr>
        <w:t>ton</w:t>
      </w:r>
      <w:r w:rsidR="00EE5875">
        <w:rPr>
          <w:i/>
          <w:iCs/>
        </w:rPr>
        <w:t xml:space="preserve">. </w:t>
      </w:r>
      <w:r w:rsidRPr="00675642">
        <w:rPr>
          <w:i/>
          <w:iCs/>
        </w:rPr>
        <w:t>Le casino</w:t>
      </w:r>
      <w:r w:rsidR="00EE5875">
        <w:t xml:space="preserve">, </w:t>
      </w:r>
      <w:r w:rsidRPr="00675642">
        <w:rPr>
          <w:i/>
          <w:iCs/>
        </w:rPr>
        <w:t>les petits chevaux</w:t>
      </w:r>
      <w:r w:rsidR="00EE5875">
        <w:rPr>
          <w:i/>
          <w:iCs/>
        </w:rPr>
        <w:t xml:space="preserve">, </w:t>
      </w:r>
      <w:r w:rsidRPr="00675642">
        <w:rPr>
          <w:i/>
          <w:iCs/>
        </w:rPr>
        <w:t>les bals</w:t>
      </w:r>
      <w:r w:rsidR="00EE5875">
        <w:rPr>
          <w:i/>
          <w:iCs/>
        </w:rPr>
        <w:t xml:space="preserve">, </w:t>
      </w:r>
      <w:r w:rsidRPr="00675642">
        <w:rPr>
          <w:i/>
          <w:iCs/>
        </w:rPr>
        <w:t>les grands hôtels d</w:t>
      </w:r>
      <w:r w:rsidRPr="00675642">
        <w:rPr>
          <w:i/>
          <w:iCs/>
        </w:rPr>
        <w:t>é</w:t>
      </w:r>
      <w:r w:rsidRPr="00675642">
        <w:rPr>
          <w:i/>
          <w:iCs/>
        </w:rPr>
        <w:t>serts</w:t>
      </w:r>
      <w:r w:rsidR="00EE5875">
        <w:rPr>
          <w:i/>
          <w:iCs/>
        </w:rPr>
        <w:t xml:space="preserve">, </w:t>
      </w:r>
      <w:r w:rsidRPr="00675642">
        <w:rPr>
          <w:i/>
          <w:iCs/>
        </w:rPr>
        <w:t>les trains</w:t>
      </w:r>
      <w:r w:rsidR="00EE5875">
        <w:rPr>
          <w:i/>
          <w:iCs/>
        </w:rPr>
        <w:t xml:space="preserve">, </w:t>
      </w:r>
      <w:r w:rsidRPr="00675642">
        <w:rPr>
          <w:i/>
          <w:iCs/>
        </w:rPr>
        <w:t>les malles</w:t>
      </w:r>
      <w:r w:rsidR="00EE5875">
        <w:rPr>
          <w:i/>
          <w:iCs/>
        </w:rPr>
        <w:t xml:space="preserve">, </w:t>
      </w:r>
      <w:r w:rsidRPr="00675642">
        <w:rPr>
          <w:i/>
          <w:iCs/>
        </w:rPr>
        <w:t>mais j</w:t>
      </w:r>
      <w:r w:rsidR="00EE5875">
        <w:rPr>
          <w:i/>
          <w:iCs/>
        </w:rPr>
        <w:t>’</w:t>
      </w:r>
      <w:r w:rsidRPr="00675642">
        <w:rPr>
          <w:i/>
          <w:iCs/>
        </w:rPr>
        <w:t>aimais bien mieux mon petit jardin</w:t>
      </w:r>
      <w:r w:rsidR="00EE5875">
        <w:rPr>
          <w:i/>
          <w:iCs/>
        </w:rPr>
        <w:t xml:space="preserve">, </w:t>
      </w:r>
      <w:r w:rsidRPr="00675642">
        <w:rPr>
          <w:i/>
          <w:iCs/>
        </w:rPr>
        <w:t>avec son jasmin de Mirande</w:t>
      </w:r>
      <w:r w:rsidR="00EE5875">
        <w:rPr>
          <w:i/>
          <w:iCs/>
        </w:rPr>
        <w:t xml:space="preserve">, </w:t>
      </w:r>
      <w:r w:rsidRPr="00675642">
        <w:rPr>
          <w:i/>
          <w:iCs/>
        </w:rPr>
        <w:t>ses giroflées de Simiane</w:t>
      </w:r>
      <w:r w:rsidR="00EE5875">
        <w:rPr>
          <w:i/>
          <w:iCs/>
        </w:rPr>
        <w:t xml:space="preserve">, </w:t>
      </w:r>
      <w:r w:rsidRPr="00675642">
        <w:rPr>
          <w:i/>
          <w:iCs/>
        </w:rPr>
        <w:t>son carré de chiendent</w:t>
      </w:r>
      <w:r w:rsidR="00EE5875">
        <w:rPr>
          <w:i/>
          <w:iCs/>
        </w:rPr>
        <w:t xml:space="preserve">, </w:t>
      </w:r>
      <w:r w:rsidRPr="00675642">
        <w:rPr>
          <w:i/>
          <w:iCs/>
        </w:rPr>
        <w:t>ses fourmis</w:t>
      </w:r>
      <w:r w:rsidR="00EE5875">
        <w:rPr>
          <w:i/>
          <w:iCs/>
        </w:rPr>
        <w:t xml:space="preserve">, </w:t>
      </w:r>
      <w:r w:rsidRPr="00675642">
        <w:rPr>
          <w:i/>
          <w:iCs/>
        </w:rPr>
        <w:t>son crapaud et ses folles herbes qui me connaissaient toutes</w:t>
      </w:r>
      <w:r w:rsidR="00EE5875">
        <w:rPr>
          <w:i/>
          <w:iCs/>
        </w:rPr>
        <w:t>.</w:t>
      </w:r>
    </w:p>
    <w:p w14:paraId="3561645B" w14:textId="77777777" w:rsidR="00EE5875" w:rsidRDefault="00457E89" w:rsidP="00457E89">
      <w:pPr>
        <w:rPr>
          <w:i/>
          <w:iCs/>
        </w:rPr>
      </w:pPr>
      <w:r w:rsidRPr="00675642">
        <w:rPr>
          <w:i/>
          <w:iCs/>
        </w:rPr>
        <w:t>Un jour</w:t>
      </w:r>
      <w:r w:rsidR="00EE5875">
        <w:rPr>
          <w:i/>
          <w:iCs/>
        </w:rPr>
        <w:t xml:space="preserve">, </w:t>
      </w:r>
      <w:r w:rsidRPr="00675642">
        <w:rPr>
          <w:i/>
          <w:iCs/>
        </w:rPr>
        <w:t>il m</w:t>
      </w:r>
      <w:r w:rsidR="00EE5875">
        <w:rPr>
          <w:i/>
          <w:iCs/>
        </w:rPr>
        <w:t>’</w:t>
      </w:r>
      <w:r w:rsidRPr="00675642">
        <w:rPr>
          <w:i/>
          <w:iCs/>
        </w:rPr>
        <w:t>entraîne à Paris</w:t>
      </w:r>
      <w:r w:rsidR="00EE5875">
        <w:rPr>
          <w:i/>
          <w:iCs/>
        </w:rPr>
        <w:t xml:space="preserve">. </w:t>
      </w:r>
      <w:r w:rsidRPr="00675642">
        <w:rPr>
          <w:i/>
          <w:iCs/>
        </w:rPr>
        <w:t>Nous ne pûmes pas voir maman</w:t>
      </w:r>
      <w:r w:rsidR="00EE5875">
        <w:rPr>
          <w:i/>
          <w:iCs/>
        </w:rPr>
        <w:t xml:space="preserve">. </w:t>
      </w:r>
      <w:r w:rsidRPr="00675642">
        <w:rPr>
          <w:i/>
          <w:iCs/>
        </w:rPr>
        <w:t>Il paraît qu</w:t>
      </w:r>
      <w:r w:rsidR="00EE5875">
        <w:rPr>
          <w:i/>
          <w:iCs/>
        </w:rPr>
        <w:t>’</w:t>
      </w:r>
      <w:r w:rsidRPr="00675642">
        <w:rPr>
          <w:i/>
          <w:iCs/>
        </w:rPr>
        <w:t>elle était en voyage</w:t>
      </w:r>
      <w:r w:rsidR="00EE5875">
        <w:rPr>
          <w:i/>
          <w:iCs/>
        </w:rPr>
        <w:t xml:space="preserve">, </w:t>
      </w:r>
      <w:r w:rsidRPr="00675642">
        <w:rPr>
          <w:i/>
          <w:iCs/>
        </w:rPr>
        <w:t>en voyage d</w:t>
      </w:r>
      <w:r w:rsidR="00EE5875">
        <w:rPr>
          <w:i/>
          <w:iCs/>
        </w:rPr>
        <w:t>’</w:t>
      </w:r>
      <w:r w:rsidRPr="00675642">
        <w:rPr>
          <w:i/>
          <w:iCs/>
        </w:rPr>
        <w:t>affaires</w:t>
      </w:r>
      <w:r w:rsidR="00EE5875">
        <w:rPr>
          <w:i/>
          <w:iCs/>
        </w:rPr>
        <w:t xml:space="preserve">. </w:t>
      </w:r>
      <w:r w:rsidRPr="00675642">
        <w:rPr>
          <w:i/>
          <w:iCs/>
        </w:rPr>
        <w:t>J</w:t>
      </w:r>
      <w:r w:rsidR="00EE5875">
        <w:rPr>
          <w:i/>
          <w:iCs/>
        </w:rPr>
        <w:t>’</w:t>
      </w:r>
      <w:r w:rsidRPr="00675642">
        <w:rPr>
          <w:i/>
          <w:iCs/>
        </w:rPr>
        <w:t>ai trouvé Paris triste</w:t>
      </w:r>
      <w:r w:rsidR="00EE5875">
        <w:rPr>
          <w:i/>
          <w:iCs/>
        </w:rPr>
        <w:t xml:space="preserve">, </w:t>
      </w:r>
      <w:r w:rsidRPr="00675642">
        <w:rPr>
          <w:i/>
          <w:iCs/>
        </w:rPr>
        <w:t>les rues grises</w:t>
      </w:r>
      <w:r w:rsidR="00EE5875">
        <w:rPr>
          <w:i/>
          <w:iCs/>
        </w:rPr>
        <w:t xml:space="preserve">, </w:t>
      </w:r>
      <w:r w:rsidRPr="00675642">
        <w:rPr>
          <w:i/>
          <w:iCs/>
        </w:rPr>
        <w:t>avec tant de gens i</w:t>
      </w:r>
      <w:r w:rsidRPr="00675642">
        <w:rPr>
          <w:i/>
          <w:iCs/>
        </w:rPr>
        <w:t>n</w:t>
      </w:r>
      <w:r w:rsidRPr="00675642">
        <w:rPr>
          <w:i/>
          <w:iCs/>
        </w:rPr>
        <w:t>quiets dans les rues</w:t>
      </w:r>
      <w:r w:rsidR="00EE5875">
        <w:rPr>
          <w:i/>
          <w:iCs/>
        </w:rPr>
        <w:t xml:space="preserve">. </w:t>
      </w:r>
      <w:r w:rsidRPr="00675642">
        <w:rPr>
          <w:i/>
          <w:iCs/>
        </w:rPr>
        <w:t>Tout le monde semble pressé et la vie doit être dure</w:t>
      </w:r>
      <w:r w:rsidR="00EE5875">
        <w:rPr>
          <w:i/>
          <w:iCs/>
        </w:rPr>
        <w:t xml:space="preserve">. </w:t>
      </w:r>
      <w:r w:rsidRPr="00675642">
        <w:rPr>
          <w:i/>
          <w:iCs/>
        </w:rPr>
        <w:t>Il n</w:t>
      </w:r>
      <w:r w:rsidR="00EE5875">
        <w:rPr>
          <w:i/>
          <w:iCs/>
        </w:rPr>
        <w:t>’</w:t>
      </w:r>
      <w:r w:rsidRPr="00675642">
        <w:rPr>
          <w:i/>
          <w:iCs/>
        </w:rPr>
        <w:t>y avait que papa qui chantait</w:t>
      </w:r>
      <w:r w:rsidR="00EE5875">
        <w:rPr>
          <w:i/>
          <w:iCs/>
        </w:rPr>
        <w:t xml:space="preserve">. </w:t>
      </w:r>
      <w:r w:rsidRPr="00675642">
        <w:rPr>
          <w:i/>
          <w:iCs/>
        </w:rPr>
        <w:t>Il me menait to</w:t>
      </w:r>
      <w:r w:rsidRPr="00675642">
        <w:rPr>
          <w:i/>
          <w:iCs/>
        </w:rPr>
        <w:t>u</w:t>
      </w:r>
      <w:r w:rsidRPr="00675642">
        <w:rPr>
          <w:i/>
          <w:iCs/>
        </w:rPr>
        <w:t>jours rue Montorgueil</w:t>
      </w:r>
      <w:r w:rsidR="00EE5875">
        <w:rPr>
          <w:i/>
          <w:iCs/>
        </w:rPr>
        <w:t xml:space="preserve">. </w:t>
      </w:r>
      <w:r w:rsidRPr="00675642">
        <w:rPr>
          <w:i/>
          <w:iCs/>
        </w:rPr>
        <w:t>Il était content</w:t>
      </w:r>
      <w:r w:rsidR="00EE5875">
        <w:rPr>
          <w:i/>
          <w:iCs/>
        </w:rPr>
        <w:t xml:space="preserve">, </w:t>
      </w:r>
      <w:r w:rsidRPr="00675642">
        <w:rPr>
          <w:i/>
          <w:iCs/>
        </w:rPr>
        <w:t>cela lui rappelait sa jeunesse</w:t>
      </w:r>
      <w:r w:rsidR="00EE5875">
        <w:rPr>
          <w:i/>
          <w:iCs/>
        </w:rPr>
        <w:t xml:space="preserve">, </w:t>
      </w:r>
      <w:r w:rsidRPr="00675642">
        <w:rPr>
          <w:i/>
          <w:iCs/>
        </w:rPr>
        <w:t>quand il était étudiant</w:t>
      </w:r>
      <w:r w:rsidR="00EE5875">
        <w:rPr>
          <w:i/>
          <w:iCs/>
        </w:rPr>
        <w:t xml:space="preserve">. </w:t>
      </w:r>
      <w:r w:rsidRPr="00675642">
        <w:rPr>
          <w:i/>
          <w:iCs/>
        </w:rPr>
        <w:t>Nous montions dans les o</w:t>
      </w:r>
      <w:r w:rsidRPr="00675642">
        <w:rPr>
          <w:i/>
          <w:iCs/>
        </w:rPr>
        <w:t>m</w:t>
      </w:r>
      <w:r w:rsidRPr="00675642">
        <w:rPr>
          <w:i/>
          <w:iCs/>
        </w:rPr>
        <w:t>nibus</w:t>
      </w:r>
      <w:r w:rsidR="00EE5875">
        <w:rPr>
          <w:i/>
          <w:iCs/>
        </w:rPr>
        <w:t xml:space="preserve">. </w:t>
      </w:r>
      <w:r w:rsidR="00EE5875">
        <w:t xml:space="preserve">« – </w:t>
      </w:r>
      <w:r w:rsidRPr="00675642">
        <w:rPr>
          <w:i/>
          <w:iCs/>
        </w:rPr>
        <w:t>Tu vois là</w:t>
      </w:r>
      <w:r w:rsidR="00EE5875">
        <w:rPr>
          <w:i/>
          <w:iCs/>
        </w:rPr>
        <w:t xml:space="preserve">, </w:t>
      </w:r>
      <w:r w:rsidRPr="00675642">
        <w:rPr>
          <w:i/>
          <w:iCs/>
        </w:rPr>
        <w:t>au coin</w:t>
      </w:r>
      <w:r w:rsidR="00EE5875">
        <w:rPr>
          <w:i/>
          <w:iCs/>
        </w:rPr>
        <w:t xml:space="preserve">, </w:t>
      </w:r>
      <w:r w:rsidRPr="00675642">
        <w:rPr>
          <w:i/>
          <w:iCs/>
        </w:rPr>
        <w:t>il y avait un marchand de cre</w:t>
      </w:r>
      <w:r w:rsidRPr="00675642">
        <w:rPr>
          <w:i/>
          <w:iCs/>
        </w:rPr>
        <w:t>s</w:t>
      </w:r>
      <w:r w:rsidRPr="00675642">
        <w:rPr>
          <w:i/>
          <w:iCs/>
        </w:rPr>
        <w:t>son de mon temps</w:t>
      </w:r>
      <w:r w:rsidR="00EE5875">
        <w:rPr>
          <w:i/>
          <w:iCs/>
        </w:rPr>
        <w:t xml:space="preserve">, </w:t>
      </w:r>
      <w:r w:rsidRPr="00675642">
        <w:rPr>
          <w:i/>
          <w:iCs/>
        </w:rPr>
        <w:t>un marchand qui chantait</w:t>
      </w:r>
      <w:r w:rsidR="00EE5875">
        <w:rPr>
          <w:i/>
          <w:iCs/>
        </w:rPr>
        <w:t xml:space="preserve"> : </w:t>
      </w:r>
      <w:r w:rsidRPr="00675642">
        <w:t>Cresson de fo</w:t>
      </w:r>
      <w:r w:rsidRPr="00675642">
        <w:t>n</w:t>
      </w:r>
      <w:r w:rsidRPr="00675642">
        <w:t>taine</w:t>
      </w:r>
      <w:r w:rsidR="00EE5875">
        <w:t xml:space="preserve">, </w:t>
      </w:r>
      <w:r w:rsidRPr="00675642">
        <w:t>santé du corps</w:t>
      </w:r>
      <w:r w:rsidR="00EE5875">
        <w:t> ! »</w:t>
      </w:r>
      <w:r w:rsidRPr="00675642">
        <w:t xml:space="preserve"> </w:t>
      </w:r>
      <w:r w:rsidRPr="00675642">
        <w:rPr>
          <w:i/>
          <w:iCs/>
        </w:rPr>
        <w:t>Et papa chantait dans la rue</w:t>
      </w:r>
      <w:r w:rsidR="00EE5875">
        <w:rPr>
          <w:i/>
          <w:iCs/>
        </w:rPr>
        <w:t xml:space="preserve">. </w:t>
      </w:r>
      <w:r w:rsidRPr="00675642">
        <w:rPr>
          <w:i/>
          <w:iCs/>
        </w:rPr>
        <w:t>Il se r</w:t>
      </w:r>
      <w:r w:rsidRPr="00675642">
        <w:rPr>
          <w:i/>
          <w:iCs/>
        </w:rPr>
        <w:t>e</w:t>
      </w:r>
      <w:r w:rsidRPr="00675642">
        <w:rPr>
          <w:i/>
          <w:iCs/>
        </w:rPr>
        <w:t>mettait aussi à fredonner sa chanson d</w:t>
      </w:r>
      <w:r w:rsidR="00EE5875">
        <w:rPr>
          <w:i/>
          <w:iCs/>
        </w:rPr>
        <w:t>’</w:t>
      </w:r>
      <w:r w:rsidRPr="00675642">
        <w:rPr>
          <w:i/>
          <w:iCs/>
        </w:rPr>
        <w:t>étudiant</w:t>
      </w:r>
      <w:r w:rsidR="00EE5875">
        <w:rPr>
          <w:i/>
          <w:iCs/>
        </w:rPr>
        <w:t xml:space="preserve"> : </w:t>
      </w:r>
      <w:r w:rsidR="00EE5875">
        <w:t>« </w:t>
      </w:r>
      <w:r w:rsidRPr="00675642">
        <w:t>Un jour</w:t>
      </w:r>
      <w:r w:rsidR="00EE5875">
        <w:t xml:space="preserve">, </w:t>
      </w:r>
      <w:r w:rsidRPr="00675642">
        <w:t>un léopard</w:t>
      </w:r>
      <w:r w:rsidR="00EE5875">
        <w:t>… »</w:t>
      </w:r>
      <w:r w:rsidRPr="00675642">
        <w:t xml:space="preserve"> </w:t>
      </w:r>
      <w:r w:rsidRPr="00675642">
        <w:rPr>
          <w:i/>
          <w:iCs/>
        </w:rPr>
        <w:t>comme quand nous allions faire la tournée des m</w:t>
      </w:r>
      <w:r w:rsidRPr="00675642">
        <w:rPr>
          <w:i/>
          <w:iCs/>
        </w:rPr>
        <w:t>a</w:t>
      </w:r>
      <w:r w:rsidRPr="00675642">
        <w:rPr>
          <w:i/>
          <w:iCs/>
        </w:rPr>
        <w:t>lades dans nos villages</w:t>
      </w:r>
      <w:r w:rsidR="00EE5875">
        <w:rPr>
          <w:i/>
          <w:iCs/>
        </w:rPr>
        <w:t xml:space="preserve">. </w:t>
      </w:r>
      <w:r w:rsidRPr="00675642">
        <w:rPr>
          <w:i/>
          <w:iCs/>
        </w:rPr>
        <w:t>Une nuit</w:t>
      </w:r>
      <w:r w:rsidR="00EE5875">
        <w:rPr>
          <w:i/>
          <w:iCs/>
        </w:rPr>
        <w:t xml:space="preserve">, </w:t>
      </w:r>
      <w:r w:rsidRPr="00675642">
        <w:rPr>
          <w:i/>
          <w:iCs/>
        </w:rPr>
        <w:t>papa n</w:t>
      </w:r>
      <w:r w:rsidR="00EE5875">
        <w:rPr>
          <w:i/>
          <w:iCs/>
        </w:rPr>
        <w:t>’</w:t>
      </w:r>
      <w:r w:rsidRPr="00675642">
        <w:rPr>
          <w:i/>
          <w:iCs/>
        </w:rPr>
        <w:t>est pas rentré de to</w:t>
      </w:r>
      <w:r w:rsidRPr="00675642">
        <w:rPr>
          <w:i/>
          <w:iCs/>
        </w:rPr>
        <w:t>u</w:t>
      </w:r>
      <w:r w:rsidRPr="00675642">
        <w:rPr>
          <w:i/>
          <w:iCs/>
        </w:rPr>
        <w:t>te la nuit</w:t>
      </w:r>
      <w:r w:rsidR="00EE5875">
        <w:rPr>
          <w:i/>
          <w:iCs/>
        </w:rPr>
        <w:t>…</w:t>
      </w:r>
    </w:p>
    <w:p w14:paraId="4F900D12" w14:textId="77777777" w:rsidR="00EE5875" w:rsidRDefault="00457E89" w:rsidP="00457E89">
      <w:pPr>
        <w:rPr>
          <w:i/>
          <w:iCs/>
        </w:rPr>
      </w:pPr>
      <w:r w:rsidRPr="00675642">
        <w:rPr>
          <w:i/>
          <w:iCs/>
        </w:rPr>
        <w:t>Je revis encore une fois ma libre enfance en plein été</w:t>
      </w:r>
      <w:r w:rsidR="00EE5875">
        <w:rPr>
          <w:i/>
          <w:iCs/>
        </w:rPr>
        <w:t xml:space="preserve">, </w:t>
      </w:r>
      <w:r w:rsidRPr="00675642">
        <w:rPr>
          <w:i/>
          <w:iCs/>
        </w:rPr>
        <w:t>puis je ne retournerai jamais plus en Provence</w:t>
      </w:r>
      <w:r w:rsidR="00EE5875">
        <w:rPr>
          <w:i/>
          <w:iCs/>
        </w:rPr>
        <w:t>.</w:t>
      </w:r>
    </w:p>
    <w:p w14:paraId="429B7327" w14:textId="77777777" w:rsidR="00EE5875" w:rsidRDefault="00457E89" w:rsidP="00457E89">
      <w:pPr>
        <w:rPr>
          <w:i/>
          <w:iCs/>
        </w:rPr>
      </w:pPr>
      <w:r w:rsidRPr="00675642">
        <w:rPr>
          <w:i/>
          <w:iCs/>
        </w:rPr>
        <w:t>C</w:t>
      </w:r>
      <w:r w:rsidR="00EE5875">
        <w:rPr>
          <w:i/>
          <w:iCs/>
        </w:rPr>
        <w:t>’</w:t>
      </w:r>
      <w:r w:rsidRPr="00675642">
        <w:rPr>
          <w:i/>
          <w:iCs/>
        </w:rPr>
        <w:t xml:space="preserve">est à </w:t>
      </w:r>
      <w:proofErr w:type="spellStart"/>
      <w:r w:rsidRPr="00675642">
        <w:rPr>
          <w:i/>
          <w:iCs/>
        </w:rPr>
        <w:t>Eyrargues</w:t>
      </w:r>
      <w:proofErr w:type="spellEnd"/>
      <w:r w:rsidRPr="00675642">
        <w:rPr>
          <w:i/>
          <w:iCs/>
        </w:rPr>
        <w:t xml:space="preserve"> durant le mois de Marie</w:t>
      </w:r>
      <w:r w:rsidR="00EE5875">
        <w:rPr>
          <w:i/>
          <w:iCs/>
        </w:rPr>
        <w:t xml:space="preserve"> ; </w:t>
      </w:r>
      <w:r w:rsidRPr="00675642">
        <w:rPr>
          <w:i/>
          <w:iCs/>
        </w:rPr>
        <w:t>c</w:t>
      </w:r>
      <w:r w:rsidR="00EE5875">
        <w:rPr>
          <w:i/>
          <w:iCs/>
        </w:rPr>
        <w:t>’</w:t>
      </w:r>
      <w:r w:rsidRPr="00675642">
        <w:rPr>
          <w:i/>
          <w:iCs/>
        </w:rPr>
        <w:t>est durant quinze jours que nous passons dans la Crau</w:t>
      </w:r>
      <w:r w:rsidR="00EE5875">
        <w:rPr>
          <w:i/>
          <w:iCs/>
        </w:rPr>
        <w:t xml:space="preserve"> ; </w:t>
      </w:r>
      <w:r w:rsidRPr="00675642">
        <w:rPr>
          <w:i/>
          <w:iCs/>
        </w:rPr>
        <w:t>c</w:t>
      </w:r>
      <w:r w:rsidR="00EE5875">
        <w:rPr>
          <w:i/>
          <w:iCs/>
        </w:rPr>
        <w:t>’</w:t>
      </w:r>
      <w:r w:rsidRPr="00675642">
        <w:rPr>
          <w:i/>
          <w:iCs/>
        </w:rPr>
        <w:t>est durant les vendanges chez des cousins en Vaucluse</w:t>
      </w:r>
      <w:r w:rsidR="00EE5875">
        <w:rPr>
          <w:i/>
          <w:iCs/>
        </w:rPr>
        <w:t xml:space="preserve"> ; </w:t>
      </w:r>
      <w:r w:rsidRPr="00675642">
        <w:rPr>
          <w:i/>
          <w:iCs/>
        </w:rPr>
        <w:t>c</w:t>
      </w:r>
      <w:r w:rsidR="00EE5875">
        <w:rPr>
          <w:i/>
          <w:iCs/>
        </w:rPr>
        <w:t>’</w:t>
      </w:r>
      <w:r w:rsidRPr="00675642">
        <w:rPr>
          <w:i/>
          <w:iCs/>
        </w:rPr>
        <w:t>est à Avignon les</w:t>
      </w:r>
      <w:r w:rsidRPr="00675642">
        <w:t xml:space="preserve"> </w:t>
      </w:r>
      <w:proofErr w:type="spellStart"/>
      <w:r w:rsidRPr="00675642">
        <w:t>fougassons</w:t>
      </w:r>
      <w:proofErr w:type="spellEnd"/>
      <w:r w:rsidRPr="00675642">
        <w:t xml:space="preserve"> </w:t>
      </w:r>
      <w:r w:rsidRPr="00675642">
        <w:rPr>
          <w:i/>
          <w:iCs/>
        </w:rPr>
        <w:t>que l</w:t>
      </w:r>
      <w:r w:rsidR="00EE5875">
        <w:rPr>
          <w:i/>
          <w:iCs/>
        </w:rPr>
        <w:t>’</w:t>
      </w:r>
      <w:r w:rsidRPr="00675642">
        <w:rPr>
          <w:i/>
          <w:iCs/>
        </w:rPr>
        <w:t>on trempe dans son café au lait</w:t>
      </w:r>
      <w:r w:rsidR="00EE5875">
        <w:rPr>
          <w:i/>
          <w:iCs/>
        </w:rPr>
        <w:t xml:space="preserve">, </w:t>
      </w:r>
      <w:r w:rsidRPr="00675642">
        <w:rPr>
          <w:i/>
          <w:iCs/>
        </w:rPr>
        <w:t>le matin</w:t>
      </w:r>
      <w:r w:rsidR="00EE5875">
        <w:rPr>
          <w:i/>
          <w:iCs/>
        </w:rPr>
        <w:t xml:space="preserve"> ; </w:t>
      </w:r>
      <w:r w:rsidRPr="00675642">
        <w:rPr>
          <w:i/>
          <w:iCs/>
        </w:rPr>
        <w:t>c</w:t>
      </w:r>
      <w:r w:rsidR="00EE5875">
        <w:rPr>
          <w:i/>
          <w:iCs/>
        </w:rPr>
        <w:t>’</w:t>
      </w:r>
      <w:r w:rsidRPr="00675642">
        <w:rPr>
          <w:i/>
          <w:iCs/>
        </w:rPr>
        <w:t>est à Château-Neuf-des Papes où je fais une cure de raisin</w:t>
      </w:r>
      <w:r w:rsidR="00EE5875">
        <w:rPr>
          <w:i/>
          <w:iCs/>
        </w:rPr>
        <w:t xml:space="preserve"> ; </w:t>
      </w:r>
      <w:r w:rsidRPr="00675642">
        <w:rPr>
          <w:i/>
          <w:iCs/>
        </w:rPr>
        <w:t>c</w:t>
      </w:r>
      <w:r w:rsidR="00EE5875">
        <w:rPr>
          <w:i/>
          <w:iCs/>
        </w:rPr>
        <w:t>’</w:t>
      </w:r>
      <w:r w:rsidRPr="00675642">
        <w:rPr>
          <w:i/>
          <w:iCs/>
        </w:rPr>
        <w:t>est à Saint-Rémy-de-Provence où papa soigne ses rhumati</w:t>
      </w:r>
      <w:r w:rsidRPr="00675642">
        <w:rPr>
          <w:i/>
          <w:iCs/>
        </w:rPr>
        <w:t>s</w:t>
      </w:r>
      <w:r w:rsidRPr="00675642">
        <w:rPr>
          <w:i/>
          <w:iCs/>
        </w:rPr>
        <w:t>mes</w:t>
      </w:r>
      <w:r w:rsidR="00EE5875">
        <w:rPr>
          <w:i/>
          <w:iCs/>
        </w:rPr>
        <w:t xml:space="preserve">. </w:t>
      </w:r>
      <w:r w:rsidRPr="00675642">
        <w:rPr>
          <w:i/>
          <w:iCs/>
        </w:rPr>
        <w:t>Mon Dieu</w:t>
      </w:r>
      <w:r w:rsidR="00EE5875">
        <w:rPr>
          <w:i/>
          <w:iCs/>
        </w:rPr>
        <w:t xml:space="preserve">, </w:t>
      </w:r>
      <w:r w:rsidRPr="00675642">
        <w:rPr>
          <w:i/>
          <w:iCs/>
        </w:rPr>
        <w:t>mon Dieu</w:t>
      </w:r>
      <w:r w:rsidR="00EE5875">
        <w:rPr>
          <w:i/>
          <w:iCs/>
        </w:rPr>
        <w:t xml:space="preserve">, </w:t>
      </w:r>
      <w:r w:rsidRPr="00675642">
        <w:rPr>
          <w:i/>
          <w:iCs/>
        </w:rPr>
        <w:t>je redeviens petite fille</w:t>
      </w:r>
      <w:r w:rsidR="00EE5875">
        <w:rPr>
          <w:i/>
          <w:iCs/>
        </w:rPr>
        <w:t xml:space="preserve">. </w:t>
      </w:r>
      <w:r w:rsidRPr="00675642">
        <w:rPr>
          <w:i/>
          <w:iCs/>
        </w:rPr>
        <w:t>Mon Dieu</w:t>
      </w:r>
      <w:r w:rsidR="00EE5875">
        <w:rPr>
          <w:i/>
          <w:iCs/>
        </w:rPr>
        <w:t xml:space="preserve">, </w:t>
      </w:r>
      <w:r w:rsidRPr="00675642">
        <w:rPr>
          <w:i/>
          <w:iCs/>
        </w:rPr>
        <w:t>mon Dieu</w:t>
      </w:r>
      <w:r w:rsidR="00EE5875">
        <w:rPr>
          <w:i/>
          <w:iCs/>
        </w:rPr>
        <w:t xml:space="preserve">, </w:t>
      </w:r>
      <w:r w:rsidRPr="00675642">
        <w:rPr>
          <w:i/>
          <w:iCs/>
        </w:rPr>
        <w:t>comme je voudrais rester dans mon pays</w:t>
      </w:r>
      <w:r w:rsidR="00EE5875">
        <w:rPr>
          <w:i/>
          <w:iCs/>
        </w:rPr>
        <w:t xml:space="preserve">. </w:t>
      </w:r>
      <w:r w:rsidRPr="00675642">
        <w:rPr>
          <w:i/>
          <w:iCs/>
        </w:rPr>
        <w:t>On chante à minuit sous les platanes</w:t>
      </w:r>
      <w:r w:rsidR="00EE5875">
        <w:rPr>
          <w:i/>
          <w:iCs/>
        </w:rPr>
        <w:t> :</w:t>
      </w:r>
    </w:p>
    <w:p w14:paraId="143DD325" w14:textId="77777777" w:rsidR="00EE5875" w:rsidRDefault="00457E89" w:rsidP="00EE5875">
      <w:pPr>
        <w:pStyle w:val="Centr"/>
      </w:pPr>
      <w:r w:rsidRPr="00675642">
        <w:t>Dans le mitan de mon verger</w:t>
      </w:r>
      <w:r w:rsidR="00EE5875">
        <w:t>…</w:t>
      </w:r>
    </w:p>
    <w:p w14:paraId="1B08C90C" w14:textId="77777777" w:rsidR="00EE5875" w:rsidRDefault="00457E89" w:rsidP="00457E89">
      <w:pPr>
        <w:pStyle w:val="NormalSansIndent"/>
        <w:rPr>
          <w:i/>
        </w:rPr>
      </w:pPr>
      <w:r w:rsidRPr="00675642">
        <w:rPr>
          <w:i/>
        </w:rPr>
        <w:lastRenderedPageBreak/>
        <w:t>et ce sont des rondes interminables qui rentrent dans l</w:t>
      </w:r>
      <w:r w:rsidR="00EE5875">
        <w:rPr>
          <w:i/>
        </w:rPr>
        <w:t>’</w:t>
      </w:r>
      <w:r w:rsidRPr="00675642">
        <w:rPr>
          <w:i/>
        </w:rPr>
        <w:t>église du mois de Marie</w:t>
      </w:r>
      <w:r w:rsidR="00EE5875">
        <w:rPr>
          <w:i/>
        </w:rPr>
        <w:t xml:space="preserve">. </w:t>
      </w:r>
      <w:r w:rsidRPr="00675642">
        <w:rPr>
          <w:i/>
        </w:rPr>
        <w:t>Avec quelle ardeur nous faisons le répons dans le chœur des vieilles femmes évangéliques</w:t>
      </w:r>
      <w:r w:rsidR="00EE5875">
        <w:rPr>
          <w:i/>
        </w:rPr>
        <w:t xml:space="preserve">, </w:t>
      </w:r>
      <w:r w:rsidRPr="00675642">
        <w:rPr>
          <w:i/>
        </w:rPr>
        <w:t>Paul et Ma</w:t>
      </w:r>
      <w:r w:rsidRPr="00675642">
        <w:rPr>
          <w:i/>
        </w:rPr>
        <w:t>r</w:t>
      </w:r>
      <w:r w:rsidRPr="00675642">
        <w:rPr>
          <w:i/>
        </w:rPr>
        <w:t>guerite</w:t>
      </w:r>
      <w:r w:rsidR="00EE5875">
        <w:rPr>
          <w:i/>
        </w:rPr>
        <w:t xml:space="preserve">, </w:t>
      </w:r>
      <w:r w:rsidRPr="00675642">
        <w:rPr>
          <w:i/>
        </w:rPr>
        <w:t>d</w:t>
      </w:r>
      <w:r w:rsidR="00EE5875">
        <w:rPr>
          <w:i/>
        </w:rPr>
        <w:t>’</w:t>
      </w:r>
      <w:r w:rsidRPr="00675642">
        <w:rPr>
          <w:i/>
        </w:rPr>
        <w:t>autres petits cousins et moi</w:t>
      </w:r>
      <w:r w:rsidR="00EE5875">
        <w:rPr>
          <w:i/>
        </w:rPr>
        <w:t xml:space="preserve">. </w:t>
      </w:r>
      <w:r w:rsidR="00EE5875">
        <w:t>« </w:t>
      </w:r>
      <w:r w:rsidRPr="00EE5875">
        <w:t xml:space="preserve">Ora pro </w:t>
      </w:r>
      <w:proofErr w:type="spellStart"/>
      <w:r w:rsidRPr="00EE5875">
        <w:t>nobis</w:t>
      </w:r>
      <w:proofErr w:type="spellEnd"/>
      <w:r w:rsidR="00EE5875">
        <w:t>. »</w:t>
      </w:r>
      <w:r w:rsidRPr="00675642">
        <w:rPr>
          <w:i/>
        </w:rPr>
        <w:t xml:space="preserve"> Nous n</w:t>
      </w:r>
      <w:r w:rsidR="00EE5875">
        <w:rPr>
          <w:i/>
        </w:rPr>
        <w:t>’</w:t>
      </w:r>
      <w:r w:rsidRPr="00675642">
        <w:rPr>
          <w:i/>
        </w:rPr>
        <w:t>y manquons pas une seule fois</w:t>
      </w:r>
      <w:r w:rsidR="00EE5875">
        <w:rPr>
          <w:i/>
        </w:rPr>
        <w:t xml:space="preserve">. </w:t>
      </w:r>
      <w:r w:rsidRPr="00675642">
        <w:rPr>
          <w:i/>
        </w:rPr>
        <w:t>Cent génuflexions</w:t>
      </w:r>
      <w:r w:rsidR="00EE5875">
        <w:rPr>
          <w:i/>
        </w:rPr>
        <w:t xml:space="preserve">. </w:t>
      </w:r>
      <w:r w:rsidRPr="00675642">
        <w:rPr>
          <w:i/>
        </w:rPr>
        <w:t>Nous les faisons toutes</w:t>
      </w:r>
      <w:r w:rsidR="00EE5875">
        <w:rPr>
          <w:i/>
        </w:rPr>
        <w:t xml:space="preserve">. </w:t>
      </w:r>
      <w:r w:rsidRPr="00675642">
        <w:rPr>
          <w:i/>
        </w:rPr>
        <w:t>Et quelles douces salutations devant les rep</w:t>
      </w:r>
      <w:r w:rsidRPr="00675642">
        <w:rPr>
          <w:i/>
        </w:rPr>
        <w:t>o</w:t>
      </w:r>
      <w:r w:rsidRPr="00675642">
        <w:rPr>
          <w:i/>
        </w:rPr>
        <w:t>soirs</w:t>
      </w:r>
      <w:r w:rsidR="00EE5875">
        <w:rPr>
          <w:i/>
        </w:rPr>
        <w:t xml:space="preserve"> ! </w:t>
      </w:r>
      <w:r w:rsidRPr="00675642">
        <w:rPr>
          <w:i/>
        </w:rPr>
        <w:t>C</w:t>
      </w:r>
      <w:r w:rsidR="00EE5875">
        <w:rPr>
          <w:i/>
        </w:rPr>
        <w:t>’</w:t>
      </w:r>
      <w:r w:rsidRPr="00675642">
        <w:rPr>
          <w:i/>
        </w:rPr>
        <w:t>est la Césarine</w:t>
      </w:r>
      <w:r w:rsidR="00EE5875">
        <w:rPr>
          <w:i/>
        </w:rPr>
        <w:t xml:space="preserve">, </w:t>
      </w:r>
      <w:r w:rsidRPr="00675642">
        <w:rPr>
          <w:i/>
        </w:rPr>
        <w:t>la grande femme brune du mas</w:t>
      </w:r>
      <w:r w:rsidR="00EE5875">
        <w:rPr>
          <w:i/>
        </w:rPr>
        <w:t xml:space="preserve">, </w:t>
      </w:r>
      <w:r w:rsidRPr="00675642">
        <w:rPr>
          <w:i/>
        </w:rPr>
        <w:t>qui apporte les roses d</w:t>
      </w:r>
      <w:r w:rsidR="00EE5875">
        <w:rPr>
          <w:i/>
        </w:rPr>
        <w:t>’</w:t>
      </w:r>
      <w:r w:rsidRPr="00675642">
        <w:rPr>
          <w:i/>
        </w:rPr>
        <w:t>amour pour garnir l</w:t>
      </w:r>
      <w:r w:rsidR="00EE5875">
        <w:rPr>
          <w:i/>
        </w:rPr>
        <w:t>’</w:t>
      </w:r>
      <w:r w:rsidRPr="00675642">
        <w:rPr>
          <w:i/>
        </w:rPr>
        <w:t>autel de la Vierge</w:t>
      </w:r>
      <w:r w:rsidR="00EE5875">
        <w:rPr>
          <w:i/>
        </w:rPr>
        <w:t xml:space="preserve">, </w:t>
      </w:r>
      <w:r w:rsidRPr="00675642">
        <w:rPr>
          <w:i/>
        </w:rPr>
        <w:t>et le matin de bonne heure</w:t>
      </w:r>
      <w:r w:rsidR="00EE5875">
        <w:rPr>
          <w:i/>
        </w:rPr>
        <w:t xml:space="preserve">, </w:t>
      </w:r>
      <w:r w:rsidRPr="00675642">
        <w:rPr>
          <w:i/>
        </w:rPr>
        <w:t>quand nous n</w:t>
      </w:r>
      <w:r w:rsidR="00EE5875">
        <w:rPr>
          <w:i/>
        </w:rPr>
        <w:t>’</w:t>
      </w:r>
      <w:r w:rsidRPr="00675642">
        <w:rPr>
          <w:i/>
        </w:rPr>
        <w:t>allons pas aux vendanges à cause du grand vent ou que l</w:t>
      </w:r>
      <w:r w:rsidR="00EE5875">
        <w:rPr>
          <w:i/>
        </w:rPr>
        <w:t>’</w:t>
      </w:r>
      <w:r w:rsidRPr="00675642">
        <w:rPr>
          <w:i/>
        </w:rPr>
        <w:t>on nous fait patienter un peu parce qu</w:t>
      </w:r>
      <w:r w:rsidR="00EE5875">
        <w:rPr>
          <w:i/>
        </w:rPr>
        <w:t>’</w:t>
      </w:r>
      <w:r w:rsidRPr="00675642">
        <w:rPr>
          <w:i/>
        </w:rPr>
        <w:t>il y a une trop abondante rosée dans les vignes et qu</w:t>
      </w:r>
      <w:r w:rsidR="00EE5875">
        <w:rPr>
          <w:i/>
        </w:rPr>
        <w:t>’</w:t>
      </w:r>
      <w:r w:rsidRPr="00675642">
        <w:rPr>
          <w:i/>
        </w:rPr>
        <w:t>on ne peut pas encore y monter</w:t>
      </w:r>
      <w:r w:rsidR="00EE5875">
        <w:rPr>
          <w:i/>
        </w:rPr>
        <w:t xml:space="preserve">, </w:t>
      </w:r>
      <w:r w:rsidRPr="00675642">
        <w:rPr>
          <w:i/>
        </w:rPr>
        <w:t>nous nous amusons</w:t>
      </w:r>
      <w:r w:rsidR="00EE5875">
        <w:rPr>
          <w:i/>
        </w:rPr>
        <w:t xml:space="preserve">, </w:t>
      </w:r>
      <w:r w:rsidRPr="00675642">
        <w:rPr>
          <w:i/>
        </w:rPr>
        <w:t>nous autres les filles</w:t>
      </w:r>
      <w:r w:rsidR="00EE5875">
        <w:rPr>
          <w:i/>
        </w:rPr>
        <w:t xml:space="preserve">, </w:t>
      </w:r>
      <w:r w:rsidRPr="00675642">
        <w:rPr>
          <w:i/>
        </w:rPr>
        <w:t>à soigner ce petit jardin secret</w:t>
      </w:r>
      <w:r w:rsidR="00EE5875">
        <w:rPr>
          <w:i/>
        </w:rPr>
        <w:t xml:space="preserve">, </w:t>
      </w:r>
      <w:r w:rsidRPr="00675642">
        <w:rPr>
          <w:i/>
        </w:rPr>
        <w:t>ce petit jardin clos</w:t>
      </w:r>
      <w:r w:rsidR="00EE5875">
        <w:rPr>
          <w:i/>
        </w:rPr>
        <w:t xml:space="preserve">, </w:t>
      </w:r>
      <w:r w:rsidRPr="00675642">
        <w:rPr>
          <w:i/>
        </w:rPr>
        <w:t>où il n</w:t>
      </w:r>
      <w:r w:rsidR="00EE5875">
        <w:rPr>
          <w:i/>
        </w:rPr>
        <w:t>’</w:t>
      </w:r>
      <w:r w:rsidRPr="00675642">
        <w:rPr>
          <w:i/>
        </w:rPr>
        <w:t>y a que des roses</w:t>
      </w:r>
      <w:r w:rsidR="00EE5875">
        <w:rPr>
          <w:i/>
        </w:rPr>
        <w:t xml:space="preserve">, </w:t>
      </w:r>
      <w:r w:rsidRPr="00675642">
        <w:rPr>
          <w:i/>
        </w:rPr>
        <w:t>des roses d</w:t>
      </w:r>
      <w:r w:rsidR="00EE5875">
        <w:rPr>
          <w:i/>
        </w:rPr>
        <w:t>’</w:t>
      </w:r>
      <w:r w:rsidRPr="00675642">
        <w:rPr>
          <w:i/>
        </w:rPr>
        <w:t>amour</w:t>
      </w:r>
      <w:r w:rsidR="00EE5875">
        <w:rPr>
          <w:i/>
        </w:rPr>
        <w:t xml:space="preserve">, </w:t>
      </w:r>
      <w:r w:rsidRPr="00675642">
        <w:rPr>
          <w:i/>
        </w:rPr>
        <w:t>que la Cés</w:t>
      </w:r>
      <w:r w:rsidRPr="00675642">
        <w:rPr>
          <w:i/>
        </w:rPr>
        <w:t>a</w:t>
      </w:r>
      <w:r w:rsidRPr="00675642">
        <w:rPr>
          <w:i/>
        </w:rPr>
        <w:t>rine ne cultive que pour la Vierge et auxquelles il est défendu de toucher</w:t>
      </w:r>
      <w:r w:rsidR="00EE5875">
        <w:rPr>
          <w:i/>
        </w:rPr>
        <w:t>.</w:t>
      </w:r>
    </w:p>
    <w:p w14:paraId="462AF9AB" w14:textId="77777777" w:rsidR="00EE5875" w:rsidRDefault="00457E89" w:rsidP="00457E89">
      <w:pPr>
        <w:rPr>
          <w:i/>
          <w:iCs/>
        </w:rPr>
      </w:pPr>
      <w:r w:rsidRPr="00675642">
        <w:rPr>
          <w:i/>
          <w:iCs/>
        </w:rPr>
        <w:t>Papa est encore malade</w:t>
      </w:r>
      <w:r w:rsidR="00EE5875">
        <w:rPr>
          <w:i/>
          <w:iCs/>
        </w:rPr>
        <w:t xml:space="preserve">. </w:t>
      </w:r>
      <w:r w:rsidRPr="00675642">
        <w:rPr>
          <w:i/>
          <w:iCs/>
        </w:rPr>
        <w:t>Malade à mourir</w:t>
      </w:r>
      <w:r w:rsidR="00EE5875">
        <w:rPr>
          <w:i/>
          <w:iCs/>
        </w:rPr>
        <w:t xml:space="preserve">. </w:t>
      </w:r>
      <w:r w:rsidRPr="00675642">
        <w:rPr>
          <w:i/>
          <w:iCs/>
        </w:rPr>
        <w:t>Cette fois-ci c</w:t>
      </w:r>
      <w:r w:rsidR="00EE5875">
        <w:rPr>
          <w:i/>
          <w:iCs/>
        </w:rPr>
        <w:t>’</w:t>
      </w:r>
      <w:r w:rsidRPr="00675642">
        <w:rPr>
          <w:i/>
          <w:iCs/>
        </w:rPr>
        <w:t>est sérieux</w:t>
      </w:r>
      <w:r w:rsidR="00EE5875">
        <w:rPr>
          <w:i/>
          <w:iCs/>
        </w:rPr>
        <w:t xml:space="preserve">. </w:t>
      </w:r>
      <w:r w:rsidRPr="00675642">
        <w:rPr>
          <w:i/>
          <w:iCs/>
        </w:rPr>
        <w:t>Il a fait lui-même son diagnostic</w:t>
      </w:r>
      <w:r w:rsidR="00EE5875">
        <w:rPr>
          <w:i/>
          <w:iCs/>
        </w:rPr>
        <w:t xml:space="preserve">, </w:t>
      </w:r>
      <w:r w:rsidRPr="00675642">
        <w:rPr>
          <w:i/>
          <w:iCs/>
        </w:rPr>
        <w:t>et comme je suis maintenant une très grande fille</w:t>
      </w:r>
      <w:r w:rsidR="00EE5875">
        <w:rPr>
          <w:i/>
          <w:iCs/>
        </w:rPr>
        <w:t xml:space="preserve">, </w:t>
      </w:r>
      <w:r w:rsidRPr="00675642">
        <w:rPr>
          <w:i/>
          <w:iCs/>
        </w:rPr>
        <w:t>il me dit</w:t>
      </w:r>
      <w:r w:rsidR="00EE5875">
        <w:rPr>
          <w:i/>
          <w:iCs/>
        </w:rPr>
        <w:t xml:space="preserve"> : </w:t>
      </w:r>
      <w:r w:rsidR="00EE5875">
        <w:t xml:space="preserve">– </w:t>
      </w:r>
      <w:r w:rsidRPr="00675642">
        <w:rPr>
          <w:i/>
          <w:iCs/>
        </w:rPr>
        <w:t>Mon enfant</w:t>
      </w:r>
      <w:r w:rsidR="00EE5875">
        <w:rPr>
          <w:i/>
          <w:iCs/>
        </w:rPr>
        <w:t xml:space="preserve">, </w:t>
      </w:r>
      <w:r w:rsidRPr="00675642">
        <w:rPr>
          <w:i/>
          <w:iCs/>
        </w:rPr>
        <w:t>j</w:t>
      </w:r>
      <w:r w:rsidR="00EE5875">
        <w:rPr>
          <w:i/>
          <w:iCs/>
        </w:rPr>
        <w:t>’</w:t>
      </w:r>
      <w:r w:rsidRPr="00675642">
        <w:rPr>
          <w:i/>
          <w:iCs/>
        </w:rPr>
        <w:t>en ai pour quatre jours</w:t>
      </w:r>
      <w:r w:rsidR="00EE5875">
        <w:rPr>
          <w:i/>
          <w:iCs/>
        </w:rPr>
        <w:t>.</w:t>
      </w:r>
    </w:p>
    <w:p w14:paraId="4852126A" w14:textId="77777777" w:rsidR="00EE5875" w:rsidRDefault="00457E89" w:rsidP="00457E89">
      <w:pPr>
        <w:rPr>
          <w:i/>
          <w:iCs/>
        </w:rPr>
      </w:pPr>
      <w:r w:rsidRPr="00675642">
        <w:rPr>
          <w:i/>
          <w:iCs/>
        </w:rPr>
        <w:t>Nous sommes comme par hasard dans une chambre d</w:t>
      </w:r>
      <w:r w:rsidR="00EE5875">
        <w:rPr>
          <w:i/>
          <w:iCs/>
        </w:rPr>
        <w:t>’</w:t>
      </w:r>
      <w:r w:rsidRPr="00675642">
        <w:rPr>
          <w:i/>
          <w:iCs/>
        </w:rPr>
        <w:t>hôtel</w:t>
      </w:r>
      <w:r w:rsidR="00EE5875">
        <w:rPr>
          <w:i/>
          <w:iCs/>
        </w:rPr>
        <w:t xml:space="preserve">, </w:t>
      </w:r>
      <w:r w:rsidRPr="00675642">
        <w:rPr>
          <w:i/>
          <w:iCs/>
        </w:rPr>
        <w:t>quelque part dans une triste ville de province</w:t>
      </w:r>
      <w:r w:rsidR="00EE5875">
        <w:rPr>
          <w:i/>
          <w:iCs/>
        </w:rPr>
        <w:t xml:space="preserve">, </w:t>
      </w:r>
      <w:r w:rsidRPr="00675642">
        <w:rPr>
          <w:i/>
          <w:iCs/>
        </w:rPr>
        <w:t>où papa s</w:t>
      </w:r>
      <w:r w:rsidR="00EE5875">
        <w:rPr>
          <w:i/>
          <w:iCs/>
        </w:rPr>
        <w:t>’</w:t>
      </w:r>
      <w:r w:rsidRPr="00675642">
        <w:rPr>
          <w:i/>
          <w:iCs/>
        </w:rPr>
        <w:t>était arrêté parce qu</w:t>
      </w:r>
      <w:r w:rsidR="00EE5875">
        <w:rPr>
          <w:i/>
          <w:iCs/>
        </w:rPr>
        <w:t>’</w:t>
      </w:r>
      <w:r w:rsidRPr="00675642">
        <w:rPr>
          <w:i/>
          <w:iCs/>
        </w:rPr>
        <w:t>il se sentait trop mal</w:t>
      </w:r>
      <w:r w:rsidR="00EE5875">
        <w:rPr>
          <w:i/>
          <w:iCs/>
        </w:rPr>
        <w:t>.</w:t>
      </w:r>
    </w:p>
    <w:p w14:paraId="092EF359" w14:textId="77777777" w:rsidR="00EE5875" w:rsidRDefault="00457E89" w:rsidP="00457E89">
      <w:pPr>
        <w:rPr>
          <w:i/>
          <w:iCs/>
        </w:rPr>
      </w:pPr>
      <w:r w:rsidRPr="00675642">
        <w:rPr>
          <w:i/>
          <w:iCs/>
        </w:rPr>
        <w:t>Quatre jours</w:t>
      </w:r>
      <w:r w:rsidR="00EE5875">
        <w:rPr>
          <w:i/>
          <w:iCs/>
        </w:rPr>
        <w:t xml:space="preserve">. </w:t>
      </w:r>
      <w:r w:rsidRPr="00675642">
        <w:rPr>
          <w:i/>
          <w:iCs/>
        </w:rPr>
        <w:t>Durant ces quatre jours je ne le quitte pas</w:t>
      </w:r>
      <w:r w:rsidR="00EE5875">
        <w:rPr>
          <w:i/>
          <w:iCs/>
        </w:rPr>
        <w:t xml:space="preserve">. </w:t>
      </w:r>
      <w:r w:rsidRPr="00675642">
        <w:rPr>
          <w:i/>
          <w:iCs/>
        </w:rPr>
        <w:t>Et alors qu</w:t>
      </w:r>
      <w:r w:rsidR="00EE5875">
        <w:rPr>
          <w:i/>
          <w:iCs/>
        </w:rPr>
        <w:t>’</w:t>
      </w:r>
      <w:r w:rsidRPr="00675642">
        <w:rPr>
          <w:i/>
          <w:iCs/>
        </w:rPr>
        <w:t>il divague déjà</w:t>
      </w:r>
      <w:r w:rsidR="00EE5875">
        <w:rPr>
          <w:i/>
          <w:iCs/>
        </w:rPr>
        <w:t xml:space="preserve">, </w:t>
      </w:r>
      <w:r w:rsidRPr="00675642">
        <w:rPr>
          <w:i/>
          <w:iCs/>
        </w:rPr>
        <w:t>j</w:t>
      </w:r>
      <w:r w:rsidR="00EE5875">
        <w:rPr>
          <w:i/>
          <w:iCs/>
        </w:rPr>
        <w:t>’</w:t>
      </w:r>
      <w:r w:rsidRPr="00675642">
        <w:rPr>
          <w:i/>
          <w:iCs/>
        </w:rPr>
        <w:t>envoie des télégrammes à ma m</w:t>
      </w:r>
      <w:r w:rsidRPr="00675642">
        <w:rPr>
          <w:i/>
          <w:iCs/>
        </w:rPr>
        <w:t>è</w:t>
      </w:r>
      <w:r w:rsidRPr="00675642">
        <w:rPr>
          <w:i/>
          <w:iCs/>
        </w:rPr>
        <w:t>re qui doit être à Paris</w:t>
      </w:r>
      <w:r w:rsidR="00EE5875">
        <w:rPr>
          <w:i/>
          <w:iCs/>
        </w:rPr>
        <w:t xml:space="preserve">, </w:t>
      </w:r>
      <w:r w:rsidRPr="00675642">
        <w:rPr>
          <w:i/>
          <w:iCs/>
        </w:rPr>
        <w:t>à mon grand frère qui est dans une banque à Mexico</w:t>
      </w:r>
      <w:r w:rsidR="00EE5875">
        <w:rPr>
          <w:i/>
          <w:iCs/>
        </w:rPr>
        <w:t xml:space="preserve">, </w:t>
      </w:r>
      <w:r w:rsidRPr="00675642">
        <w:rPr>
          <w:i/>
          <w:iCs/>
        </w:rPr>
        <w:t>à une sœur aînée qui est mariée en Italie et que je n</w:t>
      </w:r>
      <w:r w:rsidR="00EE5875">
        <w:rPr>
          <w:i/>
          <w:iCs/>
        </w:rPr>
        <w:t>’</w:t>
      </w:r>
      <w:r w:rsidRPr="00675642">
        <w:rPr>
          <w:i/>
          <w:iCs/>
        </w:rPr>
        <w:t>ai jamais connue</w:t>
      </w:r>
      <w:r w:rsidR="00EE5875">
        <w:rPr>
          <w:i/>
          <w:iCs/>
        </w:rPr>
        <w:t xml:space="preserve">. </w:t>
      </w:r>
      <w:r w:rsidRPr="00675642">
        <w:rPr>
          <w:i/>
          <w:iCs/>
        </w:rPr>
        <w:t>Papa divague</w:t>
      </w:r>
      <w:r w:rsidR="00EE5875">
        <w:rPr>
          <w:i/>
          <w:iCs/>
        </w:rPr>
        <w:t xml:space="preserve">. </w:t>
      </w:r>
      <w:r w:rsidRPr="00675642">
        <w:rPr>
          <w:i/>
          <w:iCs/>
        </w:rPr>
        <w:t>Quel crève-cœur que de le voir ainsi</w:t>
      </w:r>
      <w:r w:rsidR="00EE5875">
        <w:rPr>
          <w:i/>
          <w:iCs/>
        </w:rPr>
        <w:t xml:space="preserve">. </w:t>
      </w:r>
      <w:r w:rsidRPr="00675642">
        <w:rPr>
          <w:i/>
          <w:iCs/>
        </w:rPr>
        <w:t>Je ne puis que chanter en retenant mes la</w:t>
      </w:r>
      <w:r w:rsidRPr="00675642">
        <w:rPr>
          <w:i/>
          <w:iCs/>
        </w:rPr>
        <w:t>r</w:t>
      </w:r>
      <w:r w:rsidRPr="00675642">
        <w:rPr>
          <w:i/>
          <w:iCs/>
        </w:rPr>
        <w:t>mes</w:t>
      </w:r>
      <w:r w:rsidR="00EE5875">
        <w:rPr>
          <w:i/>
          <w:iCs/>
        </w:rPr>
        <w:t> :</w:t>
      </w:r>
    </w:p>
    <w:p w14:paraId="7E6019AD" w14:textId="77777777" w:rsidR="00EE5875" w:rsidRDefault="00457E89" w:rsidP="00457E89">
      <w:pPr>
        <w:pStyle w:val="NormalRetraitGauche1X"/>
        <w:spacing w:before="0" w:after="0"/>
      </w:pPr>
      <w:r w:rsidRPr="00675642">
        <w:t>Dans un coffret j</w:t>
      </w:r>
      <w:r w:rsidR="00EE5875">
        <w:t>’</w:t>
      </w:r>
      <w:r w:rsidRPr="00675642">
        <w:t>ai trois bijoux</w:t>
      </w:r>
      <w:r w:rsidR="00EE5875">
        <w:t>.</w:t>
      </w:r>
    </w:p>
    <w:p w14:paraId="12777C67" w14:textId="77777777" w:rsidR="00EE5875" w:rsidRDefault="00EE5875" w:rsidP="00457E89">
      <w:pPr>
        <w:pStyle w:val="NormalRetraitGauche1X"/>
        <w:spacing w:before="0" w:after="0"/>
      </w:pPr>
      <w:r>
        <w:t>…………………….</w:t>
      </w:r>
    </w:p>
    <w:p w14:paraId="5E67DAFD" w14:textId="77777777" w:rsidR="00EE5875" w:rsidRDefault="00457E89" w:rsidP="00457E89">
      <w:pPr>
        <w:pStyle w:val="NormalRetraitGauche1X"/>
        <w:spacing w:before="0" w:after="0"/>
      </w:pPr>
      <w:r w:rsidRPr="00675642">
        <w:t>Dans un coffret j</w:t>
      </w:r>
      <w:r w:rsidR="00EE5875">
        <w:t>’</w:t>
      </w:r>
      <w:r w:rsidRPr="00675642">
        <w:t>ai trois bijoux</w:t>
      </w:r>
      <w:r w:rsidR="00EE5875">
        <w:t>.</w:t>
      </w:r>
    </w:p>
    <w:p w14:paraId="78086CE9" w14:textId="77777777" w:rsidR="00EE5875" w:rsidRDefault="00EE5875" w:rsidP="00457E89">
      <w:pPr>
        <w:pStyle w:val="NormalRetraitGauche1X"/>
        <w:spacing w:before="0" w:after="0"/>
      </w:pPr>
      <w:r>
        <w:lastRenderedPageBreak/>
        <w:t>…………………….</w:t>
      </w:r>
    </w:p>
    <w:p w14:paraId="1F5FEA8C" w14:textId="77777777" w:rsidR="00EE5875" w:rsidRDefault="00457E89" w:rsidP="00457E89">
      <w:pPr>
        <w:pStyle w:val="NormalRetraitGauche1X"/>
        <w:spacing w:before="0" w:after="0"/>
      </w:pPr>
      <w:r w:rsidRPr="00675642">
        <w:t>Dans un coffret j</w:t>
      </w:r>
      <w:r w:rsidR="00EE5875">
        <w:t>’</w:t>
      </w:r>
      <w:r w:rsidRPr="00675642">
        <w:t>ai trois bijoux</w:t>
      </w:r>
      <w:r w:rsidR="00EE5875">
        <w:t>.</w:t>
      </w:r>
    </w:p>
    <w:p w14:paraId="02FD6E15" w14:textId="77777777" w:rsidR="00EE5875" w:rsidRDefault="00457E89" w:rsidP="00457E89">
      <w:pPr>
        <w:rPr>
          <w:i/>
          <w:iCs/>
        </w:rPr>
      </w:pPr>
      <w:r w:rsidRPr="00675642">
        <w:rPr>
          <w:i/>
          <w:iCs/>
        </w:rPr>
        <w:t>Je ne puis rien dire</w:t>
      </w:r>
      <w:r w:rsidR="00EE5875">
        <w:rPr>
          <w:i/>
          <w:iCs/>
        </w:rPr>
        <w:t xml:space="preserve">. </w:t>
      </w:r>
      <w:r w:rsidRPr="00675642">
        <w:rPr>
          <w:i/>
          <w:iCs/>
        </w:rPr>
        <w:t>Papa me fait peur</w:t>
      </w:r>
      <w:r w:rsidR="00EE5875">
        <w:rPr>
          <w:i/>
          <w:iCs/>
        </w:rPr>
        <w:t xml:space="preserve">. </w:t>
      </w:r>
      <w:r w:rsidRPr="00675642">
        <w:rPr>
          <w:i/>
          <w:iCs/>
        </w:rPr>
        <w:t>Il a ouvert ses yeux</w:t>
      </w:r>
      <w:r w:rsidR="00EE5875">
        <w:rPr>
          <w:i/>
          <w:iCs/>
        </w:rPr>
        <w:t xml:space="preserve">. </w:t>
      </w:r>
      <w:r w:rsidRPr="00675642">
        <w:rPr>
          <w:i/>
          <w:iCs/>
        </w:rPr>
        <w:t>C</w:t>
      </w:r>
      <w:r w:rsidR="00EE5875">
        <w:rPr>
          <w:i/>
          <w:iCs/>
        </w:rPr>
        <w:t>’</w:t>
      </w:r>
      <w:r w:rsidRPr="00675642">
        <w:rPr>
          <w:i/>
          <w:iCs/>
        </w:rPr>
        <w:t>était au milieu de la nuit</w:t>
      </w:r>
      <w:r w:rsidR="00EE5875">
        <w:rPr>
          <w:i/>
          <w:iCs/>
        </w:rPr>
        <w:t xml:space="preserve">. </w:t>
      </w:r>
      <w:r w:rsidRPr="00675642">
        <w:rPr>
          <w:i/>
          <w:iCs/>
        </w:rPr>
        <w:t>J</w:t>
      </w:r>
      <w:r w:rsidR="00EE5875">
        <w:rPr>
          <w:i/>
          <w:iCs/>
        </w:rPr>
        <w:t>’</w:t>
      </w:r>
      <w:r w:rsidRPr="00675642">
        <w:rPr>
          <w:i/>
          <w:iCs/>
        </w:rPr>
        <w:t>étais en train de piler de la glace dans une cuvette</w:t>
      </w:r>
      <w:r w:rsidR="00EE5875">
        <w:rPr>
          <w:i/>
          <w:iCs/>
        </w:rPr>
        <w:t xml:space="preserve">. </w:t>
      </w:r>
      <w:r w:rsidRPr="00675642">
        <w:rPr>
          <w:i/>
          <w:iCs/>
        </w:rPr>
        <w:t>Papa m</w:t>
      </w:r>
      <w:r w:rsidR="00EE5875">
        <w:rPr>
          <w:i/>
          <w:iCs/>
        </w:rPr>
        <w:t>’</w:t>
      </w:r>
      <w:r w:rsidRPr="00675642">
        <w:rPr>
          <w:i/>
          <w:iCs/>
        </w:rPr>
        <w:t>appelle</w:t>
      </w:r>
      <w:r w:rsidR="00EE5875">
        <w:rPr>
          <w:i/>
          <w:iCs/>
        </w:rPr>
        <w:t xml:space="preserve">. </w:t>
      </w:r>
      <w:r w:rsidRPr="00675642">
        <w:rPr>
          <w:i/>
          <w:iCs/>
        </w:rPr>
        <w:t>Mon cœur s</w:t>
      </w:r>
      <w:r w:rsidR="00EE5875">
        <w:rPr>
          <w:i/>
          <w:iCs/>
        </w:rPr>
        <w:t>’</w:t>
      </w:r>
      <w:r w:rsidRPr="00675642">
        <w:rPr>
          <w:i/>
          <w:iCs/>
        </w:rPr>
        <w:t>arrête</w:t>
      </w:r>
      <w:r w:rsidR="00EE5875">
        <w:rPr>
          <w:i/>
          <w:iCs/>
        </w:rPr>
        <w:t xml:space="preserve">. </w:t>
      </w:r>
      <w:r w:rsidRPr="00675642">
        <w:rPr>
          <w:i/>
          <w:iCs/>
        </w:rPr>
        <w:t>Ses yeux me dévorent</w:t>
      </w:r>
      <w:r w:rsidR="00EE5875">
        <w:rPr>
          <w:i/>
          <w:iCs/>
        </w:rPr>
        <w:t>.</w:t>
      </w:r>
    </w:p>
    <w:p w14:paraId="51C3B341" w14:textId="77777777" w:rsidR="00EE5875" w:rsidRDefault="00EE5875" w:rsidP="00457E89">
      <w:pPr>
        <w:rPr>
          <w:i/>
          <w:iCs/>
        </w:rPr>
      </w:pPr>
      <w:r>
        <w:rPr>
          <w:i/>
          <w:iCs/>
        </w:rPr>
        <w:t>— </w:t>
      </w:r>
      <w:r w:rsidR="00457E89" w:rsidRPr="00675642">
        <w:rPr>
          <w:i/>
          <w:iCs/>
        </w:rPr>
        <w:t>Mon enfant</w:t>
      </w:r>
      <w:r>
        <w:rPr>
          <w:i/>
          <w:iCs/>
        </w:rPr>
        <w:t xml:space="preserve">, </w:t>
      </w:r>
      <w:r w:rsidR="00457E89" w:rsidRPr="00675642">
        <w:rPr>
          <w:i/>
          <w:iCs/>
        </w:rPr>
        <w:t>ma chère petite fille</w:t>
      </w:r>
      <w:r>
        <w:rPr>
          <w:i/>
          <w:iCs/>
        </w:rPr>
        <w:t xml:space="preserve">, </w:t>
      </w:r>
      <w:r w:rsidR="00457E89" w:rsidRPr="00675642">
        <w:rPr>
          <w:i/>
          <w:iCs/>
        </w:rPr>
        <w:t>me dit-il</w:t>
      </w:r>
      <w:r>
        <w:rPr>
          <w:i/>
          <w:iCs/>
        </w:rPr>
        <w:t xml:space="preserve">, </w:t>
      </w:r>
      <w:r w:rsidR="00457E89" w:rsidRPr="00675642">
        <w:rPr>
          <w:i/>
          <w:iCs/>
        </w:rPr>
        <w:t>tu connais mon secret</w:t>
      </w:r>
      <w:r>
        <w:rPr>
          <w:i/>
          <w:iCs/>
        </w:rPr>
        <w:t xml:space="preserve">, </w:t>
      </w:r>
      <w:r w:rsidR="00457E89" w:rsidRPr="00675642">
        <w:rPr>
          <w:i/>
          <w:iCs/>
        </w:rPr>
        <w:t>cet été</w:t>
      </w:r>
      <w:r>
        <w:rPr>
          <w:i/>
          <w:iCs/>
        </w:rPr>
        <w:t xml:space="preserve">, </w:t>
      </w:r>
      <w:r w:rsidR="00457E89" w:rsidRPr="00675642">
        <w:rPr>
          <w:i/>
          <w:iCs/>
        </w:rPr>
        <w:t>à Vichy</w:t>
      </w:r>
      <w:r>
        <w:rPr>
          <w:i/>
          <w:iCs/>
        </w:rPr>
        <w:t xml:space="preserve">, </w:t>
      </w:r>
      <w:r w:rsidR="00457E89" w:rsidRPr="00675642">
        <w:rPr>
          <w:i/>
          <w:iCs/>
        </w:rPr>
        <w:t>je t</w:t>
      </w:r>
      <w:r>
        <w:rPr>
          <w:i/>
          <w:iCs/>
        </w:rPr>
        <w:t>’</w:t>
      </w:r>
      <w:r w:rsidR="00457E89" w:rsidRPr="00675642">
        <w:rPr>
          <w:i/>
          <w:iCs/>
        </w:rPr>
        <w:t>ai pris</w:t>
      </w:r>
      <w:r w:rsidR="00457E89" w:rsidRPr="00675642">
        <w:t xml:space="preserve"> 300 </w:t>
      </w:r>
      <w:r w:rsidR="00457E89" w:rsidRPr="00675642">
        <w:rPr>
          <w:i/>
          <w:iCs/>
        </w:rPr>
        <w:t>francs dans ta tir</w:t>
      </w:r>
      <w:r w:rsidR="00457E89" w:rsidRPr="00675642">
        <w:rPr>
          <w:i/>
          <w:iCs/>
        </w:rPr>
        <w:t>e</w:t>
      </w:r>
      <w:r w:rsidR="00457E89" w:rsidRPr="00675642">
        <w:rPr>
          <w:i/>
          <w:iCs/>
        </w:rPr>
        <w:t>lire</w:t>
      </w:r>
      <w:r>
        <w:rPr>
          <w:i/>
          <w:iCs/>
        </w:rPr>
        <w:t>.</w:t>
      </w:r>
    </w:p>
    <w:p w14:paraId="0954A541" w14:textId="77777777" w:rsidR="00EE5875" w:rsidRDefault="00457E89" w:rsidP="00457E89">
      <w:pPr>
        <w:rPr>
          <w:i/>
          <w:iCs/>
        </w:rPr>
      </w:pPr>
      <w:r w:rsidRPr="00675642">
        <w:rPr>
          <w:i/>
          <w:iCs/>
        </w:rPr>
        <w:t>Et il se met à pleurer</w:t>
      </w:r>
      <w:r w:rsidR="00EE5875">
        <w:rPr>
          <w:i/>
          <w:iCs/>
        </w:rPr>
        <w:t>.</w:t>
      </w:r>
    </w:p>
    <w:p w14:paraId="32BCC41B" w14:textId="77777777" w:rsidR="00EE5875" w:rsidRDefault="00457E89" w:rsidP="00457E89">
      <w:pPr>
        <w:rPr>
          <w:i/>
          <w:iCs/>
        </w:rPr>
      </w:pPr>
      <w:r w:rsidRPr="00675642">
        <w:rPr>
          <w:i/>
          <w:iCs/>
        </w:rPr>
        <w:t>Il me semble que je vais tomber</w:t>
      </w:r>
      <w:r w:rsidR="00EE5875">
        <w:rPr>
          <w:i/>
          <w:iCs/>
        </w:rPr>
        <w:t xml:space="preserve">. </w:t>
      </w:r>
      <w:r w:rsidRPr="00675642">
        <w:rPr>
          <w:i/>
          <w:iCs/>
        </w:rPr>
        <w:t>Je voudrais le faire taire</w:t>
      </w:r>
      <w:r w:rsidR="00EE5875">
        <w:rPr>
          <w:i/>
          <w:iCs/>
        </w:rPr>
        <w:t>.</w:t>
      </w:r>
    </w:p>
    <w:p w14:paraId="61676485" w14:textId="77777777" w:rsidR="00EE5875" w:rsidRDefault="00EE5875" w:rsidP="00457E89">
      <w:pPr>
        <w:rPr>
          <w:i/>
          <w:iCs/>
        </w:rPr>
      </w:pPr>
      <w:r>
        <w:rPr>
          <w:i/>
          <w:iCs/>
        </w:rPr>
        <w:t>— </w:t>
      </w:r>
      <w:r w:rsidR="00457E89" w:rsidRPr="00675642">
        <w:rPr>
          <w:i/>
          <w:iCs/>
        </w:rPr>
        <w:t>Monte sur la chaise</w:t>
      </w:r>
      <w:r>
        <w:rPr>
          <w:i/>
          <w:iCs/>
        </w:rPr>
        <w:t xml:space="preserve">, </w:t>
      </w:r>
      <w:r w:rsidR="00457E89" w:rsidRPr="00675642">
        <w:rPr>
          <w:i/>
          <w:iCs/>
        </w:rPr>
        <w:t>me dit-il</w:t>
      </w:r>
      <w:r>
        <w:rPr>
          <w:i/>
          <w:iCs/>
        </w:rPr>
        <w:t xml:space="preserve">. </w:t>
      </w:r>
      <w:r w:rsidR="00457E89" w:rsidRPr="00675642">
        <w:rPr>
          <w:i/>
          <w:iCs/>
        </w:rPr>
        <w:t>Là</w:t>
      </w:r>
      <w:r>
        <w:rPr>
          <w:i/>
          <w:iCs/>
        </w:rPr>
        <w:t xml:space="preserve">, </w:t>
      </w:r>
      <w:r w:rsidR="00457E89" w:rsidRPr="00675642">
        <w:rPr>
          <w:i/>
          <w:iCs/>
        </w:rPr>
        <w:t>sur l</w:t>
      </w:r>
      <w:r>
        <w:rPr>
          <w:i/>
          <w:iCs/>
        </w:rPr>
        <w:t>’</w:t>
      </w:r>
      <w:r w:rsidR="00457E89" w:rsidRPr="00675642">
        <w:rPr>
          <w:i/>
          <w:iCs/>
        </w:rPr>
        <w:t>armoire à glace</w:t>
      </w:r>
      <w:r>
        <w:rPr>
          <w:i/>
          <w:iCs/>
        </w:rPr>
        <w:t xml:space="preserve">, </w:t>
      </w:r>
      <w:r w:rsidR="00457E89" w:rsidRPr="00675642">
        <w:rPr>
          <w:i/>
          <w:iCs/>
        </w:rPr>
        <w:t>dans la doublure de mon chapeau melon</w:t>
      </w:r>
      <w:r>
        <w:rPr>
          <w:i/>
          <w:iCs/>
        </w:rPr>
        <w:t xml:space="preserve">, </w:t>
      </w:r>
      <w:r w:rsidR="00457E89" w:rsidRPr="00675642">
        <w:rPr>
          <w:i/>
          <w:iCs/>
        </w:rPr>
        <w:t>tu trouveras encore cent francs c</w:t>
      </w:r>
      <w:r>
        <w:rPr>
          <w:i/>
          <w:iCs/>
        </w:rPr>
        <w:t>’</w:t>
      </w:r>
      <w:r w:rsidR="00457E89" w:rsidRPr="00675642">
        <w:rPr>
          <w:i/>
          <w:iCs/>
        </w:rPr>
        <w:t>est tout ce que je puis te donner</w:t>
      </w:r>
      <w:r>
        <w:rPr>
          <w:i/>
          <w:iCs/>
        </w:rPr>
        <w:t>…</w:t>
      </w:r>
    </w:p>
    <w:p w14:paraId="3E5F5FB2" w14:textId="77777777" w:rsidR="00EE5875" w:rsidRDefault="00457E89" w:rsidP="00457E89">
      <w:pPr>
        <w:rPr>
          <w:i/>
          <w:iCs/>
        </w:rPr>
      </w:pPr>
      <w:r w:rsidRPr="00675642">
        <w:rPr>
          <w:i/>
          <w:iCs/>
        </w:rPr>
        <w:t>J</w:t>
      </w:r>
      <w:r w:rsidR="00EE5875">
        <w:rPr>
          <w:i/>
          <w:iCs/>
        </w:rPr>
        <w:t>’</w:t>
      </w:r>
      <w:r w:rsidRPr="00675642">
        <w:rPr>
          <w:i/>
          <w:iCs/>
        </w:rPr>
        <w:t>ai froid</w:t>
      </w:r>
      <w:r w:rsidR="00EE5875">
        <w:rPr>
          <w:i/>
          <w:iCs/>
        </w:rPr>
        <w:t>.</w:t>
      </w:r>
    </w:p>
    <w:p w14:paraId="706E346B" w14:textId="56881A22" w:rsidR="00457E89" w:rsidRDefault="00457E89" w:rsidP="00457E89">
      <w:pPr>
        <w:rPr>
          <w:i/>
          <w:iCs/>
        </w:rPr>
      </w:pPr>
    </w:p>
    <w:p w14:paraId="18C092E9" w14:textId="2E9FACFF" w:rsidR="00EE5875" w:rsidRDefault="00457E89" w:rsidP="00457E89">
      <w:pPr>
        <w:rPr>
          <w:i/>
          <w:iCs/>
        </w:rPr>
      </w:pPr>
      <w:r w:rsidRPr="00675642">
        <w:rPr>
          <w:i/>
          <w:iCs/>
        </w:rPr>
        <w:t>Le chef de gare a mis papa dans la salle d</w:t>
      </w:r>
      <w:r w:rsidR="00EE5875">
        <w:rPr>
          <w:i/>
          <w:iCs/>
        </w:rPr>
        <w:t>’</w:t>
      </w:r>
      <w:r w:rsidRPr="00675642">
        <w:rPr>
          <w:i/>
          <w:iCs/>
        </w:rPr>
        <w:t>attente des premières</w:t>
      </w:r>
      <w:r w:rsidR="00EE5875">
        <w:rPr>
          <w:i/>
          <w:iCs/>
        </w:rPr>
        <w:t xml:space="preserve">. </w:t>
      </w:r>
      <w:r w:rsidRPr="00675642">
        <w:rPr>
          <w:i/>
          <w:iCs/>
        </w:rPr>
        <w:t>Je connais tous les paysans qui sont là</w:t>
      </w:r>
      <w:r w:rsidR="00EE5875">
        <w:rPr>
          <w:i/>
          <w:iCs/>
        </w:rPr>
        <w:t xml:space="preserve">. </w:t>
      </w:r>
      <w:r w:rsidRPr="00675642">
        <w:rPr>
          <w:i/>
          <w:iCs/>
        </w:rPr>
        <w:t>On attend la correspondance de Paris qui doit débarquer de la famille</w:t>
      </w:r>
      <w:r w:rsidR="00EE5875">
        <w:rPr>
          <w:i/>
          <w:iCs/>
        </w:rPr>
        <w:t xml:space="preserve">. </w:t>
      </w:r>
      <w:r w:rsidRPr="00675642">
        <w:rPr>
          <w:i/>
          <w:iCs/>
        </w:rPr>
        <w:t>Je me ronge de chagrin dans un grand fauteuil de peluche rouge</w:t>
      </w:r>
      <w:r w:rsidR="00EE5875">
        <w:rPr>
          <w:i/>
          <w:iCs/>
        </w:rPr>
        <w:t xml:space="preserve">. </w:t>
      </w:r>
      <w:r w:rsidRPr="00675642">
        <w:rPr>
          <w:i/>
          <w:iCs/>
        </w:rPr>
        <w:t>J</w:t>
      </w:r>
      <w:r w:rsidR="00EE5875">
        <w:rPr>
          <w:i/>
          <w:iCs/>
        </w:rPr>
        <w:t>’</w:t>
      </w:r>
      <w:r w:rsidRPr="00675642">
        <w:rPr>
          <w:i/>
          <w:iCs/>
        </w:rPr>
        <w:t>ai ramené papa au pays</w:t>
      </w:r>
      <w:r w:rsidR="00EE5875">
        <w:rPr>
          <w:i/>
          <w:iCs/>
        </w:rPr>
        <w:t xml:space="preserve">. </w:t>
      </w:r>
      <w:r w:rsidRPr="00675642">
        <w:rPr>
          <w:i/>
          <w:iCs/>
        </w:rPr>
        <w:t>Il y a au mur une affiche du P</w:t>
      </w:r>
      <w:r w:rsidR="00EE5875">
        <w:rPr>
          <w:i/>
          <w:iCs/>
        </w:rPr>
        <w:t xml:space="preserve">. </w:t>
      </w:r>
      <w:r w:rsidRPr="00675642">
        <w:rPr>
          <w:i/>
          <w:iCs/>
        </w:rPr>
        <w:t>-L</w:t>
      </w:r>
      <w:r w:rsidR="00EE5875">
        <w:rPr>
          <w:i/>
          <w:iCs/>
        </w:rPr>
        <w:t xml:space="preserve">. </w:t>
      </w:r>
      <w:r w:rsidRPr="00675642">
        <w:rPr>
          <w:i/>
          <w:iCs/>
        </w:rPr>
        <w:t>-</w:t>
      </w:r>
      <w:r w:rsidR="00EE5875">
        <w:rPr>
          <w:i/>
          <w:iCs/>
        </w:rPr>
        <w:t>M. </w:t>
      </w:r>
      <w:r w:rsidRPr="00675642">
        <w:rPr>
          <w:i/>
          <w:iCs/>
        </w:rPr>
        <w:t>qui m</w:t>
      </w:r>
      <w:r w:rsidR="00EE5875">
        <w:rPr>
          <w:i/>
          <w:iCs/>
        </w:rPr>
        <w:t>’</w:t>
      </w:r>
      <w:r w:rsidRPr="00675642">
        <w:rPr>
          <w:i/>
          <w:iCs/>
        </w:rPr>
        <w:t>invitait jadis au voyage</w:t>
      </w:r>
      <w:r w:rsidR="00EE5875">
        <w:rPr>
          <w:i/>
          <w:iCs/>
        </w:rPr>
        <w:t xml:space="preserve">… </w:t>
      </w:r>
      <w:r w:rsidRPr="00675642">
        <w:rPr>
          <w:i/>
          <w:iCs/>
        </w:rPr>
        <w:t>On marche sur des fleurs écrasées</w:t>
      </w:r>
      <w:r w:rsidR="00EE5875">
        <w:rPr>
          <w:i/>
          <w:iCs/>
        </w:rPr>
        <w:t xml:space="preserve">… </w:t>
      </w:r>
      <w:r w:rsidRPr="00675642">
        <w:rPr>
          <w:i/>
          <w:iCs/>
        </w:rPr>
        <w:t>Maman est enfin arrivée par le rapide</w:t>
      </w:r>
      <w:r w:rsidR="00EE5875">
        <w:rPr>
          <w:i/>
          <w:iCs/>
        </w:rPr>
        <w:t xml:space="preserve">. </w:t>
      </w:r>
      <w:r w:rsidRPr="00675642">
        <w:rPr>
          <w:i/>
          <w:iCs/>
        </w:rPr>
        <w:t>On passe la nuit chez de vagues cousines</w:t>
      </w:r>
      <w:r w:rsidR="00EE5875">
        <w:rPr>
          <w:i/>
          <w:iCs/>
        </w:rPr>
        <w:t xml:space="preserve">. </w:t>
      </w:r>
      <w:r w:rsidRPr="00675642">
        <w:rPr>
          <w:i/>
          <w:iCs/>
        </w:rPr>
        <w:t>Toute la nuit</w:t>
      </w:r>
      <w:r w:rsidR="00EE5875">
        <w:rPr>
          <w:i/>
          <w:iCs/>
        </w:rPr>
        <w:t xml:space="preserve">, </w:t>
      </w:r>
      <w:r w:rsidRPr="00675642">
        <w:rPr>
          <w:i/>
          <w:iCs/>
        </w:rPr>
        <w:t>j</w:t>
      </w:r>
      <w:r w:rsidR="00EE5875">
        <w:rPr>
          <w:i/>
          <w:iCs/>
        </w:rPr>
        <w:t>’</w:t>
      </w:r>
      <w:r w:rsidRPr="00675642">
        <w:rPr>
          <w:i/>
          <w:iCs/>
        </w:rPr>
        <w:t>entends sonner le glas de l</w:t>
      </w:r>
      <w:r w:rsidR="00EE5875">
        <w:rPr>
          <w:i/>
          <w:iCs/>
        </w:rPr>
        <w:t>’</w:t>
      </w:r>
      <w:r w:rsidRPr="00675642">
        <w:rPr>
          <w:i/>
          <w:iCs/>
        </w:rPr>
        <w:t>église</w:t>
      </w:r>
      <w:r w:rsidR="00EE5875">
        <w:rPr>
          <w:i/>
          <w:iCs/>
        </w:rPr>
        <w:t xml:space="preserve">. </w:t>
      </w:r>
      <w:r w:rsidRPr="00675642">
        <w:rPr>
          <w:i/>
          <w:iCs/>
        </w:rPr>
        <w:t>C</w:t>
      </w:r>
      <w:r w:rsidR="00EE5875">
        <w:rPr>
          <w:i/>
          <w:iCs/>
        </w:rPr>
        <w:t>’</w:t>
      </w:r>
      <w:r w:rsidRPr="00675642">
        <w:rPr>
          <w:i/>
          <w:iCs/>
        </w:rPr>
        <w:t xml:space="preserve">était le </w:t>
      </w:r>
      <w:r w:rsidRPr="00EE5875">
        <w:rPr>
          <w:iCs/>
        </w:rPr>
        <w:t>1</w:t>
      </w:r>
      <w:r w:rsidR="00EE5875" w:rsidRPr="00EE5875">
        <w:rPr>
          <w:iCs/>
        </w:rPr>
        <w:t>2</w:t>
      </w:r>
      <w:r w:rsidR="00EE5875">
        <w:rPr>
          <w:iCs/>
        </w:rPr>
        <w:t> </w:t>
      </w:r>
      <w:r w:rsidR="00EE5875" w:rsidRPr="00675642">
        <w:rPr>
          <w:i/>
          <w:iCs/>
        </w:rPr>
        <w:t>juillet</w:t>
      </w:r>
      <w:r w:rsidR="00EE5875">
        <w:rPr>
          <w:i/>
          <w:iCs/>
        </w:rPr>
        <w:t xml:space="preserve">. </w:t>
      </w:r>
      <w:r w:rsidRPr="00675642">
        <w:rPr>
          <w:i/>
          <w:iCs/>
        </w:rPr>
        <w:t>Le</w:t>
      </w:r>
      <w:r w:rsidRPr="00675642">
        <w:t xml:space="preserve"> 13</w:t>
      </w:r>
      <w:r w:rsidR="00EE5875">
        <w:rPr>
          <w:i/>
          <w:iCs/>
        </w:rPr>
        <w:t xml:space="preserve">, </w:t>
      </w:r>
      <w:r w:rsidRPr="00675642">
        <w:rPr>
          <w:i/>
          <w:iCs/>
        </w:rPr>
        <w:t>je me suis habillée de noir et j</w:t>
      </w:r>
      <w:r w:rsidR="00EE5875">
        <w:rPr>
          <w:i/>
          <w:iCs/>
        </w:rPr>
        <w:t>’</w:t>
      </w:r>
      <w:r w:rsidRPr="00675642">
        <w:rPr>
          <w:i/>
          <w:iCs/>
        </w:rPr>
        <w:t>ai passé mon chapeau de paille d</w:t>
      </w:r>
      <w:r w:rsidR="00EE5875">
        <w:rPr>
          <w:i/>
          <w:iCs/>
        </w:rPr>
        <w:t>’</w:t>
      </w:r>
      <w:r w:rsidRPr="00675642">
        <w:rPr>
          <w:i/>
          <w:iCs/>
        </w:rPr>
        <w:t>Italie à l</w:t>
      </w:r>
      <w:r w:rsidR="00EE5875">
        <w:rPr>
          <w:i/>
          <w:iCs/>
        </w:rPr>
        <w:t>’</w:t>
      </w:r>
      <w:r w:rsidRPr="00675642">
        <w:rPr>
          <w:i/>
          <w:iCs/>
        </w:rPr>
        <w:t>encre de Chine</w:t>
      </w:r>
      <w:r w:rsidR="00EE5875">
        <w:rPr>
          <w:i/>
          <w:iCs/>
        </w:rPr>
        <w:t xml:space="preserve">. </w:t>
      </w:r>
      <w:r w:rsidRPr="00675642">
        <w:rPr>
          <w:i/>
          <w:iCs/>
        </w:rPr>
        <w:t>Le</w:t>
      </w:r>
      <w:r w:rsidRPr="00675642">
        <w:t xml:space="preserve"> 1</w:t>
      </w:r>
      <w:r w:rsidR="00EE5875" w:rsidRPr="00675642">
        <w:t>4</w:t>
      </w:r>
      <w:r w:rsidR="00EE5875">
        <w:t> </w:t>
      </w:r>
      <w:r w:rsidR="00EE5875" w:rsidRPr="00675642">
        <w:rPr>
          <w:i/>
          <w:iCs/>
        </w:rPr>
        <w:t>juillet</w:t>
      </w:r>
      <w:r w:rsidR="00EE5875">
        <w:rPr>
          <w:i/>
          <w:iCs/>
        </w:rPr>
        <w:t xml:space="preserve">, </w:t>
      </w:r>
      <w:r w:rsidRPr="00675642">
        <w:rPr>
          <w:i/>
          <w:iCs/>
        </w:rPr>
        <w:t>je suis à Paris</w:t>
      </w:r>
      <w:r w:rsidR="00EE5875">
        <w:rPr>
          <w:i/>
          <w:iCs/>
        </w:rPr>
        <w:t xml:space="preserve">. </w:t>
      </w:r>
      <w:r w:rsidRPr="00675642">
        <w:rPr>
          <w:i/>
          <w:iCs/>
        </w:rPr>
        <w:t>J</w:t>
      </w:r>
      <w:r w:rsidR="00EE5875">
        <w:rPr>
          <w:i/>
          <w:iCs/>
        </w:rPr>
        <w:t>’</w:t>
      </w:r>
      <w:r w:rsidRPr="00675642">
        <w:rPr>
          <w:i/>
          <w:iCs/>
        </w:rPr>
        <w:t>ai</w:t>
      </w:r>
      <w:r w:rsidRPr="00675642">
        <w:t xml:space="preserve"> 15 </w:t>
      </w:r>
      <w:r w:rsidRPr="00675642">
        <w:rPr>
          <w:i/>
          <w:iCs/>
        </w:rPr>
        <w:t>ans</w:t>
      </w:r>
      <w:r w:rsidR="00EE5875">
        <w:rPr>
          <w:i/>
          <w:iCs/>
        </w:rPr>
        <w:t xml:space="preserve">. </w:t>
      </w:r>
      <w:r w:rsidRPr="00675642">
        <w:rPr>
          <w:i/>
          <w:iCs/>
        </w:rPr>
        <w:t>Maman m</w:t>
      </w:r>
      <w:r w:rsidR="00EE5875">
        <w:rPr>
          <w:i/>
          <w:iCs/>
        </w:rPr>
        <w:t>’</w:t>
      </w:r>
      <w:r w:rsidRPr="00675642">
        <w:rPr>
          <w:i/>
          <w:iCs/>
        </w:rPr>
        <w:t>a au</w:t>
      </w:r>
      <w:r w:rsidRPr="00675642">
        <w:rPr>
          <w:i/>
          <w:iCs/>
        </w:rPr>
        <w:t>s</w:t>
      </w:r>
      <w:r w:rsidRPr="00675642">
        <w:rPr>
          <w:i/>
          <w:iCs/>
        </w:rPr>
        <w:t>sitôt conduite chez les sœurs de la rue N</w:t>
      </w:r>
      <w:r w:rsidR="00EE5875">
        <w:rPr>
          <w:i/>
          <w:iCs/>
        </w:rPr>
        <w:t xml:space="preserve">. </w:t>
      </w:r>
      <w:r w:rsidRPr="00675642">
        <w:rPr>
          <w:i/>
          <w:iCs/>
        </w:rPr>
        <w:t>-D</w:t>
      </w:r>
      <w:r w:rsidR="00EE5875">
        <w:rPr>
          <w:i/>
          <w:iCs/>
        </w:rPr>
        <w:t xml:space="preserve">. </w:t>
      </w:r>
      <w:r w:rsidRPr="00675642">
        <w:rPr>
          <w:i/>
          <w:iCs/>
        </w:rPr>
        <w:t>-des-Champs</w:t>
      </w:r>
      <w:r w:rsidR="00EE5875">
        <w:rPr>
          <w:i/>
          <w:iCs/>
        </w:rPr>
        <w:t xml:space="preserve">. </w:t>
      </w:r>
      <w:r w:rsidRPr="00675642">
        <w:rPr>
          <w:i/>
          <w:iCs/>
        </w:rPr>
        <w:t>D</w:t>
      </w:r>
      <w:r w:rsidRPr="00675642">
        <w:rPr>
          <w:i/>
          <w:iCs/>
        </w:rPr>
        <w:t>e</w:t>
      </w:r>
      <w:r w:rsidRPr="00675642">
        <w:rPr>
          <w:i/>
          <w:iCs/>
        </w:rPr>
        <w:t>puis</w:t>
      </w:r>
      <w:r w:rsidR="00EE5875">
        <w:rPr>
          <w:i/>
          <w:iCs/>
        </w:rPr>
        <w:t xml:space="preserve">, </w:t>
      </w:r>
      <w:r w:rsidRPr="00675642">
        <w:rPr>
          <w:i/>
          <w:iCs/>
        </w:rPr>
        <w:t>il pleut sur le mur</w:t>
      </w:r>
      <w:r w:rsidR="00EE5875">
        <w:rPr>
          <w:i/>
          <w:iCs/>
        </w:rPr>
        <w:t xml:space="preserve">. </w:t>
      </w:r>
      <w:r w:rsidRPr="00675642">
        <w:rPr>
          <w:i/>
          <w:iCs/>
        </w:rPr>
        <w:t>Depuis</w:t>
      </w:r>
      <w:r w:rsidR="00EE5875">
        <w:rPr>
          <w:i/>
          <w:iCs/>
        </w:rPr>
        <w:t xml:space="preserve">, </w:t>
      </w:r>
      <w:r w:rsidRPr="00675642">
        <w:rPr>
          <w:i/>
          <w:iCs/>
        </w:rPr>
        <w:t>l</w:t>
      </w:r>
      <w:r w:rsidR="00EE5875">
        <w:rPr>
          <w:i/>
          <w:iCs/>
        </w:rPr>
        <w:t>’</w:t>
      </w:r>
      <w:r w:rsidRPr="00675642">
        <w:rPr>
          <w:i/>
          <w:iCs/>
        </w:rPr>
        <w:t>unique marronnier s</w:t>
      </w:r>
      <w:r w:rsidR="00EE5875">
        <w:rPr>
          <w:i/>
          <w:iCs/>
        </w:rPr>
        <w:t>’</w:t>
      </w:r>
      <w:r w:rsidRPr="00675642">
        <w:rPr>
          <w:i/>
          <w:iCs/>
        </w:rPr>
        <w:t>effeuille toute l</w:t>
      </w:r>
      <w:r w:rsidR="00EE5875">
        <w:rPr>
          <w:i/>
          <w:iCs/>
        </w:rPr>
        <w:t>’</w:t>
      </w:r>
      <w:r w:rsidRPr="00675642">
        <w:rPr>
          <w:i/>
          <w:iCs/>
        </w:rPr>
        <w:t>année dans la cour</w:t>
      </w:r>
      <w:r w:rsidR="00EE5875">
        <w:rPr>
          <w:i/>
          <w:iCs/>
        </w:rPr>
        <w:t xml:space="preserve">. </w:t>
      </w:r>
      <w:r w:rsidRPr="00675642">
        <w:rPr>
          <w:i/>
          <w:iCs/>
        </w:rPr>
        <w:t>Depuis</w:t>
      </w:r>
      <w:r w:rsidR="00EE5875">
        <w:rPr>
          <w:i/>
          <w:iCs/>
        </w:rPr>
        <w:t xml:space="preserve">, </w:t>
      </w:r>
      <w:r w:rsidRPr="00675642">
        <w:rPr>
          <w:i/>
          <w:iCs/>
        </w:rPr>
        <w:t>le ciel a l</w:t>
      </w:r>
      <w:r w:rsidR="00EE5875">
        <w:rPr>
          <w:i/>
          <w:iCs/>
        </w:rPr>
        <w:t>’</w:t>
      </w:r>
      <w:r w:rsidRPr="00675642">
        <w:rPr>
          <w:i/>
          <w:iCs/>
        </w:rPr>
        <w:t>air de rouille</w:t>
      </w:r>
      <w:r w:rsidR="00EE5875">
        <w:rPr>
          <w:i/>
          <w:iCs/>
        </w:rPr>
        <w:t xml:space="preserve">. </w:t>
      </w:r>
      <w:r w:rsidRPr="00675642">
        <w:rPr>
          <w:i/>
          <w:iCs/>
        </w:rPr>
        <w:t>D</w:t>
      </w:r>
      <w:r w:rsidRPr="00675642">
        <w:rPr>
          <w:i/>
          <w:iCs/>
        </w:rPr>
        <w:t>e</w:t>
      </w:r>
      <w:r w:rsidRPr="00675642">
        <w:rPr>
          <w:i/>
          <w:iCs/>
        </w:rPr>
        <w:t>puis</w:t>
      </w:r>
      <w:r w:rsidR="00EE5875">
        <w:rPr>
          <w:i/>
          <w:iCs/>
        </w:rPr>
        <w:t xml:space="preserve">, </w:t>
      </w:r>
      <w:r w:rsidRPr="00675642">
        <w:rPr>
          <w:i/>
          <w:iCs/>
        </w:rPr>
        <w:t xml:space="preserve">maman ne vient me </w:t>
      </w:r>
      <w:r w:rsidRPr="00675642">
        <w:rPr>
          <w:i/>
          <w:iCs/>
        </w:rPr>
        <w:lastRenderedPageBreak/>
        <w:t>chercher qu</w:t>
      </w:r>
      <w:r w:rsidR="00EE5875">
        <w:rPr>
          <w:i/>
          <w:iCs/>
        </w:rPr>
        <w:t>’</w:t>
      </w:r>
      <w:r w:rsidRPr="00675642">
        <w:rPr>
          <w:i/>
          <w:iCs/>
        </w:rPr>
        <w:t>un seul jeudi par mois</w:t>
      </w:r>
      <w:r w:rsidR="00EE5875">
        <w:rPr>
          <w:i/>
          <w:iCs/>
        </w:rPr>
        <w:t xml:space="preserve">. </w:t>
      </w:r>
      <w:r w:rsidRPr="00675642">
        <w:rPr>
          <w:i/>
          <w:iCs/>
        </w:rPr>
        <w:t>Elle me promène une heure au jardin du Luxembourg qui est plein de blessés</w:t>
      </w:r>
      <w:r w:rsidR="00EE5875">
        <w:rPr>
          <w:i/>
          <w:iCs/>
        </w:rPr>
        <w:t xml:space="preserve">. </w:t>
      </w:r>
      <w:r w:rsidRPr="00675642">
        <w:rPr>
          <w:i/>
          <w:iCs/>
        </w:rPr>
        <w:t>Nous allons prendre le chocolat et je rentre</w:t>
      </w:r>
      <w:r w:rsidR="00EE5875">
        <w:rPr>
          <w:i/>
          <w:iCs/>
        </w:rPr>
        <w:t xml:space="preserve">. </w:t>
      </w:r>
      <w:r w:rsidRPr="00675642">
        <w:rPr>
          <w:i/>
          <w:iCs/>
        </w:rPr>
        <w:t>Je ne sais rien</w:t>
      </w:r>
      <w:r w:rsidR="00EE5875">
        <w:rPr>
          <w:i/>
          <w:iCs/>
        </w:rPr>
        <w:t xml:space="preserve">. </w:t>
      </w:r>
      <w:r w:rsidRPr="00675642">
        <w:rPr>
          <w:i/>
          <w:iCs/>
        </w:rPr>
        <w:t>Je ne sais pas prier</w:t>
      </w:r>
      <w:r w:rsidR="00EE5875">
        <w:rPr>
          <w:i/>
          <w:iCs/>
        </w:rPr>
        <w:t xml:space="preserve">. </w:t>
      </w:r>
      <w:r w:rsidRPr="00675642">
        <w:rPr>
          <w:i/>
          <w:iCs/>
        </w:rPr>
        <w:t>J</w:t>
      </w:r>
      <w:r w:rsidR="00EE5875">
        <w:rPr>
          <w:i/>
          <w:iCs/>
        </w:rPr>
        <w:t>’</w:t>
      </w:r>
      <w:r w:rsidRPr="00675642">
        <w:rPr>
          <w:i/>
          <w:iCs/>
        </w:rPr>
        <w:t>entends des chuchotements dans les longs couloirs de l</w:t>
      </w:r>
      <w:r w:rsidR="00EE5875">
        <w:rPr>
          <w:i/>
          <w:iCs/>
        </w:rPr>
        <w:t>’</w:t>
      </w:r>
      <w:r w:rsidRPr="00675642">
        <w:rPr>
          <w:i/>
          <w:iCs/>
        </w:rPr>
        <w:t>ancien couvent</w:t>
      </w:r>
      <w:r w:rsidR="00EE5875">
        <w:rPr>
          <w:i/>
          <w:iCs/>
        </w:rPr>
        <w:t xml:space="preserve">, </w:t>
      </w:r>
      <w:r w:rsidRPr="00675642">
        <w:rPr>
          <w:i/>
          <w:iCs/>
        </w:rPr>
        <w:t>le cliquetis des ch</w:t>
      </w:r>
      <w:r w:rsidRPr="00675642">
        <w:rPr>
          <w:i/>
          <w:iCs/>
        </w:rPr>
        <w:t>a</w:t>
      </w:r>
      <w:r w:rsidRPr="00675642">
        <w:rPr>
          <w:i/>
          <w:iCs/>
        </w:rPr>
        <w:t>pelets et parfois comme un bruit de chemin de fer qui passerait au loin dans les caves</w:t>
      </w:r>
      <w:r w:rsidR="00EE5875">
        <w:rPr>
          <w:i/>
          <w:iCs/>
        </w:rPr>
        <w:t xml:space="preserve">. </w:t>
      </w:r>
      <w:r w:rsidRPr="00675642">
        <w:rPr>
          <w:i/>
          <w:iCs/>
        </w:rPr>
        <w:t>On dit que la France est en guerre</w:t>
      </w:r>
      <w:r w:rsidR="00EE5875">
        <w:rPr>
          <w:i/>
          <w:iCs/>
        </w:rPr>
        <w:t xml:space="preserve">. </w:t>
      </w:r>
      <w:r w:rsidRPr="00675642">
        <w:rPr>
          <w:i/>
          <w:iCs/>
        </w:rPr>
        <w:t>Il y a un crucifix au mur</w:t>
      </w:r>
      <w:r w:rsidR="00EE5875">
        <w:rPr>
          <w:i/>
          <w:iCs/>
        </w:rPr>
        <w:t xml:space="preserve">. </w:t>
      </w:r>
      <w:r w:rsidRPr="00675642">
        <w:rPr>
          <w:i/>
          <w:iCs/>
        </w:rPr>
        <w:t>J</w:t>
      </w:r>
      <w:r w:rsidR="00EE5875">
        <w:rPr>
          <w:i/>
          <w:iCs/>
        </w:rPr>
        <w:t>’</w:t>
      </w:r>
      <w:r w:rsidRPr="00675642">
        <w:rPr>
          <w:i/>
          <w:iCs/>
        </w:rPr>
        <w:t>ai froid</w:t>
      </w:r>
      <w:r w:rsidR="00EE5875">
        <w:rPr>
          <w:i/>
          <w:iCs/>
        </w:rPr>
        <w:t xml:space="preserve">. </w:t>
      </w:r>
      <w:r w:rsidRPr="00675642">
        <w:rPr>
          <w:i/>
          <w:iCs/>
        </w:rPr>
        <w:t>Parfois toute la vieille maison branle</w:t>
      </w:r>
      <w:r w:rsidR="00EE5875">
        <w:rPr>
          <w:i/>
          <w:iCs/>
        </w:rPr>
        <w:t xml:space="preserve">. </w:t>
      </w:r>
      <w:r w:rsidRPr="00675642">
        <w:rPr>
          <w:i/>
          <w:iCs/>
        </w:rPr>
        <w:t>Je suis toute seule dans ma longue chemise de nuit</w:t>
      </w:r>
      <w:r w:rsidR="00EE5875">
        <w:rPr>
          <w:i/>
          <w:iCs/>
        </w:rPr>
        <w:t xml:space="preserve">. </w:t>
      </w:r>
      <w:r w:rsidRPr="00675642">
        <w:rPr>
          <w:i/>
          <w:iCs/>
        </w:rPr>
        <w:t>Je froisse un papier sur mon cœur</w:t>
      </w:r>
      <w:r w:rsidR="00EE5875">
        <w:rPr>
          <w:i/>
          <w:iCs/>
        </w:rPr>
        <w:t xml:space="preserve">. </w:t>
      </w:r>
      <w:r w:rsidRPr="00675642">
        <w:rPr>
          <w:i/>
          <w:iCs/>
        </w:rPr>
        <w:t>Les derniers cent francs de papa</w:t>
      </w:r>
      <w:r w:rsidR="00EE5875">
        <w:rPr>
          <w:i/>
          <w:iCs/>
        </w:rPr>
        <w:t>.</w:t>
      </w:r>
    </w:p>
    <w:p w14:paraId="3036622C" w14:textId="6BE7053B" w:rsidR="00457E89" w:rsidRPr="00675642" w:rsidRDefault="00457E89" w:rsidP="00EE5875">
      <w:pPr>
        <w:pStyle w:val="Titre2"/>
      </w:pPr>
      <w:bookmarkStart w:id="28" w:name="_Toc327816206"/>
      <w:bookmarkStart w:id="29" w:name="_Toc201949618"/>
      <w:r w:rsidRPr="00675642">
        <w:lastRenderedPageBreak/>
        <w:t>ROULEAU TROIS</w:t>
      </w:r>
      <w:bookmarkEnd w:id="28"/>
      <w:bookmarkEnd w:id="29"/>
    </w:p>
    <w:p w14:paraId="4BAFAE06" w14:textId="7131080E" w:rsidR="00EE5875" w:rsidRDefault="00457E89" w:rsidP="00457E89">
      <w:pPr>
        <w:pStyle w:val="Droite"/>
      </w:pPr>
      <w:r w:rsidRPr="00675642">
        <w:rPr>
          <w:i/>
          <w:iCs/>
        </w:rPr>
        <w:t>Chalet du Plan</w:t>
      </w:r>
      <w:r w:rsidR="00EE5875">
        <w:rPr>
          <w:i/>
          <w:iCs/>
        </w:rPr>
        <w:t xml:space="preserve">, </w:t>
      </w:r>
      <w:r w:rsidRPr="00675642">
        <w:rPr>
          <w:i/>
          <w:iCs/>
        </w:rPr>
        <w:t xml:space="preserve">le </w:t>
      </w:r>
      <w:r w:rsidR="00EE5875" w:rsidRPr="00675642">
        <w:rPr>
          <w:i/>
          <w:iCs/>
        </w:rPr>
        <w:t>1</w:t>
      </w:r>
      <w:r w:rsidR="00EE5875" w:rsidRPr="00EE5875">
        <w:rPr>
          <w:i/>
          <w:iCs/>
          <w:vertAlign w:val="superscript"/>
        </w:rPr>
        <w:t>er</w:t>
      </w:r>
      <w:r w:rsidR="00EE5875">
        <w:rPr>
          <w:i/>
          <w:iCs/>
        </w:rPr>
        <w:t> </w:t>
      </w:r>
      <w:r w:rsidR="00EE5875" w:rsidRPr="00675642">
        <w:rPr>
          <w:i/>
          <w:iCs/>
        </w:rPr>
        <w:t>mars</w:t>
      </w:r>
      <w:r w:rsidRPr="00675642">
        <w:rPr>
          <w:i/>
          <w:iCs/>
        </w:rPr>
        <w:t xml:space="preserve"> 1925</w:t>
      </w:r>
      <w:r w:rsidR="00EE5875">
        <w:t>.</w:t>
      </w:r>
    </w:p>
    <w:p w14:paraId="6AC9DCCE" w14:textId="77777777" w:rsidR="00EE5875" w:rsidRDefault="00457E89" w:rsidP="00457E89">
      <w:r w:rsidRPr="00675642">
        <w:t>La nuit est bleue</w:t>
      </w:r>
      <w:r w:rsidR="00EE5875">
        <w:t>.</w:t>
      </w:r>
    </w:p>
    <w:p w14:paraId="014FACF8" w14:textId="77777777" w:rsidR="00EE5875" w:rsidRDefault="00457E89" w:rsidP="00457E89">
      <w:r w:rsidRPr="00675642">
        <w:t>Je ne dors pas</w:t>
      </w:r>
      <w:r w:rsidR="00EE5875">
        <w:t>.</w:t>
      </w:r>
    </w:p>
    <w:p w14:paraId="0D704C0E" w14:textId="77777777" w:rsidR="00EE5875" w:rsidRDefault="00457E89" w:rsidP="00457E89">
      <w:r w:rsidRPr="00675642">
        <w:t>Je regarde par la fenêtre</w:t>
      </w:r>
      <w:r w:rsidR="00EE5875">
        <w:t>.</w:t>
      </w:r>
    </w:p>
    <w:p w14:paraId="4DC9CEB0" w14:textId="77777777" w:rsidR="00EE5875" w:rsidRDefault="00457E89" w:rsidP="00457E89">
      <w:r w:rsidRPr="00675642">
        <w:t>La nuit est de plus en plus bleue</w:t>
      </w:r>
      <w:r w:rsidR="00EE5875">
        <w:t>.</w:t>
      </w:r>
    </w:p>
    <w:p w14:paraId="0D5D977C" w14:textId="77777777" w:rsidR="00EE5875" w:rsidRDefault="00457E89" w:rsidP="00457E89">
      <w:r w:rsidRPr="00675642">
        <w:t>C</w:t>
      </w:r>
      <w:r w:rsidR="00EE5875">
        <w:t>’</w:t>
      </w:r>
      <w:r w:rsidRPr="00675642">
        <w:t>est l</w:t>
      </w:r>
      <w:r w:rsidR="00EE5875">
        <w:t>’</w:t>
      </w:r>
      <w:r w:rsidRPr="00675642">
        <w:t>aube</w:t>
      </w:r>
      <w:r w:rsidR="00EE5875">
        <w:t xml:space="preserve">. </w:t>
      </w:r>
      <w:r w:rsidRPr="00675642">
        <w:t>Ou presque</w:t>
      </w:r>
      <w:r w:rsidR="00EE5875">
        <w:t>.</w:t>
      </w:r>
    </w:p>
    <w:p w14:paraId="5C8BC1AD" w14:textId="77777777" w:rsidR="00EE5875" w:rsidRDefault="00457E89" w:rsidP="00457E89">
      <w:r w:rsidRPr="00675642">
        <w:t>Durant février il pleuvait</w:t>
      </w:r>
      <w:r w:rsidR="00EE5875">
        <w:t xml:space="preserve">. </w:t>
      </w:r>
      <w:r w:rsidRPr="00675642">
        <w:t>Maintenant la grande tempête de fœhn est tombée</w:t>
      </w:r>
      <w:r w:rsidR="00EE5875">
        <w:t xml:space="preserve">. </w:t>
      </w:r>
      <w:r w:rsidRPr="00675642">
        <w:t>L</w:t>
      </w:r>
      <w:r w:rsidR="00EE5875">
        <w:t>’</w:t>
      </w:r>
      <w:r w:rsidRPr="00675642">
        <w:t>hiver recommence</w:t>
      </w:r>
      <w:r w:rsidR="00EE5875">
        <w:t xml:space="preserve">. </w:t>
      </w:r>
      <w:r w:rsidRPr="00675642">
        <w:t>Il neige</w:t>
      </w:r>
      <w:r w:rsidR="00EE5875">
        <w:t>.</w:t>
      </w:r>
    </w:p>
    <w:p w14:paraId="0FD8A89D" w14:textId="77777777" w:rsidR="00EE5875" w:rsidRDefault="00457E89" w:rsidP="00457E89">
      <w:r w:rsidRPr="00675642">
        <w:t>La nuit est bleue</w:t>
      </w:r>
      <w:r w:rsidR="00EE5875">
        <w:t>.</w:t>
      </w:r>
    </w:p>
    <w:p w14:paraId="14FDEDC8" w14:textId="77777777" w:rsidR="00EE5875" w:rsidRDefault="00457E89" w:rsidP="00457E89">
      <w:r w:rsidRPr="00675642">
        <w:t>Durant février il pleuvait</w:t>
      </w:r>
      <w:r w:rsidR="00EE5875">
        <w:t xml:space="preserve">. </w:t>
      </w:r>
      <w:r w:rsidRPr="00675642">
        <w:t>Durant tout le mois de février j</w:t>
      </w:r>
      <w:r w:rsidR="00EE5875">
        <w:t>’</w:t>
      </w:r>
      <w:r w:rsidRPr="00675642">
        <w:t>ai dicté le petit cahier de Mireille</w:t>
      </w:r>
      <w:r w:rsidR="00EE5875">
        <w:t xml:space="preserve">. </w:t>
      </w:r>
      <w:r w:rsidRPr="00675642">
        <w:t>Des avalanches roulaient dans la vallée</w:t>
      </w:r>
      <w:r w:rsidR="00EE5875">
        <w:t xml:space="preserve">. </w:t>
      </w:r>
      <w:r w:rsidRPr="00675642">
        <w:t>La première s</w:t>
      </w:r>
      <w:r w:rsidR="00EE5875">
        <w:t>’</w:t>
      </w:r>
      <w:r w:rsidRPr="00675642">
        <w:t>est détachée du Brévent</w:t>
      </w:r>
      <w:r w:rsidR="00EE5875">
        <w:t xml:space="preserve">. </w:t>
      </w:r>
      <w:r w:rsidRPr="00675642">
        <w:t>Je l</w:t>
      </w:r>
      <w:r w:rsidR="00EE5875">
        <w:t>’</w:t>
      </w:r>
      <w:r w:rsidRPr="00675642">
        <w:t>ai très bien vue</w:t>
      </w:r>
      <w:r w:rsidR="00EE5875">
        <w:t xml:space="preserve">. </w:t>
      </w:r>
      <w:r w:rsidRPr="00675642">
        <w:t>Une autre</w:t>
      </w:r>
      <w:r w:rsidR="00EE5875">
        <w:t xml:space="preserve">, </w:t>
      </w:r>
      <w:r w:rsidRPr="00675642">
        <w:t>qui venait de Bel-Achat</w:t>
      </w:r>
      <w:r w:rsidR="00EE5875">
        <w:t xml:space="preserve">, </w:t>
      </w:r>
      <w:r w:rsidRPr="00675642">
        <w:t xml:space="preserve">a coupé la voie ferrée aux </w:t>
      </w:r>
      <w:proofErr w:type="spellStart"/>
      <w:r w:rsidRPr="00675642">
        <w:t>Gaillants</w:t>
      </w:r>
      <w:proofErr w:type="spellEnd"/>
      <w:r w:rsidR="00EE5875">
        <w:t xml:space="preserve">. </w:t>
      </w:r>
      <w:r w:rsidRPr="00675642">
        <w:t>J</w:t>
      </w:r>
      <w:r w:rsidR="00EE5875">
        <w:t>’</w:t>
      </w:r>
      <w:r w:rsidRPr="00675642">
        <w:t>ai poussé un jour jusqu</w:t>
      </w:r>
      <w:r w:rsidR="00EE5875">
        <w:t>’</w:t>
      </w:r>
      <w:r w:rsidRPr="00675642">
        <w:t>à Pierre Pointue</w:t>
      </w:r>
      <w:r w:rsidR="00EE5875">
        <w:t xml:space="preserve">. </w:t>
      </w:r>
      <w:r w:rsidRPr="00675642">
        <w:t xml:space="preserve">Le </w:t>
      </w:r>
      <w:proofErr w:type="spellStart"/>
      <w:r w:rsidRPr="00675642">
        <w:t>T</w:t>
      </w:r>
      <w:r w:rsidRPr="00675642">
        <w:t>a</w:t>
      </w:r>
      <w:r w:rsidRPr="00675642">
        <w:t>connaz</w:t>
      </w:r>
      <w:proofErr w:type="spellEnd"/>
      <w:r w:rsidRPr="00675642">
        <w:t xml:space="preserve"> et le glacier des Bossons écumaient</w:t>
      </w:r>
      <w:r w:rsidR="00EE5875">
        <w:t xml:space="preserve">. </w:t>
      </w:r>
      <w:r w:rsidRPr="00675642">
        <w:t>La Jonction était pleine de tonnerres</w:t>
      </w:r>
      <w:r w:rsidR="00EE5875">
        <w:t xml:space="preserve">. </w:t>
      </w:r>
      <w:r w:rsidRPr="00675642">
        <w:t>En face de moi le mont des Corbeaux était tout emmitouflé de nuages sales</w:t>
      </w:r>
      <w:r w:rsidR="00EE5875">
        <w:t xml:space="preserve">, </w:t>
      </w:r>
      <w:r w:rsidRPr="00675642">
        <w:t>qui pissaient dans la vallée</w:t>
      </w:r>
      <w:r w:rsidR="00EE5875">
        <w:t xml:space="preserve">. </w:t>
      </w:r>
      <w:r w:rsidRPr="00675642">
        <w:t>Ils pissaient sans s</w:t>
      </w:r>
      <w:r w:rsidR="00EE5875">
        <w:t>’</w:t>
      </w:r>
      <w:r w:rsidRPr="00675642">
        <w:t>arrêter</w:t>
      </w:r>
      <w:r w:rsidR="00EE5875">
        <w:t xml:space="preserve">. </w:t>
      </w:r>
      <w:r w:rsidRPr="00675642">
        <w:t>Seules</w:t>
      </w:r>
      <w:r w:rsidR="00EE5875">
        <w:t xml:space="preserve">, </w:t>
      </w:r>
      <w:r w:rsidRPr="00675642">
        <w:t>les cimes du haut étaient pures</w:t>
      </w:r>
      <w:r w:rsidR="00EE5875">
        <w:t xml:space="preserve">. </w:t>
      </w:r>
      <w:r w:rsidRPr="00675642">
        <w:t>Les brouillards arrivaient juste à la hauteur du Plan</w:t>
      </w:r>
      <w:r w:rsidR="00EE5875">
        <w:t xml:space="preserve">, </w:t>
      </w:r>
      <w:r w:rsidRPr="00675642">
        <w:t>au niveau de ma porte</w:t>
      </w:r>
      <w:r w:rsidR="00EE5875">
        <w:t xml:space="preserve">. </w:t>
      </w:r>
      <w:r w:rsidRPr="00675642">
        <w:t>De partout</w:t>
      </w:r>
      <w:r w:rsidR="00EE5875">
        <w:t xml:space="preserve">, </w:t>
      </w:r>
      <w:r w:rsidRPr="00675642">
        <w:t>j</w:t>
      </w:r>
      <w:r w:rsidR="00EE5875">
        <w:t>’</w:t>
      </w:r>
      <w:r w:rsidRPr="00675642">
        <w:t>entendais l</w:t>
      </w:r>
      <w:r w:rsidR="00EE5875">
        <w:t>’</w:t>
      </w:r>
      <w:r w:rsidRPr="00675642">
        <w:t>eau dégouliner dans la vallée</w:t>
      </w:r>
      <w:r w:rsidR="00EE5875">
        <w:t xml:space="preserve">, </w:t>
      </w:r>
      <w:r w:rsidRPr="00675642">
        <w:t>l</w:t>
      </w:r>
      <w:r w:rsidR="00EE5875">
        <w:t>’</w:t>
      </w:r>
      <w:r w:rsidRPr="00675642">
        <w:t>eau et de furieux coups de vent</w:t>
      </w:r>
      <w:r w:rsidR="00EE5875">
        <w:t xml:space="preserve">. </w:t>
      </w:r>
      <w:r w:rsidRPr="00675642">
        <w:t>Mais la nuit il gelait dur</w:t>
      </w:r>
      <w:r w:rsidR="00EE5875">
        <w:t xml:space="preserve">. </w:t>
      </w:r>
      <w:r w:rsidRPr="00675642">
        <w:t>Des roches se détachaient la nuit du flanc de l</w:t>
      </w:r>
      <w:r w:rsidR="00EE5875">
        <w:t>’</w:t>
      </w:r>
      <w:r w:rsidRPr="00675642">
        <w:t>Aiguille</w:t>
      </w:r>
      <w:r w:rsidR="00EE5875">
        <w:t>.</w:t>
      </w:r>
    </w:p>
    <w:p w14:paraId="17D99F5A" w14:textId="77777777" w:rsidR="00EE5875" w:rsidRDefault="00457E89" w:rsidP="00457E89">
      <w:r w:rsidRPr="00675642">
        <w:t>Je suivais tous ces bruits la nuit</w:t>
      </w:r>
      <w:r w:rsidR="00EE5875">
        <w:t>.</w:t>
      </w:r>
    </w:p>
    <w:p w14:paraId="5BF7B0A8" w14:textId="77777777" w:rsidR="00EE5875" w:rsidRDefault="00457E89" w:rsidP="00457E89">
      <w:r w:rsidRPr="00675642">
        <w:lastRenderedPageBreak/>
        <w:t>À la première accalmie</w:t>
      </w:r>
      <w:r w:rsidR="00EE5875">
        <w:t xml:space="preserve">, </w:t>
      </w:r>
      <w:r w:rsidRPr="00675642">
        <w:t>je descendais à Chamonix</w:t>
      </w:r>
      <w:r w:rsidR="00EE5875">
        <w:t xml:space="preserve">, </w:t>
      </w:r>
      <w:r w:rsidRPr="00675642">
        <w:t>d</w:t>
      </w:r>
      <w:r w:rsidR="00EE5875">
        <w:t>’</w:t>
      </w:r>
      <w:r w:rsidRPr="00675642">
        <w:t>où je remontais par n</w:t>
      </w:r>
      <w:r w:rsidR="00EE5875">
        <w:t>’</w:t>
      </w:r>
      <w:r w:rsidRPr="00675642">
        <w:t>importe quel temps</w:t>
      </w:r>
      <w:r w:rsidR="00EE5875">
        <w:t xml:space="preserve">, </w:t>
      </w:r>
      <w:r w:rsidRPr="00675642">
        <w:t>dès que j</w:t>
      </w:r>
      <w:r w:rsidR="00EE5875">
        <w:t>’</w:t>
      </w:r>
      <w:r w:rsidRPr="00675642">
        <w:t>en avais assez</w:t>
      </w:r>
      <w:r w:rsidR="00EE5875">
        <w:t xml:space="preserve">, </w:t>
      </w:r>
      <w:r w:rsidRPr="00675642">
        <w:t>même en pleine tempête</w:t>
      </w:r>
      <w:r w:rsidR="00EE5875">
        <w:t xml:space="preserve">, </w:t>
      </w:r>
      <w:r w:rsidRPr="00675642">
        <w:t>même la nuit</w:t>
      </w:r>
      <w:r w:rsidR="00EE5875">
        <w:t xml:space="preserve">. </w:t>
      </w:r>
      <w:r w:rsidRPr="00675642">
        <w:t>J</w:t>
      </w:r>
      <w:r w:rsidR="00EE5875">
        <w:t>’</w:t>
      </w:r>
      <w:r w:rsidRPr="00675642">
        <w:t>y suis allé une demi-douzaine de fois</w:t>
      </w:r>
      <w:r w:rsidR="00EE5875">
        <w:t xml:space="preserve">. </w:t>
      </w:r>
      <w:r w:rsidRPr="00675642">
        <w:t>Peut-être plus</w:t>
      </w:r>
      <w:r w:rsidR="00EE5875">
        <w:t xml:space="preserve">. </w:t>
      </w:r>
      <w:r w:rsidRPr="00675642">
        <w:t>Je sais bien que les guides d</w:t>
      </w:r>
      <w:r w:rsidRPr="00675642">
        <w:t>i</w:t>
      </w:r>
      <w:r w:rsidRPr="00675642">
        <w:t>sent que je suis fou et que l</w:t>
      </w:r>
      <w:r w:rsidR="00EE5875">
        <w:t>’</w:t>
      </w:r>
      <w:r w:rsidRPr="00675642">
        <w:t>on se raconte toutes espèces d</w:t>
      </w:r>
      <w:r w:rsidR="00EE5875">
        <w:t>’</w:t>
      </w:r>
      <w:r w:rsidRPr="00675642">
        <w:t>histoires sur moi dans les auberges</w:t>
      </w:r>
      <w:r w:rsidR="00EE5875">
        <w:t xml:space="preserve">. </w:t>
      </w:r>
      <w:r w:rsidRPr="00675642">
        <w:t>On me montre du doigt quand je passe</w:t>
      </w:r>
      <w:r w:rsidR="00EE5875">
        <w:t xml:space="preserve">. « – </w:t>
      </w:r>
      <w:r w:rsidRPr="00675642">
        <w:t>C</w:t>
      </w:r>
      <w:r w:rsidR="00EE5875">
        <w:t>’</w:t>
      </w:r>
      <w:r w:rsidRPr="00675642">
        <w:t>est le fou</w:t>
      </w:r>
      <w:r w:rsidR="00EE5875">
        <w:t> ! »</w:t>
      </w:r>
      <w:r w:rsidRPr="00675642">
        <w:t xml:space="preserve"> On prétend que je vais me tuer</w:t>
      </w:r>
      <w:r w:rsidR="00EE5875">
        <w:t xml:space="preserve">. </w:t>
      </w:r>
      <w:r w:rsidRPr="00675642">
        <w:t>Moi</w:t>
      </w:r>
      <w:r w:rsidR="00EE5875">
        <w:t xml:space="preserve">, </w:t>
      </w:r>
      <w:r w:rsidRPr="00675642">
        <w:t>moi j</w:t>
      </w:r>
      <w:r w:rsidR="00EE5875">
        <w:t>’</w:t>
      </w:r>
      <w:r w:rsidRPr="00675642">
        <w:t>aime lutter avec les éléments</w:t>
      </w:r>
      <w:r w:rsidR="00EE5875">
        <w:t xml:space="preserve"> ; </w:t>
      </w:r>
      <w:r w:rsidRPr="00675642">
        <w:t>la tempête</w:t>
      </w:r>
      <w:r w:rsidR="00EE5875">
        <w:t xml:space="preserve">, </w:t>
      </w:r>
      <w:r w:rsidRPr="00675642">
        <w:t>la nuit ne me font pas peur</w:t>
      </w:r>
      <w:r w:rsidR="00EE5875">
        <w:t xml:space="preserve">, </w:t>
      </w:r>
      <w:r w:rsidRPr="00675642">
        <w:t>ni la dure grimpée l</w:t>
      </w:r>
      <w:r w:rsidR="00EE5875">
        <w:t>’</w:t>
      </w:r>
      <w:r w:rsidRPr="00675642">
        <w:t>hiver</w:t>
      </w:r>
      <w:r w:rsidR="00EE5875">
        <w:t xml:space="preserve">, </w:t>
      </w:r>
      <w:r w:rsidRPr="00675642">
        <w:t xml:space="preserve">par les </w:t>
      </w:r>
      <w:proofErr w:type="spellStart"/>
      <w:r w:rsidRPr="00675642">
        <w:t>Ti</w:t>
      </w:r>
      <w:r w:rsidRPr="00675642">
        <w:t>s</w:t>
      </w:r>
      <w:r w:rsidRPr="00675642">
        <w:t>sours</w:t>
      </w:r>
      <w:proofErr w:type="spellEnd"/>
      <w:r w:rsidRPr="00675642">
        <w:t xml:space="preserve"> et le chalet du Trois</w:t>
      </w:r>
      <w:r w:rsidR="00EE5875">
        <w:t xml:space="preserve">. </w:t>
      </w:r>
      <w:r w:rsidRPr="00675642">
        <w:t>Cela me rappelle la plus belle époque de ma vie</w:t>
      </w:r>
      <w:r w:rsidR="00EE5875">
        <w:t xml:space="preserve">, </w:t>
      </w:r>
      <w:r w:rsidRPr="00675642">
        <w:t xml:space="preserve">aux </w:t>
      </w:r>
      <w:proofErr w:type="spellStart"/>
      <w:r w:rsidRPr="00675642">
        <w:t>Balleny</w:t>
      </w:r>
      <w:proofErr w:type="spellEnd"/>
      <w:r w:rsidRPr="00675642">
        <w:t xml:space="preserve"> et à Port-Déception quand</w:t>
      </w:r>
      <w:r w:rsidR="00EE5875">
        <w:t xml:space="preserve">… </w:t>
      </w:r>
      <w:r w:rsidRPr="00675642">
        <w:t>Je</w:t>
      </w:r>
      <w:r w:rsidR="00EE5875">
        <w:t xml:space="preserve">, </w:t>
      </w:r>
      <w:r w:rsidRPr="00675642">
        <w:t>je sais bien que je n</w:t>
      </w:r>
      <w:r w:rsidR="00EE5875">
        <w:t>’</w:t>
      </w:r>
      <w:r w:rsidRPr="00675642">
        <w:t>irai jamais plus surprendre les baleines quand e</w:t>
      </w:r>
      <w:r w:rsidRPr="00675642">
        <w:t>l</w:t>
      </w:r>
      <w:r w:rsidRPr="00675642">
        <w:t>les s</w:t>
      </w:r>
      <w:r w:rsidR="00EE5875">
        <w:t>’</w:t>
      </w:r>
      <w:r w:rsidRPr="00675642">
        <w:t>accouplent</w:t>
      </w:r>
      <w:r w:rsidR="00EE5875">
        <w:t xml:space="preserve">. </w:t>
      </w:r>
      <w:r w:rsidRPr="00675642">
        <w:t>Ce spectacle</w:t>
      </w:r>
      <w:r w:rsidR="00EE5875">
        <w:t xml:space="preserve">, </w:t>
      </w:r>
      <w:r w:rsidRPr="00675642">
        <w:t>ah</w:t>
      </w:r>
      <w:r w:rsidR="00EE5875">
        <w:t> !</w:t>
      </w:r>
    </w:p>
    <w:p w14:paraId="7F3A5B75" w14:textId="77777777" w:rsidR="00EE5875" w:rsidRDefault="00457E89" w:rsidP="00457E89">
      <w:r w:rsidRPr="00675642">
        <w:t>Fin de saison</w:t>
      </w:r>
      <w:r w:rsidR="00EE5875">
        <w:t xml:space="preserve">. </w:t>
      </w:r>
      <w:r w:rsidRPr="00675642">
        <w:t>On ferme</w:t>
      </w:r>
      <w:r w:rsidR="00EE5875">
        <w:t xml:space="preserve">. </w:t>
      </w:r>
      <w:r w:rsidRPr="00675642">
        <w:t>Il n</w:t>
      </w:r>
      <w:r w:rsidR="00EE5875">
        <w:t>’</w:t>
      </w:r>
      <w:r w:rsidRPr="00675642">
        <w:t>y a plus personne à Chamonix</w:t>
      </w:r>
      <w:r w:rsidR="00EE5875">
        <w:t xml:space="preserve">. </w:t>
      </w:r>
      <w:r w:rsidRPr="00675642">
        <w:t>C</w:t>
      </w:r>
      <w:r w:rsidR="00EE5875">
        <w:t>’</w:t>
      </w:r>
      <w:r w:rsidRPr="00675642">
        <w:t>est fini</w:t>
      </w:r>
      <w:r w:rsidR="00EE5875">
        <w:t xml:space="preserve">. </w:t>
      </w:r>
      <w:r w:rsidRPr="00675642">
        <w:t>Le dernier train direct avec un wagon-salon est parti</w:t>
      </w:r>
      <w:r w:rsidR="00EE5875">
        <w:t xml:space="preserve">. </w:t>
      </w:r>
      <w:r w:rsidRPr="00675642">
        <w:t>Les pistes des bobs sont abandonnées</w:t>
      </w:r>
      <w:r w:rsidR="00EE5875">
        <w:t xml:space="preserve">. </w:t>
      </w:r>
      <w:r w:rsidRPr="00675642">
        <w:t>Les sports d</w:t>
      </w:r>
      <w:r w:rsidR="00EE5875">
        <w:t>’</w:t>
      </w:r>
      <w:r w:rsidRPr="00675642">
        <w:t>hiver term</w:t>
      </w:r>
      <w:r w:rsidRPr="00675642">
        <w:t>i</w:t>
      </w:r>
      <w:r w:rsidRPr="00675642">
        <w:t>nés</w:t>
      </w:r>
      <w:r w:rsidR="00EE5875">
        <w:t xml:space="preserve">, </w:t>
      </w:r>
      <w:r w:rsidRPr="00675642">
        <w:t>il n</w:t>
      </w:r>
      <w:r w:rsidR="00EE5875">
        <w:t>’</w:t>
      </w:r>
      <w:r w:rsidRPr="00675642">
        <w:t>y a donc plus de concours sur les patinoires</w:t>
      </w:r>
      <w:r w:rsidR="00EE5875">
        <w:t xml:space="preserve">, </w:t>
      </w:r>
      <w:r w:rsidRPr="00675642">
        <w:t>plus d</w:t>
      </w:r>
      <w:r w:rsidR="00EE5875">
        <w:t>’</w:t>
      </w:r>
      <w:r w:rsidRPr="00675642">
        <w:t>oriflammes</w:t>
      </w:r>
      <w:r w:rsidR="00EE5875">
        <w:t xml:space="preserve">, </w:t>
      </w:r>
      <w:r w:rsidRPr="00675642">
        <w:t>plus de voix</w:t>
      </w:r>
      <w:r w:rsidR="00EE5875">
        <w:t xml:space="preserve">, </w:t>
      </w:r>
      <w:r w:rsidRPr="00675642">
        <w:t>ni de cris qui montaient jusqu</w:t>
      </w:r>
      <w:r w:rsidR="00EE5875">
        <w:t>’</w:t>
      </w:r>
      <w:r w:rsidRPr="00675642">
        <w:t>à moi</w:t>
      </w:r>
      <w:r w:rsidR="00EE5875">
        <w:t xml:space="preserve">, </w:t>
      </w:r>
      <w:r w:rsidRPr="00675642">
        <w:t>plus de fanfares</w:t>
      </w:r>
      <w:r w:rsidR="00EE5875">
        <w:t xml:space="preserve">. </w:t>
      </w:r>
      <w:r w:rsidRPr="00675642">
        <w:t>C</w:t>
      </w:r>
      <w:r w:rsidR="00EE5875">
        <w:t>’</w:t>
      </w:r>
      <w:r w:rsidRPr="00675642">
        <w:t>est peut-être ce trou que fait soudainement dans ma vie le départ de la foule et des musiciens qui me fait quitter le chalet et descendre si souvent en ville</w:t>
      </w:r>
      <w:r w:rsidR="00EE5875">
        <w:t xml:space="preserve">. </w:t>
      </w:r>
      <w:r w:rsidRPr="00675642">
        <w:t>Merci</w:t>
      </w:r>
      <w:r w:rsidR="00EE5875">
        <w:t xml:space="preserve">, </w:t>
      </w:r>
      <w:r w:rsidRPr="00675642">
        <w:t>merci donc aux mondains et aux amateurs</w:t>
      </w:r>
      <w:r w:rsidR="00EE5875">
        <w:t xml:space="preserve">, </w:t>
      </w:r>
      <w:r w:rsidRPr="00675642">
        <w:t>maintenant qu</w:t>
      </w:r>
      <w:r w:rsidR="00EE5875">
        <w:t>’</w:t>
      </w:r>
      <w:r w:rsidRPr="00675642">
        <w:t>ils sont partis</w:t>
      </w:r>
      <w:r w:rsidR="00EE5875">
        <w:t>.</w:t>
      </w:r>
    </w:p>
    <w:p w14:paraId="5A5364D0" w14:textId="77777777" w:rsidR="00EE5875" w:rsidRDefault="00457E89" w:rsidP="00457E89">
      <w:r w:rsidRPr="00675642">
        <w:t xml:space="preserve">Le </w:t>
      </w:r>
      <w:r w:rsidRPr="00675642">
        <w:rPr>
          <w:i/>
          <w:iCs/>
        </w:rPr>
        <w:t>Majestic</w:t>
      </w:r>
      <w:r w:rsidRPr="00675642">
        <w:t xml:space="preserve"> est désert</w:t>
      </w:r>
      <w:r w:rsidR="00EE5875">
        <w:t xml:space="preserve">. </w:t>
      </w:r>
      <w:r w:rsidRPr="00675642">
        <w:t>On boucle</w:t>
      </w:r>
      <w:r w:rsidR="00EE5875">
        <w:t xml:space="preserve">. </w:t>
      </w:r>
      <w:r w:rsidRPr="00675642">
        <w:t>On met des housses dans les salons et les mille chambres se ferment à clé l</w:t>
      </w:r>
      <w:r w:rsidR="00EE5875">
        <w:t>’</w:t>
      </w:r>
      <w:r w:rsidRPr="00675642">
        <w:t>une après l</w:t>
      </w:r>
      <w:r w:rsidR="00EE5875">
        <w:t>’</w:t>
      </w:r>
      <w:r w:rsidRPr="00675642">
        <w:t>autre</w:t>
      </w:r>
      <w:r w:rsidR="00EE5875">
        <w:t xml:space="preserve">. </w:t>
      </w:r>
      <w:r w:rsidRPr="00675642">
        <w:t>Chaque jour</w:t>
      </w:r>
      <w:r w:rsidR="00EE5875">
        <w:t xml:space="preserve">, </w:t>
      </w:r>
      <w:r w:rsidRPr="00675642">
        <w:t>les volets d</w:t>
      </w:r>
      <w:r w:rsidR="00EE5875">
        <w:t>’</w:t>
      </w:r>
      <w:r w:rsidRPr="00675642">
        <w:t>un nouvel étage sont cloués</w:t>
      </w:r>
      <w:r w:rsidR="00EE5875">
        <w:t xml:space="preserve">. </w:t>
      </w:r>
      <w:r w:rsidRPr="00675642">
        <w:t>Il y a des monceaux de matelas dans les corridors et c</w:t>
      </w:r>
      <w:r w:rsidR="00EE5875">
        <w:t>’</w:t>
      </w:r>
      <w:r w:rsidRPr="00675642">
        <w:t>est par f</w:t>
      </w:r>
      <w:r w:rsidRPr="00675642">
        <w:t>a</w:t>
      </w:r>
      <w:r w:rsidRPr="00675642">
        <w:t>veur spéciale que l</w:t>
      </w:r>
      <w:r w:rsidR="00EE5875">
        <w:t>’</w:t>
      </w:r>
      <w:r w:rsidRPr="00675642">
        <w:t>on me réserve encore pour quelque temps mon appartement d</w:t>
      </w:r>
      <w:r w:rsidR="00EE5875">
        <w:t>’</w:t>
      </w:r>
      <w:r w:rsidRPr="00675642">
        <w:t>angle au premier étage qui me sert de pied-à-terre quand je descends en ville</w:t>
      </w:r>
      <w:r w:rsidR="00EE5875">
        <w:t xml:space="preserve">. </w:t>
      </w:r>
      <w:r w:rsidRPr="00675642">
        <w:t>Mais je sais bien que je suis un gêneur</w:t>
      </w:r>
      <w:r w:rsidR="00EE5875">
        <w:t xml:space="preserve">. </w:t>
      </w:r>
      <w:r w:rsidRPr="00675642">
        <w:t>Les domestiques partent également</w:t>
      </w:r>
      <w:r w:rsidR="00EE5875">
        <w:t xml:space="preserve">. </w:t>
      </w:r>
      <w:r w:rsidRPr="00675642">
        <w:t>On les re</w:t>
      </w:r>
      <w:r w:rsidRPr="00675642">
        <w:t>n</w:t>
      </w:r>
      <w:r w:rsidRPr="00675642">
        <w:t>contre aux alentours de la gare</w:t>
      </w:r>
      <w:r w:rsidR="00EE5875">
        <w:t xml:space="preserve">. </w:t>
      </w:r>
      <w:r w:rsidRPr="00675642">
        <w:t xml:space="preserve">Ils </w:t>
      </w:r>
      <w:r w:rsidRPr="00675642">
        <w:lastRenderedPageBreak/>
        <w:t>attendent l</w:t>
      </w:r>
      <w:r w:rsidR="00EE5875">
        <w:t>’</w:t>
      </w:r>
      <w:r w:rsidRPr="00675642">
        <w:t>heure</w:t>
      </w:r>
      <w:r w:rsidR="00EE5875">
        <w:t xml:space="preserve">. </w:t>
      </w:r>
      <w:r w:rsidRPr="00675642">
        <w:t>Ils boivent du vin blanc dans les auberges</w:t>
      </w:r>
      <w:r w:rsidR="00EE5875">
        <w:t xml:space="preserve">. </w:t>
      </w:r>
      <w:r w:rsidRPr="00675642">
        <w:t>Devant chaque café il y a des v</w:t>
      </w:r>
      <w:r w:rsidRPr="00675642">
        <w:t>a</w:t>
      </w:r>
      <w:r w:rsidRPr="00675642">
        <w:t>lises sur le trottoir</w:t>
      </w:r>
      <w:r w:rsidR="00EE5875">
        <w:t xml:space="preserve">, </w:t>
      </w:r>
      <w:r w:rsidRPr="00675642">
        <w:t>de vieilles valises gonflées</w:t>
      </w:r>
      <w:r w:rsidR="00EE5875">
        <w:t xml:space="preserve">, </w:t>
      </w:r>
      <w:proofErr w:type="spellStart"/>
      <w:r w:rsidRPr="00675642">
        <w:t>bâillantes</w:t>
      </w:r>
      <w:proofErr w:type="spellEnd"/>
      <w:r w:rsidR="00EE5875">
        <w:t xml:space="preserve">, </w:t>
      </w:r>
      <w:r w:rsidRPr="00675642">
        <w:t>dép</w:t>
      </w:r>
      <w:r w:rsidRPr="00675642">
        <w:t>a</w:t>
      </w:r>
      <w:r w:rsidRPr="00675642">
        <w:t>reillées</w:t>
      </w:r>
      <w:r w:rsidR="00EE5875">
        <w:t xml:space="preserve">, </w:t>
      </w:r>
      <w:r w:rsidRPr="00675642">
        <w:t>dont les étiquettes se décollent</w:t>
      </w:r>
      <w:r w:rsidR="00EE5875">
        <w:t xml:space="preserve">. </w:t>
      </w:r>
      <w:r w:rsidRPr="00675642">
        <w:t>Elles se mouillent</w:t>
      </w:r>
      <w:r w:rsidR="00EE5875">
        <w:t xml:space="preserve">. </w:t>
      </w:r>
      <w:r w:rsidRPr="00675642">
        <w:t>Après le dernier train de luxe</w:t>
      </w:r>
      <w:r w:rsidR="00EE5875">
        <w:t xml:space="preserve">, </w:t>
      </w:r>
      <w:r w:rsidRPr="00675642">
        <w:t>il y a maintenant tous les jours un train qui est pris d</w:t>
      </w:r>
      <w:r w:rsidR="00EE5875">
        <w:t>’</w:t>
      </w:r>
      <w:r w:rsidRPr="00675642">
        <w:t>assaut par des femmes de chambre en ch</w:t>
      </w:r>
      <w:r w:rsidRPr="00675642">
        <w:t>a</w:t>
      </w:r>
      <w:r w:rsidRPr="00675642">
        <w:t>peau et des garçons d</w:t>
      </w:r>
      <w:r w:rsidR="00EE5875">
        <w:t>’</w:t>
      </w:r>
      <w:r w:rsidRPr="00675642">
        <w:t>étage qu</w:t>
      </w:r>
      <w:r w:rsidR="00EE5875">
        <w:t>’</w:t>
      </w:r>
      <w:r w:rsidRPr="00675642">
        <w:t>on ne reconnaît pas parce qu</w:t>
      </w:r>
      <w:r w:rsidR="00EE5875">
        <w:t>’</w:t>
      </w:r>
      <w:r w:rsidRPr="00675642">
        <w:t>ils vous offrent à boire et vous tutoient</w:t>
      </w:r>
      <w:r w:rsidR="00EE5875">
        <w:t xml:space="preserve">. </w:t>
      </w:r>
      <w:r w:rsidRPr="00675642">
        <w:t>Le portier vient encore</w:t>
      </w:r>
      <w:r w:rsidR="00EE5875">
        <w:t xml:space="preserve">, </w:t>
      </w:r>
      <w:r w:rsidRPr="00675642">
        <w:t>tous les matins</w:t>
      </w:r>
      <w:r w:rsidR="00EE5875">
        <w:t xml:space="preserve">, </w:t>
      </w:r>
      <w:r w:rsidRPr="00675642">
        <w:t>fumer sa pipe dans le dernier fauteuil du hall</w:t>
      </w:r>
      <w:r w:rsidR="00EE5875">
        <w:t xml:space="preserve">. </w:t>
      </w:r>
      <w:r w:rsidRPr="00675642">
        <w:t>Quand il y a une éclaircie</w:t>
      </w:r>
      <w:r w:rsidR="00EE5875">
        <w:t xml:space="preserve">, </w:t>
      </w:r>
      <w:r w:rsidRPr="00675642">
        <w:t>il braque le télescope de l</w:t>
      </w:r>
      <w:r w:rsidR="00EE5875">
        <w:t>’</w:t>
      </w:r>
      <w:r w:rsidRPr="00675642">
        <w:t>hôtel sur le Mont-Blanc</w:t>
      </w:r>
      <w:r w:rsidR="00EE5875">
        <w:t xml:space="preserve">. </w:t>
      </w:r>
      <w:r w:rsidRPr="00675642">
        <w:t>Il le fait fonctionner sans mettre un sou dans la fente de l</w:t>
      </w:r>
      <w:r w:rsidR="00EE5875">
        <w:t>’</w:t>
      </w:r>
      <w:r w:rsidRPr="00675642">
        <w:t>appareil</w:t>
      </w:r>
      <w:r w:rsidR="00EE5875">
        <w:t xml:space="preserve">. </w:t>
      </w:r>
      <w:r w:rsidRPr="00675642">
        <w:t>Maintenant qu</w:t>
      </w:r>
      <w:r w:rsidR="00EE5875">
        <w:t>’</w:t>
      </w:r>
      <w:r w:rsidRPr="00675642">
        <w:t>il n</w:t>
      </w:r>
      <w:r w:rsidR="00EE5875">
        <w:t>’</w:t>
      </w:r>
      <w:r w:rsidRPr="00675642">
        <w:t>y a plus de clients</w:t>
      </w:r>
      <w:r w:rsidR="00EE5875">
        <w:t xml:space="preserve">, </w:t>
      </w:r>
      <w:r w:rsidRPr="00675642">
        <w:t>c</w:t>
      </w:r>
      <w:r w:rsidR="00EE5875">
        <w:t>’</w:t>
      </w:r>
      <w:r w:rsidRPr="00675642">
        <w:t>est gratuit</w:t>
      </w:r>
      <w:r w:rsidR="00EE5875">
        <w:t xml:space="preserve">. </w:t>
      </w:r>
      <w:r w:rsidRPr="00675642">
        <w:t>Il m</w:t>
      </w:r>
      <w:r w:rsidR="00EE5875">
        <w:t>’</w:t>
      </w:r>
      <w:r w:rsidRPr="00675642">
        <w:t>appelle chaque fois que j</w:t>
      </w:r>
      <w:r w:rsidR="00EE5875">
        <w:t>’</w:t>
      </w:r>
      <w:r w:rsidRPr="00675642">
        <w:t>arrive pour me montrer la fumée qui sort de mon chalet</w:t>
      </w:r>
      <w:r w:rsidR="00EE5875">
        <w:t xml:space="preserve">. </w:t>
      </w:r>
      <w:r w:rsidRPr="00675642">
        <w:t>Là-haut</w:t>
      </w:r>
      <w:r w:rsidR="00EE5875">
        <w:t xml:space="preserve">, </w:t>
      </w:r>
      <w:r w:rsidRPr="00675642">
        <w:t>j</w:t>
      </w:r>
      <w:r w:rsidR="00EE5875">
        <w:t>’</w:t>
      </w:r>
      <w:r w:rsidRPr="00675642">
        <w:t>ai du feu</w:t>
      </w:r>
      <w:r w:rsidR="00EE5875">
        <w:t>.</w:t>
      </w:r>
    </w:p>
    <w:p w14:paraId="1D41FDC7" w14:textId="77777777" w:rsidR="00EE5875" w:rsidRDefault="00EE5875" w:rsidP="00457E89">
      <w:r>
        <w:t>— </w:t>
      </w:r>
      <w:r w:rsidR="00457E89" w:rsidRPr="00675642">
        <w:t>Alors</w:t>
      </w:r>
      <w:r>
        <w:t xml:space="preserve">, </w:t>
      </w:r>
      <w:r w:rsidR="00457E89" w:rsidRPr="00675642">
        <w:t>vous êtes encore descendu</w:t>
      </w:r>
      <w:r>
        <w:t xml:space="preserve">, </w:t>
      </w:r>
      <w:r w:rsidR="00457E89" w:rsidRPr="00675642">
        <w:t>monsieur Jacques</w:t>
      </w:r>
      <w:r>
        <w:t xml:space="preserve"> ? </w:t>
      </w:r>
      <w:r w:rsidR="00457E89" w:rsidRPr="00675642">
        <w:t>Vous vous ennuyez tout seul</w:t>
      </w:r>
      <w:r>
        <w:t xml:space="preserve">. </w:t>
      </w:r>
      <w:r w:rsidR="00457E89" w:rsidRPr="00675642">
        <w:t>Mais il n</w:t>
      </w:r>
      <w:r>
        <w:t>’</w:t>
      </w:r>
      <w:r w:rsidR="00457E89" w:rsidRPr="00675642">
        <w:t>y a plus personne ici</w:t>
      </w:r>
      <w:r>
        <w:t xml:space="preserve">. </w:t>
      </w:r>
      <w:r w:rsidR="00457E89" w:rsidRPr="00675642">
        <w:t>On ferme</w:t>
      </w:r>
      <w:r>
        <w:t>.</w:t>
      </w:r>
    </w:p>
    <w:p w14:paraId="418258BB" w14:textId="5F103C66" w:rsidR="00EE5875" w:rsidRDefault="00457E89" w:rsidP="00457E89">
      <w:r w:rsidRPr="00675642">
        <w:t>Le portier est en civil et ne se rase plus</w:t>
      </w:r>
      <w:r w:rsidR="00EE5875">
        <w:t xml:space="preserve">. </w:t>
      </w:r>
      <w:r w:rsidRPr="00675642">
        <w:t>Il fume une vieille pipe culottée</w:t>
      </w:r>
      <w:r w:rsidR="00EE5875">
        <w:t xml:space="preserve">. </w:t>
      </w:r>
      <w:r w:rsidRPr="00675642">
        <w:t>Je lui demande du feu</w:t>
      </w:r>
      <w:r w:rsidR="00EE5875">
        <w:t xml:space="preserve">. </w:t>
      </w:r>
      <w:r w:rsidRPr="00675642">
        <w:t>Il m</w:t>
      </w:r>
      <w:r w:rsidR="00EE5875">
        <w:t>’</w:t>
      </w:r>
      <w:r w:rsidRPr="00675642">
        <w:t xml:space="preserve">appelle toujours </w:t>
      </w:r>
      <w:r w:rsidR="00EE5875">
        <w:t>M. </w:t>
      </w:r>
      <w:r w:rsidRPr="00675642">
        <w:t>Jacques parce qu</w:t>
      </w:r>
      <w:r w:rsidR="00EE5875">
        <w:t>’</w:t>
      </w:r>
      <w:r w:rsidRPr="00675642">
        <w:t>il croit que je m</w:t>
      </w:r>
      <w:r w:rsidR="00EE5875">
        <w:t>’</w:t>
      </w:r>
      <w:r w:rsidRPr="00675642">
        <w:t>appelle Jacques</w:t>
      </w:r>
      <w:r w:rsidR="00EE5875">
        <w:t xml:space="preserve">. </w:t>
      </w:r>
      <w:r w:rsidRPr="00675642">
        <w:t>En bon Suisse</w:t>
      </w:r>
      <w:r w:rsidR="00EE5875">
        <w:t xml:space="preserve">, </w:t>
      </w:r>
      <w:r w:rsidRPr="00675642">
        <w:t>il n</w:t>
      </w:r>
      <w:r w:rsidR="00EE5875">
        <w:t>’</w:t>
      </w:r>
      <w:r w:rsidRPr="00675642">
        <w:t>a jamais su prononcer mon nom</w:t>
      </w:r>
      <w:r w:rsidR="00EE5875">
        <w:t>.</w:t>
      </w:r>
    </w:p>
    <w:p w14:paraId="5E947FC5" w14:textId="0AA03DC4" w:rsidR="00EE5875" w:rsidRDefault="00457E89" w:rsidP="00457E89">
      <w:r w:rsidRPr="00675642">
        <w:t>On ferme</w:t>
      </w:r>
      <w:r w:rsidR="00EE5875">
        <w:t xml:space="preserve">. </w:t>
      </w:r>
      <w:r w:rsidRPr="00675642">
        <w:t>Il pleut</w:t>
      </w:r>
      <w:r w:rsidR="00EE5875">
        <w:t xml:space="preserve">. </w:t>
      </w:r>
      <w:r w:rsidRPr="00675642">
        <w:t>On ferme</w:t>
      </w:r>
      <w:r w:rsidR="00EE5875">
        <w:t xml:space="preserve">. </w:t>
      </w:r>
      <w:r w:rsidRPr="00675642">
        <w:t>Tout est détrempé</w:t>
      </w:r>
      <w:r w:rsidR="00EE5875">
        <w:t xml:space="preserve">. </w:t>
      </w:r>
      <w:r w:rsidRPr="00675642">
        <w:t>On p</w:t>
      </w:r>
      <w:r w:rsidRPr="00675642">
        <w:t>a</w:t>
      </w:r>
      <w:r w:rsidRPr="00675642">
        <w:t>tauge dans la neige boueuse et le fer des traîneaux grince so</w:t>
      </w:r>
      <w:r w:rsidRPr="00675642">
        <w:t>u</w:t>
      </w:r>
      <w:r w:rsidRPr="00675642">
        <w:t>vent sur un pavé</w:t>
      </w:r>
      <w:r w:rsidR="00EE5875">
        <w:t xml:space="preserve">. </w:t>
      </w:r>
      <w:r w:rsidRPr="00675642">
        <w:t>Comme toujours en fin de saison</w:t>
      </w:r>
      <w:r w:rsidR="00EE5875">
        <w:t xml:space="preserve">, </w:t>
      </w:r>
      <w:r w:rsidRPr="00675642">
        <w:t>il y a que</w:t>
      </w:r>
      <w:r w:rsidRPr="00675642">
        <w:t>l</w:t>
      </w:r>
      <w:r w:rsidRPr="00675642">
        <w:t>ques retardataires</w:t>
      </w:r>
      <w:r w:rsidR="00EE5875">
        <w:t xml:space="preserve">. </w:t>
      </w:r>
      <w:r w:rsidRPr="00675642">
        <w:t>Cette année</w:t>
      </w:r>
      <w:r w:rsidR="00EE5875">
        <w:t xml:space="preserve">, </w:t>
      </w:r>
      <w:r w:rsidRPr="00675642">
        <w:t>ce sont trois femmes qui n</w:t>
      </w:r>
      <w:r w:rsidR="00EE5875">
        <w:t>’</w:t>
      </w:r>
      <w:r w:rsidRPr="00675642">
        <w:t>ont pu régler leur compte d</w:t>
      </w:r>
      <w:r w:rsidR="00EE5875">
        <w:t>’</w:t>
      </w:r>
      <w:r w:rsidRPr="00675642">
        <w:t>hôtel</w:t>
      </w:r>
      <w:r w:rsidR="00EE5875">
        <w:t xml:space="preserve">. </w:t>
      </w:r>
      <w:r w:rsidRPr="00675642">
        <w:t xml:space="preserve">La direction du </w:t>
      </w:r>
      <w:r w:rsidRPr="00675642">
        <w:rPr>
          <w:i/>
          <w:iCs/>
        </w:rPr>
        <w:t>Majestic</w:t>
      </w:r>
      <w:r w:rsidRPr="00675642">
        <w:t xml:space="preserve"> les a r</w:t>
      </w:r>
      <w:r w:rsidRPr="00675642">
        <w:t>e</w:t>
      </w:r>
      <w:r w:rsidRPr="00675642">
        <w:t>foulées du palace sur le petit hôtel Payot</w:t>
      </w:r>
      <w:r w:rsidR="00EE5875">
        <w:t xml:space="preserve">. </w:t>
      </w:r>
      <w:r w:rsidRPr="00675642">
        <w:t>Je vais souvent au p</w:t>
      </w:r>
      <w:r w:rsidRPr="00675642">
        <w:t>e</w:t>
      </w:r>
      <w:r w:rsidRPr="00675642">
        <w:t>tit hôtel Payot</w:t>
      </w:r>
      <w:r w:rsidR="00EE5875">
        <w:t xml:space="preserve">. </w:t>
      </w:r>
      <w:r w:rsidRPr="00675642">
        <w:t>Comme par hasard les trois femmes s</w:t>
      </w:r>
      <w:r w:rsidR="00EE5875">
        <w:t>’</w:t>
      </w:r>
      <w:r w:rsidRPr="00675642">
        <w:t>appellent toutes les trois Bella</w:t>
      </w:r>
      <w:r w:rsidR="00EE5875">
        <w:t xml:space="preserve">. </w:t>
      </w:r>
      <w:r w:rsidRPr="00675642">
        <w:t xml:space="preserve">La baronne Bella </w:t>
      </w:r>
      <w:proofErr w:type="spellStart"/>
      <w:r w:rsidRPr="00675642">
        <w:t>Przybiszuilska</w:t>
      </w:r>
      <w:proofErr w:type="spellEnd"/>
      <w:r w:rsidR="00EE5875">
        <w:t xml:space="preserve"> ; </w:t>
      </w:r>
      <w:r w:rsidRPr="00675642">
        <w:t>une aventurière</w:t>
      </w:r>
      <w:r w:rsidR="00EE5875">
        <w:t xml:space="preserve">, </w:t>
      </w:r>
      <w:r w:rsidRPr="00675642">
        <w:t>Bella Pharaon</w:t>
      </w:r>
      <w:r w:rsidR="00EE5875">
        <w:t xml:space="preserve">, </w:t>
      </w:r>
      <w:r w:rsidRPr="00675642">
        <w:t>de Londres</w:t>
      </w:r>
      <w:r w:rsidR="00EE5875">
        <w:t xml:space="preserve">, </w:t>
      </w:r>
      <w:r w:rsidRPr="00675642">
        <w:t>qui attend son mandat de fin du mois pour régler sa note et filer</w:t>
      </w:r>
      <w:r w:rsidR="00EE5875">
        <w:t xml:space="preserve"> ; </w:t>
      </w:r>
      <w:r w:rsidRPr="00675642">
        <w:lastRenderedPageBreak/>
        <w:t xml:space="preserve">Bella </w:t>
      </w:r>
      <w:proofErr w:type="spellStart"/>
      <w:r w:rsidRPr="00675642">
        <w:t>Fridricks</w:t>
      </w:r>
      <w:proofErr w:type="spellEnd"/>
      <w:r w:rsidR="00EE5875">
        <w:t xml:space="preserve">, </w:t>
      </w:r>
      <w:r w:rsidRPr="00675642">
        <w:t>beau petit cochon rose</w:t>
      </w:r>
      <w:r w:rsidR="00EE5875">
        <w:t xml:space="preserve">. </w:t>
      </w:r>
      <w:r w:rsidRPr="00675642">
        <w:t>J</w:t>
      </w:r>
      <w:r w:rsidR="00EE5875">
        <w:t>’</w:t>
      </w:r>
      <w:r w:rsidRPr="00675642">
        <w:t>ai couché avec les trois Bella pour leur re</w:t>
      </w:r>
      <w:r w:rsidRPr="00675642">
        <w:t>n</w:t>
      </w:r>
      <w:r w:rsidRPr="00675642">
        <w:t>dre service et leur permettre de s</w:t>
      </w:r>
      <w:r w:rsidR="00EE5875">
        <w:t>’</w:t>
      </w:r>
      <w:r w:rsidRPr="00675642">
        <w:t>en aller</w:t>
      </w:r>
      <w:r w:rsidR="00EE5875">
        <w:t>. (</w:t>
      </w:r>
      <w:r w:rsidRPr="00675642">
        <w:t xml:space="preserve">Bella </w:t>
      </w:r>
      <w:proofErr w:type="spellStart"/>
      <w:r w:rsidRPr="00675642">
        <w:t>Fridricks</w:t>
      </w:r>
      <w:proofErr w:type="spellEnd"/>
      <w:r w:rsidRPr="00675642">
        <w:t xml:space="preserve"> me racontera qu</w:t>
      </w:r>
      <w:r w:rsidR="00EE5875">
        <w:t>’</w:t>
      </w:r>
      <w:r w:rsidRPr="00675642">
        <w:t>on lui a volé son auto</w:t>
      </w:r>
      <w:r w:rsidR="00EE5875">
        <w:t xml:space="preserve">). </w:t>
      </w:r>
      <w:r w:rsidRPr="00675642">
        <w:t>Mais ce qui m</w:t>
      </w:r>
      <w:r w:rsidR="00EE5875">
        <w:t>’</w:t>
      </w:r>
      <w:r w:rsidRPr="00675642">
        <w:t>attire au p</w:t>
      </w:r>
      <w:r w:rsidRPr="00675642">
        <w:t>e</w:t>
      </w:r>
      <w:r w:rsidRPr="00675642">
        <w:t>tit hôtel Payot</w:t>
      </w:r>
      <w:r w:rsidR="00EE5875">
        <w:t xml:space="preserve">, </w:t>
      </w:r>
      <w:r w:rsidRPr="00675642">
        <w:t>c</w:t>
      </w:r>
      <w:r w:rsidR="00EE5875">
        <w:t>’</w:t>
      </w:r>
      <w:r w:rsidRPr="00675642">
        <w:t>est une fille de salle</w:t>
      </w:r>
      <w:r w:rsidR="00EE5875">
        <w:t xml:space="preserve">, </w:t>
      </w:r>
      <w:r w:rsidRPr="00675642">
        <w:t>qui ne s</w:t>
      </w:r>
      <w:r w:rsidR="00EE5875">
        <w:t>’</w:t>
      </w:r>
      <w:r w:rsidRPr="00675642">
        <w:t>appelle pas Bella</w:t>
      </w:r>
      <w:r w:rsidR="00EE5875">
        <w:t xml:space="preserve">, </w:t>
      </w:r>
      <w:r w:rsidRPr="00675642">
        <w:t>mais Lucienne</w:t>
      </w:r>
      <w:r w:rsidR="00EE5875">
        <w:t xml:space="preserve">, </w:t>
      </w:r>
      <w:r w:rsidRPr="00675642">
        <w:t>Lucie</w:t>
      </w:r>
      <w:r w:rsidR="00EE5875">
        <w:t xml:space="preserve">, </w:t>
      </w:r>
      <w:r w:rsidRPr="00675642">
        <w:t>Lucia</w:t>
      </w:r>
      <w:r w:rsidR="00EE5875">
        <w:t xml:space="preserve">, </w:t>
      </w:r>
      <w:r w:rsidRPr="00675642">
        <w:t>Luce</w:t>
      </w:r>
      <w:r w:rsidR="00EE5875">
        <w:t xml:space="preserve">, </w:t>
      </w:r>
      <w:r w:rsidRPr="00675642">
        <w:t>Lucette</w:t>
      </w:r>
      <w:r w:rsidR="00EE5875">
        <w:t xml:space="preserve">, </w:t>
      </w:r>
      <w:r w:rsidRPr="00675642">
        <w:t>Suzette</w:t>
      </w:r>
      <w:r w:rsidR="00EE5875">
        <w:t xml:space="preserve">, </w:t>
      </w:r>
      <w:r w:rsidRPr="00675642">
        <w:t>Lulu ou Z</w:t>
      </w:r>
      <w:r w:rsidRPr="00675642">
        <w:t>é</w:t>
      </w:r>
      <w:r w:rsidRPr="00675642">
        <w:t>zette</w:t>
      </w:r>
      <w:r w:rsidR="00EE5875">
        <w:t xml:space="preserve">. </w:t>
      </w:r>
      <w:r w:rsidRPr="00675642">
        <w:t>Elle est aussi belle que bête</w:t>
      </w:r>
      <w:r w:rsidR="00EE5875">
        <w:t xml:space="preserve">. </w:t>
      </w:r>
      <w:r w:rsidRPr="00675642">
        <w:t>Elle ne veut pas venir avec moi à Paris</w:t>
      </w:r>
      <w:r w:rsidR="00EE5875">
        <w:t xml:space="preserve">. </w:t>
      </w:r>
      <w:r w:rsidRPr="00675642">
        <w:t>Elle dit que je lui fais peur</w:t>
      </w:r>
      <w:r w:rsidR="00EE5875">
        <w:t xml:space="preserve">. </w:t>
      </w:r>
      <w:r w:rsidRPr="00675642">
        <w:t>Je me demande pou</w:t>
      </w:r>
      <w:r w:rsidRPr="00675642">
        <w:t>r</w:t>
      </w:r>
      <w:r w:rsidRPr="00675642">
        <w:t>quoi</w:t>
      </w:r>
      <w:r w:rsidR="00EE5875">
        <w:t xml:space="preserve">. </w:t>
      </w:r>
      <w:r w:rsidRPr="00675642">
        <w:t>Elle dit que je suis trop riche et qu</w:t>
      </w:r>
      <w:r w:rsidR="00EE5875">
        <w:t>’</w:t>
      </w:r>
      <w:r w:rsidRPr="00675642">
        <w:t>elle ne comprend pas pourquoi j</w:t>
      </w:r>
      <w:r w:rsidR="00EE5875">
        <w:t>’</w:t>
      </w:r>
      <w:r w:rsidRPr="00675642">
        <w:t>ai passé l</w:t>
      </w:r>
      <w:r w:rsidR="00EE5875">
        <w:t>’</w:t>
      </w:r>
      <w:r w:rsidRPr="00675642">
        <w:t>hiver tout seul dans la haute montagne</w:t>
      </w:r>
      <w:r w:rsidR="00EE5875">
        <w:t xml:space="preserve">. </w:t>
      </w:r>
      <w:r w:rsidRPr="00675642">
        <w:t>Elle a peut-être raison puisqu</w:t>
      </w:r>
      <w:r w:rsidR="00EE5875">
        <w:t>’</w:t>
      </w:r>
      <w:r w:rsidRPr="00675642">
        <w:t>elle est orig</w:t>
      </w:r>
      <w:r w:rsidRPr="00675642">
        <w:t>i</w:t>
      </w:r>
      <w:r w:rsidRPr="00675642">
        <w:t>naire de Saint-Nicolas-de-</w:t>
      </w:r>
      <w:proofErr w:type="spellStart"/>
      <w:r w:rsidRPr="00675642">
        <w:t>Véroce</w:t>
      </w:r>
      <w:proofErr w:type="spellEnd"/>
      <w:r w:rsidRPr="00675642">
        <w:t xml:space="preserve"> et qu</w:t>
      </w:r>
      <w:r w:rsidR="00EE5875">
        <w:t>’</w:t>
      </w:r>
      <w:r w:rsidRPr="00675642">
        <w:t>elle connaît bien la montagne</w:t>
      </w:r>
      <w:r w:rsidR="00EE5875">
        <w:t xml:space="preserve">. </w:t>
      </w:r>
      <w:r w:rsidRPr="00675642">
        <w:t>Enfin</w:t>
      </w:r>
      <w:r w:rsidR="00EE5875">
        <w:t xml:space="preserve">, </w:t>
      </w:r>
      <w:r w:rsidRPr="00675642">
        <w:t>j</w:t>
      </w:r>
      <w:r w:rsidR="00EE5875">
        <w:t>’</w:t>
      </w:r>
      <w:r w:rsidRPr="00675642">
        <w:t>irai la voir cet été dans son village</w:t>
      </w:r>
      <w:r w:rsidR="00EE5875">
        <w:t xml:space="preserve">, </w:t>
      </w:r>
      <w:r w:rsidRPr="00675642">
        <w:t>dans les champs</w:t>
      </w:r>
      <w:r w:rsidR="00EE5875">
        <w:t xml:space="preserve">. </w:t>
      </w:r>
      <w:r w:rsidRPr="00675642">
        <w:t>Lucienne ne se place que l</w:t>
      </w:r>
      <w:r w:rsidR="00EE5875">
        <w:t>’</w:t>
      </w:r>
      <w:r w:rsidRPr="00675642">
        <w:t>hiver</w:t>
      </w:r>
      <w:r w:rsidR="00EE5875">
        <w:t xml:space="preserve"> ; </w:t>
      </w:r>
      <w:r w:rsidRPr="00675642">
        <w:t>l</w:t>
      </w:r>
      <w:r w:rsidR="00EE5875">
        <w:t>’</w:t>
      </w:r>
      <w:r w:rsidRPr="00675642">
        <w:t>été elle reste à la maison pour faire les foins</w:t>
      </w:r>
      <w:r w:rsidR="00EE5875">
        <w:t xml:space="preserve">. </w:t>
      </w:r>
      <w:r w:rsidRPr="00675642">
        <w:t>Elle a trois frères</w:t>
      </w:r>
      <w:r w:rsidR="00EE5875">
        <w:t xml:space="preserve">, </w:t>
      </w:r>
      <w:r w:rsidRPr="00675642">
        <w:t>dont un qui est soldat</w:t>
      </w:r>
      <w:r w:rsidR="00EE5875">
        <w:t xml:space="preserve">. </w:t>
      </w:r>
      <w:r w:rsidRPr="00675642">
        <w:t>Elle se donne à moi très te</w:t>
      </w:r>
      <w:r w:rsidRPr="00675642">
        <w:t>n</w:t>
      </w:r>
      <w:r w:rsidRPr="00675642">
        <w:t>drement</w:t>
      </w:r>
      <w:r w:rsidR="00EE5875">
        <w:t xml:space="preserve">, </w:t>
      </w:r>
      <w:r w:rsidRPr="00675642">
        <w:t>mais elle a toujours un peu peur et elle n</w:t>
      </w:r>
      <w:r w:rsidR="00EE5875">
        <w:t>’</w:t>
      </w:r>
      <w:r w:rsidRPr="00675642">
        <w:t>accepte a</w:t>
      </w:r>
      <w:r w:rsidRPr="00675642">
        <w:t>u</w:t>
      </w:r>
      <w:r w:rsidRPr="00675642">
        <w:t>cun cadeau</w:t>
      </w:r>
      <w:r w:rsidR="00EE5875">
        <w:t xml:space="preserve">. </w:t>
      </w:r>
      <w:r w:rsidRPr="00675642">
        <w:t>Rien</w:t>
      </w:r>
      <w:r w:rsidR="00EE5875">
        <w:t xml:space="preserve">. </w:t>
      </w:r>
      <w:r w:rsidRPr="00675642">
        <w:t xml:space="preserve">Comme le portier du </w:t>
      </w:r>
      <w:r w:rsidRPr="00675642">
        <w:rPr>
          <w:i/>
          <w:iCs/>
        </w:rPr>
        <w:t>Majestic</w:t>
      </w:r>
      <w:r w:rsidR="00EE5875">
        <w:t xml:space="preserve">, </w:t>
      </w:r>
      <w:r w:rsidRPr="00675642">
        <w:t>elle m</w:t>
      </w:r>
      <w:r w:rsidR="00EE5875">
        <w:t>’</w:t>
      </w:r>
      <w:r w:rsidRPr="00675642">
        <w:t xml:space="preserve">appelle </w:t>
      </w:r>
      <w:r w:rsidR="00EE5875">
        <w:t>M. </w:t>
      </w:r>
      <w:r w:rsidRPr="00675642">
        <w:t>Jacques</w:t>
      </w:r>
      <w:r w:rsidR="00EE5875">
        <w:t xml:space="preserve">. </w:t>
      </w:r>
      <w:r w:rsidRPr="00675642">
        <w:t>Elle n</w:t>
      </w:r>
      <w:r w:rsidR="00EE5875">
        <w:t>’</w:t>
      </w:r>
      <w:r w:rsidRPr="00675642">
        <w:t>a jamais pu prononcer Yack</w:t>
      </w:r>
      <w:r w:rsidR="00EE5875">
        <w:t xml:space="preserve">, </w:t>
      </w:r>
      <w:r w:rsidRPr="00675642">
        <w:t>Dan Yack</w:t>
      </w:r>
      <w:r w:rsidR="00EE5875">
        <w:t xml:space="preserve">. </w:t>
      </w:r>
      <w:r w:rsidRPr="00675642">
        <w:t>Ça la faisait rire</w:t>
      </w:r>
      <w:r w:rsidR="00EE5875">
        <w:t xml:space="preserve">. </w:t>
      </w:r>
      <w:r w:rsidRPr="00675642">
        <w:t>La nuit</w:t>
      </w:r>
      <w:r w:rsidR="00EE5875">
        <w:t xml:space="preserve">, </w:t>
      </w:r>
      <w:r w:rsidRPr="00675642">
        <w:t>elle miaule</w:t>
      </w:r>
      <w:r w:rsidR="00EE5875">
        <w:t xml:space="preserve">, </w:t>
      </w:r>
      <w:r w:rsidRPr="00675642">
        <w:t>doucement</w:t>
      </w:r>
      <w:r w:rsidR="00EE5875">
        <w:t xml:space="preserve">, </w:t>
      </w:r>
      <w:r w:rsidRPr="00675642">
        <w:t>tout doucement</w:t>
      </w:r>
      <w:r w:rsidR="00EE5875">
        <w:t>.</w:t>
      </w:r>
    </w:p>
    <w:p w14:paraId="6B0C4965" w14:textId="77777777" w:rsidR="00EE5875" w:rsidRDefault="00457E89" w:rsidP="00457E89">
      <w:pPr>
        <w:pStyle w:val="NormalEspAvt0EspApr0"/>
      </w:pPr>
      <w:r w:rsidRPr="00675642">
        <w:t>La nuit est bleue</w:t>
      </w:r>
      <w:r w:rsidR="00EE5875">
        <w:t>.</w:t>
      </w:r>
    </w:p>
    <w:p w14:paraId="3709645A" w14:textId="77777777" w:rsidR="00EE5875" w:rsidRDefault="00457E89" w:rsidP="00457E89">
      <w:pPr>
        <w:pStyle w:val="NormalEspAvt0EspApr0"/>
      </w:pPr>
      <w:r w:rsidRPr="00675642">
        <w:t>La nuit est bleue</w:t>
      </w:r>
      <w:r w:rsidR="00EE5875">
        <w:t>.</w:t>
      </w:r>
    </w:p>
    <w:p w14:paraId="19C4A852" w14:textId="77777777" w:rsidR="00EE5875" w:rsidRDefault="00457E89" w:rsidP="00457E89">
      <w:pPr>
        <w:pStyle w:val="NormalEspAvt0EspApr0"/>
      </w:pPr>
      <w:r w:rsidRPr="00675642">
        <w:t>La nuit est bleue</w:t>
      </w:r>
      <w:r w:rsidR="00EE5875">
        <w:t>.</w:t>
      </w:r>
    </w:p>
    <w:p w14:paraId="6DAFC1C9" w14:textId="77777777" w:rsidR="00EE5875" w:rsidRDefault="00457E89" w:rsidP="00457E89">
      <w:r w:rsidRPr="00675642">
        <w:t>Lucienne aussi est partie</w:t>
      </w:r>
      <w:r w:rsidR="00EE5875">
        <w:t xml:space="preserve">. </w:t>
      </w:r>
      <w:r w:rsidRPr="00675642">
        <w:t>Je n</w:t>
      </w:r>
      <w:r w:rsidR="00EE5875">
        <w:t>’</w:t>
      </w:r>
      <w:r w:rsidRPr="00675642">
        <w:t>ai pas eu besoin de lunette pour la voir passer</w:t>
      </w:r>
      <w:r w:rsidR="00EE5875">
        <w:t xml:space="preserve">. </w:t>
      </w:r>
      <w:r w:rsidRPr="00675642">
        <w:t>À mes pieds</w:t>
      </w:r>
      <w:r w:rsidR="00EE5875">
        <w:t xml:space="preserve">, </w:t>
      </w:r>
      <w:r w:rsidRPr="00675642">
        <w:t>à deux mille mètres</w:t>
      </w:r>
      <w:r w:rsidR="00EE5875">
        <w:t xml:space="preserve">, </w:t>
      </w:r>
      <w:r w:rsidRPr="00675642">
        <w:t>elle agitait son mouchoir par le train</w:t>
      </w:r>
      <w:r w:rsidR="00EE5875">
        <w:t xml:space="preserve">, </w:t>
      </w:r>
      <w:r w:rsidRPr="00675642">
        <w:t>comme je lui avais dit de le faire</w:t>
      </w:r>
      <w:r w:rsidR="00EE5875">
        <w:t xml:space="preserve">. </w:t>
      </w:r>
      <w:r w:rsidRPr="00675642">
        <w:t>Moi</w:t>
      </w:r>
      <w:r w:rsidR="00EE5875">
        <w:t xml:space="preserve">, </w:t>
      </w:r>
      <w:r w:rsidRPr="00675642">
        <w:t>j</w:t>
      </w:r>
      <w:r w:rsidR="00EE5875">
        <w:t>’</w:t>
      </w:r>
      <w:r w:rsidRPr="00675642">
        <w:t>ai déchargé mon fusil</w:t>
      </w:r>
      <w:r w:rsidR="00EE5875">
        <w:t xml:space="preserve">. </w:t>
      </w:r>
      <w:r w:rsidRPr="00675642">
        <w:t>Deux coups</w:t>
      </w:r>
      <w:r w:rsidR="00EE5875">
        <w:t>.</w:t>
      </w:r>
    </w:p>
    <w:p w14:paraId="3C431194" w14:textId="77777777" w:rsidR="00EE5875" w:rsidRDefault="00457E89" w:rsidP="00457E89">
      <w:r w:rsidRPr="00675642">
        <w:t>Tout cela est bien fini</w:t>
      </w:r>
      <w:r w:rsidR="00EE5875">
        <w:t>.</w:t>
      </w:r>
    </w:p>
    <w:p w14:paraId="2F02BA20" w14:textId="77777777" w:rsidR="00EE5875" w:rsidRDefault="00457E89" w:rsidP="00457E89">
      <w:r w:rsidRPr="00675642">
        <w:t>La nuit est bleue</w:t>
      </w:r>
      <w:r w:rsidR="00EE5875">
        <w:t>.</w:t>
      </w:r>
    </w:p>
    <w:p w14:paraId="408A2CC4" w14:textId="77777777" w:rsidR="00EE5875" w:rsidRDefault="00457E89" w:rsidP="00457E89">
      <w:r w:rsidRPr="00675642">
        <w:t>La nuit est bleue comme à Paris</w:t>
      </w:r>
      <w:r w:rsidR="00EE5875">
        <w:t>.</w:t>
      </w:r>
    </w:p>
    <w:p w14:paraId="40E4F7E4" w14:textId="77777777" w:rsidR="00EE5875" w:rsidRDefault="00457E89" w:rsidP="00457E89">
      <w:r w:rsidRPr="00675642">
        <w:lastRenderedPageBreak/>
        <w:t>C</w:t>
      </w:r>
      <w:r w:rsidR="00EE5875">
        <w:t>’</w:t>
      </w:r>
      <w:r w:rsidRPr="00675642">
        <w:t>est l</w:t>
      </w:r>
      <w:r w:rsidR="00EE5875">
        <w:t>’</w:t>
      </w:r>
      <w:r w:rsidRPr="00675642">
        <w:t>aube</w:t>
      </w:r>
      <w:r w:rsidR="00EE5875">
        <w:t xml:space="preserve">. </w:t>
      </w:r>
      <w:r w:rsidRPr="00675642">
        <w:t>Ou presque</w:t>
      </w:r>
      <w:r w:rsidR="00EE5875">
        <w:t>.</w:t>
      </w:r>
    </w:p>
    <w:p w14:paraId="3EEDBE08" w14:textId="77777777" w:rsidR="00EE5875" w:rsidRDefault="00457E89" w:rsidP="00457E89">
      <w:r w:rsidRPr="00675642">
        <w:t>Autrefois j</w:t>
      </w:r>
      <w:r w:rsidR="00EE5875">
        <w:t>’</w:t>
      </w:r>
      <w:r w:rsidRPr="00675642">
        <w:t>allais faire la noce à Paris</w:t>
      </w:r>
      <w:r w:rsidR="00EE5875">
        <w:t>.</w:t>
      </w:r>
    </w:p>
    <w:p w14:paraId="3574B5A1" w14:textId="77777777" w:rsidR="00EE5875" w:rsidRDefault="00457E89" w:rsidP="00457E89">
      <w:r w:rsidRPr="00675642">
        <w:t>La nuit est bleue comme quand on sort d</w:t>
      </w:r>
      <w:r w:rsidR="00EE5875">
        <w:t>’</w:t>
      </w:r>
      <w:r w:rsidRPr="00675642">
        <w:t>un mauvais lieu et qu</w:t>
      </w:r>
      <w:r w:rsidR="00EE5875">
        <w:t>’</w:t>
      </w:r>
      <w:r w:rsidRPr="00675642">
        <w:t>on descend de Montmartre à l</w:t>
      </w:r>
      <w:r w:rsidR="00EE5875">
        <w:t>’</w:t>
      </w:r>
      <w:r w:rsidRPr="00675642">
        <w:t>aube</w:t>
      </w:r>
      <w:r w:rsidR="00EE5875">
        <w:t>.</w:t>
      </w:r>
    </w:p>
    <w:p w14:paraId="1EE4F9D9" w14:textId="77777777" w:rsidR="00EE5875" w:rsidRDefault="00457E89" w:rsidP="00457E89">
      <w:r w:rsidRPr="00675642">
        <w:t>La nuit est bleue</w:t>
      </w:r>
      <w:r w:rsidR="00EE5875">
        <w:t>.</w:t>
      </w:r>
    </w:p>
    <w:p w14:paraId="49EA8DE6" w14:textId="77777777" w:rsidR="00EE5875" w:rsidRDefault="00457E89" w:rsidP="00457E89">
      <w:r w:rsidRPr="00675642">
        <w:t>Combien de fois je l</w:t>
      </w:r>
      <w:r w:rsidR="00EE5875">
        <w:t>’</w:t>
      </w:r>
      <w:r w:rsidRPr="00675642">
        <w:t>ai vue bleuir</w:t>
      </w:r>
      <w:r w:rsidR="00EE5875">
        <w:t xml:space="preserve">, </w:t>
      </w:r>
      <w:r w:rsidRPr="00675642">
        <w:t>la nuit</w:t>
      </w:r>
      <w:r w:rsidR="00EE5875">
        <w:t xml:space="preserve">. </w:t>
      </w:r>
      <w:r w:rsidRPr="00675642">
        <w:t>À travers une po</w:t>
      </w:r>
      <w:r w:rsidRPr="00675642">
        <w:t>r</w:t>
      </w:r>
      <w:r w:rsidRPr="00675642">
        <w:t>te de bar ou par la fenêtre ouverte d</w:t>
      </w:r>
      <w:r w:rsidR="00EE5875">
        <w:t>’</w:t>
      </w:r>
      <w:r w:rsidRPr="00675642">
        <w:t>une maison de femmes</w:t>
      </w:r>
      <w:r w:rsidR="00EE5875">
        <w:t xml:space="preserve">, </w:t>
      </w:r>
      <w:r w:rsidRPr="00675642">
        <w:t>place des Victoires</w:t>
      </w:r>
      <w:r w:rsidR="00EE5875">
        <w:t>.</w:t>
      </w:r>
    </w:p>
    <w:p w14:paraId="68ED06D8" w14:textId="77777777" w:rsidR="00EE5875" w:rsidRDefault="00457E89" w:rsidP="00457E89">
      <w:r w:rsidRPr="00675642">
        <w:t>C</w:t>
      </w:r>
      <w:r w:rsidR="00EE5875">
        <w:t>’</w:t>
      </w:r>
      <w:r w:rsidRPr="00675642">
        <w:t>était durant la guerre</w:t>
      </w:r>
      <w:r w:rsidR="00EE5875">
        <w:t>.</w:t>
      </w:r>
    </w:p>
    <w:p w14:paraId="0AED6FE9" w14:textId="77777777" w:rsidR="00EE5875" w:rsidRDefault="00457E89" w:rsidP="00457E89">
      <w:r w:rsidRPr="00675642">
        <w:t xml:space="preserve">Chaque fois je me chamaillais avec </w:t>
      </w:r>
      <w:proofErr w:type="spellStart"/>
      <w:r w:rsidRPr="00675642">
        <w:t>Théréson</w:t>
      </w:r>
      <w:proofErr w:type="spellEnd"/>
      <w:r w:rsidR="00EE5875">
        <w:t xml:space="preserve">, </w:t>
      </w:r>
      <w:r w:rsidRPr="00675642">
        <w:t>à propos de cette fenêtre ouverte</w:t>
      </w:r>
      <w:r w:rsidR="00EE5875">
        <w:t xml:space="preserve">. </w:t>
      </w:r>
      <w:proofErr w:type="spellStart"/>
      <w:r w:rsidRPr="00675642">
        <w:t>Théréson</w:t>
      </w:r>
      <w:proofErr w:type="spellEnd"/>
      <w:r w:rsidRPr="00675642">
        <w:t xml:space="preserve"> prétendait que j</w:t>
      </w:r>
      <w:r w:rsidR="00EE5875">
        <w:t>’</w:t>
      </w:r>
      <w:r w:rsidRPr="00675642">
        <w:t>allais lui faire avoir une contravention et lui attirer une vilaine histoire des voisins</w:t>
      </w:r>
      <w:r w:rsidR="00EE5875">
        <w:t xml:space="preserve">. </w:t>
      </w:r>
      <w:r w:rsidRPr="00675642">
        <w:t>Les fenêtres devaient être fermées à Paris</w:t>
      </w:r>
      <w:r w:rsidR="00EE5875">
        <w:t xml:space="preserve">, </w:t>
      </w:r>
      <w:r w:rsidRPr="00675642">
        <w:t>à cause des zeppelins</w:t>
      </w:r>
      <w:r w:rsidR="00EE5875">
        <w:t xml:space="preserve">. </w:t>
      </w:r>
      <w:r w:rsidRPr="00675642">
        <w:t xml:space="preserve">Ni </w:t>
      </w:r>
      <w:proofErr w:type="spellStart"/>
      <w:r w:rsidRPr="00675642">
        <w:t>Théréson</w:t>
      </w:r>
      <w:proofErr w:type="spellEnd"/>
      <w:r w:rsidR="00EE5875">
        <w:t xml:space="preserve">, </w:t>
      </w:r>
      <w:r w:rsidRPr="00675642">
        <w:t>ni ses clients</w:t>
      </w:r>
      <w:r w:rsidR="00EE5875">
        <w:t xml:space="preserve">, </w:t>
      </w:r>
      <w:r w:rsidRPr="00675642">
        <w:t>ni ses pensionnaires</w:t>
      </w:r>
      <w:r w:rsidR="00EE5875">
        <w:t xml:space="preserve">, </w:t>
      </w:r>
      <w:r w:rsidRPr="00675642">
        <w:t xml:space="preserve">ni même la négresse </w:t>
      </w:r>
      <w:proofErr w:type="gramStart"/>
      <w:r w:rsidRPr="00675642">
        <w:t>n</w:t>
      </w:r>
      <w:r w:rsidR="00EE5875">
        <w:t>’</w:t>
      </w:r>
      <w:r w:rsidRPr="00675642">
        <w:t>avaient peur des</w:t>
      </w:r>
      <w:proofErr w:type="gramEnd"/>
      <w:r w:rsidRPr="00675642">
        <w:t xml:space="preserve"> zeppelins</w:t>
      </w:r>
      <w:r w:rsidR="00EE5875">
        <w:t xml:space="preserve">, </w:t>
      </w:r>
      <w:r w:rsidRPr="00675642">
        <w:t>puisque aucune alerte n</w:t>
      </w:r>
      <w:r w:rsidR="00EE5875">
        <w:t>’</w:t>
      </w:r>
      <w:r w:rsidRPr="00675642">
        <w:t>a jamais fait descendre personne à la cave</w:t>
      </w:r>
      <w:r w:rsidR="00EE5875">
        <w:t xml:space="preserve">. </w:t>
      </w:r>
      <w:r w:rsidRPr="00675642">
        <w:t xml:space="preserve">Mais </w:t>
      </w:r>
      <w:proofErr w:type="spellStart"/>
      <w:r w:rsidRPr="00675642">
        <w:t>Thér</w:t>
      </w:r>
      <w:r w:rsidRPr="00675642">
        <w:t>é</w:t>
      </w:r>
      <w:r w:rsidRPr="00675642">
        <w:t>son</w:t>
      </w:r>
      <w:proofErr w:type="spellEnd"/>
      <w:r w:rsidRPr="00675642">
        <w:t xml:space="preserve"> s</w:t>
      </w:r>
      <w:r w:rsidR="00EE5875">
        <w:t>’</w:t>
      </w:r>
      <w:r w:rsidRPr="00675642">
        <w:t>entêtait</w:t>
      </w:r>
      <w:r w:rsidR="00EE5875">
        <w:t xml:space="preserve">. </w:t>
      </w:r>
      <w:r w:rsidRPr="00675642">
        <w:t>Elle ne voulait pas avoir d</w:t>
      </w:r>
      <w:r w:rsidR="00EE5875">
        <w:t>’</w:t>
      </w:r>
      <w:r w:rsidRPr="00675642">
        <w:t>ennuis et je devais fermer ma fenêtre</w:t>
      </w:r>
      <w:r w:rsidR="00EE5875">
        <w:t xml:space="preserve">. </w:t>
      </w:r>
      <w:r w:rsidRPr="00675642">
        <w:t>J</w:t>
      </w:r>
      <w:r w:rsidR="00EE5875">
        <w:t>’</w:t>
      </w:r>
      <w:r w:rsidRPr="00675642">
        <w:t>avais beau lui montrer ma voiture sur la place</w:t>
      </w:r>
      <w:r w:rsidR="00EE5875">
        <w:t xml:space="preserve">, </w:t>
      </w:r>
      <w:r w:rsidRPr="00675642">
        <w:t>avec son fanion d</w:t>
      </w:r>
      <w:r w:rsidR="00EE5875">
        <w:t>’</w:t>
      </w:r>
      <w:r w:rsidRPr="00675642">
        <w:t>état-major</w:t>
      </w:r>
      <w:r w:rsidR="00EE5875">
        <w:t xml:space="preserve">, </w:t>
      </w:r>
      <w:r w:rsidRPr="00675642">
        <w:t>ce n</w:t>
      </w:r>
      <w:r w:rsidR="00EE5875">
        <w:t>’</w:t>
      </w:r>
      <w:r w:rsidRPr="00675642">
        <w:t>est pas la police qu</w:t>
      </w:r>
      <w:r w:rsidR="00EE5875">
        <w:t>’</w:t>
      </w:r>
      <w:r w:rsidRPr="00675642">
        <w:t>elle craignait</w:t>
      </w:r>
      <w:r w:rsidR="00EE5875">
        <w:t xml:space="preserve">, </w:t>
      </w:r>
      <w:proofErr w:type="spellStart"/>
      <w:r w:rsidRPr="00675642">
        <w:t>Théréson</w:t>
      </w:r>
      <w:proofErr w:type="spellEnd"/>
      <w:r w:rsidR="00EE5875">
        <w:t xml:space="preserve">, </w:t>
      </w:r>
      <w:r w:rsidRPr="00675642">
        <w:t>puisqu</w:t>
      </w:r>
      <w:r w:rsidR="00EE5875">
        <w:t>’</w:t>
      </w:r>
      <w:r w:rsidRPr="00675642">
        <w:t>elle payait patente</w:t>
      </w:r>
      <w:r w:rsidR="00EE5875">
        <w:t xml:space="preserve">, </w:t>
      </w:r>
      <w:r w:rsidRPr="00675642">
        <w:t>mais les voisins</w:t>
      </w:r>
      <w:r w:rsidR="00EE5875">
        <w:t xml:space="preserve">, </w:t>
      </w:r>
      <w:r w:rsidRPr="00675642">
        <w:t>à cause des histoires d</w:t>
      </w:r>
      <w:r w:rsidR="00EE5875">
        <w:t>’</w:t>
      </w:r>
      <w:r w:rsidRPr="00675642">
        <w:t>espionnage</w:t>
      </w:r>
      <w:r w:rsidR="00EE5875">
        <w:t>.</w:t>
      </w:r>
    </w:p>
    <w:p w14:paraId="3AFD9D48" w14:textId="77777777" w:rsidR="00EE5875" w:rsidRDefault="00457E89" w:rsidP="00457E89">
      <w:r w:rsidRPr="00675642">
        <w:t>Ah</w:t>
      </w:r>
      <w:r w:rsidR="00EE5875">
        <w:t xml:space="preserve"> ! </w:t>
      </w:r>
      <w:r w:rsidRPr="00675642">
        <w:t>cette voiture</w:t>
      </w:r>
      <w:r w:rsidR="00EE5875">
        <w:t xml:space="preserve"> ! </w:t>
      </w:r>
      <w:r w:rsidRPr="00675642">
        <w:t>C</w:t>
      </w:r>
      <w:r w:rsidR="00EE5875">
        <w:t>’</w:t>
      </w:r>
      <w:r w:rsidRPr="00675642">
        <w:t xml:space="preserve">était une grosse </w:t>
      </w:r>
      <w:proofErr w:type="spellStart"/>
      <w:r w:rsidRPr="00675642">
        <w:rPr>
          <w:i/>
          <w:iCs/>
        </w:rPr>
        <w:t>Studebaker</w:t>
      </w:r>
      <w:proofErr w:type="spellEnd"/>
      <w:r w:rsidR="00EE5875">
        <w:rPr>
          <w:i/>
          <w:iCs/>
        </w:rPr>
        <w:t xml:space="preserve">. </w:t>
      </w:r>
      <w:r w:rsidRPr="00675642">
        <w:t>Une nuit j</w:t>
      </w:r>
      <w:r w:rsidR="00EE5875">
        <w:t>’</w:t>
      </w:r>
      <w:r w:rsidRPr="00675642">
        <w:t>étais monté sans même arrêter le moteur</w:t>
      </w:r>
      <w:r w:rsidR="00EE5875">
        <w:t xml:space="preserve">, </w:t>
      </w:r>
      <w:r w:rsidRPr="00675642">
        <w:t>tellement j</w:t>
      </w:r>
      <w:r w:rsidR="00EE5875">
        <w:t>’</w:t>
      </w:r>
      <w:r w:rsidRPr="00675642">
        <w:t xml:space="preserve">étais pressé de revoir la bonne </w:t>
      </w:r>
      <w:proofErr w:type="spellStart"/>
      <w:r w:rsidRPr="00675642">
        <w:t>Théréson</w:t>
      </w:r>
      <w:proofErr w:type="spellEnd"/>
      <w:r w:rsidR="00EE5875">
        <w:t xml:space="preserve">, </w:t>
      </w:r>
      <w:r w:rsidRPr="00675642">
        <w:t>la patronne</w:t>
      </w:r>
      <w:r w:rsidR="00EE5875">
        <w:t xml:space="preserve">, </w:t>
      </w:r>
      <w:r w:rsidRPr="00675642">
        <w:t>qui ronronnait</w:t>
      </w:r>
      <w:r w:rsidR="00EE5875">
        <w:t xml:space="preserve">, </w:t>
      </w:r>
      <w:r w:rsidRPr="00675642">
        <w:t>comme dernièrement Lucienne</w:t>
      </w:r>
      <w:r w:rsidR="00EE5875">
        <w:t xml:space="preserve">, </w:t>
      </w:r>
      <w:r w:rsidRPr="00675642">
        <w:t>en me serrant dans ses bras et qui me grattait le dos avec son annulaire</w:t>
      </w:r>
      <w:r w:rsidR="00EE5875">
        <w:t xml:space="preserve">, </w:t>
      </w:r>
      <w:r w:rsidRPr="00675642">
        <w:t>chose que Lucienne n</w:t>
      </w:r>
      <w:r w:rsidR="00EE5875">
        <w:t>’</w:t>
      </w:r>
      <w:r w:rsidRPr="00675642">
        <w:t>a j</w:t>
      </w:r>
      <w:r w:rsidRPr="00675642">
        <w:t>a</w:t>
      </w:r>
      <w:r w:rsidRPr="00675642">
        <w:t>mais su faire</w:t>
      </w:r>
      <w:r w:rsidR="00EE5875">
        <w:t xml:space="preserve"> : </w:t>
      </w:r>
      <w:proofErr w:type="spellStart"/>
      <w:r w:rsidRPr="00675642">
        <w:t>Théréson</w:t>
      </w:r>
      <w:proofErr w:type="spellEnd"/>
      <w:r w:rsidRPr="00675642">
        <w:t xml:space="preserve"> me grattait dans le dos</w:t>
      </w:r>
      <w:r w:rsidR="00EE5875">
        <w:t xml:space="preserve">, </w:t>
      </w:r>
      <w:r w:rsidRPr="00675642">
        <w:t>juste entre les omoplates</w:t>
      </w:r>
      <w:r w:rsidR="00EE5875">
        <w:t xml:space="preserve">, </w:t>
      </w:r>
      <w:r w:rsidRPr="00675642">
        <w:t>durant des heures et des heures</w:t>
      </w:r>
      <w:r w:rsidR="00EE5875">
        <w:t xml:space="preserve">, </w:t>
      </w:r>
      <w:r w:rsidRPr="00675642">
        <w:t>pour faire</w:t>
      </w:r>
      <w:r w:rsidR="00EE5875">
        <w:t xml:space="preserve">, </w:t>
      </w:r>
      <w:r w:rsidRPr="00675642">
        <w:t>d</w:t>
      </w:r>
      <w:r w:rsidRPr="00675642">
        <w:t>é</w:t>
      </w:r>
      <w:r w:rsidRPr="00675642">
        <w:t>faire et refaire encore l</w:t>
      </w:r>
      <w:r w:rsidR="00EE5875">
        <w:t>’</w:t>
      </w:r>
      <w:r w:rsidRPr="00675642">
        <w:t>amour</w:t>
      </w:r>
      <w:r w:rsidR="00EE5875">
        <w:t>.</w:t>
      </w:r>
    </w:p>
    <w:p w14:paraId="2643C177" w14:textId="77777777" w:rsidR="00EE5875" w:rsidRDefault="00457E89" w:rsidP="00457E89">
      <w:r w:rsidRPr="00675642">
        <w:lastRenderedPageBreak/>
        <w:t>Je me souviens de cette fameuse nuit</w:t>
      </w:r>
      <w:r w:rsidR="00EE5875">
        <w:t xml:space="preserve">, </w:t>
      </w:r>
      <w:r w:rsidRPr="00675642">
        <w:t>je m</w:t>
      </w:r>
      <w:r w:rsidR="00EE5875">
        <w:t>’</w:t>
      </w:r>
      <w:r w:rsidRPr="00675642">
        <w:t>en souviens</w:t>
      </w:r>
      <w:r w:rsidR="00EE5875">
        <w:t xml:space="preserve">. </w:t>
      </w:r>
      <w:r w:rsidRPr="00675642">
        <w:t>Je m</w:t>
      </w:r>
      <w:r w:rsidR="00EE5875">
        <w:t>’</w:t>
      </w:r>
      <w:r w:rsidRPr="00675642">
        <w:t>en souviens à cause de la voiture</w:t>
      </w:r>
      <w:r w:rsidR="00EE5875">
        <w:t xml:space="preserve">, </w:t>
      </w:r>
      <w:r w:rsidRPr="00675642">
        <w:t xml:space="preserve">à cause de </w:t>
      </w:r>
      <w:proofErr w:type="spellStart"/>
      <w:r w:rsidRPr="00675642">
        <w:t>Théréson</w:t>
      </w:r>
      <w:proofErr w:type="spellEnd"/>
      <w:r w:rsidR="00EE5875">
        <w:t xml:space="preserve">, </w:t>
      </w:r>
      <w:r w:rsidRPr="00675642">
        <w:t>à ca</w:t>
      </w:r>
      <w:r w:rsidRPr="00675642">
        <w:t>u</w:t>
      </w:r>
      <w:r w:rsidRPr="00675642">
        <w:t>se de la fenêtre ouverte</w:t>
      </w:r>
      <w:r w:rsidR="00EE5875">
        <w:t xml:space="preserve">, </w:t>
      </w:r>
      <w:r w:rsidRPr="00675642">
        <w:t>à cause de notre dispute</w:t>
      </w:r>
      <w:r w:rsidR="00EE5875">
        <w:t xml:space="preserve">, </w:t>
      </w:r>
      <w:r w:rsidRPr="00675642">
        <w:t>à cause des agents qui stationnaient sur la place</w:t>
      </w:r>
      <w:r w:rsidR="00EE5875">
        <w:t xml:space="preserve">, </w:t>
      </w:r>
      <w:r w:rsidRPr="00675642">
        <w:t>qui faisaient cercle autour de ma voiture et qui ne voulaient pas s</w:t>
      </w:r>
      <w:r w:rsidR="00EE5875">
        <w:t>’</w:t>
      </w:r>
      <w:r w:rsidRPr="00675642">
        <w:t>en aller tant que le m</w:t>
      </w:r>
      <w:r w:rsidRPr="00675642">
        <w:t>o</w:t>
      </w:r>
      <w:r w:rsidRPr="00675642">
        <w:t>teur marchait</w:t>
      </w:r>
      <w:r w:rsidR="00EE5875">
        <w:t xml:space="preserve">, </w:t>
      </w:r>
      <w:r w:rsidRPr="00675642">
        <w:t xml:space="preserve">à cause de </w:t>
      </w:r>
      <w:proofErr w:type="spellStart"/>
      <w:r w:rsidRPr="00675642">
        <w:t>Théréson</w:t>
      </w:r>
      <w:proofErr w:type="spellEnd"/>
      <w:r w:rsidRPr="00675642">
        <w:t xml:space="preserve"> qui voulait descendre en chemise le faire stopper</w:t>
      </w:r>
      <w:r w:rsidR="00EE5875">
        <w:t xml:space="preserve">, </w:t>
      </w:r>
      <w:r w:rsidRPr="00675642">
        <w:t>à cause de moi qui ne voulais pas de</w:t>
      </w:r>
      <w:r w:rsidRPr="00675642">
        <w:t>s</w:t>
      </w:r>
      <w:r w:rsidRPr="00675642">
        <w:t>cendre et qui me tordais de rire dans le lit à voir l</w:t>
      </w:r>
      <w:r w:rsidR="00EE5875">
        <w:t>’</w:t>
      </w:r>
      <w:r w:rsidRPr="00675642">
        <w:t xml:space="preserve">indignation de </w:t>
      </w:r>
      <w:proofErr w:type="spellStart"/>
      <w:r w:rsidRPr="00675642">
        <w:t>Théréson</w:t>
      </w:r>
      <w:proofErr w:type="spellEnd"/>
      <w:r w:rsidRPr="00675642">
        <w:t xml:space="preserve"> qui perdait de plus en plus la tête</w:t>
      </w:r>
      <w:r w:rsidR="00EE5875">
        <w:t xml:space="preserve">, </w:t>
      </w:r>
      <w:r w:rsidRPr="00675642">
        <w:t>à cause de la ma</w:t>
      </w:r>
      <w:r w:rsidRPr="00675642">
        <w:t>i</w:t>
      </w:r>
      <w:r w:rsidRPr="00675642">
        <w:t>son mise en rumeur par ce moteur qui tournait toujours au r</w:t>
      </w:r>
      <w:r w:rsidRPr="00675642">
        <w:t>a</w:t>
      </w:r>
      <w:r w:rsidRPr="00675642">
        <w:t>lenti</w:t>
      </w:r>
      <w:r w:rsidR="00EE5875">
        <w:t xml:space="preserve">, </w:t>
      </w:r>
      <w:r w:rsidRPr="00675642">
        <w:t>à cause des bons amis qui étaient venus avec moi et qui maintenant se moquaient de moi</w:t>
      </w:r>
      <w:r w:rsidR="00EE5875">
        <w:t xml:space="preserve">, </w:t>
      </w:r>
      <w:r w:rsidRPr="00675642">
        <w:t xml:space="preserve">de </w:t>
      </w:r>
      <w:proofErr w:type="spellStart"/>
      <w:r w:rsidRPr="00675642">
        <w:t>Théréson</w:t>
      </w:r>
      <w:proofErr w:type="spellEnd"/>
      <w:r w:rsidR="00EE5875">
        <w:t xml:space="preserve">, </w:t>
      </w:r>
      <w:r w:rsidRPr="00675642">
        <w:t>des agents</w:t>
      </w:r>
      <w:r w:rsidR="00EE5875">
        <w:t xml:space="preserve">, </w:t>
      </w:r>
      <w:r w:rsidRPr="00675642">
        <w:t>du moteur</w:t>
      </w:r>
      <w:r w:rsidR="00EE5875">
        <w:t xml:space="preserve">, </w:t>
      </w:r>
      <w:r w:rsidRPr="00675642">
        <w:t>et qui me criaient des blagues à travers les cloisons</w:t>
      </w:r>
      <w:r w:rsidR="00EE5875">
        <w:t xml:space="preserve">, </w:t>
      </w:r>
      <w:r w:rsidRPr="00675642">
        <w:t>à cause de la journée qui devait suivre</w:t>
      </w:r>
      <w:r w:rsidR="00EE5875">
        <w:t>.</w:t>
      </w:r>
    </w:p>
    <w:p w14:paraId="10B6B90B" w14:textId="77777777" w:rsidR="00EE5875" w:rsidRDefault="00457E89" w:rsidP="00457E89">
      <w:r w:rsidRPr="00675642">
        <w:t>Il pleuvait</w:t>
      </w:r>
      <w:r w:rsidR="00EE5875">
        <w:t>.</w:t>
      </w:r>
    </w:p>
    <w:p w14:paraId="211E2106" w14:textId="77777777" w:rsidR="00EE5875" w:rsidRDefault="00457E89" w:rsidP="00457E89">
      <w:r w:rsidRPr="00675642">
        <w:t>Par la fenêtre ouverte</w:t>
      </w:r>
      <w:r w:rsidR="00EE5875">
        <w:t xml:space="preserve">, </w:t>
      </w:r>
      <w:r w:rsidRPr="00675642">
        <w:t>la nuit était bleue</w:t>
      </w:r>
      <w:r w:rsidR="00EE5875">
        <w:t>.</w:t>
      </w:r>
    </w:p>
    <w:p w14:paraId="534CEBA2" w14:textId="77777777" w:rsidR="00EE5875" w:rsidRDefault="00457E89" w:rsidP="00457E89">
      <w:r w:rsidRPr="00675642">
        <w:t>La nuit était bleue</w:t>
      </w:r>
      <w:r w:rsidR="00EE5875">
        <w:t>.</w:t>
      </w:r>
    </w:p>
    <w:p w14:paraId="7F2DC7A5" w14:textId="77777777" w:rsidR="00EE5875" w:rsidRDefault="00457E89" w:rsidP="00457E89">
      <w:r w:rsidRPr="00675642">
        <w:t>Quand la voiture s</w:t>
      </w:r>
      <w:r w:rsidR="00EE5875">
        <w:t>’</w:t>
      </w:r>
      <w:r w:rsidRPr="00675642">
        <w:t>arrêta en panne d</w:t>
      </w:r>
      <w:r w:rsidR="00EE5875">
        <w:t>’</w:t>
      </w:r>
      <w:r w:rsidRPr="00675642">
        <w:t>essence</w:t>
      </w:r>
      <w:r w:rsidR="00EE5875">
        <w:t xml:space="preserve">, </w:t>
      </w:r>
      <w:r w:rsidRPr="00675642">
        <w:t>c</w:t>
      </w:r>
      <w:r w:rsidR="00EE5875">
        <w:t>’</w:t>
      </w:r>
      <w:r w:rsidRPr="00675642">
        <w:t>était l</w:t>
      </w:r>
      <w:r w:rsidR="00EE5875">
        <w:t>’</w:t>
      </w:r>
      <w:r w:rsidRPr="00675642">
        <w:t>aube</w:t>
      </w:r>
      <w:r w:rsidR="00EE5875">
        <w:t>.</w:t>
      </w:r>
    </w:p>
    <w:p w14:paraId="2E764E43" w14:textId="77777777" w:rsidR="00EE5875" w:rsidRDefault="00457E89" w:rsidP="00457E89">
      <w:r w:rsidRPr="00675642">
        <w:t>Une aube bleue</w:t>
      </w:r>
      <w:r w:rsidR="00EE5875">
        <w:t>.</w:t>
      </w:r>
    </w:p>
    <w:p w14:paraId="5B9EF4ED" w14:textId="4563123E" w:rsidR="00EE5875" w:rsidRDefault="00457E89" w:rsidP="00457E89">
      <w:r w:rsidRPr="00675642">
        <w:t>C</w:t>
      </w:r>
      <w:r w:rsidR="00EE5875">
        <w:t>’</w:t>
      </w:r>
      <w:r w:rsidRPr="00675642">
        <w:t>était le 1</w:t>
      </w:r>
      <w:r w:rsidR="00EE5875" w:rsidRPr="00675642">
        <w:t>1</w:t>
      </w:r>
      <w:r w:rsidR="00EE5875">
        <w:t> </w:t>
      </w:r>
      <w:r w:rsidR="00EE5875" w:rsidRPr="00675642">
        <w:t>novembre</w:t>
      </w:r>
      <w:r w:rsidRPr="00675642">
        <w:t xml:space="preserve"> 1918</w:t>
      </w:r>
      <w:r w:rsidR="00EE5875">
        <w:t>.</w:t>
      </w:r>
    </w:p>
    <w:p w14:paraId="01DAEAD6" w14:textId="77777777" w:rsidR="00EE5875" w:rsidRDefault="00457E89" w:rsidP="00457E89">
      <w:r w:rsidRPr="00675642">
        <w:t>Le jour de l</w:t>
      </w:r>
      <w:r w:rsidR="00EE5875">
        <w:t>’</w:t>
      </w:r>
      <w:r w:rsidRPr="00675642">
        <w:t>Armistice</w:t>
      </w:r>
      <w:r w:rsidR="00EE5875">
        <w:t>.</w:t>
      </w:r>
    </w:p>
    <w:p w14:paraId="46941F8A" w14:textId="77777777" w:rsidR="00EE5875" w:rsidRDefault="00457E89" w:rsidP="00457E89">
      <w:r w:rsidRPr="00675642">
        <w:t>Comment oublier cette journée</w:t>
      </w:r>
      <w:r w:rsidR="00EE5875">
        <w:t xml:space="preserve">. </w:t>
      </w:r>
      <w:r w:rsidRPr="00675642">
        <w:t>Paris en délire</w:t>
      </w:r>
      <w:r w:rsidR="00EE5875">
        <w:t xml:space="preserve">. </w:t>
      </w:r>
      <w:r w:rsidRPr="00675642">
        <w:t>Midi</w:t>
      </w:r>
      <w:r w:rsidR="00EE5875">
        <w:t xml:space="preserve">. </w:t>
      </w:r>
      <w:proofErr w:type="spellStart"/>
      <w:r w:rsidRPr="00675642">
        <w:t>Th</w:t>
      </w:r>
      <w:r w:rsidRPr="00675642">
        <w:t>é</w:t>
      </w:r>
      <w:r w:rsidRPr="00675642">
        <w:t>réson</w:t>
      </w:r>
      <w:proofErr w:type="spellEnd"/>
      <w:r w:rsidR="00EE5875">
        <w:t xml:space="preserve">, </w:t>
      </w:r>
      <w:r w:rsidRPr="00675642">
        <w:t>les femmes sortent</w:t>
      </w:r>
      <w:r w:rsidR="00EE5875">
        <w:t xml:space="preserve">. </w:t>
      </w:r>
      <w:r w:rsidRPr="00675642">
        <w:t>Le canon tonne</w:t>
      </w:r>
      <w:r w:rsidR="00EE5875">
        <w:t xml:space="preserve">. </w:t>
      </w:r>
      <w:r w:rsidRPr="00675642">
        <w:t>Je fais le plein</w:t>
      </w:r>
      <w:r w:rsidR="00EE5875">
        <w:t xml:space="preserve">. </w:t>
      </w:r>
      <w:r w:rsidRPr="00675642">
        <w:t>Je trimballe tout le monde dans ma voiture d</w:t>
      </w:r>
      <w:r w:rsidR="00EE5875">
        <w:t>’</w:t>
      </w:r>
      <w:proofErr w:type="spellStart"/>
      <w:r w:rsidRPr="00675642">
        <w:t>état major</w:t>
      </w:r>
      <w:proofErr w:type="spellEnd"/>
      <w:r w:rsidR="00EE5875">
        <w:t xml:space="preserve">. </w:t>
      </w:r>
      <w:r w:rsidRPr="00675642">
        <w:t>Nous fa</w:t>
      </w:r>
      <w:r w:rsidRPr="00675642">
        <w:t>i</w:t>
      </w:r>
      <w:r w:rsidRPr="00675642">
        <w:t>sons les grands boulevards</w:t>
      </w:r>
      <w:r w:rsidR="00EE5875">
        <w:t xml:space="preserve">. </w:t>
      </w:r>
      <w:r w:rsidRPr="00675642">
        <w:t>Nous chantons</w:t>
      </w:r>
      <w:r w:rsidR="00EE5875">
        <w:t xml:space="preserve">, </w:t>
      </w:r>
      <w:r w:rsidRPr="00675642">
        <w:t>nous crions</w:t>
      </w:r>
      <w:r w:rsidR="00EE5875">
        <w:t xml:space="preserve">, </w:t>
      </w:r>
      <w:r w:rsidRPr="00675642">
        <w:t>nous hurlons</w:t>
      </w:r>
      <w:r w:rsidR="00EE5875">
        <w:t xml:space="preserve">. </w:t>
      </w:r>
      <w:r w:rsidRPr="00675642">
        <w:t>La foule nous acclame</w:t>
      </w:r>
      <w:r w:rsidR="00EE5875">
        <w:t xml:space="preserve">, </w:t>
      </w:r>
      <w:r w:rsidRPr="00675642">
        <w:t>mes amis et moi</w:t>
      </w:r>
      <w:r w:rsidR="00EE5875">
        <w:t xml:space="preserve">. </w:t>
      </w:r>
      <w:r w:rsidRPr="00675642">
        <w:t>Chacun y va d</w:t>
      </w:r>
      <w:r w:rsidR="00EE5875">
        <w:t>’</w:t>
      </w:r>
      <w:r w:rsidRPr="00675642">
        <w:t>une caisse de champagne</w:t>
      </w:r>
      <w:r w:rsidR="00EE5875">
        <w:t xml:space="preserve">. </w:t>
      </w:r>
      <w:r w:rsidRPr="00675642">
        <w:t xml:space="preserve">On achète une brassée </w:t>
      </w:r>
      <w:r w:rsidRPr="00675642">
        <w:lastRenderedPageBreak/>
        <w:t>de drapeaux</w:t>
      </w:r>
      <w:r w:rsidR="00EE5875">
        <w:t xml:space="preserve">. </w:t>
      </w:r>
      <w:r w:rsidRPr="00675642">
        <w:t>Et</w:t>
      </w:r>
      <w:r w:rsidR="00EE5875">
        <w:t xml:space="preserve">, </w:t>
      </w:r>
      <w:r w:rsidRPr="00675642">
        <w:t>tout à coup</w:t>
      </w:r>
      <w:r w:rsidR="00EE5875">
        <w:t xml:space="preserve">, </w:t>
      </w:r>
      <w:proofErr w:type="spellStart"/>
      <w:r w:rsidRPr="00675642">
        <w:t>Théréson</w:t>
      </w:r>
      <w:proofErr w:type="spellEnd"/>
      <w:r w:rsidRPr="00675642">
        <w:t xml:space="preserve"> va chercher sa fille au couvent</w:t>
      </w:r>
      <w:r w:rsidR="00EE5875">
        <w:t xml:space="preserve">. </w:t>
      </w:r>
      <w:r w:rsidRPr="00675642">
        <w:t>Nous y allons tous</w:t>
      </w:r>
      <w:r w:rsidR="00EE5875">
        <w:t xml:space="preserve">. </w:t>
      </w:r>
      <w:r w:rsidRPr="00675642">
        <w:t>Elle se jette dans les bras de sa fille en pleurant</w:t>
      </w:r>
      <w:r w:rsidR="00EE5875">
        <w:t> :</w:t>
      </w:r>
    </w:p>
    <w:p w14:paraId="56406823" w14:textId="77777777" w:rsidR="00EE5875" w:rsidRDefault="00EE5875" w:rsidP="00457E89">
      <w:r>
        <w:t>— </w:t>
      </w:r>
      <w:r w:rsidR="00457E89" w:rsidRPr="00675642">
        <w:t>Ah</w:t>
      </w:r>
      <w:r>
        <w:t xml:space="preserve"> ! </w:t>
      </w:r>
      <w:r w:rsidR="00457E89" w:rsidRPr="00675642">
        <w:t>cette journée</w:t>
      </w:r>
      <w:r>
        <w:t xml:space="preserve"> ! </w:t>
      </w:r>
      <w:r w:rsidR="00457E89" w:rsidRPr="00675642">
        <w:t>Ah</w:t>
      </w:r>
      <w:r>
        <w:t xml:space="preserve"> ! </w:t>
      </w:r>
      <w:r w:rsidR="00457E89" w:rsidRPr="00675642">
        <w:t>ma pauvre fille</w:t>
      </w:r>
      <w:r>
        <w:t xml:space="preserve"> ! </w:t>
      </w:r>
      <w:r w:rsidR="00457E89" w:rsidRPr="00675642">
        <w:t>Ah</w:t>
      </w:r>
      <w:r>
        <w:t xml:space="preserve"> ! </w:t>
      </w:r>
      <w:r w:rsidR="00457E89" w:rsidRPr="00675642">
        <w:t>si ton père était là</w:t>
      </w:r>
      <w:r>
        <w:t> !</w:t>
      </w:r>
    </w:p>
    <w:p w14:paraId="7F73042D" w14:textId="77777777" w:rsidR="00EE5875" w:rsidRDefault="00457E89" w:rsidP="00457E89">
      <w:proofErr w:type="spellStart"/>
      <w:r w:rsidRPr="00675642">
        <w:t>Théréson</w:t>
      </w:r>
      <w:proofErr w:type="spellEnd"/>
      <w:r w:rsidRPr="00675642">
        <w:t xml:space="preserve"> sanglotait</w:t>
      </w:r>
      <w:r w:rsidR="00EE5875">
        <w:t>.</w:t>
      </w:r>
    </w:p>
    <w:p w14:paraId="53C77F5F" w14:textId="77777777" w:rsidR="00EE5875" w:rsidRDefault="00457E89" w:rsidP="00457E89">
      <w:r w:rsidRPr="00675642">
        <w:t>La jeune fille nous regardait</w:t>
      </w:r>
      <w:r w:rsidR="00EE5875">
        <w:t xml:space="preserve">, </w:t>
      </w:r>
      <w:r w:rsidRPr="00675642">
        <w:t>interdite</w:t>
      </w:r>
      <w:r w:rsidR="00EE5875">
        <w:t xml:space="preserve">. </w:t>
      </w:r>
      <w:r w:rsidRPr="00675642">
        <w:t>Mes camarades d</w:t>
      </w:r>
      <w:r w:rsidRPr="00675642">
        <w:t>e</w:t>
      </w:r>
      <w:r w:rsidRPr="00675642">
        <w:t>venaient sérieux</w:t>
      </w:r>
      <w:r w:rsidR="00EE5875">
        <w:t xml:space="preserve">. </w:t>
      </w:r>
      <w:r w:rsidRPr="00675642">
        <w:t>Les femmes arrangeaient leur coiffure</w:t>
      </w:r>
      <w:r w:rsidR="00EE5875">
        <w:t xml:space="preserve">. </w:t>
      </w:r>
      <w:r w:rsidRPr="00675642">
        <w:t>Je re</w:t>
      </w:r>
      <w:r w:rsidRPr="00675642">
        <w:t>c</w:t>
      </w:r>
      <w:r w:rsidRPr="00675642">
        <w:t>tifiai ma tenue</w:t>
      </w:r>
      <w:r w:rsidR="00EE5875">
        <w:t xml:space="preserve">. </w:t>
      </w:r>
      <w:r w:rsidRPr="00675642">
        <w:t>La jeune fille nous dévisageait les uns après les autres</w:t>
      </w:r>
      <w:r w:rsidR="00EE5875">
        <w:t xml:space="preserve">. </w:t>
      </w:r>
      <w:r w:rsidRPr="00675642">
        <w:t>Je la vis pâlir</w:t>
      </w:r>
      <w:r w:rsidR="00EE5875">
        <w:t xml:space="preserve">, </w:t>
      </w:r>
      <w:r w:rsidRPr="00675642">
        <w:t>se mordre les lèvres</w:t>
      </w:r>
      <w:r w:rsidR="00EE5875">
        <w:t xml:space="preserve">, </w:t>
      </w:r>
      <w:r w:rsidRPr="00675642">
        <w:t>battre des paupières</w:t>
      </w:r>
      <w:r w:rsidR="00EE5875">
        <w:t xml:space="preserve">. </w:t>
      </w:r>
      <w:r w:rsidRPr="00675642">
        <w:t>Je m</w:t>
      </w:r>
      <w:r w:rsidR="00EE5875">
        <w:t>’</w:t>
      </w:r>
      <w:r w:rsidRPr="00675642">
        <w:t>attendais à la voir fondre en larmes</w:t>
      </w:r>
      <w:r w:rsidR="00EE5875">
        <w:t xml:space="preserve">, </w:t>
      </w:r>
      <w:r w:rsidRPr="00675642">
        <w:t>quand elle me sauta au cou et se mit à rire</w:t>
      </w:r>
      <w:r w:rsidR="00EE5875">
        <w:t xml:space="preserve">, </w:t>
      </w:r>
      <w:r w:rsidRPr="00675642">
        <w:t>à rire</w:t>
      </w:r>
      <w:r w:rsidR="00EE5875">
        <w:t>.</w:t>
      </w:r>
    </w:p>
    <w:p w14:paraId="4925542E" w14:textId="77777777" w:rsidR="00EE5875" w:rsidRDefault="00EE5875" w:rsidP="00457E89">
      <w:r>
        <w:t>— </w:t>
      </w:r>
      <w:r w:rsidR="00457E89" w:rsidRPr="00675642">
        <w:t>Partons</w:t>
      </w:r>
      <w:r>
        <w:t xml:space="preserve">, </w:t>
      </w:r>
      <w:proofErr w:type="spellStart"/>
      <w:r w:rsidR="00457E89" w:rsidRPr="00675642">
        <w:t>Théréson</w:t>
      </w:r>
      <w:proofErr w:type="spellEnd"/>
      <w:r>
        <w:t xml:space="preserve">, </w:t>
      </w:r>
      <w:r w:rsidR="00457E89" w:rsidRPr="00675642">
        <w:t>partons</w:t>
      </w:r>
      <w:r>
        <w:t> !</w:t>
      </w:r>
    </w:p>
    <w:p w14:paraId="088FF001" w14:textId="77777777" w:rsidR="00EE5875" w:rsidRDefault="00457E89" w:rsidP="00457E89">
      <w:r w:rsidRPr="00675642">
        <w:t>Je poussai tout le monde dans la voiture</w:t>
      </w:r>
      <w:r w:rsidR="00EE5875">
        <w:t xml:space="preserve">. </w:t>
      </w:r>
      <w:r w:rsidRPr="00675642">
        <w:t>On démarra</w:t>
      </w:r>
      <w:r w:rsidR="00EE5875">
        <w:t xml:space="preserve">. </w:t>
      </w:r>
      <w:r w:rsidRPr="00675642">
        <w:t>La jeune fille était assise à côté de moi</w:t>
      </w:r>
      <w:r w:rsidR="00EE5875">
        <w:t xml:space="preserve">, </w:t>
      </w:r>
      <w:r w:rsidRPr="00675642">
        <w:t>au volant</w:t>
      </w:r>
      <w:r w:rsidR="00EE5875">
        <w:t>.</w:t>
      </w:r>
    </w:p>
    <w:p w14:paraId="61C32B7C" w14:textId="77777777" w:rsidR="00EE5875" w:rsidRDefault="00457E89" w:rsidP="00457E89">
      <w:r w:rsidRPr="00675642">
        <w:t>C</w:t>
      </w:r>
      <w:r w:rsidR="00EE5875">
        <w:t>’</w:t>
      </w:r>
      <w:r w:rsidRPr="00675642">
        <w:t>était Mireille</w:t>
      </w:r>
      <w:r w:rsidR="00EE5875">
        <w:t>.</w:t>
      </w:r>
    </w:p>
    <w:p w14:paraId="2E4BACC6" w14:textId="14F6F935" w:rsidR="00457E89" w:rsidRPr="00675642" w:rsidRDefault="00457E89" w:rsidP="00457E89"/>
    <w:p w14:paraId="12B7D7CA" w14:textId="77777777" w:rsidR="00EE5875" w:rsidRDefault="00457E89" w:rsidP="00457E89">
      <w:pPr>
        <w:pStyle w:val="NormalRetraitGauche1X"/>
        <w:spacing w:before="0" w:after="0"/>
        <w:rPr>
          <w:i/>
          <w:iCs/>
        </w:rPr>
      </w:pPr>
      <w:r w:rsidRPr="00675642">
        <w:rPr>
          <w:i/>
          <w:iCs/>
        </w:rPr>
        <w:t>Du pont du Gard à la Durance</w:t>
      </w:r>
      <w:r w:rsidR="00EE5875">
        <w:rPr>
          <w:i/>
          <w:iCs/>
        </w:rPr>
        <w:t>,</w:t>
      </w:r>
    </w:p>
    <w:p w14:paraId="2FBDEFD2" w14:textId="77777777" w:rsidR="00EE5875" w:rsidRDefault="00457E89" w:rsidP="00457E89">
      <w:pPr>
        <w:pStyle w:val="NormalRetraitGauche1X"/>
        <w:spacing w:before="0" w:after="0"/>
        <w:rPr>
          <w:i/>
          <w:iCs/>
        </w:rPr>
      </w:pPr>
      <w:r w:rsidRPr="00675642">
        <w:rPr>
          <w:i/>
          <w:iCs/>
        </w:rPr>
        <w:t>De Barbentane à Tara</w:t>
      </w:r>
      <w:r w:rsidRPr="00675642">
        <w:rPr>
          <w:i/>
          <w:iCs/>
        </w:rPr>
        <w:t>s</w:t>
      </w:r>
      <w:r w:rsidRPr="00675642">
        <w:rPr>
          <w:i/>
          <w:iCs/>
        </w:rPr>
        <w:t>con</w:t>
      </w:r>
      <w:r w:rsidR="00EE5875">
        <w:rPr>
          <w:i/>
          <w:iCs/>
        </w:rPr>
        <w:t>,</w:t>
      </w:r>
    </w:p>
    <w:p w14:paraId="1125601E" w14:textId="77777777" w:rsidR="00EE5875" w:rsidRDefault="00457E89" w:rsidP="00457E89">
      <w:pPr>
        <w:pStyle w:val="NormalRetraitGauche1X"/>
        <w:spacing w:before="0" w:after="0"/>
        <w:rPr>
          <w:i/>
          <w:iCs/>
        </w:rPr>
      </w:pPr>
      <w:r w:rsidRPr="00675642">
        <w:rPr>
          <w:i/>
          <w:iCs/>
        </w:rPr>
        <w:t>De toutes les filles de la Provence</w:t>
      </w:r>
      <w:r w:rsidR="00EE5875">
        <w:rPr>
          <w:i/>
          <w:iCs/>
        </w:rPr>
        <w:t>,</w:t>
      </w:r>
    </w:p>
    <w:p w14:paraId="2C77791E" w14:textId="77777777" w:rsidR="00EE5875" w:rsidRDefault="00457E89" w:rsidP="00457E89">
      <w:pPr>
        <w:pStyle w:val="NormalRetraitGauche1X"/>
        <w:spacing w:before="0" w:after="0"/>
        <w:rPr>
          <w:i/>
          <w:iCs/>
        </w:rPr>
      </w:pPr>
      <w:r w:rsidRPr="00675642">
        <w:rPr>
          <w:i/>
          <w:iCs/>
        </w:rPr>
        <w:t>La plus belle c</w:t>
      </w:r>
      <w:r w:rsidR="00EE5875">
        <w:rPr>
          <w:i/>
          <w:iCs/>
        </w:rPr>
        <w:t>’</w:t>
      </w:r>
      <w:r w:rsidRPr="00675642">
        <w:rPr>
          <w:i/>
          <w:iCs/>
        </w:rPr>
        <w:t xml:space="preserve">était </w:t>
      </w:r>
      <w:proofErr w:type="spellStart"/>
      <w:r w:rsidRPr="00675642">
        <w:rPr>
          <w:i/>
          <w:iCs/>
        </w:rPr>
        <w:t>Th</w:t>
      </w:r>
      <w:r w:rsidRPr="00675642">
        <w:rPr>
          <w:i/>
          <w:iCs/>
        </w:rPr>
        <w:t>é</w:t>
      </w:r>
      <w:r w:rsidRPr="00675642">
        <w:rPr>
          <w:i/>
          <w:iCs/>
        </w:rPr>
        <w:t>réson</w:t>
      </w:r>
      <w:proofErr w:type="spellEnd"/>
      <w:r w:rsidR="00EE5875">
        <w:rPr>
          <w:i/>
          <w:iCs/>
        </w:rPr>
        <w:t>.</w:t>
      </w:r>
    </w:p>
    <w:p w14:paraId="65A6BFFD" w14:textId="77777777" w:rsidR="00EE5875" w:rsidRDefault="00457E89" w:rsidP="00457E89">
      <w:pPr>
        <w:pStyle w:val="NormalRetraitGauche1X"/>
        <w:spacing w:before="0" w:after="0"/>
        <w:rPr>
          <w:i/>
          <w:iCs/>
        </w:rPr>
      </w:pPr>
      <w:r w:rsidRPr="00675642">
        <w:rPr>
          <w:i/>
          <w:iCs/>
        </w:rPr>
        <w:t>Elle ne savait dire qu</w:t>
      </w:r>
      <w:r w:rsidR="00EE5875">
        <w:rPr>
          <w:i/>
          <w:iCs/>
        </w:rPr>
        <w:t>’</w:t>
      </w:r>
      <w:r w:rsidRPr="00675642">
        <w:rPr>
          <w:i/>
          <w:iCs/>
        </w:rPr>
        <w:t>un mot</w:t>
      </w:r>
      <w:r w:rsidR="00EE5875">
        <w:rPr>
          <w:i/>
          <w:iCs/>
        </w:rPr>
        <w:t> :</w:t>
      </w:r>
    </w:p>
    <w:p w14:paraId="75F931B0" w14:textId="77777777" w:rsidR="00EE5875" w:rsidRDefault="00457E89" w:rsidP="00457E89">
      <w:pPr>
        <w:pStyle w:val="NormalRetraitGauche3X"/>
        <w:spacing w:before="0" w:after="0"/>
        <w:rPr>
          <w:i/>
          <w:iCs/>
        </w:rPr>
      </w:pPr>
      <w:proofErr w:type="spellStart"/>
      <w:r w:rsidRPr="00675642">
        <w:rPr>
          <w:i/>
          <w:iCs/>
        </w:rPr>
        <w:t>Quès</w:t>
      </w:r>
      <w:proofErr w:type="spellEnd"/>
      <w:r w:rsidRPr="00675642">
        <w:rPr>
          <w:i/>
          <w:iCs/>
        </w:rPr>
        <w:t xml:space="preserve"> aco</w:t>
      </w:r>
      <w:r w:rsidR="00EE5875">
        <w:rPr>
          <w:i/>
          <w:iCs/>
        </w:rPr>
        <w:t> ?</w:t>
      </w:r>
    </w:p>
    <w:p w14:paraId="79914E87" w14:textId="77777777" w:rsidR="00EE5875" w:rsidRDefault="00457E89" w:rsidP="00457E89">
      <w:pPr>
        <w:pStyle w:val="NormalRetraitGauche2X"/>
        <w:spacing w:after="0"/>
        <w:rPr>
          <w:i/>
        </w:rPr>
      </w:pPr>
      <w:proofErr w:type="spellStart"/>
      <w:r w:rsidRPr="00675642">
        <w:rPr>
          <w:i/>
        </w:rPr>
        <w:t>Digo</w:t>
      </w:r>
      <w:proofErr w:type="spellEnd"/>
      <w:r w:rsidRPr="00675642">
        <w:rPr>
          <w:i/>
        </w:rPr>
        <w:t xml:space="preserve"> li </w:t>
      </w:r>
      <w:proofErr w:type="spellStart"/>
      <w:r w:rsidRPr="00675642">
        <w:rPr>
          <w:i/>
        </w:rPr>
        <w:t>qué</w:t>
      </w:r>
      <w:proofErr w:type="spellEnd"/>
      <w:r w:rsidRPr="00675642">
        <w:rPr>
          <w:i/>
        </w:rPr>
        <w:t xml:space="preserve"> </w:t>
      </w:r>
      <w:proofErr w:type="spellStart"/>
      <w:r w:rsidRPr="00675642">
        <w:rPr>
          <w:i/>
        </w:rPr>
        <w:t>vengué</w:t>
      </w:r>
      <w:proofErr w:type="spellEnd"/>
      <w:r w:rsidR="00EE5875">
        <w:rPr>
          <w:i/>
        </w:rPr>
        <w:t>,</w:t>
      </w:r>
    </w:p>
    <w:p w14:paraId="5126A92B" w14:textId="77777777" w:rsidR="00EE5875" w:rsidRDefault="00457E89" w:rsidP="00457E89">
      <w:pPr>
        <w:pStyle w:val="NormalRetraitGauche2X"/>
        <w:spacing w:before="0" w:after="0"/>
        <w:rPr>
          <w:i/>
        </w:rPr>
      </w:pPr>
      <w:r w:rsidRPr="00675642">
        <w:rPr>
          <w:i/>
        </w:rPr>
        <w:t>Mon bon</w:t>
      </w:r>
      <w:r w:rsidR="00EE5875">
        <w:rPr>
          <w:i/>
        </w:rPr>
        <w:t> !</w:t>
      </w:r>
    </w:p>
    <w:p w14:paraId="5374879C" w14:textId="567E94FE" w:rsidR="00457E89" w:rsidRPr="00675642" w:rsidRDefault="00457E89" w:rsidP="00457E89"/>
    <w:p w14:paraId="263A5DDD" w14:textId="77777777" w:rsidR="00EE5875" w:rsidRDefault="00457E89" w:rsidP="00457E89">
      <w:pPr>
        <w:spacing w:before="1440"/>
      </w:pPr>
      <w:r w:rsidRPr="00675642">
        <w:lastRenderedPageBreak/>
        <w:t>Oui</w:t>
      </w:r>
      <w:r w:rsidR="00EE5875">
        <w:t xml:space="preserve">. </w:t>
      </w:r>
      <w:proofErr w:type="spellStart"/>
      <w:r w:rsidRPr="00675642">
        <w:t>Théréson</w:t>
      </w:r>
      <w:proofErr w:type="spellEnd"/>
      <w:r w:rsidRPr="00675642">
        <w:t xml:space="preserve"> </w:t>
      </w:r>
      <w:proofErr w:type="spellStart"/>
      <w:r w:rsidRPr="00675642">
        <w:t>Chastelas</w:t>
      </w:r>
      <w:proofErr w:type="spellEnd"/>
      <w:r w:rsidRPr="00675642">
        <w:t xml:space="preserve"> est la mère de Mireille</w:t>
      </w:r>
      <w:r w:rsidR="00EE5875">
        <w:t xml:space="preserve">. </w:t>
      </w:r>
      <w:r w:rsidRPr="00675642">
        <w:t>Comment expliquer la chose</w:t>
      </w:r>
      <w:r w:rsidR="00EE5875">
        <w:t xml:space="preserve">. </w:t>
      </w:r>
      <w:r w:rsidRPr="00675642">
        <w:t>Elle ne m</w:t>
      </w:r>
      <w:r w:rsidR="00EE5875">
        <w:t>’</w:t>
      </w:r>
      <w:r w:rsidRPr="00675642">
        <w:t>avait jamais parlé de sa fille</w:t>
      </w:r>
      <w:r w:rsidR="00EE5875">
        <w:t xml:space="preserve">. </w:t>
      </w:r>
      <w:r w:rsidRPr="00675642">
        <w:t>Enfin</w:t>
      </w:r>
      <w:r w:rsidR="00EE5875">
        <w:t xml:space="preserve">, </w:t>
      </w:r>
      <w:r w:rsidRPr="00675642">
        <w:t>voilà</w:t>
      </w:r>
      <w:r w:rsidR="00EE5875">
        <w:t> :</w:t>
      </w:r>
    </w:p>
    <w:p w14:paraId="459E9905" w14:textId="77777777" w:rsidR="00EE5875" w:rsidRDefault="00457E89" w:rsidP="00457E89">
      <w:r w:rsidRPr="00675642">
        <w:t>Mireille était assise à côté de moi</w:t>
      </w:r>
      <w:r w:rsidR="00EE5875">
        <w:t xml:space="preserve">, </w:t>
      </w:r>
      <w:r w:rsidRPr="00675642">
        <w:t>au volant</w:t>
      </w:r>
      <w:r w:rsidR="00EE5875">
        <w:t xml:space="preserve">, </w:t>
      </w:r>
      <w:r w:rsidRPr="00675642">
        <w:t>presque sur mes genoux</w:t>
      </w:r>
      <w:r w:rsidR="00EE5875">
        <w:t xml:space="preserve">. </w:t>
      </w:r>
      <w:proofErr w:type="spellStart"/>
      <w:r w:rsidRPr="00675642">
        <w:t>Théréson</w:t>
      </w:r>
      <w:proofErr w:type="spellEnd"/>
      <w:r w:rsidRPr="00675642">
        <w:t xml:space="preserve"> était à côté</w:t>
      </w:r>
      <w:r w:rsidR="00EE5875">
        <w:t xml:space="preserve">. </w:t>
      </w:r>
      <w:r w:rsidRPr="00675642">
        <w:t>Elle pleurait toujours</w:t>
      </w:r>
      <w:r w:rsidR="00EE5875">
        <w:t xml:space="preserve">. </w:t>
      </w:r>
      <w:r w:rsidRPr="00675642">
        <w:t>Je conduisais très lentement à cause de la foule dans les rues</w:t>
      </w:r>
      <w:r w:rsidR="00EE5875">
        <w:t xml:space="preserve">. </w:t>
      </w:r>
      <w:r w:rsidRPr="00675642">
        <w:t>De</w:t>
      </w:r>
      <w:r w:rsidRPr="00675642">
        <w:t>r</w:t>
      </w:r>
      <w:r w:rsidRPr="00675642">
        <w:t>rière moi</w:t>
      </w:r>
      <w:r w:rsidR="00EE5875">
        <w:t xml:space="preserve">, </w:t>
      </w:r>
      <w:r w:rsidRPr="00675642">
        <w:t>je voyais dans le rétro Merle l</w:t>
      </w:r>
      <w:r w:rsidR="00EE5875">
        <w:t>’</w:t>
      </w:r>
      <w:r w:rsidRPr="00675642">
        <w:t>Agenais</w:t>
      </w:r>
      <w:r w:rsidR="00EE5875">
        <w:t xml:space="preserve">, </w:t>
      </w:r>
      <w:r w:rsidRPr="00675642">
        <w:t>embrasser la Juive à pleines lèvres</w:t>
      </w:r>
      <w:r w:rsidR="00EE5875">
        <w:t xml:space="preserve">. </w:t>
      </w:r>
      <w:r w:rsidRPr="00675642">
        <w:t>Deux autres femmes étaient dans la vo</w:t>
      </w:r>
      <w:r w:rsidRPr="00675642">
        <w:t>i</w:t>
      </w:r>
      <w:r w:rsidRPr="00675642">
        <w:t>ture avec mes compagnons d</w:t>
      </w:r>
      <w:r w:rsidR="00EE5875">
        <w:t>’</w:t>
      </w:r>
      <w:r w:rsidRPr="00675642">
        <w:t>armes</w:t>
      </w:r>
      <w:r w:rsidR="00EE5875">
        <w:t xml:space="preserve">, </w:t>
      </w:r>
      <w:r w:rsidRPr="00675642">
        <w:t>Taylor et Brown</w:t>
      </w:r>
      <w:r w:rsidR="00EE5875">
        <w:t xml:space="preserve">. </w:t>
      </w:r>
      <w:r w:rsidRPr="00675642">
        <w:t>Ils cha</w:t>
      </w:r>
      <w:r w:rsidRPr="00675642">
        <w:t>n</w:t>
      </w:r>
      <w:r w:rsidRPr="00675642">
        <w:t>taient</w:t>
      </w:r>
      <w:r w:rsidR="00EE5875">
        <w:t xml:space="preserve">, </w:t>
      </w:r>
      <w:r w:rsidRPr="00675642">
        <w:t>ils hurlaient</w:t>
      </w:r>
      <w:r w:rsidR="00EE5875">
        <w:t xml:space="preserve">. </w:t>
      </w:r>
      <w:r w:rsidRPr="00675642">
        <w:t>Ils répondaient aux ovations de la foule qui nous acclamait au cri de</w:t>
      </w:r>
      <w:r w:rsidR="00EE5875">
        <w:t> : « </w:t>
      </w:r>
      <w:r w:rsidRPr="00675642">
        <w:t xml:space="preserve">Vive les </w:t>
      </w:r>
      <w:proofErr w:type="spellStart"/>
      <w:r w:rsidRPr="00675642">
        <w:t>Anzacs</w:t>
      </w:r>
      <w:proofErr w:type="spellEnd"/>
      <w:r w:rsidR="00EE5875">
        <w:t> ! »</w:t>
      </w:r>
      <w:r w:rsidRPr="00675642">
        <w:t xml:space="preserve"> Des gens mo</w:t>
      </w:r>
      <w:r w:rsidRPr="00675642">
        <w:t>n</w:t>
      </w:r>
      <w:r w:rsidRPr="00675642">
        <w:t>taient sur les marchepieds</w:t>
      </w:r>
      <w:r w:rsidR="00EE5875">
        <w:t xml:space="preserve">, </w:t>
      </w:r>
      <w:r w:rsidRPr="00675642">
        <w:t>s</w:t>
      </w:r>
      <w:r w:rsidR="00EE5875">
        <w:t>’</w:t>
      </w:r>
      <w:r w:rsidRPr="00675642">
        <w:t>accrochaient aux ailes</w:t>
      </w:r>
      <w:r w:rsidR="00EE5875">
        <w:t xml:space="preserve">. </w:t>
      </w:r>
      <w:r w:rsidRPr="00675642">
        <w:t>On avançait par à-coups</w:t>
      </w:r>
      <w:r w:rsidR="00EE5875">
        <w:t xml:space="preserve">. </w:t>
      </w:r>
      <w:r w:rsidRPr="00675642">
        <w:t>Il y avait des remous insensés</w:t>
      </w:r>
      <w:r w:rsidR="00EE5875">
        <w:t xml:space="preserve">. </w:t>
      </w:r>
      <w:r w:rsidRPr="00675642">
        <w:t>Quelle joie</w:t>
      </w:r>
      <w:r w:rsidR="00EE5875">
        <w:t xml:space="preserve"> ! </w:t>
      </w:r>
      <w:r w:rsidRPr="00675642">
        <w:t>Quels chants</w:t>
      </w:r>
      <w:r w:rsidR="00EE5875">
        <w:t xml:space="preserve"> ! </w:t>
      </w:r>
      <w:r w:rsidRPr="00675642">
        <w:t>Ah</w:t>
      </w:r>
      <w:r w:rsidR="00EE5875">
        <w:t xml:space="preserve"> ! </w:t>
      </w:r>
      <w:r w:rsidRPr="00675642">
        <w:t>ces refrains</w:t>
      </w:r>
      <w:r w:rsidR="00EE5875">
        <w:t xml:space="preserve"> ! </w:t>
      </w:r>
      <w:r w:rsidRPr="00675642">
        <w:t>Tous ces hommes</w:t>
      </w:r>
      <w:r w:rsidR="00EE5875">
        <w:t xml:space="preserve">, </w:t>
      </w:r>
      <w:r w:rsidRPr="00675642">
        <w:t>toutes ces femmes en délire</w:t>
      </w:r>
      <w:r w:rsidR="00EE5875">
        <w:t xml:space="preserve">. </w:t>
      </w:r>
      <w:r w:rsidRPr="00675642">
        <w:t>Paris était magnifique</w:t>
      </w:r>
      <w:r w:rsidR="00EE5875">
        <w:t xml:space="preserve">. </w:t>
      </w:r>
      <w:r w:rsidRPr="00675642">
        <w:t>Place de la Concorde</w:t>
      </w:r>
      <w:r w:rsidR="00EE5875">
        <w:t xml:space="preserve">, </w:t>
      </w:r>
      <w:r w:rsidRPr="00675642">
        <w:t>un mat</w:t>
      </w:r>
      <w:r w:rsidRPr="00675642">
        <w:t>e</w:t>
      </w:r>
      <w:r w:rsidRPr="00675642">
        <w:t>lot américain s</w:t>
      </w:r>
      <w:r w:rsidR="00EE5875">
        <w:t>’</w:t>
      </w:r>
      <w:r w:rsidRPr="00675642">
        <w:t>installa à califourchon sur le capot et déploya une immense bannière étoilée</w:t>
      </w:r>
      <w:r w:rsidR="00EE5875">
        <w:t xml:space="preserve">. </w:t>
      </w:r>
      <w:r w:rsidRPr="00675642">
        <w:t>Il y avait déjà longtemps que quelqu</w:t>
      </w:r>
      <w:r w:rsidR="00EE5875">
        <w:t>’</w:t>
      </w:r>
      <w:r w:rsidRPr="00675642">
        <w:t>un avait cueilli mon petit fanion d</w:t>
      </w:r>
      <w:r w:rsidR="00EE5875">
        <w:t>’</w:t>
      </w:r>
      <w:r w:rsidRPr="00675642">
        <w:t>état-major</w:t>
      </w:r>
      <w:r w:rsidR="00EE5875">
        <w:t xml:space="preserve">. </w:t>
      </w:r>
      <w:r w:rsidRPr="00675642">
        <w:t>Devant le cinéma Marivaux une femme en cheveux monta dans la voiture et m</w:t>
      </w:r>
      <w:r w:rsidR="00EE5875">
        <w:t>’</w:t>
      </w:r>
      <w:r w:rsidRPr="00675642">
        <w:t>embrassa violemment sur la bouche</w:t>
      </w:r>
      <w:r w:rsidR="00EE5875">
        <w:t xml:space="preserve">. </w:t>
      </w:r>
      <w:r w:rsidRPr="00675642">
        <w:t>Elle le fit une dizaine de fois</w:t>
      </w:r>
      <w:r w:rsidR="00EE5875">
        <w:t xml:space="preserve">. </w:t>
      </w:r>
      <w:r w:rsidRPr="00675642">
        <w:t>Puis elle sauta en me chipant mon casque et cria à M</w:t>
      </w:r>
      <w:r w:rsidRPr="00675642">
        <w:t>i</w:t>
      </w:r>
      <w:r w:rsidRPr="00675642">
        <w:t>reille en se retournant et en esquissant quelques pas de valse</w:t>
      </w:r>
      <w:r w:rsidR="00EE5875">
        <w:t> :</w:t>
      </w:r>
    </w:p>
    <w:p w14:paraId="5BC90EE2" w14:textId="77777777" w:rsidR="00EE5875" w:rsidRDefault="00EE5875" w:rsidP="00457E89">
      <w:r>
        <w:t>— </w:t>
      </w:r>
      <w:r w:rsidR="00457E89" w:rsidRPr="00675642">
        <w:t>Eh</w:t>
      </w:r>
      <w:r>
        <w:t xml:space="preserve"> ! </w:t>
      </w:r>
      <w:r w:rsidR="00457E89" w:rsidRPr="00675642">
        <w:t>la môme</w:t>
      </w:r>
      <w:r>
        <w:t xml:space="preserve">, </w:t>
      </w:r>
      <w:r w:rsidR="00457E89" w:rsidRPr="00675642">
        <w:t>j</w:t>
      </w:r>
      <w:r>
        <w:t>’</w:t>
      </w:r>
      <w:r w:rsidR="00457E89" w:rsidRPr="00675642">
        <w:t>l</w:t>
      </w:r>
      <w:r>
        <w:t>’</w:t>
      </w:r>
      <w:r w:rsidR="00457E89" w:rsidRPr="00675642">
        <w:t>ai eu</w:t>
      </w:r>
      <w:r>
        <w:t xml:space="preserve">, </w:t>
      </w:r>
      <w:r w:rsidR="00457E89" w:rsidRPr="00675642">
        <w:t>ton bel officier</w:t>
      </w:r>
      <w:r>
        <w:t xml:space="preserve">, </w:t>
      </w:r>
      <w:r w:rsidR="00457E89" w:rsidRPr="00675642">
        <w:t>hein</w:t>
      </w:r>
      <w:r>
        <w:t xml:space="preserve"> ! </w:t>
      </w:r>
      <w:r w:rsidR="00457E89" w:rsidRPr="00675642">
        <w:t>t</w:t>
      </w:r>
      <w:r>
        <w:t>’</w:t>
      </w:r>
      <w:r w:rsidR="00457E89" w:rsidRPr="00675642">
        <w:t>en as d</w:t>
      </w:r>
      <w:r>
        <w:t>’</w:t>
      </w:r>
      <w:r w:rsidR="00457E89" w:rsidRPr="00675642">
        <w:t>la veine</w:t>
      </w:r>
      <w:r>
        <w:t xml:space="preserve">, </w:t>
      </w:r>
      <w:r w:rsidR="00457E89" w:rsidRPr="00675642">
        <w:t>toi</w:t>
      </w:r>
      <w:r>
        <w:t> !</w:t>
      </w:r>
    </w:p>
    <w:p w14:paraId="5D6B5DE0" w14:textId="77777777" w:rsidR="00EE5875" w:rsidRDefault="00457E89" w:rsidP="00457E89">
      <w:r w:rsidRPr="00675642">
        <w:t>Paris était magnifique</w:t>
      </w:r>
      <w:r w:rsidR="00EE5875">
        <w:t xml:space="preserve">. </w:t>
      </w:r>
      <w:r w:rsidRPr="00675642">
        <w:t>Des cortèges passaient</w:t>
      </w:r>
      <w:r w:rsidR="00EE5875">
        <w:t xml:space="preserve">, </w:t>
      </w:r>
      <w:r w:rsidRPr="00675642">
        <w:t>nous cro</w:t>
      </w:r>
      <w:r w:rsidRPr="00675642">
        <w:t>i</w:t>
      </w:r>
      <w:r w:rsidRPr="00675642">
        <w:t>saient</w:t>
      </w:r>
      <w:r w:rsidR="00EE5875">
        <w:t xml:space="preserve">, </w:t>
      </w:r>
      <w:r w:rsidRPr="00675642">
        <w:t>nous précédaient</w:t>
      </w:r>
      <w:r w:rsidR="00EE5875">
        <w:t xml:space="preserve">, </w:t>
      </w:r>
      <w:r w:rsidRPr="00675642">
        <w:t>nous suivaient</w:t>
      </w:r>
      <w:r w:rsidR="00EE5875">
        <w:t xml:space="preserve">. </w:t>
      </w:r>
      <w:r w:rsidRPr="00675642">
        <w:t>On stationnait durant des heures sous les fenêtres des cercles et des journaux</w:t>
      </w:r>
      <w:r w:rsidR="00EE5875">
        <w:t xml:space="preserve">. </w:t>
      </w:r>
      <w:r w:rsidRPr="00675642">
        <w:t>On se lançait des fleurs comme au Corso ou comme au Carnaval à N</w:t>
      </w:r>
      <w:r w:rsidRPr="00675642">
        <w:t>i</w:t>
      </w:r>
      <w:r w:rsidRPr="00675642">
        <w:t>ce</w:t>
      </w:r>
      <w:r w:rsidR="00EE5875">
        <w:t xml:space="preserve">. </w:t>
      </w:r>
      <w:r w:rsidRPr="00675642">
        <w:t>Les gens n</w:t>
      </w:r>
      <w:r w:rsidR="00EE5875">
        <w:t>’</w:t>
      </w:r>
      <w:r w:rsidRPr="00675642">
        <w:t>avaient plus de voix tellement ils avaient cha</w:t>
      </w:r>
      <w:r w:rsidRPr="00675642">
        <w:t>n</w:t>
      </w:r>
      <w:r w:rsidRPr="00675642">
        <w:t>té</w:t>
      </w:r>
      <w:r w:rsidR="00EE5875">
        <w:t xml:space="preserve">, </w:t>
      </w:r>
      <w:r w:rsidRPr="00675642">
        <w:t>toujours les mêmes refrains</w:t>
      </w:r>
      <w:r w:rsidR="00EE5875">
        <w:t> :</w:t>
      </w:r>
    </w:p>
    <w:p w14:paraId="610D9987" w14:textId="77777777" w:rsidR="00EE5875" w:rsidRDefault="00457E89" w:rsidP="00457E89">
      <w:pPr>
        <w:pStyle w:val="NormalRetraitGauche3X"/>
        <w:spacing w:before="0" w:after="0"/>
        <w:rPr>
          <w:i/>
          <w:iCs/>
        </w:rPr>
      </w:pPr>
      <w:r w:rsidRPr="00675642">
        <w:rPr>
          <w:i/>
          <w:iCs/>
        </w:rPr>
        <w:lastRenderedPageBreak/>
        <w:t>V</w:t>
      </w:r>
      <w:r w:rsidR="00EE5875">
        <w:rPr>
          <w:i/>
          <w:iCs/>
        </w:rPr>
        <w:t>’</w:t>
      </w:r>
      <w:r w:rsidRPr="00675642">
        <w:rPr>
          <w:i/>
          <w:iCs/>
        </w:rPr>
        <w:t>là le Poilu</w:t>
      </w:r>
      <w:r w:rsidR="00EE5875">
        <w:rPr>
          <w:i/>
          <w:iCs/>
        </w:rPr>
        <w:t>,</w:t>
      </w:r>
    </w:p>
    <w:p w14:paraId="457681A2" w14:textId="77777777" w:rsidR="00EE5875" w:rsidRDefault="00457E89" w:rsidP="00457E89">
      <w:pPr>
        <w:pStyle w:val="NormalRetraitGauche3X"/>
        <w:spacing w:before="0" w:after="0"/>
        <w:rPr>
          <w:i/>
          <w:iCs/>
        </w:rPr>
      </w:pPr>
      <w:r w:rsidRPr="00675642">
        <w:rPr>
          <w:i/>
          <w:iCs/>
        </w:rPr>
        <w:t>Tire-lire-lire</w:t>
      </w:r>
      <w:r w:rsidR="00EE5875">
        <w:rPr>
          <w:i/>
          <w:iCs/>
        </w:rPr>
        <w:t>,</w:t>
      </w:r>
    </w:p>
    <w:p w14:paraId="41307B06" w14:textId="77777777" w:rsidR="00EE5875" w:rsidRDefault="00457E89" w:rsidP="00457E89">
      <w:pPr>
        <w:pStyle w:val="NormalRetraitGauche3X"/>
        <w:spacing w:before="0" w:after="0"/>
        <w:rPr>
          <w:i/>
          <w:iCs/>
        </w:rPr>
      </w:pPr>
      <w:r w:rsidRPr="00675642">
        <w:rPr>
          <w:i/>
          <w:iCs/>
        </w:rPr>
        <w:t>V</w:t>
      </w:r>
      <w:r w:rsidR="00EE5875">
        <w:rPr>
          <w:i/>
          <w:iCs/>
        </w:rPr>
        <w:t>’</w:t>
      </w:r>
      <w:r w:rsidRPr="00675642">
        <w:rPr>
          <w:i/>
          <w:iCs/>
        </w:rPr>
        <w:t>là le Poilu revenu</w:t>
      </w:r>
      <w:r w:rsidR="00EE5875">
        <w:rPr>
          <w:i/>
          <w:iCs/>
        </w:rPr>
        <w:t> !…</w:t>
      </w:r>
    </w:p>
    <w:p w14:paraId="09E6E89E" w14:textId="6E580123" w:rsidR="00457E89" w:rsidRPr="00675642" w:rsidRDefault="00457E89" w:rsidP="00457E89">
      <w:pPr>
        <w:pStyle w:val="NormalSansIndent"/>
      </w:pPr>
      <w:r w:rsidRPr="00675642">
        <w:t>ou</w:t>
      </w:r>
    </w:p>
    <w:p w14:paraId="38B0E163" w14:textId="77777777" w:rsidR="00EE5875" w:rsidRDefault="00457E89" w:rsidP="00457E89">
      <w:pPr>
        <w:pStyle w:val="NormalRetraitGauche1X"/>
        <w:spacing w:before="0" w:after="0"/>
        <w:rPr>
          <w:i/>
          <w:iCs/>
        </w:rPr>
      </w:pPr>
      <w:r w:rsidRPr="00675642">
        <w:rPr>
          <w:i/>
          <w:iCs/>
        </w:rPr>
        <w:t>Ah</w:t>
      </w:r>
      <w:r w:rsidR="00EE5875">
        <w:rPr>
          <w:i/>
          <w:iCs/>
        </w:rPr>
        <w:t xml:space="preserve">, </w:t>
      </w:r>
      <w:r w:rsidRPr="00675642">
        <w:rPr>
          <w:i/>
          <w:iCs/>
        </w:rPr>
        <w:t>il n</w:t>
      </w:r>
      <w:r w:rsidR="00EE5875">
        <w:rPr>
          <w:i/>
          <w:iCs/>
        </w:rPr>
        <w:t>’</w:t>
      </w:r>
      <w:r w:rsidRPr="00675642">
        <w:rPr>
          <w:i/>
          <w:iCs/>
        </w:rPr>
        <w:t>fallait pas</w:t>
      </w:r>
      <w:r w:rsidR="00EE5875">
        <w:rPr>
          <w:i/>
          <w:iCs/>
        </w:rPr>
        <w:t xml:space="preserve">, </w:t>
      </w:r>
      <w:r w:rsidRPr="00675642">
        <w:rPr>
          <w:i/>
          <w:iCs/>
        </w:rPr>
        <w:t>il n</w:t>
      </w:r>
      <w:r w:rsidR="00EE5875">
        <w:rPr>
          <w:i/>
          <w:iCs/>
        </w:rPr>
        <w:t>’</w:t>
      </w:r>
      <w:r w:rsidRPr="00675642">
        <w:rPr>
          <w:i/>
          <w:iCs/>
        </w:rPr>
        <w:t>fallait pas qu</w:t>
      </w:r>
      <w:r w:rsidR="00EE5875">
        <w:rPr>
          <w:i/>
          <w:iCs/>
        </w:rPr>
        <w:t>’</w:t>
      </w:r>
      <w:r w:rsidRPr="00675642">
        <w:rPr>
          <w:i/>
          <w:iCs/>
        </w:rPr>
        <w:t>il y aille</w:t>
      </w:r>
      <w:r w:rsidR="00EE5875">
        <w:rPr>
          <w:i/>
          <w:iCs/>
        </w:rPr>
        <w:t>,</w:t>
      </w:r>
    </w:p>
    <w:p w14:paraId="04D3934F" w14:textId="77777777" w:rsidR="00EE5875" w:rsidRDefault="00457E89" w:rsidP="00457E89">
      <w:pPr>
        <w:pStyle w:val="NormalRetraitGauche1X"/>
        <w:spacing w:before="0" w:after="0"/>
        <w:rPr>
          <w:i/>
          <w:iCs/>
        </w:rPr>
      </w:pPr>
      <w:r w:rsidRPr="00675642">
        <w:rPr>
          <w:i/>
          <w:iCs/>
        </w:rPr>
        <w:t>Ah</w:t>
      </w:r>
      <w:r w:rsidR="00EE5875">
        <w:rPr>
          <w:i/>
          <w:iCs/>
        </w:rPr>
        <w:t xml:space="preserve">, </w:t>
      </w:r>
      <w:r w:rsidRPr="00675642">
        <w:rPr>
          <w:i/>
          <w:iCs/>
        </w:rPr>
        <w:t>il n</w:t>
      </w:r>
      <w:r w:rsidR="00EE5875">
        <w:rPr>
          <w:i/>
          <w:iCs/>
        </w:rPr>
        <w:t>’</w:t>
      </w:r>
      <w:r w:rsidRPr="00675642">
        <w:rPr>
          <w:i/>
          <w:iCs/>
        </w:rPr>
        <w:t>fallait pas</w:t>
      </w:r>
      <w:r w:rsidR="00EE5875">
        <w:rPr>
          <w:i/>
          <w:iCs/>
        </w:rPr>
        <w:t xml:space="preserve">, </w:t>
      </w:r>
      <w:r w:rsidRPr="00675642">
        <w:rPr>
          <w:i/>
          <w:iCs/>
        </w:rPr>
        <w:t>il n</w:t>
      </w:r>
      <w:r w:rsidR="00EE5875">
        <w:rPr>
          <w:i/>
          <w:iCs/>
        </w:rPr>
        <w:t>’</w:t>
      </w:r>
      <w:r w:rsidRPr="00675642">
        <w:rPr>
          <w:i/>
          <w:iCs/>
        </w:rPr>
        <w:t>fallait pas y aller</w:t>
      </w:r>
      <w:r w:rsidR="00EE5875">
        <w:rPr>
          <w:i/>
          <w:iCs/>
        </w:rPr>
        <w:t> !…</w:t>
      </w:r>
    </w:p>
    <w:p w14:paraId="43610E89" w14:textId="77777777" w:rsidR="00EE5875" w:rsidRDefault="00457E89" w:rsidP="00457E89">
      <w:r w:rsidRPr="00675642">
        <w:t>On avait accroché un 77 à l</w:t>
      </w:r>
      <w:r w:rsidR="00EE5875">
        <w:t>’</w:t>
      </w:r>
      <w:r w:rsidRPr="00675642">
        <w:t>arrière de la voiture et je ne m</w:t>
      </w:r>
      <w:r w:rsidR="00EE5875">
        <w:t>’</w:t>
      </w:r>
      <w:r w:rsidRPr="00675642">
        <w:t>en étais même pas aperçu</w:t>
      </w:r>
      <w:r w:rsidR="00EE5875">
        <w:t xml:space="preserve">. </w:t>
      </w:r>
      <w:r w:rsidRPr="00675642">
        <w:t>Mireille me murmurait à l</w:t>
      </w:r>
      <w:r w:rsidR="00EE5875">
        <w:t>’</w:t>
      </w:r>
      <w:r w:rsidRPr="00675642">
        <w:t>oreille</w:t>
      </w:r>
      <w:r w:rsidR="00EE5875">
        <w:t> :</w:t>
      </w:r>
    </w:p>
    <w:p w14:paraId="6AF53030" w14:textId="77777777" w:rsidR="00EE5875" w:rsidRDefault="00EE5875" w:rsidP="00457E89">
      <w:r>
        <w:t>— </w:t>
      </w:r>
      <w:r w:rsidR="00457E89" w:rsidRPr="00675642">
        <w:t>Alors</w:t>
      </w:r>
      <w:r>
        <w:t xml:space="preserve">, </w:t>
      </w:r>
      <w:r w:rsidR="00457E89" w:rsidRPr="00675642">
        <w:t>ami</w:t>
      </w:r>
      <w:r>
        <w:t xml:space="preserve">, </w:t>
      </w:r>
      <w:r w:rsidR="00457E89" w:rsidRPr="00675642">
        <w:t>vous êtes Australien</w:t>
      </w:r>
      <w:r>
        <w:t> ?</w:t>
      </w:r>
    </w:p>
    <w:p w14:paraId="3BF98D43" w14:textId="77777777" w:rsidR="00EE5875" w:rsidRDefault="00EE5875" w:rsidP="00457E89">
      <w:r>
        <w:t>— </w:t>
      </w:r>
      <w:r w:rsidR="00457E89" w:rsidRPr="00675642">
        <w:t>Mais non</w:t>
      </w:r>
      <w:r>
        <w:t xml:space="preserve">, </w:t>
      </w:r>
      <w:r w:rsidR="00457E89" w:rsidRPr="00675642">
        <w:t>Mademoiselle</w:t>
      </w:r>
      <w:r>
        <w:t xml:space="preserve">, </w:t>
      </w:r>
      <w:r w:rsidR="00457E89" w:rsidRPr="00675642">
        <w:t>je suis Anglais</w:t>
      </w:r>
      <w:r>
        <w:t>.</w:t>
      </w:r>
    </w:p>
    <w:p w14:paraId="5E50EA60" w14:textId="77777777" w:rsidR="00EE5875" w:rsidRDefault="00EE5875" w:rsidP="00457E89">
      <w:r>
        <w:t>— </w:t>
      </w:r>
      <w:r w:rsidR="00457E89" w:rsidRPr="00675642">
        <w:t>Ah</w:t>
      </w:r>
      <w:r>
        <w:t> !</w:t>
      </w:r>
    </w:p>
    <w:p w14:paraId="5FF0FC22" w14:textId="77777777" w:rsidR="00EE5875" w:rsidRDefault="00457E89" w:rsidP="00457E89">
      <w:r w:rsidRPr="00675642">
        <w:t>Elle reprenait</w:t>
      </w:r>
      <w:r w:rsidR="00EE5875">
        <w:t> :</w:t>
      </w:r>
    </w:p>
    <w:p w14:paraId="5EA9D9BF" w14:textId="77777777" w:rsidR="00EE5875" w:rsidRDefault="00EE5875" w:rsidP="00457E89">
      <w:r>
        <w:t>— </w:t>
      </w:r>
      <w:r w:rsidR="00457E89" w:rsidRPr="00675642">
        <w:t>Et vous venez de loin</w:t>
      </w:r>
      <w:r>
        <w:t> ?</w:t>
      </w:r>
    </w:p>
    <w:p w14:paraId="40569C9F" w14:textId="77777777" w:rsidR="00EE5875" w:rsidRDefault="00EE5875" w:rsidP="00457E89">
      <w:r>
        <w:t>— </w:t>
      </w:r>
      <w:r w:rsidR="00457E89" w:rsidRPr="00675642">
        <w:t>De l</w:t>
      </w:r>
      <w:r>
        <w:t>’</w:t>
      </w:r>
      <w:r w:rsidR="00457E89" w:rsidRPr="00675642">
        <w:t>autre côté du monde</w:t>
      </w:r>
      <w:r>
        <w:t>.</w:t>
      </w:r>
    </w:p>
    <w:p w14:paraId="4387ACA6" w14:textId="77777777" w:rsidR="00EE5875" w:rsidRDefault="00EE5875" w:rsidP="00457E89">
      <w:r>
        <w:t>— </w:t>
      </w:r>
      <w:r w:rsidR="00457E89" w:rsidRPr="00675642">
        <w:t>Ah</w:t>
      </w:r>
      <w:r>
        <w:t> !</w:t>
      </w:r>
    </w:p>
    <w:p w14:paraId="171E2182" w14:textId="77777777" w:rsidR="00EE5875" w:rsidRDefault="00EE5875" w:rsidP="00457E89">
      <w:r>
        <w:t>— </w:t>
      </w:r>
      <w:r w:rsidR="00457E89" w:rsidRPr="00675642">
        <w:t>Oh</w:t>
      </w:r>
      <w:r>
        <w:t xml:space="preserve"> ! </w:t>
      </w:r>
      <w:r w:rsidR="00457E89" w:rsidRPr="00675642">
        <w:t>je ne peux pas vous expliquer d</w:t>
      </w:r>
      <w:r>
        <w:t>’</w:t>
      </w:r>
      <w:r w:rsidR="00457E89" w:rsidRPr="00675642">
        <w:t>où</w:t>
      </w:r>
      <w:r>
        <w:t xml:space="preserve">, </w:t>
      </w:r>
      <w:r w:rsidR="00457E89" w:rsidRPr="00675642">
        <w:t>c</w:t>
      </w:r>
      <w:r>
        <w:t>’</w:t>
      </w:r>
      <w:r w:rsidR="00457E89" w:rsidRPr="00675642">
        <w:t>est trop loin</w:t>
      </w:r>
      <w:r>
        <w:t>.</w:t>
      </w:r>
    </w:p>
    <w:p w14:paraId="44D33A78" w14:textId="77777777" w:rsidR="00EE5875" w:rsidRDefault="00EE5875" w:rsidP="00457E89">
      <w:r>
        <w:t>— </w:t>
      </w:r>
      <w:r w:rsidR="00457E89" w:rsidRPr="00675642">
        <w:t>Et vous êtes venu vous battre pour la France</w:t>
      </w:r>
      <w:r>
        <w:t> ?</w:t>
      </w:r>
    </w:p>
    <w:p w14:paraId="4D3FC07A" w14:textId="77777777" w:rsidR="00EE5875" w:rsidRDefault="00EE5875" w:rsidP="00457E89">
      <w:r>
        <w:t>— </w:t>
      </w:r>
      <w:r w:rsidR="00457E89" w:rsidRPr="00675642">
        <w:t>Oui</w:t>
      </w:r>
      <w:r>
        <w:t xml:space="preserve">, </w:t>
      </w:r>
      <w:r w:rsidR="00457E89" w:rsidRPr="00675642">
        <w:t>Mademoiselle</w:t>
      </w:r>
      <w:r>
        <w:t xml:space="preserve">, </w:t>
      </w:r>
      <w:r w:rsidR="00457E89" w:rsidRPr="00675642">
        <w:t>je suis venu me battre</w:t>
      </w:r>
      <w:r>
        <w:t>.</w:t>
      </w:r>
    </w:p>
    <w:p w14:paraId="0A2B285E" w14:textId="77777777" w:rsidR="00EE5875" w:rsidRDefault="00EE5875" w:rsidP="00457E89">
      <w:r>
        <w:t>— </w:t>
      </w:r>
      <w:r w:rsidR="00457E89" w:rsidRPr="00675642">
        <w:t>Mon pauvre ami</w:t>
      </w:r>
      <w:r>
        <w:t xml:space="preserve"> ! </w:t>
      </w:r>
      <w:r w:rsidR="00457E89" w:rsidRPr="00675642">
        <w:t>Et vous en avez tué beaucoup</w:t>
      </w:r>
      <w:r>
        <w:t> ?</w:t>
      </w:r>
    </w:p>
    <w:p w14:paraId="1CB60918" w14:textId="77777777" w:rsidR="00EE5875" w:rsidRDefault="00EE5875" w:rsidP="00457E89">
      <w:r>
        <w:t>— </w:t>
      </w:r>
      <w:r w:rsidR="00457E89" w:rsidRPr="00675642">
        <w:t>Oui</w:t>
      </w:r>
      <w:r>
        <w:t xml:space="preserve">, </w:t>
      </w:r>
      <w:r w:rsidR="00457E89" w:rsidRPr="00675642">
        <w:t>Mademoiselle</w:t>
      </w:r>
      <w:r>
        <w:t xml:space="preserve">, </w:t>
      </w:r>
      <w:r w:rsidR="00457E89" w:rsidRPr="00675642">
        <w:t>beaucoup</w:t>
      </w:r>
      <w:r>
        <w:t>.</w:t>
      </w:r>
    </w:p>
    <w:p w14:paraId="04DC5A2E" w14:textId="77777777" w:rsidR="00EE5875" w:rsidRDefault="00EE5875" w:rsidP="00457E89">
      <w:r>
        <w:t>— </w:t>
      </w:r>
      <w:r w:rsidR="00457E89" w:rsidRPr="00675642">
        <w:t>Mon pauvre ami</w:t>
      </w:r>
      <w:r>
        <w:t xml:space="preserve"> ! </w:t>
      </w:r>
      <w:r w:rsidR="00457E89" w:rsidRPr="00675642">
        <w:t>répétait Mireille tendrement</w:t>
      </w:r>
      <w:r>
        <w:t>.</w:t>
      </w:r>
    </w:p>
    <w:p w14:paraId="005C17EC" w14:textId="77777777" w:rsidR="00EE5875" w:rsidRDefault="00457E89" w:rsidP="00457E89">
      <w:r w:rsidRPr="00675642">
        <w:lastRenderedPageBreak/>
        <w:t>Je lui racontai comment j</w:t>
      </w:r>
      <w:r w:rsidR="00EE5875">
        <w:t>’</w:t>
      </w:r>
      <w:r w:rsidRPr="00675642">
        <w:t>avais tué 28 Boches</w:t>
      </w:r>
      <w:r w:rsidR="00EE5875">
        <w:t xml:space="preserve">, </w:t>
      </w:r>
      <w:r w:rsidRPr="00675642">
        <w:t>un jour</w:t>
      </w:r>
      <w:r w:rsidR="00EE5875">
        <w:t xml:space="preserve">, </w:t>
      </w:r>
      <w:r w:rsidRPr="00675642">
        <w:t>avant déjeuner</w:t>
      </w:r>
      <w:r w:rsidR="00EE5875">
        <w:t xml:space="preserve">, </w:t>
      </w:r>
      <w:r w:rsidRPr="00675642">
        <w:t>pour m</w:t>
      </w:r>
      <w:r w:rsidR="00EE5875">
        <w:t>’</w:t>
      </w:r>
      <w:r w:rsidRPr="00675642">
        <w:t>amuser</w:t>
      </w:r>
      <w:r w:rsidR="00EE5875">
        <w:t xml:space="preserve">, </w:t>
      </w:r>
      <w:r w:rsidRPr="00675642">
        <w:t>comme on tire les pigeons à Monte-Carlo</w:t>
      </w:r>
      <w:r w:rsidR="00EE5875">
        <w:t>.</w:t>
      </w:r>
    </w:p>
    <w:p w14:paraId="0C88233A" w14:textId="77777777" w:rsidR="00EE5875" w:rsidRDefault="00EE5875" w:rsidP="00457E89">
      <w:r>
        <w:t>— </w:t>
      </w:r>
      <w:r w:rsidR="00457E89" w:rsidRPr="00675642">
        <w:t>Mon pauvre ami</w:t>
      </w:r>
      <w:r>
        <w:t xml:space="preserve">, </w:t>
      </w:r>
      <w:r w:rsidR="00457E89" w:rsidRPr="00675642">
        <w:t xml:space="preserve">comme </w:t>
      </w:r>
      <w:proofErr w:type="gramStart"/>
      <w:r w:rsidR="00457E89" w:rsidRPr="00675642">
        <w:t>j</w:t>
      </w:r>
      <w:r>
        <w:t>’</w:t>
      </w:r>
      <w:r w:rsidR="00457E89" w:rsidRPr="00675642">
        <w:t>ai peur</w:t>
      </w:r>
      <w:proofErr w:type="gramEnd"/>
      <w:r w:rsidR="00457E89" w:rsidRPr="00675642">
        <w:t xml:space="preserve"> pour vous</w:t>
      </w:r>
      <w:r>
        <w:t xml:space="preserve">, </w:t>
      </w:r>
      <w:r w:rsidR="00457E89" w:rsidRPr="00675642">
        <w:t>murm</w:t>
      </w:r>
      <w:r w:rsidR="00457E89" w:rsidRPr="00675642">
        <w:t>u</w:t>
      </w:r>
      <w:r w:rsidR="00457E89" w:rsidRPr="00675642">
        <w:t>rait Mireille en me serrant le bras</w:t>
      </w:r>
      <w:r>
        <w:t>.</w:t>
      </w:r>
    </w:p>
    <w:p w14:paraId="126E7312" w14:textId="77777777" w:rsidR="00EE5875" w:rsidRDefault="00457E89" w:rsidP="00457E89">
      <w:r w:rsidRPr="00675642">
        <w:t>Elle restait songeuse</w:t>
      </w:r>
      <w:r w:rsidR="00EE5875">
        <w:t>.</w:t>
      </w:r>
    </w:p>
    <w:p w14:paraId="0C82206F" w14:textId="77777777" w:rsidR="00EE5875" w:rsidRDefault="00457E89" w:rsidP="00457E89">
      <w:r w:rsidRPr="00675642">
        <w:t>Je l</w:t>
      </w:r>
      <w:r w:rsidR="00EE5875">
        <w:t>’</w:t>
      </w:r>
      <w:r w:rsidRPr="00675642">
        <w:t>observais du coin de l</w:t>
      </w:r>
      <w:r w:rsidR="00EE5875">
        <w:t>’</w:t>
      </w:r>
      <w:r w:rsidRPr="00675642">
        <w:t>œil</w:t>
      </w:r>
      <w:r w:rsidR="00EE5875">
        <w:t>.</w:t>
      </w:r>
    </w:p>
    <w:p w14:paraId="1530B4A5" w14:textId="77777777" w:rsidR="00EE5875" w:rsidRDefault="00457E89" w:rsidP="00457E89">
      <w:r w:rsidRPr="00675642">
        <w:t>Dieu</w:t>
      </w:r>
      <w:r w:rsidR="00EE5875">
        <w:t xml:space="preserve"> ! </w:t>
      </w:r>
      <w:r w:rsidRPr="00675642">
        <w:t>ce qu</w:t>
      </w:r>
      <w:r w:rsidR="00EE5875">
        <w:t>’</w:t>
      </w:r>
      <w:r w:rsidRPr="00675642">
        <w:t>elle était belle</w:t>
      </w:r>
      <w:r w:rsidR="00EE5875">
        <w:t> !</w:t>
      </w:r>
    </w:p>
    <w:p w14:paraId="6BB9B3E2" w14:textId="77777777" w:rsidR="00EE5875" w:rsidRDefault="00457E89" w:rsidP="00457E89">
      <w:r w:rsidRPr="00675642">
        <w:t>Mireille reprenait</w:t>
      </w:r>
      <w:r w:rsidR="00EE5875">
        <w:t> :</w:t>
      </w:r>
    </w:p>
    <w:p w14:paraId="29138996" w14:textId="77777777" w:rsidR="00EE5875" w:rsidRDefault="00EE5875" w:rsidP="00457E89">
      <w:r>
        <w:t>— </w:t>
      </w:r>
      <w:r w:rsidR="00457E89" w:rsidRPr="00675642">
        <w:t>Dites</w:t>
      </w:r>
      <w:r>
        <w:t xml:space="preserve">, </w:t>
      </w:r>
      <w:r w:rsidR="00457E89" w:rsidRPr="00675642">
        <w:t>ami</w:t>
      </w:r>
      <w:r>
        <w:t xml:space="preserve">, </w:t>
      </w:r>
      <w:r w:rsidR="00457E89" w:rsidRPr="00675642">
        <w:t>c</w:t>
      </w:r>
      <w:r>
        <w:t>’</w:t>
      </w:r>
      <w:r w:rsidR="00457E89" w:rsidRPr="00675642">
        <w:t>est horrible la guerre</w:t>
      </w:r>
      <w:r>
        <w:t xml:space="preserve">, </w:t>
      </w:r>
      <w:r w:rsidR="00457E89" w:rsidRPr="00675642">
        <w:t>n</w:t>
      </w:r>
      <w:r>
        <w:t>’</w:t>
      </w:r>
      <w:r w:rsidR="00457E89" w:rsidRPr="00675642">
        <w:t>est-ce pas</w:t>
      </w:r>
      <w:r>
        <w:t> ?</w:t>
      </w:r>
    </w:p>
    <w:p w14:paraId="18168CBC" w14:textId="77777777" w:rsidR="00EE5875" w:rsidRDefault="00EE5875" w:rsidP="00457E89">
      <w:r>
        <w:t>— </w:t>
      </w:r>
      <w:r w:rsidR="00457E89" w:rsidRPr="00675642">
        <w:t>Non</w:t>
      </w:r>
      <w:r>
        <w:t xml:space="preserve">, </w:t>
      </w:r>
      <w:r w:rsidR="00457E89" w:rsidRPr="00675642">
        <w:t>pourquoi</w:t>
      </w:r>
      <w:r>
        <w:t> ?</w:t>
      </w:r>
    </w:p>
    <w:p w14:paraId="10B9C3BD" w14:textId="77777777" w:rsidR="00EE5875" w:rsidRDefault="00EE5875" w:rsidP="00457E89">
      <w:r>
        <w:t>— </w:t>
      </w:r>
      <w:r w:rsidR="00457E89" w:rsidRPr="00675642">
        <w:t>Je ne sais pas</w:t>
      </w:r>
      <w:r>
        <w:t xml:space="preserve">, </w:t>
      </w:r>
      <w:r w:rsidR="00457E89" w:rsidRPr="00675642">
        <w:t>moi</w:t>
      </w:r>
      <w:r>
        <w:t xml:space="preserve">, </w:t>
      </w:r>
      <w:r w:rsidR="00457E89" w:rsidRPr="00675642">
        <w:t>toutes ces horreurs</w:t>
      </w:r>
      <w:r>
        <w:t>…</w:t>
      </w:r>
    </w:p>
    <w:p w14:paraId="53ED968A" w14:textId="77777777" w:rsidR="00EE5875" w:rsidRDefault="00EE5875" w:rsidP="00457E89">
      <w:r>
        <w:t>— </w:t>
      </w:r>
      <w:r w:rsidR="00457E89" w:rsidRPr="00675642">
        <w:t>Oh</w:t>
      </w:r>
      <w:r>
        <w:t xml:space="preserve"> ! </w:t>
      </w:r>
      <w:r w:rsidR="00457E89" w:rsidRPr="00675642">
        <w:t>vous savez</w:t>
      </w:r>
      <w:r>
        <w:t xml:space="preserve">, </w:t>
      </w:r>
      <w:r w:rsidR="00457E89" w:rsidRPr="00675642">
        <w:t>Mademoiselle</w:t>
      </w:r>
      <w:r>
        <w:t xml:space="preserve">, </w:t>
      </w:r>
      <w:r w:rsidR="00457E89" w:rsidRPr="00675642">
        <w:t>j</w:t>
      </w:r>
      <w:r>
        <w:t>’</w:t>
      </w:r>
      <w:r w:rsidR="00457E89" w:rsidRPr="00675642">
        <w:t>en ai vu bien d</w:t>
      </w:r>
      <w:r>
        <w:t>’</w:t>
      </w:r>
      <w:r w:rsidR="00457E89" w:rsidRPr="00675642">
        <w:t>autres</w:t>
      </w:r>
      <w:r>
        <w:t xml:space="preserve">, </w:t>
      </w:r>
      <w:r w:rsidR="00457E89" w:rsidRPr="00675642">
        <w:t>moi</w:t>
      </w:r>
      <w:r>
        <w:t>.</w:t>
      </w:r>
    </w:p>
    <w:p w14:paraId="2B4AC9BF" w14:textId="77777777" w:rsidR="00EE5875" w:rsidRDefault="00EE5875" w:rsidP="00457E89">
      <w:r>
        <w:t>— </w:t>
      </w:r>
      <w:r w:rsidR="00457E89" w:rsidRPr="00675642">
        <w:t>Ah</w:t>
      </w:r>
      <w:r>
        <w:t xml:space="preserve"> ! </w:t>
      </w:r>
      <w:r w:rsidR="00457E89" w:rsidRPr="00675642">
        <w:t>Et qu</w:t>
      </w:r>
      <w:r>
        <w:t>’</w:t>
      </w:r>
      <w:r w:rsidR="00457E89" w:rsidRPr="00675642">
        <w:t>est-ce que vous faisiez avant la guerre</w:t>
      </w:r>
      <w:r>
        <w:t> ?</w:t>
      </w:r>
    </w:p>
    <w:p w14:paraId="4A002259" w14:textId="77777777" w:rsidR="00EE5875" w:rsidRDefault="00EE5875" w:rsidP="00457E89">
      <w:r>
        <w:t>— </w:t>
      </w:r>
      <w:r w:rsidR="00457E89" w:rsidRPr="00675642">
        <w:t>J</w:t>
      </w:r>
      <w:r>
        <w:t>’</w:t>
      </w:r>
      <w:r w:rsidR="00457E89" w:rsidRPr="00675642">
        <w:t>étais chasseur de baleines</w:t>
      </w:r>
      <w:r>
        <w:t xml:space="preserve">, </w:t>
      </w:r>
      <w:r w:rsidR="00457E89" w:rsidRPr="00675642">
        <w:t>Mademoiselle</w:t>
      </w:r>
      <w:r>
        <w:t>.</w:t>
      </w:r>
    </w:p>
    <w:p w14:paraId="6966FA95" w14:textId="77777777" w:rsidR="00EE5875" w:rsidRDefault="00457E89" w:rsidP="00457E89">
      <w:r w:rsidRPr="00675642">
        <w:t>Et je me mis à lui raconter mes chasses</w:t>
      </w:r>
      <w:r w:rsidR="00EE5875">
        <w:t xml:space="preserve">, </w:t>
      </w:r>
      <w:r w:rsidRPr="00675642">
        <w:t>ma vie</w:t>
      </w:r>
      <w:r w:rsidR="00EE5875">
        <w:t xml:space="preserve">, </w:t>
      </w:r>
      <w:r w:rsidRPr="00675642">
        <w:t>là-bas</w:t>
      </w:r>
      <w:r w:rsidR="00EE5875">
        <w:t xml:space="preserve">, </w:t>
      </w:r>
      <w:r w:rsidRPr="00675642">
        <w:t>à Port-Déception</w:t>
      </w:r>
      <w:r w:rsidR="00EE5875">
        <w:t xml:space="preserve">, </w:t>
      </w:r>
      <w:r w:rsidRPr="00675642">
        <w:t>comment on part à bord d</w:t>
      </w:r>
      <w:r w:rsidR="00EE5875">
        <w:t>’</w:t>
      </w:r>
      <w:r w:rsidRPr="00675642">
        <w:t>un petit bateau armé d</w:t>
      </w:r>
      <w:r w:rsidR="00EE5875">
        <w:t>’</w:t>
      </w:r>
      <w:r w:rsidRPr="00675642">
        <w:t>un canon</w:t>
      </w:r>
      <w:r w:rsidR="00EE5875">
        <w:t xml:space="preserve">, </w:t>
      </w:r>
      <w:r w:rsidRPr="00675642">
        <w:t>comment on surprend les baleines qui vont très souvent par couple</w:t>
      </w:r>
      <w:r w:rsidR="00EE5875">
        <w:t xml:space="preserve">, </w:t>
      </w:r>
      <w:r w:rsidRPr="00675642">
        <w:t>ou alors</w:t>
      </w:r>
      <w:r w:rsidR="00EE5875">
        <w:t xml:space="preserve">, </w:t>
      </w:r>
      <w:r w:rsidRPr="00675642">
        <w:t>c</w:t>
      </w:r>
      <w:r w:rsidR="00EE5875">
        <w:t>’</w:t>
      </w:r>
      <w:r w:rsidRPr="00675642">
        <w:t>est une mère avec son petit</w:t>
      </w:r>
      <w:r w:rsidR="00EE5875">
        <w:t xml:space="preserve">. </w:t>
      </w:r>
      <w:r w:rsidRPr="00675642">
        <w:t>On harponne d</w:t>
      </w:r>
      <w:r w:rsidR="00EE5875">
        <w:t>’</w:t>
      </w:r>
      <w:r w:rsidRPr="00675642">
        <w:t>abord le baleineau et la mère vient s</w:t>
      </w:r>
      <w:r w:rsidR="00EE5875">
        <w:t>’</w:t>
      </w:r>
      <w:r w:rsidRPr="00675642">
        <w:t>exposer à tous les coups</w:t>
      </w:r>
      <w:r w:rsidR="00EE5875">
        <w:t xml:space="preserve">. </w:t>
      </w:r>
      <w:r w:rsidRPr="00675642">
        <w:t>Quand elle est atteinte à mort</w:t>
      </w:r>
      <w:r w:rsidR="00EE5875">
        <w:t xml:space="preserve">, </w:t>
      </w:r>
      <w:r w:rsidRPr="00675642">
        <w:t>elle sue d</w:t>
      </w:r>
      <w:r w:rsidR="00EE5875">
        <w:t>’</w:t>
      </w:r>
      <w:r w:rsidRPr="00675642">
        <w:t>angoisse</w:t>
      </w:r>
      <w:r w:rsidR="00EE5875">
        <w:t xml:space="preserve">, </w:t>
      </w:r>
      <w:r w:rsidRPr="00675642">
        <w:t>elle écume</w:t>
      </w:r>
      <w:r w:rsidR="00EE5875">
        <w:t xml:space="preserve">, </w:t>
      </w:r>
      <w:r w:rsidRPr="00675642">
        <w:t>elle sue du sang</w:t>
      </w:r>
      <w:r w:rsidR="00EE5875">
        <w:t xml:space="preserve">. </w:t>
      </w:r>
      <w:r w:rsidRPr="00675642">
        <w:t>C</w:t>
      </w:r>
      <w:r w:rsidR="00EE5875">
        <w:t>’</w:t>
      </w:r>
      <w:r w:rsidRPr="00675642">
        <w:t xml:space="preserve">est ce que nous appelions la faire </w:t>
      </w:r>
      <w:r w:rsidR="00EE5875">
        <w:t>« </w:t>
      </w:r>
      <w:r w:rsidRPr="00675642">
        <w:t>fleurir</w:t>
      </w:r>
      <w:r w:rsidR="00EE5875">
        <w:t xml:space="preserve"> ». </w:t>
      </w:r>
      <w:r w:rsidRPr="00675642">
        <w:t>Je lui parlais aussi de mes randonnées quand j</w:t>
      </w:r>
      <w:r w:rsidR="00EE5875">
        <w:t>’</w:t>
      </w:r>
      <w:r w:rsidRPr="00675642">
        <w:t xml:space="preserve">allais tirer les phoques et de mes longues flâneries dans le </w:t>
      </w:r>
      <w:proofErr w:type="spellStart"/>
      <w:r w:rsidRPr="00675642">
        <w:t>rockerey</w:t>
      </w:r>
      <w:proofErr w:type="spellEnd"/>
      <w:r w:rsidRPr="00675642">
        <w:t xml:space="preserve"> des pingouins</w:t>
      </w:r>
      <w:r w:rsidR="00EE5875">
        <w:t xml:space="preserve">. </w:t>
      </w:r>
      <w:r w:rsidRPr="00675642">
        <w:t xml:space="preserve">Les groupes des </w:t>
      </w:r>
      <w:r w:rsidRPr="00675642">
        <w:lastRenderedPageBreak/>
        <w:t>pingouins ressemblent à des troupeaux de religieuses</w:t>
      </w:r>
      <w:r w:rsidR="00EE5875">
        <w:t xml:space="preserve">. </w:t>
      </w:r>
      <w:r w:rsidRPr="00675642">
        <w:t>Ils sont noir et blanc</w:t>
      </w:r>
      <w:r w:rsidR="00EE5875">
        <w:t xml:space="preserve">. </w:t>
      </w:r>
      <w:r w:rsidRPr="00675642">
        <w:t>Les petits sont jaunes comme des poussins</w:t>
      </w:r>
      <w:r w:rsidR="00EE5875">
        <w:t xml:space="preserve">, </w:t>
      </w:r>
      <w:r w:rsidRPr="00675642">
        <w:t>puis deviennent rapidement ma</w:t>
      </w:r>
      <w:r w:rsidRPr="00675642">
        <w:t>r</w:t>
      </w:r>
      <w:r w:rsidRPr="00675642">
        <w:t>ron</w:t>
      </w:r>
      <w:r w:rsidR="00EE5875">
        <w:t xml:space="preserve">. </w:t>
      </w:r>
      <w:r w:rsidRPr="00675642">
        <w:t>Ils ont des yeux comme des gros boutons cousus</w:t>
      </w:r>
      <w:r w:rsidR="00EE5875">
        <w:t xml:space="preserve">. </w:t>
      </w:r>
      <w:r w:rsidRPr="00675642">
        <w:t>Il n</w:t>
      </w:r>
      <w:r w:rsidR="00EE5875">
        <w:t>’</w:t>
      </w:r>
      <w:r w:rsidRPr="00675642">
        <w:t>y a pas de bêtes plus absurdes et plus drôles</w:t>
      </w:r>
      <w:r w:rsidR="00EE5875">
        <w:t xml:space="preserve">, </w:t>
      </w:r>
      <w:r w:rsidRPr="00675642">
        <w:t>drôles et raisonnables</w:t>
      </w:r>
      <w:r w:rsidR="00EE5875">
        <w:t xml:space="preserve">. </w:t>
      </w:r>
      <w:r w:rsidRPr="00675642">
        <w:t>Les pingouins partent à la pêche de grand matin et parcourent parfois de grandes di</w:t>
      </w:r>
      <w:r w:rsidRPr="00675642">
        <w:t>s</w:t>
      </w:r>
      <w:r w:rsidRPr="00675642">
        <w:t>tances</w:t>
      </w:r>
      <w:r w:rsidR="00EE5875">
        <w:t xml:space="preserve">. </w:t>
      </w:r>
      <w:r w:rsidRPr="00675642">
        <w:t>Ils traversent les champs de neige en se laissant glisser sur le ventre</w:t>
      </w:r>
      <w:r w:rsidR="00EE5875">
        <w:t xml:space="preserve">. </w:t>
      </w:r>
      <w:r w:rsidRPr="00675642">
        <w:t>Ils font beaucoup de chichis avant de plonger</w:t>
      </w:r>
      <w:r w:rsidR="00EE5875">
        <w:t xml:space="preserve">, </w:t>
      </w:r>
      <w:r w:rsidRPr="00675642">
        <w:t>s</w:t>
      </w:r>
      <w:r w:rsidR="00EE5875">
        <w:t>’</w:t>
      </w:r>
      <w:r w:rsidRPr="00675642">
        <w:t>encourageant</w:t>
      </w:r>
      <w:r w:rsidR="00EE5875">
        <w:t xml:space="preserve">, </w:t>
      </w:r>
      <w:r w:rsidRPr="00675642">
        <w:t>s</w:t>
      </w:r>
      <w:r w:rsidR="00EE5875">
        <w:t>’</w:t>
      </w:r>
      <w:r w:rsidRPr="00675642">
        <w:t>entraînant</w:t>
      </w:r>
      <w:r w:rsidR="00EE5875">
        <w:t xml:space="preserve">, </w:t>
      </w:r>
      <w:r w:rsidRPr="00675642">
        <w:t>se poussant</w:t>
      </w:r>
      <w:r w:rsidR="00EE5875">
        <w:t xml:space="preserve">. </w:t>
      </w:r>
      <w:r w:rsidRPr="00675642">
        <w:t>Au retour</w:t>
      </w:r>
      <w:r w:rsidR="00EE5875">
        <w:t xml:space="preserve">, </w:t>
      </w:r>
      <w:r w:rsidRPr="00675642">
        <w:t>ils esco</w:t>
      </w:r>
      <w:r w:rsidRPr="00675642">
        <w:t>r</w:t>
      </w:r>
      <w:r w:rsidRPr="00675642">
        <w:t>tent</w:t>
      </w:r>
      <w:r w:rsidR="00EE5875">
        <w:t xml:space="preserve">, </w:t>
      </w:r>
      <w:r w:rsidRPr="00675642">
        <w:t>ils portent les blessés</w:t>
      </w:r>
      <w:r w:rsidR="00EE5875">
        <w:t xml:space="preserve">, </w:t>
      </w:r>
      <w:r w:rsidRPr="00675642">
        <w:t>les malades et la nuit ils mettent des sentinelles aux quatre coins de leur camp</w:t>
      </w:r>
      <w:r w:rsidR="00EE5875">
        <w:t xml:space="preserve">. </w:t>
      </w:r>
      <w:r w:rsidRPr="00675642">
        <w:t>Ces sentinelles braient comme les ânes</w:t>
      </w:r>
      <w:r w:rsidR="00EE5875">
        <w:t xml:space="preserve">. </w:t>
      </w:r>
      <w:r w:rsidRPr="00675642">
        <w:t>Elles poussent un cri et se répondent tous les quarts d</w:t>
      </w:r>
      <w:r w:rsidR="00EE5875">
        <w:t>’</w:t>
      </w:r>
      <w:r w:rsidRPr="00675642">
        <w:t>heure</w:t>
      </w:r>
      <w:r w:rsidR="00EE5875">
        <w:t xml:space="preserve">. </w:t>
      </w:r>
      <w:r w:rsidRPr="00675642">
        <w:t>Leur cri est celui d</w:t>
      </w:r>
      <w:r w:rsidR="00EE5875">
        <w:t>’</w:t>
      </w:r>
      <w:r w:rsidRPr="00675642">
        <w:t>une tro</w:t>
      </w:r>
      <w:r w:rsidRPr="00675642">
        <w:t>m</w:t>
      </w:r>
      <w:r w:rsidRPr="00675642">
        <w:t>pette mal embouchée</w:t>
      </w:r>
      <w:r w:rsidR="00EE5875">
        <w:t xml:space="preserve">, </w:t>
      </w:r>
      <w:r w:rsidRPr="00675642">
        <w:t>il ressemble aussi au cri du paon</w:t>
      </w:r>
      <w:r w:rsidR="00EE5875">
        <w:t xml:space="preserve">, </w:t>
      </w:r>
      <w:r w:rsidRPr="00675642">
        <w:t>mais est moins aigu</w:t>
      </w:r>
      <w:r w:rsidR="00EE5875">
        <w:t xml:space="preserve">, </w:t>
      </w:r>
      <w:r w:rsidRPr="00675642">
        <w:t>plus creux</w:t>
      </w:r>
      <w:r w:rsidR="00EE5875">
        <w:t xml:space="preserve">. </w:t>
      </w:r>
      <w:r w:rsidRPr="00675642">
        <w:t>Il a quelque chose d</w:t>
      </w:r>
      <w:r w:rsidR="00EE5875">
        <w:t>’</w:t>
      </w:r>
      <w:r w:rsidRPr="00675642">
        <w:t>enroué</w:t>
      </w:r>
      <w:r w:rsidR="00EE5875">
        <w:t xml:space="preserve">. </w:t>
      </w:r>
      <w:r w:rsidRPr="00675642">
        <w:t>Quand on se promène parmi leurs nids</w:t>
      </w:r>
      <w:r w:rsidR="00EE5875">
        <w:t xml:space="preserve">, </w:t>
      </w:r>
      <w:r w:rsidRPr="00675642">
        <w:t>les pingouins vous disent quantité de sottises</w:t>
      </w:r>
      <w:r w:rsidR="00EE5875">
        <w:t xml:space="preserve">. </w:t>
      </w:r>
      <w:r w:rsidRPr="00675642">
        <w:t>Ils vous regardent ahuris</w:t>
      </w:r>
      <w:r w:rsidR="00EE5875">
        <w:t xml:space="preserve">, </w:t>
      </w:r>
      <w:r w:rsidRPr="00675642">
        <w:t>battent des ail</w:t>
      </w:r>
      <w:r w:rsidRPr="00675642">
        <w:t>e</w:t>
      </w:r>
      <w:r w:rsidRPr="00675642">
        <w:t>rons</w:t>
      </w:r>
      <w:r w:rsidR="00EE5875">
        <w:t xml:space="preserve">, </w:t>
      </w:r>
      <w:r w:rsidRPr="00675642">
        <w:t>vous envoient des coups de bec dans les bottes</w:t>
      </w:r>
      <w:r w:rsidR="00EE5875">
        <w:t xml:space="preserve">, </w:t>
      </w:r>
      <w:proofErr w:type="spellStart"/>
      <w:r w:rsidRPr="00675642">
        <w:t>déjectent</w:t>
      </w:r>
      <w:proofErr w:type="spellEnd"/>
      <w:r w:rsidRPr="00675642">
        <w:t xml:space="preserve"> longuement</w:t>
      </w:r>
      <w:r w:rsidR="00EE5875">
        <w:t xml:space="preserve">, </w:t>
      </w:r>
      <w:r w:rsidRPr="00675642">
        <w:t>vous insultent</w:t>
      </w:r>
      <w:r w:rsidR="00EE5875">
        <w:t xml:space="preserve">, </w:t>
      </w:r>
      <w:r w:rsidRPr="00675642">
        <w:t>se taisent</w:t>
      </w:r>
      <w:r w:rsidR="00EE5875">
        <w:t xml:space="preserve">, </w:t>
      </w:r>
      <w:r w:rsidRPr="00675642">
        <w:t>vous contemplent</w:t>
      </w:r>
      <w:r w:rsidR="00EE5875">
        <w:t xml:space="preserve">. </w:t>
      </w:r>
      <w:r w:rsidRPr="00675642">
        <w:t>Ils sentent terriblement mauvais</w:t>
      </w:r>
      <w:r w:rsidR="00EE5875">
        <w:t xml:space="preserve">. </w:t>
      </w:r>
      <w:r w:rsidRPr="00675642">
        <w:t>Ils collectionnent les pierres</w:t>
      </w:r>
      <w:r w:rsidR="00EE5875">
        <w:t>.</w:t>
      </w:r>
    </w:p>
    <w:p w14:paraId="02B9C03B" w14:textId="77777777" w:rsidR="00EE5875" w:rsidRDefault="00EE5875" w:rsidP="00457E89">
      <w:r>
        <w:t>— </w:t>
      </w:r>
      <w:r w:rsidR="00457E89" w:rsidRPr="00675642">
        <w:t>Ô ami</w:t>
      </w:r>
      <w:r>
        <w:t xml:space="preserve">, </w:t>
      </w:r>
      <w:r w:rsidR="00457E89" w:rsidRPr="00675642">
        <w:t>je vous aime</w:t>
      </w:r>
      <w:r>
        <w:t xml:space="preserve">, </w:t>
      </w:r>
      <w:r w:rsidR="00457E89" w:rsidRPr="00675642">
        <w:t>me disait Mireille en se serrant contre moi</w:t>
      </w:r>
      <w:r>
        <w:t xml:space="preserve">, </w:t>
      </w:r>
      <w:r w:rsidR="00457E89" w:rsidRPr="00675642">
        <w:t>se faisant lourde</w:t>
      </w:r>
      <w:r>
        <w:t>.</w:t>
      </w:r>
    </w:p>
    <w:p w14:paraId="2CB1ABD4" w14:textId="77777777" w:rsidR="00EE5875" w:rsidRDefault="00EE5875" w:rsidP="00457E89">
      <w:r>
        <w:t>— </w:t>
      </w:r>
      <w:r w:rsidR="00457E89" w:rsidRPr="00675642">
        <w:t>Moi aussi</w:t>
      </w:r>
      <w:r>
        <w:t xml:space="preserve">, </w:t>
      </w:r>
      <w:r w:rsidR="00457E89" w:rsidRPr="00675642">
        <w:t>je</w:t>
      </w:r>
      <w:r>
        <w:t>…</w:t>
      </w:r>
    </w:p>
    <w:p w14:paraId="6D22FF71" w14:textId="77777777" w:rsidR="00EE5875" w:rsidRDefault="00EE5875" w:rsidP="00457E89">
      <w:r>
        <w:t>— </w:t>
      </w:r>
      <w:r w:rsidR="00457E89" w:rsidRPr="00675642">
        <w:t>Ami</w:t>
      </w:r>
      <w:r>
        <w:t xml:space="preserve">, </w:t>
      </w:r>
      <w:r w:rsidR="00457E89" w:rsidRPr="00675642">
        <w:t>il y a longtemps que je vous attendais</w:t>
      </w:r>
      <w:r>
        <w:t> !</w:t>
      </w:r>
    </w:p>
    <w:p w14:paraId="2B75F8A9" w14:textId="77777777" w:rsidR="00EE5875" w:rsidRDefault="00EE5875" w:rsidP="00457E89">
      <w:r>
        <w:t>— </w:t>
      </w:r>
      <w:r w:rsidR="00457E89" w:rsidRPr="00675642">
        <w:t>Moi aussi</w:t>
      </w:r>
      <w:r>
        <w:t> !</w:t>
      </w:r>
    </w:p>
    <w:p w14:paraId="5D91578F" w14:textId="77777777" w:rsidR="00EE5875" w:rsidRDefault="00457E89" w:rsidP="00457E89">
      <w:r w:rsidRPr="00675642">
        <w:t>D</w:t>
      </w:r>
      <w:r w:rsidR="00EE5875">
        <w:t>’</w:t>
      </w:r>
      <w:r w:rsidRPr="00675642">
        <w:t>émotion</w:t>
      </w:r>
      <w:r w:rsidR="00EE5875">
        <w:t xml:space="preserve">, </w:t>
      </w:r>
      <w:r w:rsidRPr="00675642">
        <w:t>je soulignai cet aveu d</w:t>
      </w:r>
      <w:r w:rsidR="00EE5875">
        <w:t>’</w:t>
      </w:r>
      <w:r w:rsidRPr="00675642">
        <w:t>un coup d</w:t>
      </w:r>
      <w:r w:rsidR="00EE5875">
        <w:t>’</w:t>
      </w:r>
      <w:r w:rsidRPr="00675642">
        <w:t>échappement libre</w:t>
      </w:r>
      <w:r w:rsidR="00EE5875">
        <w:t>.</w:t>
      </w:r>
    </w:p>
    <w:p w14:paraId="3ED0FF65" w14:textId="77777777" w:rsidR="00EE5875" w:rsidRDefault="00457E89" w:rsidP="00457E89">
      <w:r w:rsidRPr="00675642">
        <w:t>La nuit tombait</w:t>
      </w:r>
      <w:r w:rsidR="00EE5875">
        <w:t>.</w:t>
      </w:r>
    </w:p>
    <w:p w14:paraId="798DC768" w14:textId="77777777" w:rsidR="00EE5875" w:rsidRDefault="00457E89" w:rsidP="00457E89">
      <w:r w:rsidRPr="00675642">
        <w:lastRenderedPageBreak/>
        <w:t>Autour de nous des lampions</w:t>
      </w:r>
      <w:r w:rsidR="00EE5875">
        <w:t xml:space="preserve">, </w:t>
      </w:r>
      <w:r w:rsidRPr="00675642">
        <w:t>des guirlandes électriques</w:t>
      </w:r>
      <w:r w:rsidR="00EE5875">
        <w:t xml:space="preserve">, </w:t>
      </w:r>
      <w:r w:rsidRPr="00675642">
        <w:t>des girandoles s</w:t>
      </w:r>
      <w:r w:rsidR="00EE5875">
        <w:t>’</w:t>
      </w:r>
      <w:r w:rsidRPr="00675642">
        <w:t>allumaient à tous les balcons</w:t>
      </w:r>
      <w:r w:rsidR="00EE5875">
        <w:t xml:space="preserve">. </w:t>
      </w:r>
      <w:r w:rsidRPr="00675642">
        <w:t>Loin de s</w:t>
      </w:r>
      <w:r w:rsidR="00EE5875">
        <w:t>’</w:t>
      </w:r>
      <w:r w:rsidRPr="00675642">
        <w:t>éclaircir</w:t>
      </w:r>
      <w:r w:rsidR="00EE5875">
        <w:t xml:space="preserve">, </w:t>
      </w:r>
      <w:r w:rsidRPr="00675642">
        <w:t>de s</w:t>
      </w:r>
      <w:r w:rsidR="00EE5875">
        <w:t>’</w:t>
      </w:r>
      <w:r w:rsidRPr="00675642">
        <w:t>écouler</w:t>
      </w:r>
      <w:r w:rsidR="00EE5875">
        <w:t xml:space="preserve">, </w:t>
      </w:r>
      <w:r w:rsidRPr="00675642">
        <w:t>la foule devenait de plus en plus co</w:t>
      </w:r>
      <w:r w:rsidRPr="00675642">
        <w:t>m</w:t>
      </w:r>
      <w:r w:rsidRPr="00675642">
        <w:t>pacte</w:t>
      </w:r>
      <w:r w:rsidR="00EE5875">
        <w:t xml:space="preserve">. </w:t>
      </w:r>
      <w:r w:rsidRPr="00675642">
        <w:t>On ne pouvait plus avancer</w:t>
      </w:r>
      <w:r w:rsidR="00EE5875">
        <w:t xml:space="preserve">. </w:t>
      </w:r>
      <w:r w:rsidRPr="00675642">
        <w:t>Nous étions quelque part derrière la Madeleine</w:t>
      </w:r>
      <w:r w:rsidR="00EE5875">
        <w:t xml:space="preserve">. </w:t>
      </w:r>
      <w:r w:rsidRPr="00675642">
        <w:t>Alors</w:t>
      </w:r>
      <w:r w:rsidR="00EE5875">
        <w:t xml:space="preserve">, </w:t>
      </w:r>
      <w:r w:rsidRPr="00675642">
        <w:t>abandonnant l</w:t>
      </w:r>
      <w:r w:rsidR="00EE5875">
        <w:t>’</w:t>
      </w:r>
      <w:r w:rsidRPr="00675642">
        <w:t>auto</w:t>
      </w:r>
      <w:r w:rsidR="00EE5875">
        <w:t xml:space="preserve">, </w:t>
      </w:r>
      <w:r w:rsidRPr="00675642">
        <w:t>j</w:t>
      </w:r>
      <w:r w:rsidR="00EE5875">
        <w:t>’</w:t>
      </w:r>
      <w:r w:rsidRPr="00675642">
        <w:t xml:space="preserve">entraînai tout le monde dans le petit </w:t>
      </w:r>
      <w:r w:rsidRPr="00675642">
        <w:rPr>
          <w:i/>
          <w:iCs/>
        </w:rPr>
        <w:t xml:space="preserve">Tabac </w:t>
      </w:r>
      <w:r w:rsidRPr="00675642">
        <w:t>de la rue Tronchet</w:t>
      </w:r>
      <w:r w:rsidR="00EE5875">
        <w:t xml:space="preserve">. </w:t>
      </w:r>
      <w:r w:rsidRPr="00675642">
        <w:t>Nous e</w:t>
      </w:r>
      <w:r w:rsidRPr="00675642">
        <w:t>û</w:t>
      </w:r>
      <w:r w:rsidRPr="00675642">
        <w:t>mes beaucoup de mal à nous frayer un chemin</w:t>
      </w:r>
      <w:r w:rsidR="00EE5875">
        <w:t>.</w:t>
      </w:r>
    </w:p>
    <w:p w14:paraId="44629E29" w14:textId="77777777" w:rsidR="00EE5875" w:rsidRDefault="00457E89" w:rsidP="00457E89">
      <w:r w:rsidRPr="00675642">
        <w:t xml:space="preserve">Dans ce </w:t>
      </w:r>
      <w:r w:rsidRPr="00675642">
        <w:rPr>
          <w:i/>
          <w:iCs/>
        </w:rPr>
        <w:t>Tabac</w:t>
      </w:r>
      <w:r w:rsidR="00EE5875">
        <w:rPr>
          <w:i/>
          <w:iCs/>
        </w:rPr>
        <w:t xml:space="preserve">, </w:t>
      </w:r>
      <w:r w:rsidRPr="00675642">
        <w:t>c</w:t>
      </w:r>
      <w:r w:rsidR="00EE5875">
        <w:t>’</w:t>
      </w:r>
      <w:r w:rsidRPr="00675642">
        <w:t>était du joli</w:t>
      </w:r>
      <w:r w:rsidR="00EE5875">
        <w:t xml:space="preserve">. </w:t>
      </w:r>
      <w:r w:rsidRPr="00675642">
        <w:t>On marchait sur des coqui</w:t>
      </w:r>
      <w:r w:rsidRPr="00675642">
        <w:t>l</w:t>
      </w:r>
      <w:r w:rsidRPr="00675642">
        <w:t>les d</w:t>
      </w:r>
      <w:r w:rsidR="00EE5875">
        <w:t>’</w:t>
      </w:r>
      <w:r w:rsidRPr="00675642">
        <w:t>huîtres</w:t>
      </w:r>
      <w:r w:rsidR="00EE5875">
        <w:t xml:space="preserve">, </w:t>
      </w:r>
      <w:r w:rsidRPr="00675642">
        <w:t>des verres cassés</w:t>
      </w:r>
      <w:r w:rsidR="00EE5875">
        <w:t xml:space="preserve">, </w:t>
      </w:r>
      <w:r w:rsidRPr="00675642">
        <w:t>on pataugeait dans des co</w:t>
      </w:r>
      <w:r w:rsidRPr="00675642">
        <w:t>n</w:t>
      </w:r>
      <w:r w:rsidRPr="00675642">
        <w:t>fettis</w:t>
      </w:r>
      <w:r w:rsidR="00EE5875">
        <w:t xml:space="preserve">, </w:t>
      </w:r>
      <w:r w:rsidRPr="00675642">
        <w:t>on se prenait les pieds dans les serpentins dont le sol était jo</w:t>
      </w:r>
      <w:r w:rsidRPr="00675642">
        <w:t>n</w:t>
      </w:r>
      <w:r w:rsidRPr="00675642">
        <w:t>ché</w:t>
      </w:r>
      <w:r w:rsidR="00EE5875">
        <w:t xml:space="preserve">, </w:t>
      </w:r>
      <w:r w:rsidRPr="00675642">
        <w:t>on s</w:t>
      </w:r>
      <w:r w:rsidR="00EE5875">
        <w:t>’</w:t>
      </w:r>
      <w:r w:rsidRPr="00675642">
        <w:t>enlisait dans une boue de vinasse</w:t>
      </w:r>
      <w:r w:rsidR="00EE5875">
        <w:t xml:space="preserve">, </w:t>
      </w:r>
      <w:r w:rsidRPr="00675642">
        <w:t>de fleurs</w:t>
      </w:r>
      <w:r w:rsidR="00EE5875">
        <w:t xml:space="preserve">, </w:t>
      </w:r>
      <w:r w:rsidRPr="00675642">
        <w:t>de sciure</w:t>
      </w:r>
      <w:r w:rsidR="00EE5875">
        <w:t xml:space="preserve">. </w:t>
      </w:r>
      <w:r w:rsidRPr="00675642">
        <w:t>Les tables étaient prises d</w:t>
      </w:r>
      <w:r w:rsidR="00EE5875">
        <w:t>’</w:t>
      </w:r>
      <w:r w:rsidRPr="00675642">
        <w:t>assaut</w:t>
      </w:r>
      <w:r w:rsidR="00EE5875">
        <w:t xml:space="preserve">, </w:t>
      </w:r>
      <w:r w:rsidRPr="00675642">
        <w:t>et la rue entrait et so</w:t>
      </w:r>
      <w:r w:rsidRPr="00675642">
        <w:t>r</w:t>
      </w:r>
      <w:r w:rsidRPr="00675642">
        <w:t>tait par les fenêtres ouvertes</w:t>
      </w:r>
      <w:r w:rsidR="00EE5875">
        <w:t xml:space="preserve">, </w:t>
      </w:r>
      <w:r w:rsidRPr="00675642">
        <w:t>avec des drapeaux</w:t>
      </w:r>
      <w:r w:rsidR="00EE5875">
        <w:t xml:space="preserve">, </w:t>
      </w:r>
      <w:r w:rsidRPr="00675642">
        <w:t>des chants</w:t>
      </w:r>
      <w:r w:rsidR="00EE5875">
        <w:t xml:space="preserve">, </w:t>
      </w:r>
      <w:r w:rsidRPr="00675642">
        <w:t>des bo</w:t>
      </w:r>
      <w:r w:rsidRPr="00675642">
        <w:t>m</w:t>
      </w:r>
      <w:r w:rsidRPr="00675642">
        <w:t>bes</w:t>
      </w:r>
      <w:r w:rsidR="00EE5875">
        <w:t xml:space="preserve">, </w:t>
      </w:r>
      <w:r w:rsidRPr="00675642">
        <w:t>des pétards</w:t>
      </w:r>
      <w:r w:rsidR="00EE5875">
        <w:t xml:space="preserve">. </w:t>
      </w:r>
      <w:r w:rsidRPr="00675642">
        <w:t>Les hommes étaient en bras de chemise et les femmes étaient saoules de fatigue</w:t>
      </w:r>
      <w:r w:rsidR="00EE5875">
        <w:t xml:space="preserve">, </w:t>
      </w:r>
      <w:r w:rsidRPr="00675642">
        <w:t>d</w:t>
      </w:r>
      <w:r w:rsidR="00EE5875">
        <w:t>’</w:t>
      </w:r>
      <w:r w:rsidRPr="00675642">
        <w:t>enthousiasme</w:t>
      </w:r>
      <w:r w:rsidR="00EE5875">
        <w:t xml:space="preserve">, </w:t>
      </w:r>
      <w:r w:rsidRPr="00675642">
        <w:t>de champ</w:t>
      </w:r>
      <w:r w:rsidRPr="00675642">
        <w:t>a</w:t>
      </w:r>
      <w:r w:rsidRPr="00675642">
        <w:t>gne</w:t>
      </w:r>
      <w:r w:rsidR="00EE5875">
        <w:t xml:space="preserve">. </w:t>
      </w:r>
      <w:r w:rsidRPr="00675642">
        <w:t>Tout le monde était aphone</w:t>
      </w:r>
      <w:r w:rsidR="00EE5875">
        <w:t xml:space="preserve">, </w:t>
      </w:r>
      <w:r w:rsidRPr="00675642">
        <w:t>mais tout le monde chantait</w:t>
      </w:r>
      <w:r w:rsidR="00EE5875">
        <w:t xml:space="preserve">, </w:t>
      </w:r>
      <w:r w:rsidRPr="00675642">
        <w:t>quand même</w:t>
      </w:r>
      <w:r w:rsidR="00EE5875">
        <w:t xml:space="preserve">. </w:t>
      </w:r>
      <w:r w:rsidRPr="00675642">
        <w:t>La grande Marcelle</w:t>
      </w:r>
      <w:r w:rsidR="00EE5875">
        <w:t xml:space="preserve">, </w:t>
      </w:r>
      <w:r w:rsidRPr="00675642">
        <w:t>la patronne</w:t>
      </w:r>
      <w:r w:rsidR="00EE5875">
        <w:t xml:space="preserve">, </w:t>
      </w:r>
      <w:r w:rsidRPr="00675642">
        <w:t>une maîtresse femme qui me vendait des cigares de contrebande</w:t>
      </w:r>
      <w:r w:rsidR="00EE5875">
        <w:t xml:space="preserve">, </w:t>
      </w:r>
      <w:r w:rsidRPr="00675642">
        <w:t>qui me fa</w:t>
      </w:r>
      <w:r w:rsidRPr="00675642">
        <w:t>i</w:t>
      </w:r>
      <w:r w:rsidRPr="00675642">
        <w:t>sait des plats spéciaux et qui m</w:t>
      </w:r>
      <w:r w:rsidR="00EE5875">
        <w:t>’</w:t>
      </w:r>
      <w:r w:rsidRPr="00675642">
        <w:t>avait à la bonne</w:t>
      </w:r>
      <w:r w:rsidR="00EE5875">
        <w:t xml:space="preserve">, </w:t>
      </w:r>
      <w:r w:rsidRPr="00675642">
        <w:t>nous mena à l</w:t>
      </w:r>
      <w:r w:rsidR="00EE5875">
        <w:t>’</w:t>
      </w:r>
      <w:r w:rsidRPr="00675642">
        <w:t>entresol</w:t>
      </w:r>
      <w:r w:rsidR="00EE5875">
        <w:t xml:space="preserve">. </w:t>
      </w:r>
      <w:r w:rsidRPr="00675642">
        <w:t>Elle nous ouvrit sa chambre à coucher</w:t>
      </w:r>
      <w:r w:rsidR="00EE5875">
        <w:t xml:space="preserve">. </w:t>
      </w:r>
      <w:r w:rsidRPr="00675642">
        <w:t>C</w:t>
      </w:r>
      <w:r w:rsidR="00EE5875">
        <w:t>’</w:t>
      </w:r>
      <w:r w:rsidRPr="00675642">
        <w:t>est là que nous nous mîmes à table</w:t>
      </w:r>
      <w:r w:rsidR="00EE5875">
        <w:t xml:space="preserve">. </w:t>
      </w:r>
      <w:r w:rsidRPr="00675642">
        <w:t>Toute la bande mourait de faim</w:t>
      </w:r>
      <w:r w:rsidR="00EE5875">
        <w:t xml:space="preserve">. </w:t>
      </w:r>
      <w:r w:rsidRPr="00675642">
        <w:t>Sauf moi</w:t>
      </w:r>
      <w:r w:rsidR="00EE5875">
        <w:t>.</w:t>
      </w:r>
    </w:p>
    <w:p w14:paraId="2580EA57" w14:textId="77777777" w:rsidR="00EE5875" w:rsidRDefault="00457E89" w:rsidP="00457E89">
      <w:r w:rsidRPr="00675642">
        <w:t>Je n</w:t>
      </w:r>
      <w:r w:rsidR="00EE5875">
        <w:t>’</w:t>
      </w:r>
      <w:r w:rsidRPr="00675642">
        <w:t>avais plus aucune envie de manger</w:t>
      </w:r>
      <w:r w:rsidR="00EE5875">
        <w:t>.</w:t>
      </w:r>
    </w:p>
    <w:p w14:paraId="7E2E8F3B" w14:textId="77777777" w:rsidR="00EE5875" w:rsidRDefault="00457E89" w:rsidP="00457E89">
      <w:r w:rsidRPr="00675642">
        <w:t>Pourquoi</w:t>
      </w:r>
      <w:r w:rsidR="00EE5875">
        <w:t> ?</w:t>
      </w:r>
    </w:p>
    <w:p w14:paraId="545EB2AE" w14:textId="77777777" w:rsidR="00EE5875" w:rsidRDefault="00457E89" w:rsidP="00457E89">
      <w:r w:rsidRPr="00675642">
        <w:t>Parce que</w:t>
      </w:r>
      <w:r w:rsidR="00EE5875">
        <w:t>.</w:t>
      </w:r>
    </w:p>
    <w:p w14:paraId="379A2313" w14:textId="77777777" w:rsidR="00EE5875" w:rsidRDefault="00457E89" w:rsidP="00457E89">
      <w:r w:rsidRPr="00675642">
        <w:t>Parce que avant de nous mettre à table</w:t>
      </w:r>
      <w:r w:rsidR="00EE5875">
        <w:t xml:space="preserve">, </w:t>
      </w:r>
      <w:proofErr w:type="spellStart"/>
      <w:r w:rsidRPr="00675642">
        <w:t>Théréson</w:t>
      </w:r>
      <w:proofErr w:type="spellEnd"/>
      <w:r w:rsidRPr="00675642">
        <w:t xml:space="preserve"> s</w:t>
      </w:r>
      <w:r w:rsidR="00EE5875">
        <w:t>’</w:t>
      </w:r>
      <w:r w:rsidRPr="00675642">
        <w:t>était éclipsée</w:t>
      </w:r>
      <w:r w:rsidR="00EE5875">
        <w:t xml:space="preserve">. </w:t>
      </w:r>
      <w:r w:rsidRPr="00675642">
        <w:t>Mais avant de s</w:t>
      </w:r>
      <w:r w:rsidR="00EE5875">
        <w:t>’</w:t>
      </w:r>
      <w:r w:rsidRPr="00675642">
        <w:t>éclipser</w:t>
      </w:r>
      <w:r w:rsidR="00EE5875">
        <w:t xml:space="preserve">, </w:t>
      </w:r>
      <w:r w:rsidRPr="00675642">
        <w:t>elle m</w:t>
      </w:r>
      <w:r w:rsidR="00EE5875">
        <w:t>’</w:t>
      </w:r>
      <w:r w:rsidRPr="00675642">
        <w:t>avait fait signe de la suivre</w:t>
      </w:r>
      <w:r w:rsidR="00EE5875">
        <w:t xml:space="preserve">. </w:t>
      </w:r>
      <w:r w:rsidRPr="00675642">
        <w:t>La toilette étant occupée nous descendîmes donc à la cuisine</w:t>
      </w:r>
      <w:r w:rsidR="00EE5875">
        <w:t xml:space="preserve">. </w:t>
      </w:r>
      <w:r w:rsidRPr="00675642">
        <w:t>Et c</w:t>
      </w:r>
      <w:r w:rsidR="00EE5875">
        <w:t>’</w:t>
      </w:r>
      <w:r w:rsidRPr="00675642">
        <w:t>est là</w:t>
      </w:r>
      <w:r w:rsidR="00EE5875">
        <w:t xml:space="preserve">, </w:t>
      </w:r>
      <w:r w:rsidRPr="00675642">
        <w:t>dans un étroit boyau</w:t>
      </w:r>
      <w:r w:rsidR="00EE5875">
        <w:t xml:space="preserve">, </w:t>
      </w:r>
      <w:r w:rsidRPr="00675642">
        <w:t>au milieu des marmites et des casseroles fumantes</w:t>
      </w:r>
      <w:r w:rsidR="00EE5875">
        <w:t xml:space="preserve">, </w:t>
      </w:r>
      <w:r w:rsidRPr="00675642">
        <w:t xml:space="preserve">parmi les appels et les </w:t>
      </w:r>
      <w:r w:rsidRPr="00675642">
        <w:lastRenderedPageBreak/>
        <w:t>commandes</w:t>
      </w:r>
      <w:r w:rsidR="00EE5875">
        <w:t xml:space="preserve">, </w:t>
      </w:r>
      <w:r w:rsidRPr="00675642">
        <w:t>bousculés par les garçons</w:t>
      </w:r>
      <w:r w:rsidR="00EE5875">
        <w:t xml:space="preserve">, </w:t>
      </w:r>
      <w:r w:rsidRPr="00675642">
        <w:t>poussés par les filles de service</w:t>
      </w:r>
      <w:r w:rsidR="00EE5875">
        <w:t xml:space="preserve">, </w:t>
      </w:r>
      <w:r w:rsidRPr="00675642">
        <w:t>et sous les yeux moqueurs de la grande Marcelle qui nous prép</w:t>
      </w:r>
      <w:r w:rsidRPr="00675642">
        <w:t>a</w:t>
      </w:r>
      <w:r w:rsidRPr="00675642">
        <w:t>rait justement un homard à l</w:t>
      </w:r>
      <w:r w:rsidR="00EE5875">
        <w:t>’</w:t>
      </w:r>
      <w:r w:rsidRPr="00675642">
        <w:t>américaine</w:t>
      </w:r>
      <w:r w:rsidR="00EE5875">
        <w:t xml:space="preserve">, </w:t>
      </w:r>
      <w:r w:rsidRPr="00675642">
        <w:t xml:space="preserve">que </w:t>
      </w:r>
      <w:proofErr w:type="spellStart"/>
      <w:r w:rsidRPr="00675642">
        <w:t>Théréson</w:t>
      </w:r>
      <w:proofErr w:type="spellEnd"/>
      <w:r w:rsidRPr="00675642">
        <w:t xml:space="preserve"> éclata une fois de plus en sanglots et que je dus calmer ses nerfs</w:t>
      </w:r>
      <w:r w:rsidR="00EE5875">
        <w:t>.</w:t>
      </w:r>
    </w:p>
    <w:p w14:paraId="520EF342" w14:textId="77777777" w:rsidR="00EE5875" w:rsidRDefault="00457E89" w:rsidP="00457E89">
      <w:r w:rsidRPr="00675642">
        <w:t>Elle pleurait sur ma poitrine</w:t>
      </w:r>
      <w:r w:rsidR="00EE5875">
        <w:t xml:space="preserve">, </w:t>
      </w:r>
      <w:r w:rsidRPr="00675642">
        <w:t>dans mes médailles</w:t>
      </w:r>
      <w:r w:rsidR="00EE5875">
        <w:t>.</w:t>
      </w:r>
    </w:p>
    <w:p w14:paraId="19AB948E" w14:textId="77777777" w:rsidR="00EE5875" w:rsidRDefault="00EE5875" w:rsidP="00457E89">
      <w:r>
        <w:t>— </w:t>
      </w:r>
      <w:r w:rsidR="00457E89" w:rsidRPr="00675642">
        <w:t>Mon bon</w:t>
      </w:r>
      <w:r>
        <w:t xml:space="preserve">, </w:t>
      </w:r>
      <w:r w:rsidR="00457E89" w:rsidRPr="00675642">
        <w:t>elle t</w:t>
      </w:r>
      <w:r>
        <w:t>’</w:t>
      </w:r>
      <w:r w:rsidR="00457E89" w:rsidRPr="00675642">
        <w:t>aime</w:t>
      </w:r>
      <w:r>
        <w:t xml:space="preserve"> ! </w:t>
      </w:r>
      <w:r w:rsidR="00457E89" w:rsidRPr="00675642">
        <w:t>Que vais-je devenir</w:t>
      </w:r>
      <w:r>
        <w:t xml:space="preserve"> ? </w:t>
      </w:r>
      <w:r w:rsidR="00457E89" w:rsidRPr="00675642">
        <w:t>Comment faire</w:t>
      </w:r>
      <w:r>
        <w:t> ?</w:t>
      </w:r>
    </w:p>
    <w:p w14:paraId="40EF82A2" w14:textId="77777777" w:rsidR="00EE5875" w:rsidRDefault="00457E89" w:rsidP="00457E89">
      <w:r w:rsidRPr="00675642">
        <w:t>Elle était affolée</w:t>
      </w:r>
      <w:r w:rsidR="00EE5875">
        <w:t>.</w:t>
      </w:r>
    </w:p>
    <w:p w14:paraId="4603BA23" w14:textId="77777777" w:rsidR="00EE5875" w:rsidRDefault="00EE5875" w:rsidP="00457E89">
      <w:r>
        <w:t>— </w:t>
      </w:r>
      <w:r w:rsidR="00457E89" w:rsidRPr="00675642">
        <w:t>Que faire de ma fille</w:t>
      </w:r>
      <w:r>
        <w:t xml:space="preserve">, </w:t>
      </w:r>
      <w:r w:rsidR="00457E89" w:rsidRPr="00675642">
        <w:t>maintenant qu</w:t>
      </w:r>
      <w:r>
        <w:t>’</w:t>
      </w:r>
      <w:r w:rsidR="00457E89" w:rsidRPr="00675642">
        <w:t>elle sait tout</w:t>
      </w:r>
      <w:r>
        <w:t xml:space="preserve"> ? </w:t>
      </w:r>
      <w:r w:rsidR="00457E89" w:rsidRPr="00675642">
        <w:t>Je ne puis pas la ramener chez les sœurs</w:t>
      </w:r>
      <w:r>
        <w:t xml:space="preserve">. </w:t>
      </w:r>
      <w:r w:rsidR="00457E89" w:rsidRPr="00675642">
        <w:t>Il est beaucoup trop tard</w:t>
      </w:r>
      <w:r>
        <w:t xml:space="preserve">, </w:t>
      </w:r>
      <w:r w:rsidR="00457E89" w:rsidRPr="00675642">
        <w:t>et puis</w:t>
      </w:r>
      <w:r>
        <w:t xml:space="preserve">, </w:t>
      </w:r>
      <w:r w:rsidR="00457E89" w:rsidRPr="00675642">
        <w:t>et puis</w:t>
      </w:r>
      <w:r>
        <w:t xml:space="preserve">, </w:t>
      </w:r>
      <w:r w:rsidR="00457E89" w:rsidRPr="00675642">
        <w:t>j</w:t>
      </w:r>
      <w:r>
        <w:t>’</w:t>
      </w:r>
      <w:r w:rsidR="00457E89" w:rsidRPr="00675642">
        <w:t>ai ma maison</w:t>
      </w:r>
      <w:r>
        <w:t xml:space="preserve">. </w:t>
      </w:r>
      <w:r w:rsidR="00457E89" w:rsidRPr="00675642">
        <w:t>Je ne puis pas m</w:t>
      </w:r>
      <w:r>
        <w:t>’</w:t>
      </w:r>
      <w:r w:rsidR="00457E89" w:rsidRPr="00675642">
        <w:t>absenter par une nuit pareille</w:t>
      </w:r>
      <w:r>
        <w:t> !</w:t>
      </w:r>
    </w:p>
    <w:p w14:paraId="21E81FB7" w14:textId="77777777" w:rsidR="00EE5875" w:rsidRDefault="00457E89" w:rsidP="00457E89">
      <w:r w:rsidRPr="00675642">
        <w:t>Elle était dans tous ses états</w:t>
      </w:r>
      <w:r w:rsidR="00EE5875">
        <w:t>.</w:t>
      </w:r>
    </w:p>
    <w:p w14:paraId="0D203B91" w14:textId="77777777" w:rsidR="00EE5875" w:rsidRDefault="00EE5875" w:rsidP="00457E89">
      <w:r>
        <w:t>— </w:t>
      </w:r>
      <w:r w:rsidR="00457E89" w:rsidRPr="00675642">
        <w:t>Voyons</w:t>
      </w:r>
      <w:r>
        <w:t xml:space="preserve">, </w:t>
      </w:r>
      <w:r w:rsidR="00457E89" w:rsidRPr="00675642">
        <w:t>voyons</w:t>
      </w:r>
      <w:r>
        <w:t xml:space="preserve">, </w:t>
      </w:r>
      <w:proofErr w:type="spellStart"/>
      <w:r w:rsidR="00457E89" w:rsidRPr="00675642">
        <w:t>Théréson</w:t>
      </w:r>
      <w:proofErr w:type="spellEnd"/>
      <w:r>
        <w:t xml:space="preserve">, </w:t>
      </w:r>
      <w:r w:rsidR="00457E89" w:rsidRPr="00675642">
        <w:t>ne t</w:t>
      </w:r>
      <w:r>
        <w:t>’</w:t>
      </w:r>
      <w:r w:rsidR="00457E89" w:rsidRPr="00675642">
        <w:t>affole pas</w:t>
      </w:r>
      <w:r>
        <w:t xml:space="preserve">, </w:t>
      </w:r>
      <w:r w:rsidR="00457E89" w:rsidRPr="00675642">
        <w:t>lui disais-je</w:t>
      </w:r>
      <w:r>
        <w:t xml:space="preserve">. </w:t>
      </w:r>
      <w:r w:rsidR="00457E89" w:rsidRPr="00675642">
        <w:t>Je te donne ma parole d</w:t>
      </w:r>
      <w:r>
        <w:t>’</w:t>
      </w:r>
      <w:r w:rsidR="00457E89" w:rsidRPr="00675642">
        <w:t>honneur</w:t>
      </w:r>
      <w:r>
        <w:t>…</w:t>
      </w:r>
    </w:p>
    <w:p w14:paraId="323BCD8A" w14:textId="77777777" w:rsidR="00EE5875" w:rsidRDefault="00EE5875" w:rsidP="00457E89">
      <w:r>
        <w:t>— </w:t>
      </w:r>
      <w:r w:rsidR="00457E89" w:rsidRPr="00675642">
        <w:t>Et Mireille qui sait tout</w:t>
      </w:r>
      <w:r>
        <w:t xml:space="preserve"> ! </w:t>
      </w:r>
      <w:r w:rsidR="00457E89" w:rsidRPr="00675642">
        <w:t>Moi</w:t>
      </w:r>
      <w:r>
        <w:t xml:space="preserve">, </w:t>
      </w:r>
      <w:r w:rsidR="00457E89" w:rsidRPr="00675642">
        <w:t>qui ne voulais pas qu</w:t>
      </w:r>
      <w:r>
        <w:t>’</w:t>
      </w:r>
      <w:r w:rsidR="00457E89" w:rsidRPr="00675642">
        <w:t>elle apprenne jamais</w:t>
      </w:r>
      <w:r>
        <w:t xml:space="preserve">… </w:t>
      </w:r>
      <w:r w:rsidR="00457E89" w:rsidRPr="00675642">
        <w:t>moi qui ne voulais pas qu</w:t>
      </w:r>
      <w:r>
        <w:t>’</w:t>
      </w:r>
      <w:r w:rsidR="00457E89" w:rsidRPr="00675642">
        <w:t>elle sache jamais que sa mère</w:t>
      </w:r>
      <w:r>
        <w:t xml:space="preserve">… </w:t>
      </w:r>
      <w:r w:rsidR="00457E89" w:rsidRPr="00675642">
        <w:t>est</w:t>
      </w:r>
      <w:r>
        <w:t xml:space="preserve">… </w:t>
      </w:r>
      <w:r w:rsidR="00457E89" w:rsidRPr="00675642">
        <w:t>est</w:t>
      </w:r>
      <w:r>
        <w:t xml:space="preserve">… </w:t>
      </w:r>
      <w:r w:rsidR="00457E89" w:rsidRPr="00675642">
        <w:t>une</w:t>
      </w:r>
      <w:r>
        <w:t>…</w:t>
      </w:r>
    </w:p>
    <w:p w14:paraId="7852DDAC" w14:textId="77777777" w:rsidR="00EE5875" w:rsidRDefault="00EE5875" w:rsidP="00457E89">
      <w:r>
        <w:t>— </w:t>
      </w:r>
      <w:proofErr w:type="spellStart"/>
      <w:r w:rsidR="00457E89" w:rsidRPr="00675642">
        <w:t>Théréson</w:t>
      </w:r>
      <w:proofErr w:type="spellEnd"/>
      <w:r>
        <w:t xml:space="preserve"> ! </w:t>
      </w:r>
      <w:r w:rsidR="00457E89" w:rsidRPr="00675642">
        <w:t>Je t</w:t>
      </w:r>
      <w:r>
        <w:t>’</w:t>
      </w:r>
      <w:r w:rsidR="00457E89" w:rsidRPr="00675642">
        <w:t>assure que Mireille n</w:t>
      </w:r>
      <w:r>
        <w:t>’</w:t>
      </w:r>
      <w:r w:rsidR="00457E89" w:rsidRPr="00675642">
        <w:t>a rien remarqué</w:t>
      </w:r>
      <w:r>
        <w:t xml:space="preserve">. </w:t>
      </w:r>
      <w:r w:rsidR="00457E89" w:rsidRPr="00675642">
        <w:t>Laisse-moi faire</w:t>
      </w:r>
      <w:r>
        <w:t xml:space="preserve">. </w:t>
      </w:r>
      <w:r w:rsidR="00457E89" w:rsidRPr="00675642">
        <w:t>Je te jure que</w:t>
      </w:r>
      <w:r>
        <w:t>…</w:t>
      </w:r>
    </w:p>
    <w:p w14:paraId="42190D46" w14:textId="77777777" w:rsidR="00EE5875" w:rsidRDefault="00EE5875" w:rsidP="00457E89">
      <w:r>
        <w:t>— </w:t>
      </w:r>
      <w:r w:rsidR="00457E89" w:rsidRPr="00675642">
        <w:t>Mireille</w:t>
      </w:r>
      <w:r>
        <w:t xml:space="preserve"> ! </w:t>
      </w:r>
      <w:r w:rsidR="00457E89" w:rsidRPr="00675642">
        <w:t>mais c</w:t>
      </w:r>
      <w:r>
        <w:t>’</w:t>
      </w:r>
      <w:r w:rsidR="00457E89" w:rsidRPr="00675642">
        <w:t>est une fine mouche</w:t>
      </w:r>
      <w:r>
        <w:t xml:space="preserve"> ! </w:t>
      </w:r>
      <w:r w:rsidR="00457E89" w:rsidRPr="00675642">
        <w:t>Ah</w:t>
      </w:r>
      <w:r>
        <w:t xml:space="preserve"> ! </w:t>
      </w:r>
      <w:r w:rsidR="00457E89" w:rsidRPr="00675642">
        <w:t>mon mari</w:t>
      </w:r>
      <w:r>
        <w:t xml:space="preserve">, </w:t>
      </w:r>
      <w:r w:rsidR="00457E89" w:rsidRPr="00675642">
        <w:t>mon pauvre mari</w:t>
      </w:r>
      <w:r>
        <w:t xml:space="preserve"> ! </w:t>
      </w:r>
      <w:r w:rsidR="00457E89" w:rsidRPr="00675642">
        <w:t>Un ancien militaire</w:t>
      </w:r>
      <w:r>
        <w:t xml:space="preserve"> ! </w:t>
      </w:r>
      <w:r w:rsidR="00457E89" w:rsidRPr="00675642">
        <w:t>Un jour pareil</w:t>
      </w:r>
      <w:r>
        <w:t xml:space="preserve"> ! </w:t>
      </w:r>
      <w:r w:rsidR="00457E89" w:rsidRPr="00675642">
        <w:t>Moi qui ai tout fait pour que</w:t>
      </w:r>
      <w:r>
        <w:t>…</w:t>
      </w:r>
    </w:p>
    <w:p w14:paraId="01D10C75" w14:textId="77777777" w:rsidR="00EE5875" w:rsidRDefault="00EE5875" w:rsidP="00457E89">
      <w:r>
        <w:t>— </w:t>
      </w:r>
      <w:proofErr w:type="spellStart"/>
      <w:r w:rsidR="00457E89" w:rsidRPr="00675642">
        <w:t>Théréson</w:t>
      </w:r>
      <w:proofErr w:type="spellEnd"/>
      <w:r>
        <w:t xml:space="preserve">, </w:t>
      </w:r>
      <w:r w:rsidR="00457E89" w:rsidRPr="00675642">
        <w:t>calme-toi</w:t>
      </w:r>
      <w:r>
        <w:t xml:space="preserve"> ! </w:t>
      </w:r>
      <w:r w:rsidR="00457E89" w:rsidRPr="00675642">
        <w:t>Écoute</w:t>
      </w:r>
      <w:r>
        <w:t xml:space="preserve">, </w:t>
      </w:r>
      <w:r w:rsidR="00457E89" w:rsidRPr="00675642">
        <w:t>tu vas rentrer</w:t>
      </w:r>
      <w:r>
        <w:t xml:space="preserve">, </w:t>
      </w:r>
      <w:r w:rsidR="00457E89" w:rsidRPr="00675642">
        <w:t>en douce</w:t>
      </w:r>
      <w:r>
        <w:t xml:space="preserve">, </w:t>
      </w:r>
      <w:r w:rsidR="00457E89" w:rsidRPr="00675642">
        <w:t>sans rien dire à personne</w:t>
      </w:r>
      <w:r>
        <w:t xml:space="preserve">. </w:t>
      </w:r>
      <w:r w:rsidR="00457E89" w:rsidRPr="00675642">
        <w:t>Tu as confiance en moi</w:t>
      </w:r>
      <w:r>
        <w:t xml:space="preserve"> ? </w:t>
      </w:r>
      <w:r w:rsidR="00457E89" w:rsidRPr="00675642">
        <w:t>Je</w:t>
      </w:r>
      <w:r>
        <w:t>…</w:t>
      </w:r>
    </w:p>
    <w:p w14:paraId="27AF3837" w14:textId="77777777" w:rsidR="00EE5875" w:rsidRDefault="00EE5875" w:rsidP="00457E89">
      <w:r>
        <w:lastRenderedPageBreak/>
        <w:t>— </w:t>
      </w:r>
      <w:r w:rsidR="00457E89" w:rsidRPr="00675642">
        <w:t>En toi</w:t>
      </w:r>
      <w:r>
        <w:t xml:space="preserve"> ? </w:t>
      </w:r>
      <w:r w:rsidR="00457E89" w:rsidRPr="00675642">
        <w:t>oui</w:t>
      </w:r>
      <w:r>
        <w:t xml:space="preserve">, </w:t>
      </w:r>
      <w:r w:rsidR="00457E89" w:rsidRPr="00675642">
        <w:t>mais en toi seul</w:t>
      </w:r>
      <w:r>
        <w:t xml:space="preserve"> ! </w:t>
      </w:r>
      <w:r w:rsidR="00457E89" w:rsidRPr="00675642">
        <w:t>Aide-moi</w:t>
      </w:r>
      <w:r>
        <w:t xml:space="preserve">, </w:t>
      </w:r>
      <w:r w:rsidR="00457E89" w:rsidRPr="00675642">
        <w:t>je t</w:t>
      </w:r>
      <w:r>
        <w:t>’</w:t>
      </w:r>
      <w:r w:rsidR="00457E89" w:rsidRPr="00675642">
        <w:t>en supplie</w:t>
      </w:r>
      <w:r>
        <w:t xml:space="preserve"> ! </w:t>
      </w:r>
      <w:r w:rsidR="00457E89" w:rsidRPr="00675642">
        <w:t>Je mourrais de honte si</w:t>
      </w:r>
      <w:r>
        <w:t xml:space="preserve">… </w:t>
      </w:r>
      <w:r w:rsidR="00457E89" w:rsidRPr="00675642">
        <w:t>Emmène-la</w:t>
      </w:r>
      <w:r>
        <w:t xml:space="preserve">, </w:t>
      </w:r>
      <w:r w:rsidR="00457E89" w:rsidRPr="00675642">
        <w:t>cache-la</w:t>
      </w:r>
      <w:r>
        <w:t xml:space="preserve">, </w:t>
      </w:r>
      <w:r w:rsidR="00457E89" w:rsidRPr="00675642">
        <w:t>qu</w:t>
      </w:r>
      <w:r>
        <w:t>’</w:t>
      </w:r>
      <w:r w:rsidR="00457E89" w:rsidRPr="00675642">
        <w:t>elle ne me revoie jamais</w:t>
      </w:r>
      <w:r>
        <w:t> !</w:t>
      </w:r>
    </w:p>
    <w:p w14:paraId="5D5BFD4A" w14:textId="77777777" w:rsidR="00EE5875" w:rsidRDefault="00EE5875" w:rsidP="00457E89">
      <w:r>
        <w:t>— </w:t>
      </w:r>
      <w:r w:rsidR="00457E89" w:rsidRPr="00675642">
        <w:t>Voilà</w:t>
      </w:r>
      <w:r>
        <w:t xml:space="preserve">. </w:t>
      </w:r>
      <w:r w:rsidR="00457E89" w:rsidRPr="00675642">
        <w:t>Tu vas filer</w:t>
      </w:r>
      <w:r>
        <w:t xml:space="preserve">. </w:t>
      </w:r>
      <w:r w:rsidR="00457E89" w:rsidRPr="00675642">
        <w:t>Je remonte là-haut</w:t>
      </w:r>
      <w:r>
        <w:t xml:space="preserve">. </w:t>
      </w:r>
      <w:r w:rsidR="00457E89" w:rsidRPr="00675642">
        <w:t>On dîne</w:t>
      </w:r>
      <w:r>
        <w:t xml:space="preserve">. </w:t>
      </w:r>
      <w:r w:rsidR="00457E89" w:rsidRPr="00675642">
        <w:t>Puis j</w:t>
      </w:r>
      <w:r>
        <w:t>’</w:t>
      </w:r>
      <w:r w:rsidR="00457E89" w:rsidRPr="00675642">
        <w:t>emmène Mireille</w:t>
      </w:r>
      <w:r>
        <w:t xml:space="preserve">. </w:t>
      </w:r>
      <w:r w:rsidR="00457E89" w:rsidRPr="00675642">
        <w:t>Elle ne se doutera de rien</w:t>
      </w:r>
      <w:r>
        <w:t xml:space="preserve">. </w:t>
      </w:r>
      <w:r w:rsidR="00457E89" w:rsidRPr="00675642">
        <w:t>Je lui prends un appartement au Ritz</w:t>
      </w:r>
      <w:r>
        <w:t xml:space="preserve">. </w:t>
      </w:r>
      <w:r w:rsidR="00457E89" w:rsidRPr="00675642">
        <w:t>Je la gâterai</w:t>
      </w:r>
      <w:r>
        <w:t xml:space="preserve">, </w:t>
      </w:r>
      <w:r w:rsidR="00457E89" w:rsidRPr="00675642">
        <w:t>tu sais</w:t>
      </w:r>
      <w:r>
        <w:t xml:space="preserve">. </w:t>
      </w:r>
      <w:r w:rsidR="00457E89" w:rsidRPr="00675642">
        <w:t>Tu peux être tra</w:t>
      </w:r>
      <w:r w:rsidR="00457E89" w:rsidRPr="00675642">
        <w:t>n</w:t>
      </w:r>
      <w:r w:rsidR="00457E89" w:rsidRPr="00675642">
        <w:t>quille</w:t>
      </w:r>
      <w:r>
        <w:t xml:space="preserve">. </w:t>
      </w:r>
      <w:r w:rsidR="00457E89" w:rsidRPr="00675642">
        <w:t>Tu as confiance</w:t>
      </w:r>
      <w:r>
        <w:t xml:space="preserve">, </w:t>
      </w:r>
      <w:r w:rsidR="00457E89" w:rsidRPr="00675642">
        <w:t>n</w:t>
      </w:r>
      <w:r>
        <w:t>’</w:t>
      </w:r>
      <w:r w:rsidR="00457E89" w:rsidRPr="00675642">
        <w:t>est-ce pas</w:t>
      </w:r>
      <w:r>
        <w:t xml:space="preserve"> ? </w:t>
      </w:r>
      <w:r w:rsidR="00457E89" w:rsidRPr="00675642">
        <w:t>Elle pourra rester au Ritz jusqu</w:t>
      </w:r>
      <w:r>
        <w:t>’</w:t>
      </w:r>
      <w:r w:rsidR="00457E89" w:rsidRPr="00675642">
        <w:t>à mon retour</w:t>
      </w:r>
      <w:r>
        <w:t xml:space="preserve">, </w:t>
      </w:r>
      <w:r w:rsidR="00457E89" w:rsidRPr="00675642">
        <w:t>car je dois rejoindre mon régiment</w:t>
      </w:r>
      <w:r>
        <w:t xml:space="preserve">, </w:t>
      </w:r>
      <w:r w:rsidR="00457E89" w:rsidRPr="00675642">
        <w:t>tu sais</w:t>
      </w:r>
      <w:r>
        <w:t xml:space="preserve">. </w:t>
      </w:r>
      <w:r w:rsidR="00457E89" w:rsidRPr="00675642">
        <w:t>Après</w:t>
      </w:r>
      <w:r>
        <w:t xml:space="preserve">, </w:t>
      </w:r>
      <w:r w:rsidR="00457E89" w:rsidRPr="00675642">
        <w:t>après je lui expliquerai tout</w:t>
      </w:r>
      <w:r>
        <w:t xml:space="preserve">. </w:t>
      </w:r>
      <w:r w:rsidR="00457E89" w:rsidRPr="00675642">
        <w:t>Je</w:t>
      </w:r>
      <w:r>
        <w:t xml:space="preserve">… </w:t>
      </w:r>
      <w:r w:rsidR="00457E89" w:rsidRPr="00675642">
        <w:t>Je</w:t>
      </w:r>
      <w:r>
        <w:t xml:space="preserve">… </w:t>
      </w:r>
      <w:proofErr w:type="spellStart"/>
      <w:r w:rsidR="00457E89" w:rsidRPr="00675642">
        <w:t>Théréson</w:t>
      </w:r>
      <w:proofErr w:type="spellEnd"/>
      <w:r>
        <w:t xml:space="preserve">, </w:t>
      </w:r>
      <w:r w:rsidR="00457E89" w:rsidRPr="00675642">
        <w:t>je te demande la main de ta fille</w:t>
      </w:r>
      <w:r>
        <w:t xml:space="preserve">. </w:t>
      </w:r>
      <w:r w:rsidR="00457E89" w:rsidRPr="00675642">
        <w:t xml:space="preserve">Madame </w:t>
      </w:r>
      <w:proofErr w:type="spellStart"/>
      <w:r w:rsidR="00457E89" w:rsidRPr="00675642">
        <w:t>Chastelas</w:t>
      </w:r>
      <w:proofErr w:type="spellEnd"/>
      <w:r>
        <w:t xml:space="preserve">, </w:t>
      </w:r>
      <w:r w:rsidR="00457E89" w:rsidRPr="00675642">
        <w:t>me donnez-vous votre fille en mariage</w:t>
      </w:r>
      <w:r>
        <w:t> ?</w:t>
      </w:r>
    </w:p>
    <w:p w14:paraId="7F572802" w14:textId="77777777" w:rsidR="00EE5875" w:rsidRDefault="00EE5875" w:rsidP="00457E89">
      <w:r>
        <w:t>— </w:t>
      </w:r>
      <w:r w:rsidR="00457E89" w:rsidRPr="00675642">
        <w:t>Non</w:t>
      </w:r>
      <w:r>
        <w:t xml:space="preserve"> !… </w:t>
      </w:r>
      <w:r w:rsidR="00457E89" w:rsidRPr="00675642">
        <w:t>c</w:t>
      </w:r>
      <w:r>
        <w:t>’</w:t>
      </w:r>
      <w:r w:rsidR="00457E89" w:rsidRPr="00675642">
        <w:t>est sérieux</w:t>
      </w:r>
      <w:r>
        <w:t> ?</w:t>
      </w:r>
    </w:p>
    <w:p w14:paraId="11DC5BE3" w14:textId="77777777" w:rsidR="00EE5875" w:rsidRDefault="00EE5875" w:rsidP="00457E89">
      <w:r>
        <w:t>— </w:t>
      </w:r>
      <w:r w:rsidR="00457E89" w:rsidRPr="00675642">
        <w:t>C</w:t>
      </w:r>
      <w:r>
        <w:t>’</w:t>
      </w:r>
      <w:r w:rsidR="00457E89" w:rsidRPr="00675642">
        <w:t>est sérieux</w:t>
      </w:r>
      <w:r>
        <w:t xml:space="preserve">, </w:t>
      </w:r>
      <w:r w:rsidR="00457E89" w:rsidRPr="00675642">
        <w:t>tu le sais bien</w:t>
      </w:r>
      <w:r>
        <w:t>.</w:t>
      </w:r>
    </w:p>
    <w:p w14:paraId="056EB2C0" w14:textId="77777777" w:rsidR="00EE5875" w:rsidRDefault="00EE5875" w:rsidP="00457E89">
      <w:r>
        <w:t>— </w:t>
      </w:r>
      <w:r w:rsidR="00457E89" w:rsidRPr="00675642">
        <w:t>Et que vas-tu lui dire</w:t>
      </w:r>
      <w:r>
        <w:t> ?</w:t>
      </w:r>
    </w:p>
    <w:p w14:paraId="6E16C6BB" w14:textId="77777777" w:rsidR="00EE5875" w:rsidRDefault="00EE5875" w:rsidP="00457E89">
      <w:r>
        <w:t>— </w:t>
      </w:r>
      <w:r w:rsidR="00457E89" w:rsidRPr="00675642">
        <w:t>On verra</w:t>
      </w:r>
      <w:r>
        <w:t xml:space="preserve">… </w:t>
      </w:r>
      <w:r w:rsidR="00457E89" w:rsidRPr="00675642">
        <w:t>on verra</w:t>
      </w:r>
      <w:r>
        <w:t xml:space="preserve">… </w:t>
      </w:r>
      <w:r w:rsidR="00457E89" w:rsidRPr="00675642">
        <w:t>je</w:t>
      </w:r>
      <w:r>
        <w:t xml:space="preserve">… </w:t>
      </w:r>
      <w:r w:rsidR="00457E89" w:rsidRPr="00675642">
        <w:t>je</w:t>
      </w:r>
      <w:r>
        <w:t xml:space="preserve">… </w:t>
      </w:r>
      <w:r w:rsidR="00457E89" w:rsidRPr="00675642">
        <w:t>je lui dirai que</w:t>
      </w:r>
      <w:r>
        <w:t xml:space="preserve">… </w:t>
      </w:r>
      <w:r w:rsidR="00457E89" w:rsidRPr="00675642">
        <w:t>que</w:t>
      </w:r>
      <w:r>
        <w:t xml:space="preserve">… </w:t>
      </w:r>
      <w:r w:rsidR="00457E89" w:rsidRPr="00675642">
        <w:t>je</w:t>
      </w:r>
      <w:r>
        <w:t>…</w:t>
      </w:r>
    </w:p>
    <w:p w14:paraId="054F609F" w14:textId="77777777" w:rsidR="00EE5875" w:rsidRDefault="00EE5875" w:rsidP="00457E89">
      <w:r>
        <w:t>— </w:t>
      </w:r>
      <w:r w:rsidR="00457E89" w:rsidRPr="00675642">
        <w:t>Viens</w:t>
      </w:r>
      <w:r>
        <w:t xml:space="preserve">, </w:t>
      </w:r>
      <w:r w:rsidR="00457E89" w:rsidRPr="00675642">
        <w:t>que je t</w:t>
      </w:r>
      <w:r>
        <w:t>’</w:t>
      </w:r>
      <w:r w:rsidR="00457E89" w:rsidRPr="00675642">
        <w:t>embrasse</w:t>
      </w:r>
      <w:r>
        <w:t xml:space="preserve">, </w:t>
      </w:r>
      <w:r w:rsidR="00457E89" w:rsidRPr="00675642">
        <w:t>tu es le plus brave</w:t>
      </w:r>
      <w:r>
        <w:t xml:space="preserve">, </w:t>
      </w:r>
      <w:r w:rsidR="00457E89" w:rsidRPr="00675642">
        <w:t>viens</w:t>
      </w:r>
      <w:r>
        <w:t> !</w:t>
      </w:r>
    </w:p>
    <w:p w14:paraId="4915DB24" w14:textId="77777777" w:rsidR="00EE5875" w:rsidRDefault="00457E89" w:rsidP="00457E89">
      <w:proofErr w:type="spellStart"/>
      <w:r w:rsidRPr="00675642">
        <w:t>Théréson</w:t>
      </w:r>
      <w:proofErr w:type="spellEnd"/>
      <w:r w:rsidRPr="00675642">
        <w:t xml:space="preserve"> m</w:t>
      </w:r>
      <w:r w:rsidR="00EE5875">
        <w:t>’</w:t>
      </w:r>
      <w:r w:rsidRPr="00675642">
        <w:t>étreignait</w:t>
      </w:r>
      <w:r w:rsidR="00EE5875">
        <w:t>.</w:t>
      </w:r>
    </w:p>
    <w:p w14:paraId="115DB0B7" w14:textId="77777777" w:rsidR="00EE5875" w:rsidRDefault="00457E89" w:rsidP="00457E89">
      <w:r w:rsidRPr="00675642">
        <w:t>Tout tournait autour de moi</w:t>
      </w:r>
      <w:r w:rsidR="00EE5875">
        <w:t>.</w:t>
      </w:r>
    </w:p>
    <w:p w14:paraId="0E47D45D" w14:textId="77777777" w:rsidR="00EE5875" w:rsidRDefault="00457E89" w:rsidP="00457E89">
      <w:r w:rsidRPr="00675642">
        <w:t>Il arrivait du café un chahut épouvantable</w:t>
      </w:r>
      <w:r w:rsidR="00EE5875">
        <w:t>.</w:t>
      </w:r>
    </w:p>
    <w:p w14:paraId="53C83107" w14:textId="77777777" w:rsidR="00EE5875" w:rsidRDefault="00457E89" w:rsidP="00457E89">
      <w:r w:rsidRPr="00675642">
        <w:t>Des canons roulaient sur la chaussée tirés par la jeunesse des écoles</w:t>
      </w:r>
      <w:r w:rsidR="00EE5875">
        <w:t xml:space="preserve">. </w:t>
      </w:r>
      <w:r w:rsidRPr="00675642">
        <w:t>Des midinettes</w:t>
      </w:r>
      <w:r w:rsidR="00EE5875">
        <w:t xml:space="preserve">, </w:t>
      </w:r>
      <w:r w:rsidRPr="00675642">
        <w:t>des gamins</w:t>
      </w:r>
      <w:r w:rsidR="00EE5875">
        <w:t xml:space="preserve">, </w:t>
      </w:r>
      <w:r w:rsidRPr="00675642">
        <w:t>des vieillards</w:t>
      </w:r>
      <w:r w:rsidR="00EE5875">
        <w:t xml:space="preserve">, </w:t>
      </w:r>
      <w:r w:rsidRPr="00675642">
        <w:t>des ble</w:t>
      </w:r>
      <w:r w:rsidRPr="00675642">
        <w:t>s</w:t>
      </w:r>
      <w:r w:rsidRPr="00675642">
        <w:t>sés</w:t>
      </w:r>
      <w:r w:rsidR="00EE5875">
        <w:t xml:space="preserve">, </w:t>
      </w:r>
      <w:r w:rsidRPr="00675642">
        <w:t>un aveugle</w:t>
      </w:r>
      <w:r w:rsidR="00EE5875">
        <w:t xml:space="preserve">, </w:t>
      </w:r>
      <w:r w:rsidRPr="00675642">
        <w:t>tout le monde s</w:t>
      </w:r>
      <w:r w:rsidR="00EE5875">
        <w:t>’</w:t>
      </w:r>
      <w:r w:rsidRPr="00675642">
        <w:t>y attelait</w:t>
      </w:r>
      <w:r w:rsidR="00EE5875">
        <w:t xml:space="preserve">. </w:t>
      </w:r>
      <w:r w:rsidRPr="00675642">
        <w:t xml:space="preserve">On scandait </w:t>
      </w:r>
      <w:r w:rsidRPr="00675642">
        <w:rPr>
          <w:i/>
          <w:iCs/>
        </w:rPr>
        <w:t>la Ma</w:t>
      </w:r>
      <w:r w:rsidRPr="00675642">
        <w:rPr>
          <w:i/>
          <w:iCs/>
        </w:rPr>
        <w:t>r</w:t>
      </w:r>
      <w:r w:rsidRPr="00675642">
        <w:rPr>
          <w:i/>
          <w:iCs/>
        </w:rPr>
        <w:t>seillaise</w:t>
      </w:r>
      <w:r w:rsidRPr="00675642">
        <w:t xml:space="preserve"> sur les assiettes</w:t>
      </w:r>
      <w:r w:rsidR="00EE5875">
        <w:t xml:space="preserve">, </w:t>
      </w:r>
      <w:r w:rsidRPr="00675642">
        <w:t>sur les verres</w:t>
      </w:r>
      <w:r w:rsidR="00EE5875">
        <w:t xml:space="preserve">. </w:t>
      </w:r>
      <w:r w:rsidRPr="00675642">
        <w:t>Des permissionnaires sifflaient dans des bouteilles vides</w:t>
      </w:r>
      <w:r w:rsidR="00EE5875">
        <w:t xml:space="preserve">. </w:t>
      </w:r>
      <w:r w:rsidRPr="00675642">
        <w:t>Des chaises</w:t>
      </w:r>
      <w:r w:rsidR="00EE5875">
        <w:t xml:space="preserve">, </w:t>
      </w:r>
      <w:r w:rsidRPr="00675642">
        <w:t>des tables cro</w:t>
      </w:r>
      <w:r w:rsidRPr="00675642">
        <w:t>u</w:t>
      </w:r>
      <w:r w:rsidRPr="00675642">
        <w:t>laient sous le poids de ceux qui montaient dessus pour voir déf</w:t>
      </w:r>
      <w:r w:rsidRPr="00675642">
        <w:t>i</w:t>
      </w:r>
      <w:r w:rsidRPr="00675642">
        <w:t>ler dans la rue</w:t>
      </w:r>
      <w:r w:rsidR="00EE5875">
        <w:t xml:space="preserve">. </w:t>
      </w:r>
      <w:r w:rsidRPr="00675642">
        <w:t xml:space="preserve">Un instant nous faillîmes être </w:t>
      </w:r>
      <w:r w:rsidRPr="00675642">
        <w:lastRenderedPageBreak/>
        <w:t>séparés par un monôme de fous qui pénétraient dans la cuisine</w:t>
      </w:r>
      <w:r w:rsidR="00EE5875">
        <w:t xml:space="preserve">, </w:t>
      </w:r>
      <w:r w:rsidRPr="00675642">
        <w:t>braillaient</w:t>
      </w:r>
      <w:r w:rsidR="00EE5875">
        <w:t xml:space="preserve">, </w:t>
      </w:r>
      <w:r w:rsidRPr="00675642">
        <w:t>hurlaient</w:t>
      </w:r>
      <w:r w:rsidR="00EE5875">
        <w:t xml:space="preserve">, </w:t>
      </w:r>
      <w:r w:rsidRPr="00675642">
        <w:t>tapaient sur les chaudrons</w:t>
      </w:r>
      <w:r w:rsidR="00EE5875">
        <w:t xml:space="preserve">, </w:t>
      </w:r>
      <w:r w:rsidRPr="00675642">
        <w:t>renversaient des piles d</w:t>
      </w:r>
      <w:r w:rsidR="00EE5875">
        <w:t>’</w:t>
      </w:r>
      <w:r w:rsidRPr="00675642">
        <w:t>assiettes</w:t>
      </w:r>
      <w:r w:rsidR="00EE5875">
        <w:t>.</w:t>
      </w:r>
    </w:p>
    <w:p w14:paraId="21151A62" w14:textId="77777777" w:rsidR="00EE5875" w:rsidRDefault="00EE5875" w:rsidP="00457E89">
      <w:r>
        <w:t>— </w:t>
      </w:r>
      <w:r w:rsidR="00457E89" w:rsidRPr="00675642">
        <w:t>Je te la donne</w:t>
      </w:r>
      <w:r>
        <w:t xml:space="preserve">, </w:t>
      </w:r>
      <w:r w:rsidR="00457E89" w:rsidRPr="00675642">
        <w:t xml:space="preserve">me soufflait </w:t>
      </w:r>
      <w:proofErr w:type="spellStart"/>
      <w:r w:rsidR="00457E89" w:rsidRPr="00675642">
        <w:t>Théréson</w:t>
      </w:r>
      <w:proofErr w:type="spellEnd"/>
      <w:r w:rsidR="00457E89" w:rsidRPr="00675642">
        <w:t xml:space="preserve"> à l</w:t>
      </w:r>
      <w:r>
        <w:t>’</w:t>
      </w:r>
      <w:r w:rsidR="00457E89" w:rsidRPr="00675642">
        <w:t>oreille</w:t>
      </w:r>
      <w:r>
        <w:t xml:space="preserve">, </w:t>
      </w:r>
      <w:r w:rsidR="00457E89" w:rsidRPr="00675642">
        <w:t>je te la donne à toi</w:t>
      </w:r>
      <w:r>
        <w:t xml:space="preserve">, </w:t>
      </w:r>
      <w:r w:rsidR="00457E89" w:rsidRPr="00675642">
        <w:t>mon trésor</w:t>
      </w:r>
      <w:r>
        <w:t> !</w:t>
      </w:r>
    </w:p>
    <w:p w14:paraId="78A07020" w14:textId="77777777" w:rsidR="00EE5875" w:rsidRDefault="00457E89" w:rsidP="00457E89">
      <w:r w:rsidRPr="00675642">
        <w:t>Je la poussai doucement vers le comptoir et lui versai à boire</w:t>
      </w:r>
      <w:r w:rsidR="00EE5875">
        <w:t xml:space="preserve">. </w:t>
      </w:r>
      <w:proofErr w:type="spellStart"/>
      <w:r w:rsidRPr="00675642">
        <w:t>Théréson</w:t>
      </w:r>
      <w:proofErr w:type="spellEnd"/>
      <w:r w:rsidRPr="00675642">
        <w:t xml:space="preserve"> reprit un peu d</w:t>
      </w:r>
      <w:r w:rsidR="00EE5875">
        <w:t>’</w:t>
      </w:r>
      <w:r w:rsidRPr="00675642">
        <w:t>aplomb</w:t>
      </w:r>
      <w:r w:rsidR="00EE5875">
        <w:t xml:space="preserve">. </w:t>
      </w:r>
      <w:r w:rsidRPr="00675642">
        <w:t>Ce n</w:t>
      </w:r>
      <w:r w:rsidR="00EE5875">
        <w:t>’</w:t>
      </w:r>
      <w:r w:rsidRPr="00675642">
        <w:t>était plus une m</w:t>
      </w:r>
      <w:r w:rsidRPr="00675642">
        <w:t>è</w:t>
      </w:r>
      <w:r w:rsidRPr="00675642">
        <w:t>re éplorée</w:t>
      </w:r>
      <w:r w:rsidR="00EE5875">
        <w:t xml:space="preserve">, </w:t>
      </w:r>
      <w:r w:rsidRPr="00675642">
        <w:t>mais une amoureuse qui balbutiait</w:t>
      </w:r>
      <w:r w:rsidR="00EE5875">
        <w:t xml:space="preserve">, </w:t>
      </w:r>
      <w:r w:rsidRPr="00675642">
        <w:t>qui disait des phrases sans suite</w:t>
      </w:r>
      <w:r w:rsidR="00EE5875">
        <w:t>.</w:t>
      </w:r>
    </w:p>
    <w:p w14:paraId="4A7667E7" w14:textId="77777777" w:rsidR="00EE5875" w:rsidRDefault="00EE5875" w:rsidP="00457E89">
      <w:r>
        <w:t>— </w:t>
      </w:r>
      <w:r w:rsidR="00457E89" w:rsidRPr="00675642">
        <w:t>Tu es un chic type</w:t>
      </w:r>
      <w:r>
        <w:t xml:space="preserve">, </w:t>
      </w:r>
      <w:r w:rsidR="00457E89" w:rsidRPr="00675642">
        <w:t>toi</w:t>
      </w:r>
      <w:r>
        <w:t xml:space="preserve">, </w:t>
      </w:r>
      <w:r w:rsidR="00457E89" w:rsidRPr="00675642">
        <w:t>un chic type</w:t>
      </w:r>
      <w:r>
        <w:t xml:space="preserve">… </w:t>
      </w:r>
      <w:r w:rsidR="00457E89" w:rsidRPr="00675642">
        <w:t>Quelle idée</w:t>
      </w:r>
      <w:r>
        <w:t xml:space="preserve"> !… </w:t>
      </w:r>
      <w:r w:rsidR="00457E89" w:rsidRPr="00675642">
        <w:t>Il faut s</w:t>
      </w:r>
      <w:r>
        <w:t>’</w:t>
      </w:r>
      <w:r w:rsidR="00457E89" w:rsidRPr="00675642">
        <w:t>attendre à tout avec toi</w:t>
      </w:r>
      <w:r>
        <w:t xml:space="preserve">, </w:t>
      </w:r>
      <w:r w:rsidR="00457E89" w:rsidRPr="00675642">
        <w:t>à tout</w:t>
      </w:r>
      <w:r>
        <w:t xml:space="preserve">… </w:t>
      </w:r>
      <w:r w:rsidR="00457E89" w:rsidRPr="00675642">
        <w:t>Personne n</w:t>
      </w:r>
      <w:r>
        <w:t>’</w:t>
      </w:r>
      <w:r w:rsidR="00457E89" w:rsidRPr="00675642">
        <w:t>aurait trouvé ça</w:t>
      </w:r>
      <w:r>
        <w:t xml:space="preserve">… </w:t>
      </w:r>
      <w:r w:rsidR="00457E89" w:rsidRPr="00675642">
        <w:t>Quelle surprise</w:t>
      </w:r>
      <w:r>
        <w:t xml:space="preserve"> ! </w:t>
      </w:r>
      <w:r w:rsidR="00457E89" w:rsidRPr="00675642">
        <w:t>Et dire que tu es sérieux</w:t>
      </w:r>
      <w:r>
        <w:t xml:space="preserve">, </w:t>
      </w:r>
      <w:r w:rsidR="00457E89" w:rsidRPr="00675642">
        <w:t>toi</w:t>
      </w:r>
      <w:r>
        <w:t xml:space="preserve">, </w:t>
      </w:r>
      <w:r w:rsidR="00457E89" w:rsidRPr="00675642">
        <w:t>toi</w:t>
      </w:r>
      <w:r>
        <w:t xml:space="preserve">… </w:t>
      </w:r>
      <w:r w:rsidR="00457E89" w:rsidRPr="00675642">
        <w:t>toi qui es toujours prêt à la rigolade</w:t>
      </w:r>
      <w:r>
        <w:t xml:space="preserve">… </w:t>
      </w:r>
      <w:r w:rsidR="00457E89" w:rsidRPr="00675642">
        <w:t>Je sais bien qu</w:t>
      </w:r>
      <w:r>
        <w:t>’</w:t>
      </w:r>
      <w:r w:rsidR="00457E89" w:rsidRPr="00675642">
        <w:t>elle sera heureuse avec toi</w:t>
      </w:r>
      <w:r>
        <w:t xml:space="preserve">… </w:t>
      </w:r>
      <w:r w:rsidR="00457E89" w:rsidRPr="00675642">
        <w:t>Et Mireille ne saura jamais</w:t>
      </w:r>
      <w:r>
        <w:t xml:space="preserve">, </w:t>
      </w:r>
      <w:r w:rsidR="00457E89" w:rsidRPr="00675642">
        <w:t>jamais rien</w:t>
      </w:r>
      <w:r>
        <w:t> ?…</w:t>
      </w:r>
    </w:p>
    <w:p w14:paraId="441EFB1A" w14:textId="77777777" w:rsidR="00EE5875" w:rsidRDefault="00EE5875" w:rsidP="00457E89">
      <w:r>
        <w:t>— </w:t>
      </w:r>
      <w:r w:rsidR="00457E89" w:rsidRPr="00675642">
        <w:t>Je te le jure</w:t>
      </w:r>
      <w:r>
        <w:t xml:space="preserve">, </w:t>
      </w:r>
      <w:proofErr w:type="spellStart"/>
      <w:r w:rsidR="00457E89" w:rsidRPr="00675642">
        <w:t>Théréson</w:t>
      </w:r>
      <w:proofErr w:type="spellEnd"/>
      <w:r>
        <w:t>.</w:t>
      </w:r>
    </w:p>
    <w:p w14:paraId="0C742058" w14:textId="77777777" w:rsidR="00EE5875" w:rsidRDefault="00EE5875" w:rsidP="00457E89">
      <w:r>
        <w:t>— </w:t>
      </w:r>
      <w:r w:rsidR="00457E89" w:rsidRPr="00675642">
        <w:t>Ah</w:t>
      </w:r>
      <w:r>
        <w:t> !</w:t>
      </w:r>
    </w:p>
    <w:p w14:paraId="2CA00E20" w14:textId="77777777" w:rsidR="00EE5875" w:rsidRDefault="00457E89" w:rsidP="00457E89">
      <w:r w:rsidRPr="00675642">
        <w:t>Avant de disparaître dans la foule</w:t>
      </w:r>
      <w:r w:rsidR="00EE5875">
        <w:t xml:space="preserve">, </w:t>
      </w:r>
      <w:r w:rsidRPr="00675642">
        <w:t>elle eut un dernier scr</w:t>
      </w:r>
      <w:r w:rsidRPr="00675642">
        <w:t>u</w:t>
      </w:r>
      <w:r w:rsidRPr="00675642">
        <w:t>pule</w:t>
      </w:r>
      <w:r w:rsidR="00EE5875">
        <w:t>.</w:t>
      </w:r>
    </w:p>
    <w:p w14:paraId="310D03AF" w14:textId="77777777" w:rsidR="00EE5875" w:rsidRDefault="00EE5875" w:rsidP="00457E89">
      <w:r>
        <w:t>— </w:t>
      </w:r>
      <w:r w:rsidR="00457E89" w:rsidRPr="00675642">
        <w:t>Et tu crois que Mireille acceptera</w:t>
      </w:r>
      <w:r>
        <w:t> ?</w:t>
      </w:r>
    </w:p>
    <w:p w14:paraId="20A5F526" w14:textId="77777777" w:rsidR="00EE5875" w:rsidRDefault="00EE5875" w:rsidP="00457E89">
      <w:r>
        <w:t>— </w:t>
      </w:r>
      <w:r w:rsidR="00457E89" w:rsidRPr="00675642">
        <w:t>Je ne sais pas</w:t>
      </w:r>
      <w:r>
        <w:t xml:space="preserve">… </w:t>
      </w:r>
      <w:r w:rsidR="00457E89" w:rsidRPr="00675642">
        <w:t>je</w:t>
      </w:r>
      <w:r>
        <w:t>…</w:t>
      </w:r>
    </w:p>
    <w:p w14:paraId="1FB0614B" w14:textId="77777777" w:rsidR="00EE5875" w:rsidRDefault="00EE5875" w:rsidP="00457E89">
      <w:r>
        <w:t>— </w:t>
      </w:r>
      <w:r w:rsidR="00457E89" w:rsidRPr="00675642">
        <w:t>Et que lui diras-tu</w:t>
      </w:r>
      <w:r>
        <w:t> ?</w:t>
      </w:r>
    </w:p>
    <w:p w14:paraId="7DBE2863" w14:textId="77777777" w:rsidR="00EE5875" w:rsidRDefault="00EE5875" w:rsidP="00457E89">
      <w:r>
        <w:t>— </w:t>
      </w:r>
      <w:r w:rsidR="00457E89" w:rsidRPr="00675642">
        <w:t>Je te téléphonerai</w:t>
      </w:r>
      <w:r>
        <w:t>.</w:t>
      </w:r>
    </w:p>
    <w:p w14:paraId="12F48E60" w14:textId="4C915030" w:rsidR="00457E89" w:rsidRDefault="00457E89" w:rsidP="00457E89"/>
    <w:p w14:paraId="0956C591" w14:textId="77777777" w:rsidR="00EE5875" w:rsidRDefault="00457E89" w:rsidP="00457E89">
      <w:r w:rsidRPr="00675642">
        <w:t>J</w:t>
      </w:r>
      <w:r w:rsidR="00EE5875">
        <w:t>’</w:t>
      </w:r>
      <w:r w:rsidRPr="00675642">
        <w:t>ai téléphoné</w:t>
      </w:r>
      <w:r w:rsidR="00EE5875">
        <w:t xml:space="preserve"> ; </w:t>
      </w:r>
      <w:r w:rsidRPr="00675642">
        <w:t>mais avant</w:t>
      </w:r>
      <w:r w:rsidR="00EE5875">
        <w:t xml:space="preserve">, </w:t>
      </w:r>
      <w:r w:rsidRPr="00675642">
        <w:t>je suis remonté à l</w:t>
      </w:r>
      <w:r w:rsidR="00EE5875">
        <w:t>’</w:t>
      </w:r>
      <w:r w:rsidRPr="00675642">
        <w:t>entresol e</w:t>
      </w:r>
      <w:r w:rsidRPr="00675642">
        <w:t>n</w:t>
      </w:r>
      <w:r w:rsidRPr="00675642">
        <w:t>lever Mireille</w:t>
      </w:r>
      <w:r w:rsidR="00EE5875">
        <w:t>.</w:t>
      </w:r>
    </w:p>
    <w:p w14:paraId="701BDF1E" w14:textId="77777777" w:rsidR="00EE5875" w:rsidRDefault="00457E89" w:rsidP="00457E89">
      <w:r w:rsidRPr="00675642">
        <w:lastRenderedPageBreak/>
        <w:t>Nous sommes sortis dans la rue</w:t>
      </w:r>
      <w:r w:rsidR="00EE5875">
        <w:t>.</w:t>
      </w:r>
    </w:p>
    <w:p w14:paraId="03E7AFE7" w14:textId="77777777" w:rsidR="00EE5875" w:rsidRDefault="00457E89" w:rsidP="00457E89">
      <w:r w:rsidRPr="00675642">
        <w:t>Nous riions comme des enfants</w:t>
      </w:r>
      <w:r w:rsidR="00EE5875">
        <w:t>.</w:t>
      </w:r>
    </w:p>
    <w:p w14:paraId="2FFD81E6" w14:textId="77777777" w:rsidR="00EE5875" w:rsidRDefault="00457E89" w:rsidP="00457E89">
      <w:r w:rsidRPr="00675642">
        <w:t>Paris était magnifique</w:t>
      </w:r>
      <w:r w:rsidR="00EE5875">
        <w:t>.</w:t>
      </w:r>
    </w:p>
    <w:p w14:paraId="146643B7" w14:textId="77777777" w:rsidR="00EE5875" w:rsidRDefault="00457E89" w:rsidP="00457E89">
      <w:r w:rsidRPr="00675642">
        <w:t>Ah</w:t>
      </w:r>
      <w:r w:rsidR="00EE5875">
        <w:t xml:space="preserve"> ! </w:t>
      </w:r>
      <w:r w:rsidRPr="00675642">
        <w:t>cette nuit</w:t>
      </w:r>
      <w:r w:rsidR="00EE5875">
        <w:t>.</w:t>
      </w:r>
    </w:p>
    <w:p w14:paraId="3573765E" w14:textId="2B6D1FB6" w:rsidR="00457E89" w:rsidRPr="00675642" w:rsidRDefault="00457E89" w:rsidP="00EE5875">
      <w:pPr>
        <w:pStyle w:val="Titre2"/>
      </w:pPr>
      <w:bookmarkStart w:id="30" w:name="_Toc327816207"/>
      <w:bookmarkStart w:id="31" w:name="_Toc201949619"/>
      <w:r w:rsidRPr="00675642">
        <w:lastRenderedPageBreak/>
        <w:t>ROULEAU QUATRE</w:t>
      </w:r>
      <w:bookmarkEnd w:id="30"/>
      <w:bookmarkEnd w:id="31"/>
    </w:p>
    <w:p w14:paraId="0563879D" w14:textId="5147F510" w:rsidR="00EE5875" w:rsidRDefault="00457E89" w:rsidP="00457E89">
      <w:pPr>
        <w:pStyle w:val="Droite"/>
      </w:pPr>
      <w:r w:rsidRPr="00675642">
        <w:rPr>
          <w:i/>
          <w:iCs/>
        </w:rPr>
        <w:t>Au chalet</w:t>
      </w:r>
      <w:r w:rsidR="00EE5875">
        <w:rPr>
          <w:i/>
          <w:iCs/>
        </w:rPr>
        <w:t xml:space="preserve">, </w:t>
      </w:r>
      <w:r w:rsidRPr="00675642">
        <w:rPr>
          <w:i/>
          <w:iCs/>
        </w:rPr>
        <w:t>le 1</w:t>
      </w:r>
      <w:r w:rsidR="00EE5875" w:rsidRPr="00675642">
        <w:rPr>
          <w:i/>
          <w:iCs/>
        </w:rPr>
        <w:t>7</w:t>
      </w:r>
      <w:r w:rsidR="00EE5875">
        <w:rPr>
          <w:i/>
          <w:iCs/>
        </w:rPr>
        <w:t> </w:t>
      </w:r>
      <w:r w:rsidR="00EE5875" w:rsidRPr="00675642">
        <w:rPr>
          <w:i/>
          <w:iCs/>
        </w:rPr>
        <w:t>mars</w:t>
      </w:r>
      <w:r w:rsidR="00EE5875">
        <w:t>.</w:t>
      </w:r>
    </w:p>
    <w:p w14:paraId="48451249" w14:textId="77777777" w:rsidR="00EE5875" w:rsidRDefault="00457E89" w:rsidP="00457E89">
      <w:r w:rsidRPr="00675642">
        <w:t>La nuit est bleue</w:t>
      </w:r>
      <w:r w:rsidR="00EE5875">
        <w:t xml:space="preserve">. </w:t>
      </w:r>
      <w:r w:rsidRPr="00675642">
        <w:t>Le jour je parle dans ma machine</w:t>
      </w:r>
      <w:r w:rsidR="00EE5875">
        <w:t xml:space="preserve">. </w:t>
      </w:r>
      <w:r w:rsidRPr="00675642">
        <w:t>La nuit je sors</w:t>
      </w:r>
      <w:r w:rsidR="00EE5875">
        <w:t>.</w:t>
      </w:r>
    </w:p>
    <w:p w14:paraId="25937B58" w14:textId="77777777" w:rsidR="00EE5875" w:rsidRDefault="00457E89" w:rsidP="00457E89">
      <w:r w:rsidRPr="00675642">
        <w:t>Je ne dors pas</w:t>
      </w:r>
      <w:r w:rsidR="00EE5875">
        <w:t>.</w:t>
      </w:r>
    </w:p>
    <w:p w14:paraId="77D6D746" w14:textId="77777777" w:rsidR="00EE5875" w:rsidRDefault="00457E89" w:rsidP="00457E89">
      <w:r w:rsidRPr="00675642">
        <w:t>Depuis quinze jours</w:t>
      </w:r>
      <w:r w:rsidR="00EE5875">
        <w:t xml:space="preserve">, </w:t>
      </w:r>
      <w:r w:rsidRPr="00675642">
        <w:t>les nuits sont bleues</w:t>
      </w:r>
      <w:r w:rsidR="00EE5875">
        <w:t xml:space="preserve">, </w:t>
      </w:r>
      <w:r w:rsidRPr="00675642">
        <w:t>d</w:t>
      </w:r>
      <w:r w:rsidR="00EE5875">
        <w:t>’</w:t>
      </w:r>
      <w:r w:rsidRPr="00675642">
        <w:t>un bleu extr</w:t>
      </w:r>
      <w:r w:rsidRPr="00675642">
        <w:t>a</w:t>
      </w:r>
      <w:r w:rsidRPr="00675642">
        <w:t>ordinaire</w:t>
      </w:r>
      <w:r w:rsidR="00EE5875">
        <w:t xml:space="preserve">. </w:t>
      </w:r>
      <w:r w:rsidRPr="00675642">
        <w:t>Depuis quinze jours il fait beau</w:t>
      </w:r>
      <w:r w:rsidR="00EE5875">
        <w:t xml:space="preserve">. </w:t>
      </w:r>
      <w:r w:rsidRPr="00675642">
        <w:t>Depuis quinze jours</w:t>
      </w:r>
      <w:r w:rsidR="00EE5875">
        <w:t xml:space="preserve">, </w:t>
      </w:r>
      <w:r w:rsidRPr="00675642">
        <w:t>il gèle</w:t>
      </w:r>
      <w:r w:rsidR="00EE5875">
        <w:t xml:space="preserve">. </w:t>
      </w:r>
      <w:r w:rsidRPr="00675642">
        <w:t>C</w:t>
      </w:r>
      <w:r w:rsidR="00EE5875">
        <w:t>’</w:t>
      </w:r>
      <w:r w:rsidRPr="00675642">
        <w:t>est l</w:t>
      </w:r>
      <w:r w:rsidR="00EE5875">
        <w:t>’</w:t>
      </w:r>
      <w:r w:rsidRPr="00675642">
        <w:t>hiver</w:t>
      </w:r>
      <w:r w:rsidR="00EE5875">
        <w:t xml:space="preserve">. </w:t>
      </w:r>
      <w:r w:rsidRPr="00675642">
        <w:t>Le vrai</w:t>
      </w:r>
      <w:r w:rsidR="00EE5875">
        <w:t xml:space="preserve">. </w:t>
      </w:r>
      <w:r w:rsidRPr="00675642">
        <w:t>Naturellement</w:t>
      </w:r>
      <w:r w:rsidR="00EE5875">
        <w:t xml:space="preserve">, </w:t>
      </w:r>
      <w:r w:rsidRPr="00675642">
        <w:t>les amateurs ne r</w:t>
      </w:r>
      <w:r w:rsidRPr="00675642">
        <w:t>e</w:t>
      </w:r>
      <w:r w:rsidRPr="00675642">
        <w:t>viennent pas et c</w:t>
      </w:r>
      <w:r w:rsidR="00EE5875">
        <w:t>’</w:t>
      </w:r>
      <w:r w:rsidRPr="00675642">
        <w:t>est pourtant maintenant qu</w:t>
      </w:r>
      <w:r w:rsidR="00EE5875">
        <w:t>’</w:t>
      </w:r>
      <w:r w:rsidRPr="00675642">
        <w:t>il ferait bon de l</w:t>
      </w:r>
      <w:r w:rsidRPr="00675642">
        <w:t>u</w:t>
      </w:r>
      <w:r w:rsidRPr="00675642">
        <w:t>ger</w:t>
      </w:r>
      <w:r w:rsidR="00EE5875">
        <w:t xml:space="preserve">. </w:t>
      </w:r>
      <w:r w:rsidRPr="00675642">
        <w:t>En février</w:t>
      </w:r>
      <w:r w:rsidR="00EE5875">
        <w:t xml:space="preserve">, </w:t>
      </w:r>
      <w:r w:rsidRPr="00675642">
        <w:t>quand il pleuvait</w:t>
      </w:r>
      <w:r w:rsidR="00EE5875">
        <w:t xml:space="preserve">, </w:t>
      </w:r>
      <w:r w:rsidRPr="00675642">
        <w:t>il y avait encore des co</w:t>
      </w:r>
      <w:r w:rsidRPr="00675642">
        <w:t>n</w:t>
      </w:r>
      <w:r w:rsidRPr="00675642">
        <w:t>cours de skis dans la vallée</w:t>
      </w:r>
      <w:r w:rsidR="00EE5875">
        <w:t xml:space="preserve">. </w:t>
      </w:r>
      <w:r w:rsidRPr="00675642">
        <w:t>Pourquoi</w:t>
      </w:r>
      <w:r w:rsidR="00EE5875">
        <w:t xml:space="preserve"> ? </w:t>
      </w:r>
      <w:r w:rsidRPr="00675642">
        <w:t>Tous les hôtels sont fermés</w:t>
      </w:r>
      <w:r w:rsidR="00EE5875">
        <w:t xml:space="preserve">. </w:t>
      </w:r>
      <w:r w:rsidRPr="00675642">
        <w:t>Chamonix est vide</w:t>
      </w:r>
      <w:r w:rsidR="00EE5875">
        <w:t xml:space="preserve">, </w:t>
      </w:r>
      <w:r w:rsidRPr="00675642">
        <w:t>vide</w:t>
      </w:r>
      <w:r w:rsidR="00EE5875">
        <w:t xml:space="preserve">. </w:t>
      </w:r>
      <w:r w:rsidRPr="00675642">
        <w:t>Même les habitants du pays restent e</w:t>
      </w:r>
      <w:r w:rsidRPr="00675642">
        <w:t>n</w:t>
      </w:r>
      <w:r w:rsidRPr="00675642">
        <w:t>fermés chez eux</w:t>
      </w:r>
      <w:r w:rsidR="00EE5875">
        <w:t xml:space="preserve">. </w:t>
      </w:r>
      <w:r w:rsidRPr="00675642">
        <w:t>Probablement qu</w:t>
      </w:r>
      <w:r w:rsidR="00EE5875">
        <w:t>’</w:t>
      </w:r>
      <w:r w:rsidRPr="00675642">
        <w:t>ils dorment</w:t>
      </w:r>
      <w:r w:rsidR="00EE5875">
        <w:t xml:space="preserve">. </w:t>
      </w:r>
      <w:r w:rsidRPr="00675642">
        <w:t>C</w:t>
      </w:r>
      <w:r w:rsidR="00EE5875">
        <w:t>’</w:t>
      </w:r>
      <w:r w:rsidRPr="00675642">
        <w:t>est a</w:t>
      </w:r>
      <w:r w:rsidRPr="00675642">
        <w:t>u</w:t>
      </w:r>
      <w:r w:rsidRPr="00675642">
        <w:t>jourd</w:t>
      </w:r>
      <w:r w:rsidR="00EE5875">
        <w:t>’</w:t>
      </w:r>
      <w:r w:rsidRPr="00675642">
        <w:t>hui une race dégénérée</w:t>
      </w:r>
      <w:r w:rsidR="00EE5875">
        <w:t xml:space="preserve">. </w:t>
      </w:r>
      <w:r w:rsidRPr="00675642">
        <w:t>Par ces belles journées ensolei</w:t>
      </w:r>
      <w:r w:rsidRPr="00675642">
        <w:t>l</w:t>
      </w:r>
      <w:r w:rsidRPr="00675642">
        <w:t>lées et ces belles nuits si froides</w:t>
      </w:r>
      <w:r w:rsidR="00EE5875">
        <w:t xml:space="preserve">, </w:t>
      </w:r>
      <w:r w:rsidRPr="00675642">
        <w:t>si divinement froides</w:t>
      </w:r>
      <w:r w:rsidR="00EE5875">
        <w:t xml:space="preserve">, </w:t>
      </w:r>
      <w:r w:rsidRPr="00675642">
        <w:t>je ne vois personne dans la vallée</w:t>
      </w:r>
      <w:r w:rsidR="00EE5875">
        <w:t xml:space="preserve">. </w:t>
      </w:r>
      <w:r w:rsidRPr="00675642">
        <w:t>Jamais personne sur les routes</w:t>
      </w:r>
      <w:r w:rsidR="00EE5875">
        <w:t xml:space="preserve">, </w:t>
      </w:r>
      <w:r w:rsidRPr="00675642">
        <w:t>même à la lunette</w:t>
      </w:r>
      <w:r w:rsidR="00EE5875">
        <w:t xml:space="preserve">. </w:t>
      </w:r>
      <w:r w:rsidRPr="00675642">
        <w:t>Je n</w:t>
      </w:r>
      <w:r w:rsidR="00EE5875">
        <w:t>’</w:t>
      </w:r>
      <w:r w:rsidRPr="00675642">
        <w:t>entends pas le moindre bruit</w:t>
      </w:r>
      <w:r w:rsidR="00EE5875">
        <w:t xml:space="preserve">. </w:t>
      </w:r>
      <w:r w:rsidRPr="00675642">
        <w:t>J</w:t>
      </w:r>
      <w:r w:rsidR="00EE5875">
        <w:t>’</w:t>
      </w:r>
      <w:r w:rsidRPr="00675642">
        <w:t>ai beau me pencher sur la vallée</w:t>
      </w:r>
      <w:r w:rsidR="00EE5875">
        <w:t xml:space="preserve">, </w:t>
      </w:r>
      <w:r w:rsidRPr="00675642">
        <w:t>rien ne bouge</w:t>
      </w:r>
      <w:r w:rsidR="00EE5875">
        <w:t xml:space="preserve">. </w:t>
      </w:r>
      <w:r w:rsidRPr="00675642">
        <w:t>Je crois même que les trains n</w:t>
      </w:r>
      <w:r w:rsidR="00EE5875">
        <w:t>’</w:t>
      </w:r>
      <w:r w:rsidRPr="00675642">
        <w:t>arrivent plus</w:t>
      </w:r>
      <w:r w:rsidR="00EE5875">
        <w:t xml:space="preserve">. </w:t>
      </w:r>
      <w:r w:rsidRPr="00675642">
        <w:t>Je fume ma pipe</w:t>
      </w:r>
      <w:r w:rsidR="00EE5875">
        <w:t xml:space="preserve">. </w:t>
      </w:r>
      <w:r w:rsidRPr="00675642">
        <w:t>Pas un oiseau</w:t>
      </w:r>
      <w:r w:rsidR="00EE5875">
        <w:t xml:space="preserve">. </w:t>
      </w:r>
      <w:r w:rsidRPr="00675642">
        <w:t>Pas un cri</w:t>
      </w:r>
      <w:r w:rsidR="00EE5875">
        <w:t>.</w:t>
      </w:r>
    </w:p>
    <w:p w14:paraId="0C7A3277" w14:textId="77777777" w:rsidR="00EE5875" w:rsidRDefault="00457E89" w:rsidP="00457E89">
      <w:r w:rsidRPr="00675642">
        <w:t>Personne ne vient</w:t>
      </w:r>
      <w:r w:rsidR="00EE5875">
        <w:t>.</w:t>
      </w:r>
    </w:p>
    <w:p w14:paraId="51BD13B9" w14:textId="77777777" w:rsidR="00EE5875" w:rsidRDefault="00457E89" w:rsidP="00457E89">
      <w:r w:rsidRPr="00675642">
        <w:t>De tout l</w:t>
      </w:r>
      <w:r w:rsidR="00EE5875">
        <w:t>’</w:t>
      </w:r>
      <w:r w:rsidRPr="00675642">
        <w:t>hiver je n</w:t>
      </w:r>
      <w:r w:rsidR="00EE5875">
        <w:t>’</w:t>
      </w:r>
      <w:r w:rsidRPr="00675642">
        <w:t>ai eu qu</w:t>
      </w:r>
      <w:r w:rsidR="00EE5875">
        <w:t>’</w:t>
      </w:r>
      <w:r w:rsidRPr="00675642">
        <w:t>une seule fois une visite</w:t>
      </w:r>
      <w:r w:rsidR="00EE5875">
        <w:t xml:space="preserve">, </w:t>
      </w:r>
      <w:r w:rsidRPr="00675642">
        <w:t>ici</w:t>
      </w:r>
      <w:r w:rsidR="00EE5875">
        <w:t>.</w:t>
      </w:r>
    </w:p>
    <w:p w14:paraId="70274F62" w14:textId="77777777" w:rsidR="00EE5875" w:rsidRDefault="00457E89" w:rsidP="00457E89">
      <w:r w:rsidRPr="00675642">
        <w:t>Naturellement</w:t>
      </w:r>
      <w:r w:rsidR="00EE5875">
        <w:t xml:space="preserve">, </w:t>
      </w:r>
      <w:r w:rsidRPr="00675642">
        <w:t>c</w:t>
      </w:r>
      <w:r w:rsidR="00EE5875">
        <w:t>’</w:t>
      </w:r>
      <w:r w:rsidRPr="00675642">
        <w:t>était un Anglais</w:t>
      </w:r>
      <w:r w:rsidR="00EE5875">
        <w:t>.</w:t>
      </w:r>
    </w:p>
    <w:p w14:paraId="123C8F00" w14:textId="77777777" w:rsidR="00EE5875" w:rsidRDefault="00457E89" w:rsidP="00457E89">
      <w:r w:rsidRPr="00675642">
        <w:t>Quelques jours après le Nouvel-An</w:t>
      </w:r>
      <w:r w:rsidR="00EE5875">
        <w:t xml:space="preserve">, </w:t>
      </w:r>
      <w:r w:rsidRPr="00675642">
        <w:t>je vois monter une co</w:t>
      </w:r>
      <w:r w:rsidRPr="00675642">
        <w:t>r</w:t>
      </w:r>
      <w:r w:rsidRPr="00675642">
        <w:t>dée de trois</w:t>
      </w:r>
      <w:r w:rsidR="00EE5875">
        <w:t xml:space="preserve">. </w:t>
      </w:r>
      <w:r w:rsidRPr="00675642">
        <w:t>J</w:t>
      </w:r>
      <w:r w:rsidR="00EE5875">
        <w:t>’</w:t>
      </w:r>
      <w:r w:rsidRPr="00675642">
        <w:t>éclate de rire en les voyant</w:t>
      </w:r>
      <w:r w:rsidR="00EE5875">
        <w:t xml:space="preserve">. </w:t>
      </w:r>
      <w:r w:rsidRPr="00675642">
        <w:t>C</w:t>
      </w:r>
      <w:r w:rsidR="00EE5875">
        <w:t>’</w:t>
      </w:r>
      <w:r w:rsidRPr="00675642">
        <w:t>était tellement ina</w:t>
      </w:r>
      <w:r w:rsidRPr="00675642">
        <w:t>t</w:t>
      </w:r>
      <w:r w:rsidRPr="00675642">
        <w:t>tendu</w:t>
      </w:r>
      <w:r w:rsidR="00EE5875">
        <w:t xml:space="preserve"> ! </w:t>
      </w:r>
      <w:r w:rsidRPr="00675642">
        <w:t>Et voilà qu</w:t>
      </w:r>
      <w:r w:rsidR="00EE5875">
        <w:t>’</w:t>
      </w:r>
      <w:r w:rsidRPr="00675642">
        <w:t>ils s</w:t>
      </w:r>
      <w:r w:rsidR="00EE5875">
        <w:t>’</w:t>
      </w:r>
      <w:r w:rsidRPr="00675642">
        <w:t>arrêtent sur le terre-plein</w:t>
      </w:r>
      <w:r w:rsidR="00EE5875">
        <w:t xml:space="preserve">, </w:t>
      </w:r>
      <w:r w:rsidRPr="00675642">
        <w:t>devant ma porte</w:t>
      </w:r>
      <w:r w:rsidR="00EE5875">
        <w:t xml:space="preserve">. </w:t>
      </w:r>
      <w:r w:rsidRPr="00675642">
        <w:t>L</w:t>
      </w:r>
      <w:r w:rsidR="00EE5875">
        <w:t>’</w:t>
      </w:r>
      <w:r w:rsidRPr="00675642">
        <w:t>Anglais me salue en portant la main à son passe-</w:t>
      </w:r>
      <w:r w:rsidRPr="00675642">
        <w:lastRenderedPageBreak/>
        <w:t>montagne en poil de chameau</w:t>
      </w:r>
      <w:r w:rsidR="00EE5875">
        <w:t xml:space="preserve">, </w:t>
      </w:r>
      <w:r w:rsidRPr="00675642">
        <w:t>moi</w:t>
      </w:r>
      <w:r w:rsidR="00EE5875">
        <w:t xml:space="preserve">, </w:t>
      </w:r>
      <w:r w:rsidRPr="00675642">
        <w:t>j</w:t>
      </w:r>
      <w:r w:rsidR="00EE5875">
        <w:t>’</w:t>
      </w:r>
      <w:r w:rsidRPr="00675642">
        <w:t>éclate encore une fois de rire</w:t>
      </w:r>
      <w:r w:rsidR="00EE5875">
        <w:t xml:space="preserve">, </w:t>
      </w:r>
      <w:r w:rsidRPr="00675642">
        <w:t>car j</w:t>
      </w:r>
      <w:r w:rsidR="00EE5875">
        <w:t>’</w:t>
      </w:r>
      <w:r w:rsidRPr="00675642">
        <w:t>étais tête nue</w:t>
      </w:r>
      <w:r w:rsidR="00EE5875">
        <w:t xml:space="preserve">. </w:t>
      </w:r>
      <w:r w:rsidRPr="00675642">
        <w:t>Naturellement</w:t>
      </w:r>
      <w:r w:rsidR="00EE5875">
        <w:t xml:space="preserve">, </w:t>
      </w:r>
      <w:r w:rsidRPr="00675642">
        <w:t>nous ne nous adress</w:t>
      </w:r>
      <w:r w:rsidRPr="00675642">
        <w:t>â</w:t>
      </w:r>
      <w:r w:rsidRPr="00675642">
        <w:t>mes pas la parole</w:t>
      </w:r>
      <w:r w:rsidR="00EE5875">
        <w:t xml:space="preserve">. </w:t>
      </w:r>
      <w:r w:rsidRPr="00675642">
        <w:t>L</w:t>
      </w:r>
      <w:r w:rsidR="00EE5875">
        <w:t>’</w:t>
      </w:r>
      <w:r w:rsidRPr="00675642">
        <w:t>Anglais m</w:t>
      </w:r>
      <w:r w:rsidR="00EE5875">
        <w:t>’</w:t>
      </w:r>
      <w:r w:rsidRPr="00675642">
        <w:t>envoya son guide comme inte</w:t>
      </w:r>
      <w:r w:rsidRPr="00675642">
        <w:t>r</w:t>
      </w:r>
      <w:r w:rsidRPr="00675642">
        <w:t>médiaire</w:t>
      </w:r>
      <w:r w:rsidR="00EE5875">
        <w:t xml:space="preserve">. </w:t>
      </w:r>
      <w:r w:rsidRPr="00675642">
        <w:t>C</w:t>
      </w:r>
      <w:r w:rsidR="00EE5875">
        <w:t>’</w:t>
      </w:r>
      <w:r w:rsidRPr="00675642">
        <w:t>était le Géant</w:t>
      </w:r>
      <w:r w:rsidR="00EE5875">
        <w:t xml:space="preserve">, </w:t>
      </w:r>
      <w:r w:rsidRPr="00675642">
        <w:t>un arrière petit-neveu du grand Ja</w:t>
      </w:r>
      <w:r w:rsidRPr="00675642">
        <w:t>c</w:t>
      </w:r>
      <w:r w:rsidRPr="00675642">
        <w:t>ques Balmat</w:t>
      </w:r>
      <w:r w:rsidR="00EE5875">
        <w:t xml:space="preserve">, </w:t>
      </w:r>
      <w:r w:rsidRPr="00675642">
        <w:t>dit le Mont-Blanc</w:t>
      </w:r>
      <w:r w:rsidR="00EE5875">
        <w:t xml:space="preserve">, </w:t>
      </w:r>
      <w:r w:rsidRPr="00675642">
        <w:t>de cet homme fameux qui s</w:t>
      </w:r>
      <w:r w:rsidR="00EE5875">
        <w:t>’</w:t>
      </w:r>
      <w:r w:rsidRPr="00675642">
        <w:t>est perdu dans ces montagnes en cherchant de l</w:t>
      </w:r>
      <w:r w:rsidR="00EE5875">
        <w:t>’</w:t>
      </w:r>
      <w:r w:rsidRPr="00675642">
        <w:t>or dans les glaciers</w:t>
      </w:r>
      <w:r w:rsidR="00EE5875">
        <w:t>.</w:t>
      </w:r>
    </w:p>
    <w:p w14:paraId="0C83E46E" w14:textId="77777777" w:rsidR="00EE5875" w:rsidRDefault="00457E89" w:rsidP="00457E89">
      <w:r w:rsidRPr="00675642">
        <w:t>Le Grand Balmat n</w:t>
      </w:r>
      <w:r w:rsidR="00EE5875">
        <w:t>’</w:t>
      </w:r>
      <w:r w:rsidRPr="00675642">
        <w:t>était pas fou</w:t>
      </w:r>
      <w:r w:rsidR="00EE5875">
        <w:t xml:space="preserve">. </w:t>
      </w:r>
      <w:r w:rsidRPr="00675642">
        <w:t>J</w:t>
      </w:r>
      <w:r w:rsidR="00EE5875">
        <w:t>’</w:t>
      </w:r>
      <w:r w:rsidRPr="00675642">
        <w:t>ai vu quelques petits grains d</w:t>
      </w:r>
      <w:r w:rsidR="00EE5875">
        <w:t>’</w:t>
      </w:r>
      <w:r w:rsidRPr="00675642">
        <w:t xml:space="preserve">or ramassés aux sources de la </w:t>
      </w:r>
      <w:proofErr w:type="spellStart"/>
      <w:r w:rsidRPr="00675642">
        <w:t>Diosaz</w:t>
      </w:r>
      <w:proofErr w:type="spellEnd"/>
      <w:r w:rsidRPr="00675642">
        <w:t xml:space="preserve"> et j</w:t>
      </w:r>
      <w:r w:rsidR="00EE5875">
        <w:t>’</w:t>
      </w:r>
      <w:r w:rsidRPr="00675642">
        <w:t>ai entendu d</w:t>
      </w:r>
      <w:r w:rsidRPr="00675642">
        <w:t>i</w:t>
      </w:r>
      <w:r w:rsidRPr="00675642">
        <w:t>re que c</w:t>
      </w:r>
      <w:r w:rsidR="00EE5875">
        <w:t>’</w:t>
      </w:r>
      <w:r w:rsidRPr="00675642">
        <w:t>est dans ces parages-là</w:t>
      </w:r>
      <w:r w:rsidR="00EE5875">
        <w:t xml:space="preserve">, </w:t>
      </w:r>
      <w:r w:rsidRPr="00675642">
        <w:t>mais de l</w:t>
      </w:r>
      <w:r w:rsidR="00EE5875">
        <w:t>’</w:t>
      </w:r>
      <w:r w:rsidRPr="00675642">
        <w:t>autre côté de la mo</w:t>
      </w:r>
      <w:r w:rsidRPr="00675642">
        <w:t>n</w:t>
      </w:r>
      <w:r w:rsidRPr="00675642">
        <w:t>tagne</w:t>
      </w:r>
      <w:r w:rsidR="00EE5875">
        <w:t xml:space="preserve">, </w:t>
      </w:r>
      <w:r w:rsidRPr="00675642">
        <w:t xml:space="preserve">dans le glacier du </w:t>
      </w:r>
      <w:proofErr w:type="spellStart"/>
      <w:r w:rsidRPr="00675642">
        <w:t>Ruan</w:t>
      </w:r>
      <w:proofErr w:type="spellEnd"/>
      <w:r w:rsidR="00EE5875">
        <w:t xml:space="preserve">, </w:t>
      </w:r>
      <w:r w:rsidRPr="00675642">
        <w:t>que Jacques Balmat disparut</w:t>
      </w:r>
      <w:r w:rsidR="00EE5875">
        <w:t xml:space="preserve">. </w:t>
      </w:r>
      <w:r w:rsidRPr="00675642">
        <w:t>D</w:t>
      </w:r>
      <w:r w:rsidR="00EE5875">
        <w:t>’</w:t>
      </w:r>
      <w:r w:rsidRPr="00675642">
        <w:t>ailleurs il ne s</w:t>
      </w:r>
      <w:r w:rsidR="00EE5875">
        <w:t>’</w:t>
      </w:r>
      <w:r w:rsidRPr="00675642">
        <w:t>agit pas de l</w:t>
      </w:r>
      <w:r w:rsidR="00EE5875">
        <w:t>’</w:t>
      </w:r>
      <w:r w:rsidRPr="00675642">
        <w:t>or</w:t>
      </w:r>
      <w:r w:rsidR="00EE5875">
        <w:t xml:space="preserve">, </w:t>
      </w:r>
      <w:r w:rsidRPr="00675642">
        <w:t>mais des pruneaux du Grand Balmat</w:t>
      </w:r>
      <w:r w:rsidR="00EE5875">
        <w:t>.</w:t>
      </w:r>
    </w:p>
    <w:p w14:paraId="1B25F3BF" w14:textId="77777777" w:rsidR="00EE5875" w:rsidRDefault="00457E89" w:rsidP="00457E89">
      <w:r w:rsidRPr="00675642">
        <w:t>Je me suis souvent fait raconter cette histoire par les guides et les porteurs</w:t>
      </w:r>
      <w:r w:rsidR="00EE5875">
        <w:t>.</w:t>
      </w:r>
    </w:p>
    <w:p w14:paraId="3FCB8B39" w14:textId="77777777" w:rsidR="00EE5875" w:rsidRDefault="00457E89" w:rsidP="00457E89">
      <w:r w:rsidRPr="00675642">
        <w:t>Quand le Grand Balmat eut atteint en premier et tout seul la cime du Mont-Blanc</w:t>
      </w:r>
      <w:r w:rsidR="00EE5875">
        <w:t xml:space="preserve">, </w:t>
      </w:r>
      <w:r w:rsidRPr="00675642">
        <w:t>il paraît qu</w:t>
      </w:r>
      <w:r w:rsidR="00EE5875">
        <w:t>’</w:t>
      </w:r>
      <w:r w:rsidRPr="00675642">
        <w:t>il avait trois pruneaux dans sa poche et qu</w:t>
      </w:r>
      <w:r w:rsidR="00EE5875">
        <w:t>’</w:t>
      </w:r>
      <w:r w:rsidRPr="00675642">
        <w:t>il les ensevelit dans la neige du sommet pour lai</w:t>
      </w:r>
      <w:r w:rsidRPr="00675642">
        <w:t>s</w:t>
      </w:r>
      <w:r w:rsidRPr="00675642">
        <w:t>ser un témoignage de son exploit</w:t>
      </w:r>
      <w:r w:rsidR="00EE5875">
        <w:t xml:space="preserve">. </w:t>
      </w:r>
      <w:r w:rsidRPr="00675642">
        <w:t>Tous les guides qui atteign</w:t>
      </w:r>
      <w:r w:rsidRPr="00675642">
        <w:t>i</w:t>
      </w:r>
      <w:r w:rsidRPr="00675642">
        <w:t>rent par la suite le sommet cherchaient ces trois pruneaux</w:t>
      </w:r>
      <w:r w:rsidR="00EE5875">
        <w:t xml:space="preserve">, </w:t>
      </w:r>
      <w:r w:rsidRPr="00675642">
        <w:t>mais pas un seul n</w:t>
      </w:r>
      <w:r w:rsidR="00EE5875">
        <w:t>’</w:t>
      </w:r>
      <w:r w:rsidRPr="00675642">
        <w:t>eut la chance de mettre la main dessus</w:t>
      </w:r>
      <w:r w:rsidR="00EE5875">
        <w:t xml:space="preserve">. </w:t>
      </w:r>
      <w:r w:rsidRPr="00675642">
        <w:t>Cent et quelques années plus tard</w:t>
      </w:r>
      <w:r w:rsidR="00EE5875">
        <w:t xml:space="preserve">, </w:t>
      </w:r>
      <w:r w:rsidRPr="00675642">
        <w:t>quand on creusa un puits dans la c</w:t>
      </w:r>
      <w:r w:rsidRPr="00675642">
        <w:t>a</w:t>
      </w:r>
      <w:r w:rsidRPr="00675642">
        <w:t>lotte de glace du sommet pour atteindre la roche de l</w:t>
      </w:r>
      <w:r w:rsidR="00EE5875">
        <w:t>’</w:t>
      </w:r>
      <w:r w:rsidRPr="00675642">
        <w:t>aiguille qui est en dessous afin d</w:t>
      </w:r>
      <w:r w:rsidR="00EE5875">
        <w:t>’</w:t>
      </w:r>
      <w:r w:rsidRPr="00675642">
        <w:t>établir solidement les fondations de l</w:t>
      </w:r>
      <w:r w:rsidR="00EE5875">
        <w:t>’</w:t>
      </w:r>
      <w:r w:rsidRPr="00675642">
        <w:t>observatoire Janssen</w:t>
      </w:r>
      <w:r w:rsidR="00EE5875">
        <w:t xml:space="preserve">, </w:t>
      </w:r>
      <w:r w:rsidRPr="00675642">
        <w:t>on trouva à une quarantaine de mètres de profondeur</w:t>
      </w:r>
      <w:r w:rsidR="00EE5875">
        <w:t xml:space="preserve">, </w:t>
      </w:r>
      <w:r w:rsidRPr="00675642">
        <w:t>trois noyaux de pruneau</w:t>
      </w:r>
      <w:r w:rsidR="00EE5875">
        <w:t xml:space="preserve">. </w:t>
      </w:r>
      <w:r w:rsidRPr="00675642">
        <w:t>Il n</w:t>
      </w:r>
      <w:r w:rsidR="00EE5875">
        <w:t>’</w:t>
      </w:r>
      <w:r w:rsidRPr="00675642">
        <w:t>y avait pas de do</w:t>
      </w:r>
      <w:r w:rsidRPr="00675642">
        <w:t>u</w:t>
      </w:r>
      <w:r w:rsidRPr="00675642">
        <w:t>te</w:t>
      </w:r>
      <w:r w:rsidR="00EE5875">
        <w:t xml:space="preserve">, </w:t>
      </w:r>
      <w:r w:rsidRPr="00675642">
        <w:t>c</w:t>
      </w:r>
      <w:r w:rsidR="00EE5875">
        <w:t>’</w:t>
      </w:r>
      <w:r w:rsidRPr="00675642">
        <w:t>était ceux du Grand Balmat</w:t>
      </w:r>
      <w:r w:rsidR="00EE5875">
        <w:t xml:space="preserve">. </w:t>
      </w:r>
      <w:r w:rsidRPr="00675642">
        <w:t>Cette trouvaille déclencha i</w:t>
      </w:r>
      <w:r w:rsidRPr="00675642">
        <w:t>m</w:t>
      </w:r>
      <w:r w:rsidRPr="00675642">
        <w:t>médiatement une terrible bataille entre les hommes qui travai</w:t>
      </w:r>
      <w:r w:rsidRPr="00675642">
        <w:t>l</w:t>
      </w:r>
      <w:r w:rsidRPr="00675642">
        <w:t>laient là</w:t>
      </w:r>
      <w:r w:rsidR="00EE5875">
        <w:t xml:space="preserve">. </w:t>
      </w:r>
      <w:r w:rsidRPr="00675642">
        <w:t>Chacun voulut s</w:t>
      </w:r>
      <w:r w:rsidR="00EE5875">
        <w:t>’</w:t>
      </w:r>
      <w:r w:rsidRPr="00675642">
        <w:t>approprier ces reliques auxquelles ces montagnards attribuaient des vertus de protection et de chance</w:t>
      </w:r>
      <w:r w:rsidR="00EE5875">
        <w:t xml:space="preserve">. </w:t>
      </w:r>
      <w:r w:rsidRPr="00675642">
        <w:t>Par la suite</w:t>
      </w:r>
      <w:r w:rsidR="00EE5875">
        <w:t xml:space="preserve">, </w:t>
      </w:r>
      <w:r w:rsidRPr="00675642">
        <w:t xml:space="preserve">tous les </w:t>
      </w:r>
      <w:r w:rsidRPr="00675642">
        <w:lastRenderedPageBreak/>
        <w:t>hameaux de la vallée vécurent sur le pied de guerre</w:t>
      </w:r>
      <w:r w:rsidR="00EE5875">
        <w:t xml:space="preserve">. </w:t>
      </w:r>
      <w:r w:rsidRPr="00675642">
        <w:t>Il y eut des vendettas farouches dans la région</w:t>
      </w:r>
      <w:r w:rsidR="00EE5875">
        <w:t xml:space="preserve">, </w:t>
      </w:r>
      <w:r w:rsidRPr="00675642">
        <w:t>des haines de clan</w:t>
      </w:r>
      <w:r w:rsidR="00EE5875">
        <w:t xml:space="preserve">, </w:t>
      </w:r>
      <w:r w:rsidRPr="00675642">
        <w:t>des frères ennemis</w:t>
      </w:r>
      <w:r w:rsidR="00EE5875">
        <w:t xml:space="preserve">, </w:t>
      </w:r>
      <w:r w:rsidRPr="00675642">
        <w:t>des crimes compliqués</w:t>
      </w:r>
      <w:r w:rsidR="00EE5875">
        <w:t xml:space="preserve">, </w:t>
      </w:r>
      <w:r w:rsidRPr="00675642">
        <w:t>de bizarres accidents de montagne</w:t>
      </w:r>
      <w:r w:rsidR="00EE5875">
        <w:t xml:space="preserve">, </w:t>
      </w:r>
      <w:r w:rsidRPr="00675642">
        <w:t>des incendies de chalets</w:t>
      </w:r>
      <w:r w:rsidR="00EE5875">
        <w:t xml:space="preserve">, </w:t>
      </w:r>
      <w:r w:rsidRPr="00675642">
        <w:t>une lutte sourde autour de la possession des trois noyaux</w:t>
      </w:r>
      <w:r w:rsidR="00EE5875">
        <w:t xml:space="preserve">. </w:t>
      </w:r>
      <w:r w:rsidRPr="00675642">
        <w:t>Le pr</w:t>
      </w:r>
      <w:r w:rsidRPr="00675642">
        <w:t>e</w:t>
      </w:r>
      <w:r w:rsidRPr="00675642">
        <w:t xml:space="preserve">mier possesseur fut François </w:t>
      </w:r>
      <w:proofErr w:type="spellStart"/>
      <w:r w:rsidRPr="00675642">
        <w:t>Coutet</w:t>
      </w:r>
      <w:proofErr w:type="spellEnd"/>
      <w:r w:rsidR="00EE5875">
        <w:t xml:space="preserve">, </w:t>
      </w:r>
      <w:r w:rsidRPr="00675642">
        <w:t>tué à Sixt</w:t>
      </w:r>
      <w:r w:rsidR="00EE5875">
        <w:t xml:space="preserve">, </w:t>
      </w:r>
      <w:r w:rsidRPr="00675642">
        <w:t>à l</w:t>
      </w:r>
      <w:r w:rsidR="00EE5875">
        <w:t>’</w:t>
      </w:r>
      <w:r w:rsidRPr="00675642">
        <w:t>affût au ch</w:t>
      </w:r>
      <w:r w:rsidRPr="00675642">
        <w:t>a</w:t>
      </w:r>
      <w:r w:rsidRPr="00675642">
        <w:t>mois</w:t>
      </w:r>
      <w:r w:rsidR="00EE5875">
        <w:t xml:space="preserve"> ; </w:t>
      </w:r>
      <w:r w:rsidRPr="00675642">
        <w:t>puis</w:t>
      </w:r>
      <w:r w:rsidR="00EE5875">
        <w:t xml:space="preserve">, </w:t>
      </w:r>
      <w:r w:rsidRPr="00675642">
        <w:t>jusqu</w:t>
      </w:r>
      <w:r w:rsidR="00EE5875">
        <w:t>’</w:t>
      </w:r>
      <w:r w:rsidRPr="00675642">
        <w:t>en 1914</w:t>
      </w:r>
      <w:r w:rsidR="00EE5875">
        <w:t xml:space="preserve">, </w:t>
      </w:r>
      <w:r w:rsidRPr="00675642">
        <w:t>donc en moins de vingt ans</w:t>
      </w:r>
      <w:r w:rsidR="00EE5875">
        <w:t xml:space="preserve">, </w:t>
      </w:r>
      <w:r w:rsidRPr="00675642">
        <w:t xml:space="preserve">les trois frères </w:t>
      </w:r>
      <w:proofErr w:type="spellStart"/>
      <w:r w:rsidRPr="00675642">
        <w:t>Dévouassou</w:t>
      </w:r>
      <w:proofErr w:type="spellEnd"/>
      <w:r w:rsidRPr="00675642">
        <w:t xml:space="preserve"> qui périrent ensemble au Mont-Maudit</w:t>
      </w:r>
      <w:r w:rsidR="00EE5875">
        <w:t xml:space="preserve"> ; </w:t>
      </w:r>
      <w:r w:rsidRPr="00675642">
        <w:t>Lombard</w:t>
      </w:r>
      <w:r w:rsidR="00EE5875">
        <w:t xml:space="preserve">, </w:t>
      </w:r>
      <w:r w:rsidRPr="00675642">
        <w:t xml:space="preserve">dit </w:t>
      </w:r>
      <w:proofErr w:type="spellStart"/>
      <w:r w:rsidRPr="00675642">
        <w:t>Jorasse</w:t>
      </w:r>
      <w:proofErr w:type="spellEnd"/>
      <w:r w:rsidR="00EE5875">
        <w:t xml:space="preserve">, </w:t>
      </w:r>
      <w:r w:rsidRPr="00675642">
        <w:t>que l</w:t>
      </w:r>
      <w:r w:rsidR="00EE5875">
        <w:t>’</w:t>
      </w:r>
      <w:r w:rsidRPr="00675642">
        <w:t>on trouva pendu dans la chapelle des Tines</w:t>
      </w:r>
      <w:r w:rsidR="00EE5875">
        <w:t xml:space="preserve"> ; </w:t>
      </w:r>
      <w:r w:rsidRPr="00675642">
        <w:t xml:space="preserve">un </w:t>
      </w:r>
      <w:proofErr w:type="spellStart"/>
      <w:r w:rsidRPr="00675642">
        <w:t>Cachat</w:t>
      </w:r>
      <w:proofErr w:type="spellEnd"/>
      <w:r w:rsidR="00EE5875">
        <w:t xml:space="preserve">, </w:t>
      </w:r>
      <w:r w:rsidRPr="00675642">
        <w:t>mort en montagne</w:t>
      </w:r>
      <w:r w:rsidR="00EE5875">
        <w:t xml:space="preserve"> ; </w:t>
      </w:r>
      <w:r w:rsidRPr="00675642">
        <w:t>un Tou</w:t>
      </w:r>
      <w:r w:rsidRPr="00675642">
        <w:t>r</w:t>
      </w:r>
      <w:r w:rsidRPr="00675642">
        <w:t>nier</w:t>
      </w:r>
      <w:r w:rsidR="00EE5875">
        <w:t xml:space="preserve">, </w:t>
      </w:r>
      <w:r w:rsidRPr="00675642">
        <w:t>mort en montagne</w:t>
      </w:r>
      <w:r w:rsidR="00EE5875">
        <w:t xml:space="preserve"> ; </w:t>
      </w:r>
      <w:r w:rsidRPr="00675642">
        <w:t xml:space="preserve">un François </w:t>
      </w:r>
      <w:proofErr w:type="spellStart"/>
      <w:r w:rsidRPr="00675642">
        <w:t>Ravenet</w:t>
      </w:r>
      <w:proofErr w:type="spellEnd"/>
      <w:r w:rsidR="00EE5875">
        <w:t xml:space="preserve">, </w:t>
      </w:r>
      <w:r w:rsidRPr="00675642">
        <w:t>disparu dans une crevasse</w:t>
      </w:r>
      <w:r w:rsidR="00EE5875">
        <w:t xml:space="preserve">. </w:t>
      </w:r>
      <w:r w:rsidRPr="00675642">
        <w:t xml:space="preserve">Les guides et les porteurs qui sont </w:t>
      </w:r>
      <w:proofErr w:type="gramStart"/>
      <w:r w:rsidRPr="00675642">
        <w:t>tous</w:t>
      </w:r>
      <w:proofErr w:type="gramEnd"/>
      <w:r w:rsidRPr="00675642">
        <w:t xml:space="preserve"> gens superstitieux acc</w:t>
      </w:r>
      <w:r w:rsidRPr="00675642">
        <w:t>u</w:t>
      </w:r>
      <w:r w:rsidRPr="00675642">
        <w:t xml:space="preserve">sent de ces </w:t>
      </w:r>
      <w:r w:rsidR="00EE5875">
        <w:t>« </w:t>
      </w:r>
      <w:r w:rsidRPr="00675642">
        <w:t>malheurs</w:t>
      </w:r>
      <w:r w:rsidR="00EE5875">
        <w:t> »</w:t>
      </w:r>
      <w:r w:rsidRPr="00675642">
        <w:t xml:space="preserve"> la science et ce maudit savant qui alla établir un observatoire au Mont-Blanc</w:t>
      </w:r>
      <w:r w:rsidR="00EE5875">
        <w:t xml:space="preserve">. </w:t>
      </w:r>
      <w:r w:rsidRPr="00675642">
        <w:t>Il est certain que Jan</w:t>
      </w:r>
      <w:r w:rsidRPr="00675642">
        <w:t>s</w:t>
      </w:r>
      <w:r w:rsidRPr="00675642">
        <w:t>sen a laissé une très mauvaise réputation dans les paroisses</w:t>
      </w:r>
      <w:r w:rsidR="00EE5875">
        <w:t xml:space="preserve">. </w:t>
      </w:r>
      <w:r w:rsidRPr="00675642">
        <w:t>J</w:t>
      </w:r>
      <w:r w:rsidR="00EE5875">
        <w:t>’</w:t>
      </w:r>
      <w:r w:rsidRPr="00675642">
        <w:t>ai vu des femmes se signer en m</w:t>
      </w:r>
      <w:r w:rsidR="00EE5875">
        <w:t>’</w:t>
      </w:r>
      <w:r w:rsidRPr="00675642">
        <w:t>entendant prononcer son nom</w:t>
      </w:r>
      <w:r w:rsidR="00EE5875">
        <w:t xml:space="preserve">. </w:t>
      </w:r>
      <w:r w:rsidRPr="00675642">
        <w:t>Quand on parle de lui</w:t>
      </w:r>
      <w:r w:rsidR="00EE5875">
        <w:t xml:space="preserve">, </w:t>
      </w:r>
      <w:r w:rsidRPr="00675642">
        <w:t>on l</w:t>
      </w:r>
      <w:r w:rsidR="00EE5875">
        <w:t>’</w:t>
      </w:r>
      <w:r w:rsidRPr="00675642">
        <w:t>appelle encore co</w:t>
      </w:r>
      <w:r w:rsidRPr="00675642">
        <w:t>u</w:t>
      </w:r>
      <w:r w:rsidRPr="00675642">
        <w:t xml:space="preserve">ramment </w:t>
      </w:r>
      <w:r w:rsidR="00EE5875">
        <w:t>« </w:t>
      </w:r>
      <w:r w:rsidRPr="00675642">
        <w:t>Le Diable</w:t>
      </w:r>
      <w:r w:rsidR="00EE5875">
        <w:t xml:space="preserve"> ». </w:t>
      </w:r>
      <w:r w:rsidRPr="00675642">
        <w:t>En dernier lieu</w:t>
      </w:r>
      <w:r w:rsidR="00EE5875">
        <w:t xml:space="preserve">, </w:t>
      </w:r>
      <w:r w:rsidRPr="00675642">
        <w:t>c</w:t>
      </w:r>
      <w:r w:rsidR="00EE5875">
        <w:t>’</w:t>
      </w:r>
      <w:r w:rsidRPr="00675642">
        <w:t xml:space="preserve">était de nouveau un </w:t>
      </w:r>
      <w:proofErr w:type="spellStart"/>
      <w:r w:rsidRPr="00675642">
        <w:t>Coutet</w:t>
      </w:r>
      <w:proofErr w:type="spellEnd"/>
      <w:r w:rsidR="00EE5875">
        <w:t xml:space="preserve">, </w:t>
      </w:r>
      <w:r w:rsidRPr="00675642">
        <w:t xml:space="preserve">Marie </w:t>
      </w:r>
      <w:proofErr w:type="spellStart"/>
      <w:r w:rsidRPr="00675642">
        <w:t>Coutet</w:t>
      </w:r>
      <w:proofErr w:type="spellEnd"/>
      <w:r w:rsidR="00EE5875">
        <w:t xml:space="preserve">, </w:t>
      </w:r>
      <w:r w:rsidRPr="00675642">
        <w:t>qui possédait ces fameux noyaux</w:t>
      </w:r>
      <w:r w:rsidR="00EE5875">
        <w:t xml:space="preserve">. </w:t>
      </w:r>
      <w:r w:rsidRPr="00675642">
        <w:t>Il les détenait depuis 14</w:t>
      </w:r>
      <w:r w:rsidR="00EE5875">
        <w:t xml:space="preserve">. </w:t>
      </w:r>
      <w:r w:rsidRPr="00675642">
        <w:t>Il me les a montrés en me sous-louant le chalet du Plan pour l</w:t>
      </w:r>
      <w:r w:rsidR="00EE5875">
        <w:t>’</w:t>
      </w:r>
      <w:r w:rsidRPr="00675642">
        <w:t>hiver</w:t>
      </w:r>
      <w:r w:rsidR="00EE5875">
        <w:t xml:space="preserve">. </w:t>
      </w:r>
      <w:r w:rsidRPr="00675642">
        <w:t>Il les a toujours dans son gousset</w:t>
      </w:r>
      <w:r w:rsidR="00EE5875">
        <w:t xml:space="preserve">. </w:t>
      </w:r>
      <w:r w:rsidRPr="00675642">
        <w:t>C</w:t>
      </w:r>
      <w:r w:rsidR="00EE5875">
        <w:t>’</w:t>
      </w:r>
      <w:r w:rsidRPr="00675642">
        <w:t>est un homme m</w:t>
      </w:r>
      <w:r w:rsidRPr="00675642">
        <w:t>é</w:t>
      </w:r>
      <w:r w:rsidRPr="00675642">
        <w:t>fiant</w:t>
      </w:r>
      <w:r w:rsidR="00EE5875">
        <w:t xml:space="preserve">, </w:t>
      </w:r>
      <w:r w:rsidRPr="00675642">
        <w:t>grimaçant</w:t>
      </w:r>
      <w:r w:rsidR="00EE5875">
        <w:t xml:space="preserve">, </w:t>
      </w:r>
      <w:r w:rsidRPr="00675642">
        <w:t>sauvage</w:t>
      </w:r>
      <w:r w:rsidR="00EE5875">
        <w:t xml:space="preserve">, </w:t>
      </w:r>
      <w:r w:rsidRPr="00675642">
        <w:t>le seul guide non-assermenté</w:t>
      </w:r>
      <w:r w:rsidR="00EE5875">
        <w:t xml:space="preserve">, </w:t>
      </w:r>
      <w:r w:rsidRPr="00675642">
        <w:t>mais le plus fin connaisseur de la montagne</w:t>
      </w:r>
      <w:r w:rsidR="00EE5875">
        <w:t xml:space="preserve">. </w:t>
      </w:r>
      <w:r w:rsidRPr="00675642">
        <w:t>Tout le monde le craint</w:t>
      </w:r>
      <w:r w:rsidR="00EE5875">
        <w:t xml:space="preserve">. </w:t>
      </w:r>
      <w:r w:rsidRPr="00675642">
        <w:t>Je le soupçonne d</w:t>
      </w:r>
      <w:r w:rsidR="00EE5875">
        <w:t>’</w:t>
      </w:r>
      <w:r w:rsidRPr="00675642">
        <w:t>aller à l</w:t>
      </w:r>
      <w:r w:rsidR="00EE5875">
        <w:t>’</w:t>
      </w:r>
      <w:r w:rsidRPr="00675642">
        <w:t>or</w:t>
      </w:r>
      <w:r w:rsidR="00EE5875">
        <w:t xml:space="preserve">, </w:t>
      </w:r>
      <w:r w:rsidRPr="00675642">
        <w:t>comme le Grand Balmat</w:t>
      </w:r>
      <w:r w:rsidR="00EE5875">
        <w:t xml:space="preserve">, </w:t>
      </w:r>
      <w:r w:rsidRPr="00675642">
        <w:t>quand il prétend chercher des cristaux</w:t>
      </w:r>
      <w:r w:rsidR="00EE5875">
        <w:t xml:space="preserve">. </w:t>
      </w:r>
      <w:r w:rsidRPr="00675642">
        <w:t>On l</w:t>
      </w:r>
      <w:r w:rsidR="00EE5875">
        <w:t>’</w:t>
      </w:r>
      <w:r w:rsidRPr="00675642">
        <w:t>épie</w:t>
      </w:r>
      <w:r w:rsidR="00EE5875">
        <w:t xml:space="preserve">. </w:t>
      </w:r>
      <w:r w:rsidRPr="00675642">
        <w:t>Un jour il m</w:t>
      </w:r>
      <w:r w:rsidR="00EE5875">
        <w:t>’</w:t>
      </w:r>
      <w:r w:rsidRPr="00675642">
        <w:t>a fait a</w:t>
      </w:r>
      <w:r w:rsidRPr="00675642">
        <w:t>t</w:t>
      </w:r>
      <w:r w:rsidRPr="00675642">
        <w:t>teindre le sommet de l</w:t>
      </w:r>
      <w:r w:rsidR="00EE5875">
        <w:t>’</w:t>
      </w:r>
      <w:r w:rsidRPr="00675642">
        <w:t>Aiguille du Plan en grimpant par le Pa</w:t>
      </w:r>
      <w:r w:rsidRPr="00675642">
        <w:t>s</w:t>
      </w:r>
      <w:r w:rsidRPr="00675642">
        <w:t>soir de l</w:t>
      </w:r>
      <w:r w:rsidR="00EE5875">
        <w:t>’</w:t>
      </w:r>
      <w:r w:rsidRPr="00675642">
        <w:t>Aiguille</w:t>
      </w:r>
      <w:r w:rsidR="00EE5875">
        <w:t xml:space="preserve">, </w:t>
      </w:r>
      <w:r w:rsidRPr="00675642">
        <w:t>contre la face sud-ouest qui est à pic et</w:t>
      </w:r>
      <w:r w:rsidR="00EE5875">
        <w:t xml:space="preserve">, </w:t>
      </w:r>
      <w:r w:rsidRPr="00675642">
        <w:t>depuis toujours</w:t>
      </w:r>
      <w:r w:rsidR="00EE5875">
        <w:t xml:space="preserve">, </w:t>
      </w:r>
      <w:r w:rsidRPr="00675642">
        <w:t>réputée impraticable</w:t>
      </w:r>
      <w:r w:rsidR="00EE5875">
        <w:t>.</w:t>
      </w:r>
    </w:p>
    <w:p w14:paraId="2DF23D45" w14:textId="77777777" w:rsidR="00EE5875" w:rsidRDefault="00457E89" w:rsidP="00457E89">
      <w:r w:rsidRPr="00675642">
        <w:t>La construction de l</w:t>
      </w:r>
      <w:r w:rsidR="00EE5875">
        <w:t>’</w:t>
      </w:r>
      <w:r w:rsidRPr="00675642">
        <w:t>observatoire du Mont-Blanc m</w:t>
      </w:r>
      <w:r w:rsidR="00EE5875">
        <w:t>’</w:t>
      </w:r>
      <w:r w:rsidRPr="00675642">
        <w:t>intéressant</w:t>
      </w:r>
      <w:r w:rsidR="00EE5875">
        <w:t xml:space="preserve">, </w:t>
      </w:r>
      <w:r w:rsidRPr="00675642">
        <w:t>à cause de l</w:t>
      </w:r>
      <w:r w:rsidR="00EE5875">
        <w:t>’</w:t>
      </w:r>
      <w:r w:rsidRPr="00675642">
        <w:t>usine que j</w:t>
      </w:r>
      <w:r w:rsidR="00EE5875">
        <w:t>’</w:t>
      </w:r>
      <w:r w:rsidRPr="00675642">
        <w:t>avais fait construire à Port-Déception</w:t>
      </w:r>
      <w:r w:rsidR="00EE5875">
        <w:t xml:space="preserve">, </w:t>
      </w:r>
      <w:r w:rsidRPr="00675642">
        <w:t>dans les glaces antarctiques</w:t>
      </w:r>
      <w:r w:rsidR="00EE5875">
        <w:t xml:space="preserve">, </w:t>
      </w:r>
      <w:r w:rsidRPr="00675642">
        <w:t>j</w:t>
      </w:r>
      <w:r w:rsidR="00EE5875">
        <w:t>’</w:t>
      </w:r>
      <w:r w:rsidRPr="00675642">
        <w:t xml:space="preserve">aimais à faire parler Marie </w:t>
      </w:r>
      <w:proofErr w:type="spellStart"/>
      <w:r w:rsidRPr="00675642">
        <w:t>Coutet</w:t>
      </w:r>
      <w:proofErr w:type="spellEnd"/>
      <w:r w:rsidRPr="00675642">
        <w:t xml:space="preserve"> du </w:t>
      </w:r>
      <w:r w:rsidR="00EE5875">
        <w:t>« </w:t>
      </w:r>
      <w:r w:rsidRPr="00675642">
        <w:t>Diable</w:t>
      </w:r>
      <w:r w:rsidR="00EE5875">
        <w:t xml:space="preserve"> ». </w:t>
      </w:r>
      <w:r w:rsidRPr="00675642">
        <w:t xml:space="preserve">Marie </w:t>
      </w:r>
      <w:proofErr w:type="spellStart"/>
      <w:r w:rsidRPr="00675642">
        <w:t>Coutet</w:t>
      </w:r>
      <w:proofErr w:type="spellEnd"/>
      <w:r w:rsidRPr="00675642">
        <w:t xml:space="preserve"> l</w:t>
      </w:r>
      <w:r w:rsidR="00EE5875">
        <w:t>’</w:t>
      </w:r>
      <w:r w:rsidRPr="00675642">
        <w:t>a bien connu</w:t>
      </w:r>
      <w:r w:rsidR="00EE5875">
        <w:t xml:space="preserve">, </w:t>
      </w:r>
      <w:r w:rsidRPr="00675642">
        <w:t xml:space="preserve">car </w:t>
      </w:r>
      <w:r w:rsidRPr="00675642">
        <w:lastRenderedPageBreak/>
        <w:t>c</w:t>
      </w:r>
      <w:r w:rsidR="00EE5875">
        <w:t>’</w:t>
      </w:r>
      <w:r w:rsidRPr="00675642">
        <w:t xml:space="preserve">est </w:t>
      </w:r>
      <w:proofErr w:type="spellStart"/>
      <w:r w:rsidRPr="00675642">
        <w:t>Coutet</w:t>
      </w:r>
      <w:proofErr w:type="spellEnd"/>
      <w:r w:rsidRPr="00675642">
        <w:t xml:space="preserve"> qui fut unanimement désigné pour monter la grosse lentille du télescope au sommet</w:t>
      </w:r>
      <w:r w:rsidR="00EE5875">
        <w:t xml:space="preserve">. </w:t>
      </w:r>
      <w:r w:rsidRPr="00675642">
        <w:t>On escomptait qu</w:t>
      </w:r>
      <w:r w:rsidR="00EE5875">
        <w:t>’</w:t>
      </w:r>
      <w:r w:rsidRPr="00675642">
        <w:t>il se tuerait</w:t>
      </w:r>
      <w:r w:rsidR="00EE5875">
        <w:t xml:space="preserve">. </w:t>
      </w:r>
      <w:r w:rsidRPr="00675642">
        <w:t>C</w:t>
      </w:r>
      <w:r w:rsidR="00EE5875">
        <w:t>’</w:t>
      </w:r>
      <w:r w:rsidRPr="00675642">
        <w:t>était une charge qu</w:t>
      </w:r>
      <w:r w:rsidR="00EE5875">
        <w:t>’</w:t>
      </w:r>
      <w:r w:rsidRPr="00675642">
        <w:t>on ne pouvait pas diviser</w:t>
      </w:r>
      <w:r w:rsidR="00EE5875">
        <w:t xml:space="preserve">. </w:t>
      </w:r>
      <w:r w:rsidRPr="00675642">
        <w:t>Bien qu</w:t>
      </w:r>
      <w:r w:rsidR="00EE5875">
        <w:t>’</w:t>
      </w:r>
      <w:r w:rsidRPr="00675642">
        <w:t>excessivement fragile</w:t>
      </w:r>
      <w:r w:rsidR="00EE5875">
        <w:t xml:space="preserve">, </w:t>
      </w:r>
      <w:r w:rsidRPr="00675642">
        <w:t>la lentille pesait 90 kilos</w:t>
      </w:r>
      <w:r w:rsidR="00EE5875">
        <w:t xml:space="preserve">. </w:t>
      </w:r>
      <w:r w:rsidRPr="00675642">
        <w:t xml:space="preserve">Marie </w:t>
      </w:r>
      <w:proofErr w:type="spellStart"/>
      <w:r w:rsidRPr="00675642">
        <w:t>Coutet</w:t>
      </w:r>
      <w:proofErr w:type="spellEnd"/>
      <w:r w:rsidRPr="00675642">
        <w:t xml:space="preserve"> l</w:t>
      </w:r>
      <w:r w:rsidR="00EE5875">
        <w:t>’</w:t>
      </w:r>
      <w:r w:rsidRPr="00675642">
        <w:t>accepta</w:t>
      </w:r>
      <w:r w:rsidR="00EE5875">
        <w:t xml:space="preserve">. </w:t>
      </w:r>
      <w:r w:rsidRPr="00675642">
        <w:t>Mais quelle ne fut pas sa stupeur quand il eut chargé la lentille sur ses crochets et ses crochets sur son dos</w:t>
      </w:r>
      <w:r w:rsidR="00EE5875">
        <w:t xml:space="preserve">, </w:t>
      </w:r>
      <w:r w:rsidRPr="00675642">
        <w:t>de voir Janssen</w:t>
      </w:r>
      <w:r w:rsidR="00EE5875">
        <w:t xml:space="preserve">, </w:t>
      </w:r>
      <w:r w:rsidRPr="00675642">
        <w:t>une espèce d</w:t>
      </w:r>
      <w:r w:rsidR="00EE5875">
        <w:t>’</w:t>
      </w:r>
      <w:r w:rsidRPr="00675642">
        <w:t>avorton qui sautillait à cloche-pied</w:t>
      </w:r>
      <w:r w:rsidR="00EE5875">
        <w:t xml:space="preserve">, </w:t>
      </w:r>
      <w:r w:rsidRPr="00675642">
        <w:t>venir à lui</w:t>
      </w:r>
      <w:r w:rsidR="00EE5875">
        <w:t xml:space="preserve">, </w:t>
      </w:r>
      <w:r w:rsidRPr="00675642">
        <w:t>armé d</w:t>
      </w:r>
      <w:r w:rsidR="00EE5875">
        <w:t>’</w:t>
      </w:r>
      <w:r w:rsidRPr="00675642">
        <w:t>une longue chaîne en acier et lui nouer cette chaîne autour de la taille</w:t>
      </w:r>
      <w:r w:rsidR="00EE5875">
        <w:t xml:space="preserve">, </w:t>
      </w:r>
      <w:r w:rsidRPr="00675642">
        <w:t>et l</w:t>
      </w:r>
      <w:r w:rsidR="00EE5875">
        <w:t>’</w:t>
      </w:r>
      <w:r w:rsidRPr="00675642">
        <w:t>entortiller dedans</w:t>
      </w:r>
      <w:r w:rsidR="00EE5875">
        <w:t xml:space="preserve">, </w:t>
      </w:r>
      <w:r w:rsidRPr="00675642">
        <w:t>lui</w:t>
      </w:r>
      <w:r w:rsidR="00EE5875">
        <w:t xml:space="preserve">, </w:t>
      </w:r>
      <w:r w:rsidRPr="00675642">
        <w:t xml:space="preserve">Marie </w:t>
      </w:r>
      <w:proofErr w:type="spellStart"/>
      <w:r w:rsidRPr="00675642">
        <w:t>Coutet</w:t>
      </w:r>
      <w:proofErr w:type="spellEnd"/>
      <w:r w:rsidR="00EE5875">
        <w:t xml:space="preserve">, </w:t>
      </w:r>
      <w:r w:rsidRPr="00675642">
        <w:t>l</w:t>
      </w:r>
      <w:r w:rsidR="00EE5875">
        <w:t>’</w:t>
      </w:r>
      <w:r w:rsidRPr="00675642">
        <w:t>homme le plus fort</w:t>
      </w:r>
      <w:r w:rsidR="00EE5875">
        <w:t xml:space="preserve">, </w:t>
      </w:r>
      <w:r w:rsidRPr="00675642">
        <w:t>le plus indépendant des montagnards</w:t>
      </w:r>
      <w:r w:rsidR="00EE5875">
        <w:t xml:space="preserve">. </w:t>
      </w:r>
      <w:r w:rsidRPr="00675642">
        <w:t>La chaîne lui passait sous les bras</w:t>
      </w:r>
      <w:r w:rsidR="00EE5875">
        <w:t xml:space="preserve">, </w:t>
      </w:r>
      <w:r w:rsidRPr="00675642">
        <w:t>se croisait sur sa poitrine</w:t>
      </w:r>
      <w:r w:rsidR="00EE5875">
        <w:t xml:space="preserve">, </w:t>
      </w:r>
      <w:r w:rsidRPr="00675642">
        <w:t>faisait dix tours autour de la précieuse lentille</w:t>
      </w:r>
      <w:r w:rsidR="00EE5875">
        <w:t xml:space="preserve">, </w:t>
      </w:r>
      <w:r w:rsidRPr="00675642">
        <w:t>s</w:t>
      </w:r>
      <w:r w:rsidR="00EE5875">
        <w:t>’</w:t>
      </w:r>
      <w:r w:rsidRPr="00675642">
        <w:t>enchevêtrait dans les crochets</w:t>
      </w:r>
      <w:r w:rsidR="00EE5875">
        <w:t xml:space="preserve">, </w:t>
      </w:r>
      <w:r w:rsidRPr="00675642">
        <w:t>lui repassait sur les épaules</w:t>
      </w:r>
      <w:r w:rsidR="00EE5875">
        <w:t xml:space="preserve">, </w:t>
      </w:r>
      <w:r w:rsidRPr="00675642">
        <w:t>bref</w:t>
      </w:r>
      <w:r w:rsidR="00EE5875">
        <w:t xml:space="preserve">, </w:t>
      </w:r>
      <w:r w:rsidRPr="00675642">
        <w:t>l</w:t>
      </w:r>
      <w:r w:rsidR="00EE5875">
        <w:t>’</w:t>
      </w:r>
      <w:r w:rsidRPr="00675642">
        <w:t>arrimait</w:t>
      </w:r>
      <w:r w:rsidR="00EE5875">
        <w:t xml:space="preserve">, </w:t>
      </w:r>
      <w:r w:rsidRPr="00675642">
        <w:t>lui</w:t>
      </w:r>
      <w:r w:rsidR="00EE5875">
        <w:t xml:space="preserve">, </w:t>
      </w:r>
      <w:r w:rsidRPr="00675642">
        <w:t>le po</w:t>
      </w:r>
      <w:r w:rsidRPr="00675642">
        <w:t>r</w:t>
      </w:r>
      <w:r w:rsidRPr="00675642">
        <w:t>teur</w:t>
      </w:r>
      <w:r w:rsidR="00EE5875">
        <w:t xml:space="preserve">, </w:t>
      </w:r>
      <w:r w:rsidRPr="00675642">
        <w:t>à sa charge</w:t>
      </w:r>
      <w:r w:rsidR="00EE5875">
        <w:t xml:space="preserve">. </w:t>
      </w:r>
      <w:r w:rsidRPr="00675642">
        <w:t>Il était ficelé à bloc</w:t>
      </w:r>
      <w:r w:rsidR="00EE5875">
        <w:t xml:space="preserve">. </w:t>
      </w:r>
      <w:r w:rsidRPr="00675642">
        <w:t>Un gros cadenas ramenait les deux bouts de la chaîne sur son ventre</w:t>
      </w:r>
      <w:r w:rsidR="00EE5875">
        <w:t xml:space="preserve">. </w:t>
      </w:r>
      <w:r w:rsidRPr="00675642">
        <w:t>Janssen y donna un tour de clé</w:t>
      </w:r>
      <w:r w:rsidR="00EE5875">
        <w:t>.</w:t>
      </w:r>
    </w:p>
    <w:p w14:paraId="4D5394DB" w14:textId="77777777" w:rsidR="00EE5875" w:rsidRDefault="00457E89" w:rsidP="00457E89">
      <w:r w:rsidRPr="00675642">
        <w:t>Tel que je l</w:t>
      </w:r>
      <w:r w:rsidR="00EE5875">
        <w:t>’</w:t>
      </w:r>
      <w:r w:rsidRPr="00675642">
        <w:t>ai connu</w:t>
      </w:r>
      <w:r w:rsidR="00EE5875">
        <w:t xml:space="preserve">, </w:t>
      </w:r>
      <w:r w:rsidRPr="00675642">
        <w:t>j</w:t>
      </w:r>
      <w:r w:rsidR="00EE5875">
        <w:t>’</w:t>
      </w:r>
      <w:r w:rsidRPr="00675642">
        <w:t>imagine facilement la fureur</w:t>
      </w:r>
      <w:r w:rsidR="00EE5875">
        <w:t xml:space="preserve">, </w:t>
      </w:r>
      <w:r w:rsidRPr="00675642">
        <w:t>l</w:t>
      </w:r>
      <w:r w:rsidR="00EE5875">
        <w:t>’</w:t>
      </w:r>
      <w:r w:rsidRPr="00675642">
        <w:t xml:space="preserve">indignation de Marie </w:t>
      </w:r>
      <w:proofErr w:type="spellStart"/>
      <w:r w:rsidRPr="00675642">
        <w:t>Coutet</w:t>
      </w:r>
      <w:proofErr w:type="spellEnd"/>
      <w:r w:rsidR="00EE5875">
        <w:t>.</w:t>
      </w:r>
    </w:p>
    <w:p w14:paraId="17C7BB70" w14:textId="77777777" w:rsidR="00EE5875" w:rsidRDefault="00457E89" w:rsidP="00457E89">
      <w:r w:rsidRPr="00675642">
        <w:t>Cependant il partit de l</w:t>
      </w:r>
      <w:r w:rsidR="00EE5875">
        <w:t>’</w:t>
      </w:r>
      <w:r w:rsidRPr="00675642">
        <w:t>avant</w:t>
      </w:r>
      <w:r w:rsidR="00EE5875">
        <w:t>.</w:t>
      </w:r>
    </w:p>
    <w:p w14:paraId="7D39E318" w14:textId="77777777" w:rsidR="00EE5875" w:rsidRDefault="00457E89" w:rsidP="00457E89">
      <w:r w:rsidRPr="00675642">
        <w:t>Ce qui le consolait c</w:t>
      </w:r>
      <w:r w:rsidR="00EE5875">
        <w:t>’</w:t>
      </w:r>
      <w:r w:rsidRPr="00675642">
        <w:t>était de penser que ses camarades n</w:t>
      </w:r>
      <w:r w:rsidR="00EE5875">
        <w:t>’</w:t>
      </w:r>
      <w:r w:rsidRPr="00675642">
        <w:t>étaient pas mieux partagés que lui</w:t>
      </w:r>
      <w:r w:rsidR="00EE5875">
        <w:t xml:space="preserve">. </w:t>
      </w:r>
      <w:r w:rsidRPr="00675642">
        <w:t>En effet</w:t>
      </w:r>
      <w:r w:rsidR="00EE5875">
        <w:t xml:space="preserve">, </w:t>
      </w:r>
      <w:r w:rsidRPr="00675642">
        <w:t>Janssen n</w:t>
      </w:r>
      <w:r w:rsidR="00EE5875">
        <w:t>’</w:t>
      </w:r>
      <w:r w:rsidRPr="00675642">
        <w:t>avait qu</w:t>
      </w:r>
      <w:r w:rsidR="00EE5875">
        <w:t>’</w:t>
      </w:r>
      <w:r w:rsidRPr="00675642">
        <w:t>une confiance très limitée en ses hommes</w:t>
      </w:r>
      <w:r w:rsidR="00EE5875">
        <w:t xml:space="preserve">. </w:t>
      </w:r>
      <w:r w:rsidRPr="00675642">
        <w:t>Tous étaient e</w:t>
      </w:r>
      <w:r w:rsidRPr="00675642">
        <w:t>n</w:t>
      </w:r>
      <w:r w:rsidRPr="00675642">
        <w:t>chaînés à leur charge</w:t>
      </w:r>
      <w:r w:rsidR="00EE5875">
        <w:t xml:space="preserve">, </w:t>
      </w:r>
      <w:r w:rsidRPr="00675642">
        <w:t>cadenassés de peur qu</w:t>
      </w:r>
      <w:r w:rsidR="00EE5875">
        <w:t>’</w:t>
      </w:r>
      <w:r w:rsidRPr="00675642">
        <w:t>ils ne se débarra</w:t>
      </w:r>
      <w:r w:rsidRPr="00675642">
        <w:t>s</w:t>
      </w:r>
      <w:r w:rsidRPr="00675642">
        <w:t>sent des précieux instruments dans un mauvais pas</w:t>
      </w:r>
      <w:r w:rsidR="00EE5875">
        <w:t xml:space="preserve">. </w:t>
      </w:r>
      <w:r w:rsidRPr="00675642">
        <w:t>Janssen lui-même qui était infirme</w:t>
      </w:r>
      <w:r w:rsidR="00EE5875">
        <w:t xml:space="preserve"> – </w:t>
      </w:r>
      <w:r w:rsidRPr="00675642">
        <w:t>je n</w:t>
      </w:r>
      <w:r w:rsidR="00EE5875">
        <w:t>’</w:t>
      </w:r>
      <w:r w:rsidRPr="00675642">
        <w:t>ai jamais pu savoir au juste s</w:t>
      </w:r>
      <w:r w:rsidR="00EE5875">
        <w:t>’</w:t>
      </w:r>
      <w:r w:rsidRPr="00675642">
        <w:t>il était réellement cul-de-jatte</w:t>
      </w:r>
      <w:r w:rsidR="00EE5875">
        <w:t xml:space="preserve">, </w:t>
      </w:r>
      <w:r w:rsidRPr="00675642">
        <w:t>bancroche</w:t>
      </w:r>
      <w:r w:rsidR="00EE5875">
        <w:t xml:space="preserve">, </w:t>
      </w:r>
      <w:r w:rsidRPr="00675642">
        <w:t>bancal</w:t>
      </w:r>
      <w:r w:rsidR="00EE5875">
        <w:t xml:space="preserve">, </w:t>
      </w:r>
      <w:r w:rsidRPr="00675642">
        <w:t>tordu</w:t>
      </w:r>
      <w:r w:rsidR="00EE5875">
        <w:t xml:space="preserve">, </w:t>
      </w:r>
      <w:r w:rsidRPr="00675642">
        <w:t>atteint du mal de Pott ou tout simplement nabot</w:t>
      </w:r>
      <w:r w:rsidR="00EE5875">
        <w:t xml:space="preserve"> – </w:t>
      </w:r>
      <w:r w:rsidRPr="00675642">
        <w:t>s</w:t>
      </w:r>
      <w:r w:rsidR="00EE5875">
        <w:t>’</w:t>
      </w:r>
      <w:r w:rsidRPr="00675642">
        <w:t>installait dans une espèce de traîneau-fauteuil-chaise-à-porteurs de son invention</w:t>
      </w:r>
      <w:r w:rsidR="00EE5875">
        <w:t xml:space="preserve">, </w:t>
      </w:r>
      <w:r w:rsidRPr="00675642">
        <w:t>et il se faisait hisser</w:t>
      </w:r>
      <w:r w:rsidR="00EE5875">
        <w:t xml:space="preserve">, </w:t>
      </w:r>
      <w:r w:rsidRPr="00675642">
        <w:t>porter</w:t>
      </w:r>
      <w:r w:rsidR="00EE5875">
        <w:t xml:space="preserve">, </w:t>
      </w:r>
      <w:r w:rsidRPr="00675642">
        <w:t>tirer jusqu</w:t>
      </w:r>
      <w:r w:rsidR="00EE5875">
        <w:t>’</w:t>
      </w:r>
      <w:r w:rsidRPr="00675642">
        <w:t>au sommet</w:t>
      </w:r>
      <w:r w:rsidR="00EE5875">
        <w:t xml:space="preserve">. </w:t>
      </w:r>
      <w:r w:rsidRPr="00675642">
        <w:t>L</w:t>
      </w:r>
      <w:r w:rsidR="00EE5875">
        <w:t>’</w:t>
      </w:r>
      <w:r w:rsidRPr="00675642">
        <w:t>équipe chargée de ce véhicule était la plus étroitement enchaînée</w:t>
      </w:r>
      <w:r w:rsidR="00EE5875">
        <w:t xml:space="preserve"> ; </w:t>
      </w:r>
      <w:r w:rsidRPr="00675642">
        <w:t>par surcroît</w:t>
      </w:r>
      <w:r w:rsidR="00EE5875">
        <w:t xml:space="preserve">, </w:t>
      </w:r>
      <w:r w:rsidRPr="00675642">
        <w:t xml:space="preserve">Janssen la houspillait tout le </w:t>
      </w:r>
      <w:r w:rsidRPr="00675642">
        <w:lastRenderedPageBreak/>
        <w:t>long du chemin</w:t>
      </w:r>
      <w:r w:rsidR="00EE5875">
        <w:t xml:space="preserve">. </w:t>
      </w:r>
      <w:r w:rsidRPr="00675642">
        <w:t>C</w:t>
      </w:r>
      <w:r w:rsidR="00EE5875">
        <w:t>’</w:t>
      </w:r>
      <w:r w:rsidRPr="00675642">
        <w:t>était une espèce de crapaud méchant</w:t>
      </w:r>
      <w:r w:rsidR="00EE5875">
        <w:t xml:space="preserve">. </w:t>
      </w:r>
      <w:r w:rsidRPr="00675642">
        <w:t>Il était détesté</w:t>
      </w:r>
      <w:r w:rsidR="00EE5875">
        <w:t>.</w:t>
      </w:r>
    </w:p>
    <w:p w14:paraId="54E84A6D" w14:textId="77777777" w:rsidR="00EE5875" w:rsidRDefault="00457E89" w:rsidP="00457E89">
      <w:r w:rsidRPr="00675642">
        <w:t>Tout alla bien jusqu</w:t>
      </w:r>
      <w:r w:rsidR="00EE5875">
        <w:t>’</w:t>
      </w:r>
      <w:r w:rsidRPr="00675642">
        <w:t>à la Pierre à l</w:t>
      </w:r>
      <w:r w:rsidR="00EE5875">
        <w:t>’</w:t>
      </w:r>
      <w:r w:rsidRPr="00675642">
        <w:t>Échelle</w:t>
      </w:r>
      <w:r w:rsidR="00EE5875">
        <w:t xml:space="preserve">, </w:t>
      </w:r>
      <w:r w:rsidRPr="00675642">
        <w:t>mais quand il s</w:t>
      </w:r>
      <w:r w:rsidR="00EE5875">
        <w:t>’</w:t>
      </w:r>
      <w:r w:rsidRPr="00675642">
        <w:t>agit de former les cordées</w:t>
      </w:r>
      <w:r w:rsidR="00EE5875">
        <w:t xml:space="preserve">, </w:t>
      </w:r>
      <w:r w:rsidRPr="00675642">
        <w:t>personne ne consentit à courir le risque d</w:t>
      </w:r>
      <w:r w:rsidR="00EE5875">
        <w:t>’</w:t>
      </w:r>
      <w:r w:rsidRPr="00675642">
        <w:t xml:space="preserve">avoir Marie </w:t>
      </w:r>
      <w:proofErr w:type="spellStart"/>
      <w:r w:rsidRPr="00675642">
        <w:t>Coutet</w:t>
      </w:r>
      <w:proofErr w:type="spellEnd"/>
      <w:r w:rsidRPr="00675642">
        <w:t xml:space="preserve"> dans la sienne</w:t>
      </w:r>
      <w:r w:rsidR="00EE5875">
        <w:t xml:space="preserve">. </w:t>
      </w:r>
      <w:r w:rsidRPr="00675642">
        <w:t>Il était trop lourd</w:t>
      </w:r>
      <w:r w:rsidRPr="00675642">
        <w:t>e</w:t>
      </w:r>
      <w:r w:rsidRPr="00675642">
        <w:t>ment chargé</w:t>
      </w:r>
      <w:r w:rsidR="00EE5875">
        <w:t xml:space="preserve">. </w:t>
      </w:r>
      <w:r w:rsidRPr="00675642">
        <w:t>Il pouvait faire un faux pas</w:t>
      </w:r>
      <w:r w:rsidR="00EE5875">
        <w:t xml:space="preserve">. </w:t>
      </w:r>
      <w:r w:rsidRPr="00675642">
        <w:t>C</w:t>
      </w:r>
      <w:r w:rsidR="00EE5875">
        <w:t>’</w:t>
      </w:r>
      <w:r w:rsidRPr="00675642">
        <w:t>était trop dang</w:t>
      </w:r>
      <w:r w:rsidRPr="00675642">
        <w:t>e</w:t>
      </w:r>
      <w:r w:rsidRPr="00675642">
        <w:t>reux</w:t>
      </w:r>
      <w:r w:rsidR="00EE5875">
        <w:t xml:space="preserve">. </w:t>
      </w:r>
      <w:r w:rsidRPr="00675642">
        <w:t>Alors</w:t>
      </w:r>
      <w:r w:rsidR="00EE5875">
        <w:t xml:space="preserve">, </w:t>
      </w:r>
      <w:r w:rsidRPr="00675642">
        <w:t>il partit seul</w:t>
      </w:r>
      <w:r w:rsidR="00EE5875">
        <w:t xml:space="preserve">, </w:t>
      </w:r>
      <w:r w:rsidRPr="00675642">
        <w:t>bravement</w:t>
      </w:r>
      <w:r w:rsidR="00EE5875">
        <w:t xml:space="preserve">, </w:t>
      </w:r>
      <w:r w:rsidRPr="00675642">
        <w:t>en tête</w:t>
      </w:r>
      <w:r w:rsidR="00EE5875">
        <w:t>.</w:t>
      </w:r>
    </w:p>
    <w:p w14:paraId="29CC9AD1" w14:textId="77777777" w:rsidR="00EE5875" w:rsidRDefault="00457E89" w:rsidP="00457E89">
      <w:r w:rsidRPr="00675642">
        <w:t>Il franchissait les crêtes</w:t>
      </w:r>
      <w:r w:rsidR="00EE5875">
        <w:t xml:space="preserve">. </w:t>
      </w:r>
      <w:r w:rsidRPr="00675642">
        <w:t>Il se laissait glisser sur le ventre dans les crevasses pour ne pas endommager sa charge</w:t>
      </w:r>
      <w:r w:rsidR="00EE5875">
        <w:t xml:space="preserve">. </w:t>
      </w:r>
      <w:r w:rsidRPr="00675642">
        <w:t>Il s</w:t>
      </w:r>
      <w:r w:rsidR="00EE5875">
        <w:t>’</w:t>
      </w:r>
      <w:r w:rsidRPr="00675642">
        <w:t>était fait un point d</w:t>
      </w:r>
      <w:r w:rsidR="00EE5875">
        <w:t>’</w:t>
      </w:r>
      <w:r w:rsidRPr="00675642">
        <w:t>honneur de déposer sa charge intacte au sommet</w:t>
      </w:r>
      <w:r w:rsidR="00EE5875">
        <w:t xml:space="preserve">. </w:t>
      </w:r>
      <w:r w:rsidRPr="00675642">
        <w:t>Il sacrait</w:t>
      </w:r>
      <w:r w:rsidR="00EE5875">
        <w:t xml:space="preserve">, </w:t>
      </w:r>
      <w:r w:rsidRPr="00675642">
        <w:t>il jurait</w:t>
      </w:r>
      <w:r w:rsidR="00EE5875">
        <w:t xml:space="preserve">, </w:t>
      </w:r>
      <w:r w:rsidRPr="00675642">
        <w:t>il peinait</w:t>
      </w:r>
      <w:r w:rsidR="00EE5875">
        <w:t xml:space="preserve">, </w:t>
      </w:r>
      <w:r w:rsidRPr="00675642">
        <w:t>il maudissait la vie</w:t>
      </w:r>
      <w:r w:rsidR="00EE5875">
        <w:t xml:space="preserve">, </w:t>
      </w:r>
      <w:r w:rsidRPr="00675642">
        <w:t>les hommes</w:t>
      </w:r>
      <w:r w:rsidR="00EE5875">
        <w:t xml:space="preserve">, </w:t>
      </w:r>
      <w:r w:rsidRPr="00675642">
        <w:t>la montagne</w:t>
      </w:r>
      <w:r w:rsidR="00EE5875">
        <w:t xml:space="preserve">, </w:t>
      </w:r>
      <w:r w:rsidRPr="00675642">
        <w:t>mais il montait toujours</w:t>
      </w:r>
      <w:r w:rsidR="00EE5875">
        <w:t xml:space="preserve">. </w:t>
      </w:r>
      <w:r w:rsidRPr="00675642">
        <w:t>Il voulait arriver grand premier</w:t>
      </w:r>
      <w:r w:rsidR="00EE5875">
        <w:t xml:space="preserve">. </w:t>
      </w:r>
      <w:r w:rsidRPr="00675642">
        <w:t>Quand il n</w:t>
      </w:r>
      <w:r w:rsidR="00EE5875">
        <w:t>’</w:t>
      </w:r>
      <w:r w:rsidRPr="00675642">
        <w:t>en pouvait plus</w:t>
      </w:r>
      <w:r w:rsidR="00EE5875">
        <w:t xml:space="preserve">, </w:t>
      </w:r>
      <w:r w:rsidRPr="00675642">
        <w:t>il se laissait tomber tout du long</w:t>
      </w:r>
      <w:r w:rsidR="00EE5875">
        <w:t xml:space="preserve">, </w:t>
      </w:r>
      <w:r w:rsidRPr="00675642">
        <w:t>enfouissait sa tête dans la neige</w:t>
      </w:r>
      <w:r w:rsidR="00EE5875">
        <w:t xml:space="preserve">, </w:t>
      </w:r>
      <w:r w:rsidRPr="00675642">
        <w:t>respirait comme un ours</w:t>
      </w:r>
      <w:r w:rsidR="00EE5875">
        <w:t xml:space="preserve">. </w:t>
      </w:r>
      <w:r w:rsidRPr="00675642">
        <w:t>Cent fois il crut crever il avait la sensation que son cœur</w:t>
      </w:r>
      <w:r w:rsidR="00EE5875">
        <w:t xml:space="preserve">, </w:t>
      </w:r>
      <w:r w:rsidRPr="00675642">
        <w:t>que tout son être allait se rompre cent fois il surmonta ces défailla</w:t>
      </w:r>
      <w:r w:rsidRPr="00675642">
        <w:t>n</w:t>
      </w:r>
      <w:r w:rsidRPr="00675642">
        <w:t>ces</w:t>
      </w:r>
      <w:r w:rsidR="00EE5875">
        <w:t xml:space="preserve">. </w:t>
      </w:r>
      <w:r w:rsidRPr="00675642">
        <w:t>Il ne voulut pas s</w:t>
      </w:r>
      <w:r w:rsidR="00EE5875">
        <w:t>’</w:t>
      </w:r>
      <w:r w:rsidRPr="00675642">
        <w:t>arrêter aux Grands Mulets</w:t>
      </w:r>
      <w:r w:rsidR="00EE5875">
        <w:t xml:space="preserve">. </w:t>
      </w:r>
      <w:r w:rsidRPr="00675642">
        <w:t>Il campa la nuit sur le Plateau</w:t>
      </w:r>
      <w:r w:rsidR="00EE5875">
        <w:t xml:space="preserve">, </w:t>
      </w:r>
      <w:r w:rsidRPr="00675642">
        <w:t>au pied des Rochers Rouges</w:t>
      </w:r>
      <w:r w:rsidR="00EE5875">
        <w:t xml:space="preserve">, </w:t>
      </w:r>
      <w:r w:rsidRPr="00675642">
        <w:t>toujours e</w:t>
      </w:r>
      <w:r w:rsidRPr="00675642">
        <w:t>n</w:t>
      </w:r>
      <w:r w:rsidRPr="00675642">
        <w:t>chaîné à sa charge</w:t>
      </w:r>
      <w:r w:rsidR="00EE5875">
        <w:t xml:space="preserve">. </w:t>
      </w:r>
      <w:r w:rsidRPr="00675642">
        <w:t>Tout seul</w:t>
      </w:r>
      <w:r w:rsidR="00EE5875">
        <w:t xml:space="preserve">. </w:t>
      </w:r>
      <w:r w:rsidRPr="00675642">
        <w:t>Il m</w:t>
      </w:r>
      <w:r w:rsidR="00EE5875">
        <w:t>’</w:t>
      </w:r>
      <w:r w:rsidRPr="00675642">
        <w:t>avoua</w:t>
      </w:r>
      <w:r w:rsidR="00EE5875">
        <w:t xml:space="preserve">, </w:t>
      </w:r>
      <w:r w:rsidRPr="00675642">
        <w:t>qu</w:t>
      </w:r>
      <w:r w:rsidR="00EE5875">
        <w:t>’</w:t>
      </w:r>
      <w:r w:rsidRPr="00675642">
        <w:t>en franchissant le lendemain la longue crête du Dromadaire</w:t>
      </w:r>
      <w:r w:rsidR="00EE5875">
        <w:t xml:space="preserve">, </w:t>
      </w:r>
      <w:r w:rsidRPr="00675642">
        <w:t>qui ressemble à un double toit de neige</w:t>
      </w:r>
      <w:r w:rsidR="00EE5875">
        <w:t xml:space="preserve">, </w:t>
      </w:r>
      <w:r w:rsidRPr="00675642">
        <w:t>il eut envie de se jeter dans le vide avec la lentille</w:t>
      </w:r>
      <w:r w:rsidR="00EE5875">
        <w:t xml:space="preserve">, </w:t>
      </w:r>
      <w:r w:rsidRPr="00675642">
        <w:t>tellement il haïssait cet astronome qui n</w:t>
      </w:r>
      <w:r w:rsidR="00EE5875">
        <w:t>’</w:t>
      </w:r>
      <w:r w:rsidRPr="00675642">
        <w:t>avait pas eu confiance en sa parole</w:t>
      </w:r>
      <w:r w:rsidR="00EE5875">
        <w:t xml:space="preserve">, </w:t>
      </w:r>
      <w:r w:rsidRPr="00675642">
        <w:t>tellement il haïssait ses collègues</w:t>
      </w:r>
      <w:r w:rsidR="00EE5875">
        <w:t xml:space="preserve">, </w:t>
      </w:r>
      <w:r w:rsidRPr="00675642">
        <w:t>tell</w:t>
      </w:r>
      <w:r w:rsidRPr="00675642">
        <w:t>e</w:t>
      </w:r>
      <w:r w:rsidRPr="00675642">
        <w:t>ment il se haïssait lui-même</w:t>
      </w:r>
      <w:r w:rsidR="00EE5875">
        <w:t xml:space="preserve">. </w:t>
      </w:r>
      <w:r w:rsidRPr="00675642">
        <w:t>Arrivé au sommet et ne sachant comment exprimer sa colère</w:t>
      </w:r>
      <w:r w:rsidR="00EE5875">
        <w:t xml:space="preserve">, </w:t>
      </w:r>
      <w:r w:rsidRPr="00675642">
        <w:t>son mépris</w:t>
      </w:r>
      <w:r w:rsidR="00EE5875">
        <w:t xml:space="preserve">, </w:t>
      </w:r>
      <w:r w:rsidRPr="00675642">
        <w:t>il tailla avec son piolet dans la neige gelée</w:t>
      </w:r>
      <w:r w:rsidR="00EE5875">
        <w:t xml:space="preserve">, </w:t>
      </w:r>
      <w:r w:rsidRPr="00675642">
        <w:t>le mot MERDE en lettres géantes</w:t>
      </w:r>
      <w:r w:rsidR="00EE5875">
        <w:t xml:space="preserve">. </w:t>
      </w:r>
      <w:r w:rsidRPr="00675642">
        <w:t>Puis il tomba sur les genoux et il s</w:t>
      </w:r>
      <w:r w:rsidR="00EE5875">
        <w:t>’</w:t>
      </w:r>
      <w:r w:rsidRPr="00675642">
        <w:t>évanouit</w:t>
      </w:r>
      <w:r w:rsidR="00EE5875">
        <w:t>.</w:t>
      </w:r>
    </w:p>
    <w:p w14:paraId="4B765654" w14:textId="77777777" w:rsidR="00EE5875" w:rsidRDefault="00457E89" w:rsidP="00457E89">
      <w:r w:rsidRPr="00675642">
        <w:t xml:space="preserve">Jamais Marie </w:t>
      </w:r>
      <w:proofErr w:type="spellStart"/>
      <w:r w:rsidRPr="00675642">
        <w:t>Coutet</w:t>
      </w:r>
      <w:proofErr w:type="spellEnd"/>
      <w:r w:rsidRPr="00675642">
        <w:t xml:space="preserve"> n</w:t>
      </w:r>
      <w:r w:rsidR="00EE5875">
        <w:t>’</w:t>
      </w:r>
      <w:r w:rsidRPr="00675642">
        <w:t>a voulu se faire payer cette course</w:t>
      </w:r>
      <w:r w:rsidR="00EE5875">
        <w:t xml:space="preserve">, </w:t>
      </w:r>
      <w:r w:rsidRPr="00675642">
        <w:t>mais il se jura de se venger</w:t>
      </w:r>
      <w:r w:rsidR="00EE5875">
        <w:t>.</w:t>
      </w:r>
    </w:p>
    <w:p w14:paraId="7F3203D1" w14:textId="77777777" w:rsidR="00EE5875" w:rsidRDefault="00457E89" w:rsidP="00457E89">
      <w:r w:rsidRPr="00675642">
        <w:t>Voilà le genre d</w:t>
      </w:r>
      <w:r w:rsidR="00EE5875">
        <w:t>’</w:t>
      </w:r>
      <w:r w:rsidRPr="00675642">
        <w:t>homme que c</w:t>
      </w:r>
      <w:r w:rsidR="00EE5875">
        <w:t>’</w:t>
      </w:r>
      <w:r w:rsidRPr="00675642">
        <w:t>était</w:t>
      </w:r>
      <w:r w:rsidR="00EE5875">
        <w:t>.</w:t>
      </w:r>
    </w:p>
    <w:p w14:paraId="14D5F41E" w14:textId="77777777" w:rsidR="00EE5875" w:rsidRDefault="00457E89" w:rsidP="00457E89">
      <w:r w:rsidRPr="00675642">
        <w:lastRenderedPageBreak/>
        <w:t>Je crois qu</w:t>
      </w:r>
      <w:r w:rsidR="00EE5875">
        <w:t>’</w:t>
      </w:r>
      <w:r w:rsidRPr="00675642">
        <w:t>il a tenu parole en se rendant enfin maître des trois noyaux du Grand Balmat</w:t>
      </w:r>
      <w:r w:rsidR="00EE5875">
        <w:t>.</w:t>
      </w:r>
    </w:p>
    <w:p w14:paraId="5E7BE94A" w14:textId="77777777" w:rsidR="00EE5875" w:rsidRDefault="00457E89" w:rsidP="00457E89">
      <w:r w:rsidRPr="00675642">
        <w:t>Il n</w:t>
      </w:r>
      <w:r w:rsidR="00EE5875">
        <w:t>’</w:t>
      </w:r>
      <w:r w:rsidRPr="00675642">
        <w:t>y a pas trois semaines qu</w:t>
      </w:r>
      <w:r w:rsidR="00EE5875">
        <w:t>’</w:t>
      </w:r>
      <w:r w:rsidRPr="00675642">
        <w:t>on l</w:t>
      </w:r>
      <w:r w:rsidR="00EE5875">
        <w:t>’</w:t>
      </w:r>
      <w:r w:rsidRPr="00675642">
        <w:t>a trouvé écrasé sous un sapin qu</w:t>
      </w:r>
      <w:r w:rsidR="00EE5875">
        <w:t>’</w:t>
      </w:r>
      <w:r w:rsidRPr="00675642">
        <w:t>il venait d</w:t>
      </w:r>
      <w:r w:rsidR="00EE5875">
        <w:t>’</w:t>
      </w:r>
      <w:r w:rsidRPr="00675642">
        <w:t>abattre</w:t>
      </w:r>
      <w:r w:rsidR="00EE5875">
        <w:t xml:space="preserve">. </w:t>
      </w:r>
      <w:r w:rsidRPr="00675642">
        <w:t>On a conclu à un accident</w:t>
      </w:r>
      <w:r w:rsidR="00EE5875">
        <w:t xml:space="preserve">. </w:t>
      </w:r>
      <w:r w:rsidRPr="00675642">
        <w:t>Personne ne sait ce que les trois noyaux sont devenus</w:t>
      </w:r>
      <w:r w:rsidR="00EE5875">
        <w:t xml:space="preserve">. </w:t>
      </w:r>
      <w:r w:rsidRPr="00675642">
        <w:t>Son gousset était vide</w:t>
      </w:r>
      <w:r w:rsidR="00EE5875">
        <w:t>…</w:t>
      </w:r>
    </w:p>
    <w:p w14:paraId="05F13C08" w14:textId="77777777" w:rsidR="00EE5875" w:rsidRDefault="00457E89" w:rsidP="00457E89">
      <w:r w:rsidRPr="00675642">
        <w:t>Donc</w:t>
      </w:r>
      <w:r w:rsidR="00EE5875">
        <w:t xml:space="preserve">, </w:t>
      </w:r>
      <w:r w:rsidRPr="00675642">
        <w:t>le Géant vient me proposer de la part de son Anglais</w:t>
      </w:r>
      <w:r w:rsidR="00EE5875">
        <w:t xml:space="preserve">, </w:t>
      </w:r>
      <w:r w:rsidRPr="00675642">
        <w:t>de les accompagner au Mont-Blanc</w:t>
      </w:r>
      <w:r w:rsidR="00EE5875">
        <w:t>.</w:t>
      </w:r>
    </w:p>
    <w:p w14:paraId="08649B3E" w14:textId="77777777" w:rsidR="00EE5875" w:rsidRDefault="00EE5875" w:rsidP="00457E89">
      <w:r>
        <w:t>— </w:t>
      </w:r>
      <w:r w:rsidR="00457E89" w:rsidRPr="00675642">
        <w:t>Dites à monsieur</w:t>
      </w:r>
      <w:r>
        <w:t xml:space="preserve">, </w:t>
      </w:r>
      <w:r w:rsidR="00457E89" w:rsidRPr="00675642">
        <w:t>dis-je au Géant</w:t>
      </w:r>
      <w:r>
        <w:t xml:space="preserve">, </w:t>
      </w:r>
      <w:r w:rsidR="00457E89" w:rsidRPr="00675642">
        <w:t>que j</w:t>
      </w:r>
      <w:r>
        <w:t>’</w:t>
      </w:r>
      <w:r w:rsidR="00457E89" w:rsidRPr="00675642">
        <w:t>en descends</w:t>
      </w:r>
      <w:r>
        <w:t>.</w:t>
      </w:r>
    </w:p>
    <w:p w14:paraId="364220A8" w14:textId="77777777" w:rsidR="00EE5875" w:rsidRDefault="00EE5875" w:rsidP="00457E89">
      <w:r>
        <w:t>— </w:t>
      </w:r>
      <w:r w:rsidR="00457E89" w:rsidRPr="00675642">
        <w:t>Comment</w:t>
      </w:r>
      <w:r>
        <w:t xml:space="preserve">, </w:t>
      </w:r>
      <w:r w:rsidR="00457E89" w:rsidRPr="00675642">
        <w:t>aujourd</w:t>
      </w:r>
      <w:r>
        <w:t>’</w:t>
      </w:r>
      <w:r w:rsidR="00457E89" w:rsidRPr="00675642">
        <w:t>hui</w:t>
      </w:r>
      <w:r>
        <w:t> ?</w:t>
      </w:r>
    </w:p>
    <w:p w14:paraId="69DD7A21" w14:textId="77777777" w:rsidR="00EE5875" w:rsidRDefault="00EE5875" w:rsidP="00457E89">
      <w:r>
        <w:t>— </w:t>
      </w:r>
      <w:r w:rsidR="00457E89" w:rsidRPr="00675642">
        <w:t>Oui</w:t>
      </w:r>
      <w:r>
        <w:t xml:space="preserve">, </w:t>
      </w:r>
      <w:r w:rsidR="00457E89" w:rsidRPr="00675642">
        <w:t>justement</w:t>
      </w:r>
      <w:r>
        <w:t xml:space="preserve">, </w:t>
      </w:r>
      <w:r w:rsidR="00457E89" w:rsidRPr="00675642">
        <w:t>j</w:t>
      </w:r>
      <w:r>
        <w:t>’</w:t>
      </w:r>
      <w:r w:rsidR="00457E89" w:rsidRPr="00675642">
        <w:t>en arrive</w:t>
      </w:r>
      <w:r>
        <w:t>.</w:t>
      </w:r>
    </w:p>
    <w:p w14:paraId="3E1ACFE9" w14:textId="77777777" w:rsidR="00EE5875" w:rsidRDefault="00EE5875" w:rsidP="00457E89">
      <w:r>
        <w:t>— </w:t>
      </w:r>
      <w:r w:rsidR="00457E89" w:rsidRPr="00675642">
        <w:t>Tout seul</w:t>
      </w:r>
      <w:r>
        <w:t> ?</w:t>
      </w:r>
    </w:p>
    <w:p w14:paraId="10C4A97B" w14:textId="77777777" w:rsidR="00EE5875" w:rsidRDefault="00EE5875" w:rsidP="00457E89">
      <w:r>
        <w:t>— </w:t>
      </w:r>
      <w:r w:rsidR="00457E89" w:rsidRPr="00675642">
        <w:t>Tout seul</w:t>
      </w:r>
      <w:r>
        <w:t>.</w:t>
      </w:r>
    </w:p>
    <w:p w14:paraId="091A24DC" w14:textId="77777777" w:rsidR="00EE5875" w:rsidRDefault="00EE5875" w:rsidP="00457E89">
      <w:r>
        <w:t>— </w:t>
      </w:r>
      <w:r w:rsidR="00457E89" w:rsidRPr="00675642">
        <w:t>Mais vous êtes fou</w:t>
      </w:r>
      <w:r>
        <w:t> !</w:t>
      </w:r>
    </w:p>
    <w:p w14:paraId="10FE746B" w14:textId="77777777" w:rsidR="00EE5875" w:rsidRDefault="00EE5875" w:rsidP="00457E89">
      <w:r>
        <w:t>— </w:t>
      </w:r>
      <w:r w:rsidR="00457E89" w:rsidRPr="00675642">
        <w:t>On me l</w:t>
      </w:r>
      <w:r>
        <w:t>’</w:t>
      </w:r>
      <w:r w:rsidR="00457E89" w:rsidRPr="00675642">
        <w:t>a déjà dit</w:t>
      </w:r>
      <w:r>
        <w:t xml:space="preserve">, </w:t>
      </w:r>
      <w:r w:rsidR="00457E89" w:rsidRPr="00675642">
        <w:t>le Géant</w:t>
      </w:r>
      <w:r>
        <w:t xml:space="preserve">. </w:t>
      </w:r>
      <w:r w:rsidR="00457E89" w:rsidRPr="00675642">
        <w:t>Maintenant décampez</w:t>
      </w:r>
      <w:r>
        <w:t xml:space="preserve">, </w:t>
      </w:r>
      <w:r w:rsidR="00457E89" w:rsidRPr="00675642">
        <w:t>je vous ai assez vus</w:t>
      </w:r>
      <w:r>
        <w:t>.</w:t>
      </w:r>
    </w:p>
    <w:p w14:paraId="79553730" w14:textId="77777777" w:rsidR="00EE5875" w:rsidRDefault="00457E89" w:rsidP="00457E89">
      <w:r w:rsidRPr="00675642">
        <w:t>Je les vois encore déguerpir et je ris à haute voix devant ma machine comme je riais ce jour-là</w:t>
      </w:r>
      <w:r w:rsidR="00EE5875">
        <w:t>.</w:t>
      </w:r>
    </w:p>
    <w:p w14:paraId="55A688B9" w14:textId="0CC4EA17" w:rsidR="00457E89" w:rsidRPr="00675642" w:rsidRDefault="00457E89" w:rsidP="00457E89"/>
    <w:p w14:paraId="2766DFC6" w14:textId="77777777" w:rsidR="00EE5875" w:rsidRDefault="00457E89" w:rsidP="00457E89">
      <w:r w:rsidRPr="00675642">
        <w:t>Je ne dors pas</w:t>
      </w:r>
      <w:r w:rsidR="00EE5875">
        <w:t xml:space="preserve">. </w:t>
      </w:r>
      <w:r w:rsidRPr="00675642">
        <w:t>Alors je sors la nuit</w:t>
      </w:r>
      <w:r w:rsidR="00EE5875">
        <w:t xml:space="preserve">. </w:t>
      </w:r>
      <w:r w:rsidRPr="00675642">
        <w:t>Le jour</w:t>
      </w:r>
      <w:r w:rsidR="00EE5875">
        <w:t xml:space="preserve">, </w:t>
      </w:r>
      <w:r w:rsidRPr="00675642">
        <w:t>je parle dans ma machine</w:t>
      </w:r>
      <w:r w:rsidR="00EE5875">
        <w:t xml:space="preserve">. </w:t>
      </w:r>
      <w:r w:rsidRPr="00675642">
        <w:t>Mais la nuit</w:t>
      </w:r>
      <w:r w:rsidR="00EE5875">
        <w:t xml:space="preserve">, </w:t>
      </w:r>
      <w:r w:rsidRPr="00675642">
        <w:t>je sors</w:t>
      </w:r>
      <w:r w:rsidR="00EE5875">
        <w:t xml:space="preserve">, </w:t>
      </w:r>
      <w:r w:rsidRPr="00675642">
        <w:t>comme un voleur</w:t>
      </w:r>
      <w:r w:rsidR="00EE5875">
        <w:t>.</w:t>
      </w:r>
    </w:p>
    <w:p w14:paraId="0C136721" w14:textId="77777777" w:rsidR="00EE5875" w:rsidRDefault="00457E89" w:rsidP="00457E89">
      <w:r w:rsidRPr="00675642">
        <w:t>Quelles longues errances</w:t>
      </w:r>
      <w:r w:rsidR="00EE5875">
        <w:t> !</w:t>
      </w:r>
    </w:p>
    <w:p w14:paraId="3968B314" w14:textId="77777777" w:rsidR="00EE5875" w:rsidRDefault="00457E89" w:rsidP="00457E89">
      <w:r w:rsidRPr="00675642">
        <w:t>Le clair de lune est immense</w:t>
      </w:r>
      <w:r w:rsidR="00EE5875">
        <w:t>.</w:t>
      </w:r>
    </w:p>
    <w:p w14:paraId="37BA4E17" w14:textId="77777777" w:rsidR="00EE5875" w:rsidRDefault="00457E89" w:rsidP="00457E89">
      <w:r w:rsidRPr="00675642">
        <w:t>Tout est transparent</w:t>
      </w:r>
      <w:r w:rsidR="00EE5875">
        <w:t>.</w:t>
      </w:r>
    </w:p>
    <w:p w14:paraId="5B5307B8" w14:textId="77777777" w:rsidR="00EE5875" w:rsidRDefault="00457E89" w:rsidP="00457E89">
      <w:r w:rsidRPr="00675642">
        <w:lastRenderedPageBreak/>
        <w:t>Je marche</w:t>
      </w:r>
      <w:r w:rsidR="00EE5875">
        <w:t xml:space="preserve">, </w:t>
      </w:r>
      <w:r w:rsidRPr="00675642">
        <w:t>la pipe au bec</w:t>
      </w:r>
      <w:r w:rsidR="00EE5875">
        <w:t xml:space="preserve">, </w:t>
      </w:r>
      <w:r w:rsidRPr="00675642">
        <w:t>un bâton ferré à la main</w:t>
      </w:r>
      <w:r w:rsidR="00EE5875">
        <w:t xml:space="preserve">. </w:t>
      </w:r>
      <w:r w:rsidRPr="00675642">
        <w:t>Rien ne me trouble dans mes pensées</w:t>
      </w:r>
      <w:r w:rsidR="00EE5875">
        <w:t xml:space="preserve">, </w:t>
      </w:r>
      <w:r w:rsidRPr="00675642">
        <w:t>pas même l</w:t>
      </w:r>
      <w:r w:rsidR="00EE5875">
        <w:t>’</w:t>
      </w:r>
      <w:r w:rsidRPr="00675642">
        <w:t>aboiement lointain d</w:t>
      </w:r>
      <w:r w:rsidR="00EE5875">
        <w:t>’</w:t>
      </w:r>
      <w:r w:rsidRPr="00675642">
        <w:t>un chien</w:t>
      </w:r>
      <w:r w:rsidR="00EE5875">
        <w:t xml:space="preserve">. </w:t>
      </w:r>
      <w:r w:rsidRPr="00675642">
        <w:t>Je ne supporte plus les chiens</w:t>
      </w:r>
      <w:r w:rsidR="00EE5875">
        <w:t xml:space="preserve">, </w:t>
      </w:r>
      <w:r w:rsidRPr="00675642">
        <w:t>c</w:t>
      </w:r>
      <w:r w:rsidR="00EE5875">
        <w:t>’</w:t>
      </w:r>
      <w:r w:rsidRPr="00675642">
        <w:t>est pourquoi je n</w:t>
      </w:r>
      <w:r w:rsidR="00EE5875">
        <w:t>’</w:t>
      </w:r>
      <w:r w:rsidRPr="00675642">
        <w:t>en ai pas ici</w:t>
      </w:r>
      <w:r w:rsidR="00EE5875">
        <w:t xml:space="preserve">. </w:t>
      </w:r>
      <w:r w:rsidRPr="00675642">
        <w:t>Je n</w:t>
      </w:r>
      <w:r w:rsidR="00EE5875">
        <w:t>’</w:t>
      </w:r>
      <w:r w:rsidRPr="00675642">
        <w:t>en veux plus</w:t>
      </w:r>
      <w:r w:rsidR="00EE5875">
        <w:t>.</w:t>
      </w:r>
    </w:p>
    <w:p w14:paraId="3519B09B" w14:textId="77777777" w:rsidR="00EE5875" w:rsidRDefault="00457E89" w:rsidP="00457E89">
      <w:r w:rsidRPr="00675642">
        <w:t>Je suis seul</w:t>
      </w:r>
      <w:r w:rsidR="00EE5875">
        <w:t>.</w:t>
      </w:r>
    </w:p>
    <w:p w14:paraId="461C4733" w14:textId="77777777" w:rsidR="00EE5875" w:rsidRDefault="00457E89" w:rsidP="00457E89">
      <w:r w:rsidRPr="00675642">
        <w:t>Je traverse le lac du Plan</w:t>
      </w:r>
      <w:r w:rsidR="00EE5875">
        <w:t xml:space="preserve">, </w:t>
      </w:r>
      <w:r w:rsidRPr="00675642">
        <w:t>à cette saison recouvert d</w:t>
      </w:r>
      <w:r w:rsidR="00EE5875">
        <w:t>’</w:t>
      </w:r>
      <w:r w:rsidRPr="00675642">
        <w:t>énormes débris tombés de l</w:t>
      </w:r>
      <w:r w:rsidR="00EE5875">
        <w:t>’</w:t>
      </w:r>
      <w:r w:rsidRPr="00675642">
        <w:t>Aiguille</w:t>
      </w:r>
      <w:r w:rsidR="00EE5875">
        <w:t xml:space="preserve">. </w:t>
      </w:r>
      <w:r w:rsidRPr="00675642">
        <w:t>Je vais jusqu</w:t>
      </w:r>
      <w:r w:rsidR="00EE5875">
        <w:t>’</w:t>
      </w:r>
      <w:r w:rsidRPr="00675642">
        <w:t xml:space="preserve">à </w:t>
      </w:r>
      <w:proofErr w:type="spellStart"/>
      <w:r w:rsidRPr="00675642">
        <w:t>Blaitières</w:t>
      </w:r>
      <w:proofErr w:type="spellEnd"/>
      <w:r w:rsidRPr="00675642">
        <w:t>-dessus</w:t>
      </w:r>
      <w:r w:rsidR="00EE5875">
        <w:t xml:space="preserve">, </w:t>
      </w:r>
      <w:r w:rsidRPr="00675642">
        <w:t>ou même</w:t>
      </w:r>
      <w:r w:rsidR="00EE5875">
        <w:t xml:space="preserve">, </w:t>
      </w:r>
      <w:r w:rsidRPr="00675642">
        <w:t>je pousse jusqu</w:t>
      </w:r>
      <w:r w:rsidR="00EE5875">
        <w:t>’</w:t>
      </w:r>
      <w:r w:rsidRPr="00675642">
        <w:t xml:space="preserve">à la moraine des </w:t>
      </w:r>
      <w:proofErr w:type="spellStart"/>
      <w:r w:rsidRPr="00675642">
        <w:t>Nantillons</w:t>
      </w:r>
      <w:proofErr w:type="spellEnd"/>
      <w:r w:rsidR="00EE5875">
        <w:t>.</w:t>
      </w:r>
    </w:p>
    <w:p w14:paraId="5FBA6585" w14:textId="77777777" w:rsidR="00EE5875" w:rsidRDefault="00457E89" w:rsidP="00457E89">
      <w:r w:rsidRPr="00675642">
        <w:t>Il y a là une corniche qui surplombe le vide</w:t>
      </w:r>
      <w:r w:rsidR="00EE5875">
        <w:t xml:space="preserve">. </w:t>
      </w:r>
      <w:r w:rsidRPr="00675642">
        <w:t>Je m</w:t>
      </w:r>
      <w:r w:rsidR="00EE5875">
        <w:t>’</w:t>
      </w:r>
      <w:r w:rsidRPr="00675642">
        <w:t>y installe souvent</w:t>
      </w:r>
      <w:r w:rsidR="00EE5875">
        <w:t xml:space="preserve">. </w:t>
      </w:r>
      <w:r w:rsidRPr="00675642">
        <w:t>Je fume</w:t>
      </w:r>
      <w:r w:rsidR="00EE5875">
        <w:t>.</w:t>
      </w:r>
    </w:p>
    <w:p w14:paraId="777E43B4" w14:textId="77777777" w:rsidR="00EE5875" w:rsidRDefault="00457E89" w:rsidP="00457E89">
      <w:r w:rsidRPr="00675642">
        <w:t>Rien ne me trouble dans mes pensées</w:t>
      </w:r>
      <w:r w:rsidR="00EE5875">
        <w:t xml:space="preserve">. </w:t>
      </w:r>
      <w:r w:rsidRPr="00675642">
        <w:t>Rien ne me distrait</w:t>
      </w:r>
      <w:r w:rsidR="00EE5875">
        <w:t xml:space="preserve">. </w:t>
      </w:r>
      <w:r w:rsidRPr="00675642">
        <w:t>Les sources</w:t>
      </w:r>
      <w:r w:rsidR="00EE5875">
        <w:t xml:space="preserve">, </w:t>
      </w:r>
      <w:r w:rsidRPr="00675642">
        <w:t>les torrents</w:t>
      </w:r>
      <w:r w:rsidR="00EE5875">
        <w:t xml:space="preserve">, </w:t>
      </w:r>
      <w:r w:rsidRPr="00675642">
        <w:t>les cascades</w:t>
      </w:r>
      <w:r w:rsidR="00EE5875">
        <w:t xml:space="preserve">, </w:t>
      </w:r>
      <w:r w:rsidRPr="00675642">
        <w:t>les chutes d</w:t>
      </w:r>
      <w:r w:rsidR="00EE5875">
        <w:t>’</w:t>
      </w:r>
      <w:r w:rsidRPr="00675642">
        <w:t>eau sont g</w:t>
      </w:r>
      <w:r w:rsidRPr="00675642">
        <w:t>e</w:t>
      </w:r>
      <w:r w:rsidRPr="00675642">
        <w:t>lés</w:t>
      </w:r>
      <w:r w:rsidR="00EE5875">
        <w:t>.</w:t>
      </w:r>
    </w:p>
    <w:p w14:paraId="6F2CFDE5" w14:textId="77777777" w:rsidR="00EE5875" w:rsidRDefault="00457E89" w:rsidP="00457E89">
      <w:r w:rsidRPr="00675642">
        <w:t>Je suis tout seul</w:t>
      </w:r>
      <w:r w:rsidR="00EE5875">
        <w:t>.</w:t>
      </w:r>
    </w:p>
    <w:p w14:paraId="449C2FF4" w14:textId="77777777" w:rsidR="00EE5875" w:rsidRDefault="00457E89" w:rsidP="00457E89">
      <w:r w:rsidRPr="00675642">
        <w:t>Je me lève pour faire rouler un bloc de la moraine</w:t>
      </w:r>
      <w:r w:rsidR="00EE5875">
        <w:t xml:space="preserve">. </w:t>
      </w:r>
      <w:r w:rsidRPr="00675642">
        <w:t>Je cho</w:t>
      </w:r>
      <w:r w:rsidRPr="00675642">
        <w:t>i</w:t>
      </w:r>
      <w:r w:rsidRPr="00675642">
        <w:t>sis un granit de forme à peu près cubique</w:t>
      </w:r>
      <w:r w:rsidR="00EE5875">
        <w:t xml:space="preserve">, </w:t>
      </w:r>
      <w:r w:rsidRPr="00675642">
        <w:t>et me servant de mon bâton comme d</w:t>
      </w:r>
      <w:r w:rsidR="00EE5875">
        <w:t>’</w:t>
      </w:r>
      <w:r w:rsidRPr="00675642">
        <w:t>un levier</w:t>
      </w:r>
      <w:r w:rsidR="00EE5875">
        <w:t xml:space="preserve">, </w:t>
      </w:r>
      <w:r w:rsidRPr="00675642">
        <w:t>j</w:t>
      </w:r>
      <w:r w:rsidR="00EE5875">
        <w:t>’</w:t>
      </w:r>
      <w:r w:rsidRPr="00675642">
        <w:t>arrive à le mettre en branle</w:t>
      </w:r>
      <w:r w:rsidR="00EE5875">
        <w:t xml:space="preserve">. </w:t>
      </w:r>
      <w:r w:rsidRPr="00675642">
        <w:t>Le bloc glisse d</w:t>
      </w:r>
      <w:r w:rsidR="00EE5875">
        <w:t>’</w:t>
      </w:r>
      <w:r w:rsidRPr="00675642">
        <w:t>abord lentement sur la glace</w:t>
      </w:r>
      <w:r w:rsidR="00EE5875">
        <w:t xml:space="preserve">, </w:t>
      </w:r>
      <w:r w:rsidRPr="00675642">
        <w:t>puis il s</w:t>
      </w:r>
      <w:r w:rsidR="00EE5875">
        <w:t>’</w:t>
      </w:r>
      <w:r w:rsidRPr="00675642">
        <w:t>abat sur sa face antérieure</w:t>
      </w:r>
      <w:r w:rsidR="00EE5875">
        <w:t xml:space="preserve">. </w:t>
      </w:r>
      <w:r w:rsidRPr="00675642">
        <w:t>Il oscille</w:t>
      </w:r>
      <w:r w:rsidR="00EE5875">
        <w:t xml:space="preserve">, </w:t>
      </w:r>
      <w:r w:rsidRPr="00675642">
        <w:t>puis il se met peu à peu à rouler</w:t>
      </w:r>
      <w:r w:rsidR="00EE5875">
        <w:t xml:space="preserve">. </w:t>
      </w:r>
      <w:r w:rsidRPr="00675642">
        <w:t>Il semble prendre son élan</w:t>
      </w:r>
      <w:r w:rsidR="00EE5875">
        <w:t xml:space="preserve">, </w:t>
      </w:r>
      <w:r w:rsidRPr="00675642">
        <w:t>la pente devient plus rapide</w:t>
      </w:r>
      <w:r w:rsidR="00EE5875">
        <w:t xml:space="preserve">, </w:t>
      </w:r>
      <w:r w:rsidRPr="00675642">
        <w:t>il fait un bond immense et disparaît dans le vide</w:t>
      </w:r>
      <w:r w:rsidR="00EE5875">
        <w:t xml:space="preserve">. </w:t>
      </w:r>
      <w:r w:rsidRPr="00675642">
        <w:t>Je suis la chute en voyant jaillir des éclats et en entendant se fracasser un torrent de r</w:t>
      </w:r>
      <w:r w:rsidRPr="00675642">
        <w:t>o</w:t>
      </w:r>
      <w:r w:rsidRPr="00675642">
        <w:t>chers</w:t>
      </w:r>
      <w:r w:rsidR="00EE5875">
        <w:t xml:space="preserve">. </w:t>
      </w:r>
      <w:r w:rsidRPr="00675642">
        <w:t>Tout cela s</w:t>
      </w:r>
      <w:r w:rsidR="00EE5875">
        <w:t>’</w:t>
      </w:r>
      <w:r w:rsidRPr="00675642">
        <w:t xml:space="preserve">en va écraser la forêt des </w:t>
      </w:r>
      <w:proofErr w:type="spellStart"/>
      <w:r w:rsidRPr="00675642">
        <w:t>Planaz</w:t>
      </w:r>
      <w:proofErr w:type="spellEnd"/>
      <w:r w:rsidR="00EE5875">
        <w:t xml:space="preserve">. </w:t>
      </w:r>
      <w:r w:rsidRPr="00675642">
        <w:t>En bas</w:t>
      </w:r>
      <w:r w:rsidR="00EE5875">
        <w:t xml:space="preserve">. </w:t>
      </w:r>
      <w:r w:rsidRPr="00675642">
        <w:t>À plus de mille mètres</w:t>
      </w:r>
      <w:r w:rsidR="00EE5875">
        <w:t>.</w:t>
      </w:r>
    </w:p>
    <w:p w14:paraId="113F3C8E" w14:textId="77777777" w:rsidR="00EE5875" w:rsidRDefault="00457E89" w:rsidP="00457E89">
      <w:r w:rsidRPr="00675642">
        <w:t>Quand le silence se rétablit</w:t>
      </w:r>
      <w:r w:rsidR="00EE5875">
        <w:t xml:space="preserve">, </w:t>
      </w:r>
      <w:r w:rsidRPr="00675642">
        <w:t>je retourne m</w:t>
      </w:r>
      <w:r w:rsidR="00EE5875">
        <w:t>’</w:t>
      </w:r>
      <w:r w:rsidRPr="00675642">
        <w:t>installer à mon observatoire</w:t>
      </w:r>
      <w:r w:rsidR="00EE5875">
        <w:t xml:space="preserve">. </w:t>
      </w:r>
      <w:r w:rsidRPr="00675642">
        <w:t>J</w:t>
      </w:r>
      <w:r w:rsidR="00EE5875">
        <w:t>’</w:t>
      </w:r>
      <w:r w:rsidRPr="00675642">
        <w:t>écoute</w:t>
      </w:r>
      <w:r w:rsidR="00EE5875">
        <w:t xml:space="preserve">. </w:t>
      </w:r>
      <w:r w:rsidRPr="00675642">
        <w:t>Je fume</w:t>
      </w:r>
      <w:r w:rsidR="00EE5875">
        <w:t xml:space="preserve">. </w:t>
      </w:r>
      <w:r w:rsidRPr="00675642">
        <w:t>Rien ne me trouble dans mes pensées</w:t>
      </w:r>
      <w:r w:rsidR="00EE5875">
        <w:t>.</w:t>
      </w:r>
    </w:p>
    <w:p w14:paraId="01A3CB15" w14:textId="77777777" w:rsidR="00EE5875" w:rsidRDefault="00457E89" w:rsidP="00457E89">
      <w:r w:rsidRPr="00675642">
        <w:lastRenderedPageBreak/>
        <w:t>Tout est bleu</w:t>
      </w:r>
      <w:r w:rsidR="00EE5875">
        <w:t xml:space="preserve">. </w:t>
      </w:r>
      <w:r w:rsidRPr="00675642">
        <w:t>Les crêtes sourcilleuses</w:t>
      </w:r>
      <w:r w:rsidR="00EE5875">
        <w:t xml:space="preserve">. </w:t>
      </w:r>
      <w:r w:rsidRPr="00675642">
        <w:t>Les glaces</w:t>
      </w:r>
      <w:r w:rsidR="00EE5875">
        <w:t xml:space="preserve">. </w:t>
      </w:r>
      <w:r w:rsidRPr="00675642">
        <w:t>Le clair de lune</w:t>
      </w:r>
      <w:r w:rsidR="00EE5875">
        <w:t xml:space="preserve">. </w:t>
      </w:r>
      <w:r w:rsidRPr="00675642">
        <w:t>Le ciel</w:t>
      </w:r>
      <w:r w:rsidR="00EE5875">
        <w:t xml:space="preserve">. </w:t>
      </w:r>
      <w:r w:rsidRPr="00675642">
        <w:t>La nuit</w:t>
      </w:r>
      <w:r w:rsidR="00EE5875">
        <w:t xml:space="preserve">. </w:t>
      </w:r>
      <w:r w:rsidRPr="00675642">
        <w:t>Ah</w:t>
      </w:r>
      <w:r w:rsidR="00EE5875">
        <w:t xml:space="preserve"> ! </w:t>
      </w:r>
      <w:r w:rsidRPr="00675642">
        <w:t>la nuit</w:t>
      </w:r>
      <w:r w:rsidR="00EE5875">
        <w:t>.</w:t>
      </w:r>
    </w:p>
    <w:p w14:paraId="72E4539D" w14:textId="77777777" w:rsidR="00EE5875" w:rsidRDefault="00457E89" w:rsidP="00457E89">
      <w:r w:rsidRPr="00675642">
        <w:t>C</w:t>
      </w:r>
      <w:r w:rsidR="00EE5875">
        <w:t>’</w:t>
      </w:r>
      <w:r w:rsidRPr="00675642">
        <w:t>est l</w:t>
      </w:r>
      <w:r w:rsidR="00EE5875">
        <w:t>’</w:t>
      </w:r>
      <w:r w:rsidRPr="00675642">
        <w:t>heure où les étoiles palpitent</w:t>
      </w:r>
      <w:r w:rsidR="00EE5875">
        <w:t>.</w:t>
      </w:r>
    </w:p>
    <w:p w14:paraId="13045B11" w14:textId="77777777" w:rsidR="00EE5875" w:rsidRDefault="00457E89" w:rsidP="00457E89">
      <w:r w:rsidRPr="00675642">
        <w:t>C</w:t>
      </w:r>
      <w:r w:rsidR="00EE5875">
        <w:t>’</w:t>
      </w:r>
      <w:r w:rsidRPr="00675642">
        <w:t>est l</w:t>
      </w:r>
      <w:r w:rsidR="00EE5875">
        <w:t>’</w:t>
      </w:r>
      <w:r w:rsidRPr="00675642">
        <w:t>heure où l</w:t>
      </w:r>
      <w:r w:rsidR="00EE5875">
        <w:t>’</w:t>
      </w:r>
      <w:r w:rsidRPr="00675642">
        <w:t>on entend à Paris le pas des chevaux sur le pavé de bois</w:t>
      </w:r>
      <w:r w:rsidR="00EE5875">
        <w:t xml:space="preserve">. </w:t>
      </w:r>
      <w:r w:rsidRPr="00675642">
        <w:t>Les premières voitures de livraison reviennent d</w:t>
      </w:r>
      <w:r w:rsidRPr="00675642">
        <w:t>é</w:t>
      </w:r>
      <w:r w:rsidRPr="00675642">
        <w:t>jà des halles</w:t>
      </w:r>
      <w:r w:rsidR="00EE5875">
        <w:t xml:space="preserve">. </w:t>
      </w:r>
      <w:r w:rsidRPr="00675642">
        <w:t>Il y a un cliquetis de bouteilles à lait qui annonce l</w:t>
      </w:r>
      <w:r w:rsidR="00EE5875">
        <w:t>’</w:t>
      </w:r>
      <w:r w:rsidRPr="00675642">
        <w:t>aube prochaine</w:t>
      </w:r>
      <w:r w:rsidR="00EE5875">
        <w:t xml:space="preserve">. </w:t>
      </w:r>
      <w:r w:rsidRPr="00675642">
        <w:t>Un peu plus tard</w:t>
      </w:r>
      <w:r w:rsidR="00EE5875">
        <w:t xml:space="preserve">, </w:t>
      </w:r>
      <w:r w:rsidRPr="00675642">
        <w:t>quelqu</w:t>
      </w:r>
      <w:r w:rsidR="00EE5875">
        <w:t>’</w:t>
      </w:r>
      <w:r w:rsidRPr="00675642">
        <w:t xml:space="preserve">un siffle </w:t>
      </w:r>
      <w:proofErr w:type="gramStart"/>
      <w:r w:rsidRPr="00675642">
        <w:t>en</w:t>
      </w:r>
      <w:proofErr w:type="gramEnd"/>
      <w:r w:rsidRPr="00675642">
        <w:t xml:space="preserve"> bic</w:t>
      </w:r>
      <w:r w:rsidRPr="00675642">
        <w:t>y</w:t>
      </w:r>
      <w:r w:rsidRPr="00675642">
        <w:t>clette</w:t>
      </w:r>
      <w:r w:rsidR="00EE5875">
        <w:t xml:space="preserve">. </w:t>
      </w:r>
      <w:r w:rsidRPr="00675642">
        <w:t>Je suis à ma fenêtre qui donne sur la place Vendôme</w:t>
      </w:r>
      <w:r w:rsidR="00EE5875">
        <w:t xml:space="preserve">. </w:t>
      </w:r>
      <w:r w:rsidRPr="00675642">
        <w:t>Je fume une cigarette à ma fenêtre</w:t>
      </w:r>
      <w:r w:rsidR="00EE5875">
        <w:t xml:space="preserve">. </w:t>
      </w:r>
      <w:r w:rsidRPr="00675642">
        <w:t>Je me mets en pyjama à ma f</w:t>
      </w:r>
      <w:r w:rsidRPr="00675642">
        <w:t>e</w:t>
      </w:r>
      <w:r w:rsidRPr="00675642">
        <w:t>nêtre</w:t>
      </w:r>
      <w:r w:rsidR="00EE5875">
        <w:t xml:space="preserve">. </w:t>
      </w:r>
      <w:r w:rsidRPr="00675642">
        <w:t>J</w:t>
      </w:r>
      <w:r w:rsidR="00EE5875">
        <w:t>’</w:t>
      </w:r>
      <w:r w:rsidRPr="00675642">
        <w:t>ai déjà pris mon bain</w:t>
      </w:r>
      <w:r w:rsidR="00EE5875">
        <w:t xml:space="preserve">. </w:t>
      </w:r>
      <w:r w:rsidRPr="00675642">
        <w:t>Je ne me suis pas couché</w:t>
      </w:r>
      <w:r w:rsidR="00EE5875">
        <w:t xml:space="preserve">, </w:t>
      </w:r>
      <w:r w:rsidRPr="00675642">
        <w:t>car déjà je ne dors pas</w:t>
      </w:r>
      <w:r w:rsidR="00EE5875">
        <w:t xml:space="preserve">. </w:t>
      </w:r>
      <w:r w:rsidRPr="00675642">
        <w:t>Je suis parfumé au vétyver</w:t>
      </w:r>
      <w:r w:rsidR="00EE5875">
        <w:t xml:space="preserve">. </w:t>
      </w:r>
      <w:r w:rsidRPr="00675642">
        <w:t>Le frisson de l</w:t>
      </w:r>
      <w:r w:rsidR="00EE5875">
        <w:t>’</w:t>
      </w:r>
      <w:r w:rsidRPr="00675642">
        <w:t>aube me hérisse la peau en chair de poule</w:t>
      </w:r>
      <w:r w:rsidR="00EE5875">
        <w:t xml:space="preserve">. </w:t>
      </w:r>
      <w:r w:rsidRPr="00675642">
        <w:t>Dehors</w:t>
      </w:r>
      <w:r w:rsidR="00EE5875">
        <w:t xml:space="preserve">, </w:t>
      </w:r>
      <w:r w:rsidRPr="00675642">
        <w:t>tout devient d</w:t>
      </w:r>
      <w:r w:rsidR="00EE5875">
        <w:t>’</w:t>
      </w:r>
      <w:r w:rsidRPr="00675642">
        <w:t>un bleu intense</w:t>
      </w:r>
      <w:r w:rsidR="00EE5875">
        <w:t xml:space="preserve">. </w:t>
      </w:r>
      <w:r w:rsidRPr="00675642">
        <w:t>Au Ritz aussi ma chambre était bleue</w:t>
      </w:r>
      <w:r w:rsidR="00EE5875">
        <w:t>.</w:t>
      </w:r>
    </w:p>
    <w:p w14:paraId="3E310801" w14:textId="77777777" w:rsidR="00EE5875" w:rsidRDefault="00457E89" w:rsidP="00457E89">
      <w:r w:rsidRPr="00675642">
        <w:t>Je me penche</w:t>
      </w:r>
      <w:r w:rsidR="00EE5875">
        <w:t xml:space="preserve">. </w:t>
      </w:r>
      <w:r w:rsidRPr="00675642">
        <w:t>En bas</w:t>
      </w:r>
      <w:r w:rsidR="00EE5875">
        <w:t xml:space="preserve">, </w:t>
      </w:r>
      <w:r w:rsidRPr="00675642">
        <w:t>le portier de nuit passe la consigne au portier de jour</w:t>
      </w:r>
      <w:r w:rsidR="00EE5875">
        <w:t xml:space="preserve">. </w:t>
      </w:r>
      <w:r w:rsidRPr="00675642">
        <w:t>Je les entends rire</w:t>
      </w:r>
      <w:r w:rsidR="00EE5875">
        <w:t xml:space="preserve">. </w:t>
      </w:r>
      <w:r w:rsidRPr="00675642">
        <w:t>Les valets battent les t</w:t>
      </w:r>
      <w:r w:rsidRPr="00675642">
        <w:t>a</w:t>
      </w:r>
      <w:r w:rsidRPr="00675642">
        <w:t>pis</w:t>
      </w:r>
      <w:r w:rsidR="00EE5875">
        <w:t xml:space="preserve">. </w:t>
      </w:r>
      <w:r w:rsidRPr="00675642">
        <w:t>Les arroseuses automobiles de la Ville de Paris tournent a</w:t>
      </w:r>
      <w:r w:rsidRPr="00675642">
        <w:t>u</w:t>
      </w:r>
      <w:r w:rsidRPr="00675642">
        <w:t>tour de la colonne comme des insectes sur une mare</w:t>
      </w:r>
      <w:r w:rsidR="00EE5875">
        <w:t xml:space="preserve">. </w:t>
      </w:r>
      <w:r w:rsidRPr="00675642">
        <w:t>Les pr</w:t>
      </w:r>
      <w:r w:rsidRPr="00675642">
        <w:t>e</w:t>
      </w:r>
      <w:r w:rsidRPr="00675642">
        <w:t>miers journaux se déploient</w:t>
      </w:r>
      <w:r w:rsidR="00EE5875">
        <w:t xml:space="preserve">. </w:t>
      </w:r>
      <w:r w:rsidRPr="00675642">
        <w:t>Dans la chambre d</w:t>
      </w:r>
      <w:r w:rsidR="00EE5875">
        <w:t>’</w:t>
      </w:r>
      <w:r w:rsidRPr="00675642">
        <w:t>à côté Mireille dort dans un grand lit</w:t>
      </w:r>
      <w:r w:rsidR="00EE5875">
        <w:t xml:space="preserve">. </w:t>
      </w:r>
      <w:r w:rsidRPr="00675642">
        <w:t>Son ciel de lit aussi était bleu</w:t>
      </w:r>
      <w:r w:rsidR="00EE5875">
        <w:t>.</w:t>
      </w:r>
    </w:p>
    <w:p w14:paraId="5A9F96CC" w14:textId="77777777" w:rsidR="00EE5875" w:rsidRDefault="00457E89" w:rsidP="00457E89">
      <w:r w:rsidRPr="00675642">
        <w:t>Elle est là</w:t>
      </w:r>
      <w:r w:rsidR="00EE5875">
        <w:t>.</w:t>
      </w:r>
    </w:p>
    <w:p w14:paraId="4FAD17E5" w14:textId="77777777" w:rsidR="00EE5875" w:rsidRDefault="00457E89" w:rsidP="00457E89">
      <w:r w:rsidRPr="00675642">
        <w:t>Nous nous sommes mariés</w:t>
      </w:r>
      <w:r w:rsidR="00EE5875">
        <w:t>.</w:t>
      </w:r>
    </w:p>
    <w:p w14:paraId="0026938B" w14:textId="77777777" w:rsidR="00EE5875" w:rsidRDefault="00457E89" w:rsidP="00457E89">
      <w:r w:rsidRPr="00675642">
        <w:t>Mais avant</w:t>
      </w:r>
      <w:r w:rsidR="00EE5875">
        <w:t> ?</w:t>
      </w:r>
    </w:p>
    <w:p w14:paraId="0FF338BF" w14:textId="3E7A9803" w:rsidR="00457E89" w:rsidRPr="00675642" w:rsidRDefault="00457E89" w:rsidP="00457E89">
      <w:r w:rsidRPr="00675642">
        <w:t>Avant je suis revenu de la guerre</w:t>
      </w:r>
      <w:r w:rsidR="00EE5875">
        <w:t xml:space="preserve">. </w:t>
      </w:r>
      <w:r w:rsidRPr="00675642">
        <w:t>Avant</w:t>
      </w:r>
      <w:r w:rsidR="00EE5875">
        <w:t xml:space="preserve">, </w:t>
      </w:r>
      <w:r w:rsidRPr="00675642">
        <w:t>j</w:t>
      </w:r>
      <w:r w:rsidR="00EE5875">
        <w:t>’</w:t>
      </w:r>
      <w:r w:rsidRPr="00675642">
        <w:t>ai été démobilisé</w:t>
      </w:r>
      <w:r w:rsidR="00EE5875">
        <w:t xml:space="preserve">. </w:t>
      </w:r>
      <w:r w:rsidRPr="00675642">
        <w:t>Avant</w:t>
      </w:r>
      <w:r w:rsidR="00EE5875">
        <w:t xml:space="preserve">, </w:t>
      </w:r>
      <w:r w:rsidRPr="00675642">
        <w:t>j</w:t>
      </w:r>
      <w:r w:rsidR="00EE5875">
        <w:t>’</w:t>
      </w:r>
      <w:r w:rsidRPr="00675642">
        <w:t>ai été mis aux arrêts de rigueur pour cette automobile perdue dans le grand Paris en fête</w:t>
      </w:r>
      <w:r w:rsidR="00EE5875">
        <w:t xml:space="preserve">. </w:t>
      </w:r>
      <w:r w:rsidRPr="00675642">
        <w:t>Avant</w:t>
      </w:r>
      <w:r w:rsidR="00EE5875">
        <w:t xml:space="preserve">, </w:t>
      </w:r>
      <w:r w:rsidRPr="00675642">
        <w:t>j</w:t>
      </w:r>
      <w:r w:rsidR="00EE5875">
        <w:t>’</w:t>
      </w:r>
      <w:r w:rsidRPr="00675642">
        <w:t xml:space="preserve">ai téléphoné à </w:t>
      </w:r>
      <w:proofErr w:type="spellStart"/>
      <w:r w:rsidRPr="00675642">
        <w:t>Th</w:t>
      </w:r>
      <w:r w:rsidRPr="00675642">
        <w:t>é</w:t>
      </w:r>
      <w:r w:rsidRPr="00675642">
        <w:t>réson</w:t>
      </w:r>
      <w:proofErr w:type="spellEnd"/>
      <w:r w:rsidR="00EE5875">
        <w:t xml:space="preserve">. </w:t>
      </w:r>
      <w:r w:rsidRPr="00675642">
        <w:t>Je lui ai téléphoné</w:t>
      </w:r>
      <w:r w:rsidR="00EE5875">
        <w:t> : « </w:t>
      </w:r>
      <w:r w:rsidRPr="00675642">
        <w:t>Oui</w:t>
      </w:r>
      <w:r w:rsidR="00EE5875">
        <w:t xml:space="preserve">, </w:t>
      </w:r>
      <w:r w:rsidRPr="00675642">
        <w:t>Mireille le veut bien</w:t>
      </w:r>
      <w:r w:rsidR="00EE5875">
        <w:t>. »</w:t>
      </w:r>
    </w:p>
    <w:p w14:paraId="376B4A6C" w14:textId="77777777" w:rsidR="00EE5875" w:rsidRDefault="00457E89" w:rsidP="00457E89">
      <w:r w:rsidRPr="00675642">
        <w:lastRenderedPageBreak/>
        <w:t>Avant</w:t>
      </w:r>
      <w:r w:rsidR="00EE5875">
        <w:t xml:space="preserve">, </w:t>
      </w:r>
      <w:r w:rsidRPr="00675642">
        <w:t>c</w:t>
      </w:r>
      <w:r w:rsidR="00EE5875">
        <w:t>’</w:t>
      </w:r>
      <w:r w:rsidRPr="00675642">
        <w:t>était la noce</w:t>
      </w:r>
      <w:r w:rsidR="00EE5875">
        <w:t xml:space="preserve">, </w:t>
      </w:r>
      <w:r w:rsidRPr="00675642">
        <w:t>les femmes</w:t>
      </w:r>
      <w:r w:rsidR="00EE5875">
        <w:t xml:space="preserve">. </w:t>
      </w:r>
      <w:r w:rsidRPr="00675642">
        <w:t>Avant</w:t>
      </w:r>
      <w:r w:rsidR="00EE5875">
        <w:t xml:space="preserve">, </w:t>
      </w:r>
      <w:r w:rsidRPr="00675642">
        <w:t>c</w:t>
      </w:r>
      <w:r w:rsidR="00EE5875">
        <w:t>’</w:t>
      </w:r>
      <w:r w:rsidRPr="00675642">
        <w:t>était la guerre</w:t>
      </w:r>
      <w:r w:rsidR="00EE5875">
        <w:t xml:space="preserve">. </w:t>
      </w:r>
      <w:r w:rsidRPr="00675642">
        <w:t>Les nuits de guerre</w:t>
      </w:r>
      <w:r w:rsidR="00EE5875">
        <w:t xml:space="preserve">. </w:t>
      </w:r>
      <w:r w:rsidRPr="00675642">
        <w:t>Bapaume</w:t>
      </w:r>
      <w:r w:rsidR="00EE5875">
        <w:t xml:space="preserve">, </w:t>
      </w:r>
      <w:r w:rsidRPr="00675642">
        <w:t>la Somme</w:t>
      </w:r>
      <w:r w:rsidR="00EE5875">
        <w:t xml:space="preserve">, </w:t>
      </w:r>
      <w:r w:rsidRPr="00675642">
        <w:t>la bataille de Saint-Quentin</w:t>
      </w:r>
      <w:r w:rsidR="00EE5875">
        <w:t xml:space="preserve">, </w:t>
      </w:r>
      <w:r w:rsidRPr="00675642">
        <w:t>le bois de la Vache</w:t>
      </w:r>
      <w:r w:rsidR="00EE5875">
        <w:t xml:space="preserve">. </w:t>
      </w:r>
      <w:r w:rsidRPr="00675642">
        <w:t>Avant</w:t>
      </w:r>
      <w:r w:rsidR="00EE5875">
        <w:t>…</w:t>
      </w:r>
    </w:p>
    <w:p w14:paraId="32AE8B21" w14:textId="77777777" w:rsidR="00EE5875" w:rsidRDefault="00457E89" w:rsidP="00457E89">
      <w:r w:rsidRPr="00675642">
        <w:t>C</w:t>
      </w:r>
      <w:r w:rsidR="00EE5875">
        <w:t>’</w:t>
      </w:r>
      <w:r w:rsidRPr="00675642">
        <w:t>est l</w:t>
      </w:r>
      <w:r w:rsidR="00EE5875">
        <w:t>’</w:t>
      </w:r>
      <w:r w:rsidRPr="00675642">
        <w:t>aube</w:t>
      </w:r>
      <w:r w:rsidR="00EE5875">
        <w:t>.</w:t>
      </w:r>
    </w:p>
    <w:p w14:paraId="6D47E889" w14:textId="77777777" w:rsidR="00EE5875" w:rsidRDefault="00457E89" w:rsidP="00457E89">
      <w:r w:rsidRPr="00675642">
        <w:t>Je rentre au chalet</w:t>
      </w:r>
      <w:r w:rsidR="00EE5875">
        <w:t>.</w:t>
      </w:r>
    </w:p>
    <w:p w14:paraId="6AA066CA" w14:textId="77777777" w:rsidR="00EE5875" w:rsidRDefault="00457E89" w:rsidP="00457E89">
      <w:r w:rsidRPr="00675642">
        <w:t>Je bois un bon coup et je me remets à parler devant ma machine</w:t>
      </w:r>
      <w:r w:rsidR="00EE5875">
        <w:t>.</w:t>
      </w:r>
    </w:p>
    <w:p w14:paraId="221581A7" w14:textId="77777777" w:rsidR="00EE5875" w:rsidRDefault="00457E89" w:rsidP="00457E89">
      <w:r w:rsidRPr="00675642">
        <w:t>Je ne dors plus du tout</w:t>
      </w:r>
      <w:r w:rsidR="00EE5875">
        <w:t>.</w:t>
      </w:r>
    </w:p>
    <w:p w14:paraId="739EF6D1" w14:textId="77777777" w:rsidR="00EE5875" w:rsidRDefault="00457E89" w:rsidP="00457E89">
      <w:r w:rsidRPr="00675642">
        <w:t>Mon insomnie</w:t>
      </w:r>
      <w:r w:rsidR="00EE5875">
        <w:t>.</w:t>
      </w:r>
    </w:p>
    <w:p w14:paraId="3B46396D" w14:textId="77777777" w:rsidR="00EE5875" w:rsidRDefault="00457E89" w:rsidP="00457E89">
      <w:r w:rsidRPr="00675642">
        <w:t>Il a fallu la guerre pour changer ma vie</w:t>
      </w:r>
      <w:r w:rsidR="00EE5875">
        <w:t>.</w:t>
      </w:r>
    </w:p>
    <w:p w14:paraId="32511537" w14:textId="77777777" w:rsidR="00EE5875" w:rsidRDefault="00457E89" w:rsidP="00457E89">
      <w:r w:rsidRPr="00675642">
        <w:t>Non</w:t>
      </w:r>
      <w:r w:rsidR="00EE5875">
        <w:t xml:space="preserve">, </w:t>
      </w:r>
      <w:r w:rsidRPr="00675642">
        <w:t>il a fallu la guerre pour me retrouver tel que j</w:t>
      </w:r>
      <w:r w:rsidR="00EE5875">
        <w:t>’</w:t>
      </w:r>
      <w:r w:rsidRPr="00675642">
        <w:t>étais</w:t>
      </w:r>
      <w:r w:rsidR="00EE5875">
        <w:t xml:space="preserve">, </w:t>
      </w:r>
      <w:r w:rsidRPr="00675642">
        <w:t>tel que j</w:t>
      </w:r>
      <w:r w:rsidR="00EE5875">
        <w:t>’</w:t>
      </w:r>
      <w:r w:rsidRPr="00675642">
        <w:t>ai toujours été</w:t>
      </w:r>
      <w:r w:rsidR="00EE5875">
        <w:t xml:space="preserve">, </w:t>
      </w:r>
      <w:r w:rsidRPr="00675642">
        <w:t>c</w:t>
      </w:r>
      <w:r w:rsidR="00EE5875">
        <w:t>’</w:t>
      </w:r>
      <w:r w:rsidRPr="00675642">
        <w:t>est-à-dire innocent et plein d</w:t>
      </w:r>
      <w:r w:rsidR="00EE5875">
        <w:t>’</w:t>
      </w:r>
      <w:r w:rsidRPr="00675642">
        <w:t>enfantillages</w:t>
      </w:r>
      <w:r w:rsidR="00EE5875">
        <w:t>.</w:t>
      </w:r>
    </w:p>
    <w:p w14:paraId="1A95970B" w14:textId="77777777" w:rsidR="00EE5875" w:rsidRDefault="00457E89" w:rsidP="00457E89">
      <w:r w:rsidRPr="00675642">
        <w:t>J</w:t>
      </w:r>
      <w:r w:rsidR="00EE5875">
        <w:t>’</w:t>
      </w:r>
      <w:r w:rsidRPr="00675642">
        <w:t>aime m</w:t>
      </w:r>
      <w:r w:rsidR="00EE5875">
        <w:t>’</w:t>
      </w:r>
      <w:r w:rsidRPr="00675642">
        <w:t>amuser</w:t>
      </w:r>
      <w:r w:rsidR="00EE5875">
        <w:t>.</w:t>
      </w:r>
    </w:p>
    <w:p w14:paraId="0C59B686" w14:textId="77777777" w:rsidR="00EE5875" w:rsidRDefault="00457E89" w:rsidP="00457E89">
      <w:r w:rsidRPr="00675642">
        <w:t>À Port-Déception</w:t>
      </w:r>
      <w:r w:rsidR="00EE5875">
        <w:t xml:space="preserve">, </w:t>
      </w:r>
      <w:r w:rsidRPr="00675642">
        <w:t>je m</w:t>
      </w:r>
      <w:r w:rsidR="00EE5875">
        <w:t>’</w:t>
      </w:r>
      <w:r w:rsidRPr="00675642">
        <w:t>étais embarqué dans une affaire sans issue</w:t>
      </w:r>
      <w:r w:rsidR="00EE5875">
        <w:t xml:space="preserve">. </w:t>
      </w:r>
      <w:r w:rsidRPr="00675642">
        <w:t>Je commençais à m</w:t>
      </w:r>
      <w:r w:rsidR="00EE5875">
        <w:t>’</w:t>
      </w:r>
      <w:r w:rsidRPr="00675642">
        <w:t>ennuyer</w:t>
      </w:r>
      <w:r w:rsidR="00EE5875">
        <w:t xml:space="preserve">. </w:t>
      </w:r>
      <w:r w:rsidRPr="00675642">
        <w:t>J</w:t>
      </w:r>
      <w:r w:rsidR="00EE5875">
        <w:t>’</w:t>
      </w:r>
      <w:r w:rsidRPr="00675642">
        <w:t>étais démoralisé</w:t>
      </w:r>
      <w:r w:rsidR="00EE5875">
        <w:t xml:space="preserve">. </w:t>
      </w:r>
      <w:r w:rsidRPr="00675642">
        <w:t>Je n</w:t>
      </w:r>
      <w:r w:rsidR="00EE5875">
        <w:t>’</w:t>
      </w:r>
      <w:r w:rsidRPr="00675642">
        <w:t>avais plus le courage de partir</w:t>
      </w:r>
      <w:r w:rsidR="00EE5875">
        <w:t xml:space="preserve">. </w:t>
      </w:r>
      <w:r w:rsidRPr="00675642">
        <w:t>Il a fallu la guerre pour</w:t>
      </w:r>
      <w:r w:rsidR="00EE5875">
        <w:t>…</w:t>
      </w:r>
    </w:p>
    <w:p w14:paraId="0E4DBD9E" w14:textId="77777777" w:rsidR="00EE5875" w:rsidRDefault="00457E89" w:rsidP="00457E89">
      <w:r w:rsidRPr="00675642">
        <w:t>Ah</w:t>
      </w:r>
      <w:r w:rsidR="00EE5875">
        <w:t xml:space="preserve"> ! </w:t>
      </w:r>
      <w:r w:rsidRPr="00675642">
        <w:t>Mireille</w:t>
      </w:r>
      <w:r w:rsidR="00EE5875">
        <w:t> !</w:t>
      </w:r>
    </w:p>
    <w:p w14:paraId="7FBEED7A" w14:textId="77777777" w:rsidR="00EE5875" w:rsidRDefault="00457E89" w:rsidP="00457E89">
      <w:r w:rsidRPr="00675642">
        <w:t>Avant</w:t>
      </w:r>
      <w:r w:rsidR="00EE5875">
        <w:t xml:space="preserve">, </w:t>
      </w:r>
      <w:r w:rsidRPr="00675642">
        <w:t>avant</w:t>
      </w:r>
      <w:r w:rsidR="00EE5875">
        <w:t xml:space="preserve">, </w:t>
      </w:r>
      <w:r w:rsidRPr="00675642">
        <w:t>eh bien</w:t>
      </w:r>
      <w:r w:rsidR="00EE5875">
        <w:t xml:space="preserve">, </w:t>
      </w:r>
      <w:r w:rsidRPr="00675642">
        <w:t>tant pis</w:t>
      </w:r>
      <w:r w:rsidR="00EE5875">
        <w:t> !</w:t>
      </w:r>
    </w:p>
    <w:p w14:paraId="11F02E92" w14:textId="577006BA" w:rsidR="00457E89" w:rsidRDefault="00457E89" w:rsidP="00457E89"/>
    <w:p w14:paraId="2C2F4489" w14:textId="3E137772" w:rsidR="00EE5875" w:rsidRDefault="00457E89" w:rsidP="00457E89">
      <w:r w:rsidRPr="00675642">
        <w:t>Comme maintenant</w:t>
      </w:r>
      <w:r w:rsidR="00EE5875">
        <w:t xml:space="preserve">, </w:t>
      </w:r>
      <w:r w:rsidRPr="00675642">
        <w:t>l</w:t>
      </w:r>
      <w:r w:rsidR="00EE5875">
        <w:t>’</w:t>
      </w:r>
      <w:r w:rsidRPr="00675642">
        <w:t>hiver tirait à sa fin</w:t>
      </w:r>
      <w:r w:rsidR="00EE5875">
        <w:t xml:space="preserve">. </w:t>
      </w:r>
      <w:r w:rsidRPr="00675642">
        <w:t>Il y avait déjà eu une grande débâcle au large</w:t>
      </w:r>
      <w:r w:rsidR="00EE5875">
        <w:t xml:space="preserve">. </w:t>
      </w:r>
      <w:r w:rsidRPr="00675642">
        <w:t>C</w:t>
      </w:r>
      <w:r w:rsidR="00EE5875">
        <w:t>’</w:t>
      </w:r>
      <w:r w:rsidRPr="00675642">
        <w:t>était</w:t>
      </w:r>
      <w:r w:rsidR="00EE5875">
        <w:t xml:space="preserve">, </w:t>
      </w:r>
      <w:r w:rsidRPr="00675642">
        <w:t>je crois</w:t>
      </w:r>
      <w:r w:rsidR="00EE5875">
        <w:t xml:space="preserve">, </w:t>
      </w:r>
      <w:r w:rsidRPr="00675642">
        <w:t>la huitième ou la neuvième année que j</w:t>
      </w:r>
      <w:r w:rsidR="00EE5875">
        <w:t>’</w:t>
      </w:r>
      <w:r w:rsidRPr="00675642">
        <w:t>étais là</w:t>
      </w:r>
      <w:r w:rsidR="00EE5875">
        <w:t xml:space="preserve">. </w:t>
      </w:r>
      <w:r w:rsidRPr="00675642">
        <w:t>J</w:t>
      </w:r>
      <w:r w:rsidR="00EE5875">
        <w:t>’</w:t>
      </w:r>
      <w:r w:rsidRPr="00675642">
        <w:t>étais prêt à abandonner l</w:t>
      </w:r>
      <w:r w:rsidR="00EE5875">
        <w:t>’</w:t>
      </w:r>
      <w:r w:rsidRPr="00675642">
        <w:t xml:space="preserve">entreprise à </w:t>
      </w:r>
      <w:proofErr w:type="spellStart"/>
      <w:r w:rsidRPr="00675642">
        <w:t>Hortalez</w:t>
      </w:r>
      <w:proofErr w:type="spellEnd"/>
      <w:r w:rsidR="00EE5875">
        <w:t xml:space="preserve">, </w:t>
      </w:r>
      <w:r w:rsidRPr="00675642">
        <w:t>à lui faire tout simplement cadeau de la</w:t>
      </w:r>
      <w:r w:rsidR="00EE5875" w:rsidRPr="00675642">
        <w:t xml:space="preserve"> </w:t>
      </w:r>
      <w:proofErr w:type="spellStart"/>
      <w:r w:rsidR="00EE5875" w:rsidRPr="00675642">
        <w:t>S</w:t>
      </w:r>
      <w:r w:rsidR="00EE5875">
        <w:t>.</w:t>
      </w:r>
      <w:r w:rsidR="00EE5875" w:rsidRPr="00675642">
        <w:t>B</w:t>
      </w:r>
      <w:r w:rsidR="00EE5875">
        <w:t>.</w:t>
      </w:r>
      <w:r w:rsidR="00EE5875" w:rsidRPr="00675642">
        <w:t>C</w:t>
      </w:r>
      <w:proofErr w:type="spellEnd"/>
      <w:r w:rsidR="00EE5875">
        <w:t xml:space="preserve">. </w:t>
      </w:r>
      <w:r w:rsidRPr="00675642">
        <w:t>Je voulais partir et ne plus jamais entendre parler ni de lui</w:t>
      </w:r>
      <w:r w:rsidR="00EE5875">
        <w:t xml:space="preserve">, </w:t>
      </w:r>
      <w:r w:rsidRPr="00675642">
        <w:t xml:space="preserve">ni de </w:t>
      </w:r>
      <w:r w:rsidR="00EE5875">
        <w:t>M</w:t>
      </w:r>
      <w:r w:rsidR="00EE5875" w:rsidRPr="00EE5875">
        <w:rPr>
          <w:vertAlign w:val="superscript"/>
        </w:rPr>
        <w:t>me</w:t>
      </w:r>
      <w:r w:rsidR="00EE5875">
        <w:t> </w:t>
      </w:r>
      <w:r w:rsidRPr="00675642">
        <w:t>Héloïse</w:t>
      </w:r>
      <w:r w:rsidR="00EE5875">
        <w:t xml:space="preserve">. </w:t>
      </w:r>
      <w:r w:rsidRPr="00675642">
        <w:t>J</w:t>
      </w:r>
      <w:r w:rsidR="00EE5875">
        <w:t>’</w:t>
      </w:r>
      <w:r w:rsidRPr="00675642">
        <w:t>en avais assez</w:t>
      </w:r>
      <w:r w:rsidR="00EE5875">
        <w:t>.</w:t>
      </w:r>
    </w:p>
    <w:p w14:paraId="3B150933" w14:textId="77777777" w:rsidR="00EE5875" w:rsidRDefault="00457E89" w:rsidP="00457E89">
      <w:r w:rsidRPr="00675642">
        <w:lastRenderedPageBreak/>
        <w:t>Un jour</w:t>
      </w:r>
      <w:r w:rsidR="00EE5875">
        <w:t xml:space="preserve">, </w:t>
      </w:r>
      <w:r w:rsidRPr="00675642">
        <w:t>on signale l</w:t>
      </w:r>
      <w:r w:rsidR="00EE5875">
        <w:t>’</w:t>
      </w:r>
      <w:r w:rsidRPr="00675642">
        <w:t>arrivée de la flottille</w:t>
      </w:r>
      <w:r w:rsidR="00EE5875">
        <w:t xml:space="preserve">. </w:t>
      </w:r>
      <w:r w:rsidRPr="00675642">
        <w:t>Elle arrivait beaucoup plus tôt que de coutume</w:t>
      </w:r>
      <w:r w:rsidR="00EE5875">
        <w:t xml:space="preserve">. </w:t>
      </w:r>
      <w:r w:rsidRPr="00675642">
        <w:t>D</w:t>
      </w:r>
      <w:r w:rsidR="00EE5875">
        <w:t>’</w:t>
      </w:r>
      <w:r w:rsidRPr="00675642">
        <w:t>innombrables fumées l</w:t>
      </w:r>
      <w:r w:rsidR="00EE5875">
        <w:t>’</w:t>
      </w:r>
      <w:r w:rsidRPr="00675642">
        <w:t>annonçaient</w:t>
      </w:r>
      <w:r w:rsidR="00EE5875">
        <w:t xml:space="preserve">, </w:t>
      </w:r>
      <w:r w:rsidRPr="00675642">
        <w:t>dont des grosses</w:t>
      </w:r>
      <w:r w:rsidR="00EE5875">
        <w:t xml:space="preserve">. </w:t>
      </w:r>
      <w:r w:rsidRPr="00675642">
        <w:t>À Community-City</w:t>
      </w:r>
      <w:r w:rsidR="00EE5875">
        <w:t xml:space="preserve">, </w:t>
      </w:r>
      <w:r w:rsidRPr="00675642">
        <w:t>l</w:t>
      </w:r>
      <w:r w:rsidR="00EE5875">
        <w:t>’</w:t>
      </w:r>
      <w:r w:rsidRPr="00675642">
        <w:t>émotion était à son comble</w:t>
      </w:r>
      <w:r w:rsidR="00EE5875">
        <w:t xml:space="preserve">. </w:t>
      </w:r>
      <w:r w:rsidRPr="00675642">
        <w:t>Le premier à mettre pied à terre fut le do</w:t>
      </w:r>
      <w:r w:rsidRPr="00675642">
        <w:t>c</w:t>
      </w:r>
      <w:r w:rsidRPr="00675642">
        <w:t xml:space="preserve">teur </w:t>
      </w:r>
      <w:proofErr w:type="spellStart"/>
      <w:r w:rsidRPr="00675642">
        <w:t>Schmoll</w:t>
      </w:r>
      <w:proofErr w:type="spellEnd"/>
      <w:r w:rsidR="00EE5875">
        <w:t xml:space="preserve">, </w:t>
      </w:r>
      <w:r w:rsidRPr="00675642">
        <w:t>qui débarqua d</w:t>
      </w:r>
      <w:r w:rsidR="00EE5875">
        <w:t>’</w:t>
      </w:r>
      <w:r w:rsidRPr="00675642">
        <w:t>un youyou battant pavillon de la marine allemande</w:t>
      </w:r>
      <w:r w:rsidR="00EE5875">
        <w:t xml:space="preserve">. </w:t>
      </w:r>
      <w:r w:rsidRPr="00675642">
        <w:t>Personne ne comprenait rien à cette man</w:t>
      </w:r>
      <w:r w:rsidRPr="00675642">
        <w:t>i</w:t>
      </w:r>
      <w:r w:rsidRPr="00675642">
        <w:t>festation</w:t>
      </w:r>
      <w:r w:rsidR="00EE5875">
        <w:t xml:space="preserve">. </w:t>
      </w:r>
      <w:r w:rsidRPr="00675642">
        <w:t>Au contraire</w:t>
      </w:r>
      <w:r w:rsidR="00EE5875">
        <w:t xml:space="preserve">, </w:t>
      </w:r>
      <w:r w:rsidRPr="00675642">
        <w:t>j</w:t>
      </w:r>
      <w:r w:rsidR="00EE5875">
        <w:t>’</w:t>
      </w:r>
      <w:r w:rsidRPr="00675642">
        <w:t>étais très heureux de revoir notre do</w:t>
      </w:r>
      <w:r w:rsidRPr="00675642">
        <w:t>c</w:t>
      </w:r>
      <w:r w:rsidRPr="00675642">
        <w:t>teur</w:t>
      </w:r>
      <w:r w:rsidR="00EE5875">
        <w:t xml:space="preserve">, </w:t>
      </w:r>
      <w:r w:rsidRPr="00675642">
        <w:t>car j</w:t>
      </w:r>
      <w:r w:rsidR="00EE5875">
        <w:t>’</w:t>
      </w:r>
      <w:r w:rsidRPr="00675642">
        <w:t>avais imaginé un gramophone géant</w:t>
      </w:r>
      <w:r w:rsidR="00EE5875">
        <w:t xml:space="preserve">, </w:t>
      </w:r>
      <w:r w:rsidRPr="00675642">
        <w:t>dont l</w:t>
      </w:r>
      <w:r w:rsidR="00EE5875">
        <w:t>’</w:t>
      </w:r>
      <w:r w:rsidRPr="00675642">
        <w:t>aiguille eût été aussi grosse qu</w:t>
      </w:r>
      <w:r w:rsidR="00EE5875">
        <w:t>’</w:t>
      </w:r>
      <w:r w:rsidRPr="00675642">
        <w:t>un tire-fond</w:t>
      </w:r>
      <w:r w:rsidR="00EE5875">
        <w:t xml:space="preserve">. </w:t>
      </w:r>
      <w:r w:rsidRPr="00675642">
        <w:t>Je comptais sur le docteur pour construire ce magnifique appareil</w:t>
      </w:r>
      <w:r w:rsidR="00EE5875">
        <w:t xml:space="preserve">, </w:t>
      </w:r>
      <w:r w:rsidRPr="00675642">
        <w:t>destiné à être dressé sur la place publique de Community-City comme kiosque à mus</w:t>
      </w:r>
      <w:r w:rsidRPr="00675642">
        <w:t>i</w:t>
      </w:r>
      <w:r w:rsidRPr="00675642">
        <w:t>que</w:t>
      </w:r>
      <w:r w:rsidR="00EE5875">
        <w:t xml:space="preserve">. </w:t>
      </w:r>
      <w:r w:rsidRPr="00675642">
        <w:t>C</w:t>
      </w:r>
      <w:r w:rsidR="00EE5875">
        <w:t>’</w:t>
      </w:r>
      <w:r w:rsidRPr="00675642">
        <w:t>était une dernière surprise que je voulais faire à mes hommes avant de m</w:t>
      </w:r>
      <w:r w:rsidR="00EE5875">
        <w:t>’</w:t>
      </w:r>
      <w:r w:rsidRPr="00675642">
        <w:t>en aller</w:t>
      </w:r>
      <w:r w:rsidR="00EE5875">
        <w:t xml:space="preserve">. </w:t>
      </w:r>
      <w:r w:rsidRPr="00675642">
        <w:t>Je ne serais pas parti avant de voir réaliser ce vœu</w:t>
      </w:r>
      <w:r w:rsidR="00EE5875">
        <w:t xml:space="preserve">. </w:t>
      </w:r>
      <w:r w:rsidRPr="00675642">
        <w:t xml:space="preserve">Je voulais également demander à </w:t>
      </w:r>
      <w:proofErr w:type="spellStart"/>
      <w:r w:rsidRPr="00675642">
        <w:t>Schmoll</w:t>
      </w:r>
      <w:proofErr w:type="spellEnd"/>
      <w:r w:rsidRPr="00675642">
        <w:t xml:space="preserve"> si l</w:t>
      </w:r>
      <w:r w:rsidR="00EE5875">
        <w:t>’</w:t>
      </w:r>
      <w:r w:rsidRPr="00675642">
        <w:t>on ne pourrait pas extraire de nos résidus de la baleine une matière similaire à l</w:t>
      </w:r>
      <w:r w:rsidR="00EE5875">
        <w:t>’</w:t>
      </w:r>
      <w:r w:rsidRPr="00675642">
        <w:t>ébonite pour la fabrication des disques</w:t>
      </w:r>
      <w:r w:rsidR="00EE5875">
        <w:t xml:space="preserve">. </w:t>
      </w:r>
      <w:r w:rsidRPr="00675642">
        <w:t>Je rêvais de disques aussi grands que le plancher d</w:t>
      </w:r>
      <w:r w:rsidR="00EE5875">
        <w:t>’</w:t>
      </w:r>
      <w:r w:rsidRPr="00675642">
        <w:t>une salle de bal</w:t>
      </w:r>
      <w:r w:rsidR="00EE5875">
        <w:t>.</w:t>
      </w:r>
    </w:p>
    <w:p w14:paraId="1F3B9562" w14:textId="77777777" w:rsidR="00EE5875" w:rsidRDefault="00457E89" w:rsidP="00457E89">
      <w:r w:rsidRPr="00675642">
        <w:t>275 bateaux</w:t>
      </w:r>
      <w:r w:rsidR="00EE5875">
        <w:t xml:space="preserve">, </w:t>
      </w:r>
      <w:r w:rsidRPr="00675642">
        <w:t>dont 37 gros charbonniers avaient jeté l</w:t>
      </w:r>
      <w:r w:rsidR="00EE5875">
        <w:t>’</w:t>
      </w:r>
      <w:r w:rsidRPr="00675642">
        <w:t>ancre dans notre port</w:t>
      </w:r>
      <w:r w:rsidR="00EE5875">
        <w:t xml:space="preserve">. </w:t>
      </w:r>
      <w:r w:rsidRPr="00675642">
        <w:t xml:space="preserve">Ainsi que le youyou de </w:t>
      </w:r>
      <w:proofErr w:type="spellStart"/>
      <w:r w:rsidRPr="00675642">
        <w:t>Schmoll</w:t>
      </w:r>
      <w:proofErr w:type="spellEnd"/>
      <w:r w:rsidR="00EE5875">
        <w:t xml:space="preserve">, </w:t>
      </w:r>
      <w:r w:rsidRPr="00675642">
        <w:t>tous avaient hissé leurs couleurs</w:t>
      </w:r>
      <w:r w:rsidR="00EE5875">
        <w:t xml:space="preserve">. </w:t>
      </w:r>
      <w:r w:rsidRPr="00675642">
        <w:t>Des canons étaient braqués sur la ville</w:t>
      </w:r>
      <w:r w:rsidR="00EE5875">
        <w:t xml:space="preserve">. </w:t>
      </w:r>
      <w:r w:rsidRPr="00675642">
        <w:t>Si parmi les hommes qui débarquèrent quelques-uns étaient en uniforme</w:t>
      </w:r>
      <w:r w:rsidR="00EE5875">
        <w:t xml:space="preserve">, </w:t>
      </w:r>
      <w:r w:rsidRPr="00675642">
        <w:t>tous étaient armés</w:t>
      </w:r>
      <w:r w:rsidR="00EE5875">
        <w:t>.</w:t>
      </w:r>
    </w:p>
    <w:p w14:paraId="33555B3D" w14:textId="77777777" w:rsidR="00EE5875" w:rsidRDefault="00457E89" w:rsidP="00457E89">
      <w:r w:rsidRPr="00675642">
        <w:t>Comme je l</w:t>
      </w:r>
      <w:r w:rsidR="00EE5875">
        <w:t>’</w:t>
      </w:r>
      <w:r w:rsidRPr="00675642">
        <w:t>ai dit</w:t>
      </w:r>
      <w:r w:rsidR="00EE5875">
        <w:t xml:space="preserve">, </w:t>
      </w:r>
      <w:r w:rsidRPr="00675642">
        <w:t>personne ne comprenait rien à cette m</w:t>
      </w:r>
      <w:r w:rsidRPr="00675642">
        <w:t>a</w:t>
      </w:r>
      <w:r w:rsidRPr="00675642">
        <w:t>nifestation et c</w:t>
      </w:r>
      <w:r w:rsidR="00EE5875">
        <w:t>’</w:t>
      </w:r>
      <w:r w:rsidRPr="00675642">
        <w:t xml:space="preserve">est bien inutilement que </w:t>
      </w:r>
      <w:proofErr w:type="spellStart"/>
      <w:r w:rsidRPr="00675642">
        <w:t>Schmoll</w:t>
      </w:r>
      <w:proofErr w:type="spellEnd"/>
      <w:r w:rsidRPr="00675642">
        <w:t xml:space="preserve"> me menaça d</w:t>
      </w:r>
      <w:r w:rsidR="00EE5875">
        <w:t>’</w:t>
      </w:r>
      <w:r w:rsidRPr="00675642">
        <w:t>un gros revolver lorsque je me portai à sa rencontre</w:t>
      </w:r>
      <w:r w:rsidR="00EE5875">
        <w:t xml:space="preserve">. </w:t>
      </w:r>
      <w:r w:rsidRPr="00675642">
        <w:t>Ce d</w:t>
      </w:r>
      <w:r w:rsidRPr="00675642">
        <w:t>é</w:t>
      </w:r>
      <w:r w:rsidRPr="00675642">
        <w:t>ploiement de forces était souverainement ridicule ici</w:t>
      </w:r>
      <w:r w:rsidR="00EE5875">
        <w:t xml:space="preserve">. </w:t>
      </w:r>
      <w:r w:rsidRPr="00675642">
        <w:t>Perso</w:t>
      </w:r>
      <w:r w:rsidRPr="00675642">
        <w:t>n</w:t>
      </w:r>
      <w:r w:rsidRPr="00675642">
        <w:t>nellement</w:t>
      </w:r>
      <w:r w:rsidR="00EE5875">
        <w:t xml:space="preserve">, </w:t>
      </w:r>
      <w:r w:rsidRPr="00675642">
        <w:t>je ne voyais dans toute cette affaire qu</w:t>
      </w:r>
      <w:r w:rsidR="00EE5875">
        <w:t>’</w:t>
      </w:r>
      <w:r w:rsidRPr="00675642">
        <w:t>une occasion inespérée de changer de vie</w:t>
      </w:r>
      <w:r w:rsidR="00EE5875">
        <w:t>.</w:t>
      </w:r>
    </w:p>
    <w:p w14:paraId="6C8CEF32" w14:textId="77777777" w:rsidR="00EE5875" w:rsidRDefault="00457E89" w:rsidP="00457E89">
      <w:r w:rsidRPr="00675642">
        <w:t xml:space="preserve">Quand </w:t>
      </w:r>
      <w:proofErr w:type="spellStart"/>
      <w:r w:rsidRPr="00675642">
        <w:t>Schmoll</w:t>
      </w:r>
      <w:proofErr w:type="spellEnd"/>
      <w:r w:rsidRPr="00675642">
        <w:t xml:space="preserve"> me déclara qu</w:t>
      </w:r>
      <w:r w:rsidR="00EE5875">
        <w:t>’</w:t>
      </w:r>
      <w:r w:rsidRPr="00675642">
        <w:t>il prenait possession de l</w:t>
      </w:r>
      <w:r w:rsidR="00EE5875">
        <w:t>’</w:t>
      </w:r>
      <w:r w:rsidRPr="00675642">
        <w:t>île et que</w:t>
      </w:r>
      <w:r w:rsidR="00EE5875">
        <w:t xml:space="preserve">, </w:t>
      </w:r>
      <w:r w:rsidRPr="00675642">
        <w:t>par conséquent</w:t>
      </w:r>
      <w:r w:rsidR="00EE5875">
        <w:t xml:space="preserve">, </w:t>
      </w:r>
      <w:r w:rsidRPr="00675642">
        <w:t>mon entreprise de pêche</w:t>
      </w:r>
      <w:r w:rsidR="00EE5875">
        <w:t xml:space="preserve">, </w:t>
      </w:r>
      <w:r w:rsidRPr="00675642">
        <w:t>l</w:t>
      </w:r>
      <w:r w:rsidR="00EE5875">
        <w:t>’</w:t>
      </w:r>
      <w:r w:rsidRPr="00675642">
        <w:t>usine</w:t>
      </w:r>
      <w:r w:rsidR="00EE5875">
        <w:t xml:space="preserve">, </w:t>
      </w:r>
      <w:r w:rsidRPr="00675642">
        <w:lastRenderedPageBreak/>
        <w:t>la vi</w:t>
      </w:r>
      <w:r w:rsidRPr="00675642">
        <w:t>l</w:t>
      </w:r>
      <w:r w:rsidRPr="00675642">
        <w:t>le</w:t>
      </w:r>
      <w:r w:rsidR="00EE5875">
        <w:t xml:space="preserve">, </w:t>
      </w:r>
      <w:r w:rsidRPr="00675642">
        <w:t>les bateaux</w:t>
      </w:r>
      <w:r w:rsidR="00EE5875">
        <w:t xml:space="preserve">, </w:t>
      </w:r>
      <w:r w:rsidRPr="00675642">
        <w:t>tout était confisqué</w:t>
      </w:r>
      <w:r w:rsidR="00EE5875">
        <w:t xml:space="preserve">, </w:t>
      </w:r>
      <w:r w:rsidRPr="00675642">
        <w:t>je lui éclatai de rire au nez</w:t>
      </w:r>
      <w:r w:rsidR="00EE5875">
        <w:t xml:space="preserve">. </w:t>
      </w:r>
      <w:r w:rsidRPr="00675642">
        <w:t>Il paraît que j</w:t>
      </w:r>
      <w:r w:rsidR="00EE5875">
        <w:t>’</w:t>
      </w:r>
      <w:r w:rsidRPr="00675642">
        <w:t>étais ruiné</w:t>
      </w:r>
      <w:r w:rsidR="00EE5875">
        <w:t xml:space="preserve">. </w:t>
      </w:r>
      <w:r w:rsidRPr="00675642">
        <w:t>Quelle veine</w:t>
      </w:r>
      <w:r w:rsidR="00EE5875">
        <w:t> !</w:t>
      </w:r>
    </w:p>
    <w:p w14:paraId="12EB6574" w14:textId="3AB8D9A7" w:rsidR="00EE5875" w:rsidRDefault="00457E89" w:rsidP="00457E89">
      <w:r w:rsidRPr="00675642">
        <w:t>La première tâche des Allemands fut d</w:t>
      </w:r>
      <w:r w:rsidR="00EE5875">
        <w:t>’</w:t>
      </w:r>
      <w:r w:rsidRPr="00675642">
        <w:t>installer une station de</w:t>
      </w:r>
      <w:r w:rsidR="00EE5875" w:rsidRPr="00675642">
        <w:t xml:space="preserve"> T</w:t>
      </w:r>
      <w:r w:rsidR="00EE5875">
        <w:t>.</w:t>
      </w:r>
      <w:r w:rsidR="00EE5875" w:rsidRPr="00675642">
        <w:t>S</w:t>
      </w:r>
      <w:r w:rsidR="00EE5875">
        <w:t>.</w:t>
      </w:r>
      <w:r w:rsidR="00EE5875" w:rsidRPr="00675642">
        <w:t>F</w:t>
      </w:r>
      <w:r w:rsidR="00EE5875">
        <w:t xml:space="preserve">. </w:t>
      </w:r>
      <w:r w:rsidRPr="00675642">
        <w:t>dans l</w:t>
      </w:r>
      <w:r w:rsidR="00EE5875">
        <w:t>’</w:t>
      </w:r>
      <w:r w:rsidRPr="00675642">
        <w:t>île et de mettre deux pièces de canon en batt</w:t>
      </w:r>
      <w:r w:rsidRPr="00675642">
        <w:t>e</w:t>
      </w:r>
      <w:r w:rsidRPr="00675642">
        <w:t>rie à l</w:t>
      </w:r>
      <w:r w:rsidR="00EE5875">
        <w:t>’</w:t>
      </w:r>
      <w:r w:rsidRPr="00675642">
        <w:t>entrée de la passe</w:t>
      </w:r>
      <w:r w:rsidR="00EE5875">
        <w:t xml:space="preserve">. </w:t>
      </w:r>
      <w:r w:rsidRPr="00675642">
        <w:t>Ils avaient débarqué un matériel énorme</w:t>
      </w:r>
      <w:r w:rsidR="00EE5875">
        <w:t xml:space="preserve">. </w:t>
      </w:r>
      <w:r w:rsidRPr="00675642">
        <w:t>Le poste et son antenne furent vite montés</w:t>
      </w:r>
      <w:r w:rsidR="00EE5875">
        <w:t xml:space="preserve">. </w:t>
      </w:r>
      <w:r w:rsidRPr="00675642">
        <w:t>Les All</w:t>
      </w:r>
      <w:r w:rsidRPr="00675642">
        <w:t>e</w:t>
      </w:r>
      <w:r w:rsidRPr="00675642">
        <w:t>mands étaient toujours aux écoutes</w:t>
      </w:r>
      <w:r w:rsidR="00EE5875">
        <w:t xml:space="preserve">. </w:t>
      </w:r>
      <w:r w:rsidRPr="00675642">
        <w:t>Il paraît qu</w:t>
      </w:r>
      <w:r w:rsidR="00EE5875">
        <w:t>’</w:t>
      </w:r>
      <w:r w:rsidRPr="00675642">
        <w:t>ils se tenaient en permanence en communication avec les Falkland et qu</w:t>
      </w:r>
      <w:r w:rsidR="00EE5875">
        <w:t>’</w:t>
      </w:r>
      <w:r w:rsidRPr="00675642">
        <w:t>ils brouillaient tous les messages de cette station</w:t>
      </w:r>
      <w:r w:rsidR="00EE5875">
        <w:t xml:space="preserve">. </w:t>
      </w:r>
      <w:r w:rsidRPr="00675642">
        <w:t>Ils émettaient égal</w:t>
      </w:r>
      <w:r w:rsidRPr="00675642">
        <w:t>e</w:t>
      </w:r>
      <w:r w:rsidRPr="00675642">
        <w:t>ment des faux signaux</w:t>
      </w:r>
      <w:r w:rsidR="00EE5875">
        <w:t xml:space="preserve">, </w:t>
      </w:r>
      <w:r w:rsidRPr="00675642">
        <w:t>avec des indicatifs de navire</w:t>
      </w:r>
      <w:r w:rsidR="00EE5875">
        <w:t xml:space="preserve">, </w:t>
      </w:r>
      <w:r w:rsidRPr="00675642">
        <w:t>pour qu</w:t>
      </w:r>
      <w:r w:rsidR="00EE5875">
        <w:t>’</w:t>
      </w:r>
      <w:r w:rsidRPr="00675642">
        <w:t>on ne puisse pas les repérer</w:t>
      </w:r>
      <w:r w:rsidR="00EE5875">
        <w:t xml:space="preserve">. </w:t>
      </w:r>
      <w:r w:rsidRPr="00675642">
        <w:t>Quand ils sortaient du poste</w:t>
      </w:r>
      <w:r w:rsidR="00EE5875">
        <w:t xml:space="preserve">, </w:t>
      </w:r>
      <w:r w:rsidRPr="00675642">
        <w:t>ils étaient toujours fort excités</w:t>
      </w:r>
      <w:r w:rsidR="00EE5875">
        <w:t xml:space="preserve">, </w:t>
      </w:r>
      <w:r w:rsidRPr="00675642">
        <w:t>et riaient entre eux</w:t>
      </w:r>
      <w:r w:rsidR="00EE5875">
        <w:t xml:space="preserve">. </w:t>
      </w:r>
      <w:r w:rsidRPr="00675642">
        <w:t>Je ne m</w:t>
      </w:r>
      <w:r w:rsidR="00EE5875">
        <w:t>’</w:t>
      </w:r>
      <w:r w:rsidRPr="00675642">
        <w:t>occupais pas d</w:t>
      </w:r>
      <w:r w:rsidR="00EE5875">
        <w:t>’</w:t>
      </w:r>
      <w:r w:rsidRPr="00675642">
        <w:t>eux</w:t>
      </w:r>
      <w:r w:rsidR="00EE5875">
        <w:t xml:space="preserve"> ; </w:t>
      </w:r>
      <w:r w:rsidRPr="00675642">
        <w:t>personnellement</w:t>
      </w:r>
      <w:r w:rsidR="00EE5875">
        <w:t xml:space="preserve">, </w:t>
      </w:r>
      <w:r w:rsidRPr="00675642">
        <w:t>je n</w:t>
      </w:r>
      <w:r w:rsidR="00EE5875">
        <w:t>’</w:t>
      </w:r>
      <w:r w:rsidRPr="00675642">
        <w:t>ai pas eu à me plaindre d</w:t>
      </w:r>
      <w:r w:rsidR="00EE5875">
        <w:t>’</w:t>
      </w:r>
      <w:r w:rsidRPr="00675642">
        <w:t>eux</w:t>
      </w:r>
      <w:r w:rsidR="00EE5875">
        <w:t xml:space="preserve"> ; </w:t>
      </w:r>
      <w:r w:rsidRPr="00675642">
        <w:t>je croyais avoir affaire à une vulgaire bande de pilleurs d</w:t>
      </w:r>
      <w:r w:rsidR="00EE5875">
        <w:t>’</w:t>
      </w:r>
      <w:r w:rsidRPr="00675642">
        <w:t>épaves</w:t>
      </w:r>
      <w:r w:rsidR="00EE5875">
        <w:t xml:space="preserve">, </w:t>
      </w:r>
      <w:r w:rsidRPr="00675642">
        <w:t>supérieurement organisée</w:t>
      </w:r>
      <w:r w:rsidR="00EE5875">
        <w:t xml:space="preserve">, </w:t>
      </w:r>
      <w:r w:rsidRPr="00675642">
        <w:t>il est vrai</w:t>
      </w:r>
      <w:r w:rsidR="00EE5875">
        <w:t xml:space="preserve">, </w:t>
      </w:r>
      <w:r w:rsidRPr="00675642">
        <w:t>ce qui me surprenait un peu</w:t>
      </w:r>
      <w:r w:rsidR="00EE5875">
        <w:t xml:space="preserve">, </w:t>
      </w:r>
      <w:r w:rsidRPr="00675642">
        <w:t>ainsi que m</w:t>
      </w:r>
      <w:r w:rsidR="00EE5875">
        <w:t>’</w:t>
      </w:r>
      <w:r w:rsidRPr="00675642">
        <w:t>étonnaient l</w:t>
      </w:r>
      <w:r w:rsidR="00EE5875">
        <w:t>’</w:t>
      </w:r>
      <w:r w:rsidRPr="00675642">
        <w:t xml:space="preserve">autorité que </w:t>
      </w:r>
      <w:proofErr w:type="spellStart"/>
      <w:r w:rsidRPr="00675642">
        <w:t>Schmoll</w:t>
      </w:r>
      <w:proofErr w:type="spellEnd"/>
      <w:r w:rsidRPr="00675642">
        <w:t xml:space="preserve"> semblait exercer sur eux</w:t>
      </w:r>
      <w:r w:rsidR="00EE5875">
        <w:t xml:space="preserve">, </w:t>
      </w:r>
      <w:r w:rsidRPr="00675642">
        <w:t>la discipline qu</w:t>
      </w:r>
      <w:r w:rsidR="00EE5875">
        <w:t>’</w:t>
      </w:r>
      <w:r w:rsidRPr="00675642">
        <w:t>il leur imp</w:t>
      </w:r>
      <w:r w:rsidRPr="00675642">
        <w:t>o</w:t>
      </w:r>
      <w:r w:rsidRPr="00675642">
        <w:t>sait</w:t>
      </w:r>
      <w:r w:rsidR="00EE5875">
        <w:t xml:space="preserve">, </w:t>
      </w:r>
      <w:r w:rsidRPr="00675642">
        <w:t>le prestige dont il jouissait</w:t>
      </w:r>
      <w:r w:rsidR="00EE5875">
        <w:t xml:space="preserve">. </w:t>
      </w:r>
      <w:proofErr w:type="spellStart"/>
      <w:r w:rsidRPr="00675642">
        <w:t>Schmoll</w:t>
      </w:r>
      <w:proofErr w:type="spellEnd"/>
      <w:r w:rsidRPr="00675642">
        <w:t xml:space="preserve"> paraissait s</w:t>
      </w:r>
      <w:r w:rsidR="00EE5875">
        <w:t>’</w:t>
      </w:r>
      <w:r w:rsidRPr="00675642">
        <w:t>attendre à de graves événements</w:t>
      </w:r>
      <w:r w:rsidR="00EE5875">
        <w:t xml:space="preserve"> ; </w:t>
      </w:r>
      <w:r w:rsidRPr="00675642">
        <w:t>mais comme il ne se passait toujours rien</w:t>
      </w:r>
      <w:r w:rsidR="00EE5875">
        <w:t xml:space="preserve">, </w:t>
      </w:r>
      <w:r w:rsidRPr="00675642">
        <w:t>les Allemands se mirent eux aussi à la pêche à la baleine et à prendre des dispositions pour un long séjour</w:t>
      </w:r>
      <w:r w:rsidR="00EE5875">
        <w:t xml:space="preserve">, </w:t>
      </w:r>
      <w:r w:rsidRPr="00675642">
        <w:t>car dans ces climats</w:t>
      </w:r>
      <w:r w:rsidR="00EE5875">
        <w:t xml:space="preserve">, </w:t>
      </w:r>
      <w:r w:rsidRPr="00675642">
        <w:t>il faut toujours être paré pour un hivernage forcé</w:t>
      </w:r>
      <w:r w:rsidR="00EE5875">
        <w:t xml:space="preserve">. </w:t>
      </w:r>
      <w:r w:rsidRPr="00675642">
        <w:t>La pêche rendait comme jamais</w:t>
      </w:r>
      <w:r w:rsidR="00EE5875">
        <w:t xml:space="preserve">. </w:t>
      </w:r>
      <w:r w:rsidRPr="00675642">
        <w:t>Ce fut un curieux été</w:t>
      </w:r>
      <w:r w:rsidR="00EE5875">
        <w:t>.</w:t>
      </w:r>
    </w:p>
    <w:p w14:paraId="6B20723E" w14:textId="77777777" w:rsidR="00EE5875" w:rsidRDefault="00457E89" w:rsidP="00457E89">
      <w:r w:rsidRPr="00675642">
        <w:t>À Port-Déception la pêche avait toujours été bonne</w:t>
      </w:r>
      <w:r w:rsidR="00EE5875">
        <w:t xml:space="preserve">. </w:t>
      </w:r>
      <w:r w:rsidRPr="00675642">
        <w:t>Les b</w:t>
      </w:r>
      <w:r w:rsidRPr="00675642">
        <w:t>a</w:t>
      </w:r>
      <w:r w:rsidRPr="00675642">
        <w:t>leinoptères étaient nombreux</w:t>
      </w:r>
      <w:r w:rsidR="00EE5875">
        <w:t xml:space="preserve">. </w:t>
      </w:r>
      <w:r w:rsidRPr="00675642">
        <w:t>Il y en avait d</w:t>
      </w:r>
      <w:r w:rsidR="00EE5875">
        <w:t>’</w:t>
      </w:r>
      <w:r w:rsidRPr="00675642">
        <w:t>immenses tro</w:t>
      </w:r>
      <w:r w:rsidRPr="00675642">
        <w:t>u</w:t>
      </w:r>
      <w:r w:rsidRPr="00675642">
        <w:t>peaux</w:t>
      </w:r>
      <w:r w:rsidR="00EE5875">
        <w:t xml:space="preserve">. </w:t>
      </w:r>
      <w:r w:rsidRPr="00675642">
        <w:t>Parfois</w:t>
      </w:r>
      <w:r w:rsidR="00EE5875">
        <w:t xml:space="preserve">, </w:t>
      </w:r>
      <w:r w:rsidRPr="00675642">
        <w:t>il y avait de la baleine franche</w:t>
      </w:r>
      <w:r w:rsidR="00EE5875">
        <w:t xml:space="preserve">, </w:t>
      </w:r>
      <w:r w:rsidRPr="00675642">
        <w:t>surtout des f</w:t>
      </w:r>
      <w:r w:rsidRPr="00675642">
        <w:t>e</w:t>
      </w:r>
      <w:r w:rsidRPr="00675642">
        <w:t>melles avec leur petit qui remontaient des mers du Cap</w:t>
      </w:r>
      <w:r w:rsidR="00EE5875">
        <w:t xml:space="preserve">, </w:t>
      </w:r>
      <w:r w:rsidRPr="00675642">
        <w:t>où elles séjournent volontiers durant la gestation</w:t>
      </w:r>
      <w:r w:rsidR="00EE5875">
        <w:t xml:space="preserve">. </w:t>
      </w:r>
      <w:r w:rsidRPr="00675642">
        <w:t>Malgré cela il n</w:t>
      </w:r>
      <w:r w:rsidR="00EE5875">
        <w:t>’</w:t>
      </w:r>
      <w:r w:rsidRPr="00675642">
        <w:t>était pas rare de voir les flottilles s</w:t>
      </w:r>
      <w:r w:rsidR="00EE5875">
        <w:t>’</w:t>
      </w:r>
      <w:r w:rsidRPr="00675642">
        <w:t>en aller très loin dans le sud</w:t>
      </w:r>
      <w:r w:rsidR="00EE5875">
        <w:t xml:space="preserve">. </w:t>
      </w:r>
      <w:r w:rsidRPr="00675642">
        <w:t>L</w:t>
      </w:r>
      <w:r w:rsidR="00EE5875">
        <w:t>’</w:t>
      </w:r>
      <w:r w:rsidRPr="00675642">
        <w:t>année précédente</w:t>
      </w:r>
      <w:r w:rsidR="00EE5875">
        <w:t xml:space="preserve">, </w:t>
      </w:r>
      <w:r w:rsidRPr="00675642">
        <w:t>j</w:t>
      </w:r>
      <w:r w:rsidR="00EE5875">
        <w:t>’</w:t>
      </w:r>
      <w:r w:rsidRPr="00675642">
        <w:t>avais même envoyé un bateau-usine st</w:t>
      </w:r>
      <w:r w:rsidRPr="00675642">
        <w:t>a</w:t>
      </w:r>
      <w:r w:rsidRPr="00675642">
        <w:t>tionner à Port-Charcot</w:t>
      </w:r>
      <w:r w:rsidR="00EE5875">
        <w:t xml:space="preserve">, </w:t>
      </w:r>
      <w:r w:rsidRPr="00675642">
        <w:t xml:space="preserve">au-delà de la terre de </w:t>
      </w:r>
      <w:r w:rsidRPr="00675642">
        <w:lastRenderedPageBreak/>
        <w:t>Graham</w:t>
      </w:r>
      <w:r w:rsidR="00EE5875">
        <w:t xml:space="preserve">. </w:t>
      </w:r>
      <w:r w:rsidRPr="00675642">
        <w:t>Cette année la pêche eut lieu dans les eaux mêmes de Port-Déception</w:t>
      </w:r>
      <w:r w:rsidR="00EE5875">
        <w:t xml:space="preserve">, </w:t>
      </w:r>
      <w:r w:rsidRPr="00675642">
        <w:t>sans jamais perdre l</w:t>
      </w:r>
      <w:r w:rsidR="00EE5875">
        <w:t>’</w:t>
      </w:r>
      <w:r w:rsidRPr="00675642">
        <w:t>île de vue</w:t>
      </w:r>
      <w:r w:rsidR="00EE5875">
        <w:t xml:space="preserve">. </w:t>
      </w:r>
      <w:r w:rsidRPr="00675642">
        <w:t>On ne pouvait pas s</w:t>
      </w:r>
      <w:r w:rsidR="00EE5875">
        <w:t>’</w:t>
      </w:r>
      <w:r w:rsidRPr="00675642">
        <w:t>éloigner</w:t>
      </w:r>
      <w:r w:rsidR="00EE5875">
        <w:t xml:space="preserve">. </w:t>
      </w:r>
      <w:r w:rsidRPr="00675642">
        <w:t>Primo</w:t>
      </w:r>
      <w:r w:rsidR="00EE5875">
        <w:t xml:space="preserve">, </w:t>
      </w:r>
      <w:r w:rsidRPr="00675642">
        <w:t>les Allemands ne l</w:t>
      </w:r>
      <w:r w:rsidR="00EE5875">
        <w:t>’</w:t>
      </w:r>
      <w:r w:rsidRPr="00675642">
        <w:t>auraient pas permis et</w:t>
      </w:r>
      <w:r w:rsidR="00EE5875">
        <w:t xml:space="preserve">, </w:t>
      </w:r>
      <w:r w:rsidRPr="00675642">
        <w:t>secundo</w:t>
      </w:r>
      <w:r w:rsidR="00EE5875">
        <w:t xml:space="preserve">, </w:t>
      </w:r>
      <w:r w:rsidRPr="00675642">
        <w:t>les champs de glace nous enserraient de très près</w:t>
      </w:r>
      <w:r w:rsidR="00EE5875">
        <w:t>.</w:t>
      </w:r>
    </w:p>
    <w:p w14:paraId="5BCAC464" w14:textId="77777777" w:rsidR="00EE5875" w:rsidRDefault="00457E89" w:rsidP="00457E89">
      <w:r w:rsidRPr="00675642">
        <w:t>Ce fut un curieux été</w:t>
      </w:r>
      <w:r w:rsidR="00EE5875">
        <w:t xml:space="preserve">, </w:t>
      </w:r>
      <w:r w:rsidRPr="00675642">
        <w:t>pas bleu</w:t>
      </w:r>
      <w:r w:rsidR="00EE5875">
        <w:t xml:space="preserve">, </w:t>
      </w:r>
      <w:r w:rsidRPr="00675642">
        <w:t>mais rouge</w:t>
      </w:r>
      <w:r w:rsidR="00EE5875">
        <w:t xml:space="preserve">, </w:t>
      </w:r>
      <w:r w:rsidRPr="00675642">
        <w:t>rouge</w:t>
      </w:r>
      <w:r w:rsidR="00EE5875">
        <w:t xml:space="preserve">. </w:t>
      </w:r>
      <w:r w:rsidRPr="00675642">
        <w:t>Tout le monde était rouge de sang</w:t>
      </w:r>
      <w:r w:rsidR="00EE5875">
        <w:t>.</w:t>
      </w:r>
    </w:p>
    <w:p w14:paraId="186B7352" w14:textId="77777777" w:rsidR="00EE5875" w:rsidRDefault="00457E89" w:rsidP="00457E89">
      <w:r w:rsidRPr="00675642">
        <w:t>Après une première période de beau temps et une débâcle hâtive qui avait permis l</w:t>
      </w:r>
      <w:r w:rsidR="00EE5875">
        <w:t>’</w:t>
      </w:r>
      <w:r w:rsidRPr="00675642">
        <w:t xml:space="preserve">arrivée intempestive de la flotte </w:t>
      </w:r>
      <w:proofErr w:type="spellStart"/>
      <w:r w:rsidRPr="00675642">
        <w:t>Schmoll</w:t>
      </w:r>
      <w:proofErr w:type="spellEnd"/>
      <w:r w:rsidR="00EE5875">
        <w:t xml:space="preserve">, </w:t>
      </w:r>
      <w:r w:rsidRPr="00675642">
        <w:t>le froid avait repris une vigoureuse offensive</w:t>
      </w:r>
      <w:r w:rsidR="00EE5875">
        <w:t xml:space="preserve">. </w:t>
      </w:r>
      <w:r w:rsidRPr="00675642">
        <w:t>Les champs de glace s</w:t>
      </w:r>
      <w:r w:rsidR="00EE5875">
        <w:t>’</w:t>
      </w:r>
      <w:r w:rsidRPr="00675642">
        <w:t>étaient reformés</w:t>
      </w:r>
      <w:r w:rsidR="00EE5875">
        <w:t xml:space="preserve">. </w:t>
      </w:r>
      <w:r w:rsidRPr="00675642">
        <w:t>La banquise nous assi</w:t>
      </w:r>
      <w:r w:rsidRPr="00675642">
        <w:t>é</w:t>
      </w:r>
      <w:r w:rsidRPr="00675642">
        <w:t>geait</w:t>
      </w:r>
      <w:r w:rsidR="00EE5875">
        <w:t xml:space="preserve">. </w:t>
      </w:r>
      <w:r w:rsidRPr="00675642">
        <w:t>Il restait à peine un chenal d</w:t>
      </w:r>
      <w:r w:rsidR="00EE5875">
        <w:t>’</w:t>
      </w:r>
      <w:r w:rsidRPr="00675642">
        <w:t>eau libre</w:t>
      </w:r>
      <w:r w:rsidR="00EE5875">
        <w:t xml:space="preserve">, </w:t>
      </w:r>
      <w:r w:rsidRPr="00675642">
        <w:t>en forme de demi-cercle étoilé</w:t>
      </w:r>
      <w:r w:rsidR="00EE5875">
        <w:t xml:space="preserve">, </w:t>
      </w:r>
      <w:r w:rsidRPr="00675642">
        <w:t>dont une branche sinueuse s</w:t>
      </w:r>
      <w:r w:rsidR="00EE5875">
        <w:t>’</w:t>
      </w:r>
      <w:r w:rsidRPr="00675642">
        <w:t>étendait vers l</w:t>
      </w:r>
      <w:r w:rsidR="00EE5875">
        <w:t>’</w:t>
      </w:r>
      <w:r w:rsidRPr="00675642">
        <w:t>ouest</w:t>
      </w:r>
      <w:r w:rsidR="00EE5875">
        <w:t xml:space="preserve">. </w:t>
      </w:r>
      <w:r w:rsidRPr="00675642">
        <w:t>Toutes les baleines des mers australes semblaient s</w:t>
      </w:r>
      <w:r w:rsidR="00EE5875">
        <w:t>’</w:t>
      </w:r>
      <w:r w:rsidRPr="00675642">
        <w:t>être donné rendez-vous dans cette poche d</w:t>
      </w:r>
      <w:r w:rsidR="00EE5875">
        <w:t>’</w:t>
      </w:r>
      <w:r w:rsidRPr="00675642">
        <w:t>eau</w:t>
      </w:r>
      <w:r w:rsidR="00EE5875">
        <w:t xml:space="preserve">. </w:t>
      </w:r>
      <w:r w:rsidRPr="00675642">
        <w:t>On s</w:t>
      </w:r>
      <w:r w:rsidR="00EE5875">
        <w:t>’</w:t>
      </w:r>
      <w:r w:rsidRPr="00675642">
        <w:t>en donnait à cœur joie</w:t>
      </w:r>
      <w:r w:rsidR="00EE5875">
        <w:t>.</w:t>
      </w:r>
    </w:p>
    <w:p w14:paraId="7650929F" w14:textId="77777777" w:rsidR="00EE5875" w:rsidRDefault="00457E89" w:rsidP="00457E89">
      <w:r w:rsidRPr="00675642">
        <w:t>Quel massacre</w:t>
      </w:r>
      <w:r w:rsidR="00EE5875">
        <w:t xml:space="preserve">. </w:t>
      </w:r>
      <w:r w:rsidRPr="00675642">
        <w:t>Les baleines foisonnaient</w:t>
      </w:r>
      <w:r w:rsidR="00EE5875">
        <w:t xml:space="preserve">. </w:t>
      </w:r>
      <w:r w:rsidRPr="00675642">
        <w:t>Elles étaient si nombreuses qu</w:t>
      </w:r>
      <w:r w:rsidR="00EE5875">
        <w:t>’</w:t>
      </w:r>
      <w:r w:rsidRPr="00675642">
        <w:t>on n</w:t>
      </w:r>
      <w:r w:rsidR="00EE5875">
        <w:t>’</w:t>
      </w:r>
      <w:r w:rsidRPr="00675642">
        <w:t>avait pas le temps de les viser et qu</w:t>
      </w:r>
      <w:r w:rsidR="00EE5875">
        <w:t>’</w:t>
      </w:r>
      <w:r w:rsidRPr="00675642">
        <w:t>on les éperonnait</w:t>
      </w:r>
      <w:r w:rsidR="00EE5875">
        <w:t xml:space="preserve">. </w:t>
      </w:r>
      <w:r w:rsidRPr="00675642">
        <w:t>On fonçait dedans à toute vapeur</w:t>
      </w:r>
      <w:r w:rsidR="00EE5875">
        <w:t xml:space="preserve">. </w:t>
      </w:r>
      <w:r w:rsidRPr="00675642">
        <w:t>De l</w:t>
      </w:r>
      <w:r w:rsidR="00EE5875">
        <w:t>’</w:t>
      </w:r>
      <w:r w:rsidRPr="00675642">
        <w:t>évent jailli</w:t>
      </w:r>
      <w:r w:rsidRPr="00675642">
        <w:t>s</w:t>
      </w:r>
      <w:r w:rsidRPr="00675642">
        <w:t>sait soudain une colonne de sang au lieu d</w:t>
      </w:r>
      <w:r w:rsidR="00EE5875">
        <w:t>’</w:t>
      </w:r>
      <w:r w:rsidRPr="00675642">
        <w:t>une colonne d</w:t>
      </w:r>
      <w:r w:rsidR="00EE5875">
        <w:t>’</w:t>
      </w:r>
      <w:r w:rsidRPr="00675642">
        <w:t>eau</w:t>
      </w:r>
      <w:r w:rsidR="00EE5875">
        <w:t xml:space="preserve">. </w:t>
      </w:r>
      <w:r w:rsidRPr="00675642">
        <w:t>Hourra</w:t>
      </w:r>
      <w:r w:rsidR="00EE5875">
        <w:t xml:space="preserve"> ! </w:t>
      </w:r>
      <w:r w:rsidRPr="00675642">
        <w:t>hourra</w:t>
      </w:r>
      <w:r w:rsidR="00EE5875">
        <w:t xml:space="preserve"> ! </w:t>
      </w:r>
      <w:r w:rsidRPr="00675642">
        <w:t>En quelques secondes les hommes avaient les bras</w:t>
      </w:r>
      <w:r w:rsidR="00EE5875">
        <w:t xml:space="preserve">, </w:t>
      </w:r>
      <w:r w:rsidRPr="00675642">
        <w:t>les mains</w:t>
      </w:r>
      <w:r w:rsidR="00EE5875">
        <w:t xml:space="preserve">, </w:t>
      </w:r>
      <w:r w:rsidRPr="00675642">
        <w:t>le visage aussi rouges que leur chemise de laine rouge</w:t>
      </w:r>
      <w:r w:rsidR="00EE5875">
        <w:t>.</w:t>
      </w:r>
    </w:p>
    <w:p w14:paraId="3D3926C1" w14:textId="77777777" w:rsidR="00EE5875" w:rsidRDefault="00457E89" w:rsidP="00457E89">
      <w:r w:rsidRPr="00675642">
        <w:t>Ce n</w:t>
      </w:r>
      <w:r w:rsidR="00EE5875">
        <w:t>’</w:t>
      </w:r>
      <w:r w:rsidRPr="00675642">
        <w:t>était que cris</w:t>
      </w:r>
      <w:r w:rsidR="00EE5875">
        <w:t xml:space="preserve">, </w:t>
      </w:r>
      <w:r w:rsidRPr="00675642">
        <w:t>coups de sifflet</w:t>
      </w:r>
      <w:r w:rsidR="00EE5875">
        <w:t xml:space="preserve">, </w:t>
      </w:r>
      <w:r w:rsidRPr="00675642">
        <w:t>ordres rauques</w:t>
      </w:r>
      <w:r w:rsidR="00EE5875">
        <w:t xml:space="preserve">, </w:t>
      </w:r>
      <w:r w:rsidRPr="00675642">
        <w:t>ma</w:t>
      </w:r>
      <w:r w:rsidRPr="00675642">
        <w:t>n</w:t>
      </w:r>
      <w:r w:rsidRPr="00675642">
        <w:t>œuvres improvisées</w:t>
      </w:r>
      <w:r w:rsidR="00EE5875">
        <w:t xml:space="preserve">, </w:t>
      </w:r>
      <w:r w:rsidRPr="00675642">
        <w:t>courses folles</w:t>
      </w:r>
      <w:r w:rsidR="00EE5875">
        <w:t xml:space="preserve">, </w:t>
      </w:r>
      <w:r w:rsidRPr="00675642">
        <w:t>baleines râlantes</w:t>
      </w:r>
      <w:r w:rsidR="00EE5875">
        <w:t xml:space="preserve">, </w:t>
      </w:r>
      <w:r w:rsidRPr="00675642">
        <w:t>cadavres géants échoués sur la banquise côtière ou ballottés dans la ho</w:t>
      </w:r>
      <w:r w:rsidRPr="00675642">
        <w:t>u</w:t>
      </w:r>
      <w:r w:rsidRPr="00675642">
        <w:t>le</w:t>
      </w:r>
      <w:r w:rsidR="00EE5875">
        <w:t xml:space="preserve">, </w:t>
      </w:r>
      <w:r w:rsidRPr="00675642">
        <w:t>en remorque</w:t>
      </w:r>
      <w:r w:rsidR="00EE5875">
        <w:t xml:space="preserve">. </w:t>
      </w:r>
      <w:r w:rsidRPr="00675642">
        <w:t>Des milliards d</w:t>
      </w:r>
      <w:r w:rsidR="00EE5875">
        <w:t>’</w:t>
      </w:r>
      <w:r w:rsidRPr="00675642">
        <w:t>oiseaux de mer s</w:t>
      </w:r>
      <w:r w:rsidR="00EE5875">
        <w:t>’</w:t>
      </w:r>
      <w:r w:rsidRPr="00675642">
        <w:t>abattaient sur nos victimes et nous les disputaient jusque dans les ateliers de dépeçage</w:t>
      </w:r>
      <w:r w:rsidR="00EE5875">
        <w:t xml:space="preserve">. </w:t>
      </w:r>
      <w:r w:rsidRPr="00675642">
        <w:t>Quel carnage</w:t>
      </w:r>
      <w:r w:rsidR="00EE5875">
        <w:t xml:space="preserve"> ! </w:t>
      </w:r>
      <w:r w:rsidRPr="00675642">
        <w:t>Les hommes étaient ivres de sang</w:t>
      </w:r>
      <w:r w:rsidR="00EE5875">
        <w:t xml:space="preserve">, </w:t>
      </w:r>
      <w:r w:rsidRPr="00675642">
        <w:t>de surmenage</w:t>
      </w:r>
      <w:r w:rsidR="00EE5875">
        <w:t xml:space="preserve">, </w:t>
      </w:r>
      <w:r w:rsidRPr="00675642">
        <w:t>de joie</w:t>
      </w:r>
      <w:r w:rsidR="00EE5875">
        <w:t xml:space="preserve">. </w:t>
      </w:r>
      <w:r w:rsidRPr="00675642">
        <w:t>Ils faisaient du beau travail</w:t>
      </w:r>
      <w:r w:rsidR="00EE5875">
        <w:t xml:space="preserve">. </w:t>
      </w:r>
      <w:r w:rsidRPr="00675642">
        <w:t>Je travaillais avec eux</w:t>
      </w:r>
      <w:r w:rsidR="00EE5875">
        <w:t>.</w:t>
      </w:r>
    </w:p>
    <w:p w14:paraId="49CAE656" w14:textId="77777777" w:rsidR="00EE5875" w:rsidRDefault="00457E89" w:rsidP="00457E89">
      <w:r w:rsidRPr="00675642">
        <w:lastRenderedPageBreak/>
        <w:t>J</w:t>
      </w:r>
      <w:r w:rsidR="00EE5875">
        <w:t>’</w:t>
      </w:r>
      <w:r w:rsidRPr="00675642">
        <w:t>avais tiré un mauvais numéro</w:t>
      </w:r>
      <w:r w:rsidR="00EE5875">
        <w:t xml:space="preserve">. </w:t>
      </w:r>
      <w:r w:rsidRPr="00675642">
        <w:t>Je travaillais à bord du b</w:t>
      </w:r>
      <w:r w:rsidRPr="00675642">
        <w:t>a</w:t>
      </w:r>
      <w:r w:rsidRPr="00675642">
        <w:t>leinier 116 qui avait un équipage allemand</w:t>
      </w:r>
      <w:r w:rsidR="00EE5875">
        <w:t xml:space="preserve">, </w:t>
      </w:r>
      <w:r w:rsidRPr="00675642">
        <w:t>des novices</w:t>
      </w:r>
      <w:r w:rsidR="00EE5875">
        <w:t xml:space="preserve">, </w:t>
      </w:r>
      <w:r w:rsidRPr="00675642">
        <w:t>des m</w:t>
      </w:r>
      <w:r w:rsidRPr="00675642">
        <w:t>a</w:t>
      </w:r>
      <w:r w:rsidRPr="00675642">
        <w:t>ladroits</w:t>
      </w:r>
      <w:r w:rsidR="00EE5875">
        <w:t xml:space="preserve">, </w:t>
      </w:r>
      <w:r w:rsidRPr="00675642">
        <w:t>qui faillirent causer plus d</w:t>
      </w:r>
      <w:r w:rsidR="00EE5875">
        <w:t>’</w:t>
      </w:r>
      <w:r w:rsidRPr="00675642">
        <w:t>un accident</w:t>
      </w:r>
      <w:r w:rsidR="00EE5875">
        <w:t xml:space="preserve">. </w:t>
      </w:r>
      <w:r w:rsidRPr="00675642">
        <w:t>Malgré cela j</w:t>
      </w:r>
      <w:r w:rsidR="00EE5875">
        <w:t>’</w:t>
      </w:r>
      <w:r w:rsidRPr="00675642">
        <w:t>ai conservé un excellent souvenir de cette période</w:t>
      </w:r>
      <w:r w:rsidR="00EE5875">
        <w:t xml:space="preserve"> ; </w:t>
      </w:r>
      <w:r w:rsidRPr="00675642">
        <w:t>ces quelques mois de travail intense</w:t>
      </w:r>
      <w:r w:rsidR="00EE5875">
        <w:t xml:space="preserve">, </w:t>
      </w:r>
      <w:r w:rsidRPr="00675642">
        <w:t>de travail manuel</w:t>
      </w:r>
      <w:r w:rsidR="00EE5875">
        <w:t xml:space="preserve">, </w:t>
      </w:r>
      <w:r w:rsidRPr="00675642">
        <w:t>abrutissant</w:t>
      </w:r>
      <w:r w:rsidR="00EE5875">
        <w:t xml:space="preserve">, </w:t>
      </w:r>
      <w:r w:rsidRPr="00675642">
        <w:t>érei</w:t>
      </w:r>
      <w:r w:rsidRPr="00675642">
        <w:t>n</w:t>
      </w:r>
      <w:r w:rsidRPr="00675642">
        <w:t>tant</w:t>
      </w:r>
      <w:r w:rsidR="00EE5875">
        <w:t xml:space="preserve">, </w:t>
      </w:r>
      <w:r w:rsidRPr="00675642">
        <w:t>de surmenage</w:t>
      </w:r>
      <w:r w:rsidR="00EE5875">
        <w:t xml:space="preserve">, </w:t>
      </w:r>
      <w:r w:rsidRPr="00675642">
        <w:t>de fatigues</w:t>
      </w:r>
      <w:r w:rsidR="00EE5875">
        <w:t xml:space="preserve">, </w:t>
      </w:r>
      <w:r w:rsidRPr="00675642">
        <w:t>de risques que je partageais avec mes hommes font sûrement partie de la plus belle époque de ma vie</w:t>
      </w:r>
      <w:r w:rsidR="00EE5875">
        <w:t>.</w:t>
      </w:r>
    </w:p>
    <w:p w14:paraId="1E8DF408" w14:textId="77777777" w:rsidR="00EE5875" w:rsidRDefault="00457E89" w:rsidP="00457E89">
      <w:r w:rsidRPr="00675642">
        <w:t>N</w:t>
      </w:r>
      <w:r w:rsidR="00EE5875">
        <w:t>’</w:t>
      </w:r>
      <w:r w:rsidRPr="00675642">
        <w:t>avez-vous jamais eu envie de franchir la rampe et de monter en scène</w:t>
      </w:r>
      <w:r w:rsidR="00EE5875">
        <w:t xml:space="preserve">, </w:t>
      </w:r>
      <w:r w:rsidRPr="00675642">
        <w:t>d</w:t>
      </w:r>
      <w:r w:rsidR="00EE5875">
        <w:t>’</w:t>
      </w:r>
      <w:r w:rsidRPr="00675642">
        <w:t>entrer dans l</w:t>
      </w:r>
      <w:r w:rsidR="00EE5875">
        <w:t>’</w:t>
      </w:r>
      <w:r w:rsidRPr="00675642">
        <w:t>arène du cirque ou de retrou</w:t>
      </w:r>
      <w:r w:rsidRPr="00675642">
        <w:t>s</w:t>
      </w:r>
      <w:r w:rsidRPr="00675642">
        <w:t>ser vos manches et d</w:t>
      </w:r>
      <w:r w:rsidR="00EE5875">
        <w:t>’</w:t>
      </w:r>
      <w:r w:rsidRPr="00675642">
        <w:t>empoigner un outil quand vous vous arr</w:t>
      </w:r>
      <w:r w:rsidRPr="00675642">
        <w:t>ê</w:t>
      </w:r>
      <w:r w:rsidRPr="00675642">
        <w:t>tez devant un chantier pour regarder travailler</w:t>
      </w:r>
      <w:r w:rsidR="00EE5875">
        <w:t xml:space="preserve"> ? </w:t>
      </w:r>
      <w:r w:rsidRPr="00675642">
        <w:t>Moi</w:t>
      </w:r>
      <w:r w:rsidR="00EE5875">
        <w:t xml:space="preserve">, </w:t>
      </w:r>
      <w:r w:rsidRPr="00675642">
        <w:t>j</w:t>
      </w:r>
      <w:r w:rsidR="00EE5875">
        <w:t>’</w:t>
      </w:r>
      <w:r w:rsidRPr="00675642">
        <w:t>aime mettre la main à l</w:t>
      </w:r>
      <w:r w:rsidR="00EE5875">
        <w:t>’</w:t>
      </w:r>
      <w:r w:rsidRPr="00675642">
        <w:t>ouvrage</w:t>
      </w:r>
      <w:r w:rsidR="00EE5875">
        <w:t xml:space="preserve">. </w:t>
      </w:r>
      <w:r w:rsidRPr="00675642">
        <w:t>Il y a tant de joie dans l</w:t>
      </w:r>
      <w:r w:rsidR="00EE5875">
        <w:t>’</w:t>
      </w:r>
      <w:r w:rsidRPr="00675642">
        <w:t>action</w:t>
      </w:r>
      <w:r w:rsidR="00EE5875">
        <w:t xml:space="preserve">. </w:t>
      </w:r>
      <w:r w:rsidRPr="00675642">
        <w:t>Je ne peux pas me retenir</w:t>
      </w:r>
      <w:r w:rsidR="00EE5875">
        <w:t xml:space="preserve">. </w:t>
      </w:r>
      <w:r w:rsidRPr="00675642">
        <w:t>Peu importe ce que l</w:t>
      </w:r>
      <w:r w:rsidR="00EE5875">
        <w:t>’</w:t>
      </w:r>
      <w:r w:rsidRPr="00675642">
        <w:t>on fait</w:t>
      </w:r>
      <w:r w:rsidR="00EE5875">
        <w:t xml:space="preserve">. </w:t>
      </w:r>
      <w:r w:rsidRPr="00675642">
        <w:t>Je sais co</w:t>
      </w:r>
      <w:r w:rsidRPr="00675642">
        <w:t>n</w:t>
      </w:r>
      <w:r w:rsidRPr="00675642">
        <w:t>duire une locomotive et je suis déjà descendu en scaphandre</w:t>
      </w:r>
      <w:r w:rsidR="00EE5875">
        <w:t xml:space="preserve">. </w:t>
      </w:r>
      <w:r w:rsidRPr="00675642">
        <w:t>Quel travail pénible</w:t>
      </w:r>
      <w:r w:rsidR="00EE5875">
        <w:t xml:space="preserve"> ! </w:t>
      </w:r>
      <w:r w:rsidRPr="00675642">
        <w:t>On ne pense à rien</w:t>
      </w:r>
      <w:r w:rsidR="00EE5875">
        <w:t xml:space="preserve">. </w:t>
      </w:r>
      <w:r w:rsidRPr="00675642">
        <w:t>Il faut savoir respirer sous le casque en contretemps avec la cadence de la pompe qui vous envoie l</w:t>
      </w:r>
      <w:r w:rsidR="00EE5875">
        <w:t>’</w:t>
      </w:r>
      <w:r w:rsidRPr="00675642">
        <w:t>air pur</w:t>
      </w:r>
      <w:r w:rsidR="00EE5875">
        <w:t xml:space="preserve">. </w:t>
      </w:r>
      <w:r w:rsidRPr="00675642">
        <w:t>Et puis</w:t>
      </w:r>
      <w:r w:rsidR="00EE5875">
        <w:t xml:space="preserve">, </w:t>
      </w:r>
      <w:r w:rsidRPr="00675642">
        <w:t>on n</w:t>
      </w:r>
      <w:r w:rsidR="00EE5875">
        <w:t>’</w:t>
      </w:r>
      <w:r w:rsidRPr="00675642">
        <w:t>est jamais assez lourd</w:t>
      </w:r>
      <w:r w:rsidR="00EE5875">
        <w:t xml:space="preserve">. </w:t>
      </w:r>
      <w:r w:rsidRPr="00675642">
        <w:t>On a toujours tendance à remonter</w:t>
      </w:r>
      <w:r w:rsidR="00EE5875">
        <w:t xml:space="preserve">. </w:t>
      </w:r>
      <w:r w:rsidRPr="00675642">
        <w:t>C</w:t>
      </w:r>
      <w:r w:rsidR="00EE5875">
        <w:t>’</w:t>
      </w:r>
      <w:r w:rsidRPr="00675642">
        <w:t>est curieux</w:t>
      </w:r>
      <w:r w:rsidR="00EE5875">
        <w:t xml:space="preserve">. </w:t>
      </w:r>
      <w:r w:rsidRPr="00675642">
        <w:t>Les scaphandriers ont une bonne paie</w:t>
      </w:r>
      <w:r w:rsidR="00EE5875">
        <w:t xml:space="preserve">. </w:t>
      </w:r>
      <w:r w:rsidRPr="00675642">
        <w:t>Ce sont des gens silencieux</w:t>
      </w:r>
      <w:r w:rsidR="00EE5875">
        <w:t xml:space="preserve">. </w:t>
      </w:r>
      <w:r w:rsidRPr="00675642">
        <w:t>Ils mangent et ils boivent beaucoup</w:t>
      </w:r>
      <w:r w:rsidR="00EE5875">
        <w:t>.</w:t>
      </w:r>
    </w:p>
    <w:p w14:paraId="58E420BE" w14:textId="77777777" w:rsidR="00EE5875" w:rsidRDefault="00457E89" w:rsidP="00457E89">
      <w:r w:rsidRPr="00675642">
        <w:t>À bord du 116 je m</w:t>
      </w:r>
      <w:r w:rsidR="00EE5875">
        <w:t>’</w:t>
      </w:r>
      <w:r w:rsidRPr="00675642">
        <w:t>étais spécialisé dans le maniement du trocart</w:t>
      </w:r>
      <w:r w:rsidR="00EE5875">
        <w:t xml:space="preserve">. </w:t>
      </w:r>
      <w:r w:rsidRPr="00675642">
        <w:t>Il y faut beaucoup de force et encore plus d</w:t>
      </w:r>
      <w:r w:rsidR="00EE5875">
        <w:t>’</w:t>
      </w:r>
      <w:r w:rsidRPr="00675642">
        <w:t>adresse pour atteindre la baleine juste au creux de l</w:t>
      </w:r>
      <w:r w:rsidR="00EE5875">
        <w:t>’</w:t>
      </w:r>
      <w:r w:rsidRPr="00675642">
        <w:t>aisselle gauche</w:t>
      </w:r>
      <w:r w:rsidR="00EE5875">
        <w:t xml:space="preserve">, </w:t>
      </w:r>
      <w:r w:rsidRPr="00675642">
        <w:t>là où les couches de graisse sont moins épaisses</w:t>
      </w:r>
      <w:r w:rsidR="00EE5875">
        <w:t xml:space="preserve">, </w:t>
      </w:r>
      <w:r w:rsidRPr="00675642">
        <w:t>et enfoncer le trocart d</w:t>
      </w:r>
      <w:r w:rsidR="00EE5875">
        <w:t>’</w:t>
      </w:r>
      <w:r w:rsidRPr="00675642">
        <w:t>un seul coup</w:t>
      </w:r>
      <w:r w:rsidR="00EE5875">
        <w:t xml:space="preserve">, </w:t>
      </w:r>
      <w:r w:rsidRPr="00675642">
        <w:t>jusque dans les profondeurs de la cage thorac</w:t>
      </w:r>
      <w:r w:rsidRPr="00675642">
        <w:t>i</w:t>
      </w:r>
      <w:r w:rsidRPr="00675642">
        <w:t>que</w:t>
      </w:r>
      <w:r w:rsidR="00EE5875">
        <w:t xml:space="preserve">. </w:t>
      </w:r>
      <w:r w:rsidRPr="00675642">
        <w:t>Si on atteint l</w:t>
      </w:r>
      <w:r w:rsidR="00EE5875">
        <w:t>’</w:t>
      </w:r>
      <w:r w:rsidRPr="00675642">
        <w:t>os</w:t>
      </w:r>
      <w:r w:rsidR="00EE5875">
        <w:t xml:space="preserve">, </w:t>
      </w:r>
      <w:r w:rsidRPr="00675642">
        <w:t>l</w:t>
      </w:r>
      <w:r w:rsidR="00EE5875">
        <w:t>’</w:t>
      </w:r>
      <w:r w:rsidRPr="00675642">
        <w:t>instrument glisse sur l</w:t>
      </w:r>
      <w:r w:rsidR="00EE5875">
        <w:t>’</w:t>
      </w:r>
      <w:r w:rsidRPr="00675642">
        <w:t>omoplate et l</w:t>
      </w:r>
      <w:r w:rsidR="00EE5875">
        <w:t>’</w:t>
      </w:r>
      <w:r w:rsidRPr="00675642">
        <w:t>on court le risque de tomber à l</w:t>
      </w:r>
      <w:r w:rsidR="00EE5875">
        <w:t>’</w:t>
      </w:r>
      <w:r w:rsidRPr="00675642">
        <w:t>eau</w:t>
      </w:r>
      <w:r w:rsidR="00EE5875">
        <w:t xml:space="preserve">. </w:t>
      </w:r>
      <w:r w:rsidRPr="00675642">
        <w:t>Une fois</w:t>
      </w:r>
      <w:r w:rsidR="00EE5875">
        <w:t xml:space="preserve">, </w:t>
      </w:r>
      <w:r w:rsidRPr="00675642">
        <w:t>nous nous étions amarrés à un gros glaçon</w:t>
      </w:r>
      <w:r w:rsidR="00EE5875">
        <w:t xml:space="preserve">. </w:t>
      </w:r>
      <w:r w:rsidRPr="00675642">
        <w:t>J</w:t>
      </w:r>
      <w:r w:rsidR="00EE5875">
        <w:t>’</w:t>
      </w:r>
      <w:r w:rsidRPr="00675642">
        <w:t>étais descendu dans la chaloupe pour enfoncer le trocart dans une baleine en train de couler</w:t>
      </w:r>
      <w:r w:rsidR="00EE5875">
        <w:t xml:space="preserve">. </w:t>
      </w:r>
      <w:r w:rsidRPr="00675642">
        <w:t>L</w:t>
      </w:r>
      <w:r w:rsidR="00EE5875">
        <w:t>’</w:t>
      </w:r>
      <w:r w:rsidRPr="00675642">
        <w:t>opération était pénible</w:t>
      </w:r>
      <w:r w:rsidR="00EE5875">
        <w:t xml:space="preserve">. </w:t>
      </w:r>
      <w:r w:rsidRPr="00675642">
        <w:t>La baleine se présentait mal</w:t>
      </w:r>
      <w:r w:rsidR="00EE5875">
        <w:t xml:space="preserve">. </w:t>
      </w:r>
      <w:r w:rsidRPr="00675642">
        <w:t xml:space="preserve">On lui avait passé un câble sous le ventre et on la </w:t>
      </w:r>
      <w:r w:rsidRPr="00675642">
        <w:lastRenderedPageBreak/>
        <w:t>manœuvrait du b</w:t>
      </w:r>
      <w:r w:rsidRPr="00675642">
        <w:t>a</w:t>
      </w:r>
      <w:r w:rsidRPr="00675642">
        <w:t>teau</w:t>
      </w:r>
      <w:r w:rsidR="00EE5875">
        <w:t xml:space="preserve">, </w:t>
      </w:r>
      <w:r w:rsidRPr="00675642">
        <w:t>au cabestan</w:t>
      </w:r>
      <w:r w:rsidR="00EE5875">
        <w:t xml:space="preserve">, </w:t>
      </w:r>
      <w:r w:rsidRPr="00675642">
        <w:t>pour la faire pivoter sur moi</w:t>
      </w:r>
      <w:r w:rsidR="00EE5875">
        <w:t xml:space="preserve">. </w:t>
      </w:r>
      <w:r w:rsidRPr="00675642">
        <w:t>J</w:t>
      </w:r>
      <w:r w:rsidR="00EE5875">
        <w:t>’</w:t>
      </w:r>
      <w:r w:rsidRPr="00675642">
        <w:t>allais prendre mon élan</w:t>
      </w:r>
      <w:r w:rsidR="00EE5875">
        <w:t xml:space="preserve">, </w:t>
      </w:r>
      <w:r w:rsidRPr="00675642">
        <w:t xml:space="preserve">viser et enfoncer le trocart </w:t>
      </w:r>
      <w:proofErr w:type="spellStart"/>
      <w:r w:rsidRPr="00675642">
        <w:t>quand</w:t>
      </w:r>
      <w:proofErr w:type="spellEnd"/>
      <w:r w:rsidRPr="00675642">
        <w:t xml:space="preserve"> à la suite d</w:t>
      </w:r>
      <w:r w:rsidR="00EE5875">
        <w:t>’</w:t>
      </w:r>
      <w:r w:rsidRPr="00675642">
        <w:t>un coup de vent</w:t>
      </w:r>
      <w:r w:rsidR="00EE5875">
        <w:t xml:space="preserve">, </w:t>
      </w:r>
      <w:r w:rsidRPr="00675642">
        <w:t>le bateau talonna sur le glaçon et le câble du cabestan vint à rompre</w:t>
      </w:r>
      <w:r w:rsidR="00EE5875">
        <w:t xml:space="preserve">. </w:t>
      </w:r>
      <w:r w:rsidRPr="00675642">
        <w:t>Une extrémité de ce câble m</w:t>
      </w:r>
      <w:r w:rsidR="00EE5875">
        <w:t>’</w:t>
      </w:r>
      <w:r w:rsidRPr="00675642">
        <w:t>atteignit comme un ressort</w:t>
      </w:r>
      <w:r w:rsidR="00EE5875">
        <w:t xml:space="preserve">, </w:t>
      </w:r>
      <w:r w:rsidRPr="00675642">
        <w:t>s</w:t>
      </w:r>
      <w:r w:rsidR="00EE5875">
        <w:t>’</w:t>
      </w:r>
      <w:r w:rsidRPr="00675642">
        <w:t>entortilla autour de mon cou et me projeta à une très grande hauteur</w:t>
      </w:r>
      <w:r w:rsidR="00EE5875">
        <w:t xml:space="preserve">. </w:t>
      </w:r>
      <w:r w:rsidRPr="00675642">
        <w:t>Ce jour-là j</w:t>
      </w:r>
      <w:r w:rsidR="00EE5875">
        <w:t>’</w:t>
      </w:r>
      <w:r w:rsidRPr="00675642">
        <w:t>ai failli être étranglé</w:t>
      </w:r>
      <w:r w:rsidR="00EE5875">
        <w:t xml:space="preserve">, </w:t>
      </w:r>
      <w:r w:rsidRPr="00675642">
        <w:t>noyé</w:t>
      </w:r>
      <w:r w:rsidR="00EE5875">
        <w:t xml:space="preserve">, </w:t>
      </w:r>
      <w:r w:rsidRPr="00675642">
        <w:t>décap</w:t>
      </w:r>
      <w:r w:rsidRPr="00675642">
        <w:t>i</w:t>
      </w:r>
      <w:r w:rsidRPr="00675642">
        <w:t>té</w:t>
      </w:r>
      <w:r w:rsidR="00EE5875">
        <w:t xml:space="preserve">, </w:t>
      </w:r>
      <w:r w:rsidRPr="00675642">
        <w:t>pendu</w:t>
      </w:r>
      <w:r w:rsidR="00EE5875">
        <w:t xml:space="preserve">. </w:t>
      </w:r>
      <w:r w:rsidRPr="00675642">
        <w:t>J</w:t>
      </w:r>
      <w:r w:rsidR="00EE5875">
        <w:t>’</w:t>
      </w:r>
      <w:r w:rsidRPr="00675642">
        <w:t>ai encore une longue cicatrice derrière l</w:t>
      </w:r>
      <w:r w:rsidR="00EE5875">
        <w:t>’</w:t>
      </w:r>
      <w:r w:rsidRPr="00675642">
        <w:t>oreille</w:t>
      </w:r>
      <w:r w:rsidR="00EE5875">
        <w:t>.</w:t>
      </w:r>
    </w:p>
    <w:p w14:paraId="33DD25A7" w14:textId="77777777" w:rsidR="00EE5875" w:rsidRDefault="00457E89" w:rsidP="00457E89">
      <w:r w:rsidRPr="00675642">
        <w:t>Je menais donc la vie de mes hommes</w:t>
      </w:r>
      <w:r w:rsidR="00EE5875">
        <w:t xml:space="preserve">, </w:t>
      </w:r>
      <w:r w:rsidRPr="00675642">
        <w:t>cette vie ahuri</w:t>
      </w:r>
      <w:r w:rsidRPr="00675642">
        <w:t>s</w:t>
      </w:r>
      <w:r w:rsidRPr="00675642">
        <w:t>sante</w:t>
      </w:r>
      <w:r w:rsidR="00EE5875">
        <w:t xml:space="preserve">, </w:t>
      </w:r>
      <w:r w:rsidRPr="00675642">
        <w:t>où l</w:t>
      </w:r>
      <w:r w:rsidR="00EE5875">
        <w:t>’</w:t>
      </w:r>
      <w:r w:rsidRPr="00675642">
        <w:t>on mange</w:t>
      </w:r>
      <w:r w:rsidR="00EE5875">
        <w:t xml:space="preserve">, </w:t>
      </w:r>
      <w:r w:rsidRPr="00675642">
        <w:t>où l</w:t>
      </w:r>
      <w:r w:rsidR="00EE5875">
        <w:t>’</w:t>
      </w:r>
      <w:r w:rsidRPr="00675642">
        <w:t>on dort quand on peut</w:t>
      </w:r>
      <w:r w:rsidR="00EE5875">
        <w:t xml:space="preserve">, </w:t>
      </w:r>
      <w:r w:rsidRPr="00675642">
        <w:t>où l</w:t>
      </w:r>
      <w:r w:rsidR="00EE5875">
        <w:t>’</w:t>
      </w:r>
      <w:r w:rsidRPr="00675642">
        <w:t>on est surmené</w:t>
      </w:r>
      <w:r w:rsidR="00EE5875">
        <w:t xml:space="preserve">, </w:t>
      </w:r>
      <w:r w:rsidRPr="00675642">
        <w:t>où l</w:t>
      </w:r>
      <w:r w:rsidR="00EE5875">
        <w:t>’</w:t>
      </w:r>
      <w:r w:rsidRPr="00675642">
        <w:t>on boit beaucoup d</w:t>
      </w:r>
      <w:r w:rsidR="00EE5875">
        <w:t>’</w:t>
      </w:r>
      <w:r w:rsidRPr="00675642">
        <w:t>alcool pour ne pas sentir la déperdition de ses forces</w:t>
      </w:r>
      <w:r w:rsidR="00EE5875">
        <w:t xml:space="preserve">, </w:t>
      </w:r>
      <w:r w:rsidRPr="00675642">
        <w:t>où l</w:t>
      </w:r>
      <w:r w:rsidR="00EE5875">
        <w:t>’</w:t>
      </w:r>
      <w:r w:rsidRPr="00675642">
        <w:t>on se dépense intégralement</w:t>
      </w:r>
      <w:r w:rsidR="00EE5875">
        <w:t xml:space="preserve">, </w:t>
      </w:r>
      <w:r w:rsidRPr="00675642">
        <w:t>où l</w:t>
      </w:r>
      <w:r w:rsidR="00EE5875">
        <w:t>’</w:t>
      </w:r>
      <w:r w:rsidRPr="00675642">
        <w:t>on est tellement abruti que l</w:t>
      </w:r>
      <w:r w:rsidR="00EE5875">
        <w:t>’</w:t>
      </w:r>
      <w:r w:rsidRPr="00675642">
        <w:t>on n</w:t>
      </w:r>
      <w:r w:rsidR="00EE5875">
        <w:t>’</w:t>
      </w:r>
      <w:r w:rsidRPr="00675642">
        <w:t>arrive pas à penser</w:t>
      </w:r>
      <w:r w:rsidR="00EE5875">
        <w:t xml:space="preserve">. </w:t>
      </w:r>
      <w:r w:rsidRPr="00675642">
        <w:t>Je ne pensais plus à rien</w:t>
      </w:r>
      <w:r w:rsidR="00EE5875">
        <w:t xml:space="preserve">. </w:t>
      </w:r>
      <w:r w:rsidRPr="00675642">
        <w:t>Cela aurait pu durer longtemps</w:t>
      </w:r>
      <w:r w:rsidR="00EE5875">
        <w:t xml:space="preserve">. </w:t>
      </w:r>
      <w:r w:rsidRPr="00675642">
        <w:t>J</w:t>
      </w:r>
      <w:r w:rsidR="00EE5875">
        <w:t>’</w:t>
      </w:r>
      <w:r w:rsidRPr="00675642">
        <w:t>étais co</w:t>
      </w:r>
      <w:r w:rsidRPr="00675642">
        <w:t>n</w:t>
      </w:r>
      <w:r w:rsidRPr="00675642">
        <w:t>tent</w:t>
      </w:r>
      <w:r w:rsidR="00EE5875">
        <w:t xml:space="preserve">. </w:t>
      </w:r>
      <w:r w:rsidRPr="00675642">
        <w:t>Mort de fatigue</w:t>
      </w:r>
      <w:r w:rsidR="00EE5875">
        <w:t xml:space="preserve">, </w:t>
      </w:r>
      <w:r w:rsidRPr="00675642">
        <w:t>mais content</w:t>
      </w:r>
      <w:r w:rsidR="00EE5875">
        <w:t xml:space="preserve">. </w:t>
      </w:r>
      <w:r w:rsidRPr="00675642">
        <w:t>Sans envie</w:t>
      </w:r>
      <w:r w:rsidR="00EE5875">
        <w:t xml:space="preserve">. </w:t>
      </w:r>
      <w:r w:rsidRPr="00675642">
        <w:t>On chique</w:t>
      </w:r>
      <w:r w:rsidR="00EE5875">
        <w:t xml:space="preserve">. </w:t>
      </w:r>
      <w:r w:rsidRPr="00675642">
        <w:t>On crache</w:t>
      </w:r>
      <w:r w:rsidR="00EE5875">
        <w:t xml:space="preserve">. </w:t>
      </w:r>
      <w:r w:rsidRPr="00675642">
        <w:t>On bougonne</w:t>
      </w:r>
      <w:r w:rsidR="00EE5875">
        <w:t xml:space="preserve">. </w:t>
      </w:r>
      <w:r w:rsidRPr="00675642">
        <w:t>On se remet à l</w:t>
      </w:r>
      <w:r w:rsidR="00EE5875">
        <w:t>’</w:t>
      </w:r>
      <w:r w:rsidRPr="00675642">
        <w:t>ouvrage</w:t>
      </w:r>
      <w:r w:rsidR="00EE5875">
        <w:t xml:space="preserve">. </w:t>
      </w:r>
      <w:r w:rsidRPr="00675642">
        <w:t>On repart à la pêche</w:t>
      </w:r>
      <w:r w:rsidR="00EE5875">
        <w:t xml:space="preserve">. </w:t>
      </w:r>
      <w:r w:rsidRPr="00675642">
        <w:t>On se passe le bouteillon</w:t>
      </w:r>
      <w:r w:rsidR="00EE5875">
        <w:t xml:space="preserve">. </w:t>
      </w:r>
      <w:r w:rsidRPr="00675642">
        <w:t>Il y a tout de même la satisfa</w:t>
      </w:r>
      <w:r w:rsidRPr="00675642">
        <w:t>c</w:t>
      </w:r>
      <w:r w:rsidRPr="00675642">
        <w:t>tion de tuer la baleine</w:t>
      </w:r>
      <w:r w:rsidR="00EE5875">
        <w:t xml:space="preserve">. </w:t>
      </w:r>
      <w:r w:rsidRPr="00675642">
        <w:t>On aime tuer</w:t>
      </w:r>
      <w:r w:rsidR="00EE5875">
        <w:t xml:space="preserve">. </w:t>
      </w:r>
      <w:r w:rsidRPr="00675642">
        <w:t>Les hommes sont fiers</w:t>
      </w:r>
      <w:r w:rsidR="00EE5875">
        <w:t xml:space="preserve">. </w:t>
      </w:r>
      <w:r w:rsidRPr="00675642">
        <w:t>Ils l</w:t>
      </w:r>
      <w:r w:rsidR="00EE5875">
        <w:t>’</w:t>
      </w:r>
      <w:r w:rsidRPr="00675642">
        <w:t>ont eue</w:t>
      </w:r>
      <w:r w:rsidR="00EE5875">
        <w:t xml:space="preserve">. </w:t>
      </w:r>
      <w:r w:rsidRPr="00675642">
        <w:t>Il y a une rivalité entre les équipages</w:t>
      </w:r>
      <w:r w:rsidR="00EE5875">
        <w:t xml:space="preserve">. </w:t>
      </w:r>
      <w:r w:rsidRPr="00675642">
        <w:t>C</w:t>
      </w:r>
      <w:r w:rsidR="00EE5875">
        <w:t>’</w:t>
      </w:r>
      <w:r w:rsidRPr="00675642">
        <w:t>est à celui qui en tuera le plus</w:t>
      </w:r>
      <w:r w:rsidR="00EE5875">
        <w:t xml:space="preserve">. </w:t>
      </w:r>
      <w:r w:rsidRPr="00675642">
        <w:t>On bat des records</w:t>
      </w:r>
      <w:r w:rsidR="00EE5875">
        <w:t xml:space="preserve">. </w:t>
      </w:r>
      <w:r w:rsidRPr="00675642">
        <w:t>On tue</w:t>
      </w:r>
      <w:r w:rsidR="00EE5875">
        <w:t>.</w:t>
      </w:r>
    </w:p>
    <w:p w14:paraId="26F568CE" w14:textId="42C8FEA0" w:rsidR="00457E89" w:rsidRDefault="00457E89" w:rsidP="00457E89"/>
    <w:p w14:paraId="2FCAD1C1" w14:textId="77777777" w:rsidR="00EE5875" w:rsidRDefault="00457E89" w:rsidP="00457E89">
      <w:r w:rsidRPr="00675642">
        <w:t>Tout le monde était couvert de sang</w:t>
      </w:r>
      <w:r w:rsidR="00EE5875">
        <w:t>.</w:t>
      </w:r>
    </w:p>
    <w:p w14:paraId="59AC1FEA" w14:textId="77777777" w:rsidR="00EE5875" w:rsidRDefault="00457E89" w:rsidP="00457E89">
      <w:r w:rsidRPr="00675642">
        <w:t>Quel curieux été que cet été-là</w:t>
      </w:r>
      <w:r w:rsidR="00EE5875">
        <w:t>.</w:t>
      </w:r>
    </w:p>
    <w:p w14:paraId="337B5977" w14:textId="77777777" w:rsidR="00EE5875" w:rsidRDefault="00457E89" w:rsidP="00457E89">
      <w:r w:rsidRPr="00675642">
        <w:t>Un été venteux</w:t>
      </w:r>
      <w:r w:rsidR="00EE5875">
        <w:t xml:space="preserve">. </w:t>
      </w:r>
      <w:r w:rsidRPr="00675642">
        <w:t>Avec des coups de vent terrifiants et des brouillards tellement épais que l</w:t>
      </w:r>
      <w:r w:rsidR="00EE5875">
        <w:t>’</w:t>
      </w:r>
      <w:r w:rsidRPr="00675642">
        <w:t>horizon n</w:t>
      </w:r>
      <w:r w:rsidR="00EE5875">
        <w:t>’</w:t>
      </w:r>
      <w:r w:rsidRPr="00675642">
        <w:t>était jamais compl</w:t>
      </w:r>
      <w:r w:rsidRPr="00675642">
        <w:t>è</w:t>
      </w:r>
      <w:r w:rsidRPr="00675642">
        <w:t>tement dégagé</w:t>
      </w:r>
      <w:r w:rsidR="00EE5875">
        <w:t xml:space="preserve">. </w:t>
      </w:r>
      <w:r w:rsidRPr="00675642">
        <w:t>Port-Déception était réellement au bout du monde</w:t>
      </w:r>
      <w:r w:rsidR="00EE5875">
        <w:t xml:space="preserve">. </w:t>
      </w:r>
      <w:r w:rsidRPr="00675642">
        <w:t>On se sentait perdu</w:t>
      </w:r>
      <w:r w:rsidR="00EE5875">
        <w:t>.</w:t>
      </w:r>
    </w:p>
    <w:p w14:paraId="627B8939" w14:textId="26623117" w:rsidR="00EE5875" w:rsidRDefault="00457E89" w:rsidP="00457E89">
      <w:pPr>
        <w:rPr>
          <w:i/>
          <w:iCs/>
        </w:rPr>
      </w:pPr>
      <w:r w:rsidRPr="00675642">
        <w:t>Un matin de fin janvier un bateau blanc vint jeter l</w:t>
      </w:r>
      <w:r w:rsidR="00EE5875">
        <w:t>’</w:t>
      </w:r>
      <w:r w:rsidRPr="00675642">
        <w:t>ancre parmi nous</w:t>
      </w:r>
      <w:r w:rsidR="00EE5875">
        <w:t xml:space="preserve">. </w:t>
      </w:r>
      <w:r w:rsidRPr="00675642">
        <w:t>C</w:t>
      </w:r>
      <w:r w:rsidR="00EE5875">
        <w:t>’</w:t>
      </w:r>
      <w:r w:rsidRPr="00675642">
        <w:t>était un drôle de corps</w:t>
      </w:r>
      <w:r w:rsidR="00EE5875">
        <w:t xml:space="preserve">, </w:t>
      </w:r>
      <w:r w:rsidRPr="00675642">
        <w:t>mâté en brick-goélette</w:t>
      </w:r>
      <w:r w:rsidR="00EE5875">
        <w:t xml:space="preserve">. </w:t>
      </w:r>
      <w:r w:rsidRPr="00675642">
        <w:t>Il battait pavillon américain</w:t>
      </w:r>
      <w:r w:rsidR="00EE5875">
        <w:t xml:space="preserve">. </w:t>
      </w:r>
      <w:r w:rsidRPr="00675642">
        <w:t xml:space="preserve">À son bord tout était en bois ou </w:t>
      </w:r>
      <w:r w:rsidRPr="00675642">
        <w:lastRenderedPageBreak/>
        <w:t>en métaux non magnétiques</w:t>
      </w:r>
      <w:r w:rsidR="00EE5875">
        <w:t xml:space="preserve">. </w:t>
      </w:r>
      <w:r w:rsidRPr="00675642">
        <w:t xml:space="preserve">La coque est en chêne et pin </w:t>
      </w:r>
      <w:r w:rsidR="00F71AAC" w:rsidRPr="00675642">
        <w:t>d</w:t>
      </w:r>
      <w:r w:rsidR="00EE5875">
        <w:t>’</w:t>
      </w:r>
      <w:proofErr w:type="spellStart"/>
      <w:r w:rsidR="00F71AAC" w:rsidRPr="00675642">
        <w:t>Or</w:t>
      </w:r>
      <w:r w:rsidR="00F71AAC">
        <w:t>é</w:t>
      </w:r>
      <w:r w:rsidR="00F71AAC" w:rsidRPr="00675642">
        <w:t>gon</w:t>
      </w:r>
      <w:proofErr w:type="spellEnd"/>
      <w:r w:rsidR="00EE5875">
        <w:t xml:space="preserve">, </w:t>
      </w:r>
      <w:r w:rsidRPr="00675642">
        <w:t>assemblés par des chevilles ou gournables d</w:t>
      </w:r>
      <w:r w:rsidR="00EE5875">
        <w:t>’</w:t>
      </w:r>
      <w:r w:rsidRPr="00675642">
        <w:t>acacia</w:t>
      </w:r>
      <w:r w:rsidR="00EE5875">
        <w:t xml:space="preserve">, </w:t>
      </w:r>
      <w:r w:rsidRPr="00675642">
        <w:t>avec de rares boulons de bronze</w:t>
      </w:r>
      <w:r w:rsidR="00EE5875">
        <w:t xml:space="preserve">. </w:t>
      </w:r>
      <w:r w:rsidRPr="00675642">
        <w:t>La machine elle-même est en bronze ou en cuivre</w:t>
      </w:r>
      <w:r w:rsidR="00EE5875">
        <w:t xml:space="preserve">. </w:t>
      </w:r>
      <w:r w:rsidRPr="00675642">
        <w:t>C</w:t>
      </w:r>
      <w:r w:rsidR="00EE5875">
        <w:t>’</w:t>
      </w:r>
      <w:r w:rsidRPr="00675642">
        <w:t>est dans sa construction que réside l</w:t>
      </w:r>
      <w:r w:rsidR="00EE5875">
        <w:t>’</w:t>
      </w:r>
      <w:r w:rsidRPr="00675642">
        <w:t>originalité de ce bâtiment entièrement non-magnétique et qui ne comprend aucune particule d</w:t>
      </w:r>
      <w:r w:rsidR="00EE5875">
        <w:t>’</w:t>
      </w:r>
      <w:r w:rsidRPr="00675642">
        <w:t>acier ou de fer susceptible d</w:t>
      </w:r>
      <w:r w:rsidR="00EE5875">
        <w:t>’</w:t>
      </w:r>
      <w:r w:rsidRPr="00675642">
        <w:t>influencer l</w:t>
      </w:r>
      <w:r w:rsidR="00EE5875">
        <w:t>’</w:t>
      </w:r>
      <w:r w:rsidRPr="00675642">
        <w:t>aiguille aimantée</w:t>
      </w:r>
      <w:r w:rsidR="00EE5875">
        <w:t xml:space="preserve">. </w:t>
      </w:r>
      <w:r w:rsidRPr="00675642">
        <w:t>Il se livrait dans nos parages à l</w:t>
      </w:r>
      <w:r w:rsidR="00EE5875">
        <w:t>’</w:t>
      </w:r>
      <w:r w:rsidRPr="00675642">
        <w:t>étude des phénomènes du magnétisme terrestre</w:t>
      </w:r>
      <w:r w:rsidR="00EE5875">
        <w:t xml:space="preserve">. </w:t>
      </w:r>
      <w:r w:rsidRPr="00675642">
        <w:t>Sa croisière scientifique devait le mener jusqu</w:t>
      </w:r>
      <w:r w:rsidR="00EE5875">
        <w:t>’</w:t>
      </w:r>
      <w:r w:rsidRPr="00675642">
        <w:t>en Nouvelle-Zélande</w:t>
      </w:r>
      <w:r w:rsidR="00EE5875">
        <w:t xml:space="preserve">. </w:t>
      </w:r>
      <w:r w:rsidRPr="00675642">
        <w:t>C</w:t>
      </w:r>
      <w:r w:rsidR="00EE5875">
        <w:t>’</w:t>
      </w:r>
      <w:r w:rsidRPr="00675642">
        <w:t xml:space="preserve">était le </w:t>
      </w:r>
      <w:r w:rsidRPr="00675642">
        <w:rPr>
          <w:i/>
          <w:iCs/>
        </w:rPr>
        <w:t>Carnegie</w:t>
      </w:r>
      <w:r w:rsidR="00EE5875">
        <w:rPr>
          <w:i/>
          <w:iCs/>
        </w:rPr>
        <w:t>.</w:t>
      </w:r>
    </w:p>
    <w:p w14:paraId="60EAA31A" w14:textId="77777777" w:rsidR="00EE5875" w:rsidRDefault="00457E89" w:rsidP="00457E89">
      <w:r w:rsidRPr="00675642">
        <w:t>C</w:t>
      </w:r>
      <w:r w:rsidR="00EE5875">
        <w:t>’</w:t>
      </w:r>
      <w:r w:rsidRPr="00675642">
        <w:t xml:space="preserve">est donc à bord du </w:t>
      </w:r>
      <w:r w:rsidRPr="00675642">
        <w:rPr>
          <w:i/>
          <w:iCs/>
        </w:rPr>
        <w:t>Carnegie</w:t>
      </w:r>
      <w:r w:rsidRPr="00675642">
        <w:t xml:space="preserve"> que je quittai Port-Déception</w:t>
      </w:r>
      <w:r w:rsidR="00EE5875">
        <w:t xml:space="preserve">, </w:t>
      </w:r>
      <w:r w:rsidRPr="00675642">
        <w:t>y ayant été embarqué d</w:t>
      </w:r>
      <w:r w:rsidR="00EE5875">
        <w:t>’</w:t>
      </w:r>
      <w:r w:rsidRPr="00675642">
        <w:t xml:space="preserve">office par </w:t>
      </w:r>
      <w:proofErr w:type="spellStart"/>
      <w:r w:rsidRPr="00675642">
        <w:t>Schmoll</w:t>
      </w:r>
      <w:proofErr w:type="spellEnd"/>
      <w:r w:rsidRPr="00675642">
        <w:t xml:space="preserve"> et c</w:t>
      </w:r>
      <w:r w:rsidR="00EE5875">
        <w:t>’</w:t>
      </w:r>
      <w:r w:rsidRPr="00675642">
        <w:t xml:space="preserve">est à bord du </w:t>
      </w:r>
      <w:r w:rsidRPr="00675642">
        <w:rPr>
          <w:i/>
          <w:iCs/>
        </w:rPr>
        <w:t>Carnegie</w:t>
      </w:r>
      <w:r w:rsidRPr="00675642">
        <w:t xml:space="preserve"> que j</w:t>
      </w:r>
      <w:r w:rsidR="00EE5875">
        <w:t>’</w:t>
      </w:r>
      <w:r w:rsidRPr="00675642">
        <w:t>appris que l</w:t>
      </w:r>
      <w:r w:rsidR="00EE5875">
        <w:t>’</w:t>
      </w:r>
      <w:r w:rsidRPr="00675642">
        <w:t>Europe était en guerre</w:t>
      </w:r>
      <w:r w:rsidR="00EE5875">
        <w:t xml:space="preserve">, </w:t>
      </w:r>
      <w:r w:rsidRPr="00675642">
        <w:t>que le monde était en guerre</w:t>
      </w:r>
      <w:r w:rsidR="00EE5875">
        <w:t xml:space="preserve">, </w:t>
      </w:r>
      <w:r w:rsidRPr="00675642">
        <w:t>en guerre depuis plus de six mois</w:t>
      </w:r>
      <w:r w:rsidR="00EE5875">
        <w:t>.</w:t>
      </w:r>
    </w:p>
    <w:p w14:paraId="5E87E420" w14:textId="77777777" w:rsidR="00EE5875" w:rsidRDefault="00457E89" w:rsidP="00457E89">
      <w:r w:rsidRPr="00675642">
        <w:t>Débarqué en septembre à Wellington</w:t>
      </w:r>
      <w:r w:rsidR="00EE5875">
        <w:t xml:space="preserve">, </w:t>
      </w:r>
      <w:r w:rsidRPr="00675642">
        <w:t>je m</w:t>
      </w:r>
      <w:r w:rsidR="00EE5875">
        <w:t>’</w:t>
      </w:r>
      <w:r w:rsidRPr="00675642">
        <w:t>engageai i</w:t>
      </w:r>
      <w:r w:rsidRPr="00675642">
        <w:t>m</w:t>
      </w:r>
      <w:r w:rsidRPr="00675642">
        <w:t>médiatement dans un corps d</w:t>
      </w:r>
      <w:r w:rsidR="00EE5875">
        <w:t>’</w:t>
      </w:r>
      <w:proofErr w:type="spellStart"/>
      <w:r w:rsidRPr="00675642">
        <w:t>Anzacs</w:t>
      </w:r>
      <w:proofErr w:type="spellEnd"/>
      <w:r w:rsidR="00EE5875">
        <w:t>.</w:t>
      </w:r>
    </w:p>
    <w:p w14:paraId="3AF10F07" w14:textId="77777777" w:rsidR="00EE5875" w:rsidRDefault="00457E89" w:rsidP="00457E89">
      <w:r w:rsidRPr="00675642">
        <w:t>En janvier 1916</w:t>
      </w:r>
      <w:r w:rsidR="00EE5875">
        <w:t xml:space="preserve">, </w:t>
      </w:r>
      <w:r w:rsidRPr="00675642">
        <w:t>j</w:t>
      </w:r>
      <w:r w:rsidR="00EE5875">
        <w:t>’</w:t>
      </w:r>
      <w:r w:rsidRPr="00675642">
        <w:t>étais sur la Somme</w:t>
      </w:r>
      <w:r w:rsidR="00EE5875">
        <w:t>.</w:t>
      </w:r>
    </w:p>
    <w:p w14:paraId="6DFD4948" w14:textId="77777777" w:rsidR="00EE5875" w:rsidRDefault="00457E89" w:rsidP="00457E89">
      <w:r w:rsidRPr="00675642">
        <w:t>Au bois de la Vache</w:t>
      </w:r>
      <w:r w:rsidR="00EE5875">
        <w:t>.</w:t>
      </w:r>
    </w:p>
    <w:p w14:paraId="4B397CDB" w14:textId="77777777" w:rsidR="00EE5875" w:rsidRDefault="00457E89" w:rsidP="00457E89">
      <w:r w:rsidRPr="00675642">
        <w:t>On dit que la guerre a tout bouleversé</w:t>
      </w:r>
      <w:r w:rsidR="00EE5875">
        <w:t xml:space="preserve">, </w:t>
      </w:r>
      <w:r w:rsidRPr="00675642">
        <w:t>je crois qu</w:t>
      </w:r>
      <w:r w:rsidR="00EE5875">
        <w:t>’</w:t>
      </w:r>
      <w:r w:rsidRPr="00675642">
        <w:t>elle a su</w:t>
      </w:r>
      <w:r w:rsidRPr="00675642">
        <w:t>r</w:t>
      </w:r>
      <w:r w:rsidRPr="00675642">
        <w:t>tout bouleversé l</w:t>
      </w:r>
      <w:r w:rsidR="00EE5875">
        <w:t>’</w:t>
      </w:r>
      <w:r w:rsidRPr="00675642">
        <w:t>amour</w:t>
      </w:r>
      <w:r w:rsidR="00EE5875">
        <w:t>.</w:t>
      </w:r>
    </w:p>
    <w:p w14:paraId="0664F768" w14:textId="28F146E5" w:rsidR="00457E89" w:rsidRPr="00675642" w:rsidRDefault="00457E89" w:rsidP="00EE5875">
      <w:pPr>
        <w:pStyle w:val="Titre2"/>
      </w:pPr>
      <w:bookmarkStart w:id="32" w:name="_Toc327816208"/>
      <w:bookmarkStart w:id="33" w:name="_Toc201949620"/>
      <w:r w:rsidRPr="00675642">
        <w:lastRenderedPageBreak/>
        <w:t>ROULEAU CINQ</w:t>
      </w:r>
      <w:bookmarkEnd w:id="32"/>
      <w:bookmarkEnd w:id="33"/>
    </w:p>
    <w:p w14:paraId="51929C60" w14:textId="01C83020" w:rsidR="00EE5875" w:rsidRDefault="00457E89" w:rsidP="00457E89">
      <w:r w:rsidRPr="00675642">
        <w:t>Tenez</w:t>
      </w:r>
      <w:r w:rsidR="00EE5875">
        <w:t xml:space="preserve">, </w:t>
      </w:r>
      <w:r w:rsidRPr="00675642">
        <w:t>Mademoiselle</w:t>
      </w:r>
      <w:r w:rsidR="00EE5875">
        <w:t xml:space="preserve">, </w:t>
      </w:r>
      <w:r w:rsidRPr="00675642">
        <w:t>voici encore un petit cahier de M</w:t>
      </w:r>
      <w:r w:rsidRPr="00675642">
        <w:t>i</w:t>
      </w:r>
      <w:r w:rsidRPr="00675642">
        <w:t>reille</w:t>
      </w:r>
      <w:r w:rsidR="00EE5875">
        <w:t xml:space="preserve">, </w:t>
      </w:r>
      <w:r w:rsidRPr="00675642">
        <w:t>je l</w:t>
      </w:r>
      <w:r w:rsidR="00EE5875">
        <w:t>’</w:t>
      </w:r>
      <w:r w:rsidRPr="00675642">
        <w:t>ai trouvé aujourd</w:t>
      </w:r>
      <w:r w:rsidR="00EE5875">
        <w:t>’</w:t>
      </w:r>
      <w:r w:rsidRPr="00675642">
        <w:t>hui dans sa mallette à maquillage</w:t>
      </w:r>
      <w:r w:rsidR="00EE5875">
        <w:t xml:space="preserve">, </w:t>
      </w:r>
      <w:r w:rsidRPr="00675642">
        <w:t>dans la poche secrète où Mireille cachait ses trésors</w:t>
      </w:r>
      <w:r w:rsidR="00EE5875">
        <w:t xml:space="preserve"> : </w:t>
      </w:r>
      <w:r w:rsidRPr="00675642">
        <w:t>notre ce</w:t>
      </w:r>
      <w:r w:rsidRPr="00675642">
        <w:t>r</w:t>
      </w:r>
      <w:r w:rsidRPr="00675642">
        <w:t>tificat de mariage</w:t>
      </w:r>
      <w:r w:rsidR="00EE5875">
        <w:t xml:space="preserve">, </w:t>
      </w:r>
      <w:r w:rsidRPr="00675642">
        <w:t>son permis de conduire</w:t>
      </w:r>
      <w:r w:rsidR="00EE5875">
        <w:t xml:space="preserve">, </w:t>
      </w:r>
      <w:r w:rsidRPr="00675642">
        <w:t>la carte postale illu</w:t>
      </w:r>
      <w:r w:rsidRPr="00675642">
        <w:t>s</w:t>
      </w:r>
      <w:r w:rsidRPr="00675642">
        <w:t>trée représentant le portrait de sainte Thérèse de l</w:t>
      </w:r>
      <w:r w:rsidR="00EE5875">
        <w:t>’</w:t>
      </w:r>
      <w:r w:rsidRPr="00675642">
        <w:t>Enfant-Jésus avec les bras pleins de roses</w:t>
      </w:r>
      <w:r w:rsidR="00EE5875">
        <w:t xml:space="preserve">, </w:t>
      </w:r>
      <w:r w:rsidRPr="00675642">
        <w:t>son engagement au cinéma</w:t>
      </w:r>
      <w:r w:rsidR="00EE5875">
        <w:t xml:space="preserve">, </w:t>
      </w:r>
      <w:r w:rsidRPr="00675642">
        <w:t>un fer à cheval</w:t>
      </w:r>
      <w:r w:rsidR="00EE5875">
        <w:t xml:space="preserve">, </w:t>
      </w:r>
      <w:r w:rsidRPr="00675642">
        <w:t>un petit clou</w:t>
      </w:r>
      <w:r w:rsidR="00EE5875">
        <w:t xml:space="preserve">, </w:t>
      </w:r>
      <w:r w:rsidRPr="00675642">
        <w:t>un grand clou</w:t>
      </w:r>
      <w:r w:rsidR="00EE5875">
        <w:t xml:space="preserve">, </w:t>
      </w:r>
      <w:r w:rsidRPr="00675642">
        <w:t>un trèfle à quatre feuilles</w:t>
      </w:r>
      <w:r w:rsidR="00EE5875">
        <w:t xml:space="preserve">, </w:t>
      </w:r>
      <w:r w:rsidRPr="00675642">
        <w:t>la photographie de ma mère que je lui avais donnée</w:t>
      </w:r>
      <w:r w:rsidR="00EE5875">
        <w:t xml:space="preserve">, </w:t>
      </w:r>
      <w:r w:rsidRPr="00675642">
        <w:t>un médai</w:t>
      </w:r>
      <w:r w:rsidRPr="00675642">
        <w:t>l</w:t>
      </w:r>
      <w:r w:rsidRPr="00675642">
        <w:t>lon vide</w:t>
      </w:r>
      <w:r w:rsidR="00EE5875">
        <w:t xml:space="preserve">, </w:t>
      </w:r>
      <w:r w:rsidRPr="00675642">
        <w:t>un carnet de chèques à son nom et dont elle ne s</w:t>
      </w:r>
      <w:r w:rsidR="00EE5875">
        <w:t>’</w:t>
      </w:r>
      <w:r w:rsidRPr="00675642">
        <w:t>est jamais servi</w:t>
      </w:r>
      <w:r w:rsidR="00EE5875">
        <w:t xml:space="preserve">. </w:t>
      </w:r>
      <w:r w:rsidRPr="00675642">
        <w:t>Il y a aussi un billet de cent francs sur lequel M</w:t>
      </w:r>
      <w:r w:rsidRPr="00675642">
        <w:t>i</w:t>
      </w:r>
      <w:r w:rsidRPr="00675642">
        <w:t>reille a écrit</w:t>
      </w:r>
      <w:r w:rsidR="00EE5875">
        <w:t> : « </w:t>
      </w:r>
      <w:r w:rsidRPr="00675642">
        <w:t>Papa me l</w:t>
      </w:r>
      <w:r w:rsidR="00EE5875">
        <w:t>’</w:t>
      </w:r>
      <w:r w:rsidRPr="00675642">
        <w:t xml:space="preserve">a rendu le </w:t>
      </w:r>
      <w:r w:rsidR="00EE5875" w:rsidRPr="00675642">
        <w:t>8</w:t>
      </w:r>
      <w:r w:rsidR="00EE5875">
        <w:t> </w:t>
      </w:r>
      <w:r w:rsidR="00EE5875" w:rsidRPr="00675642">
        <w:t>juillet</w:t>
      </w:r>
      <w:r w:rsidRPr="00675642">
        <w:t xml:space="preserve"> 1914</w:t>
      </w:r>
      <w:r w:rsidR="00EE5875">
        <w:t> ».</w:t>
      </w:r>
    </w:p>
    <w:p w14:paraId="2A8E598E" w14:textId="77777777" w:rsidR="00EE5875" w:rsidRDefault="00457E89" w:rsidP="00457E89">
      <w:r w:rsidRPr="00675642">
        <w:t xml:space="preserve">Mireille </w:t>
      </w:r>
      <w:proofErr w:type="gramStart"/>
      <w:r w:rsidRPr="00675642">
        <w:t>avait toujours peur</w:t>
      </w:r>
      <w:proofErr w:type="gramEnd"/>
      <w:r w:rsidRPr="00675642">
        <w:t xml:space="preserve"> de manquer d</w:t>
      </w:r>
      <w:r w:rsidR="00EE5875">
        <w:t>’</w:t>
      </w:r>
      <w:r w:rsidRPr="00675642">
        <w:t>argent</w:t>
      </w:r>
      <w:r w:rsidR="00EE5875">
        <w:t xml:space="preserve">, </w:t>
      </w:r>
      <w:r w:rsidRPr="00675642">
        <w:t>c</w:t>
      </w:r>
      <w:r w:rsidR="00EE5875">
        <w:t>’</w:t>
      </w:r>
      <w:r w:rsidRPr="00675642">
        <w:t>est pourquoi j</w:t>
      </w:r>
      <w:r w:rsidR="00EE5875">
        <w:t>’</w:t>
      </w:r>
      <w:r w:rsidRPr="00675642">
        <w:t>avais fait établir ce carnet de chèques à son nom et lui ouvrir un compte personnel chez mon banquier</w:t>
      </w:r>
      <w:r w:rsidR="00EE5875">
        <w:t xml:space="preserve">. </w:t>
      </w:r>
      <w:r w:rsidRPr="00675642">
        <w:t>Jamais M</w:t>
      </w:r>
      <w:r w:rsidRPr="00675642">
        <w:t>i</w:t>
      </w:r>
      <w:r w:rsidRPr="00675642">
        <w:t>reille ne toucha à cet argent</w:t>
      </w:r>
      <w:r w:rsidR="00EE5875">
        <w:t xml:space="preserve">. </w:t>
      </w:r>
      <w:r w:rsidRPr="00675642">
        <w:t>Elle n</w:t>
      </w:r>
      <w:r w:rsidR="00EE5875">
        <w:t>’</w:t>
      </w:r>
      <w:r w:rsidRPr="00675642">
        <w:t>avait besoin de rien</w:t>
      </w:r>
      <w:r w:rsidR="00EE5875">
        <w:t xml:space="preserve">. </w:t>
      </w:r>
      <w:r w:rsidRPr="00675642">
        <w:t>Elle n</w:t>
      </w:r>
      <w:r w:rsidR="00EE5875">
        <w:t>’</w:t>
      </w:r>
      <w:r w:rsidRPr="00675642">
        <w:t>aimait pas dépenser</w:t>
      </w:r>
      <w:r w:rsidR="00EE5875">
        <w:t xml:space="preserve">. </w:t>
      </w:r>
      <w:r w:rsidRPr="00675642">
        <w:t>Ce n</w:t>
      </w:r>
      <w:r w:rsidR="00EE5875">
        <w:t>’</w:t>
      </w:r>
      <w:r w:rsidRPr="00675642">
        <w:t>est pas comme moi qui lui achetais des autos</w:t>
      </w:r>
      <w:r w:rsidR="00EE5875">
        <w:t xml:space="preserve">, </w:t>
      </w:r>
      <w:r w:rsidRPr="00675642">
        <w:t>des robes et tous les bijoux à la mode</w:t>
      </w:r>
      <w:r w:rsidR="00EE5875">
        <w:t xml:space="preserve">. </w:t>
      </w:r>
      <w:r w:rsidRPr="00675642">
        <w:t>Mais elle n</w:t>
      </w:r>
      <w:r w:rsidR="00EE5875">
        <w:t>’</w:t>
      </w:r>
      <w:r w:rsidRPr="00675642">
        <w:t>aimait pas les bijoux</w:t>
      </w:r>
      <w:r w:rsidR="00EE5875">
        <w:t xml:space="preserve"> ; </w:t>
      </w:r>
      <w:r w:rsidRPr="00675642">
        <w:t>comme ma mère</w:t>
      </w:r>
      <w:r w:rsidR="00EE5875">
        <w:t xml:space="preserve">, </w:t>
      </w:r>
      <w:r w:rsidRPr="00675642">
        <w:t>elle n</w:t>
      </w:r>
      <w:r w:rsidR="00EE5875">
        <w:t>’</w:t>
      </w:r>
      <w:r w:rsidRPr="00675642">
        <w:t>aimait que les fleurs</w:t>
      </w:r>
      <w:r w:rsidR="00EE5875">
        <w:t xml:space="preserve">. </w:t>
      </w:r>
      <w:r w:rsidRPr="00675642">
        <w:t>Jamais je ne lui en aurai assez acheté</w:t>
      </w:r>
      <w:r w:rsidR="00EE5875">
        <w:t> !</w:t>
      </w:r>
    </w:p>
    <w:p w14:paraId="6AB7CC42" w14:textId="77777777" w:rsidR="00EE5875" w:rsidRDefault="00457E89" w:rsidP="00457E89">
      <w:r w:rsidRPr="00675642">
        <w:t>Pas plus que de son carnet de chèques</w:t>
      </w:r>
      <w:r w:rsidR="00EE5875">
        <w:t xml:space="preserve">, </w:t>
      </w:r>
      <w:r w:rsidRPr="00675642">
        <w:t>jamais Mireille ne s</w:t>
      </w:r>
      <w:r w:rsidR="00EE5875">
        <w:t>’</w:t>
      </w:r>
      <w:r w:rsidRPr="00675642">
        <w:t>est servi de son permis de conduire</w:t>
      </w:r>
      <w:r w:rsidR="00EE5875">
        <w:t xml:space="preserve">. </w:t>
      </w:r>
      <w:r w:rsidRPr="00675642">
        <w:t>Elle aimait bien les autos</w:t>
      </w:r>
      <w:r w:rsidR="00EE5875">
        <w:t xml:space="preserve">, </w:t>
      </w:r>
      <w:r w:rsidRPr="00675642">
        <w:t>pourtant</w:t>
      </w:r>
      <w:r w:rsidR="00EE5875">
        <w:t xml:space="preserve">. </w:t>
      </w:r>
      <w:r w:rsidRPr="00675642">
        <w:t>Je lui avais fait découvrir les autos grand-sport</w:t>
      </w:r>
      <w:r w:rsidR="00EE5875">
        <w:t xml:space="preserve">. </w:t>
      </w:r>
      <w:r w:rsidRPr="00675642">
        <w:t>Elle ne savait pas que ça existait et que l</w:t>
      </w:r>
      <w:r w:rsidR="00EE5875">
        <w:t>’</w:t>
      </w:r>
      <w:r w:rsidRPr="00675642">
        <w:t>on pouvait rouler à 140 à l</w:t>
      </w:r>
      <w:r w:rsidR="00EE5875">
        <w:t>’</w:t>
      </w:r>
      <w:r w:rsidRPr="00675642">
        <w:t>heure</w:t>
      </w:r>
      <w:r w:rsidR="00EE5875">
        <w:t xml:space="preserve">. </w:t>
      </w:r>
      <w:r w:rsidRPr="00675642">
        <w:t>Mais elle préférait les taxis</w:t>
      </w:r>
      <w:r w:rsidR="00EE5875">
        <w:t xml:space="preserve">. </w:t>
      </w:r>
      <w:r w:rsidRPr="00675642">
        <w:t>Au début</w:t>
      </w:r>
      <w:r w:rsidR="00EE5875">
        <w:t xml:space="preserve">, </w:t>
      </w:r>
      <w:r w:rsidRPr="00675642">
        <w:t>elle se laissait emporter parce qu</w:t>
      </w:r>
      <w:r w:rsidR="00EE5875">
        <w:t>’</w:t>
      </w:r>
      <w:r w:rsidRPr="00675642">
        <w:t>elle m</w:t>
      </w:r>
      <w:r w:rsidR="00EE5875">
        <w:t>’</w:t>
      </w:r>
      <w:r w:rsidRPr="00675642">
        <w:t>aimait bien et que ça me fait plaisir d</w:t>
      </w:r>
      <w:r w:rsidR="00EE5875">
        <w:t>’</w:t>
      </w:r>
      <w:r w:rsidRPr="00675642">
        <w:t>aller vite</w:t>
      </w:r>
      <w:r w:rsidR="00EE5875">
        <w:t xml:space="preserve"> ; </w:t>
      </w:r>
      <w:r w:rsidRPr="00675642">
        <w:t>mais dans les voitures vites elle luttait</w:t>
      </w:r>
      <w:r w:rsidR="00EE5875">
        <w:t xml:space="preserve">. </w:t>
      </w:r>
      <w:r w:rsidRPr="00675642">
        <w:t>Elle luttait avec elle-même</w:t>
      </w:r>
      <w:r w:rsidR="00EE5875">
        <w:t xml:space="preserve">. </w:t>
      </w:r>
      <w:r w:rsidRPr="00675642">
        <w:t>Elle avait le vertige</w:t>
      </w:r>
      <w:r w:rsidR="00EE5875">
        <w:t xml:space="preserve">. </w:t>
      </w:r>
      <w:r w:rsidRPr="00675642">
        <w:t>Des palpitations</w:t>
      </w:r>
      <w:r w:rsidR="00EE5875">
        <w:t xml:space="preserve">. </w:t>
      </w:r>
      <w:r w:rsidRPr="00675642">
        <w:t>Une fois</w:t>
      </w:r>
      <w:r w:rsidR="00EE5875">
        <w:t xml:space="preserve">, </w:t>
      </w:r>
      <w:r w:rsidRPr="00675642">
        <w:t>une crise de larmes</w:t>
      </w:r>
      <w:r w:rsidR="00EE5875">
        <w:t xml:space="preserve">. </w:t>
      </w:r>
      <w:r w:rsidRPr="00675642">
        <w:t>Je dus stopper</w:t>
      </w:r>
      <w:r w:rsidR="00EE5875">
        <w:t xml:space="preserve">. </w:t>
      </w:r>
      <w:r w:rsidRPr="00675642">
        <w:t xml:space="preserve">Je croyais que </w:t>
      </w:r>
      <w:r w:rsidRPr="00675642">
        <w:lastRenderedPageBreak/>
        <w:t>c</w:t>
      </w:r>
      <w:r w:rsidR="00EE5875">
        <w:t>’</w:t>
      </w:r>
      <w:r w:rsidRPr="00675642">
        <w:t>était l</w:t>
      </w:r>
      <w:r w:rsidR="00EE5875">
        <w:t>’</w:t>
      </w:r>
      <w:r w:rsidRPr="00675642">
        <w:t>émotion de la vitesse</w:t>
      </w:r>
      <w:r w:rsidR="00EE5875">
        <w:t xml:space="preserve"> ; </w:t>
      </w:r>
      <w:r w:rsidRPr="00675642">
        <w:t>mais un jour elle s</w:t>
      </w:r>
      <w:r w:rsidR="00EE5875">
        <w:t>’</w:t>
      </w:r>
      <w:r w:rsidRPr="00675642">
        <w:t>évanouit dans son baquet</w:t>
      </w:r>
      <w:r w:rsidR="00EE5875">
        <w:t xml:space="preserve">. </w:t>
      </w:r>
      <w:r w:rsidRPr="00675642">
        <w:t>Moi qui voulais lui acheter un aéroplane</w:t>
      </w:r>
      <w:r w:rsidR="00EE5875">
        <w:t xml:space="preserve">, </w:t>
      </w:r>
      <w:r w:rsidRPr="00675642">
        <w:t>je la conduisis chez un méd</w:t>
      </w:r>
      <w:r w:rsidRPr="00675642">
        <w:t>e</w:t>
      </w:r>
      <w:r w:rsidRPr="00675642">
        <w:t>cin</w:t>
      </w:r>
      <w:r w:rsidR="00EE5875">
        <w:t>.</w:t>
      </w:r>
    </w:p>
    <w:p w14:paraId="06EA14B7" w14:textId="77777777" w:rsidR="00EE5875" w:rsidRDefault="00457E89" w:rsidP="00457E89">
      <w:r w:rsidRPr="00675642">
        <w:t>Quelle catastrophe</w:t>
      </w:r>
      <w:r w:rsidR="00EE5875">
        <w:t xml:space="preserve"> ! </w:t>
      </w:r>
      <w:r w:rsidRPr="00675642">
        <w:t>Il paraît qu</w:t>
      </w:r>
      <w:r w:rsidR="00EE5875">
        <w:t>’</w:t>
      </w:r>
      <w:r w:rsidRPr="00675642">
        <w:t>elle était condamnée</w:t>
      </w:r>
      <w:r w:rsidR="00EE5875">
        <w:t>.</w:t>
      </w:r>
    </w:p>
    <w:p w14:paraId="17A1C30A" w14:textId="77777777" w:rsidR="00EE5875" w:rsidRDefault="00457E89" w:rsidP="00457E89">
      <w:r w:rsidRPr="00675642">
        <w:t>On me parla d</w:t>
      </w:r>
      <w:r w:rsidR="00EE5875">
        <w:t>’</w:t>
      </w:r>
      <w:r w:rsidRPr="00675642">
        <w:t>une lésion au cœur</w:t>
      </w:r>
      <w:r w:rsidR="00EE5875">
        <w:t xml:space="preserve">, </w:t>
      </w:r>
      <w:r w:rsidRPr="00675642">
        <w:t>mais ce n</w:t>
      </w:r>
      <w:r w:rsidR="00EE5875">
        <w:t>’</w:t>
      </w:r>
      <w:r w:rsidRPr="00675642">
        <w:t>est pas de cela qu</w:t>
      </w:r>
      <w:r w:rsidR="00EE5875">
        <w:t>’</w:t>
      </w:r>
      <w:r w:rsidRPr="00675642">
        <w:t>elle est morte</w:t>
      </w:r>
      <w:r w:rsidR="00EE5875">
        <w:t xml:space="preserve">. </w:t>
      </w:r>
      <w:r w:rsidRPr="00675642">
        <w:t>Elle est morte d</w:t>
      </w:r>
      <w:r w:rsidR="00EE5875">
        <w:t>’</w:t>
      </w:r>
      <w:r w:rsidRPr="00675642">
        <w:t>une autre maladie</w:t>
      </w:r>
      <w:r w:rsidR="00EE5875">
        <w:t xml:space="preserve">, </w:t>
      </w:r>
      <w:r w:rsidRPr="00675642">
        <w:t>d</w:t>
      </w:r>
      <w:r w:rsidR="00EE5875">
        <w:t>’</w:t>
      </w:r>
      <w:r w:rsidRPr="00675642">
        <w:t>une m</w:t>
      </w:r>
      <w:r w:rsidRPr="00675642">
        <w:t>a</w:t>
      </w:r>
      <w:r w:rsidRPr="00675642">
        <w:t>ladie bizarre dont j</w:t>
      </w:r>
      <w:r w:rsidR="00EE5875">
        <w:t>’</w:t>
      </w:r>
      <w:r w:rsidRPr="00675642">
        <w:t>ai oublié le nom et que je ne saurais décrire</w:t>
      </w:r>
      <w:r w:rsidR="00EE5875">
        <w:t xml:space="preserve">, </w:t>
      </w:r>
      <w:r w:rsidRPr="00675642">
        <w:t>d</w:t>
      </w:r>
      <w:r w:rsidR="00EE5875">
        <w:t>’</w:t>
      </w:r>
      <w:r w:rsidRPr="00675642">
        <w:t>une maladie que l</w:t>
      </w:r>
      <w:r w:rsidR="00EE5875">
        <w:t>’</w:t>
      </w:r>
      <w:r w:rsidRPr="00675642">
        <w:t>on découvrit beaucoup plus tard</w:t>
      </w:r>
      <w:r w:rsidR="00EE5875">
        <w:t xml:space="preserve">, </w:t>
      </w:r>
      <w:r w:rsidRPr="00675642">
        <w:t>beaucoup trop tard et devant laquelle les médecins restèrent désarmés</w:t>
      </w:r>
      <w:r w:rsidR="00EE5875">
        <w:t xml:space="preserve">, </w:t>
      </w:r>
      <w:r w:rsidRPr="00675642">
        <w:t>ne la connaissant pas</w:t>
      </w:r>
      <w:r w:rsidR="00EE5875">
        <w:t xml:space="preserve">. </w:t>
      </w:r>
      <w:r w:rsidRPr="00675642">
        <w:t>C</w:t>
      </w:r>
      <w:r w:rsidR="00EE5875">
        <w:t>’</w:t>
      </w:r>
      <w:r w:rsidRPr="00675642">
        <w:t>était tout à la fois maladie mentale</w:t>
      </w:r>
      <w:r w:rsidR="00EE5875">
        <w:t xml:space="preserve">, </w:t>
      </w:r>
      <w:r w:rsidRPr="00675642">
        <w:t>myst</w:t>
      </w:r>
      <w:r w:rsidRPr="00675642">
        <w:t>i</w:t>
      </w:r>
      <w:r w:rsidRPr="00675642">
        <w:t>que et physique</w:t>
      </w:r>
      <w:r w:rsidR="00EE5875">
        <w:t xml:space="preserve">, </w:t>
      </w:r>
      <w:r w:rsidRPr="00675642">
        <w:t>horriblement physique</w:t>
      </w:r>
      <w:r w:rsidR="00EE5875">
        <w:t xml:space="preserve">. </w:t>
      </w:r>
      <w:r w:rsidRPr="00675642">
        <w:t>Ah</w:t>
      </w:r>
      <w:r w:rsidR="00EE5875">
        <w:t xml:space="preserve"> ! </w:t>
      </w:r>
      <w:r w:rsidRPr="00675642">
        <w:t>si j</w:t>
      </w:r>
      <w:r w:rsidR="00EE5875">
        <w:t>’</w:t>
      </w:r>
      <w:r w:rsidRPr="00675642">
        <w:t>avais su</w:t>
      </w:r>
      <w:r w:rsidR="00EE5875">
        <w:t xml:space="preserve">, </w:t>
      </w:r>
      <w:r w:rsidRPr="00675642">
        <w:t>moi qui croyais que c</w:t>
      </w:r>
      <w:r w:rsidR="00EE5875">
        <w:t>’</w:t>
      </w:r>
      <w:r w:rsidRPr="00675642">
        <w:t>était de la pureté</w:t>
      </w:r>
      <w:r w:rsidR="00EE5875">
        <w:t xml:space="preserve">, </w:t>
      </w:r>
      <w:r w:rsidRPr="00675642">
        <w:t>comme une brute j</w:t>
      </w:r>
      <w:r w:rsidR="00EE5875">
        <w:t>’</w:t>
      </w:r>
      <w:r w:rsidRPr="00675642">
        <w:t>aurais pris cette maladie sur moi</w:t>
      </w:r>
      <w:r w:rsidR="00EE5875">
        <w:t xml:space="preserve">, </w:t>
      </w:r>
      <w:r w:rsidRPr="00675642">
        <w:t>si j</w:t>
      </w:r>
      <w:r w:rsidR="00EE5875">
        <w:t>’</w:t>
      </w:r>
      <w:r w:rsidRPr="00675642">
        <w:t>avais su</w:t>
      </w:r>
      <w:r w:rsidR="00EE5875">
        <w:t xml:space="preserve"> ! </w:t>
      </w:r>
      <w:r w:rsidRPr="00675642">
        <w:t>J</w:t>
      </w:r>
      <w:r w:rsidR="00EE5875">
        <w:t>’</w:t>
      </w:r>
      <w:r w:rsidRPr="00675642">
        <w:t>en serais bien venu à bout</w:t>
      </w:r>
      <w:r w:rsidR="00EE5875">
        <w:t xml:space="preserve">. </w:t>
      </w:r>
      <w:r w:rsidRPr="00675642">
        <w:t>Mais voilà</w:t>
      </w:r>
      <w:r w:rsidR="00EE5875">
        <w:t xml:space="preserve">, </w:t>
      </w:r>
      <w:r w:rsidRPr="00675642">
        <w:t>on ne sait jamais</w:t>
      </w:r>
      <w:r w:rsidR="00EE5875">
        <w:t xml:space="preserve">, </w:t>
      </w:r>
      <w:r w:rsidRPr="00675642">
        <w:t>et les médecins me l</w:t>
      </w:r>
      <w:r w:rsidR="00EE5875">
        <w:t>’</w:t>
      </w:r>
      <w:r w:rsidRPr="00675642">
        <w:t>avaient déjà condamnée à mort</w:t>
      </w:r>
      <w:r w:rsidR="00EE5875">
        <w:t xml:space="preserve">, </w:t>
      </w:r>
      <w:r w:rsidRPr="00675642">
        <w:t>ma pauvre Mireille</w:t>
      </w:r>
      <w:r w:rsidR="00EE5875">
        <w:t xml:space="preserve">, </w:t>
      </w:r>
      <w:r w:rsidRPr="00675642">
        <w:t>je ne pouvais rien faire d</w:t>
      </w:r>
      <w:r w:rsidR="00EE5875">
        <w:t>’</w:t>
      </w:r>
      <w:r w:rsidRPr="00675642">
        <w:t>autre que de la gâter comme un grand frère</w:t>
      </w:r>
      <w:r w:rsidR="00EE5875">
        <w:t xml:space="preserve">. </w:t>
      </w:r>
      <w:r w:rsidRPr="00675642">
        <w:t>Fini</w:t>
      </w:r>
      <w:r w:rsidR="00EE5875">
        <w:t xml:space="preserve">, </w:t>
      </w:r>
      <w:r w:rsidRPr="00675642">
        <w:t>les a</w:t>
      </w:r>
      <w:r w:rsidRPr="00675642">
        <w:t>u</w:t>
      </w:r>
      <w:r w:rsidRPr="00675642">
        <w:t>tos</w:t>
      </w:r>
      <w:r w:rsidR="00EE5875">
        <w:t xml:space="preserve">. </w:t>
      </w:r>
      <w:r w:rsidRPr="00675642">
        <w:t>Je la dorlotais comme une pauvre petite chose fragile</w:t>
      </w:r>
      <w:r w:rsidR="00EE5875">
        <w:t xml:space="preserve">. </w:t>
      </w:r>
      <w:r w:rsidRPr="00675642">
        <w:t>C</w:t>
      </w:r>
      <w:r w:rsidR="00EE5875">
        <w:t>’</w:t>
      </w:r>
      <w:r w:rsidRPr="00675642">
        <w:t>était d</w:t>
      </w:r>
      <w:r w:rsidR="00EE5875">
        <w:t>’</w:t>
      </w:r>
      <w:r w:rsidRPr="00675642">
        <w:t>ailleurs mon bien le plus précieux</w:t>
      </w:r>
      <w:r w:rsidR="00EE5875">
        <w:t xml:space="preserve">. </w:t>
      </w:r>
      <w:r w:rsidRPr="00675642">
        <w:t>Je lui évitais toute émotion</w:t>
      </w:r>
      <w:r w:rsidR="00EE5875">
        <w:t xml:space="preserve">. </w:t>
      </w:r>
      <w:r w:rsidRPr="00675642">
        <w:t>Je l</w:t>
      </w:r>
      <w:r w:rsidR="00EE5875">
        <w:t>’</w:t>
      </w:r>
      <w:r w:rsidRPr="00675642">
        <w:t>adorais</w:t>
      </w:r>
      <w:r w:rsidR="00EE5875">
        <w:t xml:space="preserve">. </w:t>
      </w:r>
      <w:r w:rsidRPr="00675642">
        <w:t>Je la faisais rire</w:t>
      </w:r>
      <w:r w:rsidR="00EE5875">
        <w:t xml:space="preserve">. </w:t>
      </w:r>
      <w:r w:rsidRPr="00675642">
        <w:t>Toujours je la faisais rire</w:t>
      </w:r>
      <w:r w:rsidR="00EE5875">
        <w:t>.</w:t>
      </w:r>
    </w:p>
    <w:p w14:paraId="0742721E" w14:textId="77777777" w:rsidR="00EE5875" w:rsidRDefault="00457E89" w:rsidP="00457E89">
      <w:r w:rsidRPr="00675642">
        <w:t>Naturellement</w:t>
      </w:r>
      <w:r w:rsidR="00EE5875">
        <w:t xml:space="preserve">, </w:t>
      </w:r>
      <w:r w:rsidRPr="00675642">
        <w:t>Mireille ignorait tout</w:t>
      </w:r>
      <w:r w:rsidR="00EE5875">
        <w:t xml:space="preserve">. </w:t>
      </w:r>
      <w:r w:rsidRPr="00675642">
        <w:t>Elle ne savait pas qu</w:t>
      </w:r>
      <w:r w:rsidR="00EE5875">
        <w:t>’</w:t>
      </w:r>
      <w:r w:rsidRPr="00675642">
        <w:t>elle était malade</w:t>
      </w:r>
      <w:r w:rsidR="00EE5875">
        <w:t xml:space="preserve">. </w:t>
      </w:r>
      <w:r w:rsidRPr="00675642">
        <w:t>Elle ne se sentait pas malade</w:t>
      </w:r>
      <w:r w:rsidR="00EE5875">
        <w:t xml:space="preserve">. </w:t>
      </w:r>
      <w:r w:rsidRPr="00675642">
        <w:t>Quoique so</w:t>
      </w:r>
      <w:r w:rsidRPr="00675642">
        <w:t>u</w:t>
      </w:r>
      <w:r w:rsidRPr="00675642">
        <w:t>vent inquiète</w:t>
      </w:r>
      <w:r w:rsidR="00EE5875">
        <w:t xml:space="preserve">, </w:t>
      </w:r>
      <w:r w:rsidRPr="00675642">
        <w:t>voire soudainement anxieuse</w:t>
      </w:r>
      <w:r w:rsidR="00EE5875">
        <w:t xml:space="preserve">, </w:t>
      </w:r>
      <w:r w:rsidRPr="00675642">
        <w:t>elle était gaie</w:t>
      </w:r>
      <w:r w:rsidR="00EE5875">
        <w:t xml:space="preserve">, </w:t>
      </w:r>
      <w:r w:rsidRPr="00675642">
        <w:t>to</w:t>
      </w:r>
      <w:r w:rsidRPr="00675642">
        <w:t>u</w:t>
      </w:r>
      <w:r w:rsidRPr="00675642">
        <w:t>jours gaie</w:t>
      </w:r>
      <w:r w:rsidR="00EE5875">
        <w:t xml:space="preserve">. </w:t>
      </w:r>
      <w:r w:rsidRPr="00675642">
        <w:t>Et quelle douceur</w:t>
      </w:r>
      <w:r w:rsidR="00EE5875">
        <w:t xml:space="preserve"> ! </w:t>
      </w:r>
      <w:r w:rsidRPr="00675642">
        <w:t>On se baladait maintenant en taxi</w:t>
      </w:r>
      <w:r w:rsidR="00EE5875">
        <w:t xml:space="preserve">, </w:t>
      </w:r>
      <w:r w:rsidRPr="00675642">
        <w:t>tout doucement</w:t>
      </w:r>
      <w:r w:rsidR="00EE5875">
        <w:t xml:space="preserve">, </w:t>
      </w:r>
      <w:r w:rsidRPr="00675642">
        <w:t>tout doucement</w:t>
      </w:r>
      <w:r w:rsidR="00EE5875">
        <w:t xml:space="preserve">, </w:t>
      </w:r>
      <w:r w:rsidRPr="00675642">
        <w:t>et je la menais au cin</w:t>
      </w:r>
      <w:r w:rsidRPr="00675642">
        <w:t>é</w:t>
      </w:r>
      <w:r w:rsidRPr="00675642">
        <w:t>ma</w:t>
      </w:r>
      <w:r w:rsidR="00EE5875">
        <w:t xml:space="preserve">. </w:t>
      </w:r>
      <w:r w:rsidRPr="00675642">
        <w:t>Elle avait la passion du ciné</w:t>
      </w:r>
      <w:r w:rsidR="00EE5875">
        <w:t xml:space="preserve">. </w:t>
      </w:r>
      <w:r w:rsidRPr="00675642">
        <w:t>C</w:t>
      </w:r>
      <w:r w:rsidR="00EE5875">
        <w:t>’</w:t>
      </w:r>
      <w:r w:rsidRPr="00675642">
        <w:t>est pourquoi je lui en ai fait faire</w:t>
      </w:r>
      <w:r w:rsidR="00EE5875">
        <w:t xml:space="preserve">, </w:t>
      </w:r>
      <w:r w:rsidRPr="00675642">
        <w:t>malgré l</w:t>
      </w:r>
      <w:r w:rsidR="00EE5875">
        <w:t>’</w:t>
      </w:r>
      <w:r w:rsidRPr="00675642">
        <w:t>avis des médecins qui ne voulaient pas qu</w:t>
      </w:r>
      <w:r w:rsidR="00EE5875">
        <w:t>’</w:t>
      </w:r>
      <w:r w:rsidRPr="00675642">
        <w:t>elle se f</w:t>
      </w:r>
      <w:r w:rsidRPr="00675642">
        <w:t>a</w:t>
      </w:r>
      <w:r w:rsidRPr="00675642">
        <w:t>tigue</w:t>
      </w:r>
      <w:r w:rsidR="00EE5875">
        <w:t>.</w:t>
      </w:r>
    </w:p>
    <w:p w14:paraId="4D389F41" w14:textId="77777777" w:rsidR="00EE5875" w:rsidRDefault="00457E89" w:rsidP="00457E89">
      <w:r w:rsidRPr="00675642">
        <w:t>Un jour</w:t>
      </w:r>
      <w:r w:rsidR="00EE5875">
        <w:t xml:space="preserve">, </w:t>
      </w:r>
      <w:r w:rsidRPr="00675642">
        <w:t>on me présente un type à cheveux longs</w:t>
      </w:r>
      <w:r w:rsidR="00EE5875">
        <w:t xml:space="preserve">. </w:t>
      </w:r>
      <w:r w:rsidRPr="00675642">
        <w:t>Il faisait de la mise en scène</w:t>
      </w:r>
      <w:r w:rsidR="00EE5875">
        <w:t xml:space="preserve">, </w:t>
      </w:r>
      <w:r w:rsidRPr="00675642">
        <w:t>et cherchait justement une commandite</w:t>
      </w:r>
      <w:r w:rsidR="00EE5875">
        <w:t xml:space="preserve">. </w:t>
      </w:r>
      <w:r w:rsidRPr="00675642">
        <w:t>Cela se passait chez le coiffeur du Ritz</w:t>
      </w:r>
      <w:r w:rsidR="00EE5875">
        <w:t xml:space="preserve">. </w:t>
      </w:r>
      <w:r w:rsidRPr="00675642">
        <w:t>J</w:t>
      </w:r>
      <w:r w:rsidR="00EE5875">
        <w:t>’</w:t>
      </w:r>
      <w:r w:rsidRPr="00675642">
        <w:t xml:space="preserve">avais dit à Mireille </w:t>
      </w:r>
      <w:r w:rsidRPr="00675642">
        <w:lastRenderedPageBreak/>
        <w:t>de m</w:t>
      </w:r>
      <w:r w:rsidR="00EE5875">
        <w:t>’</w:t>
      </w:r>
      <w:r w:rsidRPr="00675642">
        <w:t>attendre dans le hall</w:t>
      </w:r>
      <w:r w:rsidR="00EE5875">
        <w:t xml:space="preserve">. </w:t>
      </w:r>
      <w:r w:rsidRPr="00675642">
        <w:t>Nous devions aller déjeuner à Bagatelle</w:t>
      </w:r>
      <w:r w:rsidR="00EE5875">
        <w:t xml:space="preserve">. </w:t>
      </w:r>
      <w:r w:rsidRPr="00675642">
        <w:t>Nous n</w:t>
      </w:r>
      <w:r w:rsidR="00EE5875">
        <w:t>’</w:t>
      </w:r>
      <w:r w:rsidRPr="00675642">
        <w:t>avions rien à faire</w:t>
      </w:r>
      <w:r w:rsidR="00EE5875">
        <w:t xml:space="preserve">, </w:t>
      </w:r>
      <w:r w:rsidRPr="00675642">
        <w:t>rien d</w:t>
      </w:r>
      <w:r w:rsidR="00EE5875">
        <w:t>’</w:t>
      </w:r>
      <w:r w:rsidRPr="00675642">
        <w:t>autre à faire</w:t>
      </w:r>
      <w:r w:rsidR="00EE5875">
        <w:t xml:space="preserve">. </w:t>
      </w:r>
      <w:r w:rsidRPr="00675642">
        <w:t>Comme a</w:t>
      </w:r>
      <w:r w:rsidRPr="00675642">
        <w:t>u</w:t>
      </w:r>
      <w:r w:rsidRPr="00675642">
        <w:t>jourd</w:t>
      </w:r>
      <w:r w:rsidR="00EE5875">
        <w:t>’</w:t>
      </w:r>
      <w:r w:rsidRPr="00675642">
        <w:t>hui c</w:t>
      </w:r>
      <w:r w:rsidR="00EE5875">
        <w:t>’</w:t>
      </w:r>
      <w:r w:rsidRPr="00675642">
        <w:t>était un premier avril</w:t>
      </w:r>
      <w:r w:rsidR="00EE5875">
        <w:t>.</w:t>
      </w:r>
    </w:p>
    <w:p w14:paraId="5C166B80" w14:textId="77777777" w:rsidR="00EE5875" w:rsidRDefault="00EE5875" w:rsidP="00457E89">
      <w:r>
        <w:t>— </w:t>
      </w:r>
      <w:r w:rsidR="00457E89" w:rsidRPr="00675642">
        <w:t>Mademoiselle</w:t>
      </w:r>
      <w:r>
        <w:t xml:space="preserve">, </w:t>
      </w:r>
      <w:r w:rsidR="00457E89" w:rsidRPr="00675642">
        <w:t>ajoutez en tête de ce rouleau</w:t>
      </w:r>
      <w:r>
        <w:t xml:space="preserve">, </w:t>
      </w:r>
      <w:r w:rsidR="00457E89" w:rsidRPr="00675642">
        <w:t>que c</w:t>
      </w:r>
      <w:r>
        <w:t>’</w:t>
      </w:r>
      <w:r w:rsidR="00457E89" w:rsidRPr="00675642">
        <w:t>est a</w:t>
      </w:r>
      <w:r w:rsidR="00457E89" w:rsidRPr="00675642">
        <w:t>u</w:t>
      </w:r>
      <w:r w:rsidR="00457E89" w:rsidRPr="00675642">
        <w:t>jourd</w:t>
      </w:r>
      <w:r>
        <w:t>’</w:t>
      </w:r>
      <w:r w:rsidR="00457E89" w:rsidRPr="00675642">
        <w:t>hui le premier avril et que je suis toujours dans mon ch</w:t>
      </w:r>
      <w:r w:rsidR="00457E89" w:rsidRPr="00675642">
        <w:t>a</w:t>
      </w:r>
      <w:r w:rsidR="00457E89" w:rsidRPr="00675642">
        <w:t>let du Plan</w:t>
      </w:r>
      <w:r>
        <w:t>.</w:t>
      </w:r>
    </w:p>
    <w:p w14:paraId="6AA1D6F1" w14:textId="77777777" w:rsidR="00EE5875" w:rsidRDefault="00457E89" w:rsidP="00457E89">
      <w:r w:rsidRPr="00675642">
        <w:t>Donc</w:t>
      </w:r>
      <w:r w:rsidR="00EE5875">
        <w:t xml:space="preserve">, </w:t>
      </w:r>
      <w:r w:rsidRPr="00675642">
        <w:t>c</w:t>
      </w:r>
      <w:r w:rsidR="00EE5875">
        <w:t>’</w:t>
      </w:r>
      <w:r w:rsidRPr="00675642">
        <w:t>était un premier avril et je voulais faire une su</w:t>
      </w:r>
      <w:r w:rsidRPr="00675642">
        <w:t>r</w:t>
      </w:r>
      <w:r w:rsidRPr="00675642">
        <w:t>prise à Mireille</w:t>
      </w:r>
      <w:r w:rsidR="00EE5875">
        <w:t xml:space="preserve">. </w:t>
      </w:r>
      <w:r w:rsidRPr="00675642">
        <w:t>J</w:t>
      </w:r>
      <w:r w:rsidR="00EE5875">
        <w:t>’</w:t>
      </w:r>
      <w:r w:rsidRPr="00675642">
        <w:t>étais descendu chez le coiffeur et j</w:t>
      </w:r>
      <w:r w:rsidR="00EE5875">
        <w:t>’</w:t>
      </w:r>
      <w:r w:rsidRPr="00675642">
        <w:t>avais l</w:t>
      </w:r>
      <w:r w:rsidR="00EE5875">
        <w:t>’</w:t>
      </w:r>
      <w:r w:rsidRPr="00675642">
        <w:t>intention de passer chez Cartier</w:t>
      </w:r>
      <w:r w:rsidR="00EE5875">
        <w:t xml:space="preserve">, </w:t>
      </w:r>
      <w:r w:rsidRPr="00675642">
        <w:t>choisir je ne sais quoi</w:t>
      </w:r>
      <w:r w:rsidR="00EE5875">
        <w:t xml:space="preserve">. </w:t>
      </w:r>
      <w:r w:rsidRPr="00675642">
        <w:t>On me présente ce type à cheveux longs qui cherchait une commandite pour une affaire de cinéma</w:t>
      </w:r>
      <w:r w:rsidR="00EE5875">
        <w:t xml:space="preserve">. </w:t>
      </w:r>
      <w:r w:rsidRPr="00675642">
        <w:t>Il était gentil</w:t>
      </w:r>
      <w:r w:rsidR="00EE5875">
        <w:t xml:space="preserve">. </w:t>
      </w:r>
      <w:r w:rsidRPr="00675642">
        <w:t>Je l</w:t>
      </w:r>
      <w:r w:rsidR="00EE5875">
        <w:t>’</w:t>
      </w:r>
      <w:r w:rsidRPr="00675642">
        <w:t>entraîne au bar</w:t>
      </w:r>
      <w:r w:rsidR="00EE5875">
        <w:t xml:space="preserve">. </w:t>
      </w:r>
      <w:r w:rsidRPr="00675642">
        <w:t>Depuis que je savais Mireille malade</w:t>
      </w:r>
      <w:r w:rsidR="00EE5875">
        <w:t xml:space="preserve">, </w:t>
      </w:r>
      <w:r w:rsidRPr="00675642">
        <w:t>je ne buvais plus</w:t>
      </w:r>
      <w:r w:rsidR="00EE5875">
        <w:t xml:space="preserve">. </w:t>
      </w:r>
      <w:r w:rsidRPr="00675642">
        <w:t>J</w:t>
      </w:r>
      <w:r w:rsidR="00EE5875">
        <w:t>’</w:t>
      </w:r>
      <w:r w:rsidRPr="00675642">
        <w:t>avale une demi-douzaine de cocktails et je signe un chèque de 60</w:t>
      </w:r>
      <w:r w:rsidR="00EE5875" w:rsidRPr="00675642">
        <w:t>0</w:t>
      </w:r>
      <w:r w:rsidR="00EE5875">
        <w:t>.</w:t>
      </w:r>
      <w:r w:rsidR="00EE5875" w:rsidRPr="00675642">
        <w:t>0</w:t>
      </w:r>
      <w:r w:rsidRPr="00675642">
        <w:t>00 francs</w:t>
      </w:r>
      <w:r w:rsidR="00EE5875">
        <w:t xml:space="preserve">. </w:t>
      </w:r>
      <w:r w:rsidRPr="00675642">
        <w:t>Puis je présente ce bonhomme à Mireille et nous allons déjeuner</w:t>
      </w:r>
      <w:r w:rsidR="00EE5875">
        <w:t>.</w:t>
      </w:r>
    </w:p>
    <w:p w14:paraId="227B6284" w14:textId="74F7D0AD" w:rsidR="00EE5875" w:rsidRDefault="00457E89" w:rsidP="00457E89">
      <w:r w:rsidRPr="00675642">
        <w:t>Mireille était folle de joie</w:t>
      </w:r>
      <w:r w:rsidR="00EE5875">
        <w:t xml:space="preserve">. </w:t>
      </w:r>
      <w:r w:rsidRPr="00675642">
        <w:t>Elle allait faire du cinéma</w:t>
      </w:r>
      <w:r w:rsidR="00EE5875">
        <w:t xml:space="preserve"> ! </w:t>
      </w:r>
      <w:r w:rsidRPr="00675642">
        <w:t>D</w:t>
      </w:r>
      <w:r w:rsidRPr="00675642">
        <w:t>u</w:t>
      </w:r>
      <w:r w:rsidRPr="00675642">
        <w:t>rant tout le repas</w:t>
      </w:r>
      <w:r w:rsidR="00EE5875">
        <w:t xml:space="preserve">, </w:t>
      </w:r>
      <w:r w:rsidRPr="00675642">
        <w:t>ce monsieur lui expliqua un scénario</w:t>
      </w:r>
      <w:r w:rsidR="00EE5875">
        <w:t xml:space="preserve">. </w:t>
      </w:r>
      <w:r w:rsidRPr="00675642">
        <w:t>Est-ce que je sais</w:t>
      </w:r>
      <w:r w:rsidR="00EE5875">
        <w:t xml:space="preserve">, </w:t>
      </w:r>
      <w:r w:rsidRPr="00675642">
        <w:t>moi</w:t>
      </w:r>
      <w:r w:rsidR="00EE5875">
        <w:t xml:space="preserve"> ? </w:t>
      </w:r>
      <w:r w:rsidRPr="00675642">
        <w:t>Il lui parlait d</w:t>
      </w:r>
      <w:r w:rsidR="00EE5875">
        <w:t>’</w:t>
      </w:r>
      <w:r w:rsidRPr="00675642">
        <w:t xml:space="preserve">Edgar </w:t>
      </w:r>
      <w:r w:rsidR="00EE5875">
        <w:t xml:space="preserve">Poe, </w:t>
      </w:r>
      <w:r w:rsidRPr="00675642">
        <w:t>il voulait tourner la vie romancée de cet homme</w:t>
      </w:r>
      <w:r w:rsidR="00EE5875">
        <w:t xml:space="preserve">, </w:t>
      </w:r>
      <w:r w:rsidRPr="00675642">
        <w:t>Mireille devait être une femme qui s</w:t>
      </w:r>
      <w:r w:rsidR="00EE5875">
        <w:t>’</w:t>
      </w:r>
      <w:r w:rsidRPr="00675642">
        <w:t xml:space="preserve">appelait tantôt </w:t>
      </w:r>
      <w:proofErr w:type="spellStart"/>
      <w:r w:rsidR="008D6BA8" w:rsidRPr="00675642">
        <w:t>Éléonor</w:t>
      </w:r>
      <w:r w:rsidR="008D6BA8">
        <w:t>a</w:t>
      </w:r>
      <w:proofErr w:type="spellEnd"/>
      <w:r w:rsidR="00EE5875">
        <w:t xml:space="preserve">, </w:t>
      </w:r>
      <w:r w:rsidRPr="00675642">
        <w:t xml:space="preserve">tantôt </w:t>
      </w:r>
      <w:proofErr w:type="spellStart"/>
      <w:r w:rsidRPr="00675642">
        <w:t>Ligéia</w:t>
      </w:r>
      <w:proofErr w:type="spellEnd"/>
      <w:r w:rsidRPr="00675642">
        <w:t xml:space="preserve"> et </w:t>
      </w:r>
      <w:proofErr w:type="spellStart"/>
      <w:r w:rsidRPr="00675642">
        <w:t>Ulalume</w:t>
      </w:r>
      <w:proofErr w:type="spellEnd"/>
      <w:r w:rsidR="00EE5875">
        <w:t xml:space="preserve">. </w:t>
      </w:r>
      <w:r w:rsidRPr="00675642">
        <w:t>C</w:t>
      </w:r>
      <w:r w:rsidR="00EE5875">
        <w:t>’</w:t>
      </w:r>
      <w:r w:rsidRPr="00675642">
        <w:t>était e</w:t>
      </w:r>
      <w:r w:rsidRPr="00675642">
        <w:t>n</w:t>
      </w:r>
      <w:r w:rsidRPr="00675642">
        <w:t>core un artiste</w:t>
      </w:r>
      <w:r w:rsidR="00EE5875">
        <w:t xml:space="preserve">. </w:t>
      </w:r>
      <w:r w:rsidRPr="00675642">
        <w:t>Il m</w:t>
      </w:r>
      <w:r w:rsidR="00EE5875">
        <w:t>’</w:t>
      </w:r>
      <w:r w:rsidRPr="00675642">
        <w:t>intimidait</w:t>
      </w:r>
      <w:r w:rsidR="00EE5875">
        <w:t xml:space="preserve">. </w:t>
      </w:r>
      <w:r w:rsidRPr="00675642">
        <w:t>Sa conversation était brillante</w:t>
      </w:r>
      <w:r w:rsidR="00EE5875">
        <w:t xml:space="preserve">. </w:t>
      </w:r>
      <w:r w:rsidRPr="00675642">
        <w:t>Je souriais de voir Mireille aussi contente</w:t>
      </w:r>
      <w:r w:rsidR="00EE5875">
        <w:t xml:space="preserve">. </w:t>
      </w:r>
      <w:r w:rsidRPr="00675642">
        <w:t>Elle battait des mains</w:t>
      </w:r>
      <w:r w:rsidR="00EE5875">
        <w:t xml:space="preserve">. </w:t>
      </w:r>
      <w:r w:rsidRPr="00675642">
        <w:t>Elle était toute rose</w:t>
      </w:r>
      <w:r w:rsidR="00EE5875">
        <w:t xml:space="preserve">. </w:t>
      </w:r>
      <w:r w:rsidRPr="00675642">
        <w:t>Elle était particulièrement bien h</w:t>
      </w:r>
      <w:r w:rsidRPr="00675642">
        <w:t>a</w:t>
      </w:r>
      <w:r w:rsidRPr="00675642">
        <w:t>billée ce jour-là</w:t>
      </w:r>
      <w:r w:rsidR="00EE5875">
        <w:t xml:space="preserve">, </w:t>
      </w:r>
      <w:r w:rsidRPr="00675642">
        <w:t>avec un tout petit chapeau</w:t>
      </w:r>
      <w:r w:rsidR="00EE5875">
        <w:t xml:space="preserve">. </w:t>
      </w:r>
      <w:r w:rsidRPr="00675642">
        <w:t>Je commandai du champagne pour conclure l</w:t>
      </w:r>
      <w:r w:rsidR="00EE5875">
        <w:t>’</w:t>
      </w:r>
      <w:r w:rsidRPr="00675642">
        <w:t>affaire</w:t>
      </w:r>
      <w:r w:rsidR="00EE5875">
        <w:t>.</w:t>
      </w:r>
    </w:p>
    <w:p w14:paraId="1099AC4F" w14:textId="77777777" w:rsidR="00EE5875" w:rsidRDefault="00457E89" w:rsidP="00457E89">
      <w:r w:rsidRPr="00675642">
        <w:t>Est-ce que vous allez au cinéma</w:t>
      </w:r>
      <w:r w:rsidR="00EE5875">
        <w:t xml:space="preserve">, </w:t>
      </w:r>
      <w:r w:rsidRPr="00675642">
        <w:t>Mademoiselle</w:t>
      </w:r>
      <w:r w:rsidR="00EE5875">
        <w:t xml:space="preserve"> ? </w:t>
      </w:r>
      <w:r w:rsidRPr="00675642">
        <w:t>Oui</w:t>
      </w:r>
      <w:r w:rsidR="00EE5875">
        <w:t xml:space="preserve">, </w:t>
      </w:r>
      <w:r w:rsidRPr="00675642">
        <w:t>n</w:t>
      </w:r>
      <w:r w:rsidR="00EE5875">
        <w:t>’</w:t>
      </w:r>
      <w:r w:rsidRPr="00675642">
        <w:t>est-ce pas</w:t>
      </w:r>
      <w:r w:rsidR="00EE5875">
        <w:t xml:space="preserve"> ? </w:t>
      </w:r>
      <w:r w:rsidRPr="00675642">
        <w:t>Alors vous avez vu Mireille</w:t>
      </w:r>
      <w:r w:rsidR="00EE5875">
        <w:t xml:space="preserve">, </w:t>
      </w:r>
      <w:r w:rsidRPr="00675642">
        <w:t>vous savez bien</w:t>
      </w:r>
      <w:r w:rsidR="00EE5875">
        <w:t xml:space="preserve">, </w:t>
      </w:r>
      <w:r w:rsidRPr="00675642">
        <w:t>la vedette des Films Mireille</w:t>
      </w:r>
      <w:r w:rsidR="00EE5875">
        <w:t xml:space="preserve">. </w:t>
      </w:r>
      <w:r w:rsidRPr="00675642">
        <w:t>Je lui ai constitué une société</w:t>
      </w:r>
      <w:r w:rsidR="00EE5875">
        <w:t xml:space="preserve">, </w:t>
      </w:r>
      <w:r w:rsidRPr="00675642">
        <w:t xml:space="preserve">la </w:t>
      </w:r>
      <w:r w:rsidRPr="00675642">
        <w:rPr>
          <w:i/>
          <w:iCs/>
        </w:rPr>
        <w:t>Société des Films Mireille</w:t>
      </w:r>
      <w:r w:rsidR="00EE5875">
        <w:rPr>
          <w:i/>
          <w:iCs/>
        </w:rPr>
        <w:t xml:space="preserve">. </w:t>
      </w:r>
      <w:r w:rsidRPr="00675642">
        <w:t>C</w:t>
      </w:r>
      <w:r w:rsidR="00EE5875">
        <w:t>’</w:t>
      </w:r>
      <w:r w:rsidRPr="00675642">
        <w:t>est une jolie surprise pour un premier avril</w:t>
      </w:r>
      <w:r w:rsidR="00EE5875">
        <w:t xml:space="preserve">, </w:t>
      </w:r>
      <w:r w:rsidRPr="00675642">
        <w:t>n</w:t>
      </w:r>
      <w:r w:rsidR="00EE5875">
        <w:t>’</w:t>
      </w:r>
      <w:r w:rsidRPr="00675642">
        <w:t>est-ce pas</w:t>
      </w:r>
      <w:r w:rsidR="00EE5875">
        <w:t xml:space="preserve"> ? </w:t>
      </w:r>
      <w:r w:rsidRPr="00675642">
        <w:t>Dire qu</w:t>
      </w:r>
      <w:r w:rsidR="00EE5875">
        <w:t>’</w:t>
      </w:r>
      <w:r w:rsidRPr="00675642">
        <w:t>aujourd</w:t>
      </w:r>
      <w:r w:rsidR="00EE5875">
        <w:t>’</w:t>
      </w:r>
      <w:r w:rsidRPr="00675642">
        <w:t xml:space="preserve">hui on peut </w:t>
      </w:r>
      <w:r w:rsidRPr="00675642">
        <w:lastRenderedPageBreak/>
        <w:t>constituer une société pour faire plaisir à une femme</w:t>
      </w:r>
      <w:r w:rsidR="00EE5875">
        <w:t xml:space="preserve">. </w:t>
      </w:r>
      <w:r w:rsidRPr="00675642">
        <w:t>Cela n</w:t>
      </w:r>
      <w:r w:rsidR="00EE5875">
        <w:t>’</w:t>
      </w:r>
      <w:r w:rsidRPr="00675642">
        <w:t>a d</w:t>
      </w:r>
      <w:r w:rsidR="00EE5875">
        <w:t>’</w:t>
      </w:r>
      <w:r w:rsidRPr="00675642">
        <w:t>ailleurs aucune i</w:t>
      </w:r>
      <w:r w:rsidRPr="00675642">
        <w:t>m</w:t>
      </w:r>
      <w:r w:rsidRPr="00675642">
        <w:t>portance pourvu qu</w:t>
      </w:r>
      <w:r w:rsidR="00EE5875">
        <w:t>’</w:t>
      </w:r>
      <w:r w:rsidRPr="00675642">
        <w:t>elle soit contente</w:t>
      </w:r>
      <w:r w:rsidR="00EE5875">
        <w:t>.</w:t>
      </w:r>
    </w:p>
    <w:p w14:paraId="686E3A65" w14:textId="77777777" w:rsidR="00EE5875" w:rsidRDefault="00457E89" w:rsidP="00457E89">
      <w:r w:rsidRPr="00675642">
        <w:t>Le monsieur m</w:t>
      </w:r>
      <w:r w:rsidR="00EE5875">
        <w:t>’</w:t>
      </w:r>
      <w:r w:rsidRPr="00675642">
        <w:t>avait demandé 60</w:t>
      </w:r>
      <w:r w:rsidR="00EE5875" w:rsidRPr="00675642">
        <w:t>0</w:t>
      </w:r>
      <w:r w:rsidR="00EE5875">
        <w:t>.</w:t>
      </w:r>
      <w:r w:rsidR="00EE5875" w:rsidRPr="00675642">
        <w:t>0</w:t>
      </w:r>
      <w:r w:rsidRPr="00675642">
        <w:t>00 francs pour un premier film achevé</w:t>
      </w:r>
      <w:r w:rsidR="00EE5875">
        <w:t xml:space="preserve">, </w:t>
      </w:r>
      <w:r w:rsidRPr="00675642">
        <w:t>le film me coûta 6 millions</w:t>
      </w:r>
      <w:r w:rsidR="00EE5875">
        <w:t xml:space="preserve">. </w:t>
      </w:r>
      <w:r w:rsidRPr="00675642">
        <w:t>Cela n</w:t>
      </w:r>
      <w:r w:rsidR="00EE5875">
        <w:t>’</w:t>
      </w:r>
      <w:r w:rsidRPr="00675642">
        <w:t>avait aucune espèce d</w:t>
      </w:r>
      <w:r w:rsidR="00EE5875">
        <w:t>’</w:t>
      </w:r>
      <w:r w:rsidRPr="00675642">
        <w:t>importance</w:t>
      </w:r>
      <w:r w:rsidR="00EE5875">
        <w:t xml:space="preserve">, </w:t>
      </w:r>
      <w:r w:rsidRPr="00675642">
        <w:t>Mireille était contente</w:t>
      </w:r>
      <w:r w:rsidR="00EE5875">
        <w:t xml:space="preserve">. </w:t>
      </w:r>
      <w:r w:rsidRPr="00675642">
        <w:t>J</w:t>
      </w:r>
      <w:r w:rsidR="00EE5875">
        <w:t>’</w:t>
      </w:r>
      <w:r w:rsidRPr="00675642">
        <w:t>ai versé trente à quarante millions en tout et Mireille a pu tourner trois films avant sa mort</w:t>
      </w:r>
      <w:r w:rsidR="00EE5875">
        <w:t xml:space="preserve">. </w:t>
      </w:r>
      <w:r w:rsidRPr="00675642">
        <w:t>Cela devenait de plus en plus cher</w:t>
      </w:r>
      <w:r w:rsidR="00EE5875">
        <w:t xml:space="preserve">, </w:t>
      </w:r>
      <w:r w:rsidRPr="00675642">
        <w:t>som</w:t>
      </w:r>
      <w:r w:rsidRPr="00675642">
        <w:t>p</w:t>
      </w:r>
      <w:r w:rsidRPr="00675642">
        <w:t>tueux</w:t>
      </w:r>
      <w:r w:rsidR="00EE5875">
        <w:t xml:space="preserve">, </w:t>
      </w:r>
      <w:r w:rsidRPr="00675642">
        <w:t>magnifique et le monsieur se faisait couper les cheveux de plus en plus court</w:t>
      </w:r>
      <w:r w:rsidR="00EE5875">
        <w:t xml:space="preserve">. </w:t>
      </w:r>
      <w:r w:rsidRPr="00675642">
        <w:t>Tout cela n</w:t>
      </w:r>
      <w:r w:rsidR="00EE5875">
        <w:t>’</w:t>
      </w:r>
      <w:r w:rsidRPr="00675642">
        <w:t>a aucune espèce d</w:t>
      </w:r>
      <w:r w:rsidR="00EE5875">
        <w:t>’</w:t>
      </w:r>
      <w:r w:rsidRPr="00675642">
        <w:t>importance</w:t>
      </w:r>
      <w:r w:rsidR="00EE5875">
        <w:t xml:space="preserve">, </w:t>
      </w:r>
      <w:r w:rsidRPr="00675642">
        <w:t>Mireille était contente</w:t>
      </w:r>
      <w:r w:rsidR="00EE5875">
        <w:t xml:space="preserve">. </w:t>
      </w:r>
      <w:r w:rsidRPr="00675642">
        <w:t>Est-ce que vous vous souvenez au moins d</w:t>
      </w:r>
      <w:r w:rsidR="00EE5875">
        <w:t>’</w:t>
      </w:r>
      <w:r w:rsidRPr="00675642">
        <w:t>elle</w:t>
      </w:r>
      <w:r w:rsidR="00EE5875">
        <w:t xml:space="preserve">, </w:t>
      </w:r>
      <w:r w:rsidRPr="00675642">
        <w:t>Mademoiselle</w:t>
      </w:r>
      <w:r w:rsidR="00EE5875">
        <w:t xml:space="preserve"> ? </w:t>
      </w:r>
      <w:r w:rsidRPr="00675642">
        <w:t>Elle tournait des rôles de muse</w:t>
      </w:r>
      <w:r w:rsidR="00EE5875">
        <w:t xml:space="preserve">, </w:t>
      </w:r>
      <w:r w:rsidRPr="00675642">
        <w:t>d</w:t>
      </w:r>
      <w:r w:rsidR="00EE5875">
        <w:t>’</w:t>
      </w:r>
      <w:r w:rsidRPr="00675642">
        <w:t>inspiratrice</w:t>
      </w:r>
      <w:r w:rsidR="00EE5875">
        <w:t xml:space="preserve">, </w:t>
      </w:r>
      <w:r w:rsidRPr="00675642">
        <w:t>des rôles d</w:t>
      </w:r>
      <w:r w:rsidR="00EE5875">
        <w:t>’</w:t>
      </w:r>
      <w:r w:rsidRPr="00675642">
        <w:t>Ophélie</w:t>
      </w:r>
      <w:r w:rsidR="00EE5875">
        <w:t xml:space="preserve">. </w:t>
      </w:r>
      <w:r w:rsidRPr="00675642">
        <w:t>Je ne comprenais pas grand-chose à tout cela</w:t>
      </w:r>
      <w:r w:rsidR="00EE5875">
        <w:t xml:space="preserve">, </w:t>
      </w:r>
      <w:r w:rsidRPr="00675642">
        <w:t>mais je dois avouer que ce monsieur avait a</w:t>
      </w:r>
      <w:r w:rsidRPr="00675642">
        <w:t>s</w:t>
      </w:r>
      <w:r w:rsidRPr="00675642">
        <w:t>sez bien compris le côté lumineux</w:t>
      </w:r>
      <w:r w:rsidR="00EE5875">
        <w:t xml:space="preserve">, </w:t>
      </w:r>
      <w:proofErr w:type="spellStart"/>
      <w:r w:rsidRPr="00675642">
        <w:t>gracilement</w:t>
      </w:r>
      <w:proofErr w:type="spellEnd"/>
      <w:r w:rsidRPr="00675642">
        <w:t xml:space="preserve"> pur du caractère de Mireille</w:t>
      </w:r>
      <w:r w:rsidR="00EE5875">
        <w:t xml:space="preserve">. </w:t>
      </w:r>
      <w:r w:rsidRPr="00675642">
        <w:t>Mais pourquoi l</w:t>
      </w:r>
      <w:r w:rsidR="00EE5875">
        <w:t>’</w:t>
      </w:r>
      <w:r w:rsidRPr="00675642">
        <w:t>engoncer dans des tuniques ant</w:t>
      </w:r>
      <w:r w:rsidRPr="00675642">
        <w:t>i</w:t>
      </w:r>
      <w:r w:rsidRPr="00675642">
        <w:t>ques</w:t>
      </w:r>
      <w:r w:rsidR="00EE5875">
        <w:t xml:space="preserve">, </w:t>
      </w:r>
      <w:r w:rsidRPr="00675642">
        <w:t>elle qui portait de si jolies robes à la ville et pourquoi lui mettre toujours des fleurs de lys à la main et des couronnes sur la tête</w:t>
      </w:r>
      <w:r w:rsidR="00EE5875">
        <w:t xml:space="preserve"> ? </w:t>
      </w:r>
      <w:r w:rsidRPr="00675642">
        <w:t>À mon avis</w:t>
      </w:r>
      <w:r w:rsidR="00EE5875">
        <w:t xml:space="preserve">, </w:t>
      </w:r>
      <w:r w:rsidRPr="00675642">
        <w:t>Mireille était beaucoup trop enjouée pour ces rôles-là</w:t>
      </w:r>
      <w:r w:rsidR="00EE5875">
        <w:t xml:space="preserve">. </w:t>
      </w:r>
      <w:r w:rsidRPr="00675642">
        <w:t>Je ferai encore un reproche à ce monsieur</w:t>
      </w:r>
      <w:r w:rsidR="00EE5875">
        <w:t xml:space="preserve">, </w:t>
      </w:r>
      <w:r w:rsidRPr="00675642">
        <w:t>jamais il ne la faisait rire</w:t>
      </w:r>
      <w:r w:rsidR="00EE5875">
        <w:t xml:space="preserve">, </w:t>
      </w:r>
      <w:r w:rsidRPr="00675642">
        <w:t>Mireille</w:t>
      </w:r>
      <w:r w:rsidR="00EE5875">
        <w:t xml:space="preserve"> ; </w:t>
      </w:r>
      <w:r w:rsidRPr="00675642">
        <w:t>elle avait toujours l</w:t>
      </w:r>
      <w:r w:rsidR="00EE5875">
        <w:t>’</w:t>
      </w:r>
      <w:r w:rsidRPr="00675642">
        <w:t>air sérieux à l</w:t>
      </w:r>
      <w:r w:rsidR="00EE5875">
        <w:t>’</w:t>
      </w:r>
      <w:r w:rsidRPr="00675642">
        <w:t>écran</w:t>
      </w:r>
      <w:r w:rsidR="00EE5875">
        <w:t xml:space="preserve">, </w:t>
      </w:r>
      <w:r w:rsidRPr="00675642">
        <w:t>sérieux voire triste</w:t>
      </w:r>
      <w:r w:rsidR="00EE5875">
        <w:t xml:space="preserve"> ; </w:t>
      </w:r>
      <w:r w:rsidRPr="00675642">
        <w:t>or</w:t>
      </w:r>
      <w:r w:rsidR="00EE5875">
        <w:t xml:space="preserve">, </w:t>
      </w:r>
      <w:r w:rsidRPr="00675642">
        <w:t>le rire de Mireille</w:t>
      </w:r>
      <w:r w:rsidR="00EE5875">
        <w:t xml:space="preserve">, </w:t>
      </w:r>
      <w:r w:rsidRPr="00675642">
        <w:t>c</w:t>
      </w:r>
      <w:r w:rsidR="00EE5875">
        <w:t>’</w:t>
      </w:r>
      <w:r w:rsidRPr="00675642">
        <w:t>était ma vie</w:t>
      </w:r>
      <w:r w:rsidR="00EE5875">
        <w:t>.</w:t>
      </w:r>
    </w:p>
    <w:p w14:paraId="46BA07E6" w14:textId="77777777" w:rsidR="00EE5875" w:rsidRDefault="00457E89" w:rsidP="00457E89">
      <w:r w:rsidRPr="00675642">
        <w:t>Mais</w:t>
      </w:r>
      <w:r w:rsidR="00EE5875">
        <w:t xml:space="preserve">, </w:t>
      </w:r>
      <w:r w:rsidRPr="00675642">
        <w:t>enfin</w:t>
      </w:r>
      <w:r w:rsidR="00EE5875">
        <w:t xml:space="preserve">, </w:t>
      </w:r>
      <w:r w:rsidRPr="00675642">
        <w:t>je ne serai pas injuste</w:t>
      </w:r>
      <w:r w:rsidR="00EE5875">
        <w:t xml:space="preserve">, </w:t>
      </w:r>
      <w:r w:rsidRPr="00675642">
        <w:t>je confesse ne pas aimer le genre artiste</w:t>
      </w:r>
      <w:r w:rsidR="00EE5875">
        <w:t xml:space="preserve">, </w:t>
      </w:r>
      <w:r w:rsidRPr="00675642">
        <w:t>et cet homme</w:t>
      </w:r>
      <w:r w:rsidR="00EE5875">
        <w:t xml:space="preserve">, </w:t>
      </w:r>
      <w:r w:rsidRPr="00675642">
        <w:t>avec ses cheveux</w:t>
      </w:r>
      <w:r w:rsidR="00EE5875">
        <w:t xml:space="preserve">… </w:t>
      </w:r>
      <w:r w:rsidRPr="00675642">
        <w:t>Enfin</w:t>
      </w:r>
      <w:r w:rsidR="00EE5875">
        <w:t xml:space="preserve">, </w:t>
      </w:r>
      <w:r w:rsidRPr="00675642">
        <w:t>enfin</w:t>
      </w:r>
      <w:r w:rsidR="00EE5875">
        <w:t xml:space="preserve">… </w:t>
      </w:r>
      <w:r w:rsidRPr="00675642">
        <w:t>je n</w:t>
      </w:r>
      <w:r w:rsidR="00EE5875">
        <w:t>’</w:t>
      </w:r>
      <w:r w:rsidRPr="00675642">
        <w:t>aime pas les artistes parce que</w:t>
      </w:r>
      <w:r w:rsidR="00EE5875">
        <w:t xml:space="preserve">… </w:t>
      </w:r>
      <w:r w:rsidRPr="00675642">
        <w:t>parce que</w:t>
      </w:r>
      <w:r w:rsidR="00EE5875">
        <w:t xml:space="preserve">… </w:t>
      </w:r>
      <w:r w:rsidRPr="00675642">
        <w:t>J</w:t>
      </w:r>
      <w:r w:rsidR="00EE5875">
        <w:t>’</w:t>
      </w:r>
      <w:r w:rsidRPr="00675642">
        <w:t>en ai connu trois à Saint-Pétersbourg</w:t>
      </w:r>
      <w:r w:rsidR="00EE5875">
        <w:t xml:space="preserve">… </w:t>
      </w:r>
      <w:r w:rsidRPr="00675642">
        <w:t>Déjà une fois</w:t>
      </w:r>
      <w:r w:rsidR="00EE5875">
        <w:t xml:space="preserve">… </w:t>
      </w:r>
      <w:r w:rsidRPr="00675642">
        <w:t>mais ceci est toute une histoire</w:t>
      </w:r>
      <w:r w:rsidR="00EE5875">
        <w:t xml:space="preserve">… </w:t>
      </w:r>
      <w:r w:rsidRPr="00675642">
        <w:t>J</w:t>
      </w:r>
      <w:r w:rsidR="00EE5875">
        <w:t>’</w:t>
      </w:r>
      <w:r w:rsidRPr="00675642">
        <w:t>allais partir à</w:t>
      </w:r>
      <w:r w:rsidR="00EE5875">
        <w:t xml:space="preserve">… </w:t>
      </w:r>
      <w:r w:rsidRPr="00675642">
        <w:t>Enfin</w:t>
      </w:r>
      <w:r w:rsidR="00EE5875">
        <w:t xml:space="preserve">, </w:t>
      </w:r>
      <w:r w:rsidRPr="00675642">
        <w:t>bref</w:t>
      </w:r>
      <w:r w:rsidR="00EE5875">
        <w:t xml:space="preserve">, </w:t>
      </w:r>
      <w:r w:rsidRPr="00675642">
        <w:t>Mademoiselle</w:t>
      </w:r>
      <w:r w:rsidR="00EE5875">
        <w:t xml:space="preserve">, </w:t>
      </w:r>
      <w:r w:rsidRPr="00675642">
        <w:t>vous pouvez travailler</w:t>
      </w:r>
      <w:r w:rsidR="00EE5875">
        <w:t xml:space="preserve">. </w:t>
      </w:r>
      <w:r w:rsidRPr="00675642">
        <w:t>Cette fois-ci</w:t>
      </w:r>
      <w:r w:rsidR="00EE5875">
        <w:t xml:space="preserve">, </w:t>
      </w:r>
      <w:r w:rsidRPr="00675642">
        <w:t>je ne vous envoie pas le cahier de Mireille</w:t>
      </w:r>
      <w:r w:rsidR="00EE5875">
        <w:t xml:space="preserve">, </w:t>
      </w:r>
      <w:r w:rsidRPr="00675642">
        <w:t>il lui appartient</w:t>
      </w:r>
      <w:r w:rsidR="00EE5875">
        <w:t xml:space="preserve">, </w:t>
      </w:r>
      <w:r w:rsidRPr="00675642">
        <w:t>c</w:t>
      </w:r>
      <w:r w:rsidR="00EE5875">
        <w:t>’</w:t>
      </w:r>
      <w:r w:rsidRPr="00675642">
        <w:t>est un petit cahier rouge que je ne lui connaissais pas</w:t>
      </w:r>
      <w:r w:rsidR="00EE5875">
        <w:t xml:space="preserve">, </w:t>
      </w:r>
      <w:r w:rsidRPr="00675642">
        <w:t>je le remettrai dans sa cachette</w:t>
      </w:r>
      <w:r w:rsidR="00EE5875">
        <w:t xml:space="preserve">, </w:t>
      </w:r>
      <w:r w:rsidRPr="00675642">
        <w:t>aussi je vous l</w:t>
      </w:r>
      <w:r w:rsidR="00EE5875">
        <w:t>’</w:t>
      </w:r>
      <w:r w:rsidRPr="00675642">
        <w:t>ai lu tout d</w:t>
      </w:r>
      <w:r w:rsidR="00EE5875">
        <w:t>’</w:t>
      </w:r>
      <w:r w:rsidRPr="00675642">
        <w:t>une traite dans l</w:t>
      </w:r>
      <w:r w:rsidR="00EE5875">
        <w:t>’</w:t>
      </w:r>
      <w:r w:rsidRPr="00675642">
        <w:t>appareil</w:t>
      </w:r>
      <w:r w:rsidR="00EE5875">
        <w:t xml:space="preserve">, </w:t>
      </w:r>
      <w:r w:rsidRPr="00675642">
        <w:t>comme en me dépêchant</w:t>
      </w:r>
      <w:r w:rsidR="00EE5875">
        <w:t xml:space="preserve">. </w:t>
      </w:r>
      <w:r w:rsidRPr="00675642">
        <w:t xml:space="preserve">Que cela ne vous empêche pas </w:t>
      </w:r>
      <w:r w:rsidRPr="00675642">
        <w:lastRenderedPageBreak/>
        <w:t>de m</w:t>
      </w:r>
      <w:r w:rsidR="00EE5875">
        <w:t>’</w:t>
      </w:r>
      <w:r w:rsidRPr="00675642">
        <w:t>envoyer votre photogr</w:t>
      </w:r>
      <w:r w:rsidRPr="00675642">
        <w:t>a</w:t>
      </w:r>
      <w:r w:rsidRPr="00675642">
        <w:t>phie</w:t>
      </w:r>
      <w:r w:rsidR="00EE5875">
        <w:t xml:space="preserve">. </w:t>
      </w:r>
      <w:r w:rsidRPr="00675642">
        <w:t>Je vous remercie</w:t>
      </w:r>
      <w:r w:rsidR="00EE5875">
        <w:t xml:space="preserve">, </w:t>
      </w:r>
      <w:r w:rsidRPr="00675642">
        <w:t>Mademoiselle</w:t>
      </w:r>
      <w:r w:rsidR="00EE5875">
        <w:t>.</w:t>
      </w:r>
    </w:p>
    <w:p w14:paraId="3E3A1928" w14:textId="6951A443" w:rsidR="00EE5875" w:rsidRDefault="00457E89" w:rsidP="00EE5875">
      <w:pPr>
        <w:pStyle w:val="Titre2"/>
      </w:pPr>
      <w:bookmarkStart w:id="34" w:name="_Toc327816209"/>
      <w:bookmarkStart w:id="35" w:name="_Toc201949621"/>
      <w:r w:rsidRPr="00675642">
        <w:lastRenderedPageBreak/>
        <w:t>ROULEAU CINQ BIS</w:t>
      </w:r>
      <w:r w:rsidRPr="00675642">
        <w:br/>
      </w:r>
      <w:r w:rsidRPr="00675642">
        <w:br/>
        <w:t>LE PETIT CAHIER DE MIREILLE</w:t>
      </w:r>
      <w:r w:rsidR="00EE5875">
        <w:br/>
        <w:t>(</w:t>
      </w:r>
      <w:r w:rsidRPr="00675642">
        <w:t>CAHIER ROUGE</w:t>
      </w:r>
      <w:r w:rsidR="00EE5875">
        <w:t>)</w:t>
      </w:r>
      <w:bookmarkEnd w:id="34"/>
      <w:bookmarkEnd w:id="35"/>
    </w:p>
    <w:p w14:paraId="010D7B71" w14:textId="6935563C" w:rsidR="00457E89" w:rsidRPr="00675642" w:rsidRDefault="00457E89" w:rsidP="00EE5875">
      <w:pPr>
        <w:pStyle w:val="Titre3"/>
      </w:pPr>
      <w:bookmarkStart w:id="36" w:name="_Toc327816210"/>
      <w:bookmarkStart w:id="37" w:name="_Toc201949622"/>
      <w:r w:rsidRPr="00675642">
        <w:t>QUAND JE L</w:t>
      </w:r>
      <w:r w:rsidR="00EE5875">
        <w:t>’</w:t>
      </w:r>
      <w:r w:rsidRPr="00675642">
        <w:t>AI CONNU</w:t>
      </w:r>
      <w:bookmarkEnd w:id="36"/>
      <w:bookmarkEnd w:id="37"/>
    </w:p>
    <w:p w14:paraId="1DBFB960" w14:textId="77777777" w:rsidR="00EE5875" w:rsidRDefault="00457E89" w:rsidP="00457E89">
      <w:pPr>
        <w:rPr>
          <w:i/>
        </w:rPr>
      </w:pPr>
      <w:r w:rsidRPr="00675642">
        <w:rPr>
          <w:i/>
        </w:rPr>
        <w:t>Quand je l</w:t>
      </w:r>
      <w:r w:rsidR="00EE5875">
        <w:rPr>
          <w:i/>
        </w:rPr>
        <w:t>’</w:t>
      </w:r>
      <w:r w:rsidRPr="00675642">
        <w:rPr>
          <w:i/>
        </w:rPr>
        <w:t>ai connu</w:t>
      </w:r>
      <w:r w:rsidR="00EE5875">
        <w:rPr>
          <w:i/>
        </w:rPr>
        <w:t xml:space="preserve">, </w:t>
      </w:r>
      <w:r w:rsidRPr="00675642">
        <w:rPr>
          <w:i/>
        </w:rPr>
        <w:t>j</w:t>
      </w:r>
      <w:r w:rsidR="00EE5875">
        <w:rPr>
          <w:i/>
        </w:rPr>
        <w:t>’</w:t>
      </w:r>
      <w:r w:rsidRPr="00675642">
        <w:rPr>
          <w:i/>
        </w:rPr>
        <w:t>étais une pauvre petite fille</w:t>
      </w:r>
      <w:r w:rsidR="00EE5875">
        <w:rPr>
          <w:i/>
        </w:rPr>
        <w:t xml:space="preserve">, </w:t>
      </w:r>
      <w:r w:rsidRPr="00675642">
        <w:rPr>
          <w:i/>
        </w:rPr>
        <w:t>toute meurtrie</w:t>
      </w:r>
      <w:r w:rsidR="00EE5875">
        <w:rPr>
          <w:i/>
        </w:rPr>
        <w:t xml:space="preserve">, </w:t>
      </w:r>
      <w:r w:rsidRPr="00675642">
        <w:rPr>
          <w:i/>
        </w:rPr>
        <w:t>défaite</w:t>
      </w:r>
      <w:r w:rsidR="00EE5875">
        <w:rPr>
          <w:i/>
        </w:rPr>
        <w:t xml:space="preserve">, </w:t>
      </w:r>
      <w:r w:rsidRPr="00675642">
        <w:rPr>
          <w:i/>
        </w:rPr>
        <w:t>malade et comme perdue</w:t>
      </w:r>
      <w:r w:rsidR="00EE5875">
        <w:rPr>
          <w:i/>
        </w:rPr>
        <w:t xml:space="preserve">. </w:t>
      </w:r>
      <w:r w:rsidRPr="00675642">
        <w:rPr>
          <w:i/>
        </w:rPr>
        <w:t>J</w:t>
      </w:r>
      <w:r w:rsidR="00EE5875">
        <w:rPr>
          <w:i/>
        </w:rPr>
        <w:t>’</w:t>
      </w:r>
      <w:r w:rsidRPr="00675642">
        <w:rPr>
          <w:i/>
        </w:rPr>
        <w:t>étais un pauvre petit être abandonné et je faisais semblant de vivre dans mon coin</w:t>
      </w:r>
      <w:r w:rsidR="00EE5875">
        <w:rPr>
          <w:i/>
        </w:rPr>
        <w:t xml:space="preserve">. </w:t>
      </w:r>
      <w:r w:rsidRPr="00675642">
        <w:rPr>
          <w:i/>
        </w:rPr>
        <w:t>Mon papa était mort</w:t>
      </w:r>
      <w:r w:rsidR="00EE5875">
        <w:rPr>
          <w:i/>
        </w:rPr>
        <w:t xml:space="preserve">. </w:t>
      </w:r>
      <w:r w:rsidRPr="00675642">
        <w:rPr>
          <w:i/>
        </w:rPr>
        <w:t>Je m</w:t>
      </w:r>
      <w:r w:rsidR="00EE5875">
        <w:rPr>
          <w:i/>
        </w:rPr>
        <w:t>’</w:t>
      </w:r>
      <w:r w:rsidRPr="00675642">
        <w:rPr>
          <w:i/>
        </w:rPr>
        <w:t>ennuyais</w:t>
      </w:r>
      <w:r w:rsidR="00EE5875">
        <w:rPr>
          <w:i/>
        </w:rPr>
        <w:t xml:space="preserve">. </w:t>
      </w:r>
      <w:r w:rsidRPr="00675642">
        <w:rPr>
          <w:i/>
        </w:rPr>
        <w:t>On disait que c</w:t>
      </w:r>
      <w:r w:rsidR="00EE5875">
        <w:rPr>
          <w:i/>
        </w:rPr>
        <w:t>’</w:t>
      </w:r>
      <w:r w:rsidRPr="00675642">
        <w:rPr>
          <w:i/>
        </w:rPr>
        <w:t>était la guerre</w:t>
      </w:r>
      <w:r w:rsidR="00EE5875">
        <w:rPr>
          <w:i/>
        </w:rPr>
        <w:t xml:space="preserve">. </w:t>
      </w:r>
      <w:r w:rsidRPr="00675642">
        <w:rPr>
          <w:i/>
        </w:rPr>
        <w:t>Quand maman venait me chercher</w:t>
      </w:r>
      <w:r w:rsidR="00EE5875">
        <w:rPr>
          <w:i/>
        </w:rPr>
        <w:t xml:space="preserve">, </w:t>
      </w:r>
      <w:r w:rsidRPr="00675642">
        <w:rPr>
          <w:i/>
        </w:rPr>
        <w:t>le jeudi</w:t>
      </w:r>
      <w:r w:rsidR="00EE5875">
        <w:rPr>
          <w:i/>
        </w:rPr>
        <w:t xml:space="preserve">, </w:t>
      </w:r>
      <w:r w:rsidRPr="00675642">
        <w:rPr>
          <w:i/>
        </w:rPr>
        <w:t>j</w:t>
      </w:r>
      <w:r w:rsidR="00EE5875">
        <w:rPr>
          <w:i/>
        </w:rPr>
        <w:t>’</w:t>
      </w:r>
      <w:r w:rsidRPr="00675642">
        <w:rPr>
          <w:i/>
        </w:rPr>
        <w:t>attendais toujours autre chose</w:t>
      </w:r>
      <w:r w:rsidR="00EE5875">
        <w:rPr>
          <w:i/>
        </w:rPr>
        <w:t xml:space="preserve">. </w:t>
      </w:r>
      <w:r w:rsidRPr="00675642">
        <w:rPr>
          <w:i/>
        </w:rPr>
        <w:t>J</w:t>
      </w:r>
      <w:r w:rsidR="00EE5875">
        <w:rPr>
          <w:i/>
        </w:rPr>
        <w:t>’</w:t>
      </w:r>
      <w:r w:rsidRPr="00675642">
        <w:rPr>
          <w:i/>
        </w:rPr>
        <w:t>attendais tous les jours que</w:t>
      </w:r>
      <w:r w:rsidRPr="00675642">
        <w:rPr>
          <w:i/>
        </w:rPr>
        <w:t>l</w:t>
      </w:r>
      <w:r w:rsidRPr="00675642">
        <w:rPr>
          <w:i/>
        </w:rPr>
        <w:t>que chose</w:t>
      </w:r>
      <w:r w:rsidR="00EE5875">
        <w:rPr>
          <w:i/>
        </w:rPr>
        <w:t xml:space="preserve">, </w:t>
      </w:r>
      <w:r w:rsidRPr="00675642">
        <w:rPr>
          <w:i/>
        </w:rPr>
        <w:t>quelque chose d</w:t>
      </w:r>
      <w:r w:rsidR="00EE5875">
        <w:rPr>
          <w:i/>
        </w:rPr>
        <w:t>’</w:t>
      </w:r>
      <w:r w:rsidRPr="00675642">
        <w:rPr>
          <w:i/>
        </w:rPr>
        <w:t>autre</w:t>
      </w:r>
      <w:r w:rsidR="00EE5875">
        <w:rPr>
          <w:i/>
        </w:rPr>
        <w:t xml:space="preserve">. </w:t>
      </w:r>
      <w:r w:rsidRPr="00675642">
        <w:rPr>
          <w:i/>
        </w:rPr>
        <w:t>Je pleurais souvent dans ma longue chemise de nuit</w:t>
      </w:r>
      <w:r w:rsidR="00EE5875">
        <w:rPr>
          <w:i/>
        </w:rPr>
        <w:t xml:space="preserve">. </w:t>
      </w:r>
      <w:r w:rsidRPr="00675642">
        <w:rPr>
          <w:i/>
        </w:rPr>
        <w:t>Je ne pouvais pas prier</w:t>
      </w:r>
      <w:r w:rsidR="00EE5875">
        <w:rPr>
          <w:i/>
        </w:rPr>
        <w:t xml:space="preserve">. </w:t>
      </w:r>
      <w:r w:rsidRPr="00675642">
        <w:rPr>
          <w:i/>
        </w:rPr>
        <w:t>J</w:t>
      </w:r>
      <w:r w:rsidR="00EE5875">
        <w:rPr>
          <w:i/>
        </w:rPr>
        <w:t>’</w:t>
      </w:r>
      <w:r w:rsidRPr="00675642">
        <w:rPr>
          <w:i/>
        </w:rPr>
        <w:t>avais froid chez les sœurs</w:t>
      </w:r>
      <w:r w:rsidR="00EE5875">
        <w:rPr>
          <w:i/>
        </w:rPr>
        <w:t xml:space="preserve">. </w:t>
      </w:r>
      <w:r w:rsidRPr="00675642">
        <w:rPr>
          <w:i/>
        </w:rPr>
        <w:t>Je m</w:t>
      </w:r>
      <w:r w:rsidR="00EE5875">
        <w:rPr>
          <w:i/>
        </w:rPr>
        <w:t>’</w:t>
      </w:r>
      <w:r w:rsidRPr="00675642">
        <w:rPr>
          <w:i/>
        </w:rPr>
        <w:t>arrêtais dans les longs corridors et je me mettais à trembler</w:t>
      </w:r>
      <w:r w:rsidR="00EE5875">
        <w:rPr>
          <w:i/>
        </w:rPr>
        <w:t xml:space="preserve">. </w:t>
      </w:r>
      <w:r w:rsidRPr="00675642">
        <w:rPr>
          <w:i/>
        </w:rPr>
        <w:t>J</w:t>
      </w:r>
      <w:r w:rsidR="00EE5875">
        <w:rPr>
          <w:i/>
        </w:rPr>
        <w:t>’</w:t>
      </w:r>
      <w:r w:rsidRPr="00675642">
        <w:rPr>
          <w:i/>
        </w:rPr>
        <w:t>avais peur</w:t>
      </w:r>
      <w:r w:rsidR="00EE5875">
        <w:rPr>
          <w:i/>
        </w:rPr>
        <w:t xml:space="preserve">, </w:t>
      </w:r>
      <w:r w:rsidRPr="00675642">
        <w:rPr>
          <w:i/>
        </w:rPr>
        <w:t>mais je tremblais souvent d</w:t>
      </w:r>
      <w:r w:rsidR="00EE5875">
        <w:rPr>
          <w:i/>
        </w:rPr>
        <w:t>’</w:t>
      </w:r>
      <w:r w:rsidRPr="00675642">
        <w:rPr>
          <w:i/>
        </w:rPr>
        <w:t>émotion en me disant que quelqu</w:t>
      </w:r>
      <w:r w:rsidR="00EE5875">
        <w:rPr>
          <w:i/>
        </w:rPr>
        <w:t>’</w:t>
      </w:r>
      <w:r w:rsidRPr="00675642">
        <w:rPr>
          <w:i/>
        </w:rPr>
        <w:t>un allait venir me chercher</w:t>
      </w:r>
      <w:r w:rsidR="00EE5875">
        <w:rPr>
          <w:i/>
        </w:rPr>
        <w:t xml:space="preserve">. </w:t>
      </w:r>
      <w:r w:rsidRPr="00675642">
        <w:rPr>
          <w:i/>
        </w:rPr>
        <w:t>Ce n</w:t>
      </w:r>
      <w:r w:rsidR="00EE5875">
        <w:rPr>
          <w:i/>
        </w:rPr>
        <w:t>’</w:t>
      </w:r>
      <w:r w:rsidRPr="00675642">
        <w:rPr>
          <w:i/>
        </w:rPr>
        <w:t>était pas maman qui me menait toujours à la même pâti</w:t>
      </w:r>
      <w:r w:rsidRPr="00675642">
        <w:rPr>
          <w:i/>
        </w:rPr>
        <w:t>s</w:t>
      </w:r>
      <w:r w:rsidRPr="00675642">
        <w:rPr>
          <w:i/>
        </w:rPr>
        <w:t>serie prendre le chocolat</w:t>
      </w:r>
      <w:r w:rsidR="00EE5875">
        <w:rPr>
          <w:i/>
        </w:rPr>
        <w:t xml:space="preserve"> ; </w:t>
      </w:r>
      <w:r w:rsidRPr="00675642">
        <w:rPr>
          <w:i/>
        </w:rPr>
        <w:t>mais qui</w:t>
      </w:r>
      <w:r w:rsidR="00EE5875">
        <w:rPr>
          <w:i/>
        </w:rPr>
        <w:t xml:space="preserve"> ? </w:t>
      </w:r>
      <w:r w:rsidRPr="00675642">
        <w:rPr>
          <w:i/>
        </w:rPr>
        <w:t>Quelqu</w:t>
      </w:r>
      <w:r w:rsidR="00EE5875">
        <w:rPr>
          <w:i/>
        </w:rPr>
        <w:t>’</w:t>
      </w:r>
      <w:r w:rsidRPr="00675642">
        <w:rPr>
          <w:i/>
        </w:rPr>
        <w:t>un de grand</w:t>
      </w:r>
      <w:r w:rsidR="00EE5875">
        <w:rPr>
          <w:i/>
        </w:rPr>
        <w:t xml:space="preserve">, </w:t>
      </w:r>
      <w:r w:rsidRPr="00675642">
        <w:rPr>
          <w:i/>
        </w:rPr>
        <w:t>de fort</w:t>
      </w:r>
      <w:r w:rsidR="00EE5875">
        <w:rPr>
          <w:i/>
        </w:rPr>
        <w:t xml:space="preserve">. </w:t>
      </w:r>
      <w:r w:rsidRPr="00675642">
        <w:rPr>
          <w:i/>
        </w:rPr>
        <w:t>J</w:t>
      </w:r>
      <w:r w:rsidR="00EE5875">
        <w:rPr>
          <w:i/>
        </w:rPr>
        <w:t>’</w:t>
      </w:r>
      <w:r w:rsidRPr="00675642">
        <w:rPr>
          <w:i/>
        </w:rPr>
        <w:t>avais bien peur</w:t>
      </w:r>
      <w:r w:rsidR="00EE5875">
        <w:rPr>
          <w:i/>
        </w:rPr>
        <w:t xml:space="preserve"> ; </w:t>
      </w:r>
      <w:r w:rsidRPr="00675642">
        <w:rPr>
          <w:i/>
        </w:rPr>
        <w:t>alors je cherchais dans l</w:t>
      </w:r>
      <w:r w:rsidR="00EE5875">
        <w:rPr>
          <w:i/>
        </w:rPr>
        <w:t>’</w:t>
      </w:r>
      <w:r w:rsidRPr="00675642">
        <w:rPr>
          <w:i/>
        </w:rPr>
        <w:t>Annuaire du Téléphone qui cela serait</w:t>
      </w:r>
      <w:r w:rsidR="00EE5875">
        <w:rPr>
          <w:i/>
        </w:rPr>
        <w:t xml:space="preserve"> ? </w:t>
      </w:r>
      <w:r w:rsidRPr="00675642">
        <w:rPr>
          <w:i/>
        </w:rPr>
        <w:t>J</w:t>
      </w:r>
      <w:r w:rsidR="00EE5875">
        <w:rPr>
          <w:i/>
        </w:rPr>
        <w:t>’</w:t>
      </w:r>
      <w:r w:rsidRPr="00675642">
        <w:rPr>
          <w:i/>
        </w:rPr>
        <w:t>ouvrais le gros livre au hasard et je piquais du doigt un nom en fermant les yeux</w:t>
      </w:r>
      <w:r w:rsidR="00EE5875">
        <w:rPr>
          <w:i/>
        </w:rPr>
        <w:t xml:space="preserve">… </w:t>
      </w:r>
      <w:r w:rsidRPr="00675642">
        <w:rPr>
          <w:i/>
        </w:rPr>
        <w:t>Quelle ém</w:t>
      </w:r>
      <w:r w:rsidRPr="00675642">
        <w:rPr>
          <w:i/>
        </w:rPr>
        <w:t>o</w:t>
      </w:r>
      <w:r w:rsidRPr="00675642">
        <w:rPr>
          <w:i/>
        </w:rPr>
        <w:t>tion</w:t>
      </w:r>
      <w:r w:rsidR="00EE5875">
        <w:rPr>
          <w:i/>
        </w:rPr>
        <w:t xml:space="preserve"> ! </w:t>
      </w:r>
      <w:r w:rsidRPr="00675642">
        <w:rPr>
          <w:i/>
        </w:rPr>
        <w:t>Je rêvais à tout ce qui allait m</w:t>
      </w:r>
      <w:r w:rsidR="00EE5875">
        <w:rPr>
          <w:i/>
        </w:rPr>
        <w:t>’</w:t>
      </w:r>
      <w:r w:rsidRPr="00675642">
        <w:rPr>
          <w:i/>
        </w:rPr>
        <w:t>arriver</w:t>
      </w:r>
      <w:r w:rsidR="00EE5875">
        <w:rPr>
          <w:i/>
        </w:rPr>
        <w:t>…</w:t>
      </w:r>
    </w:p>
    <w:p w14:paraId="66E27269" w14:textId="77777777" w:rsidR="00EE5875" w:rsidRDefault="00457E89" w:rsidP="00457E89">
      <w:pPr>
        <w:rPr>
          <w:i/>
          <w:iCs/>
        </w:rPr>
      </w:pPr>
      <w:r w:rsidRPr="00675642">
        <w:rPr>
          <w:i/>
          <w:iCs/>
        </w:rPr>
        <w:t>Quand il est venu</w:t>
      </w:r>
      <w:r w:rsidR="00EE5875">
        <w:rPr>
          <w:i/>
          <w:iCs/>
        </w:rPr>
        <w:t xml:space="preserve">, </w:t>
      </w:r>
      <w:r w:rsidRPr="00675642">
        <w:rPr>
          <w:i/>
          <w:iCs/>
        </w:rPr>
        <w:t>il n</w:t>
      </w:r>
      <w:r w:rsidR="00EE5875">
        <w:rPr>
          <w:i/>
          <w:iCs/>
        </w:rPr>
        <w:t>’</w:t>
      </w:r>
      <w:r w:rsidRPr="00675642">
        <w:rPr>
          <w:i/>
          <w:iCs/>
        </w:rPr>
        <w:t>y a rien eu</w:t>
      </w:r>
      <w:r w:rsidR="00EE5875">
        <w:rPr>
          <w:i/>
          <w:iCs/>
        </w:rPr>
        <w:t xml:space="preserve">. </w:t>
      </w:r>
      <w:r w:rsidRPr="00675642">
        <w:rPr>
          <w:i/>
          <w:iCs/>
        </w:rPr>
        <w:t>Nous nous sommes r</w:t>
      </w:r>
      <w:r w:rsidRPr="00675642">
        <w:rPr>
          <w:i/>
          <w:iCs/>
        </w:rPr>
        <w:t>e</w:t>
      </w:r>
      <w:r w:rsidRPr="00675642">
        <w:rPr>
          <w:i/>
          <w:iCs/>
        </w:rPr>
        <w:t>gardés</w:t>
      </w:r>
      <w:r w:rsidR="00EE5875">
        <w:rPr>
          <w:i/>
          <w:iCs/>
        </w:rPr>
        <w:t xml:space="preserve">. </w:t>
      </w:r>
      <w:r w:rsidRPr="00675642">
        <w:rPr>
          <w:i/>
          <w:iCs/>
        </w:rPr>
        <w:t>C</w:t>
      </w:r>
      <w:r w:rsidR="00EE5875">
        <w:rPr>
          <w:i/>
          <w:iCs/>
        </w:rPr>
        <w:t>’</w:t>
      </w:r>
      <w:r w:rsidRPr="00675642">
        <w:rPr>
          <w:i/>
          <w:iCs/>
        </w:rPr>
        <w:t>était lui</w:t>
      </w:r>
      <w:r w:rsidR="00EE5875">
        <w:rPr>
          <w:i/>
          <w:iCs/>
        </w:rPr>
        <w:t xml:space="preserve"> ! </w:t>
      </w:r>
      <w:r w:rsidRPr="00675642">
        <w:rPr>
          <w:i/>
          <w:iCs/>
        </w:rPr>
        <w:t>Nos mains se sont touchées</w:t>
      </w:r>
      <w:r w:rsidR="00EE5875">
        <w:rPr>
          <w:i/>
          <w:iCs/>
        </w:rPr>
        <w:t xml:space="preserve">. </w:t>
      </w:r>
      <w:r w:rsidRPr="00675642">
        <w:rPr>
          <w:i/>
          <w:iCs/>
        </w:rPr>
        <w:t>Tout Paris était en fête</w:t>
      </w:r>
      <w:r w:rsidR="00EE5875">
        <w:rPr>
          <w:i/>
          <w:iCs/>
        </w:rPr>
        <w:t xml:space="preserve">. </w:t>
      </w:r>
      <w:r w:rsidRPr="00675642">
        <w:rPr>
          <w:i/>
          <w:iCs/>
        </w:rPr>
        <w:t>Il m</w:t>
      </w:r>
      <w:r w:rsidR="00EE5875">
        <w:rPr>
          <w:i/>
          <w:iCs/>
        </w:rPr>
        <w:t>’</w:t>
      </w:r>
      <w:r w:rsidRPr="00675642">
        <w:rPr>
          <w:i/>
          <w:iCs/>
        </w:rPr>
        <w:t>a prise et déposée dans sa grande automobile des Armées</w:t>
      </w:r>
      <w:r w:rsidR="00EE5875">
        <w:rPr>
          <w:i/>
          <w:iCs/>
        </w:rPr>
        <w:t xml:space="preserve">. </w:t>
      </w:r>
      <w:r w:rsidRPr="00675642">
        <w:rPr>
          <w:i/>
          <w:iCs/>
        </w:rPr>
        <w:t>Nos bras se sont liés et nous sommes partis</w:t>
      </w:r>
      <w:r w:rsidR="00EE5875">
        <w:rPr>
          <w:i/>
          <w:iCs/>
        </w:rPr>
        <w:t xml:space="preserve">. </w:t>
      </w:r>
      <w:r w:rsidRPr="00675642">
        <w:rPr>
          <w:i/>
          <w:iCs/>
        </w:rPr>
        <w:t>Je me fa</w:t>
      </w:r>
      <w:r w:rsidRPr="00675642">
        <w:rPr>
          <w:i/>
          <w:iCs/>
        </w:rPr>
        <w:t>i</w:t>
      </w:r>
      <w:r w:rsidRPr="00675642">
        <w:rPr>
          <w:i/>
          <w:iCs/>
        </w:rPr>
        <w:t>sais lourde contre lui</w:t>
      </w:r>
      <w:r w:rsidR="00EE5875">
        <w:rPr>
          <w:i/>
          <w:iCs/>
        </w:rPr>
        <w:t xml:space="preserve">. </w:t>
      </w:r>
      <w:r w:rsidRPr="00675642">
        <w:rPr>
          <w:i/>
          <w:iCs/>
        </w:rPr>
        <w:t>Nous sommes partis ensemble</w:t>
      </w:r>
      <w:r w:rsidR="00EE5875">
        <w:rPr>
          <w:i/>
          <w:iCs/>
        </w:rPr>
        <w:t xml:space="preserve">. </w:t>
      </w:r>
      <w:r w:rsidRPr="00675642">
        <w:rPr>
          <w:i/>
          <w:iCs/>
        </w:rPr>
        <w:t>Nous a</w:t>
      </w:r>
      <w:r w:rsidRPr="00675642">
        <w:rPr>
          <w:i/>
          <w:iCs/>
        </w:rPr>
        <w:t>u</w:t>
      </w:r>
      <w:r w:rsidRPr="00675642">
        <w:rPr>
          <w:i/>
          <w:iCs/>
        </w:rPr>
        <w:t>rions pu partir pour toujours</w:t>
      </w:r>
      <w:r w:rsidR="00EE5875">
        <w:rPr>
          <w:i/>
          <w:iCs/>
        </w:rPr>
        <w:t xml:space="preserve">. </w:t>
      </w:r>
      <w:r w:rsidRPr="00675642">
        <w:rPr>
          <w:i/>
          <w:iCs/>
        </w:rPr>
        <w:t>Nous n</w:t>
      </w:r>
      <w:r w:rsidR="00EE5875">
        <w:rPr>
          <w:i/>
          <w:iCs/>
        </w:rPr>
        <w:t>’</w:t>
      </w:r>
      <w:r w:rsidRPr="00675642">
        <w:rPr>
          <w:i/>
          <w:iCs/>
        </w:rPr>
        <w:t>étions plus qu</w:t>
      </w:r>
      <w:r w:rsidR="00EE5875">
        <w:rPr>
          <w:i/>
          <w:iCs/>
        </w:rPr>
        <w:t>’</w:t>
      </w:r>
      <w:r w:rsidRPr="00675642">
        <w:rPr>
          <w:i/>
          <w:iCs/>
        </w:rPr>
        <w:t>un seul être</w:t>
      </w:r>
      <w:r w:rsidR="00EE5875">
        <w:rPr>
          <w:i/>
          <w:iCs/>
        </w:rPr>
        <w:t xml:space="preserve">, </w:t>
      </w:r>
      <w:r w:rsidRPr="00675642">
        <w:rPr>
          <w:i/>
          <w:iCs/>
        </w:rPr>
        <w:t>fait pour vivre ou mourir</w:t>
      </w:r>
      <w:r w:rsidR="00EE5875">
        <w:rPr>
          <w:i/>
          <w:iCs/>
        </w:rPr>
        <w:t>.</w:t>
      </w:r>
    </w:p>
    <w:p w14:paraId="37ADCC73" w14:textId="77777777" w:rsidR="00EE5875" w:rsidRDefault="00457E89" w:rsidP="00457E89">
      <w:pPr>
        <w:rPr>
          <w:i/>
          <w:iCs/>
        </w:rPr>
      </w:pPr>
      <w:r w:rsidRPr="00675642">
        <w:rPr>
          <w:i/>
          <w:iCs/>
        </w:rPr>
        <w:lastRenderedPageBreak/>
        <w:t>Nous avons d</w:t>
      </w:r>
      <w:r w:rsidR="00EE5875">
        <w:rPr>
          <w:i/>
          <w:iCs/>
        </w:rPr>
        <w:t>’</w:t>
      </w:r>
      <w:r w:rsidRPr="00675642">
        <w:rPr>
          <w:i/>
          <w:iCs/>
        </w:rPr>
        <w:t>abord</w:t>
      </w:r>
      <w:r w:rsidR="00EE5875">
        <w:rPr>
          <w:i/>
          <w:iCs/>
        </w:rPr>
        <w:t xml:space="preserve">, </w:t>
      </w:r>
      <w:r w:rsidRPr="00675642">
        <w:rPr>
          <w:i/>
          <w:iCs/>
        </w:rPr>
        <w:t>dîné ensemble avec les autres</w:t>
      </w:r>
      <w:r w:rsidR="00EE5875">
        <w:rPr>
          <w:i/>
          <w:iCs/>
        </w:rPr>
        <w:t xml:space="preserve">, </w:t>
      </w:r>
      <w:r w:rsidRPr="00675642">
        <w:rPr>
          <w:i/>
          <w:iCs/>
        </w:rPr>
        <w:t>puis</w:t>
      </w:r>
      <w:r w:rsidR="00EE5875">
        <w:rPr>
          <w:i/>
          <w:iCs/>
        </w:rPr>
        <w:t xml:space="preserve">, </w:t>
      </w:r>
      <w:r w:rsidRPr="00675642">
        <w:rPr>
          <w:i/>
          <w:iCs/>
        </w:rPr>
        <w:t>nous sommes partis tout seuls</w:t>
      </w:r>
      <w:r w:rsidR="00EE5875">
        <w:rPr>
          <w:i/>
          <w:iCs/>
        </w:rPr>
        <w:t xml:space="preserve">, </w:t>
      </w:r>
      <w:r w:rsidRPr="00675642">
        <w:rPr>
          <w:i/>
          <w:iCs/>
        </w:rPr>
        <w:t>à pied</w:t>
      </w:r>
      <w:r w:rsidR="00EE5875">
        <w:rPr>
          <w:i/>
          <w:iCs/>
        </w:rPr>
        <w:t xml:space="preserve">, </w:t>
      </w:r>
      <w:r w:rsidRPr="00675642">
        <w:rPr>
          <w:i/>
          <w:iCs/>
        </w:rPr>
        <w:t>par les rues</w:t>
      </w:r>
      <w:r w:rsidR="00EE5875">
        <w:rPr>
          <w:i/>
          <w:iCs/>
        </w:rPr>
        <w:t xml:space="preserve">. </w:t>
      </w:r>
      <w:r w:rsidRPr="00675642">
        <w:rPr>
          <w:i/>
          <w:iCs/>
        </w:rPr>
        <w:t>Plus rien n</w:t>
      </w:r>
      <w:r w:rsidR="00EE5875">
        <w:rPr>
          <w:i/>
          <w:iCs/>
        </w:rPr>
        <w:t>’</w:t>
      </w:r>
      <w:r w:rsidRPr="00675642">
        <w:rPr>
          <w:i/>
          <w:iCs/>
        </w:rPr>
        <w:t>existait</w:t>
      </w:r>
      <w:r w:rsidR="00EE5875">
        <w:rPr>
          <w:i/>
          <w:iCs/>
        </w:rPr>
        <w:t>.</w:t>
      </w:r>
    </w:p>
    <w:p w14:paraId="287A9DFA" w14:textId="77777777" w:rsidR="00EE5875" w:rsidRDefault="00457E89" w:rsidP="00457E89">
      <w:pPr>
        <w:rPr>
          <w:i/>
          <w:iCs/>
        </w:rPr>
      </w:pPr>
      <w:r w:rsidRPr="00675642">
        <w:rPr>
          <w:i/>
          <w:iCs/>
        </w:rPr>
        <w:t>Il m</w:t>
      </w:r>
      <w:r w:rsidR="00EE5875">
        <w:rPr>
          <w:i/>
          <w:iCs/>
        </w:rPr>
        <w:t>’</w:t>
      </w:r>
      <w:r w:rsidRPr="00675642">
        <w:rPr>
          <w:i/>
          <w:iCs/>
        </w:rPr>
        <w:t>a acheté un petit cochon en pain d</w:t>
      </w:r>
      <w:r w:rsidR="00EE5875">
        <w:rPr>
          <w:i/>
          <w:iCs/>
        </w:rPr>
        <w:t>’</w:t>
      </w:r>
      <w:r w:rsidRPr="00675642">
        <w:rPr>
          <w:i/>
          <w:iCs/>
        </w:rPr>
        <w:t>épice</w:t>
      </w:r>
      <w:r w:rsidR="00EE5875">
        <w:rPr>
          <w:i/>
          <w:iCs/>
        </w:rPr>
        <w:t>.</w:t>
      </w:r>
    </w:p>
    <w:p w14:paraId="6156C9C9" w14:textId="77777777" w:rsidR="00EE5875" w:rsidRDefault="00457E89" w:rsidP="00457E89">
      <w:pPr>
        <w:rPr>
          <w:i/>
          <w:iCs/>
        </w:rPr>
      </w:pPr>
      <w:r w:rsidRPr="00675642">
        <w:rPr>
          <w:i/>
          <w:iCs/>
        </w:rPr>
        <w:t>Un autre soir il m</w:t>
      </w:r>
      <w:r w:rsidR="00EE5875">
        <w:rPr>
          <w:i/>
          <w:iCs/>
        </w:rPr>
        <w:t>’</w:t>
      </w:r>
      <w:r w:rsidRPr="00675642">
        <w:rPr>
          <w:i/>
          <w:iCs/>
        </w:rPr>
        <w:t>a menée au théâtre et je lui ai donné mon programme de l</w:t>
      </w:r>
      <w:r w:rsidR="00EE5875">
        <w:rPr>
          <w:i/>
          <w:iCs/>
        </w:rPr>
        <w:t>’</w:t>
      </w:r>
      <w:r w:rsidRPr="00675642">
        <w:rPr>
          <w:i/>
          <w:iCs/>
        </w:rPr>
        <w:t>Apollo</w:t>
      </w:r>
      <w:r w:rsidR="00EE5875">
        <w:rPr>
          <w:i/>
          <w:iCs/>
        </w:rPr>
        <w:t xml:space="preserve">. </w:t>
      </w:r>
      <w:r w:rsidRPr="00675642">
        <w:rPr>
          <w:i/>
          <w:iCs/>
        </w:rPr>
        <w:t>Je n</w:t>
      </w:r>
      <w:r w:rsidR="00EE5875">
        <w:rPr>
          <w:i/>
          <w:iCs/>
        </w:rPr>
        <w:t>’</w:t>
      </w:r>
      <w:r w:rsidRPr="00675642">
        <w:rPr>
          <w:i/>
          <w:iCs/>
        </w:rPr>
        <w:t>ai rien vu du spectacle qui pourtant était très beau</w:t>
      </w:r>
      <w:r w:rsidR="00EE5875">
        <w:rPr>
          <w:i/>
          <w:iCs/>
        </w:rPr>
        <w:t xml:space="preserve">. </w:t>
      </w:r>
      <w:r w:rsidRPr="00675642">
        <w:rPr>
          <w:i/>
          <w:iCs/>
        </w:rPr>
        <w:t>Avant</w:t>
      </w:r>
      <w:r w:rsidR="00EE5875">
        <w:rPr>
          <w:i/>
          <w:iCs/>
        </w:rPr>
        <w:t xml:space="preserve">, </w:t>
      </w:r>
      <w:r w:rsidRPr="00675642">
        <w:rPr>
          <w:i/>
          <w:iCs/>
        </w:rPr>
        <w:t>il était reparti au front et il était en permission quand il m</w:t>
      </w:r>
      <w:r w:rsidR="00EE5875">
        <w:rPr>
          <w:i/>
          <w:iCs/>
        </w:rPr>
        <w:t>’</w:t>
      </w:r>
      <w:r w:rsidRPr="00675642">
        <w:rPr>
          <w:i/>
          <w:iCs/>
        </w:rPr>
        <w:t>a menée à l</w:t>
      </w:r>
      <w:r w:rsidR="00EE5875">
        <w:rPr>
          <w:i/>
          <w:iCs/>
        </w:rPr>
        <w:t>’</w:t>
      </w:r>
      <w:r w:rsidRPr="00675642">
        <w:rPr>
          <w:i/>
          <w:iCs/>
        </w:rPr>
        <w:t>Apollo</w:t>
      </w:r>
      <w:r w:rsidR="00EE5875">
        <w:rPr>
          <w:i/>
          <w:iCs/>
        </w:rPr>
        <w:t xml:space="preserve">. </w:t>
      </w:r>
      <w:r w:rsidRPr="00675642">
        <w:rPr>
          <w:i/>
          <w:iCs/>
        </w:rPr>
        <w:t>Quand nous étions ensemble</w:t>
      </w:r>
      <w:r w:rsidR="00EE5875">
        <w:rPr>
          <w:i/>
          <w:iCs/>
        </w:rPr>
        <w:t xml:space="preserve">, </w:t>
      </w:r>
      <w:r w:rsidRPr="00675642">
        <w:rPr>
          <w:i/>
          <w:iCs/>
        </w:rPr>
        <w:t>nous étions loin</w:t>
      </w:r>
      <w:r w:rsidR="00EE5875">
        <w:rPr>
          <w:i/>
          <w:iCs/>
        </w:rPr>
        <w:t xml:space="preserve">. </w:t>
      </w:r>
      <w:r w:rsidRPr="00675642">
        <w:rPr>
          <w:i/>
          <w:iCs/>
        </w:rPr>
        <w:t>Nous étions deux</w:t>
      </w:r>
      <w:r w:rsidR="00EE5875">
        <w:rPr>
          <w:i/>
          <w:iCs/>
        </w:rPr>
        <w:t xml:space="preserve">, </w:t>
      </w:r>
      <w:r w:rsidRPr="00675642">
        <w:rPr>
          <w:i/>
          <w:iCs/>
        </w:rPr>
        <w:t>deux pour vivre cette vie qui nous avait tant fait souffrir</w:t>
      </w:r>
      <w:r w:rsidR="00EE5875">
        <w:rPr>
          <w:i/>
          <w:iCs/>
        </w:rPr>
        <w:t xml:space="preserve"> ; </w:t>
      </w:r>
      <w:r w:rsidRPr="00675642">
        <w:rPr>
          <w:i/>
          <w:iCs/>
        </w:rPr>
        <w:t>sans savoir si l</w:t>
      </w:r>
      <w:r w:rsidR="00EE5875">
        <w:rPr>
          <w:i/>
          <w:iCs/>
        </w:rPr>
        <w:t>’</w:t>
      </w:r>
      <w:r w:rsidRPr="00675642">
        <w:rPr>
          <w:i/>
          <w:iCs/>
        </w:rPr>
        <w:t>on se reverrait</w:t>
      </w:r>
      <w:r w:rsidR="00EE5875">
        <w:rPr>
          <w:i/>
          <w:iCs/>
        </w:rPr>
        <w:t xml:space="preserve">, </w:t>
      </w:r>
      <w:r w:rsidRPr="00675642">
        <w:rPr>
          <w:i/>
          <w:iCs/>
        </w:rPr>
        <w:t>quand il rejoignait son régiment</w:t>
      </w:r>
      <w:r w:rsidR="00EE5875">
        <w:rPr>
          <w:i/>
          <w:iCs/>
        </w:rPr>
        <w:t>.</w:t>
      </w:r>
    </w:p>
    <w:p w14:paraId="54BD8015" w14:textId="77777777" w:rsidR="00EE5875" w:rsidRDefault="00457E89" w:rsidP="00457E89">
      <w:pPr>
        <w:rPr>
          <w:i/>
          <w:iCs/>
        </w:rPr>
      </w:pPr>
      <w:r w:rsidRPr="00675642">
        <w:rPr>
          <w:i/>
          <w:iCs/>
        </w:rPr>
        <w:t>Avoir eu tant envie de mourir un jour et le rencontrer</w:t>
      </w:r>
      <w:r w:rsidR="00EE5875">
        <w:rPr>
          <w:i/>
          <w:iCs/>
        </w:rPr>
        <w:t xml:space="preserve"> ! </w:t>
      </w:r>
      <w:r w:rsidRPr="00675642">
        <w:rPr>
          <w:i/>
          <w:iCs/>
        </w:rPr>
        <w:t>et se dire</w:t>
      </w:r>
      <w:r w:rsidR="00EE5875">
        <w:rPr>
          <w:i/>
          <w:iCs/>
        </w:rPr>
        <w:t xml:space="preserve"> : </w:t>
      </w:r>
      <w:r w:rsidRPr="00675642">
        <w:rPr>
          <w:i/>
          <w:iCs/>
        </w:rPr>
        <w:t>je peux encore vivre et souffrir</w:t>
      </w:r>
      <w:r w:rsidR="00EE5875">
        <w:rPr>
          <w:i/>
          <w:iCs/>
        </w:rPr>
        <w:t xml:space="preserve"> ! </w:t>
      </w:r>
      <w:r w:rsidRPr="00675642">
        <w:rPr>
          <w:i/>
          <w:iCs/>
        </w:rPr>
        <w:t>Oui</w:t>
      </w:r>
      <w:r w:rsidR="00EE5875">
        <w:rPr>
          <w:i/>
          <w:iCs/>
        </w:rPr>
        <w:t xml:space="preserve">, </w:t>
      </w:r>
      <w:r w:rsidRPr="00675642">
        <w:rPr>
          <w:i/>
          <w:iCs/>
        </w:rPr>
        <w:t>je puis encore supporter la vie grâce à lui</w:t>
      </w:r>
      <w:r w:rsidR="00EE5875">
        <w:rPr>
          <w:i/>
          <w:iCs/>
        </w:rPr>
        <w:t xml:space="preserve">. </w:t>
      </w:r>
      <w:r w:rsidRPr="00675642">
        <w:rPr>
          <w:i/>
          <w:iCs/>
        </w:rPr>
        <w:t>Et quelle vie</w:t>
      </w:r>
      <w:r w:rsidR="00EE5875">
        <w:rPr>
          <w:i/>
          <w:iCs/>
        </w:rPr>
        <w:t xml:space="preserve">, </w:t>
      </w:r>
      <w:r w:rsidRPr="00675642">
        <w:rPr>
          <w:i/>
          <w:iCs/>
        </w:rPr>
        <w:t>quelle vie inouïe</w:t>
      </w:r>
      <w:r w:rsidR="00EE5875">
        <w:rPr>
          <w:i/>
          <w:iCs/>
        </w:rPr>
        <w:t xml:space="preserve">, </w:t>
      </w:r>
      <w:r w:rsidRPr="00675642">
        <w:rPr>
          <w:i/>
          <w:iCs/>
        </w:rPr>
        <w:t>nous menions alors</w:t>
      </w:r>
      <w:r w:rsidR="00EE5875">
        <w:rPr>
          <w:i/>
          <w:iCs/>
        </w:rPr>
        <w:t xml:space="preserve"> ! </w:t>
      </w:r>
      <w:r w:rsidRPr="00675642">
        <w:rPr>
          <w:i/>
          <w:iCs/>
        </w:rPr>
        <w:t>Nous ne nous sommes jamais rien dit</w:t>
      </w:r>
      <w:r w:rsidR="00EE5875">
        <w:rPr>
          <w:i/>
          <w:iCs/>
        </w:rPr>
        <w:t xml:space="preserve">, </w:t>
      </w:r>
      <w:r w:rsidRPr="00675642">
        <w:rPr>
          <w:i/>
          <w:iCs/>
        </w:rPr>
        <w:t>non</w:t>
      </w:r>
      <w:r w:rsidR="00EE5875">
        <w:rPr>
          <w:i/>
          <w:iCs/>
        </w:rPr>
        <w:t xml:space="preserve">, </w:t>
      </w:r>
      <w:r w:rsidRPr="00675642">
        <w:rPr>
          <w:i/>
          <w:iCs/>
        </w:rPr>
        <w:t>nous ne nous sommes jamais rien raconté sur nous-mêmes</w:t>
      </w:r>
      <w:r w:rsidR="00EE5875">
        <w:rPr>
          <w:i/>
          <w:iCs/>
        </w:rPr>
        <w:t xml:space="preserve">. </w:t>
      </w:r>
      <w:r w:rsidRPr="00675642">
        <w:rPr>
          <w:i/>
          <w:iCs/>
        </w:rPr>
        <w:t>Il a fallu des années pour que je sache son vrai nom</w:t>
      </w:r>
      <w:r w:rsidR="00EE5875">
        <w:rPr>
          <w:i/>
          <w:iCs/>
        </w:rPr>
        <w:t xml:space="preserve">. </w:t>
      </w:r>
      <w:r w:rsidRPr="00675642">
        <w:rPr>
          <w:i/>
          <w:iCs/>
        </w:rPr>
        <w:t>Il se faisait appeler Dan Yack</w:t>
      </w:r>
      <w:r w:rsidR="00EE5875">
        <w:rPr>
          <w:i/>
          <w:iCs/>
        </w:rPr>
        <w:t xml:space="preserve">, </w:t>
      </w:r>
      <w:r w:rsidRPr="00675642">
        <w:rPr>
          <w:i/>
          <w:iCs/>
        </w:rPr>
        <w:t>mais il avait un autre nom</w:t>
      </w:r>
      <w:r w:rsidR="00EE5875">
        <w:rPr>
          <w:i/>
          <w:iCs/>
        </w:rPr>
        <w:t xml:space="preserve">, </w:t>
      </w:r>
      <w:r w:rsidRPr="00675642">
        <w:rPr>
          <w:i/>
          <w:iCs/>
        </w:rPr>
        <w:t>qu</w:t>
      </w:r>
      <w:r w:rsidR="00EE5875">
        <w:rPr>
          <w:i/>
          <w:iCs/>
        </w:rPr>
        <w:t>’</w:t>
      </w:r>
      <w:r w:rsidRPr="00675642">
        <w:rPr>
          <w:i/>
          <w:iCs/>
        </w:rPr>
        <w:t>il a fini par me dire et dont il m</w:t>
      </w:r>
      <w:r w:rsidR="00EE5875">
        <w:rPr>
          <w:i/>
          <w:iCs/>
        </w:rPr>
        <w:t>’</w:t>
      </w:r>
      <w:r w:rsidRPr="00675642">
        <w:rPr>
          <w:i/>
          <w:iCs/>
        </w:rPr>
        <w:t>a fait également cadeau</w:t>
      </w:r>
      <w:r w:rsidR="00EE5875">
        <w:rPr>
          <w:i/>
          <w:iCs/>
        </w:rPr>
        <w:t xml:space="preserve">. </w:t>
      </w:r>
      <w:r w:rsidRPr="00675642">
        <w:rPr>
          <w:i/>
          <w:iCs/>
        </w:rPr>
        <w:t xml:space="preserve">Toujours il </w:t>
      </w:r>
      <w:proofErr w:type="gramStart"/>
      <w:r w:rsidRPr="00675642">
        <w:rPr>
          <w:i/>
          <w:iCs/>
        </w:rPr>
        <w:t>me fait</w:t>
      </w:r>
      <w:proofErr w:type="gramEnd"/>
      <w:r w:rsidRPr="00675642">
        <w:rPr>
          <w:i/>
          <w:iCs/>
        </w:rPr>
        <w:t xml:space="preserve"> des cadeaux</w:t>
      </w:r>
      <w:r w:rsidR="00EE5875">
        <w:rPr>
          <w:i/>
          <w:iCs/>
        </w:rPr>
        <w:t xml:space="preserve">. </w:t>
      </w:r>
      <w:r w:rsidRPr="00675642">
        <w:rPr>
          <w:i/>
          <w:iCs/>
        </w:rPr>
        <w:t>Comme il est bon</w:t>
      </w:r>
      <w:r w:rsidR="00EE5875">
        <w:rPr>
          <w:i/>
          <w:iCs/>
        </w:rPr>
        <w:t xml:space="preserve"> ! </w:t>
      </w:r>
      <w:r w:rsidRPr="00675642">
        <w:rPr>
          <w:i/>
          <w:iCs/>
        </w:rPr>
        <w:t>Mais il ne veut pas que je lui parle de ma vie</w:t>
      </w:r>
      <w:r w:rsidR="00EE5875">
        <w:rPr>
          <w:i/>
          <w:iCs/>
        </w:rPr>
        <w:t xml:space="preserve">. </w:t>
      </w:r>
      <w:r w:rsidRPr="00675642">
        <w:rPr>
          <w:i/>
          <w:iCs/>
        </w:rPr>
        <w:t>Aussi ne lui ai-je</w:t>
      </w:r>
      <w:r w:rsidR="00EE5875">
        <w:rPr>
          <w:i/>
          <w:iCs/>
        </w:rPr>
        <w:t xml:space="preserve">, </w:t>
      </w:r>
      <w:r w:rsidRPr="00675642">
        <w:rPr>
          <w:i/>
          <w:iCs/>
        </w:rPr>
        <w:t>moi non plus</w:t>
      </w:r>
      <w:r w:rsidR="00EE5875">
        <w:rPr>
          <w:i/>
          <w:iCs/>
        </w:rPr>
        <w:t xml:space="preserve">, </w:t>
      </w:r>
      <w:r w:rsidRPr="00675642">
        <w:rPr>
          <w:i/>
          <w:iCs/>
        </w:rPr>
        <w:t>j</w:t>
      </w:r>
      <w:r w:rsidRPr="00675642">
        <w:rPr>
          <w:i/>
          <w:iCs/>
        </w:rPr>
        <w:t>a</w:t>
      </w:r>
      <w:r w:rsidRPr="00675642">
        <w:rPr>
          <w:i/>
          <w:iCs/>
        </w:rPr>
        <w:t>mais rien raconté sur moi</w:t>
      </w:r>
      <w:r w:rsidR="00EE5875">
        <w:rPr>
          <w:i/>
          <w:iCs/>
        </w:rPr>
        <w:t xml:space="preserve">. </w:t>
      </w:r>
      <w:r w:rsidR="00EE5875">
        <w:t xml:space="preserve">– </w:t>
      </w:r>
      <w:r w:rsidRPr="00675642">
        <w:rPr>
          <w:i/>
          <w:iCs/>
        </w:rPr>
        <w:t>Ne me dis rien</w:t>
      </w:r>
      <w:r w:rsidR="00EE5875">
        <w:rPr>
          <w:i/>
          <w:iCs/>
        </w:rPr>
        <w:t xml:space="preserve">, </w:t>
      </w:r>
      <w:r w:rsidRPr="00675642">
        <w:rPr>
          <w:i/>
          <w:iCs/>
        </w:rPr>
        <w:t>je sais déjà tout</w:t>
      </w:r>
      <w:r w:rsidR="00EE5875">
        <w:rPr>
          <w:i/>
          <w:iCs/>
        </w:rPr>
        <w:t xml:space="preserve">, </w:t>
      </w:r>
      <w:r w:rsidRPr="00675642">
        <w:rPr>
          <w:i/>
          <w:iCs/>
        </w:rPr>
        <w:t>je ne veux plus rien savoir</w:t>
      </w:r>
      <w:r w:rsidR="00EE5875">
        <w:rPr>
          <w:i/>
          <w:iCs/>
        </w:rPr>
        <w:t xml:space="preserve"> ! </w:t>
      </w:r>
      <w:r w:rsidRPr="00675642">
        <w:rPr>
          <w:i/>
          <w:iCs/>
        </w:rPr>
        <w:t>affirme-t-il</w:t>
      </w:r>
      <w:r w:rsidR="00EE5875">
        <w:rPr>
          <w:i/>
          <w:iCs/>
        </w:rPr>
        <w:t xml:space="preserve">. </w:t>
      </w:r>
      <w:r w:rsidRPr="00675642">
        <w:rPr>
          <w:i/>
          <w:iCs/>
        </w:rPr>
        <w:t>C</w:t>
      </w:r>
      <w:r w:rsidR="00EE5875">
        <w:rPr>
          <w:i/>
          <w:iCs/>
        </w:rPr>
        <w:t>’</w:t>
      </w:r>
      <w:r w:rsidRPr="00675642">
        <w:rPr>
          <w:i/>
          <w:iCs/>
        </w:rPr>
        <w:t>est ainsi que je ne lui ai jamais rien dit</w:t>
      </w:r>
      <w:r w:rsidR="00EE5875">
        <w:rPr>
          <w:i/>
          <w:iCs/>
        </w:rPr>
        <w:t xml:space="preserve">. </w:t>
      </w:r>
      <w:r w:rsidRPr="00675642">
        <w:rPr>
          <w:i/>
          <w:iCs/>
        </w:rPr>
        <w:t>Il n</w:t>
      </w:r>
      <w:r w:rsidR="00EE5875">
        <w:rPr>
          <w:i/>
          <w:iCs/>
        </w:rPr>
        <w:t>’</w:t>
      </w:r>
      <w:r w:rsidRPr="00675642">
        <w:rPr>
          <w:i/>
          <w:iCs/>
        </w:rPr>
        <w:t>y a jamais eu d</w:t>
      </w:r>
      <w:r w:rsidR="00EE5875">
        <w:rPr>
          <w:i/>
          <w:iCs/>
        </w:rPr>
        <w:t>’</w:t>
      </w:r>
      <w:r w:rsidRPr="00675642">
        <w:rPr>
          <w:i/>
          <w:iCs/>
        </w:rPr>
        <w:t>aveux entre nous</w:t>
      </w:r>
      <w:r w:rsidR="00EE5875">
        <w:rPr>
          <w:i/>
          <w:iCs/>
        </w:rPr>
        <w:t xml:space="preserve">. </w:t>
      </w:r>
      <w:r w:rsidRPr="00675642">
        <w:rPr>
          <w:i/>
          <w:iCs/>
        </w:rPr>
        <w:t>Il n</w:t>
      </w:r>
      <w:r w:rsidR="00EE5875">
        <w:rPr>
          <w:i/>
          <w:iCs/>
        </w:rPr>
        <w:t>’</w:t>
      </w:r>
      <w:r w:rsidRPr="00675642">
        <w:rPr>
          <w:i/>
          <w:iCs/>
        </w:rPr>
        <w:t>y a jamais eu de mensonges</w:t>
      </w:r>
      <w:r w:rsidR="00EE5875">
        <w:rPr>
          <w:i/>
          <w:iCs/>
        </w:rPr>
        <w:t xml:space="preserve">. </w:t>
      </w:r>
      <w:r w:rsidRPr="00675642">
        <w:rPr>
          <w:i/>
          <w:iCs/>
        </w:rPr>
        <w:t>Nous nous sommes trouvés ensemble</w:t>
      </w:r>
      <w:r w:rsidR="00EE5875">
        <w:rPr>
          <w:i/>
          <w:iCs/>
        </w:rPr>
        <w:t xml:space="preserve">, </w:t>
      </w:r>
      <w:r w:rsidRPr="00675642">
        <w:rPr>
          <w:i/>
          <w:iCs/>
        </w:rPr>
        <w:t>voilà tout</w:t>
      </w:r>
      <w:r w:rsidR="00EE5875">
        <w:rPr>
          <w:i/>
          <w:iCs/>
        </w:rPr>
        <w:t xml:space="preserve">, </w:t>
      </w:r>
      <w:r w:rsidRPr="00675642">
        <w:rPr>
          <w:i/>
          <w:iCs/>
        </w:rPr>
        <w:t>au moment où nous n</w:t>
      </w:r>
      <w:r w:rsidR="00EE5875">
        <w:rPr>
          <w:i/>
          <w:iCs/>
        </w:rPr>
        <w:t>’</w:t>
      </w:r>
      <w:r w:rsidRPr="00675642">
        <w:rPr>
          <w:i/>
          <w:iCs/>
        </w:rPr>
        <w:t>attendions plus rien</w:t>
      </w:r>
      <w:r w:rsidR="00EE5875">
        <w:rPr>
          <w:i/>
          <w:iCs/>
        </w:rPr>
        <w:t xml:space="preserve">, </w:t>
      </w:r>
      <w:r w:rsidRPr="00675642">
        <w:rPr>
          <w:i/>
          <w:iCs/>
        </w:rPr>
        <w:t>ni l</w:t>
      </w:r>
      <w:r w:rsidR="00EE5875">
        <w:rPr>
          <w:i/>
          <w:iCs/>
        </w:rPr>
        <w:t>’</w:t>
      </w:r>
      <w:r w:rsidRPr="00675642">
        <w:rPr>
          <w:i/>
          <w:iCs/>
        </w:rPr>
        <w:t>un ni l</w:t>
      </w:r>
      <w:r w:rsidR="00EE5875">
        <w:rPr>
          <w:i/>
          <w:iCs/>
        </w:rPr>
        <w:t>’</w:t>
      </w:r>
      <w:r w:rsidRPr="00675642">
        <w:rPr>
          <w:i/>
          <w:iCs/>
        </w:rPr>
        <w:t>autre</w:t>
      </w:r>
      <w:r w:rsidR="00EE5875">
        <w:rPr>
          <w:i/>
          <w:iCs/>
        </w:rPr>
        <w:t xml:space="preserve">, </w:t>
      </w:r>
      <w:r w:rsidRPr="00675642">
        <w:rPr>
          <w:i/>
          <w:iCs/>
        </w:rPr>
        <w:t>tellement le temps était devenu long durant la guerre</w:t>
      </w:r>
      <w:r w:rsidR="00EE5875">
        <w:rPr>
          <w:i/>
          <w:iCs/>
        </w:rPr>
        <w:t xml:space="preserve">… </w:t>
      </w:r>
      <w:r w:rsidRPr="00675642">
        <w:rPr>
          <w:i/>
          <w:iCs/>
        </w:rPr>
        <w:t>Mon Dieu</w:t>
      </w:r>
      <w:r w:rsidR="00EE5875">
        <w:rPr>
          <w:i/>
          <w:iCs/>
        </w:rPr>
        <w:t xml:space="preserve">, </w:t>
      </w:r>
      <w:r w:rsidRPr="00675642">
        <w:rPr>
          <w:i/>
          <w:iCs/>
        </w:rPr>
        <w:t>avoir une vie sans mensonges</w:t>
      </w:r>
      <w:r w:rsidR="00EE5875">
        <w:rPr>
          <w:i/>
          <w:iCs/>
        </w:rPr>
        <w:t xml:space="preserve">, </w:t>
      </w:r>
      <w:r w:rsidRPr="00675642">
        <w:rPr>
          <w:i/>
          <w:iCs/>
        </w:rPr>
        <w:t>sans dégoût</w:t>
      </w:r>
      <w:r w:rsidR="00EE5875">
        <w:rPr>
          <w:i/>
          <w:iCs/>
        </w:rPr>
        <w:t xml:space="preserve">, </w:t>
      </w:r>
      <w:r w:rsidRPr="00675642">
        <w:rPr>
          <w:i/>
          <w:iCs/>
        </w:rPr>
        <w:t>sans rien qui ne soit de l</w:t>
      </w:r>
      <w:r w:rsidR="00EE5875">
        <w:rPr>
          <w:i/>
          <w:iCs/>
        </w:rPr>
        <w:t>’</w:t>
      </w:r>
      <w:r w:rsidRPr="00675642">
        <w:rPr>
          <w:i/>
          <w:iCs/>
        </w:rPr>
        <w:t>amitié</w:t>
      </w:r>
      <w:r w:rsidR="00EE5875">
        <w:rPr>
          <w:i/>
          <w:iCs/>
        </w:rPr>
        <w:t xml:space="preserve">, </w:t>
      </w:r>
      <w:r w:rsidRPr="00675642">
        <w:rPr>
          <w:i/>
          <w:iCs/>
        </w:rPr>
        <w:t>de l</w:t>
      </w:r>
      <w:r w:rsidR="00EE5875">
        <w:rPr>
          <w:i/>
          <w:iCs/>
        </w:rPr>
        <w:t>’</w:t>
      </w:r>
      <w:r w:rsidRPr="00675642">
        <w:rPr>
          <w:i/>
          <w:iCs/>
        </w:rPr>
        <w:t>amitié toute pure</w:t>
      </w:r>
      <w:r w:rsidR="00EE5875">
        <w:rPr>
          <w:i/>
          <w:iCs/>
        </w:rPr>
        <w:t xml:space="preserve">… </w:t>
      </w:r>
      <w:r w:rsidRPr="00675642">
        <w:rPr>
          <w:i/>
          <w:iCs/>
        </w:rPr>
        <w:t>Peu importe que cela dure longtemps</w:t>
      </w:r>
      <w:r w:rsidR="00EE5875">
        <w:rPr>
          <w:i/>
          <w:iCs/>
        </w:rPr>
        <w:t xml:space="preserve">, </w:t>
      </w:r>
      <w:r w:rsidRPr="00675642">
        <w:rPr>
          <w:i/>
          <w:iCs/>
        </w:rPr>
        <w:t>pourvu que cela soit</w:t>
      </w:r>
      <w:r w:rsidR="00EE5875">
        <w:rPr>
          <w:i/>
          <w:iCs/>
        </w:rPr>
        <w:t xml:space="preserve">. </w:t>
      </w:r>
      <w:r w:rsidRPr="00675642">
        <w:rPr>
          <w:i/>
          <w:iCs/>
        </w:rPr>
        <w:t>Et cela est</w:t>
      </w:r>
      <w:r w:rsidR="00EE5875">
        <w:rPr>
          <w:i/>
          <w:iCs/>
        </w:rPr>
        <w:t xml:space="preserve"> ! </w:t>
      </w:r>
      <w:r w:rsidRPr="00675642">
        <w:rPr>
          <w:i/>
          <w:iCs/>
        </w:rPr>
        <w:t>Nous ne nous sommes que regardés</w:t>
      </w:r>
      <w:r w:rsidR="00EE5875">
        <w:rPr>
          <w:i/>
          <w:iCs/>
        </w:rPr>
        <w:t xml:space="preserve">, </w:t>
      </w:r>
      <w:r w:rsidRPr="00675642">
        <w:rPr>
          <w:i/>
          <w:iCs/>
        </w:rPr>
        <w:t>et c</w:t>
      </w:r>
      <w:r w:rsidR="00EE5875">
        <w:rPr>
          <w:i/>
          <w:iCs/>
        </w:rPr>
        <w:t>’</w:t>
      </w:r>
      <w:r w:rsidRPr="00675642">
        <w:rPr>
          <w:i/>
          <w:iCs/>
        </w:rPr>
        <w:t>est tout</w:t>
      </w:r>
      <w:r w:rsidR="00EE5875">
        <w:rPr>
          <w:i/>
          <w:iCs/>
        </w:rPr>
        <w:t xml:space="preserve">, </w:t>
      </w:r>
      <w:r w:rsidRPr="00675642">
        <w:rPr>
          <w:i/>
          <w:iCs/>
        </w:rPr>
        <w:t>dès le premier jour</w:t>
      </w:r>
      <w:r w:rsidR="00EE5875">
        <w:rPr>
          <w:i/>
          <w:iCs/>
        </w:rPr>
        <w:t xml:space="preserve">. </w:t>
      </w:r>
      <w:r w:rsidRPr="00675642">
        <w:rPr>
          <w:i/>
          <w:iCs/>
        </w:rPr>
        <w:t>Il n</w:t>
      </w:r>
      <w:r w:rsidR="00EE5875">
        <w:rPr>
          <w:i/>
          <w:iCs/>
        </w:rPr>
        <w:t>’</w:t>
      </w:r>
      <w:r w:rsidRPr="00675642">
        <w:rPr>
          <w:i/>
          <w:iCs/>
        </w:rPr>
        <w:t>y a jamais rien eu d</w:t>
      </w:r>
      <w:r w:rsidR="00EE5875">
        <w:rPr>
          <w:i/>
          <w:iCs/>
        </w:rPr>
        <w:t>’</w:t>
      </w:r>
      <w:r w:rsidRPr="00675642">
        <w:rPr>
          <w:i/>
          <w:iCs/>
        </w:rPr>
        <w:t>autre entre nous</w:t>
      </w:r>
      <w:r w:rsidR="00EE5875">
        <w:rPr>
          <w:i/>
          <w:iCs/>
        </w:rPr>
        <w:t xml:space="preserve">. </w:t>
      </w:r>
      <w:r w:rsidRPr="00675642">
        <w:rPr>
          <w:i/>
          <w:iCs/>
        </w:rPr>
        <w:t>Et il n</w:t>
      </w:r>
      <w:r w:rsidR="00EE5875">
        <w:rPr>
          <w:i/>
          <w:iCs/>
        </w:rPr>
        <w:t>’</w:t>
      </w:r>
      <w:r w:rsidRPr="00675642">
        <w:rPr>
          <w:i/>
          <w:iCs/>
        </w:rPr>
        <w:t>y a pas de mal dans cette tendresse</w:t>
      </w:r>
      <w:r w:rsidR="00EE5875">
        <w:rPr>
          <w:i/>
          <w:iCs/>
        </w:rPr>
        <w:t xml:space="preserve">, </w:t>
      </w:r>
      <w:r w:rsidRPr="00675642">
        <w:rPr>
          <w:i/>
          <w:iCs/>
        </w:rPr>
        <w:t>ô mon amour</w:t>
      </w:r>
      <w:r w:rsidR="00EE5875">
        <w:rPr>
          <w:i/>
          <w:iCs/>
        </w:rPr>
        <w:t> !</w:t>
      </w:r>
    </w:p>
    <w:p w14:paraId="3BA6683D" w14:textId="598815E9" w:rsidR="00457E89" w:rsidRPr="00FE162B" w:rsidRDefault="00457E89" w:rsidP="00EE5875">
      <w:pPr>
        <w:pStyle w:val="Titre3"/>
        <w:rPr>
          <w:b w:val="0"/>
        </w:rPr>
      </w:pPr>
      <w:bookmarkStart w:id="38" w:name="_Toc327816211"/>
      <w:bookmarkStart w:id="39" w:name="_Toc201949623"/>
      <w:r w:rsidRPr="00FE162B">
        <w:rPr>
          <w:b w:val="0"/>
        </w:rPr>
        <w:lastRenderedPageBreak/>
        <w:t>Mon Amour</w:t>
      </w:r>
      <w:bookmarkEnd w:id="38"/>
      <w:bookmarkEnd w:id="39"/>
    </w:p>
    <w:p w14:paraId="61CB8192" w14:textId="77777777" w:rsidR="00EE5875" w:rsidRDefault="00457E89" w:rsidP="00457E89">
      <w:pPr>
        <w:rPr>
          <w:i/>
          <w:iCs/>
        </w:rPr>
      </w:pPr>
      <w:r w:rsidRPr="00675642">
        <w:rPr>
          <w:i/>
          <w:iCs/>
        </w:rPr>
        <w:t>Mon amour</w:t>
      </w:r>
      <w:r w:rsidR="00EE5875">
        <w:rPr>
          <w:i/>
          <w:iCs/>
        </w:rPr>
        <w:t xml:space="preserve"> ! </w:t>
      </w:r>
      <w:r w:rsidRPr="00675642">
        <w:rPr>
          <w:i/>
          <w:iCs/>
        </w:rPr>
        <w:t>Avec toi je suis redevenue une petite enfant</w:t>
      </w:r>
      <w:r w:rsidR="00EE5875">
        <w:rPr>
          <w:i/>
          <w:iCs/>
        </w:rPr>
        <w:t xml:space="preserve">, </w:t>
      </w:r>
      <w:r w:rsidRPr="00675642">
        <w:rPr>
          <w:i/>
          <w:iCs/>
        </w:rPr>
        <w:t>avec toi j</w:t>
      </w:r>
      <w:r w:rsidR="00EE5875">
        <w:rPr>
          <w:i/>
          <w:iCs/>
        </w:rPr>
        <w:t>’</w:t>
      </w:r>
      <w:r w:rsidRPr="00675642">
        <w:rPr>
          <w:i/>
          <w:iCs/>
        </w:rPr>
        <w:t>ai apaisé ma peine</w:t>
      </w:r>
      <w:r w:rsidR="00EE5875">
        <w:rPr>
          <w:i/>
          <w:iCs/>
        </w:rPr>
        <w:t xml:space="preserve">. </w:t>
      </w:r>
      <w:r w:rsidRPr="00675642">
        <w:rPr>
          <w:i/>
          <w:iCs/>
        </w:rPr>
        <w:t>Je m</w:t>
      </w:r>
      <w:r w:rsidR="00EE5875">
        <w:rPr>
          <w:i/>
          <w:iCs/>
        </w:rPr>
        <w:t>’</w:t>
      </w:r>
      <w:r w:rsidRPr="00675642">
        <w:rPr>
          <w:i/>
          <w:iCs/>
        </w:rPr>
        <w:t>endors sans penser à rien d</w:t>
      </w:r>
      <w:r w:rsidR="00EE5875">
        <w:rPr>
          <w:i/>
          <w:iCs/>
        </w:rPr>
        <w:t>’</w:t>
      </w:r>
      <w:r w:rsidRPr="00675642">
        <w:rPr>
          <w:i/>
          <w:iCs/>
        </w:rPr>
        <w:t>autre qu</w:t>
      </w:r>
      <w:r w:rsidR="00EE5875">
        <w:rPr>
          <w:i/>
          <w:iCs/>
        </w:rPr>
        <w:t>’</w:t>
      </w:r>
      <w:r w:rsidRPr="00675642">
        <w:rPr>
          <w:i/>
          <w:iCs/>
        </w:rPr>
        <w:t>à m</w:t>
      </w:r>
      <w:r w:rsidR="00EE5875">
        <w:rPr>
          <w:i/>
          <w:iCs/>
        </w:rPr>
        <w:t>’</w:t>
      </w:r>
      <w:r w:rsidRPr="00675642">
        <w:rPr>
          <w:i/>
          <w:iCs/>
        </w:rPr>
        <w:t>endormir</w:t>
      </w:r>
      <w:r w:rsidR="00EE5875">
        <w:rPr>
          <w:i/>
          <w:iCs/>
        </w:rPr>
        <w:t xml:space="preserve">, </w:t>
      </w:r>
      <w:r w:rsidRPr="00675642">
        <w:rPr>
          <w:i/>
          <w:iCs/>
        </w:rPr>
        <w:t>et à chanter</w:t>
      </w:r>
      <w:r w:rsidR="00EE5875">
        <w:rPr>
          <w:i/>
          <w:iCs/>
        </w:rPr>
        <w:t xml:space="preserve">, </w:t>
      </w:r>
      <w:r w:rsidRPr="00675642">
        <w:rPr>
          <w:i/>
          <w:iCs/>
        </w:rPr>
        <w:t>demain</w:t>
      </w:r>
      <w:r w:rsidR="00EE5875">
        <w:rPr>
          <w:i/>
          <w:iCs/>
        </w:rPr>
        <w:t xml:space="preserve">, </w:t>
      </w:r>
      <w:r w:rsidRPr="00675642">
        <w:rPr>
          <w:i/>
          <w:iCs/>
        </w:rPr>
        <w:t>et à revivre e</w:t>
      </w:r>
      <w:r w:rsidRPr="00675642">
        <w:rPr>
          <w:i/>
          <w:iCs/>
        </w:rPr>
        <w:t>n</w:t>
      </w:r>
      <w:r w:rsidRPr="00675642">
        <w:rPr>
          <w:i/>
          <w:iCs/>
        </w:rPr>
        <w:t>core avec toi</w:t>
      </w:r>
      <w:r w:rsidR="00EE5875">
        <w:rPr>
          <w:i/>
          <w:iCs/>
        </w:rPr>
        <w:t xml:space="preserve">, </w:t>
      </w:r>
      <w:r w:rsidRPr="00675642">
        <w:rPr>
          <w:i/>
          <w:iCs/>
        </w:rPr>
        <w:t>demain</w:t>
      </w:r>
      <w:r w:rsidR="00EE5875">
        <w:rPr>
          <w:i/>
          <w:iCs/>
        </w:rPr>
        <w:t xml:space="preserve">, </w:t>
      </w:r>
      <w:r w:rsidRPr="00675642">
        <w:rPr>
          <w:i/>
          <w:iCs/>
        </w:rPr>
        <w:t>toute notre enfance</w:t>
      </w:r>
      <w:r w:rsidR="00EE5875">
        <w:rPr>
          <w:i/>
          <w:iCs/>
        </w:rPr>
        <w:t xml:space="preserve">. </w:t>
      </w:r>
      <w:r w:rsidRPr="00675642">
        <w:rPr>
          <w:i/>
          <w:iCs/>
        </w:rPr>
        <w:t>Nous faisons des jeux</w:t>
      </w:r>
      <w:r w:rsidR="00EE5875">
        <w:rPr>
          <w:i/>
          <w:iCs/>
        </w:rPr>
        <w:t xml:space="preserve">. </w:t>
      </w:r>
      <w:r w:rsidRPr="00675642">
        <w:rPr>
          <w:i/>
          <w:iCs/>
        </w:rPr>
        <w:t>Combien de fois avons-nous chanté ensemble</w:t>
      </w:r>
      <w:r w:rsidRPr="00675642">
        <w:t xml:space="preserve"> l</w:t>
      </w:r>
      <w:r w:rsidR="00EE5875">
        <w:t>’</w:t>
      </w:r>
      <w:r w:rsidRPr="00675642">
        <w:t xml:space="preserve">Ave </w:t>
      </w:r>
      <w:r w:rsidRPr="00675642">
        <w:rPr>
          <w:i/>
          <w:iCs/>
        </w:rPr>
        <w:t>ou le</w:t>
      </w:r>
      <w:r w:rsidRPr="00675642">
        <w:t xml:space="preserve"> Gloria in </w:t>
      </w:r>
      <w:proofErr w:type="spellStart"/>
      <w:r w:rsidRPr="00675642">
        <w:t>excelsis</w:t>
      </w:r>
      <w:proofErr w:type="spellEnd"/>
      <w:r w:rsidRPr="00675642">
        <w:t xml:space="preserve"> Deo</w:t>
      </w:r>
      <w:r w:rsidR="00EE5875">
        <w:t xml:space="preserve"> ! </w:t>
      </w:r>
      <w:r w:rsidRPr="00675642">
        <w:rPr>
          <w:i/>
          <w:iCs/>
        </w:rPr>
        <w:t>Il n</w:t>
      </w:r>
      <w:r w:rsidR="00EE5875">
        <w:rPr>
          <w:i/>
          <w:iCs/>
        </w:rPr>
        <w:t>’</w:t>
      </w:r>
      <w:r w:rsidRPr="00675642">
        <w:rPr>
          <w:i/>
          <w:iCs/>
        </w:rPr>
        <w:t>y avait plus un bruit dans l</w:t>
      </w:r>
      <w:r w:rsidR="00EE5875">
        <w:rPr>
          <w:i/>
          <w:iCs/>
        </w:rPr>
        <w:t>’</w:t>
      </w:r>
      <w:r w:rsidRPr="00675642">
        <w:rPr>
          <w:i/>
          <w:iCs/>
        </w:rPr>
        <w:t>hôtel quand nous nous mettions à chanter et nous chantions bien s</w:t>
      </w:r>
      <w:r w:rsidRPr="00675642">
        <w:rPr>
          <w:i/>
          <w:iCs/>
        </w:rPr>
        <w:t>é</w:t>
      </w:r>
      <w:r w:rsidRPr="00675642">
        <w:rPr>
          <w:i/>
          <w:iCs/>
        </w:rPr>
        <w:t>rieusement</w:t>
      </w:r>
      <w:r w:rsidR="00EE5875">
        <w:rPr>
          <w:i/>
          <w:iCs/>
        </w:rPr>
        <w:t xml:space="preserve">, </w:t>
      </w:r>
      <w:proofErr w:type="gramStart"/>
      <w:r w:rsidRPr="00675642">
        <w:rPr>
          <w:i/>
          <w:iCs/>
        </w:rPr>
        <w:t>malgré</w:t>
      </w:r>
      <w:proofErr w:type="gramEnd"/>
      <w:r w:rsidRPr="00675642">
        <w:rPr>
          <w:i/>
          <w:iCs/>
        </w:rPr>
        <w:t xml:space="preserve"> que tu imitais en sourdine les accomp</w:t>
      </w:r>
      <w:r w:rsidRPr="00675642">
        <w:rPr>
          <w:i/>
          <w:iCs/>
        </w:rPr>
        <w:t>a</w:t>
      </w:r>
      <w:r w:rsidRPr="00675642">
        <w:rPr>
          <w:i/>
          <w:iCs/>
        </w:rPr>
        <w:t>gnements de l</w:t>
      </w:r>
      <w:r w:rsidR="00EE5875">
        <w:rPr>
          <w:i/>
          <w:iCs/>
        </w:rPr>
        <w:t>’</w:t>
      </w:r>
      <w:r w:rsidRPr="00675642">
        <w:rPr>
          <w:i/>
          <w:iCs/>
        </w:rPr>
        <w:t>orgue pour me faire rire</w:t>
      </w:r>
      <w:r w:rsidR="00EE5875">
        <w:rPr>
          <w:i/>
          <w:iCs/>
        </w:rPr>
        <w:t xml:space="preserve">. </w:t>
      </w:r>
      <w:r w:rsidRPr="00675642">
        <w:rPr>
          <w:i/>
          <w:iCs/>
        </w:rPr>
        <w:t>Je finissais par rire parce que tu n</w:t>
      </w:r>
      <w:r w:rsidR="00EE5875">
        <w:rPr>
          <w:i/>
          <w:iCs/>
        </w:rPr>
        <w:t>’</w:t>
      </w:r>
      <w:r w:rsidRPr="00675642">
        <w:rPr>
          <w:i/>
          <w:iCs/>
        </w:rPr>
        <w:t>arrivais pas à me faire rire</w:t>
      </w:r>
      <w:r w:rsidR="00EE5875">
        <w:rPr>
          <w:i/>
          <w:iCs/>
        </w:rPr>
        <w:t xml:space="preserve">, </w:t>
      </w:r>
      <w:r w:rsidRPr="00675642">
        <w:rPr>
          <w:i/>
          <w:iCs/>
        </w:rPr>
        <w:t>ô mon amour</w:t>
      </w:r>
      <w:r w:rsidR="00EE5875">
        <w:rPr>
          <w:i/>
          <w:iCs/>
        </w:rPr>
        <w:t xml:space="preserve"> ! </w:t>
      </w:r>
      <w:r w:rsidRPr="00675642">
        <w:rPr>
          <w:i/>
          <w:iCs/>
        </w:rPr>
        <w:t>Tu m</w:t>
      </w:r>
      <w:r w:rsidR="00EE5875">
        <w:rPr>
          <w:i/>
          <w:iCs/>
        </w:rPr>
        <w:t>’</w:t>
      </w:r>
      <w:r w:rsidRPr="00675642">
        <w:rPr>
          <w:i/>
          <w:iCs/>
        </w:rPr>
        <w:t>apprenais également des chansons à toi</w:t>
      </w:r>
      <w:r w:rsidR="00EE5875">
        <w:rPr>
          <w:i/>
          <w:iCs/>
        </w:rPr>
        <w:t xml:space="preserve">. </w:t>
      </w:r>
      <w:r w:rsidRPr="00675642">
        <w:rPr>
          <w:i/>
          <w:iCs/>
        </w:rPr>
        <w:t>Tu mettais une lampe électrique sous les draps et tu me chantais toutes tes chansons</w:t>
      </w:r>
      <w:r w:rsidR="00EE5875">
        <w:rPr>
          <w:i/>
          <w:iCs/>
        </w:rPr>
        <w:t xml:space="preserve">. </w:t>
      </w:r>
      <w:r w:rsidRPr="00675642">
        <w:rPr>
          <w:i/>
          <w:iCs/>
        </w:rPr>
        <w:t>Il y en avait des drôles</w:t>
      </w:r>
      <w:r w:rsidR="00EE5875">
        <w:rPr>
          <w:i/>
          <w:iCs/>
        </w:rPr>
        <w:t xml:space="preserve"> ; </w:t>
      </w:r>
      <w:r w:rsidRPr="00675642">
        <w:rPr>
          <w:i/>
          <w:iCs/>
        </w:rPr>
        <w:t>il y en avait beaucoup que je ne comprenais pas parce qu</w:t>
      </w:r>
      <w:r w:rsidR="00EE5875">
        <w:rPr>
          <w:i/>
          <w:iCs/>
        </w:rPr>
        <w:t>’</w:t>
      </w:r>
      <w:r w:rsidRPr="00675642">
        <w:rPr>
          <w:i/>
          <w:iCs/>
        </w:rPr>
        <w:t>elles étaient en étranger</w:t>
      </w:r>
      <w:r w:rsidR="00EE5875">
        <w:rPr>
          <w:i/>
          <w:iCs/>
        </w:rPr>
        <w:t xml:space="preserve">, </w:t>
      </w:r>
      <w:r w:rsidRPr="00675642">
        <w:rPr>
          <w:i/>
          <w:iCs/>
        </w:rPr>
        <w:t>alors tu me les traduisais en français</w:t>
      </w:r>
      <w:r w:rsidR="00EE5875">
        <w:rPr>
          <w:i/>
          <w:iCs/>
        </w:rPr>
        <w:t xml:space="preserve">, </w:t>
      </w:r>
      <w:r w:rsidRPr="00675642">
        <w:rPr>
          <w:i/>
          <w:iCs/>
        </w:rPr>
        <w:t>en imitant toutes sortes d</w:t>
      </w:r>
      <w:r w:rsidR="00EE5875">
        <w:rPr>
          <w:i/>
          <w:iCs/>
        </w:rPr>
        <w:t>’</w:t>
      </w:r>
      <w:r w:rsidRPr="00675642">
        <w:rPr>
          <w:i/>
          <w:iCs/>
        </w:rPr>
        <w:t>instruments bizarres et en tirant la musique d</w:t>
      </w:r>
      <w:r w:rsidR="00EE5875">
        <w:rPr>
          <w:i/>
          <w:iCs/>
        </w:rPr>
        <w:t>’</w:t>
      </w:r>
      <w:r w:rsidRPr="00675642">
        <w:rPr>
          <w:i/>
          <w:iCs/>
        </w:rPr>
        <w:t>accompagnement de ma jarretelle</w:t>
      </w:r>
      <w:r w:rsidR="00EE5875">
        <w:rPr>
          <w:i/>
          <w:iCs/>
        </w:rPr>
        <w:t xml:space="preserve">, </w:t>
      </w:r>
      <w:r w:rsidRPr="00675642">
        <w:rPr>
          <w:i/>
          <w:iCs/>
        </w:rPr>
        <w:t>de ta cravate de soie</w:t>
      </w:r>
      <w:r w:rsidR="00EE5875">
        <w:rPr>
          <w:i/>
          <w:iCs/>
        </w:rPr>
        <w:t xml:space="preserve">, </w:t>
      </w:r>
      <w:r w:rsidRPr="00675642">
        <w:rPr>
          <w:i/>
          <w:iCs/>
        </w:rPr>
        <w:t>des deux cuillères à thé dont tu te servais comme de castagnettes</w:t>
      </w:r>
      <w:r w:rsidR="00EE5875">
        <w:rPr>
          <w:i/>
          <w:iCs/>
        </w:rPr>
        <w:t xml:space="preserve">, </w:t>
      </w:r>
      <w:r w:rsidRPr="00675642">
        <w:rPr>
          <w:i/>
          <w:iCs/>
        </w:rPr>
        <w:t>du dossier de la chaise que tu frappais avec la tringle plus ou moins longue des rideaux</w:t>
      </w:r>
      <w:r w:rsidR="00EE5875">
        <w:rPr>
          <w:i/>
          <w:iCs/>
        </w:rPr>
        <w:t xml:space="preserve">. </w:t>
      </w:r>
      <w:r w:rsidRPr="00675642">
        <w:rPr>
          <w:i/>
          <w:iCs/>
        </w:rPr>
        <w:t>Les sommiers</w:t>
      </w:r>
      <w:r w:rsidR="00EE5875">
        <w:rPr>
          <w:i/>
          <w:iCs/>
        </w:rPr>
        <w:t xml:space="preserve">, </w:t>
      </w:r>
      <w:r w:rsidRPr="00675642">
        <w:rPr>
          <w:i/>
          <w:iCs/>
        </w:rPr>
        <w:t>les tapis</w:t>
      </w:r>
      <w:r w:rsidR="00EE5875">
        <w:rPr>
          <w:i/>
          <w:iCs/>
        </w:rPr>
        <w:t xml:space="preserve">, </w:t>
      </w:r>
      <w:r w:rsidRPr="00675642">
        <w:rPr>
          <w:i/>
          <w:iCs/>
        </w:rPr>
        <w:t>les fauteuils</w:t>
      </w:r>
      <w:r w:rsidR="00EE5875">
        <w:rPr>
          <w:i/>
          <w:iCs/>
        </w:rPr>
        <w:t xml:space="preserve">, </w:t>
      </w:r>
      <w:r w:rsidRPr="00675642">
        <w:rPr>
          <w:i/>
          <w:iCs/>
        </w:rPr>
        <w:t>les tiroirs</w:t>
      </w:r>
      <w:r w:rsidR="00EE5875">
        <w:rPr>
          <w:i/>
          <w:iCs/>
        </w:rPr>
        <w:t xml:space="preserve">, </w:t>
      </w:r>
      <w:r w:rsidRPr="00675642">
        <w:rPr>
          <w:i/>
          <w:iCs/>
        </w:rPr>
        <w:t>ton trousseau de clés</w:t>
      </w:r>
      <w:r w:rsidR="00EE5875">
        <w:rPr>
          <w:i/>
          <w:iCs/>
        </w:rPr>
        <w:t xml:space="preserve">, </w:t>
      </w:r>
      <w:r w:rsidRPr="00675642">
        <w:rPr>
          <w:i/>
          <w:iCs/>
        </w:rPr>
        <w:t>les bouteilles vides</w:t>
      </w:r>
      <w:r w:rsidR="00EE5875">
        <w:rPr>
          <w:i/>
          <w:iCs/>
        </w:rPr>
        <w:t xml:space="preserve">, </w:t>
      </w:r>
      <w:r w:rsidRPr="00675642">
        <w:rPr>
          <w:i/>
          <w:iCs/>
        </w:rPr>
        <w:t>les verres</w:t>
      </w:r>
      <w:r w:rsidR="00EE5875">
        <w:rPr>
          <w:i/>
          <w:iCs/>
        </w:rPr>
        <w:t xml:space="preserve">, </w:t>
      </w:r>
      <w:r w:rsidRPr="00675642">
        <w:rPr>
          <w:i/>
          <w:iCs/>
        </w:rPr>
        <w:t>ma pince et ma lime à ongles</w:t>
      </w:r>
      <w:r w:rsidR="00EE5875">
        <w:rPr>
          <w:i/>
          <w:iCs/>
        </w:rPr>
        <w:t xml:space="preserve">, </w:t>
      </w:r>
      <w:r w:rsidRPr="00675642">
        <w:rPr>
          <w:i/>
          <w:iCs/>
        </w:rPr>
        <w:t>tout t</w:t>
      </w:r>
      <w:r w:rsidR="00EE5875">
        <w:rPr>
          <w:i/>
          <w:iCs/>
        </w:rPr>
        <w:t>’</w:t>
      </w:r>
      <w:r w:rsidRPr="00675642">
        <w:rPr>
          <w:i/>
          <w:iCs/>
        </w:rPr>
        <w:t>était bon pour faire de la musique</w:t>
      </w:r>
      <w:r w:rsidR="00EE5875">
        <w:rPr>
          <w:i/>
          <w:iCs/>
        </w:rPr>
        <w:t xml:space="preserve">. </w:t>
      </w:r>
      <w:r w:rsidRPr="00675642">
        <w:rPr>
          <w:i/>
          <w:iCs/>
        </w:rPr>
        <w:t>Comme tu étais content et comme je me fâchais quand tu faisais chanter les robinets de la salle de bains ou aboyer les malles et les valises</w:t>
      </w:r>
      <w:r w:rsidR="00EE5875">
        <w:rPr>
          <w:i/>
          <w:iCs/>
        </w:rPr>
        <w:t xml:space="preserve"> ! </w:t>
      </w:r>
      <w:proofErr w:type="gramStart"/>
      <w:r w:rsidRPr="00675642">
        <w:rPr>
          <w:i/>
          <w:iCs/>
        </w:rPr>
        <w:t>J</w:t>
      </w:r>
      <w:r w:rsidR="00EE5875">
        <w:rPr>
          <w:i/>
          <w:iCs/>
        </w:rPr>
        <w:t>’</w:t>
      </w:r>
      <w:r w:rsidRPr="00675642">
        <w:rPr>
          <w:i/>
          <w:iCs/>
        </w:rPr>
        <w:t>avais toujours peur</w:t>
      </w:r>
      <w:proofErr w:type="gramEnd"/>
      <w:r w:rsidRPr="00675642">
        <w:rPr>
          <w:i/>
          <w:iCs/>
        </w:rPr>
        <w:t xml:space="preserve"> que tu ne réveilles tout le monde à l</w:t>
      </w:r>
      <w:r w:rsidR="00EE5875">
        <w:rPr>
          <w:i/>
          <w:iCs/>
        </w:rPr>
        <w:t>’</w:t>
      </w:r>
      <w:r w:rsidRPr="00675642">
        <w:rPr>
          <w:i/>
          <w:iCs/>
        </w:rPr>
        <w:t>hôtel</w:t>
      </w:r>
      <w:r w:rsidR="00EE5875">
        <w:rPr>
          <w:i/>
          <w:iCs/>
        </w:rPr>
        <w:t xml:space="preserve">. </w:t>
      </w:r>
      <w:r w:rsidRPr="00675642">
        <w:rPr>
          <w:i/>
          <w:iCs/>
        </w:rPr>
        <w:t>Mais on ne nous a jamais rien dit</w:t>
      </w:r>
      <w:r w:rsidR="00EE5875">
        <w:rPr>
          <w:i/>
          <w:iCs/>
        </w:rPr>
        <w:t xml:space="preserve"> ; </w:t>
      </w:r>
      <w:r w:rsidRPr="00675642">
        <w:rPr>
          <w:i/>
          <w:iCs/>
        </w:rPr>
        <w:t>seulement</w:t>
      </w:r>
      <w:r w:rsidR="00EE5875">
        <w:rPr>
          <w:i/>
          <w:iCs/>
        </w:rPr>
        <w:t xml:space="preserve">, </w:t>
      </w:r>
      <w:r w:rsidRPr="00675642">
        <w:rPr>
          <w:i/>
          <w:iCs/>
        </w:rPr>
        <w:t>le matin</w:t>
      </w:r>
      <w:r w:rsidR="00EE5875">
        <w:rPr>
          <w:i/>
          <w:iCs/>
        </w:rPr>
        <w:t xml:space="preserve">, </w:t>
      </w:r>
      <w:r w:rsidRPr="00675642">
        <w:rPr>
          <w:i/>
          <w:iCs/>
        </w:rPr>
        <w:t>devant la femme de chambre qui co</w:t>
      </w:r>
      <w:r w:rsidRPr="00675642">
        <w:rPr>
          <w:i/>
          <w:iCs/>
        </w:rPr>
        <w:t>n</w:t>
      </w:r>
      <w:r w:rsidRPr="00675642">
        <w:rPr>
          <w:i/>
          <w:iCs/>
        </w:rPr>
        <w:t>templait le désordre que tu avais mis dans la chambre</w:t>
      </w:r>
      <w:r w:rsidR="00EE5875">
        <w:rPr>
          <w:i/>
          <w:iCs/>
        </w:rPr>
        <w:t xml:space="preserve">, </w:t>
      </w:r>
      <w:r w:rsidRPr="00675642">
        <w:rPr>
          <w:i/>
          <w:iCs/>
        </w:rPr>
        <w:t>je mo</w:t>
      </w:r>
      <w:r w:rsidRPr="00675642">
        <w:rPr>
          <w:i/>
          <w:iCs/>
        </w:rPr>
        <w:t>u</w:t>
      </w:r>
      <w:r w:rsidRPr="00675642">
        <w:rPr>
          <w:i/>
          <w:iCs/>
        </w:rPr>
        <w:t>rais de honte</w:t>
      </w:r>
      <w:r w:rsidR="00EE5875">
        <w:rPr>
          <w:i/>
          <w:iCs/>
        </w:rPr>
        <w:t>.</w:t>
      </w:r>
    </w:p>
    <w:p w14:paraId="67BA7E63" w14:textId="77777777" w:rsidR="00EE5875" w:rsidRDefault="00457E89" w:rsidP="00457E89">
      <w:pPr>
        <w:rPr>
          <w:i/>
          <w:iCs/>
        </w:rPr>
      </w:pPr>
      <w:r w:rsidRPr="00675642">
        <w:rPr>
          <w:i/>
          <w:iCs/>
        </w:rPr>
        <w:t>Ô mon amour</w:t>
      </w:r>
      <w:r w:rsidR="00EE5875">
        <w:rPr>
          <w:i/>
          <w:iCs/>
        </w:rPr>
        <w:t xml:space="preserve"> ! </w:t>
      </w:r>
      <w:r w:rsidRPr="00675642">
        <w:rPr>
          <w:i/>
          <w:iCs/>
        </w:rPr>
        <w:t>Après ces jeux</w:t>
      </w:r>
      <w:r w:rsidR="00EE5875">
        <w:rPr>
          <w:i/>
          <w:iCs/>
        </w:rPr>
        <w:t xml:space="preserve">, </w:t>
      </w:r>
      <w:r w:rsidRPr="00675642">
        <w:rPr>
          <w:i/>
          <w:iCs/>
        </w:rPr>
        <w:t>nous n</w:t>
      </w:r>
      <w:r w:rsidR="00EE5875">
        <w:rPr>
          <w:i/>
          <w:iCs/>
        </w:rPr>
        <w:t>’</w:t>
      </w:r>
      <w:r w:rsidRPr="00675642">
        <w:rPr>
          <w:i/>
          <w:iCs/>
        </w:rPr>
        <w:t>avions plus rien à nous dire</w:t>
      </w:r>
      <w:r w:rsidR="00EE5875">
        <w:rPr>
          <w:i/>
          <w:iCs/>
        </w:rPr>
        <w:t xml:space="preserve">. </w:t>
      </w:r>
      <w:r w:rsidRPr="00675642">
        <w:rPr>
          <w:i/>
          <w:iCs/>
        </w:rPr>
        <w:t>Nous n</w:t>
      </w:r>
      <w:r w:rsidR="00EE5875">
        <w:rPr>
          <w:i/>
          <w:iCs/>
        </w:rPr>
        <w:t>’</w:t>
      </w:r>
      <w:r w:rsidRPr="00675642">
        <w:rPr>
          <w:i/>
          <w:iCs/>
        </w:rPr>
        <w:t>avions pas besoin de parler</w:t>
      </w:r>
      <w:r w:rsidR="00EE5875">
        <w:rPr>
          <w:i/>
          <w:iCs/>
        </w:rPr>
        <w:t xml:space="preserve">. </w:t>
      </w:r>
      <w:r w:rsidRPr="00675642">
        <w:rPr>
          <w:i/>
          <w:iCs/>
        </w:rPr>
        <w:t>Nous étions comme frère et sœur</w:t>
      </w:r>
      <w:r w:rsidR="00EE5875">
        <w:rPr>
          <w:i/>
          <w:iCs/>
        </w:rPr>
        <w:t xml:space="preserve">, </w:t>
      </w:r>
      <w:r w:rsidRPr="00675642">
        <w:rPr>
          <w:i/>
          <w:iCs/>
        </w:rPr>
        <w:t>comme si nous avions été élevés ense</w:t>
      </w:r>
      <w:r w:rsidRPr="00675642">
        <w:rPr>
          <w:i/>
          <w:iCs/>
        </w:rPr>
        <w:t>m</w:t>
      </w:r>
      <w:r w:rsidRPr="00675642">
        <w:rPr>
          <w:i/>
          <w:iCs/>
        </w:rPr>
        <w:t>ble</w:t>
      </w:r>
      <w:r w:rsidR="00EE5875">
        <w:rPr>
          <w:i/>
          <w:iCs/>
        </w:rPr>
        <w:t xml:space="preserve">, </w:t>
      </w:r>
      <w:r w:rsidRPr="00675642">
        <w:rPr>
          <w:i/>
          <w:iCs/>
        </w:rPr>
        <w:t>avec des tas de souvenirs en commun</w:t>
      </w:r>
      <w:r w:rsidR="00EE5875">
        <w:rPr>
          <w:i/>
          <w:iCs/>
        </w:rPr>
        <w:t xml:space="preserve">. </w:t>
      </w:r>
      <w:r w:rsidRPr="00675642">
        <w:rPr>
          <w:i/>
          <w:iCs/>
        </w:rPr>
        <w:t>Je m</w:t>
      </w:r>
      <w:r w:rsidR="00EE5875">
        <w:rPr>
          <w:i/>
          <w:iCs/>
        </w:rPr>
        <w:t>’</w:t>
      </w:r>
      <w:r w:rsidRPr="00675642">
        <w:rPr>
          <w:i/>
          <w:iCs/>
        </w:rPr>
        <w:t>endormais sur tes genoux</w:t>
      </w:r>
      <w:r w:rsidR="00EE5875">
        <w:rPr>
          <w:i/>
          <w:iCs/>
        </w:rPr>
        <w:t xml:space="preserve">. </w:t>
      </w:r>
      <w:r w:rsidRPr="00675642">
        <w:rPr>
          <w:i/>
          <w:iCs/>
        </w:rPr>
        <w:t xml:space="preserve">Tu </w:t>
      </w:r>
      <w:r w:rsidRPr="00675642">
        <w:rPr>
          <w:i/>
          <w:iCs/>
        </w:rPr>
        <w:lastRenderedPageBreak/>
        <w:t>me portais au lit</w:t>
      </w:r>
      <w:r w:rsidR="00EE5875">
        <w:rPr>
          <w:i/>
          <w:iCs/>
        </w:rPr>
        <w:t xml:space="preserve">. </w:t>
      </w:r>
      <w:r w:rsidRPr="00675642">
        <w:rPr>
          <w:i/>
          <w:iCs/>
        </w:rPr>
        <w:t>Je m</w:t>
      </w:r>
      <w:r w:rsidR="00EE5875">
        <w:rPr>
          <w:i/>
          <w:iCs/>
        </w:rPr>
        <w:t>’</w:t>
      </w:r>
      <w:r w:rsidRPr="00675642">
        <w:rPr>
          <w:i/>
          <w:iCs/>
        </w:rPr>
        <w:t>endormais une de</w:t>
      </w:r>
      <w:r w:rsidRPr="00675642">
        <w:rPr>
          <w:i/>
          <w:iCs/>
        </w:rPr>
        <w:t>u</w:t>
      </w:r>
      <w:r w:rsidRPr="00675642">
        <w:rPr>
          <w:i/>
          <w:iCs/>
        </w:rPr>
        <w:t>xième fois toute seule dans mon grand lit et tu me regardais dormir</w:t>
      </w:r>
      <w:r w:rsidR="00EE5875">
        <w:rPr>
          <w:i/>
          <w:iCs/>
        </w:rPr>
        <w:t xml:space="preserve">. </w:t>
      </w:r>
      <w:r w:rsidRPr="00675642">
        <w:rPr>
          <w:i/>
          <w:iCs/>
        </w:rPr>
        <w:t>Quelle chose que le sommeil</w:t>
      </w:r>
      <w:r w:rsidR="00EE5875">
        <w:rPr>
          <w:i/>
          <w:iCs/>
        </w:rPr>
        <w:t xml:space="preserve"> ! </w:t>
      </w:r>
      <w:r w:rsidRPr="00675642">
        <w:rPr>
          <w:i/>
          <w:iCs/>
        </w:rPr>
        <w:t>Je me laissais aller à l</w:t>
      </w:r>
      <w:r w:rsidR="00EE5875">
        <w:rPr>
          <w:i/>
          <w:iCs/>
        </w:rPr>
        <w:t>’</w:t>
      </w:r>
      <w:r w:rsidRPr="00675642">
        <w:rPr>
          <w:i/>
          <w:iCs/>
        </w:rPr>
        <w:t>abandon</w:t>
      </w:r>
      <w:r w:rsidR="00EE5875">
        <w:rPr>
          <w:i/>
          <w:iCs/>
        </w:rPr>
        <w:t xml:space="preserve">, </w:t>
      </w:r>
      <w:r w:rsidRPr="00675642">
        <w:rPr>
          <w:i/>
          <w:iCs/>
        </w:rPr>
        <w:t>tu pouvais même t</w:t>
      </w:r>
      <w:r w:rsidR="00EE5875">
        <w:rPr>
          <w:i/>
          <w:iCs/>
        </w:rPr>
        <w:t>’</w:t>
      </w:r>
      <w:r w:rsidRPr="00675642">
        <w:rPr>
          <w:i/>
          <w:iCs/>
        </w:rPr>
        <w:t>en retourner fumer dans ta chambre</w:t>
      </w:r>
      <w:r w:rsidR="00EE5875">
        <w:rPr>
          <w:i/>
          <w:iCs/>
        </w:rPr>
        <w:t xml:space="preserve">, </w:t>
      </w:r>
      <w:r w:rsidRPr="00675642">
        <w:rPr>
          <w:i/>
          <w:iCs/>
        </w:rPr>
        <w:t>à côté</w:t>
      </w:r>
      <w:r w:rsidR="00EE5875">
        <w:rPr>
          <w:i/>
          <w:iCs/>
        </w:rPr>
        <w:t xml:space="preserve">, </w:t>
      </w:r>
      <w:r w:rsidRPr="00675642">
        <w:rPr>
          <w:i/>
          <w:iCs/>
        </w:rPr>
        <w:t>dans mon sommeil je savais que tu veillais sur moi</w:t>
      </w:r>
      <w:r w:rsidR="00EE5875">
        <w:rPr>
          <w:i/>
          <w:iCs/>
        </w:rPr>
        <w:t xml:space="preserve">. </w:t>
      </w:r>
      <w:r w:rsidRPr="00675642">
        <w:rPr>
          <w:i/>
          <w:iCs/>
        </w:rPr>
        <w:t>Je n</w:t>
      </w:r>
      <w:r w:rsidR="00EE5875">
        <w:rPr>
          <w:i/>
          <w:iCs/>
        </w:rPr>
        <w:t>’</w:t>
      </w:r>
      <w:r w:rsidRPr="00675642">
        <w:rPr>
          <w:i/>
          <w:iCs/>
        </w:rPr>
        <w:t>avais pas peur</w:t>
      </w:r>
      <w:r w:rsidR="00EE5875">
        <w:rPr>
          <w:i/>
          <w:iCs/>
        </w:rPr>
        <w:t xml:space="preserve"> ; </w:t>
      </w:r>
      <w:r w:rsidRPr="00675642">
        <w:rPr>
          <w:i/>
          <w:iCs/>
        </w:rPr>
        <w:t>jamais je ne faisais un mauvais rêve</w:t>
      </w:r>
      <w:r w:rsidR="00EE5875">
        <w:rPr>
          <w:i/>
          <w:iCs/>
        </w:rPr>
        <w:t xml:space="preserve"> ; </w:t>
      </w:r>
      <w:r w:rsidRPr="00675642">
        <w:rPr>
          <w:i/>
          <w:iCs/>
        </w:rPr>
        <w:t>je ne savais plus ce que c</w:t>
      </w:r>
      <w:r w:rsidR="00EE5875">
        <w:rPr>
          <w:i/>
          <w:iCs/>
        </w:rPr>
        <w:t>’</w:t>
      </w:r>
      <w:r w:rsidRPr="00675642">
        <w:rPr>
          <w:i/>
          <w:iCs/>
        </w:rPr>
        <w:t>était que l</w:t>
      </w:r>
      <w:r w:rsidR="00EE5875">
        <w:rPr>
          <w:i/>
          <w:iCs/>
        </w:rPr>
        <w:t>’</w:t>
      </w:r>
      <w:r w:rsidRPr="00675642">
        <w:rPr>
          <w:i/>
          <w:iCs/>
        </w:rPr>
        <w:t>angoisse</w:t>
      </w:r>
      <w:r w:rsidR="00EE5875">
        <w:rPr>
          <w:i/>
          <w:iCs/>
        </w:rPr>
        <w:t xml:space="preserve">. </w:t>
      </w:r>
      <w:r w:rsidRPr="00675642">
        <w:rPr>
          <w:i/>
          <w:iCs/>
        </w:rPr>
        <w:t>Mon esprit s</w:t>
      </w:r>
      <w:r w:rsidR="00EE5875">
        <w:rPr>
          <w:i/>
          <w:iCs/>
        </w:rPr>
        <w:t>’</w:t>
      </w:r>
      <w:r w:rsidRPr="00675642">
        <w:rPr>
          <w:i/>
          <w:iCs/>
        </w:rPr>
        <w:t>entretenait avec toi</w:t>
      </w:r>
      <w:r w:rsidR="00EE5875">
        <w:rPr>
          <w:i/>
          <w:iCs/>
        </w:rPr>
        <w:t xml:space="preserve">. </w:t>
      </w:r>
      <w:r w:rsidRPr="00675642">
        <w:rPr>
          <w:i/>
          <w:iCs/>
        </w:rPr>
        <w:t>Dans mon sommeil</w:t>
      </w:r>
      <w:r w:rsidR="00EE5875">
        <w:rPr>
          <w:i/>
          <w:iCs/>
        </w:rPr>
        <w:t xml:space="preserve">, </w:t>
      </w:r>
      <w:r w:rsidRPr="00675642">
        <w:rPr>
          <w:i/>
          <w:iCs/>
        </w:rPr>
        <w:t>je te disais tout ce que je n</w:t>
      </w:r>
      <w:r w:rsidR="00EE5875">
        <w:rPr>
          <w:i/>
          <w:iCs/>
        </w:rPr>
        <w:t>’</w:t>
      </w:r>
      <w:r w:rsidRPr="00675642">
        <w:rPr>
          <w:i/>
          <w:iCs/>
        </w:rPr>
        <w:t>arrivais pas à te dire au long du jour</w:t>
      </w:r>
      <w:r w:rsidR="00EE5875">
        <w:rPr>
          <w:i/>
          <w:iCs/>
        </w:rPr>
        <w:t xml:space="preserve">. </w:t>
      </w:r>
      <w:r w:rsidRPr="00675642">
        <w:rPr>
          <w:i/>
          <w:iCs/>
        </w:rPr>
        <w:t>Mon souffle e</w:t>
      </w:r>
      <w:r w:rsidRPr="00675642">
        <w:rPr>
          <w:i/>
          <w:iCs/>
        </w:rPr>
        <w:t>r</w:t>
      </w:r>
      <w:r w:rsidRPr="00675642">
        <w:rPr>
          <w:i/>
          <w:iCs/>
        </w:rPr>
        <w:t>rait dans tes cheveux</w:t>
      </w:r>
      <w:r w:rsidR="00EE5875">
        <w:rPr>
          <w:i/>
          <w:iCs/>
        </w:rPr>
        <w:t xml:space="preserve">, </w:t>
      </w:r>
      <w:r w:rsidRPr="00675642">
        <w:rPr>
          <w:i/>
          <w:iCs/>
        </w:rPr>
        <w:t>dans mon sommeil</w:t>
      </w:r>
      <w:r w:rsidR="00EE5875">
        <w:rPr>
          <w:i/>
          <w:iCs/>
        </w:rPr>
        <w:t xml:space="preserve">. </w:t>
      </w:r>
      <w:r w:rsidRPr="00675642">
        <w:rPr>
          <w:i/>
          <w:iCs/>
        </w:rPr>
        <w:t>Dans mon sommeil</w:t>
      </w:r>
      <w:r w:rsidR="00EE5875">
        <w:rPr>
          <w:i/>
          <w:iCs/>
        </w:rPr>
        <w:t xml:space="preserve">, </w:t>
      </w:r>
      <w:r w:rsidRPr="00675642">
        <w:rPr>
          <w:i/>
          <w:iCs/>
        </w:rPr>
        <w:t>je te confiais toutes mes secrètes inquiétudes et toutes mes peines s</w:t>
      </w:r>
      <w:r w:rsidR="00EE5875">
        <w:rPr>
          <w:i/>
          <w:iCs/>
        </w:rPr>
        <w:t>’</w:t>
      </w:r>
      <w:r w:rsidRPr="00675642">
        <w:rPr>
          <w:i/>
          <w:iCs/>
        </w:rPr>
        <w:t>évanouissaient</w:t>
      </w:r>
      <w:r w:rsidR="00EE5875">
        <w:rPr>
          <w:i/>
          <w:iCs/>
        </w:rPr>
        <w:t xml:space="preserve">, </w:t>
      </w:r>
      <w:r w:rsidRPr="00675642">
        <w:rPr>
          <w:i/>
          <w:iCs/>
        </w:rPr>
        <w:t>dans mon sommeil</w:t>
      </w:r>
      <w:r w:rsidR="00EE5875">
        <w:rPr>
          <w:i/>
          <w:iCs/>
        </w:rPr>
        <w:t xml:space="preserve">. </w:t>
      </w:r>
      <w:r w:rsidRPr="00675642">
        <w:rPr>
          <w:i/>
          <w:iCs/>
        </w:rPr>
        <w:t>Je reposais</w:t>
      </w:r>
      <w:r w:rsidR="00EE5875">
        <w:rPr>
          <w:i/>
          <w:iCs/>
        </w:rPr>
        <w:t xml:space="preserve">. </w:t>
      </w:r>
      <w:r w:rsidRPr="00675642">
        <w:rPr>
          <w:i/>
          <w:iCs/>
        </w:rPr>
        <w:t>Une nuit</w:t>
      </w:r>
      <w:r w:rsidR="00EE5875">
        <w:rPr>
          <w:i/>
          <w:iCs/>
        </w:rPr>
        <w:t xml:space="preserve">, </w:t>
      </w:r>
      <w:r w:rsidRPr="00675642">
        <w:rPr>
          <w:i/>
          <w:iCs/>
        </w:rPr>
        <w:t>je t</w:t>
      </w:r>
      <w:r w:rsidR="00EE5875">
        <w:rPr>
          <w:i/>
          <w:iCs/>
        </w:rPr>
        <w:t>’</w:t>
      </w:r>
      <w:r w:rsidRPr="00675642">
        <w:rPr>
          <w:i/>
          <w:iCs/>
        </w:rPr>
        <w:t>ai vu partir en courant</w:t>
      </w:r>
      <w:r w:rsidR="00EE5875">
        <w:rPr>
          <w:i/>
          <w:iCs/>
        </w:rPr>
        <w:t xml:space="preserve">, </w:t>
      </w:r>
      <w:r w:rsidRPr="00675642">
        <w:rPr>
          <w:i/>
          <w:iCs/>
        </w:rPr>
        <w:t>je te suivais dans les rues</w:t>
      </w:r>
      <w:r w:rsidR="00EE5875">
        <w:rPr>
          <w:i/>
          <w:iCs/>
        </w:rPr>
        <w:t xml:space="preserve">, </w:t>
      </w:r>
      <w:r w:rsidRPr="00675642">
        <w:rPr>
          <w:i/>
          <w:iCs/>
        </w:rPr>
        <w:t>dans mon sommeil</w:t>
      </w:r>
      <w:r w:rsidR="00EE5875">
        <w:rPr>
          <w:i/>
          <w:iCs/>
        </w:rPr>
        <w:t xml:space="preserve">. </w:t>
      </w:r>
      <w:r w:rsidRPr="00675642">
        <w:rPr>
          <w:i/>
          <w:iCs/>
        </w:rPr>
        <w:t>Tu es allé jusqu</w:t>
      </w:r>
      <w:r w:rsidR="00EE5875">
        <w:rPr>
          <w:i/>
          <w:iCs/>
        </w:rPr>
        <w:t>’</w:t>
      </w:r>
      <w:r w:rsidRPr="00675642">
        <w:rPr>
          <w:i/>
          <w:iCs/>
        </w:rPr>
        <w:t>aux Halles</w:t>
      </w:r>
      <w:r w:rsidR="00EE5875">
        <w:rPr>
          <w:i/>
          <w:iCs/>
        </w:rPr>
        <w:t xml:space="preserve">, </w:t>
      </w:r>
      <w:r w:rsidRPr="00675642">
        <w:rPr>
          <w:i/>
          <w:iCs/>
        </w:rPr>
        <w:t>acheter des fleurs</w:t>
      </w:r>
      <w:r w:rsidR="00EE5875">
        <w:rPr>
          <w:i/>
          <w:iCs/>
        </w:rPr>
        <w:t xml:space="preserve">. </w:t>
      </w:r>
      <w:r w:rsidRPr="00675642">
        <w:rPr>
          <w:i/>
          <w:iCs/>
        </w:rPr>
        <w:t>Il y avait déjà un bon moment que</w:t>
      </w:r>
      <w:r w:rsidR="00EE5875">
        <w:rPr>
          <w:i/>
          <w:iCs/>
        </w:rPr>
        <w:t xml:space="preserve">, </w:t>
      </w:r>
      <w:r w:rsidRPr="00675642">
        <w:rPr>
          <w:i/>
          <w:iCs/>
        </w:rPr>
        <w:t>dans mon sommeil</w:t>
      </w:r>
      <w:r w:rsidR="00EE5875">
        <w:rPr>
          <w:i/>
          <w:iCs/>
        </w:rPr>
        <w:t xml:space="preserve">, </w:t>
      </w:r>
      <w:r w:rsidRPr="00675642">
        <w:rPr>
          <w:i/>
          <w:iCs/>
        </w:rPr>
        <w:t>je sentais que tu avais envie de me dire quelque chose</w:t>
      </w:r>
      <w:r w:rsidR="00EE5875">
        <w:rPr>
          <w:i/>
          <w:iCs/>
        </w:rPr>
        <w:t xml:space="preserve">, </w:t>
      </w:r>
      <w:r w:rsidRPr="00675642">
        <w:rPr>
          <w:i/>
          <w:iCs/>
        </w:rPr>
        <w:t>quelque chose de très important et que tu n</w:t>
      </w:r>
      <w:r w:rsidR="00EE5875">
        <w:rPr>
          <w:i/>
          <w:iCs/>
        </w:rPr>
        <w:t>’</w:t>
      </w:r>
      <w:r w:rsidRPr="00675642">
        <w:rPr>
          <w:i/>
          <w:iCs/>
        </w:rPr>
        <w:t>osais me parler par crainte de me réveiller</w:t>
      </w:r>
      <w:r w:rsidR="00EE5875">
        <w:rPr>
          <w:i/>
          <w:iCs/>
        </w:rPr>
        <w:t xml:space="preserve">. </w:t>
      </w:r>
      <w:r w:rsidRPr="00675642">
        <w:rPr>
          <w:i/>
          <w:iCs/>
        </w:rPr>
        <w:t>Je ne me suis pas réveillée</w:t>
      </w:r>
      <w:r w:rsidR="00EE5875">
        <w:rPr>
          <w:i/>
          <w:iCs/>
        </w:rPr>
        <w:t xml:space="preserve"> ; </w:t>
      </w:r>
      <w:r w:rsidRPr="00675642">
        <w:rPr>
          <w:i/>
          <w:iCs/>
        </w:rPr>
        <w:t>mais quand tu es revenu avec quatre bottes d</w:t>
      </w:r>
      <w:r w:rsidR="00EE5875">
        <w:rPr>
          <w:i/>
          <w:iCs/>
        </w:rPr>
        <w:t>’</w:t>
      </w:r>
      <w:r w:rsidRPr="00675642">
        <w:rPr>
          <w:i/>
          <w:iCs/>
        </w:rPr>
        <w:t>œillets</w:t>
      </w:r>
      <w:r w:rsidR="00EE5875">
        <w:rPr>
          <w:i/>
          <w:iCs/>
        </w:rPr>
        <w:t xml:space="preserve">, </w:t>
      </w:r>
      <w:r w:rsidRPr="00675642">
        <w:rPr>
          <w:i/>
          <w:iCs/>
        </w:rPr>
        <w:t>des jaunes</w:t>
      </w:r>
      <w:r w:rsidR="00EE5875">
        <w:rPr>
          <w:i/>
          <w:iCs/>
        </w:rPr>
        <w:t xml:space="preserve">, </w:t>
      </w:r>
      <w:r w:rsidRPr="00675642">
        <w:rPr>
          <w:i/>
          <w:iCs/>
        </w:rPr>
        <w:t>des blancs</w:t>
      </w:r>
      <w:r w:rsidR="00EE5875">
        <w:rPr>
          <w:i/>
          <w:iCs/>
        </w:rPr>
        <w:t xml:space="preserve">, </w:t>
      </w:r>
      <w:r w:rsidRPr="00675642">
        <w:rPr>
          <w:i/>
          <w:iCs/>
        </w:rPr>
        <w:t>des crèmes</w:t>
      </w:r>
      <w:r w:rsidR="00EE5875">
        <w:rPr>
          <w:i/>
          <w:iCs/>
        </w:rPr>
        <w:t xml:space="preserve">, </w:t>
      </w:r>
      <w:r w:rsidRPr="00675642">
        <w:rPr>
          <w:i/>
          <w:iCs/>
        </w:rPr>
        <w:t>des mauves</w:t>
      </w:r>
      <w:r w:rsidR="00EE5875">
        <w:rPr>
          <w:i/>
          <w:iCs/>
        </w:rPr>
        <w:t xml:space="preserve">, </w:t>
      </w:r>
      <w:r w:rsidRPr="00675642">
        <w:rPr>
          <w:i/>
          <w:iCs/>
        </w:rPr>
        <w:t>je t</w:t>
      </w:r>
      <w:r w:rsidR="00EE5875">
        <w:rPr>
          <w:i/>
          <w:iCs/>
        </w:rPr>
        <w:t>’</w:t>
      </w:r>
      <w:r w:rsidRPr="00675642">
        <w:rPr>
          <w:i/>
          <w:iCs/>
        </w:rPr>
        <w:t>attendais sur le seuil de ta chambre</w:t>
      </w:r>
      <w:r w:rsidR="00EE5875">
        <w:rPr>
          <w:i/>
          <w:iCs/>
        </w:rPr>
        <w:t xml:space="preserve">. </w:t>
      </w:r>
      <w:r w:rsidRPr="00675642">
        <w:rPr>
          <w:i/>
          <w:iCs/>
        </w:rPr>
        <w:t>Je t</w:t>
      </w:r>
      <w:r w:rsidR="00EE5875">
        <w:rPr>
          <w:i/>
          <w:iCs/>
        </w:rPr>
        <w:t>’</w:t>
      </w:r>
      <w:r w:rsidRPr="00675642">
        <w:rPr>
          <w:i/>
          <w:iCs/>
        </w:rPr>
        <w:t>ai vu revenir en co</w:t>
      </w:r>
      <w:r w:rsidRPr="00675642">
        <w:rPr>
          <w:i/>
          <w:iCs/>
        </w:rPr>
        <w:t>u</w:t>
      </w:r>
      <w:r w:rsidRPr="00675642">
        <w:rPr>
          <w:i/>
          <w:iCs/>
        </w:rPr>
        <w:t>rant</w:t>
      </w:r>
      <w:r w:rsidR="00EE5875">
        <w:rPr>
          <w:i/>
          <w:iCs/>
        </w:rPr>
        <w:t xml:space="preserve">. </w:t>
      </w:r>
      <w:r w:rsidRPr="00675642">
        <w:rPr>
          <w:i/>
          <w:iCs/>
        </w:rPr>
        <w:t>Tu avais envie de me dire quelque chose et</w:t>
      </w:r>
      <w:r w:rsidR="00EE5875">
        <w:rPr>
          <w:i/>
          <w:iCs/>
        </w:rPr>
        <w:t xml:space="preserve">, </w:t>
      </w:r>
      <w:r w:rsidRPr="00675642">
        <w:rPr>
          <w:i/>
          <w:iCs/>
        </w:rPr>
        <w:t>dans mon sommeil</w:t>
      </w:r>
      <w:r w:rsidR="00EE5875">
        <w:rPr>
          <w:i/>
          <w:iCs/>
        </w:rPr>
        <w:t xml:space="preserve">, </w:t>
      </w:r>
      <w:r w:rsidRPr="00675642">
        <w:rPr>
          <w:i/>
          <w:iCs/>
        </w:rPr>
        <w:t>j</w:t>
      </w:r>
      <w:r w:rsidR="00EE5875">
        <w:rPr>
          <w:i/>
          <w:iCs/>
        </w:rPr>
        <w:t>’</w:t>
      </w:r>
      <w:r w:rsidRPr="00675642">
        <w:rPr>
          <w:i/>
          <w:iCs/>
        </w:rPr>
        <w:t>étais venue à ta rencontre</w:t>
      </w:r>
      <w:r w:rsidR="00EE5875">
        <w:rPr>
          <w:i/>
          <w:iCs/>
        </w:rPr>
        <w:t xml:space="preserve">. </w:t>
      </w:r>
      <w:r w:rsidRPr="00675642">
        <w:rPr>
          <w:i/>
          <w:iCs/>
        </w:rPr>
        <w:t>En te voyant rentrer avec ces fleurs</w:t>
      </w:r>
      <w:r w:rsidR="00EE5875">
        <w:rPr>
          <w:i/>
          <w:iCs/>
        </w:rPr>
        <w:t xml:space="preserve">, </w:t>
      </w:r>
      <w:r w:rsidRPr="00675642">
        <w:rPr>
          <w:i/>
          <w:iCs/>
        </w:rPr>
        <w:t>l</w:t>
      </w:r>
      <w:r w:rsidR="00EE5875">
        <w:rPr>
          <w:i/>
          <w:iCs/>
        </w:rPr>
        <w:t>’</w:t>
      </w:r>
      <w:r w:rsidRPr="00675642">
        <w:rPr>
          <w:i/>
          <w:iCs/>
        </w:rPr>
        <w:t>ai-je rêvé ou ne me suis-je pas réellement re</w:t>
      </w:r>
      <w:r w:rsidRPr="00675642">
        <w:rPr>
          <w:i/>
          <w:iCs/>
        </w:rPr>
        <w:t>n</w:t>
      </w:r>
      <w:r w:rsidRPr="00675642">
        <w:rPr>
          <w:i/>
          <w:iCs/>
        </w:rPr>
        <w:t>dormie</w:t>
      </w:r>
      <w:r w:rsidR="00EE5875">
        <w:rPr>
          <w:i/>
          <w:iCs/>
        </w:rPr>
        <w:t xml:space="preserve">, </w:t>
      </w:r>
      <w:r w:rsidRPr="00675642">
        <w:rPr>
          <w:i/>
          <w:iCs/>
        </w:rPr>
        <w:t>dans mon sommeil</w:t>
      </w:r>
      <w:r w:rsidR="00EE5875">
        <w:rPr>
          <w:i/>
          <w:iCs/>
        </w:rPr>
        <w:t xml:space="preserve"> ? </w:t>
      </w:r>
      <w:r w:rsidRPr="00675642">
        <w:rPr>
          <w:i/>
          <w:iCs/>
        </w:rPr>
        <w:t>C</w:t>
      </w:r>
      <w:r w:rsidR="00EE5875">
        <w:rPr>
          <w:i/>
          <w:iCs/>
        </w:rPr>
        <w:t>’</w:t>
      </w:r>
      <w:r w:rsidRPr="00675642">
        <w:rPr>
          <w:i/>
          <w:iCs/>
        </w:rPr>
        <w:t>était là toute ma réponse à la chose que tu voulais me demander</w:t>
      </w:r>
      <w:r w:rsidR="00EE5875">
        <w:rPr>
          <w:i/>
          <w:iCs/>
        </w:rPr>
        <w:t xml:space="preserve">, </w:t>
      </w:r>
      <w:r w:rsidRPr="00675642">
        <w:rPr>
          <w:i/>
          <w:iCs/>
        </w:rPr>
        <w:t>ô mon amour</w:t>
      </w:r>
      <w:r w:rsidR="00EE5875">
        <w:rPr>
          <w:i/>
          <w:iCs/>
        </w:rPr>
        <w:t xml:space="preserve"> ! </w:t>
      </w:r>
      <w:r w:rsidRPr="00675642">
        <w:rPr>
          <w:i/>
          <w:iCs/>
        </w:rPr>
        <w:t>Tu es mon repos</w:t>
      </w:r>
      <w:r w:rsidR="00EE5875">
        <w:rPr>
          <w:i/>
          <w:iCs/>
        </w:rPr>
        <w:t xml:space="preserve">, </w:t>
      </w:r>
      <w:r w:rsidRPr="00675642">
        <w:rPr>
          <w:i/>
          <w:iCs/>
        </w:rPr>
        <w:t>mon sourire</w:t>
      </w:r>
      <w:r w:rsidR="00EE5875">
        <w:rPr>
          <w:i/>
          <w:iCs/>
        </w:rPr>
        <w:t>.</w:t>
      </w:r>
    </w:p>
    <w:p w14:paraId="72F46F20" w14:textId="5736ADE8" w:rsidR="00457E89" w:rsidRPr="00675642" w:rsidRDefault="00457E89" w:rsidP="00EE5875">
      <w:pPr>
        <w:pStyle w:val="Titre3"/>
      </w:pPr>
      <w:bookmarkStart w:id="40" w:name="_Toc327816212"/>
      <w:bookmarkStart w:id="41" w:name="_Toc201949624"/>
      <w:r w:rsidRPr="00675642">
        <w:t>LES TAXIS</w:t>
      </w:r>
      <w:bookmarkEnd w:id="40"/>
      <w:bookmarkEnd w:id="41"/>
    </w:p>
    <w:p w14:paraId="3845B152" w14:textId="77777777" w:rsidR="00EE5875" w:rsidRDefault="00457E89" w:rsidP="00457E89">
      <w:pPr>
        <w:rPr>
          <w:i/>
          <w:iCs/>
        </w:rPr>
      </w:pPr>
      <w:r w:rsidRPr="00675642">
        <w:rPr>
          <w:i/>
          <w:iCs/>
        </w:rPr>
        <w:t>Les taxis sont comme des petits écrins avec des amoureux dedans</w:t>
      </w:r>
      <w:r w:rsidR="00EE5875">
        <w:rPr>
          <w:i/>
          <w:iCs/>
        </w:rPr>
        <w:t xml:space="preserve">. </w:t>
      </w:r>
      <w:r w:rsidRPr="00675642">
        <w:rPr>
          <w:i/>
          <w:iCs/>
        </w:rPr>
        <w:t>Les taxis sont comme des petites boîtes à musique avec des petits oiseaux dedans</w:t>
      </w:r>
      <w:r w:rsidR="00EE5875">
        <w:rPr>
          <w:i/>
          <w:iCs/>
        </w:rPr>
        <w:t xml:space="preserve">. </w:t>
      </w:r>
      <w:r w:rsidRPr="00675642">
        <w:rPr>
          <w:i/>
          <w:iCs/>
        </w:rPr>
        <w:t>Les amoureux ne parlent pas</w:t>
      </w:r>
      <w:r w:rsidR="00EE5875">
        <w:rPr>
          <w:i/>
          <w:iCs/>
        </w:rPr>
        <w:t xml:space="preserve">, </w:t>
      </w:r>
      <w:r w:rsidRPr="00675642">
        <w:rPr>
          <w:i/>
          <w:iCs/>
        </w:rPr>
        <w:t>ils g</w:t>
      </w:r>
      <w:r w:rsidRPr="00675642">
        <w:rPr>
          <w:i/>
          <w:iCs/>
        </w:rPr>
        <w:t>a</w:t>
      </w:r>
      <w:r w:rsidRPr="00675642">
        <w:rPr>
          <w:i/>
          <w:iCs/>
        </w:rPr>
        <w:t>zouillent avec les yeux et ils se taisent</w:t>
      </w:r>
      <w:r w:rsidR="00EE5875">
        <w:rPr>
          <w:i/>
          <w:iCs/>
        </w:rPr>
        <w:t xml:space="preserve">. </w:t>
      </w:r>
      <w:r w:rsidRPr="00675642">
        <w:rPr>
          <w:i/>
          <w:iCs/>
        </w:rPr>
        <w:t>Ils vivent l</w:t>
      </w:r>
      <w:r w:rsidR="00EE5875">
        <w:rPr>
          <w:i/>
          <w:iCs/>
        </w:rPr>
        <w:t>’</w:t>
      </w:r>
      <w:r w:rsidRPr="00675642">
        <w:rPr>
          <w:i/>
          <w:iCs/>
        </w:rPr>
        <w:t>un contre l</w:t>
      </w:r>
      <w:r w:rsidR="00EE5875">
        <w:rPr>
          <w:i/>
          <w:iCs/>
        </w:rPr>
        <w:t>’</w:t>
      </w:r>
      <w:r w:rsidRPr="00675642">
        <w:rPr>
          <w:i/>
          <w:iCs/>
        </w:rPr>
        <w:t>autre</w:t>
      </w:r>
      <w:r w:rsidR="00EE5875">
        <w:rPr>
          <w:i/>
          <w:iCs/>
        </w:rPr>
        <w:t xml:space="preserve">, </w:t>
      </w:r>
      <w:r w:rsidRPr="00675642">
        <w:rPr>
          <w:i/>
          <w:iCs/>
        </w:rPr>
        <w:t>c</w:t>
      </w:r>
      <w:r w:rsidR="00EE5875">
        <w:rPr>
          <w:i/>
          <w:iCs/>
        </w:rPr>
        <w:t>’</w:t>
      </w:r>
      <w:r w:rsidRPr="00675642">
        <w:rPr>
          <w:i/>
          <w:iCs/>
        </w:rPr>
        <w:t>est pourquoi ils sont si bien en taxi</w:t>
      </w:r>
      <w:r w:rsidR="00EE5875">
        <w:rPr>
          <w:i/>
          <w:iCs/>
        </w:rPr>
        <w:t>.</w:t>
      </w:r>
    </w:p>
    <w:p w14:paraId="5F9E6501" w14:textId="77777777" w:rsidR="00EE5875" w:rsidRDefault="00457E89" w:rsidP="00457E89">
      <w:pPr>
        <w:rPr>
          <w:i/>
          <w:iCs/>
        </w:rPr>
      </w:pPr>
      <w:r w:rsidRPr="00675642">
        <w:rPr>
          <w:i/>
          <w:iCs/>
        </w:rPr>
        <w:lastRenderedPageBreak/>
        <w:t>On ne rit pas en taxi</w:t>
      </w:r>
      <w:r w:rsidR="00EE5875">
        <w:rPr>
          <w:i/>
          <w:iCs/>
        </w:rPr>
        <w:t xml:space="preserve">. </w:t>
      </w:r>
      <w:r w:rsidRPr="00675642">
        <w:rPr>
          <w:i/>
          <w:iCs/>
        </w:rPr>
        <w:t>On ne chante pas en taxi</w:t>
      </w:r>
      <w:r w:rsidR="00EE5875">
        <w:rPr>
          <w:i/>
          <w:iCs/>
        </w:rPr>
        <w:t xml:space="preserve">. </w:t>
      </w:r>
      <w:r w:rsidRPr="00675642">
        <w:rPr>
          <w:i/>
          <w:iCs/>
        </w:rPr>
        <w:t>On est s</w:t>
      </w:r>
      <w:r w:rsidRPr="00675642">
        <w:rPr>
          <w:i/>
          <w:iCs/>
        </w:rPr>
        <w:t>é</w:t>
      </w:r>
      <w:r w:rsidRPr="00675642">
        <w:rPr>
          <w:i/>
          <w:iCs/>
        </w:rPr>
        <w:t>rieux</w:t>
      </w:r>
      <w:r w:rsidR="00EE5875">
        <w:rPr>
          <w:i/>
          <w:iCs/>
        </w:rPr>
        <w:t xml:space="preserve">. </w:t>
      </w:r>
      <w:r w:rsidRPr="00675642">
        <w:rPr>
          <w:i/>
          <w:iCs/>
        </w:rPr>
        <w:t>On se regarde</w:t>
      </w:r>
      <w:r w:rsidR="00EE5875">
        <w:rPr>
          <w:i/>
          <w:iCs/>
        </w:rPr>
        <w:t xml:space="preserve">. </w:t>
      </w:r>
      <w:r w:rsidRPr="00675642">
        <w:rPr>
          <w:i/>
          <w:iCs/>
        </w:rPr>
        <w:t>On est loin</w:t>
      </w:r>
      <w:r w:rsidR="00EE5875">
        <w:rPr>
          <w:i/>
          <w:iCs/>
        </w:rPr>
        <w:t xml:space="preserve">. </w:t>
      </w:r>
      <w:r w:rsidRPr="00675642">
        <w:rPr>
          <w:i/>
          <w:iCs/>
        </w:rPr>
        <w:t>On se serre mystérieusement la main comme si on allait se donner quelque chose de très pr</w:t>
      </w:r>
      <w:r w:rsidRPr="00675642">
        <w:rPr>
          <w:i/>
          <w:iCs/>
        </w:rPr>
        <w:t>é</w:t>
      </w:r>
      <w:r w:rsidRPr="00675642">
        <w:rPr>
          <w:i/>
          <w:iCs/>
        </w:rPr>
        <w:t>cieux</w:t>
      </w:r>
      <w:r w:rsidR="00EE5875">
        <w:rPr>
          <w:i/>
          <w:iCs/>
        </w:rPr>
        <w:t xml:space="preserve">. </w:t>
      </w:r>
      <w:r w:rsidRPr="00675642">
        <w:rPr>
          <w:i/>
          <w:iCs/>
        </w:rPr>
        <w:t>Tout est surprise quand on s</w:t>
      </w:r>
      <w:r w:rsidR="00EE5875">
        <w:rPr>
          <w:i/>
          <w:iCs/>
        </w:rPr>
        <w:t>’</w:t>
      </w:r>
      <w:r w:rsidRPr="00675642">
        <w:rPr>
          <w:i/>
          <w:iCs/>
        </w:rPr>
        <w:t>aime</w:t>
      </w:r>
      <w:r w:rsidR="00EE5875">
        <w:rPr>
          <w:i/>
          <w:iCs/>
        </w:rPr>
        <w:t xml:space="preserve">. </w:t>
      </w:r>
      <w:r w:rsidRPr="00675642">
        <w:rPr>
          <w:i/>
          <w:iCs/>
        </w:rPr>
        <w:t>C</w:t>
      </w:r>
      <w:r w:rsidR="00EE5875">
        <w:rPr>
          <w:i/>
          <w:iCs/>
        </w:rPr>
        <w:t>’</w:t>
      </w:r>
      <w:r w:rsidRPr="00675642">
        <w:rPr>
          <w:i/>
          <w:iCs/>
        </w:rPr>
        <w:t>est pourquoi</w:t>
      </w:r>
      <w:r w:rsidR="00EE5875">
        <w:rPr>
          <w:i/>
          <w:iCs/>
        </w:rPr>
        <w:t xml:space="preserve">, </w:t>
      </w:r>
      <w:r w:rsidRPr="00675642">
        <w:rPr>
          <w:i/>
          <w:iCs/>
        </w:rPr>
        <w:t>quand votre taxi s</w:t>
      </w:r>
      <w:r w:rsidR="00EE5875">
        <w:rPr>
          <w:i/>
          <w:iCs/>
        </w:rPr>
        <w:t>’</w:t>
      </w:r>
      <w:r w:rsidRPr="00675642">
        <w:rPr>
          <w:i/>
          <w:iCs/>
        </w:rPr>
        <w:t>arrête</w:t>
      </w:r>
      <w:r w:rsidR="00EE5875">
        <w:rPr>
          <w:i/>
          <w:iCs/>
        </w:rPr>
        <w:t xml:space="preserve">, </w:t>
      </w:r>
      <w:r w:rsidRPr="00675642">
        <w:rPr>
          <w:i/>
          <w:iCs/>
        </w:rPr>
        <w:t>c</w:t>
      </w:r>
      <w:r w:rsidR="00EE5875">
        <w:rPr>
          <w:i/>
          <w:iCs/>
        </w:rPr>
        <w:t>’</w:t>
      </w:r>
      <w:r w:rsidRPr="00675642">
        <w:rPr>
          <w:i/>
          <w:iCs/>
        </w:rPr>
        <w:t>est toujours devant une vitrine en fête</w:t>
      </w:r>
      <w:r w:rsidR="00EE5875">
        <w:rPr>
          <w:i/>
          <w:iCs/>
        </w:rPr>
        <w:t xml:space="preserve">. </w:t>
      </w:r>
      <w:r w:rsidRPr="00675642">
        <w:rPr>
          <w:i/>
          <w:iCs/>
        </w:rPr>
        <w:t>Alors</w:t>
      </w:r>
      <w:r w:rsidR="00EE5875">
        <w:rPr>
          <w:i/>
          <w:iCs/>
        </w:rPr>
        <w:t xml:space="preserve">, </w:t>
      </w:r>
      <w:r w:rsidRPr="00675642">
        <w:rPr>
          <w:i/>
          <w:iCs/>
        </w:rPr>
        <w:t>tu m</w:t>
      </w:r>
      <w:r w:rsidR="00EE5875">
        <w:rPr>
          <w:i/>
          <w:iCs/>
        </w:rPr>
        <w:t>’</w:t>
      </w:r>
      <w:r w:rsidRPr="00675642">
        <w:rPr>
          <w:i/>
          <w:iCs/>
        </w:rPr>
        <w:t>achètes toute la boutique</w:t>
      </w:r>
      <w:r w:rsidR="00EE5875">
        <w:rPr>
          <w:i/>
          <w:iCs/>
        </w:rPr>
        <w:t xml:space="preserve">, </w:t>
      </w:r>
      <w:r w:rsidRPr="00675642">
        <w:rPr>
          <w:i/>
          <w:iCs/>
        </w:rPr>
        <w:t>ô mon grand fou</w:t>
      </w:r>
      <w:r w:rsidR="00EE5875">
        <w:rPr>
          <w:i/>
          <w:iCs/>
        </w:rPr>
        <w:t> !</w:t>
      </w:r>
    </w:p>
    <w:p w14:paraId="697FD4E7" w14:textId="64B06EFA" w:rsidR="00457E89" w:rsidRPr="00675642" w:rsidRDefault="00457E89" w:rsidP="00EE5875">
      <w:pPr>
        <w:pStyle w:val="Titre3"/>
      </w:pPr>
      <w:bookmarkStart w:id="42" w:name="_Toc327816213"/>
      <w:bookmarkStart w:id="43" w:name="_Toc201949625"/>
      <w:r w:rsidRPr="00675642">
        <w:t>LES CINÉS</w:t>
      </w:r>
      <w:bookmarkEnd w:id="42"/>
      <w:bookmarkEnd w:id="43"/>
    </w:p>
    <w:p w14:paraId="54E8F367" w14:textId="77777777" w:rsidR="00EE5875" w:rsidRDefault="00457E89" w:rsidP="00457E89">
      <w:pPr>
        <w:rPr>
          <w:i/>
          <w:iCs/>
        </w:rPr>
      </w:pPr>
      <w:r w:rsidRPr="00675642">
        <w:rPr>
          <w:i/>
          <w:iCs/>
        </w:rPr>
        <w:t>Quand nous n</w:t>
      </w:r>
      <w:r w:rsidR="00EE5875">
        <w:rPr>
          <w:i/>
          <w:iCs/>
        </w:rPr>
        <w:t>’</w:t>
      </w:r>
      <w:r w:rsidRPr="00675642">
        <w:rPr>
          <w:i/>
          <w:iCs/>
        </w:rPr>
        <w:t>étions pas perdus en taxi</w:t>
      </w:r>
      <w:r w:rsidR="00EE5875">
        <w:rPr>
          <w:i/>
          <w:iCs/>
        </w:rPr>
        <w:t xml:space="preserve">, </w:t>
      </w:r>
      <w:r w:rsidRPr="00675642">
        <w:rPr>
          <w:i/>
          <w:iCs/>
        </w:rPr>
        <w:t>nous nous pe</w:t>
      </w:r>
      <w:r w:rsidRPr="00675642">
        <w:rPr>
          <w:i/>
          <w:iCs/>
        </w:rPr>
        <w:t>r</w:t>
      </w:r>
      <w:r w:rsidRPr="00675642">
        <w:rPr>
          <w:i/>
          <w:iCs/>
        </w:rPr>
        <w:t>dions dans les cinémas</w:t>
      </w:r>
      <w:r w:rsidR="00EE5875">
        <w:rPr>
          <w:i/>
          <w:iCs/>
        </w:rPr>
        <w:t xml:space="preserve">. </w:t>
      </w:r>
      <w:r w:rsidRPr="00675642">
        <w:rPr>
          <w:i/>
          <w:iCs/>
        </w:rPr>
        <w:t>Comme j</w:t>
      </w:r>
      <w:r w:rsidR="00EE5875">
        <w:rPr>
          <w:i/>
          <w:iCs/>
        </w:rPr>
        <w:t>’</w:t>
      </w:r>
      <w:r w:rsidRPr="00675642">
        <w:rPr>
          <w:i/>
          <w:iCs/>
        </w:rPr>
        <w:t>avais peur</w:t>
      </w:r>
      <w:r w:rsidR="00EE5875">
        <w:rPr>
          <w:i/>
          <w:iCs/>
        </w:rPr>
        <w:t xml:space="preserve"> ! </w:t>
      </w:r>
      <w:r w:rsidRPr="00675642">
        <w:rPr>
          <w:i/>
          <w:iCs/>
        </w:rPr>
        <w:t>Je ne connaissais pas Paris et les taxis nous menaient parfois beaucoup trop loin</w:t>
      </w:r>
      <w:r w:rsidR="00EE5875">
        <w:rPr>
          <w:i/>
          <w:iCs/>
        </w:rPr>
        <w:t xml:space="preserve"> ; </w:t>
      </w:r>
      <w:r w:rsidRPr="00675642">
        <w:rPr>
          <w:i/>
          <w:iCs/>
        </w:rPr>
        <w:t>mais lui</w:t>
      </w:r>
      <w:r w:rsidR="00EE5875">
        <w:rPr>
          <w:i/>
          <w:iCs/>
        </w:rPr>
        <w:t xml:space="preserve">, </w:t>
      </w:r>
      <w:r w:rsidRPr="00675642">
        <w:rPr>
          <w:i/>
          <w:iCs/>
        </w:rPr>
        <w:t>mon grand</w:t>
      </w:r>
      <w:r w:rsidR="00EE5875">
        <w:rPr>
          <w:i/>
          <w:iCs/>
        </w:rPr>
        <w:t xml:space="preserve">, </w:t>
      </w:r>
      <w:r w:rsidRPr="00675642">
        <w:rPr>
          <w:i/>
          <w:iCs/>
        </w:rPr>
        <w:t>comment connaissait-il tous les c</w:t>
      </w:r>
      <w:r w:rsidRPr="00675642">
        <w:rPr>
          <w:i/>
          <w:iCs/>
        </w:rPr>
        <w:t>i</w:t>
      </w:r>
      <w:r w:rsidRPr="00675642">
        <w:rPr>
          <w:i/>
          <w:iCs/>
        </w:rPr>
        <w:t>nés dans lesquels il m</w:t>
      </w:r>
      <w:r w:rsidR="00EE5875">
        <w:rPr>
          <w:i/>
          <w:iCs/>
        </w:rPr>
        <w:t>’</w:t>
      </w:r>
      <w:r w:rsidRPr="00675642">
        <w:rPr>
          <w:i/>
          <w:iCs/>
        </w:rPr>
        <w:t>entraînait</w:t>
      </w:r>
      <w:r w:rsidR="00EE5875">
        <w:rPr>
          <w:i/>
          <w:iCs/>
        </w:rPr>
        <w:t> ?</w:t>
      </w:r>
    </w:p>
    <w:p w14:paraId="1AE2C141" w14:textId="77777777" w:rsidR="00EE5875" w:rsidRDefault="00457E89" w:rsidP="00457E89">
      <w:pPr>
        <w:rPr>
          <w:i/>
          <w:iCs/>
        </w:rPr>
      </w:pPr>
      <w:r w:rsidRPr="00675642">
        <w:rPr>
          <w:i/>
          <w:iCs/>
        </w:rPr>
        <w:t>Le soir</w:t>
      </w:r>
      <w:r w:rsidR="00EE5875">
        <w:rPr>
          <w:i/>
          <w:iCs/>
        </w:rPr>
        <w:t xml:space="preserve">, </w:t>
      </w:r>
      <w:r w:rsidRPr="00675642">
        <w:rPr>
          <w:i/>
          <w:iCs/>
        </w:rPr>
        <w:t>nous allions souvent dans des petites salles de quartier</w:t>
      </w:r>
      <w:r w:rsidR="00EE5875">
        <w:rPr>
          <w:i/>
          <w:iCs/>
        </w:rPr>
        <w:t xml:space="preserve">. </w:t>
      </w:r>
      <w:r w:rsidRPr="00675642">
        <w:rPr>
          <w:i/>
          <w:iCs/>
        </w:rPr>
        <w:t>Mon grand prenait des places tout en haut avec les ouvriers</w:t>
      </w:r>
      <w:r w:rsidR="00EE5875">
        <w:rPr>
          <w:i/>
          <w:iCs/>
        </w:rPr>
        <w:t xml:space="preserve">. </w:t>
      </w:r>
      <w:r w:rsidRPr="00675642">
        <w:rPr>
          <w:i/>
          <w:iCs/>
        </w:rPr>
        <w:t>Mon grand aimait beaucoup le populaire</w:t>
      </w:r>
      <w:r w:rsidR="00EE5875">
        <w:rPr>
          <w:i/>
          <w:iCs/>
        </w:rPr>
        <w:t xml:space="preserve">. </w:t>
      </w:r>
      <w:r w:rsidRPr="00675642">
        <w:rPr>
          <w:i/>
          <w:iCs/>
        </w:rPr>
        <w:t>Il allumait sa pipe</w:t>
      </w:r>
      <w:r w:rsidR="00EE5875">
        <w:rPr>
          <w:i/>
          <w:iCs/>
        </w:rPr>
        <w:t xml:space="preserve">, </w:t>
      </w:r>
      <w:r w:rsidRPr="00675642">
        <w:rPr>
          <w:i/>
          <w:iCs/>
        </w:rPr>
        <w:t>il parlait avec les femmes</w:t>
      </w:r>
      <w:r w:rsidR="00EE5875">
        <w:rPr>
          <w:i/>
          <w:iCs/>
        </w:rPr>
        <w:t xml:space="preserve">, </w:t>
      </w:r>
      <w:r w:rsidRPr="00675642">
        <w:rPr>
          <w:i/>
          <w:iCs/>
        </w:rPr>
        <w:t>avec les mioches</w:t>
      </w:r>
      <w:r w:rsidR="00EE5875">
        <w:rPr>
          <w:i/>
          <w:iCs/>
        </w:rPr>
        <w:t xml:space="preserve">. </w:t>
      </w:r>
      <w:r w:rsidRPr="00675642">
        <w:rPr>
          <w:i/>
          <w:iCs/>
        </w:rPr>
        <w:t>Moi aussi</w:t>
      </w:r>
      <w:r w:rsidR="00EE5875">
        <w:rPr>
          <w:i/>
          <w:iCs/>
        </w:rPr>
        <w:t xml:space="preserve">, </w:t>
      </w:r>
      <w:r w:rsidRPr="00675642">
        <w:rPr>
          <w:i/>
          <w:iCs/>
        </w:rPr>
        <w:t>j</w:t>
      </w:r>
      <w:r w:rsidR="00EE5875">
        <w:rPr>
          <w:i/>
          <w:iCs/>
        </w:rPr>
        <w:t>’</w:t>
      </w:r>
      <w:r w:rsidRPr="00675642">
        <w:rPr>
          <w:i/>
          <w:iCs/>
        </w:rPr>
        <w:t>aimais bien ce peuple</w:t>
      </w:r>
      <w:r w:rsidR="00EE5875">
        <w:rPr>
          <w:i/>
          <w:iCs/>
        </w:rPr>
        <w:t xml:space="preserve">, </w:t>
      </w:r>
      <w:r w:rsidRPr="00675642">
        <w:rPr>
          <w:i/>
          <w:iCs/>
        </w:rPr>
        <w:t>ces gens me rappelaient les bonnes gens que j</w:t>
      </w:r>
      <w:r w:rsidR="00EE5875">
        <w:rPr>
          <w:i/>
          <w:iCs/>
        </w:rPr>
        <w:t>’</w:t>
      </w:r>
      <w:r w:rsidRPr="00675642">
        <w:rPr>
          <w:i/>
          <w:iCs/>
        </w:rPr>
        <w:t>allais visiter en tournée avec mon papa</w:t>
      </w:r>
      <w:r w:rsidR="00EE5875">
        <w:rPr>
          <w:i/>
          <w:iCs/>
        </w:rPr>
        <w:t xml:space="preserve">, </w:t>
      </w:r>
      <w:r w:rsidRPr="00675642">
        <w:rPr>
          <w:i/>
          <w:iCs/>
        </w:rPr>
        <w:t>quand j</w:t>
      </w:r>
      <w:r w:rsidR="00EE5875">
        <w:rPr>
          <w:i/>
          <w:iCs/>
        </w:rPr>
        <w:t>’</w:t>
      </w:r>
      <w:r w:rsidRPr="00675642">
        <w:rPr>
          <w:i/>
          <w:iCs/>
        </w:rPr>
        <w:t>étais toute petite fille</w:t>
      </w:r>
      <w:r w:rsidR="00EE5875">
        <w:rPr>
          <w:i/>
          <w:iCs/>
        </w:rPr>
        <w:t xml:space="preserve">. </w:t>
      </w:r>
      <w:r w:rsidRPr="00675642">
        <w:rPr>
          <w:i/>
          <w:iCs/>
        </w:rPr>
        <w:t>Mon grand connaissait tout le monde</w:t>
      </w:r>
      <w:r w:rsidR="00EE5875">
        <w:rPr>
          <w:i/>
          <w:iCs/>
        </w:rPr>
        <w:t xml:space="preserve">, </w:t>
      </w:r>
      <w:r w:rsidRPr="00675642">
        <w:rPr>
          <w:i/>
          <w:iCs/>
        </w:rPr>
        <w:t>c</w:t>
      </w:r>
      <w:r w:rsidR="00EE5875">
        <w:rPr>
          <w:i/>
          <w:iCs/>
        </w:rPr>
        <w:t>’</w:t>
      </w:r>
      <w:r w:rsidRPr="00675642">
        <w:rPr>
          <w:i/>
          <w:iCs/>
        </w:rPr>
        <w:t>était vraiment extraordinaire</w:t>
      </w:r>
      <w:r w:rsidR="00EE5875">
        <w:rPr>
          <w:i/>
          <w:iCs/>
        </w:rPr>
        <w:t xml:space="preserve">. </w:t>
      </w:r>
      <w:r w:rsidRPr="00675642">
        <w:rPr>
          <w:i/>
          <w:iCs/>
        </w:rPr>
        <w:t>Il causait avec la caissière</w:t>
      </w:r>
      <w:r w:rsidR="00EE5875">
        <w:rPr>
          <w:i/>
          <w:iCs/>
        </w:rPr>
        <w:t xml:space="preserve">, </w:t>
      </w:r>
      <w:r w:rsidRPr="00675642">
        <w:rPr>
          <w:i/>
          <w:iCs/>
        </w:rPr>
        <w:t>l</w:t>
      </w:r>
      <w:r w:rsidR="00EE5875">
        <w:rPr>
          <w:i/>
          <w:iCs/>
        </w:rPr>
        <w:t>’</w:t>
      </w:r>
      <w:r w:rsidRPr="00675642">
        <w:rPr>
          <w:i/>
          <w:iCs/>
        </w:rPr>
        <w:t>ouvreuse et distribuait aux enfants les joujoux qu</w:t>
      </w:r>
      <w:r w:rsidR="00EE5875">
        <w:rPr>
          <w:i/>
          <w:iCs/>
        </w:rPr>
        <w:t>’</w:t>
      </w:r>
      <w:r w:rsidRPr="00675642">
        <w:rPr>
          <w:i/>
          <w:iCs/>
        </w:rPr>
        <w:t>il avait a</w:t>
      </w:r>
      <w:r w:rsidRPr="00675642">
        <w:rPr>
          <w:i/>
          <w:iCs/>
        </w:rPr>
        <w:t>p</w:t>
      </w:r>
      <w:r w:rsidRPr="00675642">
        <w:rPr>
          <w:i/>
          <w:iCs/>
        </w:rPr>
        <w:t>portés dans ses poches</w:t>
      </w:r>
      <w:r w:rsidR="00EE5875">
        <w:rPr>
          <w:i/>
          <w:iCs/>
        </w:rPr>
        <w:t xml:space="preserve">. </w:t>
      </w:r>
      <w:r w:rsidRPr="00675642">
        <w:rPr>
          <w:i/>
          <w:iCs/>
        </w:rPr>
        <w:t>À l</w:t>
      </w:r>
      <w:r w:rsidR="00EE5875">
        <w:rPr>
          <w:i/>
          <w:iCs/>
        </w:rPr>
        <w:t>’</w:t>
      </w:r>
      <w:r w:rsidRPr="00675642">
        <w:rPr>
          <w:i/>
          <w:iCs/>
        </w:rPr>
        <w:t>entr</w:t>
      </w:r>
      <w:r w:rsidR="00EE5875">
        <w:rPr>
          <w:i/>
          <w:iCs/>
        </w:rPr>
        <w:t>’</w:t>
      </w:r>
      <w:r w:rsidRPr="00675642">
        <w:rPr>
          <w:i/>
          <w:iCs/>
        </w:rPr>
        <w:t>acte il descendait toujours avec des hommes payer une tournée</w:t>
      </w:r>
      <w:r w:rsidR="00EE5875">
        <w:rPr>
          <w:i/>
          <w:iCs/>
        </w:rPr>
        <w:t xml:space="preserve">. </w:t>
      </w:r>
      <w:r w:rsidRPr="00675642">
        <w:rPr>
          <w:i/>
          <w:iCs/>
        </w:rPr>
        <w:t>Vrai</w:t>
      </w:r>
      <w:r w:rsidR="00EE5875">
        <w:rPr>
          <w:i/>
          <w:iCs/>
        </w:rPr>
        <w:t xml:space="preserve">, </w:t>
      </w:r>
      <w:r w:rsidRPr="00675642">
        <w:rPr>
          <w:i/>
          <w:iCs/>
        </w:rPr>
        <w:t>tout le monde l</w:t>
      </w:r>
      <w:r w:rsidR="00EE5875">
        <w:rPr>
          <w:i/>
          <w:iCs/>
        </w:rPr>
        <w:t>’</w:t>
      </w:r>
      <w:r w:rsidRPr="00675642">
        <w:rPr>
          <w:i/>
          <w:iCs/>
        </w:rPr>
        <w:t>aimait bien</w:t>
      </w:r>
      <w:r w:rsidR="00EE5875">
        <w:rPr>
          <w:i/>
          <w:iCs/>
        </w:rPr>
        <w:t xml:space="preserve">, </w:t>
      </w:r>
      <w:r w:rsidRPr="00675642">
        <w:rPr>
          <w:i/>
          <w:iCs/>
        </w:rPr>
        <w:t>dans tous les quartiers</w:t>
      </w:r>
      <w:r w:rsidR="00EE5875">
        <w:rPr>
          <w:i/>
          <w:iCs/>
        </w:rPr>
        <w:t xml:space="preserve">, </w:t>
      </w:r>
      <w:r w:rsidRPr="00675642">
        <w:rPr>
          <w:i/>
          <w:iCs/>
        </w:rPr>
        <w:t>j</w:t>
      </w:r>
      <w:r w:rsidR="00EE5875">
        <w:rPr>
          <w:i/>
          <w:iCs/>
        </w:rPr>
        <w:t>’</w:t>
      </w:r>
      <w:r w:rsidRPr="00675642">
        <w:rPr>
          <w:i/>
          <w:iCs/>
        </w:rPr>
        <w:t>aurais pu en être jalouse</w:t>
      </w:r>
      <w:r w:rsidR="00EE5875">
        <w:rPr>
          <w:i/>
          <w:iCs/>
        </w:rPr>
        <w:t>.</w:t>
      </w:r>
    </w:p>
    <w:p w14:paraId="4C7243C8" w14:textId="77777777" w:rsidR="00EE5875" w:rsidRDefault="00457E89" w:rsidP="00457E89">
      <w:pPr>
        <w:rPr>
          <w:i/>
          <w:iCs/>
        </w:rPr>
      </w:pPr>
      <w:r w:rsidRPr="00675642">
        <w:rPr>
          <w:i/>
          <w:iCs/>
        </w:rPr>
        <w:t>Dans la journée nous allions dans les grands cinémas des boulevards</w:t>
      </w:r>
      <w:r w:rsidR="00EE5875">
        <w:rPr>
          <w:i/>
          <w:iCs/>
        </w:rPr>
        <w:t xml:space="preserve">. </w:t>
      </w:r>
      <w:r w:rsidRPr="00675642">
        <w:rPr>
          <w:i/>
          <w:iCs/>
        </w:rPr>
        <w:t>Il prenait toujours une loge pour nous deux</w:t>
      </w:r>
      <w:r w:rsidR="00EE5875">
        <w:rPr>
          <w:i/>
          <w:iCs/>
        </w:rPr>
        <w:t xml:space="preserve">, </w:t>
      </w:r>
      <w:r w:rsidRPr="00675642">
        <w:rPr>
          <w:i/>
          <w:iCs/>
        </w:rPr>
        <w:t>une loge qu</w:t>
      </w:r>
      <w:r w:rsidR="00EE5875">
        <w:rPr>
          <w:i/>
          <w:iCs/>
        </w:rPr>
        <w:t>’</w:t>
      </w:r>
      <w:r w:rsidRPr="00675642">
        <w:rPr>
          <w:i/>
          <w:iCs/>
        </w:rPr>
        <w:t>il louait pour toute la journée et nous restions souvent à toutes les séances</w:t>
      </w:r>
      <w:r w:rsidR="00EE5875">
        <w:rPr>
          <w:i/>
          <w:iCs/>
        </w:rPr>
        <w:t xml:space="preserve">, </w:t>
      </w:r>
      <w:r w:rsidRPr="00675642">
        <w:rPr>
          <w:i/>
          <w:iCs/>
        </w:rPr>
        <w:t>de trois heures de l</w:t>
      </w:r>
      <w:r w:rsidR="00EE5875">
        <w:rPr>
          <w:i/>
          <w:iCs/>
        </w:rPr>
        <w:t>’</w:t>
      </w:r>
      <w:r w:rsidRPr="00675642">
        <w:rPr>
          <w:i/>
          <w:iCs/>
        </w:rPr>
        <w:t>après-midi à minuit</w:t>
      </w:r>
      <w:r w:rsidR="00EE5875">
        <w:rPr>
          <w:i/>
          <w:iCs/>
        </w:rPr>
        <w:t xml:space="preserve">. </w:t>
      </w:r>
      <w:r w:rsidRPr="00675642">
        <w:rPr>
          <w:i/>
          <w:iCs/>
        </w:rPr>
        <w:t>Quand c</w:t>
      </w:r>
      <w:r w:rsidR="00EE5875">
        <w:rPr>
          <w:i/>
          <w:iCs/>
        </w:rPr>
        <w:t>’</w:t>
      </w:r>
      <w:r w:rsidRPr="00675642">
        <w:rPr>
          <w:i/>
          <w:iCs/>
        </w:rPr>
        <w:t>était un film de Louise Fazenda qui passait</w:t>
      </w:r>
      <w:r w:rsidR="00EE5875">
        <w:rPr>
          <w:i/>
          <w:iCs/>
        </w:rPr>
        <w:t xml:space="preserve">, </w:t>
      </w:r>
      <w:r w:rsidRPr="00675642">
        <w:rPr>
          <w:i/>
          <w:iCs/>
        </w:rPr>
        <w:t>on louait la loge pour huit jours et nous venions tous les jours l</w:t>
      </w:r>
      <w:r w:rsidR="00EE5875">
        <w:rPr>
          <w:i/>
          <w:iCs/>
        </w:rPr>
        <w:t>’</w:t>
      </w:r>
      <w:r w:rsidRPr="00675642">
        <w:rPr>
          <w:i/>
          <w:iCs/>
        </w:rPr>
        <w:t>applaudir</w:t>
      </w:r>
      <w:r w:rsidR="00EE5875">
        <w:rPr>
          <w:i/>
          <w:iCs/>
        </w:rPr>
        <w:t xml:space="preserve">. </w:t>
      </w:r>
      <w:r w:rsidRPr="00675642">
        <w:rPr>
          <w:i/>
          <w:iCs/>
        </w:rPr>
        <w:t xml:space="preserve">Mon </w:t>
      </w:r>
      <w:r w:rsidRPr="00675642">
        <w:rPr>
          <w:i/>
          <w:iCs/>
        </w:rPr>
        <w:lastRenderedPageBreak/>
        <w:t>grand avait une véritable passion pour la F</w:t>
      </w:r>
      <w:r w:rsidRPr="00675642">
        <w:rPr>
          <w:i/>
          <w:iCs/>
        </w:rPr>
        <w:t>a</w:t>
      </w:r>
      <w:r w:rsidRPr="00675642">
        <w:rPr>
          <w:i/>
          <w:iCs/>
        </w:rPr>
        <w:t>zenda</w:t>
      </w:r>
      <w:r w:rsidR="00EE5875">
        <w:rPr>
          <w:i/>
          <w:iCs/>
        </w:rPr>
        <w:t xml:space="preserve">, </w:t>
      </w:r>
      <w:r w:rsidRPr="00675642">
        <w:rPr>
          <w:i/>
          <w:iCs/>
        </w:rPr>
        <w:t>il la dénichait dans tous les films</w:t>
      </w:r>
      <w:r w:rsidR="00EE5875">
        <w:rPr>
          <w:i/>
          <w:iCs/>
        </w:rPr>
        <w:t xml:space="preserve">, </w:t>
      </w:r>
      <w:r w:rsidRPr="00675642">
        <w:rPr>
          <w:i/>
          <w:iCs/>
        </w:rPr>
        <w:t>même dans ceux où e</w:t>
      </w:r>
      <w:r w:rsidRPr="00675642">
        <w:rPr>
          <w:i/>
          <w:iCs/>
        </w:rPr>
        <w:t>l</w:t>
      </w:r>
      <w:r w:rsidRPr="00675642">
        <w:rPr>
          <w:i/>
          <w:iCs/>
        </w:rPr>
        <w:t>le ne faisait que de la figuration</w:t>
      </w:r>
      <w:r w:rsidR="00EE5875">
        <w:rPr>
          <w:i/>
          <w:iCs/>
        </w:rPr>
        <w:t xml:space="preserve">. </w:t>
      </w:r>
      <w:r w:rsidRPr="00675642">
        <w:rPr>
          <w:i/>
          <w:iCs/>
        </w:rPr>
        <w:t>Il disait que c</w:t>
      </w:r>
      <w:r w:rsidR="00EE5875">
        <w:rPr>
          <w:i/>
          <w:iCs/>
        </w:rPr>
        <w:t>’</w:t>
      </w:r>
      <w:r w:rsidRPr="00675642">
        <w:rPr>
          <w:i/>
          <w:iCs/>
        </w:rPr>
        <w:t>était la femme la plus comique du monde parce qu</w:t>
      </w:r>
      <w:r w:rsidR="00EE5875">
        <w:rPr>
          <w:i/>
          <w:iCs/>
        </w:rPr>
        <w:t>’</w:t>
      </w:r>
      <w:r w:rsidRPr="00675642">
        <w:rPr>
          <w:i/>
          <w:iCs/>
        </w:rPr>
        <w:t>elle ne faisait pas comique</w:t>
      </w:r>
      <w:r w:rsidR="00EE5875">
        <w:rPr>
          <w:i/>
          <w:iCs/>
        </w:rPr>
        <w:t xml:space="preserve">, </w:t>
      </w:r>
      <w:r w:rsidRPr="00675642">
        <w:rPr>
          <w:i/>
          <w:iCs/>
        </w:rPr>
        <w:t>mais qu</w:t>
      </w:r>
      <w:r w:rsidR="00EE5875">
        <w:rPr>
          <w:i/>
          <w:iCs/>
        </w:rPr>
        <w:t>’</w:t>
      </w:r>
      <w:r w:rsidRPr="00675642">
        <w:rPr>
          <w:i/>
          <w:iCs/>
        </w:rPr>
        <w:t>elle était naturellement gauche</w:t>
      </w:r>
      <w:r w:rsidR="00EE5875">
        <w:rPr>
          <w:i/>
          <w:iCs/>
        </w:rPr>
        <w:t xml:space="preserve">. </w:t>
      </w:r>
      <w:r w:rsidRPr="00675642">
        <w:rPr>
          <w:i/>
          <w:iCs/>
        </w:rPr>
        <w:t>Il aurait bien voulu la connaître</w:t>
      </w:r>
      <w:r w:rsidR="00EE5875">
        <w:rPr>
          <w:i/>
          <w:iCs/>
        </w:rPr>
        <w:t xml:space="preserve">. </w:t>
      </w:r>
      <w:r w:rsidRPr="00675642">
        <w:rPr>
          <w:i/>
          <w:iCs/>
        </w:rPr>
        <w:t>Je n</w:t>
      </w:r>
      <w:r w:rsidR="00EE5875">
        <w:rPr>
          <w:i/>
          <w:iCs/>
        </w:rPr>
        <w:t>’</w:t>
      </w:r>
      <w:r w:rsidRPr="00675642">
        <w:rPr>
          <w:i/>
          <w:iCs/>
        </w:rPr>
        <w:t>étais pas jalouse</w:t>
      </w:r>
      <w:r w:rsidR="00EE5875">
        <w:rPr>
          <w:i/>
          <w:iCs/>
        </w:rPr>
        <w:t xml:space="preserve">. </w:t>
      </w:r>
      <w:r w:rsidRPr="00675642">
        <w:rPr>
          <w:i/>
          <w:iCs/>
        </w:rPr>
        <w:t>Il aurait pu y aller</w:t>
      </w:r>
      <w:r w:rsidR="00EE5875">
        <w:rPr>
          <w:i/>
          <w:iCs/>
        </w:rPr>
        <w:t>.</w:t>
      </w:r>
    </w:p>
    <w:p w14:paraId="35F8DCED" w14:textId="5F5BFABC" w:rsidR="00EE5875" w:rsidRDefault="00457E89" w:rsidP="00457E89">
      <w:pPr>
        <w:rPr>
          <w:i/>
          <w:iCs/>
        </w:rPr>
      </w:pPr>
      <w:r w:rsidRPr="00675642">
        <w:rPr>
          <w:i/>
          <w:iCs/>
        </w:rPr>
        <w:t>J</w:t>
      </w:r>
      <w:r w:rsidR="00EE5875">
        <w:rPr>
          <w:i/>
          <w:iCs/>
        </w:rPr>
        <w:t>’</w:t>
      </w:r>
      <w:r w:rsidRPr="00675642">
        <w:rPr>
          <w:i/>
          <w:iCs/>
        </w:rPr>
        <w:t>aimais beaucoup le cinéma</w:t>
      </w:r>
      <w:r w:rsidR="00EE5875">
        <w:rPr>
          <w:i/>
          <w:iCs/>
        </w:rPr>
        <w:t xml:space="preserve">. </w:t>
      </w:r>
      <w:r w:rsidRPr="00675642">
        <w:rPr>
          <w:i/>
          <w:iCs/>
        </w:rPr>
        <w:t>On donnait beaucoup de films à épisodes où nous allions tous les vendredis et c</w:t>
      </w:r>
      <w:r w:rsidR="00EE5875">
        <w:rPr>
          <w:i/>
          <w:iCs/>
        </w:rPr>
        <w:t>’</w:t>
      </w:r>
      <w:r w:rsidRPr="00675642">
        <w:rPr>
          <w:i/>
          <w:iCs/>
        </w:rPr>
        <w:t>était magnifique</w:t>
      </w:r>
      <w:r w:rsidR="00EE5875">
        <w:rPr>
          <w:i/>
          <w:iCs/>
        </w:rPr>
        <w:t xml:space="preserve">, </w:t>
      </w:r>
      <w:r w:rsidRPr="00675642">
        <w:rPr>
          <w:i/>
          <w:iCs/>
        </w:rPr>
        <w:t>parce que nous avions la suite d</w:t>
      </w:r>
      <w:r w:rsidR="00EE5875">
        <w:rPr>
          <w:i/>
          <w:iCs/>
        </w:rPr>
        <w:t>’</w:t>
      </w:r>
      <w:r w:rsidRPr="00675642">
        <w:rPr>
          <w:i/>
          <w:iCs/>
        </w:rPr>
        <w:t>une bonne do</w:t>
      </w:r>
      <w:r w:rsidRPr="00675642">
        <w:rPr>
          <w:i/>
          <w:iCs/>
        </w:rPr>
        <w:t>u</w:t>
      </w:r>
      <w:r w:rsidRPr="00675642">
        <w:rPr>
          <w:i/>
          <w:iCs/>
        </w:rPr>
        <w:t>zaine de films à aller voir ce jour-là</w:t>
      </w:r>
      <w:r w:rsidR="00EE5875">
        <w:rPr>
          <w:i/>
          <w:iCs/>
        </w:rPr>
        <w:t xml:space="preserve">. </w:t>
      </w:r>
      <w:r w:rsidRPr="00675642">
        <w:rPr>
          <w:i/>
          <w:iCs/>
        </w:rPr>
        <w:t>Entre autres passait</w:t>
      </w:r>
      <w:r w:rsidRPr="00675642">
        <w:t xml:space="preserve"> La Fin de la Gloire</w:t>
      </w:r>
      <w:r w:rsidR="00EE5875">
        <w:t xml:space="preserve">, </w:t>
      </w:r>
      <w:r w:rsidRPr="00675642">
        <w:rPr>
          <w:i/>
          <w:iCs/>
        </w:rPr>
        <w:t>avec une si jolie</w:t>
      </w:r>
      <w:r w:rsidR="00EE5875">
        <w:rPr>
          <w:i/>
          <w:iCs/>
        </w:rPr>
        <w:t xml:space="preserve">, </w:t>
      </w:r>
      <w:r w:rsidRPr="00675642">
        <w:rPr>
          <w:i/>
          <w:iCs/>
        </w:rPr>
        <w:t>jolie femme et un type de l</w:t>
      </w:r>
      <w:r w:rsidRPr="00675642">
        <w:rPr>
          <w:i/>
          <w:iCs/>
        </w:rPr>
        <w:t>é</w:t>
      </w:r>
      <w:r w:rsidRPr="00675642">
        <w:rPr>
          <w:i/>
          <w:iCs/>
        </w:rPr>
        <w:t>gionnaire canaille et épatant qui enthousiasmait mon grand</w:t>
      </w:r>
      <w:r w:rsidR="00EE5875">
        <w:rPr>
          <w:i/>
          <w:iCs/>
        </w:rPr>
        <w:t xml:space="preserve">, </w:t>
      </w:r>
      <w:r w:rsidRPr="00675642">
        <w:rPr>
          <w:i/>
          <w:iCs/>
        </w:rPr>
        <w:t>à cause de ses tatouages</w:t>
      </w:r>
      <w:r w:rsidR="00EE5875">
        <w:rPr>
          <w:i/>
          <w:iCs/>
        </w:rPr>
        <w:t xml:space="preserve">. </w:t>
      </w:r>
      <w:r w:rsidRPr="00675642">
        <w:rPr>
          <w:i/>
          <w:iCs/>
        </w:rPr>
        <w:t>Nous avons également beaucoup adm</w:t>
      </w:r>
      <w:r w:rsidRPr="00675642">
        <w:rPr>
          <w:i/>
          <w:iCs/>
        </w:rPr>
        <w:t>i</w:t>
      </w:r>
      <w:r w:rsidRPr="00675642">
        <w:rPr>
          <w:i/>
          <w:iCs/>
        </w:rPr>
        <w:t>ré ensemble Vernon Castle qui</w:t>
      </w:r>
      <w:r w:rsidR="00EE5875">
        <w:rPr>
          <w:i/>
          <w:iCs/>
        </w:rPr>
        <w:t xml:space="preserve">, </w:t>
      </w:r>
      <w:r w:rsidRPr="00675642">
        <w:rPr>
          <w:i/>
          <w:iCs/>
        </w:rPr>
        <w:t>dans un film très compliqué</w:t>
      </w:r>
      <w:r w:rsidR="00EE5875">
        <w:rPr>
          <w:i/>
          <w:iCs/>
        </w:rPr>
        <w:t xml:space="preserve">, </w:t>
      </w:r>
      <w:r w:rsidRPr="00675642">
        <w:rPr>
          <w:i/>
          <w:iCs/>
        </w:rPr>
        <w:t>faisait le rôle d</w:t>
      </w:r>
      <w:r w:rsidR="00EE5875">
        <w:rPr>
          <w:i/>
          <w:iCs/>
        </w:rPr>
        <w:t>’</w:t>
      </w:r>
      <w:r w:rsidRPr="00675642">
        <w:rPr>
          <w:i/>
          <w:iCs/>
        </w:rPr>
        <w:t>une milliardaire</w:t>
      </w:r>
      <w:r w:rsidR="00EE5875">
        <w:rPr>
          <w:i/>
          <w:iCs/>
        </w:rPr>
        <w:t xml:space="preserve">. </w:t>
      </w:r>
      <w:r w:rsidRPr="00675642">
        <w:rPr>
          <w:i/>
          <w:iCs/>
        </w:rPr>
        <w:t>Mon grand me disait qu</w:t>
      </w:r>
      <w:r w:rsidR="00EE5875">
        <w:rPr>
          <w:i/>
          <w:iCs/>
        </w:rPr>
        <w:t>’</w:t>
      </w:r>
      <w:r w:rsidRPr="00675642">
        <w:rPr>
          <w:i/>
          <w:iCs/>
        </w:rPr>
        <w:t>il n</w:t>
      </w:r>
      <w:r w:rsidR="00EE5875">
        <w:rPr>
          <w:i/>
          <w:iCs/>
        </w:rPr>
        <w:t>’</w:t>
      </w:r>
      <w:r w:rsidRPr="00675642">
        <w:rPr>
          <w:i/>
          <w:iCs/>
        </w:rPr>
        <w:t>avait jamais vu une femme porter aussi bien la toilette</w:t>
      </w:r>
      <w:r w:rsidR="00EE5875">
        <w:rPr>
          <w:i/>
          <w:iCs/>
        </w:rPr>
        <w:t xml:space="preserve">. </w:t>
      </w:r>
      <w:r w:rsidRPr="00675642">
        <w:rPr>
          <w:i/>
          <w:iCs/>
        </w:rPr>
        <w:t>Ve</w:t>
      </w:r>
      <w:r w:rsidRPr="00675642">
        <w:rPr>
          <w:i/>
          <w:iCs/>
        </w:rPr>
        <w:t>r</w:t>
      </w:r>
      <w:r w:rsidRPr="00675642">
        <w:rPr>
          <w:i/>
          <w:iCs/>
        </w:rPr>
        <w:t>non n</w:t>
      </w:r>
      <w:r w:rsidR="00EE5875">
        <w:rPr>
          <w:i/>
          <w:iCs/>
        </w:rPr>
        <w:t>’</w:t>
      </w:r>
      <w:r w:rsidRPr="00675642">
        <w:rPr>
          <w:i/>
          <w:iCs/>
        </w:rPr>
        <w:t>a jamais reparu à l</w:t>
      </w:r>
      <w:r w:rsidR="00EE5875">
        <w:rPr>
          <w:i/>
          <w:iCs/>
        </w:rPr>
        <w:t>’</w:t>
      </w:r>
      <w:r w:rsidRPr="00675642">
        <w:rPr>
          <w:i/>
          <w:iCs/>
        </w:rPr>
        <w:t>écran</w:t>
      </w:r>
      <w:r w:rsidR="00EE5875">
        <w:rPr>
          <w:i/>
          <w:iCs/>
        </w:rPr>
        <w:t xml:space="preserve">, </w:t>
      </w:r>
      <w:r w:rsidRPr="00675642">
        <w:rPr>
          <w:i/>
          <w:iCs/>
        </w:rPr>
        <w:t>mais je n</w:t>
      </w:r>
      <w:r w:rsidR="00EE5875">
        <w:rPr>
          <w:i/>
          <w:iCs/>
        </w:rPr>
        <w:t>’</w:t>
      </w:r>
      <w:r w:rsidRPr="00675642">
        <w:rPr>
          <w:i/>
          <w:iCs/>
        </w:rPr>
        <w:t>ai pas oublié ses yeux noisette</w:t>
      </w:r>
      <w:r w:rsidR="00EE5875">
        <w:rPr>
          <w:i/>
          <w:iCs/>
        </w:rPr>
        <w:t xml:space="preserve">, </w:t>
      </w:r>
      <w:r w:rsidRPr="00675642">
        <w:rPr>
          <w:i/>
          <w:iCs/>
        </w:rPr>
        <w:t>ni sa démarche</w:t>
      </w:r>
      <w:r w:rsidR="00EE5875">
        <w:rPr>
          <w:i/>
          <w:iCs/>
        </w:rPr>
        <w:t xml:space="preserve">. </w:t>
      </w:r>
      <w:r w:rsidRPr="00675642">
        <w:rPr>
          <w:i/>
          <w:iCs/>
        </w:rPr>
        <w:t>Elle traversait un salon ou Broadway comme un cygne ride un étang</w:t>
      </w:r>
      <w:r w:rsidR="00EE5875">
        <w:rPr>
          <w:i/>
          <w:iCs/>
        </w:rPr>
        <w:t xml:space="preserve">, </w:t>
      </w:r>
      <w:r w:rsidRPr="00675642">
        <w:rPr>
          <w:i/>
          <w:iCs/>
        </w:rPr>
        <w:t>toujours maje</w:t>
      </w:r>
      <w:r w:rsidRPr="00675642">
        <w:rPr>
          <w:i/>
          <w:iCs/>
        </w:rPr>
        <w:t>s</w:t>
      </w:r>
      <w:r w:rsidRPr="00675642">
        <w:rPr>
          <w:i/>
          <w:iCs/>
        </w:rPr>
        <w:t>tueuse</w:t>
      </w:r>
      <w:r w:rsidR="00EE5875">
        <w:rPr>
          <w:i/>
          <w:iCs/>
        </w:rPr>
        <w:t xml:space="preserve">, </w:t>
      </w:r>
      <w:r w:rsidRPr="00675642">
        <w:rPr>
          <w:i/>
          <w:iCs/>
        </w:rPr>
        <w:t>solitaire</w:t>
      </w:r>
      <w:r w:rsidR="00EE5875">
        <w:rPr>
          <w:i/>
          <w:iCs/>
        </w:rPr>
        <w:t xml:space="preserve">, </w:t>
      </w:r>
      <w:r w:rsidRPr="00675642">
        <w:rPr>
          <w:i/>
          <w:iCs/>
        </w:rPr>
        <w:t>simple</w:t>
      </w:r>
      <w:r w:rsidR="00EE5875">
        <w:rPr>
          <w:i/>
          <w:iCs/>
        </w:rPr>
        <w:t xml:space="preserve">. </w:t>
      </w:r>
      <w:r w:rsidRPr="00675642">
        <w:rPr>
          <w:i/>
          <w:iCs/>
        </w:rPr>
        <w:t>Mon grand disait qu</w:t>
      </w:r>
      <w:r w:rsidR="00EE5875">
        <w:rPr>
          <w:i/>
          <w:iCs/>
        </w:rPr>
        <w:t>’</w:t>
      </w:r>
      <w:r w:rsidRPr="00675642">
        <w:rPr>
          <w:i/>
          <w:iCs/>
        </w:rPr>
        <w:t>elle glissait comme un voilier</w:t>
      </w:r>
      <w:r w:rsidR="00EE5875">
        <w:rPr>
          <w:i/>
          <w:iCs/>
        </w:rPr>
        <w:t xml:space="preserve">. </w:t>
      </w:r>
      <w:r w:rsidRPr="00675642">
        <w:rPr>
          <w:i/>
          <w:iCs/>
        </w:rPr>
        <w:t>Dans un tout petit ciné de la rue des Blancs-Manteaux nous avons vu une fois un film sans titre</w:t>
      </w:r>
      <w:r w:rsidR="00EE5875">
        <w:rPr>
          <w:i/>
          <w:iCs/>
        </w:rPr>
        <w:t xml:space="preserve">, </w:t>
      </w:r>
      <w:r w:rsidRPr="00675642">
        <w:rPr>
          <w:i/>
          <w:iCs/>
        </w:rPr>
        <w:t>sans nom d</w:t>
      </w:r>
      <w:r w:rsidR="00EE5875">
        <w:rPr>
          <w:i/>
          <w:iCs/>
        </w:rPr>
        <w:t>’</w:t>
      </w:r>
      <w:r w:rsidRPr="00675642">
        <w:rPr>
          <w:i/>
          <w:iCs/>
        </w:rPr>
        <w:t>auteur</w:t>
      </w:r>
      <w:r w:rsidR="00EE5875">
        <w:rPr>
          <w:i/>
          <w:iCs/>
        </w:rPr>
        <w:t xml:space="preserve">, </w:t>
      </w:r>
      <w:r w:rsidRPr="00675642">
        <w:rPr>
          <w:i/>
          <w:iCs/>
        </w:rPr>
        <w:t>sans noms d</w:t>
      </w:r>
      <w:r w:rsidR="00EE5875">
        <w:rPr>
          <w:i/>
          <w:iCs/>
        </w:rPr>
        <w:t>’</w:t>
      </w:r>
      <w:r w:rsidRPr="00675642">
        <w:rPr>
          <w:i/>
          <w:iCs/>
        </w:rPr>
        <w:t>interprètes</w:t>
      </w:r>
      <w:r w:rsidR="00EE5875">
        <w:rPr>
          <w:i/>
          <w:iCs/>
        </w:rPr>
        <w:t xml:space="preserve">, </w:t>
      </w:r>
      <w:r w:rsidRPr="00675642">
        <w:rPr>
          <w:i/>
          <w:iCs/>
        </w:rPr>
        <w:t>film qui avait dû être tiré de l</w:t>
      </w:r>
      <w:r w:rsidR="00EE5875">
        <w:rPr>
          <w:i/>
          <w:iCs/>
        </w:rPr>
        <w:t>’</w:t>
      </w:r>
      <w:r w:rsidRPr="00675642">
        <w:rPr>
          <w:i/>
          <w:iCs/>
        </w:rPr>
        <w:t>histoire de la Fausta</w:t>
      </w:r>
      <w:r w:rsidR="00EE5875">
        <w:rPr>
          <w:i/>
          <w:iCs/>
        </w:rPr>
        <w:t xml:space="preserve">, </w:t>
      </w:r>
      <w:r w:rsidRPr="00675642">
        <w:rPr>
          <w:i/>
          <w:iCs/>
        </w:rPr>
        <w:t>mais il s</w:t>
      </w:r>
      <w:r w:rsidR="00EE5875">
        <w:rPr>
          <w:i/>
          <w:iCs/>
        </w:rPr>
        <w:t>’</w:t>
      </w:r>
      <w:r w:rsidRPr="00675642">
        <w:rPr>
          <w:i/>
          <w:iCs/>
        </w:rPr>
        <w:t>agissait d</w:t>
      </w:r>
      <w:r w:rsidR="00EE5875">
        <w:rPr>
          <w:i/>
          <w:iCs/>
        </w:rPr>
        <w:t>’</w:t>
      </w:r>
      <w:r w:rsidRPr="00675642">
        <w:rPr>
          <w:i/>
          <w:iCs/>
        </w:rPr>
        <w:t>une Fausta de z</w:t>
      </w:r>
      <w:r w:rsidRPr="00675642">
        <w:rPr>
          <w:i/>
          <w:iCs/>
        </w:rPr>
        <w:t>o</w:t>
      </w:r>
      <w:r w:rsidRPr="00675642">
        <w:rPr>
          <w:i/>
          <w:iCs/>
        </w:rPr>
        <w:t>niers</w:t>
      </w:r>
      <w:r w:rsidR="00EE5875">
        <w:rPr>
          <w:i/>
          <w:iCs/>
        </w:rPr>
        <w:t xml:space="preserve">, </w:t>
      </w:r>
      <w:r w:rsidRPr="00675642">
        <w:rPr>
          <w:i/>
          <w:iCs/>
        </w:rPr>
        <w:t>qui h</w:t>
      </w:r>
      <w:r w:rsidRPr="00675642">
        <w:rPr>
          <w:i/>
          <w:iCs/>
        </w:rPr>
        <w:t>a</w:t>
      </w:r>
      <w:r w:rsidRPr="00675642">
        <w:rPr>
          <w:i/>
          <w:iCs/>
        </w:rPr>
        <w:t>bitait dans une roulotte</w:t>
      </w:r>
      <w:r w:rsidR="00EE5875">
        <w:rPr>
          <w:i/>
          <w:iCs/>
        </w:rPr>
        <w:t xml:space="preserve">, </w:t>
      </w:r>
      <w:r w:rsidRPr="00675642">
        <w:rPr>
          <w:i/>
          <w:iCs/>
        </w:rPr>
        <w:t>dans un paysage du nord</w:t>
      </w:r>
      <w:r w:rsidR="00EE5875">
        <w:rPr>
          <w:i/>
          <w:iCs/>
        </w:rPr>
        <w:t xml:space="preserve">, </w:t>
      </w:r>
      <w:r w:rsidRPr="00675642">
        <w:rPr>
          <w:i/>
          <w:iCs/>
        </w:rPr>
        <w:t>sous la pluie</w:t>
      </w:r>
      <w:r w:rsidR="00EE5875">
        <w:rPr>
          <w:i/>
          <w:iCs/>
        </w:rPr>
        <w:t xml:space="preserve">. </w:t>
      </w:r>
      <w:r w:rsidRPr="00675642">
        <w:rPr>
          <w:i/>
          <w:iCs/>
        </w:rPr>
        <w:t>Dieu</w:t>
      </w:r>
      <w:r w:rsidR="00EE5875">
        <w:rPr>
          <w:i/>
          <w:iCs/>
        </w:rPr>
        <w:t xml:space="preserve">, </w:t>
      </w:r>
      <w:r w:rsidRPr="00675642">
        <w:rPr>
          <w:i/>
          <w:iCs/>
        </w:rPr>
        <w:t>que ce film était beau et que cette femme m</w:t>
      </w:r>
      <w:r w:rsidR="00EE5875">
        <w:rPr>
          <w:i/>
          <w:iCs/>
        </w:rPr>
        <w:t>’</w:t>
      </w:r>
      <w:r w:rsidRPr="00675642">
        <w:rPr>
          <w:i/>
          <w:iCs/>
        </w:rPr>
        <w:t>a fait pleurer</w:t>
      </w:r>
      <w:r w:rsidR="00EE5875">
        <w:rPr>
          <w:i/>
          <w:iCs/>
        </w:rPr>
        <w:t xml:space="preserve"> ! </w:t>
      </w:r>
      <w:r w:rsidRPr="00675642">
        <w:rPr>
          <w:i/>
          <w:iCs/>
        </w:rPr>
        <w:t>Mon grand aussi l</w:t>
      </w:r>
      <w:r w:rsidR="00EE5875">
        <w:rPr>
          <w:i/>
          <w:iCs/>
        </w:rPr>
        <w:t>’</w:t>
      </w:r>
      <w:r w:rsidRPr="00675642">
        <w:rPr>
          <w:i/>
          <w:iCs/>
        </w:rPr>
        <w:t>aimait beaucoup</w:t>
      </w:r>
      <w:r w:rsidR="00EE5875">
        <w:rPr>
          <w:i/>
          <w:iCs/>
        </w:rPr>
        <w:t xml:space="preserve">, </w:t>
      </w:r>
      <w:r w:rsidRPr="00675642">
        <w:rPr>
          <w:i/>
          <w:iCs/>
        </w:rPr>
        <w:t>mais elle le faisait rire</w:t>
      </w:r>
      <w:r w:rsidR="00EE5875">
        <w:rPr>
          <w:i/>
          <w:iCs/>
        </w:rPr>
        <w:t xml:space="preserve">, </w:t>
      </w:r>
      <w:r w:rsidRPr="00675642">
        <w:rPr>
          <w:i/>
          <w:iCs/>
        </w:rPr>
        <w:t>parce que dans une scène pathétique</w:t>
      </w:r>
      <w:r w:rsidR="00EE5875">
        <w:rPr>
          <w:i/>
          <w:iCs/>
        </w:rPr>
        <w:t xml:space="preserve">, </w:t>
      </w:r>
      <w:r w:rsidRPr="00675642">
        <w:rPr>
          <w:i/>
          <w:iCs/>
        </w:rPr>
        <w:t>elle m</w:t>
      </w:r>
      <w:r w:rsidRPr="00675642">
        <w:rPr>
          <w:i/>
          <w:iCs/>
        </w:rPr>
        <w:t>â</w:t>
      </w:r>
      <w:r w:rsidRPr="00675642">
        <w:rPr>
          <w:i/>
          <w:iCs/>
        </w:rPr>
        <w:t>chonnait un cigare éteint et que dans une autre</w:t>
      </w:r>
      <w:r w:rsidR="00EE5875">
        <w:rPr>
          <w:i/>
          <w:iCs/>
        </w:rPr>
        <w:t xml:space="preserve">, </w:t>
      </w:r>
      <w:r w:rsidRPr="00675642">
        <w:rPr>
          <w:i/>
          <w:iCs/>
        </w:rPr>
        <w:t>elle rouait sa sœur de coups de fouet</w:t>
      </w:r>
      <w:r w:rsidR="00EE5875">
        <w:rPr>
          <w:i/>
          <w:iCs/>
        </w:rPr>
        <w:t xml:space="preserve"> (</w:t>
      </w:r>
      <w:r w:rsidRPr="00675642">
        <w:rPr>
          <w:i/>
          <w:iCs/>
        </w:rPr>
        <w:t>elle se servait d</w:t>
      </w:r>
      <w:r w:rsidR="00EE5875">
        <w:rPr>
          <w:i/>
          <w:iCs/>
        </w:rPr>
        <w:t>’</w:t>
      </w:r>
      <w:r w:rsidRPr="00675642">
        <w:rPr>
          <w:i/>
          <w:iCs/>
        </w:rPr>
        <w:t>un gros fouet qu</w:t>
      </w:r>
      <w:r w:rsidR="00EE5875">
        <w:rPr>
          <w:i/>
          <w:iCs/>
        </w:rPr>
        <w:t>’</w:t>
      </w:r>
      <w:r w:rsidRPr="00675642">
        <w:rPr>
          <w:i/>
          <w:iCs/>
        </w:rPr>
        <w:t>elle maniait comme un charretier</w:t>
      </w:r>
      <w:r w:rsidR="00EE5875">
        <w:rPr>
          <w:i/>
          <w:iCs/>
        </w:rPr>
        <w:t xml:space="preserve">, </w:t>
      </w:r>
      <w:r w:rsidRPr="00675642">
        <w:rPr>
          <w:i/>
          <w:iCs/>
        </w:rPr>
        <w:t>et c</w:t>
      </w:r>
      <w:r w:rsidR="00EE5875">
        <w:rPr>
          <w:i/>
          <w:iCs/>
        </w:rPr>
        <w:t>’</w:t>
      </w:r>
      <w:r w:rsidRPr="00675642">
        <w:rPr>
          <w:i/>
          <w:iCs/>
        </w:rPr>
        <w:t>est ça qui faisait l</w:t>
      </w:r>
      <w:r w:rsidR="00EE5875">
        <w:rPr>
          <w:i/>
          <w:iCs/>
        </w:rPr>
        <w:t>’</w:t>
      </w:r>
      <w:r w:rsidRPr="00675642">
        <w:rPr>
          <w:i/>
          <w:iCs/>
        </w:rPr>
        <w:t>admiration de mon grand</w:t>
      </w:r>
      <w:r w:rsidR="00EE5875">
        <w:rPr>
          <w:i/>
          <w:iCs/>
        </w:rPr>
        <w:t xml:space="preserve">). </w:t>
      </w:r>
      <w:r w:rsidRPr="00675642">
        <w:rPr>
          <w:i/>
          <w:iCs/>
        </w:rPr>
        <w:t>Sa sœur était une vilaine petite teigne noire qui lui voulait toujours du mal et qui était jalouse</w:t>
      </w:r>
      <w:r w:rsidR="00EE5875">
        <w:rPr>
          <w:i/>
          <w:iCs/>
        </w:rPr>
        <w:t xml:space="preserve">, </w:t>
      </w:r>
      <w:r w:rsidRPr="00675642">
        <w:rPr>
          <w:i/>
          <w:iCs/>
        </w:rPr>
        <w:t>jalouse</w:t>
      </w:r>
      <w:r w:rsidR="00EE5875">
        <w:rPr>
          <w:i/>
          <w:iCs/>
        </w:rPr>
        <w:t xml:space="preserve"> ; </w:t>
      </w:r>
      <w:r w:rsidRPr="00675642">
        <w:rPr>
          <w:i/>
          <w:iCs/>
        </w:rPr>
        <w:t>la Fausta était grande</w:t>
      </w:r>
      <w:r w:rsidR="00EE5875">
        <w:rPr>
          <w:i/>
          <w:iCs/>
        </w:rPr>
        <w:t xml:space="preserve">, </w:t>
      </w:r>
      <w:r w:rsidRPr="00675642">
        <w:rPr>
          <w:i/>
          <w:iCs/>
        </w:rPr>
        <w:t>un peu fatiguée</w:t>
      </w:r>
      <w:r w:rsidR="00EE5875">
        <w:rPr>
          <w:i/>
          <w:iCs/>
        </w:rPr>
        <w:t xml:space="preserve">, </w:t>
      </w:r>
      <w:r w:rsidRPr="00675642">
        <w:rPr>
          <w:i/>
          <w:iCs/>
        </w:rPr>
        <w:t>un peu trop mûre</w:t>
      </w:r>
      <w:r w:rsidR="00EE5875">
        <w:rPr>
          <w:i/>
          <w:iCs/>
        </w:rPr>
        <w:t xml:space="preserve">, </w:t>
      </w:r>
      <w:r w:rsidRPr="00675642">
        <w:rPr>
          <w:i/>
          <w:iCs/>
        </w:rPr>
        <w:t>avec</w:t>
      </w:r>
      <w:r w:rsidR="00EE5875">
        <w:rPr>
          <w:i/>
          <w:iCs/>
        </w:rPr>
        <w:t xml:space="preserve">, </w:t>
      </w:r>
      <w:r w:rsidRPr="00675642">
        <w:rPr>
          <w:i/>
          <w:iCs/>
        </w:rPr>
        <w:lastRenderedPageBreak/>
        <w:t>dans un visage flétri</w:t>
      </w:r>
      <w:r w:rsidR="00EE5875">
        <w:rPr>
          <w:i/>
          <w:iCs/>
        </w:rPr>
        <w:t xml:space="preserve">, </w:t>
      </w:r>
      <w:r w:rsidRPr="00675642">
        <w:rPr>
          <w:i/>
          <w:iCs/>
        </w:rPr>
        <w:t>un œil qui louchait légèr</w:t>
      </w:r>
      <w:r w:rsidRPr="00675642">
        <w:rPr>
          <w:i/>
          <w:iCs/>
        </w:rPr>
        <w:t>e</w:t>
      </w:r>
      <w:r w:rsidRPr="00675642">
        <w:rPr>
          <w:i/>
          <w:iCs/>
        </w:rPr>
        <w:t>ment comme Réjane</w:t>
      </w:r>
      <w:r w:rsidR="00EE5875">
        <w:rPr>
          <w:i/>
          <w:iCs/>
        </w:rPr>
        <w:t xml:space="preserve">, </w:t>
      </w:r>
      <w:r w:rsidRPr="00675642">
        <w:rPr>
          <w:i/>
          <w:iCs/>
        </w:rPr>
        <w:t>mais elle était bien mieux que Réjane dont on venait de donner</w:t>
      </w:r>
      <w:r w:rsidRPr="00675642">
        <w:t xml:space="preserve"> </w:t>
      </w:r>
      <w:proofErr w:type="spellStart"/>
      <w:r w:rsidRPr="00675642">
        <w:t>Miarka</w:t>
      </w:r>
      <w:proofErr w:type="spellEnd"/>
      <w:r w:rsidR="00EE5875">
        <w:t xml:space="preserve">, </w:t>
      </w:r>
      <w:r w:rsidRPr="00675642">
        <w:t>la Fille à l</w:t>
      </w:r>
      <w:r w:rsidR="00EE5875">
        <w:t>’</w:t>
      </w:r>
      <w:r w:rsidRPr="00675642">
        <w:t xml:space="preserve">Ours </w:t>
      </w:r>
      <w:r w:rsidRPr="00675642">
        <w:rPr>
          <w:i/>
          <w:iCs/>
        </w:rPr>
        <w:t>dans un c</w:t>
      </w:r>
      <w:r w:rsidRPr="00675642">
        <w:rPr>
          <w:i/>
          <w:iCs/>
        </w:rPr>
        <w:t>i</w:t>
      </w:r>
      <w:r w:rsidRPr="00675642">
        <w:rPr>
          <w:i/>
          <w:iCs/>
        </w:rPr>
        <w:t>néma des boulevards</w:t>
      </w:r>
      <w:r w:rsidR="00EE5875">
        <w:rPr>
          <w:i/>
          <w:iCs/>
        </w:rPr>
        <w:t xml:space="preserve">, </w:t>
      </w:r>
      <w:r w:rsidRPr="00675642">
        <w:rPr>
          <w:i/>
          <w:iCs/>
        </w:rPr>
        <w:t>bien mieux</w:t>
      </w:r>
      <w:r w:rsidR="00EE5875">
        <w:rPr>
          <w:i/>
          <w:iCs/>
        </w:rPr>
        <w:t xml:space="preserve">, </w:t>
      </w:r>
      <w:r w:rsidRPr="00675642">
        <w:rPr>
          <w:i/>
          <w:iCs/>
        </w:rPr>
        <w:t>parce que anonyme</w:t>
      </w:r>
      <w:r w:rsidR="00EE5875">
        <w:rPr>
          <w:i/>
          <w:iCs/>
        </w:rPr>
        <w:t xml:space="preserve">. </w:t>
      </w:r>
      <w:r w:rsidRPr="00675642">
        <w:rPr>
          <w:i/>
          <w:iCs/>
        </w:rPr>
        <w:t>Mon grand prétendait que c</w:t>
      </w:r>
      <w:r w:rsidR="00EE5875">
        <w:rPr>
          <w:i/>
          <w:iCs/>
        </w:rPr>
        <w:t>’</w:t>
      </w:r>
      <w:r w:rsidRPr="00675642">
        <w:rPr>
          <w:i/>
          <w:iCs/>
        </w:rPr>
        <w:t>était une Danoise parce qu</w:t>
      </w:r>
      <w:r w:rsidR="00EE5875">
        <w:rPr>
          <w:i/>
          <w:iCs/>
        </w:rPr>
        <w:t>’</w:t>
      </w:r>
      <w:r w:rsidRPr="00675642">
        <w:rPr>
          <w:i/>
          <w:iCs/>
        </w:rPr>
        <w:t>elle resse</w:t>
      </w:r>
      <w:r w:rsidRPr="00675642">
        <w:rPr>
          <w:i/>
          <w:iCs/>
        </w:rPr>
        <w:t>m</w:t>
      </w:r>
      <w:r w:rsidRPr="00675642">
        <w:rPr>
          <w:i/>
          <w:iCs/>
        </w:rPr>
        <w:t>blait à un matelot danois qu</w:t>
      </w:r>
      <w:r w:rsidR="00EE5875">
        <w:rPr>
          <w:i/>
          <w:iCs/>
        </w:rPr>
        <w:t>’</w:t>
      </w:r>
      <w:r w:rsidRPr="00675642">
        <w:rPr>
          <w:i/>
          <w:iCs/>
        </w:rPr>
        <w:t>il avait eu autrefois à son service</w:t>
      </w:r>
      <w:r w:rsidR="00EE5875">
        <w:rPr>
          <w:i/>
          <w:iCs/>
        </w:rPr>
        <w:t xml:space="preserve">. </w:t>
      </w:r>
      <w:r w:rsidRPr="00675642">
        <w:rPr>
          <w:i/>
          <w:iCs/>
        </w:rPr>
        <w:t>C</w:t>
      </w:r>
      <w:r w:rsidR="00EE5875">
        <w:rPr>
          <w:i/>
          <w:iCs/>
        </w:rPr>
        <w:t>’</w:t>
      </w:r>
      <w:r w:rsidRPr="00675642">
        <w:rPr>
          <w:i/>
          <w:iCs/>
        </w:rPr>
        <w:t>est vrai que cette femme avait quelque chose d</w:t>
      </w:r>
      <w:r w:rsidR="00EE5875">
        <w:rPr>
          <w:i/>
          <w:iCs/>
        </w:rPr>
        <w:t>’</w:t>
      </w:r>
      <w:r w:rsidRPr="00675642">
        <w:rPr>
          <w:i/>
          <w:iCs/>
        </w:rPr>
        <w:t>un homme</w:t>
      </w:r>
      <w:r w:rsidR="00EE5875">
        <w:rPr>
          <w:i/>
          <w:iCs/>
        </w:rPr>
        <w:t xml:space="preserve">. </w:t>
      </w:r>
      <w:r w:rsidRPr="00675642">
        <w:rPr>
          <w:i/>
          <w:iCs/>
        </w:rPr>
        <w:t>Elle buvait beaucoup et elle vous regardait comme un homme</w:t>
      </w:r>
      <w:r w:rsidR="00EE5875">
        <w:rPr>
          <w:i/>
          <w:iCs/>
        </w:rPr>
        <w:t xml:space="preserve">. </w:t>
      </w:r>
      <w:r w:rsidRPr="00675642">
        <w:rPr>
          <w:i/>
          <w:iCs/>
        </w:rPr>
        <w:t>Les films de Charlot</w:t>
      </w:r>
      <w:r w:rsidR="00EE5875">
        <w:rPr>
          <w:i/>
          <w:iCs/>
        </w:rPr>
        <w:t xml:space="preserve">, </w:t>
      </w:r>
      <w:r w:rsidRPr="00675642">
        <w:rPr>
          <w:i/>
          <w:iCs/>
        </w:rPr>
        <w:t>nous allions les voir dans un cinéma pr</w:t>
      </w:r>
      <w:r w:rsidRPr="00675642">
        <w:rPr>
          <w:i/>
          <w:iCs/>
        </w:rPr>
        <w:t>o</w:t>
      </w:r>
      <w:r w:rsidRPr="00675642">
        <w:rPr>
          <w:i/>
          <w:iCs/>
        </w:rPr>
        <w:t>che de la gare de Lyon</w:t>
      </w:r>
      <w:r w:rsidR="00EE5875">
        <w:rPr>
          <w:i/>
          <w:iCs/>
        </w:rPr>
        <w:t xml:space="preserve">. </w:t>
      </w:r>
      <w:r w:rsidRPr="00675642">
        <w:rPr>
          <w:i/>
          <w:iCs/>
        </w:rPr>
        <w:t>C</w:t>
      </w:r>
      <w:r w:rsidR="00EE5875">
        <w:rPr>
          <w:i/>
          <w:iCs/>
        </w:rPr>
        <w:t>’</w:t>
      </w:r>
      <w:r w:rsidRPr="00675642">
        <w:rPr>
          <w:i/>
          <w:iCs/>
        </w:rPr>
        <w:t>était un ancien bouillon</w:t>
      </w:r>
      <w:r w:rsidR="00EE5875">
        <w:rPr>
          <w:i/>
          <w:iCs/>
        </w:rPr>
        <w:t xml:space="preserve">, </w:t>
      </w:r>
      <w:r w:rsidRPr="00675642">
        <w:rPr>
          <w:i/>
          <w:iCs/>
        </w:rPr>
        <w:t>une grande salle en bois qui resse</w:t>
      </w:r>
      <w:r w:rsidRPr="00675642">
        <w:rPr>
          <w:i/>
          <w:iCs/>
        </w:rPr>
        <w:t>m</w:t>
      </w:r>
      <w:r w:rsidRPr="00675642">
        <w:rPr>
          <w:i/>
          <w:iCs/>
        </w:rPr>
        <w:t>blait à l</w:t>
      </w:r>
      <w:r w:rsidR="00EE5875">
        <w:rPr>
          <w:i/>
          <w:iCs/>
        </w:rPr>
        <w:t>’</w:t>
      </w:r>
      <w:r w:rsidRPr="00675642">
        <w:rPr>
          <w:i/>
          <w:iCs/>
        </w:rPr>
        <w:t>intérieur d</w:t>
      </w:r>
      <w:r w:rsidR="00EE5875">
        <w:rPr>
          <w:i/>
          <w:iCs/>
        </w:rPr>
        <w:t>’</w:t>
      </w:r>
      <w:r w:rsidRPr="00675642">
        <w:rPr>
          <w:i/>
          <w:iCs/>
        </w:rPr>
        <w:t>une caisse à piano et qui en avait la rés</w:t>
      </w:r>
      <w:r w:rsidRPr="00675642">
        <w:rPr>
          <w:i/>
          <w:iCs/>
        </w:rPr>
        <w:t>o</w:t>
      </w:r>
      <w:r w:rsidRPr="00675642">
        <w:rPr>
          <w:i/>
          <w:iCs/>
        </w:rPr>
        <w:t>nance quand Charlot y déclenchait le fou rire</w:t>
      </w:r>
      <w:r w:rsidR="00EE5875">
        <w:rPr>
          <w:i/>
          <w:iCs/>
        </w:rPr>
        <w:t xml:space="preserve">. </w:t>
      </w:r>
      <w:r w:rsidRPr="00675642">
        <w:rPr>
          <w:i/>
          <w:iCs/>
        </w:rPr>
        <w:t>Le public qui riait si fort</w:t>
      </w:r>
      <w:r w:rsidR="00EE5875">
        <w:rPr>
          <w:i/>
          <w:iCs/>
        </w:rPr>
        <w:t xml:space="preserve">, </w:t>
      </w:r>
      <w:r w:rsidRPr="00675642">
        <w:rPr>
          <w:i/>
          <w:iCs/>
        </w:rPr>
        <w:t>avec un bruit de locomotive e</w:t>
      </w:r>
      <w:r w:rsidRPr="00675642">
        <w:rPr>
          <w:i/>
          <w:iCs/>
        </w:rPr>
        <w:t>n</w:t>
      </w:r>
      <w:r w:rsidRPr="00675642">
        <w:rPr>
          <w:i/>
          <w:iCs/>
        </w:rPr>
        <w:t>trant en gare</w:t>
      </w:r>
      <w:r w:rsidR="00EE5875">
        <w:rPr>
          <w:i/>
          <w:iCs/>
        </w:rPr>
        <w:t xml:space="preserve">, </w:t>
      </w:r>
      <w:r w:rsidRPr="00675642">
        <w:rPr>
          <w:i/>
          <w:iCs/>
        </w:rPr>
        <w:t>se composait essentiellement de cheminots en vadrouille et de filles en cheveux</w:t>
      </w:r>
      <w:r w:rsidR="00EE5875">
        <w:rPr>
          <w:i/>
          <w:iCs/>
        </w:rPr>
        <w:t xml:space="preserve">. </w:t>
      </w:r>
      <w:r w:rsidRPr="00675642">
        <w:rPr>
          <w:i/>
          <w:iCs/>
        </w:rPr>
        <w:t>Là aussi</w:t>
      </w:r>
      <w:r w:rsidR="00EE5875">
        <w:rPr>
          <w:i/>
          <w:iCs/>
        </w:rPr>
        <w:t xml:space="preserve">, </w:t>
      </w:r>
      <w:r w:rsidRPr="00675642">
        <w:rPr>
          <w:i/>
          <w:iCs/>
        </w:rPr>
        <w:t>mon grand tri</w:t>
      </w:r>
      <w:r w:rsidRPr="00675642">
        <w:rPr>
          <w:i/>
          <w:iCs/>
        </w:rPr>
        <w:t>n</w:t>
      </w:r>
      <w:r w:rsidRPr="00675642">
        <w:rPr>
          <w:i/>
          <w:iCs/>
        </w:rPr>
        <w:t>quait avec tout le monde</w:t>
      </w:r>
      <w:r w:rsidR="00EE5875">
        <w:rPr>
          <w:i/>
          <w:iCs/>
        </w:rPr>
        <w:t xml:space="preserve">. </w:t>
      </w:r>
      <w:r w:rsidRPr="00675642">
        <w:rPr>
          <w:i/>
          <w:iCs/>
        </w:rPr>
        <w:t>Une consommation donnait droit à un numéro du pr</w:t>
      </w:r>
      <w:r w:rsidRPr="00675642">
        <w:rPr>
          <w:i/>
          <w:iCs/>
        </w:rPr>
        <w:t>o</w:t>
      </w:r>
      <w:r w:rsidRPr="00675642">
        <w:rPr>
          <w:i/>
          <w:iCs/>
        </w:rPr>
        <w:t>gramme et il fallait en prendre plusieurs pour voir le pr</w:t>
      </w:r>
      <w:r w:rsidRPr="00675642">
        <w:rPr>
          <w:i/>
          <w:iCs/>
        </w:rPr>
        <w:t>o</w:t>
      </w:r>
      <w:r w:rsidRPr="00675642">
        <w:rPr>
          <w:i/>
          <w:iCs/>
        </w:rPr>
        <w:t>gramme jusqu</w:t>
      </w:r>
      <w:r w:rsidR="00EE5875">
        <w:rPr>
          <w:i/>
          <w:iCs/>
        </w:rPr>
        <w:t>’</w:t>
      </w:r>
      <w:r w:rsidRPr="00675642">
        <w:rPr>
          <w:i/>
          <w:iCs/>
        </w:rPr>
        <w:t>au bout</w:t>
      </w:r>
      <w:r w:rsidR="00EE5875">
        <w:rPr>
          <w:i/>
          <w:iCs/>
        </w:rPr>
        <w:t xml:space="preserve">. </w:t>
      </w:r>
      <w:r w:rsidRPr="00675642">
        <w:rPr>
          <w:i/>
          <w:iCs/>
        </w:rPr>
        <w:t>On y donnait toujours des Documentaires et des Actualités qu</w:t>
      </w:r>
      <w:r w:rsidR="00EE5875">
        <w:rPr>
          <w:i/>
          <w:iCs/>
        </w:rPr>
        <w:t>’</w:t>
      </w:r>
      <w:r w:rsidRPr="00675642">
        <w:rPr>
          <w:i/>
          <w:iCs/>
        </w:rPr>
        <w:t>on ne voyait dans a</w:t>
      </w:r>
      <w:r w:rsidRPr="00675642">
        <w:rPr>
          <w:i/>
          <w:iCs/>
        </w:rPr>
        <w:t>u</w:t>
      </w:r>
      <w:r w:rsidRPr="00675642">
        <w:rPr>
          <w:i/>
          <w:iCs/>
        </w:rPr>
        <w:t>cune autre salle de Paris</w:t>
      </w:r>
      <w:r w:rsidR="00EE5875">
        <w:rPr>
          <w:i/>
          <w:iCs/>
        </w:rPr>
        <w:t xml:space="preserve">. </w:t>
      </w:r>
      <w:r w:rsidRPr="00675642">
        <w:rPr>
          <w:i/>
          <w:iCs/>
        </w:rPr>
        <w:t>Les films de Charlot passant en extra</w:t>
      </w:r>
      <w:r w:rsidR="00EE5875">
        <w:rPr>
          <w:i/>
          <w:iCs/>
        </w:rPr>
        <w:t xml:space="preserve">, </w:t>
      </w:r>
      <w:r w:rsidRPr="00675642">
        <w:rPr>
          <w:i/>
          <w:iCs/>
        </w:rPr>
        <w:t>il fallait prendre une double consommation supplémentaire pour pouvoir y assister en fin de séance</w:t>
      </w:r>
      <w:r w:rsidR="00EE5875">
        <w:rPr>
          <w:i/>
          <w:iCs/>
        </w:rPr>
        <w:t xml:space="preserve">. </w:t>
      </w:r>
      <w:r w:rsidRPr="00675642">
        <w:rPr>
          <w:i/>
          <w:iCs/>
        </w:rPr>
        <w:t>Nous prenions to</w:t>
      </w:r>
      <w:r w:rsidRPr="00675642">
        <w:rPr>
          <w:i/>
          <w:iCs/>
        </w:rPr>
        <w:t>u</w:t>
      </w:r>
      <w:r w:rsidRPr="00675642">
        <w:rPr>
          <w:i/>
          <w:iCs/>
        </w:rPr>
        <w:t>jours des cerises à l</w:t>
      </w:r>
      <w:r w:rsidR="00EE5875">
        <w:rPr>
          <w:i/>
          <w:iCs/>
        </w:rPr>
        <w:t>’</w:t>
      </w:r>
      <w:r w:rsidRPr="00675642">
        <w:rPr>
          <w:i/>
          <w:iCs/>
        </w:rPr>
        <w:t>eau-de-vie</w:t>
      </w:r>
      <w:r w:rsidR="00EE5875">
        <w:rPr>
          <w:i/>
          <w:iCs/>
        </w:rPr>
        <w:t xml:space="preserve">, </w:t>
      </w:r>
      <w:r w:rsidRPr="00675642">
        <w:rPr>
          <w:i/>
          <w:iCs/>
        </w:rPr>
        <w:t>deux portions chacun</w:t>
      </w:r>
      <w:r w:rsidR="00EE5875">
        <w:rPr>
          <w:i/>
          <w:iCs/>
        </w:rPr>
        <w:t xml:space="preserve">. </w:t>
      </w:r>
      <w:r w:rsidRPr="00675642">
        <w:rPr>
          <w:i/>
          <w:iCs/>
        </w:rPr>
        <w:t>Ah</w:t>
      </w:r>
      <w:r w:rsidR="00EE5875">
        <w:rPr>
          <w:i/>
          <w:iCs/>
        </w:rPr>
        <w:t xml:space="preserve"> ! </w:t>
      </w:r>
      <w:r w:rsidRPr="00675642">
        <w:rPr>
          <w:i/>
          <w:iCs/>
        </w:rPr>
        <w:t>si Charlot l</w:t>
      </w:r>
      <w:r w:rsidR="00EE5875">
        <w:rPr>
          <w:i/>
          <w:iCs/>
        </w:rPr>
        <w:t>’</w:t>
      </w:r>
      <w:r w:rsidRPr="00675642">
        <w:rPr>
          <w:i/>
          <w:iCs/>
        </w:rPr>
        <w:t>avait su</w:t>
      </w:r>
      <w:r w:rsidR="00EE5875">
        <w:rPr>
          <w:i/>
          <w:iCs/>
        </w:rPr>
        <w:t xml:space="preserve"> ! </w:t>
      </w:r>
      <w:r w:rsidRPr="00675642">
        <w:rPr>
          <w:i/>
          <w:iCs/>
        </w:rPr>
        <w:t>il serait venu trinquer avec nous pour a</w:t>
      </w:r>
      <w:r w:rsidRPr="00675642">
        <w:rPr>
          <w:i/>
          <w:iCs/>
        </w:rPr>
        <w:t>p</w:t>
      </w:r>
      <w:r w:rsidRPr="00675642">
        <w:rPr>
          <w:i/>
          <w:iCs/>
        </w:rPr>
        <w:t>plaudir</w:t>
      </w:r>
      <w:r w:rsidRPr="00675642">
        <w:t xml:space="preserve"> </w:t>
      </w:r>
      <w:r w:rsidRPr="00675642">
        <w:rPr>
          <w:i/>
          <w:iCs/>
        </w:rPr>
        <w:t>avec les chem</w:t>
      </w:r>
      <w:r w:rsidRPr="00675642">
        <w:rPr>
          <w:i/>
          <w:iCs/>
        </w:rPr>
        <w:t>i</w:t>
      </w:r>
      <w:r w:rsidRPr="00675642">
        <w:rPr>
          <w:i/>
          <w:iCs/>
        </w:rPr>
        <w:t>nots délirants</w:t>
      </w:r>
      <w:r w:rsidR="00EE5875">
        <w:rPr>
          <w:i/>
          <w:iCs/>
        </w:rPr>
        <w:t xml:space="preserve">, </w:t>
      </w:r>
      <w:r w:rsidRPr="00675642">
        <w:rPr>
          <w:i/>
          <w:iCs/>
        </w:rPr>
        <w:t xml:space="preserve">au triomphe de </w:t>
      </w:r>
      <w:r w:rsidR="00EE5875">
        <w:rPr>
          <w:i/>
          <w:iCs/>
        </w:rPr>
        <w:t>M. </w:t>
      </w:r>
      <w:r w:rsidRPr="00675642">
        <w:rPr>
          <w:i/>
          <w:iCs/>
        </w:rPr>
        <w:t>Nouvel-An</w:t>
      </w:r>
      <w:r w:rsidR="00EE5875">
        <w:rPr>
          <w:i/>
          <w:iCs/>
        </w:rPr>
        <w:t xml:space="preserve">, </w:t>
      </w:r>
      <w:r w:rsidRPr="00675642">
        <w:rPr>
          <w:i/>
          <w:iCs/>
        </w:rPr>
        <w:t>son sosie</w:t>
      </w:r>
      <w:r w:rsidR="00EE5875">
        <w:rPr>
          <w:i/>
          <w:iCs/>
        </w:rPr>
        <w:t>.</w:t>
      </w:r>
    </w:p>
    <w:p w14:paraId="677B5834" w14:textId="6091BB40" w:rsidR="00EE5875" w:rsidRDefault="00EE5875" w:rsidP="00457E89">
      <w:pPr>
        <w:rPr>
          <w:i/>
          <w:iCs/>
        </w:rPr>
      </w:pPr>
      <w:r>
        <w:rPr>
          <w:i/>
          <w:iCs/>
        </w:rPr>
        <w:t>M. </w:t>
      </w:r>
      <w:r w:rsidR="00457E89" w:rsidRPr="00675642">
        <w:rPr>
          <w:i/>
          <w:iCs/>
        </w:rPr>
        <w:t>Nouvel-An était le directeur de ce cinéma-bistro</w:t>
      </w:r>
      <w:r>
        <w:rPr>
          <w:i/>
          <w:iCs/>
        </w:rPr>
        <w:t xml:space="preserve">. </w:t>
      </w:r>
      <w:r w:rsidR="00457E89" w:rsidRPr="00675642">
        <w:rPr>
          <w:i/>
          <w:iCs/>
        </w:rPr>
        <w:t>Sur le programme il s</w:t>
      </w:r>
      <w:r>
        <w:rPr>
          <w:i/>
          <w:iCs/>
        </w:rPr>
        <w:t>’</w:t>
      </w:r>
      <w:r w:rsidR="00457E89" w:rsidRPr="00675642">
        <w:rPr>
          <w:i/>
          <w:iCs/>
        </w:rPr>
        <w:t>intitulait</w:t>
      </w:r>
      <w:r>
        <w:rPr>
          <w:i/>
          <w:iCs/>
        </w:rPr>
        <w:t> :</w:t>
      </w:r>
    </w:p>
    <w:p w14:paraId="0839683E" w14:textId="274043F2" w:rsidR="00457E89" w:rsidRPr="00675642" w:rsidRDefault="00457E89" w:rsidP="00EE5875">
      <w:pPr>
        <w:pStyle w:val="Centr"/>
        <w:rPr>
          <w:b/>
          <w:bCs/>
        </w:rPr>
      </w:pPr>
      <w:bookmarkStart w:id="44" w:name="bookmark5"/>
      <w:bookmarkEnd w:id="44"/>
      <w:r w:rsidRPr="00675642">
        <w:rPr>
          <w:b/>
          <w:bCs/>
        </w:rPr>
        <w:t>Monsieur BENJAMIN NOUVEL-AN</w:t>
      </w:r>
    </w:p>
    <w:p w14:paraId="1D60C3C1" w14:textId="77777777" w:rsidR="00457E89" w:rsidRPr="00675642" w:rsidRDefault="00457E89" w:rsidP="00EE5875">
      <w:pPr>
        <w:pStyle w:val="Centr"/>
      </w:pPr>
      <w:r w:rsidRPr="00675642">
        <w:t>Propriétaire Marchand de vins Directeur</w:t>
      </w:r>
    </w:p>
    <w:p w14:paraId="2442838E" w14:textId="77777777" w:rsidR="00457E89" w:rsidRPr="00675642" w:rsidRDefault="00457E89" w:rsidP="00EE5875">
      <w:pPr>
        <w:pStyle w:val="Centr"/>
      </w:pPr>
      <w:r w:rsidRPr="00675642">
        <w:t>Enfant trouvé</w:t>
      </w:r>
    </w:p>
    <w:p w14:paraId="7D291D10" w14:textId="77777777" w:rsidR="00EE5875" w:rsidRDefault="00457E89" w:rsidP="00EE5875">
      <w:pPr>
        <w:pStyle w:val="Centr"/>
      </w:pPr>
      <w:r w:rsidRPr="00675642">
        <w:t>Ex-chef de CLAQUE</w:t>
      </w:r>
      <w:r w:rsidR="00EE5875">
        <w:t xml:space="preserve"> (</w:t>
      </w:r>
      <w:r w:rsidRPr="00675642">
        <w:t>au Châtelet</w:t>
      </w:r>
      <w:r w:rsidR="00EE5875">
        <w:t>),</w:t>
      </w:r>
    </w:p>
    <w:p w14:paraId="7B57D6AD" w14:textId="77777777" w:rsidR="00EE5875" w:rsidRDefault="00457E89" w:rsidP="00EE5875">
      <w:pPr>
        <w:pStyle w:val="Centr"/>
      </w:pPr>
      <w:r w:rsidRPr="00675642">
        <w:lastRenderedPageBreak/>
        <w:t>Ex-chef de CLIQUE</w:t>
      </w:r>
      <w:r w:rsidR="00EE5875">
        <w:t xml:space="preserve"> (</w:t>
      </w:r>
      <w:r w:rsidRPr="00675642">
        <w:t>à la c</w:t>
      </w:r>
      <w:r w:rsidRPr="00675642">
        <w:t>a</w:t>
      </w:r>
      <w:r w:rsidRPr="00675642">
        <w:t>serne</w:t>
      </w:r>
      <w:r w:rsidR="00EE5875">
        <w:t>)</w:t>
      </w:r>
    </w:p>
    <w:p w14:paraId="0526B7A2" w14:textId="2D4CEE1F" w:rsidR="00457E89" w:rsidRPr="00675642" w:rsidRDefault="00457E89" w:rsidP="00EE5875">
      <w:pPr>
        <w:pStyle w:val="Centr"/>
      </w:pPr>
      <w:r w:rsidRPr="00675642">
        <w:t>Scaphandrier des Clics et des Clacs</w:t>
      </w:r>
    </w:p>
    <w:p w14:paraId="395F6BD0" w14:textId="77777777" w:rsidR="00457E89" w:rsidRPr="00675642" w:rsidRDefault="00457E89" w:rsidP="00EE5875">
      <w:pPr>
        <w:pStyle w:val="Centr"/>
      </w:pPr>
      <w:r w:rsidRPr="00675642">
        <w:t xml:space="preserve">ex-plongeur au </w:t>
      </w:r>
      <w:proofErr w:type="spellStart"/>
      <w:r w:rsidRPr="00675642">
        <w:t>Claridge</w:t>
      </w:r>
      <w:proofErr w:type="spellEnd"/>
    </w:p>
    <w:p w14:paraId="1CB7D99D" w14:textId="77777777" w:rsidR="00457E89" w:rsidRPr="00675642" w:rsidRDefault="00457E89" w:rsidP="00EE5875">
      <w:pPr>
        <w:pStyle w:val="Centr"/>
      </w:pPr>
      <w:r w:rsidRPr="00675642">
        <w:t>S</w:t>
      </w:r>
      <w:r w:rsidRPr="00675642">
        <w:t>o</w:t>
      </w:r>
      <w:r w:rsidRPr="00675642">
        <w:t>liste-Klaxon Homme-orchestre</w:t>
      </w:r>
    </w:p>
    <w:p w14:paraId="542427B6" w14:textId="77777777" w:rsidR="00457E89" w:rsidRPr="00675642" w:rsidRDefault="00457E89" w:rsidP="00EE5875">
      <w:pPr>
        <w:pStyle w:val="Centr"/>
        <w:rPr>
          <w:b/>
          <w:bCs/>
        </w:rPr>
      </w:pPr>
      <w:r w:rsidRPr="00675642">
        <w:rPr>
          <w:b/>
          <w:bCs/>
        </w:rPr>
        <w:t>inimitable dans ses imitations des bruits</w:t>
      </w:r>
    </w:p>
    <w:p w14:paraId="427B2E12" w14:textId="77777777" w:rsidR="00EE5875" w:rsidRDefault="00457E89" w:rsidP="00EE5875">
      <w:pPr>
        <w:pStyle w:val="Centr"/>
        <w:rPr>
          <w:b/>
          <w:bCs/>
        </w:rPr>
      </w:pPr>
      <w:proofErr w:type="spellStart"/>
      <w:r w:rsidRPr="00675642">
        <w:rPr>
          <w:b/>
          <w:bCs/>
        </w:rPr>
        <w:t>CHALOT</w:t>
      </w:r>
      <w:proofErr w:type="spellEnd"/>
      <w:r w:rsidR="00EE5875">
        <w:rPr>
          <w:b/>
          <w:bCs/>
        </w:rPr>
        <w:t xml:space="preserve">, </w:t>
      </w:r>
      <w:r w:rsidRPr="00675642">
        <w:rPr>
          <w:b/>
          <w:bCs/>
        </w:rPr>
        <w:t>son sosie parlant</w:t>
      </w:r>
    </w:p>
    <w:p w14:paraId="1A9240AE" w14:textId="1DAC5F1C" w:rsidR="00EE5875" w:rsidRDefault="00EE5875" w:rsidP="00EE5875">
      <w:pPr>
        <w:pStyle w:val="Centr"/>
      </w:pPr>
      <w:r>
        <w:t xml:space="preserve">!!! </w:t>
      </w:r>
      <w:r w:rsidR="00457E89" w:rsidRPr="00675642">
        <w:t>EN CHAIR ET EN OS</w:t>
      </w:r>
      <w:r>
        <w:t> !!!</w:t>
      </w:r>
    </w:p>
    <w:p w14:paraId="3D4212A7" w14:textId="3BD97371" w:rsidR="00457E89" w:rsidRPr="00675642" w:rsidRDefault="00457E89" w:rsidP="00457E89">
      <w:pPr>
        <w:rPr>
          <w:i/>
          <w:iCs/>
        </w:rPr>
      </w:pPr>
      <w:r w:rsidRPr="00675642">
        <w:rPr>
          <w:i/>
          <w:iCs/>
        </w:rPr>
        <w:t>Mon grand qui aimait beaucoup cet homme l</w:t>
      </w:r>
      <w:r w:rsidR="00EE5875">
        <w:rPr>
          <w:i/>
          <w:iCs/>
        </w:rPr>
        <w:t>’</w:t>
      </w:r>
      <w:r w:rsidRPr="00675642">
        <w:rPr>
          <w:i/>
          <w:iCs/>
        </w:rPr>
        <w:t>invita un jour à déjeuner</w:t>
      </w:r>
      <w:r w:rsidR="00EE5875">
        <w:rPr>
          <w:i/>
          <w:iCs/>
        </w:rPr>
        <w:t xml:space="preserve">. </w:t>
      </w:r>
      <w:r w:rsidRPr="00675642">
        <w:rPr>
          <w:i/>
          <w:iCs/>
        </w:rPr>
        <w:t>À la ville c</w:t>
      </w:r>
      <w:r w:rsidR="00EE5875">
        <w:rPr>
          <w:i/>
          <w:iCs/>
        </w:rPr>
        <w:t>’</w:t>
      </w:r>
      <w:r w:rsidRPr="00675642">
        <w:rPr>
          <w:i/>
          <w:iCs/>
        </w:rPr>
        <w:t>était un homme triste</w:t>
      </w:r>
      <w:r w:rsidR="00EE5875">
        <w:rPr>
          <w:i/>
          <w:iCs/>
        </w:rPr>
        <w:t xml:space="preserve">, </w:t>
      </w:r>
      <w:r w:rsidRPr="00675642">
        <w:rPr>
          <w:i/>
          <w:iCs/>
        </w:rPr>
        <w:t>taciturne</w:t>
      </w:r>
      <w:r w:rsidR="00EE5875">
        <w:rPr>
          <w:i/>
          <w:iCs/>
        </w:rPr>
        <w:t xml:space="preserve">, </w:t>
      </w:r>
      <w:r w:rsidRPr="00675642">
        <w:rPr>
          <w:i/>
          <w:iCs/>
        </w:rPr>
        <w:t>à l</w:t>
      </w:r>
      <w:r w:rsidR="00EE5875">
        <w:rPr>
          <w:i/>
          <w:iCs/>
        </w:rPr>
        <w:t>’</w:t>
      </w:r>
      <w:r w:rsidRPr="00675642">
        <w:rPr>
          <w:i/>
          <w:iCs/>
        </w:rPr>
        <w:t>œil fixe</w:t>
      </w:r>
      <w:r w:rsidR="00EE5875">
        <w:rPr>
          <w:i/>
          <w:iCs/>
        </w:rPr>
        <w:t xml:space="preserve">, </w:t>
      </w:r>
      <w:r w:rsidRPr="00675642">
        <w:rPr>
          <w:i/>
          <w:iCs/>
        </w:rPr>
        <w:t>à l</w:t>
      </w:r>
      <w:r w:rsidR="00EE5875">
        <w:rPr>
          <w:i/>
          <w:iCs/>
        </w:rPr>
        <w:t>’</w:t>
      </w:r>
      <w:r w:rsidRPr="00675642">
        <w:rPr>
          <w:i/>
          <w:iCs/>
        </w:rPr>
        <w:t>œil d</w:t>
      </w:r>
      <w:r w:rsidR="00EE5875">
        <w:rPr>
          <w:i/>
          <w:iCs/>
        </w:rPr>
        <w:t>’</w:t>
      </w:r>
      <w:r w:rsidRPr="00675642">
        <w:rPr>
          <w:i/>
          <w:iCs/>
        </w:rPr>
        <w:t>oiseau</w:t>
      </w:r>
      <w:r w:rsidR="00EE5875">
        <w:rPr>
          <w:i/>
          <w:iCs/>
        </w:rPr>
        <w:t xml:space="preserve">, </w:t>
      </w:r>
      <w:r w:rsidRPr="00675642">
        <w:rPr>
          <w:i/>
          <w:iCs/>
        </w:rPr>
        <w:t>un homme qui buvait sans rien dire mais chez lui</w:t>
      </w:r>
      <w:r w:rsidR="00EE5875">
        <w:rPr>
          <w:i/>
          <w:iCs/>
        </w:rPr>
        <w:t xml:space="preserve">, </w:t>
      </w:r>
      <w:r w:rsidRPr="00675642">
        <w:rPr>
          <w:i/>
          <w:iCs/>
        </w:rPr>
        <w:t>il était déchaîné</w:t>
      </w:r>
      <w:r w:rsidR="00EE5875">
        <w:rPr>
          <w:i/>
          <w:iCs/>
        </w:rPr>
        <w:t xml:space="preserve"> : </w:t>
      </w:r>
      <w:r w:rsidRPr="00675642">
        <w:rPr>
          <w:i/>
          <w:iCs/>
        </w:rPr>
        <w:t>jonglant avec cinquante in</w:t>
      </w:r>
      <w:r w:rsidRPr="00675642">
        <w:rPr>
          <w:i/>
          <w:iCs/>
        </w:rPr>
        <w:t>s</w:t>
      </w:r>
      <w:r w:rsidRPr="00675642">
        <w:rPr>
          <w:i/>
          <w:iCs/>
        </w:rPr>
        <w:t>truments de musique dont il jouait tous à la fois</w:t>
      </w:r>
      <w:r w:rsidR="00EE5875">
        <w:rPr>
          <w:i/>
          <w:iCs/>
        </w:rPr>
        <w:t xml:space="preserve">, </w:t>
      </w:r>
      <w:r w:rsidRPr="00675642">
        <w:rPr>
          <w:i/>
          <w:iCs/>
        </w:rPr>
        <w:t>il faisait un vacarme</w:t>
      </w:r>
      <w:r w:rsidR="00EE5875">
        <w:rPr>
          <w:i/>
          <w:iCs/>
        </w:rPr>
        <w:t xml:space="preserve">, </w:t>
      </w:r>
      <w:r w:rsidRPr="00675642">
        <w:rPr>
          <w:i/>
          <w:iCs/>
        </w:rPr>
        <w:t>un tintamarre réjouissants</w:t>
      </w:r>
      <w:r w:rsidR="00EE5875">
        <w:rPr>
          <w:i/>
          <w:iCs/>
        </w:rPr>
        <w:t xml:space="preserve">. </w:t>
      </w:r>
      <w:r w:rsidRPr="00675642">
        <w:rPr>
          <w:i/>
          <w:iCs/>
        </w:rPr>
        <w:t>Dans ses imitations des bruits</w:t>
      </w:r>
      <w:r w:rsidR="00EE5875">
        <w:rPr>
          <w:i/>
          <w:iCs/>
        </w:rPr>
        <w:t xml:space="preserve">, </w:t>
      </w:r>
      <w:r w:rsidRPr="00675642">
        <w:rPr>
          <w:i/>
          <w:iCs/>
        </w:rPr>
        <w:t>c</w:t>
      </w:r>
      <w:r w:rsidR="00EE5875">
        <w:rPr>
          <w:i/>
          <w:iCs/>
        </w:rPr>
        <w:t>’</w:t>
      </w:r>
      <w:r w:rsidRPr="00675642">
        <w:rPr>
          <w:i/>
          <w:iCs/>
        </w:rPr>
        <w:t>était un véritable virtuose</w:t>
      </w:r>
      <w:r w:rsidR="00EE5875">
        <w:rPr>
          <w:i/>
          <w:iCs/>
        </w:rPr>
        <w:t xml:space="preserve">, </w:t>
      </w:r>
      <w:r w:rsidRPr="00675642">
        <w:rPr>
          <w:i/>
          <w:iCs/>
        </w:rPr>
        <w:t>c</w:t>
      </w:r>
      <w:r w:rsidR="00EE5875">
        <w:rPr>
          <w:i/>
          <w:iCs/>
        </w:rPr>
        <w:t>’</w:t>
      </w:r>
      <w:r w:rsidRPr="00675642">
        <w:rPr>
          <w:i/>
          <w:iCs/>
        </w:rPr>
        <w:t>est pourquoi son pr</w:t>
      </w:r>
      <w:r w:rsidRPr="00675642">
        <w:rPr>
          <w:i/>
          <w:iCs/>
        </w:rPr>
        <w:t>o</w:t>
      </w:r>
      <w:r w:rsidRPr="00675642">
        <w:rPr>
          <w:i/>
          <w:iCs/>
        </w:rPr>
        <w:t>gramme se composait de films d</w:t>
      </w:r>
      <w:r w:rsidR="00EE5875">
        <w:rPr>
          <w:i/>
          <w:iCs/>
        </w:rPr>
        <w:t>’</w:t>
      </w:r>
      <w:r w:rsidRPr="00675642">
        <w:rPr>
          <w:i/>
          <w:iCs/>
        </w:rPr>
        <w:t>actualité et de films docume</w:t>
      </w:r>
      <w:r w:rsidRPr="00675642">
        <w:rPr>
          <w:i/>
          <w:iCs/>
        </w:rPr>
        <w:t>n</w:t>
      </w:r>
      <w:r w:rsidRPr="00675642">
        <w:rPr>
          <w:i/>
          <w:iCs/>
        </w:rPr>
        <w:t>taires qu</w:t>
      </w:r>
      <w:r w:rsidR="00EE5875">
        <w:rPr>
          <w:i/>
          <w:iCs/>
        </w:rPr>
        <w:t>’</w:t>
      </w:r>
      <w:r w:rsidRPr="00675642">
        <w:rPr>
          <w:i/>
          <w:iCs/>
        </w:rPr>
        <w:t>il choisissait lui-même</w:t>
      </w:r>
      <w:r w:rsidR="00EE5875">
        <w:rPr>
          <w:i/>
          <w:iCs/>
        </w:rPr>
        <w:t xml:space="preserve">, </w:t>
      </w:r>
      <w:r w:rsidRPr="00675642">
        <w:rPr>
          <w:i/>
          <w:iCs/>
        </w:rPr>
        <w:t>ce qui lui permettait de do</w:t>
      </w:r>
      <w:r w:rsidRPr="00675642">
        <w:rPr>
          <w:i/>
          <w:iCs/>
        </w:rPr>
        <w:t>n</w:t>
      </w:r>
      <w:r w:rsidRPr="00675642">
        <w:rPr>
          <w:i/>
          <w:iCs/>
        </w:rPr>
        <w:t>ner libre cours à son talent et à sa fantaisie</w:t>
      </w:r>
      <w:r w:rsidR="00EE5875">
        <w:rPr>
          <w:i/>
          <w:iCs/>
        </w:rPr>
        <w:t xml:space="preserve">. </w:t>
      </w:r>
      <w:r w:rsidRPr="00675642">
        <w:rPr>
          <w:i/>
          <w:iCs/>
        </w:rPr>
        <w:t>Il faisait le vent</w:t>
      </w:r>
      <w:r w:rsidR="00EE5875">
        <w:rPr>
          <w:i/>
          <w:iCs/>
        </w:rPr>
        <w:t xml:space="preserve">, </w:t>
      </w:r>
      <w:r w:rsidRPr="00675642">
        <w:rPr>
          <w:i/>
          <w:iCs/>
        </w:rPr>
        <w:t>la pluie</w:t>
      </w:r>
      <w:r w:rsidR="00EE5875">
        <w:rPr>
          <w:i/>
          <w:iCs/>
        </w:rPr>
        <w:t xml:space="preserve">, </w:t>
      </w:r>
      <w:r w:rsidRPr="00675642">
        <w:rPr>
          <w:i/>
          <w:iCs/>
        </w:rPr>
        <w:t>le clair de lune</w:t>
      </w:r>
      <w:r w:rsidR="00EE5875">
        <w:rPr>
          <w:i/>
          <w:iCs/>
        </w:rPr>
        <w:t xml:space="preserve">, </w:t>
      </w:r>
      <w:r w:rsidRPr="00675642">
        <w:rPr>
          <w:i/>
          <w:iCs/>
        </w:rPr>
        <w:t>la nuit</w:t>
      </w:r>
      <w:r w:rsidR="00EE5875">
        <w:rPr>
          <w:i/>
          <w:iCs/>
        </w:rPr>
        <w:t xml:space="preserve">, </w:t>
      </w:r>
      <w:r w:rsidRPr="00675642">
        <w:rPr>
          <w:i/>
          <w:iCs/>
        </w:rPr>
        <w:t>l</w:t>
      </w:r>
      <w:r w:rsidR="00EE5875">
        <w:rPr>
          <w:i/>
          <w:iCs/>
        </w:rPr>
        <w:t>’</w:t>
      </w:r>
      <w:r w:rsidRPr="00675642">
        <w:rPr>
          <w:i/>
          <w:iCs/>
        </w:rPr>
        <w:t>orage</w:t>
      </w:r>
      <w:r w:rsidR="00EE5875">
        <w:rPr>
          <w:i/>
          <w:iCs/>
        </w:rPr>
        <w:t xml:space="preserve">, </w:t>
      </w:r>
      <w:r w:rsidRPr="00675642">
        <w:rPr>
          <w:i/>
          <w:iCs/>
        </w:rPr>
        <w:t>la tempête</w:t>
      </w:r>
      <w:r w:rsidR="00EE5875">
        <w:rPr>
          <w:i/>
          <w:iCs/>
        </w:rPr>
        <w:t xml:space="preserve">, </w:t>
      </w:r>
      <w:r w:rsidRPr="00675642">
        <w:rPr>
          <w:i/>
          <w:iCs/>
        </w:rPr>
        <w:t>le bruit des machines</w:t>
      </w:r>
      <w:r w:rsidR="00EE5875">
        <w:rPr>
          <w:i/>
          <w:iCs/>
        </w:rPr>
        <w:t xml:space="preserve">, </w:t>
      </w:r>
      <w:r w:rsidRPr="00675642">
        <w:rPr>
          <w:i/>
          <w:iCs/>
        </w:rPr>
        <w:t>le télescopage d</w:t>
      </w:r>
      <w:r w:rsidR="00EE5875">
        <w:rPr>
          <w:i/>
          <w:iCs/>
        </w:rPr>
        <w:t>’</w:t>
      </w:r>
      <w:r w:rsidRPr="00675642">
        <w:rPr>
          <w:i/>
          <w:iCs/>
        </w:rPr>
        <w:t>un train en marche</w:t>
      </w:r>
      <w:r w:rsidR="00EE5875">
        <w:rPr>
          <w:i/>
          <w:iCs/>
        </w:rPr>
        <w:t xml:space="preserve">, </w:t>
      </w:r>
      <w:r w:rsidRPr="00675642">
        <w:rPr>
          <w:i/>
          <w:iCs/>
        </w:rPr>
        <w:t>le ronflement d</w:t>
      </w:r>
      <w:r w:rsidR="00EE5875">
        <w:rPr>
          <w:i/>
          <w:iCs/>
        </w:rPr>
        <w:t>’</w:t>
      </w:r>
      <w:r w:rsidRPr="00675642">
        <w:rPr>
          <w:i/>
          <w:iCs/>
        </w:rPr>
        <w:t>un moteur d</w:t>
      </w:r>
      <w:r w:rsidR="00EE5875">
        <w:rPr>
          <w:i/>
          <w:iCs/>
        </w:rPr>
        <w:t>’</w:t>
      </w:r>
      <w:r w:rsidRPr="00675642">
        <w:rPr>
          <w:i/>
          <w:iCs/>
        </w:rPr>
        <w:t>avion</w:t>
      </w:r>
      <w:r w:rsidR="00EE5875">
        <w:rPr>
          <w:i/>
          <w:iCs/>
        </w:rPr>
        <w:t xml:space="preserve">, </w:t>
      </w:r>
      <w:r w:rsidRPr="00675642">
        <w:rPr>
          <w:i/>
          <w:iCs/>
        </w:rPr>
        <w:t>le brouhaha de la foule dans la rue</w:t>
      </w:r>
      <w:r w:rsidR="00EE5875">
        <w:rPr>
          <w:i/>
          <w:iCs/>
        </w:rPr>
        <w:t xml:space="preserve">, </w:t>
      </w:r>
      <w:r w:rsidRPr="00675642">
        <w:rPr>
          <w:i/>
          <w:iCs/>
        </w:rPr>
        <w:t>la sortie du métro</w:t>
      </w:r>
      <w:r w:rsidR="00EE5875">
        <w:rPr>
          <w:i/>
          <w:iCs/>
        </w:rPr>
        <w:t xml:space="preserve">, </w:t>
      </w:r>
      <w:r w:rsidRPr="00675642">
        <w:rPr>
          <w:i/>
          <w:iCs/>
        </w:rPr>
        <w:t>l</w:t>
      </w:r>
      <w:r w:rsidR="00EE5875">
        <w:rPr>
          <w:i/>
          <w:iCs/>
        </w:rPr>
        <w:t>’</w:t>
      </w:r>
      <w:r w:rsidRPr="00675642">
        <w:rPr>
          <w:i/>
          <w:iCs/>
        </w:rPr>
        <w:t>incendie</w:t>
      </w:r>
      <w:r w:rsidR="00EE5875">
        <w:rPr>
          <w:i/>
          <w:iCs/>
        </w:rPr>
        <w:t xml:space="preserve">, </w:t>
      </w:r>
      <w:r w:rsidRPr="00675642">
        <w:rPr>
          <w:i/>
          <w:iCs/>
        </w:rPr>
        <w:t>tous les animaux</w:t>
      </w:r>
      <w:r w:rsidR="00EE5875">
        <w:rPr>
          <w:i/>
          <w:iCs/>
        </w:rPr>
        <w:t xml:space="preserve">, </w:t>
      </w:r>
      <w:r w:rsidRPr="00675642">
        <w:rPr>
          <w:i/>
          <w:iCs/>
        </w:rPr>
        <w:t>mâles et femelles</w:t>
      </w:r>
      <w:r w:rsidR="00EE5875">
        <w:rPr>
          <w:i/>
          <w:iCs/>
        </w:rPr>
        <w:t xml:space="preserve">, </w:t>
      </w:r>
      <w:r w:rsidRPr="00675642">
        <w:rPr>
          <w:i/>
          <w:iCs/>
        </w:rPr>
        <w:t>tous les oiseaux</w:t>
      </w:r>
      <w:r w:rsidR="00EE5875">
        <w:rPr>
          <w:i/>
          <w:iCs/>
        </w:rPr>
        <w:t xml:space="preserve">, </w:t>
      </w:r>
      <w:r w:rsidRPr="00675642">
        <w:rPr>
          <w:i/>
          <w:iCs/>
        </w:rPr>
        <w:t>à volonté</w:t>
      </w:r>
      <w:r w:rsidR="00EE5875">
        <w:rPr>
          <w:i/>
          <w:iCs/>
        </w:rPr>
        <w:t xml:space="preserve">, </w:t>
      </w:r>
      <w:r w:rsidRPr="00675642">
        <w:rPr>
          <w:i/>
          <w:iCs/>
        </w:rPr>
        <w:t>la mer ou l</w:t>
      </w:r>
      <w:r w:rsidR="00EE5875">
        <w:rPr>
          <w:i/>
          <w:iCs/>
        </w:rPr>
        <w:t>’</w:t>
      </w:r>
      <w:r w:rsidRPr="00675642">
        <w:rPr>
          <w:i/>
          <w:iCs/>
        </w:rPr>
        <w:t>océan</w:t>
      </w:r>
      <w:r w:rsidR="00EE5875">
        <w:rPr>
          <w:i/>
          <w:iCs/>
        </w:rPr>
        <w:t xml:space="preserve">, </w:t>
      </w:r>
      <w:r w:rsidRPr="00675642">
        <w:rPr>
          <w:i/>
          <w:iCs/>
        </w:rPr>
        <w:t>et imitait comme pas un le téléphone</w:t>
      </w:r>
      <w:r w:rsidR="00EE5875">
        <w:rPr>
          <w:i/>
          <w:iCs/>
        </w:rPr>
        <w:t xml:space="preserve">, </w:t>
      </w:r>
      <w:r w:rsidRPr="00675642">
        <w:rPr>
          <w:i/>
          <w:iCs/>
        </w:rPr>
        <w:t>sa sonnerie</w:t>
      </w:r>
      <w:r w:rsidR="00EE5875">
        <w:rPr>
          <w:i/>
          <w:iCs/>
        </w:rPr>
        <w:t xml:space="preserve">, </w:t>
      </w:r>
      <w:r w:rsidRPr="00675642">
        <w:rPr>
          <w:i/>
          <w:iCs/>
        </w:rPr>
        <w:t>sa friture</w:t>
      </w:r>
      <w:r w:rsidR="00EE5875">
        <w:rPr>
          <w:i/>
          <w:iCs/>
        </w:rPr>
        <w:t xml:space="preserve">, </w:t>
      </w:r>
      <w:r w:rsidRPr="00675642">
        <w:rPr>
          <w:i/>
          <w:iCs/>
        </w:rPr>
        <w:t>son dialogue coupé ou une bataille de revolvers</w:t>
      </w:r>
      <w:r w:rsidR="00EE5875">
        <w:rPr>
          <w:i/>
          <w:iCs/>
        </w:rPr>
        <w:t xml:space="preserve">. </w:t>
      </w:r>
      <w:r w:rsidRPr="00675642">
        <w:rPr>
          <w:i/>
          <w:iCs/>
        </w:rPr>
        <w:t>Pour les films de Charlot il impr</w:t>
      </w:r>
      <w:r w:rsidRPr="00675642">
        <w:rPr>
          <w:i/>
          <w:iCs/>
        </w:rPr>
        <w:t>o</w:t>
      </w:r>
      <w:r w:rsidRPr="00675642">
        <w:rPr>
          <w:i/>
          <w:iCs/>
        </w:rPr>
        <w:t>visait des sketches vertigineux et irrésistibles</w:t>
      </w:r>
      <w:r w:rsidR="00EE5875">
        <w:rPr>
          <w:i/>
          <w:iCs/>
        </w:rPr>
        <w:t xml:space="preserve">. </w:t>
      </w:r>
      <w:r w:rsidRPr="00675642">
        <w:rPr>
          <w:i/>
          <w:iCs/>
        </w:rPr>
        <w:t>Sa voix imitait toutes les contorsions</w:t>
      </w:r>
      <w:r w:rsidR="00EE5875">
        <w:rPr>
          <w:i/>
          <w:iCs/>
        </w:rPr>
        <w:t xml:space="preserve">, </w:t>
      </w:r>
      <w:r w:rsidRPr="00675642">
        <w:rPr>
          <w:i/>
          <w:iCs/>
        </w:rPr>
        <w:t>toutes les acrobaties de Charlot et de ses comparses</w:t>
      </w:r>
      <w:r w:rsidR="00EE5875">
        <w:rPr>
          <w:i/>
          <w:iCs/>
        </w:rPr>
        <w:t xml:space="preserve">, </w:t>
      </w:r>
      <w:r w:rsidRPr="00675642">
        <w:rPr>
          <w:i/>
          <w:iCs/>
        </w:rPr>
        <w:t>et dans les moments pathétiques</w:t>
      </w:r>
      <w:r w:rsidR="00EE5875">
        <w:rPr>
          <w:i/>
          <w:iCs/>
        </w:rPr>
        <w:t xml:space="preserve">, </w:t>
      </w:r>
      <w:r w:rsidRPr="00675642">
        <w:rPr>
          <w:i/>
          <w:iCs/>
        </w:rPr>
        <w:t>quand l</w:t>
      </w:r>
      <w:r w:rsidR="00EE5875">
        <w:rPr>
          <w:i/>
          <w:iCs/>
        </w:rPr>
        <w:t>’</w:t>
      </w:r>
      <w:r w:rsidRPr="00675642">
        <w:rPr>
          <w:i/>
          <w:iCs/>
        </w:rPr>
        <w:t>action marquait un temps d</w:t>
      </w:r>
      <w:r w:rsidR="00EE5875">
        <w:rPr>
          <w:i/>
          <w:iCs/>
        </w:rPr>
        <w:t>’</w:t>
      </w:r>
      <w:r w:rsidRPr="00675642">
        <w:rPr>
          <w:i/>
          <w:iCs/>
        </w:rPr>
        <w:t>arrêt pour laisser apparaître en gros plan sur l</w:t>
      </w:r>
      <w:r w:rsidR="00EE5875">
        <w:rPr>
          <w:i/>
          <w:iCs/>
        </w:rPr>
        <w:t>’</w:t>
      </w:r>
      <w:r w:rsidRPr="00675642">
        <w:rPr>
          <w:i/>
          <w:iCs/>
        </w:rPr>
        <w:t>écran la face consternée de Charlot</w:t>
      </w:r>
      <w:r w:rsidR="00EE5875">
        <w:rPr>
          <w:i/>
          <w:iCs/>
        </w:rPr>
        <w:t xml:space="preserve">, </w:t>
      </w:r>
      <w:r w:rsidRPr="00675642">
        <w:rPr>
          <w:i/>
          <w:iCs/>
        </w:rPr>
        <w:t>figé</w:t>
      </w:r>
      <w:r w:rsidR="00EE5875">
        <w:rPr>
          <w:i/>
          <w:iCs/>
        </w:rPr>
        <w:t xml:space="preserve">, </w:t>
      </w:r>
      <w:r w:rsidRPr="00675642">
        <w:rPr>
          <w:i/>
          <w:iCs/>
        </w:rPr>
        <w:t>hébété</w:t>
      </w:r>
      <w:r w:rsidR="00EE5875">
        <w:rPr>
          <w:i/>
          <w:iCs/>
        </w:rPr>
        <w:t xml:space="preserve">, </w:t>
      </w:r>
      <w:r w:rsidRPr="00675642">
        <w:rPr>
          <w:i/>
          <w:iCs/>
        </w:rPr>
        <w:t>fo</w:t>
      </w:r>
      <w:r w:rsidRPr="00675642">
        <w:rPr>
          <w:i/>
          <w:iCs/>
        </w:rPr>
        <w:t>u</w:t>
      </w:r>
      <w:r w:rsidRPr="00675642">
        <w:rPr>
          <w:i/>
          <w:iCs/>
        </w:rPr>
        <w:t>droyé</w:t>
      </w:r>
      <w:r w:rsidR="00EE5875">
        <w:rPr>
          <w:i/>
          <w:iCs/>
        </w:rPr>
        <w:t xml:space="preserve">, </w:t>
      </w:r>
      <w:r w:rsidRPr="00675642">
        <w:rPr>
          <w:i/>
          <w:iCs/>
        </w:rPr>
        <w:t>avec ce sourire si triste</w:t>
      </w:r>
      <w:r w:rsidR="00EE5875">
        <w:rPr>
          <w:i/>
          <w:iCs/>
        </w:rPr>
        <w:t xml:space="preserve">, </w:t>
      </w:r>
      <w:r w:rsidRPr="00675642">
        <w:rPr>
          <w:i/>
          <w:iCs/>
        </w:rPr>
        <w:t>à r</w:t>
      </w:r>
      <w:r w:rsidRPr="00675642">
        <w:rPr>
          <w:i/>
          <w:iCs/>
        </w:rPr>
        <w:t>e</w:t>
      </w:r>
      <w:r w:rsidRPr="00675642">
        <w:rPr>
          <w:i/>
          <w:iCs/>
        </w:rPr>
        <w:t>tardement</w:t>
      </w:r>
      <w:r w:rsidR="00EE5875">
        <w:rPr>
          <w:i/>
          <w:iCs/>
        </w:rPr>
        <w:t xml:space="preserve">, </w:t>
      </w:r>
      <w:r w:rsidRPr="00675642">
        <w:rPr>
          <w:i/>
          <w:iCs/>
        </w:rPr>
        <w:t>désarmé</w:t>
      </w:r>
      <w:r w:rsidR="00EE5875">
        <w:rPr>
          <w:i/>
          <w:iCs/>
        </w:rPr>
        <w:t xml:space="preserve">, </w:t>
      </w:r>
      <w:r w:rsidRPr="00675642">
        <w:rPr>
          <w:i/>
          <w:iCs/>
        </w:rPr>
        <w:lastRenderedPageBreak/>
        <w:t>qu</w:t>
      </w:r>
      <w:r w:rsidR="00EE5875">
        <w:rPr>
          <w:i/>
          <w:iCs/>
        </w:rPr>
        <w:t>’</w:t>
      </w:r>
      <w:r w:rsidRPr="00675642">
        <w:rPr>
          <w:i/>
          <w:iCs/>
        </w:rPr>
        <w:t>il a devant la méchanceté du sort</w:t>
      </w:r>
      <w:r w:rsidR="00EE5875">
        <w:rPr>
          <w:i/>
          <w:iCs/>
        </w:rPr>
        <w:t xml:space="preserve">, </w:t>
      </w:r>
      <w:r w:rsidRPr="00675642">
        <w:rPr>
          <w:i/>
          <w:iCs/>
        </w:rPr>
        <w:t>quand il est désemparé</w:t>
      </w:r>
      <w:r w:rsidR="00EE5875">
        <w:rPr>
          <w:i/>
          <w:iCs/>
        </w:rPr>
        <w:t xml:space="preserve">, </w:t>
      </w:r>
      <w:r w:rsidRPr="00675642">
        <w:rPr>
          <w:i/>
          <w:iCs/>
        </w:rPr>
        <w:t>qu</w:t>
      </w:r>
      <w:r w:rsidR="00EE5875">
        <w:rPr>
          <w:i/>
          <w:iCs/>
        </w:rPr>
        <w:t>’</w:t>
      </w:r>
      <w:r w:rsidRPr="00675642">
        <w:rPr>
          <w:i/>
          <w:iCs/>
        </w:rPr>
        <w:t>il tombe de son haut</w:t>
      </w:r>
      <w:r w:rsidR="00EE5875">
        <w:rPr>
          <w:i/>
          <w:iCs/>
        </w:rPr>
        <w:t xml:space="preserve">, </w:t>
      </w:r>
      <w:r w:rsidRPr="00675642">
        <w:rPr>
          <w:i/>
          <w:iCs/>
        </w:rPr>
        <w:t>que la vie lui a rogné les ailes</w:t>
      </w:r>
      <w:r w:rsidR="00EE5875">
        <w:rPr>
          <w:i/>
          <w:iCs/>
        </w:rPr>
        <w:t>. M. </w:t>
      </w:r>
      <w:r w:rsidRPr="00675642">
        <w:rPr>
          <w:i/>
          <w:iCs/>
        </w:rPr>
        <w:t>Nouvel-An trouvait des mots d</w:t>
      </w:r>
      <w:r w:rsidR="00EE5875">
        <w:rPr>
          <w:i/>
          <w:iCs/>
        </w:rPr>
        <w:t>’</w:t>
      </w:r>
      <w:r w:rsidRPr="00675642">
        <w:rPr>
          <w:i/>
          <w:iCs/>
        </w:rPr>
        <w:t>un drôle qui vous tirait les larmes</w:t>
      </w:r>
      <w:r w:rsidR="00EE5875">
        <w:rPr>
          <w:i/>
          <w:iCs/>
        </w:rPr>
        <w:t xml:space="preserve">. </w:t>
      </w:r>
      <w:r w:rsidRPr="00675642">
        <w:rPr>
          <w:i/>
          <w:iCs/>
        </w:rPr>
        <w:t>Le petit chapeau</w:t>
      </w:r>
      <w:r w:rsidR="00EE5875">
        <w:rPr>
          <w:i/>
          <w:iCs/>
        </w:rPr>
        <w:t xml:space="preserve">, </w:t>
      </w:r>
      <w:r w:rsidRPr="00675642">
        <w:rPr>
          <w:i/>
          <w:iCs/>
        </w:rPr>
        <w:t>le large pantalon</w:t>
      </w:r>
      <w:r w:rsidR="00EE5875">
        <w:t xml:space="preserve">, </w:t>
      </w:r>
      <w:r w:rsidRPr="00675642">
        <w:rPr>
          <w:i/>
          <w:iCs/>
        </w:rPr>
        <w:t>la petite canne</w:t>
      </w:r>
      <w:r w:rsidR="00EE5875">
        <w:rPr>
          <w:i/>
          <w:iCs/>
        </w:rPr>
        <w:t xml:space="preserve">, </w:t>
      </w:r>
      <w:r w:rsidRPr="00675642">
        <w:rPr>
          <w:i/>
          <w:iCs/>
        </w:rPr>
        <w:t>la fuite</w:t>
      </w:r>
      <w:r w:rsidR="00EE5875">
        <w:rPr>
          <w:i/>
          <w:iCs/>
        </w:rPr>
        <w:t xml:space="preserve">, </w:t>
      </w:r>
      <w:r w:rsidRPr="00675642">
        <w:rPr>
          <w:i/>
          <w:iCs/>
        </w:rPr>
        <w:t>la chute</w:t>
      </w:r>
      <w:r w:rsidR="00EE5875">
        <w:rPr>
          <w:i/>
          <w:iCs/>
        </w:rPr>
        <w:t xml:space="preserve">, </w:t>
      </w:r>
      <w:r w:rsidRPr="00675642">
        <w:rPr>
          <w:i/>
          <w:iCs/>
        </w:rPr>
        <w:t>les glissades</w:t>
      </w:r>
      <w:r w:rsidR="00EE5875">
        <w:rPr>
          <w:i/>
          <w:iCs/>
        </w:rPr>
        <w:t xml:space="preserve">, </w:t>
      </w:r>
      <w:r w:rsidRPr="00675642">
        <w:rPr>
          <w:i/>
          <w:iCs/>
        </w:rPr>
        <w:t>l</w:t>
      </w:r>
      <w:r w:rsidR="00EE5875">
        <w:rPr>
          <w:i/>
          <w:iCs/>
        </w:rPr>
        <w:t>’</w:t>
      </w:r>
      <w:r w:rsidRPr="00675642">
        <w:rPr>
          <w:i/>
          <w:iCs/>
        </w:rPr>
        <w:t>équilibre instable</w:t>
      </w:r>
      <w:r w:rsidR="00EE5875">
        <w:rPr>
          <w:i/>
          <w:iCs/>
        </w:rPr>
        <w:t xml:space="preserve">, </w:t>
      </w:r>
      <w:r w:rsidRPr="00675642">
        <w:rPr>
          <w:i/>
          <w:iCs/>
        </w:rPr>
        <w:t>la soif</w:t>
      </w:r>
      <w:r w:rsidR="00EE5875">
        <w:rPr>
          <w:i/>
          <w:iCs/>
        </w:rPr>
        <w:t xml:space="preserve">, </w:t>
      </w:r>
      <w:r w:rsidRPr="00675642">
        <w:rPr>
          <w:i/>
          <w:iCs/>
        </w:rPr>
        <w:t>la faim</w:t>
      </w:r>
      <w:r w:rsidR="00EE5875">
        <w:rPr>
          <w:i/>
          <w:iCs/>
        </w:rPr>
        <w:t xml:space="preserve">, </w:t>
      </w:r>
      <w:r w:rsidRPr="00675642">
        <w:rPr>
          <w:i/>
          <w:iCs/>
        </w:rPr>
        <w:t>l</w:t>
      </w:r>
      <w:r w:rsidR="00EE5875">
        <w:rPr>
          <w:i/>
          <w:iCs/>
        </w:rPr>
        <w:t>’</w:t>
      </w:r>
      <w:r w:rsidRPr="00675642">
        <w:rPr>
          <w:i/>
          <w:iCs/>
        </w:rPr>
        <w:t>amour</w:t>
      </w:r>
      <w:r w:rsidR="00EE5875">
        <w:rPr>
          <w:i/>
          <w:iCs/>
        </w:rPr>
        <w:t xml:space="preserve">, </w:t>
      </w:r>
      <w:r w:rsidRPr="00675642">
        <w:rPr>
          <w:i/>
          <w:iCs/>
        </w:rPr>
        <w:t>chacune des particularités de Charlot avait sa voix propre</w:t>
      </w:r>
      <w:r w:rsidR="00EE5875">
        <w:rPr>
          <w:i/>
          <w:iCs/>
        </w:rPr>
        <w:t xml:space="preserve">, </w:t>
      </w:r>
      <w:r w:rsidRPr="00675642">
        <w:rPr>
          <w:i/>
          <w:iCs/>
        </w:rPr>
        <w:t>son intonation spéciale</w:t>
      </w:r>
      <w:r w:rsidR="00EE5875">
        <w:rPr>
          <w:i/>
          <w:iCs/>
        </w:rPr>
        <w:t xml:space="preserve">, </w:t>
      </w:r>
      <w:r w:rsidRPr="00675642">
        <w:rPr>
          <w:i/>
          <w:iCs/>
        </w:rPr>
        <w:t>son accent et son timbre</w:t>
      </w:r>
      <w:r w:rsidR="00EE5875">
        <w:rPr>
          <w:i/>
          <w:iCs/>
        </w:rPr>
        <w:t xml:space="preserve">. </w:t>
      </w:r>
      <w:r w:rsidRPr="00675642">
        <w:rPr>
          <w:i/>
          <w:iCs/>
        </w:rPr>
        <w:t>Il y avait des grimaces</w:t>
      </w:r>
      <w:r w:rsidR="00EE5875">
        <w:rPr>
          <w:i/>
          <w:iCs/>
        </w:rPr>
        <w:t xml:space="preserve">, </w:t>
      </w:r>
      <w:r w:rsidRPr="00675642">
        <w:rPr>
          <w:i/>
          <w:iCs/>
        </w:rPr>
        <w:t>des gifles</w:t>
      </w:r>
      <w:r w:rsidR="00EE5875">
        <w:rPr>
          <w:i/>
          <w:iCs/>
        </w:rPr>
        <w:t xml:space="preserve">, </w:t>
      </w:r>
      <w:r w:rsidRPr="00675642">
        <w:rPr>
          <w:i/>
          <w:iCs/>
        </w:rPr>
        <w:t>des coups</w:t>
      </w:r>
      <w:r w:rsidR="00EE5875">
        <w:rPr>
          <w:i/>
          <w:iCs/>
        </w:rPr>
        <w:t xml:space="preserve">, </w:t>
      </w:r>
      <w:r w:rsidRPr="00675642">
        <w:rPr>
          <w:i/>
          <w:iCs/>
        </w:rPr>
        <w:t>d</w:t>
      </w:r>
      <w:r w:rsidR="00EE5875">
        <w:rPr>
          <w:i/>
          <w:iCs/>
        </w:rPr>
        <w:t>’</w:t>
      </w:r>
      <w:r w:rsidRPr="00675642">
        <w:rPr>
          <w:i/>
          <w:iCs/>
        </w:rPr>
        <w:t>affreux retours sur soi-même</w:t>
      </w:r>
      <w:r w:rsidR="00EE5875">
        <w:rPr>
          <w:i/>
          <w:iCs/>
        </w:rPr>
        <w:t xml:space="preserve">, </w:t>
      </w:r>
      <w:r w:rsidRPr="00675642">
        <w:rPr>
          <w:i/>
          <w:iCs/>
        </w:rPr>
        <w:t>un étonnement angélique dans les int</w:t>
      </w:r>
      <w:r w:rsidRPr="00675642">
        <w:rPr>
          <w:i/>
          <w:iCs/>
        </w:rPr>
        <w:t>o</w:t>
      </w:r>
      <w:r w:rsidRPr="00675642">
        <w:rPr>
          <w:i/>
          <w:iCs/>
        </w:rPr>
        <w:t xml:space="preserve">nations que </w:t>
      </w:r>
      <w:r w:rsidR="00EE5875">
        <w:rPr>
          <w:i/>
          <w:iCs/>
        </w:rPr>
        <w:t>M. </w:t>
      </w:r>
      <w:r w:rsidRPr="00675642">
        <w:rPr>
          <w:i/>
          <w:iCs/>
        </w:rPr>
        <w:t>Nouvel-An savait prendre</w:t>
      </w:r>
      <w:r w:rsidR="00EE5875">
        <w:rPr>
          <w:i/>
          <w:iCs/>
        </w:rPr>
        <w:t xml:space="preserve"> ; </w:t>
      </w:r>
      <w:r w:rsidRPr="00675642">
        <w:rPr>
          <w:i/>
          <w:iCs/>
        </w:rPr>
        <w:t>sa voix arrivait même à rendre la démarche</w:t>
      </w:r>
      <w:r w:rsidR="00EE5875">
        <w:rPr>
          <w:i/>
          <w:iCs/>
        </w:rPr>
        <w:t xml:space="preserve">, </w:t>
      </w:r>
      <w:r w:rsidRPr="00675642">
        <w:rPr>
          <w:i/>
          <w:iCs/>
        </w:rPr>
        <w:t>les pieds en dehors de Charlot</w:t>
      </w:r>
      <w:r w:rsidR="00EE5875">
        <w:rPr>
          <w:i/>
          <w:iCs/>
        </w:rPr>
        <w:t xml:space="preserve">. </w:t>
      </w:r>
      <w:r w:rsidRPr="00675642">
        <w:rPr>
          <w:i/>
          <w:iCs/>
        </w:rPr>
        <w:t>Son chef-d</w:t>
      </w:r>
      <w:r w:rsidR="00EE5875">
        <w:rPr>
          <w:i/>
          <w:iCs/>
        </w:rPr>
        <w:t>’</w:t>
      </w:r>
      <w:r w:rsidRPr="00675642">
        <w:rPr>
          <w:i/>
          <w:iCs/>
        </w:rPr>
        <w:t>œuvre était le sketch qu</w:t>
      </w:r>
      <w:r w:rsidR="00EE5875">
        <w:rPr>
          <w:i/>
          <w:iCs/>
        </w:rPr>
        <w:t>’</w:t>
      </w:r>
      <w:r w:rsidRPr="00675642">
        <w:rPr>
          <w:i/>
          <w:iCs/>
        </w:rPr>
        <w:t>il brodait sur</w:t>
      </w:r>
      <w:r w:rsidRPr="00675642">
        <w:t xml:space="preserve"> Charlot Noctambule</w:t>
      </w:r>
      <w:r w:rsidR="00EE5875">
        <w:t xml:space="preserve">, </w:t>
      </w:r>
      <w:r w:rsidRPr="00675642">
        <w:rPr>
          <w:i/>
          <w:iCs/>
        </w:rPr>
        <w:t>où sans aucune parole</w:t>
      </w:r>
      <w:r w:rsidR="00EE5875">
        <w:rPr>
          <w:i/>
          <w:iCs/>
        </w:rPr>
        <w:t xml:space="preserve">, </w:t>
      </w:r>
      <w:r w:rsidRPr="00675642">
        <w:rPr>
          <w:i/>
          <w:iCs/>
        </w:rPr>
        <w:t>sans aucune phrase</w:t>
      </w:r>
      <w:r w:rsidR="00EE5875">
        <w:rPr>
          <w:i/>
          <w:iCs/>
        </w:rPr>
        <w:t xml:space="preserve">, </w:t>
      </w:r>
      <w:r w:rsidRPr="00675642">
        <w:rPr>
          <w:i/>
          <w:iCs/>
        </w:rPr>
        <w:t>sans un seul commentaire</w:t>
      </w:r>
      <w:r w:rsidR="00EE5875">
        <w:rPr>
          <w:i/>
          <w:iCs/>
        </w:rPr>
        <w:t xml:space="preserve">, </w:t>
      </w:r>
      <w:r w:rsidRPr="00675642">
        <w:rPr>
          <w:i/>
          <w:iCs/>
        </w:rPr>
        <w:t>rien qu</w:t>
      </w:r>
      <w:r w:rsidR="00EE5875">
        <w:rPr>
          <w:i/>
          <w:iCs/>
        </w:rPr>
        <w:t>’</w:t>
      </w:r>
      <w:r w:rsidRPr="00675642">
        <w:rPr>
          <w:i/>
          <w:iCs/>
        </w:rPr>
        <w:t>avec des bruits</w:t>
      </w:r>
      <w:r w:rsidR="00EE5875">
        <w:rPr>
          <w:i/>
          <w:iCs/>
        </w:rPr>
        <w:t xml:space="preserve">, </w:t>
      </w:r>
      <w:r w:rsidRPr="00675642">
        <w:rPr>
          <w:i/>
          <w:iCs/>
        </w:rPr>
        <w:t>le grincement de la serrure</w:t>
      </w:r>
      <w:r w:rsidR="00EE5875">
        <w:rPr>
          <w:i/>
          <w:iCs/>
        </w:rPr>
        <w:t xml:space="preserve">, </w:t>
      </w:r>
      <w:r w:rsidRPr="00675642">
        <w:rPr>
          <w:i/>
          <w:iCs/>
        </w:rPr>
        <w:t>le tic-tac de l</w:t>
      </w:r>
      <w:r w:rsidR="00EE5875">
        <w:rPr>
          <w:i/>
          <w:iCs/>
        </w:rPr>
        <w:t>’</w:t>
      </w:r>
      <w:r w:rsidRPr="00675642">
        <w:rPr>
          <w:i/>
          <w:iCs/>
        </w:rPr>
        <w:t>horloge</w:t>
      </w:r>
      <w:r w:rsidR="00EE5875">
        <w:rPr>
          <w:i/>
          <w:iCs/>
        </w:rPr>
        <w:t xml:space="preserve">, </w:t>
      </w:r>
      <w:r w:rsidRPr="00675642">
        <w:rPr>
          <w:i/>
          <w:iCs/>
        </w:rPr>
        <w:t>le glissement des tapis</w:t>
      </w:r>
      <w:r w:rsidR="00EE5875">
        <w:rPr>
          <w:i/>
          <w:iCs/>
        </w:rPr>
        <w:t xml:space="preserve">, </w:t>
      </w:r>
      <w:r w:rsidRPr="00675642">
        <w:rPr>
          <w:i/>
          <w:iCs/>
        </w:rPr>
        <w:t>les cr</w:t>
      </w:r>
      <w:r w:rsidRPr="00675642">
        <w:rPr>
          <w:i/>
          <w:iCs/>
        </w:rPr>
        <w:t>a</w:t>
      </w:r>
      <w:r w:rsidRPr="00675642">
        <w:rPr>
          <w:i/>
          <w:iCs/>
        </w:rPr>
        <w:t>quements des meubles</w:t>
      </w:r>
      <w:r w:rsidR="00EE5875">
        <w:rPr>
          <w:i/>
          <w:iCs/>
        </w:rPr>
        <w:t xml:space="preserve">, </w:t>
      </w:r>
      <w:r w:rsidRPr="00675642">
        <w:rPr>
          <w:i/>
          <w:iCs/>
        </w:rPr>
        <w:t>le bris de la vaisselle</w:t>
      </w:r>
      <w:r w:rsidR="00EE5875">
        <w:rPr>
          <w:i/>
          <w:iCs/>
        </w:rPr>
        <w:t xml:space="preserve">, </w:t>
      </w:r>
      <w:r w:rsidRPr="00675642">
        <w:rPr>
          <w:i/>
          <w:iCs/>
        </w:rPr>
        <w:t>la chute d</w:t>
      </w:r>
      <w:r w:rsidR="00EE5875">
        <w:rPr>
          <w:i/>
          <w:iCs/>
        </w:rPr>
        <w:t>’</w:t>
      </w:r>
      <w:r w:rsidRPr="00675642">
        <w:rPr>
          <w:i/>
          <w:iCs/>
        </w:rPr>
        <w:t>un o</w:t>
      </w:r>
      <w:r w:rsidRPr="00675642">
        <w:rPr>
          <w:i/>
          <w:iCs/>
        </w:rPr>
        <w:t>b</w:t>
      </w:r>
      <w:r w:rsidRPr="00675642">
        <w:rPr>
          <w:i/>
          <w:iCs/>
        </w:rPr>
        <w:t>jet</w:t>
      </w:r>
      <w:r w:rsidR="00EE5875">
        <w:rPr>
          <w:i/>
          <w:iCs/>
        </w:rPr>
        <w:t xml:space="preserve">, </w:t>
      </w:r>
      <w:r w:rsidRPr="00675642">
        <w:rPr>
          <w:i/>
          <w:iCs/>
        </w:rPr>
        <w:t>la désarticulation de l</w:t>
      </w:r>
      <w:r w:rsidR="00EE5875">
        <w:rPr>
          <w:i/>
          <w:iCs/>
        </w:rPr>
        <w:t>’</w:t>
      </w:r>
      <w:r w:rsidRPr="00675642">
        <w:rPr>
          <w:i/>
          <w:iCs/>
        </w:rPr>
        <w:t>escalier</w:t>
      </w:r>
      <w:r w:rsidR="00EE5875">
        <w:rPr>
          <w:i/>
          <w:iCs/>
        </w:rPr>
        <w:t xml:space="preserve">, </w:t>
      </w:r>
      <w:r w:rsidRPr="00675642">
        <w:rPr>
          <w:i/>
          <w:iCs/>
        </w:rPr>
        <w:t>des hoquets</w:t>
      </w:r>
      <w:r w:rsidR="00EE5875">
        <w:rPr>
          <w:i/>
          <w:iCs/>
        </w:rPr>
        <w:t xml:space="preserve">, </w:t>
      </w:r>
      <w:r w:rsidRPr="00675642">
        <w:rPr>
          <w:i/>
          <w:iCs/>
        </w:rPr>
        <w:t>des frôl</w:t>
      </w:r>
      <w:r w:rsidRPr="00675642">
        <w:rPr>
          <w:i/>
          <w:iCs/>
        </w:rPr>
        <w:t>e</w:t>
      </w:r>
      <w:r w:rsidRPr="00675642">
        <w:rPr>
          <w:i/>
          <w:iCs/>
        </w:rPr>
        <w:t>ments</w:t>
      </w:r>
      <w:r w:rsidR="00EE5875">
        <w:rPr>
          <w:i/>
          <w:iCs/>
        </w:rPr>
        <w:t xml:space="preserve">, </w:t>
      </w:r>
      <w:r w:rsidRPr="00675642">
        <w:rPr>
          <w:i/>
          <w:iCs/>
        </w:rPr>
        <w:t>des soupirs</w:t>
      </w:r>
      <w:r w:rsidR="00EE5875">
        <w:t xml:space="preserve">, </w:t>
      </w:r>
      <w:r w:rsidRPr="00675642">
        <w:rPr>
          <w:i/>
          <w:iCs/>
        </w:rPr>
        <w:t>l</w:t>
      </w:r>
      <w:r w:rsidR="00EE5875">
        <w:rPr>
          <w:i/>
          <w:iCs/>
        </w:rPr>
        <w:t>’</w:t>
      </w:r>
      <w:r w:rsidRPr="00675642">
        <w:rPr>
          <w:i/>
          <w:iCs/>
        </w:rPr>
        <w:t>écho de pas furtifs et une galopade</w:t>
      </w:r>
      <w:r w:rsidR="00EE5875">
        <w:rPr>
          <w:i/>
          <w:iCs/>
        </w:rPr>
        <w:t xml:space="preserve">, </w:t>
      </w:r>
      <w:r w:rsidRPr="00675642">
        <w:rPr>
          <w:i/>
          <w:iCs/>
        </w:rPr>
        <w:t>il arrivait à vous faire partager le d</w:t>
      </w:r>
      <w:r w:rsidRPr="00675642">
        <w:rPr>
          <w:i/>
          <w:iCs/>
        </w:rPr>
        <w:t>é</w:t>
      </w:r>
      <w:r w:rsidRPr="00675642">
        <w:rPr>
          <w:i/>
          <w:iCs/>
        </w:rPr>
        <w:t>traquement mortel</w:t>
      </w:r>
      <w:r w:rsidR="00EE5875">
        <w:rPr>
          <w:i/>
          <w:iCs/>
        </w:rPr>
        <w:t xml:space="preserve">, </w:t>
      </w:r>
      <w:r w:rsidRPr="00675642">
        <w:rPr>
          <w:i/>
          <w:iCs/>
        </w:rPr>
        <w:t>le désespoir</w:t>
      </w:r>
      <w:r w:rsidR="00EE5875">
        <w:rPr>
          <w:i/>
          <w:iCs/>
        </w:rPr>
        <w:t xml:space="preserve">, </w:t>
      </w:r>
      <w:r w:rsidRPr="00675642">
        <w:rPr>
          <w:i/>
          <w:iCs/>
        </w:rPr>
        <w:t>l</w:t>
      </w:r>
      <w:r w:rsidR="00EE5875">
        <w:rPr>
          <w:i/>
          <w:iCs/>
        </w:rPr>
        <w:t>’</w:t>
      </w:r>
      <w:r w:rsidRPr="00675642">
        <w:rPr>
          <w:i/>
          <w:iCs/>
        </w:rPr>
        <w:t>impuissance</w:t>
      </w:r>
      <w:r w:rsidR="00EE5875">
        <w:rPr>
          <w:i/>
          <w:iCs/>
        </w:rPr>
        <w:t xml:space="preserve">, </w:t>
      </w:r>
      <w:r w:rsidRPr="00675642">
        <w:rPr>
          <w:i/>
          <w:iCs/>
        </w:rPr>
        <w:t>la terreur de l</w:t>
      </w:r>
      <w:r w:rsidR="00EE5875">
        <w:rPr>
          <w:i/>
          <w:iCs/>
        </w:rPr>
        <w:t>’</w:t>
      </w:r>
      <w:r w:rsidRPr="00675642">
        <w:rPr>
          <w:i/>
          <w:iCs/>
        </w:rPr>
        <w:t>ivrogne</w:t>
      </w:r>
      <w:r w:rsidR="00EE5875">
        <w:rPr>
          <w:i/>
          <w:iCs/>
        </w:rPr>
        <w:t xml:space="preserve">. </w:t>
      </w:r>
      <w:r w:rsidRPr="00675642">
        <w:rPr>
          <w:i/>
          <w:iCs/>
        </w:rPr>
        <w:t>Comme le dit mon grand</w:t>
      </w:r>
      <w:r w:rsidR="00EE5875">
        <w:rPr>
          <w:i/>
          <w:iCs/>
        </w:rPr>
        <w:t>, M. </w:t>
      </w:r>
      <w:r w:rsidRPr="00675642">
        <w:rPr>
          <w:i/>
          <w:iCs/>
        </w:rPr>
        <w:t>Nouvel-An aura été le précurseur</w:t>
      </w:r>
      <w:r w:rsidR="00EE5875">
        <w:rPr>
          <w:i/>
          <w:iCs/>
        </w:rPr>
        <w:t xml:space="preserve">, </w:t>
      </w:r>
      <w:r w:rsidRPr="00675642">
        <w:rPr>
          <w:i/>
          <w:iCs/>
        </w:rPr>
        <w:t>le véritable inve</w:t>
      </w:r>
      <w:r w:rsidRPr="00675642">
        <w:rPr>
          <w:i/>
          <w:iCs/>
        </w:rPr>
        <w:t>n</w:t>
      </w:r>
      <w:r w:rsidRPr="00675642">
        <w:rPr>
          <w:i/>
          <w:iCs/>
        </w:rPr>
        <w:t>teur du cinéma parlant et du film sonore</w:t>
      </w:r>
      <w:r w:rsidR="00EE5875">
        <w:rPr>
          <w:i/>
          <w:iCs/>
        </w:rPr>
        <w:t xml:space="preserve">. </w:t>
      </w:r>
      <w:r w:rsidRPr="00675642">
        <w:rPr>
          <w:i/>
          <w:iCs/>
        </w:rPr>
        <w:t>Il est mort l</w:t>
      </w:r>
      <w:r w:rsidR="00EE5875">
        <w:rPr>
          <w:i/>
          <w:iCs/>
        </w:rPr>
        <w:t>’</w:t>
      </w:r>
      <w:r w:rsidRPr="00675642">
        <w:rPr>
          <w:i/>
          <w:iCs/>
        </w:rPr>
        <w:t>année dernière dans une crise de délire f</w:t>
      </w:r>
      <w:r w:rsidRPr="00675642">
        <w:rPr>
          <w:i/>
          <w:iCs/>
        </w:rPr>
        <w:t>u</w:t>
      </w:r>
      <w:r w:rsidRPr="00675642">
        <w:rPr>
          <w:i/>
          <w:iCs/>
        </w:rPr>
        <w:t>rieux</w:t>
      </w:r>
      <w:r w:rsidR="00EE5875">
        <w:rPr>
          <w:i/>
          <w:iCs/>
        </w:rPr>
        <w:t xml:space="preserve">, </w:t>
      </w:r>
      <w:r w:rsidRPr="00675642">
        <w:rPr>
          <w:i/>
          <w:iCs/>
        </w:rPr>
        <w:t>mon grand a été le seul à suivre son enterrement</w:t>
      </w:r>
      <w:r w:rsidR="00EE5875">
        <w:rPr>
          <w:i/>
          <w:iCs/>
        </w:rPr>
        <w:t xml:space="preserve">. </w:t>
      </w:r>
      <w:r w:rsidRPr="00675642">
        <w:rPr>
          <w:i/>
          <w:iCs/>
        </w:rPr>
        <w:t>C</w:t>
      </w:r>
      <w:r w:rsidR="00EE5875">
        <w:rPr>
          <w:i/>
          <w:iCs/>
        </w:rPr>
        <w:t>’</w:t>
      </w:r>
      <w:r w:rsidRPr="00675642">
        <w:rPr>
          <w:i/>
          <w:iCs/>
        </w:rPr>
        <w:t>est bien triste</w:t>
      </w:r>
      <w:r w:rsidR="00EE5875">
        <w:rPr>
          <w:i/>
          <w:iCs/>
        </w:rPr>
        <w:t xml:space="preserve">. </w:t>
      </w:r>
      <w:r w:rsidRPr="00675642">
        <w:rPr>
          <w:i/>
          <w:iCs/>
        </w:rPr>
        <w:t>Dans les grands cinémas des boulevards</w:t>
      </w:r>
      <w:r w:rsidR="00EE5875">
        <w:rPr>
          <w:i/>
          <w:iCs/>
        </w:rPr>
        <w:t xml:space="preserve">, </w:t>
      </w:r>
      <w:r w:rsidRPr="00675642">
        <w:rPr>
          <w:i/>
          <w:iCs/>
        </w:rPr>
        <w:t>nous a</w:t>
      </w:r>
      <w:r w:rsidRPr="00675642">
        <w:rPr>
          <w:i/>
          <w:iCs/>
        </w:rPr>
        <w:t>l</w:t>
      </w:r>
      <w:r w:rsidRPr="00675642">
        <w:rPr>
          <w:i/>
          <w:iCs/>
        </w:rPr>
        <w:t>lions voir Rio Jim</w:t>
      </w:r>
      <w:r w:rsidR="00EE5875">
        <w:rPr>
          <w:i/>
          <w:iCs/>
        </w:rPr>
        <w:t xml:space="preserve">, </w:t>
      </w:r>
      <w:r w:rsidRPr="00675642">
        <w:rPr>
          <w:i/>
          <w:iCs/>
        </w:rPr>
        <w:t>Charles Ray</w:t>
      </w:r>
      <w:r w:rsidR="00EE5875">
        <w:rPr>
          <w:i/>
          <w:iCs/>
        </w:rPr>
        <w:t xml:space="preserve">, </w:t>
      </w:r>
      <w:r w:rsidRPr="00675642">
        <w:rPr>
          <w:i/>
          <w:iCs/>
        </w:rPr>
        <w:t xml:space="preserve">Louise </w:t>
      </w:r>
      <w:proofErr w:type="spellStart"/>
      <w:r w:rsidRPr="00675642">
        <w:rPr>
          <w:i/>
          <w:iCs/>
        </w:rPr>
        <w:t>Glaum</w:t>
      </w:r>
      <w:proofErr w:type="spellEnd"/>
      <w:r w:rsidR="00EE5875">
        <w:rPr>
          <w:i/>
          <w:iCs/>
        </w:rPr>
        <w:t xml:space="preserve">, </w:t>
      </w:r>
      <w:proofErr w:type="spellStart"/>
      <w:r w:rsidRPr="00675642">
        <w:rPr>
          <w:i/>
          <w:iCs/>
        </w:rPr>
        <w:t>Fatty</w:t>
      </w:r>
      <w:proofErr w:type="spellEnd"/>
      <w:r w:rsidR="00EE5875">
        <w:rPr>
          <w:i/>
          <w:iCs/>
        </w:rPr>
        <w:t xml:space="preserve">, </w:t>
      </w:r>
      <w:r w:rsidRPr="00675642">
        <w:rPr>
          <w:i/>
          <w:iCs/>
        </w:rPr>
        <w:t>Pauline Frédérick</w:t>
      </w:r>
      <w:r w:rsidR="00EE5875">
        <w:rPr>
          <w:i/>
          <w:iCs/>
        </w:rPr>
        <w:t xml:space="preserve">, </w:t>
      </w:r>
      <w:r w:rsidRPr="00675642">
        <w:rPr>
          <w:i/>
          <w:iCs/>
        </w:rPr>
        <w:t>Bessy Love</w:t>
      </w:r>
      <w:r w:rsidR="00EE5875">
        <w:rPr>
          <w:i/>
          <w:iCs/>
        </w:rPr>
        <w:t xml:space="preserve">, </w:t>
      </w:r>
      <w:r w:rsidRPr="00675642">
        <w:rPr>
          <w:i/>
          <w:iCs/>
        </w:rPr>
        <w:t xml:space="preserve">la Liliane </w:t>
      </w:r>
      <w:proofErr w:type="spellStart"/>
      <w:r w:rsidRPr="00675642">
        <w:rPr>
          <w:i/>
          <w:iCs/>
        </w:rPr>
        <w:t>Gish</w:t>
      </w:r>
      <w:proofErr w:type="spellEnd"/>
      <w:r w:rsidRPr="00675642">
        <w:rPr>
          <w:i/>
          <w:iCs/>
        </w:rPr>
        <w:t xml:space="preserve"> du</w:t>
      </w:r>
      <w:r w:rsidRPr="00675642">
        <w:t xml:space="preserve"> Lys Brisé</w:t>
      </w:r>
      <w:r w:rsidR="00EE5875">
        <w:t xml:space="preserve">, </w:t>
      </w:r>
      <w:r w:rsidRPr="00675642">
        <w:rPr>
          <w:i/>
          <w:iCs/>
        </w:rPr>
        <w:t>les premi</w:t>
      </w:r>
      <w:r w:rsidRPr="00675642">
        <w:rPr>
          <w:i/>
          <w:iCs/>
        </w:rPr>
        <w:t>è</w:t>
      </w:r>
      <w:r w:rsidRPr="00675642">
        <w:rPr>
          <w:i/>
          <w:iCs/>
        </w:rPr>
        <w:t>res comédies de Mack Sennett qui</w:t>
      </w:r>
      <w:r w:rsidR="00EE5875">
        <w:rPr>
          <w:i/>
          <w:iCs/>
        </w:rPr>
        <w:t xml:space="preserve">, </w:t>
      </w:r>
      <w:r w:rsidRPr="00675642">
        <w:rPr>
          <w:i/>
          <w:iCs/>
        </w:rPr>
        <w:t>avec l</w:t>
      </w:r>
      <w:r w:rsidR="00EE5875">
        <w:rPr>
          <w:i/>
          <w:iCs/>
        </w:rPr>
        <w:t>’</w:t>
      </w:r>
      <w:r w:rsidRPr="00675642">
        <w:rPr>
          <w:i/>
          <w:iCs/>
        </w:rPr>
        <w:t>inoubliable Louise F</w:t>
      </w:r>
      <w:r w:rsidRPr="00675642">
        <w:rPr>
          <w:i/>
          <w:iCs/>
        </w:rPr>
        <w:t>a</w:t>
      </w:r>
      <w:r w:rsidRPr="00675642">
        <w:rPr>
          <w:i/>
          <w:iCs/>
        </w:rPr>
        <w:t>zenda</w:t>
      </w:r>
      <w:r w:rsidR="00EE5875">
        <w:rPr>
          <w:i/>
          <w:iCs/>
        </w:rPr>
        <w:t xml:space="preserve">, </w:t>
      </w:r>
      <w:r w:rsidRPr="00675642">
        <w:rPr>
          <w:i/>
          <w:iCs/>
        </w:rPr>
        <w:t>sa passion</w:t>
      </w:r>
      <w:r w:rsidR="00EE5875">
        <w:rPr>
          <w:i/>
          <w:iCs/>
        </w:rPr>
        <w:t xml:space="preserve">, </w:t>
      </w:r>
      <w:r w:rsidRPr="00675642">
        <w:rPr>
          <w:i/>
          <w:iCs/>
        </w:rPr>
        <w:t>étaient les seules vedettes américaines que mon grand admirait</w:t>
      </w:r>
      <w:r w:rsidR="00EE5875">
        <w:rPr>
          <w:i/>
          <w:iCs/>
        </w:rPr>
        <w:t xml:space="preserve">. </w:t>
      </w:r>
      <w:r w:rsidR="00EE5875">
        <w:t xml:space="preserve">« – </w:t>
      </w:r>
      <w:r w:rsidRPr="00675642">
        <w:rPr>
          <w:i/>
          <w:iCs/>
        </w:rPr>
        <w:t>Tous les autres</w:t>
      </w:r>
      <w:r w:rsidR="00EE5875">
        <w:rPr>
          <w:i/>
          <w:iCs/>
        </w:rPr>
        <w:t xml:space="preserve">, </w:t>
      </w:r>
      <w:r w:rsidRPr="00675642">
        <w:rPr>
          <w:i/>
          <w:iCs/>
        </w:rPr>
        <w:t>disait-il</w:t>
      </w:r>
      <w:r w:rsidR="00EE5875">
        <w:rPr>
          <w:i/>
          <w:iCs/>
        </w:rPr>
        <w:t xml:space="preserve">, </w:t>
      </w:r>
      <w:r w:rsidRPr="00675642">
        <w:rPr>
          <w:i/>
          <w:iCs/>
        </w:rPr>
        <w:t>sont des menteurs</w:t>
      </w:r>
      <w:r w:rsidR="00EE5875">
        <w:rPr>
          <w:i/>
          <w:iCs/>
        </w:rPr>
        <w:t xml:space="preserve">, </w:t>
      </w:r>
      <w:r w:rsidRPr="00675642">
        <w:rPr>
          <w:i/>
          <w:iCs/>
        </w:rPr>
        <w:t>ils trompent</w:t>
      </w:r>
      <w:r w:rsidR="00EE5875">
        <w:rPr>
          <w:i/>
          <w:iCs/>
        </w:rPr>
        <w:t xml:space="preserve">. </w:t>
      </w:r>
      <w:r w:rsidRPr="00675642">
        <w:rPr>
          <w:i/>
          <w:iCs/>
        </w:rPr>
        <w:t>C</w:t>
      </w:r>
      <w:r w:rsidR="00EE5875">
        <w:rPr>
          <w:i/>
          <w:iCs/>
        </w:rPr>
        <w:t>’</w:t>
      </w:r>
      <w:r w:rsidRPr="00675642">
        <w:rPr>
          <w:i/>
          <w:iCs/>
        </w:rPr>
        <w:t>est du truc</w:t>
      </w:r>
      <w:r w:rsidR="00EE5875">
        <w:rPr>
          <w:i/>
          <w:iCs/>
        </w:rPr>
        <w:t>. »</w:t>
      </w:r>
    </w:p>
    <w:p w14:paraId="53EE2EFB" w14:textId="77777777" w:rsidR="00EE5875" w:rsidRDefault="00457E89" w:rsidP="00457E89">
      <w:pPr>
        <w:rPr>
          <w:i/>
          <w:iCs/>
        </w:rPr>
      </w:pPr>
      <w:r w:rsidRPr="00675642">
        <w:rPr>
          <w:i/>
          <w:iCs/>
        </w:rPr>
        <w:t>Un autre petit cinéma</w:t>
      </w:r>
      <w:r w:rsidR="00EE5875">
        <w:rPr>
          <w:i/>
          <w:iCs/>
        </w:rPr>
        <w:t xml:space="preserve">, </w:t>
      </w:r>
      <w:r w:rsidRPr="00675642">
        <w:rPr>
          <w:i/>
          <w:iCs/>
        </w:rPr>
        <w:t>que j</w:t>
      </w:r>
      <w:r w:rsidR="00EE5875">
        <w:rPr>
          <w:i/>
          <w:iCs/>
        </w:rPr>
        <w:t>’</w:t>
      </w:r>
      <w:r w:rsidRPr="00675642">
        <w:rPr>
          <w:i/>
          <w:iCs/>
        </w:rPr>
        <w:t>allais oublier</w:t>
      </w:r>
      <w:r w:rsidR="00EE5875">
        <w:rPr>
          <w:i/>
          <w:iCs/>
        </w:rPr>
        <w:t xml:space="preserve">, </w:t>
      </w:r>
      <w:r w:rsidRPr="00675642">
        <w:rPr>
          <w:i/>
          <w:iCs/>
        </w:rPr>
        <w:t>était installé dans une église des Batignolles</w:t>
      </w:r>
      <w:r w:rsidR="00EE5875">
        <w:rPr>
          <w:i/>
          <w:iCs/>
        </w:rPr>
        <w:t xml:space="preserve">. </w:t>
      </w:r>
      <w:r w:rsidRPr="00675642">
        <w:rPr>
          <w:i/>
          <w:iCs/>
        </w:rPr>
        <w:t>On y donnait des films anglais qui étaient</w:t>
      </w:r>
      <w:r w:rsidRPr="00675642">
        <w:t xml:space="preserve"> </w:t>
      </w:r>
      <w:r w:rsidRPr="00675642">
        <w:rPr>
          <w:i/>
          <w:iCs/>
        </w:rPr>
        <w:t>absurdes</w:t>
      </w:r>
      <w:r w:rsidR="00EE5875">
        <w:rPr>
          <w:i/>
          <w:iCs/>
        </w:rPr>
        <w:t xml:space="preserve">, </w:t>
      </w:r>
      <w:r w:rsidRPr="00675642">
        <w:rPr>
          <w:i/>
          <w:iCs/>
        </w:rPr>
        <w:t>mais mon grand aimait beaucoup y aller</w:t>
      </w:r>
      <w:r w:rsidR="00EE5875">
        <w:rPr>
          <w:i/>
          <w:iCs/>
        </w:rPr>
        <w:t xml:space="preserve">, </w:t>
      </w:r>
      <w:r w:rsidRPr="00675642">
        <w:rPr>
          <w:i/>
          <w:iCs/>
        </w:rPr>
        <w:t>non pour voir le film</w:t>
      </w:r>
      <w:r w:rsidR="00EE5875">
        <w:rPr>
          <w:i/>
          <w:iCs/>
        </w:rPr>
        <w:t xml:space="preserve">, </w:t>
      </w:r>
      <w:r w:rsidRPr="00675642">
        <w:rPr>
          <w:i/>
          <w:iCs/>
        </w:rPr>
        <w:t>mais pour dormir</w:t>
      </w:r>
      <w:r w:rsidR="00EE5875">
        <w:rPr>
          <w:i/>
          <w:iCs/>
        </w:rPr>
        <w:t xml:space="preserve">. </w:t>
      </w:r>
      <w:r w:rsidRPr="00675642">
        <w:rPr>
          <w:i/>
          <w:iCs/>
        </w:rPr>
        <w:t>C</w:t>
      </w:r>
      <w:r w:rsidR="00EE5875">
        <w:rPr>
          <w:i/>
          <w:iCs/>
        </w:rPr>
        <w:t>’</w:t>
      </w:r>
      <w:r w:rsidRPr="00675642">
        <w:rPr>
          <w:i/>
          <w:iCs/>
        </w:rPr>
        <w:t>est d</w:t>
      </w:r>
      <w:r w:rsidR="00EE5875">
        <w:rPr>
          <w:i/>
          <w:iCs/>
        </w:rPr>
        <w:t>’</w:t>
      </w:r>
      <w:r w:rsidRPr="00675642">
        <w:rPr>
          <w:i/>
          <w:iCs/>
        </w:rPr>
        <w:t xml:space="preserve">ailleurs le seul endroit </w:t>
      </w:r>
      <w:r w:rsidRPr="00675642">
        <w:rPr>
          <w:i/>
          <w:iCs/>
        </w:rPr>
        <w:lastRenderedPageBreak/>
        <w:t>où je l</w:t>
      </w:r>
      <w:r w:rsidR="00EE5875">
        <w:rPr>
          <w:i/>
          <w:iCs/>
        </w:rPr>
        <w:t>’</w:t>
      </w:r>
      <w:r w:rsidRPr="00675642">
        <w:rPr>
          <w:i/>
          <w:iCs/>
        </w:rPr>
        <w:t>ai jamais vu dormir</w:t>
      </w:r>
      <w:r w:rsidR="00EE5875">
        <w:rPr>
          <w:i/>
          <w:iCs/>
        </w:rPr>
        <w:t xml:space="preserve">. </w:t>
      </w:r>
      <w:r w:rsidRPr="00675642">
        <w:rPr>
          <w:i/>
          <w:iCs/>
        </w:rPr>
        <w:t>Nous prenions une stalle</w:t>
      </w:r>
      <w:r w:rsidR="00EE5875">
        <w:rPr>
          <w:i/>
          <w:iCs/>
        </w:rPr>
        <w:t xml:space="preserve">, </w:t>
      </w:r>
      <w:r w:rsidRPr="00675642">
        <w:rPr>
          <w:i/>
          <w:iCs/>
        </w:rPr>
        <w:t>occupée le dimanche par le révérend de je ne sais plus quelle secte méth</w:t>
      </w:r>
      <w:r w:rsidRPr="00675642">
        <w:rPr>
          <w:i/>
          <w:iCs/>
        </w:rPr>
        <w:t>o</w:t>
      </w:r>
      <w:r w:rsidRPr="00675642">
        <w:rPr>
          <w:i/>
          <w:iCs/>
        </w:rPr>
        <w:t>diste qui louait en semaine cette église au cinéma</w:t>
      </w:r>
      <w:r w:rsidR="00EE5875">
        <w:rPr>
          <w:i/>
          <w:iCs/>
        </w:rPr>
        <w:t xml:space="preserve">, </w:t>
      </w:r>
      <w:r w:rsidRPr="00675642">
        <w:rPr>
          <w:i/>
          <w:iCs/>
        </w:rPr>
        <w:t>mon grand me serrait dans ses bras et ne tardait pas à s</w:t>
      </w:r>
      <w:r w:rsidR="00EE5875">
        <w:rPr>
          <w:i/>
          <w:iCs/>
        </w:rPr>
        <w:t>’</w:t>
      </w:r>
      <w:r w:rsidRPr="00675642">
        <w:rPr>
          <w:i/>
          <w:iCs/>
        </w:rPr>
        <w:t>endormir</w:t>
      </w:r>
      <w:r w:rsidR="00EE5875">
        <w:rPr>
          <w:i/>
          <w:iCs/>
        </w:rPr>
        <w:t xml:space="preserve">, </w:t>
      </w:r>
      <w:r w:rsidRPr="00675642">
        <w:rPr>
          <w:i/>
          <w:iCs/>
        </w:rPr>
        <w:t>bercé par les tangos</w:t>
      </w:r>
      <w:r w:rsidR="00EE5875">
        <w:rPr>
          <w:i/>
          <w:iCs/>
        </w:rPr>
        <w:t xml:space="preserve">, </w:t>
      </w:r>
      <w:r w:rsidRPr="00675642">
        <w:rPr>
          <w:i/>
          <w:iCs/>
        </w:rPr>
        <w:t xml:space="preserve">les </w:t>
      </w:r>
      <w:proofErr w:type="spellStart"/>
      <w:r w:rsidRPr="00675642">
        <w:rPr>
          <w:i/>
          <w:iCs/>
        </w:rPr>
        <w:t>fox-trott</w:t>
      </w:r>
      <w:proofErr w:type="spellEnd"/>
      <w:r w:rsidR="00EE5875">
        <w:rPr>
          <w:i/>
          <w:iCs/>
        </w:rPr>
        <w:t xml:space="preserve">, </w:t>
      </w:r>
      <w:r w:rsidRPr="00675642">
        <w:rPr>
          <w:i/>
          <w:iCs/>
        </w:rPr>
        <w:t xml:space="preserve">les </w:t>
      </w:r>
      <w:proofErr w:type="spellStart"/>
      <w:r w:rsidRPr="00675642">
        <w:rPr>
          <w:i/>
          <w:iCs/>
        </w:rPr>
        <w:t>shimmies</w:t>
      </w:r>
      <w:proofErr w:type="spellEnd"/>
      <w:r w:rsidR="00EE5875">
        <w:rPr>
          <w:i/>
          <w:iCs/>
        </w:rPr>
        <w:t xml:space="preserve">, </w:t>
      </w:r>
      <w:r w:rsidRPr="00675642">
        <w:rPr>
          <w:i/>
          <w:iCs/>
        </w:rPr>
        <w:t>toutes les danses à la mode qu</w:t>
      </w:r>
      <w:r w:rsidR="00EE5875">
        <w:rPr>
          <w:i/>
          <w:iCs/>
        </w:rPr>
        <w:t>’</w:t>
      </w:r>
      <w:r w:rsidRPr="00675642">
        <w:rPr>
          <w:i/>
          <w:iCs/>
        </w:rPr>
        <w:t>un aveugle jouait sur l</w:t>
      </w:r>
      <w:r w:rsidR="00EE5875">
        <w:rPr>
          <w:i/>
          <w:iCs/>
        </w:rPr>
        <w:t>’</w:t>
      </w:r>
      <w:r w:rsidRPr="00675642">
        <w:rPr>
          <w:i/>
          <w:iCs/>
        </w:rPr>
        <w:t>harmonium</w:t>
      </w:r>
      <w:r w:rsidR="00EE5875">
        <w:rPr>
          <w:i/>
          <w:iCs/>
        </w:rPr>
        <w:t xml:space="preserve">. </w:t>
      </w:r>
      <w:r w:rsidRPr="00675642">
        <w:rPr>
          <w:i/>
          <w:iCs/>
        </w:rPr>
        <w:t>Mon grand ne se réveillait qu</w:t>
      </w:r>
      <w:r w:rsidR="00EE5875">
        <w:rPr>
          <w:i/>
          <w:iCs/>
        </w:rPr>
        <w:t>’</w:t>
      </w:r>
      <w:r w:rsidRPr="00675642">
        <w:rPr>
          <w:i/>
          <w:iCs/>
        </w:rPr>
        <w:t>aux entr</w:t>
      </w:r>
      <w:r w:rsidR="00EE5875">
        <w:rPr>
          <w:i/>
          <w:iCs/>
        </w:rPr>
        <w:t>’</w:t>
      </w:r>
      <w:r w:rsidRPr="00675642">
        <w:rPr>
          <w:i/>
          <w:iCs/>
        </w:rPr>
        <w:t>actes pour assister à des intermèdes de chiens savants ou de pauvres pet</w:t>
      </w:r>
      <w:r w:rsidRPr="00675642">
        <w:rPr>
          <w:i/>
          <w:iCs/>
        </w:rPr>
        <w:t>i</w:t>
      </w:r>
      <w:r w:rsidRPr="00675642">
        <w:rPr>
          <w:i/>
          <w:iCs/>
        </w:rPr>
        <w:t>tes chanteuses</w:t>
      </w:r>
      <w:r w:rsidR="00EE5875">
        <w:rPr>
          <w:i/>
          <w:iCs/>
        </w:rPr>
        <w:t xml:space="preserve">. </w:t>
      </w:r>
      <w:r w:rsidRPr="00675642">
        <w:rPr>
          <w:i/>
          <w:iCs/>
        </w:rPr>
        <w:t>Un soir un matelot vint boxer avec un kango</w:t>
      </w:r>
      <w:r w:rsidRPr="00675642">
        <w:rPr>
          <w:i/>
          <w:iCs/>
        </w:rPr>
        <w:t>u</w:t>
      </w:r>
      <w:r w:rsidRPr="00675642">
        <w:rPr>
          <w:i/>
          <w:iCs/>
        </w:rPr>
        <w:t>rou et mon grand tint absolument à acheter ce kangourou</w:t>
      </w:r>
      <w:r w:rsidR="00EE5875">
        <w:rPr>
          <w:i/>
          <w:iCs/>
        </w:rPr>
        <w:t xml:space="preserve">. </w:t>
      </w:r>
      <w:r w:rsidRPr="00675642">
        <w:rPr>
          <w:i/>
          <w:iCs/>
        </w:rPr>
        <w:t>Nous le promenâmes toute la nuit</w:t>
      </w:r>
      <w:r w:rsidR="00EE5875">
        <w:rPr>
          <w:i/>
          <w:iCs/>
        </w:rPr>
        <w:t xml:space="preserve">, </w:t>
      </w:r>
      <w:r w:rsidRPr="00675642">
        <w:rPr>
          <w:i/>
          <w:iCs/>
        </w:rPr>
        <w:t>pour le lâcher en liberté</w:t>
      </w:r>
      <w:r w:rsidR="00EE5875">
        <w:rPr>
          <w:i/>
          <w:iCs/>
        </w:rPr>
        <w:t xml:space="preserve">, </w:t>
      </w:r>
      <w:r w:rsidRPr="00675642">
        <w:rPr>
          <w:i/>
          <w:iCs/>
        </w:rPr>
        <w:t>place Ve</w:t>
      </w:r>
      <w:r w:rsidRPr="00675642">
        <w:rPr>
          <w:i/>
          <w:iCs/>
        </w:rPr>
        <w:t>n</w:t>
      </w:r>
      <w:r w:rsidRPr="00675642">
        <w:rPr>
          <w:i/>
          <w:iCs/>
        </w:rPr>
        <w:t>dôme</w:t>
      </w:r>
      <w:r w:rsidR="00EE5875">
        <w:rPr>
          <w:i/>
          <w:iCs/>
        </w:rPr>
        <w:t xml:space="preserve">, </w:t>
      </w:r>
      <w:r w:rsidRPr="00675642">
        <w:rPr>
          <w:i/>
          <w:iCs/>
        </w:rPr>
        <w:t>avant de rentrer chez nous</w:t>
      </w:r>
      <w:r w:rsidR="00EE5875">
        <w:rPr>
          <w:i/>
          <w:iCs/>
        </w:rPr>
        <w:t xml:space="preserve">, </w:t>
      </w:r>
      <w:r w:rsidRPr="00675642">
        <w:rPr>
          <w:i/>
          <w:iCs/>
        </w:rPr>
        <w:t>hôtel Ritz</w:t>
      </w:r>
      <w:r w:rsidR="00EE5875">
        <w:rPr>
          <w:i/>
          <w:iCs/>
        </w:rPr>
        <w:t>.</w:t>
      </w:r>
    </w:p>
    <w:p w14:paraId="0D7A6906" w14:textId="77777777" w:rsidR="00EE5875" w:rsidRDefault="00457E89" w:rsidP="00457E89">
      <w:pPr>
        <w:rPr>
          <w:i/>
          <w:iCs/>
        </w:rPr>
      </w:pPr>
      <w:r w:rsidRPr="00675642">
        <w:rPr>
          <w:i/>
          <w:iCs/>
        </w:rPr>
        <w:t>Le dernier film que nous avons vu ensemble</w:t>
      </w:r>
      <w:r w:rsidR="00EE5875">
        <w:t xml:space="preserve"> – </w:t>
      </w:r>
      <w:r w:rsidRPr="00675642">
        <w:rPr>
          <w:i/>
          <w:iCs/>
        </w:rPr>
        <w:t>peu après je devais faire moi-même du cinéma et nous ne retournâmes plus voir les films des autres</w:t>
      </w:r>
      <w:r w:rsidR="00EE5875">
        <w:rPr>
          <w:i/>
          <w:iCs/>
        </w:rPr>
        <w:t xml:space="preserve">, </w:t>
      </w:r>
      <w:r w:rsidRPr="00675642">
        <w:rPr>
          <w:i/>
          <w:iCs/>
        </w:rPr>
        <w:t>on n</w:t>
      </w:r>
      <w:r w:rsidR="00EE5875">
        <w:rPr>
          <w:i/>
          <w:iCs/>
        </w:rPr>
        <w:t>’</w:t>
      </w:r>
      <w:r w:rsidRPr="00675642">
        <w:rPr>
          <w:i/>
          <w:iCs/>
        </w:rPr>
        <w:t>en avait plus le temps</w:t>
      </w:r>
      <w:r w:rsidR="00EE5875">
        <w:t xml:space="preserve"> – </w:t>
      </w:r>
      <w:r w:rsidRPr="00675642">
        <w:rPr>
          <w:i/>
          <w:iCs/>
        </w:rPr>
        <w:t>fut le</w:t>
      </w:r>
      <w:r w:rsidRPr="00675642">
        <w:t xml:space="preserve"> D</w:t>
      </w:r>
      <w:r w:rsidRPr="00675642">
        <w:t>é</w:t>
      </w:r>
      <w:r w:rsidRPr="00675642">
        <w:t>filé de la Victoire</w:t>
      </w:r>
      <w:r w:rsidR="00EE5875">
        <w:t xml:space="preserve">. </w:t>
      </w:r>
      <w:r w:rsidRPr="00675642">
        <w:rPr>
          <w:i/>
          <w:iCs/>
        </w:rPr>
        <w:t>Je me souviens qu</w:t>
      </w:r>
      <w:r w:rsidR="00EE5875">
        <w:rPr>
          <w:i/>
          <w:iCs/>
        </w:rPr>
        <w:t>’</w:t>
      </w:r>
      <w:r w:rsidRPr="00675642">
        <w:rPr>
          <w:i/>
          <w:iCs/>
        </w:rPr>
        <w:t>en sortant du ciné nous nous mîmes à chanter en taxi</w:t>
      </w:r>
      <w:r w:rsidR="00EE5875">
        <w:rPr>
          <w:i/>
          <w:iCs/>
        </w:rPr>
        <w:t xml:space="preserve">. </w:t>
      </w:r>
      <w:r w:rsidRPr="00675642">
        <w:rPr>
          <w:i/>
          <w:iCs/>
        </w:rPr>
        <w:t>À haute voix</w:t>
      </w:r>
      <w:r w:rsidR="00EE5875">
        <w:rPr>
          <w:i/>
          <w:iCs/>
        </w:rPr>
        <w:t xml:space="preserve">. </w:t>
      </w:r>
      <w:r w:rsidRPr="00675642">
        <w:rPr>
          <w:i/>
          <w:iCs/>
        </w:rPr>
        <w:t>Nous étions he</w:t>
      </w:r>
      <w:r w:rsidRPr="00675642">
        <w:rPr>
          <w:i/>
          <w:iCs/>
        </w:rPr>
        <w:t>u</w:t>
      </w:r>
      <w:r w:rsidRPr="00675642">
        <w:rPr>
          <w:i/>
          <w:iCs/>
        </w:rPr>
        <w:t>reux comme des gosses</w:t>
      </w:r>
      <w:r w:rsidR="00EE5875">
        <w:rPr>
          <w:i/>
          <w:iCs/>
        </w:rPr>
        <w:t xml:space="preserve">, </w:t>
      </w:r>
      <w:r w:rsidRPr="00675642">
        <w:rPr>
          <w:i/>
          <w:iCs/>
        </w:rPr>
        <w:t>heureux d</w:t>
      </w:r>
      <w:r w:rsidR="00EE5875">
        <w:rPr>
          <w:i/>
          <w:iCs/>
        </w:rPr>
        <w:t>’</w:t>
      </w:r>
      <w:r w:rsidRPr="00675642">
        <w:rPr>
          <w:i/>
          <w:iCs/>
        </w:rPr>
        <w:t>être ensemble</w:t>
      </w:r>
      <w:r w:rsidR="00EE5875">
        <w:rPr>
          <w:i/>
          <w:iCs/>
        </w:rPr>
        <w:t xml:space="preserve">, </w:t>
      </w:r>
      <w:r w:rsidRPr="00675642">
        <w:rPr>
          <w:i/>
          <w:iCs/>
        </w:rPr>
        <w:t>heureux d</w:t>
      </w:r>
      <w:r w:rsidR="00EE5875">
        <w:rPr>
          <w:i/>
          <w:iCs/>
        </w:rPr>
        <w:t>’</w:t>
      </w:r>
      <w:r w:rsidRPr="00675642">
        <w:rPr>
          <w:i/>
          <w:iCs/>
        </w:rPr>
        <w:t>avoir échappé à tout cela</w:t>
      </w:r>
      <w:r w:rsidR="00EE5875">
        <w:rPr>
          <w:i/>
          <w:iCs/>
        </w:rPr>
        <w:t xml:space="preserve">, </w:t>
      </w:r>
      <w:r w:rsidRPr="00675642">
        <w:rPr>
          <w:i/>
          <w:iCs/>
        </w:rPr>
        <w:t>heureux de vivre</w:t>
      </w:r>
      <w:r w:rsidR="00EE5875">
        <w:rPr>
          <w:i/>
          <w:iCs/>
        </w:rPr>
        <w:t xml:space="preserve">. </w:t>
      </w:r>
      <w:r w:rsidRPr="00675642">
        <w:rPr>
          <w:i/>
          <w:iCs/>
        </w:rPr>
        <w:t>On s</w:t>
      </w:r>
      <w:r w:rsidR="00EE5875">
        <w:rPr>
          <w:i/>
          <w:iCs/>
        </w:rPr>
        <w:t>’</w:t>
      </w:r>
      <w:r w:rsidRPr="00675642">
        <w:rPr>
          <w:i/>
          <w:iCs/>
        </w:rPr>
        <w:t>embrassait</w:t>
      </w:r>
      <w:r w:rsidR="00EE5875">
        <w:rPr>
          <w:i/>
          <w:iCs/>
        </w:rPr>
        <w:t>.</w:t>
      </w:r>
    </w:p>
    <w:p w14:paraId="6E306DED" w14:textId="738D4419" w:rsidR="00457E89" w:rsidRPr="00675642" w:rsidRDefault="00457E89" w:rsidP="00EE5875">
      <w:pPr>
        <w:pStyle w:val="Titre3"/>
      </w:pPr>
      <w:bookmarkStart w:id="45" w:name="_Toc327816214"/>
      <w:bookmarkStart w:id="46" w:name="_Toc201949626"/>
      <w:r w:rsidRPr="00675642">
        <w:t>MON GRAND</w:t>
      </w:r>
      <w:bookmarkEnd w:id="45"/>
      <w:bookmarkEnd w:id="46"/>
    </w:p>
    <w:p w14:paraId="1EDA3422" w14:textId="77777777" w:rsidR="00EE5875" w:rsidRDefault="00457E89" w:rsidP="00457E89">
      <w:pPr>
        <w:rPr>
          <w:i/>
          <w:iCs/>
        </w:rPr>
      </w:pPr>
      <w:r w:rsidRPr="00675642">
        <w:rPr>
          <w:i/>
          <w:iCs/>
        </w:rPr>
        <w:t>Tu es mon repos</w:t>
      </w:r>
      <w:r w:rsidR="00EE5875">
        <w:rPr>
          <w:i/>
          <w:iCs/>
        </w:rPr>
        <w:t xml:space="preserve">, </w:t>
      </w:r>
      <w:r w:rsidRPr="00675642">
        <w:rPr>
          <w:i/>
          <w:iCs/>
        </w:rPr>
        <w:t>mon sourire</w:t>
      </w:r>
      <w:r w:rsidR="00EE5875">
        <w:rPr>
          <w:i/>
          <w:iCs/>
        </w:rPr>
        <w:t>.</w:t>
      </w:r>
    </w:p>
    <w:p w14:paraId="33707EB2" w14:textId="77777777" w:rsidR="00EE5875" w:rsidRDefault="00457E89" w:rsidP="00457E89">
      <w:pPr>
        <w:rPr>
          <w:i/>
          <w:iCs/>
        </w:rPr>
      </w:pPr>
      <w:r w:rsidRPr="00675642">
        <w:rPr>
          <w:i/>
          <w:iCs/>
        </w:rPr>
        <w:t>Depuis que je te connais</w:t>
      </w:r>
      <w:r w:rsidR="00EE5875">
        <w:rPr>
          <w:i/>
          <w:iCs/>
        </w:rPr>
        <w:t xml:space="preserve">, </w:t>
      </w:r>
      <w:r w:rsidRPr="00675642">
        <w:rPr>
          <w:i/>
          <w:iCs/>
        </w:rPr>
        <w:t>je ne souffre plus</w:t>
      </w:r>
      <w:r w:rsidR="00EE5875">
        <w:rPr>
          <w:i/>
          <w:iCs/>
        </w:rPr>
        <w:t>.</w:t>
      </w:r>
    </w:p>
    <w:p w14:paraId="47E6EBFA" w14:textId="77777777" w:rsidR="00EE5875" w:rsidRDefault="00457E89" w:rsidP="00457E89">
      <w:pPr>
        <w:rPr>
          <w:i/>
          <w:iCs/>
        </w:rPr>
      </w:pPr>
      <w:r w:rsidRPr="00675642">
        <w:rPr>
          <w:i/>
          <w:iCs/>
        </w:rPr>
        <w:t>Je n</w:t>
      </w:r>
      <w:r w:rsidR="00EE5875">
        <w:rPr>
          <w:i/>
          <w:iCs/>
        </w:rPr>
        <w:t>’</w:t>
      </w:r>
      <w:r w:rsidRPr="00675642">
        <w:rPr>
          <w:i/>
          <w:iCs/>
        </w:rPr>
        <w:t>ai plus mal</w:t>
      </w:r>
      <w:r w:rsidR="00EE5875">
        <w:rPr>
          <w:i/>
          <w:iCs/>
        </w:rPr>
        <w:t>.</w:t>
      </w:r>
    </w:p>
    <w:p w14:paraId="38238330" w14:textId="77777777" w:rsidR="00EE5875" w:rsidRDefault="00457E89" w:rsidP="00457E89">
      <w:pPr>
        <w:rPr>
          <w:i/>
          <w:iCs/>
        </w:rPr>
      </w:pPr>
      <w:r w:rsidRPr="00675642">
        <w:rPr>
          <w:i/>
          <w:iCs/>
        </w:rPr>
        <w:t>Je ne sais pas comment tu as fait</w:t>
      </w:r>
      <w:r w:rsidR="00EE5875">
        <w:rPr>
          <w:i/>
          <w:iCs/>
        </w:rPr>
        <w:t xml:space="preserve">, </w:t>
      </w:r>
      <w:r w:rsidRPr="00675642">
        <w:rPr>
          <w:i/>
          <w:iCs/>
        </w:rPr>
        <w:t>mais comme tu me l</w:t>
      </w:r>
      <w:r w:rsidR="00EE5875">
        <w:rPr>
          <w:i/>
          <w:iCs/>
        </w:rPr>
        <w:t>’</w:t>
      </w:r>
      <w:r w:rsidRPr="00675642">
        <w:rPr>
          <w:i/>
          <w:iCs/>
        </w:rPr>
        <w:t>avais promis tu as pris mon mal sur toi</w:t>
      </w:r>
      <w:r w:rsidR="00EE5875">
        <w:rPr>
          <w:i/>
          <w:iCs/>
        </w:rPr>
        <w:t xml:space="preserve">. </w:t>
      </w:r>
      <w:r w:rsidRPr="00675642">
        <w:rPr>
          <w:i/>
          <w:iCs/>
        </w:rPr>
        <w:t>Tu as réussi</w:t>
      </w:r>
      <w:r w:rsidR="00EE5875">
        <w:rPr>
          <w:i/>
          <w:iCs/>
        </w:rPr>
        <w:t xml:space="preserve">. </w:t>
      </w:r>
      <w:r w:rsidRPr="00675642">
        <w:rPr>
          <w:i/>
          <w:iCs/>
        </w:rPr>
        <w:t>Je ne sens plus mon cœur</w:t>
      </w:r>
      <w:r w:rsidR="00EE5875">
        <w:rPr>
          <w:i/>
          <w:iCs/>
        </w:rPr>
        <w:t xml:space="preserve">, </w:t>
      </w:r>
      <w:r w:rsidRPr="00675642">
        <w:rPr>
          <w:i/>
          <w:iCs/>
        </w:rPr>
        <w:t>ce cœur qui me faisait si</w:t>
      </w:r>
      <w:r w:rsidR="00EE5875">
        <w:rPr>
          <w:i/>
          <w:iCs/>
        </w:rPr>
        <w:t xml:space="preserve">, </w:t>
      </w:r>
      <w:r w:rsidRPr="00675642">
        <w:rPr>
          <w:i/>
          <w:iCs/>
        </w:rPr>
        <w:t>si mal</w:t>
      </w:r>
      <w:r w:rsidR="00EE5875">
        <w:rPr>
          <w:i/>
          <w:iCs/>
        </w:rPr>
        <w:t xml:space="preserve">. </w:t>
      </w:r>
      <w:r w:rsidRPr="00675642">
        <w:rPr>
          <w:i/>
          <w:iCs/>
        </w:rPr>
        <w:t>Je n</w:t>
      </w:r>
      <w:r w:rsidR="00EE5875">
        <w:rPr>
          <w:i/>
          <w:iCs/>
        </w:rPr>
        <w:t>’</w:t>
      </w:r>
      <w:r w:rsidRPr="00675642">
        <w:rPr>
          <w:i/>
          <w:iCs/>
        </w:rPr>
        <w:t>ai plus d</w:t>
      </w:r>
      <w:r w:rsidR="00EE5875">
        <w:rPr>
          <w:i/>
          <w:iCs/>
        </w:rPr>
        <w:t>’</w:t>
      </w:r>
      <w:r w:rsidRPr="00675642">
        <w:rPr>
          <w:i/>
          <w:iCs/>
        </w:rPr>
        <w:t>angoisse</w:t>
      </w:r>
      <w:r w:rsidR="00EE5875">
        <w:rPr>
          <w:i/>
          <w:iCs/>
        </w:rPr>
        <w:t xml:space="preserve">, </w:t>
      </w:r>
      <w:r w:rsidRPr="00675642">
        <w:rPr>
          <w:i/>
          <w:iCs/>
        </w:rPr>
        <w:t>je respire</w:t>
      </w:r>
      <w:r w:rsidR="00EE5875">
        <w:rPr>
          <w:i/>
          <w:iCs/>
        </w:rPr>
        <w:t>.</w:t>
      </w:r>
    </w:p>
    <w:p w14:paraId="74E7CBED" w14:textId="77777777" w:rsidR="00EE5875" w:rsidRDefault="00457E89" w:rsidP="00457E89">
      <w:pPr>
        <w:rPr>
          <w:i/>
          <w:iCs/>
        </w:rPr>
      </w:pPr>
      <w:r w:rsidRPr="00675642">
        <w:rPr>
          <w:i/>
          <w:iCs/>
        </w:rPr>
        <w:t>Il ne me reste plus qu</w:t>
      </w:r>
      <w:r w:rsidR="00EE5875">
        <w:rPr>
          <w:i/>
          <w:iCs/>
        </w:rPr>
        <w:t>’</w:t>
      </w:r>
      <w:r w:rsidRPr="00675642">
        <w:rPr>
          <w:i/>
          <w:iCs/>
        </w:rPr>
        <w:t>une seule crainte</w:t>
      </w:r>
      <w:r w:rsidR="00EE5875">
        <w:rPr>
          <w:i/>
          <w:iCs/>
        </w:rPr>
        <w:t xml:space="preserve">, </w:t>
      </w:r>
      <w:r w:rsidRPr="00675642">
        <w:rPr>
          <w:i/>
          <w:iCs/>
        </w:rPr>
        <w:t>toi</w:t>
      </w:r>
      <w:r w:rsidR="00EE5875">
        <w:rPr>
          <w:i/>
          <w:iCs/>
        </w:rPr>
        <w:t xml:space="preserve">, </w:t>
      </w:r>
      <w:r w:rsidRPr="00675642">
        <w:rPr>
          <w:i/>
          <w:iCs/>
        </w:rPr>
        <w:t>toi qui bois trop</w:t>
      </w:r>
      <w:r w:rsidR="00EE5875">
        <w:rPr>
          <w:i/>
          <w:iCs/>
        </w:rPr>
        <w:t xml:space="preserve">. </w:t>
      </w:r>
      <w:r w:rsidRPr="00675642">
        <w:rPr>
          <w:i/>
          <w:iCs/>
        </w:rPr>
        <w:t>Je n</w:t>
      </w:r>
      <w:r w:rsidR="00EE5875">
        <w:rPr>
          <w:i/>
          <w:iCs/>
        </w:rPr>
        <w:t>’</w:t>
      </w:r>
      <w:r w:rsidRPr="00675642">
        <w:rPr>
          <w:i/>
          <w:iCs/>
        </w:rPr>
        <w:t>ose pas t</w:t>
      </w:r>
      <w:r w:rsidR="00EE5875">
        <w:rPr>
          <w:i/>
          <w:iCs/>
        </w:rPr>
        <w:t>’</w:t>
      </w:r>
      <w:r w:rsidRPr="00675642">
        <w:rPr>
          <w:i/>
          <w:iCs/>
        </w:rPr>
        <w:t>en parler mais je sais bien qu</w:t>
      </w:r>
      <w:r w:rsidR="00EE5875">
        <w:rPr>
          <w:i/>
          <w:iCs/>
        </w:rPr>
        <w:t>’</w:t>
      </w:r>
      <w:r w:rsidRPr="00675642">
        <w:rPr>
          <w:i/>
          <w:iCs/>
        </w:rPr>
        <w:t xml:space="preserve">un jour tu ne boiras </w:t>
      </w:r>
      <w:r w:rsidRPr="00675642">
        <w:rPr>
          <w:i/>
          <w:iCs/>
        </w:rPr>
        <w:lastRenderedPageBreak/>
        <w:t>plus</w:t>
      </w:r>
      <w:r w:rsidR="00EE5875">
        <w:rPr>
          <w:i/>
          <w:iCs/>
        </w:rPr>
        <w:t xml:space="preserve">, </w:t>
      </w:r>
      <w:r w:rsidRPr="00675642">
        <w:rPr>
          <w:i/>
          <w:iCs/>
        </w:rPr>
        <w:t>comme tu as déjà vendu toutes tes automobiles de course pour me faire plaisir</w:t>
      </w:r>
      <w:r w:rsidR="00EE5875">
        <w:rPr>
          <w:i/>
          <w:iCs/>
        </w:rPr>
        <w:t>.</w:t>
      </w:r>
    </w:p>
    <w:p w14:paraId="0B427FEF" w14:textId="77777777" w:rsidR="00EE5875" w:rsidRDefault="00457E89" w:rsidP="00457E89">
      <w:pPr>
        <w:rPr>
          <w:i/>
          <w:iCs/>
        </w:rPr>
      </w:pPr>
      <w:r w:rsidRPr="00675642">
        <w:rPr>
          <w:i/>
          <w:iCs/>
        </w:rPr>
        <w:t>Quand je te regarde</w:t>
      </w:r>
      <w:r w:rsidR="00EE5875">
        <w:rPr>
          <w:i/>
          <w:iCs/>
        </w:rPr>
        <w:t xml:space="preserve">, </w:t>
      </w:r>
      <w:r w:rsidRPr="00675642">
        <w:rPr>
          <w:i/>
          <w:iCs/>
        </w:rPr>
        <w:t>je demande</w:t>
      </w:r>
      <w:r w:rsidR="00EE5875">
        <w:rPr>
          <w:i/>
          <w:iCs/>
        </w:rPr>
        <w:t xml:space="preserve">… </w:t>
      </w:r>
      <w:r w:rsidRPr="00675642">
        <w:rPr>
          <w:i/>
          <w:iCs/>
        </w:rPr>
        <w:t>non</w:t>
      </w:r>
      <w:r w:rsidR="00EE5875">
        <w:rPr>
          <w:i/>
          <w:iCs/>
        </w:rPr>
        <w:t xml:space="preserve">, </w:t>
      </w:r>
      <w:r w:rsidRPr="00675642">
        <w:rPr>
          <w:i/>
          <w:iCs/>
        </w:rPr>
        <w:t>je ne sais pas d</w:t>
      </w:r>
      <w:r w:rsidRPr="00675642">
        <w:rPr>
          <w:i/>
          <w:iCs/>
        </w:rPr>
        <w:t>e</w:t>
      </w:r>
      <w:r w:rsidRPr="00675642">
        <w:rPr>
          <w:i/>
          <w:iCs/>
        </w:rPr>
        <w:t>mander</w:t>
      </w:r>
      <w:r w:rsidR="00EE5875">
        <w:rPr>
          <w:i/>
          <w:iCs/>
        </w:rPr>
        <w:t xml:space="preserve">, </w:t>
      </w:r>
      <w:r w:rsidRPr="00675642">
        <w:rPr>
          <w:i/>
          <w:iCs/>
        </w:rPr>
        <w:t>pas plus que je ne sais prier</w:t>
      </w:r>
      <w:r w:rsidR="00EE5875">
        <w:rPr>
          <w:i/>
          <w:iCs/>
        </w:rPr>
        <w:t xml:space="preserve">… </w:t>
      </w:r>
      <w:r w:rsidRPr="00675642">
        <w:rPr>
          <w:i/>
          <w:iCs/>
        </w:rPr>
        <w:t>je t</w:t>
      </w:r>
      <w:r w:rsidR="00EE5875">
        <w:rPr>
          <w:i/>
          <w:iCs/>
        </w:rPr>
        <w:t>’</w:t>
      </w:r>
      <w:r w:rsidRPr="00675642">
        <w:rPr>
          <w:i/>
          <w:iCs/>
        </w:rPr>
        <w:t>aime</w:t>
      </w:r>
      <w:r w:rsidR="00EE5875">
        <w:rPr>
          <w:i/>
          <w:iCs/>
        </w:rPr>
        <w:t> !</w:t>
      </w:r>
    </w:p>
    <w:p w14:paraId="705DB69D" w14:textId="1148A797" w:rsidR="00EE5875" w:rsidRDefault="00457E89" w:rsidP="00EE5875">
      <w:pPr>
        <w:pStyle w:val="Titre2"/>
      </w:pPr>
      <w:bookmarkStart w:id="47" w:name="_Toc327816215"/>
      <w:bookmarkStart w:id="48" w:name="_Toc201949627"/>
      <w:r w:rsidRPr="00675642">
        <w:lastRenderedPageBreak/>
        <w:t>ROULEAU CINQ TER</w:t>
      </w:r>
      <w:r w:rsidRPr="00675642">
        <w:br/>
      </w:r>
      <w:r w:rsidRPr="00675642">
        <w:br/>
      </w:r>
      <w:r w:rsidRPr="00675642">
        <w:br/>
        <w:t>LE PETIT CAHIER DE MIREILLE</w:t>
      </w:r>
      <w:r w:rsidR="00EE5875">
        <w:br/>
        <w:t>(</w:t>
      </w:r>
      <w:r w:rsidRPr="00675642">
        <w:t>CAHIER ROUGE SUITE</w:t>
      </w:r>
      <w:r w:rsidR="00EE5875">
        <w:t>)</w:t>
      </w:r>
      <w:bookmarkEnd w:id="47"/>
      <w:bookmarkEnd w:id="48"/>
    </w:p>
    <w:p w14:paraId="6D80FF41" w14:textId="2699ABBA" w:rsidR="00457E89" w:rsidRPr="00675642" w:rsidRDefault="00457E89" w:rsidP="00EE5875">
      <w:pPr>
        <w:pStyle w:val="Titre3"/>
      </w:pPr>
      <w:bookmarkStart w:id="49" w:name="_Toc327816216"/>
      <w:bookmarkStart w:id="50" w:name="_Toc201949628"/>
      <w:r w:rsidRPr="00675642">
        <w:t>MES FILMS</w:t>
      </w:r>
      <w:bookmarkEnd w:id="49"/>
      <w:bookmarkEnd w:id="50"/>
    </w:p>
    <w:p w14:paraId="56FA0FFC" w14:textId="77777777" w:rsidR="00EE5875" w:rsidRDefault="00457E89" w:rsidP="00457E89">
      <w:pPr>
        <w:rPr>
          <w:i/>
          <w:iCs/>
        </w:rPr>
      </w:pPr>
      <w:r w:rsidRPr="00675642">
        <w:rPr>
          <w:i/>
          <w:iCs/>
        </w:rPr>
        <w:t>Il avait monté une société à mon nom</w:t>
      </w:r>
      <w:r w:rsidR="00EE5875">
        <w:rPr>
          <w:i/>
          <w:iCs/>
        </w:rPr>
        <w:t xml:space="preserve">, </w:t>
      </w:r>
      <w:r w:rsidRPr="00675642">
        <w:rPr>
          <w:i/>
          <w:iCs/>
        </w:rPr>
        <w:t>la</w:t>
      </w:r>
      <w:r w:rsidRPr="00675642">
        <w:t xml:space="preserve"> Société des Films Mireille</w:t>
      </w:r>
      <w:r w:rsidR="00EE5875">
        <w:t xml:space="preserve">, </w:t>
      </w:r>
      <w:r w:rsidRPr="00675642">
        <w:rPr>
          <w:i/>
          <w:iCs/>
        </w:rPr>
        <w:t>pour que je puisse faire du cinéma et il m</w:t>
      </w:r>
      <w:r w:rsidR="00EE5875">
        <w:rPr>
          <w:i/>
          <w:iCs/>
        </w:rPr>
        <w:t>’</w:t>
      </w:r>
      <w:r w:rsidRPr="00675642">
        <w:rPr>
          <w:i/>
          <w:iCs/>
        </w:rPr>
        <w:t>avait aussi donné une tortue</w:t>
      </w:r>
      <w:r w:rsidR="00EE5875">
        <w:rPr>
          <w:i/>
          <w:iCs/>
        </w:rPr>
        <w:t xml:space="preserve">. </w:t>
      </w:r>
      <w:r w:rsidRPr="00675642">
        <w:rPr>
          <w:i/>
          <w:iCs/>
        </w:rPr>
        <w:t>Cette tortue</w:t>
      </w:r>
      <w:r w:rsidR="00EE5875">
        <w:rPr>
          <w:i/>
          <w:iCs/>
        </w:rPr>
        <w:t xml:space="preserve">, </w:t>
      </w:r>
      <w:r w:rsidRPr="00675642">
        <w:rPr>
          <w:i/>
          <w:iCs/>
        </w:rPr>
        <w:t>il l</w:t>
      </w:r>
      <w:r w:rsidR="00EE5875">
        <w:rPr>
          <w:i/>
          <w:iCs/>
        </w:rPr>
        <w:t>’</w:t>
      </w:r>
      <w:r w:rsidRPr="00675642">
        <w:rPr>
          <w:i/>
          <w:iCs/>
        </w:rPr>
        <w:t>avait appelée</w:t>
      </w:r>
      <w:r w:rsidRPr="00675642">
        <w:t xml:space="preserve"> </w:t>
      </w:r>
      <w:proofErr w:type="spellStart"/>
      <w:r w:rsidRPr="00675642">
        <w:t>Chewing</w:t>
      </w:r>
      <w:proofErr w:type="spellEnd"/>
      <w:r w:rsidRPr="00675642">
        <w:t xml:space="preserve"> </w:t>
      </w:r>
      <w:proofErr w:type="spellStart"/>
      <w:r w:rsidRPr="00675642">
        <w:t>Gum</w:t>
      </w:r>
      <w:proofErr w:type="spellEnd"/>
      <w:r w:rsidRPr="00675642">
        <w:t xml:space="preserve"> </w:t>
      </w:r>
      <w:r w:rsidRPr="00675642">
        <w:rPr>
          <w:i/>
          <w:iCs/>
        </w:rPr>
        <w:t>et je la portais toujours avec moi</w:t>
      </w:r>
      <w:r w:rsidR="00EE5875">
        <w:rPr>
          <w:i/>
          <w:iCs/>
        </w:rPr>
        <w:t xml:space="preserve">. </w:t>
      </w:r>
      <w:r w:rsidRPr="00675642">
        <w:rPr>
          <w:i/>
          <w:iCs/>
        </w:rPr>
        <w:t>C</w:t>
      </w:r>
      <w:r w:rsidR="00EE5875">
        <w:rPr>
          <w:i/>
          <w:iCs/>
        </w:rPr>
        <w:t>’</w:t>
      </w:r>
      <w:r w:rsidRPr="00675642">
        <w:rPr>
          <w:i/>
          <w:iCs/>
        </w:rPr>
        <w:t>était mon fétiche</w:t>
      </w:r>
      <w:r w:rsidR="00EE5875">
        <w:rPr>
          <w:i/>
          <w:iCs/>
        </w:rPr>
        <w:t xml:space="preserve">. </w:t>
      </w:r>
      <w:r w:rsidRPr="00675642">
        <w:rPr>
          <w:i/>
          <w:iCs/>
        </w:rPr>
        <w:t>Dans le sleeping</w:t>
      </w:r>
      <w:r w:rsidR="00EE5875">
        <w:rPr>
          <w:i/>
          <w:iCs/>
        </w:rPr>
        <w:t xml:space="preserve">, </w:t>
      </w:r>
      <w:r w:rsidRPr="00675642">
        <w:rPr>
          <w:i/>
          <w:iCs/>
        </w:rPr>
        <w:t>en partant pour Séville ou pour Vienne</w:t>
      </w:r>
      <w:r w:rsidR="00EE5875">
        <w:rPr>
          <w:i/>
          <w:iCs/>
        </w:rPr>
        <w:t xml:space="preserve">, </w:t>
      </w:r>
      <w:r w:rsidRPr="00675642">
        <w:rPr>
          <w:i/>
          <w:iCs/>
        </w:rPr>
        <w:t>où nous a</w:t>
      </w:r>
      <w:r w:rsidRPr="00675642">
        <w:rPr>
          <w:i/>
          <w:iCs/>
        </w:rPr>
        <w:t>l</w:t>
      </w:r>
      <w:r w:rsidRPr="00675642">
        <w:rPr>
          <w:i/>
          <w:iCs/>
        </w:rPr>
        <w:t>lions tourner</w:t>
      </w:r>
      <w:r w:rsidR="00EE5875">
        <w:rPr>
          <w:i/>
          <w:iCs/>
        </w:rPr>
        <w:t xml:space="preserve">, </w:t>
      </w:r>
      <w:r w:rsidRPr="00675642">
        <w:rPr>
          <w:i/>
          <w:iCs/>
        </w:rPr>
        <w:t>je la mettais dans le filet</w:t>
      </w:r>
      <w:r w:rsidR="00EE5875">
        <w:rPr>
          <w:i/>
          <w:iCs/>
        </w:rPr>
        <w:t xml:space="preserve">, </w:t>
      </w:r>
      <w:r w:rsidRPr="00675642">
        <w:rPr>
          <w:i/>
          <w:iCs/>
        </w:rPr>
        <w:t>avec sa salade</w:t>
      </w:r>
      <w:r w:rsidR="00EE5875">
        <w:rPr>
          <w:i/>
          <w:iCs/>
        </w:rPr>
        <w:t xml:space="preserve">, </w:t>
      </w:r>
      <w:r w:rsidRPr="00675642">
        <w:rPr>
          <w:i/>
          <w:iCs/>
        </w:rPr>
        <w:t>à elle</w:t>
      </w:r>
      <w:r w:rsidR="00EE5875">
        <w:rPr>
          <w:i/>
          <w:iCs/>
        </w:rPr>
        <w:t xml:space="preserve">, </w:t>
      </w:r>
      <w:r w:rsidRPr="00675642">
        <w:rPr>
          <w:i/>
          <w:iCs/>
        </w:rPr>
        <w:t>et ses cigarettes</w:t>
      </w:r>
      <w:r w:rsidR="00EE5875">
        <w:rPr>
          <w:i/>
          <w:iCs/>
        </w:rPr>
        <w:t xml:space="preserve">, </w:t>
      </w:r>
      <w:r w:rsidRPr="00675642">
        <w:rPr>
          <w:i/>
          <w:iCs/>
        </w:rPr>
        <w:t>à lui</w:t>
      </w:r>
      <w:r w:rsidR="00EE5875">
        <w:rPr>
          <w:i/>
          <w:iCs/>
        </w:rPr>
        <w:t xml:space="preserve">. </w:t>
      </w:r>
      <w:r w:rsidRPr="00675642">
        <w:rPr>
          <w:i/>
          <w:iCs/>
        </w:rPr>
        <w:t>Malgré cela</w:t>
      </w:r>
      <w:r w:rsidR="00EE5875">
        <w:rPr>
          <w:i/>
          <w:iCs/>
        </w:rPr>
        <w:t xml:space="preserve">, </w:t>
      </w:r>
      <w:r w:rsidRPr="00675642">
        <w:rPr>
          <w:i/>
          <w:iCs/>
        </w:rPr>
        <w:t>je recommençais</w:t>
      </w:r>
      <w:r w:rsidR="00EE5875">
        <w:rPr>
          <w:i/>
          <w:iCs/>
        </w:rPr>
        <w:t xml:space="preserve">, </w:t>
      </w:r>
      <w:r w:rsidRPr="00675642">
        <w:rPr>
          <w:i/>
          <w:iCs/>
        </w:rPr>
        <w:t>moi</w:t>
      </w:r>
      <w:r w:rsidR="00EE5875">
        <w:rPr>
          <w:i/>
          <w:iCs/>
        </w:rPr>
        <w:t xml:space="preserve">, </w:t>
      </w:r>
      <w:r w:rsidRPr="00675642">
        <w:rPr>
          <w:i/>
          <w:iCs/>
        </w:rPr>
        <w:t>à avoir peur dans la vie</w:t>
      </w:r>
      <w:r w:rsidR="00EE5875">
        <w:rPr>
          <w:i/>
          <w:iCs/>
        </w:rPr>
        <w:t xml:space="preserve">. </w:t>
      </w:r>
      <w:r w:rsidRPr="00675642">
        <w:rPr>
          <w:i/>
          <w:iCs/>
        </w:rPr>
        <w:t>Je n</w:t>
      </w:r>
      <w:r w:rsidR="00EE5875">
        <w:rPr>
          <w:i/>
          <w:iCs/>
        </w:rPr>
        <w:t>’</w:t>
      </w:r>
      <w:r w:rsidRPr="00675642">
        <w:rPr>
          <w:i/>
          <w:iCs/>
        </w:rPr>
        <w:t>aimais pas beaucoup aller à l</w:t>
      </w:r>
      <w:r w:rsidR="00EE5875">
        <w:rPr>
          <w:i/>
          <w:iCs/>
        </w:rPr>
        <w:t>’</w:t>
      </w:r>
      <w:r w:rsidRPr="00675642">
        <w:rPr>
          <w:i/>
          <w:iCs/>
        </w:rPr>
        <w:t>étranger</w:t>
      </w:r>
      <w:r w:rsidR="00EE5875">
        <w:rPr>
          <w:i/>
          <w:iCs/>
        </w:rPr>
        <w:t xml:space="preserve">, </w:t>
      </w:r>
      <w:r w:rsidRPr="00675642">
        <w:rPr>
          <w:i/>
          <w:iCs/>
        </w:rPr>
        <w:t>je n</w:t>
      </w:r>
      <w:r w:rsidR="00EE5875">
        <w:rPr>
          <w:i/>
          <w:iCs/>
        </w:rPr>
        <w:t>’</w:t>
      </w:r>
      <w:r w:rsidRPr="00675642">
        <w:rPr>
          <w:i/>
          <w:iCs/>
        </w:rPr>
        <w:t>étais bien que quand nous rentrions à Paris</w:t>
      </w:r>
      <w:r w:rsidR="00EE5875">
        <w:rPr>
          <w:i/>
          <w:iCs/>
        </w:rPr>
        <w:t xml:space="preserve">, </w:t>
      </w:r>
      <w:r w:rsidRPr="00675642">
        <w:rPr>
          <w:i/>
          <w:iCs/>
        </w:rPr>
        <w:t>chez nous</w:t>
      </w:r>
      <w:r w:rsidR="00EE5875">
        <w:rPr>
          <w:i/>
          <w:iCs/>
        </w:rPr>
        <w:t xml:space="preserve">, </w:t>
      </w:r>
      <w:r w:rsidRPr="00675642">
        <w:rPr>
          <w:i/>
          <w:iCs/>
        </w:rPr>
        <w:t>au Ritz</w:t>
      </w:r>
      <w:r w:rsidR="00EE5875">
        <w:rPr>
          <w:i/>
          <w:iCs/>
        </w:rPr>
        <w:t xml:space="preserve">, </w:t>
      </w:r>
      <w:r w:rsidRPr="00675642">
        <w:rPr>
          <w:i/>
          <w:iCs/>
        </w:rPr>
        <w:t>mais enfin</w:t>
      </w:r>
      <w:r w:rsidR="00EE5875">
        <w:rPr>
          <w:i/>
          <w:iCs/>
        </w:rPr>
        <w:t xml:space="preserve">, </w:t>
      </w:r>
      <w:r w:rsidRPr="00675642">
        <w:rPr>
          <w:i/>
          <w:iCs/>
        </w:rPr>
        <w:t>il fallait bien partir pour les besoins de la pr</w:t>
      </w:r>
      <w:r w:rsidRPr="00675642">
        <w:rPr>
          <w:i/>
          <w:iCs/>
        </w:rPr>
        <w:t>i</w:t>
      </w:r>
      <w:r w:rsidRPr="00675642">
        <w:rPr>
          <w:i/>
          <w:iCs/>
        </w:rPr>
        <w:t>se de vues</w:t>
      </w:r>
      <w:r w:rsidR="00EE5875">
        <w:rPr>
          <w:i/>
          <w:iCs/>
        </w:rPr>
        <w:t xml:space="preserve">, </w:t>
      </w:r>
      <w:r w:rsidRPr="00675642">
        <w:rPr>
          <w:i/>
          <w:iCs/>
        </w:rPr>
        <w:t>dont l</w:t>
      </w:r>
      <w:r w:rsidR="00EE5875">
        <w:rPr>
          <w:i/>
          <w:iCs/>
        </w:rPr>
        <w:t>’</w:t>
      </w:r>
      <w:r w:rsidRPr="00675642">
        <w:rPr>
          <w:i/>
          <w:iCs/>
        </w:rPr>
        <w:t>exécution m</w:t>
      </w:r>
      <w:r w:rsidR="00EE5875">
        <w:rPr>
          <w:i/>
          <w:iCs/>
        </w:rPr>
        <w:t>’</w:t>
      </w:r>
      <w:r w:rsidRPr="00675642">
        <w:rPr>
          <w:i/>
          <w:iCs/>
        </w:rPr>
        <w:t>amusait tant</w:t>
      </w:r>
      <w:r w:rsidR="00EE5875">
        <w:rPr>
          <w:i/>
          <w:iCs/>
        </w:rPr>
        <w:t xml:space="preserve">. </w:t>
      </w:r>
      <w:r w:rsidRPr="00675642">
        <w:rPr>
          <w:i/>
          <w:iCs/>
        </w:rPr>
        <w:t>J</w:t>
      </w:r>
      <w:r w:rsidR="00EE5875">
        <w:rPr>
          <w:i/>
          <w:iCs/>
        </w:rPr>
        <w:t>’</w:t>
      </w:r>
      <w:r w:rsidRPr="00675642">
        <w:rPr>
          <w:i/>
          <w:iCs/>
        </w:rPr>
        <w:t>étais en passe de devenir une vedette</w:t>
      </w:r>
      <w:r w:rsidR="00EE5875">
        <w:rPr>
          <w:i/>
          <w:iCs/>
        </w:rPr>
        <w:t xml:space="preserve">, </w:t>
      </w:r>
      <w:r w:rsidRPr="00675642">
        <w:rPr>
          <w:i/>
          <w:iCs/>
        </w:rPr>
        <w:t>quelle joie</w:t>
      </w:r>
      <w:r w:rsidR="00EE5875">
        <w:rPr>
          <w:i/>
          <w:iCs/>
        </w:rPr>
        <w:t> !</w:t>
      </w:r>
    </w:p>
    <w:p w14:paraId="1C48E8B2" w14:textId="333967AF" w:rsidR="00EE5875" w:rsidRDefault="00457E89" w:rsidP="00457E89">
      <w:pPr>
        <w:rPr>
          <w:i/>
          <w:iCs/>
        </w:rPr>
      </w:pPr>
      <w:r w:rsidRPr="00675642">
        <w:rPr>
          <w:i/>
          <w:iCs/>
        </w:rPr>
        <w:t>Tout le monde était bien gentil avec moi</w:t>
      </w:r>
      <w:r w:rsidR="00EE5875">
        <w:rPr>
          <w:i/>
          <w:iCs/>
        </w:rPr>
        <w:t> : M. </w:t>
      </w:r>
      <w:proofErr w:type="spellStart"/>
      <w:r w:rsidRPr="00675642">
        <w:rPr>
          <w:i/>
          <w:iCs/>
        </w:rPr>
        <w:t>Lefauché</w:t>
      </w:r>
      <w:proofErr w:type="spellEnd"/>
      <w:r w:rsidR="00EE5875">
        <w:rPr>
          <w:i/>
          <w:iCs/>
        </w:rPr>
        <w:t xml:space="preserve">, </w:t>
      </w:r>
      <w:r w:rsidRPr="00675642">
        <w:rPr>
          <w:i/>
          <w:iCs/>
        </w:rPr>
        <w:t>mon metteur en scène</w:t>
      </w:r>
      <w:r w:rsidR="00EE5875">
        <w:rPr>
          <w:i/>
          <w:iCs/>
        </w:rPr>
        <w:t xml:space="preserve"> ; </w:t>
      </w:r>
      <w:r w:rsidRPr="00675642">
        <w:rPr>
          <w:i/>
          <w:iCs/>
        </w:rPr>
        <w:t>Marc Sévère</w:t>
      </w:r>
      <w:r w:rsidR="00EE5875">
        <w:rPr>
          <w:i/>
          <w:iCs/>
        </w:rPr>
        <w:t xml:space="preserve">, </w:t>
      </w:r>
      <w:r w:rsidRPr="00675642">
        <w:rPr>
          <w:i/>
          <w:iCs/>
        </w:rPr>
        <w:t>mon protagoniste à l</w:t>
      </w:r>
      <w:r w:rsidR="00EE5875">
        <w:rPr>
          <w:i/>
          <w:iCs/>
        </w:rPr>
        <w:t>’</w:t>
      </w:r>
      <w:r w:rsidRPr="00675642">
        <w:rPr>
          <w:i/>
          <w:iCs/>
        </w:rPr>
        <w:t>écran</w:t>
      </w:r>
      <w:r w:rsidR="00EE5875">
        <w:rPr>
          <w:i/>
          <w:iCs/>
        </w:rPr>
        <w:t xml:space="preserve"> ; </w:t>
      </w:r>
      <w:r w:rsidRPr="00675642">
        <w:rPr>
          <w:i/>
          <w:iCs/>
        </w:rPr>
        <w:t>l</w:t>
      </w:r>
      <w:r w:rsidR="00EE5875">
        <w:rPr>
          <w:i/>
          <w:iCs/>
        </w:rPr>
        <w:t>’</w:t>
      </w:r>
      <w:r w:rsidRPr="00675642">
        <w:rPr>
          <w:i/>
          <w:iCs/>
        </w:rPr>
        <w:t>adorable Madeleine Yveline</w:t>
      </w:r>
      <w:r w:rsidR="00EE5875">
        <w:rPr>
          <w:i/>
          <w:iCs/>
        </w:rPr>
        <w:t xml:space="preserve">, </w:t>
      </w:r>
      <w:r w:rsidRPr="00675642">
        <w:rPr>
          <w:i/>
          <w:iCs/>
        </w:rPr>
        <w:t>de la Comédie des Champs-Élysées</w:t>
      </w:r>
      <w:r w:rsidR="00EE5875">
        <w:rPr>
          <w:i/>
          <w:iCs/>
        </w:rPr>
        <w:t xml:space="preserve">, </w:t>
      </w:r>
      <w:r w:rsidRPr="00675642">
        <w:rPr>
          <w:i/>
          <w:iCs/>
        </w:rPr>
        <w:t>ma partenaire</w:t>
      </w:r>
      <w:r w:rsidR="00EE5875">
        <w:rPr>
          <w:i/>
          <w:iCs/>
        </w:rPr>
        <w:t>.</w:t>
      </w:r>
    </w:p>
    <w:p w14:paraId="6424F36D" w14:textId="64B1EF2A" w:rsidR="00457E89" w:rsidRPr="00675642" w:rsidRDefault="00457E89" w:rsidP="00457E89">
      <w:r w:rsidRPr="00675642">
        <w:rPr>
          <w:i/>
          <w:iCs/>
        </w:rPr>
        <w:t>À Séville</w:t>
      </w:r>
      <w:r w:rsidR="00EE5875">
        <w:rPr>
          <w:i/>
          <w:iCs/>
        </w:rPr>
        <w:t xml:space="preserve">, </w:t>
      </w:r>
      <w:r w:rsidRPr="00675642">
        <w:rPr>
          <w:i/>
          <w:iCs/>
        </w:rPr>
        <w:t>nous avons tourné un épisode de la</w:t>
      </w:r>
      <w:r w:rsidRPr="00675642">
        <w:t xml:space="preserve"> Vie d</w:t>
      </w:r>
      <w:r w:rsidR="00EE5875">
        <w:t>’</w:t>
      </w:r>
      <w:r w:rsidRPr="00675642">
        <w:t xml:space="preserve">Edgar </w:t>
      </w:r>
      <w:r w:rsidR="00EE5875">
        <w:t>Poe</w:t>
      </w:r>
      <w:r w:rsidRPr="00675642">
        <w:t xml:space="preserve"> </w:t>
      </w:r>
      <w:r w:rsidRPr="00675642">
        <w:rPr>
          <w:i/>
          <w:iCs/>
        </w:rPr>
        <w:t>dans les jardins de l</w:t>
      </w:r>
      <w:r w:rsidR="00EE5875">
        <w:rPr>
          <w:i/>
          <w:iCs/>
        </w:rPr>
        <w:t>’</w:t>
      </w:r>
      <w:r w:rsidRPr="00675642">
        <w:rPr>
          <w:i/>
          <w:iCs/>
        </w:rPr>
        <w:t>Alcazar et à Vienne</w:t>
      </w:r>
      <w:r w:rsidR="00EE5875">
        <w:rPr>
          <w:i/>
          <w:iCs/>
        </w:rPr>
        <w:t xml:space="preserve">, </w:t>
      </w:r>
      <w:r w:rsidRPr="00675642">
        <w:rPr>
          <w:i/>
          <w:iCs/>
        </w:rPr>
        <w:t>les</w:t>
      </w:r>
      <w:r w:rsidRPr="00675642">
        <w:t xml:space="preserve"> Contes d</w:t>
      </w:r>
      <w:r w:rsidR="00EE5875">
        <w:t>’</w:t>
      </w:r>
      <w:r w:rsidRPr="00675642">
        <w:t xml:space="preserve">Hoffmann </w:t>
      </w:r>
      <w:r w:rsidRPr="00675642">
        <w:rPr>
          <w:i/>
          <w:iCs/>
        </w:rPr>
        <w:t>dans le palais de l</w:t>
      </w:r>
      <w:r w:rsidR="00EE5875">
        <w:rPr>
          <w:i/>
          <w:iCs/>
        </w:rPr>
        <w:t>’</w:t>
      </w:r>
      <w:r w:rsidRPr="00675642">
        <w:rPr>
          <w:i/>
          <w:iCs/>
        </w:rPr>
        <w:t>ex-empereur</w:t>
      </w:r>
      <w:r w:rsidR="00EE5875">
        <w:rPr>
          <w:i/>
          <w:iCs/>
        </w:rPr>
        <w:t xml:space="preserve">. </w:t>
      </w:r>
      <w:r w:rsidRPr="00675642">
        <w:rPr>
          <w:i/>
          <w:iCs/>
        </w:rPr>
        <w:t>J</w:t>
      </w:r>
      <w:r w:rsidR="00EE5875">
        <w:rPr>
          <w:i/>
          <w:iCs/>
        </w:rPr>
        <w:t>’</w:t>
      </w:r>
      <w:r w:rsidRPr="00675642">
        <w:rPr>
          <w:i/>
          <w:iCs/>
        </w:rPr>
        <w:t xml:space="preserve">aimais bien ce film sur Edgar </w:t>
      </w:r>
      <w:r w:rsidR="00EE5875">
        <w:rPr>
          <w:i/>
          <w:iCs/>
        </w:rPr>
        <w:t>Poe</w:t>
      </w:r>
      <w:r w:rsidRPr="00675642">
        <w:rPr>
          <w:i/>
          <w:iCs/>
        </w:rPr>
        <w:t xml:space="preserve"> qui était mon début à l</w:t>
      </w:r>
      <w:r w:rsidR="00EE5875">
        <w:rPr>
          <w:i/>
          <w:iCs/>
        </w:rPr>
        <w:t>’</w:t>
      </w:r>
      <w:r w:rsidRPr="00675642">
        <w:rPr>
          <w:i/>
          <w:iCs/>
        </w:rPr>
        <w:t>écran et qui m</w:t>
      </w:r>
      <w:r w:rsidR="00EE5875">
        <w:rPr>
          <w:i/>
          <w:iCs/>
        </w:rPr>
        <w:t>’</w:t>
      </w:r>
      <w:r w:rsidRPr="00675642">
        <w:rPr>
          <w:i/>
          <w:iCs/>
        </w:rPr>
        <w:t>a promenée dans les plus beaux jardins d</w:t>
      </w:r>
      <w:r w:rsidR="00EE5875">
        <w:rPr>
          <w:i/>
          <w:iCs/>
        </w:rPr>
        <w:t>’</w:t>
      </w:r>
      <w:r w:rsidRPr="00675642">
        <w:rPr>
          <w:i/>
          <w:iCs/>
        </w:rPr>
        <w:t>Europe</w:t>
      </w:r>
      <w:r w:rsidR="00EE5875">
        <w:rPr>
          <w:i/>
          <w:iCs/>
        </w:rPr>
        <w:t xml:space="preserve">, </w:t>
      </w:r>
      <w:r w:rsidRPr="00675642">
        <w:rPr>
          <w:i/>
          <w:iCs/>
        </w:rPr>
        <w:t>d</w:t>
      </w:r>
      <w:r w:rsidR="00EE5875">
        <w:rPr>
          <w:i/>
          <w:iCs/>
        </w:rPr>
        <w:t>’</w:t>
      </w:r>
      <w:r w:rsidRPr="00675642">
        <w:rPr>
          <w:i/>
          <w:iCs/>
        </w:rPr>
        <w:t>abord dans ceux de l</w:t>
      </w:r>
      <w:r w:rsidR="00EE5875">
        <w:rPr>
          <w:i/>
          <w:iCs/>
        </w:rPr>
        <w:t>’</w:t>
      </w:r>
      <w:r w:rsidRPr="00675642">
        <w:rPr>
          <w:i/>
          <w:iCs/>
        </w:rPr>
        <w:t>Alcazar</w:t>
      </w:r>
      <w:r w:rsidR="00EE5875">
        <w:rPr>
          <w:i/>
          <w:iCs/>
        </w:rPr>
        <w:t xml:space="preserve">, </w:t>
      </w:r>
      <w:r w:rsidRPr="00675642">
        <w:rPr>
          <w:i/>
          <w:iCs/>
        </w:rPr>
        <w:t xml:space="preserve">puis chez Lord </w:t>
      </w:r>
      <w:proofErr w:type="spellStart"/>
      <w:r w:rsidRPr="00675642">
        <w:rPr>
          <w:i/>
          <w:iCs/>
        </w:rPr>
        <w:t>Stuff</w:t>
      </w:r>
      <w:proofErr w:type="spellEnd"/>
      <w:r w:rsidR="00EE5875">
        <w:rPr>
          <w:i/>
          <w:iCs/>
        </w:rPr>
        <w:t xml:space="preserve">, </w:t>
      </w:r>
      <w:r w:rsidRPr="00675642">
        <w:rPr>
          <w:i/>
          <w:iCs/>
        </w:rPr>
        <w:t>à Londres</w:t>
      </w:r>
      <w:r w:rsidR="00EE5875">
        <w:rPr>
          <w:i/>
          <w:iCs/>
        </w:rPr>
        <w:t xml:space="preserve">, </w:t>
      </w:r>
      <w:r w:rsidRPr="00675642">
        <w:rPr>
          <w:i/>
          <w:iCs/>
        </w:rPr>
        <w:t>qui a un ja</w:t>
      </w:r>
      <w:r w:rsidRPr="00675642">
        <w:rPr>
          <w:i/>
          <w:iCs/>
        </w:rPr>
        <w:t>r</w:t>
      </w:r>
      <w:r w:rsidRPr="00675642">
        <w:rPr>
          <w:i/>
          <w:iCs/>
        </w:rPr>
        <w:t xml:space="preserve">din artificiel </w:t>
      </w:r>
      <w:r w:rsidRPr="00675642">
        <w:rPr>
          <w:i/>
          <w:iCs/>
        </w:rPr>
        <w:lastRenderedPageBreak/>
        <w:t>plus grand que nature</w:t>
      </w:r>
      <w:r w:rsidR="00EE5875">
        <w:rPr>
          <w:i/>
          <w:iCs/>
        </w:rPr>
        <w:t xml:space="preserve">, </w:t>
      </w:r>
      <w:r w:rsidRPr="00675642">
        <w:rPr>
          <w:i/>
          <w:iCs/>
        </w:rPr>
        <w:t>dans les jardins romans du banquier Otto Kahn</w:t>
      </w:r>
      <w:r w:rsidR="00EE5875">
        <w:rPr>
          <w:i/>
          <w:iCs/>
        </w:rPr>
        <w:t xml:space="preserve">, </w:t>
      </w:r>
      <w:r w:rsidRPr="00675642">
        <w:rPr>
          <w:i/>
          <w:iCs/>
        </w:rPr>
        <w:t>au cap Martin et dans le jardin enclos de l</w:t>
      </w:r>
      <w:r w:rsidR="00EE5875">
        <w:rPr>
          <w:i/>
          <w:iCs/>
        </w:rPr>
        <w:t>’</w:t>
      </w:r>
      <w:r w:rsidRPr="00675642">
        <w:rPr>
          <w:i/>
          <w:iCs/>
        </w:rPr>
        <w:t>Hôtel de ville de Coutances</w:t>
      </w:r>
      <w:r w:rsidR="00EE5875">
        <w:rPr>
          <w:i/>
          <w:iCs/>
        </w:rPr>
        <w:t xml:space="preserve">, </w:t>
      </w:r>
      <w:r w:rsidRPr="00675642">
        <w:rPr>
          <w:i/>
          <w:iCs/>
        </w:rPr>
        <w:t>dans les jardins suspendus de</w:t>
      </w:r>
      <w:r w:rsidRPr="00675642">
        <w:t xml:space="preserve"> </w:t>
      </w:r>
      <w:r w:rsidRPr="00675642">
        <w:rPr>
          <w:i/>
          <w:iCs/>
        </w:rPr>
        <w:t>l</w:t>
      </w:r>
      <w:r w:rsidR="00EE5875">
        <w:rPr>
          <w:i/>
          <w:iCs/>
        </w:rPr>
        <w:t>’</w:t>
      </w:r>
      <w:r w:rsidRPr="00675642">
        <w:rPr>
          <w:i/>
          <w:iCs/>
        </w:rPr>
        <w:t>Isola Bella et dans le jardin japonais</w:t>
      </w:r>
      <w:r w:rsidR="00EE5875">
        <w:rPr>
          <w:i/>
          <w:iCs/>
        </w:rPr>
        <w:t xml:space="preserve">, </w:t>
      </w:r>
      <w:r w:rsidRPr="00675642">
        <w:rPr>
          <w:i/>
          <w:iCs/>
        </w:rPr>
        <w:t>tout en miniature</w:t>
      </w:r>
      <w:r w:rsidR="00EE5875">
        <w:rPr>
          <w:i/>
          <w:iCs/>
        </w:rPr>
        <w:t xml:space="preserve">, </w:t>
      </w:r>
      <w:r w:rsidRPr="00675642">
        <w:rPr>
          <w:i/>
          <w:iCs/>
        </w:rPr>
        <w:t>a</w:t>
      </w:r>
      <w:r w:rsidRPr="00675642">
        <w:rPr>
          <w:i/>
          <w:iCs/>
        </w:rPr>
        <w:t>p</w:t>
      </w:r>
      <w:r w:rsidRPr="00675642">
        <w:rPr>
          <w:i/>
          <w:iCs/>
        </w:rPr>
        <w:t xml:space="preserve">partenant à </w:t>
      </w:r>
      <w:r w:rsidR="00EE5875">
        <w:rPr>
          <w:i/>
          <w:iCs/>
        </w:rPr>
        <w:t>M</w:t>
      </w:r>
      <w:r w:rsidR="00EE5875" w:rsidRPr="00EE5875">
        <w:rPr>
          <w:i/>
          <w:iCs/>
          <w:vertAlign w:val="superscript"/>
        </w:rPr>
        <w:t>me</w:t>
      </w:r>
      <w:r w:rsidR="00EE5875">
        <w:rPr>
          <w:i/>
          <w:iCs/>
        </w:rPr>
        <w:t> </w:t>
      </w:r>
      <w:r w:rsidRPr="00675642">
        <w:rPr>
          <w:i/>
          <w:iCs/>
        </w:rPr>
        <w:t>Sterne</w:t>
      </w:r>
      <w:r w:rsidR="00EE5875">
        <w:rPr>
          <w:i/>
          <w:iCs/>
        </w:rPr>
        <w:t xml:space="preserve">, </w:t>
      </w:r>
      <w:proofErr w:type="spellStart"/>
      <w:r w:rsidRPr="00675642">
        <w:rPr>
          <w:i/>
          <w:iCs/>
        </w:rPr>
        <w:t>Danita</w:t>
      </w:r>
      <w:proofErr w:type="spellEnd"/>
      <w:r w:rsidRPr="00675642">
        <w:rPr>
          <w:i/>
          <w:iCs/>
        </w:rPr>
        <w:t xml:space="preserve"> Sterne</w:t>
      </w:r>
      <w:r w:rsidR="00EE5875">
        <w:rPr>
          <w:i/>
          <w:iCs/>
        </w:rPr>
        <w:t xml:space="preserve">. </w:t>
      </w:r>
      <w:r w:rsidRPr="00675642">
        <w:rPr>
          <w:i/>
          <w:iCs/>
        </w:rPr>
        <w:t>Dans ce film</w:t>
      </w:r>
      <w:r w:rsidR="00EE5875">
        <w:rPr>
          <w:i/>
          <w:iCs/>
        </w:rPr>
        <w:t xml:space="preserve">, </w:t>
      </w:r>
      <w:r w:rsidRPr="00675642">
        <w:rPr>
          <w:i/>
          <w:iCs/>
        </w:rPr>
        <w:t>je n</w:t>
      </w:r>
      <w:r w:rsidR="00EE5875">
        <w:rPr>
          <w:i/>
          <w:iCs/>
        </w:rPr>
        <w:t>’</w:t>
      </w:r>
      <w:r w:rsidRPr="00675642">
        <w:rPr>
          <w:i/>
          <w:iCs/>
        </w:rPr>
        <w:t>avais rien d</w:t>
      </w:r>
      <w:r w:rsidR="00EE5875">
        <w:rPr>
          <w:i/>
          <w:iCs/>
        </w:rPr>
        <w:t>’</w:t>
      </w:r>
      <w:r w:rsidRPr="00675642">
        <w:rPr>
          <w:i/>
          <w:iCs/>
        </w:rPr>
        <w:t>autre à faire qu</w:t>
      </w:r>
      <w:r w:rsidR="00EE5875">
        <w:rPr>
          <w:i/>
          <w:iCs/>
        </w:rPr>
        <w:t>’</w:t>
      </w:r>
      <w:r w:rsidRPr="00675642">
        <w:rPr>
          <w:i/>
          <w:iCs/>
        </w:rPr>
        <w:t>à me promener dans tous ces jardins</w:t>
      </w:r>
      <w:r w:rsidR="00EE5875">
        <w:rPr>
          <w:i/>
          <w:iCs/>
        </w:rPr>
        <w:t xml:space="preserve">. </w:t>
      </w:r>
      <w:r w:rsidRPr="00675642">
        <w:rPr>
          <w:i/>
          <w:iCs/>
        </w:rPr>
        <w:t>C</w:t>
      </w:r>
      <w:r w:rsidR="00EE5875">
        <w:rPr>
          <w:i/>
          <w:iCs/>
        </w:rPr>
        <w:t>’</w:t>
      </w:r>
      <w:r w:rsidRPr="00675642">
        <w:rPr>
          <w:i/>
          <w:iCs/>
        </w:rPr>
        <w:t>était difficile et pas monotone du tout</w:t>
      </w:r>
      <w:r w:rsidR="00EE5875">
        <w:rPr>
          <w:i/>
          <w:iCs/>
        </w:rPr>
        <w:t xml:space="preserve">. </w:t>
      </w:r>
      <w:r w:rsidRPr="00675642">
        <w:rPr>
          <w:i/>
          <w:iCs/>
        </w:rPr>
        <w:t>Dans mes robes</w:t>
      </w:r>
      <w:r w:rsidR="00EE5875">
        <w:rPr>
          <w:i/>
          <w:iCs/>
        </w:rPr>
        <w:t xml:space="preserve">, </w:t>
      </w:r>
      <w:r w:rsidRPr="00675642">
        <w:rPr>
          <w:i/>
          <w:iCs/>
        </w:rPr>
        <w:t>mes longues robes traînantes ou transparentes</w:t>
      </w:r>
      <w:r w:rsidR="00EE5875">
        <w:rPr>
          <w:i/>
          <w:iCs/>
        </w:rPr>
        <w:t xml:space="preserve">, </w:t>
      </w:r>
      <w:r w:rsidRPr="00675642">
        <w:rPr>
          <w:i/>
          <w:iCs/>
        </w:rPr>
        <w:t>j</w:t>
      </w:r>
      <w:r w:rsidR="00EE5875">
        <w:rPr>
          <w:i/>
          <w:iCs/>
        </w:rPr>
        <w:t>’</w:t>
      </w:r>
      <w:r w:rsidRPr="00675642">
        <w:rPr>
          <w:i/>
          <w:iCs/>
        </w:rPr>
        <w:t>étais la pensée d</w:t>
      </w:r>
      <w:r w:rsidR="00EE5875">
        <w:rPr>
          <w:i/>
          <w:iCs/>
        </w:rPr>
        <w:t>’</w:t>
      </w:r>
      <w:r w:rsidRPr="00675642">
        <w:rPr>
          <w:i/>
          <w:iCs/>
        </w:rPr>
        <w:t xml:space="preserve">Edgar </w:t>
      </w:r>
      <w:r w:rsidR="00EE5875">
        <w:rPr>
          <w:i/>
          <w:iCs/>
        </w:rPr>
        <w:t>Poe</w:t>
      </w:r>
      <w:r w:rsidRPr="00675642">
        <w:rPr>
          <w:i/>
          <w:iCs/>
        </w:rPr>
        <w:t xml:space="preserve"> et tous ces jardins</w:t>
      </w:r>
      <w:r w:rsidR="00EE5875">
        <w:rPr>
          <w:i/>
          <w:iCs/>
        </w:rPr>
        <w:t xml:space="preserve">, </w:t>
      </w:r>
      <w:r w:rsidRPr="00675642">
        <w:rPr>
          <w:i/>
          <w:iCs/>
        </w:rPr>
        <w:t>ses états d</w:t>
      </w:r>
      <w:r w:rsidR="00EE5875">
        <w:rPr>
          <w:i/>
          <w:iCs/>
        </w:rPr>
        <w:t>’</w:t>
      </w:r>
      <w:r w:rsidRPr="00675642">
        <w:rPr>
          <w:i/>
          <w:iCs/>
        </w:rPr>
        <w:t>âme</w:t>
      </w:r>
      <w:r w:rsidR="00EE5875">
        <w:rPr>
          <w:i/>
          <w:iCs/>
        </w:rPr>
        <w:t xml:space="preserve">. </w:t>
      </w:r>
      <w:r w:rsidRPr="00675642">
        <w:rPr>
          <w:i/>
          <w:iCs/>
        </w:rPr>
        <w:t>Mon grand me disait</w:t>
      </w:r>
      <w:r w:rsidR="00EE5875">
        <w:rPr>
          <w:i/>
          <w:iCs/>
        </w:rPr>
        <w:t xml:space="preserve"> : </w:t>
      </w:r>
      <w:r w:rsidR="00EE5875">
        <w:t xml:space="preserve">« – </w:t>
      </w:r>
      <w:r w:rsidRPr="00675642">
        <w:rPr>
          <w:i/>
          <w:iCs/>
        </w:rPr>
        <w:t>Si tu es pressée</w:t>
      </w:r>
      <w:r w:rsidR="00EE5875">
        <w:rPr>
          <w:i/>
          <w:iCs/>
        </w:rPr>
        <w:t xml:space="preserve">, </w:t>
      </w:r>
      <w:r w:rsidRPr="00675642">
        <w:rPr>
          <w:i/>
          <w:iCs/>
        </w:rPr>
        <w:t>marche comme ta tortue</w:t>
      </w:r>
      <w:r w:rsidR="00EE5875">
        <w:rPr>
          <w:i/>
          <w:iCs/>
        </w:rPr>
        <w:t xml:space="preserve">, </w:t>
      </w:r>
      <w:r w:rsidRPr="00675642">
        <w:rPr>
          <w:i/>
          <w:iCs/>
        </w:rPr>
        <w:t>avec n</w:t>
      </w:r>
      <w:r w:rsidRPr="00675642">
        <w:rPr>
          <w:i/>
          <w:iCs/>
        </w:rPr>
        <w:t>a</w:t>
      </w:r>
      <w:r w:rsidRPr="00675642">
        <w:rPr>
          <w:i/>
          <w:iCs/>
        </w:rPr>
        <w:t>turel</w:t>
      </w:r>
      <w:r w:rsidR="00EE5875">
        <w:rPr>
          <w:i/>
          <w:iCs/>
        </w:rPr>
        <w:t xml:space="preserve">, </w:t>
      </w:r>
      <w:r w:rsidRPr="00675642">
        <w:rPr>
          <w:i/>
          <w:iCs/>
        </w:rPr>
        <w:t>regarde-la bien</w:t>
      </w:r>
      <w:r w:rsidR="00EE5875">
        <w:rPr>
          <w:i/>
          <w:iCs/>
        </w:rPr>
        <w:t xml:space="preserve">, </w:t>
      </w:r>
      <w:r w:rsidRPr="00675642">
        <w:rPr>
          <w:i/>
          <w:iCs/>
        </w:rPr>
        <w:t>elle se dépêche</w:t>
      </w:r>
      <w:r w:rsidR="00EE5875">
        <w:rPr>
          <w:i/>
          <w:iCs/>
        </w:rPr>
        <w:t xml:space="preserve"> ; </w:t>
      </w:r>
      <w:r w:rsidRPr="00675642">
        <w:rPr>
          <w:i/>
          <w:iCs/>
        </w:rPr>
        <w:t>si tu es lente</w:t>
      </w:r>
      <w:r w:rsidR="00EE5875">
        <w:rPr>
          <w:i/>
          <w:iCs/>
        </w:rPr>
        <w:t xml:space="preserve">, </w:t>
      </w:r>
      <w:r w:rsidRPr="00675642">
        <w:rPr>
          <w:i/>
          <w:iCs/>
        </w:rPr>
        <w:t>ta grâce doit faire songer à un éventail</w:t>
      </w:r>
      <w:r w:rsidR="00EE5875">
        <w:rPr>
          <w:i/>
          <w:iCs/>
        </w:rPr>
        <w:t xml:space="preserve">. </w:t>
      </w:r>
      <w:r w:rsidRPr="00675642">
        <w:rPr>
          <w:i/>
          <w:iCs/>
        </w:rPr>
        <w:t>N</w:t>
      </w:r>
      <w:r w:rsidR="00EE5875">
        <w:rPr>
          <w:i/>
          <w:iCs/>
        </w:rPr>
        <w:t>’</w:t>
      </w:r>
      <w:r w:rsidRPr="00675642">
        <w:rPr>
          <w:i/>
          <w:iCs/>
        </w:rPr>
        <w:t>oublie pas Vernon Castle et son glissement de voilier</w:t>
      </w:r>
      <w:r w:rsidR="00EE5875">
        <w:rPr>
          <w:i/>
          <w:iCs/>
        </w:rPr>
        <w:t xml:space="preserve">, </w:t>
      </w:r>
      <w:r w:rsidRPr="00675642">
        <w:rPr>
          <w:i/>
          <w:iCs/>
        </w:rPr>
        <w:t>ni Louise Fazenda</w:t>
      </w:r>
      <w:r w:rsidR="00EE5875">
        <w:rPr>
          <w:i/>
          <w:iCs/>
        </w:rPr>
        <w:t xml:space="preserve">, </w:t>
      </w:r>
      <w:r w:rsidRPr="00675642">
        <w:rPr>
          <w:i/>
          <w:iCs/>
        </w:rPr>
        <w:t>l</w:t>
      </w:r>
      <w:r w:rsidR="00EE5875">
        <w:rPr>
          <w:i/>
          <w:iCs/>
        </w:rPr>
        <w:t>’</w:t>
      </w:r>
      <w:r w:rsidRPr="00675642">
        <w:rPr>
          <w:i/>
          <w:iCs/>
        </w:rPr>
        <w:t>étourdie</w:t>
      </w:r>
      <w:r w:rsidR="00EE5875">
        <w:rPr>
          <w:i/>
          <w:iCs/>
        </w:rPr>
        <w:t xml:space="preserve">, </w:t>
      </w:r>
      <w:r w:rsidRPr="00675642">
        <w:rPr>
          <w:i/>
          <w:iCs/>
        </w:rPr>
        <w:t>bondi</w:t>
      </w:r>
      <w:r w:rsidRPr="00675642">
        <w:rPr>
          <w:i/>
          <w:iCs/>
        </w:rPr>
        <w:t>s</w:t>
      </w:r>
      <w:r w:rsidRPr="00675642">
        <w:rPr>
          <w:i/>
          <w:iCs/>
        </w:rPr>
        <w:t>sante comme une balle de tennis</w:t>
      </w:r>
      <w:r w:rsidR="00EE5875">
        <w:rPr>
          <w:i/>
          <w:iCs/>
        </w:rPr>
        <w:t>. »</w:t>
      </w:r>
    </w:p>
    <w:p w14:paraId="711D9F23" w14:textId="2867BB95" w:rsidR="00EE5875" w:rsidRDefault="00457E89" w:rsidP="00457E89">
      <w:pPr>
        <w:rPr>
          <w:i/>
          <w:iCs/>
        </w:rPr>
      </w:pPr>
      <w:r w:rsidRPr="00675642">
        <w:rPr>
          <w:i/>
          <w:iCs/>
        </w:rPr>
        <w:t>Dans ce film</w:t>
      </w:r>
      <w:r w:rsidR="00EE5875">
        <w:rPr>
          <w:i/>
          <w:iCs/>
        </w:rPr>
        <w:t xml:space="preserve">, </w:t>
      </w:r>
      <w:r w:rsidRPr="00675642">
        <w:rPr>
          <w:i/>
          <w:iCs/>
        </w:rPr>
        <w:t>je devais également me promener au fond de la mer</w:t>
      </w:r>
      <w:r w:rsidR="00EE5875">
        <w:rPr>
          <w:i/>
          <w:iCs/>
        </w:rPr>
        <w:t xml:space="preserve"> ; </w:t>
      </w:r>
      <w:r w:rsidRPr="00675642">
        <w:rPr>
          <w:i/>
          <w:iCs/>
        </w:rPr>
        <w:t>on m</w:t>
      </w:r>
      <w:r w:rsidR="00EE5875">
        <w:rPr>
          <w:i/>
          <w:iCs/>
        </w:rPr>
        <w:t>’</w:t>
      </w:r>
      <w:r w:rsidRPr="00675642">
        <w:rPr>
          <w:i/>
          <w:iCs/>
        </w:rPr>
        <w:t>avait fait visiter l</w:t>
      </w:r>
      <w:r w:rsidR="00EE5875">
        <w:rPr>
          <w:i/>
          <w:iCs/>
        </w:rPr>
        <w:t>’</w:t>
      </w:r>
      <w:r w:rsidRPr="00675642">
        <w:rPr>
          <w:i/>
          <w:iCs/>
        </w:rPr>
        <w:t>aquarium de Monaco et celui de Naples pour étudier l</w:t>
      </w:r>
      <w:r w:rsidR="00EE5875">
        <w:rPr>
          <w:i/>
          <w:iCs/>
        </w:rPr>
        <w:t>’</w:t>
      </w:r>
      <w:r w:rsidRPr="00675642">
        <w:rPr>
          <w:i/>
          <w:iCs/>
        </w:rPr>
        <w:t>ondoiement des poissons</w:t>
      </w:r>
      <w:r w:rsidR="00EE5875">
        <w:rPr>
          <w:i/>
          <w:iCs/>
        </w:rPr>
        <w:t xml:space="preserve">, </w:t>
      </w:r>
      <w:r w:rsidRPr="00675642">
        <w:rPr>
          <w:i/>
          <w:iCs/>
        </w:rPr>
        <w:t>des algues</w:t>
      </w:r>
      <w:r w:rsidR="00EE5875">
        <w:rPr>
          <w:i/>
          <w:iCs/>
        </w:rPr>
        <w:t xml:space="preserve"> ; </w:t>
      </w:r>
      <w:r w:rsidRPr="00675642">
        <w:rPr>
          <w:i/>
          <w:iCs/>
        </w:rPr>
        <w:t>je devais descendre au fond de la mer dans une anse secrète de Capri</w:t>
      </w:r>
      <w:r w:rsidR="00EE5875">
        <w:rPr>
          <w:i/>
          <w:iCs/>
        </w:rPr>
        <w:t xml:space="preserve">, </w:t>
      </w:r>
      <w:r w:rsidRPr="00675642">
        <w:rPr>
          <w:i/>
          <w:iCs/>
        </w:rPr>
        <w:t>une anse à l</w:t>
      </w:r>
      <w:r w:rsidR="00EE5875">
        <w:rPr>
          <w:i/>
          <w:iCs/>
        </w:rPr>
        <w:t>’</w:t>
      </w:r>
      <w:r w:rsidRPr="00675642">
        <w:rPr>
          <w:i/>
          <w:iCs/>
        </w:rPr>
        <w:t>eau pure</w:t>
      </w:r>
      <w:r w:rsidR="00EE5875">
        <w:rPr>
          <w:i/>
          <w:iCs/>
        </w:rPr>
        <w:t xml:space="preserve">, </w:t>
      </w:r>
      <w:r w:rsidRPr="00675642">
        <w:rPr>
          <w:i/>
          <w:iCs/>
        </w:rPr>
        <w:t>avec une belle végétation d</w:t>
      </w:r>
      <w:r w:rsidR="00EE5875">
        <w:rPr>
          <w:i/>
          <w:iCs/>
        </w:rPr>
        <w:t>’</w:t>
      </w:r>
      <w:r w:rsidRPr="00675642">
        <w:rPr>
          <w:i/>
          <w:iCs/>
        </w:rPr>
        <w:t>algues et d</w:t>
      </w:r>
      <w:r w:rsidR="00EE5875">
        <w:rPr>
          <w:i/>
          <w:iCs/>
        </w:rPr>
        <w:t>’</w:t>
      </w:r>
      <w:r w:rsidRPr="00675642">
        <w:rPr>
          <w:i/>
          <w:iCs/>
        </w:rPr>
        <w:t>éponges</w:t>
      </w:r>
      <w:r w:rsidR="00EE5875">
        <w:rPr>
          <w:i/>
          <w:iCs/>
        </w:rPr>
        <w:t xml:space="preserve">, </w:t>
      </w:r>
      <w:r w:rsidRPr="00675642">
        <w:rPr>
          <w:i/>
          <w:iCs/>
        </w:rPr>
        <w:t xml:space="preserve">et </w:t>
      </w:r>
      <w:r w:rsidR="00EE5875">
        <w:rPr>
          <w:i/>
          <w:iCs/>
        </w:rPr>
        <w:t>M. </w:t>
      </w:r>
      <w:proofErr w:type="spellStart"/>
      <w:r w:rsidRPr="00675642">
        <w:rPr>
          <w:i/>
          <w:iCs/>
        </w:rPr>
        <w:t>Lefauché</w:t>
      </w:r>
      <w:proofErr w:type="spellEnd"/>
      <w:r w:rsidRPr="00675642">
        <w:rPr>
          <w:i/>
          <w:iCs/>
        </w:rPr>
        <w:t xml:space="preserve"> avait déjà fait construire de beaux</w:t>
      </w:r>
      <w:r w:rsidR="00EE5875">
        <w:rPr>
          <w:i/>
          <w:iCs/>
        </w:rPr>
        <w:t xml:space="preserve">, </w:t>
      </w:r>
      <w:r w:rsidRPr="00675642">
        <w:rPr>
          <w:i/>
          <w:iCs/>
        </w:rPr>
        <w:t>de grands coraux lumineux qu</w:t>
      </w:r>
      <w:r w:rsidR="00EE5875">
        <w:rPr>
          <w:i/>
          <w:iCs/>
        </w:rPr>
        <w:t>’</w:t>
      </w:r>
      <w:r w:rsidRPr="00675642">
        <w:rPr>
          <w:i/>
          <w:iCs/>
        </w:rPr>
        <w:t>on avait déjà mis en pl</w:t>
      </w:r>
      <w:r w:rsidRPr="00675642">
        <w:rPr>
          <w:i/>
          <w:iCs/>
        </w:rPr>
        <w:t>a</w:t>
      </w:r>
      <w:r w:rsidRPr="00675642">
        <w:rPr>
          <w:i/>
          <w:iCs/>
        </w:rPr>
        <w:t>ce entre les touffes des végétations sous-aquatiques autour desquelles je devais danser</w:t>
      </w:r>
      <w:r w:rsidR="00EE5875">
        <w:rPr>
          <w:i/>
          <w:iCs/>
        </w:rPr>
        <w:t xml:space="preserve">, </w:t>
      </w:r>
      <w:r w:rsidRPr="00675642">
        <w:rPr>
          <w:i/>
          <w:iCs/>
        </w:rPr>
        <w:t>quand prise d</w:t>
      </w:r>
      <w:r w:rsidR="00EE5875">
        <w:rPr>
          <w:i/>
          <w:iCs/>
        </w:rPr>
        <w:t>’</w:t>
      </w:r>
      <w:r w:rsidRPr="00675642">
        <w:rPr>
          <w:i/>
          <w:iCs/>
        </w:rPr>
        <w:t>une peur irraisonnée et d</w:t>
      </w:r>
      <w:r w:rsidR="00EE5875">
        <w:rPr>
          <w:i/>
          <w:iCs/>
        </w:rPr>
        <w:t>’</w:t>
      </w:r>
      <w:r w:rsidRPr="00675642">
        <w:rPr>
          <w:i/>
          <w:iCs/>
        </w:rPr>
        <w:t>affreux battements de cœur</w:t>
      </w:r>
      <w:r w:rsidR="00EE5875">
        <w:rPr>
          <w:i/>
          <w:iCs/>
        </w:rPr>
        <w:t xml:space="preserve">, </w:t>
      </w:r>
      <w:r w:rsidRPr="00675642">
        <w:rPr>
          <w:i/>
          <w:iCs/>
        </w:rPr>
        <w:t>je refusai absolument de tourner cette scène</w:t>
      </w:r>
      <w:r w:rsidR="00EE5875">
        <w:rPr>
          <w:i/>
          <w:iCs/>
        </w:rPr>
        <w:t xml:space="preserve">. </w:t>
      </w:r>
      <w:r w:rsidRPr="00675642">
        <w:rPr>
          <w:i/>
          <w:iCs/>
        </w:rPr>
        <w:t>Toute la troupe dut une fois de plus dém</w:t>
      </w:r>
      <w:r w:rsidRPr="00675642">
        <w:rPr>
          <w:i/>
          <w:iCs/>
        </w:rPr>
        <w:t>é</w:t>
      </w:r>
      <w:r w:rsidRPr="00675642">
        <w:rPr>
          <w:i/>
          <w:iCs/>
        </w:rPr>
        <w:t>nager</w:t>
      </w:r>
      <w:r w:rsidR="00EE5875">
        <w:rPr>
          <w:i/>
          <w:iCs/>
        </w:rPr>
        <w:t xml:space="preserve">, </w:t>
      </w:r>
      <w:r w:rsidRPr="00675642">
        <w:rPr>
          <w:i/>
          <w:iCs/>
        </w:rPr>
        <w:t>les électriciens</w:t>
      </w:r>
      <w:r w:rsidR="00EE5875">
        <w:rPr>
          <w:i/>
          <w:iCs/>
        </w:rPr>
        <w:t xml:space="preserve">, </w:t>
      </w:r>
      <w:r w:rsidRPr="00675642">
        <w:rPr>
          <w:i/>
          <w:iCs/>
        </w:rPr>
        <w:t>les opérateurs</w:t>
      </w:r>
      <w:r w:rsidR="00EE5875">
        <w:rPr>
          <w:i/>
          <w:iCs/>
        </w:rPr>
        <w:t xml:space="preserve">, </w:t>
      </w:r>
      <w:r w:rsidRPr="00675642">
        <w:rPr>
          <w:i/>
          <w:iCs/>
        </w:rPr>
        <w:t>les artistes</w:t>
      </w:r>
      <w:r w:rsidR="00EE5875">
        <w:rPr>
          <w:i/>
          <w:iCs/>
        </w:rPr>
        <w:t xml:space="preserve">, </w:t>
      </w:r>
      <w:r w:rsidRPr="00675642">
        <w:rPr>
          <w:i/>
          <w:iCs/>
        </w:rPr>
        <w:t>les spéciali</w:t>
      </w:r>
      <w:r w:rsidRPr="00675642">
        <w:rPr>
          <w:i/>
          <w:iCs/>
        </w:rPr>
        <w:t>s</w:t>
      </w:r>
      <w:r w:rsidRPr="00675642">
        <w:rPr>
          <w:i/>
          <w:iCs/>
        </w:rPr>
        <w:t>tes qui étaient venus équiper le fond de l</w:t>
      </w:r>
      <w:r w:rsidR="00EE5875">
        <w:rPr>
          <w:i/>
          <w:iCs/>
        </w:rPr>
        <w:t>’</w:t>
      </w:r>
      <w:r w:rsidRPr="00675642">
        <w:rPr>
          <w:i/>
          <w:iCs/>
        </w:rPr>
        <w:t>eau</w:t>
      </w:r>
      <w:r w:rsidR="00EE5875">
        <w:rPr>
          <w:i/>
          <w:iCs/>
        </w:rPr>
        <w:t xml:space="preserve">, </w:t>
      </w:r>
      <w:r w:rsidRPr="00675642">
        <w:rPr>
          <w:i/>
          <w:iCs/>
        </w:rPr>
        <w:t>tout le monde rentra à Paris</w:t>
      </w:r>
      <w:r w:rsidR="00EE5875">
        <w:rPr>
          <w:i/>
          <w:iCs/>
        </w:rPr>
        <w:t xml:space="preserve">, </w:t>
      </w:r>
      <w:r w:rsidRPr="00675642">
        <w:rPr>
          <w:i/>
          <w:iCs/>
        </w:rPr>
        <w:t>travailler au studio</w:t>
      </w:r>
      <w:r w:rsidR="00EE5875">
        <w:rPr>
          <w:i/>
          <w:iCs/>
        </w:rPr>
        <w:t xml:space="preserve">, </w:t>
      </w:r>
      <w:r w:rsidRPr="00675642">
        <w:rPr>
          <w:i/>
          <w:iCs/>
        </w:rPr>
        <w:t>qui fut rapidement tran</w:t>
      </w:r>
      <w:r w:rsidRPr="00675642">
        <w:rPr>
          <w:i/>
          <w:iCs/>
        </w:rPr>
        <w:t>s</w:t>
      </w:r>
      <w:r w:rsidRPr="00675642">
        <w:rPr>
          <w:i/>
          <w:iCs/>
        </w:rPr>
        <w:t>formé en jardin sous-marin</w:t>
      </w:r>
      <w:r w:rsidR="00EE5875">
        <w:rPr>
          <w:i/>
          <w:iCs/>
        </w:rPr>
        <w:t xml:space="preserve">, </w:t>
      </w:r>
      <w:r w:rsidRPr="00675642">
        <w:rPr>
          <w:i/>
          <w:iCs/>
        </w:rPr>
        <w:t>avec un aménagement spécial de piscines à double fond</w:t>
      </w:r>
      <w:r w:rsidR="00EE5875">
        <w:rPr>
          <w:i/>
          <w:iCs/>
        </w:rPr>
        <w:t xml:space="preserve">, </w:t>
      </w:r>
      <w:r w:rsidRPr="00675642">
        <w:rPr>
          <w:i/>
          <w:iCs/>
        </w:rPr>
        <w:t>munies d</w:t>
      </w:r>
      <w:r w:rsidR="00EE5875">
        <w:rPr>
          <w:i/>
          <w:iCs/>
        </w:rPr>
        <w:t>’</w:t>
      </w:r>
      <w:r w:rsidRPr="00675642">
        <w:rPr>
          <w:i/>
          <w:iCs/>
        </w:rPr>
        <w:t>écrans de verre déformant</w:t>
      </w:r>
      <w:r w:rsidR="00EE5875">
        <w:rPr>
          <w:i/>
          <w:iCs/>
        </w:rPr>
        <w:t xml:space="preserve">, </w:t>
      </w:r>
      <w:r w:rsidRPr="00675642">
        <w:rPr>
          <w:i/>
          <w:iCs/>
        </w:rPr>
        <w:t>permettant une prise de vue et des éclairages latéraux et par en dessous</w:t>
      </w:r>
      <w:r w:rsidR="00EE5875">
        <w:rPr>
          <w:i/>
          <w:iCs/>
        </w:rPr>
        <w:t xml:space="preserve">, </w:t>
      </w:r>
      <w:r w:rsidRPr="00675642">
        <w:rPr>
          <w:i/>
          <w:iCs/>
        </w:rPr>
        <w:t>et d</w:t>
      </w:r>
      <w:r w:rsidR="00EE5875">
        <w:rPr>
          <w:i/>
          <w:iCs/>
        </w:rPr>
        <w:t>’</w:t>
      </w:r>
      <w:r w:rsidRPr="00675642">
        <w:rPr>
          <w:i/>
          <w:iCs/>
        </w:rPr>
        <w:t>une machine à faire les vagues</w:t>
      </w:r>
      <w:r w:rsidR="00EE5875">
        <w:rPr>
          <w:i/>
          <w:iCs/>
        </w:rPr>
        <w:t xml:space="preserve">. </w:t>
      </w:r>
      <w:r w:rsidRPr="00675642">
        <w:rPr>
          <w:i/>
          <w:iCs/>
        </w:rPr>
        <w:t>Un dispositif spécial permettait l</w:t>
      </w:r>
      <w:r w:rsidR="00EE5875">
        <w:rPr>
          <w:i/>
          <w:iCs/>
        </w:rPr>
        <w:t>’</w:t>
      </w:r>
      <w:r w:rsidRPr="00675642">
        <w:rPr>
          <w:i/>
          <w:iCs/>
        </w:rPr>
        <w:t>embranchement instantané du ralenti ou de l</w:t>
      </w:r>
      <w:r w:rsidR="00EE5875">
        <w:rPr>
          <w:i/>
          <w:iCs/>
        </w:rPr>
        <w:t>’</w:t>
      </w:r>
      <w:r w:rsidRPr="00675642">
        <w:rPr>
          <w:i/>
          <w:iCs/>
        </w:rPr>
        <w:t>accéléré</w:t>
      </w:r>
      <w:r w:rsidR="00EE5875">
        <w:rPr>
          <w:i/>
          <w:iCs/>
        </w:rPr>
        <w:t xml:space="preserve">. </w:t>
      </w:r>
      <w:r w:rsidRPr="00675642">
        <w:rPr>
          <w:i/>
          <w:iCs/>
        </w:rPr>
        <w:t>Il paraît que tout cela coûta un argent fou</w:t>
      </w:r>
      <w:r w:rsidR="00EE5875">
        <w:rPr>
          <w:i/>
          <w:iCs/>
        </w:rPr>
        <w:t xml:space="preserve">. </w:t>
      </w:r>
      <w:r w:rsidRPr="00675642">
        <w:rPr>
          <w:i/>
          <w:iCs/>
        </w:rPr>
        <w:t>Tout le monde m</w:t>
      </w:r>
      <w:r w:rsidR="00EE5875">
        <w:rPr>
          <w:i/>
          <w:iCs/>
        </w:rPr>
        <w:t>’</w:t>
      </w:r>
      <w:r w:rsidRPr="00675642">
        <w:rPr>
          <w:i/>
          <w:iCs/>
        </w:rPr>
        <w:t xml:space="preserve">en voulait et </w:t>
      </w:r>
      <w:r w:rsidR="00EE5875">
        <w:rPr>
          <w:i/>
          <w:iCs/>
        </w:rPr>
        <w:t>M. </w:t>
      </w:r>
      <w:proofErr w:type="spellStart"/>
      <w:r w:rsidRPr="00675642">
        <w:rPr>
          <w:i/>
          <w:iCs/>
        </w:rPr>
        <w:t>Lefauché</w:t>
      </w:r>
      <w:proofErr w:type="spellEnd"/>
      <w:r w:rsidRPr="00675642">
        <w:rPr>
          <w:i/>
          <w:iCs/>
        </w:rPr>
        <w:t xml:space="preserve"> tout </w:t>
      </w:r>
      <w:r w:rsidRPr="00675642">
        <w:rPr>
          <w:i/>
          <w:iCs/>
        </w:rPr>
        <w:lastRenderedPageBreak/>
        <w:t>particulièrement</w:t>
      </w:r>
      <w:r w:rsidR="00EE5875">
        <w:rPr>
          <w:i/>
          <w:iCs/>
        </w:rPr>
        <w:t xml:space="preserve">. </w:t>
      </w:r>
      <w:r w:rsidRPr="00675642">
        <w:rPr>
          <w:i/>
          <w:iCs/>
        </w:rPr>
        <w:t>Il se montra très dur</w:t>
      </w:r>
      <w:r w:rsidR="00EE5875">
        <w:rPr>
          <w:i/>
          <w:iCs/>
        </w:rPr>
        <w:t xml:space="preserve">, </w:t>
      </w:r>
      <w:r w:rsidRPr="00675642">
        <w:rPr>
          <w:i/>
          <w:iCs/>
        </w:rPr>
        <w:t>même injuste envers moi</w:t>
      </w:r>
      <w:r w:rsidR="00EE5875">
        <w:rPr>
          <w:i/>
          <w:iCs/>
        </w:rPr>
        <w:t xml:space="preserve">, </w:t>
      </w:r>
      <w:r w:rsidRPr="00675642">
        <w:rPr>
          <w:i/>
          <w:iCs/>
        </w:rPr>
        <w:t>prétendant que je lui sabotais ses idées et que j</w:t>
      </w:r>
      <w:r w:rsidR="00EE5875">
        <w:rPr>
          <w:i/>
          <w:iCs/>
        </w:rPr>
        <w:t>’</w:t>
      </w:r>
      <w:r w:rsidRPr="00675642">
        <w:rPr>
          <w:i/>
          <w:iCs/>
        </w:rPr>
        <w:t>étais incapable de comprendre et de matérialiser ses plus géniales inspirations</w:t>
      </w:r>
      <w:r w:rsidR="00EE5875">
        <w:rPr>
          <w:i/>
          <w:iCs/>
        </w:rPr>
        <w:t xml:space="preserve">. </w:t>
      </w:r>
      <w:r w:rsidRPr="00675642">
        <w:rPr>
          <w:i/>
          <w:iCs/>
        </w:rPr>
        <w:t>J</w:t>
      </w:r>
      <w:r w:rsidR="00EE5875">
        <w:rPr>
          <w:i/>
          <w:iCs/>
        </w:rPr>
        <w:t>’</w:t>
      </w:r>
      <w:r w:rsidRPr="00675642">
        <w:rPr>
          <w:i/>
          <w:iCs/>
        </w:rPr>
        <w:t>en restais co</w:t>
      </w:r>
      <w:r w:rsidRPr="00675642">
        <w:rPr>
          <w:i/>
          <w:iCs/>
        </w:rPr>
        <w:t>n</w:t>
      </w:r>
      <w:r w:rsidRPr="00675642">
        <w:rPr>
          <w:i/>
          <w:iCs/>
        </w:rPr>
        <w:t>fuse</w:t>
      </w:r>
      <w:r w:rsidR="00EE5875">
        <w:rPr>
          <w:i/>
          <w:iCs/>
        </w:rPr>
        <w:t xml:space="preserve"> ; </w:t>
      </w:r>
      <w:r w:rsidRPr="00675642">
        <w:rPr>
          <w:i/>
          <w:iCs/>
        </w:rPr>
        <w:t xml:space="preserve">mais </w:t>
      </w:r>
      <w:proofErr w:type="gramStart"/>
      <w:r w:rsidRPr="00675642">
        <w:rPr>
          <w:i/>
          <w:iCs/>
        </w:rPr>
        <w:t>j</w:t>
      </w:r>
      <w:r w:rsidR="00EE5875">
        <w:rPr>
          <w:i/>
          <w:iCs/>
        </w:rPr>
        <w:t>’</w:t>
      </w:r>
      <w:r w:rsidRPr="00675642">
        <w:rPr>
          <w:i/>
          <w:iCs/>
        </w:rPr>
        <w:t>ai peur de</w:t>
      </w:r>
      <w:proofErr w:type="gramEnd"/>
      <w:r w:rsidRPr="00675642">
        <w:rPr>
          <w:i/>
          <w:iCs/>
        </w:rPr>
        <w:t xml:space="preserve"> l</w:t>
      </w:r>
      <w:r w:rsidR="00EE5875">
        <w:rPr>
          <w:i/>
          <w:iCs/>
        </w:rPr>
        <w:t>’</w:t>
      </w:r>
      <w:r w:rsidRPr="00675642">
        <w:rPr>
          <w:i/>
          <w:iCs/>
        </w:rPr>
        <w:t>eau</w:t>
      </w:r>
      <w:r w:rsidR="00EE5875">
        <w:rPr>
          <w:i/>
          <w:iCs/>
        </w:rPr>
        <w:t xml:space="preserve">, </w:t>
      </w:r>
      <w:r w:rsidRPr="00675642">
        <w:rPr>
          <w:i/>
          <w:iCs/>
        </w:rPr>
        <w:t>moi</w:t>
      </w:r>
      <w:r w:rsidR="00EE5875">
        <w:rPr>
          <w:i/>
          <w:iCs/>
        </w:rPr>
        <w:t xml:space="preserve">, </w:t>
      </w:r>
      <w:r w:rsidRPr="00675642">
        <w:rPr>
          <w:i/>
          <w:iCs/>
        </w:rPr>
        <w:t>j</w:t>
      </w:r>
      <w:r w:rsidR="00EE5875">
        <w:rPr>
          <w:i/>
          <w:iCs/>
        </w:rPr>
        <w:t>’</w:t>
      </w:r>
      <w:r w:rsidRPr="00675642">
        <w:rPr>
          <w:i/>
          <w:iCs/>
        </w:rPr>
        <w:t xml:space="preserve">ai toujours </w:t>
      </w:r>
      <w:proofErr w:type="gramStart"/>
      <w:r w:rsidRPr="00675642">
        <w:rPr>
          <w:i/>
          <w:iCs/>
        </w:rPr>
        <w:t>eu peur de</w:t>
      </w:r>
      <w:proofErr w:type="gramEnd"/>
      <w:r w:rsidRPr="00675642">
        <w:rPr>
          <w:i/>
          <w:iCs/>
        </w:rPr>
        <w:t xml:space="preserve"> l</w:t>
      </w:r>
      <w:r w:rsidR="00EE5875">
        <w:rPr>
          <w:i/>
          <w:iCs/>
        </w:rPr>
        <w:t>’</w:t>
      </w:r>
      <w:r w:rsidRPr="00675642">
        <w:rPr>
          <w:i/>
          <w:iCs/>
        </w:rPr>
        <w:t>eau</w:t>
      </w:r>
      <w:r w:rsidR="00EE5875">
        <w:rPr>
          <w:i/>
          <w:iCs/>
        </w:rPr>
        <w:t xml:space="preserve">, </w:t>
      </w:r>
      <w:r w:rsidRPr="00675642">
        <w:rPr>
          <w:i/>
          <w:iCs/>
        </w:rPr>
        <w:t>une peur innée</w:t>
      </w:r>
      <w:r w:rsidR="00EE5875">
        <w:rPr>
          <w:i/>
          <w:iCs/>
        </w:rPr>
        <w:t xml:space="preserve">. </w:t>
      </w:r>
      <w:r w:rsidRPr="00675642">
        <w:rPr>
          <w:i/>
          <w:iCs/>
        </w:rPr>
        <w:t>Je crois bien que je serais morte de saisiss</w:t>
      </w:r>
      <w:r w:rsidRPr="00675642">
        <w:rPr>
          <w:i/>
          <w:iCs/>
        </w:rPr>
        <w:t>e</w:t>
      </w:r>
      <w:r w:rsidRPr="00675642">
        <w:rPr>
          <w:i/>
          <w:iCs/>
        </w:rPr>
        <w:t>ment si j</w:t>
      </w:r>
      <w:r w:rsidR="00EE5875">
        <w:rPr>
          <w:i/>
          <w:iCs/>
        </w:rPr>
        <w:t>’</w:t>
      </w:r>
      <w:r w:rsidRPr="00675642">
        <w:rPr>
          <w:i/>
          <w:iCs/>
        </w:rPr>
        <w:t>avais dû entrer là-dedans</w:t>
      </w:r>
      <w:r w:rsidR="00EE5875">
        <w:rPr>
          <w:i/>
          <w:iCs/>
        </w:rPr>
        <w:t xml:space="preserve">. </w:t>
      </w:r>
      <w:r w:rsidRPr="00675642">
        <w:rPr>
          <w:i/>
          <w:iCs/>
        </w:rPr>
        <w:t>J</w:t>
      </w:r>
      <w:r w:rsidR="00EE5875">
        <w:rPr>
          <w:i/>
          <w:iCs/>
        </w:rPr>
        <w:t>’</w:t>
      </w:r>
      <w:r w:rsidRPr="00675642">
        <w:rPr>
          <w:i/>
          <w:iCs/>
        </w:rPr>
        <w:t>ai oublié de dire qu</w:t>
      </w:r>
      <w:r w:rsidR="00EE5875">
        <w:rPr>
          <w:i/>
          <w:iCs/>
        </w:rPr>
        <w:t>’</w:t>
      </w:r>
      <w:r w:rsidRPr="00675642">
        <w:rPr>
          <w:i/>
          <w:iCs/>
        </w:rPr>
        <w:t>à C</w:t>
      </w:r>
      <w:r w:rsidRPr="00675642">
        <w:rPr>
          <w:i/>
          <w:iCs/>
        </w:rPr>
        <w:t>a</w:t>
      </w:r>
      <w:r w:rsidRPr="00675642">
        <w:rPr>
          <w:i/>
          <w:iCs/>
        </w:rPr>
        <w:t>pri</w:t>
      </w:r>
      <w:r w:rsidR="00EE5875">
        <w:rPr>
          <w:i/>
          <w:iCs/>
        </w:rPr>
        <w:t xml:space="preserve">, </w:t>
      </w:r>
      <w:r w:rsidRPr="00675642">
        <w:rPr>
          <w:i/>
          <w:iCs/>
        </w:rPr>
        <w:t>j</w:t>
      </w:r>
      <w:r w:rsidR="00EE5875">
        <w:rPr>
          <w:i/>
          <w:iCs/>
        </w:rPr>
        <w:t>’</w:t>
      </w:r>
      <w:r w:rsidRPr="00675642">
        <w:rPr>
          <w:i/>
          <w:iCs/>
        </w:rPr>
        <w:t>aurais dû tourner à l</w:t>
      </w:r>
      <w:r w:rsidR="00EE5875">
        <w:rPr>
          <w:i/>
          <w:iCs/>
        </w:rPr>
        <w:t>’</w:t>
      </w:r>
      <w:r w:rsidRPr="00675642">
        <w:rPr>
          <w:i/>
          <w:iCs/>
        </w:rPr>
        <w:t>intérieur d</w:t>
      </w:r>
      <w:r w:rsidR="00EE5875">
        <w:rPr>
          <w:i/>
          <w:iCs/>
        </w:rPr>
        <w:t>’</w:t>
      </w:r>
      <w:r w:rsidRPr="00675642">
        <w:rPr>
          <w:i/>
          <w:iCs/>
        </w:rPr>
        <w:t>une cloche à plongeur en cristal</w:t>
      </w:r>
      <w:r w:rsidR="00EE5875">
        <w:rPr>
          <w:i/>
          <w:iCs/>
        </w:rPr>
        <w:t xml:space="preserve">, </w:t>
      </w:r>
      <w:r w:rsidRPr="00675642">
        <w:rPr>
          <w:i/>
          <w:iCs/>
        </w:rPr>
        <w:t>éclairée et mue</w:t>
      </w:r>
      <w:r w:rsidRPr="00C10896">
        <w:rPr>
          <w:i/>
          <w:iCs/>
        </w:rPr>
        <w:t xml:space="preserve"> </w:t>
      </w:r>
      <w:r w:rsidRPr="00EE5875">
        <w:rPr>
          <w:i/>
        </w:rPr>
        <w:t>à</w:t>
      </w:r>
      <w:r w:rsidRPr="00675642">
        <w:t xml:space="preserve"> l</w:t>
      </w:r>
      <w:r w:rsidR="00EE5875">
        <w:t>’</w:t>
      </w:r>
      <w:r w:rsidRPr="00675642">
        <w:rPr>
          <w:i/>
          <w:iCs/>
        </w:rPr>
        <w:t>électricité</w:t>
      </w:r>
      <w:r w:rsidR="00EE5875">
        <w:rPr>
          <w:i/>
          <w:iCs/>
        </w:rPr>
        <w:t xml:space="preserve">, </w:t>
      </w:r>
      <w:r w:rsidRPr="00675642">
        <w:rPr>
          <w:i/>
          <w:iCs/>
        </w:rPr>
        <w:t>et qu</w:t>
      </w:r>
      <w:r w:rsidR="00EE5875">
        <w:rPr>
          <w:i/>
          <w:iCs/>
        </w:rPr>
        <w:t>’</w:t>
      </w:r>
      <w:r w:rsidRPr="00675642">
        <w:rPr>
          <w:i/>
          <w:iCs/>
        </w:rPr>
        <w:t>au studio</w:t>
      </w:r>
      <w:r w:rsidR="00EE5875">
        <w:rPr>
          <w:i/>
          <w:iCs/>
        </w:rPr>
        <w:t xml:space="preserve">, </w:t>
      </w:r>
      <w:r w:rsidRPr="00675642">
        <w:rPr>
          <w:i/>
          <w:iCs/>
        </w:rPr>
        <w:t>Anna Ke</w:t>
      </w:r>
      <w:r w:rsidRPr="00675642">
        <w:rPr>
          <w:i/>
          <w:iCs/>
        </w:rPr>
        <w:t>l</w:t>
      </w:r>
      <w:r w:rsidRPr="00675642">
        <w:rPr>
          <w:i/>
          <w:iCs/>
        </w:rPr>
        <w:t>lermann m</w:t>
      </w:r>
      <w:r w:rsidR="00EE5875">
        <w:rPr>
          <w:i/>
          <w:iCs/>
        </w:rPr>
        <w:t>’</w:t>
      </w:r>
      <w:r w:rsidRPr="00675642">
        <w:rPr>
          <w:i/>
          <w:iCs/>
        </w:rPr>
        <w:t>a doublée dans toutes les scènes d</w:t>
      </w:r>
      <w:r w:rsidR="00EE5875">
        <w:rPr>
          <w:i/>
          <w:iCs/>
        </w:rPr>
        <w:t>’</w:t>
      </w:r>
      <w:r w:rsidRPr="00675642">
        <w:rPr>
          <w:i/>
          <w:iCs/>
        </w:rPr>
        <w:t>eau</w:t>
      </w:r>
      <w:r w:rsidR="00EE5875">
        <w:rPr>
          <w:i/>
          <w:iCs/>
        </w:rPr>
        <w:t xml:space="preserve">. </w:t>
      </w:r>
      <w:r w:rsidRPr="00675642">
        <w:rPr>
          <w:i/>
          <w:iCs/>
        </w:rPr>
        <w:t>J</w:t>
      </w:r>
      <w:r w:rsidR="00EE5875">
        <w:rPr>
          <w:i/>
          <w:iCs/>
        </w:rPr>
        <w:t>’</w:t>
      </w:r>
      <w:r w:rsidRPr="00675642">
        <w:rPr>
          <w:i/>
          <w:iCs/>
        </w:rPr>
        <w:t>étais un peu honteuse en la regardant plonger</w:t>
      </w:r>
      <w:r w:rsidR="00EE5875">
        <w:rPr>
          <w:i/>
          <w:iCs/>
        </w:rPr>
        <w:t xml:space="preserve">, </w:t>
      </w:r>
      <w:r w:rsidRPr="00675642">
        <w:rPr>
          <w:i/>
          <w:iCs/>
        </w:rPr>
        <w:t>nager</w:t>
      </w:r>
      <w:r w:rsidR="00EE5875">
        <w:rPr>
          <w:i/>
          <w:iCs/>
        </w:rPr>
        <w:t xml:space="preserve">, </w:t>
      </w:r>
      <w:r w:rsidRPr="00675642">
        <w:rPr>
          <w:i/>
          <w:iCs/>
        </w:rPr>
        <w:t>s</w:t>
      </w:r>
      <w:r w:rsidR="00EE5875">
        <w:rPr>
          <w:i/>
          <w:iCs/>
        </w:rPr>
        <w:t>’</w:t>
      </w:r>
      <w:r w:rsidRPr="00675642">
        <w:rPr>
          <w:i/>
          <w:iCs/>
        </w:rPr>
        <w:t>ébattre comme dans son élément et m</w:t>
      </w:r>
      <w:r w:rsidR="00EE5875">
        <w:rPr>
          <w:i/>
          <w:iCs/>
        </w:rPr>
        <w:t>’</w:t>
      </w:r>
      <w:r w:rsidRPr="00675642">
        <w:rPr>
          <w:i/>
          <w:iCs/>
        </w:rPr>
        <w:t>interpréter mon rôle</w:t>
      </w:r>
      <w:r w:rsidR="00EE5875">
        <w:rPr>
          <w:i/>
          <w:iCs/>
        </w:rPr>
        <w:t xml:space="preserve">, </w:t>
      </w:r>
      <w:r w:rsidRPr="00675642">
        <w:rPr>
          <w:i/>
          <w:iCs/>
        </w:rPr>
        <w:t>mais il paraît que cela se pratique couramment au cinéma</w:t>
      </w:r>
      <w:r w:rsidR="00EE5875">
        <w:rPr>
          <w:i/>
          <w:iCs/>
        </w:rPr>
        <w:t xml:space="preserve"> ; </w:t>
      </w:r>
      <w:r w:rsidRPr="00675642">
        <w:rPr>
          <w:i/>
          <w:iCs/>
        </w:rPr>
        <w:t>on ne la montrait que de dos ou dans des plans flous</w:t>
      </w:r>
      <w:r w:rsidR="00EE5875">
        <w:rPr>
          <w:i/>
          <w:iCs/>
        </w:rPr>
        <w:t xml:space="preserve">, </w:t>
      </w:r>
      <w:r w:rsidRPr="00675642">
        <w:rPr>
          <w:i/>
          <w:iCs/>
        </w:rPr>
        <w:t>car si nous avons à peu près la même silhouette</w:t>
      </w:r>
      <w:r w:rsidR="00EE5875">
        <w:rPr>
          <w:i/>
          <w:iCs/>
        </w:rPr>
        <w:t xml:space="preserve">, </w:t>
      </w:r>
      <w:r w:rsidRPr="00675642">
        <w:rPr>
          <w:i/>
          <w:iCs/>
        </w:rPr>
        <w:t>le visage d</w:t>
      </w:r>
      <w:r w:rsidR="00EE5875">
        <w:rPr>
          <w:i/>
          <w:iCs/>
        </w:rPr>
        <w:t>’</w:t>
      </w:r>
      <w:r w:rsidRPr="00675642">
        <w:rPr>
          <w:i/>
          <w:iCs/>
        </w:rPr>
        <w:t>Anna est rond</w:t>
      </w:r>
      <w:r w:rsidR="00EE5875">
        <w:rPr>
          <w:i/>
          <w:iCs/>
        </w:rPr>
        <w:t xml:space="preserve">, </w:t>
      </w:r>
      <w:r w:rsidRPr="00675642">
        <w:rPr>
          <w:i/>
          <w:iCs/>
        </w:rPr>
        <w:t>le mien</w:t>
      </w:r>
      <w:r w:rsidR="00EE5875">
        <w:rPr>
          <w:i/>
          <w:iCs/>
        </w:rPr>
        <w:t xml:space="preserve">, </w:t>
      </w:r>
      <w:r w:rsidRPr="00675642">
        <w:rPr>
          <w:i/>
          <w:iCs/>
        </w:rPr>
        <w:t>d</w:t>
      </w:r>
      <w:r w:rsidR="00EE5875">
        <w:rPr>
          <w:i/>
          <w:iCs/>
        </w:rPr>
        <w:t>’</w:t>
      </w:r>
      <w:r w:rsidRPr="00675642">
        <w:rPr>
          <w:i/>
          <w:iCs/>
        </w:rPr>
        <w:t>un bel ovale</w:t>
      </w:r>
      <w:r w:rsidR="00EE5875">
        <w:rPr>
          <w:i/>
          <w:iCs/>
        </w:rPr>
        <w:t xml:space="preserve">, </w:t>
      </w:r>
      <w:r w:rsidRPr="00675642">
        <w:rPr>
          <w:i/>
          <w:iCs/>
        </w:rPr>
        <w:t>et il y a une grande différence d</w:t>
      </w:r>
      <w:r w:rsidR="00EE5875">
        <w:rPr>
          <w:i/>
          <w:iCs/>
        </w:rPr>
        <w:t>’</w:t>
      </w:r>
      <w:r w:rsidRPr="00675642">
        <w:rPr>
          <w:i/>
          <w:iCs/>
        </w:rPr>
        <w:t>âge entre nous deux</w:t>
      </w:r>
      <w:r w:rsidR="00EE5875">
        <w:rPr>
          <w:i/>
          <w:iCs/>
        </w:rPr>
        <w:t xml:space="preserve">. </w:t>
      </w:r>
      <w:r w:rsidRPr="00675642">
        <w:rPr>
          <w:i/>
          <w:iCs/>
        </w:rPr>
        <w:t>Seul mon grand</w:t>
      </w:r>
      <w:r w:rsidR="00EE5875">
        <w:rPr>
          <w:i/>
          <w:iCs/>
        </w:rPr>
        <w:t xml:space="preserve">, </w:t>
      </w:r>
      <w:r w:rsidRPr="00675642">
        <w:rPr>
          <w:i/>
          <w:iCs/>
        </w:rPr>
        <w:t>qui n</w:t>
      </w:r>
      <w:r w:rsidR="00EE5875">
        <w:rPr>
          <w:i/>
          <w:iCs/>
        </w:rPr>
        <w:t>’</w:t>
      </w:r>
      <w:r w:rsidRPr="00675642">
        <w:rPr>
          <w:i/>
          <w:iCs/>
        </w:rPr>
        <w:t>aimait pourtant pas le jeu de la Kelle</w:t>
      </w:r>
      <w:r w:rsidRPr="00675642">
        <w:rPr>
          <w:i/>
          <w:iCs/>
        </w:rPr>
        <w:t>r</w:t>
      </w:r>
      <w:r w:rsidRPr="00675642">
        <w:rPr>
          <w:i/>
          <w:iCs/>
        </w:rPr>
        <w:t>mann</w:t>
      </w:r>
      <w:r w:rsidR="00EE5875">
        <w:rPr>
          <w:i/>
          <w:iCs/>
        </w:rPr>
        <w:t xml:space="preserve">, </w:t>
      </w:r>
      <w:r w:rsidRPr="00675642">
        <w:rPr>
          <w:i/>
          <w:iCs/>
        </w:rPr>
        <w:t>mais qui est très bon envers moi</w:t>
      </w:r>
      <w:r w:rsidR="00EE5875">
        <w:rPr>
          <w:i/>
          <w:iCs/>
        </w:rPr>
        <w:t xml:space="preserve">, </w:t>
      </w:r>
      <w:r w:rsidRPr="00675642">
        <w:rPr>
          <w:i/>
          <w:iCs/>
        </w:rPr>
        <w:t>trouva que tout allait très bien ainsi</w:t>
      </w:r>
      <w:r w:rsidR="00EE5875">
        <w:rPr>
          <w:i/>
          <w:iCs/>
        </w:rPr>
        <w:t xml:space="preserve">. </w:t>
      </w:r>
      <w:r w:rsidRPr="00675642">
        <w:rPr>
          <w:i/>
          <w:iCs/>
        </w:rPr>
        <w:t>J</w:t>
      </w:r>
      <w:r w:rsidR="00EE5875">
        <w:rPr>
          <w:i/>
          <w:iCs/>
        </w:rPr>
        <w:t>’</w:t>
      </w:r>
      <w:r w:rsidRPr="00675642">
        <w:rPr>
          <w:i/>
          <w:iCs/>
        </w:rPr>
        <w:t>étais tout de même dépitée d</w:t>
      </w:r>
      <w:r w:rsidR="00EE5875">
        <w:rPr>
          <w:i/>
          <w:iCs/>
        </w:rPr>
        <w:t>’</w:t>
      </w:r>
      <w:r w:rsidRPr="00675642">
        <w:rPr>
          <w:i/>
          <w:iCs/>
        </w:rPr>
        <w:t>avoir eu peur</w:t>
      </w:r>
      <w:r w:rsidR="00EE5875">
        <w:rPr>
          <w:i/>
          <w:iCs/>
        </w:rPr>
        <w:t xml:space="preserve">, </w:t>
      </w:r>
      <w:r w:rsidRPr="00675642">
        <w:rPr>
          <w:i/>
          <w:iCs/>
        </w:rPr>
        <w:t>si bien que toute la fin de ce film me causa beaucoup de chagrin</w:t>
      </w:r>
      <w:r w:rsidR="00EE5875">
        <w:rPr>
          <w:i/>
          <w:iCs/>
        </w:rPr>
        <w:t>.</w:t>
      </w:r>
    </w:p>
    <w:p w14:paraId="71B2B3D8" w14:textId="77777777" w:rsidR="00EE5875" w:rsidRDefault="00457E89" w:rsidP="00457E89">
      <w:pPr>
        <w:rPr>
          <w:i/>
          <w:iCs/>
        </w:rPr>
      </w:pPr>
      <w:r w:rsidRPr="00675642">
        <w:rPr>
          <w:i/>
          <w:iCs/>
        </w:rPr>
        <w:t>Dans les</w:t>
      </w:r>
      <w:r w:rsidRPr="00675642">
        <w:t xml:space="preserve"> Contes d</w:t>
      </w:r>
      <w:r w:rsidR="00EE5875">
        <w:t>’</w:t>
      </w:r>
      <w:r w:rsidRPr="00675642">
        <w:t xml:space="preserve">Hoffmann </w:t>
      </w:r>
      <w:r w:rsidRPr="00675642">
        <w:rPr>
          <w:i/>
          <w:iCs/>
        </w:rPr>
        <w:t>c</w:t>
      </w:r>
      <w:r w:rsidR="00EE5875">
        <w:rPr>
          <w:i/>
          <w:iCs/>
        </w:rPr>
        <w:t>’</w:t>
      </w:r>
      <w:r w:rsidRPr="00675642">
        <w:rPr>
          <w:i/>
          <w:iCs/>
        </w:rPr>
        <w:t>était plus gentil</w:t>
      </w:r>
      <w:r w:rsidR="00EE5875">
        <w:rPr>
          <w:i/>
          <w:iCs/>
        </w:rPr>
        <w:t xml:space="preserve">, </w:t>
      </w:r>
      <w:r w:rsidRPr="00675642">
        <w:rPr>
          <w:i/>
          <w:iCs/>
        </w:rPr>
        <w:t>on ne me demandait pas de pareils tours de force</w:t>
      </w:r>
      <w:r w:rsidR="00EE5875">
        <w:rPr>
          <w:i/>
          <w:iCs/>
        </w:rPr>
        <w:t xml:space="preserve">. </w:t>
      </w:r>
      <w:r w:rsidRPr="00675642">
        <w:rPr>
          <w:i/>
          <w:iCs/>
        </w:rPr>
        <w:t>J</w:t>
      </w:r>
      <w:r w:rsidR="00EE5875">
        <w:rPr>
          <w:i/>
          <w:iCs/>
        </w:rPr>
        <w:t>’</w:t>
      </w:r>
      <w:r w:rsidRPr="00675642">
        <w:rPr>
          <w:i/>
          <w:iCs/>
        </w:rPr>
        <w:t>étais la Folle du l</w:t>
      </w:r>
      <w:r w:rsidRPr="00675642">
        <w:rPr>
          <w:i/>
          <w:iCs/>
        </w:rPr>
        <w:t>o</w:t>
      </w:r>
      <w:r w:rsidRPr="00675642">
        <w:rPr>
          <w:i/>
          <w:iCs/>
        </w:rPr>
        <w:t>gis</w:t>
      </w:r>
      <w:r w:rsidR="00EE5875">
        <w:rPr>
          <w:i/>
          <w:iCs/>
        </w:rPr>
        <w:t xml:space="preserve">, </w:t>
      </w:r>
      <w:r w:rsidRPr="00675642">
        <w:rPr>
          <w:i/>
          <w:iCs/>
        </w:rPr>
        <w:t>c</w:t>
      </w:r>
      <w:r w:rsidR="00EE5875">
        <w:rPr>
          <w:i/>
          <w:iCs/>
        </w:rPr>
        <w:t>’</w:t>
      </w:r>
      <w:r w:rsidRPr="00675642">
        <w:rPr>
          <w:i/>
          <w:iCs/>
        </w:rPr>
        <w:t>est-à-dire que je personnifiais la fantaisie</w:t>
      </w:r>
      <w:r w:rsidR="00EE5875">
        <w:rPr>
          <w:i/>
          <w:iCs/>
        </w:rPr>
        <w:t xml:space="preserve">, </w:t>
      </w:r>
      <w:r w:rsidRPr="00675642">
        <w:rPr>
          <w:i/>
          <w:iCs/>
        </w:rPr>
        <w:t>un esprit follet</w:t>
      </w:r>
      <w:r w:rsidR="00EE5875">
        <w:rPr>
          <w:i/>
          <w:iCs/>
        </w:rPr>
        <w:t xml:space="preserve">, </w:t>
      </w:r>
      <w:r w:rsidRPr="00675642">
        <w:rPr>
          <w:i/>
          <w:iCs/>
        </w:rPr>
        <w:t>un petit démon familier et espiègle</w:t>
      </w:r>
      <w:r w:rsidR="00EE5875">
        <w:rPr>
          <w:i/>
          <w:iCs/>
        </w:rPr>
        <w:t xml:space="preserve">, </w:t>
      </w:r>
      <w:r w:rsidRPr="00675642">
        <w:rPr>
          <w:i/>
          <w:iCs/>
        </w:rPr>
        <w:t>un petit lutin moqueur qui persiflait toujours Hoffmann</w:t>
      </w:r>
      <w:r w:rsidR="00EE5875">
        <w:rPr>
          <w:i/>
          <w:iCs/>
        </w:rPr>
        <w:t xml:space="preserve">. </w:t>
      </w:r>
      <w:r w:rsidRPr="00675642">
        <w:rPr>
          <w:i/>
          <w:iCs/>
        </w:rPr>
        <w:t>J</w:t>
      </w:r>
      <w:r w:rsidR="00EE5875">
        <w:rPr>
          <w:i/>
          <w:iCs/>
        </w:rPr>
        <w:t>’</w:t>
      </w:r>
      <w:r w:rsidRPr="00675642">
        <w:rPr>
          <w:i/>
          <w:iCs/>
        </w:rPr>
        <w:t>étais censée hanter ses instr</w:t>
      </w:r>
      <w:r w:rsidRPr="00675642">
        <w:rPr>
          <w:i/>
          <w:iCs/>
        </w:rPr>
        <w:t>u</w:t>
      </w:r>
      <w:r w:rsidRPr="00675642">
        <w:rPr>
          <w:i/>
          <w:iCs/>
        </w:rPr>
        <w:t>ments de musique</w:t>
      </w:r>
      <w:r w:rsidR="00EE5875">
        <w:rPr>
          <w:i/>
          <w:iCs/>
        </w:rPr>
        <w:t xml:space="preserve">, </w:t>
      </w:r>
      <w:r w:rsidRPr="00675642">
        <w:rPr>
          <w:i/>
          <w:iCs/>
        </w:rPr>
        <w:t>ses livres</w:t>
      </w:r>
      <w:r w:rsidR="00EE5875">
        <w:rPr>
          <w:i/>
          <w:iCs/>
        </w:rPr>
        <w:t xml:space="preserve">, </w:t>
      </w:r>
      <w:r w:rsidRPr="00675642">
        <w:rPr>
          <w:i/>
          <w:iCs/>
        </w:rPr>
        <w:t>ses partitions</w:t>
      </w:r>
      <w:r w:rsidR="00EE5875">
        <w:rPr>
          <w:i/>
          <w:iCs/>
        </w:rPr>
        <w:t xml:space="preserve">, </w:t>
      </w:r>
      <w:r w:rsidRPr="00675642">
        <w:rPr>
          <w:i/>
          <w:iCs/>
        </w:rPr>
        <w:t>ses papiers</w:t>
      </w:r>
      <w:r w:rsidR="00EE5875">
        <w:rPr>
          <w:i/>
          <w:iCs/>
        </w:rPr>
        <w:t xml:space="preserve">, </w:t>
      </w:r>
      <w:r w:rsidRPr="00675642">
        <w:rPr>
          <w:i/>
          <w:iCs/>
        </w:rPr>
        <w:t>tro</w:t>
      </w:r>
      <w:r w:rsidRPr="00675642">
        <w:rPr>
          <w:i/>
          <w:iCs/>
        </w:rPr>
        <w:t>u</w:t>
      </w:r>
      <w:r w:rsidRPr="00675642">
        <w:rPr>
          <w:i/>
          <w:iCs/>
        </w:rPr>
        <w:t>bler ses habitudes de sédentaire et de casanier</w:t>
      </w:r>
      <w:r w:rsidR="00EE5875">
        <w:rPr>
          <w:i/>
          <w:iCs/>
        </w:rPr>
        <w:t xml:space="preserve">, </w:t>
      </w:r>
      <w:r w:rsidRPr="00675642">
        <w:rPr>
          <w:i/>
          <w:iCs/>
        </w:rPr>
        <w:t>le faire voyager au loin sur un rayon de soleil</w:t>
      </w:r>
      <w:r w:rsidR="00EE5875">
        <w:rPr>
          <w:i/>
          <w:iCs/>
        </w:rPr>
        <w:t xml:space="preserve">, </w:t>
      </w:r>
      <w:r w:rsidRPr="00675642">
        <w:rPr>
          <w:i/>
          <w:iCs/>
        </w:rPr>
        <w:t>l</w:t>
      </w:r>
      <w:r w:rsidR="00EE5875">
        <w:rPr>
          <w:i/>
          <w:iCs/>
        </w:rPr>
        <w:t>’</w:t>
      </w:r>
      <w:r w:rsidRPr="00675642">
        <w:rPr>
          <w:i/>
          <w:iCs/>
        </w:rPr>
        <w:t>entraîner à ma suite dans les volutes de la fumée de sa pipe</w:t>
      </w:r>
      <w:r w:rsidR="00EE5875">
        <w:rPr>
          <w:i/>
          <w:iCs/>
        </w:rPr>
        <w:t xml:space="preserve">, </w:t>
      </w:r>
      <w:r w:rsidRPr="00675642">
        <w:rPr>
          <w:i/>
          <w:iCs/>
        </w:rPr>
        <w:t>lui sourire</w:t>
      </w:r>
      <w:r w:rsidR="00EE5875">
        <w:rPr>
          <w:i/>
          <w:iCs/>
        </w:rPr>
        <w:t xml:space="preserve">, </w:t>
      </w:r>
      <w:r w:rsidRPr="00675642">
        <w:rPr>
          <w:i/>
          <w:iCs/>
        </w:rPr>
        <w:t>le faire tomber et le noyer au fond de son verre comme si je l</w:t>
      </w:r>
      <w:r w:rsidR="00EE5875">
        <w:rPr>
          <w:i/>
          <w:iCs/>
        </w:rPr>
        <w:t>’</w:t>
      </w:r>
      <w:r w:rsidRPr="00675642">
        <w:rPr>
          <w:i/>
          <w:iCs/>
        </w:rPr>
        <w:t>avais fait monter au ciel et lâché en pleine folie</w:t>
      </w:r>
      <w:r w:rsidR="00EE5875">
        <w:rPr>
          <w:i/>
          <w:iCs/>
        </w:rPr>
        <w:t xml:space="preserve">. </w:t>
      </w:r>
      <w:r w:rsidRPr="00675642">
        <w:rPr>
          <w:i/>
          <w:iCs/>
        </w:rPr>
        <w:t>C</w:t>
      </w:r>
      <w:r w:rsidR="00EE5875">
        <w:rPr>
          <w:i/>
          <w:iCs/>
        </w:rPr>
        <w:t>’</w:t>
      </w:r>
      <w:r w:rsidRPr="00675642">
        <w:rPr>
          <w:i/>
          <w:iCs/>
        </w:rPr>
        <w:t>était charmant et parfois assez drôle</w:t>
      </w:r>
      <w:r w:rsidR="00EE5875">
        <w:rPr>
          <w:i/>
          <w:iCs/>
        </w:rPr>
        <w:t xml:space="preserve">. </w:t>
      </w:r>
      <w:r w:rsidRPr="00675642">
        <w:rPr>
          <w:i/>
          <w:iCs/>
        </w:rPr>
        <w:t>J</w:t>
      </w:r>
      <w:r w:rsidR="00EE5875">
        <w:rPr>
          <w:i/>
          <w:iCs/>
        </w:rPr>
        <w:t>’</w:t>
      </w:r>
      <w:r w:rsidRPr="00675642">
        <w:rPr>
          <w:i/>
          <w:iCs/>
        </w:rPr>
        <w:t>étais en sylphe</w:t>
      </w:r>
      <w:r w:rsidR="00EE5875">
        <w:rPr>
          <w:i/>
          <w:iCs/>
        </w:rPr>
        <w:t xml:space="preserve">, </w:t>
      </w:r>
      <w:r w:rsidRPr="00675642">
        <w:rPr>
          <w:i/>
          <w:iCs/>
        </w:rPr>
        <w:t>en reine de Saba</w:t>
      </w:r>
      <w:r w:rsidR="00EE5875">
        <w:rPr>
          <w:i/>
          <w:iCs/>
        </w:rPr>
        <w:t xml:space="preserve">, </w:t>
      </w:r>
      <w:r w:rsidRPr="00675642">
        <w:rPr>
          <w:i/>
          <w:iCs/>
        </w:rPr>
        <w:t>en princesse loi</w:t>
      </w:r>
      <w:r w:rsidRPr="00675642">
        <w:rPr>
          <w:i/>
          <w:iCs/>
        </w:rPr>
        <w:t>n</w:t>
      </w:r>
      <w:r w:rsidRPr="00675642">
        <w:rPr>
          <w:i/>
          <w:iCs/>
        </w:rPr>
        <w:t>taine</w:t>
      </w:r>
      <w:r w:rsidR="00EE5875">
        <w:rPr>
          <w:i/>
          <w:iCs/>
        </w:rPr>
        <w:t xml:space="preserve">, </w:t>
      </w:r>
      <w:r w:rsidRPr="00675642">
        <w:rPr>
          <w:i/>
          <w:iCs/>
        </w:rPr>
        <w:t>en Cendrillon</w:t>
      </w:r>
      <w:r w:rsidR="00EE5875">
        <w:rPr>
          <w:i/>
          <w:iCs/>
        </w:rPr>
        <w:t xml:space="preserve">, </w:t>
      </w:r>
      <w:r w:rsidRPr="00675642">
        <w:rPr>
          <w:i/>
          <w:iCs/>
        </w:rPr>
        <w:t>en fée</w:t>
      </w:r>
      <w:r w:rsidR="00EE5875">
        <w:rPr>
          <w:i/>
          <w:iCs/>
        </w:rPr>
        <w:t xml:space="preserve">, </w:t>
      </w:r>
      <w:r w:rsidRPr="00675642">
        <w:rPr>
          <w:i/>
          <w:iCs/>
        </w:rPr>
        <w:t>en magicienne</w:t>
      </w:r>
      <w:r w:rsidR="00EE5875">
        <w:rPr>
          <w:i/>
          <w:iCs/>
        </w:rPr>
        <w:t xml:space="preserve">, </w:t>
      </w:r>
      <w:r w:rsidRPr="00675642">
        <w:rPr>
          <w:i/>
          <w:iCs/>
        </w:rPr>
        <w:t>en bonne petite se</w:t>
      </w:r>
      <w:r w:rsidRPr="00675642">
        <w:rPr>
          <w:i/>
          <w:iCs/>
        </w:rPr>
        <w:t>r</w:t>
      </w:r>
      <w:r w:rsidRPr="00675642">
        <w:rPr>
          <w:i/>
          <w:iCs/>
        </w:rPr>
        <w:t>vante</w:t>
      </w:r>
      <w:r w:rsidR="00EE5875">
        <w:rPr>
          <w:i/>
          <w:iCs/>
        </w:rPr>
        <w:t xml:space="preserve">, </w:t>
      </w:r>
      <w:r w:rsidRPr="00675642">
        <w:rPr>
          <w:i/>
          <w:iCs/>
        </w:rPr>
        <w:t>insaisissable et agaçante</w:t>
      </w:r>
      <w:r w:rsidR="00EE5875">
        <w:rPr>
          <w:i/>
          <w:iCs/>
        </w:rPr>
        <w:t xml:space="preserve">, </w:t>
      </w:r>
      <w:r w:rsidRPr="00675642">
        <w:rPr>
          <w:i/>
          <w:iCs/>
        </w:rPr>
        <w:t>essuyant ses vitres pour qu</w:t>
      </w:r>
      <w:r w:rsidR="00EE5875">
        <w:rPr>
          <w:i/>
          <w:iCs/>
        </w:rPr>
        <w:t>’</w:t>
      </w:r>
      <w:r w:rsidRPr="00675642">
        <w:rPr>
          <w:i/>
          <w:iCs/>
        </w:rPr>
        <w:t>il voie la vie en bleu</w:t>
      </w:r>
      <w:r w:rsidR="00EE5875">
        <w:rPr>
          <w:i/>
          <w:iCs/>
        </w:rPr>
        <w:t xml:space="preserve">, </w:t>
      </w:r>
      <w:r w:rsidRPr="00675642">
        <w:rPr>
          <w:i/>
          <w:iCs/>
        </w:rPr>
        <w:t xml:space="preserve">lui prêtant des </w:t>
      </w:r>
      <w:r w:rsidRPr="00675642">
        <w:rPr>
          <w:i/>
          <w:iCs/>
        </w:rPr>
        <w:lastRenderedPageBreak/>
        <w:t>lunettes armées de verres à double vue pour saisir les êtres par les sentiments</w:t>
      </w:r>
      <w:r w:rsidR="00EE5875">
        <w:rPr>
          <w:i/>
          <w:iCs/>
        </w:rPr>
        <w:t xml:space="preserve">, </w:t>
      </w:r>
      <w:r w:rsidRPr="00675642">
        <w:rPr>
          <w:i/>
          <w:iCs/>
        </w:rPr>
        <w:t>lui passant sa tabatière remplie d</w:t>
      </w:r>
      <w:r w:rsidR="00EE5875">
        <w:rPr>
          <w:i/>
          <w:iCs/>
        </w:rPr>
        <w:t>’</w:t>
      </w:r>
      <w:r w:rsidRPr="00675642">
        <w:rPr>
          <w:i/>
          <w:iCs/>
        </w:rPr>
        <w:t>un tabac à priser si fort</w:t>
      </w:r>
      <w:r w:rsidR="00EE5875">
        <w:rPr>
          <w:i/>
          <w:iCs/>
        </w:rPr>
        <w:t xml:space="preserve">, </w:t>
      </w:r>
      <w:r w:rsidRPr="00675642">
        <w:rPr>
          <w:i/>
          <w:iCs/>
        </w:rPr>
        <w:t>si fort que ch</w:t>
      </w:r>
      <w:r w:rsidRPr="00675642">
        <w:rPr>
          <w:i/>
          <w:iCs/>
        </w:rPr>
        <w:t>a</w:t>
      </w:r>
      <w:r w:rsidRPr="00675642">
        <w:rPr>
          <w:i/>
          <w:iCs/>
        </w:rPr>
        <w:t>que éternuement le faisait sauter de l</w:t>
      </w:r>
      <w:r w:rsidR="00EE5875">
        <w:rPr>
          <w:i/>
          <w:iCs/>
        </w:rPr>
        <w:t>’</w:t>
      </w:r>
      <w:r w:rsidRPr="00675642">
        <w:rPr>
          <w:i/>
          <w:iCs/>
        </w:rPr>
        <w:t>autre côté</w:t>
      </w:r>
      <w:r w:rsidR="00EE5875">
        <w:rPr>
          <w:i/>
          <w:iCs/>
        </w:rPr>
        <w:t xml:space="preserve">, </w:t>
      </w:r>
      <w:r w:rsidRPr="00675642">
        <w:rPr>
          <w:i/>
          <w:iCs/>
        </w:rPr>
        <w:t>sur le plan nocturne du monde</w:t>
      </w:r>
      <w:r w:rsidR="00EE5875">
        <w:rPr>
          <w:i/>
          <w:iCs/>
        </w:rPr>
        <w:t xml:space="preserve">, </w:t>
      </w:r>
      <w:r w:rsidRPr="00675642">
        <w:rPr>
          <w:i/>
          <w:iCs/>
        </w:rPr>
        <w:t>lui donnant sa plume qui se tran</w:t>
      </w:r>
      <w:r w:rsidRPr="00675642">
        <w:rPr>
          <w:i/>
          <w:iCs/>
        </w:rPr>
        <w:t>s</w:t>
      </w:r>
      <w:r w:rsidRPr="00675642">
        <w:rPr>
          <w:i/>
          <w:iCs/>
        </w:rPr>
        <w:t>formait en archet et lui mettant en main un violoncelle qui</w:t>
      </w:r>
      <w:r w:rsidR="00EE5875">
        <w:rPr>
          <w:i/>
          <w:iCs/>
        </w:rPr>
        <w:t xml:space="preserve">, </w:t>
      </w:r>
      <w:r w:rsidRPr="00675642">
        <w:rPr>
          <w:i/>
          <w:iCs/>
        </w:rPr>
        <w:t>s</w:t>
      </w:r>
      <w:r w:rsidR="00EE5875">
        <w:rPr>
          <w:i/>
          <w:iCs/>
        </w:rPr>
        <w:t>’</w:t>
      </w:r>
      <w:r w:rsidRPr="00675642">
        <w:rPr>
          <w:i/>
          <w:iCs/>
        </w:rPr>
        <w:t>il avait le malheur d</w:t>
      </w:r>
      <w:r w:rsidR="00EE5875">
        <w:rPr>
          <w:i/>
          <w:iCs/>
        </w:rPr>
        <w:t>’</w:t>
      </w:r>
      <w:r w:rsidRPr="00675642">
        <w:rPr>
          <w:i/>
          <w:iCs/>
        </w:rPr>
        <w:t>en jouer</w:t>
      </w:r>
      <w:r w:rsidR="00EE5875">
        <w:rPr>
          <w:i/>
          <w:iCs/>
        </w:rPr>
        <w:t xml:space="preserve">, </w:t>
      </w:r>
      <w:r w:rsidRPr="00675642">
        <w:rPr>
          <w:i/>
          <w:iCs/>
        </w:rPr>
        <w:t>devenait une pleine lune ensa</w:t>
      </w:r>
      <w:r w:rsidRPr="00675642">
        <w:rPr>
          <w:i/>
          <w:iCs/>
        </w:rPr>
        <w:t>n</w:t>
      </w:r>
      <w:r w:rsidRPr="00675642">
        <w:rPr>
          <w:i/>
          <w:iCs/>
        </w:rPr>
        <w:t>glantée</w:t>
      </w:r>
      <w:r w:rsidR="00EE5875">
        <w:rPr>
          <w:i/>
          <w:iCs/>
        </w:rPr>
        <w:t xml:space="preserve">, </w:t>
      </w:r>
      <w:r w:rsidRPr="00675642">
        <w:rPr>
          <w:i/>
          <w:iCs/>
        </w:rPr>
        <w:t>alors que l</w:t>
      </w:r>
      <w:r w:rsidR="00EE5875">
        <w:rPr>
          <w:i/>
          <w:iCs/>
        </w:rPr>
        <w:t>’</w:t>
      </w:r>
      <w:r w:rsidRPr="00675642">
        <w:rPr>
          <w:i/>
          <w:iCs/>
        </w:rPr>
        <w:t>archet lui perçait le cœur et que lui-même se voyait transformé en oiseau</w:t>
      </w:r>
      <w:r w:rsidR="00EE5875">
        <w:rPr>
          <w:i/>
          <w:iCs/>
        </w:rPr>
        <w:t xml:space="preserve">, </w:t>
      </w:r>
      <w:r w:rsidRPr="00675642">
        <w:rPr>
          <w:i/>
          <w:iCs/>
        </w:rPr>
        <w:t>en un rossignol s</w:t>
      </w:r>
      <w:r w:rsidR="00EE5875">
        <w:rPr>
          <w:i/>
          <w:iCs/>
        </w:rPr>
        <w:t>’</w:t>
      </w:r>
      <w:r w:rsidRPr="00675642">
        <w:rPr>
          <w:i/>
          <w:iCs/>
        </w:rPr>
        <w:t>égosillant d</w:t>
      </w:r>
      <w:r w:rsidRPr="00675642">
        <w:rPr>
          <w:i/>
          <w:iCs/>
        </w:rPr>
        <w:t>e</w:t>
      </w:r>
      <w:r w:rsidRPr="00675642">
        <w:rPr>
          <w:i/>
          <w:iCs/>
        </w:rPr>
        <w:t>vant une rose</w:t>
      </w:r>
      <w:r w:rsidR="00EE5875">
        <w:rPr>
          <w:i/>
          <w:iCs/>
        </w:rPr>
        <w:t xml:space="preserve">, </w:t>
      </w:r>
      <w:r w:rsidRPr="00675642">
        <w:rPr>
          <w:i/>
          <w:iCs/>
        </w:rPr>
        <w:t>et c</w:t>
      </w:r>
      <w:r w:rsidR="00EE5875">
        <w:rPr>
          <w:i/>
          <w:iCs/>
        </w:rPr>
        <w:t>’</w:t>
      </w:r>
      <w:r w:rsidRPr="00675642">
        <w:rPr>
          <w:i/>
          <w:iCs/>
        </w:rPr>
        <w:t>est encore moi qui faisais la rose</w:t>
      </w:r>
      <w:r w:rsidR="00EE5875">
        <w:rPr>
          <w:i/>
          <w:iCs/>
        </w:rPr>
        <w:t>.</w:t>
      </w:r>
    </w:p>
    <w:p w14:paraId="0ECDC1E8" w14:textId="186EE778" w:rsidR="00457E89" w:rsidRPr="00675642" w:rsidRDefault="00457E89" w:rsidP="00457E89">
      <w:r w:rsidRPr="00675642">
        <w:rPr>
          <w:i/>
          <w:iCs/>
        </w:rPr>
        <w:t>Ce beau film romantique m</w:t>
      </w:r>
      <w:r w:rsidR="00EE5875">
        <w:rPr>
          <w:i/>
          <w:iCs/>
        </w:rPr>
        <w:t>’</w:t>
      </w:r>
      <w:r w:rsidRPr="00675642">
        <w:rPr>
          <w:i/>
          <w:iCs/>
        </w:rPr>
        <w:t>aurait fait grand plaisir s</w:t>
      </w:r>
      <w:r w:rsidR="00EE5875">
        <w:rPr>
          <w:i/>
          <w:iCs/>
        </w:rPr>
        <w:t>’</w:t>
      </w:r>
      <w:r w:rsidRPr="00675642">
        <w:rPr>
          <w:i/>
          <w:iCs/>
        </w:rPr>
        <w:t>il ne m</w:t>
      </w:r>
      <w:r w:rsidR="00EE5875">
        <w:rPr>
          <w:i/>
          <w:iCs/>
        </w:rPr>
        <w:t>’</w:t>
      </w:r>
      <w:r w:rsidRPr="00675642">
        <w:rPr>
          <w:i/>
          <w:iCs/>
        </w:rPr>
        <w:t>avait troublée à la longue</w:t>
      </w:r>
      <w:r w:rsidR="00EE5875">
        <w:rPr>
          <w:i/>
          <w:iCs/>
        </w:rPr>
        <w:t xml:space="preserve">. </w:t>
      </w:r>
      <w:r w:rsidRPr="00675642">
        <w:rPr>
          <w:i/>
          <w:iCs/>
        </w:rPr>
        <w:t>Vienne était à l</w:t>
      </w:r>
      <w:r w:rsidR="00EE5875">
        <w:rPr>
          <w:i/>
          <w:iCs/>
        </w:rPr>
        <w:t>’</w:t>
      </w:r>
      <w:r w:rsidRPr="00675642">
        <w:rPr>
          <w:i/>
          <w:iCs/>
        </w:rPr>
        <w:t>époque une ville chlorotique et pleine de fantasmagories</w:t>
      </w:r>
      <w:r w:rsidR="00EE5875">
        <w:rPr>
          <w:i/>
          <w:iCs/>
        </w:rPr>
        <w:t xml:space="preserve">. </w:t>
      </w:r>
      <w:r w:rsidRPr="00675642">
        <w:rPr>
          <w:i/>
          <w:iCs/>
        </w:rPr>
        <w:t>Ce peuple qui souffrait de la faim</w:t>
      </w:r>
      <w:r w:rsidR="00EE5875">
        <w:rPr>
          <w:i/>
          <w:iCs/>
        </w:rPr>
        <w:t xml:space="preserve">, </w:t>
      </w:r>
      <w:r w:rsidRPr="00675642">
        <w:rPr>
          <w:i/>
          <w:iCs/>
        </w:rPr>
        <w:t>les vertiges de l</w:t>
      </w:r>
      <w:r w:rsidR="00EE5875">
        <w:rPr>
          <w:i/>
          <w:iCs/>
        </w:rPr>
        <w:t>’</w:t>
      </w:r>
      <w:r w:rsidRPr="00675642">
        <w:rPr>
          <w:i/>
          <w:iCs/>
        </w:rPr>
        <w:t>inflation et tout ce qui subsistait de trouble</w:t>
      </w:r>
      <w:r w:rsidR="00EE5875">
        <w:rPr>
          <w:i/>
          <w:iCs/>
        </w:rPr>
        <w:t xml:space="preserve">, </w:t>
      </w:r>
      <w:r w:rsidRPr="00675642">
        <w:rPr>
          <w:i/>
          <w:iCs/>
        </w:rPr>
        <w:t>de louche</w:t>
      </w:r>
      <w:r w:rsidR="00EE5875">
        <w:rPr>
          <w:i/>
          <w:iCs/>
        </w:rPr>
        <w:t xml:space="preserve">, </w:t>
      </w:r>
      <w:r w:rsidRPr="00675642">
        <w:rPr>
          <w:i/>
          <w:iCs/>
        </w:rPr>
        <w:t>d</w:t>
      </w:r>
      <w:r w:rsidR="00EE5875">
        <w:rPr>
          <w:i/>
          <w:iCs/>
        </w:rPr>
        <w:t>’</w:t>
      </w:r>
      <w:r w:rsidRPr="00675642">
        <w:rPr>
          <w:i/>
          <w:iCs/>
        </w:rPr>
        <w:t>amours sanglantes</w:t>
      </w:r>
      <w:r w:rsidR="00EE5875">
        <w:rPr>
          <w:i/>
          <w:iCs/>
        </w:rPr>
        <w:t xml:space="preserve">, </w:t>
      </w:r>
      <w:r w:rsidRPr="00675642">
        <w:rPr>
          <w:i/>
          <w:iCs/>
        </w:rPr>
        <w:t>de passions tragiques</w:t>
      </w:r>
      <w:r w:rsidR="00EE5875">
        <w:rPr>
          <w:i/>
          <w:iCs/>
        </w:rPr>
        <w:t xml:space="preserve">, </w:t>
      </w:r>
      <w:r w:rsidRPr="00675642">
        <w:rPr>
          <w:i/>
          <w:iCs/>
        </w:rPr>
        <w:t>de drames</w:t>
      </w:r>
      <w:r w:rsidR="00EE5875">
        <w:rPr>
          <w:i/>
          <w:iCs/>
        </w:rPr>
        <w:t xml:space="preserve">, </w:t>
      </w:r>
      <w:r w:rsidRPr="00675642">
        <w:rPr>
          <w:i/>
          <w:iCs/>
        </w:rPr>
        <w:t>de solitude</w:t>
      </w:r>
      <w:r w:rsidR="00EE5875">
        <w:rPr>
          <w:i/>
          <w:iCs/>
        </w:rPr>
        <w:t xml:space="preserve">, </w:t>
      </w:r>
      <w:r w:rsidRPr="00675642">
        <w:rPr>
          <w:i/>
          <w:iCs/>
        </w:rPr>
        <w:t>d</w:t>
      </w:r>
      <w:r w:rsidR="00EE5875">
        <w:rPr>
          <w:i/>
          <w:iCs/>
        </w:rPr>
        <w:t>’</w:t>
      </w:r>
      <w:r w:rsidRPr="00675642">
        <w:rPr>
          <w:i/>
          <w:iCs/>
        </w:rPr>
        <w:t>ombre</w:t>
      </w:r>
      <w:r w:rsidR="00EE5875">
        <w:rPr>
          <w:i/>
          <w:iCs/>
        </w:rPr>
        <w:t xml:space="preserve">, </w:t>
      </w:r>
      <w:r w:rsidRPr="00675642">
        <w:rPr>
          <w:i/>
          <w:iCs/>
        </w:rPr>
        <w:t>de lourdeur</w:t>
      </w:r>
      <w:r w:rsidR="00EE5875">
        <w:rPr>
          <w:i/>
          <w:iCs/>
        </w:rPr>
        <w:t xml:space="preserve">, </w:t>
      </w:r>
      <w:r w:rsidRPr="00675642">
        <w:rPr>
          <w:i/>
          <w:iCs/>
        </w:rPr>
        <w:t>et tout ce qu</w:t>
      </w:r>
      <w:r w:rsidR="00EE5875">
        <w:rPr>
          <w:i/>
          <w:iCs/>
        </w:rPr>
        <w:t>’</w:t>
      </w:r>
      <w:r w:rsidRPr="00675642">
        <w:rPr>
          <w:i/>
          <w:iCs/>
        </w:rPr>
        <w:t>on en entendait raconter dans ce palais impérial</w:t>
      </w:r>
      <w:r w:rsidR="00EE5875">
        <w:rPr>
          <w:i/>
          <w:iCs/>
        </w:rPr>
        <w:t xml:space="preserve">, </w:t>
      </w:r>
      <w:r w:rsidRPr="00675642">
        <w:rPr>
          <w:i/>
          <w:iCs/>
        </w:rPr>
        <w:t>fraîchement d</w:t>
      </w:r>
      <w:r w:rsidRPr="00675642">
        <w:rPr>
          <w:i/>
          <w:iCs/>
        </w:rPr>
        <w:t>é</w:t>
      </w:r>
      <w:r w:rsidRPr="00675642">
        <w:rPr>
          <w:i/>
          <w:iCs/>
        </w:rPr>
        <w:t>serté et qu</w:t>
      </w:r>
      <w:r w:rsidR="00EE5875">
        <w:rPr>
          <w:i/>
          <w:iCs/>
        </w:rPr>
        <w:t>’</w:t>
      </w:r>
      <w:r w:rsidRPr="00675642">
        <w:rPr>
          <w:i/>
          <w:iCs/>
        </w:rPr>
        <w:t>on louait déjà à une troupe de cinéma</w:t>
      </w:r>
      <w:r w:rsidR="00EE5875">
        <w:rPr>
          <w:i/>
          <w:iCs/>
        </w:rPr>
        <w:t xml:space="preserve">, </w:t>
      </w:r>
      <w:r w:rsidRPr="00675642">
        <w:rPr>
          <w:i/>
          <w:iCs/>
        </w:rPr>
        <w:t>tout</w:t>
      </w:r>
      <w:r w:rsidR="00EE5875">
        <w:rPr>
          <w:i/>
          <w:iCs/>
        </w:rPr>
        <w:t xml:space="preserve">, </w:t>
      </w:r>
      <w:r w:rsidRPr="00675642">
        <w:rPr>
          <w:i/>
          <w:iCs/>
        </w:rPr>
        <w:t>jusqu</w:t>
      </w:r>
      <w:r w:rsidR="00EE5875">
        <w:rPr>
          <w:i/>
          <w:iCs/>
        </w:rPr>
        <w:t>’</w:t>
      </w:r>
      <w:r w:rsidRPr="00675642">
        <w:rPr>
          <w:i/>
          <w:iCs/>
        </w:rPr>
        <w:t>à ce flacon de parfum débouché que je trouvai un jour dans un placard vide de la chambre de l</w:t>
      </w:r>
      <w:r w:rsidR="00EE5875">
        <w:rPr>
          <w:i/>
          <w:iCs/>
        </w:rPr>
        <w:t>’</w:t>
      </w:r>
      <w:r w:rsidRPr="00675642">
        <w:rPr>
          <w:i/>
          <w:iCs/>
        </w:rPr>
        <w:t>infortunée Zita</w:t>
      </w:r>
      <w:r w:rsidR="00EE5875">
        <w:rPr>
          <w:i/>
          <w:iCs/>
        </w:rPr>
        <w:t xml:space="preserve">, </w:t>
      </w:r>
      <w:r w:rsidRPr="00675642">
        <w:rPr>
          <w:i/>
          <w:iCs/>
        </w:rPr>
        <w:t>tout m</w:t>
      </w:r>
      <w:r w:rsidR="00EE5875">
        <w:rPr>
          <w:i/>
          <w:iCs/>
        </w:rPr>
        <w:t>’</w:t>
      </w:r>
      <w:r w:rsidRPr="00675642">
        <w:rPr>
          <w:i/>
          <w:iCs/>
        </w:rPr>
        <w:t>affligeait</w:t>
      </w:r>
      <w:r w:rsidR="00EE5875">
        <w:rPr>
          <w:i/>
          <w:iCs/>
        </w:rPr>
        <w:t xml:space="preserve">, </w:t>
      </w:r>
      <w:r w:rsidRPr="00675642">
        <w:rPr>
          <w:i/>
          <w:iCs/>
        </w:rPr>
        <w:t>m</w:t>
      </w:r>
      <w:r w:rsidR="00EE5875">
        <w:rPr>
          <w:i/>
          <w:iCs/>
        </w:rPr>
        <w:t>’</w:t>
      </w:r>
      <w:r w:rsidRPr="00675642">
        <w:rPr>
          <w:i/>
          <w:iCs/>
        </w:rPr>
        <w:t>attristait</w:t>
      </w:r>
      <w:r w:rsidR="00EE5875">
        <w:rPr>
          <w:i/>
          <w:iCs/>
        </w:rPr>
        <w:t xml:space="preserve">, </w:t>
      </w:r>
      <w:r w:rsidRPr="00675642">
        <w:rPr>
          <w:i/>
          <w:iCs/>
        </w:rPr>
        <w:t>me rendait inquiète</w:t>
      </w:r>
      <w:r w:rsidR="00EE5875">
        <w:rPr>
          <w:i/>
          <w:iCs/>
        </w:rPr>
        <w:t xml:space="preserve">, </w:t>
      </w:r>
      <w:r w:rsidRPr="00675642">
        <w:rPr>
          <w:i/>
          <w:iCs/>
        </w:rPr>
        <w:t>nerveuse</w:t>
      </w:r>
      <w:r w:rsidR="00EE5875">
        <w:rPr>
          <w:i/>
          <w:iCs/>
        </w:rPr>
        <w:t xml:space="preserve">. </w:t>
      </w:r>
      <w:r w:rsidRPr="00675642">
        <w:rPr>
          <w:i/>
          <w:iCs/>
        </w:rPr>
        <w:t>Le soir</w:t>
      </w:r>
      <w:r w:rsidR="00EE5875">
        <w:rPr>
          <w:i/>
          <w:iCs/>
        </w:rPr>
        <w:t xml:space="preserve">, </w:t>
      </w:r>
      <w:r w:rsidRPr="00675642">
        <w:rPr>
          <w:i/>
          <w:iCs/>
        </w:rPr>
        <w:t>mon grand</w:t>
      </w:r>
      <w:r w:rsidR="00EE5875">
        <w:rPr>
          <w:i/>
          <w:iCs/>
        </w:rPr>
        <w:t xml:space="preserve">, </w:t>
      </w:r>
      <w:r w:rsidRPr="00675642">
        <w:rPr>
          <w:i/>
          <w:iCs/>
        </w:rPr>
        <w:t>malgré toute son affection et sa tendresse</w:t>
      </w:r>
      <w:r w:rsidR="00EE5875">
        <w:rPr>
          <w:i/>
          <w:iCs/>
        </w:rPr>
        <w:t xml:space="preserve">, </w:t>
      </w:r>
      <w:r w:rsidRPr="00675642">
        <w:rPr>
          <w:i/>
          <w:iCs/>
        </w:rPr>
        <w:t>avait beaucoup de mal à me faire dormir</w:t>
      </w:r>
      <w:r w:rsidR="00EE5875">
        <w:rPr>
          <w:i/>
          <w:iCs/>
        </w:rPr>
        <w:t xml:space="preserve">. </w:t>
      </w:r>
      <w:r w:rsidRPr="00675642">
        <w:rPr>
          <w:i/>
          <w:iCs/>
        </w:rPr>
        <w:t>Il avait beau me border ou me prendre dans ses bras</w:t>
      </w:r>
      <w:r w:rsidR="00EE5875">
        <w:t xml:space="preserve"> –, </w:t>
      </w:r>
      <w:r w:rsidRPr="00675642">
        <w:rPr>
          <w:i/>
          <w:iCs/>
        </w:rPr>
        <w:t>nos belles séances mus</w:t>
      </w:r>
      <w:r w:rsidRPr="00675642">
        <w:rPr>
          <w:i/>
          <w:iCs/>
        </w:rPr>
        <w:t>i</w:t>
      </w:r>
      <w:r w:rsidRPr="00675642">
        <w:rPr>
          <w:i/>
          <w:iCs/>
        </w:rPr>
        <w:t>cales de nuit étaient finies depuis longtemps</w:t>
      </w:r>
      <w:r w:rsidR="00EE5875">
        <w:t xml:space="preserve"> – </w:t>
      </w:r>
      <w:r w:rsidRPr="00675642">
        <w:rPr>
          <w:i/>
          <w:iCs/>
        </w:rPr>
        <w:t>j</w:t>
      </w:r>
      <w:r w:rsidR="00EE5875">
        <w:rPr>
          <w:i/>
          <w:iCs/>
        </w:rPr>
        <w:t>’</w:t>
      </w:r>
      <w:r w:rsidRPr="00675642">
        <w:rPr>
          <w:i/>
          <w:iCs/>
        </w:rPr>
        <w:t>avais la fièvre</w:t>
      </w:r>
      <w:r w:rsidR="00EE5875">
        <w:rPr>
          <w:i/>
          <w:iCs/>
        </w:rPr>
        <w:t xml:space="preserve">. </w:t>
      </w:r>
      <w:r w:rsidRPr="00675642">
        <w:rPr>
          <w:i/>
          <w:iCs/>
        </w:rPr>
        <w:t>Je me tournais et me retournais dans mon lit</w:t>
      </w:r>
      <w:r w:rsidR="00EE5875">
        <w:rPr>
          <w:i/>
          <w:iCs/>
        </w:rPr>
        <w:t xml:space="preserve">. </w:t>
      </w:r>
      <w:r w:rsidRPr="00675642">
        <w:rPr>
          <w:i/>
          <w:iCs/>
        </w:rPr>
        <w:t>Dans un demi-sommeil angoissé je voyais Hoffmann se promener entre mes paupières</w:t>
      </w:r>
      <w:r w:rsidR="00EE5875">
        <w:rPr>
          <w:i/>
          <w:iCs/>
        </w:rPr>
        <w:t xml:space="preserve">. </w:t>
      </w:r>
      <w:r w:rsidRPr="00675642">
        <w:rPr>
          <w:i/>
          <w:iCs/>
        </w:rPr>
        <w:t>Ce n</w:t>
      </w:r>
      <w:r w:rsidR="00EE5875">
        <w:rPr>
          <w:i/>
          <w:iCs/>
        </w:rPr>
        <w:t>’</w:t>
      </w:r>
      <w:r w:rsidRPr="00675642">
        <w:rPr>
          <w:i/>
          <w:iCs/>
        </w:rPr>
        <w:t>était plus Marc Sévère qui tenait son rôle</w:t>
      </w:r>
      <w:r w:rsidR="00EE5875">
        <w:rPr>
          <w:i/>
          <w:iCs/>
        </w:rPr>
        <w:t xml:space="preserve">, </w:t>
      </w:r>
      <w:r w:rsidRPr="00675642">
        <w:rPr>
          <w:i/>
          <w:iCs/>
        </w:rPr>
        <w:t>mais un tzigane déluré</w:t>
      </w:r>
      <w:r w:rsidR="00EE5875">
        <w:rPr>
          <w:i/>
          <w:iCs/>
        </w:rPr>
        <w:t xml:space="preserve">, </w:t>
      </w:r>
      <w:r w:rsidRPr="00675642">
        <w:rPr>
          <w:i/>
          <w:iCs/>
        </w:rPr>
        <w:t>beau</w:t>
      </w:r>
      <w:r w:rsidR="00EE5875">
        <w:rPr>
          <w:i/>
          <w:iCs/>
        </w:rPr>
        <w:t xml:space="preserve">, </w:t>
      </w:r>
      <w:r w:rsidRPr="00675642">
        <w:rPr>
          <w:i/>
          <w:iCs/>
        </w:rPr>
        <w:t>noir</w:t>
      </w:r>
      <w:r w:rsidR="00EE5875">
        <w:rPr>
          <w:i/>
          <w:iCs/>
        </w:rPr>
        <w:t xml:space="preserve">, </w:t>
      </w:r>
      <w:r w:rsidRPr="00675642">
        <w:rPr>
          <w:i/>
          <w:iCs/>
        </w:rPr>
        <w:t>la peau brillante</w:t>
      </w:r>
      <w:r w:rsidR="00EE5875">
        <w:rPr>
          <w:i/>
          <w:iCs/>
        </w:rPr>
        <w:t xml:space="preserve">, </w:t>
      </w:r>
      <w:r w:rsidRPr="00675642">
        <w:rPr>
          <w:i/>
          <w:iCs/>
        </w:rPr>
        <w:t>qui me jouait du violon avec passion et dont les yeux illuminaient ma cha</w:t>
      </w:r>
      <w:r w:rsidRPr="00675642">
        <w:rPr>
          <w:i/>
          <w:iCs/>
        </w:rPr>
        <w:t>m</w:t>
      </w:r>
      <w:r w:rsidRPr="00675642">
        <w:rPr>
          <w:i/>
          <w:iCs/>
        </w:rPr>
        <w:t>bre par saccades</w:t>
      </w:r>
      <w:r w:rsidR="00EE5875">
        <w:rPr>
          <w:i/>
          <w:iCs/>
        </w:rPr>
        <w:t xml:space="preserve">, </w:t>
      </w:r>
      <w:r w:rsidRPr="00675642">
        <w:rPr>
          <w:i/>
          <w:iCs/>
        </w:rPr>
        <w:t>comme les</w:t>
      </w:r>
      <w:r w:rsidRPr="00675642">
        <w:t xml:space="preserve"> </w:t>
      </w:r>
      <w:r w:rsidR="00EE5875">
        <w:t>« </w:t>
      </w:r>
      <w:r w:rsidRPr="00675642">
        <w:rPr>
          <w:i/>
          <w:iCs/>
        </w:rPr>
        <w:t>Jupiter</w:t>
      </w:r>
      <w:r w:rsidR="00EE5875">
        <w:t> »</w:t>
      </w:r>
      <w:r w:rsidRPr="00675642">
        <w:t xml:space="preserve"> </w:t>
      </w:r>
      <w:r w:rsidRPr="00675642">
        <w:rPr>
          <w:i/>
          <w:iCs/>
        </w:rPr>
        <w:t>du studio quand les charbons collent</w:t>
      </w:r>
      <w:r w:rsidR="00EE5875">
        <w:rPr>
          <w:i/>
          <w:iCs/>
        </w:rPr>
        <w:t xml:space="preserve">. </w:t>
      </w:r>
      <w:r w:rsidRPr="00675642">
        <w:rPr>
          <w:i/>
          <w:iCs/>
        </w:rPr>
        <w:t>Il m</w:t>
      </w:r>
      <w:r w:rsidR="00EE5875">
        <w:rPr>
          <w:i/>
          <w:iCs/>
        </w:rPr>
        <w:t>’</w:t>
      </w:r>
      <w:r w:rsidRPr="00675642">
        <w:rPr>
          <w:i/>
          <w:iCs/>
        </w:rPr>
        <w:t>hypnotisait</w:t>
      </w:r>
      <w:r w:rsidR="00EE5875">
        <w:rPr>
          <w:i/>
          <w:iCs/>
        </w:rPr>
        <w:t xml:space="preserve">. </w:t>
      </w:r>
      <w:r w:rsidRPr="00675642">
        <w:rPr>
          <w:i/>
          <w:iCs/>
        </w:rPr>
        <w:t>Je finissais par m</w:t>
      </w:r>
      <w:r w:rsidR="00EE5875">
        <w:rPr>
          <w:i/>
          <w:iCs/>
        </w:rPr>
        <w:t>’</w:t>
      </w:r>
      <w:r w:rsidRPr="00675642">
        <w:rPr>
          <w:i/>
          <w:iCs/>
        </w:rPr>
        <w:t>endormir</w:t>
      </w:r>
      <w:r w:rsidR="00EE5875">
        <w:rPr>
          <w:i/>
          <w:iCs/>
        </w:rPr>
        <w:t xml:space="preserve">, </w:t>
      </w:r>
      <w:r w:rsidRPr="00675642">
        <w:rPr>
          <w:i/>
          <w:iCs/>
        </w:rPr>
        <w:t>mais pour lui tendre la main dans mon sommeil</w:t>
      </w:r>
      <w:r w:rsidR="00EE5875">
        <w:rPr>
          <w:i/>
          <w:iCs/>
        </w:rPr>
        <w:t xml:space="preserve">, </w:t>
      </w:r>
      <w:r w:rsidRPr="00675642">
        <w:rPr>
          <w:i/>
          <w:iCs/>
        </w:rPr>
        <w:t>et ce grand diable de Bohémien</w:t>
      </w:r>
      <w:r w:rsidR="00EE5875">
        <w:rPr>
          <w:i/>
          <w:iCs/>
        </w:rPr>
        <w:t xml:space="preserve">, </w:t>
      </w:r>
      <w:r w:rsidRPr="00675642">
        <w:rPr>
          <w:i/>
          <w:iCs/>
        </w:rPr>
        <w:t>de plus en plus noir</w:t>
      </w:r>
      <w:r w:rsidR="00EE5875">
        <w:rPr>
          <w:i/>
          <w:iCs/>
        </w:rPr>
        <w:t xml:space="preserve">, </w:t>
      </w:r>
      <w:r w:rsidRPr="00675642">
        <w:rPr>
          <w:i/>
          <w:iCs/>
        </w:rPr>
        <w:t>de plus en plus bri</w:t>
      </w:r>
      <w:r w:rsidRPr="00675642">
        <w:rPr>
          <w:i/>
          <w:iCs/>
        </w:rPr>
        <w:t>l</w:t>
      </w:r>
      <w:r w:rsidRPr="00675642">
        <w:rPr>
          <w:i/>
          <w:iCs/>
        </w:rPr>
        <w:t>lant</w:t>
      </w:r>
      <w:r w:rsidR="00EE5875">
        <w:rPr>
          <w:i/>
          <w:iCs/>
        </w:rPr>
        <w:t xml:space="preserve">, </w:t>
      </w:r>
      <w:r w:rsidRPr="00675642">
        <w:rPr>
          <w:i/>
          <w:iCs/>
        </w:rPr>
        <w:t>de plus en plus dégingandé</w:t>
      </w:r>
      <w:r w:rsidR="00EE5875">
        <w:rPr>
          <w:i/>
          <w:iCs/>
        </w:rPr>
        <w:t xml:space="preserve">, </w:t>
      </w:r>
      <w:r w:rsidRPr="00675642">
        <w:rPr>
          <w:i/>
          <w:iCs/>
        </w:rPr>
        <w:t xml:space="preserve">de plus en plus </w:t>
      </w:r>
      <w:r w:rsidRPr="00675642">
        <w:rPr>
          <w:i/>
          <w:iCs/>
        </w:rPr>
        <w:lastRenderedPageBreak/>
        <w:t>pa</w:t>
      </w:r>
      <w:r w:rsidRPr="00675642">
        <w:rPr>
          <w:i/>
          <w:iCs/>
        </w:rPr>
        <w:t>s</w:t>
      </w:r>
      <w:r w:rsidRPr="00675642">
        <w:rPr>
          <w:i/>
          <w:iCs/>
        </w:rPr>
        <w:t>sionné</w:t>
      </w:r>
      <w:r w:rsidR="00EE5875">
        <w:rPr>
          <w:i/>
          <w:iCs/>
        </w:rPr>
        <w:t xml:space="preserve">, </w:t>
      </w:r>
      <w:r w:rsidRPr="00675642">
        <w:rPr>
          <w:i/>
          <w:iCs/>
        </w:rPr>
        <w:t>fougueux</w:t>
      </w:r>
      <w:r w:rsidR="00EE5875">
        <w:rPr>
          <w:i/>
          <w:iCs/>
        </w:rPr>
        <w:t xml:space="preserve">, </w:t>
      </w:r>
      <w:r w:rsidRPr="00675642">
        <w:rPr>
          <w:i/>
          <w:iCs/>
        </w:rPr>
        <w:t>pressant</w:t>
      </w:r>
      <w:r w:rsidR="00EE5875">
        <w:rPr>
          <w:i/>
          <w:iCs/>
        </w:rPr>
        <w:t xml:space="preserve">, </w:t>
      </w:r>
      <w:r w:rsidRPr="00675642">
        <w:rPr>
          <w:i/>
          <w:iCs/>
        </w:rPr>
        <w:t>tout en sourires et en yeux</w:t>
      </w:r>
      <w:r w:rsidR="00EE5875">
        <w:rPr>
          <w:i/>
          <w:iCs/>
        </w:rPr>
        <w:t xml:space="preserve">, </w:t>
      </w:r>
      <w:r w:rsidRPr="00675642">
        <w:rPr>
          <w:i/>
          <w:iCs/>
        </w:rPr>
        <w:t>s</w:t>
      </w:r>
      <w:r w:rsidR="00EE5875">
        <w:rPr>
          <w:i/>
          <w:iCs/>
        </w:rPr>
        <w:t>’</w:t>
      </w:r>
      <w:r w:rsidRPr="00675642">
        <w:rPr>
          <w:i/>
          <w:iCs/>
        </w:rPr>
        <w:t>en emparait pour me faire les lignes de la main</w:t>
      </w:r>
      <w:r w:rsidR="00EE5875">
        <w:rPr>
          <w:i/>
          <w:iCs/>
        </w:rPr>
        <w:t xml:space="preserve">. </w:t>
      </w:r>
      <w:r w:rsidRPr="00675642">
        <w:rPr>
          <w:i/>
          <w:iCs/>
        </w:rPr>
        <w:t>Nous étions étro</w:t>
      </w:r>
      <w:r w:rsidRPr="00675642">
        <w:rPr>
          <w:i/>
          <w:iCs/>
        </w:rPr>
        <w:t>i</w:t>
      </w:r>
      <w:r w:rsidRPr="00675642">
        <w:rPr>
          <w:i/>
          <w:iCs/>
        </w:rPr>
        <w:t>tement serrés</w:t>
      </w:r>
      <w:r w:rsidR="00EE5875">
        <w:rPr>
          <w:i/>
          <w:iCs/>
        </w:rPr>
        <w:t xml:space="preserve">, </w:t>
      </w:r>
      <w:r w:rsidRPr="00675642">
        <w:rPr>
          <w:i/>
          <w:iCs/>
        </w:rPr>
        <w:t>nos deux têtes penchées sur ma main dont nous suivions le palpitant réseau</w:t>
      </w:r>
      <w:r w:rsidR="00EE5875">
        <w:rPr>
          <w:i/>
          <w:iCs/>
        </w:rPr>
        <w:t xml:space="preserve">, </w:t>
      </w:r>
      <w:r w:rsidRPr="00675642">
        <w:rPr>
          <w:i/>
          <w:iCs/>
        </w:rPr>
        <w:t>je lui demandais</w:t>
      </w:r>
      <w:r w:rsidR="00EE5875">
        <w:rPr>
          <w:i/>
          <w:iCs/>
        </w:rPr>
        <w:t xml:space="preserve">… </w:t>
      </w:r>
      <w:r w:rsidRPr="00675642">
        <w:rPr>
          <w:i/>
          <w:iCs/>
        </w:rPr>
        <w:t>je lui dema</w:t>
      </w:r>
      <w:r w:rsidRPr="00675642">
        <w:rPr>
          <w:i/>
          <w:iCs/>
        </w:rPr>
        <w:t>n</w:t>
      </w:r>
      <w:r w:rsidRPr="00675642">
        <w:rPr>
          <w:i/>
          <w:iCs/>
        </w:rPr>
        <w:t>dais</w:t>
      </w:r>
      <w:r w:rsidR="00EE5875">
        <w:rPr>
          <w:i/>
          <w:iCs/>
        </w:rPr>
        <w:t xml:space="preserve">… : </w:t>
      </w:r>
      <w:r w:rsidR="00EE5875">
        <w:t xml:space="preserve">« – </w:t>
      </w:r>
      <w:r w:rsidRPr="00675642">
        <w:rPr>
          <w:i/>
          <w:iCs/>
        </w:rPr>
        <w:t>Vais-je mourir bientôt</w:t>
      </w:r>
      <w:r w:rsidR="00EE5875">
        <w:rPr>
          <w:i/>
          <w:iCs/>
        </w:rPr>
        <w:t xml:space="preserve">, </w:t>
      </w:r>
      <w:r w:rsidRPr="00675642">
        <w:rPr>
          <w:i/>
          <w:iCs/>
        </w:rPr>
        <w:t>Carol</w:t>
      </w:r>
      <w:r w:rsidR="00EE5875">
        <w:rPr>
          <w:i/>
          <w:iCs/>
        </w:rPr>
        <w:t xml:space="preserve"> (</w:t>
      </w:r>
      <w:r w:rsidRPr="00675642">
        <w:rPr>
          <w:i/>
          <w:iCs/>
        </w:rPr>
        <w:t>il s</w:t>
      </w:r>
      <w:r w:rsidR="00EE5875">
        <w:rPr>
          <w:i/>
          <w:iCs/>
        </w:rPr>
        <w:t>’</w:t>
      </w:r>
      <w:r w:rsidRPr="00675642">
        <w:rPr>
          <w:i/>
          <w:iCs/>
        </w:rPr>
        <w:t>appelait Carol dans mes so</w:t>
      </w:r>
      <w:r w:rsidRPr="00675642">
        <w:rPr>
          <w:i/>
          <w:iCs/>
        </w:rPr>
        <w:t>n</w:t>
      </w:r>
      <w:r w:rsidRPr="00675642">
        <w:rPr>
          <w:i/>
          <w:iCs/>
        </w:rPr>
        <w:t>ges</w:t>
      </w:r>
      <w:r w:rsidR="00EE5875">
        <w:rPr>
          <w:i/>
          <w:iCs/>
        </w:rPr>
        <w:t xml:space="preserve">, </w:t>
      </w:r>
      <w:r w:rsidRPr="00675642">
        <w:rPr>
          <w:i/>
          <w:iCs/>
        </w:rPr>
        <w:t>Carol</w:t>
      </w:r>
      <w:r w:rsidR="00EE5875">
        <w:rPr>
          <w:i/>
          <w:iCs/>
        </w:rPr>
        <w:t xml:space="preserve">, </w:t>
      </w:r>
      <w:r w:rsidRPr="00675642">
        <w:rPr>
          <w:i/>
          <w:iCs/>
        </w:rPr>
        <w:t>et encore d</w:t>
      </w:r>
      <w:r w:rsidR="00EE5875">
        <w:rPr>
          <w:i/>
          <w:iCs/>
        </w:rPr>
        <w:t>’</w:t>
      </w:r>
      <w:r w:rsidRPr="00675642">
        <w:rPr>
          <w:i/>
          <w:iCs/>
        </w:rPr>
        <w:t>un autre nom beaucoup plus tendre</w:t>
      </w:r>
      <w:r w:rsidR="00EE5875">
        <w:rPr>
          <w:i/>
          <w:iCs/>
        </w:rPr>
        <w:t xml:space="preserve">, </w:t>
      </w:r>
      <w:r w:rsidRPr="00675642">
        <w:rPr>
          <w:i/>
          <w:iCs/>
        </w:rPr>
        <w:t>beaucoup plus doux</w:t>
      </w:r>
      <w:r w:rsidR="00EE5875">
        <w:rPr>
          <w:i/>
          <w:iCs/>
        </w:rPr>
        <w:t xml:space="preserve">, </w:t>
      </w:r>
      <w:r w:rsidRPr="00675642">
        <w:rPr>
          <w:i/>
          <w:iCs/>
        </w:rPr>
        <w:t>que j</w:t>
      </w:r>
      <w:r w:rsidR="00EE5875">
        <w:rPr>
          <w:i/>
          <w:iCs/>
        </w:rPr>
        <w:t>’</w:t>
      </w:r>
      <w:r w:rsidRPr="00675642">
        <w:rPr>
          <w:i/>
          <w:iCs/>
        </w:rPr>
        <w:t>ai toujours sur la langue dans mon sommeil</w:t>
      </w:r>
      <w:r w:rsidR="00EE5875">
        <w:rPr>
          <w:i/>
          <w:iCs/>
        </w:rPr>
        <w:t xml:space="preserve">, </w:t>
      </w:r>
      <w:r w:rsidRPr="00675642">
        <w:rPr>
          <w:i/>
          <w:iCs/>
        </w:rPr>
        <w:t>mais que je suis incapable de retrouver à l</w:t>
      </w:r>
      <w:r w:rsidR="00EE5875">
        <w:rPr>
          <w:i/>
          <w:iCs/>
        </w:rPr>
        <w:t>’</w:t>
      </w:r>
      <w:r w:rsidRPr="00675642">
        <w:rPr>
          <w:i/>
          <w:iCs/>
        </w:rPr>
        <w:t>état de veille même pas en faisant des efforts prodigieux de mémoire</w:t>
      </w:r>
      <w:r w:rsidR="00EE5875">
        <w:rPr>
          <w:i/>
          <w:iCs/>
        </w:rPr>
        <w:t xml:space="preserve">, </w:t>
      </w:r>
      <w:r w:rsidRPr="00675642">
        <w:rPr>
          <w:i/>
          <w:iCs/>
        </w:rPr>
        <w:t>car si tout me revient de mon rêve</w:t>
      </w:r>
      <w:r w:rsidR="00EE5875">
        <w:rPr>
          <w:i/>
          <w:iCs/>
        </w:rPr>
        <w:t xml:space="preserve">, </w:t>
      </w:r>
      <w:r w:rsidRPr="00675642">
        <w:rPr>
          <w:i/>
          <w:iCs/>
        </w:rPr>
        <w:t>mon angoisse</w:t>
      </w:r>
      <w:r w:rsidR="00EE5875">
        <w:rPr>
          <w:i/>
          <w:iCs/>
        </w:rPr>
        <w:t xml:space="preserve">, </w:t>
      </w:r>
      <w:r w:rsidRPr="00675642">
        <w:rPr>
          <w:i/>
          <w:iCs/>
        </w:rPr>
        <w:t>mon ém</w:t>
      </w:r>
      <w:r w:rsidRPr="00675642">
        <w:rPr>
          <w:i/>
          <w:iCs/>
        </w:rPr>
        <w:t>o</w:t>
      </w:r>
      <w:r w:rsidRPr="00675642">
        <w:rPr>
          <w:i/>
          <w:iCs/>
        </w:rPr>
        <w:t>tion</w:t>
      </w:r>
      <w:r w:rsidR="00EE5875">
        <w:rPr>
          <w:i/>
          <w:iCs/>
        </w:rPr>
        <w:t xml:space="preserve">, </w:t>
      </w:r>
      <w:r w:rsidRPr="00675642">
        <w:rPr>
          <w:i/>
          <w:iCs/>
        </w:rPr>
        <w:t>ma fièvre et jusqu</w:t>
      </w:r>
      <w:r w:rsidR="00EE5875">
        <w:rPr>
          <w:i/>
          <w:iCs/>
        </w:rPr>
        <w:t>’</w:t>
      </w:r>
      <w:r w:rsidRPr="00675642">
        <w:rPr>
          <w:i/>
          <w:iCs/>
        </w:rPr>
        <w:t>au sentiment très vague de la présence de mon grand qui fume dans la pièce à côté</w:t>
      </w:r>
      <w:r w:rsidR="00EE5875">
        <w:rPr>
          <w:i/>
          <w:iCs/>
        </w:rPr>
        <w:t xml:space="preserve">, </w:t>
      </w:r>
      <w:r w:rsidRPr="00675642">
        <w:rPr>
          <w:i/>
          <w:iCs/>
        </w:rPr>
        <w:t>seul ce petit nom de miel</w:t>
      </w:r>
      <w:r w:rsidR="00EE5875">
        <w:rPr>
          <w:i/>
          <w:iCs/>
        </w:rPr>
        <w:t xml:space="preserve">, </w:t>
      </w:r>
      <w:r w:rsidRPr="00675642">
        <w:rPr>
          <w:i/>
          <w:iCs/>
        </w:rPr>
        <w:t>ce petit nom fondant m</w:t>
      </w:r>
      <w:r w:rsidR="00EE5875">
        <w:rPr>
          <w:i/>
          <w:iCs/>
        </w:rPr>
        <w:t>’</w:t>
      </w:r>
      <w:r w:rsidRPr="00675642">
        <w:rPr>
          <w:i/>
          <w:iCs/>
        </w:rPr>
        <w:t>échappe</w:t>
      </w:r>
      <w:r w:rsidR="00EE5875">
        <w:rPr>
          <w:i/>
          <w:iCs/>
        </w:rPr>
        <w:t xml:space="preserve">), </w:t>
      </w:r>
      <w:r w:rsidRPr="00675642">
        <w:rPr>
          <w:i/>
          <w:iCs/>
        </w:rPr>
        <w:t>Carol</w:t>
      </w:r>
      <w:r w:rsidR="00EE5875">
        <w:rPr>
          <w:i/>
          <w:iCs/>
        </w:rPr>
        <w:t xml:space="preserve">, </w:t>
      </w:r>
      <w:r w:rsidRPr="00675642">
        <w:rPr>
          <w:i/>
          <w:iCs/>
        </w:rPr>
        <w:t>vais-je mourir bientôt</w:t>
      </w:r>
      <w:r w:rsidR="00EE5875">
        <w:rPr>
          <w:i/>
          <w:iCs/>
        </w:rPr>
        <w:t> ?… »</w:t>
      </w:r>
    </w:p>
    <w:p w14:paraId="72DB198B" w14:textId="77777777" w:rsidR="00EE5875" w:rsidRDefault="00457E89" w:rsidP="00457E89">
      <w:pPr>
        <w:rPr>
          <w:i/>
          <w:iCs/>
        </w:rPr>
      </w:pPr>
      <w:r w:rsidRPr="00675642">
        <w:rPr>
          <w:i/>
          <w:iCs/>
        </w:rPr>
        <w:t>Je vois le tzigane hilare opiner de la tête</w:t>
      </w:r>
      <w:r w:rsidR="00EE5875">
        <w:rPr>
          <w:i/>
          <w:iCs/>
        </w:rPr>
        <w:t xml:space="preserve">, </w:t>
      </w:r>
      <w:r w:rsidRPr="00675642">
        <w:rPr>
          <w:i/>
          <w:iCs/>
        </w:rPr>
        <w:t>remonter ses sourcils</w:t>
      </w:r>
      <w:r w:rsidR="00EE5875">
        <w:rPr>
          <w:i/>
          <w:iCs/>
        </w:rPr>
        <w:t xml:space="preserve">, </w:t>
      </w:r>
      <w:r w:rsidRPr="00675642">
        <w:rPr>
          <w:i/>
          <w:iCs/>
        </w:rPr>
        <w:t>grimacer</w:t>
      </w:r>
      <w:r w:rsidR="00EE5875">
        <w:rPr>
          <w:i/>
          <w:iCs/>
        </w:rPr>
        <w:t xml:space="preserve">, </w:t>
      </w:r>
      <w:r w:rsidRPr="00675642">
        <w:rPr>
          <w:i/>
          <w:iCs/>
        </w:rPr>
        <w:t>je l</w:t>
      </w:r>
      <w:r w:rsidR="00EE5875">
        <w:rPr>
          <w:i/>
          <w:iCs/>
        </w:rPr>
        <w:t>’</w:t>
      </w:r>
      <w:r w:rsidRPr="00675642">
        <w:rPr>
          <w:i/>
          <w:iCs/>
        </w:rPr>
        <w:t>entends distinctement faire claquer sa langue</w:t>
      </w:r>
      <w:r w:rsidR="00EE5875">
        <w:rPr>
          <w:i/>
          <w:iCs/>
        </w:rPr>
        <w:t xml:space="preserve">, </w:t>
      </w:r>
      <w:r w:rsidRPr="00675642">
        <w:rPr>
          <w:i/>
          <w:iCs/>
        </w:rPr>
        <w:t>sa langue malsonnante</w:t>
      </w:r>
      <w:r w:rsidR="00EE5875">
        <w:rPr>
          <w:i/>
          <w:iCs/>
        </w:rPr>
        <w:t xml:space="preserve">, </w:t>
      </w:r>
      <w:r w:rsidRPr="00675642">
        <w:rPr>
          <w:i/>
          <w:iCs/>
        </w:rPr>
        <w:t>tandis que son ongle dur et noir</w:t>
      </w:r>
      <w:r w:rsidR="00EE5875">
        <w:rPr>
          <w:i/>
          <w:iCs/>
        </w:rPr>
        <w:t xml:space="preserve">, </w:t>
      </w:r>
      <w:r w:rsidRPr="00675642">
        <w:rPr>
          <w:i/>
          <w:iCs/>
        </w:rPr>
        <w:t>c</w:t>
      </w:r>
      <w:r w:rsidR="00EE5875">
        <w:rPr>
          <w:i/>
          <w:iCs/>
        </w:rPr>
        <w:t>’</w:t>
      </w:r>
      <w:r w:rsidRPr="00675642">
        <w:rPr>
          <w:i/>
          <w:iCs/>
        </w:rPr>
        <w:t>est l</w:t>
      </w:r>
      <w:r w:rsidR="00EE5875">
        <w:rPr>
          <w:i/>
          <w:iCs/>
        </w:rPr>
        <w:t>’</w:t>
      </w:r>
      <w:r w:rsidRPr="00675642">
        <w:rPr>
          <w:i/>
          <w:iCs/>
        </w:rPr>
        <w:t>ongle du pouce</w:t>
      </w:r>
      <w:r w:rsidR="00EE5875">
        <w:rPr>
          <w:i/>
          <w:iCs/>
        </w:rPr>
        <w:t xml:space="preserve">, </w:t>
      </w:r>
      <w:r w:rsidRPr="00675642">
        <w:rPr>
          <w:i/>
          <w:iCs/>
        </w:rPr>
        <w:t>égratigne en croix ma ligne de vie</w:t>
      </w:r>
      <w:r w:rsidR="00EE5875">
        <w:rPr>
          <w:i/>
          <w:iCs/>
        </w:rPr>
        <w:t xml:space="preserve">, </w:t>
      </w:r>
      <w:r w:rsidRPr="00675642">
        <w:rPr>
          <w:i/>
          <w:iCs/>
        </w:rPr>
        <w:t>me chatouille et me fait frissonner</w:t>
      </w:r>
      <w:r w:rsidR="00EE5875">
        <w:rPr>
          <w:i/>
          <w:iCs/>
        </w:rPr>
        <w:t xml:space="preserve">. </w:t>
      </w:r>
      <w:r w:rsidRPr="00675642">
        <w:rPr>
          <w:i/>
          <w:iCs/>
        </w:rPr>
        <w:t>Au réveil</w:t>
      </w:r>
      <w:r w:rsidR="00EE5875">
        <w:rPr>
          <w:i/>
          <w:iCs/>
        </w:rPr>
        <w:t xml:space="preserve">, </w:t>
      </w:r>
      <w:r w:rsidRPr="00675642">
        <w:rPr>
          <w:i/>
          <w:iCs/>
        </w:rPr>
        <w:t>je suis régulièr</w:t>
      </w:r>
      <w:r w:rsidRPr="00675642">
        <w:rPr>
          <w:i/>
          <w:iCs/>
        </w:rPr>
        <w:t>e</w:t>
      </w:r>
      <w:r w:rsidRPr="00675642">
        <w:rPr>
          <w:i/>
          <w:iCs/>
        </w:rPr>
        <w:t>ment malade et je suis convaincue que je vais bientôt mourir</w:t>
      </w:r>
      <w:r w:rsidR="00EE5875">
        <w:rPr>
          <w:i/>
          <w:iCs/>
        </w:rPr>
        <w:t xml:space="preserve">. </w:t>
      </w:r>
      <w:r w:rsidRPr="00675642">
        <w:rPr>
          <w:i/>
          <w:iCs/>
        </w:rPr>
        <w:t>Je n</w:t>
      </w:r>
      <w:r w:rsidR="00EE5875">
        <w:rPr>
          <w:i/>
          <w:iCs/>
        </w:rPr>
        <w:t>’</w:t>
      </w:r>
      <w:r w:rsidRPr="00675642">
        <w:rPr>
          <w:i/>
          <w:iCs/>
        </w:rPr>
        <w:t>ai jamais rien dit de ce rêve à mon grand</w:t>
      </w:r>
      <w:r w:rsidR="00EE5875">
        <w:rPr>
          <w:i/>
          <w:iCs/>
        </w:rPr>
        <w:t xml:space="preserve">, </w:t>
      </w:r>
      <w:r w:rsidRPr="00675642">
        <w:rPr>
          <w:i/>
          <w:iCs/>
        </w:rPr>
        <w:t>mais c</w:t>
      </w:r>
      <w:r w:rsidR="00EE5875">
        <w:rPr>
          <w:i/>
          <w:iCs/>
        </w:rPr>
        <w:t>’</w:t>
      </w:r>
      <w:r w:rsidRPr="00675642">
        <w:rPr>
          <w:i/>
          <w:iCs/>
        </w:rPr>
        <w:t>est à pa</w:t>
      </w:r>
      <w:r w:rsidRPr="00675642">
        <w:rPr>
          <w:i/>
          <w:iCs/>
        </w:rPr>
        <w:t>r</w:t>
      </w:r>
      <w:r w:rsidRPr="00675642">
        <w:rPr>
          <w:i/>
          <w:iCs/>
        </w:rPr>
        <w:t>tir de cette époque</w:t>
      </w:r>
      <w:r w:rsidR="00EE5875">
        <w:rPr>
          <w:i/>
          <w:iCs/>
        </w:rPr>
        <w:t xml:space="preserve">, </w:t>
      </w:r>
      <w:r w:rsidRPr="00675642">
        <w:rPr>
          <w:i/>
          <w:iCs/>
        </w:rPr>
        <w:t>un peu avant la fin du film</w:t>
      </w:r>
      <w:r w:rsidR="00EE5875">
        <w:rPr>
          <w:i/>
          <w:iCs/>
        </w:rPr>
        <w:t xml:space="preserve">, </w:t>
      </w:r>
      <w:r w:rsidRPr="00675642">
        <w:rPr>
          <w:i/>
          <w:iCs/>
        </w:rPr>
        <w:t>que je m</w:t>
      </w:r>
      <w:r w:rsidR="00EE5875">
        <w:rPr>
          <w:i/>
          <w:iCs/>
        </w:rPr>
        <w:t>’</w:t>
      </w:r>
      <w:r w:rsidRPr="00675642">
        <w:rPr>
          <w:i/>
          <w:iCs/>
        </w:rPr>
        <w:t>imaginai être réellement malade</w:t>
      </w:r>
      <w:r w:rsidR="00EE5875">
        <w:rPr>
          <w:i/>
          <w:iCs/>
        </w:rPr>
        <w:t>.</w:t>
      </w:r>
    </w:p>
    <w:p w14:paraId="0F12700F" w14:textId="7DB6067C" w:rsidR="00EE5875" w:rsidRDefault="00457E89" w:rsidP="00457E89">
      <w:pPr>
        <w:rPr>
          <w:i/>
          <w:iCs/>
        </w:rPr>
      </w:pPr>
      <w:r w:rsidRPr="00675642">
        <w:rPr>
          <w:i/>
          <w:iCs/>
        </w:rPr>
        <w:t>Après ce film</w:t>
      </w:r>
      <w:r w:rsidR="00EE5875">
        <w:rPr>
          <w:i/>
          <w:iCs/>
        </w:rPr>
        <w:t>, M. </w:t>
      </w:r>
      <w:proofErr w:type="spellStart"/>
      <w:r w:rsidRPr="00675642">
        <w:rPr>
          <w:i/>
          <w:iCs/>
        </w:rPr>
        <w:t>Lefauché</w:t>
      </w:r>
      <w:proofErr w:type="spellEnd"/>
      <w:r w:rsidRPr="00675642">
        <w:rPr>
          <w:i/>
          <w:iCs/>
        </w:rPr>
        <w:t xml:space="preserve"> fut de nouveau très gentil avec moi</w:t>
      </w:r>
      <w:r w:rsidR="00EE5875">
        <w:rPr>
          <w:i/>
          <w:iCs/>
        </w:rPr>
        <w:t xml:space="preserve">, </w:t>
      </w:r>
      <w:r w:rsidRPr="00675642">
        <w:rPr>
          <w:i/>
          <w:iCs/>
        </w:rPr>
        <w:t>il avait repris confiance</w:t>
      </w:r>
      <w:r w:rsidR="00EE5875">
        <w:rPr>
          <w:i/>
          <w:iCs/>
        </w:rPr>
        <w:t xml:space="preserve"> ; </w:t>
      </w:r>
      <w:r w:rsidRPr="00675642">
        <w:rPr>
          <w:i/>
          <w:iCs/>
        </w:rPr>
        <w:t>il prétendait même que j</w:t>
      </w:r>
      <w:r w:rsidR="00EE5875">
        <w:rPr>
          <w:i/>
          <w:iCs/>
        </w:rPr>
        <w:t>’</w:t>
      </w:r>
      <w:r w:rsidRPr="00675642">
        <w:rPr>
          <w:i/>
          <w:iCs/>
        </w:rPr>
        <w:t>étais d</w:t>
      </w:r>
      <w:r w:rsidR="00EE5875">
        <w:rPr>
          <w:i/>
          <w:iCs/>
        </w:rPr>
        <w:t>’</w:t>
      </w:r>
      <w:r w:rsidRPr="00675642">
        <w:rPr>
          <w:i/>
          <w:iCs/>
        </w:rPr>
        <w:t>une sensibilité extraordinaire et que</w:t>
      </w:r>
      <w:r w:rsidR="00EE5875">
        <w:rPr>
          <w:i/>
          <w:iCs/>
        </w:rPr>
        <w:t xml:space="preserve">, </w:t>
      </w:r>
      <w:r w:rsidRPr="00675642">
        <w:rPr>
          <w:i/>
          <w:iCs/>
        </w:rPr>
        <w:t>si on le laissait faire</w:t>
      </w:r>
      <w:r w:rsidR="00EE5875">
        <w:rPr>
          <w:i/>
          <w:iCs/>
        </w:rPr>
        <w:t xml:space="preserve">, </w:t>
      </w:r>
      <w:r w:rsidRPr="00675642">
        <w:rPr>
          <w:i/>
          <w:iCs/>
        </w:rPr>
        <w:t>il allait tirer de moi des accents surhumains</w:t>
      </w:r>
      <w:r w:rsidR="00EE5875">
        <w:rPr>
          <w:i/>
          <w:iCs/>
        </w:rPr>
        <w:t xml:space="preserve">. </w:t>
      </w:r>
      <w:r w:rsidRPr="00675642">
        <w:rPr>
          <w:i/>
          <w:iCs/>
        </w:rPr>
        <w:t>J</w:t>
      </w:r>
      <w:r w:rsidR="00EE5875">
        <w:rPr>
          <w:i/>
          <w:iCs/>
        </w:rPr>
        <w:t>’</w:t>
      </w:r>
      <w:r w:rsidRPr="00675642">
        <w:rPr>
          <w:i/>
          <w:iCs/>
        </w:rPr>
        <w:t>étais</w:t>
      </w:r>
      <w:r w:rsidR="00EE5875">
        <w:rPr>
          <w:i/>
          <w:iCs/>
        </w:rPr>
        <w:t xml:space="preserve">, </w:t>
      </w:r>
      <w:r w:rsidRPr="00675642">
        <w:rPr>
          <w:i/>
          <w:iCs/>
        </w:rPr>
        <w:t>disait-il</w:t>
      </w:r>
      <w:r w:rsidR="00EE5875">
        <w:rPr>
          <w:i/>
          <w:iCs/>
        </w:rPr>
        <w:t xml:space="preserve">, </w:t>
      </w:r>
      <w:r w:rsidRPr="00675642">
        <w:rPr>
          <w:i/>
          <w:iCs/>
        </w:rPr>
        <w:t>son interprète rêvée</w:t>
      </w:r>
      <w:r w:rsidR="00EE5875">
        <w:rPr>
          <w:i/>
          <w:iCs/>
        </w:rPr>
        <w:t>.</w:t>
      </w:r>
    </w:p>
    <w:p w14:paraId="298351F8" w14:textId="60547A0B" w:rsidR="00EE5875" w:rsidRDefault="00EE5875" w:rsidP="00457E89">
      <w:pPr>
        <w:rPr>
          <w:i/>
          <w:iCs/>
        </w:rPr>
      </w:pPr>
      <w:r>
        <w:rPr>
          <w:i/>
          <w:iCs/>
        </w:rPr>
        <w:t>M. </w:t>
      </w:r>
      <w:proofErr w:type="spellStart"/>
      <w:r w:rsidR="00457E89" w:rsidRPr="00675642">
        <w:rPr>
          <w:i/>
          <w:iCs/>
        </w:rPr>
        <w:t>Lefauché</w:t>
      </w:r>
      <w:proofErr w:type="spellEnd"/>
      <w:r w:rsidR="00457E89" w:rsidRPr="00675642">
        <w:rPr>
          <w:i/>
          <w:iCs/>
        </w:rPr>
        <w:t xml:space="preserve"> exagérait assurément</w:t>
      </w:r>
      <w:r>
        <w:rPr>
          <w:i/>
          <w:iCs/>
        </w:rPr>
        <w:t xml:space="preserve">, </w:t>
      </w:r>
      <w:r w:rsidR="00457E89" w:rsidRPr="00675642">
        <w:rPr>
          <w:i/>
          <w:iCs/>
        </w:rPr>
        <w:t>il exagérait parce qu</w:t>
      </w:r>
      <w:r>
        <w:rPr>
          <w:i/>
          <w:iCs/>
        </w:rPr>
        <w:t>’</w:t>
      </w:r>
      <w:r w:rsidR="00457E89" w:rsidRPr="00675642">
        <w:rPr>
          <w:i/>
          <w:iCs/>
        </w:rPr>
        <w:t>il me faisait la cour et il me faisait la cour parce qu</w:t>
      </w:r>
      <w:r>
        <w:rPr>
          <w:i/>
          <w:iCs/>
        </w:rPr>
        <w:t>’</w:t>
      </w:r>
      <w:r w:rsidR="00457E89" w:rsidRPr="00675642">
        <w:rPr>
          <w:i/>
          <w:iCs/>
        </w:rPr>
        <w:t>il tournait maintenant avec moi</w:t>
      </w:r>
      <w:r>
        <w:rPr>
          <w:i/>
          <w:iCs/>
        </w:rPr>
        <w:t xml:space="preserve">. </w:t>
      </w:r>
      <w:r w:rsidR="00457E89" w:rsidRPr="00675642">
        <w:rPr>
          <w:i/>
          <w:iCs/>
        </w:rPr>
        <w:t>C</w:t>
      </w:r>
      <w:r>
        <w:rPr>
          <w:i/>
          <w:iCs/>
        </w:rPr>
        <w:t>’</w:t>
      </w:r>
      <w:r w:rsidR="00457E89" w:rsidRPr="00675642">
        <w:rPr>
          <w:i/>
          <w:iCs/>
        </w:rPr>
        <w:t>était mon troisième film</w:t>
      </w:r>
      <w:r>
        <w:rPr>
          <w:i/>
          <w:iCs/>
        </w:rPr>
        <w:t xml:space="preserve">. </w:t>
      </w:r>
      <w:r w:rsidR="00457E89" w:rsidRPr="00675642">
        <w:rPr>
          <w:i/>
          <w:iCs/>
        </w:rPr>
        <w:t>Je faisais une femme artificielle</w:t>
      </w:r>
      <w:r>
        <w:rPr>
          <w:i/>
          <w:iCs/>
        </w:rPr>
        <w:t>. M. </w:t>
      </w:r>
      <w:proofErr w:type="spellStart"/>
      <w:r w:rsidR="00457E89" w:rsidRPr="00675642">
        <w:rPr>
          <w:i/>
          <w:iCs/>
        </w:rPr>
        <w:t>Lefauché</w:t>
      </w:r>
      <w:proofErr w:type="spellEnd"/>
      <w:r w:rsidR="00457E89" w:rsidRPr="00675642">
        <w:rPr>
          <w:i/>
          <w:iCs/>
        </w:rPr>
        <w:t xml:space="preserve"> faisait l</w:t>
      </w:r>
      <w:r>
        <w:rPr>
          <w:i/>
          <w:iCs/>
        </w:rPr>
        <w:t>’</w:t>
      </w:r>
      <w:r w:rsidR="00457E89" w:rsidRPr="00675642">
        <w:rPr>
          <w:i/>
          <w:iCs/>
        </w:rPr>
        <w:t>inventeur</w:t>
      </w:r>
      <w:r>
        <w:rPr>
          <w:i/>
          <w:iCs/>
        </w:rPr>
        <w:t xml:space="preserve">, </w:t>
      </w:r>
      <w:r w:rsidR="00457E89" w:rsidRPr="00675642">
        <w:rPr>
          <w:i/>
          <w:iCs/>
        </w:rPr>
        <w:t>c</w:t>
      </w:r>
      <w:r>
        <w:rPr>
          <w:i/>
          <w:iCs/>
        </w:rPr>
        <w:t>’</w:t>
      </w:r>
      <w:r w:rsidR="00457E89" w:rsidRPr="00675642">
        <w:rPr>
          <w:i/>
          <w:iCs/>
        </w:rPr>
        <w:t>est pou</w:t>
      </w:r>
      <w:r w:rsidR="00457E89" w:rsidRPr="00675642">
        <w:rPr>
          <w:i/>
          <w:iCs/>
        </w:rPr>
        <w:t>r</w:t>
      </w:r>
      <w:r w:rsidR="00457E89" w:rsidRPr="00675642">
        <w:rPr>
          <w:i/>
          <w:iCs/>
        </w:rPr>
        <w:t xml:space="preserve">quoi </w:t>
      </w:r>
      <w:r w:rsidR="00457E89" w:rsidRPr="00675642">
        <w:rPr>
          <w:i/>
          <w:iCs/>
        </w:rPr>
        <w:lastRenderedPageBreak/>
        <w:t>il tournait avec moi</w:t>
      </w:r>
      <w:r>
        <w:rPr>
          <w:i/>
          <w:iCs/>
        </w:rPr>
        <w:t xml:space="preserve">. </w:t>
      </w:r>
      <w:r w:rsidR="00457E89" w:rsidRPr="00675642">
        <w:rPr>
          <w:i/>
          <w:iCs/>
        </w:rPr>
        <w:t>Il s</w:t>
      </w:r>
      <w:r>
        <w:rPr>
          <w:i/>
          <w:iCs/>
        </w:rPr>
        <w:t>’</w:t>
      </w:r>
      <w:r w:rsidR="00457E89" w:rsidRPr="00675642">
        <w:rPr>
          <w:i/>
          <w:iCs/>
        </w:rPr>
        <w:t>agissait de réaliser à l</w:t>
      </w:r>
      <w:r>
        <w:rPr>
          <w:i/>
          <w:iCs/>
        </w:rPr>
        <w:t>’</w:t>
      </w:r>
      <w:r w:rsidR="00457E89" w:rsidRPr="00675642">
        <w:rPr>
          <w:i/>
          <w:iCs/>
        </w:rPr>
        <w:t>écran l</w:t>
      </w:r>
      <w:r>
        <w:t>’</w:t>
      </w:r>
      <w:r w:rsidR="00457E89" w:rsidRPr="00675642">
        <w:t>Ève Future</w:t>
      </w:r>
      <w:r>
        <w:t xml:space="preserve">, </w:t>
      </w:r>
      <w:r w:rsidR="00457E89" w:rsidRPr="00675642">
        <w:rPr>
          <w:i/>
          <w:iCs/>
        </w:rPr>
        <w:t>de Villiers de l</w:t>
      </w:r>
      <w:r>
        <w:rPr>
          <w:i/>
          <w:iCs/>
        </w:rPr>
        <w:t>’</w:t>
      </w:r>
      <w:r w:rsidR="00457E89" w:rsidRPr="00675642">
        <w:rPr>
          <w:i/>
          <w:iCs/>
        </w:rPr>
        <w:t>Isle-Adam</w:t>
      </w:r>
      <w:r>
        <w:rPr>
          <w:i/>
          <w:iCs/>
        </w:rPr>
        <w:t xml:space="preserve">, </w:t>
      </w:r>
      <w:r w:rsidR="00457E89" w:rsidRPr="00675642">
        <w:rPr>
          <w:i/>
          <w:iCs/>
        </w:rPr>
        <w:t>un chef-d</w:t>
      </w:r>
      <w:r>
        <w:rPr>
          <w:i/>
          <w:iCs/>
        </w:rPr>
        <w:t>’</w:t>
      </w:r>
      <w:r w:rsidR="00457E89" w:rsidRPr="00675642">
        <w:rPr>
          <w:i/>
          <w:iCs/>
        </w:rPr>
        <w:t>œuvre</w:t>
      </w:r>
      <w:r>
        <w:rPr>
          <w:i/>
          <w:iCs/>
        </w:rPr>
        <w:t xml:space="preserve">. </w:t>
      </w:r>
      <w:r w:rsidR="00457E89" w:rsidRPr="00675642">
        <w:rPr>
          <w:i/>
          <w:iCs/>
        </w:rPr>
        <w:t>Ce rôle de femme artificielle qu</w:t>
      </w:r>
      <w:r>
        <w:rPr>
          <w:i/>
          <w:iCs/>
        </w:rPr>
        <w:t>’</w:t>
      </w:r>
      <w:r w:rsidR="00457E89" w:rsidRPr="00675642">
        <w:rPr>
          <w:i/>
          <w:iCs/>
        </w:rPr>
        <w:t>un inventeur met au point et anime petit à petit jusqu</w:t>
      </w:r>
      <w:r>
        <w:rPr>
          <w:i/>
          <w:iCs/>
        </w:rPr>
        <w:t>’</w:t>
      </w:r>
      <w:r w:rsidR="00457E89" w:rsidRPr="00675642">
        <w:rPr>
          <w:i/>
          <w:iCs/>
        </w:rPr>
        <w:t>à lui insuffler la vie</w:t>
      </w:r>
      <w:r>
        <w:rPr>
          <w:i/>
          <w:iCs/>
        </w:rPr>
        <w:t xml:space="preserve">, </w:t>
      </w:r>
      <w:r w:rsidR="00457E89" w:rsidRPr="00675642">
        <w:rPr>
          <w:i/>
          <w:iCs/>
        </w:rPr>
        <w:t>déplut beaucoup à mon grand</w:t>
      </w:r>
      <w:r>
        <w:rPr>
          <w:i/>
          <w:iCs/>
        </w:rPr>
        <w:t xml:space="preserve">. </w:t>
      </w:r>
      <w:r w:rsidR="00457E89" w:rsidRPr="00675642">
        <w:rPr>
          <w:i/>
          <w:iCs/>
        </w:rPr>
        <w:t>Pourtant j</w:t>
      </w:r>
      <w:r>
        <w:rPr>
          <w:i/>
          <w:iCs/>
        </w:rPr>
        <w:t>’</w:t>
      </w:r>
      <w:r w:rsidR="00457E89" w:rsidRPr="00675642">
        <w:rPr>
          <w:i/>
          <w:iCs/>
        </w:rPr>
        <w:t>avais fait des prodiges</w:t>
      </w:r>
      <w:r>
        <w:rPr>
          <w:i/>
          <w:iCs/>
        </w:rPr>
        <w:t xml:space="preserve">, </w:t>
      </w:r>
      <w:r w:rsidR="00457E89" w:rsidRPr="00675642">
        <w:rPr>
          <w:i/>
          <w:iCs/>
        </w:rPr>
        <w:t>c</w:t>
      </w:r>
      <w:r>
        <w:rPr>
          <w:i/>
          <w:iCs/>
        </w:rPr>
        <w:t>’</w:t>
      </w:r>
      <w:r w:rsidR="00457E89" w:rsidRPr="00675642">
        <w:rPr>
          <w:i/>
          <w:iCs/>
        </w:rPr>
        <w:t>était l</w:t>
      </w:r>
      <w:r>
        <w:rPr>
          <w:i/>
          <w:iCs/>
        </w:rPr>
        <w:t>’</w:t>
      </w:r>
      <w:r w:rsidR="00457E89" w:rsidRPr="00675642">
        <w:rPr>
          <w:i/>
          <w:iCs/>
        </w:rPr>
        <w:t>avis unanime</w:t>
      </w:r>
      <w:r>
        <w:rPr>
          <w:i/>
          <w:iCs/>
        </w:rPr>
        <w:t xml:space="preserve">, </w:t>
      </w:r>
      <w:r w:rsidR="00457E89" w:rsidRPr="00675642">
        <w:rPr>
          <w:i/>
          <w:iCs/>
        </w:rPr>
        <w:t xml:space="preserve">non seulement de </w:t>
      </w:r>
      <w:r>
        <w:rPr>
          <w:i/>
          <w:iCs/>
        </w:rPr>
        <w:t>M. </w:t>
      </w:r>
      <w:proofErr w:type="spellStart"/>
      <w:r w:rsidR="00457E89" w:rsidRPr="00675642">
        <w:rPr>
          <w:i/>
          <w:iCs/>
        </w:rPr>
        <w:t>Lefauché</w:t>
      </w:r>
      <w:proofErr w:type="spellEnd"/>
      <w:r w:rsidR="00457E89" w:rsidRPr="00675642">
        <w:rPr>
          <w:i/>
          <w:iCs/>
        </w:rPr>
        <w:t xml:space="preserve"> qui</w:t>
      </w:r>
      <w:r>
        <w:rPr>
          <w:i/>
          <w:iCs/>
        </w:rPr>
        <w:t xml:space="preserve">, </w:t>
      </w:r>
      <w:r w:rsidR="00457E89" w:rsidRPr="00675642">
        <w:rPr>
          <w:i/>
          <w:iCs/>
        </w:rPr>
        <w:t>lui</w:t>
      </w:r>
      <w:r>
        <w:rPr>
          <w:i/>
          <w:iCs/>
        </w:rPr>
        <w:t xml:space="preserve">, </w:t>
      </w:r>
      <w:r w:rsidR="00457E89" w:rsidRPr="00675642">
        <w:rPr>
          <w:i/>
          <w:iCs/>
        </w:rPr>
        <w:t>était enthousiaste</w:t>
      </w:r>
      <w:r>
        <w:rPr>
          <w:i/>
          <w:iCs/>
        </w:rPr>
        <w:t xml:space="preserve">, </w:t>
      </w:r>
      <w:r w:rsidR="00457E89" w:rsidRPr="00675642">
        <w:rPr>
          <w:i/>
          <w:iCs/>
        </w:rPr>
        <w:t>et de mes camarades et du personnel de la troupe qui</w:t>
      </w:r>
      <w:r>
        <w:rPr>
          <w:i/>
          <w:iCs/>
        </w:rPr>
        <w:t xml:space="preserve">, </w:t>
      </w:r>
      <w:r w:rsidR="00457E89" w:rsidRPr="00675642">
        <w:rPr>
          <w:i/>
          <w:iCs/>
        </w:rPr>
        <w:t>eux</w:t>
      </w:r>
      <w:r>
        <w:rPr>
          <w:i/>
          <w:iCs/>
        </w:rPr>
        <w:t xml:space="preserve">, </w:t>
      </w:r>
      <w:r w:rsidR="00457E89" w:rsidRPr="00675642">
        <w:rPr>
          <w:i/>
          <w:iCs/>
        </w:rPr>
        <w:t>m</w:t>
      </w:r>
      <w:r>
        <w:rPr>
          <w:i/>
          <w:iCs/>
        </w:rPr>
        <w:t>’</w:t>
      </w:r>
      <w:r w:rsidR="00457E89" w:rsidRPr="00675642">
        <w:rPr>
          <w:i/>
          <w:iCs/>
        </w:rPr>
        <w:t>avaient vu peiner</w:t>
      </w:r>
      <w:r>
        <w:rPr>
          <w:i/>
          <w:iCs/>
        </w:rPr>
        <w:t xml:space="preserve">, </w:t>
      </w:r>
      <w:r w:rsidR="00457E89" w:rsidRPr="00675642">
        <w:rPr>
          <w:i/>
          <w:iCs/>
        </w:rPr>
        <w:t>recommencer des centaines de fois</w:t>
      </w:r>
      <w:r>
        <w:rPr>
          <w:i/>
          <w:iCs/>
        </w:rPr>
        <w:t xml:space="preserve">, </w:t>
      </w:r>
      <w:r w:rsidR="00457E89" w:rsidRPr="00675642">
        <w:rPr>
          <w:i/>
          <w:iCs/>
        </w:rPr>
        <w:t>non pas une scène dramatique</w:t>
      </w:r>
      <w:r>
        <w:rPr>
          <w:i/>
          <w:iCs/>
        </w:rPr>
        <w:t xml:space="preserve">, </w:t>
      </w:r>
      <w:r w:rsidR="00457E89" w:rsidRPr="00675642">
        <w:rPr>
          <w:i/>
          <w:iCs/>
        </w:rPr>
        <w:t>mais l</w:t>
      </w:r>
      <w:r>
        <w:rPr>
          <w:i/>
          <w:iCs/>
        </w:rPr>
        <w:t>’</w:t>
      </w:r>
      <w:r w:rsidR="00457E89" w:rsidRPr="00675642">
        <w:rPr>
          <w:i/>
          <w:iCs/>
        </w:rPr>
        <w:t>ébauche d</w:t>
      </w:r>
      <w:r>
        <w:rPr>
          <w:i/>
          <w:iCs/>
        </w:rPr>
        <w:t>’</w:t>
      </w:r>
      <w:r w:rsidR="00457E89" w:rsidRPr="00675642">
        <w:rPr>
          <w:i/>
          <w:iCs/>
        </w:rPr>
        <w:t>un humble geste ou d</w:t>
      </w:r>
      <w:r>
        <w:rPr>
          <w:i/>
          <w:iCs/>
        </w:rPr>
        <w:t>’</w:t>
      </w:r>
      <w:r w:rsidR="00457E89" w:rsidRPr="00675642">
        <w:rPr>
          <w:i/>
          <w:iCs/>
        </w:rPr>
        <w:t>un mouv</w:t>
      </w:r>
      <w:r w:rsidR="00457E89" w:rsidRPr="00675642">
        <w:rPr>
          <w:i/>
          <w:iCs/>
        </w:rPr>
        <w:t>e</w:t>
      </w:r>
      <w:r w:rsidR="00457E89" w:rsidRPr="00675642">
        <w:rPr>
          <w:i/>
          <w:iCs/>
        </w:rPr>
        <w:t>ment emprunté</w:t>
      </w:r>
      <w:r>
        <w:rPr>
          <w:i/>
          <w:iCs/>
        </w:rPr>
        <w:t xml:space="preserve">, </w:t>
      </w:r>
      <w:r w:rsidR="00457E89" w:rsidRPr="00675642">
        <w:rPr>
          <w:i/>
          <w:iCs/>
        </w:rPr>
        <w:t>et encore moins que cela</w:t>
      </w:r>
      <w:r>
        <w:rPr>
          <w:i/>
          <w:iCs/>
        </w:rPr>
        <w:t xml:space="preserve">, </w:t>
      </w:r>
      <w:r w:rsidR="00457E89" w:rsidRPr="00675642">
        <w:rPr>
          <w:i/>
          <w:iCs/>
        </w:rPr>
        <w:t>l</w:t>
      </w:r>
      <w:r>
        <w:rPr>
          <w:i/>
          <w:iCs/>
        </w:rPr>
        <w:t>’</w:t>
      </w:r>
      <w:r w:rsidR="00457E89" w:rsidRPr="00675642">
        <w:rPr>
          <w:i/>
          <w:iCs/>
        </w:rPr>
        <w:t>essai d</w:t>
      </w:r>
      <w:r>
        <w:rPr>
          <w:i/>
          <w:iCs/>
        </w:rPr>
        <w:t>’</w:t>
      </w:r>
      <w:r w:rsidR="00457E89" w:rsidRPr="00675642">
        <w:rPr>
          <w:i/>
          <w:iCs/>
        </w:rPr>
        <w:t>une simple pulsation</w:t>
      </w:r>
      <w:r>
        <w:rPr>
          <w:i/>
          <w:iCs/>
        </w:rPr>
        <w:t xml:space="preserve">, </w:t>
      </w:r>
      <w:r w:rsidR="00457E89" w:rsidRPr="00675642">
        <w:rPr>
          <w:i/>
          <w:iCs/>
        </w:rPr>
        <w:t>par exemple l</w:t>
      </w:r>
      <w:r>
        <w:rPr>
          <w:i/>
          <w:iCs/>
        </w:rPr>
        <w:t>’</w:t>
      </w:r>
      <w:r w:rsidR="00457E89" w:rsidRPr="00675642">
        <w:rPr>
          <w:i/>
          <w:iCs/>
        </w:rPr>
        <w:t>esquisse du premier mouvement des paupières et de la première dilatation des pupilles que j</w:t>
      </w:r>
      <w:r>
        <w:rPr>
          <w:i/>
          <w:iCs/>
        </w:rPr>
        <w:t>’</w:t>
      </w:r>
      <w:r w:rsidR="00457E89" w:rsidRPr="00675642">
        <w:rPr>
          <w:i/>
          <w:iCs/>
        </w:rPr>
        <w:t>avais su faire précéder d</w:t>
      </w:r>
      <w:r>
        <w:rPr>
          <w:i/>
          <w:iCs/>
        </w:rPr>
        <w:t>’</w:t>
      </w:r>
      <w:r w:rsidR="00457E89" w:rsidRPr="00675642">
        <w:rPr>
          <w:i/>
          <w:iCs/>
        </w:rPr>
        <w:t>une larme avant d</w:t>
      </w:r>
      <w:r>
        <w:rPr>
          <w:i/>
          <w:iCs/>
        </w:rPr>
        <w:t>’</w:t>
      </w:r>
      <w:r w:rsidR="00457E89" w:rsidRPr="00675642">
        <w:rPr>
          <w:i/>
          <w:iCs/>
        </w:rPr>
        <w:t>en laisser couler un r</w:t>
      </w:r>
      <w:r w:rsidR="00457E89" w:rsidRPr="00675642">
        <w:rPr>
          <w:i/>
          <w:iCs/>
        </w:rPr>
        <w:t>e</w:t>
      </w:r>
      <w:r w:rsidR="00457E89" w:rsidRPr="00675642">
        <w:rPr>
          <w:i/>
          <w:iCs/>
        </w:rPr>
        <w:t>gard</w:t>
      </w:r>
      <w:r>
        <w:rPr>
          <w:i/>
          <w:iCs/>
        </w:rPr>
        <w:t xml:space="preserve"> (</w:t>
      </w:r>
      <w:r w:rsidR="00457E89" w:rsidRPr="00675642">
        <w:rPr>
          <w:i/>
          <w:iCs/>
        </w:rPr>
        <w:t>j</w:t>
      </w:r>
      <w:r>
        <w:rPr>
          <w:i/>
          <w:iCs/>
        </w:rPr>
        <w:t>’</w:t>
      </w:r>
      <w:r w:rsidR="00457E89" w:rsidRPr="00675642">
        <w:rPr>
          <w:i/>
          <w:iCs/>
        </w:rPr>
        <w:t>ai souffert le martyre durant des mois et des mois</w:t>
      </w:r>
      <w:r>
        <w:rPr>
          <w:i/>
          <w:iCs/>
        </w:rPr>
        <w:t xml:space="preserve">, </w:t>
      </w:r>
      <w:r w:rsidR="00457E89" w:rsidRPr="00675642">
        <w:rPr>
          <w:i/>
          <w:iCs/>
        </w:rPr>
        <w:t>je devais retenir mon souffle</w:t>
      </w:r>
      <w:r>
        <w:rPr>
          <w:i/>
          <w:iCs/>
        </w:rPr>
        <w:t xml:space="preserve">, </w:t>
      </w:r>
      <w:r w:rsidR="00457E89" w:rsidRPr="00675642">
        <w:rPr>
          <w:i/>
          <w:iCs/>
        </w:rPr>
        <w:t>la circulation de mon sang</w:t>
      </w:r>
      <w:r>
        <w:rPr>
          <w:i/>
          <w:iCs/>
        </w:rPr>
        <w:t xml:space="preserve">, </w:t>
      </w:r>
      <w:r w:rsidR="00457E89" w:rsidRPr="00675642">
        <w:rPr>
          <w:i/>
          <w:iCs/>
        </w:rPr>
        <w:t>freiner tous mes sens pour paraître blême</w:t>
      </w:r>
      <w:r>
        <w:rPr>
          <w:i/>
          <w:iCs/>
        </w:rPr>
        <w:t xml:space="preserve">, </w:t>
      </w:r>
      <w:r w:rsidR="00457E89" w:rsidRPr="00675642">
        <w:rPr>
          <w:i/>
          <w:iCs/>
        </w:rPr>
        <w:t>inanimée</w:t>
      </w:r>
      <w:r>
        <w:rPr>
          <w:i/>
          <w:iCs/>
        </w:rPr>
        <w:t xml:space="preserve">, </w:t>
      </w:r>
      <w:r w:rsidR="00457E89" w:rsidRPr="00675642">
        <w:rPr>
          <w:i/>
          <w:iCs/>
        </w:rPr>
        <w:t>sentimental</w:t>
      </w:r>
      <w:r w:rsidR="00457E89" w:rsidRPr="00675642">
        <w:rPr>
          <w:i/>
          <w:iCs/>
        </w:rPr>
        <w:t>e</w:t>
      </w:r>
      <w:r w:rsidR="00457E89" w:rsidRPr="00675642">
        <w:rPr>
          <w:i/>
          <w:iCs/>
        </w:rPr>
        <w:t>ment amorphe tant que durait la mise au point de la femme a</w:t>
      </w:r>
      <w:r w:rsidR="00457E89" w:rsidRPr="00675642">
        <w:rPr>
          <w:i/>
          <w:iCs/>
        </w:rPr>
        <w:t>r</w:t>
      </w:r>
      <w:r w:rsidR="00457E89" w:rsidRPr="00675642">
        <w:rPr>
          <w:i/>
          <w:iCs/>
        </w:rPr>
        <w:t>tificielle</w:t>
      </w:r>
      <w:r>
        <w:rPr>
          <w:i/>
          <w:iCs/>
        </w:rPr>
        <w:t xml:space="preserve">, </w:t>
      </w:r>
      <w:r w:rsidR="00457E89" w:rsidRPr="00675642">
        <w:rPr>
          <w:i/>
          <w:iCs/>
        </w:rPr>
        <w:t>et sans ma maladie de cœur et sans ce détraquement intime qui me gagnait de plus en plus</w:t>
      </w:r>
      <w:r>
        <w:rPr>
          <w:i/>
          <w:iCs/>
        </w:rPr>
        <w:t xml:space="preserve">, </w:t>
      </w:r>
      <w:r w:rsidR="00457E89" w:rsidRPr="00675642">
        <w:rPr>
          <w:i/>
          <w:iCs/>
        </w:rPr>
        <w:t>je n</w:t>
      </w:r>
      <w:r>
        <w:rPr>
          <w:i/>
          <w:iCs/>
        </w:rPr>
        <w:t>’</w:t>
      </w:r>
      <w:r w:rsidR="00457E89" w:rsidRPr="00675642">
        <w:rPr>
          <w:i/>
          <w:iCs/>
        </w:rPr>
        <w:t>aurais jamais pu a</w:t>
      </w:r>
      <w:r w:rsidR="00457E89" w:rsidRPr="00675642">
        <w:rPr>
          <w:i/>
          <w:iCs/>
        </w:rPr>
        <w:t>t</w:t>
      </w:r>
      <w:r w:rsidR="00457E89" w:rsidRPr="00675642">
        <w:rPr>
          <w:i/>
          <w:iCs/>
        </w:rPr>
        <w:t>teindre ce dépouillement complet de ma personnalité</w:t>
      </w:r>
      <w:r>
        <w:rPr>
          <w:i/>
          <w:iCs/>
        </w:rPr>
        <w:t xml:space="preserve">, </w:t>
      </w:r>
      <w:r w:rsidR="00457E89" w:rsidRPr="00675642">
        <w:rPr>
          <w:i/>
          <w:iCs/>
        </w:rPr>
        <w:t>cette neutralisation de tout mon être</w:t>
      </w:r>
      <w:r>
        <w:rPr>
          <w:i/>
          <w:iCs/>
        </w:rPr>
        <w:t xml:space="preserve">, </w:t>
      </w:r>
      <w:r w:rsidR="00457E89" w:rsidRPr="00675642">
        <w:rPr>
          <w:i/>
          <w:iCs/>
        </w:rPr>
        <w:t>cette inanimation latente</w:t>
      </w:r>
      <w:r>
        <w:rPr>
          <w:i/>
          <w:iCs/>
        </w:rPr>
        <w:t xml:space="preserve">, </w:t>
      </w:r>
      <w:r w:rsidR="00457E89" w:rsidRPr="00675642">
        <w:rPr>
          <w:i/>
          <w:iCs/>
        </w:rPr>
        <w:t>cette préfiguration d</w:t>
      </w:r>
      <w:r>
        <w:rPr>
          <w:i/>
          <w:iCs/>
        </w:rPr>
        <w:t>’</w:t>
      </w:r>
      <w:r w:rsidR="00457E89" w:rsidRPr="00675642">
        <w:rPr>
          <w:i/>
          <w:iCs/>
        </w:rPr>
        <w:t>une espèce de mort mystique que j</w:t>
      </w:r>
      <w:r>
        <w:rPr>
          <w:i/>
          <w:iCs/>
        </w:rPr>
        <w:t>’</w:t>
      </w:r>
      <w:r w:rsidR="00457E89" w:rsidRPr="00675642">
        <w:rPr>
          <w:i/>
          <w:iCs/>
        </w:rPr>
        <w:t>ai su réal</w:t>
      </w:r>
      <w:r w:rsidR="00457E89" w:rsidRPr="00675642">
        <w:rPr>
          <w:i/>
          <w:iCs/>
        </w:rPr>
        <w:t>i</w:t>
      </w:r>
      <w:r w:rsidR="00457E89" w:rsidRPr="00675642">
        <w:rPr>
          <w:i/>
          <w:iCs/>
        </w:rPr>
        <w:t>ser à l</w:t>
      </w:r>
      <w:r>
        <w:rPr>
          <w:i/>
          <w:iCs/>
        </w:rPr>
        <w:t>’</w:t>
      </w:r>
      <w:r w:rsidR="00457E89" w:rsidRPr="00675642">
        <w:rPr>
          <w:i/>
          <w:iCs/>
        </w:rPr>
        <w:t>écran</w:t>
      </w:r>
      <w:r>
        <w:rPr>
          <w:i/>
          <w:iCs/>
        </w:rPr>
        <w:t xml:space="preserve">), </w:t>
      </w:r>
      <w:r w:rsidR="00457E89" w:rsidRPr="00675642">
        <w:rPr>
          <w:i/>
          <w:iCs/>
        </w:rPr>
        <w:t>mais encore</w:t>
      </w:r>
      <w:r>
        <w:rPr>
          <w:i/>
          <w:iCs/>
        </w:rPr>
        <w:t xml:space="preserve">, </w:t>
      </w:r>
      <w:r w:rsidR="00457E89" w:rsidRPr="00675642">
        <w:rPr>
          <w:i/>
          <w:iCs/>
        </w:rPr>
        <w:t>du public de toutes les capitales du monde qui fit de ce film un triomphe</w:t>
      </w:r>
      <w:r>
        <w:rPr>
          <w:i/>
          <w:iCs/>
        </w:rPr>
        <w:t>.</w:t>
      </w:r>
    </w:p>
    <w:p w14:paraId="61A43EC8" w14:textId="5C625707" w:rsidR="00EE5875" w:rsidRDefault="00457E89" w:rsidP="00457E89">
      <w:pPr>
        <w:rPr>
          <w:i/>
          <w:iCs/>
        </w:rPr>
      </w:pPr>
      <w:r w:rsidRPr="00675642">
        <w:rPr>
          <w:i/>
          <w:iCs/>
        </w:rPr>
        <w:t>Il est juste que j</w:t>
      </w:r>
      <w:r w:rsidR="00EE5875">
        <w:rPr>
          <w:i/>
          <w:iCs/>
        </w:rPr>
        <w:t>’</w:t>
      </w:r>
      <w:r w:rsidRPr="00675642">
        <w:rPr>
          <w:i/>
          <w:iCs/>
        </w:rPr>
        <w:t xml:space="preserve">associe </w:t>
      </w:r>
      <w:r w:rsidR="00EE5875">
        <w:rPr>
          <w:i/>
          <w:iCs/>
        </w:rPr>
        <w:t>M. </w:t>
      </w:r>
      <w:proofErr w:type="spellStart"/>
      <w:r w:rsidRPr="00675642">
        <w:rPr>
          <w:i/>
          <w:iCs/>
        </w:rPr>
        <w:t>Lefauché</w:t>
      </w:r>
      <w:proofErr w:type="spellEnd"/>
      <w:r w:rsidRPr="00675642">
        <w:rPr>
          <w:i/>
          <w:iCs/>
        </w:rPr>
        <w:t xml:space="preserve"> à ce triomphe</w:t>
      </w:r>
      <w:r w:rsidR="00EE5875">
        <w:rPr>
          <w:i/>
          <w:iCs/>
        </w:rPr>
        <w:t xml:space="preserve">. </w:t>
      </w:r>
      <w:r w:rsidRPr="00675642">
        <w:rPr>
          <w:i/>
          <w:iCs/>
        </w:rPr>
        <w:t>D</w:t>
      </w:r>
      <w:r w:rsidR="00EE5875">
        <w:rPr>
          <w:i/>
          <w:iCs/>
        </w:rPr>
        <w:t>’</w:t>
      </w:r>
      <w:r w:rsidRPr="00675642">
        <w:rPr>
          <w:i/>
          <w:iCs/>
        </w:rPr>
        <w:t>un bout à l</w:t>
      </w:r>
      <w:r w:rsidR="00EE5875">
        <w:rPr>
          <w:i/>
          <w:iCs/>
        </w:rPr>
        <w:t>’</w:t>
      </w:r>
      <w:r w:rsidRPr="00675642">
        <w:rPr>
          <w:i/>
          <w:iCs/>
        </w:rPr>
        <w:t>autre de la bande</w:t>
      </w:r>
      <w:r w:rsidR="00EE5875">
        <w:rPr>
          <w:i/>
          <w:iCs/>
        </w:rPr>
        <w:t xml:space="preserve">, </w:t>
      </w:r>
      <w:r w:rsidRPr="00675642">
        <w:rPr>
          <w:i/>
          <w:iCs/>
        </w:rPr>
        <w:t>sa technique</w:t>
      </w:r>
      <w:r w:rsidR="00EE5875">
        <w:rPr>
          <w:i/>
          <w:iCs/>
        </w:rPr>
        <w:t xml:space="preserve">, </w:t>
      </w:r>
      <w:r w:rsidRPr="00675642">
        <w:rPr>
          <w:i/>
          <w:iCs/>
        </w:rPr>
        <w:t>sa photo étaient i</w:t>
      </w:r>
      <w:r w:rsidRPr="00675642">
        <w:rPr>
          <w:i/>
          <w:iCs/>
        </w:rPr>
        <w:t>m</w:t>
      </w:r>
      <w:r w:rsidRPr="00675642">
        <w:rPr>
          <w:i/>
          <w:iCs/>
        </w:rPr>
        <w:t>peccables</w:t>
      </w:r>
      <w:r w:rsidR="00EE5875">
        <w:rPr>
          <w:i/>
          <w:iCs/>
        </w:rPr>
        <w:t xml:space="preserve">. </w:t>
      </w:r>
      <w:r w:rsidRPr="00675642">
        <w:rPr>
          <w:i/>
          <w:iCs/>
        </w:rPr>
        <w:t>Sans lui</w:t>
      </w:r>
      <w:r w:rsidR="00EE5875">
        <w:rPr>
          <w:i/>
          <w:iCs/>
        </w:rPr>
        <w:t xml:space="preserve">, </w:t>
      </w:r>
      <w:r w:rsidRPr="00675642">
        <w:rPr>
          <w:i/>
          <w:iCs/>
        </w:rPr>
        <w:t>je n</w:t>
      </w:r>
      <w:r w:rsidR="00EE5875">
        <w:rPr>
          <w:i/>
          <w:iCs/>
        </w:rPr>
        <w:t>’</w:t>
      </w:r>
      <w:r w:rsidRPr="00675642">
        <w:rPr>
          <w:i/>
          <w:iCs/>
        </w:rPr>
        <w:t>aurais peut-être jamais su toucher le grand public dans les scènes d</w:t>
      </w:r>
      <w:r w:rsidR="00EE5875">
        <w:rPr>
          <w:i/>
          <w:iCs/>
        </w:rPr>
        <w:t>’</w:t>
      </w:r>
      <w:r w:rsidRPr="00675642">
        <w:rPr>
          <w:i/>
          <w:iCs/>
        </w:rPr>
        <w:t>inconscience</w:t>
      </w:r>
      <w:r w:rsidR="00EE5875">
        <w:rPr>
          <w:i/>
          <w:iCs/>
        </w:rPr>
        <w:t xml:space="preserve">, </w:t>
      </w:r>
      <w:r w:rsidRPr="00675642">
        <w:rPr>
          <w:i/>
          <w:iCs/>
        </w:rPr>
        <w:t>de passivité</w:t>
      </w:r>
      <w:r w:rsidR="00EE5875">
        <w:rPr>
          <w:i/>
          <w:iCs/>
        </w:rPr>
        <w:t xml:space="preserve">, </w:t>
      </w:r>
      <w:r w:rsidRPr="00675642">
        <w:rPr>
          <w:i/>
          <w:iCs/>
        </w:rPr>
        <w:t>d</w:t>
      </w:r>
      <w:r w:rsidR="00EE5875">
        <w:rPr>
          <w:i/>
          <w:iCs/>
        </w:rPr>
        <w:t>’</w:t>
      </w:r>
      <w:r w:rsidRPr="00675642">
        <w:rPr>
          <w:i/>
          <w:iCs/>
        </w:rPr>
        <w:t>attente</w:t>
      </w:r>
      <w:r w:rsidR="00EE5875">
        <w:rPr>
          <w:i/>
          <w:iCs/>
        </w:rPr>
        <w:t xml:space="preserve">, </w:t>
      </w:r>
      <w:r w:rsidRPr="00675642">
        <w:rPr>
          <w:i/>
          <w:iCs/>
        </w:rPr>
        <w:t>d</w:t>
      </w:r>
      <w:r w:rsidR="00EE5875">
        <w:rPr>
          <w:i/>
          <w:iCs/>
        </w:rPr>
        <w:t>’</w:t>
      </w:r>
      <w:r w:rsidRPr="00675642">
        <w:rPr>
          <w:i/>
          <w:iCs/>
        </w:rPr>
        <w:t>égarement tant que l</w:t>
      </w:r>
      <w:r w:rsidR="00EE5875">
        <w:rPr>
          <w:i/>
          <w:iCs/>
        </w:rPr>
        <w:t>’</w:t>
      </w:r>
      <w:r w:rsidRPr="00675642">
        <w:rPr>
          <w:i/>
          <w:iCs/>
        </w:rPr>
        <w:t>automatisme de l</w:t>
      </w:r>
      <w:r w:rsidR="00EE5875">
        <w:rPr>
          <w:i/>
          <w:iCs/>
        </w:rPr>
        <w:t>’</w:t>
      </w:r>
      <w:r w:rsidRPr="00675642">
        <w:rPr>
          <w:i/>
          <w:iCs/>
        </w:rPr>
        <w:t>Ève Future n</w:t>
      </w:r>
      <w:r w:rsidR="00EE5875">
        <w:rPr>
          <w:i/>
          <w:iCs/>
        </w:rPr>
        <w:t>’</w:t>
      </w:r>
      <w:r w:rsidRPr="00675642">
        <w:rPr>
          <w:i/>
          <w:iCs/>
        </w:rPr>
        <w:t>avait pas encore embrayé la vie de la pensée</w:t>
      </w:r>
      <w:r w:rsidR="00EE5875">
        <w:rPr>
          <w:i/>
          <w:iCs/>
        </w:rPr>
        <w:t xml:space="preserve">, </w:t>
      </w:r>
      <w:r w:rsidRPr="00675642">
        <w:rPr>
          <w:i/>
          <w:iCs/>
        </w:rPr>
        <w:t>puis</w:t>
      </w:r>
      <w:r w:rsidR="00EE5875">
        <w:rPr>
          <w:i/>
          <w:iCs/>
        </w:rPr>
        <w:t xml:space="preserve">, </w:t>
      </w:r>
      <w:r w:rsidRPr="00675642">
        <w:rPr>
          <w:i/>
          <w:iCs/>
        </w:rPr>
        <w:t>celle-ci déclenchée</w:t>
      </w:r>
      <w:r w:rsidR="00EE5875">
        <w:rPr>
          <w:i/>
          <w:iCs/>
        </w:rPr>
        <w:t xml:space="preserve">, </w:t>
      </w:r>
      <w:r w:rsidRPr="00675642">
        <w:rPr>
          <w:i/>
          <w:iCs/>
        </w:rPr>
        <w:t>dans les scènes d</w:t>
      </w:r>
      <w:r w:rsidR="00EE5875">
        <w:rPr>
          <w:i/>
          <w:iCs/>
        </w:rPr>
        <w:t>’</w:t>
      </w:r>
      <w:r w:rsidRPr="00675642">
        <w:rPr>
          <w:i/>
          <w:iCs/>
        </w:rPr>
        <w:t>inassouvissement</w:t>
      </w:r>
      <w:r w:rsidR="00EE5875">
        <w:rPr>
          <w:i/>
          <w:iCs/>
        </w:rPr>
        <w:t xml:space="preserve">, </w:t>
      </w:r>
      <w:r w:rsidRPr="00675642">
        <w:rPr>
          <w:i/>
          <w:iCs/>
        </w:rPr>
        <w:t>d</w:t>
      </w:r>
      <w:r w:rsidR="00EE5875">
        <w:rPr>
          <w:i/>
          <w:iCs/>
        </w:rPr>
        <w:t>’</w:t>
      </w:r>
      <w:r w:rsidRPr="00675642">
        <w:rPr>
          <w:i/>
          <w:iCs/>
        </w:rPr>
        <w:t>entraînement</w:t>
      </w:r>
      <w:r w:rsidR="00EE5875">
        <w:rPr>
          <w:i/>
          <w:iCs/>
        </w:rPr>
        <w:t xml:space="preserve">, </w:t>
      </w:r>
      <w:r w:rsidRPr="00675642">
        <w:rPr>
          <w:i/>
          <w:iCs/>
        </w:rPr>
        <w:t>d</w:t>
      </w:r>
      <w:r w:rsidR="00EE5875">
        <w:rPr>
          <w:i/>
          <w:iCs/>
        </w:rPr>
        <w:t>’</w:t>
      </w:r>
      <w:r w:rsidRPr="00675642">
        <w:rPr>
          <w:i/>
          <w:iCs/>
        </w:rPr>
        <w:t>entêtement</w:t>
      </w:r>
      <w:r w:rsidR="00EE5875">
        <w:rPr>
          <w:i/>
          <w:iCs/>
        </w:rPr>
        <w:t xml:space="preserve">, </w:t>
      </w:r>
      <w:r w:rsidRPr="00675642">
        <w:rPr>
          <w:i/>
          <w:iCs/>
        </w:rPr>
        <w:t>de sensualité</w:t>
      </w:r>
      <w:r w:rsidR="00EE5875">
        <w:rPr>
          <w:i/>
          <w:iCs/>
        </w:rPr>
        <w:t xml:space="preserve">, </w:t>
      </w:r>
      <w:r w:rsidRPr="00675642">
        <w:rPr>
          <w:i/>
          <w:iCs/>
        </w:rPr>
        <w:t>de tristesse quand l</w:t>
      </w:r>
      <w:r w:rsidR="00EE5875">
        <w:rPr>
          <w:i/>
          <w:iCs/>
        </w:rPr>
        <w:t>’</w:t>
      </w:r>
      <w:r w:rsidRPr="00675642">
        <w:rPr>
          <w:i/>
          <w:iCs/>
        </w:rPr>
        <w:t>Ève artificielle s</w:t>
      </w:r>
      <w:r w:rsidR="00EE5875">
        <w:rPr>
          <w:i/>
          <w:iCs/>
        </w:rPr>
        <w:t>’</w:t>
      </w:r>
      <w:r w:rsidRPr="00675642">
        <w:rPr>
          <w:i/>
          <w:iCs/>
        </w:rPr>
        <w:t>animait</w:t>
      </w:r>
      <w:r w:rsidR="00EE5875">
        <w:rPr>
          <w:i/>
          <w:iCs/>
        </w:rPr>
        <w:t xml:space="preserve">, </w:t>
      </w:r>
      <w:r w:rsidRPr="00675642">
        <w:rPr>
          <w:i/>
          <w:iCs/>
        </w:rPr>
        <w:t>se mettait à vivre pour de bon avec un cœur de femme</w:t>
      </w:r>
      <w:r w:rsidR="00EE5875">
        <w:rPr>
          <w:i/>
          <w:iCs/>
        </w:rPr>
        <w:t xml:space="preserve"> ; </w:t>
      </w:r>
      <w:r w:rsidRPr="00675642">
        <w:rPr>
          <w:i/>
          <w:iCs/>
        </w:rPr>
        <w:t>mais il m</w:t>
      </w:r>
      <w:r w:rsidR="00EE5875">
        <w:rPr>
          <w:i/>
          <w:iCs/>
        </w:rPr>
        <w:t>’</w:t>
      </w:r>
      <w:r w:rsidRPr="00675642">
        <w:rPr>
          <w:i/>
          <w:iCs/>
        </w:rPr>
        <w:t xml:space="preserve">avait </w:t>
      </w:r>
      <w:r w:rsidRPr="00675642">
        <w:rPr>
          <w:i/>
          <w:iCs/>
        </w:rPr>
        <w:lastRenderedPageBreak/>
        <w:t>aussi esquintée</w:t>
      </w:r>
      <w:r w:rsidR="00EE5875">
        <w:rPr>
          <w:i/>
          <w:iCs/>
        </w:rPr>
        <w:t xml:space="preserve">, </w:t>
      </w:r>
      <w:r w:rsidRPr="00675642">
        <w:rPr>
          <w:i/>
          <w:iCs/>
        </w:rPr>
        <w:t xml:space="preserve">car </w:t>
      </w:r>
      <w:r w:rsidR="00EE5875">
        <w:rPr>
          <w:i/>
          <w:iCs/>
        </w:rPr>
        <w:t>M. </w:t>
      </w:r>
      <w:proofErr w:type="spellStart"/>
      <w:r w:rsidRPr="00675642">
        <w:rPr>
          <w:i/>
          <w:iCs/>
        </w:rPr>
        <w:t>Lefauché</w:t>
      </w:r>
      <w:proofErr w:type="spellEnd"/>
      <w:r w:rsidRPr="00675642">
        <w:rPr>
          <w:i/>
          <w:iCs/>
        </w:rPr>
        <w:t xml:space="preserve"> exagérait</w:t>
      </w:r>
      <w:r w:rsidR="00EE5875">
        <w:rPr>
          <w:i/>
          <w:iCs/>
        </w:rPr>
        <w:t xml:space="preserve">. </w:t>
      </w:r>
      <w:r w:rsidRPr="00675642">
        <w:rPr>
          <w:i/>
          <w:iCs/>
        </w:rPr>
        <w:t>Ainsi</w:t>
      </w:r>
      <w:r w:rsidR="00EE5875">
        <w:rPr>
          <w:i/>
          <w:iCs/>
        </w:rPr>
        <w:t xml:space="preserve">, </w:t>
      </w:r>
      <w:r w:rsidRPr="00675642">
        <w:rPr>
          <w:i/>
          <w:iCs/>
        </w:rPr>
        <w:t>il savait me tirer des larmes</w:t>
      </w:r>
      <w:r w:rsidR="00EE5875">
        <w:rPr>
          <w:i/>
          <w:iCs/>
        </w:rPr>
        <w:t xml:space="preserve">, </w:t>
      </w:r>
      <w:r w:rsidRPr="00675642">
        <w:rPr>
          <w:i/>
          <w:iCs/>
        </w:rPr>
        <w:t>me faire verser des véritables larmes pour ses gros plans</w:t>
      </w:r>
      <w:r w:rsidR="00EE5875">
        <w:rPr>
          <w:i/>
          <w:iCs/>
        </w:rPr>
        <w:t xml:space="preserve">. </w:t>
      </w:r>
      <w:r w:rsidRPr="00675642">
        <w:rPr>
          <w:i/>
          <w:iCs/>
        </w:rPr>
        <w:t>Dès qu</w:t>
      </w:r>
      <w:r w:rsidR="00EE5875">
        <w:rPr>
          <w:i/>
          <w:iCs/>
        </w:rPr>
        <w:t>’</w:t>
      </w:r>
      <w:r w:rsidRPr="00675642">
        <w:rPr>
          <w:i/>
          <w:iCs/>
        </w:rPr>
        <w:t>il eut découvert cette faculté</w:t>
      </w:r>
      <w:r w:rsidR="00EE5875">
        <w:rPr>
          <w:i/>
          <w:iCs/>
        </w:rPr>
        <w:t xml:space="preserve">, </w:t>
      </w:r>
      <w:r w:rsidRPr="00675642">
        <w:rPr>
          <w:i/>
          <w:iCs/>
        </w:rPr>
        <w:t>il en abusa</w:t>
      </w:r>
      <w:r w:rsidR="00EE5875">
        <w:rPr>
          <w:i/>
          <w:iCs/>
        </w:rPr>
        <w:t xml:space="preserve">. </w:t>
      </w:r>
      <w:r w:rsidRPr="00675642">
        <w:rPr>
          <w:i/>
          <w:iCs/>
        </w:rPr>
        <w:t>Mes larmes ne lui suff</w:t>
      </w:r>
      <w:r w:rsidRPr="00675642">
        <w:rPr>
          <w:i/>
          <w:iCs/>
        </w:rPr>
        <w:t>i</w:t>
      </w:r>
      <w:r w:rsidRPr="00675642">
        <w:rPr>
          <w:i/>
          <w:iCs/>
        </w:rPr>
        <w:t>saient plus</w:t>
      </w:r>
      <w:r w:rsidR="00EE5875">
        <w:rPr>
          <w:i/>
          <w:iCs/>
        </w:rPr>
        <w:t xml:space="preserve">, </w:t>
      </w:r>
      <w:r w:rsidRPr="00675642">
        <w:rPr>
          <w:i/>
          <w:iCs/>
        </w:rPr>
        <w:t>il lui fallait des pleurs</w:t>
      </w:r>
      <w:r w:rsidR="00EE5875">
        <w:rPr>
          <w:i/>
          <w:iCs/>
        </w:rPr>
        <w:t xml:space="preserve">, </w:t>
      </w:r>
      <w:r w:rsidRPr="00675642">
        <w:rPr>
          <w:i/>
          <w:iCs/>
        </w:rPr>
        <w:t>des sanglots</w:t>
      </w:r>
      <w:r w:rsidR="00EE5875">
        <w:rPr>
          <w:i/>
          <w:iCs/>
        </w:rPr>
        <w:t xml:space="preserve">, </w:t>
      </w:r>
      <w:r w:rsidRPr="00675642">
        <w:rPr>
          <w:i/>
          <w:iCs/>
        </w:rPr>
        <w:t>des hoquets nerveux</w:t>
      </w:r>
      <w:r w:rsidR="00EE5875">
        <w:rPr>
          <w:i/>
          <w:iCs/>
        </w:rPr>
        <w:t xml:space="preserve">. </w:t>
      </w:r>
      <w:r w:rsidRPr="00675642">
        <w:rPr>
          <w:i/>
          <w:iCs/>
        </w:rPr>
        <w:t>Il obtenait une prostration intime de tout mon être</w:t>
      </w:r>
      <w:r w:rsidR="00EE5875">
        <w:rPr>
          <w:i/>
          <w:iCs/>
        </w:rPr>
        <w:t xml:space="preserve">, </w:t>
      </w:r>
      <w:r w:rsidRPr="00675642">
        <w:rPr>
          <w:i/>
          <w:iCs/>
        </w:rPr>
        <w:t>une profonde désolation</w:t>
      </w:r>
      <w:r w:rsidR="00EE5875">
        <w:rPr>
          <w:i/>
          <w:iCs/>
        </w:rPr>
        <w:t xml:space="preserve">. </w:t>
      </w:r>
      <w:r w:rsidRPr="00675642">
        <w:rPr>
          <w:i/>
          <w:iCs/>
        </w:rPr>
        <w:t>Ces séances m</w:t>
      </w:r>
      <w:r w:rsidR="00EE5875">
        <w:rPr>
          <w:i/>
          <w:iCs/>
        </w:rPr>
        <w:t>’</w:t>
      </w:r>
      <w:r w:rsidRPr="00675642">
        <w:rPr>
          <w:i/>
          <w:iCs/>
        </w:rPr>
        <w:t>exténuaient</w:t>
      </w:r>
      <w:r w:rsidR="00EE5875">
        <w:rPr>
          <w:i/>
          <w:iCs/>
        </w:rPr>
        <w:t xml:space="preserve">. </w:t>
      </w:r>
      <w:r w:rsidRPr="00675642">
        <w:rPr>
          <w:i/>
          <w:iCs/>
        </w:rPr>
        <w:t>Alors il s</w:t>
      </w:r>
      <w:r w:rsidR="00EE5875">
        <w:rPr>
          <w:i/>
          <w:iCs/>
        </w:rPr>
        <w:t>’</w:t>
      </w:r>
      <w:r w:rsidRPr="00675642">
        <w:rPr>
          <w:i/>
          <w:iCs/>
        </w:rPr>
        <w:t>acharnait</w:t>
      </w:r>
      <w:r w:rsidR="00EE5875">
        <w:rPr>
          <w:i/>
          <w:iCs/>
        </w:rPr>
        <w:t xml:space="preserve">, </w:t>
      </w:r>
      <w:r w:rsidRPr="00675642">
        <w:rPr>
          <w:i/>
          <w:iCs/>
        </w:rPr>
        <w:t>et quand je n</w:t>
      </w:r>
      <w:r w:rsidR="00EE5875">
        <w:rPr>
          <w:i/>
          <w:iCs/>
        </w:rPr>
        <w:t>’</w:t>
      </w:r>
      <w:r w:rsidRPr="00675642">
        <w:rPr>
          <w:i/>
          <w:iCs/>
        </w:rPr>
        <w:t>en pouvais plus</w:t>
      </w:r>
      <w:r w:rsidR="00EE5875">
        <w:rPr>
          <w:i/>
          <w:iCs/>
        </w:rPr>
        <w:t xml:space="preserve">, </w:t>
      </w:r>
      <w:r w:rsidRPr="00675642">
        <w:rPr>
          <w:i/>
          <w:iCs/>
        </w:rPr>
        <w:t>que j</w:t>
      </w:r>
      <w:r w:rsidR="00EE5875">
        <w:rPr>
          <w:i/>
          <w:iCs/>
        </w:rPr>
        <w:t>’</w:t>
      </w:r>
      <w:r w:rsidRPr="00675642">
        <w:rPr>
          <w:i/>
          <w:iCs/>
        </w:rPr>
        <w:t>allais m</w:t>
      </w:r>
      <w:r w:rsidR="00EE5875">
        <w:rPr>
          <w:i/>
          <w:iCs/>
        </w:rPr>
        <w:t>’</w:t>
      </w:r>
      <w:r w:rsidRPr="00675642">
        <w:rPr>
          <w:i/>
          <w:iCs/>
        </w:rPr>
        <w:t>évanouir</w:t>
      </w:r>
      <w:r w:rsidR="00EE5875">
        <w:rPr>
          <w:i/>
          <w:iCs/>
        </w:rPr>
        <w:t xml:space="preserve">, </w:t>
      </w:r>
      <w:r w:rsidRPr="00675642">
        <w:rPr>
          <w:i/>
          <w:iCs/>
        </w:rPr>
        <w:t>il me retenait encore un instant au tournant de ma défaillance</w:t>
      </w:r>
      <w:r w:rsidR="00EE5875">
        <w:rPr>
          <w:i/>
          <w:iCs/>
        </w:rPr>
        <w:t>, M. </w:t>
      </w:r>
      <w:proofErr w:type="spellStart"/>
      <w:r w:rsidRPr="00675642">
        <w:rPr>
          <w:i/>
          <w:iCs/>
        </w:rPr>
        <w:t>Lefauché</w:t>
      </w:r>
      <w:proofErr w:type="spellEnd"/>
      <w:r w:rsidR="00EE5875">
        <w:rPr>
          <w:i/>
          <w:iCs/>
        </w:rPr>
        <w:t xml:space="preserve">, </w:t>
      </w:r>
      <w:r w:rsidRPr="00675642">
        <w:rPr>
          <w:i/>
          <w:iCs/>
        </w:rPr>
        <w:t>pour faire braquer sur moi un obje</w:t>
      </w:r>
      <w:r w:rsidRPr="00675642">
        <w:rPr>
          <w:i/>
          <w:iCs/>
        </w:rPr>
        <w:t>c</w:t>
      </w:r>
      <w:r w:rsidRPr="00675642">
        <w:rPr>
          <w:i/>
          <w:iCs/>
        </w:rPr>
        <w:t>tif monstrueux</w:t>
      </w:r>
      <w:r w:rsidR="00EE5875">
        <w:rPr>
          <w:i/>
          <w:iCs/>
        </w:rPr>
        <w:t xml:space="preserve">, </w:t>
      </w:r>
      <w:r w:rsidRPr="00675642">
        <w:rPr>
          <w:i/>
          <w:iCs/>
        </w:rPr>
        <w:t>les plus cruels éclairages du studio et fouiller ainsi impitoyablement mon malaise jusqu</w:t>
      </w:r>
      <w:r w:rsidR="00EE5875">
        <w:rPr>
          <w:i/>
          <w:iCs/>
        </w:rPr>
        <w:t>’</w:t>
      </w:r>
      <w:r w:rsidRPr="00675642">
        <w:rPr>
          <w:i/>
          <w:iCs/>
        </w:rPr>
        <w:t>au dernier degré de l</w:t>
      </w:r>
      <w:r w:rsidR="00EE5875">
        <w:rPr>
          <w:i/>
          <w:iCs/>
        </w:rPr>
        <w:t>’</w:t>
      </w:r>
      <w:r w:rsidRPr="00675642">
        <w:rPr>
          <w:i/>
          <w:iCs/>
        </w:rPr>
        <w:t>exténuation</w:t>
      </w:r>
      <w:r w:rsidR="00EE5875">
        <w:rPr>
          <w:i/>
          <w:iCs/>
        </w:rPr>
        <w:t xml:space="preserve">. </w:t>
      </w:r>
      <w:r w:rsidRPr="00675642">
        <w:rPr>
          <w:i/>
          <w:iCs/>
        </w:rPr>
        <w:t>Si je tombais à genoux</w:t>
      </w:r>
      <w:r w:rsidR="00EE5875">
        <w:rPr>
          <w:i/>
          <w:iCs/>
        </w:rPr>
        <w:t xml:space="preserve">, </w:t>
      </w:r>
      <w:r w:rsidRPr="00675642">
        <w:rPr>
          <w:i/>
          <w:iCs/>
        </w:rPr>
        <w:t>il me faisait me traîner à genoux et je l</w:t>
      </w:r>
      <w:r w:rsidR="00EE5875">
        <w:rPr>
          <w:i/>
          <w:iCs/>
        </w:rPr>
        <w:t>’</w:t>
      </w:r>
      <w:r w:rsidRPr="00675642">
        <w:rPr>
          <w:i/>
          <w:iCs/>
        </w:rPr>
        <w:t>entendais crier dans son mégaphone</w:t>
      </w:r>
      <w:r w:rsidR="00EE5875">
        <w:rPr>
          <w:i/>
          <w:iCs/>
        </w:rPr>
        <w:t xml:space="preserve"> : </w:t>
      </w:r>
      <w:r w:rsidR="00EE5875">
        <w:t xml:space="preserve">« – </w:t>
      </w:r>
      <w:r w:rsidRPr="00675642">
        <w:rPr>
          <w:i/>
          <w:iCs/>
        </w:rPr>
        <w:t>C</w:t>
      </w:r>
      <w:r w:rsidR="00EE5875">
        <w:rPr>
          <w:i/>
          <w:iCs/>
        </w:rPr>
        <w:t>’</w:t>
      </w:r>
      <w:r w:rsidRPr="00675642">
        <w:rPr>
          <w:i/>
          <w:iCs/>
        </w:rPr>
        <w:t>est très bien</w:t>
      </w:r>
      <w:r w:rsidR="00EE5875">
        <w:rPr>
          <w:i/>
          <w:iCs/>
        </w:rPr>
        <w:t xml:space="preserve">, </w:t>
      </w:r>
      <w:r w:rsidRPr="00675642">
        <w:rPr>
          <w:i/>
          <w:iCs/>
        </w:rPr>
        <w:t>mon petit</w:t>
      </w:r>
      <w:r w:rsidR="00EE5875">
        <w:rPr>
          <w:i/>
          <w:iCs/>
        </w:rPr>
        <w:t xml:space="preserve">, </w:t>
      </w:r>
      <w:r w:rsidRPr="00675642">
        <w:rPr>
          <w:i/>
          <w:iCs/>
        </w:rPr>
        <w:t>très bien ainsi</w:t>
      </w:r>
      <w:r w:rsidR="00EE5875">
        <w:rPr>
          <w:i/>
          <w:iCs/>
        </w:rPr>
        <w:t> ! »</w:t>
      </w:r>
      <w:r w:rsidRPr="00675642">
        <w:t xml:space="preserve"> </w:t>
      </w:r>
      <w:r w:rsidRPr="00675642">
        <w:rPr>
          <w:i/>
          <w:iCs/>
        </w:rPr>
        <w:t>Il était sincère et criait si fort que j</w:t>
      </w:r>
      <w:r w:rsidR="00EE5875">
        <w:rPr>
          <w:i/>
          <w:iCs/>
        </w:rPr>
        <w:t>’</w:t>
      </w:r>
      <w:r w:rsidRPr="00675642">
        <w:rPr>
          <w:i/>
          <w:iCs/>
        </w:rPr>
        <w:t>en aurais eu le plus légitime orgueil sans ma fatigue qui</w:t>
      </w:r>
      <w:r w:rsidR="00EE5875">
        <w:rPr>
          <w:i/>
          <w:iCs/>
        </w:rPr>
        <w:t xml:space="preserve">, </w:t>
      </w:r>
      <w:r w:rsidRPr="00675642">
        <w:rPr>
          <w:i/>
          <w:iCs/>
        </w:rPr>
        <w:t>elle</w:t>
      </w:r>
      <w:r w:rsidR="00EE5875">
        <w:rPr>
          <w:i/>
          <w:iCs/>
        </w:rPr>
        <w:t xml:space="preserve">, </w:t>
      </w:r>
      <w:r w:rsidRPr="00675642">
        <w:rPr>
          <w:i/>
          <w:iCs/>
        </w:rPr>
        <w:t>n</w:t>
      </w:r>
      <w:r w:rsidR="00EE5875">
        <w:rPr>
          <w:i/>
          <w:iCs/>
        </w:rPr>
        <w:t>’</w:t>
      </w:r>
      <w:r w:rsidRPr="00675642">
        <w:rPr>
          <w:i/>
          <w:iCs/>
        </w:rPr>
        <w:t>était pas simulée</w:t>
      </w:r>
      <w:r w:rsidR="00EE5875">
        <w:rPr>
          <w:i/>
          <w:iCs/>
        </w:rPr>
        <w:t xml:space="preserve">, </w:t>
      </w:r>
      <w:r w:rsidRPr="00675642">
        <w:rPr>
          <w:i/>
          <w:iCs/>
        </w:rPr>
        <w:t>mais s</w:t>
      </w:r>
      <w:r w:rsidR="00EE5875">
        <w:rPr>
          <w:i/>
          <w:iCs/>
        </w:rPr>
        <w:t>’</w:t>
      </w:r>
      <w:r w:rsidRPr="00675642">
        <w:rPr>
          <w:i/>
          <w:iCs/>
        </w:rPr>
        <w:t>insinuait de plus en plus profondément en moi</w:t>
      </w:r>
      <w:r w:rsidR="00EE5875">
        <w:rPr>
          <w:i/>
          <w:iCs/>
        </w:rPr>
        <w:t>.</w:t>
      </w:r>
    </w:p>
    <w:p w14:paraId="68D97192" w14:textId="04EE499D" w:rsidR="00457E89" w:rsidRPr="00675642" w:rsidRDefault="00457E89" w:rsidP="00457E89">
      <w:r w:rsidRPr="00675642">
        <w:rPr>
          <w:i/>
          <w:iCs/>
        </w:rPr>
        <w:t>Je sais bien que l</w:t>
      </w:r>
      <w:r w:rsidR="00EE5875">
        <w:rPr>
          <w:i/>
          <w:iCs/>
        </w:rPr>
        <w:t>’</w:t>
      </w:r>
      <w:r w:rsidRPr="00675642">
        <w:rPr>
          <w:i/>
          <w:iCs/>
        </w:rPr>
        <w:t>interprétation de tout rôle comporte une grosse part d</w:t>
      </w:r>
      <w:r w:rsidR="00EE5875">
        <w:rPr>
          <w:i/>
          <w:iCs/>
        </w:rPr>
        <w:t>’</w:t>
      </w:r>
      <w:r w:rsidRPr="00675642">
        <w:rPr>
          <w:i/>
          <w:iCs/>
        </w:rPr>
        <w:t>exagération</w:t>
      </w:r>
      <w:r w:rsidR="00EE5875">
        <w:rPr>
          <w:i/>
          <w:iCs/>
        </w:rPr>
        <w:t xml:space="preserve">, </w:t>
      </w:r>
      <w:r w:rsidRPr="00675642">
        <w:rPr>
          <w:i/>
          <w:iCs/>
        </w:rPr>
        <w:t>surtout dans l</w:t>
      </w:r>
      <w:r w:rsidR="00EE5875">
        <w:rPr>
          <w:i/>
          <w:iCs/>
        </w:rPr>
        <w:t>’</w:t>
      </w:r>
      <w:r w:rsidRPr="00675642">
        <w:rPr>
          <w:i/>
          <w:iCs/>
        </w:rPr>
        <w:t>expression des sent</w:t>
      </w:r>
      <w:r w:rsidRPr="00675642">
        <w:rPr>
          <w:i/>
          <w:iCs/>
        </w:rPr>
        <w:t>i</w:t>
      </w:r>
      <w:r w:rsidRPr="00675642">
        <w:rPr>
          <w:i/>
          <w:iCs/>
        </w:rPr>
        <w:t>ments auxquels le vulgaire est le plus sensible</w:t>
      </w:r>
      <w:r w:rsidR="00EE5875">
        <w:rPr>
          <w:i/>
          <w:iCs/>
        </w:rPr>
        <w:t xml:space="preserve">. </w:t>
      </w:r>
      <w:r w:rsidRPr="00675642">
        <w:rPr>
          <w:i/>
          <w:iCs/>
        </w:rPr>
        <w:t>Devant les fo</w:t>
      </w:r>
      <w:r w:rsidRPr="00675642">
        <w:rPr>
          <w:i/>
          <w:iCs/>
        </w:rPr>
        <w:t>u</w:t>
      </w:r>
      <w:r w:rsidRPr="00675642">
        <w:rPr>
          <w:i/>
          <w:iCs/>
        </w:rPr>
        <w:t>les immenses que l</w:t>
      </w:r>
      <w:r w:rsidR="00EE5875">
        <w:rPr>
          <w:i/>
          <w:iCs/>
        </w:rPr>
        <w:t>’</w:t>
      </w:r>
      <w:r w:rsidRPr="00675642">
        <w:rPr>
          <w:i/>
          <w:iCs/>
        </w:rPr>
        <w:t>écran attire à soi</w:t>
      </w:r>
      <w:r w:rsidR="00EE5875">
        <w:rPr>
          <w:i/>
          <w:iCs/>
        </w:rPr>
        <w:t xml:space="preserve">, </w:t>
      </w:r>
      <w:r w:rsidRPr="00675642">
        <w:rPr>
          <w:i/>
          <w:iCs/>
        </w:rPr>
        <w:t>les metteurs en scène se croient obligés de faire grandiose à tout prix pour attirer l</w:t>
      </w:r>
      <w:r w:rsidR="00EE5875">
        <w:rPr>
          <w:i/>
          <w:iCs/>
        </w:rPr>
        <w:t>’</w:t>
      </w:r>
      <w:r w:rsidRPr="00675642">
        <w:rPr>
          <w:i/>
          <w:iCs/>
        </w:rPr>
        <w:t>attention</w:t>
      </w:r>
      <w:r w:rsidR="00EE5875">
        <w:rPr>
          <w:i/>
          <w:iCs/>
        </w:rPr>
        <w:t xml:space="preserve">. </w:t>
      </w:r>
      <w:r w:rsidRPr="00675642">
        <w:rPr>
          <w:i/>
          <w:iCs/>
        </w:rPr>
        <w:t>Aujourd</w:t>
      </w:r>
      <w:r w:rsidR="00EE5875">
        <w:rPr>
          <w:i/>
          <w:iCs/>
        </w:rPr>
        <w:t>’</w:t>
      </w:r>
      <w:r w:rsidRPr="00675642">
        <w:rPr>
          <w:i/>
          <w:iCs/>
        </w:rPr>
        <w:t>hui</w:t>
      </w:r>
      <w:r w:rsidR="00EE5875">
        <w:rPr>
          <w:i/>
          <w:iCs/>
        </w:rPr>
        <w:t xml:space="preserve">, </w:t>
      </w:r>
      <w:r w:rsidRPr="00675642">
        <w:rPr>
          <w:i/>
          <w:iCs/>
        </w:rPr>
        <w:t>un film est une compétition d</w:t>
      </w:r>
      <w:r w:rsidR="00EE5875">
        <w:rPr>
          <w:i/>
          <w:iCs/>
        </w:rPr>
        <w:t>’</w:t>
      </w:r>
      <w:r w:rsidRPr="00675642">
        <w:rPr>
          <w:i/>
          <w:iCs/>
        </w:rPr>
        <w:t>argent</w:t>
      </w:r>
      <w:r w:rsidR="00EE5875">
        <w:rPr>
          <w:i/>
          <w:iCs/>
        </w:rPr>
        <w:t xml:space="preserve">, </w:t>
      </w:r>
      <w:r w:rsidRPr="00675642">
        <w:rPr>
          <w:i/>
          <w:iCs/>
        </w:rPr>
        <w:t>de dépenses</w:t>
      </w:r>
      <w:r w:rsidR="00EE5875">
        <w:rPr>
          <w:i/>
          <w:iCs/>
        </w:rPr>
        <w:t xml:space="preserve">, </w:t>
      </w:r>
      <w:r w:rsidRPr="00675642">
        <w:rPr>
          <w:i/>
          <w:iCs/>
        </w:rPr>
        <w:t>de recettes</w:t>
      </w:r>
      <w:r w:rsidR="00EE5875">
        <w:rPr>
          <w:i/>
          <w:iCs/>
        </w:rPr>
        <w:t xml:space="preserve">, </w:t>
      </w:r>
      <w:r w:rsidRPr="00675642">
        <w:rPr>
          <w:i/>
          <w:iCs/>
        </w:rPr>
        <w:t>de publicité et une débauche de vo</w:t>
      </w:r>
      <w:r w:rsidRPr="00675642">
        <w:rPr>
          <w:i/>
          <w:iCs/>
        </w:rPr>
        <w:t>l</w:t>
      </w:r>
      <w:r w:rsidRPr="00675642">
        <w:rPr>
          <w:i/>
          <w:iCs/>
        </w:rPr>
        <w:t>tage</w:t>
      </w:r>
      <w:r w:rsidR="00EE5875">
        <w:rPr>
          <w:i/>
          <w:iCs/>
        </w:rPr>
        <w:t xml:space="preserve">, </w:t>
      </w:r>
      <w:r w:rsidRPr="00675642">
        <w:rPr>
          <w:i/>
          <w:iCs/>
        </w:rPr>
        <w:t>d</w:t>
      </w:r>
      <w:r w:rsidR="00EE5875">
        <w:rPr>
          <w:i/>
          <w:iCs/>
        </w:rPr>
        <w:t>’</w:t>
      </w:r>
      <w:r w:rsidRPr="00675642">
        <w:rPr>
          <w:i/>
          <w:iCs/>
        </w:rPr>
        <w:t>accessoires somptueux</w:t>
      </w:r>
      <w:r w:rsidR="00EE5875">
        <w:rPr>
          <w:i/>
          <w:iCs/>
        </w:rPr>
        <w:t xml:space="preserve">, </w:t>
      </w:r>
      <w:r w:rsidRPr="00675642">
        <w:rPr>
          <w:i/>
          <w:iCs/>
        </w:rPr>
        <w:t>de figuration nombreuse</w:t>
      </w:r>
      <w:r w:rsidR="00EE5875">
        <w:rPr>
          <w:i/>
          <w:iCs/>
        </w:rPr>
        <w:t xml:space="preserve">, </w:t>
      </w:r>
      <w:r w:rsidRPr="00675642">
        <w:rPr>
          <w:i/>
          <w:iCs/>
        </w:rPr>
        <w:t>de vedettes à sensation</w:t>
      </w:r>
      <w:r w:rsidR="00EE5875">
        <w:rPr>
          <w:i/>
          <w:iCs/>
        </w:rPr>
        <w:t xml:space="preserve">, </w:t>
      </w:r>
      <w:r w:rsidRPr="00675642">
        <w:rPr>
          <w:i/>
          <w:iCs/>
        </w:rPr>
        <w:t>de scènes à grand spectacle</w:t>
      </w:r>
      <w:r w:rsidR="00EE5875">
        <w:rPr>
          <w:i/>
          <w:iCs/>
        </w:rPr>
        <w:t xml:space="preserve">. </w:t>
      </w:r>
      <w:r w:rsidRPr="00675642">
        <w:rPr>
          <w:i/>
          <w:iCs/>
        </w:rPr>
        <w:t>Cette conce</w:t>
      </w:r>
      <w:r w:rsidRPr="00675642">
        <w:rPr>
          <w:i/>
          <w:iCs/>
        </w:rPr>
        <w:t>p</w:t>
      </w:r>
      <w:r w:rsidRPr="00675642">
        <w:rPr>
          <w:i/>
          <w:iCs/>
        </w:rPr>
        <w:t>tion arbitraire et fictivement commerciale du cinéma crée chez les metteurs en scène une déformation professionnelle qui s</w:t>
      </w:r>
      <w:r w:rsidR="00EE5875">
        <w:rPr>
          <w:i/>
          <w:iCs/>
        </w:rPr>
        <w:t>’</w:t>
      </w:r>
      <w:r w:rsidRPr="00675642">
        <w:rPr>
          <w:i/>
          <w:iCs/>
        </w:rPr>
        <w:t>exprime</w:t>
      </w:r>
      <w:r w:rsidR="00EE5875">
        <w:rPr>
          <w:i/>
          <w:iCs/>
        </w:rPr>
        <w:t xml:space="preserve">, </w:t>
      </w:r>
      <w:r w:rsidRPr="00675642">
        <w:rPr>
          <w:i/>
          <w:iCs/>
        </w:rPr>
        <w:t>aussi bien dans l</w:t>
      </w:r>
      <w:r w:rsidR="00EE5875">
        <w:rPr>
          <w:i/>
          <w:iCs/>
        </w:rPr>
        <w:t>’</w:t>
      </w:r>
      <w:r w:rsidRPr="00675642">
        <w:rPr>
          <w:i/>
          <w:iCs/>
        </w:rPr>
        <w:t>ensemble que dans les plus infimes détails de leurs œuvres par toute une série de coq-à-l</w:t>
      </w:r>
      <w:r w:rsidR="00EE5875">
        <w:rPr>
          <w:i/>
          <w:iCs/>
        </w:rPr>
        <w:t>’</w:t>
      </w:r>
      <w:r w:rsidRPr="00675642">
        <w:rPr>
          <w:i/>
          <w:iCs/>
        </w:rPr>
        <w:t>âne</w:t>
      </w:r>
      <w:r w:rsidR="00EE5875">
        <w:rPr>
          <w:i/>
          <w:iCs/>
        </w:rPr>
        <w:t xml:space="preserve">, </w:t>
      </w:r>
      <w:r w:rsidRPr="00675642">
        <w:rPr>
          <w:i/>
          <w:iCs/>
        </w:rPr>
        <w:t>des monstruosités</w:t>
      </w:r>
      <w:r w:rsidR="00EE5875">
        <w:rPr>
          <w:i/>
          <w:iCs/>
        </w:rPr>
        <w:t xml:space="preserve">, </w:t>
      </w:r>
      <w:r w:rsidRPr="00675642">
        <w:rPr>
          <w:i/>
          <w:iCs/>
        </w:rPr>
        <w:t>des sublimités</w:t>
      </w:r>
      <w:r w:rsidR="00EE5875">
        <w:rPr>
          <w:i/>
          <w:iCs/>
        </w:rPr>
        <w:t xml:space="preserve">, </w:t>
      </w:r>
      <w:r w:rsidRPr="00675642">
        <w:rPr>
          <w:i/>
          <w:iCs/>
        </w:rPr>
        <w:t>des incongruités</w:t>
      </w:r>
      <w:r w:rsidR="00EE5875">
        <w:rPr>
          <w:i/>
          <w:iCs/>
        </w:rPr>
        <w:t xml:space="preserve">, </w:t>
      </w:r>
      <w:r w:rsidRPr="00675642">
        <w:rPr>
          <w:i/>
          <w:iCs/>
        </w:rPr>
        <w:t>des fausses s</w:t>
      </w:r>
      <w:r w:rsidRPr="00675642">
        <w:rPr>
          <w:i/>
          <w:iCs/>
        </w:rPr>
        <w:t>i</w:t>
      </w:r>
      <w:r w:rsidRPr="00675642">
        <w:rPr>
          <w:i/>
          <w:iCs/>
        </w:rPr>
        <w:t>tuations</w:t>
      </w:r>
      <w:r w:rsidR="00EE5875">
        <w:rPr>
          <w:i/>
          <w:iCs/>
        </w:rPr>
        <w:t xml:space="preserve">, </w:t>
      </w:r>
      <w:r w:rsidRPr="00675642">
        <w:rPr>
          <w:i/>
          <w:iCs/>
        </w:rPr>
        <w:t>des invraisemblances</w:t>
      </w:r>
      <w:r w:rsidR="00EE5875">
        <w:rPr>
          <w:i/>
          <w:iCs/>
        </w:rPr>
        <w:t xml:space="preserve">, </w:t>
      </w:r>
      <w:r w:rsidRPr="00675642">
        <w:rPr>
          <w:i/>
          <w:iCs/>
        </w:rPr>
        <w:t>des prodiges tellement abr</w:t>
      </w:r>
      <w:r w:rsidRPr="00675642">
        <w:rPr>
          <w:i/>
          <w:iCs/>
        </w:rPr>
        <w:t>a</w:t>
      </w:r>
      <w:r w:rsidRPr="00675642">
        <w:rPr>
          <w:i/>
          <w:iCs/>
        </w:rPr>
        <w:t>cadabrants et absurdes que la raison humaine en semble ba</w:t>
      </w:r>
      <w:r w:rsidRPr="00675642">
        <w:rPr>
          <w:i/>
          <w:iCs/>
        </w:rPr>
        <w:t>n</w:t>
      </w:r>
      <w:r w:rsidRPr="00675642">
        <w:rPr>
          <w:i/>
          <w:iCs/>
        </w:rPr>
        <w:t>nie à jamais</w:t>
      </w:r>
      <w:r w:rsidR="00EE5875">
        <w:rPr>
          <w:i/>
          <w:iCs/>
        </w:rPr>
        <w:t xml:space="preserve">. </w:t>
      </w:r>
      <w:r w:rsidRPr="00675642">
        <w:rPr>
          <w:i/>
          <w:iCs/>
        </w:rPr>
        <w:t xml:space="preserve">Un film est un pot-pourri où le </w:t>
      </w:r>
      <w:r w:rsidRPr="00675642">
        <w:rPr>
          <w:i/>
          <w:iCs/>
        </w:rPr>
        <w:lastRenderedPageBreak/>
        <w:t>meilleur voisine par hasard avec le pire</w:t>
      </w:r>
      <w:r w:rsidR="00EE5875">
        <w:rPr>
          <w:i/>
          <w:iCs/>
        </w:rPr>
        <w:t xml:space="preserve">. </w:t>
      </w:r>
      <w:r w:rsidRPr="00675642">
        <w:rPr>
          <w:i/>
          <w:iCs/>
        </w:rPr>
        <w:t>Ces critiques sont de mon grand</w:t>
      </w:r>
      <w:r w:rsidR="00EE5875">
        <w:rPr>
          <w:i/>
          <w:iCs/>
        </w:rPr>
        <w:t xml:space="preserve">, </w:t>
      </w:r>
      <w:r w:rsidRPr="00675642">
        <w:rPr>
          <w:i/>
          <w:iCs/>
        </w:rPr>
        <w:t>qui avait l</w:t>
      </w:r>
      <w:r w:rsidR="00EE5875">
        <w:rPr>
          <w:i/>
          <w:iCs/>
        </w:rPr>
        <w:t>’</w:t>
      </w:r>
      <w:r w:rsidRPr="00675642">
        <w:rPr>
          <w:i/>
          <w:iCs/>
        </w:rPr>
        <w:t>habitude d</w:t>
      </w:r>
      <w:r w:rsidR="00EE5875">
        <w:rPr>
          <w:i/>
          <w:iCs/>
        </w:rPr>
        <w:t>’</w:t>
      </w:r>
      <w:r w:rsidRPr="00675642">
        <w:rPr>
          <w:i/>
          <w:iCs/>
        </w:rPr>
        <w:t xml:space="preserve">ajouter que </w:t>
      </w:r>
      <w:r w:rsidR="00EE5875">
        <w:rPr>
          <w:i/>
          <w:iCs/>
        </w:rPr>
        <w:t>M. </w:t>
      </w:r>
      <w:proofErr w:type="spellStart"/>
      <w:r w:rsidRPr="00675642">
        <w:rPr>
          <w:i/>
          <w:iCs/>
        </w:rPr>
        <w:t>Lefauché</w:t>
      </w:r>
      <w:proofErr w:type="spellEnd"/>
      <w:r w:rsidR="00EE5875">
        <w:rPr>
          <w:i/>
          <w:iCs/>
        </w:rPr>
        <w:t xml:space="preserve">, </w:t>
      </w:r>
      <w:r w:rsidRPr="00675642">
        <w:rPr>
          <w:i/>
          <w:iCs/>
        </w:rPr>
        <w:t>malgré tous ses mérites</w:t>
      </w:r>
      <w:r w:rsidR="00EE5875">
        <w:rPr>
          <w:i/>
          <w:iCs/>
        </w:rPr>
        <w:t xml:space="preserve">, </w:t>
      </w:r>
      <w:r w:rsidRPr="00675642">
        <w:rPr>
          <w:i/>
          <w:iCs/>
        </w:rPr>
        <w:t>n</w:t>
      </w:r>
      <w:r w:rsidR="00EE5875">
        <w:rPr>
          <w:i/>
          <w:iCs/>
        </w:rPr>
        <w:t>’</w:t>
      </w:r>
      <w:r w:rsidRPr="00675642">
        <w:rPr>
          <w:i/>
          <w:iCs/>
        </w:rPr>
        <w:t>était pas dépourvu de cette mégalomanie qui semble être l</w:t>
      </w:r>
      <w:r w:rsidR="00EE5875">
        <w:rPr>
          <w:i/>
          <w:iCs/>
        </w:rPr>
        <w:t>’</w:t>
      </w:r>
      <w:r w:rsidRPr="00675642">
        <w:rPr>
          <w:i/>
          <w:iCs/>
        </w:rPr>
        <w:t>apanage</w:t>
      </w:r>
      <w:r w:rsidR="00EE5875">
        <w:rPr>
          <w:i/>
          <w:iCs/>
        </w:rPr>
        <w:t xml:space="preserve">, </w:t>
      </w:r>
      <w:r w:rsidRPr="00675642">
        <w:rPr>
          <w:i/>
          <w:iCs/>
        </w:rPr>
        <w:t>le travers d</w:t>
      </w:r>
      <w:r w:rsidR="00EE5875">
        <w:rPr>
          <w:i/>
          <w:iCs/>
        </w:rPr>
        <w:t>’</w:t>
      </w:r>
      <w:r w:rsidRPr="00675642">
        <w:rPr>
          <w:i/>
          <w:iCs/>
        </w:rPr>
        <w:t>esprit des gens de sa corporation</w:t>
      </w:r>
      <w:r w:rsidR="00EE5875">
        <w:rPr>
          <w:i/>
          <w:iCs/>
        </w:rPr>
        <w:t xml:space="preserve">. </w:t>
      </w:r>
      <w:r w:rsidRPr="00675642">
        <w:rPr>
          <w:i/>
          <w:iCs/>
        </w:rPr>
        <w:t>J</w:t>
      </w:r>
      <w:r w:rsidR="00EE5875">
        <w:rPr>
          <w:i/>
          <w:iCs/>
        </w:rPr>
        <w:t>’</w:t>
      </w:r>
      <w:r w:rsidRPr="00675642">
        <w:rPr>
          <w:i/>
          <w:iCs/>
        </w:rPr>
        <w:t>ai déjà dit que mon grand n</w:t>
      </w:r>
      <w:r w:rsidR="00EE5875">
        <w:rPr>
          <w:i/>
          <w:iCs/>
        </w:rPr>
        <w:t>’</w:t>
      </w:r>
      <w:r w:rsidRPr="00675642">
        <w:rPr>
          <w:i/>
          <w:iCs/>
        </w:rPr>
        <w:t xml:space="preserve">aimait pas beaucoup </w:t>
      </w:r>
      <w:r w:rsidR="00EE5875">
        <w:rPr>
          <w:i/>
          <w:iCs/>
        </w:rPr>
        <w:t>M. </w:t>
      </w:r>
      <w:proofErr w:type="spellStart"/>
      <w:r w:rsidRPr="00675642">
        <w:rPr>
          <w:i/>
          <w:iCs/>
        </w:rPr>
        <w:t>Lefauché</w:t>
      </w:r>
      <w:proofErr w:type="spellEnd"/>
      <w:r w:rsidR="00EE5875">
        <w:rPr>
          <w:i/>
          <w:iCs/>
        </w:rPr>
        <w:t xml:space="preserve">. </w:t>
      </w:r>
      <w:r w:rsidRPr="00675642">
        <w:rPr>
          <w:i/>
          <w:iCs/>
        </w:rPr>
        <w:t>Il lui reprochait une certaine boursouflure</w:t>
      </w:r>
      <w:r w:rsidR="00EE5875">
        <w:rPr>
          <w:i/>
          <w:iCs/>
        </w:rPr>
        <w:t xml:space="preserve">, </w:t>
      </w:r>
      <w:r w:rsidRPr="00675642">
        <w:rPr>
          <w:i/>
          <w:iCs/>
        </w:rPr>
        <w:t>une certaine grandiloquence</w:t>
      </w:r>
      <w:r w:rsidR="00EE5875">
        <w:rPr>
          <w:i/>
          <w:iCs/>
        </w:rPr>
        <w:t xml:space="preserve">, </w:t>
      </w:r>
      <w:r w:rsidRPr="00675642">
        <w:rPr>
          <w:i/>
          <w:iCs/>
        </w:rPr>
        <w:t>beaucoup de lourdeur</w:t>
      </w:r>
      <w:r w:rsidR="00EE5875">
        <w:rPr>
          <w:i/>
          <w:iCs/>
        </w:rPr>
        <w:t xml:space="preserve">, </w:t>
      </w:r>
      <w:r w:rsidRPr="00675642">
        <w:rPr>
          <w:i/>
          <w:iCs/>
        </w:rPr>
        <w:t>trop de le</w:t>
      </w:r>
      <w:r w:rsidRPr="00675642">
        <w:rPr>
          <w:i/>
          <w:iCs/>
        </w:rPr>
        <w:t>n</w:t>
      </w:r>
      <w:r w:rsidRPr="00675642">
        <w:rPr>
          <w:i/>
          <w:iCs/>
        </w:rPr>
        <w:t>teur</w:t>
      </w:r>
      <w:r w:rsidR="00EE5875">
        <w:rPr>
          <w:i/>
          <w:iCs/>
        </w:rPr>
        <w:t xml:space="preserve">, </w:t>
      </w:r>
      <w:r w:rsidRPr="00675642">
        <w:rPr>
          <w:i/>
          <w:iCs/>
        </w:rPr>
        <w:t>une absence complète du sens de la réalité</w:t>
      </w:r>
      <w:r w:rsidR="00EE5875">
        <w:rPr>
          <w:i/>
          <w:iCs/>
        </w:rPr>
        <w:t xml:space="preserve">. </w:t>
      </w:r>
      <w:r w:rsidRPr="00675642">
        <w:rPr>
          <w:i/>
          <w:iCs/>
        </w:rPr>
        <w:t>Il me disait</w:t>
      </w:r>
      <w:r w:rsidR="00EE5875">
        <w:rPr>
          <w:i/>
          <w:iCs/>
        </w:rPr>
        <w:t xml:space="preserve"> : </w:t>
      </w:r>
      <w:r w:rsidR="00EE5875">
        <w:t xml:space="preserve">« – </w:t>
      </w:r>
      <w:r w:rsidRPr="00675642">
        <w:rPr>
          <w:i/>
          <w:iCs/>
        </w:rPr>
        <w:t>Toute sa symbolique cache sa pauvreté d</w:t>
      </w:r>
      <w:r w:rsidR="00EE5875">
        <w:rPr>
          <w:i/>
          <w:iCs/>
        </w:rPr>
        <w:t>’</w:t>
      </w:r>
      <w:r w:rsidRPr="00675642">
        <w:rPr>
          <w:i/>
          <w:iCs/>
        </w:rPr>
        <w:t>idées</w:t>
      </w:r>
      <w:r w:rsidR="00EE5875">
        <w:rPr>
          <w:i/>
          <w:iCs/>
        </w:rPr>
        <w:t xml:space="preserve">. </w:t>
      </w:r>
      <w:r w:rsidRPr="00675642">
        <w:rPr>
          <w:i/>
          <w:iCs/>
        </w:rPr>
        <w:t>Tout ce qu</w:t>
      </w:r>
      <w:r w:rsidR="00EE5875">
        <w:rPr>
          <w:i/>
          <w:iCs/>
        </w:rPr>
        <w:t>’</w:t>
      </w:r>
      <w:r w:rsidRPr="00675642">
        <w:rPr>
          <w:i/>
          <w:iCs/>
        </w:rPr>
        <w:t>il te fait faire est faux</w:t>
      </w:r>
      <w:r w:rsidR="00EE5875">
        <w:rPr>
          <w:i/>
          <w:iCs/>
        </w:rPr>
        <w:t>. »</w:t>
      </w:r>
    </w:p>
    <w:p w14:paraId="03B16502" w14:textId="1C4BDA76" w:rsidR="00EE5875" w:rsidRDefault="00457E89" w:rsidP="00457E89">
      <w:pPr>
        <w:rPr>
          <w:i/>
          <w:iCs/>
        </w:rPr>
      </w:pPr>
      <w:r w:rsidRPr="00675642">
        <w:rPr>
          <w:i/>
          <w:iCs/>
        </w:rPr>
        <w:t>Mon grand aimait à me faire rire et à me voir insouciante et joyeuse dans la vie</w:t>
      </w:r>
      <w:r w:rsidR="00EE5875">
        <w:rPr>
          <w:i/>
          <w:iCs/>
        </w:rPr>
        <w:t xml:space="preserve">. </w:t>
      </w:r>
      <w:r w:rsidRPr="00675642">
        <w:rPr>
          <w:i/>
          <w:iCs/>
        </w:rPr>
        <w:t>Il avait horreur de ces rôles compliqués</w:t>
      </w:r>
      <w:r w:rsidR="00EE5875">
        <w:rPr>
          <w:i/>
          <w:iCs/>
        </w:rPr>
        <w:t xml:space="preserve">. </w:t>
      </w:r>
      <w:r w:rsidRPr="00675642">
        <w:rPr>
          <w:i/>
          <w:iCs/>
        </w:rPr>
        <w:t>Il aimait ma simplicité</w:t>
      </w:r>
      <w:r w:rsidR="00EE5875">
        <w:rPr>
          <w:i/>
          <w:iCs/>
        </w:rPr>
        <w:t xml:space="preserve">, </w:t>
      </w:r>
      <w:r w:rsidRPr="00675642">
        <w:rPr>
          <w:i/>
          <w:iCs/>
        </w:rPr>
        <w:t>ma sobriété natives</w:t>
      </w:r>
      <w:r w:rsidR="00EE5875">
        <w:rPr>
          <w:i/>
          <w:iCs/>
        </w:rPr>
        <w:t xml:space="preserve">. </w:t>
      </w:r>
      <w:r w:rsidR="00EE5875">
        <w:t xml:space="preserve">« – </w:t>
      </w:r>
      <w:r w:rsidRPr="00675642">
        <w:rPr>
          <w:i/>
          <w:iCs/>
        </w:rPr>
        <w:t>Tout cela est idiot</w:t>
      </w:r>
      <w:r w:rsidR="00EE5875">
        <w:rPr>
          <w:i/>
          <w:iCs/>
        </w:rPr>
        <w:t xml:space="preserve">, </w:t>
      </w:r>
      <w:r w:rsidRPr="00675642">
        <w:rPr>
          <w:i/>
          <w:iCs/>
        </w:rPr>
        <w:t>me disait-il encore en me parlant de ces rôles extraord</w:t>
      </w:r>
      <w:r w:rsidRPr="00675642">
        <w:rPr>
          <w:i/>
          <w:iCs/>
        </w:rPr>
        <w:t>i</w:t>
      </w:r>
      <w:r w:rsidRPr="00675642">
        <w:rPr>
          <w:i/>
          <w:iCs/>
        </w:rPr>
        <w:t xml:space="preserve">naires que </w:t>
      </w:r>
      <w:r w:rsidR="00EE5875">
        <w:rPr>
          <w:i/>
          <w:iCs/>
        </w:rPr>
        <w:t>M. </w:t>
      </w:r>
      <w:proofErr w:type="spellStart"/>
      <w:r w:rsidRPr="00675642">
        <w:rPr>
          <w:i/>
          <w:iCs/>
        </w:rPr>
        <w:t>Lefauché</w:t>
      </w:r>
      <w:proofErr w:type="spellEnd"/>
      <w:r w:rsidRPr="00675642">
        <w:rPr>
          <w:i/>
          <w:iCs/>
        </w:rPr>
        <w:t xml:space="preserve"> me faisait interpréter avec prédile</w:t>
      </w:r>
      <w:r w:rsidRPr="00675642">
        <w:rPr>
          <w:i/>
          <w:iCs/>
        </w:rPr>
        <w:t>c</w:t>
      </w:r>
      <w:r w:rsidRPr="00675642">
        <w:rPr>
          <w:i/>
          <w:iCs/>
        </w:rPr>
        <w:t>tion</w:t>
      </w:r>
      <w:r w:rsidR="00EE5875">
        <w:rPr>
          <w:i/>
          <w:iCs/>
        </w:rPr>
        <w:t xml:space="preserve">, </w:t>
      </w:r>
      <w:r w:rsidRPr="00675642">
        <w:rPr>
          <w:i/>
          <w:iCs/>
        </w:rPr>
        <w:t>tout cela est idiot et malsain</w:t>
      </w:r>
      <w:r w:rsidR="00EE5875">
        <w:rPr>
          <w:i/>
          <w:iCs/>
        </w:rPr>
        <w:t xml:space="preserve">. </w:t>
      </w:r>
      <w:r w:rsidRPr="00675642">
        <w:rPr>
          <w:i/>
          <w:iCs/>
        </w:rPr>
        <w:t>Tu devrais tourner dans la vie</w:t>
      </w:r>
      <w:r w:rsidR="00EE5875">
        <w:rPr>
          <w:i/>
          <w:iCs/>
        </w:rPr>
        <w:t>. »</w:t>
      </w:r>
      <w:r w:rsidRPr="00675642">
        <w:t xml:space="preserve"> </w:t>
      </w:r>
      <w:r w:rsidRPr="00675642">
        <w:rPr>
          <w:i/>
          <w:iCs/>
        </w:rPr>
        <w:t>Je ne sais pas qui avait raison</w:t>
      </w:r>
      <w:r w:rsidR="00EE5875">
        <w:rPr>
          <w:i/>
          <w:iCs/>
        </w:rPr>
        <w:t xml:space="preserve">, </w:t>
      </w:r>
      <w:r w:rsidRPr="00675642">
        <w:rPr>
          <w:i/>
          <w:iCs/>
        </w:rPr>
        <w:t>car si la gaieté</w:t>
      </w:r>
      <w:r w:rsidR="00EE5875">
        <w:rPr>
          <w:i/>
          <w:iCs/>
        </w:rPr>
        <w:t xml:space="preserve">, </w:t>
      </w:r>
      <w:r w:rsidRPr="00675642">
        <w:rPr>
          <w:i/>
          <w:iCs/>
        </w:rPr>
        <w:t>l</w:t>
      </w:r>
      <w:r w:rsidR="00EE5875">
        <w:rPr>
          <w:i/>
          <w:iCs/>
        </w:rPr>
        <w:t>’</w:t>
      </w:r>
      <w:r w:rsidRPr="00675642">
        <w:rPr>
          <w:i/>
          <w:iCs/>
        </w:rPr>
        <w:t>insouciance</w:t>
      </w:r>
      <w:r w:rsidR="00EE5875">
        <w:rPr>
          <w:i/>
          <w:iCs/>
        </w:rPr>
        <w:t xml:space="preserve">, </w:t>
      </w:r>
      <w:r w:rsidRPr="00675642">
        <w:rPr>
          <w:i/>
          <w:iCs/>
        </w:rPr>
        <w:t>l</w:t>
      </w:r>
      <w:r w:rsidR="00EE5875">
        <w:rPr>
          <w:i/>
          <w:iCs/>
        </w:rPr>
        <w:t>’</w:t>
      </w:r>
      <w:r w:rsidRPr="00675642">
        <w:rPr>
          <w:i/>
          <w:iCs/>
        </w:rPr>
        <w:t>enfantillage partagent naïvement mon cœur</w:t>
      </w:r>
      <w:r w:rsidR="00EE5875">
        <w:rPr>
          <w:i/>
          <w:iCs/>
        </w:rPr>
        <w:t xml:space="preserve">, </w:t>
      </w:r>
      <w:r w:rsidRPr="00675642">
        <w:rPr>
          <w:i/>
          <w:iCs/>
        </w:rPr>
        <w:t>je crois que le fond de ma véritable nature est très sincèrement la tristesse</w:t>
      </w:r>
      <w:r w:rsidR="00EE5875">
        <w:rPr>
          <w:i/>
          <w:iCs/>
        </w:rPr>
        <w:t xml:space="preserve">. </w:t>
      </w:r>
      <w:r w:rsidRPr="00675642">
        <w:rPr>
          <w:i/>
          <w:iCs/>
        </w:rPr>
        <w:t>J</w:t>
      </w:r>
      <w:r w:rsidR="00EE5875">
        <w:rPr>
          <w:i/>
          <w:iCs/>
        </w:rPr>
        <w:t>’</w:t>
      </w:r>
      <w:r w:rsidRPr="00675642">
        <w:rPr>
          <w:i/>
          <w:iCs/>
        </w:rPr>
        <w:t>ai toujours été triste</w:t>
      </w:r>
      <w:r w:rsidR="00EE5875">
        <w:rPr>
          <w:i/>
          <w:iCs/>
        </w:rPr>
        <w:t xml:space="preserve">, </w:t>
      </w:r>
      <w:r w:rsidRPr="00675642">
        <w:rPr>
          <w:i/>
          <w:iCs/>
        </w:rPr>
        <w:t>mortellement triste quand j</w:t>
      </w:r>
      <w:r w:rsidR="00EE5875">
        <w:rPr>
          <w:i/>
          <w:iCs/>
        </w:rPr>
        <w:t>’</w:t>
      </w:r>
      <w:r w:rsidRPr="00675642">
        <w:rPr>
          <w:i/>
          <w:iCs/>
        </w:rPr>
        <w:t>étais petite fille</w:t>
      </w:r>
      <w:r w:rsidR="00EE5875">
        <w:rPr>
          <w:i/>
          <w:iCs/>
        </w:rPr>
        <w:t xml:space="preserve">, </w:t>
      </w:r>
      <w:r w:rsidRPr="00675642">
        <w:rPr>
          <w:i/>
          <w:iCs/>
        </w:rPr>
        <w:t>avec des accès d</w:t>
      </w:r>
      <w:r w:rsidR="00EE5875">
        <w:rPr>
          <w:i/>
          <w:iCs/>
        </w:rPr>
        <w:t>’</w:t>
      </w:r>
      <w:r w:rsidRPr="00675642">
        <w:rPr>
          <w:i/>
          <w:iCs/>
        </w:rPr>
        <w:t>angoisse qui me serraient soudainement le cœur</w:t>
      </w:r>
      <w:r w:rsidR="00EE5875">
        <w:rPr>
          <w:i/>
          <w:iCs/>
        </w:rPr>
        <w:t xml:space="preserve">, </w:t>
      </w:r>
      <w:r w:rsidRPr="00675642">
        <w:rPr>
          <w:i/>
          <w:iCs/>
        </w:rPr>
        <w:t>et quand je sentais que j</w:t>
      </w:r>
      <w:r w:rsidR="00EE5875">
        <w:rPr>
          <w:i/>
          <w:iCs/>
        </w:rPr>
        <w:t>’</w:t>
      </w:r>
      <w:r w:rsidRPr="00675642">
        <w:rPr>
          <w:i/>
          <w:iCs/>
        </w:rPr>
        <w:t>allais me p</w:t>
      </w:r>
      <w:r w:rsidRPr="00675642">
        <w:rPr>
          <w:i/>
          <w:iCs/>
        </w:rPr>
        <w:t>â</w:t>
      </w:r>
      <w:r w:rsidRPr="00675642">
        <w:rPr>
          <w:i/>
          <w:iCs/>
        </w:rPr>
        <w:t>mer</w:t>
      </w:r>
      <w:r w:rsidR="00EE5875">
        <w:rPr>
          <w:i/>
          <w:iCs/>
        </w:rPr>
        <w:t xml:space="preserve">, </w:t>
      </w:r>
      <w:r w:rsidRPr="00675642">
        <w:rPr>
          <w:i/>
          <w:iCs/>
        </w:rPr>
        <w:t>vite</w:t>
      </w:r>
      <w:r w:rsidR="00EE5875">
        <w:rPr>
          <w:i/>
          <w:iCs/>
        </w:rPr>
        <w:t xml:space="preserve">, </w:t>
      </w:r>
      <w:r w:rsidRPr="00675642">
        <w:rPr>
          <w:i/>
          <w:iCs/>
        </w:rPr>
        <w:t>vite j</w:t>
      </w:r>
      <w:r w:rsidR="00EE5875">
        <w:rPr>
          <w:i/>
          <w:iCs/>
        </w:rPr>
        <w:t>’</w:t>
      </w:r>
      <w:r w:rsidRPr="00675642">
        <w:rPr>
          <w:i/>
          <w:iCs/>
        </w:rPr>
        <w:t>éclatais de rire</w:t>
      </w:r>
      <w:r w:rsidR="00EE5875">
        <w:rPr>
          <w:i/>
          <w:iCs/>
        </w:rPr>
        <w:t xml:space="preserve">. </w:t>
      </w:r>
      <w:r w:rsidRPr="00675642">
        <w:rPr>
          <w:i/>
          <w:iCs/>
        </w:rPr>
        <w:t>C</w:t>
      </w:r>
      <w:r w:rsidR="00EE5875">
        <w:rPr>
          <w:i/>
          <w:iCs/>
        </w:rPr>
        <w:t>’</w:t>
      </w:r>
      <w:r w:rsidRPr="00675642">
        <w:rPr>
          <w:i/>
          <w:iCs/>
        </w:rPr>
        <w:t>est pourquoi je sais rire à v</w:t>
      </w:r>
      <w:r w:rsidRPr="00675642">
        <w:rPr>
          <w:i/>
          <w:iCs/>
        </w:rPr>
        <w:t>o</w:t>
      </w:r>
      <w:r w:rsidRPr="00675642">
        <w:rPr>
          <w:i/>
          <w:iCs/>
        </w:rPr>
        <w:t>lonté</w:t>
      </w:r>
      <w:r w:rsidR="00EE5875">
        <w:rPr>
          <w:i/>
          <w:iCs/>
        </w:rPr>
        <w:t xml:space="preserve">, </w:t>
      </w:r>
      <w:r w:rsidRPr="00675642">
        <w:rPr>
          <w:i/>
          <w:iCs/>
        </w:rPr>
        <w:t>mais mon rire me fait toujours mal</w:t>
      </w:r>
      <w:r w:rsidR="00EE5875">
        <w:rPr>
          <w:i/>
          <w:iCs/>
        </w:rPr>
        <w:t xml:space="preserve">, </w:t>
      </w:r>
      <w:r w:rsidRPr="00675642">
        <w:rPr>
          <w:i/>
          <w:iCs/>
        </w:rPr>
        <w:t>chose que j</w:t>
      </w:r>
      <w:r w:rsidR="00EE5875">
        <w:rPr>
          <w:i/>
          <w:iCs/>
        </w:rPr>
        <w:t>’</w:t>
      </w:r>
      <w:r w:rsidRPr="00675642">
        <w:rPr>
          <w:i/>
          <w:iCs/>
        </w:rPr>
        <w:t>ai to</w:t>
      </w:r>
      <w:r w:rsidRPr="00675642">
        <w:rPr>
          <w:i/>
          <w:iCs/>
        </w:rPr>
        <w:t>u</w:t>
      </w:r>
      <w:r w:rsidRPr="00675642">
        <w:rPr>
          <w:i/>
          <w:iCs/>
        </w:rPr>
        <w:t>jours cachée à mon grand</w:t>
      </w:r>
      <w:r w:rsidR="00EE5875">
        <w:rPr>
          <w:i/>
          <w:iCs/>
        </w:rPr>
        <w:t>.</w:t>
      </w:r>
    </w:p>
    <w:p w14:paraId="17B21207" w14:textId="77777777" w:rsidR="00EE5875" w:rsidRDefault="00457E89" w:rsidP="00457E89">
      <w:pPr>
        <w:rPr>
          <w:i/>
          <w:iCs/>
        </w:rPr>
      </w:pPr>
      <w:r w:rsidRPr="00675642">
        <w:rPr>
          <w:i/>
          <w:iCs/>
        </w:rPr>
        <w:t>Il s</w:t>
      </w:r>
      <w:r w:rsidR="00EE5875">
        <w:rPr>
          <w:i/>
          <w:iCs/>
        </w:rPr>
        <w:t>’</w:t>
      </w:r>
      <w:r w:rsidRPr="00675642">
        <w:rPr>
          <w:i/>
          <w:iCs/>
        </w:rPr>
        <w:t>était montré si bon envers moi</w:t>
      </w:r>
      <w:r w:rsidR="00EE5875">
        <w:rPr>
          <w:i/>
          <w:iCs/>
        </w:rPr>
        <w:t xml:space="preserve"> ! </w:t>
      </w:r>
      <w:r w:rsidRPr="00675642">
        <w:rPr>
          <w:i/>
          <w:iCs/>
        </w:rPr>
        <w:t>Il m</w:t>
      </w:r>
      <w:r w:rsidR="00EE5875">
        <w:rPr>
          <w:i/>
          <w:iCs/>
        </w:rPr>
        <w:t>’</w:t>
      </w:r>
      <w:r w:rsidRPr="00675642">
        <w:rPr>
          <w:i/>
          <w:iCs/>
        </w:rPr>
        <w:t>avait inspiré co</w:t>
      </w:r>
      <w:r w:rsidRPr="00675642">
        <w:rPr>
          <w:i/>
          <w:iCs/>
        </w:rPr>
        <w:t>n</w:t>
      </w:r>
      <w:r w:rsidRPr="00675642">
        <w:rPr>
          <w:i/>
          <w:iCs/>
        </w:rPr>
        <w:t>fiance</w:t>
      </w:r>
      <w:r w:rsidR="00EE5875">
        <w:rPr>
          <w:i/>
          <w:iCs/>
        </w:rPr>
        <w:t xml:space="preserve">. </w:t>
      </w:r>
      <w:r w:rsidRPr="00675642">
        <w:rPr>
          <w:i/>
          <w:iCs/>
        </w:rPr>
        <w:t>Il avait su me prendre dans ses bras</w:t>
      </w:r>
      <w:r w:rsidR="00EE5875">
        <w:rPr>
          <w:i/>
          <w:iCs/>
        </w:rPr>
        <w:t xml:space="preserve">. </w:t>
      </w:r>
      <w:r w:rsidRPr="00675642">
        <w:rPr>
          <w:i/>
          <w:iCs/>
        </w:rPr>
        <w:t>Il avait su me calmer</w:t>
      </w:r>
      <w:r w:rsidR="00EE5875">
        <w:rPr>
          <w:i/>
          <w:iCs/>
        </w:rPr>
        <w:t xml:space="preserve">. </w:t>
      </w:r>
      <w:r w:rsidRPr="00675642">
        <w:rPr>
          <w:i/>
          <w:iCs/>
        </w:rPr>
        <w:t>Il avait su prendre sur lui ma maladie</w:t>
      </w:r>
      <w:r w:rsidR="00EE5875">
        <w:rPr>
          <w:i/>
          <w:iCs/>
        </w:rPr>
        <w:t xml:space="preserve">. </w:t>
      </w:r>
      <w:r w:rsidRPr="00675642">
        <w:rPr>
          <w:i/>
          <w:iCs/>
        </w:rPr>
        <w:t>Je ne sentais plus mon cœur</w:t>
      </w:r>
      <w:r w:rsidR="00EE5875">
        <w:rPr>
          <w:i/>
          <w:iCs/>
        </w:rPr>
        <w:t xml:space="preserve">. </w:t>
      </w:r>
      <w:r w:rsidRPr="00675642">
        <w:rPr>
          <w:i/>
          <w:iCs/>
        </w:rPr>
        <w:t>Je ne craignais plus rien</w:t>
      </w:r>
      <w:r w:rsidR="00EE5875">
        <w:rPr>
          <w:i/>
          <w:iCs/>
        </w:rPr>
        <w:t xml:space="preserve">. </w:t>
      </w:r>
      <w:r w:rsidRPr="00675642">
        <w:rPr>
          <w:i/>
          <w:iCs/>
        </w:rPr>
        <w:t>Avant de faire du c</w:t>
      </w:r>
      <w:r w:rsidRPr="00675642">
        <w:rPr>
          <w:i/>
          <w:iCs/>
        </w:rPr>
        <w:t>i</w:t>
      </w:r>
      <w:r w:rsidRPr="00675642">
        <w:rPr>
          <w:i/>
          <w:iCs/>
        </w:rPr>
        <w:t>néma j</w:t>
      </w:r>
      <w:r w:rsidR="00EE5875">
        <w:rPr>
          <w:i/>
          <w:iCs/>
        </w:rPr>
        <w:t>’</w:t>
      </w:r>
      <w:r w:rsidRPr="00675642">
        <w:rPr>
          <w:i/>
          <w:iCs/>
        </w:rPr>
        <w:t>étais devenue très forte</w:t>
      </w:r>
      <w:r w:rsidR="00EE5875">
        <w:rPr>
          <w:i/>
          <w:iCs/>
        </w:rPr>
        <w:t xml:space="preserve">. </w:t>
      </w:r>
      <w:r w:rsidRPr="00675642">
        <w:rPr>
          <w:i/>
          <w:iCs/>
        </w:rPr>
        <w:t>Il me faisait manger et boire</w:t>
      </w:r>
      <w:r w:rsidR="00EE5875">
        <w:rPr>
          <w:i/>
          <w:iCs/>
        </w:rPr>
        <w:t xml:space="preserve">. </w:t>
      </w:r>
      <w:r w:rsidRPr="00675642">
        <w:rPr>
          <w:i/>
          <w:iCs/>
        </w:rPr>
        <w:t>Il savait me faire dormir</w:t>
      </w:r>
      <w:r w:rsidR="00EE5875">
        <w:rPr>
          <w:i/>
          <w:iCs/>
        </w:rPr>
        <w:t xml:space="preserve">. </w:t>
      </w:r>
      <w:r w:rsidRPr="00675642">
        <w:rPr>
          <w:i/>
          <w:iCs/>
        </w:rPr>
        <w:t>Je respirais</w:t>
      </w:r>
      <w:r w:rsidR="00EE5875">
        <w:rPr>
          <w:i/>
          <w:iCs/>
        </w:rPr>
        <w:t xml:space="preserve">. </w:t>
      </w:r>
      <w:r w:rsidRPr="00675642">
        <w:rPr>
          <w:i/>
          <w:iCs/>
        </w:rPr>
        <w:t>J</w:t>
      </w:r>
      <w:r w:rsidR="00EE5875">
        <w:rPr>
          <w:i/>
          <w:iCs/>
        </w:rPr>
        <w:t>’</w:t>
      </w:r>
      <w:r w:rsidRPr="00675642">
        <w:rPr>
          <w:i/>
          <w:iCs/>
        </w:rPr>
        <w:t>étais calme</w:t>
      </w:r>
      <w:r w:rsidR="00EE5875">
        <w:rPr>
          <w:i/>
          <w:iCs/>
        </w:rPr>
        <w:t xml:space="preserve">. </w:t>
      </w:r>
      <w:r w:rsidRPr="00675642">
        <w:rPr>
          <w:i/>
          <w:iCs/>
        </w:rPr>
        <w:t>Et tout cela grâce à mon grand</w:t>
      </w:r>
      <w:r w:rsidR="00EE5875">
        <w:rPr>
          <w:i/>
          <w:iCs/>
        </w:rPr>
        <w:t>.</w:t>
      </w:r>
    </w:p>
    <w:p w14:paraId="6AEE9723" w14:textId="725FA62A" w:rsidR="00457E89" w:rsidRPr="00675642" w:rsidRDefault="00457E89" w:rsidP="00457E89">
      <w:r w:rsidRPr="00675642">
        <w:rPr>
          <w:i/>
          <w:iCs/>
        </w:rPr>
        <w:lastRenderedPageBreak/>
        <w:t>D</w:t>
      </w:r>
      <w:r w:rsidR="00EE5875">
        <w:rPr>
          <w:i/>
          <w:iCs/>
        </w:rPr>
        <w:t>’</w:t>
      </w:r>
      <w:r w:rsidRPr="00675642">
        <w:rPr>
          <w:i/>
          <w:iCs/>
        </w:rPr>
        <w:t>ailleurs</w:t>
      </w:r>
      <w:r w:rsidR="00EE5875">
        <w:rPr>
          <w:i/>
          <w:iCs/>
        </w:rPr>
        <w:t xml:space="preserve">, </w:t>
      </w:r>
      <w:r w:rsidRPr="00675642">
        <w:rPr>
          <w:i/>
          <w:iCs/>
        </w:rPr>
        <w:t>je lui dois tout</w:t>
      </w:r>
      <w:r w:rsidR="00EE5875">
        <w:rPr>
          <w:i/>
          <w:iCs/>
        </w:rPr>
        <w:t xml:space="preserve">. </w:t>
      </w:r>
      <w:r w:rsidRPr="00675642">
        <w:rPr>
          <w:i/>
          <w:iCs/>
        </w:rPr>
        <w:t>Tout ce que je sais</w:t>
      </w:r>
      <w:r w:rsidR="00EE5875">
        <w:rPr>
          <w:i/>
          <w:iCs/>
        </w:rPr>
        <w:t xml:space="preserve">, </w:t>
      </w:r>
      <w:r w:rsidRPr="00675642">
        <w:rPr>
          <w:i/>
          <w:iCs/>
        </w:rPr>
        <w:t>c</w:t>
      </w:r>
      <w:r w:rsidR="00EE5875">
        <w:rPr>
          <w:i/>
          <w:iCs/>
        </w:rPr>
        <w:t>’</w:t>
      </w:r>
      <w:r w:rsidRPr="00675642">
        <w:rPr>
          <w:i/>
          <w:iCs/>
        </w:rPr>
        <w:t>est lui qui me l</w:t>
      </w:r>
      <w:r w:rsidR="00EE5875">
        <w:rPr>
          <w:i/>
          <w:iCs/>
        </w:rPr>
        <w:t>’</w:t>
      </w:r>
      <w:r w:rsidRPr="00675642">
        <w:rPr>
          <w:i/>
          <w:iCs/>
        </w:rPr>
        <w:t>a appris</w:t>
      </w:r>
      <w:r w:rsidR="00EE5875">
        <w:rPr>
          <w:i/>
          <w:iCs/>
        </w:rPr>
        <w:t xml:space="preserve">. </w:t>
      </w:r>
      <w:r w:rsidRPr="00675642">
        <w:rPr>
          <w:i/>
          <w:iCs/>
        </w:rPr>
        <w:t>Il m</w:t>
      </w:r>
      <w:r w:rsidR="00EE5875">
        <w:rPr>
          <w:i/>
          <w:iCs/>
        </w:rPr>
        <w:t>’</w:t>
      </w:r>
      <w:r w:rsidRPr="00675642">
        <w:rPr>
          <w:i/>
          <w:iCs/>
        </w:rPr>
        <w:t>a appris à m</w:t>
      </w:r>
      <w:r w:rsidR="00EE5875">
        <w:rPr>
          <w:i/>
          <w:iCs/>
        </w:rPr>
        <w:t>’</w:t>
      </w:r>
      <w:r w:rsidRPr="00675642">
        <w:rPr>
          <w:i/>
          <w:iCs/>
        </w:rPr>
        <w:t>habiller</w:t>
      </w:r>
      <w:r w:rsidR="00EE5875">
        <w:rPr>
          <w:i/>
          <w:iCs/>
        </w:rPr>
        <w:t xml:space="preserve">. </w:t>
      </w:r>
      <w:r w:rsidRPr="00675642">
        <w:rPr>
          <w:i/>
          <w:iCs/>
        </w:rPr>
        <w:t>Il m</w:t>
      </w:r>
      <w:r w:rsidR="00EE5875">
        <w:rPr>
          <w:i/>
          <w:iCs/>
        </w:rPr>
        <w:t>’</w:t>
      </w:r>
      <w:r w:rsidRPr="00675642">
        <w:rPr>
          <w:i/>
          <w:iCs/>
        </w:rPr>
        <w:t>a appris à ma</w:t>
      </w:r>
      <w:r w:rsidRPr="00675642">
        <w:rPr>
          <w:i/>
          <w:iCs/>
        </w:rPr>
        <w:t>r</w:t>
      </w:r>
      <w:r w:rsidRPr="00675642">
        <w:rPr>
          <w:i/>
          <w:iCs/>
        </w:rPr>
        <w:t>cher</w:t>
      </w:r>
      <w:r w:rsidR="00EE5875">
        <w:rPr>
          <w:i/>
          <w:iCs/>
        </w:rPr>
        <w:t xml:space="preserve">. </w:t>
      </w:r>
      <w:r w:rsidRPr="00675642">
        <w:rPr>
          <w:i/>
          <w:iCs/>
        </w:rPr>
        <w:t>Il m</w:t>
      </w:r>
      <w:r w:rsidR="00EE5875">
        <w:rPr>
          <w:i/>
          <w:iCs/>
        </w:rPr>
        <w:t>’</w:t>
      </w:r>
      <w:r w:rsidRPr="00675642">
        <w:rPr>
          <w:i/>
          <w:iCs/>
        </w:rPr>
        <w:t>a appris à me maquiller</w:t>
      </w:r>
      <w:r w:rsidR="00EE5875">
        <w:rPr>
          <w:i/>
          <w:iCs/>
        </w:rPr>
        <w:t xml:space="preserve">. </w:t>
      </w:r>
      <w:r w:rsidRPr="00675642">
        <w:rPr>
          <w:i/>
          <w:iCs/>
        </w:rPr>
        <w:t>Je dois avouer que sans lui</w:t>
      </w:r>
      <w:r w:rsidR="00EE5875">
        <w:rPr>
          <w:i/>
          <w:iCs/>
        </w:rPr>
        <w:t xml:space="preserve">, </w:t>
      </w:r>
      <w:r w:rsidRPr="00675642">
        <w:rPr>
          <w:i/>
          <w:iCs/>
        </w:rPr>
        <w:t>je n</w:t>
      </w:r>
      <w:r w:rsidR="00EE5875">
        <w:rPr>
          <w:i/>
          <w:iCs/>
        </w:rPr>
        <w:t>’</w:t>
      </w:r>
      <w:r w:rsidRPr="00675642">
        <w:rPr>
          <w:i/>
          <w:iCs/>
        </w:rPr>
        <w:t>aurais jamais su rendre tout ce que j</w:t>
      </w:r>
      <w:r w:rsidR="00EE5875">
        <w:rPr>
          <w:i/>
          <w:iCs/>
        </w:rPr>
        <w:t>’</w:t>
      </w:r>
      <w:r w:rsidRPr="00675642">
        <w:rPr>
          <w:i/>
          <w:iCs/>
        </w:rPr>
        <w:t>ai fait dans l</w:t>
      </w:r>
      <w:r w:rsidR="00EE5875">
        <w:t>’</w:t>
      </w:r>
      <w:r w:rsidRPr="00675642">
        <w:t>Ève F</w:t>
      </w:r>
      <w:r w:rsidRPr="00675642">
        <w:t>u</w:t>
      </w:r>
      <w:r w:rsidRPr="00675642">
        <w:t>ture</w:t>
      </w:r>
      <w:r w:rsidR="00EE5875">
        <w:t xml:space="preserve">. </w:t>
      </w:r>
      <w:r w:rsidRPr="00675642">
        <w:rPr>
          <w:i/>
          <w:iCs/>
        </w:rPr>
        <w:t>Le soir</w:t>
      </w:r>
      <w:r w:rsidR="00EE5875">
        <w:rPr>
          <w:i/>
          <w:iCs/>
        </w:rPr>
        <w:t xml:space="preserve">, </w:t>
      </w:r>
      <w:r w:rsidRPr="00675642">
        <w:rPr>
          <w:i/>
          <w:iCs/>
        </w:rPr>
        <w:t>après le travail du studio</w:t>
      </w:r>
      <w:r w:rsidR="00EE5875">
        <w:rPr>
          <w:i/>
          <w:iCs/>
        </w:rPr>
        <w:t xml:space="preserve">, </w:t>
      </w:r>
      <w:r w:rsidRPr="00675642">
        <w:rPr>
          <w:i/>
          <w:iCs/>
        </w:rPr>
        <w:t>il revenait sur tous les conseils</w:t>
      </w:r>
      <w:r w:rsidR="00EE5875">
        <w:rPr>
          <w:i/>
          <w:iCs/>
        </w:rPr>
        <w:t xml:space="preserve">, </w:t>
      </w:r>
      <w:r w:rsidRPr="00675642">
        <w:rPr>
          <w:i/>
          <w:iCs/>
        </w:rPr>
        <w:t>toutes les indications</w:t>
      </w:r>
      <w:r w:rsidR="00EE5875">
        <w:rPr>
          <w:i/>
          <w:iCs/>
        </w:rPr>
        <w:t xml:space="preserve">, </w:t>
      </w:r>
      <w:r w:rsidRPr="00675642">
        <w:rPr>
          <w:i/>
          <w:iCs/>
        </w:rPr>
        <w:t xml:space="preserve">toutes les recommandations de </w:t>
      </w:r>
      <w:r w:rsidR="00EE5875">
        <w:rPr>
          <w:i/>
          <w:iCs/>
        </w:rPr>
        <w:t>M. </w:t>
      </w:r>
      <w:proofErr w:type="spellStart"/>
      <w:r w:rsidRPr="00675642">
        <w:rPr>
          <w:i/>
          <w:iCs/>
        </w:rPr>
        <w:t>Lefauché</w:t>
      </w:r>
      <w:proofErr w:type="spellEnd"/>
      <w:r w:rsidR="00EE5875">
        <w:rPr>
          <w:i/>
          <w:iCs/>
        </w:rPr>
        <w:t xml:space="preserve">, </w:t>
      </w:r>
      <w:r w:rsidRPr="00675642">
        <w:rPr>
          <w:i/>
          <w:iCs/>
        </w:rPr>
        <w:t>prétextant que ce n</w:t>
      </w:r>
      <w:r w:rsidR="00EE5875">
        <w:rPr>
          <w:i/>
          <w:iCs/>
        </w:rPr>
        <w:t>’</w:t>
      </w:r>
      <w:r w:rsidRPr="00675642">
        <w:rPr>
          <w:i/>
          <w:iCs/>
        </w:rPr>
        <w:t>étaient que des trucs de m</w:t>
      </w:r>
      <w:r w:rsidRPr="00675642">
        <w:rPr>
          <w:i/>
          <w:iCs/>
        </w:rPr>
        <w:t>é</w:t>
      </w:r>
      <w:r w:rsidRPr="00675642">
        <w:rPr>
          <w:i/>
          <w:iCs/>
        </w:rPr>
        <w:t>tier</w:t>
      </w:r>
      <w:r w:rsidR="00EE5875">
        <w:rPr>
          <w:i/>
          <w:iCs/>
        </w:rPr>
        <w:t xml:space="preserve">, </w:t>
      </w:r>
      <w:r w:rsidRPr="00675642">
        <w:rPr>
          <w:i/>
          <w:iCs/>
        </w:rPr>
        <w:t>et se mettait à mimer les scènes que j</w:t>
      </w:r>
      <w:r w:rsidR="00EE5875">
        <w:rPr>
          <w:i/>
          <w:iCs/>
        </w:rPr>
        <w:t>’</w:t>
      </w:r>
      <w:r w:rsidRPr="00675642">
        <w:rPr>
          <w:i/>
          <w:iCs/>
        </w:rPr>
        <w:t>avais déjà ou que j</w:t>
      </w:r>
      <w:r w:rsidR="00EE5875">
        <w:rPr>
          <w:i/>
          <w:iCs/>
        </w:rPr>
        <w:t>’</w:t>
      </w:r>
      <w:r w:rsidRPr="00675642">
        <w:rPr>
          <w:i/>
          <w:iCs/>
        </w:rPr>
        <w:t>avais encore à interpréter</w:t>
      </w:r>
      <w:r w:rsidR="00EE5875">
        <w:rPr>
          <w:i/>
          <w:iCs/>
        </w:rPr>
        <w:t xml:space="preserve"> ; </w:t>
      </w:r>
      <w:r w:rsidRPr="00675642">
        <w:rPr>
          <w:i/>
          <w:iCs/>
        </w:rPr>
        <w:t>tout ce qu</w:t>
      </w:r>
      <w:r w:rsidR="00EE5875">
        <w:rPr>
          <w:i/>
          <w:iCs/>
        </w:rPr>
        <w:t>’</w:t>
      </w:r>
      <w:r w:rsidRPr="00675642">
        <w:rPr>
          <w:i/>
          <w:iCs/>
        </w:rPr>
        <w:t>il m</w:t>
      </w:r>
      <w:r w:rsidR="00EE5875">
        <w:rPr>
          <w:i/>
          <w:iCs/>
        </w:rPr>
        <w:t>’</w:t>
      </w:r>
      <w:r w:rsidRPr="00675642">
        <w:rPr>
          <w:i/>
          <w:iCs/>
        </w:rPr>
        <w:t>indiquait était r</w:t>
      </w:r>
      <w:r w:rsidRPr="00675642">
        <w:rPr>
          <w:i/>
          <w:iCs/>
        </w:rPr>
        <w:t>a</w:t>
      </w:r>
      <w:r w:rsidRPr="00675642">
        <w:rPr>
          <w:i/>
          <w:iCs/>
        </w:rPr>
        <w:t>dieux</w:t>
      </w:r>
      <w:r w:rsidR="00EE5875">
        <w:rPr>
          <w:i/>
          <w:iCs/>
        </w:rPr>
        <w:t xml:space="preserve">, </w:t>
      </w:r>
      <w:r w:rsidRPr="00675642">
        <w:rPr>
          <w:i/>
          <w:iCs/>
        </w:rPr>
        <w:t>plein d</w:t>
      </w:r>
      <w:r w:rsidR="00EE5875">
        <w:rPr>
          <w:i/>
          <w:iCs/>
        </w:rPr>
        <w:t>’</w:t>
      </w:r>
      <w:r w:rsidRPr="00675642">
        <w:rPr>
          <w:i/>
          <w:iCs/>
        </w:rPr>
        <w:t>aisance</w:t>
      </w:r>
      <w:r w:rsidR="00EE5875">
        <w:rPr>
          <w:i/>
          <w:iCs/>
        </w:rPr>
        <w:t xml:space="preserve">, </w:t>
      </w:r>
      <w:r w:rsidRPr="00675642">
        <w:rPr>
          <w:i/>
          <w:iCs/>
        </w:rPr>
        <w:t>c</w:t>
      </w:r>
      <w:r w:rsidR="00EE5875">
        <w:rPr>
          <w:i/>
          <w:iCs/>
        </w:rPr>
        <w:t>’</w:t>
      </w:r>
      <w:r w:rsidRPr="00675642">
        <w:rPr>
          <w:i/>
          <w:iCs/>
        </w:rPr>
        <w:t>était la vérité même</w:t>
      </w:r>
      <w:r w:rsidR="00EE5875">
        <w:rPr>
          <w:i/>
          <w:iCs/>
        </w:rPr>
        <w:t xml:space="preserve">, </w:t>
      </w:r>
      <w:r w:rsidRPr="00675642">
        <w:rPr>
          <w:i/>
          <w:iCs/>
        </w:rPr>
        <w:t>toujours en pleine réalité</w:t>
      </w:r>
      <w:r w:rsidR="00EE5875">
        <w:rPr>
          <w:i/>
          <w:iCs/>
        </w:rPr>
        <w:t xml:space="preserve">. </w:t>
      </w:r>
      <w:r w:rsidRPr="00675642">
        <w:rPr>
          <w:i/>
          <w:iCs/>
        </w:rPr>
        <w:t>Il était inouï</w:t>
      </w:r>
      <w:r w:rsidR="00EE5875">
        <w:rPr>
          <w:i/>
          <w:iCs/>
        </w:rPr>
        <w:t xml:space="preserve">. </w:t>
      </w:r>
      <w:r w:rsidRPr="00675642">
        <w:rPr>
          <w:i/>
          <w:iCs/>
        </w:rPr>
        <w:t>Il menait à sa perfection un geste que je n</w:t>
      </w:r>
      <w:r w:rsidR="00EE5875">
        <w:rPr>
          <w:i/>
          <w:iCs/>
        </w:rPr>
        <w:t>’</w:t>
      </w:r>
      <w:r w:rsidRPr="00675642">
        <w:rPr>
          <w:i/>
          <w:iCs/>
        </w:rPr>
        <w:t>avais pas su parachever</w:t>
      </w:r>
      <w:r w:rsidR="00EE5875">
        <w:rPr>
          <w:i/>
          <w:iCs/>
        </w:rPr>
        <w:t xml:space="preserve">. </w:t>
      </w:r>
      <w:r w:rsidRPr="00675642">
        <w:rPr>
          <w:i/>
          <w:iCs/>
        </w:rPr>
        <w:t xml:space="preserve">Je lui expliquais la situation telle que </w:t>
      </w:r>
      <w:r w:rsidR="00EE5875">
        <w:rPr>
          <w:i/>
          <w:iCs/>
        </w:rPr>
        <w:t>M. </w:t>
      </w:r>
      <w:proofErr w:type="spellStart"/>
      <w:r w:rsidRPr="00675642">
        <w:rPr>
          <w:i/>
          <w:iCs/>
        </w:rPr>
        <w:t>Lefauché</w:t>
      </w:r>
      <w:proofErr w:type="spellEnd"/>
      <w:r w:rsidRPr="00675642">
        <w:rPr>
          <w:i/>
          <w:iCs/>
        </w:rPr>
        <w:t xml:space="preserve"> me l</w:t>
      </w:r>
      <w:r w:rsidR="00EE5875">
        <w:rPr>
          <w:i/>
          <w:iCs/>
        </w:rPr>
        <w:t>’</w:t>
      </w:r>
      <w:r w:rsidRPr="00675642">
        <w:rPr>
          <w:i/>
          <w:iCs/>
        </w:rPr>
        <w:t>avait analysée et mon grand trouvait immédiatement non seulement l</w:t>
      </w:r>
      <w:r w:rsidR="00EE5875">
        <w:rPr>
          <w:i/>
          <w:iCs/>
        </w:rPr>
        <w:t>’</w:t>
      </w:r>
      <w:r w:rsidRPr="00675642">
        <w:rPr>
          <w:i/>
          <w:iCs/>
        </w:rPr>
        <w:t>expression</w:t>
      </w:r>
      <w:r w:rsidR="00EE5875">
        <w:rPr>
          <w:i/>
          <w:iCs/>
        </w:rPr>
        <w:t xml:space="preserve">, </w:t>
      </w:r>
      <w:r w:rsidRPr="00675642">
        <w:rPr>
          <w:i/>
          <w:iCs/>
        </w:rPr>
        <w:t>la composition du visage</w:t>
      </w:r>
      <w:r w:rsidR="00EE5875">
        <w:rPr>
          <w:i/>
          <w:iCs/>
        </w:rPr>
        <w:t xml:space="preserve">, </w:t>
      </w:r>
      <w:r w:rsidRPr="00675642">
        <w:rPr>
          <w:i/>
          <w:iCs/>
        </w:rPr>
        <w:t>l</w:t>
      </w:r>
      <w:r w:rsidR="00EE5875">
        <w:rPr>
          <w:i/>
          <w:iCs/>
        </w:rPr>
        <w:t>’</w:t>
      </w:r>
      <w:r w:rsidRPr="00675642">
        <w:rPr>
          <w:i/>
          <w:iCs/>
        </w:rPr>
        <w:t>éclat des yeux</w:t>
      </w:r>
      <w:r w:rsidR="00EE5875">
        <w:rPr>
          <w:i/>
          <w:iCs/>
        </w:rPr>
        <w:t xml:space="preserve">, </w:t>
      </w:r>
      <w:r w:rsidRPr="00675642">
        <w:rPr>
          <w:i/>
          <w:iCs/>
        </w:rPr>
        <w:t>le déroulement du sourire qui tradu</w:t>
      </w:r>
      <w:r w:rsidRPr="00675642">
        <w:rPr>
          <w:i/>
          <w:iCs/>
        </w:rPr>
        <w:t>i</w:t>
      </w:r>
      <w:r w:rsidRPr="00675642">
        <w:rPr>
          <w:i/>
          <w:iCs/>
        </w:rPr>
        <w:t>saient le mieux tel ou tel sentiment à rendre</w:t>
      </w:r>
      <w:r w:rsidR="00EE5875">
        <w:rPr>
          <w:i/>
          <w:iCs/>
        </w:rPr>
        <w:t xml:space="preserve">, </w:t>
      </w:r>
      <w:r w:rsidRPr="00675642">
        <w:rPr>
          <w:i/>
          <w:iCs/>
        </w:rPr>
        <w:t>mais les mouv</w:t>
      </w:r>
      <w:r w:rsidRPr="00675642">
        <w:rPr>
          <w:i/>
          <w:iCs/>
        </w:rPr>
        <w:t>e</w:t>
      </w:r>
      <w:r w:rsidRPr="00675642">
        <w:rPr>
          <w:i/>
          <w:iCs/>
        </w:rPr>
        <w:t>ments du corps</w:t>
      </w:r>
      <w:r w:rsidR="00EE5875">
        <w:rPr>
          <w:i/>
          <w:iCs/>
        </w:rPr>
        <w:t xml:space="preserve">, </w:t>
      </w:r>
      <w:r w:rsidRPr="00675642">
        <w:rPr>
          <w:i/>
          <w:iCs/>
        </w:rPr>
        <w:t>la mobilité ralentie des muscles</w:t>
      </w:r>
      <w:r w:rsidR="00EE5875">
        <w:rPr>
          <w:i/>
          <w:iCs/>
        </w:rPr>
        <w:t xml:space="preserve">, </w:t>
      </w:r>
      <w:r w:rsidRPr="00675642">
        <w:rPr>
          <w:i/>
          <w:iCs/>
        </w:rPr>
        <w:t>l</w:t>
      </w:r>
      <w:r w:rsidR="00EE5875">
        <w:rPr>
          <w:i/>
          <w:iCs/>
        </w:rPr>
        <w:t>’</w:t>
      </w:r>
      <w:r w:rsidRPr="00675642">
        <w:rPr>
          <w:i/>
          <w:iCs/>
        </w:rPr>
        <w:t>accélération des nerfs qui vivifient le maintien d</w:t>
      </w:r>
      <w:r w:rsidR="00EE5875">
        <w:rPr>
          <w:i/>
          <w:iCs/>
        </w:rPr>
        <w:t>’</w:t>
      </w:r>
      <w:r w:rsidRPr="00675642">
        <w:rPr>
          <w:i/>
          <w:iCs/>
        </w:rPr>
        <w:t>un être</w:t>
      </w:r>
      <w:r w:rsidR="00EE5875">
        <w:rPr>
          <w:i/>
          <w:iCs/>
        </w:rPr>
        <w:t xml:space="preserve">, </w:t>
      </w:r>
      <w:r w:rsidRPr="00675642">
        <w:rPr>
          <w:i/>
          <w:iCs/>
        </w:rPr>
        <w:t>au point de lui donner une allure imperceptiblement parlante et même da</w:t>
      </w:r>
      <w:r w:rsidRPr="00675642">
        <w:rPr>
          <w:i/>
          <w:iCs/>
        </w:rPr>
        <w:t>n</w:t>
      </w:r>
      <w:r w:rsidRPr="00675642">
        <w:rPr>
          <w:i/>
          <w:iCs/>
        </w:rPr>
        <w:t>sante</w:t>
      </w:r>
      <w:r w:rsidR="00EE5875">
        <w:rPr>
          <w:i/>
          <w:iCs/>
        </w:rPr>
        <w:t xml:space="preserve">. </w:t>
      </w:r>
      <w:r w:rsidR="00EE5875">
        <w:t xml:space="preserve">« – </w:t>
      </w:r>
      <w:r w:rsidRPr="00675642">
        <w:rPr>
          <w:i/>
          <w:iCs/>
        </w:rPr>
        <w:t>L</w:t>
      </w:r>
      <w:r w:rsidR="00EE5875">
        <w:rPr>
          <w:i/>
          <w:iCs/>
        </w:rPr>
        <w:t>’</w:t>
      </w:r>
      <w:r w:rsidRPr="00675642">
        <w:rPr>
          <w:i/>
          <w:iCs/>
        </w:rPr>
        <w:t>équilibre est dans le mouvement</w:t>
      </w:r>
      <w:r w:rsidR="00EE5875">
        <w:rPr>
          <w:i/>
          <w:iCs/>
        </w:rPr>
        <w:t xml:space="preserve">, </w:t>
      </w:r>
      <w:r w:rsidRPr="00675642">
        <w:rPr>
          <w:i/>
          <w:iCs/>
        </w:rPr>
        <w:t>disait-il</w:t>
      </w:r>
      <w:r w:rsidR="00EE5875">
        <w:rPr>
          <w:i/>
          <w:iCs/>
        </w:rPr>
        <w:t xml:space="preserve">, </w:t>
      </w:r>
      <w:r w:rsidRPr="00675642">
        <w:rPr>
          <w:i/>
          <w:iCs/>
        </w:rPr>
        <w:t>si tu ne bouges pas</w:t>
      </w:r>
      <w:r w:rsidR="00EE5875">
        <w:rPr>
          <w:i/>
          <w:iCs/>
        </w:rPr>
        <w:t xml:space="preserve">, </w:t>
      </w:r>
      <w:r w:rsidRPr="00675642">
        <w:rPr>
          <w:i/>
          <w:iCs/>
        </w:rPr>
        <w:t>tu poses</w:t>
      </w:r>
      <w:r w:rsidR="00EE5875">
        <w:rPr>
          <w:i/>
          <w:iCs/>
        </w:rPr>
        <w:t xml:space="preserve">. </w:t>
      </w:r>
      <w:r w:rsidRPr="00675642">
        <w:rPr>
          <w:i/>
          <w:iCs/>
        </w:rPr>
        <w:t>Tout est là</w:t>
      </w:r>
      <w:r w:rsidR="00EE5875">
        <w:rPr>
          <w:i/>
          <w:iCs/>
        </w:rPr>
        <w:t xml:space="preserve">. </w:t>
      </w:r>
      <w:r w:rsidRPr="00675642">
        <w:rPr>
          <w:i/>
          <w:iCs/>
        </w:rPr>
        <w:t>C</w:t>
      </w:r>
      <w:r w:rsidR="00EE5875">
        <w:rPr>
          <w:i/>
          <w:iCs/>
        </w:rPr>
        <w:t>’</w:t>
      </w:r>
      <w:r w:rsidRPr="00675642">
        <w:rPr>
          <w:i/>
          <w:iCs/>
        </w:rPr>
        <w:t>est tout le secret du ciné</w:t>
      </w:r>
      <w:r w:rsidR="00EE5875">
        <w:rPr>
          <w:i/>
          <w:iCs/>
        </w:rPr>
        <w:t>. »</w:t>
      </w:r>
    </w:p>
    <w:p w14:paraId="5E29035D" w14:textId="20CD2021" w:rsidR="00457E89" w:rsidRPr="00675642" w:rsidRDefault="00457E89" w:rsidP="00457E89">
      <w:r w:rsidRPr="00675642">
        <w:rPr>
          <w:i/>
          <w:iCs/>
        </w:rPr>
        <w:t>Quand je lui demandais où il avait appris tout ça</w:t>
      </w:r>
      <w:r w:rsidR="00EE5875">
        <w:rPr>
          <w:i/>
          <w:iCs/>
        </w:rPr>
        <w:t xml:space="preserve">, </w:t>
      </w:r>
      <w:r w:rsidRPr="00675642">
        <w:rPr>
          <w:i/>
          <w:iCs/>
        </w:rPr>
        <w:t>il me répondait qu</w:t>
      </w:r>
      <w:r w:rsidR="00EE5875">
        <w:rPr>
          <w:i/>
          <w:iCs/>
        </w:rPr>
        <w:t>’</w:t>
      </w:r>
      <w:r w:rsidRPr="00675642">
        <w:rPr>
          <w:i/>
          <w:iCs/>
        </w:rPr>
        <w:t>il n</w:t>
      </w:r>
      <w:r w:rsidR="00EE5875">
        <w:rPr>
          <w:i/>
          <w:iCs/>
        </w:rPr>
        <w:t>’</w:t>
      </w:r>
      <w:r w:rsidRPr="00675642">
        <w:rPr>
          <w:i/>
          <w:iCs/>
        </w:rPr>
        <w:t>avait pas eu besoin de passer par le métier de comédien</w:t>
      </w:r>
      <w:r w:rsidR="00EE5875">
        <w:rPr>
          <w:i/>
          <w:iCs/>
        </w:rPr>
        <w:t xml:space="preserve">, </w:t>
      </w:r>
      <w:r w:rsidRPr="00675642">
        <w:rPr>
          <w:i/>
          <w:iCs/>
        </w:rPr>
        <w:t>mais qu</w:t>
      </w:r>
      <w:r w:rsidR="00EE5875">
        <w:rPr>
          <w:i/>
          <w:iCs/>
        </w:rPr>
        <w:t>’</w:t>
      </w:r>
      <w:r w:rsidRPr="00675642">
        <w:rPr>
          <w:i/>
          <w:iCs/>
        </w:rPr>
        <w:t>il avait observé tous les sentiments</w:t>
      </w:r>
      <w:r w:rsidR="00EE5875">
        <w:rPr>
          <w:i/>
          <w:iCs/>
        </w:rPr>
        <w:t xml:space="preserve">, </w:t>
      </w:r>
      <w:r w:rsidRPr="00675642">
        <w:rPr>
          <w:i/>
          <w:iCs/>
        </w:rPr>
        <w:t>toutes les expressions chez les hommes</w:t>
      </w:r>
      <w:r w:rsidR="00EE5875">
        <w:rPr>
          <w:i/>
          <w:iCs/>
        </w:rPr>
        <w:t xml:space="preserve">, </w:t>
      </w:r>
      <w:r w:rsidRPr="00675642">
        <w:rPr>
          <w:i/>
          <w:iCs/>
        </w:rPr>
        <w:t>dans la vie courante</w:t>
      </w:r>
      <w:r w:rsidR="00EE5875">
        <w:rPr>
          <w:i/>
          <w:iCs/>
        </w:rPr>
        <w:t xml:space="preserve">. </w:t>
      </w:r>
      <w:r w:rsidR="00EE5875">
        <w:t xml:space="preserve">« – </w:t>
      </w:r>
      <w:r w:rsidRPr="00675642">
        <w:rPr>
          <w:i/>
          <w:iCs/>
        </w:rPr>
        <w:t>Il suffit de se retourner dans la rue</w:t>
      </w:r>
      <w:r w:rsidR="00EE5875">
        <w:rPr>
          <w:i/>
          <w:iCs/>
        </w:rPr>
        <w:t xml:space="preserve">, </w:t>
      </w:r>
      <w:r w:rsidRPr="00675642">
        <w:rPr>
          <w:i/>
          <w:iCs/>
        </w:rPr>
        <w:t>me disait-il</w:t>
      </w:r>
      <w:r w:rsidR="00EE5875">
        <w:rPr>
          <w:i/>
          <w:iCs/>
        </w:rPr>
        <w:t xml:space="preserve">, </w:t>
      </w:r>
      <w:r w:rsidRPr="00675642">
        <w:rPr>
          <w:i/>
          <w:iCs/>
        </w:rPr>
        <w:t>pour voir que chaque passant est un frère</w:t>
      </w:r>
      <w:r w:rsidR="00EE5875">
        <w:rPr>
          <w:i/>
          <w:iCs/>
        </w:rPr>
        <w:t xml:space="preserve">. </w:t>
      </w:r>
      <w:r w:rsidRPr="00675642">
        <w:rPr>
          <w:i/>
          <w:iCs/>
        </w:rPr>
        <w:t>Suis cet homme</w:t>
      </w:r>
      <w:r w:rsidR="00EE5875">
        <w:rPr>
          <w:i/>
          <w:iCs/>
        </w:rPr>
        <w:t xml:space="preserve">, </w:t>
      </w:r>
      <w:r w:rsidRPr="00675642">
        <w:rPr>
          <w:i/>
          <w:iCs/>
        </w:rPr>
        <w:t>singe-le</w:t>
      </w:r>
      <w:r w:rsidR="00EE5875">
        <w:rPr>
          <w:i/>
          <w:iCs/>
        </w:rPr>
        <w:t xml:space="preserve">, </w:t>
      </w:r>
      <w:r w:rsidRPr="00675642">
        <w:rPr>
          <w:i/>
          <w:iCs/>
        </w:rPr>
        <w:t>imite sa démarche</w:t>
      </w:r>
      <w:r w:rsidR="00EE5875">
        <w:rPr>
          <w:i/>
          <w:iCs/>
        </w:rPr>
        <w:t xml:space="preserve">, </w:t>
      </w:r>
      <w:r w:rsidRPr="00675642">
        <w:rPr>
          <w:i/>
          <w:iCs/>
        </w:rPr>
        <w:t>adopte ses tics</w:t>
      </w:r>
      <w:r w:rsidR="00EE5875">
        <w:rPr>
          <w:i/>
          <w:iCs/>
        </w:rPr>
        <w:t xml:space="preserve">, </w:t>
      </w:r>
      <w:r w:rsidRPr="00675642">
        <w:rPr>
          <w:i/>
          <w:iCs/>
        </w:rPr>
        <w:t>habille-toi comme lui et tu verras qu</w:t>
      </w:r>
      <w:r w:rsidR="00EE5875">
        <w:rPr>
          <w:i/>
          <w:iCs/>
        </w:rPr>
        <w:t>’</w:t>
      </w:r>
      <w:r w:rsidRPr="00675642">
        <w:rPr>
          <w:i/>
          <w:iCs/>
        </w:rPr>
        <w:t>il n</w:t>
      </w:r>
      <w:r w:rsidR="00EE5875">
        <w:rPr>
          <w:i/>
          <w:iCs/>
        </w:rPr>
        <w:t>’</w:t>
      </w:r>
      <w:r w:rsidRPr="00675642">
        <w:rPr>
          <w:i/>
          <w:iCs/>
        </w:rPr>
        <w:t>y a pas de mystère</w:t>
      </w:r>
      <w:r w:rsidR="00EE5875">
        <w:rPr>
          <w:i/>
          <w:iCs/>
        </w:rPr>
        <w:t xml:space="preserve">, </w:t>
      </w:r>
      <w:r w:rsidRPr="00675642">
        <w:rPr>
          <w:i/>
          <w:iCs/>
        </w:rPr>
        <w:t>tu seras surprise de voir que tu finis par penser comme lui</w:t>
      </w:r>
      <w:r w:rsidR="00EE5875">
        <w:rPr>
          <w:i/>
          <w:iCs/>
        </w:rPr>
        <w:t xml:space="preserve">. </w:t>
      </w:r>
      <w:r w:rsidRPr="00675642">
        <w:rPr>
          <w:i/>
          <w:iCs/>
        </w:rPr>
        <w:t>Pour les femmes</w:t>
      </w:r>
      <w:r w:rsidR="00EE5875">
        <w:rPr>
          <w:i/>
          <w:iCs/>
        </w:rPr>
        <w:t xml:space="preserve">, </w:t>
      </w:r>
      <w:r w:rsidRPr="00675642">
        <w:rPr>
          <w:i/>
          <w:iCs/>
        </w:rPr>
        <w:t>elles sont toutes diss</w:t>
      </w:r>
      <w:r w:rsidRPr="00675642">
        <w:rPr>
          <w:i/>
          <w:iCs/>
        </w:rPr>
        <w:t>i</w:t>
      </w:r>
      <w:r w:rsidRPr="00675642">
        <w:rPr>
          <w:i/>
          <w:iCs/>
        </w:rPr>
        <w:t>mulées</w:t>
      </w:r>
      <w:r w:rsidR="00EE5875">
        <w:rPr>
          <w:i/>
          <w:iCs/>
        </w:rPr>
        <w:t xml:space="preserve"> ; </w:t>
      </w:r>
      <w:r w:rsidRPr="00675642">
        <w:rPr>
          <w:i/>
          <w:iCs/>
        </w:rPr>
        <w:t>il suffit de faire exactement le contraire de ce qu</w:t>
      </w:r>
      <w:r w:rsidR="00EE5875">
        <w:rPr>
          <w:i/>
          <w:iCs/>
        </w:rPr>
        <w:t>’</w:t>
      </w:r>
      <w:r w:rsidRPr="00675642">
        <w:rPr>
          <w:i/>
          <w:iCs/>
        </w:rPr>
        <w:t>elles font pour savoir ce qu</w:t>
      </w:r>
      <w:r w:rsidR="00EE5875">
        <w:rPr>
          <w:i/>
          <w:iCs/>
        </w:rPr>
        <w:t>’</w:t>
      </w:r>
      <w:r w:rsidRPr="00675642">
        <w:rPr>
          <w:i/>
          <w:iCs/>
        </w:rPr>
        <w:t>elles sont</w:t>
      </w:r>
      <w:r w:rsidR="00EE5875">
        <w:rPr>
          <w:i/>
          <w:iCs/>
        </w:rPr>
        <w:t xml:space="preserve">. </w:t>
      </w:r>
      <w:r w:rsidRPr="00675642">
        <w:rPr>
          <w:i/>
          <w:iCs/>
        </w:rPr>
        <w:t>Je n</w:t>
      </w:r>
      <w:r w:rsidR="00EE5875">
        <w:rPr>
          <w:i/>
          <w:iCs/>
        </w:rPr>
        <w:t>’</w:t>
      </w:r>
      <w:r w:rsidRPr="00675642">
        <w:rPr>
          <w:i/>
          <w:iCs/>
        </w:rPr>
        <w:t>en connais que deux qui soient désintéressées</w:t>
      </w:r>
      <w:r w:rsidR="00EE5875">
        <w:rPr>
          <w:i/>
          <w:iCs/>
        </w:rPr>
        <w:t xml:space="preserve">, </w:t>
      </w:r>
      <w:r w:rsidRPr="00675642">
        <w:rPr>
          <w:i/>
          <w:iCs/>
        </w:rPr>
        <w:t>la Fazenda et toi</w:t>
      </w:r>
      <w:r w:rsidR="00EE5875">
        <w:rPr>
          <w:i/>
          <w:iCs/>
        </w:rPr>
        <w:t xml:space="preserve">. </w:t>
      </w:r>
      <w:r w:rsidRPr="00675642">
        <w:rPr>
          <w:i/>
          <w:iCs/>
        </w:rPr>
        <w:t>Tu devrais tourner a</w:t>
      </w:r>
      <w:r w:rsidRPr="00675642">
        <w:rPr>
          <w:i/>
          <w:iCs/>
        </w:rPr>
        <w:t>u</w:t>
      </w:r>
      <w:r w:rsidRPr="00675642">
        <w:rPr>
          <w:i/>
          <w:iCs/>
        </w:rPr>
        <w:t>tre chose</w:t>
      </w:r>
      <w:r w:rsidR="00EE5875">
        <w:rPr>
          <w:i/>
          <w:iCs/>
        </w:rPr>
        <w:t>. »</w:t>
      </w:r>
    </w:p>
    <w:p w14:paraId="4F7C2676" w14:textId="10EA0742" w:rsidR="00EE5875" w:rsidRDefault="00457E89" w:rsidP="00457E89">
      <w:r w:rsidRPr="00675642">
        <w:rPr>
          <w:i/>
          <w:iCs/>
        </w:rPr>
        <w:lastRenderedPageBreak/>
        <w:t>Il se mettait à rejouer tous les rôles que nous avions adm</w:t>
      </w:r>
      <w:r w:rsidRPr="00675642">
        <w:rPr>
          <w:i/>
          <w:iCs/>
        </w:rPr>
        <w:t>i</w:t>
      </w:r>
      <w:r w:rsidRPr="00675642">
        <w:rPr>
          <w:i/>
          <w:iCs/>
        </w:rPr>
        <w:t>rés ensemble au cinéma</w:t>
      </w:r>
      <w:r w:rsidR="00EE5875">
        <w:rPr>
          <w:i/>
          <w:iCs/>
        </w:rPr>
        <w:t xml:space="preserve">. </w:t>
      </w:r>
      <w:r w:rsidRPr="00675642">
        <w:rPr>
          <w:i/>
          <w:iCs/>
        </w:rPr>
        <w:t>Il faisait celui-ci</w:t>
      </w:r>
      <w:r w:rsidR="00EE5875">
        <w:rPr>
          <w:i/>
          <w:iCs/>
        </w:rPr>
        <w:t xml:space="preserve">, </w:t>
      </w:r>
      <w:r w:rsidRPr="00675642">
        <w:rPr>
          <w:i/>
          <w:iCs/>
        </w:rPr>
        <w:t>il faisait celui-là et il m</w:t>
      </w:r>
      <w:r w:rsidR="00EE5875">
        <w:rPr>
          <w:i/>
          <w:iCs/>
        </w:rPr>
        <w:t>’</w:t>
      </w:r>
      <w:r w:rsidRPr="00675642">
        <w:rPr>
          <w:i/>
          <w:iCs/>
        </w:rPr>
        <w:t>expliquait pourquoi Charles Ray avait glissé de telle façon sous la table et non de telle autre</w:t>
      </w:r>
      <w:r w:rsidR="00EE5875">
        <w:rPr>
          <w:i/>
          <w:iCs/>
        </w:rPr>
        <w:t xml:space="preserve">, </w:t>
      </w:r>
      <w:r w:rsidRPr="00675642">
        <w:rPr>
          <w:i/>
          <w:iCs/>
        </w:rPr>
        <w:t>après s</w:t>
      </w:r>
      <w:r w:rsidR="00EE5875">
        <w:rPr>
          <w:i/>
          <w:iCs/>
        </w:rPr>
        <w:t>’</w:t>
      </w:r>
      <w:r w:rsidRPr="00675642">
        <w:rPr>
          <w:i/>
          <w:iCs/>
        </w:rPr>
        <w:t>être tiré un coup de revolver dans la bouche</w:t>
      </w:r>
      <w:r w:rsidR="00EE5875">
        <w:rPr>
          <w:i/>
          <w:iCs/>
        </w:rPr>
        <w:t xml:space="preserve">, </w:t>
      </w:r>
      <w:r w:rsidRPr="00675642">
        <w:rPr>
          <w:i/>
          <w:iCs/>
        </w:rPr>
        <w:t>chez la</w:t>
      </w:r>
      <w:r w:rsidRPr="00675642">
        <w:t xml:space="preserve"> </w:t>
      </w:r>
      <w:r w:rsidR="00EE5875">
        <w:t>« </w:t>
      </w:r>
      <w:r w:rsidRPr="00675642">
        <w:rPr>
          <w:i/>
          <w:iCs/>
        </w:rPr>
        <w:t>Vampe</w:t>
      </w:r>
      <w:r w:rsidR="00EE5875">
        <w:t> »</w:t>
      </w:r>
      <w:r w:rsidRPr="00675642">
        <w:t xml:space="preserve"> </w:t>
      </w:r>
      <w:r w:rsidRPr="00675642">
        <w:rPr>
          <w:i/>
          <w:iCs/>
        </w:rPr>
        <w:t>qui le mettait à la porte</w:t>
      </w:r>
      <w:r w:rsidR="00EE5875">
        <w:rPr>
          <w:i/>
          <w:iCs/>
        </w:rPr>
        <w:t xml:space="preserve"> : </w:t>
      </w:r>
      <w:r w:rsidR="00EE5875">
        <w:t xml:space="preserve">« – </w:t>
      </w:r>
      <w:r w:rsidRPr="00675642">
        <w:rPr>
          <w:i/>
          <w:iCs/>
        </w:rPr>
        <w:t>C</w:t>
      </w:r>
      <w:r w:rsidR="00EE5875">
        <w:rPr>
          <w:i/>
          <w:iCs/>
        </w:rPr>
        <w:t>’</w:t>
      </w:r>
      <w:r w:rsidRPr="00675642">
        <w:rPr>
          <w:i/>
          <w:iCs/>
        </w:rPr>
        <w:t>était</w:t>
      </w:r>
      <w:r w:rsidR="00EE5875">
        <w:rPr>
          <w:i/>
          <w:iCs/>
        </w:rPr>
        <w:t xml:space="preserve">, </w:t>
      </w:r>
      <w:r w:rsidRPr="00675642">
        <w:rPr>
          <w:i/>
          <w:iCs/>
        </w:rPr>
        <w:t>disait-il</w:t>
      </w:r>
      <w:r w:rsidR="00EE5875">
        <w:rPr>
          <w:i/>
          <w:iCs/>
        </w:rPr>
        <w:t xml:space="preserve">, </w:t>
      </w:r>
      <w:r w:rsidRPr="00675642">
        <w:rPr>
          <w:i/>
          <w:iCs/>
        </w:rPr>
        <w:t>afin de ne pas mourir sur le coup</w:t>
      </w:r>
      <w:r w:rsidR="00EE5875">
        <w:rPr>
          <w:i/>
          <w:iCs/>
        </w:rPr>
        <w:t xml:space="preserve">, </w:t>
      </w:r>
      <w:r w:rsidRPr="00675642">
        <w:rPr>
          <w:i/>
          <w:iCs/>
        </w:rPr>
        <w:t>et de pouvoir encore errer un instant à quatre pattes comme une bête sur les tapis</w:t>
      </w:r>
      <w:r w:rsidR="00EE5875">
        <w:rPr>
          <w:i/>
          <w:iCs/>
        </w:rPr>
        <w:t xml:space="preserve">, </w:t>
      </w:r>
      <w:r w:rsidRPr="00675642">
        <w:rPr>
          <w:i/>
          <w:iCs/>
        </w:rPr>
        <w:t>et d</w:t>
      </w:r>
      <w:r w:rsidR="00EE5875">
        <w:rPr>
          <w:i/>
          <w:iCs/>
        </w:rPr>
        <w:t>’</w:t>
      </w:r>
      <w:r w:rsidRPr="00675642">
        <w:rPr>
          <w:i/>
          <w:iCs/>
        </w:rPr>
        <w:t>avoir la force de se traîner encore jusque dans les jupes de cette femme qui avait été son destin</w:t>
      </w:r>
      <w:r w:rsidR="00EE5875">
        <w:rPr>
          <w:i/>
          <w:iCs/>
        </w:rPr>
        <w:t xml:space="preserve">, </w:t>
      </w:r>
      <w:r w:rsidRPr="00675642">
        <w:rPr>
          <w:i/>
          <w:iCs/>
        </w:rPr>
        <w:t>et de lever encore une fois sur elle son œil atteint de mort</w:t>
      </w:r>
      <w:r w:rsidR="00EE5875">
        <w:rPr>
          <w:i/>
          <w:iCs/>
        </w:rPr>
        <w:t xml:space="preserve">, </w:t>
      </w:r>
      <w:r w:rsidRPr="00675642">
        <w:rPr>
          <w:i/>
          <w:iCs/>
        </w:rPr>
        <w:t>et d</w:t>
      </w:r>
      <w:r w:rsidR="00EE5875">
        <w:rPr>
          <w:i/>
          <w:iCs/>
        </w:rPr>
        <w:t>’</w:t>
      </w:r>
      <w:r w:rsidRPr="00675642">
        <w:rPr>
          <w:i/>
          <w:iCs/>
        </w:rPr>
        <w:t>ébaucher encore un dernier sourire avant de vomir tout son sang par sa bouche déchirée</w:t>
      </w:r>
      <w:r w:rsidR="00EE5875">
        <w:rPr>
          <w:i/>
          <w:iCs/>
        </w:rPr>
        <w:t xml:space="preserve"> : </w:t>
      </w:r>
      <w:r w:rsidRPr="00675642">
        <w:t>il ne veut pas vomir du sang</w:t>
      </w:r>
      <w:r w:rsidR="00EE5875">
        <w:t xml:space="preserve">, </w:t>
      </w:r>
      <w:r w:rsidRPr="00675642">
        <w:t>il veut rendre l</w:t>
      </w:r>
      <w:r w:rsidR="00EE5875">
        <w:t>’</w:t>
      </w:r>
      <w:r w:rsidRPr="00675642">
        <w:t>âme</w:t>
      </w:r>
      <w:r w:rsidR="00EE5875">
        <w:t>. »</w:t>
      </w:r>
    </w:p>
    <w:p w14:paraId="7C2A5684" w14:textId="77777777" w:rsidR="00EE5875" w:rsidRDefault="00EE5875" w:rsidP="00457E89">
      <w:pPr>
        <w:rPr>
          <w:i/>
          <w:iCs/>
        </w:rPr>
      </w:pPr>
      <w:r>
        <w:t>« — </w:t>
      </w:r>
      <w:r w:rsidR="00457E89" w:rsidRPr="00675642">
        <w:rPr>
          <w:i/>
          <w:iCs/>
        </w:rPr>
        <w:t>Ce n</w:t>
      </w:r>
      <w:r>
        <w:rPr>
          <w:i/>
          <w:iCs/>
        </w:rPr>
        <w:t>’</w:t>
      </w:r>
      <w:r w:rsidR="00457E89" w:rsidRPr="00675642">
        <w:rPr>
          <w:i/>
          <w:iCs/>
        </w:rPr>
        <w:t>est qu</w:t>
      </w:r>
      <w:r>
        <w:rPr>
          <w:i/>
          <w:iCs/>
        </w:rPr>
        <w:t>’</w:t>
      </w:r>
      <w:r w:rsidR="00457E89" w:rsidRPr="00675642">
        <w:rPr>
          <w:i/>
          <w:iCs/>
        </w:rPr>
        <w:t>une question d</w:t>
      </w:r>
      <w:r>
        <w:rPr>
          <w:i/>
          <w:iCs/>
        </w:rPr>
        <w:t>’</w:t>
      </w:r>
      <w:r w:rsidR="00457E89" w:rsidRPr="00675642">
        <w:rPr>
          <w:i/>
          <w:iCs/>
        </w:rPr>
        <w:t>angle</w:t>
      </w:r>
      <w:r>
        <w:t xml:space="preserve"> », </w:t>
      </w:r>
      <w:r w:rsidR="00457E89" w:rsidRPr="00675642">
        <w:rPr>
          <w:i/>
          <w:iCs/>
        </w:rPr>
        <w:t>ajoutait-il après un moment de réflexion</w:t>
      </w:r>
      <w:r>
        <w:rPr>
          <w:i/>
          <w:iCs/>
        </w:rPr>
        <w:t>.</w:t>
      </w:r>
    </w:p>
    <w:p w14:paraId="3BF9C331" w14:textId="77777777" w:rsidR="00EE5875" w:rsidRDefault="00EE5875" w:rsidP="00457E89">
      <w:pPr>
        <w:rPr>
          <w:i/>
          <w:iCs/>
        </w:rPr>
      </w:pPr>
      <w:r>
        <w:rPr>
          <w:i/>
          <w:iCs/>
        </w:rPr>
        <w:t>« — </w:t>
      </w:r>
      <w:r w:rsidR="00457E89" w:rsidRPr="00675642">
        <w:rPr>
          <w:i/>
          <w:iCs/>
        </w:rPr>
        <w:t>Maintenant</w:t>
      </w:r>
      <w:r>
        <w:rPr>
          <w:i/>
          <w:iCs/>
        </w:rPr>
        <w:t xml:space="preserve">, </w:t>
      </w:r>
      <w:r w:rsidR="00457E89" w:rsidRPr="00675642">
        <w:rPr>
          <w:i/>
          <w:iCs/>
        </w:rPr>
        <w:t>il faut te mettre à la hauteur de cette m</w:t>
      </w:r>
      <w:r w:rsidR="00457E89" w:rsidRPr="00675642">
        <w:rPr>
          <w:i/>
          <w:iCs/>
        </w:rPr>
        <w:t>a</w:t>
      </w:r>
      <w:r w:rsidR="00457E89" w:rsidRPr="00675642">
        <w:rPr>
          <w:i/>
          <w:iCs/>
        </w:rPr>
        <w:t>chine</w:t>
      </w:r>
      <w:r>
        <w:t xml:space="preserve"> », </w:t>
      </w:r>
      <w:r w:rsidR="00457E89" w:rsidRPr="00675642">
        <w:rPr>
          <w:i/>
          <w:iCs/>
        </w:rPr>
        <w:t>me disait mon grand en me parlant de l</w:t>
      </w:r>
      <w:r>
        <w:rPr>
          <w:i/>
          <w:iCs/>
        </w:rPr>
        <w:t>’</w:t>
      </w:r>
      <w:r w:rsidR="00457E89" w:rsidRPr="00675642">
        <w:rPr>
          <w:i/>
          <w:iCs/>
        </w:rPr>
        <w:t>appareil de prise de vues</w:t>
      </w:r>
      <w:r>
        <w:rPr>
          <w:i/>
          <w:iCs/>
        </w:rPr>
        <w:t xml:space="preserve">. </w:t>
      </w:r>
      <w:r w:rsidR="00457E89" w:rsidRPr="00675642">
        <w:rPr>
          <w:i/>
          <w:iCs/>
        </w:rPr>
        <w:t>Et il me réapprenait à marcher</w:t>
      </w:r>
      <w:r>
        <w:rPr>
          <w:i/>
          <w:iCs/>
        </w:rPr>
        <w:t xml:space="preserve">, </w:t>
      </w:r>
      <w:r w:rsidR="00457E89" w:rsidRPr="00675642">
        <w:rPr>
          <w:i/>
          <w:iCs/>
        </w:rPr>
        <w:t>géométriqu</w:t>
      </w:r>
      <w:r w:rsidR="00457E89" w:rsidRPr="00675642">
        <w:rPr>
          <w:i/>
          <w:iCs/>
        </w:rPr>
        <w:t>e</w:t>
      </w:r>
      <w:r w:rsidR="00457E89" w:rsidRPr="00675642">
        <w:rPr>
          <w:i/>
          <w:iCs/>
        </w:rPr>
        <w:t>ment</w:t>
      </w:r>
      <w:r>
        <w:rPr>
          <w:i/>
          <w:iCs/>
        </w:rPr>
        <w:t xml:space="preserve">, </w:t>
      </w:r>
      <w:r w:rsidR="00457E89" w:rsidRPr="00675642">
        <w:rPr>
          <w:i/>
          <w:iCs/>
        </w:rPr>
        <w:t>pour le cristallin gradué des objectifs et non plus pour la sensibilité des yeux</w:t>
      </w:r>
      <w:r>
        <w:rPr>
          <w:i/>
          <w:iCs/>
        </w:rPr>
        <w:t>.</w:t>
      </w:r>
    </w:p>
    <w:p w14:paraId="6B47FC6F" w14:textId="77777777" w:rsidR="00EE5875" w:rsidRDefault="00EE5875" w:rsidP="00457E89">
      <w:pPr>
        <w:rPr>
          <w:i/>
          <w:iCs/>
        </w:rPr>
      </w:pPr>
      <w:r>
        <w:rPr>
          <w:i/>
          <w:iCs/>
        </w:rPr>
        <w:t>« — </w:t>
      </w:r>
      <w:r w:rsidR="00457E89" w:rsidRPr="00675642">
        <w:rPr>
          <w:i/>
          <w:iCs/>
        </w:rPr>
        <w:t>Nous allons te faire faire quelque chose de très si</w:t>
      </w:r>
      <w:r w:rsidR="00457E89" w:rsidRPr="00675642">
        <w:rPr>
          <w:i/>
          <w:iCs/>
        </w:rPr>
        <w:t>m</w:t>
      </w:r>
      <w:r w:rsidR="00457E89" w:rsidRPr="00675642">
        <w:rPr>
          <w:i/>
          <w:iCs/>
        </w:rPr>
        <w:t>ple</w:t>
      </w:r>
      <w:r>
        <w:rPr>
          <w:i/>
          <w:iCs/>
        </w:rPr>
        <w:t> ! »</w:t>
      </w:r>
      <w:r w:rsidR="00457E89" w:rsidRPr="00675642">
        <w:t xml:space="preserve"> </w:t>
      </w:r>
      <w:r w:rsidR="00457E89" w:rsidRPr="00675642">
        <w:rPr>
          <w:i/>
          <w:iCs/>
        </w:rPr>
        <w:t>jubilait-il</w:t>
      </w:r>
      <w:r>
        <w:rPr>
          <w:i/>
          <w:iCs/>
        </w:rPr>
        <w:t>.</w:t>
      </w:r>
    </w:p>
    <w:p w14:paraId="3FA4413D" w14:textId="11186A91" w:rsidR="00EE5875" w:rsidRDefault="00457E89" w:rsidP="00457E89">
      <w:pPr>
        <w:rPr>
          <w:i/>
          <w:iCs/>
        </w:rPr>
      </w:pPr>
      <w:r w:rsidRPr="00675642">
        <w:rPr>
          <w:i/>
          <w:iCs/>
        </w:rPr>
        <w:t>Aussi</w:t>
      </w:r>
      <w:r w:rsidR="00EE5875">
        <w:rPr>
          <w:i/>
          <w:iCs/>
        </w:rPr>
        <w:t xml:space="preserve">, </w:t>
      </w:r>
      <w:r w:rsidRPr="00675642">
        <w:rPr>
          <w:i/>
          <w:iCs/>
        </w:rPr>
        <w:t>quand après le grand succès de</w:t>
      </w:r>
      <w:r w:rsidRPr="00675642">
        <w:t xml:space="preserve"> l</w:t>
      </w:r>
      <w:r w:rsidR="00EE5875">
        <w:t>’</w:t>
      </w:r>
      <w:r w:rsidRPr="00675642">
        <w:t>Ève Future</w:t>
      </w:r>
      <w:r w:rsidR="00EE5875">
        <w:t xml:space="preserve">, </w:t>
      </w:r>
      <w:r w:rsidR="00EE5875">
        <w:rPr>
          <w:i/>
          <w:iCs/>
        </w:rPr>
        <w:t>M. </w:t>
      </w:r>
      <w:proofErr w:type="spellStart"/>
      <w:r w:rsidRPr="00675642">
        <w:rPr>
          <w:i/>
          <w:iCs/>
        </w:rPr>
        <w:t>Lefauché</w:t>
      </w:r>
      <w:proofErr w:type="spellEnd"/>
      <w:r w:rsidRPr="00675642">
        <w:rPr>
          <w:i/>
          <w:iCs/>
        </w:rPr>
        <w:t xml:space="preserve"> vint le trouver pour l</w:t>
      </w:r>
      <w:r w:rsidR="00EE5875">
        <w:rPr>
          <w:i/>
          <w:iCs/>
        </w:rPr>
        <w:t>’</w:t>
      </w:r>
      <w:r w:rsidRPr="00675642">
        <w:rPr>
          <w:i/>
          <w:iCs/>
        </w:rPr>
        <w:t>entretenir de mon prochain film</w:t>
      </w:r>
      <w:r w:rsidR="00EE5875">
        <w:rPr>
          <w:i/>
          <w:iCs/>
        </w:rPr>
        <w:t xml:space="preserve">, </w:t>
      </w:r>
      <w:r w:rsidRPr="00675642">
        <w:rPr>
          <w:i/>
          <w:iCs/>
        </w:rPr>
        <w:t>il avait l</w:t>
      </w:r>
      <w:r w:rsidR="00EE5875">
        <w:rPr>
          <w:i/>
          <w:iCs/>
        </w:rPr>
        <w:t>’</w:t>
      </w:r>
      <w:r w:rsidRPr="00675642">
        <w:rPr>
          <w:i/>
          <w:iCs/>
        </w:rPr>
        <w:t>intention de réaliser</w:t>
      </w:r>
      <w:r w:rsidRPr="00675642">
        <w:t xml:space="preserve"> Le Songe d</w:t>
      </w:r>
      <w:r w:rsidR="00EE5875">
        <w:t>’</w:t>
      </w:r>
      <w:r w:rsidRPr="00675642">
        <w:t>une Nuit d</w:t>
      </w:r>
      <w:r w:rsidR="00EE5875">
        <w:t>’</w:t>
      </w:r>
      <w:r w:rsidRPr="00675642">
        <w:t xml:space="preserve">Été </w:t>
      </w:r>
      <w:r w:rsidRPr="00675642">
        <w:rPr>
          <w:i/>
          <w:iCs/>
        </w:rPr>
        <w:t>de Sh</w:t>
      </w:r>
      <w:r w:rsidRPr="00675642">
        <w:rPr>
          <w:i/>
          <w:iCs/>
        </w:rPr>
        <w:t>a</w:t>
      </w:r>
      <w:r w:rsidRPr="00675642">
        <w:rPr>
          <w:i/>
          <w:iCs/>
        </w:rPr>
        <w:t>kespeare</w:t>
      </w:r>
      <w:r w:rsidR="00EE5875">
        <w:rPr>
          <w:i/>
          <w:iCs/>
        </w:rPr>
        <w:t xml:space="preserve">, </w:t>
      </w:r>
      <w:r w:rsidRPr="00675642">
        <w:rPr>
          <w:i/>
          <w:iCs/>
        </w:rPr>
        <w:t>mon grand se mit en colère</w:t>
      </w:r>
      <w:r w:rsidR="00EE5875">
        <w:rPr>
          <w:i/>
          <w:iCs/>
        </w:rPr>
        <w:t>.</w:t>
      </w:r>
    </w:p>
    <w:p w14:paraId="7002C88F" w14:textId="77777777" w:rsidR="00EE5875" w:rsidRDefault="00EE5875" w:rsidP="00457E89">
      <w:pPr>
        <w:rPr>
          <w:i/>
          <w:iCs/>
        </w:rPr>
      </w:pPr>
      <w:r>
        <w:rPr>
          <w:i/>
          <w:iCs/>
        </w:rPr>
        <w:t>— </w:t>
      </w:r>
      <w:r w:rsidR="00457E89" w:rsidRPr="00675642">
        <w:rPr>
          <w:i/>
          <w:iCs/>
        </w:rPr>
        <w:t>Vous n</w:t>
      </w:r>
      <w:r>
        <w:rPr>
          <w:i/>
          <w:iCs/>
        </w:rPr>
        <w:t>’</w:t>
      </w:r>
      <w:r w:rsidR="00457E89" w:rsidRPr="00675642">
        <w:rPr>
          <w:i/>
          <w:iCs/>
        </w:rPr>
        <w:t>avez pas encore fini de vouloir tourner des idi</w:t>
      </w:r>
      <w:r w:rsidR="00457E89" w:rsidRPr="00675642">
        <w:rPr>
          <w:i/>
          <w:iCs/>
        </w:rPr>
        <w:t>o</w:t>
      </w:r>
      <w:r w:rsidR="00457E89" w:rsidRPr="00675642">
        <w:rPr>
          <w:i/>
          <w:iCs/>
        </w:rPr>
        <w:t>ties</w:t>
      </w:r>
      <w:r>
        <w:rPr>
          <w:i/>
          <w:iCs/>
        </w:rPr>
        <w:t xml:space="preserve">, </w:t>
      </w:r>
      <w:r w:rsidR="00457E89" w:rsidRPr="00675642">
        <w:rPr>
          <w:i/>
          <w:iCs/>
        </w:rPr>
        <w:t>lui cria-t-il</w:t>
      </w:r>
      <w:r>
        <w:rPr>
          <w:i/>
          <w:iCs/>
        </w:rPr>
        <w:t xml:space="preserve">. </w:t>
      </w:r>
      <w:r w:rsidR="00457E89" w:rsidRPr="00675642">
        <w:rPr>
          <w:i/>
          <w:iCs/>
        </w:rPr>
        <w:t>Vous voulez donc me la tuer</w:t>
      </w:r>
      <w:r>
        <w:rPr>
          <w:i/>
          <w:iCs/>
        </w:rPr>
        <w:t xml:space="preserve"> ! </w:t>
      </w:r>
      <w:r w:rsidR="00457E89" w:rsidRPr="00675642">
        <w:rPr>
          <w:i/>
          <w:iCs/>
        </w:rPr>
        <w:t>Vous ne voyez pas que vos rôles l</w:t>
      </w:r>
      <w:r>
        <w:rPr>
          <w:i/>
          <w:iCs/>
        </w:rPr>
        <w:t>’</w:t>
      </w:r>
      <w:r w:rsidR="00457E89" w:rsidRPr="00675642">
        <w:rPr>
          <w:i/>
          <w:iCs/>
        </w:rPr>
        <w:t>épuisent</w:t>
      </w:r>
      <w:r>
        <w:rPr>
          <w:i/>
          <w:iCs/>
        </w:rPr>
        <w:t xml:space="preserve">, </w:t>
      </w:r>
      <w:r w:rsidR="00457E89" w:rsidRPr="00675642">
        <w:rPr>
          <w:i/>
          <w:iCs/>
        </w:rPr>
        <w:t>cette enfant</w:t>
      </w:r>
      <w:r>
        <w:rPr>
          <w:i/>
          <w:iCs/>
        </w:rPr>
        <w:t> !</w:t>
      </w:r>
    </w:p>
    <w:p w14:paraId="481C263B" w14:textId="1EA013F3" w:rsidR="00EE5875" w:rsidRDefault="00457E89" w:rsidP="00457E89">
      <w:pPr>
        <w:rPr>
          <w:i/>
          <w:iCs/>
        </w:rPr>
      </w:pPr>
      <w:r w:rsidRPr="00675642">
        <w:rPr>
          <w:i/>
          <w:iCs/>
        </w:rPr>
        <w:t>Et devant l</w:t>
      </w:r>
      <w:r w:rsidR="00EE5875">
        <w:rPr>
          <w:i/>
          <w:iCs/>
        </w:rPr>
        <w:t>’</w:t>
      </w:r>
      <w:r w:rsidRPr="00675642">
        <w:rPr>
          <w:i/>
          <w:iCs/>
        </w:rPr>
        <w:t xml:space="preserve">ahurissement de </w:t>
      </w:r>
      <w:r w:rsidR="00EE5875">
        <w:rPr>
          <w:i/>
          <w:iCs/>
        </w:rPr>
        <w:t>M. </w:t>
      </w:r>
      <w:proofErr w:type="spellStart"/>
      <w:r w:rsidRPr="00675642">
        <w:rPr>
          <w:i/>
          <w:iCs/>
        </w:rPr>
        <w:t>Lefauché</w:t>
      </w:r>
      <w:proofErr w:type="spellEnd"/>
      <w:r w:rsidRPr="00675642">
        <w:rPr>
          <w:i/>
          <w:iCs/>
        </w:rPr>
        <w:t xml:space="preserve"> qui ne s</w:t>
      </w:r>
      <w:r w:rsidR="00EE5875">
        <w:rPr>
          <w:i/>
          <w:iCs/>
        </w:rPr>
        <w:t>’</w:t>
      </w:r>
      <w:r w:rsidRPr="00675642">
        <w:rPr>
          <w:i/>
          <w:iCs/>
        </w:rPr>
        <w:t>attendait pas à cette sortie</w:t>
      </w:r>
      <w:r w:rsidR="00EE5875">
        <w:rPr>
          <w:i/>
          <w:iCs/>
        </w:rPr>
        <w:t xml:space="preserve">, </w:t>
      </w:r>
      <w:r w:rsidRPr="00675642">
        <w:rPr>
          <w:i/>
          <w:iCs/>
        </w:rPr>
        <w:t>mon grand lui dit en souriant</w:t>
      </w:r>
      <w:r w:rsidR="00EE5875">
        <w:rPr>
          <w:i/>
          <w:iCs/>
        </w:rPr>
        <w:t> :</w:t>
      </w:r>
    </w:p>
    <w:p w14:paraId="6BBC82B6" w14:textId="77777777" w:rsidR="00EE5875" w:rsidRDefault="00EE5875" w:rsidP="00457E89">
      <w:pPr>
        <w:rPr>
          <w:i/>
          <w:iCs/>
        </w:rPr>
      </w:pPr>
      <w:r>
        <w:rPr>
          <w:i/>
          <w:iCs/>
        </w:rPr>
        <w:lastRenderedPageBreak/>
        <w:t>— </w:t>
      </w:r>
      <w:r w:rsidR="00457E89" w:rsidRPr="00675642">
        <w:rPr>
          <w:i/>
          <w:iCs/>
        </w:rPr>
        <w:t>Il nous faut quelque chose de très simple</w:t>
      </w:r>
      <w:r>
        <w:rPr>
          <w:i/>
          <w:iCs/>
        </w:rPr>
        <w:t xml:space="preserve">, </w:t>
      </w:r>
      <w:r w:rsidR="00457E89" w:rsidRPr="00675642">
        <w:rPr>
          <w:i/>
          <w:iCs/>
        </w:rPr>
        <w:t>mon ami</w:t>
      </w:r>
      <w:r>
        <w:rPr>
          <w:i/>
          <w:iCs/>
        </w:rPr>
        <w:t xml:space="preserve">. </w:t>
      </w:r>
      <w:r w:rsidR="00457E89" w:rsidRPr="00675642">
        <w:rPr>
          <w:i/>
          <w:iCs/>
        </w:rPr>
        <w:t>T</w:t>
      </w:r>
      <w:r w:rsidR="00457E89" w:rsidRPr="00675642">
        <w:rPr>
          <w:i/>
          <w:iCs/>
        </w:rPr>
        <w:t>e</w:t>
      </w:r>
      <w:r w:rsidR="00457E89" w:rsidRPr="00675642">
        <w:rPr>
          <w:i/>
          <w:iCs/>
        </w:rPr>
        <w:t>nez</w:t>
      </w:r>
      <w:r>
        <w:rPr>
          <w:i/>
          <w:iCs/>
        </w:rPr>
        <w:t xml:space="preserve">, </w:t>
      </w:r>
      <w:r w:rsidR="00457E89" w:rsidRPr="00675642">
        <w:rPr>
          <w:i/>
          <w:iCs/>
        </w:rPr>
        <w:t>j</w:t>
      </w:r>
      <w:r>
        <w:rPr>
          <w:i/>
          <w:iCs/>
        </w:rPr>
        <w:t>’</w:t>
      </w:r>
      <w:r w:rsidR="00457E89" w:rsidRPr="00675642">
        <w:rPr>
          <w:i/>
          <w:iCs/>
        </w:rPr>
        <w:t>ai trouvé</w:t>
      </w:r>
      <w:r>
        <w:rPr>
          <w:i/>
          <w:iCs/>
        </w:rPr>
        <w:t xml:space="preserve">. </w:t>
      </w:r>
      <w:r w:rsidR="00457E89" w:rsidRPr="00675642">
        <w:rPr>
          <w:i/>
          <w:iCs/>
        </w:rPr>
        <w:t>Que penseriez-vous de Gribouille</w:t>
      </w:r>
      <w:r>
        <w:rPr>
          <w:i/>
          <w:iCs/>
        </w:rPr>
        <w:t> ?</w:t>
      </w:r>
    </w:p>
    <w:p w14:paraId="68C99F03" w14:textId="7AF38830" w:rsidR="00457E89" w:rsidRPr="00675642" w:rsidRDefault="00457E89" w:rsidP="00EE5875">
      <w:pPr>
        <w:pStyle w:val="Titre3"/>
      </w:pPr>
      <w:bookmarkStart w:id="51" w:name="_Toc327816217"/>
      <w:bookmarkStart w:id="52" w:name="_Toc201949629"/>
      <w:r w:rsidRPr="00675642">
        <w:t>GRIBOUILLE</w:t>
      </w:r>
      <w:bookmarkEnd w:id="51"/>
      <w:bookmarkEnd w:id="52"/>
    </w:p>
    <w:p w14:paraId="342284D6" w14:textId="77777777" w:rsidR="00EE5875" w:rsidRDefault="00457E89" w:rsidP="00457E89">
      <w:pPr>
        <w:rPr>
          <w:i/>
          <w:iCs/>
        </w:rPr>
      </w:pPr>
      <w:r w:rsidRPr="00675642">
        <w:rPr>
          <w:i/>
          <w:iCs/>
        </w:rPr>
        <w:t>Maintenant que je suis couchée</w:t>
      </w:r>
      <w:r w:rsidR="00EE5875">
        <w:rPr>
          <w:i/>
          <w:iCs/>
        </w:rPr>
        <w:t xml:space="preserve">, </w:t>
      </w:r>
      <w:r w:rsidRPr="00675642">
        <w:rPr>
          <w:i/>
          <w:iCs/>
        </w:rPr>
        <w:t>maintenant que je suis malade</w:t>
      </w:r>
      <w:r w:rsidR="00EE5875">
        <w:rPr>
          <w:i/>
          <w:iCs/>
        </w:rPr>
        <w:t xml:space="preserve">, </w:t>
      </w:r>
      <w:r w:rsidRPr="00675642">
        <w:rPr>
          <w:i/>
          <w:iCs/>
        </w:rPr>
        <w:t>je sais très bien que je ne terminerai jamais ce film de Gribouille</w:t>
      </w:r>
      <w:r w:rsidR="00EE5875">
        <w:rPr>
          <w:i/>
          <w:iCs/>
        </w:rPr>
        <w:t xml:space="preserve">. </w:t>
      </w:r>
      <w:r w:rsidRPr="00675642">
        <w:rPr>
          <w:i/>
          <w:iCs/>
        </w:rPr>
        <w:t>Dès les premières scènes</w:t>
      </w:r>
      <w:r w:rsidR="00EE5875">
        <w:rPr>
          <w:i/>
          <w:iCs/>
        </w:rPr>
        <w:t xml:space="preserve">, </w:t>
      </w:r>
      <w:r w:rsidRPr="00675642">
        <w:rPr>
          <w:i/>
          <w:iCs/>
        </w:rPr>
        <w:t>j</w:t>
      </w:r>
      <w:r w:rsidR="00EE5875">
        <w:rPr>
          <w:i/>
          <w:iCs/>
        </w:rPr>
        <w:t>’</w:t>
      </w:r>
      <w:r w:rsidRPr="00675642">
        <w:rPr>
          <w:i/>
          <w:iCs/>
        </w:rPr>
        <w:t>ai compris que je ne pourrais pas continuer</w:t>
      </w:r>
      <w:r w:rsidR="00EE5875">
        <w:rPr>
          <w:i/>
          <w:iCs/>
        </w:rPr>
        <w:t xml:space="preserve">. </w:t>
      </w:r>
      <w:r w:rsidRPr="00675642">
        <w:rPr>
          <w:i/>
          <w:iCs/>
        </w:rPr>
        <w:t>C</w:t>
      </w:r>
      <w:r w:rsidR="00EE5875">
        <w:rPr>
          <w:i/>
          <w:iCs/>
        </w:rPr>
        <w:t>’</w:t>
      </w:r>
      <w:r w:rsidRPr="00675642">
        <w:rPr>
          <w:i/>
          <w:iCs/>
        </w:rPr>
        <w:t>était tellement moi que j</w:t>
      </w:r>
      <w:r w:rsidR="00EE5875">
        <w:rPr>
          <w:i/>
          <w:iCs/>
        </w:rPr>
        <w:t>’</w:t>
      </w:r>
      <w:r w:rsidRPr="00675642">
        <w:rPr>
          <w:i/>
          <w:iCs/>
        </w:rPr>
        <w:t>avais l</w:t>
      </w:r>
      <w:r w:rsidR="00EE5875">
        <w:rPr>
          <w:i/>
          <w:iCs/>
        </w:rPr>
        <w:t>’</w:t>
      </w:r>
      <w:r w:rsidRPr="00675642">
        <w:rPr>
          <w:i/>
          <w:iCs/>
        </w:rPr>
        <w:t>impression de tourner nue</w:t>
      </w:r>
      <w:r w:rsidR="00EE5875">
        <w:rPr>
          <w:i/>
          <w:iCs/>
        </w:rPr>
        <w:t xml:space="preserve">, </w:t>
      </w:r>
      <w:r w:rsidRPr="00675642">
        <w:rPr>
          <w:i/>
          <w:iCs/>
        </w:rPr>
        <w:t>toute nue</w:t>
      </w:r>
      <w:r w:rsidR="00EE5875">
        <w:rPr>
          <w:i/>
          <w:iCs/>
        </w:rPr>
        <w:t xml:space="preserve">, </w:t>
      </w:r>
      <w:r w:rsidRPr="00675642">
        <w:rPr>
          <w:i/>
          <w:iCs/>
        </w:rPr>
        <w:t>moralement nue</w:t>
      </w:r>
      <w:r w:rsidR="00EE5875">
        <w:rPr>
          <w:i/>
          <w:iCs/>
        </w:rPr>
        <w:t>.</w:t>
      </w:r>
    </w:p>
    <w:p w14:paraId="07C25865" w14:textId="77777777" w:rsidR="00EE5875" w:rsidRDefault="00457E89" w:rsidP="00457E89">
      <w:pPr>
        <w:rPr>
          <w:i/>
          <w:iCs/>
        </w:rPr>
      </w:pPr>
      <w:r w:rsidRPr="00675642">
        <w:rPr>
          <w:i/>
          <w:iCs/>
        </w:rPr>
        <w:t>Non</w:t>
      </w:r>
      <w:r w:rsidR="00EE5875">
        <w:rPr>
          <w:i/>
          <w:iCs/>
        </w:rPr>
        <w:t xml:space="preserve">, </w:t>
      </w:r>
      <w:r w:rsidRPr="00675642">
        <w:rPr>
          <w:i/>
          <w:iCs/>
        </w:rPr>
        <w:t>non</w:t>
      </w:r>
      <w:r w:rsidR="00EE5875">
        <w:rPr>
          <w:i/>
          <w:iCs/>
        </w:rPr>
        <w:t xml:space="preserve">, </w:t>
      </w:r>
      <w:r w:rsidRPr="00675642">
        <w:rPr>
          <w:i/>
          <w:iCs/>
        </w:rPr>
        <w:t>non</w:t>
      </w:r>
      <w:r w:rsidR="00EE5875">
        <w:rPr>
          <w:i/>
          <w:iCs/>
        </w:rPr>
        <w:t xml:space="preserve">, </w:t>
      </w:r>
      <w:r w:rsidRPr="00675642">
        <w:rPr>
          <w:i/>
          <w:iCs/>
        </w:rPr>
        <w:t>je t</w:t>
      </w:r>
      <w:r w:rsidR="00EE5875">
        <w:rPr>
          <w:i/>
          <w:iCs/>
        </w:rPr>
        <w:t>’</w:t>
      </w:r>
      <w:r w:rsidRPr="00675642">
        <w:rPr>
          <w:i/>
          <w:iCs/>
        </w:rPr>
        <w:t>en supplie</w:t>
      </w:r>
      <w:r w:rsidR="00EE5875">
        <w:rPr>
          <w:i/>
          <w:iCs/>
        </w:rPr>
        <w:t xml:space="preserve">, </w:t>
      </w:r>
      <w:r w:rsidRPr="00675642">
        <w:rPr>
          <w:i/>
          <w:iCs/>
        </w:rPr>
        <w:t>va-t</w:t>
      </w:r>
      <w:r w:rsidR="00EE5875">
        <w:rPr>
          <w:i/>
          <w:iCs/>
        </w:rPr>
        <w:t>’</w:t>
      </w:r>
      <w:r w:rsidRPr="00675642">
        <w:rPr>
          <w:i/>
          <w:iCs/>
        </w:rPr>
        <w:t>en</w:t>
      </w:r>
      <w:r w:rsidR="00EE5875">
        <w:rPr>
          <w:i/>
          <w:iCs/>
        </w:rPr>
        <w:t xml:space="preserve">, </w:t>
      </w:r>
      <w:r w:rsidRPr="00675642">
        <w:rPr>
          <w:i/>
          <w:iCs/>
        </w:rPr>
        <w:t>je ne peux pas</w:t>
      </w:r>
      <w:r w:rsidR="00EE5875">
        <w:rPr>
          <w:i/>
          <w:iCs/>
        </w:rPr>
        <w:t xml:space="preserve">, </w:t>
      </w:r>
      <w:r w:rsidRPr="00675642">
        <w:rPr>
          <w:i/>
          <w:iCs/>
        </w:rPr>
        <w:t>je ne veux pas</w:t>
      </w:r>
      <w:r w:rsidR="00EE5875">
        <w:rPr>
          <w:i/>
          <w:iCs/>
        </w:rPr>
        <w:t> !</w:t>
      </w:r>
    </w:p>
    <w:p w14:paraId="537FB6E4" w14:textId="77777777" w:rsidR="00EE5875" w:rsidRDefault="00457E89" w:rsidP="00457E89">
      <w:pPr>
        <w:rPr>
          <w:i/>
          <w:iCs/>
        </w:rPr>
      </w:pPr>
      <w:r w:rsidRPr="00675642">
        <w:rPr>
          <w:i/>
          <w:iCs/>
        </w:rPr>
        <w:t>Tu ne m</w:t>
      </w:r>
      <w:r w:rsidR="00EE5875">
        <w:rPr>
          <w:i/>
          <w:iCs/>
        </w:rPr>
        <w:t>’</w:t>
      </w:r>
      <w:r w:rsidRPr="00675642">
        <w:rPr>
          <w:i/>
          <w:iCs/>
        </w:rPr>
        <w:t>aimes pas</w:t>
      </w:r>
      <w:r w:rsidR="00EE5875">
        <w:rPr>
          <w:i/>
          <w:iCs/>
        </w:rPr>
        <w:t xml:space="preserve">, </w:t>
      </w:r>
      <w:r w:rsidRPr="00675642">
        <w:rPr>
          <w:i/>
          <w:iCs/>
        </w:rPr>
        <w:t>tu es un monstre</w:t>
      </w:r>
      <w:r w:rsidR="00EE5875">
        <w:rPr>
          <w:i/>
          <w:iCs/>
        </w:rPr>
        <w:t xml:space="preserve">, </w:t>
      </w:r>
      <w:r w:rsidRPr="00675642">
        <w:rPr>
          <w:i/>
          <w:iCs/>
        </w:rPr>
        <w:t>ton amour n</w:t>
      </w:r>
      <w:r w:rsidR="00EE5875">
        <w:rPr>
          <w:i/>
          <w:iCs/>
        </w:rPr>
        <w:t>’</w:t>
      </w:r>
      <w:r w:rsidRPr="00675642">
        <w:rPr>
          <w:i/>
          <w:iCs/>
        </w:rPr>
        <w:t>est que de la pitié</w:t>
      </w:r>
      <w:r w:rsidR="00EE5875">
        <w:rPr>
          <w:i/>
          <w:iCs/>
        </w:rPr>
        <w:t>.</w:t>
      </w:r>
    </w:p>
    <w:p w14:paraId="1AD83061" w14:textId="77777777" w:rsidR="00EE5875" w:rsidRDefault="00457E89" w:rsidP="00457E89">
      <w:pPr>
        <w:rPr>
          <w:i/>
          <w:iCs/>
        </w:rPr>
      </w:pPr>
      <w:r w:rsidRPr="00675642">
        <w:rPr>
          <w:i/>
          <w:iCs/>
        </w:rPr>
        <w:t>L</w:t>
      </w:r>
      <w:r w:rsidR="00EE5875">
        <w:rPr>
          <w:i/>
          <w:iCs/>
        </w:rPr>
        <w:t>’</w:t>
      </w:r>
      <w:r w:rsidRPr="00675642">
        <w:rPr>
          <w:i/>
          <w:iCs/>
        </w:rPr>
        <w:t>écran ne ment pas</w:t>
      </w:r>
      <w:r w:rsidR="00EE5875">
        <w:rPr>
          <w:i/>
          <w:iCs/>
        </w:rPr>
        <w:t xml:space="preserve">, </w:t>
      </w:r>
      <w:r w:rsidRPr="00675642">
        <w:rPr>
          <w:i/>
          <w:iCs/>
        </w:rPr>
        <w:t>je me suis vue</w:t>
      </w:r>
      <w:r w:rsidR="00EE5875">
        <w:rPr>
          <w:i/>
          <w:iCs/>
        </w:rPr>
        <w:t>.</w:t>
      </w:r>
    </w:p>
    <w:p w14:paraId="7F5EEBEC" w14:textId="77777777" w:rsidR="00EE5875" w:rsidRDefault="00457E89" w:rsidP="00457E89">
      <w:pPr>
        <w:rPr>
          <w:i/>
          <w:iCs/>
        </w:rPr>
      </w:pPr>
      <w:r w:rsidRPr="00675642">
        <w:rPr>
          <w:i/>
          <w:iCs/>
        </w:rPr>
        <w:t>Assez</w:t>
      </w:r>
      <w:r w:rsidR="00EE5875">
        <w:rPr>
          <w:i/>
          <w:iCs/>
        </w:rPr>
        <w:t xml:space="preserve"> ! </w:t>
      </w:r>
      <w:r w:rsidRPr="00675642">
        <w:rPr>
          <w:i/>
          <w:iCs/>
        </w:rPr>
        <w:t>Je comprends maintenant ce que tu voulais</w:t>
      </w:r>
      <w:r w:rsidR="00EE5875">
        <w:rPr>
          <w:i/>
          <w:iCs/>
        </w:rPr>
        <w:t>.</w:t>
      </w:r>
    </w:p>
    <w:p w14:paraId="1493098E" w14:textId="77777777" w:rsidR="00EE5875" w:rsidRDefault="00457E89" w:rsidP="00457E89">
      <w:pPr>
        <w:rPr>
          <w:i/>
          <w:iCs/>
        </w:rPr>
      </w:pPr>
      <w:r w:rsidRPr="00675642">
        <w:rPr>
          <w:i/>
          <w:iCs/>
        </w:rPr>
        <w:t>Ô mon grand</w:t>
      </w:r>
      <w:r w:rsidR="00EE5875">
        <w:rPr>
          <w:i/>
          <w:iCs/>
        </w:rPr>
        <w:t xml:space="preserve">, </w:t>
      </w:r>
      <w:r w:rsidRPr="00675642">
        <w:rPr>
          <w:i/>
          <w:iCs/>
        </w:rPr>
        <w:t>tu m</w:t>
      </w:r>
      <w:r w:rsidR="00EE5875">
        <w:rPr>
          <w:i/>
          <w:iCs/>
        </w:rPr>
        <w:t>’</w:t>
      </w:r>
      <w:r w:rsidRPr="00675642">
        <w:rPr>
          <w:i/>
          <w:iCs/>
        </w:rPr>
        <w:t>as fait tellement peur</w:t>
      </w:r>
      <w:r w:rsidR="00EE5875">
        <w:rPr>
          <w:i/>
          <w:iCs/>
        </w:rPr>
        <w:t> !</w:t>
      </w:r>
    </w:p>
    <w:p w14:paraId="71E247E4" w14:textId="77777777" w:rsidR="00EE5875" w:rsidRDefault="00457E89" w:rsidP="00457E89">
      <w:pPr>
        <w:rPr>
          <w:i/>
          <w:iCs/>
        </w:rPr>
      </w:pPr>
      <w:r w:rsidRPr="00675642">
        <w:rPr>
          <w:i/>
          <w:iCs/>
        </w:rPr>
        <w:t>Mon Dieu</w:t>
      </w:r>
      <w:r w:rsidR="00EE5875">
        <w:rPr>
          <w:i/>
          <w:iCs/>
        </w:rPr>
        <w:t xml:space="preserve">, </w:t>
      </w:r>
      <w:r w:rsidRPr="00675642">
        <w:rPr>
          <w:i/>
          <w:iCs/>
        </w:rPr>
        <w:t>comment pouvait-il savoir que je mourais d</w:t>
      </w:r>
      <w:r w:rsidR="00EE5875">
        <w:rPr>
          <w:i/>
          <w:iCs/>
        </w:rPr>
        <w:t>’</w:t>
      </w:r>
      <w:r w:rsidRPr="00675642">
        <w:rPr>
          <w:i/>
          <w:iCs/>
        </w:rPr>
        <w:t>envie de tourner en travesti</w:t>
      </w:r>
      <w:r w:rsidR="00EE5875">
        <w:rPr>
          <w:i/>
          <w:iCs/>
        </w:rPr>
        <w:t xml:space="preserve"> ! </w:t>
      </w:r>
      <w:r w:rsidRPr="00675642">
        <w:rPr>
          <w:i/>
          <w:iCs/>
        </w:rPr>
        <w:t>Comment a-t-il pu me deviner à ce point-là</w:t>
      </w:r>
      <w:r w:rsidR="00EE5875">
        <w:rPr>
          <w:i/>
          <w:iCs/>
        </w:rPr>
        <w:t xml:space="preserve"> ? </w:t>
      </w:r>
      <w:r w:rsidRPr="00675642">
        <w:rPr>
          <w:i/>
          <w:iCs/>
        </w:rPr>
        <w:t>Jamais je ne lui en ai parlé et je croyais cette envie si bien cachée</w:t>
      </w:r>
      <w:r w:rsidR="00EE5875">
        <w:rPr>
          <w:i/>
          <w:iCs/>
        </w:rPr>
        <w:t xml:space="preserve">, </w:t>
      </w:r>
      <w:r w:rsidRPr="00675642">
        <w:rPr>
          <w:i/>
          <w:iCs/>
        </w:rPr>
        <w:t>au plus profond de mon être</w:t>
      </w:r>
      <w:r w:rsidR="00EE5875">
        <w:rPr>
          <w:i/>
          <w:iCs/>
        </w:rPr>
        <w:t>.</w:t>
      </w:r>
    </w:p>
    <w:p w14:paraId="6A88469A" w14:textId="77777777" w:rsidR="00EE5875" w:rsidRDefault="00457E89" w:rsidP="00457E89">
      <w:pPr>
        <w:rPr>
          <w:i/>
          <w:iCs/>
        </w:rPr>
      </w:pPr>
      <w:r w:rsidRPr="00675642">
        <w:rPr>
          <w:i/>
          <w:iCs/>
        </w:rPr>
        <w:t>Depuis ma plus tendre enfance</w:t>
      </w:r>
      <w:r w:rsidR="00EE5875">
        <w:rPr>
          <w:i/>
          <w:iCs/>
        </w:rPr>
        <w:t xml:space="preserve">, </w:t>
      </w:r>
      <w:r w:rsidRPr="00675642">
        <w:rPr>
          <w:i/>
          <w:iCs/>
        </w:rPr>
        <w:t>toujours j</w:t>
      </w:r>
      <w:r w:rsidR="00EE5875">
        <w:rPr>
          <w:i/>
          <w:iCs/>
        </w:rPr>
        <w:t>’</w:t>
      </w:r>
      <w:r w:rsidRPr="00675642">
        <w:rPr>
          <w:i/>
          <w:iCs/>
        </w:rPr>
        <w:t>ai eu envie d</w:t>
      </w:r>
      <w:r w:rsidR="00EE5875">
        <w:rPr>
          <w:i/>
          <w:iCs/>
        </w:rPr>
        <w:t>’</w:t>
      </w:r>
      <w:r w:rsidRPr="00675642">
        <w:rPr>
          <w:i/>
          <w:iCs/>
        </w:rPr>
        <w:t>être un garçon</w:t>
      </w:r>
      <w:r w:rsidR="00EE5875">
        <w:rPr>
          <w:i/>
          <w:iCs/>
        </w:rPr>
        <w:t xml:space="preserve">. </w:t>
      </w:r>
      <w:r w:rsidRPr="00675642">
        <w:rPr>
          <w:i/>
          <w:iCs/>
        </w:rPr>
        <w:t>Je n</w:t>
      </w:r>
      <w:r w:rsidR="00EE5875">
        <w:rPr>
          <w:i/>
          <w:iCs/>
        </w:rPr>
        <w:t>’</w:t>
      </w:r>
      <w:r w:rsidRPr="00675642">
        <w:rPr>
          <w:i/>
          <w:iCs/>
        </w:rPr>
        <w:t>ai jamais su jouer à la poupée</w:t>
      </w:r>
      <w:r w:rsidR="00EE5875">
        <w:rPr>
          <w:i/>
          <w:iCs/>
        </w:rPr>
        <w:t xml:space="preserve">, </w:t>
      </w:r>
      <w:r w:rsidRPr="00675642">
        <w:rPr>
          <w:i/>
          <w:iCs/>
        </w:rPr>
        <w:t>je n</w:t>
      </w:r>
      <w:r w:rsidR="00EE5875">
        <w:rPr>
          <w:i/>
          <w:iCs/>
        </w:rPr>
        <w:t>’</w:t>
      </w:r>
      <w:r w:rsidRPr="00675642">
        <w:rPr>
          <w:i/>
          <w:iCs/>
        </w:rPr>
        <w:t>ai jamais eu de poupée ou alors</w:t>
      </w:r>
      <w:r w:rsidR="00EE5875">
        <w:rPr>
          <w:i/>
          <w:iCs/>
        </w:rPr>
        <w:t xml:space="preserve">, </w:t>
      </w:r>
      <w:r w:rsidRPr="00675642">
        <w:rPr>
          <w:i/>
          <w:iCs/>
        </w:rPr>
        <w:t>quand on m</w:t>
      </w:r>
      <w:r w:rsidR="00EE5875">
        <w:rPr>
          <w:i/>
          <w:iCs/>
        </w:rPr>
        <w:t>’</w:t>
      </w:r>
      <w:r w:rsidRPr="00675642">
        <w:rPr>
          <w:i/>
          <w:iCs/>
        </w:rPr>
        <w:t>en donnait une par hasard</w:t>
      </w:r>
      <w:r w:rsidR="00EE5875">
        <w:rPr>
          <w:i/>
          <w:iCs/>
        </w:rPr>
        <w:t xml:space="preserve">, </w:t>
      </w:r>
      <w:r w:rsidRPr="00675642">
        <w:rPr>
          <w:i/>
          <w:iCs/>
        </w:rPr>
        <w:t>vite je la passais à la tondeuse et l</w:t>
      </w:r>
      <w:r w:rsidR="00EE5875">
        <w:rPr>
          <w:i/>
          <w:iCs/>
        </w:rPr>
        <w:t>’</w:t>
      </w:r>
      <w:r w:rsidRPr="00675642">
        <w:rPr>
          <w:i/>
          <w:iCs/>
        </w:rPr>
        <w:t>habillais en homme</w:t>
      </w:r>
      <w:r w:rsidR="00EE5875">
        <w:rPr>
          <w:i/>
          <w:iCs/>
        </w:rPr>
        <w:t xml:space="preserve">, </w:t>
      </w:r>
      <w:r w:rsidRPr="00675642">
        <w:rPr>
          <w:i/>
          <w:iCs/>
        </w:rPr>
        <w:t>puis j</w:t>
      </w:r>
      <w:r w:rsidR="00EE5875">
        <w:rPr>
          <w:i/>
          <w:iCs/>
        </w:rPr>
        <w:t>’</w:t>
      </w:r>
      <w:r w:rsidRPr="00675642">
        <w:rPr>
          <w:i/>
          <w:iCs/>
        </w:rPr>
        <w:t>allais la cacher</w:t>
      </w:r>
      <w:r w:rsidR="00EE5875">
        <w:rPr>
          <w:i/>
          <w:iCs/>
        </w:rPr>
        <w:t xml:space="preserve">, </w:t>
      </w:r>
      <w:proofErr w:type="gramStart"/>
      <w:r w:rsidRPr="00675642">
        <w:rPr>
          <w:i/>
          <w:iCs/>
        </w:rPr>
        <w:t>toute</w:t>
      </w:r>
      <w:proofErr w:type="gramEnd"/>
      <w:r w:rsidRPr="00675642">
        <w:rPr>
          <w:i/>
          <w:iCs/>
        </w:rPr>
        <w:t xml:space="preserve"> honteuse</w:t>
      </w:r>
      <w:r w:rsidR="00EE5875">
        <w:rPr>
          <w:i/>
          <w:iCs/>
        </w:rPr>
        <w:t xml:space="preserve">, </w:t>
      </w:r>
      <w:r w:rsidRPr="00675642">
        <w:rPr>
          <w:i/>
          <w:iCs/>
        </w:rPr>
        <w:t>dans un des placards du grenier</w:t>
      </w:r>
      <w:r w:rsidR="00EE5875">
        <w:rPr>
          <w:i/>
          <w:iCs/>
        </w:rPr>
        <w:t xml:space="preserve">. </w:t>
      </w:r>
      <w:proofErr w:type="gramStart"/>
      <w:r w:rsidRPr="00675642">
        <w:rPr>
          <w:i/>
          <w:iCs/>
        </w:rPr>
        <w:t>J</w:t>
      </w:r>
      <w:r w:rsidR="00EE5875">
        <w:rPr>
          <w:i/>
          <w:iCs/>
        </w:rPr>
        <w:t>’</w:t>
      </w:r>
      <w:r w:rsidRPr="00675642">
        <w:rPr>
          <w:i/>
          <w:iCs/>
        </w:rPr>
        <w:t>avais tellement peur</w:t>
      </w:r>
      <w:proofErr w:type="gramEnd"/>
      <w:r w:rsidRPr="00675642">
        <w:rPr>
          <w:i/>
          <w:iCs/>
        </w:rPr>
        <w:t xml:space="preserve"> que papa ne découvre mon s</w:t>
      </w:r>
      <w:r w:rsidRPr="00675642">
        <w:rPr>
          <w:i/>
          <w:iCs/>
        </w:rPr>
        <w:t>e</w:t>
      </w:r>
      <w:r w:rsidRPr="00675642">
        <w:rPr>
          <w:i/>
          <w:iCs/>
        </w:rPr>
        <w:t>cret</w:t>
      </w:r>
      <w:r w:rsidR="00EE5875">
        <w:rPr>
          <w:i/>
          <w:iCs/>
        </w:rPr>
        <w:t xml:space="preserve">. </w:t>
      </w:r>
      <w:r w:rsidRPr="00675642">
        <w:rPr>
          <w:i/>
          <w:iCs/>
        </w:rPr>
        <w:t>Et voilà que mon grand l</w:t>
      </w:r>
      <w:r w:rsidR="00EE5875">
        <w:rPr>
          <w:i/>
          <w:iCs/>
        </w:rPr>
        <w:t>’</w:t>
      </w:r>
      <w:r w:rsidRPr="00675642">
        <w:rPr>
          <w:i/>
          <w:iCs/>
        </w:rPr>
        <w:t>a fait</w:t>
      </w:r>
      <w:r w:rsidR="00EE5875">
        <w:rPr>
          <w:i/>
          <w:iCs/>
        </w:rPr>
        <w:t xml:space="preserve"> ! </w:t>
      </w:r>
      <w:r w:rsidRPr="00675642">
        <w:rPr>
          <w:i/>
          <w:iCs/>
        </w:rPr>
        <w:t>Je ne veux plus le voir</w:t>
      </w:r>
      <w:r w:rsidR="00EE5875">
        <w:rPr>
          <w:i/>
          <w:iCs/>
        </w:rPr>
        <w:t xml:space="preserve">, </w:t>
      </w:r>
      <w:r w:rsidRPr="00675642">
        <w:rPr>
          <w:i/>
          <w:iCs/>
        </w:rPr>
        <w:t>j</w:t>
      </w:r>
      <w:r w:rsidR="00EE5875">
        <w:rPr>
          <w:i/>
          <w:iCs/>
        </w:rPr>
        <w:t>’</w:t>
      </w:r>
      <w:r w:rsidRPr="00675642">
        <w:rPr>
          <w:i/>
          <w:iCs/>
        </w:rPr>
        <w:t>en mourrais de honte</w:t>
      </w:r>
      <w:r w:rsidR="00EE5875">
        <w:rPr>
          <w:i/>
          <w:iCs/>
        </w:rPr>
        <w:t>.</w:t>
      </w:r>
    </w:p>
    <w:p w14:paraId="4D039B47" w14:textId="77777777" w:rsidR="00EE5875" w:rsidRDefault="00457E89" w:rsidP="00457E89">
      <w:pPr>
        <w:rPr>
          <w:i/>
          <w:iCs/>
        </w:rPr>
      </w:pPr>
      <w:r w:rsidRPr="00675642">
        <w:rPr>
          <w:i/>
          <w:iCs/>
        </w:rPr>
        <w:lastRenderedPageBreak/>
        <w:t>Mon papa était grand et fort</w:t>
      </w:r>
      <w:r w:rsidR="00EE5875">
        <w:rPr>
          <w:i/>
          <w:iCs/>
        </w:rPr>
        <w:t xml:space="preserve">, </w:t>
      </w:r>
      <w:r w:rsidRPr="00675642">
        <w:rPr>
          <w:i/>
          <w:iCs/>
        </w:rPr>
        <w:t>d</w:t>
      </w:r>
      <w:r w:rsidR="00EE5875">
        <w:rPr>
          <w:i/>
          <w:iCs/>
        </w:rPr>
        <w:t>’</w:t>
      </w:r>
      <w:r w:rsidRPr="00675642">
        <w:rPr>
          <w:i/>
          <w:iCs/>
        </w:rPr>
        <w:t>un beau blond</w:t>
      </w:r>
      <w:r w:rsidR="00EE5875">
        <w:rPr>
          <w:i/>
          <w:iCs/>
        </w:rPr>
        <w:t xml:space="preserve">, </w:t>
      </w:r>
      <w:r w:rsidRPr="00675642">
        <w:rPr>
          <w:i/>
          <w:iCs/>
        </w:rPr>
        <w:t>avec des yeux bleus</w:t>
      </w:r>
      <w:r w:rsidR="00EE5875">
        <w:rPr>
          <w:i/>
          <w:iCs/>
        </w:rPr>
        <w:t xml:space="preserve">. </w:t>
      </w:r>
      <w:r w:rsidRPr="00675642">
        <w:rPr>
          <w:i/>
          <w:iCs/>
        </w:rPr>
        <w:t>En tout je m</w:t>
      </w:r>
      <w:r w:rsidR="00EE5875">
        <w:rPr>
          <w:i/>
          <w:iCs/>
        </w:rPr>
        <w:t>’</w:t>
      </w:r>
      <w:r w:rsidRPr="00675642">
        <w:rPr>
          <w:i/>
          <w:iCs/>
        </w:rPr>
        <w:t>efforçais de lui ressembler</w:t>
      </w:r>
      <w:r w:rsidR="00EE5875">
        <w:rPr>
          <w:i/>
          <w:iCs/>
        </w:rPr>
        <w:t xml:space="preserve">. </w:t>
      </w:r>
      <w:r w:rsidRPr="00675642">
        <w:rPr>
          <w:i/>
          <w:iCs/>
        </w:rPr>
        <w:t>Il ne me traitait pas en petite fille</w:t>
      </w:r>
      <w:r w:rsidR="00EE5875">
        <w:rPr>
          <w:i/>
          <w:iCs/>
        </w:rPr>
        <w:t xml:space="preserve">, </w:t>
      </w:r>
      <w:r w:rsidRPr="00675642">
        <w:rPr>
          <w:i/>
          <w:iCs/>
        </w:rPr>
        <w:t>non</w:t>
      </w:r>
      <w:r w:rsidR="00EE5875">
        <w:rPr>
          <w:i/>
          <w:iCs/>
        </w:rPr>
        <w:t xml:space="preserve">, </w:t>
      </w:r>
      <w:r w:rsidRPr="00675642">
        <w:rPr>
          <w:i/>
          <w:iCs/>
        </w:rPr>
        <w:t>j</w:t>
      </w:r>
      <w:r w:rsidR="00EE5875">
        <w:rPr>
          <w:i/>
          <w:iCs/>
        </w:rPr>
        <w:t>’</w:t>
      </w:r>
      <w:r w:rsidRPr="00675642">
        <w:rPr>
          <w:i/>
          <w:iCs/>
        </w:rPr>
        <w:t>étais sa camarade</w:t>
      </w:r>
      <w:r w:rsidR="00EE5875">
        <w:rPr>
          <w:i/>
          <w:iCs/>
        </w:rPr>
        <w:t xml:space="preserve">, </w:t>
      </w:r>
      <w:r w:rsidRPr="00675642">
        <w:rPr>
          <w:i/>
          <w:iCs/>
        </w:rPr>
        <w:t>c</w:t>
      </w:r>
      <w:r w:rsidR="00EE5875">
        <w:rPr>
          <w:i/>
          <w:iCs/>
        </w:rPr>
        <w:t>’</w:t>
      </w:r>
      <w:r w:rsidRPr="00675642">
        <w:rPr>
          <w:i/>
          <w:iCs/>
        </w:rPr>
        <w:t>est pou</w:t>
      </w:r>
      <w:r w:rsidRPr="00675642">
        <w:rPr>
          <w:i/>
          <w:iCs/>
        </w:rPr>
        <w:t>r</w:t>
      </w:r>
      <w:r w:rsidRPr="00675642">
        <w:rPr>
          <w:i/>
          <w:iCs/>
        </w:rPr>
        <w:t>quoi je l</w:t>
      </w:r>
      <w:r w:rsidR="00EE5875">
        <w:rPr>
          <w:i/>
          <w:iCs/>
        </w:rPr>
        <w:t>’</w:t>
      </w:r>
      <w:r w:rsidRPr="00675642">
        <w:rPr>
          <w:i/>
          <w:iCs/>
        </w:rPr>
        <w:t>aimais tant</w:t>
      </w:r>
      <w:r w:rsidR="00EE5875">
        <w:rPr>
          <w:i/>
          <w:iCs/>
        </w:rPr>
        <w:t xml:space="preserve">. </w:t>
      </w:r>
      <w:r w:rsidRPr="00675642">
        <w:rPr>
          <w:i/>
          <w:iCs/>
        </w:rPr>
        <w:t>Il m</w:t>
      </w:r>
      <w:r w:rsidR="00EE5875">
        <w:rPr>
          <w:i/>
          <w:iCs/>
        </w:rPr>
        <w:t>’</w:t>
      </w:r>
      <w:r w:rsidRPr="00675642">
        <w:rPr>
          <w:i/>
          <w:iCs/>
        </w:rPr>
        <w:t>appelait son</w:t>
      </w:r>
      <w:r w:rsidRPr="00675642">
        <w:t xml:space="preserve"> </w:t>
      </w:r>
      <w:r w:rsidR="00EE5875">
        <w:t>« </w:t>
      </w:r>
      <w:r w:rsidRPr="00675642">
        <w:rPr>
          <w:i/>
          <w:iCs/>
        </w:rPr>
        <w:t>mousse</w:t>
      </w:r>
      <w:r w:rsidR="00EE5875">
        <w:t xml:space="preserve"> », </w:t>
      </w:r>
      <w:r w:rsidRPr="00675642">
        <w:rPr>
          <w:i/>
          <w:iCs/>
        </w:rPr>
        <w:t>ce dont j</w:t>
      </w:r>
      <w:r w:rsidR="00EE5875">
        <w:rPr>
          <w:i/>
          <w:iCs/>
        </w:rPr>
        <w:t>’</w:t>
      </w:r>
      <w:r w:rsidRPr="00675642">
        <w:rPr>
          <w:i/>
          <w:iCs/>
        </w:rPr>
        <w:t>étais très fière</w:t>
      </w:r>
      <w:r w:rsidR="00EE5875">
        <w:rPr>
          <w:i/>
          <w:iCs/>
        </w:rPr>
        <w:t xml:space="preserve">. </w:t>
      </w:r>
      <w:r w:rsidRPr="00675642">
        <w:rPr>
          <w:i/>
          <w:iCs/>
        </w:rPr>
        <w:t>Qu</w:t>
      </w:r>
      <w:r w:rsidR="00EE5875">
        <w:rPr>
          <w:i/>
          <w:iCs/>
        </w:rPr>
        <w:t>’</w:t>
      </w:r>
      <w:r w:rsidRPr="00675642">
        <w:rPr>
          <w:i/>
          <w:iCs/>
        </w:rPr>
        <w:t>il était grand et pur l</w:t>
      </w:r>
      <w:r w:rsidR="00EE5875">
        <w:rPr>
          <w:i/>
          <w:iCs/>
        </w:rPr>
        <w:t>’</w:t>
      </w:r>
      <w:r w:rsidRPr="00675642">
        <w:rPr>
          <w:i/>
          <w:iCs/>
        </w:rPr>
        <w:t>amour que j</w:t>
      </w:r>
      <w:r w:rsidR="00EE5875">
        <w:rPr>
          <w:i/>
          <w:iCs/>
        </w:rPr>
        <w:t>’</w:t>
      </w:r>
      <w:r w:rsidRPr="00675642">
        <w:rPr>
          <w:i/>
          <w:iCs/>
        </w:rPr>
        <w:t>avais pour mon papa</w:t>
      </w:r>
      <w:r w:rsidR="00EE5875">
        <w:rPr>
          <w:i/>
          <w:iCs/>
        </w:rPr>
        <w:t xml:space="preserve"> ! </w:t>
      </w:r>
      <w:r w:rsidRPr="00675642">
        <w:rPr>
          <w:i/>
          <w:iCs/>
        </w:rPr>
        <w:t>Maman</w:t>
      </w:r>
      <w:r w:rsidR="00EE5875">
        <w:rPr>
          <w:i/>
          <w:iCs/>
        </w:rPr>
        <w:t xml:space="preserve">, </w:t>
      </w:r>
      <w:r w:rsidRPr="00675642">
        <w:rPr>
          <w:i/>
          <w:iCs/>
        </w:rPr>
        <w:t>elle</w:t>
      </w:r>
      <w:r w:rsidR="00EE5875">
        <w:rPr>
          <w:i/>
          <w:iCs/>
        </w:rPr>
        <w:t xml:space="preserve">, </w:t>
      </w:r>
      <w:r w:rsidRPr="00675642">
        <w:rPr>
          <w:i/>
          <w:iCs/>
        </w:rPr>
        <w:t>ne s</w:t>
      </w:r>
      <w:r w:rsidR="00EE5875">
        <w:rPr>
          <w:i/>
          <w:iCs/>
        </w:rPr>
        <w:t>’</w:t>
      </w:r>
      <w:r w:rsidRPr="00675642">
        <w:rPr>
          <w:i/>
          <w:iCs/>
        </w:rPr>
        <w:t>est jamais occupée de moi</w:t>
      </w:r>
      <w:r w:rsidR="00EE5875">
        <w:rPr>
          <w:i/>
          <w:iCs/>
        </w:rPr>
        <w:t xml:space="preserve">. </w:t>
      </w:r>
      <w:r w:rsidRPr="00675642">
        <w:rPr>
          <w:i/>
          <w:iCs/>
        </w:rPr>
        <w:t>Elle ne me comprenait pas</w:t>
      </w:r>
      <w:r w:rsidR="00EE5875">
        <w:rPr>
          <w:i/>
          <w:iCs/>
        </w:rPr>
        <w:t xml:space="preserve">, </w:t>
      </w:r>
      <w:r w:rsidRPr="00675642">
        <w:rPr>
          <w:i/>
          <w:iCs/>
        </w:rPr>
        <w:t>elle ne savait pas qui j</w:t>
      </w:r>
      <w:r w:rsidR="00EE5875">
        <w:rPr>
          <w:i/>
          <w:iCs/>
        </w:rPr>
        <w:t>’</w:t>
      </w:r>
      <w:r w:rsidRPr="00675642">
        <w:rPr>
          <w:i/>
          <w:iCs/>
        </w:rPr>
        <w:t>étais</w:t>
      </w:r>
      <w:r w:rsidR="00EE5875">
        <w:rPr>
          <w:i/>
          <w:iCs/>
        </w:rPr>
        <w:t xml:space="preserve">. </w:t>
      </w:r>
      <w:r w:rsidRPr="00675642">
        <w:rPr>
          <w:i/>
          <w:iCs/>
        </w:rPr>
        <w:t>Je l</w:t>
      </w:r>
      <w:r w:rsidR="00EE5875">
        <w:rPr>
          <w:i/>
          <w:iCs/>
        </w:rPr>
        <w:t>’</w:t>
      </w:r>
      <w:r w:rsidRPr="00675642">
        <w:rPr>
          <w:i/>
          <w:iCs/>
        </w:rPr>
        <w:t>ai bien vu quand</w:t>
      </w:r>
      <w:r w:rsidR="00EE5875">
        <w:rPr>
          <w:i/>
          <w:iCs/>
        </w:rPr>
        <w:t xml:space="preserve">, </w:t>
      </w:r>
      <w:r w:rsidRPr="00675642">
        <w:rPr>
          <w:i/>
          <w:iCs/>
        </w:rPr>
        <w:t>après la mort de papa</w:t>
      </w:r>
      <w:r w:rsidR="00EE5875">
        <w:rPr>
          <w:i/>
          <w:iCs/>
        </w:rPr>
        <w:t xml:space="preserve">, </w:t>
      </w:r>
      <w:r w:rsidRPr="00675642">
        <w:rPr>
          <w:i/>
          <w:iCs/>
        </w:rPr>
        <w:t>elle m</w:t>
      </w:r>
      <w:r w:rsidR="00EE5875">
        <w:rPr>
          <w:i/>
          <w:iCs/>
        </w:rPr>
        <w:t>’</w:t>
      </w:r>
      <w:r w:rsidRPr="00675642">
        <w:rPr>
          <w:i/>
          <w:iCs/>
        </w:rPr>
        <w:t>a menée</w:t>
      </w:r>
      <w:r w:rsidR="00EE5875">
        <w:rPr>
          <w:i/>
          <w:iCs/>
        </w:rPr>
        <w:t xml:space="preserve">, </w:t>
      </w:r>
      <w:r w:rsidRPr="00675642">
        <w:rPr>
          <w:i/>
          <w:iCs/>
        </w:rPr>
        <w:t>quel crève-cœur</w:t>
      </w:r>
      <w:r w:rsidR="00EE5875">
        <w:rPr>
          <w:i/>
          <w:iCs/>
        </w:rPr>
        <w:t xml:space="preserve"> ! </w:t>
      </w:r>
      <w:r w:rsidRPr="00675642">
        <w:rPr>
          <w:i/>
          <w:iCs/>
        </w:rPr>
        <w:t>dans un couvent de filles</w:t>
      </w:r>
      <w:r w:rsidR="00EE5875">
        <w:rPr>
          <w:i/>
          <w:iCs/>
        </w:rPr>
        <w:t xml:space="preserve">. </w:t>
      </w:r>
      <w:r w:rsidRPr="00675642">
        <w:rPr>
          <w:i/>
          <w:iCs/>
        </w:rPr>
        <w:t>Je n</w:t>
      </w:r>
      <w:r w:rsidR="00EE5875">
        <w:rPr>
          <w:i/>
          <w:iCs/>
        </w:rPr>
        <w:t>’</w:t>
      </w:r>
      <w:r w:rsidRPr="00675642">
        <w:rPr>
          <w:i/>
          <w:iCs/>
        </w:rPr>
        <w:t>ai jamais aimé ma mère</w:t>
      </w:r>
      <w:r w:rsidR="00EE5875">
        <w:rPr>
          <w:i/>
          <w:iCs/>
        </w:rPr>
        <w:t xml:space="preserve">. </w:t>
      </w:r>
      <w:r w:rsidRPr="00675642">
        <w:rPr>
          <w:i/>
          <w:iCs/>
        </w:rPr>
        <w:t>Je ne veux pas savoir ce qu</w:t>
      </w:r>
      <w:r w:rsidR="00EE5875">
        <w:rPr>
          <w:i/>
          <w:iCs/>
        </w:rPr>
        <w:t>’</w:t>
      </w:r>
      <w:r w:rsidRPr="00675642">
        <w:rPr>
          <w:i/>
          <w:iCs/>
        </w:rPr>
        <w:t>elle faisait</w:t>
      </w:r>
      <w:r w:rsidR="00EE5875">
        <w:rPr>
          <w:i/>
          <w:iCs/>
        </w:rPr>
        <w:t xml:space="preserve">. </w:t>
      </w:r>
      <w:r w:rsidRPr="00675642">
        <w:rPr>
          <w:i/>
          <w:iCs/>
        </w:rPr>
        <w:t>Si j</w:t>
      </w:r>
      <w:r w:rsidR="00EE5875">
        <w:rPr>
          <w:i/>
          <w:iCs/>
        </w:rPr>
        <w:t>’</w:t>
      </w:r>
      <w:r w:rsidRPr="00675642">
        <w:rPr>
          <w:i/>
          <w:iCs/>
        </w:rPr>
        <w:t>avais été un garçon</w:t>
      </w:r>
      <w:r w:rsidR="00EE5875">
        <w:rPr>
          <w:i/>
          <w:iCs/>
        </w:rPr>
        <w:t xml:space="preserve">, </w:t>
      </w:r>
      <w:r w:rsidRPr="00675642">
        <w:rPr>
          <w:i/>
          <w:iCs/>
        </w:rPr>
        <w:t>jamais je ne serais sortie avec elle</w:t>
      </w:r>
      <w:r w:rsidR="00EE5875">
        <w:rPr>
          <w:i/>
          <w:iCs/>
        </w:rPr>
        <w:t xml:space="preserve">, </w:t>
      </w:r>
      <w:r w:rsidRPr="00675642">
        <w:rPr>
          <w:i/>
          <w:iCs/>
        </w:rPr>
        <w:t>le jeudi</w:t>
      </w:r>
      <w:r w:rsidR="00EE5875">
        <w:rPr>
          <w:i/>
          <w:iCs/>
        </w:rPr>
        <w:t xml:space="preserve">, </w:t>
      </w:r>
      <w:r w:rsidRPr="00675642">
        <w:rPr>
          <w:i/>
          <w:iCs/>
        </w:rPr>
        <w:t>quand elle venait me chercher</w:t>
      </w:r>
      <w:r w:rsidR="00EE5875">
        <w:rPr>
          <w:i/>
          <w:iCs/>
        </w:rPr>
        <w:t xml:space="preserve">. </w:t>
      </w:r>
      <w:r w:rsidRPr="00675642">
        <w:rPr>
          <w:i/>
          <w:iCs/>
        </w:rPr>
        <w:t>Chez les sœurs</w:t>
      </w:r>
      <w:r w:rsidR="00EE5875">
        <w:rPr>
          <w:i/>
          <w:iCs/>
        </w:rPr>
        <w:t xml:space="preserve">, </w:t>
      </w:r>
      <w:r w:rsidRPr="00675642">
        <w:rPr>
          <w:i/>
          <w:iCs/>
        </w:rPr>
        <w:t>la nuit</w:t>
      </w:r>
      <w:r w:rsidR="00EE5875">
        <w:rPr>
          <w:i/>
          <w:iCs/>
        </w:rPr>
        <w:t xml:space="preserve">, </w:t>
      </w:r>
      <w:r w:rsidRPr="00675642">
        <w:rPr>
          <w:i/>
          <w:iCs/>
        </w:rPr>
        <w:t>je m</w:t>
      </w:r>
      <w:r w:rsidR="00EE5875">
        <w:rPr>
          <w:i/>
          <w:iCs/>
        </w:rPr>
        <w:t>’</w:t>
      </w:r>
      <w:r w:rsidRPr="00675642">
        <w:rPr>
          <w:i/>
          <w:iCs/>
        </w:rPr>
        <w:t>habillais en homme</w:t>
      </w:r>
      <w:r w:rsidR="00EE5875">
        <w:rPr>
          <w:i/>
          <w:iCs/>
        </w:rPr>
        <w:t xml:space="preserve">. </w:t>
      </w:r>
      <w:r w:rsidRPr="00675642">
        <w:rPr>
          <w:i/>
          <w:iCs/>
        </w:rPr>
        <w:t>Je m</w:t>
      </w:r>
      <w:r w:rsidR="00EE5875">
        <w:rPr>
          <w:i/>
          <w:iCs/>
        </w:rPr>
        <w:t>’</w:t>
      </w:r>
      <w:r w:rsidRPr="00675642">
        <w:rPr>
          <w:i/>
          <w:iCs/>
        </w:rPr>
        <w:t>improvisais un costume d</w:t>
      </w:r>
      <w:r w:rsidR="00EE5875">
        <w:rPr>
          <w:i/>
          <w:iCs/>
        </w:rPr>
        <w:t>’</w:t>
      </w:r>
      <w:r w:rsidRPr="00675642">
        <w:rPr>
          <w:i/>
          <w:iCs/>
        </w:rPr>
        <w:t>homme avec tout ce qui me tombait sous la main et je me faisais une coiffure tirée</w:t>
      </w:r>
      <w:r w:rsidR="00EE5875">
        <w:rPr>
          <w:i/>
          <w:iCs/>
        </w:rPr>
        <w:t xml:space="preserve">, </w:t>
      </w:r>
      <w:r w:rsidRPr="00675642">
        <w:rPr>
          <w:i/>
          <w:iCs/>
        </w:rPr>
        <w:t>t</w:t>
      </w:r>
      <w:r w:rsidRPr="00675642">
        <w:rPr>
          <w:i/>
          <w:iCs/>
        </w:rPr>
        <w:t>i</w:t>
      </w:r>
      <w:r w:rsidRPr="00675642">
        <w:rPr>
          <w:i/>
          <w:iCs/>
        </w:rPr>
        <w:t>rée</w:t>
      </w:r>
      <w:r w:rsidR="00EE5875">
        <w:rPr>
          <w:i/>
          <w:iCs/>
        </w:rPr>
        <w:t xml:space="preserve">, </w:t>
      </w:r>
      <w:r w:rsidRPr="00675642">
        <w:rPr>
          <w:i/>
          <w:iCs/>
        </w:rPr>
        <w:t>avec une raie cosmétiquée sur le côté</w:t>
      </w:r>
      <w:r w:rsidR="00EE5875">
        <w:rPr>
          <w:i/>
          <w:iCs/>
        </w:rPr>
        <w:t xml:space="preserve">. </w:t>
      </w:r>
      <w:r w:rsidRPr="00675642">
        <w:rPr>
          <w:i/>
          <w:iCs/>
        </w:rPr>
        <w:t>Comme il n</w:t>
      </w:r>
      <w:r w:rsidR="00EE5875">
        <w:rPr>
          <w:i/>
          <w:iCs/>
        </w:rPr>
        <w:t>’</w:t>
      </w:r>
      <w:r w:rsidRPr="00675642">
        <w:rPr>
          <w:i/>
          <w:iCs/>
        </w:rPr>
        <w:t>y avait pas de miroir dans ma chambrette</w:t>
      </w:r>
      <w:r w:rsidR="00EE5875">
        <w:rPr>
          <w:i/>
          <w:iCs/>
        </w:rPr>
        <w:t xml:space="preserve">, </w:t>
      </w:r>
      <w:r w:rsidRPr="00675642">
        <w:rPr>
          <w:i/>
          <w:iCs/>
        </w:rPr>
        <w:t>je ne pouvais pas m</w:t>
      </w:r>
      <w:r w:rsidR="00EE5875">
        <w:rPr>
          <w:i/>
          <w:iCs/>
        </w:rPr>
        <w:t>’</w:t>
      </w:r>
      <w:r w:rsidRPr="00675642">
        <w:rPr>
          <w:i/>
          <w:iCs/>
        </w:rPr>
        <w:t>admirer</w:t>
      </w:r>
      <w:r w:rsidR="00EE5875">
        <w:rPr>
          <w:i/>
          <w:iCs/>
        </w:rPr>
        <w:t xml:space="preserve">, </w:t>
      </w:r>
      <w:proofErr w:type="gramStart"/>
      <w:r w:rsidRPr="00675642">
        <w:rPr>
          <w:i/>
          <w:iCs/>
        </w:rPr>
        <w:t>par contre</w:t>
      </w:r>
      <w:proofErr w:type="gramEnd"/>
      <w:r w:rsidR="00EE5875">
        <w:rPr>
          <w:i/>
          <w:iCs/>
        </w:rPr>
        <w:t xml:space="preserve">, </w:t>
      </w:r>
      <w:r w:rsidRPr="00675642">
        <w:rPr>
          <w:i/>
          <w:iCs/>
        </w:rPr>
        <w:t>j</w:t>
      </w:r>
      <w:r w:rsidR="00EE5875">
        <w:rPr>
          <w:i/>
          <w:iCs/>
        </w:rPr>
        <w:t>’</w:t>
      </w:r>
      <w:r w:rsidRPr="00675642">
        <w:rPr>
          <w:i/>
          <w:iCs/>
        </w:rPr>
        <w:t>étais radieuse de pouvoir rester là</w:t>
      </w:r>
      <w:r w:rsidR="00EE5875">
        <w:rPr>
          <w:i/>
          <w:iCs/>
        </w:rPr>
        <w:t xml:space="preserve">, </w:t>
      </w:r>
      <w:r w:rsidRPr="00675642">
        <w:rPr>
          <w:i/>
          <w:iCs/>
        </w:rPr>
        <w:t>a</w:t>
      </w:r>
      <w:r w:rsidRPr="00675642">
        <w:rPr>
          <w:i/>
          <w:iCs/>
        </w:rPr>
        <w:t>s</w:t>
      </w:r>
      <w:r w:rsidRPr="00675642">
        <w:rPr>
          <w:i/>
          <w:iCs/>
        </w:rPr>
        <w:t>sise dans le noir</w:t>
      </w:r>
      <w:r w:rsidR="00EE5875">
        <w:rPr>
          <w:i/>
          <w:iCs/>
        </w:rPr>
        <w:t xml:space="preserve">, </w:t>
      </w:r>
      <w:r w:rsidRPr="00675642">
        <w:rPr>
          <w:i/>
          <w:iCs/>
        </w:rPr>
        <w:t>habillée en homme</w:t>
      </w:r>
      <w:r w:rsidR="00EE5875">
        <w:rPr>
          <w:i/>
          <w:iCs/>
        </w:rPr>
        <w:t xml:space="preserve">, </w:t>
      </w:r>
      <w:r w:rsidRPr="00675642">
        <w:rPr>
          <w:i/>
          <w:iCs/>
        </w:rPr>
        <w:t>et de pouvoir m</w:t>
      </w:r>
      <w:r w:rsidR="00EE5875">
        <w:rPr>
          <w:i/>
          <w:iCs/>
        </w:rPr>
        <w:t>’</w:t>
      </w:r>
      <w:r w:rsidRPr="00675642">
        <w:rPr>
          <w:i/>
          <w:iCs/>
        </w:rPr>
        <w:t>inventer des amis</w:t>
      </w:r>
      <w:r w:rsidR="00EE5875">
        <w:rPr>
          <w:i/>
          <w:iCs/>
        </w:rPr>
        <w:t xml:space="preserve">, </w:t>
      </w:r>
      <w:r w:rsidRPr="00675642">
        <w:rPr>
          <w:i/>
          <w:iCs/>
        </w:rPr>
        <w:t>des camarades</w:t>
      </w:r>
      <w:r w:rsidR="00EE5875">
        <w:rPr>
          <w:i/>
          <w:iCs/>
        </w:rPr>
        <w:t xml:space="preserve">, </w:t>
      </w:r>
      <w:r w:rsidRPr="00675642">
        <w:rPr>
          <w:i/>
          <w:iCs/>
        </w:rPr>
        <w:t>un fiancé</w:t>
      </w:r>
      <w:r w:rsidR="00EE5875">
        <w:rPr>
          <w:i/>
          <w:iCs/>
        </w:rPr>
        <w:t xml:space="preserve">. </w:t>
      </w:r>
      <w:r w:rsidRPr="00675642">
        <w:rPr>
          <w:i/>
          <w:iCs/>
        </w:rPr>
        <w:t>Je passais en revue tous les noms que j</w:t>
      </w:r>
      <w:r w:rsidR="00EE5875">
        <w:rPr>
          <w:i/>
          <w:iCs/>
        </w:rPr>
        <w:t>’</w:t>
      </w:r>
      <w:r w:rsidRPr="00675642">
        <w:rPr>
          <w:i/>
          <w:iCs/>
        </w:rPr>
        <w:t>avais choisis dans l</w:t>
      </w:r>
      <w:r w:rsidR="00EE5875">
        <w:rPr>
          <w:i/>
          <w:iCs/>
        </w:rPr>
        <w:t>’</w:t>
      </w:r>
      <w:r w:rsidRPr="00675642">
        <w:rPr>
          <w:i/>
          <w:iCs/>
        </w:rPr>
        <w:t>Annuaire</w:t>
      </w:r>
      <w:r w:rsidRPr="00675642">
        <w:t xml:space="preserve"> du Téléphone </w:t>
      </w:r>
      <w:r w:rsidRPr="00675642">
        <w:rPr>
          <w:i/>
          <w:iCs/>
        </w:rPr>
        <w:t>et mon fiancé était toujours une espèce de grand frère qui re</w:t>
      </w:r>
      <w:r w:rsidRPr="00675642">
        <w:rPr>
          <w:i/>
          <w:iCs/>
        </w:rPr>
        <w:t>s</w:t>
      </w:r>
      <w:r w:rsidRPr="00675642">
        <w:rPr>
          <w:i/>
          <w:iCs/>
        </w:rPr>
        <w:t>semblait à mon papa</w:t>
      </w:r>
      <w:r w:rsidR="00EE5875">
        <w:rPr>
          <w:i/>
          <w:iCs/>
        </w:rPr>
        <w:t xml:space="preserve">. </w:t>
      </w:r>
      <w:r w:rsidRPr="00675642">
        <w:rPr>
          <w:i/>
          <w:iCs/>
        </w:rPr>
        <w:t>D</w:t>
      </w:r>
      <w:r w:rsidR="00EE5875">
        <w:rPr>
          <w:i/>
          <w:iCs/>
        </w:rPr>
        <w:t>’</w:t>
      </w:r>
      <w:r w:rsidRPr="00675642">
        <w:rPr>
          <w:i/>
          <w:iCs/>
        </w:rPr>
        <w:t>avance</w:t>
      </w:r>
      <w:r w:rsidR="00EE5875">
        <w:rPr>
          <w:i/>
          <w:iCs/>
        </w:rPr>
        <w:t xml:space="preserve">, </w:t>
      </w:r>
      <w:r w:rsidRPr="00675642">
        <w:rPr>
          <w:i/>
          <w:iCs/>
        </w:rPr>
        <w:t>je l</w:t>
      </w:r>
      <w:r w:rsidR="00EE5875">
        <w:rPr>
          <w:i/>
          <w:iCs/>
        </w:rPr>
        <w:t>’</w:t>
      </w:r>
      <w:r w:rsidRPr="00675642">
        <w:rPr>
          <w:i/>
          <w:iCs/>
        </w:rPr>
        <w:t>aimais beaucoup</w:t>
      </w:r>
      <w:r w:rsidR="00EE5875">
        <w:rPr>
          <w:i/>
          <w:iCs/>
        </w:rPr>
        <w:t xml:space="preserve">. </w:t>
      </w:r>
      <w:r w:rsidRPr="00675642">
        <w:rPr>
          <w:i/>
          <w:iCs/>
        </w:rPr>
        <w:t>Aussi</w:t>
      </w:r>
      <w:r w:rsidR="00EE5875">
        <w:rPr>
          <w:i/>
          <w:iCs/>
        </w:rPr>
        <w:t xml:space="preserve">, </w:t>
      </w:r>
      <w:r w:rsidRPr="00675642">
        <w:rPr>
          <w:i/>
          <w:iCs/>
        </w:rPr>
        <w:t>quand il est venu me chercher avec tous les autres</w:t>
      </w:r>
      <w:r w:rsidR="00EE5875">
        <w:rPr>
          <w:i/>
          <w:iCs/>
        </w:rPr>
        <w:t xml:space="preserve">, </w:t>
      </w:r>
      <w:r w:rsidRPr="00675642">
        <w:rPr>
          <w:i/>
          <w:iCs/>
        </w:rPr>
        <w:t>j</w:t>
      </w:r>
      <w:r w:rsidR="00EE5875">
        <w:rPr>
          <w:i/>
          <w:iCs/>
        </w:rPr>
        <w:t>’</w:t>
      </w:r>
      <w:r w:rsidRPr="00675642">
        <w:rPr>
          <w:i/>
          <w:iCs/>
        </w:rPr>
        <w:t>ai imm</w:t>
      </w:r>
      <w:r w:rsidRPr="00675642">
        <w:rPr>
          <w:i/>
          <w:iCs/>
        </w:rPr>
        <w:t>é</w:t>
      </w:r>
      <w:r w:rsidRPr="00675642">
        <w:rPr>
          <w:i/>
          <w:iCs/>
        </w:rPr>
        <w:t>diatement choisi Dan Yack</w:t>
      </w:r>
      <w:r w:rsidR="00EE5875">
        <w:rPr>
          <w:i/>
          <w:iCs/>
        </w:rPr>
        <w:t xml:space="preserve">. </w:t>
      </w:r>
      <w:r w:rsidRPr="00675642">
        <w:rPr>
          <w:i/>
          <w:iCs/>
        </w:rPr>
        <w:t>Il était grand</w:t>
      </w:r>
      <w:r w:rsidR="00EE5875">
        <w:rPr>
          <w:i/>
          <w:iCs/>
        </w:rPr>
        <w:t xml:space="preserve">, </w:t>
      </w:r>
      <w:r w:rsidRPr="00675642">
        <w:rPr>
          <w:i/>
          <w:iCs/>
        </w:rPr>
        <w:t>fort</w:t>
      </w:r>
      <w:r w:rsidR="00EE5875">
        <w:rPr>
          <w:i/>
          <w:iCs/>
        </w:rPr>
        <w:t xml:space="preserve">, </w:t>
      </w:r>
      <w:r w:rsidRPr="00675642">
        <w:rPr>
          <w:i/>
          <w:iCs/>
        </w:rPr>
        <w:t>d</w:t>
      </w:r>
      <w:r w:rsidR="00EE5875">
        <w:rPr>
          <w:i/>
          <w:iCs/>
        </w:rPr>
        <w:t>’</w:t>
      </w:r>
      <w:r w:rsidRPr="00675642">
        <w:rPr>
          <w:i/>
          <w:iCs/>
        </w:rPr>
        <w:t>un blond très tendre</w:t>
      </w:r>
      <w:r w:rsidR="00EE5875">
        <w:rPr>
          <w:i/>
          <w:iCs/>
        </w:rPr>
        <w:t xml:space="preserve">, </w:t>
      </w:r>
      <w:r w:rsidRPr="00675642">
        <w:rPr>
          <w:i/>
          <w:iCs/>
        </w:rPr>
        <w:t>avec de beaux yeux bleus</w:t>
      </w:r>
      <w:r w:rsidR="00EE5875">
        <w:rPr>
          <w:i/>
          <w:iCs/>
        </w:rPr>
        <w:t xml:space="preserve">. </w:t>
      </w:r>
      <w:r w:rsidRPr="00675642">
        <w:rPr>
          <w:i/>
          <w:iCs/>
        </w:rPr>
        <w:t>C</w:t>
      </w:r>
      <w:r w:rsidR="00EE5875">
        <w:rPr>
          <w:i/>
          <w:iCs/>
        </w:rPr>
        <w:t>’</w:t>
      </w:r>
      <w:r w:rsidRPr="00675642">
        <w:rPr>
          <w:i/>
          <w:iCs/>
        </w:rPr>
        <w:t>était lui mon grand</w:t>
      </w:r>
      <w:r w:rsidR="00EE5875">
        <w:rPr>
          <w:i/>
          <w:iCs/>
        </w:rPr>
        <w:t xml:space="preserve">, </w:t>
      </w:r>
      <w:r w:rsidRPr="00675642">
        <w:rPr>
          <w:i/>
          <w:iCs/>
        </w:rPr>
        <w:t>mon ami</w:t>
      </w:r>
      <w:r w:rsidR="00EE5875">
        <w:rPr>
          <w:i/>
          <w:iCs/>
        </w:rPr>
        <w:t xml:space="preserve">, </w:t>
      </w:r>
      <w:r w:rsidRPr="00675642">
        <w:rPr>
          <w:i/>
          <w:iCs/>
        </w:rPr>
        <w:t>mon sauveur</w:t>
      </w:r>
      <w:r w:rsidR="00EE5875">
        <w:rPr>
          <w:i/>
          <w:iCs/>
        </w:rPr>
        <w:t>.</w:t>
      </w:r>
    </w:p>
    <w:p w14:paraId="366DC9CA" w14:textId="77777777" w:rsidR="00EE5875" w:rsidRDefault="00457E89" w:rsidP="00457E89">
      <w:pPr>
        <w:rPr>
          <w:i/>
          <w:iCs/>
        </w:rPr>
      </w:pPr>
      <w:r w:rsidRPr="00675642">
        <w:rPr>
          <w:i/>
          <w:iCs/>
        </w:rPr>
        <w:t>Ô mon amour</w:t>
      </w:r>
      <w:r w:rsidR="00EE5875">
        <w:rPr>
          <w:i/>
          <w:iCs/>
        </w:rPr>
        <w:t> !</w:t>
      </w:r>
    </w:p>
    <w:p w14:paraId="215BCB99" w14:textId="77777777" w:rsidR="00EE5875" w:rsidRDefault="00457E89" w:rsidP="00457E89">
      <w:pPr>
        <w:rPr>
          <w:i/>
          <w:iCs/>
        </w:rPr>
      </w:pPr>
      <w:r w:rsidRPr="00675642">
        <w:rPr>
          <w:i/>
          <w:iCs/>
        </w:rPr>
        <w:t>Toi aussi tu m</w:t>
      </w:r>
      <w:r w:rsidR="00EE5875">
        <w:rPr>
          <w:i/>
          <w:iCs/>
        </w:rPr>
        <w:t>’</w:t>
      </w:r>
      <w:r w:rsidRPr="00675642">
        <w:rPr>
          <w:i/>
          <w:iCs/>
        </w:rPr>
        <w:t>as toujours traitée en camarade</w:t>
      </w:r>
      <w:r w:rsidR="00EE5875">
        <w:rPr>
          <w:i/>
          <w:iCs/>
        </w:rPr>
        <w:t xml:space="preserve"> ; </w:t>
      </w:r>
      <w:r w:rsidRPr="00675642">
        <w:rPr>
          <w:i/>
          <w:iCs/>
        </w:rPr>
        <w:t>mais je ne veux plus te voir</w:t>
      </w:r>
      <w:r w:rsidR="00EE5875">
        <w:rPr>
          <w:i/>
          <w:iCs/>
        </w:rPr>
        <w:t xml:space="preserve">, </w:t>
      </w:r>
      <w:r w:rsidRPr="00675642">
        <w:rPr>
          <w:i/>
          <w:iCs/>
        </w:rPr>
        <w:t>parce que j</w:t>
      </w:r>
      <w:r w:rsidR="00EE5875">
        <w:rPr>
          <w:i/>
          <w:iCs/>
        </w:rPr>
        <w:t>’</w:t>
      </w:r>
      <w:r w:rsidRPr="00675642">
        <w:rPr>
          <w:i/>
          <w:iCs/>
        </w:rPr>
        <w:t>ai honte et que tu me fais peur</w:t>
      </w:r>
      <w:r w:rsidR="00EE5875">
        <w:rPr>
          <w:i/>
          <w:iCs/>
        </w:rPr>
        <w:t>.</w:t>
      </w:r>
    </w:p>
    <w:p w14:paraId="2BEC1038" w14:textId="77777777" w:rsidR="00EE5875" w:rsidRDefault="00457E89" w:rsidP="00457E89">
      <w:pPr>
        <w:rPr>
          <w:i/>
          <w:iCs/>
        </w:rPr>
      </w:pPr>
      <w:r w:rsidRPr="00675642">
        <w:rPr>
          <w:i/>
          <w:iCs/>
        </w:rPr>
        <w:t>Ô mon amour</w:t>
      </w:r>
      <w:r w:rsidR="00EE5875">
        <w:rPr>
          <w:i/>
          <w:iCs/>
        </w:rPr>
        <w:t xml:space="preserve">, </w:t>
      </w:r>
      <w:r w:rsidRPr="00675642">
        <w:rPr>
          <w:i/>
          <w:iCs/>
        </w:rPr>
        <w:t>j</w:t>
      </w:r>
      <w:r w:rsidR="00EE5875">
        <w:rPr>
          <w:i/>
          <w:iCs/>
        </w:rPr>
        <w:t>’</w:t>
      </w:r>
      <w:r w:rsidRPr="00675642">
        <w:rPr>
          <w:i/>
          <w:iCs/>
        </w:rPr>
        <w:t>ai peur de toi</w:t>
      </w:r>
      <w:r w:rsidR="00EE5875">
        <w:rPr>
          <w:i/>
          <w:iCs/>
        </w:rPr>
        <w:t> !</w:t>
      </w:r>
    </w:p>
    <w:p w14:paraId="48C40550" w14:textId="77777777" w:rsidR="00EE5875" w:rsidRDefault="00457E89" w:rsidP="00457E89">
      <w:pPr>
        <w:rPr>
          <w:i/>
          <w:iCs/>
        </w:rPr>
      </w:pPr>
      <w:r w:rsidRPr="00675642">
        <w:rPr>
          <w:i/>
          <w:iCs/>
        </w:rPr>
        <w:t>Tu es bon</w:t>
      </w:r>
      <w:r w:rsidR="00EE5875">
        <w:rPr>
          <w:i/>
          <w:iCs/>
        </w:rPr>
        <w:t xml:space="preserve">. </w:t>
      </w:r>
      <w:r w:rsidRPr="00675642">
        <w:rPr>
          <w:i/>
          <w:iCs/>
        </w:rPr>
        <w:t>Rien ne te décourage</w:t>
      </w:r>
      <w:r w:rsidR="00EE5875">
        <w:rPr>
          <w:i/>
          <w:iCs/>
        </w:rPr>
        <w:t xml:space="preserve">, </w:t>
      </w:r>
      <w:r w:rsidRPr="00675642">
        <w:rPr>
          <w:i/>
          <w:iCs/>
        </w:rPr>
        <w:t>ni mes nerfs</w:t>
      </w:r>
      <w:r w:rsidR="00EE5875">
        <w:rPr>
          <w:i/>
          <w:iCs/>
        </w:rPr>
        <w:t xml:space="preserve">, </w:t>
      </w:r>
      <w:r w:rsidRPr="00675642">
        <w:rPr>
          <w:i/>
          <w:iCs/>
        </w:rPr>
        <w:t>ni mes idées butées</w:t>
      </w:r>
      <w:r w:rsidR="00EE5875">
        <w:rPr>
          <w:i/>
          <w:iCs/>
        </w:rPr>
        <w:t xml:space="preserve">, </w:t>
      </w:r>
      <w:r w:rsidRPr="00675642">
        <w:rPr>
          <w:i/>
          <w:iCs/>
        </w:rPr>
        <w:t>ni mes craintes irraisonnées</w:t>
      </w:r>
      <w:r w:rsidR="00EE5875">
        <w:rPr>
          <w:i/>
          <w:iCs/>
        </w:rPr>
        <w:t xml:space="preserve">, </w:t>
      </w:r>
      <w:r w:rsidRPr="00675642">
        <w:rPr>
          <w:i/>
          <w:iCs/>
        </w:rPr>
        <w:t>ni mes maladresses</w:t>
      </w:r>
      <w:r w:rsidR="00EE5875">
        <w:rPr>
          <w:i/>
          <w:iCs/>
        </w:rPr>
        <w:t xml:space="preserve">. </w:t>
      </w:r>
      <w:r w:rsidRPr="00675642">
        <w:rPr>
          <w:i/>
          <w:iCs/>
        </w:rPr>
        <w:t xml:space="preserve">Tu es </w:t>
      </w:r>
      <w:r w:rsidRPr="00675642">
        <w:rPr>
          <w:i/>
          <w:iCs/>
        </w:rPr>
        <w:lastRenderedPageBreak/>
        <w:t>gentil avec moi parce que tu es bon</w:t>
      </w:r>
      <w:r w:rsidR="00EE5875">
        <w:rPr>
          <w:i/>
          <w:iCs/>
        </w:rPr>
        <w:t xml:space="preserve">. </w:t>
      </w:r>
      <w:r w:rsidRPr="00675642">
        <w:rPr>
          <w:i/>
          <w:iCs/>
        </w:rPr>
        <w:t>Tu me distrais parce que tu es bon</w:t>
      </w:r>
      <w:r w:rsidR="00EE5875">
        <w:rPr>
          <w:i/>
          <w:iCs/>
        </w:rPr>
        <w:t xml:space="preserve">. </w:t>
      </w:r>
      <w:r w:rsidRPr="00675642">
        <w:rPr>
          <w:i/>
          <w:iCs/>
        </w:rPr>
        <w:t>Tu m</w:t>
      </w:r>
      <w:r w:rsidR="00EE5875">
        <w:rPr>
          <w:i/>
          <w:iCs/>
        </w:rPr>
        <w:t>’</w:t>
      </w:r>
      <w:r w:rsidRPr="00675642">
        <w:rPr>
          <w:i/>
          <w:iCs/>
        </w:rPr>
        <w:t>amuses parce que tu es bon</w:t>
      </w:r>
      <w:r w:rsidR="00EE5875">
        <w:rPr>
          <w:i/>
          <w:iCs/>
        </w:rPr>
        <w:t xml:space="preserve">. </w:t>
      </w:r>
      <w:r w:rsidRPr="00675642">
        <w:rPr>
          <w:i/>
          <w:iCs/>
        </w:rPr>
        <w:t>Tu me gâtes</w:t>
      </w:r>
      <w:r w:rsidR="00EE5875">
        <w:rPr>
          <w:i/>
          <w:iCs/>
        </w:rPr>
        <w:t xml:space="preserve">. </w:t>
      </w:r>
      <w:r w:rsidRPr="00675642">
        <w:rPr>
          <w:i/>
          <w:iCs/>
        </w:rPr>
        <w:t>Mais tout cela</w:t>
      </w:r>
      <w:r w:rsidR="00EE5875">
        <w:rPr>
          <w:i/>
          <w:iCs/>
        </w:rPr>
        <w:t xml:space="preserve">, </w:t>
      </w:r>
      <w:r w:rsidRPr="00675642">
        <w:rPr>
          <w:i/>
          <w:iCs/>
        </w:rPr>
        <w:t>ce n</w:t>
      </w:r>
      <w:r w:rsidR="00EE5875">
        <w:rPr>
          <w:i/>
          <w:iCs/>
        </w:rPr>
        <w:t>’</w:t>
      </w:r>
      <w:r w:rsidRPr="00675642">
        <w:rPr>
          <w:i/>
          <w:iCs/>
        </w:rPr>
        <w:t>est pas de l</w:t>
      </w:r>
      <w:r w:rsidR="00EE5875">
        <w:rPr>
          <w:i/>
          <w:iCs/>
        </w:rPr>
        <w:t>’</w:t>
      </w:r>
      <w:r w:rsidRPr="00675642">
        <w:rPr>
          <w:i/>
          <w:iCs/>
        </w:rPr>
        <w:t>amour</w:t>
      </w:r>
      <w:r w:rsidR="00EE5875">
        <w:rPr>
          <w:i/>
          <w:iCs/>
        </w:rPr>
        <w:t xml:space="preserve">, </w:t>
      </w:r>
      <w:r w:rsidRPr="00675642">
        <w:rPr>
          <w:i/>
          <w:iCs/>
        </w:rPr>
        <w:t>sinon tu ne m</w:t>
      </w:r>
      <w:r w:rsidR="00EE5875">
        <w:rPr>
          <w:i/>
          <w:iCs/>
        </w:rPr>
        <w:t>’</w:t>
      </w:r>
      <w:r w:rsidRPr="00675642">
        <w:rPr>
          <w:i/>
          <w:iCs/>
        </w:rPr>
        <w:t>aurais pas fait tourner Gribouille</w:t>
      </w:r>
      <w:r w:rsidR="00EE5875">
        <w:rPr>
          <w:i/>
          <w:iCs/>
        </w:rPr>
        <w:t xml:space="preserve">, </w:t>
      </w:r>
      <w:r w:rsidRPr="00675642">
        <w:rPr>
          <w:i/>
          <w:iCs/>
        </w:rPr>
        <w:t>toi qui me connais si bien que maintenant j</w:t>
      </w:r>
      <w:r w:rsidR="00EE5875">
        <w:rPr>
          <w:i/>
          <w:iCs/>
        </w:rPr>
        <w:t>’</w:t>
      </w:r>
      <w:r w:rsidRPr="00675642">
        <w:rPr>
          <w:i/>
          <w:iCs/>
        </w:rPr>
        <w:t>ai peur de toi</w:t>
      </w:r>
      <w:r w:rsidR="00EE5875">
        <w:rPr>
          <w:i/>
          <w:iCs/>
        </w:rPr>
        <w:t xml:space="preserve">. </w:t>
      </w:r>
      <w:r w:rsidRPr="00675642">
        <w:rPr>
          <w:i/>
          <w:iCs/>
        </w:rPr>
        <w:t>Oh</w:t>
      </w:r>
      <w:r w:rsidR="00EE5875">
        <w:rPr>
          <w:i/>
          <w:iCs/>
        </w:rPr>
        <w:t xml:space="preserve"> ! </w:t>
      </w:r>
      <w:r w:rsidRPr="00675642">
        <w:rPr>
          <w:i/>
          <w:iCs/>
        </w:rPr>
        <w:t>que je suis misérable</w:t>
      </w:r>
      <w:r w:rsidR="00EE5875">
        <w:rPr>
          <w:i/>
          <w:iCs/>
        </w:rPr>
        <w:t xml:space="preserve">. </w:t>
      </w:r>
      <w:r w:rsidRPr="00675642">
        <w:rPr>
          <w:i/>
          <w:iCs/>
        </w:rPr>
        <w:t>Pauvre Mireille</w:t>
      </w:r>
      <w:r w:rsidR="00EE5875">
        <w:rPr>
          <w:i/>
          <w:iCs/>
        </w:rPr>
        <w:t> !</w:t>
      </w:r>
    </w:p>
    <w:p w14:paraId="3783BB3D" w14:textId="77777777" w:rsidR="00EE5875" w:rsidRDefault="00457E89" w:rsidP="00457E89">
      <w:pPr>
        <w:rPr>
          <w:i/>
          <w:iCs/>
        </w:rPr>
      </w:pPr>
      <w:r w:rsidRPr="00675642">
        <w:rPr>
          <w:i/>
          <w:iCs/>
        </w:rPr>
        <w:t>Comme j</w:t>
      </w:r>
      <w:r w:rsidR="00EE5875">
        <w:rPr>
          <w:i/>
          <w:iCs/>
        </w:rPr>
        <w:t>’</w:t>
      </w:r>
      <w:r w:rsidRPr="00675642">
        <w:rPr>
          <w:i/>
          <w:iCs/>
        </w:rPr>
        <w:t>avais l</w:t>
      </w:r>
      <w:r w:rsidR="00EE5875">
        <w:rPr>
          <w:i/>
          <w:iCs/>
        </w:rPr>
        <w:t>’</w:t>
      </w:r>
      <w:r w:rsidRPr="00675642">
        <w:rPr>
          <w:i/>
          <w:iCs/>
        </w:rPr>
        <w:t>air gauche</w:t>
      </w:r>
      <w:r w:rsidR="00EE5875">
        <w:rPr>
          <w:i/>
          <w:iCs/>
        </w:rPr>
        <w:t xml:space="preserve">, </w:t>
      </w:r>
      <w:r w:rsidRPr="00675642">
        <w:rPr>
          <w:i/>
          <w:iCs/>
        </w:rPr>
        <w:t>comme j</w:t>
      </w:r>
      <w:r w:rsidR="00EE5875">
        <w:rPr>
          <w:i/>
          <w:iCs/>
        </w:rPr>
        <w:t>’</w:t>
      </w:r>
      <w:r w:rsidRPr="00675642">
        <w:rPr>
          <w:i/>
          <w:iCs/>
        </w:rPr>
        <w:t>étais honteuse</w:t>
      </w:r>
      <w:r w:rsidR="00EE5875">
        <w:rPr>
          <w:i/>
          <w:iCs/>
        </w:rPr>
        <w:t xml:space="preserve">, </w:t>
      </w:r>
      <w:r w:rsidRPr="00675642">
        <w:rPr>
          <w:i/>
          <w:iCs/>
        </w:rPr>
        <w:t>tr</w:t>
      </w:r>
      <w:r w:rsidRPr="00675642">
        <w:rPr>
          <w:i/>
          <w:iCs/>
        </w:rPr>
        <w:t>a</w:t>
      </w:r>
      <w:r w:rsidRPr="00675642">
        <w:rPr>
          <w:i/>
          <w:iCs/>
        </w:rPr>
        <w:t>quée à l</w:t>
      </w:r>
      <w:r w:rsidR="00EE5875">
        <w:rPr>
          <w:i/>
          <w:iCs/>
        </w:rPr>
        <w:t>’</w:t>
      </w:r>
      <w:r w:rsidRPr="00675642">
        <w:rPr>
          <w:i/>
          <w:iCs/>
        </w:rPr>
        <w:t>écran</w:t>
      </w:r>
      <w:r w:rsidR="00EE5875">
        <w:rPr>
          <w:i/>
          <w:iCs/>
        </w:rPr>
        <w:t xml:space="preserve"> ! </w:t>
      </w:r>
      <w:r w:rsidRPr="00675642">
        <w:rPr>
          <w:i/>
          <w:iCs/>
        </w:rPr>
        <w:t>J</w:t>
      </w:r>
      <w:r w:rsidR="00EE5875">
        <w:rPr>
          <w:i/>
          <w:iCs/>
        </w:rPr>
        <w:t>’</w:t>
      </w:r>
      <w:r w:rsidRPr="00675642">
        <w:rPr>
          <w:i/>
          <w:iCs/>
        </w:rPr>
        <w:t>avais pitié de moi-même</w:t>
      </w:r>
      <w:r w:rsidR="00EE5875">
        <w:rPr>
          <w:i/>
          <w:iCs/>
        </w:rPr>
        <w:t xml:space="preserve"> : </w:t>
      </w:r>
      <w:r w:rsidRPr="00675642">
        <w:rPr>
          <w:i/>
          <w:iCs/>
        </w:rPr>
        <w:t>et plus l</w:t>
      </w:r>
      <w:r w:rsidR="00EE5875">
        <w:rPr>
          <w:i/>
          <w:iCs/>
        </w:rPr>
        <w:t>’</w:t>
      </w:r>
      <w:r w:rsidRPr="00675642">
        <w:rPr>
          <w:i/>
          <w:iCs/>
        </w:rPr>
        <w:t>étourderie</w:t>
      </w:r>
      <w:r w:rsidR="00EE5875">
        <w:rPr>
          <w:i/>
          <w:iCs/>
        </w:rPr>
        <w:t xml:space="preserve">, </w:t>
      </w:r>
      <w:r w:rsidRPr="00675642">
        <w:rPr>
          <w:i/>
          <w:iCs/>
        </w:rPr>
        <w:t>la gaucherie</w:t>
      </w:r>
      <w:r w:rsidR="00EE5875">
        <w:rPr>
          <w:i/>
          <w:iCs/>
        </w:rPr>
        <w:t xml:space="preserve">, </w:t>
      </w:r>
      <w:r w:rsidRPr="00675642">
        <w:rPr>
          <w:i/>
          <w:iCs/>
        </w:rPr>
        <w:t>l</w:t>
      </w:r>
      <w:r w:rsidR="00EE5875">
        <w:rPr>
          <w:i/>
          <w:iCs/>
        </w:rPr>
        <w:t>’</w:t>
      </w:r>
      <w:r w:rsidRPr="00675642">
        <w:rPr>
          <w:i/>
          <w:iCs/>
        </w:rPr>
        <w:t>imbécillité de Gribouille étaient manifestes</w:t>
      </w:r>
      <w:r w:rsidR="00EE5875">
        <w:rPr>
          <w:i/>
          <w:iCs/>
        </w:rPr>
        <w:t xml:space="preserve">, </w:t>
      </w:r>
      <w:r w:rsidRPr="00675642">
        <w:rPr>
          <w:i/>
          <w:iCs/>
        </w:rPr>
        <w:t>plus mon grand jubilait</w:t>
      </w:r>
      <w:r w:rsidR="00EE5875">
        <w:rPr>
          <w:i/>
          <w:iCs/>
        </w:rPr>
        <w:t xml:space="preserve">, </w:t>
      </w:r>
      <w:r w:rsidRPr="00675642">
        <w:rPr>
          <w:i/>
          <w:iCs/>
        </w:rPr>
        <w:t>et toute la troupe</w:t>
      </w:r>
      <w:r w:rsidR="00EE5875">
        <w:rPr>
          <w:i/>
          <w:iCs/>
        </w:rPr>
        <w:t xml:space="preserve">, </w:t>
      </w:r>
      <w:r w:rsidRPr="00675642">
        <w:rPr>
          <w:i/>
          <w:iCs/>
        </w:rPr>
        <w:t>qui assistait également à la projection de ces premiers bouts d</w:t>
      </w:r>
      <w:r w:rsidR="00EE5875">
        <w:rPr>
          <w:i/>
          <w:iCs/>
        </w:rPr>
        <w:t>’</w:t>
      </w:r>
      <w:r w:rsidRPr="00675642">
        <w:rPr>
          <w:i/>
          <w:iCs/>
        </w:rPr>
        <w:t>essai</w:t>
      </w:r>
      <w:r w:rsidR="00EE5875">
        <w:rPr>
          <w:i/>
          <w:iCs/>
        </w:rPr>
        <w:t xml:space="preserve">, </w:t>
      </w:r>
      <w:r w:rsidRPr="00675642">
        <w:rPr>
          <w:i/>
          <w:iCs/>
        </w:rPr>
        <w:t>applaudissait</w:t>
      </w:r>
      <w:r w:rsidR="00EE5875">
        <w:rPr>
          <w:i/>
          <w:iCs/>
        </w:rPr>
        <w:t xml:space="preserve"> ; </w:t>
      </w:r>
      <w:r w:rsidRPr="00675642">
        <w:rPr>
          <w:i/>
          <w:iCs/>
        </w:rPr>
        <w:t>j</w:t>
      </w:r>
      <w:r w:rsidR="00EE5875">
        <w:rPr>
          <w:i/>
          <w:iCs/>
        </w:rPr>
        <w:t>’</w:t>
      </w:r>
      <w:r w:rsidRPr="00675642">
        <w:rPr>
          <w:i/>
          <w:iCs/>
        </w:rPr>
        <w:t>étais seule à m</w:t>
      </w:r>
      <w:r w:rsidR="00EE5875">
        <w:rPr>
          <w:i/>
          <w:iCs/>
        </w:rPr>
        <w:t>’</w:t>
      </w:r>
      <w:r w:rsidRPr="00675642">
        <w:rPr>
          <w:i/>
          <w:iCs/>
        </w:rPr>
        <w:t>attendrir sur ce pauvre hère et à comprendre qu</w:t>
      </w:r>
      <w:r w:rsidR="00EE5875">
        <w:rPr>
          <w:i/>
          <w:iCs/>
        </w:rPr>
        <w:t>’</w:t>
      </w:r>
      <w:r w:rsidRPr="00675642">
        <w:rPr>
          <w:i/>
          <w:iCs/>
        </w:rPr>
        <w:t>il était irrémédiablement perdu</w:t>
      </w:r>
      <w:r w:rsidR="00EE5875">
        <w:rPr>
          <w:i/>
          <w:iCs/>
        </w:rPr>
        <w:t xml:space="preserve">. </w:t>
      </w:r>
      <w:r w:rsidRPr="00675642">
        <w:rPr>
          <w:i/>
          <w:iCs/>
        </w:rPr>
        <w:t>La vie le blessait</w:t>
      </w:r>
      <w:r w:rsidR="00EE5875">
        <w:rPr>
          <w:i/>
          <w:iCs/>
        </w:rPr>
        <w:t xml:space="preserve">, </w:t>
      </w:r>
      <w:r w:rsidRPr="00675642">
        <w:rPr>
          <w:i/>
          <w:iCs/>
        </w:rPr>
        <w:t>tout tournait mal</w:t>
      </w:r>
      <w:r w:rsidR="00EE5875">
        <w:rPr>
          <w:i/>
          <w:iCs/>
        </w:rPr>
        <w:t xml:space="preserve">, </w:t>
      </w:r>
      <w:r w:rsidRPr="00675642">
        <w:rPr>
          <w:i/>
          <w:iCs/>
        </w:rPr>
        <w:t>rien n</w:t>
      </w:r>
      <w:r w:rsidR="00EE5875">
        <w:rPr>
          <w:i/>
          <w:iCs/>
        </w:rPr>
        <w:t>’</w:t>
      </w:r>
      <w:r w:rsidRPr="00675642">
        <w:rPr>
          <w:i/>
          <w:iCs/>
        </w:rPr>
        <w:t>avait de sens pour lui</w:t>
      </w:r>
      <w:r w:rsidR="00EE5875">
        <w:rPr>
          <w:i/>
          <w:iCs/>
        </w:rPr>
        <w:t xml:space="preserve">. </w:t>
      </w:r>
      <w:r w:rsidRPr="00675642">
        <w:rPr>
          <w:i/>
          <w:iCs/>
        </w:rPr>
        <w:t>Tout ce qu</w:t>
      </w:r>
      <w:r w:rsidR="00EE5875">
        <w:rPr>
          <w:i/>
          <w:iCs/>
        </w:rPr>
        <w:t>’</w:t>
      </w:r>
      <w:r w:rsidRPr="00675642">
        <w:rPr>
          <w:i/>
          <w:iCs/>
        </w:rPr>
        <w:t>il avait l</w:t>
      </w:r>
      <w:r w:rsidR="00EE5875">
        <w:rPr>
          <w:i/>
          <w:iCs/>
        </w:rPr>
        <w:t>’</w:t>
      </w:r>
      <w:r w:rsidRPr="00675642">
        <w:rPr>
          <w:i/>
          <w:iCs/>
        </w:rPr>
        <w:t>intention d</w:t>
      </w:r>
      <w:r w:rsidR="00EE5875">
        <w:rPr>
          <w:i/>
          <w:iCs/>
        </w:rPr>
        <w:t>’</w:t>
      </w:r>
      <w:r w:rsidRPr="00675642">
        <w:rPr>
          <w:i/>
          <w:iCs/>
        </w:rPr>
        <w:t>entreprendre s</w:t>
      </w:r>
      <w:r w:rsidR="00EE5875">
        <w:rPr>
          <w:i/>
          <w:iCs/>
        </w:rPr>
        <w:t>’</w:t>
      </w:r>
      <w:r w:rsidRPr="00675642">
        <w:rPr>
          <w:i/>
          <w:iCs/>
        </w:rPr>
        <w:t>abattait sur lui</w:t>
      </w:r>
      <w:r w:rsidR="00EE5875">
        <w:rPr>
          <w:i/>
          <w:iCs/>
        </w:rPr>
        <w:t xml:space="preserve">, </w:t>
      </w:r>
      <w:r w:rsidRPr="00675642">
        <w:rPr>
          <w:i/>
          <w:iCs/>
        </w:rPr>
        <w:t>l</w:t>
      </w:r>
      <w:r w:rsidR="00EE5875">
        <w:rPr>
          <w:i/>
          <w:iCs/>
        </w:rPr>
        <w:t>’</w:t>
      </w:r>
      <w:r w:rsidRPr="00675642">
        <w:rPr>
          <w:i/>
          <w:iCs/>
        </w:rPr>
        <w:t>écrasait</w:t>
      </w:r>
      <w:r w:rsidR="00EE5875">
        <w:rPr>
          <w:i/>
          <w:iCs/>
        </w:rPr>
        <w:t xml:space="preserve">, </w:t>
      </w:r>
      <w:r w:rsidRPr="00675642">
        <w:rPr>
          <w:i/>
          <w:iCs/>
        </w:rPr>
        <w:t>l</w:t>
      </w:r>
      <w:r w:rsidR="00EE5875">
        <w:rPr>
          <w:i/>
          <w:iCs/>
        </w:rPr>
        <w:t>’</w:t>
      </w:r>
      <w:r w:rsidRPr="00675642">
        <w:rPr>
          <w:i/>
          <w:iCs/>
        </w:rPr>
        <w:t>étranglait</w:t>
      </w:r>
      <w:r w:rsidR="00EE5875">
        <w:rPr>
          <w:i/>
          <w:iCs/>
        </w:rPr>
        <w:t xml:space="preserve">, </w:t>
      </w:r>
      <w:r w:rsidRPr="00675642">
        <w:rPr>
          <w:i/>
          <w:iCs/>
        </w:rPr>
        <w:t>chacune de ses pensées devenait une idée fixe contre laquelle il se cognait la tête</w:t>
      </w:r>
      <w:r w:rsidR="00EE5875">
        <w:rPr>
          <w:i/>
          <w:iCs/>
        </w:rPr>
        <w:t xml:space="preserve">, </w:t>
      </w:r>
      <w:r w:rsidRPr="00675642">
        <w:rPr>
          <w:i/>
          <w:iCs/>
        </w:rPr>
        <w:t>et pourtant il était animé de grandes intentions</w:t>
      </w:r>
      <w:r w:rsidR="00EE5875">
        <w:rPr>
          <w:i/>
          <w:iCs/>
        </w:rPr>
        <w:t xml:space="preserve"> ! </w:t>
      </w:r>
      <w:r w:rsidRPr="00675642">
        <w:rPr>
          <w:i/>
          <w:iCs/>
        </w:rPr>
        <w:t>Tout le monde se moquait de sa ma</w:t>
      </w:r>
      <w:r w:rsidRPr="00675642">
        <w:rPr>
          <w:i/>
          <w:iCs/>
        </w:rPr>
        <w:t>l</w:t>
      </w:r>
      <w:r w:rsidRPr="00675642">
        <w:rPr>
          <w:i/>
          <w:iCs/>
        </w:rPr>
        <w:t>chance</w:t>
      </w:r>
      <w:r w:rsidR="00EE5875">
        <w:rPr>
          <w:i/>
          <w:iCs/>
        </w:rPr>
        <w:t xml:space="preserve">, </w:t>
      </w:r>
      <w:r w:rsidRPr="00675642">
        <w:rPr>
          <w:i/>
          <w:iCs/>
        </w:rPr>
        <w:t>lui seul trouvait qu</w:t>
      </w:r>
      <w:r w:rsidR="00EE5875">
        <w:rPr>
          <w:i/>
          <w:iCs/>
        </w:rPr>
        <w:t>’</w:t>
      </w:r>
      <w:r w:rsidRPr="00675642">
        <w:rPr>
          <w:i/>
          <w:iCs/>
        </w:rPr>
        <w:t>il n</w:t>
      </w:r>
      <w:r w:rsidR="00EE5875">
        <w:rPr>
          <w:i/>
          <w:iCs/>
        </w:rPr>
        <w:t>’</w:t>
      </w:r>
      <w:r w:rsidRPr="00675642">
        <w:rPr>
          <w:i/>
          <w:iCs/>
        </w:rPr>
        <w:t>y a rien de drôle à cela</w:t>
      </w:r>
      <w:r w:rsidR="00EE5875">
        <w:rPr>
          <w:i/>
          <w:iCs/>
        </w:rPr>
        <w:t xml:space="preserve">. </w:t>
      </w:r>
      <w:r w:rsidRPr="00675642">
        <w:rPr>
          <w:i/>
          <w:iCs/>
        </w:rPr>
        <w:t>C</w:t>
      </w:r>
      <w:r w:rsidR="00EE5875">
        <w:rPr>
          <w:i/>
          <w:iCs/>
        </w:rPr>
        <w:t>’</w:t>
      </w:r>
      <w:r w:rsidRPr="00675642">
        <w:rPr>
          <w:i/>
          <w:iCs/>
        </w:rPr>
        <w:t>est pou</w:t>
      </w:r>
      <w:r w:rsidRPr="00675642">
        <w:rPr>
          <w:i/>
          <w:iCs/>
        </w:rPr>
        <w:t>r</w:t>
      </w:r>
      <w:r w:rsidRPr="00675642">
        <w:rPr>
          <w:i/>
          <w:iCs/>
        </w:rPr>
        <w:t>quoi</w:t>
      </w:r>
      <w:r w:rsidR="00EE5875">
        <w:rPr>
          <w:i/>
          <w:iCs/>
        </w:rPr>
        <w:t xml:space="preserve">, </w:t>
      </w:r>
      <w:r w:rsidRPr="00675642">
        <w:rPr>
          <w:i/>
          <w:iCs/>
        </w:rPr>
        <w:t>comme il se jette à l</w:t>
      </w:r>
      <w:r w:rsidR="00EE5875">
        <w:rPr>
          <w:i/>
          <w:iCs/>
        </w:rPr>
        <w:t>’</w:t>
      </w:r>
      <w:r w:rsidRPr="00675642">
        <w:rPr>
          <w:i/>
          <w:iCs/>
        </w:rPr>
        <w:t>eau pour ne pas se mouiller un jour de pluie</w:t>
      </w:r>
      <w:r w:rsidR="00EE5875">
        <w:rPr>
          <w:i/>
          <w:iCs/>
        </w:rPr>
        <w:t xml:space="preserve">, </w:t>
      </w:r>
      <w:r w:rsidRPr="00675642">
        <w:rPr>
          <w:i/>
          <w:iCs/>
        </w:rPr>
        <w:t>quand les autres rient et s</w:t>
      </w:r>
      <w:r w:rsidR="00EE5875">
        <w:rPr>
          <w:i/>
          <w:iCs/>
        </w:rPr>
        <w:t>’</w:t>
      </w:r>
      <w:r w:rsidRPr="00675642">
        <w:rPr>
          <w:i/>
          <w:iCs/>
        </w:rPr>
        <w:t>amusent de lui</w:t>
      </w:r>
      <w:r w:rsidR="00EE5875">
        <w:rPr>
          <w:i/>
          <w:iCs/>
        </w:rPr>
        <w:t xml:space="preserve">, </w:t>
      </w:r>
      <w:r w:rsidRPr="00675642">
        <w:rPr>
          <w:i/>
          <w:iCs/>
        </w:rPr>
        <w:t>il se jette à corps perdu dans de grandes actions imaginaires</w:t>
      </w:r>
      <w:r w:rsidR="00EE5875">
        <w:rPr>
          <w:i/>
          <w:iCs/>
        </w:rPr>
        <w:t xml:space="preserve">, </w:t>
      </w:r>
      <w:r w:rsidRPr="00675642">
        <w:rPr>
          <w:i/>
          <w:iCs/>
        </w:rPr>
        <w:t>h</w:t>
      </w:r>
      <w:r w:rsidRPr="00675642">
        <w:rPr>
          <w:i/>
          <w:iCs/>
        </w:rPr>
        <w:t>é</w:t>
      </w:r>
      <w:r w:rsidRPr="00675642">
        <w:rPr>
          <w:i/>
          <w:iCs/>
        </w:rPr>
        <w:t>roïques</w:t>
      </w:r>
      <w:r w:rsidR="00EE5875">
        <w:rPr>
          <w:i/>
          <w:iCs/>
        </w:rPr>
        <w:t xml:space="preserve">, </w:t>
      </w:r>
      <w:r w:rsidRPr="00675642">
        <w:rPr>
          <w:i/>
          <w:iCs/>
        </w:rPr>
        <w:t>ridicules</w:t>
      </w:r>
      <w:r w:rsidR="00EE5875">
        <w:rPr>
          <w:i/>
          <w:iCs/>
        </w:rPr>
        <w:t xml:space="preserve">, </w:t>
      </w:r>
      <w:r w:rsidRPr="00675642">
        <w:rPr>
          <w:i/>
          <w:iCs/>
        </w:rPr>
        <w:t>qui avortent toujours</w:t>
      </w:r>
      <w:r w:rsidR="00EE5875">
        <w:rPr>
          <w:i/>
          <w:iCs/>
        </w:rPr>
        <w:t xml:space="preserve">, </w:t>
      </w:r>
      <w:r w:rsidRPr="00675642">
        <w:rPr>
          <w:i/>
          <w:iCs/>
        </w:rPr>
        <w:t>mais dont la dernière le tue</w:t>
      </w:r>
      <w:r w:rsidR="00EE5875">
        <w:rPr>
          <w:i/>
          <w:iCs/>
        </w:rPr>
        <w:t xml:space="preserve">. </w:t>
      </w:r>
      <w:r w:rsidRPr="00675642">
        <w:rPr>
          <w:i/>
          <w:iCs/>
        </w:rPr>
        <w:t>Je pleurais à chaudes larmes</w:t>
      </w:r>
      <w:r w:rsidR="00EE5875">
        <w:rPr>
          <w:i/>
          <w:iCs/>
        </w:rPr>
        <w:t xml:space="preserve">. </w:t>
      </w:r>
      <w:r w:rsidRPr="00675642">
        <w:rPr>
          <w:i/>
          <w:iCs/>
        </w:rPr>
        <w:t>Ce n</w:t>
      </w:r>
      <w:r w:rsidR="00EE5875">
        <w:rPr>
          <w:i/>
          <w:iCs/>
        </w:rPr>
        <w:t>’</w:t>
      </w:r>
      <w:r w:rsidRPr="00675642">
        <w:rPr>
          <w:i/>
          <w:iCs/>
        </w:rPr>
        <w:t>était pourtant pas la première fois que je me voyais à l</w:t>
      </w:r>
      <w:r w:rsidR="00EE5875">
        <w:rPr>
          <w:i/>
          <w:iCs/>
        </w:rPr>
        <w:t>’</w:t>
      </w:r>
      <w:r w:rsidRPr="00675642">
        <w:rPr>
          <w:i/>
          <w:iCs/>
        </w:rPr>
        <w:t>écran</w:t>
      </w:r>
      <w:r w:rsidR="00EE5875">
        <w:rPr>
          <w:i/>
          <w:iCs/>
        </w:rPr>
        <w:t xml:space="preserve">. </w:t>
      </w:r>
      <w:r w:rsidRPr="00675642">
        <w:rPr>
          <w:i/>
          <w:iCs/>
        </w:rPr>
        <w:t>Mais cette fois-ci je n</w:t>
      </w:r>
      <w:r w:rsidR="00EE5875">
        <w:rPr>
          <w:i/>
          <w:iCs/>
        </w:rPr>
        <w:t>’</w:t>
      </w:r>
      <w:r w:rsidRPr="00675642">
        <w:rPr>
          <w:i/>
          <w:iCs/>
        </w:rPr>
        <w:t>interprétais plus un rôle</w:t>
      </w:r>
      <w:r w:rsidR="00EE5875">
        <w:rPr>
          <w:i/>
          <w:iCs/>
        </w:rPr>
        <w:t xml:space="preserve">, </w:t>
      </w:r>
      <w:r w:rsidRPr="00675642">
        <w:rPr>
          <w:i/>
          <w:iCs/>
        </w:rPr>
        <w:t>je me voyais révélée à moi-même</w:t>
      </w:r>
      <w:r w:rsidR="00EE5875">
        <w:rPr>
          <w:i/>
          <w:iCs/>
        </w:rPr>
        <w:t xml:space="preserve">, </w:t>
      </w:r>
      <w:r w:rsidRPr="00675642">
        <w:rPr>
          <w:i/>
          <w:iCs/>
        </w:rPr>
        <w:t>c</w:t>
      </w:r>
      <w:r w:rsidR="00EE5875">
        <w:rPr>
          <w:i/>
          <w:iCs/>
        </w:rPr>
        <w:t>’</w:t>
      </w:r>
      <w:r w:rsidRPr="00675642">
        <w:rPr>
          <w:i/>
          <w:iCs/>
        </w:rPr>
        <w:t>était moi-même que je voyais évoluer</w:t>
      </w:r>
      <w:r w:rsidR="00EE5875">
        <w:rPr>
          <w:i/>
          <w:iCs/>
        </w:rPr>
        <w:t xml:space="preserve">, </w:t>
      </w:r>
      <w:r w:rsidRPr="00675642">
        <w:rPr>
          <w:i/>
          <w:iCs/>
        </w:rPr>
        <w:t>moi</w:t>
      </w:r>
      <w:r w:rsidR="00EE5875">
        <w:rPr>
          <w:i/>
          <w:iCs/>
        </w:rPr>
        <w:t xml:space="preserve">, </w:t>
      </w:r>
      <w:r w:rsidRPr="00675642">
        <w:rPr>
          <w:i/>
          <w:iCs/>
        </w:rPr>
        <w:t>moi</w:t>
      </w:r>
      <w:r w:rsidR="00EE5875">
        <w:rPr>
          <w:i/>
          <w:iCs/>
        </w:rPr>
        <w:t xml:space="preserve">, </w:t>
      </w:r>
      <w:r w:rsidRPr="00675642">
        <w:rPr>
          <w:i/>
          <w:iCs/>
        </w:rPr>
        <w:t>telle que je suis et telle que je ne m</w:t>
      </w:r>
      <w:r w:rsidR="00EE5875">
        <w:rPr>
          <w:i/>
          <w:iCs/>
        </w:rPr>
        <w:t>’</w:t>
      </w:r>
      <w:r w:rsidRPr="00675642">
        <w:rPr>
          <w:i/>
          <w:iCs/>
        </w:rPr>
        <w:t>avoue pas être</w:t>
      </w:r>
      <w:r w:rsidR="00EE5875">
        <w:rPr>
          <w:i/>
          <w:iCs/>
        </w:rPr>
        <w:t xml:space="preserve">, </w:t>
      </w:r>
      <w:r w:rsidRPr="00675642">
        <w:rPr>
          <w:i/>
          <w:iCs/>
        </w:rPr>
        <w:t>loufoque</w:t>
      </w:r>
      <w:r w:rsidR="00EE5875">
        <w:rPr>
          <w:i/>
          <w:iCs/>
        </w:rPr>
        <w:t xml:space="preserve">, </w:t>
      </w:r>
      <w:r w:rsidRPr="00675642">
        <w:rPr>
          <w:i/>
          <w:iCs/>
        </w:rPr>
        <w:t>éperdue</w:t>
      </w:r>
      <w:r w:rsidR="00EE5875">
        <w:rPr>
          <w:i/>
          <w:iCs/>
        </w:rPr>
        <w:t xml:space="preserve">, </w:t>
      </w:r>
      <w:r w:rsidRPr="00675642">
        <w:rPr>
          <w:i/>
          <w:iCs/>
        </w:rPr>
        <w:t>m</w:t>
      </w:r>
      <w:r w:rsidRPr="00675642">
        <w:rPr>
          <w:i/>
          <w:iCs/>
        </w:rPr>
        <w:t>a</w:t>
      </w:r>
      <w:r w:rsidRPr="00675642">
        <w:rPr>
          <w:i/>
          <w:iCs/>
        </w:rPr>
        <w:t>ladroite</w:t>
      </w:r>
      <w:r w:rsidR="00EE5875">
        <w:rPr>
          <w:i/>
          <w:iCs/>
        </w:rPr>
        <w:t xml:space="preserve">, </w:t>
      </w:r>
      <w:r w:rsidRPr="00675642">
        <w:rPr>
          <w:i/>
          <w:iCs/>
        </w:rPr>
        <w:t>craintive</w:t>
      </w:r>
      <w:r w:rsidR="00EE5875">
        <w:rPr>
          <w:i/>
          <w:iCs/>
        </w:rPr>
        <w:t xml:space="preserve">, </w:t>
      </w:r>
      <w:r w:rsidRPr="00675642">
        <w:rPr>
          <w:i/>
          <w:iCs/>
        </w:rPr>
        <w:t>butée</w:t>
      </w:r>
      <w:r w:rsidR="00EE5875">
        <w:rPr>
          <w:i/>
          <w:iCs/>
        </w:rPr>
        <w:t xml:space="preserve">, </w:t>
      </w:r>
      <w:r w:rsidRPr="00675642">
        <w:rPr>
          <w:i/>
          <w:iCs/>
        </w:rPr>
        <w:t>avec un besoin fou de grandeur et de pureté</w:t>
      </w:r>
      <w:r w:rsidR="00EE5875">
        <w:rPr>
          <w:i/>
          <w:iCs/>
        </w:rPr>
        <w:t xml:space="preserve">, </w:t>
      </w:r>
      <w:r w:rsidRPr="00675642">
        <w:rPr>
          <w:i/>
          <w:iCs/>
        </w:rPr>
        <w:t>et si désarmée</w:t>
      </w:r>
      <w:r w:rsidR="00EE5875">
        <w:rPr>
          <w:i/>
          <w:iCs/>
        </w:rPr>
        <w:t xml:space="preserve">, </w:t>
      </w:r>
      <w:r w:rsidRPr="00675642">
        <w:rPr>
          <w:i/>
          <w:iCs/>
        </w:rPr>
        <w:t>incapable</w:t>
      </w:r>
      <w:r w:rsidR="00EE5875">
        <w:rPr>
          <w:i/>
          <w:iCs/>
        </w:rPr>
        <w:t xml:space="preserve">, </w:t>
      </w:r>
      <w:r w:rsidRPr="00675642">
        <w:rPr>
          <w:i/>
          <w:iCs/>
        </w:rPr>
        <w:t>impuissante</w:t>
      </w:r>
      <w:r w:rsidR="00EE5875">
        <w:rPr>
          <w:i/>
          <w:iCs/>
        </w:rPr>
        <w:t xml:space="preserve">, </w:t>
      </w:r>
      <w:r w:rsidRPr="00675642">
        <w:rPr>
          <w:i/>
          <w:iCs/>
        </w:rPr>
        <w:t>bête</w:t>
      </w:r>
      <w:r w:rsidR="00EE5875">
        <w:rPr>
          <w:i/>
          <w:iCs/>
        </w:rPr>
        <w:t xml:space="preserve">. </w:t>
      </w:r>
      <w:r w:rsidRPr="00675642">
        <w:rPr>
          <w:i/>
          <w:iCs/>
        </w:rPr>
        <w:t>Pauvre Gribouille</w:t>
      </w:r>
      <w:r w:rsidR="00EE5875">
        <w:rPr>
          <w:i/>
          <w:iCs/>
        </w:rPr>
        <w:t xml:space="preserve"> ! </w:t>
      </w:r>
      <w:r w:rsidRPr="00675642">
        <w:rPr>
          <w:i/>
          <w:iCs/>
        </w:rPr>
        <w:t>Espèce de fille manquée</w:t>
      </w:r>
      <w:r w:rsidR="00EE5875">
        <w:rPr>
          <w:i/>
          <w:iCs/>
        </w:rPr>
        <w:t xml:space="preserve">, </w:t>
      </w:r>
      <w:r w:rsidRPr="00675642">
        <w:rPr>
          <w:i/>
          <w:iCs/>
        </w:rPr>
        <w:t>va</w:t>
      </w:r>
      <w:r w:rsidR="00EE5875">
        <w:rPr>
          <w:i/>
          <w:iCs/>
        </w:rPr>
        <w:t xml:space="preserve"> ! </w:t>
      </w:r>
      <w:r w:rsidRPr="00675642">
        <w:rPr>
          <w:i/>
          <w:iCs/>
        </w:rPr>
        <w:t>J</w:t>
      </w:r>
      <w:r w:rsidR="00EE5875">
        <w:rPr>
          <w:i/>
          <w:iCs/>
        </w:rPr>
        <w:t>’</w:t>
      </w:r>
      <w:r w:rsidRPr="00675642">
        <w:rPr>
          <w:i/>
          <w:iCs/>
        </w:rPr>
        <w:t>en mourrai de ho</w:t>
      </w:r>
      <w:r w:rsidRPr="00675642">
        <w:rPr>
          <w:i/>
          <w:iCs/>
        </w:rPr>
        <w:t>n</w:t>
      </w:r>
      <w:r w:rsidRPr="00675642">
        <w:rPr>
          <w:i/>
          <w:iCs/>
        </w:rPr>
        <w:t>te</w:t>
      </w:r>
      <w:r w:rsidR="00EE5875">
        <w:rPr>
          <w:i/>
          <w:iCs/>
        </w:rPr>
        <w:t>.</w:t>
      </w:r>
    </w:p>
    <w:p w14:paraId="0F806A1A" w14:textId="77777777" w:rsidR="00EE5875" w:rsidRDefault="00457E89" w:rsidP="00457E89">
      <w:pPr>
        <w:rPr>
          <w:i/>
          <w:iCs/>
        </w:rPr>
      </w:pPr>
      <w:r w:rsidRPr="00675642">
        <w:rPr>
          <w:i/>
          <w:iCs/>
        </w:rPr>
        <w:t>Ô mon grand</w:t>
      </w:r>
      <w:r w:rsidR="00EE5875">
        <w:rPr>
          <w:i/>
          <w:iCs/>
        </w:rPr>
        <w:t xml:space="preserve">, </w:t>
      </w:r>
      <w:r w:rsidRPr="00675642">
        <w:rPr>
          <w:i/>
          <w:iCs/>
        </w:rPr>
        <w:t>pardonne-moi</w:t>
      </w:r>
      <w:r w:rsidR="00EE5875">
        <w:rPr>
          <w:i/>
          <w:iCs/>
        </w:rPr>
        <w:t xml:space="preserve"> ! </w:t>
      </w:r>
      <w:r w:rsidRPr="00675642">
        <w:rPr>
          <w:i/>
          <w:iCs/>
        </w:rPr>
        <w:t>Je ne suis qu</w:t>
      </w:r>
      <w:r w:rsidR="00EE5875">
        <w:rPr>
          <w:i/>
          <w:iCs/>
        </w:rPr>
        <w:t>’</w:t>
      </w:r>
      <w:r w:rsidRPr="00675642">
        <w:rPr>
          <w:i/>
          <w:iCs/>
        </w:rPr>
        <w:t>une fille ma</w:t>
      </w:r>
      <w:r w:rsidRPr="00675642">
        <w:rPr>
          <w:i/>
          <w:iCs/>
        </w:rPr>
        <w:t>n</w:t>
      </w:r>
      <w:r w:rsidRPr="00675642">
        <w:rPr>
          <w:i/>
          <w:iCs/>
        </w:rPr>
        <w:t>quée</w:t>
      </w:r>
      <w:r w:rsidR="00EE5875">
        <w:rPr>
          <w:i/>
          <w:iCs/>
        </w:rPr>
        <w:t xml:space="preserve">. </w:t>
      </w:r>
      <w:r w:rsidRPr="00675642">
        <w:rPr>
          <w:i/>
          <w:iCs/>
        </w:rPr>
        <w:t xml:space="preserve">Je ne pensais pas mal faire quand je me refusais toujours à </w:t>
      </w:r>
      <w:r w:rsidRPr="00675642">
        <w:rPr>
          <w:i/>
          <w:iCs/>
        </w:rPr>
        <w:lastRenderedPageBreak/>
        <w:t>toi</w:t>
      </w:r>
      <w:r w:rsidR="00EE5875">
        <w:rPr>
          <w:i/>
          <w:iCs/>
        </w:rPr>
        <w:t xml:space="preserve">, </w:t>
      </w:r>
      <w:r w:rsidRPr="00675642">
        <w:rPr>
          <w:i/>
          <w:iCs/>
        </w:rPr>
        <w:t>au contraire</w:t>
      </w:r>
      <w:r w:rsidR="00EE5875">
        <w:rPr>
          <w:i/>
          <w:iCs/>
        </w:rPr>
        <w:t xml:space="preserve">, </w:t>
      </w:r>
      <w:r w:rsidRPr="00675642">
        <w:rPr>
          <w:i/>
          <w:iCs/>
        </w:rPr>
        <w:t>j</w:t>
      </w:r>
      <w:r w:rsidR="00EE5875">
        <w:rPr>
          <w:i/>
          <w:iCs/>
        </w:rPr>
        <w:t>’</w:t>
      </w:r>
      <w:r w:rsidRPr="00675642">
        <w:rPr>
          <w:i/>
          <w:iCs/>
        </w:rPr>
        <w:t>étais très fière de moi</w:t>
      </w:r>
      <w:r w:rsidR="00EE5875">
        <w:rPr>
          <w:i/>
          <w:iCs/>
        </w:rPr>
        <w:t xml:space="preserve">, </w:t>
      </w:r>
      <w:r w:rsidRPr="00675642">
        <w:rPr>
          <w:i/>
          <w:iCs/>
        </w:rPr>
        <w:t>et je m</w:t>
      </w:r>
      <w:r w:rsidR="00EE5875">
        <w:rPr>
          <w:i/>
          <w:iCs/>
        </w:rPr>
        <w:t>’</w:t>
      </w:r>
      <w:r w:rsidRPr="00675642">
        <w:rPr>
          <w:i/>
          <w:iCs/>
        </w:rPr>
        <w:t>imaginais être si grande et si forte</w:t>
      </w:r>
      <w:r w:rsidR="00EE5875">
        <w:rPr>
          <w:i/>
          <w:iCs/>
        </w:rPr>
        <w:t>.</w:t>
      </w:r>
    </w:p>
    <w:p w14:paraId="7763BB53" w14:textId="77777777" w:rsidR="00EE5875" w:rsidRDefault="00457E89" w:rsidP="00457E89">
      <w:pPr>
        <w:rPr>
          <w:i/>
          <w:iCs/>
        </w:rPr>
      </w:pPr>
      <w:r w:rsidRPr="00675642">
        <w:rPr>
          <w:i/>
          <w:iCs/>
        </w:rPr>
        <w:t>Quelle imbécile</w:t>
      </w:r>
      <w:r w:rsidR="00EE5875">
        <w:rPr>
          <w:i/>
          <w:iCs/>
        </w:rPr>
        <w:t> !</w:t>
      </w:r>
    </w:p>
    <w:p w14:paraId="1CFBDBBE" w14:textId="77777777" w:rsidR="00EE5875" w:rsidRDefault="00457E89" w:rsidP="00457E89">
      <w:pPr>
        <w:rPr>
          <w:i/>
          <w:iCs/>
        </w:rPr>
      </w:pPr>
      <w:r w:rsidRPr="00675642">
        <w:rPr>
          <w:i/>
          <w:iCs/>
        </w:rPr>
        <w:t>Pauvre Mireille</w:t>
      </w:r>
      <w:r w:rsidR="00EE5875">
        <w:rPr>
          <w:i/>
          <w:iCs/>
        </w:rPr>
        <w:t> !</w:t>
      </w:r>
    </w:p>
    <w:p w14:paraId="2EDF7A18" w14:textId="77777777" w:rsidR="00EE5875" w:rsidRDefault="00457E89" w:rsidP="00457E89">
      <w:pPr>
        <w:rPr>
          <w:i/>
          <w:iCs/>
        </w:rPr>
      </w:pPr>
      <w:r w:rsidRPr="00675642">
        <w:rPr>
          <w:i/>
          <w:iCs/>
        </w:rPr>
        <w:t>Je comprends tout</w:t>
      </w:r>
      <w:r w:rsidR="00EE5875">
        <w:rPr>
          <w:i/>
          <w:iCs/>
        </w:rPr>
        <w:t xml:space="preserve">. </w:t>
      </w:r>
      <w:r w:rsidRPr="00675642">
        <w:rPr>
          <w:i/>
          <w:iCs/>
        </w:rPr>
        <w:t>Tout t</w:t>
      </w:r>
      <w:r w:rsidR="00EE5875">
        <w:rPr>
          <w:i/>
          <w:iCs/>
        </w:rPr>
        <w:t>’</w:t>
      </w:r>
      <w:r w:rsidRPr="00675642">
        <w:rPr>
          <w:i/>
          <w:iCs/>
        </w:rPr>
        <w:t>amuse</w:t>
      </w:r>
      <w:r w:rsidR="00EE5875">
        <w:rPr>
          <w:i/>
          <w:iCs/>
        </w:rPr>
        <w:t xml:space="preserve">, </w:t>
      </w:r>
      <w:r w:rsidRPr="00675642">
        <w:rPr>
          <w:i/>
          <w:iCs/>
        </w:rPr>
        <w:t>toi</w:t>
      </w:r>
      <w:r w:rsidR="00EE5875">
        <w:rPr>
          <w:i/>
          <w:iCs/>
        </w:rPr>
        <w:t xml:space="preserve">. </w:t>
      </w:r>
      <w:r w:rsidRPr="00675642">
        <w:rPr>
          <w:i/>
          <w:iCs/>
        </w:rPr>
        <w:t>Tu ris</w:t>
      </w:r>
      <w:r w:rsidR="00EE5875">
        <w:rPr>
          <w:i/>
          <w:iCs/>
        </w:rPr>
        <w:t xml:space="preserve">. </w:t>
      </w:r>
      <w:r w:rsidRPr="00675642">
        <w:rPr>
          <w:i/>
          <w:iCs/>
        </w:rPr>
        <w:t>Je pleure</w:t>
      </w:r>
      <w:r w:rsidR="00EE5875">
        <w:rPr>
          <w:i/>
          <w:iCs/>
        </w:rPr>
        <w:t xml:space="preserve">. </w:t>
      </w:r>
      <w:r w:rsidRPr="00675642">
        <w:rPr>
          <w:i/>
          <w:iCs/>
        </w:rPr>
        <w:t>Ta force et ta grandeur ne sont qu</w:t>
      </w:r>
      <w:r w:rsidR="00EE5875">
        <w:rPr>
          <w:i/>
          <w:iCs/>
        </w:rPr>
        <w:t>’</w:t>
      </w:r>
      <w:r w:rsidRPr="00675642">
        <w:rPr>
          <w:i/>
          <w:iCs/>
        </w:rPr>
        <w:t>un jeu</w:t>
      </w:r>
      <w:r w:rsidR="00EE5875">
        <w:rPr>
          <w:i/>
          <w:iCs/>
        </w:rPr>
        <w:t xml:space="preserve">. </w:t>
      </w:r>
      <w:r w:rsidRPr="00675642">
        <w:rPr>
          <w:i/>
          <w:iCs/>
        </w:rPr>
        <w:t>Je ne veux plus que tu aies toujours l</w:t>
      </w:r>
      <w:r w:rsidR="00EE5875">
        <w:rPr>
          <w:i/>
          <w:iCs/>
        </w:rPr>
        <w:t>’</w:t>
      </w:r>
      <w:r w:rsidRPr="00675642">
        <w:rPr>
          <w:i/>
          <w:iCs/>
        </w:rPr>
        <w:t>occasion d</w:t>
      </w:r>
      <w:r w:rsidR="00EE5875">
        <w:rPr>
          <w:i/>
          <w:iCs/>
        </w:rPr>
        <w:t>’</w:t>
      </w:r>
      <w:r w:rsidRPr="00675642">
        <w:rPr>
          <w:i/>
          <w:iCs/>
        </w:rPr>
        <w:t>avoir pitié de moi et que tu te prêtes encore par bonté d</w:t>
      </w:r>
      <w:r w:rsidR="00EE5875">
        <w:rPr>
          <w:i/>
          <w:iCs/>
        </w:rPr>
        <w:t>’</w:t>
      </w:r>
      <w:r w:rsidRPr="00675642">
        <w:rPr>
          <w:i/>
          <w:iCs/>
        </w:rPr>
        <w:t>âme à mes moindres caprices de petite fille désorientée</w:t>
      </w:r>
      <w:r w:rsidR="00EE5875">
        <w:rPr>
          <w:i/>
          <w:iCs/>
        </w:rPr>
        <w:t xml:space="preserve">. </w:t>
      </w:r>
      <w:r w:rsidRPr="00675642">
        <w:rPr>
          <w:i/>
          <w:iCs/>
        </w:rPr>
        <w:t>Pourquoi m</w:t>
      </w:r>
      <w:r w:rsidR="00EE5875">
        <w:rPr>
          <w:i/>
          <w:iCs/>
        </w:rPr>
        <w:t>’</w:t>
      </w:r>
      <w:r w:rsidRPr="00675642">
        <w:rPr>
          <w:i/>
          <w:iCs/>
        </w:rPr>
        <w:t>aimer si tu te mets au niveau de mes pires faiblesses</w:t>
      </w:r>
      <w:r w:rsidR="00EE5875">
        <w:rPr>
          <w:i/>
          <w:iCs/>
        </w:rPr>
        <w:t xml:space="preserve"> ? </w:t>
      </w:r>
      <w:r w:rsidRPr="00675642">
        <w:rPr>
          <w:i/>
          <w:iCs/>
        </w:rPr>
        <w:t>Je ne suis qu</w:t>
      </w:r>
      <w:r w:rsidR="00EE5875">
        <w:rPr>
          <w:i/>
          <w:iCs/>
        </w:rPr>
        <w:t>’</w:t>
      </w:r>
      <w:r w:rsidRPr="00675642">
        <w:rPr>
          <w:i/>
          <w:iCs/>
        </w:rPr>
        <w:t>une fille manquée</w:t>
      </w:r>
      <w:r w:rsidR="00EE5875">
        <w:rPr>
          <w:i/>
          <w:iCs/>
        </w:rPr>
        <w:t>.</w:t>
      </w:r>
    </w:p>
    <w:p w14:paraId="2E90F627" w14:textId="77777777" w:rsidR="00EE5875" w:rsidRDefault="00457E89" w:rsidP="00457E89">
      <w:pPr>
        <w:rPr>
          <w:i/>
          <w:iCs/>
        </w:rPr>
      </w:pPr>
      <w:r w:rsidRPr="00675642">
        <w:rPr>
          <w:i/>
          <w:iCs/>
        </w:rPr>
        <w:t>Assez</w:t>
      </w:r>
      <w:r w:rsidR="00EE5875">
        <w:rPr>
          <w:i/>
          <w:iCs/>
        </w:rPr>
        <w:t> !</w:t>
      </w:r>
    </w:p>
    <w:p w14:paraId="54CD2441" w14:textId="77777777" w:rsidR="00EE5875" w:rsidRDefault="00457E89" w:rsidP="00457E89">
      <w:pPr>
        <w:rPr>
          <w:i/>
          <w:iCs/>
        </w:rPr>
      </w:pPr>
      <w:r w:rsidRPr="00675642">
        <w:rPr>
          <w:i/>
          <w:iCs/>
        </w:rPr>
        <w:t>Je ne veux pas</w:t>
      </w:r>
      <w:r w:rsidR="00EE5875">
        <w:rPr>
          <w:i/>
          <w:iCs/>
        </w:rPr>
        <w:t xml:space="preserve">, </w:t>
      </w:r>
      <w:r w:rsidRPr="00675642">
        <w:rPr>
          <w:i/>
          <w:iCs/>
        </w:rPr>
        <w:t>je ne veux pas</w:t>
      </w:r>
      <w:r w:rsidR="00EE5875">
        <w:rPr>
          <w:i/>
          <w:iCs/>
        </w:rPr>
        <w:t xml:space="preserve">, </w:t>
      </w:r>
      <w:r w:rsidRPr="00675642">
        <w:rPr>
          <w:i/>
          <w:iCs/>
        </w:rPr>
        <w:t>je ne veux pas</w:t>
      </w:r>
      <w:r w:rsidR="00EE5875">
        <w:rPr>
          <w:i/>
          <w:iCs/>
        </w:rPr>
        <w:t>.</w:t>
      </w:r>
    </w:p>
    <w:p w14:paraId="0CB80F35" w14:textId="0A400359" w:rsidR="00457E89" w:rsidRPr="00675642" w:rsidRDefault="00457E89" w:rsidP="00EE5875">
      <w:pPr>
        <w:pStyle w:val="Titre2"/>
      </w:pPr>
      <w:bookmarkStart w:id="53" w:name="_Toc327816218"/>
      <w:bookmarkStart w:id="54" w:name="_Toc201949630"/>
      <w:r w:rsidRPr="00675642">
        <w:lastRenderedPageBreak/>
        <w:t>ROULEAU SIX</w:t>
      </w:r>
      <w:bookmarkEnd w:id="53"/>
      <w:bookmarkEnd w:id="54"/>
    </w:p>
    <w:p w14:paraId="7016FBF4" w14:textId="1D74B0BF" w:rsidR="00EE5875" w:rsidRDefault="00457E89" w:rsidP="00457E89">
      <w:pPr>
        <w:pStyle w:val="Droite"/>
        <w:rPr>
          <w:i/>
          <w:iCs/>
        </w:rPr>
      </w:pPr>
      <w:r w:rsidRPr="00675642">
        <w:rPr>
          <w:i/>
          <w:iCs/>
        </w:rPr>
        <w:t>Chalet du Plan</w:t>
      </w:r>
      <w:r w:rsidR="00EE5875">
        <w:rPr>
          <w:i/>
          <w:iCs/>
        </w:rPr>
        <w:t xml:space="preserve">, </w:t>
      </w:r>
      <w:r w:rsidRPr="00675642">
        <w:rPr>
          <w:i/>
          <w:iCs/>
        </w:rPr>
        <w:t>le 2</w:t>
      </w:r>
      <w:r w:rsidR="00EE5875" w:rsidRPr="00675642">
        <w:rPr>
          <w:i/>
          <w:iCs/>
        </w:rPr>
        <w:t>1</w:t>
      </w:r>
      <w:r w:rsidR="00EE5875">
        <w:rPr>
          <w:i/>
          <w:iCs/>
        </w:rPr>
        <w:t> </w:t>
      </w:r>
      <w:r w:rsidR="00EE5875" w:rsidRPr="00675642">
        <w:rPr>
          <w:i/>
          <w:iCs/>
        </w:rPr>
        <w:t>avril</w:t>
      </w:r>
      <w:r w:rsidRPr="00675642">
        <w:rPr>
          <w:i/>
          <w:iCs/>
        </w:rPr>
        <w:t xml:space="preserve"> 1925</w:t>
      </w:r>
      <w:r w:rsidR="00EE5875">
        <w:rPr>
          <w:i/>
          <w:iCs/>
        </w:rPr>
        <w:t>.</w:t>
      </w:r>
    </w:p>
    <w:p w14:paraId="155319F2" w14:textId="77777777" w:rsidR="00EE5875" w:rsidRDefault="00457E89" w:rsidP="00457E89">
      <w:r w:rsidRPr="00675642">
        <w:t>Il fait nuit</w:t>
      </w:r>
      <w:r w:rsidR="00EE5875">
        <w:t xml:space="preserve">. </w:t>
      </w:r>
      <w:r w:rsidRPr="00675642">
        <w:t>Il pleut</w:t>
      </w:r>
      <w:r w:rsidR="00EE5875">
        <w:t xml:space="preserve">. </w:t>
      </w:r>
      <w:r w:rsidRPr="00675642">
        <w:t>Il pleut depuis huit jours</w:t>
      </w:r>
      <w:r w:rsidR="00EE5875">
        <w:t xml:space="preserve">. </w:t>
      </w:r>
      <w:r w:rsidRPr="00675642">
        <w:t>Depuis huit jours je ne fais rien</w:t>
      </w:r>
      <w:r w:rsidR="00EE5875">
        <w:t xml:space="preserve">. </w:t>
      </w:r>
      <w:r w:rsidRPr="00675642">
        <w:t>Je reste debout devant ma fenêtre et je r</w:t>
      </w:r>
      <w:r w:rsidRPr="00675642">
        <w:t>e</w:t>
      </w:r>
      <w:r w:rsidRPr="00675642">
        <w:t>garde dehors</w:t>
      </w:r>
      <w:r w:rsidR="00EE5875">
        <w:t xml:space="preserve">. </w:t>
      </w:r>
      <w:r w:rsidRPr="00675642">
        <w:t>Dehors</w:t>
      </w:r>
      <w:r w:rsidR="00EE5875">
        <w:t xml:space="preserve">, </w:t>
      </w:r>
      <w:r w:rsidRPr="00675642">
        <w:t>il pleut</w:t>
      </w:r>
      <w:r w:rsidR="00EE5875">
        <w:t xml:space="preserve">. </w:t>
      </w:r>
      <w:r w:rsidRPr="00675642">
        <w:t>Le vent rabat par rafales la fumée dans ma chambre</w:t>
      </w:r>
      <w:r w:rsidR="00EE5875">
        <w:t xml:space="preserve">. </w:t>
      </w:r>
      <w:r w:rsidRPr="00675642">
        <w:t>Alors</w:t>
      </w:r>
      <w:r w:rsidR="00EE5875">
        <w:t xml:space="preserve">, </w:t>
      </w:r>
      <w:r w:rsidRPr="00675642">
        <w:t>j</w:t>
      </w:r>
      <w:r w:rsidR="00EE5875">
        <w:t>’</w:t>
      </w:r>
      <w:r w:rsidRPr="00675642">
        <w:t>ouvre ma porte</w:t>
      </w:r>
      <w:r w:rsidR="00EE5875">
        <w:t xml:space="preserve">, </w:t>
      </w:r>
      <w:r w:rsidRPr="00675642">
        <w:t>je fais une dizaine de pas dehors</w:t>
      </w:r>
      <w:r w:rsidR="00EE5875">
        <w:t xml:space="preserve">, </w:t>
      </w:r>
      <w:r w:rsidRPr="00675642">
        <w:t>sous la pluie</w:t>
      </w:r>
      <w:r w:rsidR="00EE5875">
        <w:t xml:space="preserve">, </w:t>
      </w:r>
      <w:r w:rsidRPr="00675642">
        <w:t>et je rentre</w:t>
      </w:r>
      <w:r w:rsidR="00EE5875">
        <w:t xml:space="preserve">, </w:t>
      </w:r>
      <w:r w:rsidRPr="00675642">
        <w:t>et je referme ma porte</w:t>
      </w:r>
      <w:r w:rsidR="00EE5875">
        <w:t xml:space="preserve">, </w:t>
      </w:r>
      <w:r w:rsidRPr="00675642">
        <w:t>et je retourne me planter devant ma fenêtre</w:t>
      </w:r>
      <w:r w:rsidR="00EE5875">
        <w:t xml:space="preserve">. </w:t>
      </w:r>
      <w:r w:rsidRPr="00675642">
        <w:t>Je regarde dehors</w:t>
      </w:r>
      <w:r w:rsidR="00EE5875">
        <w:t xml:space="preserve">. </w:t>
      </w:r>
      <w:r w:rsidRPr="00675642">
        <w:t>Dehors</w:t>
      </w:r>
      <w:r w:rsidR="00EE5875">
        <w:t xml:space="preserve">, </w:t>
      </w:r>
      <w:r w:rsidRPr="00675642">
        <w:t>il pleut</w:t>
      </w:r>
      <w:r w:rsidR="00EE5875">
        <w:t>.</w:t>
      </w:r>
    </w:p>
    <w:p w14:paraId="7DDBDA2A" w14:textId="77777777" w:rsidR="00EE5875" w:rsidRDefault="00457E89" w:rsidP="00457E89">
      <w:r w:rsidRPr="00675642">
        <w:t>Je m</w:t>
      </w:r>
      <w:r w:rsidR="00EE5875">
        <w:t>’</w:t>
      </w:r>
      <w:r w:rsidRPr="00675642">
        <w:t>étends deux</w:t>
      </w:r>
      <w:r w:rsidR="00EE5875">
        <w:t xml:space="preserve">, </w:t>
      </w:r>
      <w:r w:rsidRPr="00675642">
        <w:t>trois fois dans la journée</w:t>
      </w:r>
      <w:r w:rsidR="00EE5875">
        <w:t xml:space="preserve">. </w:t>
      </w:r>
      <w:r w:rsidRPr="00675642">
        <w:t>Je suis très las</w:t>
      </w:r>
      <w:r w:rsidR="00EE5875">
        <w:t xml:space="preserve">. </w:t>
      </w:r>
      <w:r w:rsidRPr="00675642">
        <w:t>Je m</w:t>
      </w:r>
      <w:r w:rsidR="00EE5875">
        <w:t>’</w:t>
      </w:r>
      <w:r w:rsidRPr="00675642">
        <w:t>endors immédiatement</w:t>
      </w:r>
      <w:r w:rsidR="00EE5875">
        <w:t xml:space="preserve">. </w:t>
      </w:r>
      <w:r w:rsidRPr="00675642">
        <w:t>J</w:t>
      </w:r>
      <w:r w:rsidR="00EE5875">
        <w:t>’</w:t>
      </w:r>
      <w:r w:rsidRPr="00675642">
        <w:t>entends des oiseaux dans mon sommeil</w:t>
      </w:r>
      <w:r w:rsidR="00EE5875">
        <w:t xml:space="preserve">. </w:t>
      </w:r>
      <w:r w:rsidRPr="00675642">
        <w:t>Je me réveille immédiatement</w:t>
      </w:r>
      <w:r w:rsidR="00EE5875">
        <w:t xml:space="preserve">. </w:t>
      </w:r>
      <w:r w:rsidRPr="00675642">
        <w:t>Je retourne me planter devant ma fenêtre</w:t>
      </w:r>
      <w:r w:rsidR="00EE5875">
        <w:t xml:space="preserve">. </w:t>
      </w:r>
      <w:r w:rsidRPr="00675642">
        <w:t>Je regarde dehors</w:t>
      </w:r>
      <w:r w:rsidR="00EE5875">
        <w:t xml:space="preserve">. </w:t>
      </w:r>
      <w:r w:rsidRPr="00675642">
        <w:t>Dehors</w:t>
      </w:r>
      <w:r w:rsidR="00EE5875">
        <w:t xml:space="preserve">, </w:t>
      </w:r>
      <w:r w:rsidRPr="00675642">
        <w:t>il pleut</w:t>
      </w:r>
      <w:r w:rsidR="00EE5875">
        <w:t>.</w:t>
      </w:r>
    </w:p>
    <w:p w14:paraId="12777036" w14:textId="77777777" w:rsidR="00EE5875" w:rsidRDefault="00457E89" w:rsidP="00457E89">
      <w:r w:rsidRPr="00675642">
        <w:t>Puis</w:t>
      </w:r>
      <w:r w:rsidR="00EE5875">
        <w:t xml:space="preserve">, </w:t>
      </w:r>
      <w:r w:rsidRPr="00675642">
        <w:t>c</w:t>
      </w:r>
      <w:r w:rsidR="00EE5875">
        <w:t>’</w:t>
      </w:r>
      <w:r w:rsidRPr="00675642">
        <w:t>est la nuit</w:t>
      </w:r>
      <w:r w:rsidR="00EE5875">
        <w:t xml:space="preserve">. </w:t>
      </w:r>
      <w:r w:rsidRPr="00675642">
        <w:t>La nuit noire</w:t>
      </w:r>
      <w:r w:rsidR="00EE5875">
        <w:t xml:space="preserve">. </w:t>
      </w:r>
      <w:r w:rsidRPr="00675642">
        <w:t>Je n</w:t>
      </w:r>
      <w:r w:rsidR="00EE5875">
        <w:t>’</w:t>
      </w:r>
      <w:r w:rsidRPr="00675642">
        <w:t>allume pas ma lampe</w:t>
      </w:r>
      <w:r w:rsidR="00EE5875">
        <w:t xml:space="preserve">. </w:t>
      </w:r>
      <w:r w:rsidRPr="00675642">
        <w:t>Je reste debout dans le noir à regarder dehors</w:t>
      </w:r>
      <w:r w:rsidR="00EE5875">
        <w:t xml:space="preserve">. </w:t>
      </w:r>
      <w:r w:rsidRPr="00675642">
        <w:t>Il pleut toujours</w:t>
      </w:r>
      <w:r w:rsidR="00EE5875">
        <w:t xml:space="preserve">. </w:t>
      </w:r>
      <w:r w:rsidRPr="00675642">
        <w:t>Je l</w:t>
      </w:r>
      <w:r w:rsidR="00EE5875">
        <w:t>’</w:t>
      </w:r>
      <w:r w:rsidRPr="00675642">
        <w:t>entends</w:t>
      </w:r>
      <w:r w:rsidR="00EE5875">
        <w:t xml:space="preserve">. </w:t>
      </w:r>
      <w:r w:rsidRPr="00675642">
        <w:t>J</w:t>
      </w:r>
      <w:r w:rsidR="00EE5875">
        <w:t>’</w:t>
      </w:r>
      <w:r w:rsidRPr="00675642">
        <w:t>entends le vent</w:t>
      </w:r>
      <w:r w:rsidR="00EE5875">
        <w:t>.</w:t>
      </w:r>
    </w:p>
    <w:p w14:paraId="45D81226" w14:textId="77777777" w:rsidR="00EE5875" w:rsidRDefault="00457E89" w:rsidP="00457E89">
      <w:r w:rsidRPr="00675642">
        <w:t>La nuit est noire</w:t>
      </w:r>
      <w:r w:rsidR="00EE5875">
        <w:t xml:space="preserve">, </w:t>
      </w:r>
      <w:r w:rsidRPr="00675642">
        <w:t>noire comme les nuits du front</w:t>
      </w:r>
      <w:r w:rsidR="00EE5875">
        <w:t xml:space="preserve">, </w:t>
      </w:r>
      <w:r w:rsidRPr="00675642">
        <w:t>quand je restais planté dans la boue à regarder par mon créneau</w:t>
      </w:r>
      <w:r w:rsidR="00EE5875">
        <w:t xml:space="preserve">. </w:t>
      </w:r>
      <w:r w:rsidRPr="00675642">
        <w:t>La nuit était noire</w:t>
      </w:r>
      <w:r w:rsidR="00EE5875">
        <w:t xml:space="preserve">, </w:t>
      </w:r>
      <w:r w:rsidRPr="00675642">
        <w:t>la nuit était longue</w:t>
      </w:r>
      <w:r w:rsidR="00EE5875">
        <w:t xml:space="preserve">, </w:t>
      </w:r>
      <w:r w:rsidRPr="00675642">
        <w:t>j</w:t>
      </w:r>
      <w:r w:rsidR="00EE5875">
        <w:t>’</w:t>
      </w:r>
      <w:r w:rsidRPr="00675642">
        <w:t>entendais le vent</w:t>
      </w:r>
      <w:r w:rsidR="00EE5875">
        <w:t xml:space="preserve">, </w:t>
      </w:r>
      <w:r w:rsidRPr="00675642">
        <w:t>la pluie fini</w:t>
      </w:r>
      <w:r w:rsidRPr="00675642">
        <w:t>s</w:t>
      </w:r>
      <w:r w:rsidRPr="00675642">
        <w:t>sait par me dégouliner dans le cou et</w:t>
      </w:r>
      <w:r w:rsidR="00EE5875">
        <w:t xml:space="preserve">, </w:t>
      </w:r>
      <w:r w:rsidRPr="00675642">
        <w:t>quand je sommeillais</w:t>
      </w:r>
      <w:r w:rsidR="00EE5875">
        <w:t xml:space="preserve">, </w:t>
      </w:r>
      <w:r w:rsidRPr="00675642">
        <w:t>j</w:t>
      </w:r>
      <w:r w:rsidR="00EE5875">
        <w:t>’</w:t>
      </w:r>
      <w:r w:rsidRPr="00675642">
        <w:t>entendais également des oiseaux</w:t>
      </w:r>
      <w:r w:rsidR="00EE5875">
        <w:t xml:space="preserve">. </w:t>
      </w:r>
      <w:r w:rsidRPr="00675642">
        <w:t>Je me réveillais en sursaut</w:t>
      </w:r>
      <w:r w:rsidR="00EE5875">
        <w:t xml:space="preserve">. </w:t>
      </w:r>
      <w:r w:rsidRPr="00675642">
        <w:t>J</w:t>
      </w:r>
      <w:r w:rsidR="00EE5875">
        <w:t>’</w:t>
      </w:r>
      <w:r w:rsidRPr="00675642">
        <w:t>étais là</w:t>
      </w:r>
      <w:r w:rsidR="00EE5875">
        <w:t xml:space="preserve">, </w:t>
      </w:r>
      <w:r w:rsidRPr="00675642">
        <w:t>planté dans la boue</w:t>
      </w:r>
      <w:r w:rsidR="00EE5875">
        <w:t xml:space="preserve">. </w:t>
      </w:r>
      <w:r w:rsidRPr="00675642">
        <w:t>Je regardais par le créneau</w:t>
      </w:r>
      <w:r w:rsidR="00EE5875">
        <w:t xml:space="preserve">. </w:t>
      </w:r>
      <w:r w:rsidRPr="00675642">
        <w:t>On ne voyait rien</w:t>
      </w:r>
      <w:r w:rsidR="00EE5875">
        <w:t xml:space="preserve">. </w:t>
      </w:r>
      <w:r w:rsidRPr="00675642">
        <w:t>Il faisait noir</w:t>
      </w:r>
      <w:r w:rsidR="00EE5875">
        <w:t xml:space="preserve">. </w:t>
      </w:r>
      <w:r w:rsidRPr="00675642">
        <w:t>J</w:t>
      </w:r>
      <w:r w:rsidR="00EE5875">
        <w:t>’</w:t>
      </w:r>
      <w:r w:rsidRPr="00675642">
        <w:t>entendais le vent</w:t>
      </w:r>
      <w:r w:rsidR="00EE5875">
        <w:t xml:space="preserve">. </w:t>
      </w:r>
      <w:r w:rsidRPr="00675642">
        <w:t>La pluie ci</w:t>
      </w:r>
      <w:r w:rsidRPr="00675642">
        <w:t>n</w:t>
      </w:r>
      <w:r w:rsidRPr="00675642">
        <w:t>glait</w:t>
      </w:r>
      <w:r w:rsidR="00EE5875">
        <w:t>.</w:t>
      </w:r>
    </w:p>
    <w:p w14:paraId="7B4BEE6C" w14:textId="77777777" w:rsidR="00EE5875" w:rsidRDefault="00457E89" w:rsidP="00457E89">
      <w:r w:rsidRPr="00675642">
        <w:t>Ô ma mère</w:t>
      </w:r>
      <w:r w:rsidR="00EE5875">
        <w:t xml:space="preserve">, </w:t>
      </w:r>
      <w:r w:rsidRPr="00675642">
        <w:t>vous que j</w:t>
      </w:r>
      <w:r w:rsidR="00EE5875">
        <w:t>’</w:t>
      </w:r>
      <w:r w:rsidRPr="00675642">
        <w:t>aurais tant aimée</w:t>
      </w:r>
      <w:r w:rsidR="00EE5875">
        <w:t xml:space="preserve"> ! </w:t>
      </w:r>
      <w:r w:rsidRPr="00675642">
        <w:t>Je pense à vous</w:t>
      </w:r>
      <w:r w:rsidR="00EE5875">
        <w:t xml:space="preserve">. </w:t>
      </w:r>
      <w:r w:rsidRPr="00675642">
        <w:t>Je ne vous ai pas connue</w:t>
      </w:r>
      <w:r w:rsidR="00EE5875">
        <w:t xml:space="preserve">. </w:t>
      </w:r>
      <w:r w:rsidRPr="00675642">
        <w:t>J</w:t>
      </w:r>
      <w:r w:rsidR="00EE5875">
        <w:t>’</w:t>
      </w:r>
      <w:r w:rsidRPr="00675642">
        <w:t>avance ma chaise et m</w:t>
      </w:r>
      <w:r w:rsidR="00EE5875">
        <w:t>’</w:t>
      </w:r>
      <w:r w:rsidRPr="00675642">
        <w:t>installe à cal</w:t>
      </w:r>
      <w:r w:rsidRPr="00675642">
        <w:t>i</w:t>
      </w:r>
      <w:r w:rsidRPr="00675642">
        <w:t>fourchon</w:t>
      </w:r>
      <w:r w:rsidR="00EE5875">
        <w:t xml:space="preserve">, </w:t>
      </w:r>
      <w:r w:rsidRPr="00675642">
        <w:t>les bras au dossier et le menton dans mes mains</w:t>
      </w:r>
      <w:r w:rsidR="00EE5875">
        <w:t xml:space="preserve">. </w:t>
      </w:r>
      <w:r w:rsidRPr="00675642">
        <w:t>Je colle mon front à la vitre et je regarde dehors</w:t>
      </w:r>
      <w:r w:rsidR="00EE5875">
        <w:t xml:space="preserve">. </w:t>
      </w:r>
      <w:r w:rsidRPr="00675642">
        <w:t xml:space="preserve">Sur </w:t>
      </w:r>
      <w:r w:rsidRPr="00675642">
        <w:lastRenderedPageBreak/>
        <w:t>le fond v</w:t>
      </w:r>
      <w:r w:rsidRPr="00675642">
        <w:t>e</w:t>
      </w:r>
      <w:r w:rsidRPr="00675642">
        <w:t>lours de la nuit vos traits se dessinent un à un et ressortent comme sur une vieille photographie</w:t>
      </w:r>
      <w:r w:rsidR="00EE5875">
        <w:t xml:space="preserve">. </w:t>
      </w:r>
      <w:r w:rsidRPr="00675642">
        <w:t>D</w:t>
      </w:r>
      <w:r w:rsidR="00EE5875">
        <w:t>’</w:t>
      </w:r>
      <w:r w:rsidRPr="00675642">
        <w:t>abord</w:t>
      </w:r>
      <w:r w:rsidR="00EE5875">
        <w:t xml:space="preserve">, </w:t>
      </w:r>
      <w:r w:rsidRPr="00675642">
        <w:t>la bouche</w:t>
      </w:r>
      <w:r w:rsidR="00EE5875">
        <w:t xml:space="preserve">, </w:t>
      </w:r>
      <w:r w:rsidRPr="00675642">
        <w:t>gra</w:t>
      </w:r>
      <w:r w:rsidRPr="00675642">
        <w:t>n</w:t>
      </w:r>
      <w:r w:rsidRPr="00675642">
        <w:t>de</w:t>
      </w:r>
      <w:r w:rsidR="00EE5875">
        <w:t xml:space="preserve">, </w:t>
      </w:r>
      <w:r w:rsidRPr="00675642">
        <w:t>sinueuse et légèrement asymétrique ou de travers</w:t>
      </w:r>
      <w:r w:rsidR="00EE5875">
        <w:t xml:space="preserve">. </w:t>
      </w:r>
      <w:r w:rsidRPr="00675642">
        <w:t>Au-dessus</w:t>
      </w:r>
      <w:r w:rsidR="00EE5875">
        <w:t xml:space="preserve">, </w:t>
      </w:r>
      <w:r w:rsidRPr="00675642">
        <w:t>il y a un grand nez et</w:t>
      </w:r>
      <w:r w:rsidR="00EE5875">
        <w:t xml:space="preserve">, </w:t>
      </w:r>
      <w:r w:rsidRPr="00675642">
        <w:t>au-dessous</w:t>
      </w:r>
      <w:r w:rsidR="00EE5875">
        <w:t xml:space="preserve">, </w:t>
      </w:r>
      <w:r w:rsidRPr="00675642">
        <w:t>un menton allongé</w:t>
      </w:r>
      <w:r w:rsidR="00EE5875">
        <w:t xml:space="preserve">, </w:t>
      </w:r>
      <w:r w:rsidRPr="00675642">
        <w:t>avec une fossette</w:t>
      </w:r>
      <w:r w:rsidR="00EE5875">
        <w:t xml:space="preserve">. </w:t>
      </w:r>
      <w:r w:rsidRPr="00675642">
        <w:t>Le poids de votre chevelure</w:t>
      </w:r>
      <w:r w:rsidR="00EE5875">
        <w:t xml:space="preserve">, </w:t>
      </w:r>
      <w:r w:rsidRPr="00675642">
        <w:t>noire</w:t>
      </w:r>
      <w:r w:rsidR="00EE5875">
        <w:t xml:space="preserve">, </w:t>
      </w:r>
      <w:r w:rsidRPr="00675642">
        <w:t>lourde</w:t>
      </w:r>
      <w:r w:rsidR="00EE5875">
        <w:t xml:space="preserve">, </w:t>
      </w:r>
      <w:r w:rsidRPr="00675642">
        <w:t>épaisse comme les limbes d</w:t>
      </w:r>
      <w:r w:rsidR="00EE5875">
        <w:t>’</w:t>
      </w:r>
      <w:r w:rsidRPr="00675642">
        <w:t>où vous sortez</w:t>
      </w:r>
      <w:r w:rsidR="00EE5875">
        <w:t xml:space="preserve">, </w:t>
      </w:r>
      <w:r w:rsidRPr="00675642">
        <w:t>vous tire la tête en arrière</w:t>
      </w:r>
      <w:r w:rsidR="00EE5875">
        <w:t xml:space="preserve">, </w:t>
      </w:r>
      <w:r w:rsidRPr="00675642">
        <w:t>ce qui vous fait tendre le cou</w:t>
      </w:r>
      <w:r w:rsidR="00EE5875">
        <w:t xml:space="preserve">, </w:t>
      </w:r>
      <w:r w:rsidRPr="00675642">
        <w:t>qui est d</w:t>
      </w:r>
      <w:r w:rsidR="00EE5875">
        <w:t>’</w:t>
      </w:r>
      <w:r w:rsidRPr="00675642">
        <w:t>une blancheur de nébuleuse</w:t>
      </w:r>
      <w:r w:rsidR="00EE5875">
        <w:t xml:space="preserve">, </w:t>
      </w:r>
      <w:r w:rsidRPr="00675642">
        <w:t>blancheur dans laquelle je retrouve une resse</w:t>
      </w:r>
      <w:r w:rsidRPr="00675642">
        <w:t>m</w:t>
      </w:r>
      <w:r w:rsidRPr="00675642">
        <w:t>blance avec la peau blanche de mon cou</w:t>
      </w:r>
      <w:r w:rsidR="00EE5875">
        <w:t xml:space="preserve">. </w:t>
      </w:r>
      <w:r w:rsidRPr="00675642">
        <w:t>Votre front est extr</w:t>
      </w:r>
      <w:r w:rsidRPr="00675642">
        <w:t>a</w:t>
      </w:r>
      <w:r w:rsidRPr="00675642">
        <w:t>ord</w:t>
      </w:r>
      <w:r w:rsidRPr="00675642">
        <w:t>i</w:t>
      </w:r>
      <w:r w:rsidRPr="00675642">
        <w:t>nairement pur</w:t>
      </w:r>
      <w:r w:rsidR="00EE5875">
        <w:t xml:space="preserve">, </w:t>
      </w:r>
      <w:r w:rsidRPr="00675642">
        <w:t>d</w:t>
      </w:r>
      <w:r w:rsidR="00EE5875">
        <w:t>’</w:t>
      </w:r>
      <w:r w:rsidRPr="00675642">
        <w:t>une innocence transparente</w:t>
      </w:r>
      <w:r w:rsidR="00EE5875">
        <w:t xml:space="preserve"> : </w:t>
      </w:r>
      <w:r w:rsidRPr="00675642">
        <w:t>mais ce sont vos yeux qui m</w:t>
      </w:r>
      <w:r w:rsidR="00EE5875">
        <w:t>’</w:t>
      </w:r>
      <w:r w:rsidRPr="00675642">
        <w:t>inquiètent</w:t>
      </w:r>
      <w:r w:rsidR="00EE5875">
        <w:t xml:space="preserve">, </w:t>
      </w:r>
      <w:r w:rsidRPr="00675642">
        <w:t>vos yeux</w:t>
      </w:r>
      <w:r w:rsidR="00EE5875">
        <w:t xml:space="preserve">, </w:t>
      </w:r>
      <w:r w:rsidRPr="00675642">
        <w:t>vos pommettes et vos te</w:t>
      </w:r>
      <w:r w:rsidRPr="00675642">
        <w:t>m</w:t>
      </w:r>
      <w:r w:rsidRPr="00675642">
        <w:t>pes</w:t>
      </w:r>
      <w:r w:rsidR="00EE5875">
        <w:t xml:space="preserve">. </w:t>
      </w:r>
      <w:r w:rsidRPr="00675642">
        <w:t>Vous avez ces yeux obliques que j</w:t>
      </w:r>
      <w:r w:rsidR="00EE5875">
        <w:t>’</w:t>
      </w:r>
      <w:r w:rsidRPr="00675642">
        <w:t>ai également</w:t>
      </w:r>
      <w:r w:rsidR="00EE5875">
        <w:t xml:space="preserve">, </w:t>
      </w:r>
      <w:r w:rsidRPr="00675642">
        <w:t>avec l</w:t>
      </w:r>
      <w:r w:rsidR="00EE5875">
        <w:t>’</w:t>
      </w:r>
      <w:r w:rsidRPr="00675642">
        <w:t>œil gauche</w:t>
      </w:r>
      <w:r w:rsidR="00EE5875">
        <w:t xml:space="preserve">, </w:t>
      </w:r>
      <w:r w:rsidRPr="00675642">
        <w:t>plus petit</w:t>
      </w:r>
      <w:r w:rsidR="00EE5875">
        <w:t xml:space="preserve">, </w:t>
      </w:r>
      <w:r w:rsidRPr="00675642">
        <w:t>qui scrute et l</w:t>
      </w:r>
      <w:r w:rsidR="00EE5875">
        <w:t>’</w:t>
      </w:r>
      <w:r w:rsidRPr="00675642">
        <w:t>œil droit grand ouvert qui ne semble pas voir</w:t>
      </w:r>
      <w:r w:rsidR="00EE5875">
        <w:t xml:space="preserve">, </w:t>
      </w:r>
      <w:r w:rsidRPr="00675642">
        <w:t>mais écouter</w:t>
      </w:r>
      <w:r w:rsidR="00EE5875">
        <w:t xml:space="preserve">, </w:t>
      </w:r>
      <w:r w:rsidRPr="00675642">
        <w:t>ce qui donne à l</w:t>
      </w:r>
      <w:r w:rsidR="00EE5875">
        <w:t>’</w:t>
      </w:r>
      <w:r w:rsidRPr="00675642">
        <w:t>ensemble de n</w:t>
      </w:r>
      <w:r w:rsidRPr="00675642">
        <w:t>o</w:t>
      </w:r>
      <w:r w:rsidRPr="00675642">
        <w:t>tre physionomie un air</w:t>
      </w:r>
      <w:r w:rsidR="00EE5875">
        <w:t xml:space="preserve">, </w:t>
      </w:r>
      <w:r w:rsidRPr="00675642">
        <w:t>non pas hautain</w:t>
      </w:r>
      <w:r w:rsidR="00EE5875">
        <w:t xml:space="preserve">, </w:t>
      </w:r>
      <w:r w:rsidRPr="00675642">
        <w:t>mais absent et à notre r</w:t>
      </w:r>
      <w:r w:rsidRPr="00675642">
        <w:t>e</w:t>
      </w:r>
      <w:r w:rsidRPr="00675642">
        <w:t>gard quelque chose de lointain</w:t>
      </w:r>
      <w:r w:rsidR="00EE5875">
        <w:t xml:space="preserve"> ; </w:t>
      </w:r>
      <w:r w:rsidRPr="00675642">
        <w:t>mais alors que je n</w:t>
      </w:r>
      <w:r w:rsidR="00EE5875">
        <w:t>’</w:t>
      </w:r>
      <w:r w:rsidRPr="00675642">
        <w:t>ai presque pas de pommettes et que j</w:t>
      </w:r>
      <w:r w:rsidR="00EE5875">
        <w:t>’</w:t>
      </w:r>
      <w:r w:rsidRPr="00675642">
        <w:t>ai les tempes battantes</w:t>
      </w:r>
      <w:r w:rsidR="00EE5875">
        <w:t xml:space="preserve">, </w:t>
      </w:r>
      <w:r w:rsidRPr="00675642">
        <w:t>avec de gro</w:t>
      </w:r>
      <w:r w:rsidRPr="00675642">
        <w:t>s</w:t>
      </w:r>
      <w:r w:rsidRPr="00675642">
        <w:t>ses veines apparentes</w:t>
      </w:r>
      <w:r w:rsidR="00EE5875">
        <w:t xml:space="preserve">, </w:t>
      </w:r>
      <w:r w:rsidRPr="00675642">
        <w:t>entortillées</w:t>
      </w:r>
      <w:r w:rsidR="00EE5875">
        <w:t xml:space="preserve">, </w:t>
      </w:r>
      <w:r w:rsidRPr="00675642">
        <w:t>embrouillées</w:t>
      </w:r>
      <w:r w:rsidR="00EE5875">
        <w:t xml:space="preserve">, </w:t>
      </w:r>
      <w:r w:rsidRPr="00675642">
        <w:t>salies</w:t>
      </w:r>
      <w:r w:rsidR="00EE5875">
        <w:t xml:space="preserve">, </w:t>
      </w:r>
      <w:r w:rsidRPr="00675642">
        <w:t>ce qui donne à toute cette partie de mon visage un aspect rav</w:t>
      </w:r>
      <w:r w:rsidRPr="00675642">
        <w:t>a</w:t>
      </w:r>
      <w:r w:rsidRPr="00675642">
        <w:t>gé</w:t>
      </w:r>
      <w:r w:rsidR="00EE5875">
        <w:t xml:space="preserve">, </w:t>
      </w:r>
      <w:r w:rsidRPr="00675642">
        <w:t>sans parler des poignées de taches de rousseur que la vie au grand air m</w:t>
      </w:r>
      <w:r w:rsidR="00EE5875">
        <w:t>’</w:t>
      </w:r>
      <w:r w:rsidRPr="00675642">
        <w:t>a jetées dans la figure</w:t>
      </w:r>
      <w:r w:rsidR="00EE5875">
        <w:t xml:space="preserve">, </w:t>
      </w:r>
      <w:r w:rsidRPr="00675642">
        <w:t>surtout autour des yeux</w:t>
      </w:r>
      <w:r w:rsidR="00EE5875">
        <w:t xml:space="preserve">, </w:t>
      </w:r>
      <w:r w:rsidRPr="00675642">
        <w:t>et de que</w:t>
      </w:r>
      <w:r w:rsidRPr="00675642">
        <w:t>l</w:t>
      </w:r>
      <w:r w:rsidRPr="00675642">
        <w:t>ques cicatrices</w:t>
      </w:r>
      <w:r w:rsidR="00EE5875">
        <w:t xml:space="preserve">, </w:t>
      </w:r>
      <w:r w:rsidRPr="00675642">
        <w:t>vos tempes à vous sont lisses</w:t>
      </w:r>
      <w:r w:rsidR="00EE5875">
        <w:t xml:space="preserve">, </w:t>
      </w:r>
      <w:r w:rsidRPr="00675642">
        <w:t>nettes</w:t>
      </w:r>
      <w:r w:rsidR="00EE5875">
        <w:t xml:space="preserve">, </w:t>
      </w:r>
      <w:r w:rsidRPr="00675642">
        <w:t>i</w:t>
      </w:r>
      <w:r w:rsidRPr="00675642">
        <w:t>n</w:t>
      </w:r>
      <w:r w:rsidRPr="00675642">
        <w:t>clinées et relevées comme un virage</w:t>
      </w:r>
      <w:r w:rsidR="00EE5875">
        <w:t xml:space="preserve">, </w:t>
      </w:r>
      <w:r w:rsidRPr="00675642">
        <w:t>et vos pommettes sont saillantes</w:t>
      </w:r>
      <w:r w:rsidR="00EE5875">
        <w:t xml:space="preserve">. </w:t>
      </w:r>
      <w:r w:rsidRPr="00675642">
        <w:t>Tout le haut de votre visage en paraît émacié</w:t>
      </w:r>
      <w:r w:rsidR="00EE5875">
        <w:t xml:space="preserve">, </w:t>
      </w:r>
      <w:r w:rsidRPr="00675642">
        <w:t>froid et brûlant</w:t>
      </w:r>
      <w:r w:rsidR="00EE5875">
        <w:t xml:space="preserve">, </w:t>
      </w:r>
      <w:r w:rsidRPr="00675642">
        <w:t>rayonnant et blême</w:t>
      </w:r>
      <w:r w:rsidR="00EE5875">
        <w:t xml:space="preserve">, </w:t>
      </w:r>
      <w:r w:rsidRPr="00675642">
        <w:t>comme si vous portiez je ne sais quel demi-masque</w:t>
      </w:r>
      <w:r w:rsidR="00EE5875">
        <w:t xml:space="preserve">, </w:t>
      </w:r>
      <w:r w:rsidRPr="00675642">
        <w:t>un loup intérieurement de cendres</w:t>
      </w:r>
      <w:r w:rsidR="00EE5875">
        <w:t xml:space="preserve">, </w:t>
      </w:r>
      <w:r w:rsidRPr="00675642">
        <w:t>de flammes</w:t>
      </w:r>
      <w:r w:rsidR="00EE5875">
        <w:t xml:space="preserve">, </w:t>
      </w:r>
      <w:r w:rsidRPr="00675642">
        <w:t>de passion et extérieurement d</w:t>
      </w:r>
      <w:r w:rsidR="00EE5875">
        <w:t>’</w:t>
      </w:r>
      <w:r w:rsidRPr="00675642">
        <w:t>une sérénité dure</w:t>
      </w:r>
      <w:r w:rsidR="00EE5875">
        <w:t xml:space="preserve">, </w:t>
      </w:r>
      <w:r w:rsidRPr="00675642">
        <w:t>quoique fi</w:t>
      </w:r>
      <w:r w:rsidRPr="00675642">
        <w:t>é</w:t>
      </w:r>
      <w:r w:rsidRPr="00675642">
        <w:t>vreuse</w:t>
      </w:r>
      <w:r w:rsidR="00EE5875">
        <w:t xml:space="preserve"> (</w:t>
      </w:r>
      <w:r w:rsidRPr="00675642">
        <w:t>une sérénité dure</w:t>
      </w:r>
      <w:r w:rsidR="00EE5875">
        <w:t xml:space="preserve">, </w:t>
      </w:r>
      <w:r w:rsidRPr="00675642">
        <w:t>parce que probablement</w:t>
      </w:r>
      <w:r w:rsidR="00EE5875">
        <w:t xml:space="preserve">, </w:t>
      </w:r>
      <w:r w:rsidRPr="00675642">
        <w:t>durement conquise et fiévreuse</w:t>
      </w:r>
      <w:r w:rsidR="00EE5875">
        <w:t xml:space="preserve">, </w:t>
      </w:r>
      <w:r w:rsidRPr="00675642">
        <w:t>parce que fiévreusement défendue</w:t>
      </w:r>
      <w:r w:rsidR="00EE5875">
        <w:t xml:space="preserve">), </w:t>
      </w:r>
      <w:r w:rsidRPr="00675642">
        <w:t>ce qui donne de la sévérité à votre sourire qui jaillit</w:t>
      </w:r>
      <w:r w:rsidR="00EE5875">
        <w:t xml:space="preserve">, </w:t>
      </w:r>
      <w:r w:rsidRPr="00675642">
        <w:t>juste où votre demi-masque s</w:t>
      </w:r>
      <w:r w:rsidR="00EE5875">
        <w:t>’</w:t>
      </w:r>
      <w:r w:rsidRPr="00675642">
        <w:t>arrête</w:t>
      </w:r>
      <w:r w:rsidR="00EE5875">
        <w:t xml:space="preserve">, </w:t>
      </w:r>
      <w:r w:rsidRPr="00675642">
        <w:t>pour affûter tous vos traits apparents</w:t>
      </w:r>
      <w:r w:rsidR="00EE5875">
        <w:t xml:space="preserve">, </w:t>
      </w:r>
      <w:r w:rsidRPr="00675642">
        <w:t>sourire qui atténue par de l</w:t>
      </w:r>
      <w:r w:rsidR="00EE5875">
        <w:t>’</w:t>
      </w:r>
      <w:r w:rsidRPr="00675642">
        <w:t xml:space="preserve">humilité </w:t>
      </w:r>
      <w:r w:rsidRPr="00675642">
        <w:lastRenderedPageBreak/>
        <w:t>vraie ce que cette sévérité pourrait avoir de trop tranchant</w:t>
      </w:r>
      <w:r w:rsidR="00EE5875">
        <w:t xml:space="preserve">. </w:t>
      </w:r>
      <w:r w:rsidRPr="00675642">
        <w:t>Un tel dénuement</w:t>
      </w:r>
      <w:r w:rsidR="00EE5875">
        <w:t xml:space="preserve">, </w:t>
      </w:r>
      <w:r w:rsidRPr="00675642">
        <w:t>une telle réserve</w:t>
      </w:r>
      <w:r w:rsidR="00EE5875">
        <w:t xml:space="preserve">, </w:t>
      </w:r>
      <w:r w:rsidRPr="00675642">
        <w:t>une si pleine connaissance de soi</w:t>
      </w:r>
      <w:r w:rsidR="00EE5875">
        <w:t xml:space="preserve">, </w:t>
      </w:r>
      <w:r w:rsidRPr="00675642">
        <w:t>de tous ses moyens</w:t>
      </w:r>
      <w:r w:rsidR="00EE5875">
        <w:t xml:space="preserve">, </w:t>
      </w:r>
      <w:r w:rsidRPr="00675642">
        <w:t>un si complet accueil</w:t>
      </w:r>
      <w:r w:rsidR="00EE5875">
        <w:t xml:space="preserve">, </w:t>
      </w:r>
      <w:r w:rsidRPr="00675642">
        <w:t>corrigé d</w:t>
      </w:r>
      <w:r w:rsidR="00EE5875">
        <w:t>’</w:t>
      </w:r>
      <w:r w:rsidRPr="00675642">
        <w:t>une pointe de malice dans l</w:t>
      </w:r>
      <w:r w:rsidR="00EE5875">
        <w:t>’</w:t>
      </w:r>
      <w:r w:rsidRPr="00675642">
        <w:t>œil et d</w:t>
      </w:r>
      <w:r w:rsidR="00EE5875">
        <w:t>’</w:t>
      </w:r>
      <w:r w:rsidRPr="00675642">
        <w:t>une virgule d</w:t>
      </w:r>
      <w:r w:rsidR="00EE5875">
        <w:t>’</w:t>
      </w:r>
      <w:r w:rsidRPr="00675642">
        <w:t>ironie aux coins des lèvres</w:t>
      </w:r>
      <w:r w:rsidR="00EE5875">
        <w:t xml:space="preserve">, </w:t>
      </w:r>
      <w:r w:rsidRPr="00675642">
        <w:t>une aussi farouche résolution</w:t>
      </w:r>
      <w:r w:rsidR="00EE5875">
        <w:t xml:space="preserve">, </w:t>
      </w:r>
      <w:r w:rsidRPr="00675642">
        <w:t>un aussi complet abandon à la maladie qui vous m</w:t>
      </w:r>
      <w:r w:rsidRPr="00675642">
        <w:t>i</w:t>
      </w:r>
      <w:r w:rsidRPr="00675642">
        <w:t>ne</w:t>
      </w:r>
      <w:r w:rsidR="00EE5875">
        <w:t xml:space="preserve">, </w:t>
      </w:r>
      <w:r w:rsidRPr="00675642">
        <w:t>tant de froideur</w:t>
      </w:r>
      <w:r w:rsidR="00EE5875">
        <w:t xml:space="preserve">, </w:t>
      </w:r>
      <w:r w:rsidRPr="00675642">
        <w:t>un tel parti pris de mutisme</w:t>
      </w:r>
      <w:r w:rsidR="00EE5875">
        <w:t xml:space="preserve">, </w:t>
      </w:r>
      <w:r w:rsidRPr="00675642">
        <w:t>une indiff</w:t>
      </w:r>
      <w:r w:rsidRPr="00675642">
        <w:t>é</w:t>
      </w:r>
      <w:r w:rsidRPr="00675642">
        <w:t>rence aussi absolue à l</w:t>
      </w:r>
      <w:r w:rsidR="00EE5875">
        <w:t>’</w:t>
      </w:r>
      <w:r w:rsidRPr="00675642">
        <w:t>égard des injures de la vie</w:t>
      </w:r>
      <w:r w:rsidR="00EE5875">
        <w:t xml:space="preserve">, </w:t>
      </w:r>
      <w:r w:rsidRPr="00675642">
        <w:t>jusqu</w:t>
      </w:r>
      <w:r w:rsidR="00EE5875">
        <w:t>’</w:t>
      </w:r>
      <w:r w:rsidRPr="00675642">
        <w:t>à pr</w:t>
      </w:r>
      <w:r w:rsidRPr="00675642">
        <w:t>é</w:t>
      </w:r>
      <w:r w:rsidRPr="00675642">
        <w:t>sent je n</w:t>
      </w:r>
      <w:r w:rsidR="00EE5875">
        <w:t>’</w:t>
      </w:r>
      <w:r w:rsidRPr="00675642">
        <w:t>avais déchiffré tout cela que sur les visages parchem</w:t>
      </w:r>
      <w:r w:rsidRPr="00675642">
        <w:t>i</w:t>
      </w:r>
      <w:r w:rsidRPr="00675642">
        <w:t>nés de ces faméliques pêcheurs qui font les côtes du Maroc à bord des langoustiers et qui sont tout à la fois des saints</w:t>
      </w:r>
      <w:r w:rsidR="00EE5875">
        <w:t xml:space="preserve">, </w:t>
      </w:r>
      <w:r w:rsidRPr="00675642">
        <w:t>des damnés</w:t>
      </w:r>
      <w:r w:rsidR="00EE5875">
        <w:t xml:space="preserve">, </w:t>
      </w:r>
      <w:r w:rsidRPr="00675642">
        <w:t>des philosophes</w:t>
      </w:r>
      <w:r w:rsidR="00EE5875">
        <w:t xml:space="preserve">, </w:t>
      </w:r>
      <w:r w:rsidRPr="00675642">
        <w:t>des canailles</w:t>
      </w:r>
      <w:r w:rsidR="00EE5875">
        <w:t xml:space="preserve">. </w:t>
      </w:r>
      <w:r w:rsidRPr="00675642">
        <w:t>Quel est le secret de ce</w:t>
      </w:r>
      <w:r w:rsidRPr="00675642">
        <w:t>t</w:t>
      </w:r>
      <w:r w:rsidRPr="00675642">
        <w:t>te résignation railleuse</w:t>
      </w:r>
      <w:r w:rsidR="00EE5875">
        <w:t xml:space="preserve"> ? </w:t>
      </w:r>
      <w:r w:rsidRPr="00675642">
        <w:t>Est-ce le châtiment d</w:t>
      </w:r>
      <w:r w:rsidR="00EE5875">
        <w:t>’</w:t>
      </w:r>
      <w:r w:rsidRPr="00675642">
        <w:t>une âme rass</w:t>
      </w:r>
      <w:r w:rsidRPr="00675642">
        <w:t>a</w:t>
      </w:r>
      <w:r w:rsidRPr="00675642">
        <w:t>siée qui connaît le goût de toutes choses</w:t>
      </w:r>
      <w:r w:rsidR="00EE5875">
        <w:t xml:space="preserve">, </w:t>
      </w:r>
      <w:r w:rsidRPr="00675642">
        <w:t>qui a joui de tout et qui a tout méprisé ou est-ce l</w:t>
      </w:r>
      <w:r w:rsidR="00EE5875">
        <w:t>’</w:t>
      </w:r>
      <w:r w:rsidRPr="00675642">
        <w:t>irritabilité d</w:t>
      </w:r>
      <w:r w:rsidR="00EE5875">
        <w:t>’</w:t>
      </w:r>
      <w:r w:rsidRPr="00675642">
        <w:t>un organisme insatiable et déchu</w:t>
      </w:r>
      <w:r w:rsidR="00EE5875">
        <w:t xml:space="preserve"> ? </w:t>
      </w:r>
      <w:r w:rsidRPr="00675642">
        <w:t>Est-ce tourment ou béatitude</w:t>
      </w:r>
      <w:r w:rsidR="00EE5875">
        <w:t xml:space="preserve"> ? </w:t>
      </w:r>
      <w:r w:rsidRPr="00675642">
        <w:t>Chez les langoustiers cette ambiguïté est un indice de leur profonde misère physiol</w:t>
      </w:r>
      <w:r w:rsidRPr="00675642">
        <w:t>o</w:t>
      </w:r>
      <w:r w:rsidRPr="00675642">
        <w:t>gique</w:t>
      </w:r>
      <w:r w:rsidR="00EE5875">
        <w:t xml:space="preserve">, </w:t>
      </w:r>
      <w:r w:rsidRPr="00675642">
        <w:t>mais vous</w:t>
      </w:r>
      <w:r w:rsidR="00EE5875">
        <w:t xml:space="preserve">, </w:t>
      </w:r>
      <w:r w:rsidRPr="00675642">
        <w:t>ô ma mère</w:t>
      </w:r>
      <w:r w:rsidR="00EE5875">
        <w:t xml:space="preserve">, </w:t>
      </w:r>
      <w:r w:rsidRPr="00675642">
        <w:t>étiez-vous mystique</w:t>
      </w:r>
      <w:r w:rsidR="00EE5875">
        <w:t xml:space="preserve"> ? </w:t>
      </w:r>
      <w:r w:rsidRPr="00675642">
        <w:t>Je ne sais rien de vous</w:t>
      </w:r>
      <w:r w:rsidR="00EE5875">
        <w:t xml:space="preserve">, </w:t>
      </w:r>
      <w:r w:rsidRPr="00675642">
        <w:t>sauf quelques anecdotes inconséquentes du temps où vous étiez petite fille et cette bizarrerie de votre tempér</w:t>
      </w:r>
      <w:r w:rsidRPr="00675642">
        <w:t>a</w:t>
      </w:r>
      <w:r w:rsidRPr="00675642">
        <w:t>ment qui vous faisait vivre sous le soleil d</w:t>
      </w:r>
      <w:r w:rsidR="00EE5875">
        <w:t>’</w:t>
      </w:r>
      <w:r w:rsidRPr="00675642">
        <w:t>Italie</w:t>
      </w:r>
      <w:r w:rsidR="00EE5875">
        <w:t xml:space="preserve">, </w:t>
      </w:r>
      <w:r w:rsidRPr="00675642">
        <w:t>mais à l</w:t>
      </w:r>
      <w:r w:rsidR="00EE5875">
        <w:t>’</w:t>
      </w:r>
      <w:r w:rsidRPr="00675642">
        <w:t>ombre</w:t>
      </w:r>
      <w:r w:rsidR="00EE5875">
        <w:t xml:space="preserve">, </w:t>
      </w:r>
      <w:r w:rsidRPr="00675642">
        <w:t>cloîtrée dans votre appartement</w:t>
      </w:r>
      <w:r w:rsidR="00EE5875">
        <w:t>.</w:t>
      </w:r>
    </w:p>
    <w:p w14:paraId="361A2D0F" w14:textId="770E87CD" w:rsidR="00EE5875" w:rsidRDefault="00457E89" w:rsidP="00457E89">
      <w:r w:rsidRPr="00675642">
        <w:t>C</w:t>
      </w:r>
      <w:r w:rsidR="00EE5875">
        <w:t>’</w:t>
      </w:r>
      <w:r w:rsidRPr="00675642">
        <w:t>est notre vieux Christie qui m</w:t>
      </w:r>
      <w:r w:rsidR="00EE5875">
        <w:t>’</w:t>
      </w:r>
      <w:r w:rsidRPr="00675642">
        <w:t>a raconté ça</w:t>
      </w:r>
      <w:r w:rsidR="00EE5875">
        <w:t xml:space="preserve">. </w:t>
      </w:r>
      <w:r w:rsidRPr="00675642">
        <w:t>Il paraît que vous ne supportiez plus la lumière du jour</w:t>
      </w:r>
      <w:r w:rsidR="00EE5875">
        <w:t xml:space="preserve">. </w:t>
      </w:r>
      <w:r w:rsidRPr="00675642">
        <w:t>Le soleil vous tr</w:t>
      </w:r>
      <w:r w:rsidRPr="00675642">
        <w:t>a</w:t>
      </w:r>
      <w:r w:rsidRPr="00675642">
        <w:t>vaillait les nerfs</w:t>
      </w:r>
      <w:r w:rsidR="00EE5875">
        <w:t xml:space="preserve">. </w:t>
      </w:r>
      <w:r w:rsidRPr="00675642">
        <w:t>Vous faisiez tirer vos persiennes</w:t>
      </w:r>
      <w:r w:rsidR="00EE5875">
        <w:t xml:space="preserve">. </w:t>
      </w:r>
      <w:r w:rsidRPr="00675642">
        <w:t>Vous viviez à l</w:t>
      </w:r>
      <w:r w:rsidR="00EE5875">
        <w:t>’</w:t>
      </w:r>
      <w:r w:rsidRPr="00675642">
        <w:t>hôtel</w:t>
      </w:r>
      <w:r w:rsidR="00EE5875">
        <w:t xml:space="preserve">, </w:t>
      </w:r>
      <w:r w:rsidRPr="00675642">
        <w:t>à Florence</w:t>
      </w:r>
      <w:r w:rsidR="00EE5875">
        <w:t xml:space="preserve">, </w:t>
      </w:r>
      <w:r w:rsidRPr="00675642">
        <w:t>étendue sur un grand canapé en cuir de Ru</w:t>
      </w:r>
      <w:r w:rsidRPr="00675642">
        <w:t>s</w:t>
      </w:r>
      <w:r w:rsidRPr="00675642">
        <w:t>sie</w:t>
      </w:r>
      <w:r w:rsidR="00EE5875">
        <w:t xml:space="preserve">, </w:t>
      </w:r>
      <w:r w:rsidRPr="00675642">
        <w:t>entre des chandeliers surchargés de bougies et vos fleurs bien-aimées</w:t>
      </w:r>
      <w:r w:rsidR="00EE5875">
        <w:t xml:space="preserve">. </w:t>
      </w:r>
      <w:r w:rsidRPr="00675642">
        <w:t>Votre vie était secrète</w:t>
      </w:r>
      <w:r w:rsidR="00EE5875">
        <w:t xml:space="preserve">. </w:t>
      </w:r>
      <w:r w:rsidRPr="00675642">
        <w:t>Jamais personne n</w:t>
      </w:r>
      <w:r w:rsidR="00EE5875">
        <w:t>’</w:t>
      </w:r>
      <w:r w:rsidRPr="00675642">
        <w:t>a su pourquoi vous viviez ainsi</w:t>
      </w:r>
      <w:r w:rsidR="00EE5875">
        <w:t xml:space="preserve">. </w:t>
      </w:r>
      <w:r w:rsidRPr="00675642">
        <w:t>Vous êtes morte d</w:t>
      </w:r>
      <w:r w:rsidR="00EE5875">
        <w:t>’</w:t>
      </w:r>
      <w:r w:rsidRPr="00675642">
        <w:t xml:space="preserve">une maladie de la </w:t>
      </w:r>
      <w:r w:rsidR="00EE5875">
        <w:t>moel</w:t>
      </w:r>
      <w:r w:rsidRPr="00675642">
        <w:t>le épinière</w:t>
      </w:r>
      <w:r w:rsidR="00EE5875">
        <w:t xml:space="preserve">. </w:t>
      </w:r>
      <w:r w:rsidRPr="00675642">
        <w:t>Quand on a fait l</w:t>
      </w:r>
      <w:r w:rsidR="00EE5875">
        <w:t>’</w:t>
      </w:r>
      <w:r w:rsidRPr="00675642">
        <w:t>inventaire de ce que vous lai</w:t>
      </w:r>
      <w:r w:rsidRPr="00675642">
        <w:t>s</w:t>
      </w:r>
      <w:r w:rsidRPr="00675642">
        <w:t>siez</w:t>
      </w:r>
      <w:r w:rsidR="00EE5875">
        <w:t xml:space="preserve">, </w:t>
      </w:r>
      <w:r w:rsidRPr="00675642">
        <w:t>on a trouvé dans un fichier une nomenclature complète de toutes les plantes que vous aimiez</w:t>
      </w:r>
      <w:r w:rsidR="00EE5875">
        <w:t xml:space="preserve">. </w:t>
      </w:r>
      <w:r w:rsidRPr="00675642">
        <w:t xml:space="preserve">Personne ne se serait jamais douté que vous vous adonniez à des études </w:t>
      </w:r>
      <w:r w:rsidRPr="00675642">
        <w:lastRenderedPageBreak/>
        <w:t>de botanique et que vous connaissiez par cœur la classification de Linné</w:t>
      </w:r>
      <w:r w:rsidR="00EE5875">
        <w:t xml:space="preserve">. </w:t>
      </w:r>
      <w:r w:rsidRPr="00675642">
        <w:t>Était-ce un besoin d</w:t>
      </w:r>
      <w:r w:rsidR="00EE5875">
        <w:t>’</w:t>
      </w:r>
      <w:r w:rsidRPr="00675642">
        <w:t>oubli</w:t>
      </w:r>
      <w:r w:rsidR="00EE5875">
        <w:t xml:space="preserve">, </w:t>
      </w:r>
      <w:r w:rsidRPr="00675642">
        <w:t>simple curiosité de votre esprit ou un tic de m</w:t>
      </w:r>
      <w:r w:rsidRPr="00675642">
        <w:t>a</w:t>
      </w:r>
      <w:r w:rsidRPr="00675642">
        <w:t>lade qui vous faisait accoler un nom latin au nom de chacune de vos fleurs chéries ou n</w:t>
      </w:r>
      <w:r w:rsidR="00EE5875">
        <w:t>’</w:t>
      </w:r>
      <w:r w:rsidRPr="00675642">
        <w:t>était-ce pas une dernière tromperie</w:t>
      </w:r>
      <w:r w:rsidR="00EE5875">
        <w:t xml:space="preserve">, </w:t>
      </w:r>
      <w:r w:rsidRPr="00675642">
        <w:t>une attitude pour donner le change</w:t>
      </w:r>
      <w:r w:rsidR="00EE5875">
        <w:t xml:space="preserve">, </w:t>
      </w:r>
      <w:r w:rsidRPr="00675642">
        <w:t>pour faire croire que vous vous livriez à l</w:t>
      </w:r>
      <w:r w:rsidR="00EE5875">
        <w:t>’</w:t>
      </w:r>
      <w:r w:rsidRPr="00675642">
        <w:t>étude et non pas que vous cherchiez peut-être le su</w:t>
      </w:r>
      <w:r w:rsidRPr="00675642">
        <w:t>i</w:t>
      </w:r>
      <w:r w:rsidRPr="00675642">
        <w:t>cide au milieu de toutes les exhalaisons vénéneuses</w:t>
      </w:r>
      <w:r w:rsidR="00EE5875">
        <w:t xml:space="preserve">, </w:t>
      </w:r>
      <w:r w:rsidRPr="00675642">
        <w:t>les essences embaumantes</w:t>
      </w:r>
      <w:r w:rsidR="00EE5875">
        <w:t xml:space="preserve">, </w:t>
      </w:r>
      <w:r w:rsidRPr="00675642">
        <w:t>les tenaces parfums qui vous donnaient la m</w:t>
      </w:r>
      <w:r w:rsidRPr="00675642">
        <w:t>i</w:t>
      </w:r>
      <w:r w:rsidRPr="00675642">
        <w:t>graine</w:t>
      </w:r>
      <w:r w:rsidR="00EE5875">
        <w:t xml:space="preserve">, </w:t>
      </w:r>
      <w:r w:rsidRPr="00675642">
        <w:t>des transes et des transports</w:t>
      </w:r>
      <w:r w:rsidR="00EE5875">
        <w:t> ?</w:t>
      </w:r>
    </w:p>
    <w:p w14:paraId="0EA2EBF6" w14:textId="77777777" w:rsidR="00EE5875" w:rsidRDefault="00457E89" w:rsidP="00457E89">
      <w:r w:rsidRPr="00675642">
        <w:t>Que votre chambre d</w:t>
      </w:r>
      <w:r w:rsidR="00EE5875">
        <w:t>’</w:t>
      </w:r>
      <w:r w:rsidRPr="00675642">
        <w:t>hôtel est funèbre</w:t>
      </w:r>
      <w:r w:rsidR="00EE5875">
        <w:t xml:space="preserve">, </w:t>
      </w:r>
      <w:r w:rsidRPr="00675642">
        <w:t>éclairée aux bo</w:t>
      </w:r>
      <w:r w:rsidRPr="00675642">
        <w:t>u</w:t>
      </w:r>
      <w:r w:rsidRPr="00675642">
        <w:t>gies</w:t>
      </w:r>
      <w:r w:rsidR="00EE5875">
        <w:t xml:space="preserve">, </w:t>
      </w:r>
      <w:r w:rsidRPr="00675642">
        <w:t>avec ces bouquets qui se fanent dans tous les coins</w:t>
      </w:r>
      <w:r w:rsidR="00EE5875">
        <w:t xml:space="preserve">, </w:t>
      </w:r>
      <w:r w:rsidRPr="00675642">
        <w:t>tous ces pétales qui tombent sans bruit sur les tapis</w:t>
      </w:r>
      <w:r w:rsidR="00EE5875">
        <w:t xml:space="preserve">, </w:t>
      </w:r>
      <w:r w:rsidRPr="00675642">
        <w:t>cette avalanche de fleurs qui s</w:t>
      </w:r>
      <w:r w:rsidR="00EE5875">
        <w:t>’</w:t>
      </w:r>
      <w:r w:rsidRPr="00675642">
        <w:t>éboulent dans l</w:t>
      </w:r>
      <w:r w:rsidR="00EE5875">
        <w:t>’</w:t>
      </w:r>
      <w:r w:rsidRPr="00675642">
        <w:t>ombre de votre appartement</w:t>
      </w:r>
      <w:r w:rsidR="00EE5875">
        <w:t xml:space="preserve"> ! </w:t>
      </w:r>
      <w:r w:rsidRPr="00675642">
        <w:t>Dehors</w:t>
      </w:r>
      <w:r w:rsidR="00EE5875">
        <w:t xml:space="preserve">, </w:t>
      </w:r>
      <w:r w:rsidRPr="00675642">
        <w:t>c</w:t>
      </w:r>
      <w:r w:rsidR="00EE5875">
        <w:t>’</w:t>
      </w:r>
      <w:r w:rsidRPr="00675642">
        <w:t>est le soleil sur l</w:t>
      </w:r>
      <w:r w:rsidR="00EE5875">
        <w:t>’</w:t>
      </w:r>
      <w:r w:rsidRPr="00675642">
        <w:t>Arno et les cris dans la rue</w:t>
      </w:r>
      <w:r w:rsidR="00EE5875">
        <w:t xml:space="preserve">. </w:t>
      </w:r>
      <w:r w:rsidRPr="00675642">
        <w:t>Vous mourez solitaire et muette</w:t>
      </w:r>
      <w:r w:rsidR="00EE5875">
        <w:t xml:space="preserve">, </w:t>
      </w:r>
      <w:r w:rsidRPr="00675642">
        <w:t>sans une seule plainte durant votre lente agonie</w:t>
      </w:r>
      <w:r w:rsidR="00EE5875">
        <w:t xml:space="preserve">. </w:t>
      </w:r>
      <w:r w:rsidRPr="00675642">
        <w:t>Étiez-vous résignée ou folle</w:t>
      </w:r>
      <w:r w:rsidR="00EE5875">
        <w:t xml:space="preserve"> ? </w:t>
      </w:r>
      <w:r w:rsidRPr="00675642">
        <w:t>Ô mère</w:t>
      </w:r>
      <w:r w:rsidR="00EE5875">
        <w:t xml:space="preserve">, </w:t>
      </w:r>
      <w:r w:rsidRPr="00675642">
        <w:t>que signifie cette liste interminable de noms latins</w:t>
      </w:r>
      <w:r w:rsidR="00EE5875">
        <w:t> ?</w:t>
      </w:r>
    </w:p>
    <w:p w14:paraId="74E64162" w14:textId="77777777" w:rsidR="00EE5875" w:rsidRDefault="00457E89" w:rsidP="00457E89">
      <w:r w:rsidRPr="00675642">
        <w:t>Des oiseaux me réveillent en sursaut</w:t>
      </w:r>
      <w:r w:rsidR="00EE5875">
        <w:t xml:space="preserve">. </w:t>
      </w:r>
      <w:r w:rsidRPr="00675642">
        <w:t>Je m</w:t>
      </w:r>
      <w:r w:rsidR="00EE5875">
        <w:t>’</w:t>
      </w:r>
      <w:r w:rsidRPr="00675642">
        <w:t>étais donc e</w:t>
      </w:r>
      <w:r w:rsidRPr="00675642">
        <w:t>n</w:t>
      </w:r>
      <w:r w:rsidRPr="00675642">
        <w:t>dormi</w:t>
      </w:r>
      <w:r w:rsidR="00EE5875">
        <w:t xml:space="preserve"> ? </w:t>
      </w:r>
      <w:r w:rsidRPr="00675642">
        <w:t>Je regarde par la fenêtre</w:t>
      </w:r>
      <w:r w:rsidR="00EE5875">
        <w:t xml:space="preserve">. </w:t>
      </w:r>
      <w:r w:rsidRPr="00675642">
        <w:t>Dehors</w:t>
      </w:r>
      <w:r w:rsidR="00EE5875">
        <w:t xml:space="preserve">, </w:t>
      </w:r>
      <w:r w:rsidRPr="00675642">
        <w:t>il pleut</w:t>
      </w:r>
      <w:r w:rsidR="00EE5875">
        <w:t xml:space="preserve">. </w:t>
      </w:r>
      <w:r w:rsidRPr="00675642">
        <w:t>Ici</w:t>
      </w:r>
      <w:r w:rsidR="00EE5875">
        <w:t xml:space="preserve">, </w:t>
      </w:r>
      <w:r w:rsidRPr="00675642">
        <w:t>comme au front</w:t>
      </w:r>
      <w:r w:rsidR="00EE5875">
        <w:t xml:space="preserve">, </w:t>
      </w:r>
      <w:r w:rsidRPr="00675642">
        <w:t>l</w:t>
      </w:r>
      <w:r w:rsidR="00EE5875">
        <w:t>’</w:t>
      </w:r>
      <w:r w:rsidRPr="00675642">
        <w:t>aube tarde à venir</w:t>
      </w:r>
      <w:r w:rsidR="00EE5875">
        <w:t xml:space="preserve">. </w:t>
      </w:r>
      <w:r w:rsidRPr="00675642">
        <w:t>Des avalanches tonnent</w:t>
      </w:r>
      <w:r w:rsidR="00EE5875">
        <w:t xml:space="preserve">. </w:t>
      </w:r>
      <w:r w:rsidRPr="00675642">
        <w:t>Il pleut</w:t>
      </w:r>
      <w:r w:rsidR="00EE5875">
        <w:t xml:space="preserve">. </w:t>
      </w:r>
      <w:r w:rsidRPr="00675642">
        <w:t>Des ombres comme des fumées de suie montent lourdement</w:t>
      </w:r>
      <w:r w:rsidR="00EE5875">
        <w:t xml:space="preserve">. </w:t>
      </w:r>
      <w:r w:rsidRPr="00675642">
        <w:t>C</w:t>
      </w:r>
      <w:r w:rsidR="00EE5875">
        <w:t>’</w:t>
      </w:r>
      <w:r w:rsidRPr="00675642">
        <w:t>est l</w:t>
      </w:r>
      <w:r w:rsidR="00EE5875">
        <w:t>’</w:t>
      </w:r>
      <w:r w:rsidRPr="00675642">
        <w:t>aube qui s</w:t>
      </w:r>
      <w:r w:rsidR="00EE5875">
        <w:t>’</w:t>
      </w:r>
      <w:r w:rsidRPr="00675642">
        <w:t>effiloche</w:t>
      </w:r>
      <w:r w:rsidR="00EE5875">
        <w:t xml:space="preserve">. </w:t>
      </w:r>
      <w:r w:rsidRPr="00675642">
        <w:t>Des nuées déchirées tourbillonnent dans des lambeaux de lumière mouillée</w:t>
      </w:r>
      <w:r w:rsidR="00EE5875">
        <w:t xml:space="preserve">. </w:t>
      </w:r>
      <w:r w:rsidRPr="00675642">
        <w:t>Et c</w:t>
      </w:r>
      <w:r w:rsidR="00EE5875">
        <w:t>’</w:t>
      </w:r>
      <w:r w:rsidRPr="00675642">
        <w:t>est tout de même le printemps</w:t>
      </w:r>
      <w:r w:rsidR="00EE5875">
        <w:t xml:space="preserve">, </w:t>
      </w:r>
      <w:r w:rsidRPr="00675642">
        <w:t>car un oiseau vient de se poser sur une pierre</w:t>
      </w:r>
      <w:r w:rsidR="00EE5875">
        <w:t xml:space="preserve">. </w:t>
      </w:r>
      <w:r w:rsidRPr="00675642">
        <w:t>C</w:t>
      </w:r>
      <w:r w:rsidR="00EE5875">
        <w:t>’</w:t>
      </w:r>
      <w:r w:rsidRPr="00675642">
        <w:t>était une corneille à bec rouge qui a poussé son cri aigre et qui s</w:t>
      </w:r>
      <w:r w:rsidR="00EE5875">
        <w:t>’</w:t>
      </w:r>
      <w:r w:rsidRPr="00675642">
        <w:t>est envolée</w:t>
      </w:r>
      <w:r w:rsidR="00EE5875">
        <w:t xml:space="preserve">. </w:t>
      </w:r>
      <w:r w:rsidRPr="00675642">
        <w:t>Voici maintenant trois ortolans des neiges qui viennent devant ma porte</w:t>
      </w:r>
      <w:r w:rsidR="00EE5875">
        <w:t xml:space="preserve">. </w:t>
      </w:r>
      <w:r w:rsidRPr="00675642">
        <w:t>Ils piaillent</w:t>
      </w:r>
      <w:r w:rsidR="00EE5875">
        <w:t xml:space="preserve">. </w:t>
      </w:r>
      <w:r w:rsidRPr="00675642">
        <w:t>Je ne bouge pas</w:t>
      </w:r>
      <w:r w:rsidR="00EE5875">
        <w:t xml:space="preserve">. </w:t>
      </w:r>
      <w:r w:rsidRPr="00675642">
        <w:t>Ils piaillent et ils s</w:t>
      </w:r>
      <w:r w:rsidR="00EE5875">
        <w:t>’</w:t>
      </w:r>
      <w:r w:rsidRPr="00675642">
        <w:t>envolent</w:t>
      </w:r>
      <w:r w:rsidR="00EE5875">
        <w:t xml:space="preserve">. </w:t>
      </w:r>
      <w:r w:rsidRPr="00675642">
        <w:t>Il pleut</w:t>
      </w:r>
      <w:r w:rsidR="00EE5875">
        <w:t xml:space="preserve">. </w:t>
      </w:r>
      <w:r w:rsidRPr="00675642">
        <w:t>Il vente</w:t>
      </w:r>
      <w:r w:rsidR="00EE5875">
        <w:t xml:space="preserve">. </w:t>
      </w:r>
      <w:r w:rsidRPr="00675642">
        <w:t>C</w:t>
      </w:r>
      <w:r w:rsidR="00EE5875">
        <w:t>’</w:t>
      </w:r>
      <w:r w:rsidRPr="00675642">
        <w:t>est tout</w:t>
      </w:r>
      <w:r w:rsidR="00EE5875">
        <w:t xml:space="preserve">. </w:t>
      </w:r>
      <w:r w:rsidRPr="00675642">
        <w:t>Je souris</w:t>
      </w:r>
      <w:r w:rsidR="00EE5875">
        <w:t xml:space="preserve">. </w:t>
      </w:r>
      <w:r w:rsidRPr="00675642">
        <w:t>C</w:t>
      </w:r>
      <w:r w:rsidR="00EE5875">
        <w:t>’</w:t>
      </w:r>
      <w:r w:rsidRPr="00675642">
        <w:t>est le pri</w:t>
      </w:r>
      <w:r w:rsidRPr="00675642">
        <w:t>n</w:t>
      </w:r>
      <w:r w:rsidRPr="00675642">
        <w:t>temps</w:t>
      </w:r>
      <w:r w:rsidR="00EE5875">
        <w:t>.</w:t>
      </w:r>
    </w:p>
    <w:p w14:paraId="55B26FE4" w14:textId="77777777" w:rsidR="00EE5875" w:rsidRDefault="00457E89" w:rsidP="00457E89">
      <w:r w:rsidRPr="00675642">
        <w:lastRenderedPageBreak/>
        <w:t>Au front aussi</w:t>
      </w:r>
      <w:r w:rsidR="00EE5875">
        <w:t xml:space="preserve">, </w:t>
      </w:r>
      <w:r w:rsidRPr="00675642">
        <w:t>des petits oiseaux venaient se poser sur les barbelés et ils chantaient</w:t>
      </w:r>
      <w:r w:rsidR="00EE5875">
        <w:t xml:space="preserve">, </w:t>
      </w:r>
      <w:r w:rsidRPr="00675642">
        <w:t>malgré la pluie</w:t>
      </w:r>
      <w:r w:rsidR="00EE5875">
        <w:t xml:space="preserve">, </w:t>
      </w:r>
      <w:r w:rsidRPr="00675642">
        <w:t>malgré la bise</w:t>
      </w:r>
      <w:r w:rsidR="00EE5875">
        <w:t xml:space="preserve">. </w:t>
      </w:r>
      <w:r w:rsidRPr="00675642">
        <w:t>Ils nous annonçaient le printemps</w:t>
      </w:r>
      <w:r w:rsidR="00EE5875">
        <w:t xml:space="preserve">. </w:t>
      </w:r>
      <w:r w:rsidRPr="00675642">
        <w:t>Alors que même les fleurs des champs ne paraissaient pas</w:t>
      </w:r>
      <w:r w:rsidR="00EE5875">
        <w:t xml:space="preserve">, </w:t>
      </w:r>
      <w:r w:rsidRPr="00675642">
        <w:t>tellement le sol était bouleversé e</w:t>
      </w:r>
      <w:r w:rsidRPr="00675642">
        <w:t>n</w:t>
      </w:r>
      <w:r w:rsidRPr="00675642">
        <w:t>tre les lignes</w:t>
      </w:r>
      <w:r w:rsidR="00EE5875">
        <w:t xml:space="preserve">, </w:t>
      </w:r>
      <w:r w:rsidRPr="00675642">
        <w:t>les oiseaux chantaient</w:t>
      </w:r>
      <w:r w:rsidR="00EE5875">
        <w:t xml:space="preserve">. </w:t>
      </w:r>
      <w:r w:rsidRPr="00675642">
        <w:t>Je me souviens que lor</w:t>
      </w:r>
      <w:r w:rsidRPr="00675642">
        <w:t>s</w:t>
      </w:r>
      <w:r w:rsidRPr="00675642">
        <w:t>que nous emportâmes d</w:t>
      </w:r>
      <w:r w:rsidR="00EE5875">
        <w:t>’</w:t>
      </w:r>
      <w:r w:rsidRPr="00675642">
        <w:t>assaut la crête de Vimy</w:t>
      </w:r>
      <w:r w:rsidR="00EE5875">
        <w:t xml:space="preserve">, </w:t>
      </w:r>
      <w:r w:rsidRPr="00675642">
        <w:t>une alouette s</w:t>
      </w:r>
      <w:r w:rsidR="00EE5875">
        <w:t>’</w:t>
      </w:r>
      <w:r w:rsidRPr="00675642">
        <w:t>égosillait</w:t>
      </w:r>
      <w:r w:rsidR="00EE5875">
        <w:t xml:space="preserve">. </w:t>
      </w:r>
      <w:r w:rsidRPr="00675642">
        <w:t>Moi</w:t>
      </w:r>
      <w:r w:rsidR="00EE5875">
        <w:t xml:space="preserve">, </w:t>
      </w:r>
      <w:r w:rsidRPr="00675642">
        <w:t>je me suis arrêté dans ma course</w:t>
      </w:r>
      <w:r w:rsidR="00EE5875">
        <w:t xml:space="preserve">, </w:t>
      </w:r>
      <w:r w:rsidRPr="00675642">
        <w:t>alors que mes camarades culbutaient déjà dans les tranchées allemandes ple</w:t>
      </w:r>
      <w:r w:rsidRPr="00675642">
        <w:t>i</w:t>
      </w:r>
      <w:r w:rsidRPr="00675642">
        <w:t>nes d</w:t>
      </w:r>
      <w:r w:rsidR="00EE5875">
        <w:t>’</w:t>
      </w:r>
      <w:r w:rsidRPr="00675642">
        <w:t>explosions et de cris de carnage</w:t>
      </w:r>
      <w:r w:rsidR="00EE5875">
        <w:t xml:space="preserve">, </w:t>
      </w:r>
      <w:r w:rsidRPr="00675642">
        <w:t>je me suis arrêté dans cette course à la mort</w:t>
      </w:r>
      <w:r w:rsidR="00EE5875">
        <w:t xml:space="preserve">, </w:t>
      </w:r>
      <w:r w:rsidRPr="00675642">
        <w:t>je me suis arrêté pour écouter chanter cette alouette</w:t>
      </w:r>
      <w:r w:rsidR="00EE5875">
        <w:t xml:space="preserve">. </w:t>
      </w:r>
      <w:r w:rsidRPr="00675642">
        <w:t>Elle restait suspendue en l</w:t>
      </w:r>
      <w:r w:rsidR="00EE5875">
        <w:t>’</w:t>
      </w:r>
      <w:r w:rsidRPr="00675642">
        <w:t>air</w:t>
      </w:r>
      <w:r w:rsidR="00EE5875">
        <w:t xml:space="preserve">, </w:t>
      </w:r>
      <w:r w:rsidRPr="00675642">
        <w:t>à portée de caillou</w:t>
      </w:r>
      <w:r w:rsidR="00EE5875">
        <w:t xml:space="preserve">. </w:t>
      </w:r>
      <w:r w:rsidRPr="00675642">
        <w:t>La trajectoire des balles</w:t>
      </w:r>
      <w:r w:rsidR="00EE5875">
        <w:t xml:space="preserve">, </w:t>
      </w:r>
      <w:r w:rsidRPr="00675642">
        <w:t>des shrapnells</w:t>
      </w:r>
      <w:r w:rsidR="00EE5875">
        <w:t xml:space="preserve">, </w:t>
      </w:r>
      <w:r w:rsidRPr="00675642">
        <w:t>des obus</w:t>
      </w:r>
      <w:r w:rsidR="00EE5875">
        <w:t xml:space="preserve">, </w:t>
      </w:r>
      <w:r w:rsidRPr="00675642">
        <w:t>des feux de barrage des mitrailleuses tissait une cage invisible autour d</w:t>
      </w:r>
      <w:r w:rsidR="00EE5875">
        <w:t>’</w:t>
      </w:r>
      <w:r w:rsidRPr="00675642">
        <w:t>elle</w:t>
      </w:r>
      <w:r w:rsidR="00EE5875">
        <w:t xml:space="preserve">. </w:t>
      </w:r>
      <w:r w:rsidRPr="00675642">
        <w:t>L</w:t>
      </w:r>
      <w:r w:rsidR="00EE5875">
        <w:t>’</w:t>
      </w:r>
      <w:r w:rsidRPr="00675642">
        <w:t>oiseau battait des ailes et chantait</w:t>
      </w:r>
      <w:r w:rsidR="00EE5875">
        <w:t xml:space="preserve">. </w:t>
      </w:r>
      <w:r w:rsidRPr="00675642">
        <w:t>Je souriais</w:t>
      </w:r>
      <w:r w:rsidR="00EE5875">
        <w:t xml:space="preserve">, </w:t>
      </w:r>
      <w:r w:rsidRPr="00675642">
        <w:t>ébloui</w:t>
      </w:r>
      <w:r w:rsidR="00EE5875">
        <w:t xml:space="preserve">. </w:t>
      </w:r>
      <w:proofErr w:type="gramStart"/>
      <w:r w:rsidRPr="00675642">
        <w:t>C</w:t>
      </w:r>
      <w:r w:rsidR="00EE5875">
        <w:t>’</w:t>
      </w:r>
      <w:r w:rsidRPr="00675642">
        <w:t>était</w:t>
      </w:r>
      <w:proofErr w:type="gramEnd"/>
      <w:r w:rsidRPr="00675642">
        <w:t xml:space="preserve"> des trilles d</w:t>
      </w:r>
      <w:r w:rsidR="00EE5875">
        <w:t>’</w:t>
      </w:r>
      <w:r w:rsidRPr="00675642">
        <w:t>amour</w:t>
      </w:r>
      <w:r w:rsidR="00EE5875">
        <w:t xml:space="preserve">. </w:t>
      </w:r>
      <w:r w:rsidRPr="00675642">
        <w:t>Le printemps</w:t>
      </w:r>
      <w:r w:rsidR="00EE5875">
        <w:t>.</w:t>
      </w:r>
    </w:p>
    <w:p w14:paraId="36E04DB9" w14:textId="40674AEE" w:rsidR="00457E89" w:rsidRPr="00675642" w:rsidRDefault="00457E89" w:rsidP="00457E89"/>
    <w:p w14:paraId="4C15AA56" w14:textId="77777777" w:rsidR="00EE5875" w:rsidRDefault="00457E89" w:rsidP="00457E89">
      <w:r w:rsidRPr="00675642">
        <w:t>S</w:t>
      </w:r>
      <w:r w:rsidR="00EE5875">
        <w:t>’</w:t>
      </w:r>
      <w:r w:rsidRPr="00675642">
        <w:t>il est quelque part au monde un pays de Tendre</w:t>
      </w:r>
      <w:r w:rsidR="00EE5875">
        <w:t xml:space="preserve">, </w:t>
      </w:r>
      <w:r w:rsidRPr="00675642">
        <w:t>c</w:t>
      </w:r>
      <w:r w:rsidR="00EE5875">
        <w:t>’</w:t>
      </w:r>
      <w:r w:rsidRPr="00675642">
        <w:t>est</w:t>
      </w:r>
      <w:r w:rsidR="00EE5875">
        <w:t xml:space="preserve">, </w:t>
      </w:r>
      <w:r w:rsidRPr="00675642">
        <w:t>à première vue</w:t>
      </w:r>
      <w:r w:rsidR="00EE5875">
        <w:t xml:space="preserve">, </w:t>
      </w:r>
      <w:r w:rsidRPr="00675642">
        <w:t>en Nouvelle-Zélande</w:t>
      </w:r>
      <w:r w:rsidR="00EE5875">
        <w:t xml:space="preserve">. </w:t>
      </w:r>
      <w:r w:rsidRPr="00675642">
        <w:t>Dans ces deux îles fort</w:t>
      </w:r>
      <w:r w:rsidRPr="00675642">
        <w:t>u</w:t>
      </w:r>
      <w:r w:rsidRPr="00675642">
        <w:t>nées</w:t>
      </w:r>
      <w:r w:rsidR="00EE5875">
        <w:t xml:space="preserve">, </w:t>
      </w:r>
      <w:r w:rsidRPr="00675642">
        <w:t>de grands troupeaux de bêtes de choix paissent l</w:t>
      </w:r>
      <w:r w:rsidR="00EE5875">
        <w:t>’</w:t>
      </w:r>
      <w:r w:rsidRPr="00675642">
        <w:t>herbe tendre des vallons</w:t>
      </w:r>
      <w:r w:rsidR="00EE5875">
        <w:t xml:space="preserve">. </w:t>
      </w:r>
      <w:r w:rsidRPr="00675642">
        <w:t>D</w:t>
      </w:r>
      <w:r w:rsidR="00EE5875">
        <w:t>’</w:t>
      </w:r>
      <w:r w:rsidRPr="00675642">
        <w:t>un bout de l</w:t>
      </w:r>
      <w:r w:rsidR="00EE5875">
        <w:t>’</w:t>
      </w:r>
      <w:r w:rsidRPr="00675642">
        <w:t>année à l</w:t>
      </w:r>
      <w:r w:rsidR="00EE5875">
        <w:t>’</w:t>
      </w:r>
      <w:r w:rsidRPr="00675642">
        <w:t>autre</w:t>
      </w:r>
      <w:r w:rsidR="00EE5875">
        <w:t xml:space="preserve">, </w:t>
      </w:r>
      <w:r w:rsidRPr="00675642">
        <w:t>rien ne vient les troubler</w:t>
      </w:r>
      <w:r w:rsidR="00EE5875">
        <w:t xml:space="preserve">. </w:t>
      </w:r>
      <w:r w:rsidRPr="00675642">
        <w:t>On peut voyager en auto durant des jours ou à ch</w:t>
      </w:r>
      <w:r w:rsidRPr="00675642">
        <w:t>e</w:t>
      </w:r>
      <w:r w:rsidRPr="00675642">
        <w:t>val durant des semaines</w:t>
      </w:r>
      <w:r w:rsidR="00EE5875">
        <w:t xml:space="preserve">, </w:t>
      </w:r>
      <w:r w:rsidRPr="00675642">
        <w:t>sans jamais rencontrer âme qui vive</w:t>
      </w:r>
      <w:r w:rsidR="00EE5875">
        <w:t xml:space="preserve"> ; </w:t>
      </w:r>
      <w:r w:rsidRPr="00675642">
        <w:t>on peut franchir des crêtes</w:t>
      </w:r>
      <w:r w:rsidR="00EE5875">
        <w:t xml:space="preserve">, </w:t>
      </w:r>
      <w:r w:rsidRPr="00675642">
        <w:t>descendre dans de nouveaux va</w:t>
      </w:r>
      <w:r w:rsidRPr="00675642">
        <w:t>l</w:t>
      </w:r>
      <w:r w:rsidRPr="00675642">
        <w:t>lons</w:t>
      </w:r>
      <w:r w:rsidR="00EE5875">
        <w:t xml:space="preserve">, </w:t>
      </w:r>
      <w:r w:rsidRPr="00675642">
        <w:t>sans jamais sortir des herbages</w:t>
      </w:r>
      <w:r w:rsidR="00EE5875">
        <w:t xml:space="preserve">. </w:t>
      </w:r>
      <w:r w:rsidRPr="00675642">
        <w:t>À part une cataracte pétr</w:t>
      </w:r>
      <w:r w:rsidRPr="00675642">
        <w:t>i</w:t>
      </w:r>
      <w:r w:rsidRPr="00675642">
        <w:t>fiée</w:t>
      </w:r>
      <w:r w:rsidR="00EE5875">
        <w:t xml:space="preserve">, </w:t>
      </w:r>
      <w:r w:rsidRPr="00675642">
        <w:t>un coin sauvage aménagé en Suisse en miniature et réservé aux jeunes mariés qui viennent y passer leur lune de miel ou aux vieux couples qui viennent y célébrer leurs noces d</w:t>
      </w:r>
      <w:r w:rsidR="00EE5875">
        <w:t>’</w:t>
      </w:r>
      <w:r w:rsidRPr="00675642">
        <w:t>or</w:t>
      </w:r>
      <w:r w:rsidR="00EE5875">
        <w:t xml:space="preserve">, </w:t>
      </w:r>
      <w:r w:rsidRPr="00675642">
        <w:t>que</w:t>
      </w:r>
      <w:r w:rsidRPr="00675642">
        <w:t>l</w:t>
      </w:r>
      <w:r w:rsidRPr="00675642">
        <w:t>ques bosquets de plantes tropicales</w:t>
      </w:r>
      <w:r w:rsidR="00EE5875">
        <w:t xml:space="preserve">, </w:t>
      </w:r>
      <w:r w:rsidRPr="00675642">
        <w:t>curieuses</w:t>
      </w:r>
      <w:r w:rsidR="00EE5875">
        <w:t xml:space="preserve">, </w:t>
      </w:r>
      <w:r w:rsidRPr="00675642">
        <w:t>rares et aussi v</w:t>
      </w:r>
      <w:r w:rsidRPr="00675642">
        <w:t>i</w:t>
      </w:r>
      <w:r w:rsidRPr="00675642">
        <w:t>vaces qu</w:t>
      </w:r>
      <w:r w:rsidR="00EE5875">
        <w:t>’</w:t>
      </w:r>
      <w:r w:rsidRPr="00675642">
        <w:t>à Ceylan</w:t>
      </w:r>
      <w:r w:rsidR="00EE5875">
        <w:t xml:space="preserve">, </w:t>
      </w:r>
      <w:r w:rsidRPr="00675642">
        <w:t>notamment des fougères crucifères géantes qui sont tout ce qui reste de la flore primitive de la contrée</w:t>
      </w:r>
      <w:r w:rsidR="00EE5875">
        <w:t xml:space="preserve">, </w:t>
      </w:r>
      <w:r w:rsidRPr="00675642">
        <w:t>a</w:t>
      </w:r>
      <w:r w:rsidRPr="00675642">
        <w:t>u</w:t>
      </w:r>
      <w:r w:rsidRPr="00675642">
        <w:t xml:space="preserve">cun pittoresque ne vient </w:t>
      </w:r>
      <w:r w:rsidRPr="00675642">
        <w:lastRenderedPageBreak/>
        <w:t>frapper l</w:t>
      </w:r>
      <w:r w:rsidR="00EE5875">
        <w:t>’</w:t>
      </w:r>
      <w:r w:rsidRPr="00675642">
        <w:t>œil</w:t>
      </w:r>
      <w:r w:rsidR="00EE5875">
        <w:t xml:space="preserve">. </w:t>
      </w:r>
      <w:r w:rsidRPr="00675642">
        <w:t>Tout l</w:t>
      </w:r>
      <w:r w:rsidR="00EE5875">
        <w:t>’</w:t>
      </w:r>
      <w:r w:rsidRPr="00675642">
        <w:t>intérieur du pays est divisé rectangulairement par les hautes barrières à quintuple fil de barbelé qui séparent les pâturages</w:t>
      </w:r>
      <w:r w:rsidR="00EE5875">
        <w:t xml:space="preserve"> ; </w:t>
      </w:r>
      <w:r w:rsidRPr="00675642">
        <w:t>les vallons s</w:t>
      </w:r>
      <w:r w:rsidR="00EE5875">
        <w:t>’</w:t>
      </w:r>
      <w:r w:rsidRPr="00675642">
        <w:t>emboîtent mollement aux vallons</w:t>
      </w:r>
      <w:r w:rsidR="00EE5875">
        <w:t xml:space="preserve">, </w:t>
      </w:r>
      <w:r w:rsidRPr="00675642">
        <w:t>les collines succèdent aux collines</w:t>
      </w:r>
      <w:r w:rsidR="00EE5875">
        <w:t xml:space="preserve">, </w:t>
      </w:r>
      <w:r w:rsidRPr="00675642">
        <w:t>rien ne vient rompre l</w:t>
      </w:r>
      <w:r w:rsidR="00EE5875">
        <w:t>’</w:t>
      </w:r>
      <w:r w:rsidRPr="00675642">
        <w:t>uniformité</w:t>
      </w:r>
      <w:r w:rsidR="00EE5875">
        <w:t xml:space="preserve">, </w:t>
      </w:r>
      <w:r w:rsidRPr="00675642">
        <w:t>la monotonie de l</w:t>
      </w:r>
      <w:r w:rsidR="00EE5875">
        <w:t>’</w:t>
      </w:r>
      <w:r w:rsidRPr="00675642">
        <w:t>herbe luisante partout répandue</w:t>
      </w:r>
      <w:r w:rsidR="00EE5875">
        <w:t xml:space="preserve">, </w:t>
      </w:r>
      <w:r w:rsidRPr="00675642">
        <w:t>cette herbe d</w:t>
      </w:r>
      <w:r w:rsidR="00EE5875">
        <w:t>’</w:t>
      </w:r>
      <w:r w:rsidRPr="00675642">
        <w:t>un vert sombre</w:t>
      </w:r>
      <w:r w:rsidR="00EE5875">
        <w:t xml:space="preserve">, </w:t>
      </w:r>
      <w:r w:rsidRPr="00675642">
        <w:t>qui reflète le ciel comme l</w:t>
      </w:r>
      <w:r w:rsidR="00EE5875">
        <w:t>’</w:t>
      </w:r>
      <w:r w:rsidRPr="00675642">
        <w:t>eau</w:t>
      </w:r>
      <w:r w:rsidR="00EE5875">
        <w:t xml:space="preserve">, </w:t>
      </w:r>
      <w:r w:rsidRPr="00675642">
        <w:t>qui envahit le paysage et qui lui donne cet a</w:t>
      </w:r>
      <w:r w:rsidRPr="00675642">
        <w:t>s</w:t>
      </w:r>
      <w:r w:rsidRPr="00675642">
        <w:t>pect de calme</w:t>
      </w:r>
      <w:r w:rsidR="00EE5875">
        <w:t xml:space="preserve">, </w:t>
      </w:r>
      <w:r w:rsidRPr="00675642">
        <w:t>de repos</w:t>
      </w:r>
      <w:r w:rsidR="00EE5875">
        <w:t xml:space="preserve">, </w:t>
      </w:r>
      <w:r w:rsidRPr="00675642">
        <w:t>de paix</w:t>
      </w:r>
      <w:r w:rsidR="00EE5875">
        <w:t xml:space="preserve">, </w:t>
      </w:r>
      <w:r w:rsidRPr="00675642">
        <w:t>de chaud silence</w:t>
      </w:r>
      <w:r w:rsidR="00EE5875">
        <w:t>.</w:t>
      </w:r>
    </w:p>
    <w:p w14:paraId="56AE7DCB" w14:textId="77777777" w:rsidR="00EE5875" w:rsidRDefault="00457E89" w:rsidP="00457E89">
      <w:r w:rsidRPr="00675642">
        <w:t>Par hasard</w:t>
      </w:r>
      <w:r w:rsidR="00EE5875">
        <w:t xml:space="preserve">, </w:t>
      </w:r>
      <w:r w:rsidRPr="00675642">
        <w:t>et si l</w:t>
      </w:r>
      <w:r w:rsidR="00EE5875">
        <w:t>’</w:t>
      </w:r>
      <w:r w:rsidRPr="00675642">
        <w:t>on a un peu de chance</w:t>
      </w:r>
      <w:r w:rsidR="00EE5875">
        <w:t xml:space="preserve">, </w:t>
      </w:r>
      <w:r w:rsidRPr="00675642">
        <w:t>on peut tomber sur un bouquet de grands eucalyptus qui abritent sous leur o</w:t>
      </w:r>
      <w:r w:rsidRPr="00675642">
        <w:t>m</w:t>
      </w:r>
      <w:r w:rsidRPr="00675642">
        <w:t>brage tout plein du roucoulement des tourterelles</w:t>
      </w:r>
      <w:r w:rsidR="00EE5875">
        <w:t xml:space="preserve">, </w:t>
      </w:r>
      <w:r w:rsidRPr="00675642">
        <w:t>une ferme</w:t>
      </w:r>
      <w:r w:rsidR="00EE5875">
        <w:t xml:space="preserve">, </w:t>
      </w:r>
      <w:r w:rsidRPr="00675642">
        <w:t>si l</w:t>
      </w:r>
      <w:r w:rsidR="00EE5875">
        <w:t>’</w:t>
      </w:r>
      <w:r w:rsidRPr="00675642">
        <w:t>on peut encore dénommer ferme ce bungalow flambant neuf</w:t>
      </w:r>
      <w:r w:rsidR="00EE5875">
        <w:t xml:space="preserve">, </w:t>
      </w:r>
      <w:r w:rsidRPr="00675642">
        <w:t>où un colon</w:t>
      </w:r>
      <w:r w:rsidR="00EE5875">
        <w:t xml:space="preserve">, </w:t>
      </w:r>
      <w:r w:rsidRPr="00675642">
        <w:t>et non pas un paysan</w:t>
      </w:r>
      <w:r w:rsidR="00EE5875">
        <w:t xml:space="preserve">, </w:t>
      </w:r>
      <w:r w:rsidRPr="00675642">
        <w:t>où une bourgeoise</w:t>
      </w:r>
      <w:r w:rsidR="00EE5875">
        <w:t xml:space="preserve">, </w:t>
      </w:r>
      <w:r w:rsidRPr="00675642">
        <w:t>et non pas la femme d</w:t>
      </w:r>
      <w:r w:rsidR="00EE5875">
        <w:t>’</w:t>
      </w:r>
      <w:r w:rsidRPr="00675642">
        <w:t>un fermier</w:t>
      </w:r>
      <w:r w:rsidR="00EE5875">
        <w:t xml:space="preserve">, </w:t>
      </w:r>
      <w:r w:rsidRPr="00675642">
        <w:t>s</w:t>
      </w:r>
      <w:r w:rsidR="00EE5875">
        <w:t>’</w:t>
      </w:r>
      <w:r w:rsidRPr="00675642">
        <w:t>habillent régulièrement le soir</w:t>
      </w:r>
      <w:r w:rsidR="00EE5875">
        <w:t xml:space="preserve">, </w:t>
      </w:r>
      <w:r w:rsidRPr="00675642">
        <w:t>lui</w:t>
      </w:r>
      <w:r w:rsidR="00EE5875">
        <w:t xml:space="preserve">, </w:t>
      </w:r>
      <w:r w:rsidRPr="00675642">
        <w:t>en smoking</w:t>
      </w:r>
      <w:r w:rsidR="00EE5875">
        <w:t xml:space="preserve">, </w:t>
      </w:r>
      <w:r w:rsidRPr="00675642">
        <w:t>elle</w:t>
      </w:r>
      <w:r w:rsidR="00EE5875">
        <w:t xml:space="preserve">, </w:t>
      </w:r>
      <w:r w:rsidRPr="00675642">
        <w:t>en robe de dîner</w:t>
      </w:r>
      <w:r w:rsidR="00EE5875">
        <w:t xml:space="preserve">, </w:t>
      </w:r>
      <w:r w:rsidRPr="00675642">
        <w:t>pour s</w:t>
      </w:r>
      <w:r w:rsidR="00EE5875">
        <w:t>’</w:t>
      </w:r>
      <w:r w:rsidRPr="00675642">
        <w:t>installer ensemble au pianola ou se pencher sur leur appareil de radio</w:t>
      </w:r>
      <w:r w:rsidR="00EE5875">
        <w:t>.</w:t>
      </w:r>
    </w:p>
    <w:p w14:paraId="09C18969" w14:textId="77777777" w:rsidR="00EE5875" w:rsidRDefault="00457E89" w:rsidP="00457E89">
      <w:r w:rsidRPr="00675642">
        <w:t>Ce couple est toujours très jeune d</w:t>
      </w:r>
      <w:r w:rsidR="00EE5875">
        <w:t>’</w:t>
      </w:r>
      <w:r w:rsidRPr="00675642">
        <w:t>aspect</w:t>
      </w:r>
      <w:r w:rsidR="00EE5875">
        <w:t xml:space="preserve">, </w:t>
      </w:r>
      <w:r w:rsidRPr="00675642">
        <w:t>bien que ce soit souvent un vieux ménage</w:t>
      </w:r>
      <w:r w:rsidR="00EE5875">
        <w:t xml:space="preserve">, </w:t>
      </w:r>
      <w:r w:rsidRPr="00675642">
        <w:t>dont les garçons s</w:t>
      </w:r>
      <w:r w:rsidR="00EE5875">
        <w:t>’</w:t>
      </w:r>
      <w:r w:rsidRPr="00675642">
        <w:t>initient passio</w:t>
      </w:r>
      <w:r w:rsidRPr="00675642">
        <w:t>n</w:t>
      </w:r>
      <w:r w:rsidRPr="00675642">
        <w:t xml:space="preserve">nément aux sports et les jeunes filles superstitieusement aux conventions de la société et aux arcanes de </w:t>
      </w:r>
      <w:r w:rsidRPr="00675642">
        <w:rPr>
          <w:iCs/>
        </w:rPr>
        <w:t>la politesse fra</w:t>
      </w:r>
      <w:r w:rsidRPr="00675642">
        <w:rPr>
          <w:iCs/>
        </w:rPr>
        <w:t>n</w:t>
      </w:r>
      <w:r w:rsidRPr="00675642">
        <w:rPr>
          <w:iCs/>
        </w:rPr>
        <w:t>çaise</w:t>
      </w:r>
      <w:r w:rsidRPr="00675642">
        <w:t xml:space="preserve"> dans les collèges et les clubs de la côte</w:t>
      </w:r>
      <w:r w:rsidR="00EE5875">
        <w:t xml:space="preserve">. </w:t>
      </w:r>
      <w:r w:rsidRPr="00675642">
        <w:t>Des dizaines de mille de couples semblables disséminés dans la solitude du pays</w:t>
      </w:r>
      <w:r w:rsidR="00EE5875">
        <w:t xml:space="preserve">, </w:t>
      </w:r>
      <w:r w:rsidRPr="00675642">
        <w:t>mènent exactement cette même vie respectable et cossue</w:t>
      </w:r>
      <w:r w:rsidR="00EE5875">
        <w:t xml:space="preserve">, </w:t>
      </w:r>
      <w:r w:rsidRPr="00675642">
        <w:t>sans que j</w:t>
      </w:r>
      <w:r w:rsidRPr="00675642">
        <w:t>a</w:t>
      </w:r>
      <w:r w:rsidRPr="00675642">
        <w:t>mais</w:t>
      </w:r>
      <w:r w:rsidR="00EE5875">
        <w:t xml:space="preserve">, </w:t>
      </w:r>
      <w:r w:rsidRPr="00675642">
        <w:t>d</w:t>
      </w:r>
      <w:r w:rsidR="00EE5875">
        <w:t>’</w:t>
      </w:r>
      <w:r w:rsidRPr="00675642">
        <w:t>un bout de l</w:t>
      </w:r>
      <w:r w:rsidR="00EE5875">
        <w:t>’</w:t>
      </w:r>
      <w:r w:rsidRPr="00675642">
        <w:t>année à l</w:t>
      </w:r>
      <w:r w:rsidR="00EE5875">
        <w:t>’</w:t>
      </w:r>
      <w:r w:rsidRPr="00675642">
        <w:t>autre</w:t>
      </w:r>
      <w:r w:rsidR="00EE5875">
        <w:t xml:space="preserve">, </w:t>
      </w:r>
      <w:r w:rsidRPr="00675642">
        <w:t>aucun évén</w:t>
      </w:r>
      <w:r w:rsidRPr="00675642">
        <w:t>e</w:t>
      </w:r>
      <w:r w:rsidRPr="00675642">
        <w:t>ment extérieur vienne interrompre le cours monotone et sublime de leur se</w:t>
      </w:r>
      <w:r w:rsidRPr="00675642">
        <w:t>n</w:t>
      </w:r>
      <w:r w:rsidRPr="00675642">
        <w:t>timentalité</w:t>
      </w:r>
      <w:r w:rsidR="00EE5875">
        <w:t xml:space="preserve">. </w:t>
      </w:r>
      <w:r w:rsidRPr="00675642">
        <w:t>Le temps s</w:t>
      </w:r>
      <w:r w:rsidR="00EE5875">
        <w:t>’</w:t>
      </w:r>
      <w:r w:rsidRPr="00675642">
        <w:t>est écoulé</w:t>
      </w:r>
      <w:r w:rsidR="00EE5875">
        <w:t xml:space="preserve">. </w:t>
      </w:r>
      <w:r w:rsidRPr="00675642">
        <w:t>On a vieilli sans s</w:t>
      </w:r>
      <w:r w:rsidR="00EE5875">
        <w:t>’</w:t>
      </w:r>
      <w:r w:rsidRPr="00675642">
        <w:t>en aperc</w:t>
      </w:r>
      <w:r w:rsidRPr="00675642">
        <w:t>e</w:t>
      </w:r>
      <w:r w:rsidRPr="00675642">
        <w:t>voir</w:t>
      </w:r>
      <w:r w:rsidR="00EE5875">
        <w:t xml:space="preserve">. </w:t>
      </w:r>
      <w:r w:rsidRPr="00675642">
        <w:t>Mais on a conservé toutes les illusions du cœur et la santé des sens</w:t>
      </w:r>
      <w:r w:rsidR="00EE5875">
        <w:t xml:space="preserve">. </w:t>
      </w:r>
      <w:r w:rsidRPr="00675642">
        <w:t>On vit à deux</w:t>
      </w:r>
      <w:r w:rsidR="00EE5875">
        <w:t xml:space="preserve">. </w:t>
      </w:r>
      <w:r w:rsidRPr="00675642">
        <w:t>Pour soi</w:t>
      </w:r>
      <w:r w:rsidR="00EE5875">
        <w:t xml:space="preserve">. </w:t>
      </w:r>
      <w:r w:rsidRPr="00675642">
        <w:t>Égoïstes et s</w:t>
      </w:r>
      <w:r w:rsidRPr="00675642">
        <w:t>a</w:t>
      </w:r>
      <w:r w:rsidRPr="00675642">
        <w:t>tisfaits</w:t>
      </w:r>
      <w:r w:rsidR="00EE5875">
        <w:t>.</w:t>
      </w:r>
    </w:p>
    <w:p w14:paraId="6F1808EA" w14:textId="77777777" w:rsidR="00EE5875" w:rsidRDefault="00457E89" w:rsidP="00457E89">
      <w:r w:rsidRPr="00675642">
        <w:lastRenderedPageBreak/>
        <w:t>Ainsi</w:t>
      </w:r>
      <w:r w:rsidR="00EE5875">
        <w:t xml:space="preserve">, </w:t>
      </w:r>
      <w:r w:rsidRPr="00675642">
        <w:t>la mentalité de chaque Néo-Zélandais est plusieurs fois insulaire</w:t>
      </w:r>
      <w:r w:rsidR="00EE5875">
        <w:t xml:space="preserve">, </w:t>
      </w:r>
      <w:r w:rsidRPr="00675642">
        <w:t>parce que chaque couple s</w:t>
      </w:r>
      <w:r w:rsidR="00EE5875">
        <w:t>’</w:t>
      </w:r>
      <w:r w:rsidRPr="00675642">
        <w:t>isole dans son sent</w:t>
      </w:r>
      <w:r w:rsidRPr="00675642">
        <w:t>i</w:t>
      </w:r>
      <w:r w:rsidRPr="00675642">
        <w:t>ment personnel du bonheur</w:t>
      </w:r>
      <w:r w:rsidR="00EE5875">
        <w:t xml:space="preserve">, </w:t>
      </w:r>
      <w:r w:rsidRPr="00675642">
        <w:t>que chaque ferme est une robi</w:t>
      </w:r>
      <w:r w:rsidRPr="00675642">
        <w:t>n</w:t>
      </w:r>
      <w:r w:rsidRPr="00675642">
        <w:t>sonnade dans la solitude des herbes et que les îles jumelles</w:t>
      </w:r>
      <w:r w:rsidR="00EE5875">
        <w:t xml:space="preserve">, </w:t>
      </w:r>
      <w:r w:rsidRPr="00675642">
        <w:t>qui apparaissent comme une double oasis sur les eaux</w:t>
      </w:r>
      <w:r w:rsidR="00EE5875">
        <w:t xml:space="preserve">, </w:t>
      </w:r>
      <w:r w:rsidRPr="00675642">
        <w:t>ne sont pas accueillantes</w:t>
      </w:r>
      <w:r w:rsidR="00EE5875">
        <w:t xml:space="preserve">, </w:t>
      </w:r>
      <w:r w:rsidRPr="00675642">
        <w:t>mais se ferment et se défendent farouchement contre toute immigration</w:t>
      </w:r>
      <w:r w:rsidR="00EE5875">
        <w:t xml:space="preserve">. </w:t>
      </w:r>
      <w:r w:rsidRPr="00675642">
        <w:t>La Nouvelle-Zélande a rompu les amarres et ne reste en relation avec le restant du monde que par un lien moral qui la rattache à la Grande-Bretagne</w:t>
      </w:r>
      <w:r w:rsidR="00EE5875">
        <w:t xml:space="preserve">, </w:t>
      </w:r>
      <w:r w:rsidRPr="00675642">
        <w:t>dont chaque Néo-Zélandais est incommensurablement fier d</w:t>
      </w:r>
      <w:r w:rsidR="00EE5875">
        <w:t>’</w:t>
      </w:r>
      <w:r w:rsidRPr="00675642">
        <w:t>être un lointain descendant</w:t>
      </w:r>
      <w:r w:rsidR="00EE5875">
        <w:t xml:space="preserve">, </w:t>
      </w:r>
      <w:r w:rsidRPr="00675642">
        <w:t>ce qui ajoute encore un sentiment d</w:t>
      </w:r>
      <w:r w:rsidR="00EE5875">
        <w:t>’</w:t>
      </w:r>
      <w:r w:rsidRPr="00675642">
        <w:t>orgueil à son insularité et le confirme dans son refus de toute fraternisation humaine</w:t>
      </w:r>
      <w:r w:rsidR="00EE5875">
        <w:t>.</w:t>
      </w:r>
    </w:p>
    <w:p w14:paraId="0B4DBB98" w14:textId="77777777" w:rsidR="00EE5875" w:rsidRDefault="00457E89" w:rsidP="00457E89">
      <w:r w:rsidRPr="00675642">
        <w:t>Cette situation de fait qui ressemble à une utopie a créé une race qui se croit pure et d</w:t>
      </w:r>
      <w:r w:rsidR="00EE5875">
        <w:t>’</w:t>
      </w:r>
      <w:r w:rsidRPr="00675642">
        <w:t>essence supérieure</w:t>
      </w:r>
      <w:r w:rsidR="00EE5875">
        <w:t xml:space="preserve">, </w:t>
      </w:r>
      <w:r w:rsidRPr="00675642">
        <w:t>parce que sév</w:t>
      </w:r>
      <w:r w:rsidRPr="00675642">
        <w:t>è</w:t>
      </w:r>
      <w:r w:rsidRPr="00675642">
        <w:t>rement sélectionnée et sans aucun métissage de sang</w:t>
      </w:r>
      <w:r w:rsidR="00EE5875">
        <w:t xml:space="preserve">. </w:t>
      </w:r>
      <w:r w:rsidRPr="00675642">
        <w:t>Mais ju</w:t>
      </w:r>
      <w:r w:rsidRPr="00675642">
        <w:t>s</w:t>
      </w:r>
      <w:r w:rsidRPr="00675642">
        <w:t>tement</w:t>
      </w:r>
      <w:r w:rsidR="00EE5875">
        <w:t xml:space="preserve">, </w:t>
      </w:r>
      <w:r w:rsidRPr="00675642">
        <w:t>tout ce qui semble venir donner raison à ces sentiments de supériorité</w:t>
      </w:r>
      <w:r w:rsidR="00EE5875">
        <w:t xml:space="preserve">, </w:t>
      </w:r>
      <w:r w:rsidRPr="00675642">
        <w:t>de pureté et tout ce qui constitue les convictions mêmes de ce petit clan exclusif de la race blanche</w:t>
      </w:r>
      <w:r w:rsidR="00EE5875">
        <w:t xml:space="preserve">, </w:t>
      </w:r>
      <w:r w:rsidRPr="00675642">
        <w:t>n</w:t>
      </w:r>
      <w:r w:rsidR="00EE5875">
        <w:t>’</w:t>
      </w:r>
      <w:r w:rsidRPr="00675642">
        <w:t>était-il pas également l</w:t>
      </w:r>
      <w:r w:rsidR="00EE5875">
        <w:t>’</w:t>
      </w:r>
      <w:r w:rsidRPr="00675642">
        <w:t>apanage et ne formait-il pas les caractéristiques les plus saillantes de l</w:t>
      </w:r>
      <w:r w:rsidR="00EE5875">
        <w:t>’</w:t>
      </w:r>
      <w:r w:rsidRPr="00675642">
        <w:t>ancienne race primitive des insulaires au</w:t>
      </w:r>
      <w:r w:rsidRPr="00675642">
        <w:t>s</w:t>
      </w:r>
      <w:r w:rsidRPr="00675642">
        <w:t>traliens</w:t>
      </w:r>
      <w:r w:rsidR="00EE5875">
        <w:t xml:space="preserve">, </w:t>
      </w:r>
      <w:r w:rsidRPr="00675642">
        <w:t>de ces tribus sauvages</w:t>
      </w:r>
      <w:r w:rsidR="00EE5875">
        <w:t xml:space="preserve">, </w:t>
      </w:r>
      <w:r w:rsidRPr="00675642">
        <w:t>que dans son fol orgueil le Néo-Zélandais a exterminées</w:t>
      </w:r>
      <w:r w:rsidR="00EE5875">
        <w:t xml:space="preserve">, </w:t>
      </w:r>
      <w:r w:rsidRPr="00675642">
        <w:t>en moins de vingt-cinq ans</w:t>
      </w:r>
      <w:r w:rsidR="00EE5875">
        <w:t xml:space="preserve">, </w:t>
      </w:r>
      <w:r w:rsidRPr="00675642">
        <w:t>par le fer et par le feu</w:t>
      </w:r>
      <w:r w:rsidR="00EE5875">
        <w:t xml:space="preserve"> ? </w:t>
      </w:r>
      <w:r w:rsidRPr="00675642">
        <w:t>Cette réussite</w:t>
      </w:r>
      <w:r w:rsidR="00EE5875">
        <w:t xml:space="preserve">, </w:t>
      </w:r>
      <w:r w:rsidRPr="00675642">
        <w:t>ce maintien d</w:t>
      </w:r>
      <w:r w:rsidR="00EE5875">
        <w:t>’</w:t>
      </w:r>
      <w:r w:rsidRPr="00675642">
        <w:t>une civilisation pr</w:t>
      </w:r>
      <w:r w:rsidRPr="00675642">
        <w:t>é</w:t>
      </w:r>
      <w:r w:rsidRPr="00675642">
        <w:t>caire aux confins du monde</w:t>
      </w:r>
      <w:r w:rsidR="00EE5875">
        <w:t xml:space="preserve">, </w:t>
      </w:r>
      <w:r w:rsidRPr="00675642">
        <w:t>cette activité spécialisée et d</w:t>
      </w:r>
      <w:r w:rsidR="00EE5875">
        <w:t>’</w:t>
      </w:r>
      <w:r w:rsidRPr="00675642">
        <w:t>ordre matériel</w:t>
      </w:r>
      <w:r w:rsidR="00EE5875">
        <w:t xml:space="preserve">, </w:t>
      </w:r>
      <w:r w:rsidRPr="00675642">
        <w:t>cette absence totale de grandeur morale</w:t>
      </w:r>
      <w:r w:rsidR="00EE5875">
        <w:t xml:space="preserve">, </w:t>
      </w:r>
      <w:r w:rsidRPr="00675642">
        <w:t>ce manque d</w:t>
      </w:r>
      <w:r w:rsidR="00EE5875">
        <w:t>’</w:t>
      </w:r>
      <w:r w:rsidRPr="00675642">
        <w:t>ambition</w:t>
      </w:r>
      <w:r w:rsidR="00EE5875">
        <w:t xml:space="preserve">, </w:t>
      </w:r>
      <w:r w:rsidRPr="00675642">
        <w:t>cette pratique extravagante des jeux et des sports</w:t>
      </w:r>
      <w:r w:rsidR="00EE5875">
        <w:t xml:space="preserve">, </w:t>
      </w:r>
      <w:r w:rsidRPr="00675642">
        <w:t>ce culte</w:t>
      </w:r>
      <w:r w:rsidR="00EE5875">
        <w:t xml:space="preserve">, </w:t>
      </w:r>
      <w:r w:rsidRPr="00675642">
        <w:t>cette adulation des corps</w:t>
      </w:r>
      <w:r w:rsidR="00EE5875">
        <w:t xml:space="preserve">, </w:t>
      </w:r>
      <w:r w:rsidRPr="00675642">
        <w:t>cet horizon volontairement borné</w:t>
      </w:r>
      <w:r w:rsidR="00EE5875">
        <w:t xml:space="preserve">, </w:t>
      </w:r>
      <w:r w:rsidRPr="00675642">
        <w:t>cette intransigeance</w:t>
      </w:r>
      <w:r w:rsidR="00EE5875">
        <w:t xml:space="preserve">, </w:t>
      </w:r>
      <w:r w:rsidRPr="00675642">
        <w:t>ce manque de tolérance dans les manifestations de la vie sociale</w:t>
      </w:r>
      <w:r w:rsidR="00EE5875">
        <w:t xml:space="preserve">, </w:t>
      </w:r>
      <w:r w:rsidRPr="00675642">
        <w:t>ces seules concessions au bien-être et à la confortabilité personnels</w:t>
      </w:r>
      <w:r w:rsidR="00EE5875">
        <w:t xml:space="preserve">, </w:t>
      </w:r>
      <w:r w:rsidRPr="00675642">
        <w:t>ce manque d</w:t>
      </w:r>
      <w:r w:rsidR="00EE5875">
        <w:t>’</w:t>
      </w:r>
      <w:r w:rsidRPr="00675642">
        <w:t>humanité</w:t>
      </w:r>
      <w:r w:rsidR="00EE5875">
        <w:t xml:space="preserve">, </w:t>
      </w:r>
      <w:r w:rsidRPr="00675642">
        <w:t xml:space="preserve">ces préjugés étroits et ce cérémonial compliqué qui légifèrent les </w:t>
      </w:r>
      <w:r w:rsidRPr="00675642">
        <w:lastRenderedPageBreak/>
        <w:t>différents degrés de l</w:t>
      </w:r>
      <w:r w:rsidR="00EE5875">
        <w:t>’</w:t>
      </w:r>
      <w:r w:rsidRPr="00675642">
        <w:t>honorabilité</w:t>
      </w:r>
      <w:r w:rsidR="00EE5875">
        <w:t xml:space="preserve">, </w:t>
      </w:r>
      <w:r w:rsidRPr="00675642">
        <w:t>cette situation de tout un groupe humain à l</w:t>
      </w:r>
      <w:r w:rsidR="00EE5875">
        <w:t>’</w:t>
      </w:r>
      <w:r w:rsidRPr="00675642">
        <w:t>écart du monde</w:t>
      </w:r>
      <w:r w:rsidR="00EE5875">
        <w:t xml:space="preserve">, </w:t>
      </w:r>
      <w:r w:rsidRPr="00675642">
        <w:t>cette insularité volontaire</w:t>
      </w:r>
      <w:r w:rsidR="00EE5875">
        <w:t xml:space="preserve">, </w:t>
      </w:r>
      <w:r w:rsidRPr="00675642">
        <w:t>recherchée</w:t>
      </w:r>
      <w:r w:rsidR="00EE5875">
        <w:t xml:space="preserve">, </w:t>
      </w:r>
      <w:r w:rsidRPr="00675642">
        <w:t>individuelle</w:t>
      </w:r>
      <w:r w:rsidR="00EE5875">
        <w:t xml:space="preserve">, </w:t>
      </w:r>
      <w:r w:rsidRPr="00675642">
        <w:t>cet optimisme à deux</w:t>
      </w:r>
      <w:r w:rsidR="00EE5875">
        <w:t xml:space="preserve">, </w:t>
      </w:r>
      <w:r w:rsidRPr="00675642">
        <w:t>cette adulation réciproque au sein de la famille</w:t>
      </w:r>
      <w:r w:rsidR="00EE5875">
        <w:t xml:space="preserve">, </w:t>
      </w:r>
      <w:r w:rsidRPr="00675642">
        <w:t>cette complaisance vis-à-vis des choses de l</w:t>
      </w:r>
      <w:r w:rsidR="00EE5875">
        <w:t>’</w:t>
      </w:r>
      <w:r w:rsidRPr="00675642">
        <w:t>amour</w:t>
      </w:r>
      <w:r w:rsidR="00EE5875">
        <w:t xml:space="preserve">, </w:t>
      </w:r>
      <w:r w:rsidRPr="00675642">
        <w:t>cette commune salacité</w:t>
      </w:r>
      <w:r w:rsidR="00EE5875">
        <w:t xml:space="preserve">, </w:t>
      </w:r>
      <w:r w:rsidRPr="00675642">
        <w:t>cette curiosité érot</w:t>
      </w:r>
      <w:r w:rsidRPr="00675642">
        <w:t>i</w:t>
      </w:r>
      <w:r w:rsidRPr="00675642">
        <w:t>que qui joint les jeunes gens de très bonne heure et qui secoue encore les couples jusque dans l</w:t>
      </w:r>
      <w:r w:rsidR="00EE5875">
        <w:t>’</w:t>
      </w:r>
      <w:r w:rsidRPr="00675642">
        <w:t>extrême vieillesse</w:t>
      </w:r>
      <w:r w:rsidR="00EE5875">
        <w:t xml:space="preserve">, </w:t>
      </w:r>
      <w:r w:rsidRPr="00675642">
        <w:t>ce conte</w:t>
      </w:r>
      <w:r w:rsidRPr="00675642">
        <w:t>n</w:t>
      </w:r>
      <w:r w:rsidRPr="00675642">
        <w:t>tement de soi</w:t>
      </w:r>
      <w:r w:rsidR="00EE5875">
        <w:t xml:space="preserve">, </w:t>
      </w:r>
      <w:r w:rsidRPr="00675642">
        <w:t>cette fierté</w:t>
      </w:r>
      <w:r w:rsidR="00EE5875">
        <w:t xml:space="preserve">, </w:t>
      </w:r>
      <w:r w:rsidRPr="00675642">
        <w:t>cet orgueil</w:t>
      </w:r>
      <w:r w:rsidR="00EE5875">
        <w:t xml:space="preserve">, </w:t>
      </w:r>
      <w:r w:rsidRPr="00675642">
        <w:t>cette sélection</w:t>
      </w:r>
      <w:r w:rsidR="00EE5875">
        <w:t xml:space="preserve">, </w:t>
      </w:r>
      <w:r w:rsidRPr="00675642">
        <w:t>ce non-métissage</w:t>
      </w:r>
      <w:r w:rsidR="00EE5875">
        <w:t xml:space="preserve">, </w:t>
      </w:r>
      <w:r w:rsidRPr="00675642">
        <w:t>cette belle santé du corps</w:t>
      </w:r>
      <w:r w:rsidR="00EE5875">
        <w:t xml:space="preserve">, </w:t>
      </w:r>
      <w:r w:rsidRPr="00675642">
        <w:t>bref</w:t>
      </w:r>
      <w:r w:rsidR="00EE5875">
        <w:t xml:space="preserve">, </w:t>
      </w:r>
      <w:r w:rsidRPr="00675642">
        <w:t>tout ce que le Néo-Zélandais d</w:t>
      </w:r>
      <w:r w:rsidR="00EE5875">
        <w:t>’</w:t>
      </w:r>
      <w:r w:rsidRPr="00675642">
        <w:t>aujourd</w:t>
      </w:r>
      <w:r w:rsidR="00EE5875">
        <w:t>’</w:t>
      </w:r>
      <w:r w:rsidRPr="00675642">
        <w:t>hui considère être sa conquête</w:t>
      </w:r>
      <w:r w:rsidR="00EE5875">
        <w:t xml:space="preserve">, </w:t>
      </w:r>
      <w:r w:rsidRPr="00675642">
        <w:t>signes m</w:t>
      </w:r>
      <w:r w:rsidRPr="00675642">
        <w:t>a</w:t>
      </w:r>
      <w:r w:rsidRPr="00675642">
        <w:t>nifestes de son indépendance à l</w:t>
      </w:r>
      <w:r w:rsidR="00EE5875">
        <w:t>’</w:t>
      </w:r>
      <w:r w:rsidRPr="00675642">
        <w:t>égard de la vieille Europe</w:t>
      </w:r>
      <w:r w:rsidR="00EE5875">
        <w:t xml:space="preserve">, </w:t>
      </w:r>
      <w:r w:rsidRPr="00675642">
        <w:t>et jusqu</w:t>
      </w:r>
      <w:r w:rsidR="00EE5875">
        <w:t>’</w:t>
      </w:r>
      <w:r w:rsidRPr="00675642">
        <w:t>à cette indépendance elle-même</w:t>
      </w:r>
      <w:r w:rsidR="00EE5875">
        <w:t xml:space="preserve">, </w:t>
      </w:r>
      <w:r w:rsidRPr="00675642">
        <w:t>quand on y regarde de près</w:t>
      </w:r>
      <w:r w:rsidR="00EE5875">
        <w:t xml:space="preserve">, </w:t>
      </w:r>
      <w:r w:rsidRPr="00675642">
        <w:t>et que l</w:t>
      </w:r>
      <w:r w:rsidR="00EE5875">
        <w:t>’</w:t>
      </w:r>
      <w:r w:rsidRPr="00675642">
        <w:t>on sait abstraire de sa vision un certain aspect m</w:t>
      </w:r>
      <w:r w:rsidRPr="00675642">
        <w:t>o</w:t>
      </w:r>
      <w:r w:rsidRPr="00675642">
        <w:t>derne que la vie tend à prendre de plus en plus dans toutes les régions du globe</w:t>
      </w:r>
      <w:r w:rsidR="00EE5875">
        <w:t xml:space="preserve">, </w:t>
      </w:r>
      <w:r w:rsidRPr="00675642">
        <w:t>et surtout dans les plus éloignées des centres où cet aspect moderne d</w:t>
      </w:r>
      <w:r w:rsidR="00EE5875">
        <w:t>’</w:t>
      </w:r>
      <w:r w:rsidRPr="00675642">
        <w:t>uniformité et de grandeur s</w:t>
      </w:r>
      <w:r w:rsidR="00EE5875">
        <w:t>’</w:t>
      </w:r>
      <w:r w:rsidRPr="00675642">
        <w:t>élabore au jour le jour</w:t>
      </w:r>
      <w:r w:rsidR="00EE5875">
        <w:t xml:space="preserve">, </w:t>
      </w:r>
      <w:r w:rsidRPr="00675642">
        <w:t>il appert que rien n</w:t>
      </w:r>
      <w:r w:rsidR="00EE5875">
        <w:t>’</w:t>
      </w:r>
      <w:r w:rsidRPr="00675642">
        <w:t>est changé chez les habitants de ces deux îles</w:t>
      </w:r>
      <w:r w:rsidR="00EE5875">
        <w:t xml:space="preserve">, </w:t>
      </w:r>
      <w:r w:rsidRPr="00675642">
        <w:t>que la Nouvelle-Zélande n</w:t>
      </w:r>
      <w:r w:rsidR="00EE5875">
        <w:t>’</w:t>
      </w:r>
      <w:r w:rsidRPr="00675642">
        <w:t>est nullement en pr</w:t>
      </w:r>
      <w:r w:rsidRPr="00675642">
        <w:t>o</w:t>
      </w:r>
      <w:r w:rsidRPr="00675642">
        <w:t>grès et que la vie y continue comme du temps des anthropoph</w:t>
      </w:r>
      <w:r w:rsidRPr="00675642">
        <w:t>a</w:t>
      </w:r>
      <w:r w:rsidRPr="00675642">
        <w:t>ges et se manifeste par toute une série de lois</w:t>
      </w:r>
      <w:r w:rsidR="00EE5875">
        <w:t xml:space="preserve">, </w:t>
      </w:r>
      <w:r w:rsidRPr="00675642">
        <w:t>d</w:t>
      </w:r>
      <w:r w:rsidR="00EE5875">
        <w:t>’</w:t>
      </w:r>
      <w:r w:rsidRPr="00675642">
        <w:t>interdictions</w:t>
      </w:r>
      <w:r w:rsidR="00EE5875">
        <w:t xml:space="preserve">, </w:t>
      </w:r>
      <w:r w:rsidRPr="00675642">
        <w:t>de refoulements et de rêves cruels sous l</w:t>
      </w:r>
      <w:r w:rsidR="00EE5875">
        <w:t>’</w:t>
      </w:r>
      <w:r w:rsidRPr="00675642">
        <w:t>égide du grand dieu T</w:t>
      </w:r>
      <w:r w:rsidRPr="00675642">
        <w:t>a</w:t>
      </w:r>
      <w:r w:rsidRPr="00675642">
        <w:t>bou</w:t>
      </w:r>
      <w:r w:rsidR="00EE5875">
        <w:t xml:space="preserve">. </w:t>
      </w:r>
      <w:r w:rsidRPr="00675642">
        <w:t>Comme celle des sauvages</w:t>
      </w:r>
      <w:r w:rsidR="00EE5875">
        <w:t xml:space="preserve">, </w:t>
      </w:r>
      <w:r w:rsidRPr="00675642">
        <w:t>la vie idyllique des Néo-Zélandais est farouche</w:t>
      </w:r>
      <w:r w:rsidR="00EE5875">
        <w:t xml:space="preserve">, </w:t>
      </w:r>
      <w:r w:rsidRPr="00675642">
        <w:t>avec cette seule différence</w:t>
      </w:r>
      <w:r w:rsidR="00EE5875">
        <w:t xml:space="preserve">, </w:t>
      </w:r>
      <w:r w:rsidRPr="00675642">
        <w:t>que l</w:t>
      </w:r>
      <w:r w:rsidR="00EE5875">
        <w:t>’</w:t>
      </w:r>
      <w:r w:rsidRPr="00675642">
        <w:t>on e</w:t>
      </w:r>
      <w:r w:rsidRPr="00675642">
        <w:t>n</w:t>
      </w:r>
      <w:r w:rsidRPr="00675642">
        <w:t>graisse aujourd</w:t>
      </w:r>
      <w:r w:rsidR="00EE5875">
        <w:t>’</w:t>
      </w:r>
      <w:r w:rsidRPr="00675642">
        <w:t>hui des bœufs dans les pâturages délim</w:t>
      </w:r>
      <w:r w:rsidRPr="00675642">
        <w:t>i</w:t>
      </w:r>
      <w:r w:rsidRPr="00675642">
        <w:t>tés par les fils de fer barbelés et qu</w:t>
      </w:r>
      <w:r w:rsidR="00EE5875">
        <w:t>’</w:t>
      </w:r>
      <w:r w:rsidRPr="00675642">
        <w:t>autrefois</w:t>
      </w:r>
      <w:r w:rsidR="00EE5875">
        <w:t xml:space="preserve">, </w:t>
      </w:r>
      <w:r w:rsidRPr="00675642">
        <w:t>dans des huttes à ba</w:t>
      </w:r>
      <w:r w:rsidRPr="00675642">
        <w:t>r</w:t>
      </w:r>
      <w:r w:rsidRPr="00675642">
        <w:t>reaux de bambou tranchant</w:t>
      </w:r>
      <w:r w:rsidR="00EE5875">
        <w:t xml:space="preserve">, </w:t>
      </w:r>
      <w:r w:rsidRPr="00675642">
        <w:t>on engraissait des hommes</w:t>
      </w:r>
      <w:r w:rsidR="00EE5875">
        <w:t xml:space="preserve">, </w:t>
      </w:r>
      <w:r w:rsidRPr="00675642">
        <w:t>vict</w:t>
      </w:r>
      <w:r w:rsidRPr="00675642">
        <w:t>i</w:t>
      </w:r>
      <w:r w:rsidRPr="00675642">
        <w:t>mes de choix destinées aux festins nationaux de chair h</w:t>
      </w:r>
      <w:r w:rsidRPr="00675642">
        <w:t>u</w:t>
      </w:r>
      <w:r w:rsidRPr="00675642">
        <w:t>maine</w:t>
      </w:r>
      <w:r w:rsidR="00EE5875">
        <w:t xml:space="preserve">. </w:t>
      </w:r>
      <w:r w:rsidRPr="00675642">
        <w:t>Il manque que les Néo-Zélandais n</w:t>
      </w:r>
      <w:r w:rsidR="00EE5875">
        <w:t>’</w:t>
      </w:r>
      <w:r w:rsidRPr="00675642">
        <w:t>ont pas encore eu l</w:t>
      </w:r>
      <w:r w:rsidR="00EE5875">
        <w:t>’</w:t>
      </w:r>
      <w:r w:rsidRPr="00675642">
        <w:t>occasion de faire la guerre chez eux</w:t>
      </w:r>
      <w:r w:rsidR="00EE5875">
        <w:t xml:space="preserve">, </w:t>
      </w:r>
      <w:r w:rsidRPr="00675642">
        <w:t>une guerre fratricide</w:t>
      </w:r>
      <w:r w:rsidR="00EE5875">
        <w:t xml:space="preserve">, </w:t>
      </w:r>
      <w:r w:rsidRPr="00675642">
        <w:t>pour que ce parallèle soit parfait</w:t>
      </w:r>
      <w:r w:rsidR="00EE5875">
        <w:t xml:space="preserve">. </w:t>
      </w:r>
      <w:r w:rsidRPr="00675642">
        <w:t>Autour de moi</w:t>
      </w:r>
      <w:r w:rsidR="00EE5875">
        <w:t xml:space="preserve">, </w:t>
      </w:r>
      <w:r w:rsidRPr="00675642">
        <w:t>il est vrai</w:t>
      </w:r>
      <w:r w:rsidR="00EE5875">
        <w:t xml:space="preserve">, </w:t>
      </w:r>
      <w:r w:rsidRPr="00675642">
        <w:t>ils se montraient bons soldats</w:t>
      </w:r>
      <w:r w:rsidR="00EE5875">
        <w:t>.</w:t>
      </w:r>
    </w:p>
    <w:p w14:paraId="05CFE5B9" w14:textId="77777777" w:rsidR="00EE5875" w:rsidRDefault="00457E89" w:rsidP="00457E89">
      <w:r w:rsidRPr="00675642">
        <w:lastRenderedPageBreak/>
        <w:t>Je pensais à toutes ces choses au front en regardant par un créneau</w:t>
      </w:r>
      <w:r w:rsidR="00EE5875">
        <w:t xml:space="preserve">. </w:t>
      </w:r>
      <w:r w:rsidRPr="00675642">
        <w:t>Je rentrais de patrouille</w:t>
      </w:r>
      <w:r w:rsidR="00EE5875">
        <w:t xml:space="preserve">. </w:t>
      </w:r>
      <w:r w:rsidRPr="00675642">
        <w:t>L</w:t>
      </w:r>
      <w:r w:rsidR="00EE5875">
        <w:t>’</w:t>
      </w:r>
      <w:r w:rsidRPr="00675642">
        <w:t>aube tardait à venir</w:t>
      </w:r>
      <w:r w:rsidR="00EE5875">
        <w:t xml:space="preserve">. </w:t>
      </w:r>
      <w:r w:rsidRPr="00675642">
        <w:t>Les f</w:t>
      </w:r>
      <w:r w:rsidRPr="00675642">
        <w:t>u</w:t>
      </w:r>
      <w:r w:rsidRPr="00675642">
        <w:t>sées se faisaient rares</w:t>
      </w:r>
      <w:r w:rsidR="00EE5875">
        <w:t xml:space="preserve">. </w:t>
      </w:r>
      <w:r w:rsidRPr="00675642">
        <w:t>Notre ligne restait muette</w:t>
      </w:r>
      <w:r w:rsidR="00EE5875">
        <w:t xml:space="preserve">, </w:t>
      </w:r>
      <w:r w:rsidRPr="00675642">
        <w:t>mais celle d</w:t>
      </w:r>
      <w:r w:rsidR="00EE5875">
        <w:t>’</w:t>
      </w:r>
      <w:r w:rsidRPr="00675642">
        <w:t>en face crépitait</w:t>
      </w:r>
      <w:r w:rsidR="00EE5875">
        <w:t xml:space="preserve">, </w:t>
      </w:r>
      <w:r w:rsidRPr="00675642">
        <w:t>les Allemands commençant de bonne heure leur tirs de réglage sur nos créneaux</w:t>
      </w:r>
      <w:r w:rsidR="00EE5875">
        <w:t xml:space="preserve">. </w:t>
      </w:r>
      <w:r w:rsidRPr="00675642">
        <w:t>Chez nous tout le monde do</w:t>
      </w:r>
      <w:r w:rsidRPr="00675642">
        <w:t>r</w:t>
      </w:r>
      <w:r w:rsidRPr="00675642">
        <w:t>mait encore</w:t>
      </w:r>
      <w:r w:rsidR="00EE5875">
        <w:t xml:space="preserve">. </w:t>
      </w:r>
      <w:r w:rsidRPr="00675642">
        <w:t>La tranchée était déserte</w:t>
      </w:r>
      <w:r w:rsidR="00EE5875">
        <w:t xml:space="preserve">. </w:t>
      </w:r>
      <w:r w:rsidRPr="00675642">
        <w:t>Je contemplais les barb</w:t>
      </w:r>
      <w:r w:rsidRPr="00675642">
        <w:t>e</w:t>
      </w:r>
      <w:r w:rsidRPr="00675642">
        <w:t>lés</w:t>
      </w:r>
      <w:r w:rsidR="00EE5875">
        <w:t xml:space="preserve">, </w:t>
      </w:r>
      <w:r w:rsidRPr="00675642">
        <w:t>les chevaux de frise enchevêtrés</w:t>
      </w:r>
      <w:r w:rsidR="00EE5875">
        <w:t xml:space="preserve">, </w:t>
      </w:r>
      <w:r w:rsidRPr="00675642">
        <w:t xml:space="preserve">le </w:t>
      </w:r>
      <w:r w:rsidRPr="00675642">
        <w:rPr>
          <w:i/>
          <w:iCs/>
        </w:rPr>
        <w:t>no man</w:t>
      </w:r>
      <w:r w:rsidR="00EE5875">
        <w:rPr>
          <w:i/>
          <w:iCs/>
        </w:rPr>
        <w:t>’</w:t>
      </w:r>
      <w:r w:rsidRPr="00675642">
        <w:rPr>
          <w:i/>
          <w:iCs/>
        </w:rPr>
        <w:t>s land</w:t>
      </w:r>
      <w:r w:rsidR="00EE5875">
        <w:rPr>
          <w:i/>
          <w:iCs/>
        </w:rPr>
        <w:t xml:space="preserve">, </w:t>
      </w:r>
      <w:r w:rsidRPr="00675642">
        <w:t>che</w:t>
      </w:r>
      <w:r w:rsidRPr="00675642">
        <w:t>r</w:t>
      </w:r>
      <w:r w:rsidRPr="00675642">
        <w:t>chant de l</w:t>
      </w:r>
      <w:r w:rsidR="00EE5875">
        <w:t>’</w:t>
      </w:r>
      <w:r w:rsidRPr="00675642">
        <w:t>œil une chicane dans le réseau ennemi tout en so</w:t>
      </w:r>
      <w:r w:rsidRPr="00675642">
        <w:t>n</w:t>
      </w:r>
      <w:r w:rsidRPr="00675642">
        <w:t>geant à ces pays immenses</w:t>
      </w:r>
      <w:r w:rsidR="00EE5875">
        <w:t xml:space="preserve">, </w:t>
      </w:r>
      <w:r w:rsidRPr="00675642">
        <w:t>déserts que je connais dans les di</w:t>
      </w:r>
      <w:r w:rsidRPr="00675642">
        <w:t>f</w:t>
      </w:r>
      <w:r w:rsidRPr="00675642">
        <w:t>férentes parties du monde</w:t>
      </w:r>
      <w:r w:rsidR="00EE5875">
        <w:t xml:space="preserve">, </w:t>
      </w:r>
      <w:r w:rsidRPr="00675642">
        <w:t>pays dont l</w:t>
      </w:r>
      <w:r w:rsidR="00EE5875">
        <w:t>’</w:t>
      </w:r>
      <w:r w:rsidRPr="00675642">
        <w:t>intérieur n</w:t>
      </w:r>
      <w:r w:rsidR="00EE5875">
        <w:t>’</w:t>
      </w:r>
      <w:r w:rsidRPr="00675642">
        <w:t>est encore habité par personne</w:t>
      </w:r>
      <w:r w:rsidR="00EE5875">
        <w:t xml:space="preserve">, </w:t>
      </w:r>
      <w:r w:rsidRPr="00675642">
        <w:t>n</w:t>
      </w:r>
      <w:r w:rsidR="00EE5875">
        <w:t>’</w:t>
      </w:r>
      <w:r w:rsidRPr="00675642">
        <w:t>appartient en somme à personne</w:t>
      </w:r>
      <w:r w:rsidR="00EE5875">
        <w:t xml:space="preserve">, </w:t>
      </w:r>
      <w:r w:rsidRPr="00675642">
        <w:t>mais est déjà divisé par des réseaux de fils de fer</w:t>
      </w:r>
      <w:r w:rsidR="00EE5875">
        <w:t xml:space="preserve">. </w:t>
      </w:r>
      <w:r w:rsidRPr="00675642">
        <w:t>Comme dans ces solitudes perdues le jacassement des canards sauvages et des poules d</w:t>
      </w:r>
      <w:r w:rsidR="00EE5875">
        <w:t>’</w:t>
      </w:r>
      <w:r w:rsidRPr="00675642">
        <w:t>eau me faisait battre le cœur</w:t>
      </w:r>
      <w:r w:rsidR="00EE5875">
        <w:t xml:space="preserve">. </w:t>
      </w:r>
      <w:r w:rsidRPr="00675642">
        <w:t>Le colonel Butcher ne se réveillait que très tard</w:t>
      </w:r>
      <w:r w:rsidR="00EE5875">
        <w:t xml:space="preserve"> ; </w:t>
      </w:r>
      <w:r w:rsidRPr="00675642">
        <w:t>en attendant l</w:t>
      </w:r>
      <w:r w:rsidR="00EE5875">
        <w:t>’</w:t>
      </w:r>
      <w:r w:rsidRPr="00675642">
        <w:t>heure du rapport</w:t>
      </w:r>
      <w:r w:rsidR="00EE5875">
        <w:t xml:space="preserve">, </w:t>
      </w:r>
      <w:r w:rsidRPr="00675642">
        <w:t>je pr</w:t>
      </w:r>
      <w:r w:rsidRPr="00675642">
        <w:t>é</w:t>
      </w:r>
      <w:r w:rsidRPr="00675642">
        <w:t>férais guetter l</w:t>
      </w:r>
      <w:r w:rsidR="00EE5875">
        <w:t>’</w:t>
      </w:r>
      <w:r w:rsidRPr="00675642">
        <w:t>aube devant un créneau abandonné plutôt que de descendre sous terre voir mes camarades dormir</w:t>
      </w:r>
      <w:r w:rsidR="00EE5875">
        <w:t>.</w:t>
      </w:r>
    </w:p>
    <w:p w14:paraId="5ED92E28" w14:textId="40227ADA" w:rsidR="00457E89" w:rsidRDefault="00457E89" w:rsidP="00457E89"/>
    <w:p w14:paraId="62661A82" w14:textId="77777777" w:rsidR="00EE5875" w:rsidRDefault="00457E89" w:rsidP="00457E89">
      <w:r w:rsidRPr="00675642">
        <w:t>Mes plus affreux souvenirs de guerre sont ces nuits passées obligatoirement dans un abri blindé</w:t>
      </w:r>
      <w:r w:rsidR="00EE5875">
        <w:t xml:space="preserve">, </w:t>
      </w:r>
      <w:r w:rsidRPr="00675642">
        <w:t>à regarder mes camarades dormir</w:t>
      </w:r>
      <w:r w:rsidR="00EE5875">
        <w:t xml:space="preserve">. </w:t>
      </w:r>
      <w:r w:rsidRPr="00675642">
        <w:t>L</w:t>
      </w:r>
      <w:r w:rsidR="00EE5875">
        <w:t>’</w:t>
      </w:r>
      <w:r w:rsidRPr="00675642">
        <w:t>un est vautré</w:t>
      </w:r>
      <w:r w:rsidR="00EE5875">
        <w:t xml:space="preserve">, </w:t>
      </w:r>
      <w:r w:rsidRPr="00675642">
        <w:t>l</w:t>
      </w:r>
      <w:r w:rsidR="00EE5875">
        <w:t>’</w:t>
      </w:r>
      <w:r w:rsidRPr="00675642">
        <w:t>autre à plat</w:t>
      </w:r>
      <w:r w:rsidR="00EE5875">
        <w:t xml:space="preserve">, </w:t>
      </w:r>
      <w:r w:rsidRPr="00675642">
        <w:t>les uns sont en chien de fusil</w:t>
      </w:r>
      <w:r w:rsidR="00EE5875">
        <w:t xml:space="preserve">, </w:t>
      </w:r>
      <w:r w:rsidRPr="00675642">
        <w:t>d</w:t>
      </w:r>
      <w:r w:rsidR="00EE5875">
        <w:t>’</w:t>
      </w:r>
      <w:r w:rsidRPr="00675642">
        <w:t>autres bras</w:t>
      </w:r>
      <w:r w:rsidR="00EE5875">
        <w:t xml:space="preserve">, </w:t>
      </w:r>
      <w:r w:rsidRPr="00675642">
        <w:t>jambes</w:t>
      </w:r>
      <w:r w:rsidR="00EE5875">
        <w:t xml:space="preserve">, </w:t>
      </w:r>
      <w:r w:rsidRPr="00675642">
        <w:t>pantalons ouverts</w:t>
      </w:r>
      <w:r w:rsidR="00EE5875">
        <w:t xml:space="preserve">, </w:t>
      </w:r>
      <w:r w:rsidRPr="00675642">
        <w:t>les uns ronflent</w:t>
      </w:r>
      <w:r w:rsidR="00EE5875">
        <w:t xml:space="preserve">, </w:t>
      </w:r>
      <w:r w:rsidRPr="00675642">
        <w:t>les autres geignent comme s</w:t>
      </w:r>
      <w:r w:rsidR="00EE5875">
        <w:t>’</w:t>
      </w:r>
      <w:r w:rsidRPr="00675642">
        <w:t>ils étaient tourmentés par les vers</w:t>
      </w:r>
      <w:r w:rsidR="00EE5875">
        <w:t xml:space="preserve">, </w:t>
      </w:r>
      <w:r w:rsidRPr="00675642">
        <w:t>il y en a qui se réveillent pour manger</w:t>
      </w:r>
      <w:r w:rsidR="00EE5875">
        <w:t xml:space="preserve">, </w:t>
      </w:r>
      <w:r w:rsidRPr="00675642">
        <w:t>d</w:t>
      </w:r>
      <w:r w:rsidR="00EE5875">
        <w:t>’</w:t>
      </w:r>
      <w:r w:rsidRPr="00675642">
        <w:t>autres pour aller ur</w:t>
      </w:r>
      <w:r w:rsidRPr="00675642">
        <w:t>i</w:t>
      </w:r>
      <w:r w:rsidRPr="00675642">
        <w:t>ner</w:t>
      </w:r>
      <w:r w:rsidR="00EE5875">
        <w:t xml:space="preserve">, </w:t>
      </w:r>
      <w:r w:rsidRPr="00675642">
        <w:t>l</w:t>
      </w:r>
      <w:r w:rsidR="00EE5875">
        <w:t>’</w:t>
      </w:r>
      <w:r w:rsidRPr="00675642">
        <w:t>un serre les poings dans son rêve et pousse des hurl</w:t>
      </w:r>
      <w:r w:rsidRPr="00675642">
        <w:t>e</w:t>
      </w:r>
      <w:r w:rsidRPr="00675642">
        <w:t>ments</w:t>
      </w:r>
      <w:r w:rsidR="00EE5875">
        <w:t xml:space="preserve">, </w:t>
      </w:r>
      <w:r w:rsidRPr="00675642">
        <w:t>un autre se bat</w:t>
      </w:r>
      <w:r w:rsidR="00EE5875">
        <w:t xml:space="preserve">, </w:t>
      </w:r>
      <w:r w:rsidRPr="00675642">
        <w:t>un autre se débat comme pris dans une toile d</w:t>
      </w:r>
      <w:r w:rsidR="00EE5875">
        <w:t>’</w:t>
      </w:r>
      <w:r w:rsidRPr="00675642">
        <w:t>araignée</w:t>
      </w:r>
      <w:r w:rsidR="00EE5875">
        <w:t xml:space="preserve">, </w:t>
      </w:r>
      <w:r w:rsidRPr="00675642">
        <w:t>un autre encore se mord silencieusement la langue</w:t>
      </w:r>
      <w:r w:rsidR="00EE5875">
        <w:t xml:space="preserve">. </w:t>
      </w:r>
      <w:r w:rsidRPr="00675642">
        <w:t>Tous grimacent</w:t>
      </w:r>
      <w:r w:rsidR="00EE5875">
        <w:t xml:space="preserve">. </w:t>
      </w:r>
      <w:r w:rsidRPr="00675642">
        <w:t>Tous s</w:t>
      </w:r>
      <w:r w:rsidR="00EE5875">
        <w:t>’</w:t>
      </w:r>
      <w:r w:rsidRPr="00675642">
        <w:t>agitent</w:t>
      </w:r>
      <w:r w:rsidR="00EE5875">
        <w:t xml:space="preserve">, </w:t>
      </w:r>
      <w:r w:rsidRPr="00675642">
        <w:t>se tordent</w:t>
      </w:r>
      <w:r w:rsidR="00EE5875">
        <w:t xml:space="preserve">, </w:t>
      </w:r>
      <w:r w:rsidRPr="00675642">
        <w:t>prennent des attitudes déhanchées</w:t>
      </w:r>
      <w:r w:rsidR="00EE5875">
        <w:t xml:space="preserve">, </w:t>
      </w:r>
      <w:r w:rsidRPr="00675642">
        <w:t>des poses tourmentées</w:t>
      </w:r>
      <w:r w:rsidR="00EE5875">
        <w:t xml:space="preserve">. </w:t>
      </w:r>
      <w:r w:rsidRPr="00675642">
        <w:t>Les membres d</w:t>
      </w:r>
      <w:r w:rsidRPr="00675642">
        <w:t>é</w:t>
      </w:r>
      <w:r w:rsidRPr="00675642">
        <w:t>jetés</w:t>
      </w:r>
      <w:r w:rsidR="00EE5875">
        <w:t xml:space="preserve">, </w:t>
      </w:r>
      <w:r w:rsidRPr="00675642">
        <w:t>les mâchoires pendantes</w:t>
      </w:r>
      <w:r w:rsidR="00EE5875">
        <w:t xml:space="preserve">, </w:t>
      </w:r>
      <w:r w:rsidRPr="00675642">
        <w:t>le visage plein de trous d</w:t>
      </w:r>
      <w:r w:rsidR="00EE5875">
        <w:t>’</w:t>
      </w:r>
      <w:r w:rsidRPr="00675642">
        <w:t>ombre et la peau du ventre</w:t>
      </w:r>
      <w:r w:rsidR="00EE5875">
        <w:t xml:space="preserve">, </w:t>
      </w:r>
      <w:r w:rsidRPr="00675642">
        <w:t xml:space="preserve">du dos </w:t>
      </w:r>
      <w:r w:rsidRPr="00675642">
        <w:lastRenderedPageBreak/>
        <w:t>ou de la poitrine en train de moitir dans des flaques de nu</w:t>
      </w:r>
      <w:r w:rsidR="00EE5875">
        <w:t xml:space="preserve">, </w:t>
      </w:r>
      <w:r w:rsidRPr="00675642">
        <w:t>ils ont l</w:t>
      </w:r>
      <w:r w:rsidR="00EE5875">
        <w:t>’</w:t>
      </w:r>
      <w:r w:rsidRPr="00675642">
        <w:t>air de demi-matérialisations avortées</w:t>
      </w:r>
      <w:r w:rsidR="00EE5875">
        <w:t xml:space="preserve">, </w:t>
      </w:r>
      <w:r w:rsidRPr="00675642">
        <w:t>d</w:t>
      </w:r>
      <w:r w:rsidR="00EE5875">
        <w:t>’</w:t>
      </w:r>
      <w:r w:rsidRPr="00675642">
        <w:t>un grouillement d</w:t>
      </w:r>
      <w:r w:rsidR="00EE5875">
        <w:t>’</w:t>
      </w:r>
      <w:r w:rsidRPr="00675642">
        <w:t>êtres</w:t>
      </w:r>
      <w:r w:rsidR="00EE5875">
        <w:t xml:space="preserve">, </w:t>
      </w:r>
      <w:r w:rsidRPr="00675642">
        <w:t>la tête aux jambes et les fe</w:t>
      </w:r>
      <w:r w:rsidRPr="00675642">
        <w:t>s</w:t>
      </w:r>
      <w:r w:rsidRPr="00675642">
        <w:t>ses sur les épaules</w:t>
      </w:r>
      <w:r w:rsidR="00EE5875">
        <w:t xml:space="preserve">, </w:t>
      </w:r>
      <w:r w:rsidRPr="00675642">
        <w:t>d</w:t>
      </w:r>
      <w:r w:rsidR="00EE5875">
        <w:t>’</w:t>
      </w:r>
      <w:r w:rsidRPr="00675642">
        <w:t>ectoplasmes bourgeonnant dans l</w:t>
      </w:r>
      <w:r w:rsidR="00EE5875">
        <w:t>’</w:t>
      </w:r>
      <w:r w:rsidRPr="00675642">
        <w:t>éclairage d</w:t>
      </w:r>
      <w:r w:rsidR="00EE5875">
        <w:t>’</w:t>
      </w:r>
      <w:r w:rsidRPr="00675642">
        <w:t>une bougie qui sursaute</w:t>
      </w:r>
      <w:r w:rsidR="00EE5875">
        <w:t xml:space="preserve">, </w:t>
      </w:r>
      <w:r w:rsidRPr="00675642">
        <w:t>que la force des explosions du dehors souffle à tout bout de champ et qu</w:t>
      </w:r>
      <w:r w:rsidR="00EE5875">
        <w:t>’</w:t>
      </w:r>
      <w:r w:rsidRPr="00675642">
        <w:t>il me faut sans cesse rall</w:t>
      </w:r>
      <w:r w:rsidRPr="00675642">
        <w:t>u</w:t>
      </w:r>
      <w:r w:rsidRPr="00675642">
        <w:t>mer</w:t>
      </w:r>
      <w:r w:rsidR="00EE5875">
        <w:t xml:space="preserve">. </w:t>
      </w:r>
      <w:r w:rsidRPr="00675642">
        <w:t>Le désordre des armes éparses dans la paille pouilleuse</w:t>
      </w:r>
      <w:r w:rsidR="00EE5875">
        <w:t xml:space="preserve">, </w:t>
      </w:r>
      <w:r w:rsidRPr="00675642">
        <w:t>des musettes</w:t>
      </w:r>
      <w:r w:rsidR="00EE5875">
        <w:t xml:space="preserve">, </w:t>
      </w:r>
      <w:r w:rsidRPr="00675642">
        <w:t>des paquetages éventrés dans la boue</w:t>
      </w:r>
      <w:r w:rsidR="00EE5875">
        <w:t xml:space="preserve">, </w:t>
      </w:r>
      <w:r w:rsidRPr="00675642">
        <w:t>des pièces de vêtements</w:t>
      </w:r>
      <w:r w:rsidR="00EE5875">
        <w:t xml:space="preserve">, </w:t>
      </w:r>
      <w:r w:rsidRPr="00675642">
        <w:t>des linges</w:t>
      </w:r>
      <w:r w:rsidR="00EE5875">
        <w:t xml:space="preserve">, </w:t>
      </w:r>
      <w:r w:rsidRPr="00675642">
        <w:t>des pansements défaits qui flottent dans l</w:t>
      </w:r>
      <w:r w:rsidR="00EE5875">
        <w:t>’</w:t>
      </w:r>
      <w:r w:rsidRPr="00675642">
        <w:t>eau qui suinte</w:t>
      </w:r>
      <w:r w:rsidR="00EE5875">
        <w:t xml:space="preserve">, </w:t>
      </w:r>
      <w:r w:rsidRPr="00675642">
        <w:t>ajoutait je ne sais quelle sangu</w:t>
      </w:r>
      <w:r w:rsidRPr="00675642">
        <w:t>i</w:t>
      </w:r>
      <w:r w:rsidRPr="00675642">
        <w:t>naire confusion au spectacle de leur sommeil</w:t>
      </w:r>
      <w:r w:rsidR="00EE5875">
        <w:t>.</w:t>
      </w:r>
    </w:p>
    <w:p w14:paraId="4F4C605E" w14:textId="77777777" w:rsidR="00EE5875" w:rsidRDefault="00457E89" w:rsidP="00457E89">
      <w:r w:rsidRPr="00675642">
        <w:t>Je fermais les yeux</w:t>
      </w:r>
      <w:r w:rsidR="00EE5875">
        <w:t>.</w:t>
      </w:r>
    </w:p>
    <w:p w14:paraId="3B668D67" w14:textId="77777777" w:rsidR="00EE5875" w:rsidRDefault="00457E89" w:rsidP="00457E89">
      <w:r w:rsidRPr="00675642">
        <w:t>Dans le silence terrifiant</w:t>
      </w:r>
      <w:r w:rsidR="00EE5875">
        <w:t xml:space="preserve">, </w:t>
      </w:r>
      <w:r w:rsidRPr="00675642">
        <w:t>entre deux explosions</w:t>
      </w:r>
      <w:r w:rsidR="00EE5875">
        <w:t xml:space="preserve">, </w:t>
      </w:r>
      <w:r w:rsidRPr="00675642">
        <w:t>j</w:t>
      </w:r>
      <w:r w:rsidR="00EE5875">
        <w:t>’</w:t>
      </w:r>
      <w:r w:rsidRPr="00675642">
        <w:t>entendais le souffle lointain de mes camarades monter du plus profond de leur être</w:t>
      </w:r>
      <w:r w:rsidR="00EE5875">
        <w:t xml:space="preserve">, </w:t>
      </w:r>
      <w:r w:rsidRPr="00675642">
        <w:t>s</w:t>
      </w:r>
      <w:r w:rsidR="00EE5875">
        <w:t>’</w:t>
      </w:r>
      <w:r w:rsidRPr="00675642">
        <w:t>emballer dans leur poitrine</w:t>
      </w:r>
      <w:r w:rsidR="00EE5875">
        <w:t xml:space="preserve">, </w:t>
      </w:r>
      <w:r w:rsidRPr="00675642">
        <w:t>mugir</w:t>
      </w:r>
      <w:r w:rsidR="00EE5875">
        <w:t xml:space="preserve">, </w:t>
      </w:r>
      <w:r w:rsidRPr="00675642">
        <w:t>s</w:t>
      </w:r>
      <w:r w:rsidR="00EE5875">
        <w:t>’</w:t>
      </w:r>
      <w:r w:rsidRPr="00675642">
        <w:t>approcher</w:t>
      </w:r>
      <w:r w:rsidR="00EE5875">
        <w:t xml:space="preserve">, </w:t>
      </w:r>
      <w:r w:rsidRPr="00675642">
        <w:t>grandir en sifflant avant d</w:t>
      </w:r>
      <w:r w:rsidR="00EE5875">
        <w:t>’</w:t>
      </w:r>
      <w:r w:rsidRPr="00675642">
        <w:t>écarter par leur bouche sous forme de toux rauques</w:t>
      </w:r>
      <w:r w:rsidR="00EE5875">
        <w:t xml:space="preserve">, </w:t>
      </w:r>
      <w:r w:rsidRPr="00675642">
        <w:t>de renâclements lugubres</w:t>
      </w:r>
      <w:r w:rsidR="00EE5875">
        <w:t xml:space="preserve">, </w:t>
      </w:r>
      <w:r w:rsidRPr="00675642">
        <w:t>de h</w:t>
      </w:r>
      <w:r w:rsidRPr="00675642">
        <w:t>o</w:t>
      </w:r>
      <w:r w:rsidRPr="00675642">
        <w:t>quets et de soupirs comme ces obus qui nous tombaient dessus crachés par des bouches d</w:t>
      </w:r>
      <w:r w:rsidR="00EE5875">
        <w:t>’</w:t>
      </w:r>
      <w:r w:rsidRPr="00675642">
        <w:t>airain</w:t>
      </w:r>
      <w:r w:rsidR="00EE5875">
        <w:t xml:space="preserve">, </w:t>
      </w:r>
      <w:r w:rsidRPr="00675642">
        <w:t>obus qui venaient de loin et dont beaucoup foiraient avec un étrange bâillement</w:t>
      </w:r>
      <w:r w:rsidR="00EE5875">
        <w:t xml:space="preserve">. </w:t>
      </w:r>
      <w:r w:rsidRPr="00675642">
        <w:t>J</w:t>
      </w:r>
      <w:r w:rsidR="00EE5875">
        <w:t>’</w:t>
      </w:r>
      <w:r w:rsidRPr="00675642">
        <w:t>avais l</w:t>
      </w:r>
      <w:r w:rsidR="00EE5875">
        <w:t>’</w:t>
      </w:r>
      <w:r w:rsidRPr="00675642">
        <w:t>impression d</w:t>
      </w:r>
      <w:r w:rsidR="00EE5875">
        <w:t>’</w:t>
      </w:r>
      <w:r w:rsidRPr="00675642">
        <w:t>avoir déjà enregistré une fois dans ma vie cette symphonie singulière</w:t>
      </w:r>
      <w:r w:rsidR="00EE5875">
        <w:t xml:space="preserve">, </w:t>
      </w:r>
      <w:r w:rsidRPr="00675642">
        <w:t>où les plus furieuses détonations n</w:t>
      </w:r>
      <w:r w:rsidR="00EE5875">
        <w:t>’</w:t>
      </w:r>
      <w:r w:rsidRPr="00675642">
        <w:t>avaient pas plus d</w:t>
      </w:r>
      <w:r w:rsidR="00EE5875">
        <w:t>’</w:t>
      </w:r>
      <w:r w:rsidRPr="00675642">
        <w:t>ampleur qu</w:t>
      </w:r>
      <w:r w:rsidR="00EE5875">
        <w:t>’</w:t>
      </w:r>
      <w:r w:rsidRPr="00675642">
        <w:t>un gémissement étouffé et où la plainte secrète d</w:t>
      </w:r>
      <w:r w:rsidR="00EE5875">
        <w:t>’</w:t>
      </w:r>
      <w:r w:rsidRPr="00675642">
        <w:t>un cœur angoissé écrasait la voix des canons</w:t>
      </w:r>
      <w:r w:rsidR="00EE5875">
        <w:t xml:space="preserve">. </w:t>
      </w:r>
      <w:r w:rsidRPr="00675642">
        <w:t>La tête me tournait d</w:t>
      </w:r>
      <w:r w:rsidR="00EE5875">
        <w:t>’</w:t>
      </w:r>
      <w:r w:rsidRPr="00675642">
        <w:t>écouter tout cela retentir au fond de moi-même et</w:t>
      </w:r>
      <w:r w:rsidR="00EE5875">
        <w:t xml:space="preserve">, </w:t>
      </w:r>
      <w:r w:rsidRPr="00675642">
        <w:t>insensiblement</w:t>
      </w:r>
      <w:r w:rsidR="00EE5875">
        <w:t xml:space="preserve">, </w:t>
      </w:r>
      <w:r w:rsidRPr="00675642">
        <w:t>je me mettais à évoquer ces longues nuits d</w:t>
      </w:r>
      <w:r w:rsidR="00EE5875">
        <w:t>’</w:t>
      </w:r>
      <w:r w:rsidRPr="00675642">
        <w:t>hiver dans la baraque de l</w:t>
      </w:r>
      <w:r w:rsidR="00EE5875">
        <w:t>’</w:t>
      </w:r>
      <w:r w:rsidRPr="00675642">
        <w:t xml:space="preserve">île </w:t>
      </w:r>
      <w:proofErr w:type="spellStart"/>
      <w:r w:rsidRPr="00675642">
        <w:t>Struge</w:t>
      </w:r>
      <w:proofErr w:type="spellEnd"/>
      <w:r w:rsidR="00EE5875">
        <w:t xml:space="preserve">, </w:t>
      </w:r>
      <w:r w:rsidRPr="00675642">
        <w:t>quand le blizzard faisait rage au dehors et que je faisais du bruit</w:t>
      </w:r>
      <w:r w:rsidR="00EE5875">
        <w:t xml:space="preserve">, </w:t>
      </w:r>
      <w:r w:rsidRPr="00675642">
        <w:t>le plus de bruit possible</w:t>
      </w:r>
      <w:r w:rsidR="00EE5875">
        <w:t xml:space="preserve">, </w:t>
      </w:r>
      <w:r w:rsidRPr="00675642">
        <w:t>en déclenchant tous mes phonographes et tous mes gramophones pour ne pas percevoir</w:t>
      </w:r>
      <w:r w:rsidR="00EE5875">
        <w:t xml:space="preserve">, </w:t>
      </w:r>
      <w:r w:rsidRPr="00675642">
        <w:t>dans le vacarme universel de la tempête</w:t>
      </w:r>
      <w:r w:rsidR="00EE5875">
        <w:t xml:space="preserve">, </w:t>
      </w:r>
      <w:r w:rsidRPr="00675642">
        <w:t>la plainte dominante de mes silencieux comp</w:t>
      </w:r>
      <w:r w:rsidRPr="00675642">
        <w:t>a</w:t>
      </w:r>
      <w:r w:rsidRPr="00675642">
        <w:t>gnons</w:t>
      </w:r>
      <w:r w:rsidR="00EE5875">
        <w:t xml:space="preserve">. </w:t>
      </w:r>
      <w:r w:rsidRPr="00675642">
        <w:t>C</w:t>
      </w:r>
      <w:r w:rsidR="00EE5875">
        <w:t>’</w:t>
      </w:r>
      <w:r w:rsidRPr="00675642">
        <w:t xml:space="preserve">était ma façon à moi de me </w:t>
      </w:r>
      <w:r w:rsidRPr="00675642">
        <w:lastRenderedPageBreak/>
        <w:t>défendre</w:t>
      </w:r>
      <w:r w:rsidR="00EE5875">
        <w:t xml:space="preserve">, </w:t>
      </w:r>
      <w:r w:rsidRPr="00675642">
        <w:t>car je veux vivre</w:t>
      </w:r>
      <w:r w:rsidR="00EE5875">
        <w:t xml:space="preserve"> ! </w:t>
      </w:r>
      <w:proofErr w:type="spellStart"/>
      <w:r w:rsidRPr="00675642">
        <w:t>Arkadie</w:t>
      </w:r>
      <w:proofErr w:type="spellEnd"/>
      <w:r w:rsidRPr="00675642">
        <w:t xml:space="preserve"> </w:t>
      </w:r>
      <w:proofErr w:type="spellStart"/>
      <w:r w:rsidRPr="00675642">
        <w:t>Goischmann</w:t>
      </w:r>
      <w:proofErr w:type="spellEnd"/>
      <w:r w:rsidR="00EE5875">
        <w:t xml:space="preserve">, </w:t>
      </w:r>
      <w:r w:rsidRPr="00675642">
        <w:t xml:space="preserve">André </w:t>
      </w:r>
      <w:proofErr w:type="spellStart"/>
      <w:r w:rsidRPr="00675642">
        <w:t>Lamont</w:t>
      </w:r>
      <w:proofErr w:type="spellEnd"/>
      <w:r w:rsidRPr="00675642">
        <w:t xml:space="preserve"> et toi</w:t>
      </w:r>
      <w:r w:rsidR="00EE5875">
        <w:t xml:space="preserve">, </w:t>
      </w:r>
      <w:r w:rsidRPr="00675642">
        <w:t>petit Ivan</w:t>
      </w:r>
      <w:r w:rsidR="00EE5875">
        <w:t xml:space="preserve">, </w:t>
      </w:r>
      <w:r w:rsidRPr="00675642">
        <w:t>que me voulez-vous</w:t>
      </w:r>
      <w:r w:rsidR="00EE5875">
        <w:t xml:space="preserve"> ? </w:t>
      </w:r>
      <w:r w:rsidRPr="00675642">
        <w:t>Je ne partage pas plus aujourd</w:t>
      </w:r>
      <w:r w:rsidR="00EE5875">
        <w:t>’</w:t>
      </w:r>
      <w:r w:rsidRPr="00675642">
        <w:t>hui vos souffra</w:t>
      </w:r>
      <w:r w:rsidRPr="00675642">
        <w:t>n</w:t>
      </w:r>
      <w:r w:rsidRPr="00675642">
        <w:t>ces</w:t>
      </w:r>
      <w:r w:rsidR="00EE5875">
        <w:t xml:space="preserve">, </w:t>
      </w:r>
      <w:r w:rsidRPr="00675642">
        <w:t>que je n</w:t>
      </w:r>
      <w:r w:rsidR="00EE5875">
        <w:t>’</w:t>
      </w:r>
      <w:r w:rsidRPr="00675642">
        <w:t>ai jamais compris vos angoisses</w:t>
      </w:r>
      <w:r w:rsidR="00EE5875">
        <w:t xml:space="preserve">, </w:t>
      </w:r>
      <w:r w:rsidRPr="00675642">
        <w:t>vos rêves</w:t>
      </w:r>
      <w:r w:rsidR="00EE5875">
        <w:t xml:space="preserve">, </w:t>
      </w:r>
      <w:r w:rsidRPr="00675642">
        <w:t>et pou</w:t>
      </w:r>
      <w:r w:rsidRPr="00675642">
        <w:t>r</w:t>
      </w:r>
      <w:r w:rsidRPr="00675642">
        <w:t>quoi vous êtes morts d</w:t>
      </w:r>
      <w:r w:rsidR="00EE5875">
        <w:t>’</w:t>
      </w:r>
      <w:r w:rsidRPr="00675642">
        <w:t>impuissance en voulant vivre votre vie</w:t>
      </w:r>
      <w:r w:rsidR="00EE5875">
        <w:t>.</w:t>
      </w:r>
    </w:p>
    <w:p w14:paraId="31E285E5" w14:textId="77777777" w:rsidR="00EE5875" w:rsidRDefault="00457E89" w:rsidP="00457E89">
      <w:r w:rsidRPr="00675642">
        <w:t>Je me secouais</w:t>
      </w:r>
      <w:r w:rsidR="00EE5875">
        <w:t>.</w:t>
      </w:r>
    </w:p>
    <w:p w14:paraId="1A8A7404" w14:textId="77777777" w:rsidR="00EE5875" w:rsidRDefault="00457E89" w:rsidP="00457E89">
      <w:r w:rsidRPr="00675642">
        <w:t>La cagna devenait irrespirable</w:t>
      </w:r>
      <w:r w:rsidR="00EE5875">
        <w:t>.</w:t>
      </w:r>
    </w:p>
    <w:p w14:paraId="05131034" w14:textId="77777777" w:rsidR="00EE5875" w:rsidRDefault="00457E89" w:rsidP="00457E89">
      <w:r w:rsidRPr="00675642">
        <w:t>Aucune hésitation ne m</w:t>
      </w:r>
      <w:r w:rsidR="00EE5875">
        <w:t>’</w:t>
      </w:r>
      <w:r w:rsidRPr="00675642">
        <w:t>effleurait</w:t>
      </w:r>
      <w:r w:rsidR="00EE5875">
        <w:t>.</w:t>
      </w:r>
    </w:p>
    <w:p w14:paraId="79CC0C0B" w14:textId="77777777" w:rsidR="00EE5875" w:rsidRDefault="00457E89" w:rsidP="00457E89">
      <w:r w:rsidRPr="00675642">
        <w:t>Je sortais</w:t>
      </w:r>
      <w:r w:rsidR="00EE5875">
        <w:t>.</w:t>
      </w:r>
    </w:p>
    <w:p w14:paraId="54FCBD35" w14:textId="77777777" w:rsidR="00EE5875" w:rsidRDefault="00457E89" w:rsidP="00457E89">
      <w:r w:rsidRPr="00675642">
        <w:t>Dehors</w:t>
      </w:r>
      <w:r w:rsidR="00EE5875">
        <w:t xml:space="preserve">, </w:t>
      </w:r>
      <w:r w:rsidRPr="00675642">
        <w:t>le pilonnage battait son plein avec la violence d</w:t>
      </w:r>
      <w:r w:rsidR="00EE5875">
        <w:t>’</w:t>
      </w:r>
      <w:r w:rsidRPr="00675642">
        <w:t>une débâcle</w:t>
      </w:r>
      <w:r w:rsidR="00EE5875">
        <w:t xml:space="preserve">. </w:t>
      </w:r>
      <w:r w:rsidRPr="00675642">
        <w:t>Si je dois être tué</w:t>
      </w:r>
      <w:r w:rsidR="00EE5875">
        <w:t xml:space="preserve">, </w:t>
      </w:r>
      <w:r w:rsidRPr="00675642">
        <w:t>bien</w:t>
      </w:r>
      <w:r w:rsidR="00EE5875">
        <w:t xml:space="preserve">, </w:t>
      </w:r>
      <w:r w:rsidRPr="00675642">
        <w:t>mais je veux vivre</w:t>
      </w:r>
      <w:r w:rsidR="00EE5875">
        <w:t>.</w:t>
      </w:r>
    </w:p>
    <w:p w14:paraId="5C383435" w14:textId="77777777" w:rsidR="00EE5875" w:rsidRDefault="00457E89" w:rsidP="00457E89">
      <w:r w:rsidRPr="00675642">
        <w:t>Je trébuchais</w:t>
      </w:r>
      <w:r w:rsidR="00EE5875">
        <w:t xml:space="preserve">, </w:t>
      </w:r>
      <w:r w:rsidRPr="00675642">
        <w:t>plié en deux et louvoyant entre les éclat</w:t>
      </w:r>
      <w:r w:rsidRPr="00675642">
        <w:t>e</w:t>
      </w:r>
      <w:r w:rsidRPr="00675642">
        <w:t>ments et les trombes de terre et de cailloux projetées par les d</w:t>
      </w:r>
      <w:r w:rsidRPr="00675642">
        <w:t>é</w:t>
      </w:r>
      <w:r w:rsidRPr="00675642">
        <w:t>flagrations</w:t>
      </w:r>
      <w:r w:rsidR="00EE5875">
        <w:t xml:space="preserve">. </w:t>
      </w:r>
      <w:r w:rsidRPr="00675642">
        <w:t>J</w:t>
      </w:r>
      <w:r w:rsidR="00EE5875">
        <w:t>’</w:t>
      </w:r>
      <w:r w:rsidRPr="00675642">
        <w:t>avançais lentement</w:t>
      </w:r>
      <w:r w:rsidR="00EE5875">
        <w:t xml:space="preserve">. </w:t>
      </w:r>
      <w:r w:rsidRPr="00675642">
        <w:t>Le sol se dérobait sous moi</w:t>
      </w:r>
      <w:r w:rsidR="00EE5875">
        <w:t xml:space="preserve">. </w:t>
      </w:r>
      <w:r w:rsidRPr="00675642">
        <w:t>J</w:t>
      </w:r>
      <w:r w:rsidR="00EE5875">
        <w:t>’</w:t>
      </w:r>
      <w:r w:rsidRPr="00675642">
        <w:t>entendais des cris</w:t>
      </w:r>
      <w:r w:rsidR="00EE5875">
        <w:t xml:space="preserve">, </w:t>
      </w:r>
      <w:r w:rsidRPr="00675642">
        <w:t>des appels</w:t>
      </w:r>
      <w:r w:rsidR="00EE5875">
        <w:t xml:space="preserve">, </w:t>
      </w:r>
      <w:r w:rsidRPr="00675642">
        <w:t>des plaintes</w:t>
      </w:r>
      <w:r w:rsidR="00EE5875">
        <w:t xml:space="preserve">. </w:t>
      </w:r>
      <w:r w:rsidRPr="00675642">
        <w:t>Le champ d</w:t>
      </w:r>
      <w:r w:rsidR="00EE5875">
        <w:t>’</w:t>
      </w:r>
      <w:r w:rsidRPr="00675642">
        <w:t>entonnoirs se mettait à tourner à une vitesse folle et il me semblait qu</w:t>
      </w:r>
      <w:r w:rsidR="00EE5875">
        <w:t>’</w:t>
      </w:r>
      <w:r w:rsidRPr="00675642">
        <w:t>une fulgurante épée tombait du haut du ciel et ba</w:t>
      </w:r>
      <w:r w:rsidRPr="00675642">
        <w:t>t</w:t>
      </w:r>
      <w:r w:rsidRPr="00675642">
        <w:t>tait des étincelles rugissantes</w:t>
      </w:r>
      <w:r w:rsidR="00EE5875">
        <w:t xml:space="preserve">, </w:t>
      </w:r>
      <w:r w:rsidRPr="00675642">
        <w:t>et sabrait et massacrait tout à la surface du monde comme une aiguille de gramophone qui ér</w:t>
      </w:r>
      <w:r w:rsidRPr="00675642">
        <w:t>a</w:t>
      </w:r>
      <w:r w:rsidRPr="00675642">
        <w:t>fle</w:t>
      </w:r>
      <w:r w:rsidR="00EE5875">
        <w:t xml:space="preserve">, </w:t>
      </w:r>
      <w:r w:rsidRPr="00675642">
        <w:t>égratigne</w:t>
      </w:r>
      <w:r w:rsidR="00EE5875">
        <w:t xml:space="preserve">, </w:t>
      </w:r>
      <w:r w:rsidRPr="00675642">
        <w:t>raie à tort et à travers un vieux disque déjà usé</w:t>
      </w:r>
      <w:r w:rsidR="00EE5875">
        <w:t xml:space="preserve">, </w:t>
      </w:r>
      <w:r w:rsidRPr="00675642">
        <w:t>remonté à fond et dont toutes les voix humaines sont définit</w:t>
      </w:r>
      <w:r w:rsidRPr="00675642">
        <w:t>i</w:t>
      </w:r>
      <w:r w:rsidRPr="00675642">
        <w:t>vement condamnées</w:t>
      </w:r>
      <w:r w:rsidR="00EE5875">
        <w:t>.</w:t>
      </w:r>
    </w:p>
    <w:p w14:paraId="4778929B" w14:textId="7EF370B8" w:rsidR="00457E89" w:rsidRPr="00675642" w:rsidRDefault="00457E89" w:rsidP="00457E89"/>
    <w:p w14:paraId="3F0206D1" w14:textId="77777777" w:rsidR="00EE5875" w:rsidRDefault="00457E89" w:rsidP="00457E89">
      <w:pPr>
        <w:pStyle w:val="NormalEspAvt0EspApr0"/>
      </w:pPr>
      <w:r w:rsidRPr="00675642">
        <w:t>Il fait nuit</w:t>
      </w:r>
      <w:r w:rsidR="00EE5875">
        <w:t xml:space="preserve">. </w:t>
      </w:r>
      <w:r w:rsidRPr="00675642">
        <w:t>Il pleut</w:t>
      </w:r>
      <w:r w:rsidR="00EE5875">
        <w:t xml:space="preserve">. </w:t>
      </w:r>
      <w:r w:rsidRPr="00675642">
        <w:t>Je regarde dehors</w:t>
      </w:r>
      <w:r w:rsidR="00EE5875">
        <w:t xml:space="preserve">. </w:t>
      </w:r>
      <w:r w:rsidRPr="00675642">
        <w:t>Il fait noir</w:t>
      </w:r>
      <w:r w:rsidR="00EE5875">
        <w:t xml:space="preserve">. </w:t>
      </w:r>
      <w:r w:rsidRPr="00675642">
        <w:t>Pas un bruit</w:t>
      </w:r>
      <w:r w:rsidR="00EE5875">
        <w:t xml:space="preserve">. </w:t>
      </w:r>
      <w:r w:rsidRPr="00675642">
        <w:t>Je parle tout seul</w:t>
      </w:r>
      <w:r w:rsidR="00EE5875">
        <w:t xml:space="preserve">. </w:t>
      </w:r>
      <w:r w:rsidRPr="00675642">
        <w:t>Ma voix me gêne</w:t>
      </w:r>
      <w:r w:rsidR="00EE5875">
        <w:t xml:space="preserve">. </w:t>
      </w:r>
      <w:r w:rsidRPr="00675642">
        <w:t>Je prends mon dict</w:t>
      </w:r>
      <w:r w:rsidRPr="00675642">
        <w:t>a</w:t>
      </w:r>
      <w:r w:rsidRPr="00675642">
        <w:t>phone sur mes genoux et je lui parle tout bas</w:t>
      </w:r>
      <w:r w:rsidR="00EE5875">
        <w:t xml:space="preserve">, </w:t>
      </w:r>
      <w:r w:rsidRPr="00675642">
        <w:t>tout bas</w:t>
      </w:r>
      <w:r w:rsidR="00EE5875">
        <w:t xml:space="preserve">, </w:t>
      </w:r>
      <w:r w:rsidRPr="00675642">
        <w:t>comme à l</w:t>
      </w:r>
      <w:r w:rsidR="00EE5875">
        <w:t>’</w:t>
      </w:r>
      <w:r w:rsidRPr="00675642">
        <w:t>oreille</w:t>
      </w:r>
      <w:r w:rsidR="00EE5875">
        <w:t>.</w:t>
      </w:r>
    </w:p>
    <w:p w14:paraId="77A29CA2" w14:textId="77777777" w:rsidR="00EE5875" w:rsidRDefault="00457E89" w:rsidP="00457E89">
      <w:r w:rsidRPr="00675642">
        <w:lastRenderedPageBreak/>
        <w:t>Écoute</w:t>
      </w:r>
      <w:r w:rsidR="00EE5875">
        <w:t xml:space="preserve">, </w:t>
      </w:r>
      <w:r w:rsidRPr="00675642">
        <w:t>les intonations du vent sont-elles toujours parei</w:t>
      </w:r>
      <w:r w:rsidRPr="00675642">
        <w:t>l</w:t>
      </w:r>
      <w:r w:rsidRPr="00675642">
        <w:t>les</w:t>
      </w:r>
      <w:r w:rsidR="00EE5875">
        <w:t xml:space="preserve"> ? </w:t>
      </w:r>
      <w:r w:rsidRPr="00675642">
        <w:t>Est-ce que la mer qui déferle sur les basaltes du cap Ta</w:t>
      </w:r>
      <w:r w:rsidRPr="00675642">
        <w:t>s</w:t>
      </w:r>
      <w:r w:rsidRPr="00675642">
        <w:t>man mugit comme mugit l</w:t>
      </w:r>
      <w:r w:rsidR="00EE5875">
        <w:t>’</w:t>
      </w:r>
      <w:r w:rsidRPr="00675642">
        <w:t>océan sur les côtes d</w:t>
      </w:r>
      <w:r w:rsidR="00EE5875">
        <w:t>’</w:t>
      </w:r>
      <w:r w:rsidRPr="00675642">
        <w:t>Amérique ou contre les falaises de Douvres</w:t>
      </w:r>
      <w:r w:rsidR="00EE5875">
        <w:t> ?</w:t>
      </w:r>
    </w:p>
    <w:p w14:paraId="5F60F8D1" w14:textId="77777777" w:rsidR="00EE5875" w:rsidRDefault="00457E89" w:rsidP="00457E89">
      <w:r w:rsidRPr="00675642">
        <w:t>Qu</w:t>
      </w:r>
      <w:r w:rsidR="00EE5875">
        <w:t>’</w:t>
      </w:r>
      <w:r w:rsidRPr="00675642">
        <w:t>est-ce qui se passe cette nuit</w:t>
      </w:r>
      <w:r w:rsidR="00EE5875">
        <w:t> ?</w:t>
      </w:r>
    </w:p>
    <w:p w14:paraId="0AA769D2" w14:textId="77777777" w:rsidR="00EE5875" w:rsidRDefault="00457E89" w:rsidP="00457E89">
      <w:r w:rsidRPr="00675642">
        <w:t>C</w:t>
      </w:r>
      <w:r w:rsidR="00EE5875">
        <w:t>’</w:t>
      </w:r>
      <w:r w:rsidRPr="00675642">
        <w:t>est que je conserve le souvenir de tant de nuits passées sans sommeil</w:t>
      </w:r>
      <w:r w:rsidR="00EE5875">
        <w:t xml:space="preserve">, </w:t>
      </w:r>
      <w:r w:rsidRPr="00675642">
        <w:t>en plein air ou enfermé</w:t>
      </w:r>
      <w:r w:rsidR="00EE5875">
        <w:t xml:space="preserve">, </w:t>
      </w:r>
      <w:r w:rsidRPr="00675642">
        <w:t>et sous différentes lat</w:t>
      </w:r>
      <w:r w:rsidRPr="00675642">
        <w:t>i</w:t>
      </w:r>
      <w:r w:rsidRPr="00675642">
        <w:t>tudes</w:t>
      </w:r>
      <w:r w:rsidR="00EE5875">
        <w:t xml:space="preserve">, </w:t>
      </w:r>
      <w:r w:rsidRPr="00675642">
        <w:t>que même ici je suis encore à l</w:t>
      </w:r>
      <w:r w:rsidR="00EE5875">
        <w:t>’</w:t>
      </w:r>
      <w:r w:rsidRPr="00675642">
        <w:t>affût</w:t>
      </w:r>
      <w:r w:rsidR="00EE5875">
        <w:t>.</w:t>
      </w:r>
    </w:p>
    <w:p w14:paraId="5340FB63" w14:textId="77777777" w:rsidR="00EE5875" w:rsidRDefault="00457E89" w:rsidP="00457E89">
      <w:r w:rsidRPr="00675642">
        <w:t>Il y a dans l</w:t>
      </w:r>
      <w:r w:rsidR="00EE5875">
        <w:t>’</w:t>
      </w:r>
      <w:r w:rsidRPr="00675642">
        <w:t>air quelque chose qui me trouble</w:t>
      </w:r>
      <w:r w:rsidR="00EE5875">
        <w:t>.</w:t>
      </w:r>
    </w:p>
    <w:p w14:paraId="2C96B5DD" w14:textId="77777777" w:rsidR="00EE5875" w:rsidRDefault="00457E89" w:rsidP="00457E89">
      <w:r w:rsidRPr="00675642">
        <w:t>J</w:t>
      </w:r>
      <w:r w:rsidR="00EE5875">
        <w:t>’</w:t>
      </w:r>
      <w:r w:rsidRPr="00675642">
        <w:t>ouvre souvent ma porte</w:t>
      </w:r>
      <w:r w:rsidR="00EE5875">
        <w:t>.</w:t>
      </w:r>
    </w:p>
    <w:p w14:paraId="1B64F683" w14:textId="77777777" w:rsidR="00EE5875" w:rsidRDefault="00457E89" w:rsidP="00457E89">
      <w:r w:rsidRPr="00675642">
        <w:t>Si j</w:t>
      </w:r>
      <w:r w:rsidR="00EE5875">
        <w:t>’</w:t>
      </w:r>
      <w:r w:rsidRPr="00675642">
        <w:t>étais un oiseau</w:t>
      </w:r>
      <w:r w:rsidR="00EE5875">
        <w:t xml:space="preserve">, </w:t>
      </w:r>
      <w:r w:rsidRPr="00675642">
        <w:t>je m</w:t>
      </w:r>
      <w:r w:rsidR="00EE5875">
        <w:t>’</w:t>
      </w:r>
      <w:r w:rsidRPr="00675642">
        <w:t>envolerais</w:t>
      </w:r>
      <w:r w:rsidR="00EE5875">
        <w:t>.</w:t>
      </w:r>
    </w:p>
    <w:p w14:paraId="58B12073" w14:textId="77777777" w:rsidR="00EE5875" w:rsidRDefault="00457E89" w:rsidP="00457E89">
      <w:r w:rsidRPr="00675642">
        <w:t>Cette neige fondue qui tourbillonne</w:t>
      </w:r>
      <w:r w:rsidR="00EE5875">
        <w:t xml:space="preserve">, </w:t>
      </w:r>
      <w:r w:rsidRPr="00675642">
        <w:t>cette pluie qui tombe en cataractes</w:t>
      </w:r>
      <w:r w:rsidR="00EE5875">
        <w:t xml:space="preserve">, </w:t>
      </w:r>
      <w:r w:rsidRPr="00675642">
        <w:t>ce vent qui pouffe</w:t>
      </w:r>
      <w:r w:rsidR="00EE5875">
        <w:t xml:space="preserve">, </w:t>
      </w:r>
      <w:r w:rsidRPr="00675642">
        <w:t>qui se plaque</w:t>
      </w:r>
      <w:r w:rsidR="00EE5875">
        <w:t xml:space="preserve">, </w:t>
      </w:r>
      <w:r w:rsidRPr="00675642">
        <w:t>qui souffle par rafales dans tous les sens sont autant de signes annonciateurs</w:t>
      </w:r>
      <w:r w:rsidR="00EE5875">
        <w:t xml:space="preserve">. </w:t>
      </w:r>
      <w:r w:rsidRPr="00675642">
        <w:t>Il n</w:t>
      </w:r>
      <w:r w:rsidR="00EE5875">
        <w:t>’</w:t>
      </w:r>
      <w:r w:rsidRPr="00675642">
        <w:t>y en a plus pour longtemps</w:t>
      </w:r>
      <w:r w:rsidR="00EE5875">
        <w:t xml:space="preserve">. </w:t>
      </w:r>
      <w:r w:rsidRPr="00675642">
        <w:t>C</w:t>
      </w:r>
      <w:r w:rsidR="00EE5875">
        <w:t>’</w:t>
      </w:r>
      <w:r w:rsidRPr="00675642">
        <w:t>est le printemps</w:t>
      </w:r>
      <w:r w:rsidR="00EE5875">
        <w:t xml:space="preserve">. </w:t>
      </w:r>
      <w:r w:rsidRPr="00675642">
        <w:t>Je ne me trompe pas</w:t>
      </w:r>
      <w:r w:rsidR="00EE5875">
        <w:t xml:space="preserve">. </w:t>
      </w:r>
      <w:r w:rsidRPr="00675642">
        <w:t>S</w:t>
      </w:r>
      <w:r w:rsidR="00EE5875">
        <w:t>’</w:t>
      </w:r>
      <w:r w:rsidRPr="00675642">
        <w:t>il n</w:t>
      </w:r>
      <w:r w:rsidR="00EE5875">
        <w:t>’</w:t>
      </w:r>
      <w:r w:rsidRPr="00675642">
        <w:t>est pas encore dans cette vallée-ci</w:t>
      </w:r>
      <w:r w:rsidR="00EE5875">
        <w:t xml:space="preserve">, </w:t>
      </w:r>
      <w:r w:rsidRPr="00675642">
        <w:t>il rôde déjà dans les plaines</w:t>
      </w:r>
      <w:r w:rsidR="00EE5875">
        <w:t xml:space="preserve">. </w:t>
      </w:r>
      <w:r w:rsidRPr="00675642">
        <w:t>C</w:t>
      </w:r>
      <w:r w:rsidR="00EE5875">
        <w:t>’</w:t>
      </w:r>
      <w:r w:rsidRPr="00675642">
        <w:t>est par des nuits pareillement bouchées que l</w:t>
      </w:r>
      <w:r w:rsidR="00EE5875">
        <w:t>’</w:t>
      </w:r>
      <w:r w:rsidRPr="00675642">
        <w:t>on entend en mer passer très haut dans le ciel noir les bandes invisibles des oiseaux migrateurs</w:t>
      </w:r>
      <w:r w:rsidR="00EE5875">
        <w:t>.</w:t>
      </w:r>
    </w:p>
    <w:p w14:paraId="35D0A9D4" w14:textId="77777777" w:rsidR="00EE5875" w:rsidRDefault="00457E89" w:rsidP="00457E89">
      <w:r w:rsidRPr="00675642">
        <w:t>Si aux îles Malouines</w:t>
      </w:r>
      <w:r w:rsidR="00EE5875">
        <w:t xml:space="preserve">, </w:t>
      </w:r>
      <w:r w:rsidRPr="00675642">
        <w:t>dépourvues de collines et d</w:t>
      </w:r>
      <w:r w:rsidR="00EE5875">
        <w:t>’</w:t>
      </w:r>
      <w:r w:rsidRPr="00675642">
        <w:t>arbres</w:t>
      </w:r>
      <w:r w:rsidR="00EE5875">
        <w:t xml:space="preserve">, </w:t>
      </w:r>
      <w:r w:rsidRPr="00675642">
        <w:t>la tempête du printemps n</w:t>
      </w:r>
      <w:r w:rsidR="00EE5875">
        <w:t>’</w:t>
      </w:r>
      <w:r w:rsidRPr="00675642">
        <w:t>a qu</w:t>
      </w:r>
      <w:r w:rsidR="00EE5875">
        <w:t>’</w:t>
      </w:r>
      <w:r w:rsidRPr="00675642">
        <w:t>un rythme et fonce dans l</w:t>
      </w:r>
      <w:r w:rsidR="00EE5875">
        <w:t>’</w:t>
      </w:r>
      <w:r w:rsidRPr="00675642">
        <w:t>espace comme un express lancé à toute vapeur</w:t>
      </w:r>
      <w:r w:rsidR="00EE5875">
        <w:t xml:space="preserve">, </w:t>
      </w:r>
      <w:r w:rsidRPr="00675642">
        <w:t>ce qui agite les pi</w:t>
      </w:r>
      <w:r w:rsidRPr="00675642">
        <w:t>n</w:t>
      </w:r>
      <w:r w:rsidRPr="00675642">
        <w:t>gouins et les fait crier</w:t>
      </w:r>
      <w:r w:rsidR="00EE5875">
        <w:t xml:space="preserve">, </w:t>
      </w:r>
      <w:r w:rsidRPr="00675642">
        <w:t>jour et nuit</w:t>
      </w:r>
      <w:r w:rsidR="00EE5875">
        <w:t xml:space="preserve">, </w:t>
      </w:r>
      <w:r w:rsidRPr="00675642">
        <w:t>comme s</w:t>
      </w:r>
      <w:r w:rsidR="00EE5875">
        <w:t>’</w:t>
      </w:r>
      <w:r w:rsidRPr="00675642">
        <w:t>il arrivait une c</w:t>
      </w:r>
      <w:r w:rsidRPr="00675642">
        <w:t>a</w:t>
      </w:r>
      <w:r w:rsidRPr="00675642">
        <w:t>tastrophe</w:t>
      </w:r>
      <w:r w:rsidR="00EE5875">
        <w:t xml:space="preserve">, </w:t>
      </w:r>
      <w:r w:rsidRPr="00675642">
        <w:t>au Brésil</w:t>
      </w:r>
      <w:r w:rsidR="00EE5875">
        <w:t xml:space="preserve">, </w:t>
      </w:r>
      <w:r w:rsidRPr="00675642">
        <w:t>les brises du renouveau sortent mystérie</w:t>
      </w:r>
      <w:r w:rsidRPr="00675642">
        <w:t>u</w:t>
      </w:r>
      <w:r w:rsidRPr="00675642">
        <w:t>sement de la profondeur des forêts vierges qui entourent la baie de Santa-</w:t>
      </w:r>
      <w:proofErr w:type="spellStart"/>
      <w:r w:rsidRPr="00675642">
        <w:t>Catharina</w:t>
      </w:r>
      <w:proofErr w:type="spellEnd"/>
      <w:r w:rsidRPr="00675642">
        <w:t xml:space="preserve"> pour errer sur les flots et se mêler au souffle des lam</w:t>
      </w:r>
      <w:r w:rsidR="009D581E">
        <w:t>a</w:t>
      </w:r>
      <w:r w:rsidRPr="00675642">
        <w:t>ntins et des cachalots</w:t>
      </w:r>
      <w:r w:rsidR="00EE5875">
        <w:t>.</w:t>
      </w:r>
    </w:p>
    <w:p w14:paraId="7BA21A8F" w14:textId="77777777" w:rsidR="00EE5875" w:rsidRDefault="00457E89" w:rsidP="00457E89">
      <w:r w:rsidRPr="00675642">
        <w:t>Dans le golfe de Talcahuano</w:t>
      </w:r>
      <w:r w:rsidR="00EE5875">
        <w:t xml:space="preserve">, </w:t>
      </w:r>
      <w:r w:rsidRPr="00675642">
        <w:t>au Chili</w:t>
      </w:r>
      <w:r w:rsidR="00EE5875">
        <w:t xml:space="preserve">, </w:t>
      </w:r>
      <w:r w:rsidRPr="00675642">
        <w:t>on entend les vagi</w:t>
      </w:r>
      <w:r w:rsidRPr="00675642">
        <w:t>s</w:t>
      </w:r>
      <w:r w:rsidRPr="00675642">
        <w:t xml:space="preserve">sements des veaux marins de la </w:t>
      </w:r>
      <w:proofErr w:type="spellStart"/>
      <w:r w:rsidRPr="00675642">
        <w:t>Quirine</w:t>
      </w:r>
      <w:proofErr w:type="spellEnd"/>
      <w:r w:rsidR="00EE5875">
        <w:t xml:space="preserve">, </w:t>
      </w:r>
      <w:r w:rsidRPr="00675642">
        <w:t xml:space="preserve">les remous de la </w:t>
      </w:r>
      <w:r w:rsidRPr="00675642">
        <w:lastRenderedPageBreak/>
        <w:t>M</w:t>
      </w:r>
      <w:r w:rsidRPr="00675642">
        <w:t>o</w:t>
      </w:r>
      <w:r w:rsidRPr="00675642">
        <w:t>cha et l</w:t>
      </w:r>
      <w:r w:rsidR="00EE5875">
        <w:t>’</w:t>
      </w:r>
      <w:r w:rsidRPr="00675642">
        <w:t>appel des grands oiseaux de proie nocturnes qui se che</w:t>
      </w:r>
      <w:r w:rsidRPr="00675642">
        <w:t>r</w:t>
      </w:r>
      <w:r w:rsidRPr="00675642">
        <w:t>chent pour la pariade</w:t>
      </w:r>
      <w:r w:rsidR="00EE5875">
        <w:t>.</w:t>
      </w:r>
    </w:p>
    <w:p w14:paraId="377B1443" w14:textId="77777777" w:rsidR="00EE5875" w:rsidRDefault="00457E89" w:rsidP="00457E89">
      <w:r w:rsidRPr="00675642">
        <w:t>Quelle infinité de chansons d</w:t>
      </w:r>
      <w:r w:rsidR="00EE5875">
        <w:t>’</w:t>
      </w:r>
      <w:r w:rsidRPr="00675642">
        <w:t>amour</w:t>
      </w:r>
      <w:r w:rsidR="00EE5875">
        <w:t xml:space="preserve">, </w:t>
      </w:r>
      <w:r w:rsidRPr="00675642">
        <w:t>de mélodies</w:t>
      </w:r>
      <w:r w:rsidR="00EE5875">
        <w:t xml:space="preserve">, </w:t>
      </w:r>
      <w:r w:rsidRPr="00675642">
        <w:t>de voix dans l</w:t>
      </w:r>
      <w:r w:rsidR="00EE5875">
        <w:t>’</w:t>
      </w:r>
      <w:r w:rsidRPr="00675642">
        <w:t>infinie variété des oiseaux</w:t>
      </w:r>
      <w:r w:rsidR="00EE5875">
        <w:t> !</w:t>
      </w:r>
    </w:p>
    <w:p w14:paraId="30476E08" w14:textId="77777777" w:rsidR="00EE5875" w:rsidRDefault="00457E89" w:rsidP="00457E89">
      <w:r w:rsidRPr="00675642">
        <w:t>À Chiloé</w:t>
      </w:r>
      <w:r w:rsidR="00EE5875">
        <w:t xml:space="preserve">, </w:t>
      </w:r>
      <w:r w:rsidRPr="00675642">
        <w:t>dans les collines de San-Carlos</w:t>
      </w:r>
      <w:r w:rsidR="00EE5875">
        <w:t xml:space="preserve">, </w:t>
      </w:r>
      <w:r w:rsidRPr="00675642">
        <w:t>les oiseaux me donnaient de merveilleuses rhapsodies</w:t>
      </w:r>
      <w:r w:rsidR="00EE5875">
        <w:t xml:space="preserve">. </w:t>
      </w:r>
      <w:r w:rsidRPr="00675642">
        <w:t>Cela durait deux bonnes heures pour s</w:t>
      </w:r>
      <w:r w:rsidR="00EE5875">
        <w:t>’</w:t>
      </w:r>
      <w:r w:rsidRPr="00675642">
        <w:t>arrêter régulièrement juste comme le jour parai</w:t>
      </w:r>
      <w:r w:rsidRPr="00675642">
        <w:t>s</w:t>
      </w:r>
      <w:r w:rsidRPr="00675642">
        <w:t>sait</w:t>
      </w:r>
      <w:r w:rsidR="00EE5875">
        <w:t xml:space="preserve">. </w:t>
      </w:r>
      <w:r w:rsidRPr="00675642">
        <w:t xml:space="preserve">Le </w:t>
      </w:r>
      <w:proofErr w:type="spellStart"/>
      <w:r w:rsidRPr="00675642">
        <w:t>philéton</w:t>
      </w:r>
      <w:proofErr w:type="spellEnd"/>
      <w:r w:rsidRPr="00675642">
        <w:t xml:space="preserve"> à cravate</w:t>
      </w:r>
      <w:r w:rsidR="00EE5875">
        <w:t xml:space="preserve">, </w:t>
      </w:r>
      <w:r w:rsidRPr="00675642">
        <w:t>qui est l</w:t>
      </w:r>
      <w:r w:rsidR="00EE5875">
        <w:t>’</w:t>
      </w:r>
      <w:r w:rsidRPr="00675642">
        <w:t>oiseau paille-en-queue</w:t>
      </w:r>
      <w:r w:rsidR="00EE5875">
        <w:t xml:space="preserve">, </w:t>
      </w:r>
      <w:r w:rsidRPr="00675642">
        <w:t xml:space="preserve">le </w:t>
      </w:r>
      <w:proofErr w:type="spellStart"/>
      <w:r w:rsidRPr="00675642">
        <w:rPr>
          <w:i/>
          <w:iCs/>
        </w:rPr>
        <w:t>toui-toui</w:t>
      </w:r>
      <w:proofErr w:type="spellEnd"/>
      <w:r w:rsidRPr="00675642">
        <w:t xml:space="preserve"> des indigènes</w:t>
      </w:r>
      <w:r w:rsidR="00EE5875">
        <w:t xml:space="preserve">, </w:t>
      </w:r>
      <w:r w:rsidRPr="00675642">
        <w:t>fait alors jaillir de sa gorge</w:t>
      </w:r>
      <w:r w:rsidR="00EE5875">
        <w:t xml:space="preserve">, </w:t>
      </w:r>
      <w:r w:rsidRPr="00675642">
        <w:t>éparpille</w:t>
      </w:r>
      <w:r w:rsidR="00EE5875">
        <w:t xml:space="preserve">, </w:t>
      </w:r>
      <w:r w:rsidRPr="00675642">
        <w:t>égrène des milliers de roulades rapides</w:t>
      </w:r>
      <w:r w:rsidR="00EE5875">
        <w:t xml:space="preserve">, </w:t>
      </w:r>
      <w:r w:rsidRPr="00675642">
        <w:t>souples</w:t>
      </w:r>
      <w:r w:rsidR="00EE5875">
        <w:t xml:space="preserve">, </w:t>
      </w:r>
      <w:r w:rsidRPr="00675642">
        <w:t>trillées</w:t>
      </w:r>
      <w:r w:rsidR="00EE5875">
        <w:t xml:space="preserve">, </w:t>
      </w:r>
      <w:r w:rsidRPr="00675642">
        <w:t>son</w:t>
      </w:r>
      <w:r w:rsidRPr="00675642">
        <w:t>o</w:t>
      </w:r>
      <w:r w:rsidRPr="00675642">
        <w:t>res</w:t>
      </w:r>
      <w:r w:rsidR="00EE5875">
        <w:t xml:space="preserve">, </w:t>
      </w:r>
      <w:r w:rsidRPr="00675642">
        <w:t xml:space="preserve">le </w:t>
      </w:r>
      <w:proofErr w:type="spellStart"/>
      <w:r w:rsidRPr="00675642">
        <w:rPr>
          <w:i/>
          <w:iCs/>
        </w:rPr>
        <w:t>kaou-kaou-pâ</w:t>
      </w:r>
      <w:proofErr w:type="spellEnd"/>
      <w:r w:rsidR="00EE5875">
        <w:rPr>
          <w:i/>
          <w:iCs/>
        </w:rPr>
        <w:t xml:space="preserve">, </w:t>
      </w:r>
      <w:r w:rsidRPr="00675642">
        <w:t xml:space="preserve">la grosse palombe roucoule à </w:t>
      </w:r>
      <w:proofErr w:type="spellStart"/>
      <w:r w:rsidRPr="00675642">
        <w:t>contre-basse</w:t>
      </w:r>
      <w:proofErr w:type="spellEnd"/>
      <w:r w:rsidR="00EE5875">
        <w:t xml:space="preserve">, </w:t>
      </w:r>
      <w:r w:rsidRPr="00675642">
        <w:t>la pie de mer</w:t>
      </w:r>
      <w:r w:rsidR="00EE5875">
        <w:t xml:space="preserve">, </w:t>
      </w:r>
      <w:r w:rsidRPr="00675642">
        <w:t>l</w:t>
      </w:r>
      <w:r w:rsidR="00EE5875">
        <w:t>’</w:t>
      </w:r>
      <w:r w:rsidRPr="00675642">
        <w:t>oiseau-moqueur</w:t>
      </w:r>
      <w:r w:rsidR="00EE5875">
        <w:t xml:space="preserve">, </w:t>
      </w:r>
      <w:r w:rsidRPr="00675642">
        <w:t>le perroquet Nestor jub</w:t>
      </w:r>
      <w:r w:rsidRPr="00675642">
        <w:t>i</w:t>
      </w:r>
      <w:r w:rsidRPr="00675642">
        <w:t>lent et l</w:t>
      </w:r>
      <w:r w:rsidR="00EE5875">
        <w:t>’</w:t>
      </w:r>
      <w:r w:rsidRPr="00675642">
        <w:t xml:space="preserve">oiseau à sonnette fait retentir son </w:t>
      </w:r>
      <w:r w:rsidRPr="00675642">
        <w:rPr>
          <w:i/>
          <w:iCs/>
        </w:rPr>
        <w:t>tin-tin-tin</w:t>
      </w:r>
      <w:r w:rsidRPr="00675642">
        <w:t xml:space="preserve"> pareil à c</w:t>
      </w:r>
      <w:r w:rsidRPr="00675642">
        <w:t>e</w:t>
      </w:r>
      <w:r w:rsidRPr="00675642">
        <w:t>lui d</w:t>
      </w:r>
      <w:r w:rsidR="00EE5875">
        <w:t>’</w:t>
      </w:r>
      <w:r w:rsidRPr="00675642">
        <w:t>un triangle</w:t>
      </w:r>
      <w:r w:rsidR="00EE5875">
        <w:t>.</w:t>
      </w:r>
    </w:p>
    <w:p w14:paraId="3B430BF7" w14:textId="77777777" w:rsidR="00EE5875" w:rsidRDefault="00457E89" w:rsidP="00457E89">
      <w:r w:rsidRPr="00675642">
        <w:t>Le printemps dernier</w:t>
      </w:r>
      <w:r w:rsidR="00EE5875">
        <w:t xml:space="preserve">, </w:t>
      </w:r>
      <w:r w:rsidRPr="00675642">
        <w:t>à Saint-Gervais</w:t>
      </w:r>
      <w:r w:rsidR="00EE5875">
        <w:t xml:space="preserve">, </w:t>
      </w:r>
      <w:r w:rsidRPr="00675642">
        <w:t>j</w:t>
      </w:r>
      <w:r w:rsidR="00EE5875">
        <w:t>’</w:t>
      </w:r>
      <w:r w:rsidRPr="00675642">
        <w:t>observais le vol des aigles</w:t>
      </w:r>
      <w:r w:rsidR="00EE5875">
        <w:t xml:space="preserve">. </w:t>
      </w:r>
      <w:r w:rsidRPr="00675642">
        <w:t>Il y en avait un couple qui nichait dans une paroi r</w:t>
      </w:r>
      <w:r w:rsidRPr="00675642">
        <w:t>o</w:t>
      </w:r>
      <w:r w:rsidRPr="00675642">
        <w:t>cheuse</w:t>
      </w:r>
      <w:r w:rsidR="00EE5875">
        <w:t xml:space="preserve">, </w:t>
      </w:r>
      <w:r w:rsidRPr="00675642">
        <w:t>à gauche</w:t>
      </w:r>
      <w:r w:rsidR="00EE5875">
        <w:t xml:space="preserve">, </w:t>
      </w:r>
      <w:r w:rsidRPr="00675642">
        <w:t xml:space="preserve">au-dessus du désert de </w:t>
      </w:r>
      <w:proofErr w:type="spellStart"/>
      <w:r w:rsidRPr="00675642">
        <w:t>Platé</w:t>
      </w:r>
      <w:proofErr w:type="spellEnd"/>
      <w:r w:rsidR="00EE5875">
        <w:t xml:space="preserve">. </w:t>
      </w:r>
      <w:r w:rsidRPr="00675642">
        <w:t>J</w:t>
      </w:r>
      <w:r w:rsidR="00EE5875">
        <w:t>’</w:t>
      </w:r>
      <w:r w:rsidRPr="00675642">
        <w:t>avais repéré leur a</w:t>
      </w:r>
      <w:r w:rsidRPr="00675642">
        <w:t>i</w:t>
      </w:r>
      <w:r w:rsidRPr="00675642">
        <w:t>re à la lunette et tous les jours</w:t>
      </w:r>
      <w:r w:rsidR="00EE5875">
        <w:t xml:space="preserve">, </w:t>
      </w:r>
      <w:r w:rsidRPr="00675642">
        <w:t>je me promettais d</w:t>
      </w:r>
      <w:r w:rsidR="00EE5875">
        <w:t>’</w:t>
      </w:r>
      <w:r w:rsidRPr="00675642">
        <w:t>aller les dén</w:t>
      </w:r>
      <w:r w:rsidRPr="00675642">
        <w:t>i</w:t>
      </w:r>
      <w:r w:rsidRPr="00675642">
        <w:t>cher</w:t>
      </w:r>
      <w:r w:rsidR="00EE5875">
        <w:t xml:space="preserve">, </w:t>
      </w:r>
      <w:r w:rsidRPr="00675642">
        <w:t>car le printemps était déjà fort avancé</w:t>
      </w:r>
      <w:r w:rsidR="00EE5875">
        <w:t>…</w:t>
      </w:r>
    </w:p>
    <w:p w14:paraId="1D524FEA" w14:textId="77777777" w:rsidR="00EE5875" w:rsidRDefault="00457E89" w:rsidP="00457E89">
      <w:r w:rsidRPr="00675642">
        <w:t>Oui</w:t>
      </w:r>
      <w:r w:rsidR="00EE5875">
        <w:t xml:space="preserve">, </w:t>
      </w:r>
      <w:r w:rsidRPr="00675642">
        <w:t>le printemps était déjà avancé</w:t>
      </w:r>
      <w:r w:rsidR="00EE5875">
        <w:t xml:space="preserve">, </w:t>
      </w:r>
      <w:r w:rsidRPr="00675642">
        <w:t>car on mourait bea</w:t>
      </w:r>
      <w:r w:rsidRPr="00675642">
        <w:t>u</w:t>
      </w:r>
      <w:r w:rsidRPr="00675642">
        <w:t>coup au sanatorium où Mireille se mourait</w:t>
      </w:r>
      <w:r w:rsidR="00EE5875">
        <w:t xml:space="preserve"> ; </w:t>
      </w:r>
      <w:r w:rsidRPr="00675642">
        <w:t>tous les malades qui avaient duré l</w:t>
      </w:r>
      <w:r w:rsidR="00EE5875">
        <w:t>’</w:t>
      </w:r>
      <w:r w:rsidRPr="00675642">
        <w:t>hiver étaient emportés</w:t>
      </w:r>
      <w:r w:rsidR="00EE5875">
        <w:t xml:space="preserve">, </w:t>
      </w:r>
      <w:r w:rsidRPr="00675642">
        <w:t>ils ne résistaient pas au printemps</w:t>
      </w:r>
      <w:r w:rsidR="00EE5875">
        <w:t xml:space="preserve">. </w:t>
      </w:r>
      <w:r w:rsidRPr="00675642">
        <w:t>J</w:t>
      </w:r>
      <w:r w:rsidR="00EE5875">
        <w:t>’</w:t>
      </w:r>
      <w:r w:rsidRPr="00675642">
        <w:t>avais hâte de m</w:t>
      </w:r>
      <w:r w:rsidR="00EE5875">
        <w:t>’</w:t>
      </w:r>
      <w:r w:rsidRPr="00675642">
        <w:t>en aller</w:t>
      </w:r>
      <w:r w:rsidR="00EE5875">
        <w:t>.</w:t>
      </w:r>
    </w:p>
    <w:p w14:paraId="2C7C9F8E" w14:textId="162ED29B" w:rsidR="00457E89" w:rsidRPr="00675642" w:rsidRDefault="00EE5875" w:rsidP="00457E89">
      <w:r>
        <w:t>« </w:t>
      </w:r>
      <w:r w:rsidR="00457E89" w:rsidRPr="00675642">
        <w:t>Que cela finisse</w:t>
      </w:r>
      <w:r>
        <w:t xml:space="preserve">, </w:t>
      </w:r>
      <w:r w:rsidR="00457E89" w:rsidRPr="00675642">
        <w:t>que je m</w:t>
      </w:r>
      <w:r>
        <w:t>’</w:t>
      </w:r>
      <w:r w:rsidR="00457E89" w:rsidRPr="00675642">
        <w:t>en aille</w:t>
      </w:r>
      <w:r>
        <w:t> ! »</w:t>
      </w:r>
      <w:r w:rsidR="00457E89" w:rsidRPr="00675642">
        <w:t xml:space="preserve"> me disais-je</w:t>
      </w:r>
      <w:r>
        <w:t>. « </w:t>
      </w:r>
      <w:r w:rsidR="00457E89" w:rsidRPr="00675642">
        <w:t>Pa</w:t>
      </w:r>
      <w:r w:rsidR="00457E89" w:rsidRPr="00675642">
        <w:t>u</w:t>
      </w:r>
      <w:r w:rsidR="00457E89" w:rsidRPr="00675642">
        <w:t>vre Mireille</w:t>
      </w:r>
      <w:r>
        <w:t> ! »</w:t>
      </w:r>
    </w:p>
    <w:p w14:paraId="4F19EF7C" w14:textId="77777777" w:rsidR="00EE5875" w:rsidRDefault="00457E89" w:rsidP="00457E89">
      <w:r w:rsidRPr="00675642">
        <w:t>J</w:t>
      </w:r>
      <w:r w:rsidR="00EE5875">
        <w:t>’</w:t>
      </w:r>
      <w:r w:rsidRPr="00675642">
        <w:t>en avais le vertige</w:t>
      </w:r>
      <w:r w:rsidR="00EE5875">
        <w:t>.</w:t>
      </w:r>
    </w:p>
    <w:p w14:paraId="30D77D7C" w14:textId="77777777" w:rsidR="00EE5875" w:rsidRDefault="00457E89" w:rsidP="00457E89">
      <w:r w:rsidRPr="00675642">
        <w:t>J</w:t>
      </w:r>
      <w:r w:rsidR="00EE5875">
        <w:t>’</w:t>
      </w:r>
      <w:r w:rsidRPr="00675642">
        <w:t>attrapais des torticolis à suivre le vol plané des aigles qui décrivaient des cercles dans le ciel vide</w:t>
      </w:r>
      <w:r w:rsidR="00EE5875">
        <w:t xml:space="preserve">, </w:t>
      </w:r>
      <w:r w:rsidRPr="00675642">
        <w:t>qui tournaient en rond dans le champ de ma lunette</w:t>
      </w:r>
      <w:r w:rsidR="00EE5875">
        <w:t xml:space="preserve">. </w:t>
      </w:r>
      <w:r w:rsidRPr="00675642">
        <w:t xml:space="preserve">Tout oscillait autour de </w:t>
      </w:r>
      <w:r w:rsidRPr="00675642">
        <w:lastRenderedPageBreak/>
        <w:t>moi co</w:t>
      </w:r>
      <w:r w:rsidRPr="00675642">
        <w:t>m</w:t>
      </w:r>
      <w:r w:rsidRPr="00675642">
        <w:t>me quand</w:t>
      </w:r>
      <w:r w:rsidR="00EE5875">
        <w:t xml:space="preserve">, </w:t>
      </w:r>
      <w:r w:rsidRPr="00675642">
        <w:t>allongé sur le dos</w:t>
      </w:r>
      <w:r w:rsidR="00EE5875">
        <w:t xml:space="preserve">, </w:t>
      </w:r>
      <w:r w:rsidRPr="00675642">
        <w:t>sur le pont d</w:t>
      </w:r>
      <w:r w:rsidR="00EE5875">
        <w:t>’</w:t>
      </w:r>
      <w:r w:rsidRPr="00675642">
        <w:t>un navire</w:t>
      </w:r>
      <w:r w:rsidR="00EE5875">
        <w:t xml:space="preserve">, </w:t>
      </w:r>
      <w:r w:rsidRPr="00675642">
        <w:t>on suit des yeux la pomme du grand mât qui décrit des cercles parmi les étoiles</w:t>
      </w:r>
      <w:r w:rsidR="00EE5875">
        <w:t xml:space="preserve"> ; </w:t>
      </w:r>
      <w:r w:rsidRPr="00675642">
        <w:t>à la longue</w:t>
      </w:r>
      <w:r w:rsidR="00EE5875">
        <w:t xml:space="preserve">, </w:t>
      </w:r>
      <w:r w:rsidRPr="00675642">
        <w:t>c</w:t>
      </w:r>
      <w:r w:rsidR="00EE5875">
        <w:t>’</w:t>
      </w:r>
      <w:r w:rsidRPr="00675642">
        <w:t>est le ciel qui se balance et les étoiles bo</w:t>
      </w:r>
      <w:r w:rsidRPr="00675642">
        <w:t>u</w:t>
      </w:r>
      <w:r w:rsidRPr="00675642">
        <w:t>gent</w:t>
      </w:r>
      <w:r w:rsidR="00EE5875">
        <w:t xml:space="preserve">, </w:t>
      </w:r>
      <w:r w:rsidRPr="00675642">
        <w:t>vous enfièvrent</w:t>
      </w:r>
      <w:r w:rsidR="00EE5875">
        <w:t xml:space="preserve">, </w:t>
      </w:r>
      <w:r w:rsidRPr="00675642">
        <w:t>vous aveuglent</w:t>
      </w:r>
      <w:r w:rsidR="00EE5875">
        <w:t xml:space="preserve">, </w:t>
      </w:r>
      <w:r w:rsidRPr="00675642">
        <w:t>viennent se poser sur vous</w:t>
      </w:r>
      <w:r w:rsidR="00EE5875">
        <w:t xml:space="preserve">, </w:t>
      </w:r>
      <w:r w:rsidRPr="00675642">
        <w:t>repartent</w:t>
      </w:r>
      <w:r w:rsidR="00EE5875">
        <w:t xml:space="preserve">, </w:t>
      </w:r>
      <w:r w:rsidRPr="00675642">
        <w:t>reviennent bourdonner à vos oreilles comme ces essaims de mouches imaginaires qui tourmentent un mo</w:t>
      </w:r>
      <w:r w:rsidRPr="00675642">
        <w:t>u</w:t>
      </w:r>
      <w:r w:rsidRPr="00675642">
        <w:t>rant dont le regard épouvanté filtre déjà dans la tombe</w:t>
      </w:r>
      <w:r w:rsidR="00EE5875">
        <w:t xml:space="preserve">, </w:t>
      </w:r>
      <w:r w:rsidRPr="00675642">
        <w:t>mais dont les prunelles roulent égarées au plafond</w:t>
      </w:r>
      <w:r w:rsidR="00EE5875">
        <w:t xml:space="preserve">. </w:t>
      </w:r>
      <w:r w:rsidRPr="00675642">
        <w:t>Le silence tient du prodige</w:t>
      </w:r>
      <w:r w:rsidR="00EE5875">
        <w:t xml:space="preserve">. </w:t>
      </w:r>
      <w:r w:rsidRPr="00675642">
        <w:t>J</w:t>
      </w:r>
      <w:r w:rsidR="00EE5875">
        <w:t>’</w:t>
      </w:r>
      <w:r w:rsidRPr="00675642">
        <w:t>étais si loin et si proche de tout</w:t>
      </w:r>
      <w:r w:rsidR="00EE5875">
        <w:t xml:space="preserve">, </w:t>
      </w:r>
      <w:r w:rsidRPr="00675642">
        <w:t>si calme et si a</w:t>
      </w:r>
      <w:r w:rsidRPr="00675642">
        <w:t>n</w:t>
      </w:r>
      <w:r w:rsidRPr="00675642">
        <w:t>xieux</w:t>
      </w:r>
      <w:r w:rsidR="00EE5875">
        <w:t xml:space="preserve">, </w:t>
      </w:r>
      <w:r w:rsidRPr="00675642">
        <w:t>et je m</w:t>
      </w:r>
      <w:r w:rsidR="00EE5875">
        <w:t>’</w:t>
      </w:r>
      <w:r w:rsidRPr="00675642">
        <w:t>appliquais tellement à suivre les aigles dans ma lunette pour donner le change aux infirmières qui passaient dans le couloir derrière moi</w:t>
      </w:r>
      <w:r w:rsidR="00EE5875">
        <w:t xml:space="preserve">, </w:t>
      </w:r>
      <w:r w:rsidRPr="00675642">
        <w:t>que j</w:t>
      </w:r>
      <w:r w:rsidR="00EE5875">
        <w:t>’</w:t>
      </w:r>
      <w:r w:rsidRPr="00675642">
        <w:t>entendais tous les bruits qui se produisaient dans la chambre de Mireille</w:t>
      </w:r>
      <w:r w:rsidR="00EE5875">
        <w:t xml:space="preserve">, </w:t>
      </w:r>
      <w:r w:rsidRPr="00675642">
        <w:t>une cuillère que l</w:t>
      </w:r>
      <w:r w:rsidR="00EE5875">
        <w:t>’</w:t>
      </w:r>
      <w:r w:rsidRPr="00675642">
        <w:t>on tournait dans un verre</w:t>
      </w:r>
      <w:r w:rsidR="00EE5875">
        <w:t xml:space="preserve">, </w:t>
      </w:r>
      <w:r w:rsidRPr="00675642">
        <w:t>le heurt d</w:t>
      </w:r>
      <w:r w:rsidR="00EE5875">
        <w:t>’</w:t>
      </w:r>
      <w:r w:rsidRPr="00675642">
        <w:t>un broc</w:t>
      </w:r>
      <w:r w:rsidR="00EE5875">
        <w:t xml:space="preserve">, </w:t>
      </w:r>
      <w:r w:rsidRPr="00675642">
        <w:t>un choc ténu de faïence</w:t>
      </w:r>
      <w:r w:rsidR="00EE5875">
        <w:t xml:space="preserve">, </w:t>
      </w:r>
      <w:r w:rsidRPr="00675642">
        <w:t>mais non pas le médecin ouvrir la porte de cette cha</w:t>
      </w:r>
      <w:r w:rsidRPr="00675642">
        <w:t>m</w:t>
      </w:r>
      <w:r w:rsidRPr="00675642">
        <w:t>bre devant laquelle je stationnais depuis l</w:t>
      </w:r>
      <w:r w:rsidR="00EE5875">
        <w:t>’</w:t>
      </w:r>
      <w:r w:rsidRPr="00675642">
        <w:t>aube attendant son verdict</w:t>
      </w:r>
      <w:r w:rsidR="00EE5875">
        <w:t xml:space="preserve">, </w:t>
      </w:r>
      <w:r w:rsidRPr="00675642">
        <w:t>ni les paroles qu</w:t>
      </w:r>
      <w:r w:rsidR="00EE5875">
        <w:t>’</w:t>
      </w:r>
      <w:r w:rsidRPr="00675642">
        <w:t>il m</w:t>
      </w:r>
      <w:r w:rsidR="00EE5875">
        <w:t>’</w:t>
      </w:r>
      <w:r w:rsidRPr="00675642">
        <w:t>adressait</w:t>
      </w:r>
      <w:r w:rsidR="00EE5875">
        <w:t>.</w:t>
      </w:r>
    </w:p>
    <w:p w14:paraId="5100CCD0" w14:textId="77777777" w:rsidR="00EE5875" w:rsidRDefault="00457E89" w:rsidP="00457E89">
      <w:r w:rsidRPr="00675642">
        <w:t>Chaque matin</w:t>
      </w:r>
      <w:r w:rsidR="00EE5875">
        <w:t xml:space="preserve">, </w:t>
      </w:r>
      <w:r w:rsidRPr="00675642">
        <w:t>il était obligé de me secouer par l</w:t>
      </w:r>
      <w:r w:rsidR="00EE5875">
        <w:t>’</w:t>
      </w:r>
      <w:r w:rsidRPr="00675642">
        <w:t>épaule</w:t>
      </w:r>
      <w:r w:rsidR="00EE5875">
        <w:t>.</w:t>
      </w:r>
    </w:p>
    <w:p w14:paraId="66F1BFA4" w14:textId="77777777" w:rsidR="00EE5875" w:rsidRDefault="00457E89" w:rsidP="00457E89">
      <w:r w:rsidRPr="00675642">
        <w:t>Il était donc onze heures</w:t>
      </w:r>
      <w:r w:rsidR="00EE5875">
        <w:t xml:space="preserve">. </w:t>
      </w:r>
      <w:r w:rsidRPr="00675642">
        <w:t>J</w:t>
      </w:r>
      <w:r w:rsidR="00EE5875">
        <w:t>’</w:t>
      </w:r>
      <w:r w:rsidRPr="00675642">
        <w:t>avais encore le temps de filer dans la montagne</w:t>
      </w:r>
      <w:r w:rsidR="00EE5875">
        <w:t>.</w:t>
      </w:r>
    </w:p>
    <w:p w14:paraId="564D982D" w14:textId="77777777" w:rsidR="00EE5875" w:rsidRDefault="00EE5875" w:rsidP="00457E89">
      <w:r>
        <w:t>— </w:t>
      </w:r>
      <w:r w:rsidR="00457E89" w:rsidRPr="00675642">
        <w:t>Alors</w:t>
      </w:r>
      <w:r>
        <w:t xml:space="preserve">, </w:t>
      </w:r>
      <w:r w:rsidR="00457E89" w:rsidRPr="00675642">
        <w:t>docteur</w:t>
      </w:r>
      <w:r>
        <w:t> ?</w:t>
      </w:r>
    </w:p>
    <w:p w14:paraId="521F627B" w14:textId="77777777" w:rsidR="00EE5875" w:rsidRDefault="00457E89" w:rsidP="00457E89">
      <w:r w:rsidRPr="00675642">
        <w:t>Le médecin était maussade</w:t>
      </w:r>
      <w:r w:rsidR="00EE5875">
        <w:t>.</w:t>
      </w:r>
    </w:p>
    <w:p w14:paraId="61A15884" w14:textId="77777777" w:rsidR="00EE5875" w:rsidRDefault="00EE5875" w:rsidP="00457E89">
      <w:r>
        <w:t>— </w:t>
      </w:r>
      <w:r w:rsidR="00457E89" w:rsidRPr="00675642">
        <w:t>Quoi de neuf</w:t>
      </w:r>
      <w:r>
        <w:t> ?</w:t>
      </w:r>
    </w:p>
    <w:p w14:paraId="40C1D6AB" w14:textId="77777777" w:rsidR="00EE5875" w:rsidRDefault="00EE5875" w:rsidP="00457E89">
      <w:r>
        <w:t>— </w:t>
      </w:r>
      <w:r w:rsidR="00457E89" w:rsidRPr="00675642">
        <w:t>Rien</w:t>
      </w:r>
      <w:r>
        <w:t>.</w:t>
      </w:r>
    </w:p>
    <w:p w14:paraId="4D61923E" w14:textId="77777777" w:rsidR="00EE5875" w:rsidRDefault="00EE5875" w:rsidP="00457E89">
      <w:r>
        <w:t>— </w:t>
      </w:r>
      <w:r w:rsidR="00457E89" w:rsidRPr="00675642">
        <w:t>Cela ne va pas</w:t>
      </w:r>
      <w:r>
        <w:t> ?</w:t>
      </w:r>
    </w:p>
    <w:p w14:paraId="752B28B6" w14:textId="77777777" w:rsidR="00EE5875" w:rsidRDefault="00EE5875" w:rsidP="00457E89">
      <w:r>
        <w:t>— </w:t>
      </w:r>
      <w:r w:rsidR="00457E89" w:rsidRPr="00675642">
        <w:t>Non</w:t>
      </w:r>
      <w:r>
        <w:t>.</w:t>
      </w:r>
    </w:p>
    <w:p w14:paraId="250D829C" w14:textId="77777777" w:rsidR="00EE5875" w:rsidRDefault="00457E89" w:rsidP="00457E89">
      <w:r w:rsidRPr="00675642">
        <w:t>Je partais en jonglant avec ma lunette</w:t>
      </w:r>
      <w:r w:rsidR="00EE5875">
        <w:t>.</w:t>
      </w:r>
    </w:p>
    <w:p w14:paraId="62BD6253" w14:textId="77777777" w:rsidR="00EE5875" w:rsidRDefault="00457E89" w:rsidP="00457E89">
      <w:r w:rsidRPr="00675642">
        <w:lastRenderedPageBreak/>
        <w:t>Dans la montagne j</w:t>
      </w:r>
      <w:r w:rsidR="00EE5875">
        <w:t>’</w:t>
      </w:r>
      <w:r w:rsidRPr="00675642">
        <w:t>étais libre</w:t>
      </w:r>
      <w:r w:rsidR="00EE5875">
        <w:t xml:space="preserve">. </w:t>
      </w:r>
      <w:r w:rsidRPr="00675642">
        <w:t>Dans la montagne j</w:t>
      </w:r>
      <w:r w:rsidR="00EE5875">
        <w:t>’</w:t>
      </w:r>
      <w:r w:rsidRPr="00675642">
        <w:t>étais seul</w:t>
      </w:r>
      <w:r w:rsidR="00EE5875">
        <w:t>.</w:t>
      </w:r>
    </w:p>
    <w:p w14:paraId="2EA286A4" w14:textId="77777777" w:rsidR="00EE5875" w:rsidRDefault="00457E89" w:rsidP="00457E89">
      <w:r w:rsidRPr="00675642">
        <w:t>Je respirais</w:t>
      </w:r>
      <w:r w:rsidR="00EE5875">
        <w:t>.</w:t>
      </w:r>
    </w:p>
    <w:p w14:paraId="15D4FE71" w14:textId="77777777" w:rsidR="00EE5875" w:rsidRDefault="00457E89" w:rsidP="00457E89">
      <w:r w:rsidRPr="00675642">
        <w:t>Je me roulais dans l</w:t>
      </w:r>
      <w:r w:rsidR="00EE5875">
        <w:t>’</w:t>
      </w:r>
      <w:r w:rsidRPr="00675642">
        <w:t>herbe</w:t>
      </w:r>
      <w:r w:rsidR="00EE5875">
        <w:t xml:space="preserve">. </w:t>
      </w:r>
      <w:r w:rsidRPr="00675642">
        <w:t>Je me couchais sous les sapins</w:t>
      </w:r>
      <w:r w:rsidR="00EE5875">
        <w:t xml:space="preserve">. </w:t>
      </w:r>
      <w:r w:rsidRPr="00675642">
        <w:t>J</w:t>
      </w:r>
      <w:r w:rsidR="00EE5875">
        <w:t>’</w:t>
      </w:r>
      <w:r w:rsidRPr="00675642">
        <w:t>allais m</w:t>
      </w:r>
      <w:r w:rsidR="00EE5875">
        <w:t>’</w:t>
      </w:r>
      <w:r w:rsidRPr="00675642">
        <w:t>asseoir à la pointe d</w:t>
      </w:r>
      <w:r w:rsidR="00EE5875">
        <w:t>’</w:t>
      </w:r>
      <w:r w:rsidRPr="00675642">
        <w:t>un rocher</w:t>
      </w:r>
      <w:r w:rsidR="00EE5875">
        <w:t>.</w:t>
      </w:r>
    </w:p>
    <w:p w14:paraId="404239C2" w14:textId="77777777" w:rsidR="00EE5875" w:rsidRDefault="00457E89" w:rsidP="00457E89">
      <w:r w:rsidRPr="00675642">
        <w:t>Le ciel était vide</w:t>
      </w:r>
      <w:r w:rsidR="00EE5875">
        <w:t>.</w:t>
      </w:r>
    </w:p>
    <w:p w14:paraId="12750655" w14:textId="77777777" w:rsidR="00EE5875" w:rsidRDefault="00457E89" w:rsidP="00457E89">
      <w:r w:rsidRPr="00675642">
        <w:t>Je cherchais mes aigles</w:t>
      </w:r>
      <w:r w:rsidR="00EE5875">
        <w:t>.</w:t>
      </w:r>
    </w:p>
    <w:p w14:paraId="18812CA3" w14:textId="77777777" w:rsidR="00EE5875" w:rsidRDefault="00457E89" w:rsidP="00457E89">
      <w:r w:rsidRPr="00675642">
        <w:t>J</w:t>
      </w:r>
      <w:r w:rsidR="00EE5875">
        <w:t>’</w:t>
      </w:r>
      <w:r w:rsidRPr="00675642">
        <w:t>étudiais la montagne d</w:t>
      </w:r>
      <w:r w:rsidR="00EE5875">
        <w:t>’</w:t>
      </w:r>
      <w:r w:rsidRPr="00675642">
        <w:t>en face à la lunette</w:t>
      </w:r>
      <w:r w:rsidR="00EE5875">
        <w:t>.</w:t>
      </w:r>
    </w:p>
    <w:p w14:paraId="6AE6917A" w14:textId="77777777" w:rsidR="00EE5875" w:rsidRDefault="00457E89" w:rsidP="00457E89">
      <w:r w:rsidRPr="00675642">
        <w:t>Un jour je monterai là-haut</w:t>
      </w:r>
      <w:r w:rsidR="00EE5875">
        <w:t>.</w:t>
      </w:r>
    </w:p>
    <w:p w14:paraId="6F1DE00D" w14:textId="77777777" w:rsidR="00EE5875" w:rsidRDefault="00457E89" w:rsidP="00457E89">
      <w:r w:rsidRPr="00675642">
        <w:t>Après</w:t>
      </w:r>
      <w:r w:rsidR="00EE5875">
        <w:t xml:space="preserve">… </w:t>
      </w:r>
      <w:r w:rsidRPr="00675642">
        <w:t>après l</w:t>
      </w:r>
      <w:r w:rsidR="00EE5875">
        <w:t>’</w:t>
      </w:r>
      <w:r w:rsidRPr="00675642">
        <w:t>enterrement</w:t>
      </w:r>
      <w:r w:rsidR="00EE5875">
        <w:t xml:space="preserve">… </w:t>
      </w:r>
      <w:r w:rsidRPr="00675642">
        <w:t>j</w:t>
      </w:r>
      <w:r w:rsidR="00EE5875">
        <w:t>’</w:t>
      </w:r>
      <w:r w:rsidRPr="00675642">
        <w:t>achèterai un fusil à deux coups</w:t>
      </w:r>
      <w:r w:rsidR="00EE5875">
        <w:t xml:space="preserve">… </w:t>
      </w:r>
      <w:r w:rsidRPr="00675642">
        <w:t>je les tuerai</w:t>
      </w:r>
      <w:r w:rsidR="00EE5875">
        <w:t>.</w:t>
      </w:r>
    </w:p>
    <w:p w14:paraId="1A55254F" w14:textId="2A67E737" w:rsidR="00457E89" w:rsidRPr="00675642" w:rsidRDefault="00457E89" w:rsidP="00EE5875">
      <w:pPr>
        <w:pStyle w:val="Titre2"/>
      </w:pPr>
      <w:bookmarkStart w:id="55" w:name="_Toc327816219"/>
      <w:bookmarkStart w:id="56" w:name="_Toc201949631"/>
      <w:r w:rsidRPr="00675642">
        <w:lastRenderedPageBreak/>
        <w:t>ROULEAU SEPT</w:t>
      </w:r>
      <w:bookmarkEnd w:id="55"/>
      <w:bookmarkEnd w:id="56"/>
    </w:p>
    <w:p w14:paraId="5625667B" w14:textId="45EDB857" w:rsidR="00EE5875" w:rsidRDefault="00457E89" w:rsidP="00457E89">
      <w:pPr>
        <w:rPr>
          <w:i/>
          <w:iCs/>
        </w:rPr>
      </w:pPr>
      <w:r w:rsidRPr="00675642">
        <w:rPr>
          <w:i/>
          <w:iCs/>
        </w:rPr>
        <w:t>Le Plan de l</w:t>
      </w:r>
      <w:r w:rsidR="00EE5875">
        <w:rPr>
          <w:i/>
          <w:iCs/>
        </w:rPr>
        <w:t>’</w:t>
      </w:r>
      <w:r w:rsidRPr="00675642">
        <w:rPr>
          <w:i/>
          <w:iCs/>
        </w:rPr>
        <w:t>Aiguille</w:t>
      </w:r>
      <w:r w:rsidR="00EE5875">
        <w:rPr>
          <w:i/>
          <w:iCs/>
        </w:rPr>
        <w:t xml:space="preserve">, </w:t>
      </w:r>
      <w:r w:rsidRPr="00675642">
        <w:rPr>
          <w:i/>
          <w:iCs/>
        </w:rPr>
        <w:t>le 2</w:t>
      </w:r>
      <w:r w:rsidR="00EE5875" w:rsidRPr="00675642">
        <w:rPr>
          <w:i/>
          <w:iCs/>
        </w:rPr>
        <w:t>1</w:t>
      </w:r>
      <w:r w:rsidR="00EE5875">
        <w:rPr>
          <w:i/>
          <w:iCs/>
        </w:rPr>
        <w:t> </w:t>
      </w:r>
      <w:r w:rsidR="00EE5875" w:rsidRPr="00675642">
        <w:rPr>
          <w:i/>
          <w:iCs/>
        </w:rPr>
        <w:t>avril</w:t>
      </w:r>
      <w:r w:rsidRPr="00675642">
        <w:rPr>
          <w:i/>
          <w:iCs/>
        </w:rPr>
        <w:t xml:space="preserve"> 1925</w:t>
      </w:r>
      <w:r w:rsidR="00EE5875">
        <w:rPr>
          <w:i/>
          <w:iCs/>
        </w:rPr>
        <w:t xml:space="preserve"> (</w:t>
      </w:r>
      <w:r w:rsidRPr="00675642">
        <w:rPr>
          <w:i/>
          <w:iCs/>
        </w:rPr>
        <w:t>suite</w:t>
      </w:r>
      <w:r w:rsidR="00EE5875">
        <w:rPr>
          <w:i/>
          <w:iCs/>
        </w:rPr>
        <w:t>).</w:t>
      </w:r>
    </w:p>
    <w:p w14:paraId="74186181" w14:textId="77777777" w:rsidR="00EE5875" w:rsidRDefault="00457E89" w:rsidP="00457E89">
      <w:r w:rsidRPr="00675642">
        <w:t>J</w:t>
      </w:r>
      <w:r w:rsidR="00EE5875">
        <w:t>’</w:t>
      </w:r>
      <w:r w:rsidRPr="00675642">
        <w:t>étais libre</w:t>
      </w:r>
      <w:r w:rsidR="00EE5875">
        <w:t xml:space="preserve">. </w:t>
      </w:r>
      <w:r w:rsidRPr="00675642">
        <w:t>J</w:t>
      </w:r>
      <w:r w:rsidR="00EE5875">
        <w:t>’</w:t>
      </w:r>
      <w:r w:rsidRPr="00675642">
        <w:t>étais seul</w:t>
      </w:r>
      <w:r w:rsidR="00EE5875">
        <w:t xml:space="preserve">. </w:t>
      </w:r>
      <w:r w:rsidRPr="00675642">
        <w:t>Je respirais</w:t>
      </w:r>
      <w:r w:rsidR="00EE5875">
        <w:t>.</w:t>
      </w:r>
    </w:p>
    <w:p w14:paraId="460580C1" w14:textId="77777777" w:rsidR="00EE5875" w:rsidRDefault="00457E89" w:rsidP="00457E89">
      <w:r w:rsidRPr="00675642">
        <w:t>Au front aussi</w:t>
      </w:r>
      <w:r w:rsidR="00EE5875">
        <w:t xml:space="preserve">, </w:t>
      </w:r>
      <w:r w:rsidRPr="00675642">
        <w:t>je suivais mon instinct quand j</w:t>
      </w:r>
      <w:r w:rsidR="00EE5875">
        <w:t>’</w:t>
      </w:r>
      <w:r w:rsidRPr="00675642">
        <w:t>errais toute la nuit dans la démence</w:t>
      </w:r>
      <w:r w:rsidR="00EE5875">
        <w:t>.</w:t>
      </w:r>
    </w:p>
    <w:p w14:paraId="353FA0E5" w14:textId="77777777" w:rsidR="00EE5875" w:rsidRDefault="00457E89" w:rsidP="00457E89">
      <w:r w:rsidRPr="00675642">
        <w:t>Quelle étrange cacophonie</w:t>
      </w:r>
      <w:r w:rsidR="00EE5875">
        <w:t xml:space="preserve"> ! </w:t>
      </w:r>
      <w:r w:rsidRPr="00675642">
        <w:t>J</w:t>
      </w:r>
      <w:r w:rsidR="00EE5875">
        <w:t>’</w:t>
      </w:r>
      <w:r w:rsidRPr="00675642">
        <w:t>écoutais délirer la mort</w:t>
      </w:r>
      <w:r w:rsidR="00EE5875">
        <w:t xml:space="preserve">. </w:t>
      </w:r>
      <w:r w:rsidRPr="00675642">
        <w:t>Une machinerie anonyme</w:t>
      </w:r>
      <w:r w:rsidR="00EE5875">
        <w:t> !</w:t>
      </w:r>
    </w:p>
    <w:p w14:paraId="1F715414" w14:textId="77777777" w:rsidR="00EE5875" w:rsidRDefault="00457E89" w:rsidP="00457E89">
      <w:r w:rsidRPr="00675642">
        <w:t>Mais à force d</w:t>
      </w:r>
      <w:r w:rsidR="00EE5875">
        <w:t>’</w:t>
      </w:r>
      <w:r w:rsidRPr="00675642">
        <w:t>attention</w:t>
      </w:r>
      <w:r w:rsidR="00EE5875">
        <w:t xml:space="preserve">, </w:t>
      </w:r>
      <w:r w:rsidRPr="00675642">
        <w:t>j</w:t>
      </w:r>
      <w:r w:rsidR="00EE5875">
        <w:t>’</w:t>
      </w:r>
      <w:r w:rsidRPr="00675642">
        <w:t>arrivais à dompter mes nerfs</w:t>
      </w:r>
      <w:r w:rsidR="00EE5875">
        <w:t xml:space="preserve">. </w:t>
      </w:r>
      <w:r w:rsidRPr="00675642">
        <w:t>Je finissais par repérer une série de petites notes dont je ne po</w:t>
      </w:r>
      <w:r w:rsidRPr="00675642">
        <w:t>u</w:t>
      </w:r>
      <w:r w:rsidRPr="00675642">
        <w:t>vais plus détourner l</w:t>
      </w:r>
      <w:r w:rsidR="00EE5875">
        <w:t>’</w:t>
      </w:r>
      <w:r w:rsidRPr="00675642">
        <w:t>oreille</w:t>
      </w:r>
      <w:r w:rsidR="00EE5875">
        <w:t xml:space="preserve">, </w:t>
      </w:r>
      <w:r w:rsidRPr="00675642">
        <w:t>et qui se répétaient inlassablement</w:t>
      </w:r>
      <w:r w:rsidR="00EE5875">
        <w:t xml:space="preserve">, </w:t>
      </w:r>
      <w:r w:rsidRPr="00675642">
        <w:t>et qui persistaient monotonement</w:t>
      </w:r>
      <w:r w:rsidR="00EE5875">
        <w:t xml:space="preserve">, </w:t>
      </w:r>
      <w:r w:rsidRPr="00675642">
        <w:t>et qui s</w:t>
      </w:r>
      <w:r w:rsidR="00EE5875">
        <w:t>’</w:t>
      </w:r>
      <w:r w:rsidRPr="00675642">
        <w:t>affirmaient discr</w:t>
      </w:r>
      <w:r w:rsidRPr="00675642">
        <w:t>è</w:t>
      </w:r>
      <w:r w:rsidRPr="00675642">
        <w:t>tement dans le tumulte</w:t>
      </w:r>
      <w:r w:rsidR="00EE5875">
        <w:t xml:space="preserve">, </w:t>
      </w:r>
      <w:r w:rsidRPr="00675642">
        <w:t>doucement</w:t>
      </w:r>
      <w:r w:rsidR="00EE5875">
        <w:t xml:space="preserve">, </w:t>
      </w:r>
      <w:r w:rsidRPr="00675642">
        <w:t>avec la régularité d</w:t>
      </w:r>
      <w:r w:rsidR="00EE5875">
        <w:t>’</w:t>
      </w:r>
      <w:r w:rsidRPr="00675642">
        <w:t>une pulsation</w:t>
      </w:r>
      <w:r w:rsidR="00EE5875">
        <w:t>.</w:t>
      </w:r>
    </w:p>
    <w:p w14:paraId="4CD776B8" w14:textId="77777777" w:rsidR="00EE5875" w:rsidRDefault="00457E89" w:rsidP="00457E89">
      <w:r w:rsidRPr="00675642">
        <w:t>Cela ne venait-il pas de mon cœur</w:t>
      </w:r>
      <w:r w:rsidR="00EE5875">
        <w:t xml:space="preserve"> ? </w:t>
      </w:r>
      <w:r w:rsidRPr="00675642">
        <w:t>Non</w:t>
      </w:r>
      <w:r w:rsidR="00EE5875">
        <w:t> !</w:t>
      </w:r>
    </w:p>
    <w:p w14:paraId="6A7B497E" w14:textId="77777777" w:rsidR="00EE5875" w:rsidRDefault="00457E89" w:rsidP="00457E89">
      <w:r w:rsidRPr="00675642">
        <w:t>Après cette dernière défaillance</w:t>
      </w:r>
      <w:r w:rsidR="00EE5875">
        <w:t xml:space="preserve">, </w:t>
      </w:r>
      <w:r w:rsidRPr="00675642">
        <w:t>je réussissais à m</w:t>
      </w:r>
      <w:r w:rsidR="00EE5875">
        <w:t>’</w:t>
      </w:r>
      <w:r w:rsidRPr="00675642">
        <w:t>orienter</w:t>
      </w:r>
      <w:r w:rsidR="00EE5875">
        <w:t>.</w:t>
      </w:r>
    </w:p>
    <w:p w14:paraId="47238A5D" w14:textId="77777777" w:rsidR="00EE5875" w:rsidRDefault="00457E89" w:rsidP="00457E89">
      <w:r w:rsidRPr="00675642">
        <w:t>Cela retentissait librement</w:t>
      </w:r>
      <w:r w:rsidR="00EE5875">
        <w:t xml:space="preserve">. </w:t>
      </w:r>
      <w:r w:rsidRPr="00675642">
        <w:t>C</w:t>
      </w:r>
      <w:r w:rsidR="00EE5875">
        <w:t>’</w:t>
      </w:r>
      <w:r w:rsidRPr="00675642">
        <w:t>étaient de petits cris</w:t>
      </w:r>
      <w:r w:rsidR="00EE5875">
        <w:t xml:space="preserve">, </w:t>
      </w:r>
      <w:r w:rsidRPr="00675642">
        <w:t>faibles</w:t>
      </w:r>
      <w:r w:rsidR="00EE5875">
        <w:t xml:space="preserve">, </w:t>
      </w:r>
      <w:r w:rsidRPr="00675642">
        <w:t>espacés</w:t>
      </w:r>
      <w:r w:rsidR="00EE5875">
        <w:t xml:space="preserve">, </w:t>
      </w:r>
      <w:r w:rsidRPr="00675642">
        <w:t>que n</w:t>
      </w:r>
      <w:r w:rsidR="00EE5875">
        <w:t>’</w:t>
      </w:r>
      <w:r w:rsidRPr="00675642">
        <w:t>arrivait pas à couvrir la clameur des canons</w:t>
      </w:r>
      <w:r w:rsidR="00EE5875">
        <w:t>.</w:t>
      </w:r>
    </w:p>
    <w:p w14:paraId="7A207A92" w14:textId="77777777" w:rsidR="00EE5875" w:rsidRDefault="00457E89" w:rsidP="00457E89">
      <w:r w:rsidRPr="00675642">
        <w:t>Les voix du passé</w:t>
      </w:r>
      <w:r w:rsidR="00EE5875">
        <w:t xml:space="preserve"> ? </w:t>
      </w:r>
      <w:r w:rsidRPr="00675642">
        <w:t>du présent</w:t>
      </w:r>
      <w:r w:rsidR="00EE5875">
        <w:t xml:space="preserve"> ? </w:t>
      </w:r>
      <w:r w:rsidRPr="00675642">
        <w:t>du futur</w:t>
      </w:r>
      <w:r w:rsidR="00EE5875">
        <w:t> ?</w:t>
      </w:r>
    </w:p>
    <w:p w14:paraId="08439D11" w14:textId="77777777" w:rsidR="00EE5875" w:rsidRDefault="00457E89" w:rsidP="00457E89">
      <w:r w:rsidRPr="00675642">
        <w:t>Je m</w:t>
      </w:r>
      <w:r w:rsidR="00EE5875">
        <w:t>’</w:t>
      </w:r>
      <w:r w:rsidRPr="00675642">
        <w:t>orientais</w:t>
      </w:r>
      <w:r w:rsidR="00EE5875">
        <w:t>.</w:t>
      </w:r>
    </w:p>
    <w:p w14:paraId="3E1D1F6F" w14:textId="77777777" w:rsidR="00EE5875" w:rsidRDefault="00457E89" w:rsidP="00457E89">
      <w:r w:rsidRPr="00675642">
        <w:t>Nous étions pour lors sur la Somme</w:t>
      </w:r>
      <w:r w:rsidR="00EE5875">
        <w:t>.</w:t>
      </w:r>
    </w:p>
    <w:p w14:paraId="3C4D5048" w14:textId="77777777" w:rsidR="00EE5875" w:rsidRDefault="00457E89" w:rsidP="00457E89">
      <w:r w:rsidRPr="00675642">
        <w:t>Cela venait de l</w:t>
      </w:r>
      <w:r w:rsidR="00EE5875">
        <w:t>’</w:t>
      </w:r>
      <w:r w:rsidRPr="00675642">
        <w:t>eau</w:t>
      </w:r>
      <w:r w:rsidR="00EE5875">
        <w:t>.</w:t>
      </w:r>
    </w:p>
    <w:p w14:paraId="11B38FD4" w14:textId="77777777" w:rsidR="00EE5875" w:rsidRDefault="00457E89" w:rsidP="00457E89">
      <w:r w:rsidRPr="00675642">
        <w:lastRenderedPageBreak/>
        <w:t>Je filais comme un rat dans les marais dont je connaissais tous les détours</w:t>
      </w:r>
      <w:r w:rsidR="00EE5875">
        <w:t xml:space="preserve">. </w:t>
      </w:r>
      <w:r w:rsidRPr="00675642">
        <w:t>Je plongeais entre les roseaux</w:t>
      </w:r>
      <w:r w:rsidR="00EE5875">
        <w:t xml:space="preserve">. </w:t>
      </w:r>
      <w:r w:rsidRPr="00675642">
        <w:t>J</w:t>
      </w:r>
      <w:r w:rsidR="00EE5875">
        <w:t>’</w:t>
      </w:r>
      <w:r w:rsidRPr="00675642">
        <w:t>atteignais un vieil affût de chasse abandonné depuis 14</w:t>
      </w:r>
      <w:r w:rsidR="00EE5875">
        <w:t xml:space="preserve">. </w:t>
      </w:r>
      <w:r w:rsidRPr="00675642">
        <w:t>Je m</w:t>
      </w:r>
      <w:r w:rsidR="00EE5875">
        <w:t>’</w:t>
      </w:r>
      <w:r w:rsidRPr="00675642">
        <w:t>y étendais tout du long</w:t>
      </w:r>
      <w:r w:rsidR="00EE5875">
        <w:t xml:space="preserve">. </w:t>
      </w:r>
      <w:r w:rsidRPr="00675642">
        <w:t>Je restais immobile</w:t>
      </w:r>
      <w:r w:rsidR="00EE5875">
        <w:t xml:space="preserve">. </w:t>
      </w:r>
      <w:r w:rsidRPr="00675642">
        <w:t>La vie était là</w:t>
      </w:r>
      <w:r w:rsidR="00EE5875">
        <w:t xml:space="preserve">, </w:t>
      </w:r>
      <w:r w:rsidRPr="00675642">
        <w:t>derrière un paillon</w:t>
      </w:r>
      <w:r w:rsidR="00EE5875">
        <w:t xml:space="preserve">. </w:t>
      </w:r>
      <w:r w:rsidRPr="00675642">
        <w:t>Je l</w:t>
      </w:r>
      <w:r w:rsidR="00EE5875">
        <w:t>’</w:t>
      </w:r>
      <w:r w:rsidRPr="00675642">
        <w:t>entendais jacasser</w:t>
      </w:r>
      <w:r w:rsidR="00EE5875">
        <w:t xml:space="preserve">, </w:t>
      </w:r>
      <w:r w:rsidRPr="00675642">
        <w:t>caqueter</w:t>
      </w:r>
      <w:r w:rsidR="00EE5875">
        <w:t xml:space="preserve">, </w:t>
      </w:r>
      <w:r w:rsidRPr="00675642">
        <w:t>rire</w:t>
      </w:r>
      <w:r w:rsidR="00EE5875">
        <w:t xml:space="preserve">. </w:t>
      </w:r>
      <w:r w:rsidRPr="00675642">
        <w:t>Canards</w:t>
      </w:r>
      <w:r w:rsidR="00EE5875">
        <w:t xml:space="preserve">, </w:t>
      </w:r>
      <w:r w:rsidRPr="00675642">
        <w:t>poules d</w:t>
      </w:r>
      <w:r w:rsidR="00EE5875">
        <w:t>’</w:t>
      </w:r>
      <w:r w:rsidRPr="00675642">
        <w:t>eau</w:t>
      </w:r>
      <w:r w:rsidR="00EE5875">
        <w:t xml:space="preserve">, </w:t>
      </w:r>
      <w:r w:rsidRPr="00675642">
        <w:t>plongeons</w:t>
      </w:r>
      <w:r w:rsidR="00EE5875">
        <w:t xml:space="preserve">, </w:t>
      </w:r>
      <w:r w:rsidRPr="00675642">
        <w:t>bécassines</w:t>
      </w:r>
      <w:r w:rsidR="00EE5875">
        <w:t xml:space="preserve">, </w:t>
      </w:r>
      <w:r w:rsidRPr="00675642">
        <w:t>pluviers</w:t>
      </w:r>
      <w:r w:rsidR="00EE5875">
        <w:t xml:space="preserve">, </w:t>
      </w:r>
      <w:r w:rsidRPr="00675642">
        <w:t>râles</w:t>
      </w:r>
      <w:r w:rsidR="00EE5875">
        <w:t xml:space="preserve">, </w:t>
      </w:r>
      <w:r w:rsidRPr="00675642">
        <w:t>s</w:t>
      </w:r>
      <w:r w:rsidR="00EE5875">
        <w:t>’</w:t>
      </w:r>
      <w:r w:rsidRPr="00675642">
        <w:t>ébattaient en toute i</w:t>
      </w:r>
      <w:r w:rsidRPr="00675642">
        <w:t>n</w:t>
      </w:r>
      <w:r w:rsidRPr="00675642">
        <w:t>nocence</w:t>
      </w:r>
      <w:r w:rsidR="00EE5875">
        <w:t xml:space="preserve">. </w:t>
      </w:r>
      <w:r w:rsidRPr="00675642">
        <w:t>J</w:t>
      </w:r>
      <w:r w:rsidR="00EE5875">
        <w:t>’</w:t>
      </w:r>
      <w:r w:rsidRPr="00675642">
        <w:t>écartais le clayonnage</w:t>
      </w:r>
      <w:r w:rsidR="00EE5875">
        <w:t xml:space="preserve">. </w:t>
      </w:r>
      <w:r w:rsidRPr="00675642">
        <w:t>J</w:t>
      </w:r>
      <w:r w:rsidR="00EE5875">
        <w:t>’</w:t>
      </w:r>
      <w:r w:rsidRPr="00675642">
        <w:t>étais seul à les voir</w:t>
      </w:r>
      <w:r w:rsidR="00EE5875">
        <w:t xml:space="preserve">. </w:t>
      </w:r>
      <w:r w:rsidRPr="00675642">
        <w:t>La nuit t</w:t>
      </w:r>
      <w:r w:rsidRPr="00675642">
        <w:t>i</w:t>
      </w:r>
      <w:r w:rsidRPr="00675642">
        <w:t>rait à sa fin</w:t>
      </w:r>
      <w:r w:rsidR="00EE5875">
        <w:t xml:space="preserve">. </w:t>
      </w:r>
      <w:r w:rsidRPr="00675642">
        <w:t>Je vivais</w:t>
      </w:r>
      <w:r w:rsidR="00EE5875">
        <w:t xml:space="preserve">. </w:t>
      </w:r>
      <w:r w:rsidRPr="00675642">
        <w:t>Je respirais</w:t>
      </w:r>
      <w:r w:rsidR="00EE5875">
        <w:t xml:space="preserve">. </w:t>
      </w:r>
      <w:r w:rsidRPr="00675642">
        <w:t>Ah</w:t>
      </w:r>
      <w:r w:rsidR="00EE5875">
        <w:t> !</w:t>
      </w:r>
    </w:p>
    <w:p w14:paraId="3CF1BFCF" w14:textId="7D0DB3B1" w:rsidR="00457E89" w:rsidRPr="00675642" w:rsidRDefault="00457E89" w:rsidP="00457E89"/>
    <w:p w14:paraId="3E127683" w14:textId="77777777" w:rsidR="00EE5875" w:rsidRDefault="00457E89" w:rsidP="00457E89">
      <w:r w:rsidRPr="00675642">
        <w:t>Je me souviens également d</w:t>
      </w:r>
      <w:r w:rsidR="00EE5875">
        <w:t>’</w:t>
      </w:r>
      <w:r w:rsidRPr="00675642">
        <w:t>un oiseau qui poussait</w:t>
      </w:r>
      <w:r w:rsidR="00EE5875">
        <w:t xml:space="preserve">, </w:t>
      </w:r>
      <w:r w:rsidRPr="00675642">
        <w:t>sol</w:t>
      </w:r>
      <w:r w:rsidRPr="00675642">
        <w:t>i</w:t>
      </w:r>
      <w:r w:rsidRPr="00675642">
        <w:t>taire</w:t>
      </w:r>
      <w:r w:rsidR="00EE5875">
        <w:t xml:space="preserve">, </w:t>
      </w:r>
      <w:r w:rsidRPr="00675642">
        <w:t>un cri de balançoire</w:t>
      </w:r>
      <w:r w:rsidR="00EE5875">
        <w:t xml:space="preserve">. </w:t>
      </w:r>
      <w:r w:rsidRPr="00675642">
        <w:t>Personne n</w:t>
      </w:r>
      <w:r w:rsidR="00EE5875">
        <w:t>’</w:t>
      </w:r>
      <w:r w:rsidRPr="00675642">
        <w:t>a jamais su me dire son nom</w:t>
      </w:r>
      <w:r w:rsidR="00EE5875">
        <w:t xml:space="preserve">. </w:t>
      </w:r>
      <w:r w:rsidRPr="00675642">
        <w:t>On le voyait parfois au ras des marais rider l</w:t>
      </w:r>
      <w:r w:rsidR="00EE5875">
        <w:t>’</w:t>
      </w:r>
      <w:r w:rsidRPr="00675642">
        <w:t>eau du bout des ailes</w:t>
      </w:r>
      <w:r w:rsidR="00EE5875">
        <w:t xml:space="preserve">, </w:t>
      </w:r>
      <w:r w:rsidRPr="00675642">
        <w:t>tant son vol était bas</w:t>
      </w:r>
      <w:r w:rsidR="00EE5875">
        <w:t xml:space="preserve">. </w:t>
      </w:r>
      <w:r w:rsidRPr="00675642">
        <w:t>C</w:t>
      </w:r>
      <w:r w:rsidR="00EE5875">
        <w:t>’</w:t>
      </w:r>
      <w:r w:rsidRPr="00675642">
        <w:t>était un oiseau fuyant</w:t>
      </w:r>
      <w:r w:rsidR="00EE5875">
        <w:t xml:space="preserve">, </w:t>
      </w:r>
      <w:r w:rsidRPr="00675642">
        <w:t>en fo</w:t>
      </w:r>
      <w:r w:rsidRPr="00675642">
        <w:t>r</w:t>
      </w:r>
      <w:r w:rsidRPr="00675642">
        <w:t>me de faucille volante</w:t>
      </w:r>
      <w:r w:rsidR="00EE5875">
        <w:t xml:space="preserve">, </w:t>
      </w:r>
      <w:r w:rsidRPr="00675642">
        <w:t>zigzagante</w:t>
      </w:r>
      <w:r w:rsidR="00EE5875">
        <w:t xml:space="preserve">, </w:t>
      </w:r>
      <w:r w:rsidRPr="00675642">
        <w:t>rasante</w:t>
      </w:r>
      <w:r w:rsidR="00EE5875">
        <w:t xml:space="preserve">. </w:t>
      </w:r>
      <w:r w:rsidRPr="00675642">
        <w:t>Comme un boom</w:t>
      </w:r>
      <w:r w:rsidRPr="00675642">
        <w:t>e</w:t>
      </w:r>
      <w:r w:rsidRPr="00675642">
        <w:t>rang</w:t>
      </w:r>
      <w:r w:rsidR="00EE5875">
        <w:t xml:space="preserve">, </w:t>
      </w:r>
      <w:r w:rsidRPr="00675642">
        <w:t>il revenait toujours à la même place et aussitôt posé</w:t>
      </w:r>
      <w:r w:rsidR="00EE5875">
        <w:t xml:space="preserve">, </w:t>
      </w:r>
      <w:r w:rsidRPr="00675642">
        <w:t>il j</w:t>
      </w:r>
      <w:r w:rsidRPr="00675642">
        <w:t>e</w:t>
      </w:r>
      <w:r w:rsidRPr="00675642">
        <w:t>tait encore son cri mal huilé</w:t>
      </w:r>
      <w:r w:rsidR="00EE5875">
        <w:t xml:space="preserve">. </w:t>
      </w:r>
      <w:r w:rsidRPr="00675642">
        <w:t>C</w:t>
      </w:r>
      <w:r w:rsidR="00EE5875">
        <w:t>’</w:t>
      </w:r>
      <w:r w:rsidRPr="00675642">
        <w:t>était un oiseau brunâtre</w:t>
      </w:r>
      <w:r w:rsidR="00EE5875">
        <w:t xml:space="preserve">, </w:t>
      </w:r>
      <w:r w:rsidRPr="00675642">
        <w:t>bien galbé</w:t>
      </w:r>
      <w:r w:rsidR="00EE5875">
        <w:t>.</w:t>
      </w:r>
    </w:p>
    <w:p w14:paraId="2E8C70DC" w14:textId="77777777" w:rsidR="00EE5875" w:rsidRDefault="00457E89" w:rsidP="00457E89">
      <w:r w:rsidRPr="00675642">
        <w:t>J</w:t>
      </w:r>
      <w:r w:rsidR="00EE5875">
        <w:t>’</w:t>
      </w:r>
      <w:r w:rsidRPr="00675642">
        <w:t>observais cet oiseau tout en écoutant distraitement les propos de mes compagnons de débauche</w:t>
      </w:r>
      <w:r w:rsidR="00EE5875">
        <w:t>.</w:t>
      </w:r>
    </w:p>
    <w:p w14:paraId="11A97473" w14:textId="77777777" w:rsidR="00EE5875" w:rsidRDefault="00457E89" w:rsidP="00457E89">
      <w:r w:rsidRPr="00675642">
        <w:t xml:space="preserve">Il y avait là le gros </w:t>
      </w:r>
      <w:proofErr w:type="spellStart"/>
      <w:r w:rsidRPr="00675642">
        <w:rPr>
          <w:i/>
          <w:iCs/>
        </w:rPr>
        <w:t>Kugelhopf</w:t>
      </w:r>
      <w:proofErr w:type="spellEnd"/>
      <w:r w:rsidR="00EE5875">
        <w:rPr>
          <w:i/>
          <w:iCs/>
        </w:rPr>
        <w:t xml:space="preserve">, </w:t>
      </w:r>
      <w:r w:rsidRPr="00675642">
        <w:t>un ingénieur suisse qui avait fait une fortune immense en fournissant des traverses de ch</w:t>
      </w:r>
      <w:r w:rsidRPr="00675642">
        <w:t>e</w:t>
      </w:r>
      <w:r w:rsidRPr="00675642">
        <w:t>min de fer pourries pour la construction du Transsibérien</w:t>
      </w:r>
      <w:r w:rsidR="00EE5875">
        <w:t xml:space="preserve"> ; </w:t>
      </w:r>
      <w:proofErr w:type="spellStart"/>
      <w:r w:rsidRPr="00675642">
        <w:rPr>
          <w:i/>
          <w:iCs/>
        </w:rPr>
        <w:t>S</w:t>
      </w:r>
      <w:r w:rsidRPr="00675642">
        <w:rPr>
          <w:i/>
          <w:iCs/>
        </w:rPr>
        <w:t>u</w:t>
      </w:r>
      <w:r w:rsidRPr="00675642">
        <w:rPr>
          <w:i/>
          <w:iCs/>
        </w:rPr>
        <w:t>suce</w:t>
      </w:r>
      <w:proofErr w:type="spellEnd"/>
      <w:r w:rsidR="00EE5875">
        <w:rPr>
          <w:i/>
          <w:iCs/>
        </w:rPr>
        <w:t xml:space="preserve">, </w:t>
      </w:r>
      <w:r w:rsidRPr="00675642">
        <w:t>lieutenant à la Garde</w:t>
      </w:r>
      <w:r w:rsidR="00EE5875">
        <w:t xml:space="preserve">, </w:t>
      </w:r>
      <w:r w:rsidRPr="00675642">
        <w:t>que les femmes surnommaient e</w:t>
      </w:r>
      <w:r w:rsidRPr="00675642">
        <w:t>n</w:t>
      </w:r>
      <w:r w:rsidRPr="00675642">
        <w:t xml:space="preserve">core le </w:t>
      </w:r>
      <w:r w:rsidRPr="00675642">
        <w:rPr>
          <w:i/>
          <w:iCs/>
        </w:rPr>
        <w:t>Prince-Corset</w:t>
      </w:r>
      <w:r w:rsidRPr="00675642">
        <w:t xml:space="preserve"> ou le </w:t>
      </w:r>
      <w:r w:rsidRPr="00675642">
        <w:rPr>
          <w:i/>
          <w:iCs/>
        </w:rPr>
        <w:t>Bel Oscar</w:t>
      </w:r>
      <w:r w:rsidR="00EE5875">
        <w:t xml:space="preserve"> ; </w:t>
      </w:r>
      <w:r w:rsidRPr="00675642">
        <w:t>les banquiers Pantaléon Frères</w:t>
      </w:r>
      <w:r w:rsidR="00EE5875">
        <w:t xml:space="preserve">, </w:t>
      </w:r>
      <w:r w:rsidRPr="00675642">
        <w:t xml:space="preserve">plus connus en Bourse sous leur sobriquet de </w:t>
      </w:r>
      <w:r w:rsidRPr="00675642">
        <w:rPr>
          <w:i/>
          <w:iCs/>
        </w:rPr>
        <w:t>les Chem</w:t>
      </w:r>
      <w:r w:rsidRPr="00675642">
        <w:rPr>
          <w:i/>
          <w:iCs/>
        </w:rPr>
        <w:t>i</w:t>
      </w:r>
      <w:r w:rsidRPr="00675642">
        <w:rPr>
          <w:i/>
          <w:iCs/>
        </w:rPr>
        <w:t>ses sales</w:t>
      </w:r>
      <w:r w:rsidR="00EE5875">
        <w:t xml:space="preserve"> ; </w:t>
      </w:r>
      <w:r w:rsidRPr="00675642">
        <w:rPr>
          <w:i/>
          <w:iCs/>
        </w:rPr>
        <w:t>la Vierge folle</w:t>
      </w:r>
      <w:r w:rsidR="00EE5875">
        <w:rPr>
          <w:i/>
          <w:iCs/>
        </w:rPr>
        <w:t xml:space="preserve">, </w:t>
      </w:r>
      <w:r w:rsidRPr="00675642">
        <w:t>une éthéromane</w:t>
      </w:r>
      <w:r w:rsidR="00EE5875">
        <w:t xml:space="preserve"> ; </w:t>
      </w:r>
      <w:r w:rsidRPr="00675642">
        <w:rPr>
          <w:i/>
          <w:iCs/>
        </w:rPr>
        <w:t>Miss Pipi</w:t>
      </w:r>
      <w:r w:rsidR="00EE5875">
        <w:rPr>
          <w:i/>
          <w:iCs/>
        </w:rPr>
        <w:t xml:space="preserve">, </w:t>
      </w:r>
      <w:r w:rsidRPr="00675642">
        <w:t>une viei</w:t>
      </w:r>
      <w:r w:rsidRPr="00675642">
        <w:t>l</w:t>
      </w:r>
      <w:r w:rsidRPr="00675642">
        <w:t xml:space="preserve">le écuyère </w:t>
      </w:r>
      <w:proofErr w:type="spellStart"/>
      <w:r w:rsidRPr="00675642">
        <w:t>toussotante</w:t>
      </w:r>
      <w:proofErr w:type="spellEnd"/>
      <w:r w:rsidR="00EE5875">
        <w:t xml:space="preserve">, </w:t>
      </w:r>
      <w:r w:rsidRPr="00675642">
        <w:t>larmoyante</w:t>
      </w:r>
      <w:r w:rsidR="00EE5875">
        <w:t xml:space="preserve">, </w:t>
      </w:r>
      <w:r w:rsidRPr="00675642">
        <w:t>râlante</w:t>
      </w:r>
      <w:r w:rsidR="00EE5875">
        <w:t xml:space="preserve"> ; </w:t>
      </w:r>
      <w:r w:rsidRPr="00675642">
        <w:t>deux</w:t>
      </w:r>
      <w:r w:rsidR="00EE5875">
        <w:t xml:space="preserve">, </w:t>
      </w:r>
      <w:r w:rsidRPr="00675642">
        <w:t>trois jeunes filles hongroises qui faisaient leur début dans la noce et qui n</w:t>
      </w:r>
      <w:r w:rsidR="00EE5875">
        <w:t>’</w:t>
      </w:r>
      <w:r w:rsidRPr="00675642">
        <w:t>avaient pas encore de surnoms</w:t>
      </w:r>
      <w:r w:rsidR="00EE5875">
        <w:t xml:space="preserve"> ; </w:t>
      </w:r>
      <w:r w:rsidRPr="00675642">
        <w:t>moi</w:t>
      </w:r>
      <w:r w:rsidR="00EE5875">
        <w:t xml:space="preserve">, </w:t>
      </w:r>
      <w:r w:rsidRPr="00675642">
        <w:t xml:space="preserve">surnommé en ville </w:t>
      </w:r>
      <w:r w:rsidRPr="00675642">
        <w:rPr>
          <w:i/>
          <w:iCs/>
        </w:rPr>
        <w:t>le Veinard</w:t>
      </w:r>
      <w:r w:rsidR="00EE5875">
        <w:rPr>
          <w:i/>
          <w:iCs/>
        </w:rPr>
        <w:t xml:space="preserve">, </w:t>
      </w:r>
      <w:r w:rsidRPr="00675642">
        <w:t xml:space="preserve">à cause de mes trotteurs qui gagnaient toutes </w:t>
      </w:r>
      <w:r w:rsidRPr="00675642">
        <w:lastRenderedPageBreak/>
        <w:t>les cou</w:t>
      </w:r>
      <w:r w:rsidRPr="00675642">
        <w:t>r</w:t>
      </w:r>
      <w:r w:rsidRPr="00675642">
        <w:t>ses</w:t>
      </w:r>
      <w:r w:rsidR="00EE5875">
        <w:t xml:space="preserve">, </w:t>
      </w:r>
      <w:r w:rsidRPr="00675642">
        <w:t>et dans l</w:t>
      </w:r>
      <w:r w:rsidR="00EE5875">
        <w:t>’</w:t>
      </w:r>
      <w:r w:rsidRPr="00675642">
        <w:t>intimité</w:t>
      </w:r>
      <w:r w:rsidR="00EE5875">
        <w:t xml:space="preserve">, </w:t>
      </w:r>
      <w:r w:rsidRPr="00675642">
        <w:rPr>
          <w:i/>
          <w:iCs/>
        </w:rPr>
        <w:t>le Roi Bluff</w:t>
      </w:r>
      <w:r w:rsidR="00EE5875">
        <w:rPr>
          <w:i/>
          <w:iCs/>
        </w:rPr>
        <w:t xml:space="preserve">, </w:t>
      </w:r>
      <w:r w:rsidRPr="00675642">
        <w:t>à cause des concessions de pêche que j</w:t>
      </w:r>
      <w:r w:rsidR="00EE5875">
        <w:t>’</w:t>
      </w:r>
      <w:r w:rsidRPr="00675642">
        <w:t>avais obtenues du Gouvernement Impérial</w:t>
      </w:r>
      <w:r w:rsidR="00EE5875">
        <w:t xml:space="preserve"> (</w:t>
      </w:r>
      <w:r w:rsidRPr="00675642">
        <w:t>entre e</w:t>
      </w:r>
      <w:r w:rsidRPr="00675642">
        <w:t>l</w:t>
      </w:r>
      <w:r w:rsidRPr="00675642">
        <w:t>les les théâtreuses m</w:t>
      </w:r>
      <w:r w:rsidR="00EE5875">
        <w:t>’</w:t>
      </w:r>
      <w:r w:rsidRPr="00675642">
        <w:t xml:space="preserve">appelaient </w:t>
      </w:r>
      <w:r w:rsidRPr="00675642">
        <w:rPr>
          <w:i/>
          <w:iCs/>
        </w:rPr>
        <w:t>Mille Livres et Une Nuit</w:t>
      </w:r>
      <w:r w:rsidR="00EE5875">
        <w:rPr>
          <w:i/>
          <w:iCs/>
        </w:rPr>
        <w:t xml:space="preserve">, </w:t>
      </w:r>
      <w:r w:rsidRPr="00675642">
        <w:t>à ca</w:t>
      </w:r>
      <w:r w:rsidRPr="00675642">
        <w:t>u</w:t>
      </w:r>
      <w:r w:rsidRPr="00675642">
        <w:t>se du tarif dont je payais leurs faveurs et parce que je ne voulais jamais passer plus d</w:t>
      </w:r>
      <w:r w:rsidR="00EE5875">
        <w:t>’</w:t>
      </w:r>
      <w:r w:rsidRPr="00675642">
        <w:t>une nuit avec aucune d</w:t>
      </w:r>
      <w:r w:rsidR="00EE5875">
        <w:t>’</w:t>
      </w:r>
      <w:r w:rsidRPr="00675642">
        <w:t>elles</w:t>
      </w:r>
      <w:r w:rsidR="00EE5875">
        <w:t>)…</w:t>
      </w:r>
    </w:p>
    <w:p w14:paraId="6993C821" w14:textId="77777777" w:rsidR="00EE5875" w:rsidRDefault="00457E89" w:rsidP="00457E89">
      <w:r w:rsidRPr="00675642">
        <w:t>C</w:t>
      </w:r>
      <w:r w:rsidR="00EE5875">
        <w:t>’</w:t>
      </w:r>
      <w:r w:rsidRPr="00675642">
        <w:t>était une de nos premières parties</w:t>
      </w:r>
      <w:r w:rsidR="00EE5875">
        <w:t xml:space="preserve">, </w:t>
      </w:r>
      <w:r w:rsidRPr="00675642">
        <w:t>car c</w:t>
      </w:r>
      <w:r w:rsidR="00EE5875">
        <w:t>’</w:t>
      </w:r>
      <w:r w:rsidRPr="00675642">
        <w:t>était encore une fois le printemps</w:t>
      </w:r>
      <w:r w:rsidR="00EE5875">
        <w:t xml:space="preserve">, </w:t>
      </w:r>
      <w:r w:rsidRPr="00675642">
        <w:t>ce printemps aigre-doux de Saint-Pétersbourg qui sent la poussière</w:t>
      </w:r>
      <w:r w:rsidR="00EE5875">
        <w:t xml:space="preserve">, </w:t>
      </w:r>
      <w:r w:rsidRPr="00675642">
        <w:t>l</w:t>
      </w:r>
      <w:r w:rsidR="00EE5875">
        <w:t>’</w:t>
      </w:r>
      <w:r w:rsidRPr="00675642">
        <w:t>ammoniaque</w:t>
      </w:r>
      <w:r w:rsidR="00EE5875">
        <w:t xml:space="preserve">, </w:t>
      </w:r>
      <w:r w:rsidRPr="00675642">
        <w:t>le crottin et</w:t>
      </w:r>
      <w:r w:rsidR="00EE5875">
        <w:t xml:space="preserve">, </w:t>
      </w:r>
      <w:r w:rsidRPr="00675642">
        <w:t>aux Îles</w:t>
      </w:r>
      <w:r w:rsidR="00EE5875">
        <w:t xml:space="preserve">, </w:t>
      </w:r>
      <w:r w:rsidRPr="00675642">
        <w:t>le bouleau</w:t>
      </w:r>
      <w:r w:rsidR="00EE5875">
        <w:t xml:space="preserve">, </w:t>
      </w:r>
      <w:r w:rsidRPr="00675642">
        <w:t>le jonc</w:t>
      </w:r>
      <w:r w:rsidR="00EE5875">
        <w:t xml:space="preserve">, </w:t>
      </w:r>
      <w:r w:rsidRPr="00675642">
        <w:t>l</w:t>
      </w:r>
      <w:r w:rsidR="00EE5875">
        <w:t>’</w:t>
      </w:r>
      <w:r w:rsidRPr="00675642">
        <w:t>airelle</w:t>
      </w:r>
      <w:r w:rsidR="00EE5875">
        <w:t xml:space="preserve">, </w:t>
      </w:r>
      <w:r w:rsidRPr="00675642">
        <w:t>puis</w:t>
      </w:r>
      <w:r w:rsidR="00EE5875">
        <w:t xml:space="preserve">, </w:t>
      </w:r>
      <w:r w:rsidRPr="00675642">
        <w:t>soudain</w:t>
      </w:r>
      <w:r w:rsidR="00EE5875">
        <w:t xml:space="preserve">, </w:t>
      </w:r>
      <w:r w:rsidRPr="00675642">
        <w:t>le cosmétique tzigane et la cuisine française des frères Cubas</w:t>
      </w:r>
      <w:r w:rsidR="00EE5875">
        <w:t xml:space="preserve">, </w:t>
      </w:r>
      <w:r w:rsidRPr="00675642">
        <w:t>ce qui émoustille et cha</w:t>
      </w:r>
      <w:r w:rsidRPr="00675642">
        <w:t>m</w:t>
      </w:r>
      <w:r w:rsidRPr="00675642">
        <w:t>pagnise le rire des femmes</w:t>
      </w:r>
      <w:r w:rsidR="00EE5875">
        <w:t xml:space="preserve">, </w:t>
      </w:r>
      <w:r w:rsidRPr="00675642">
        <w:t>quand on descend de vo</w:t>
      </w:r>
      <w:r w:rsidRPr="00675642">
        <w:t>i</w:t>
      </w:r>
      <w:r w:rsidRPr="00675642">
        <w:t>ture pour pénétrer dans ce fameux restaurant</w:t>
      </w:r>
      <w:r w:rsidR="00EE5875">
        <w:t>.</w:t>
      </w:r>
    </w:p>
    <w:p w14:paraId="512127E3" w14:textId="77777777" w:rsidR="00EE5875" w:rsidRDefault="00457E89" w:rsidP="00457E89">
      <w:r w:rsidRPr="00675642">
        <w:t>Ah</w:t>
      </w:r>
      <w:r w:rsidR="00EE5875">
        <w:t xml:space="preserve"> ! </w:t>
      </w:r>
      <w:r w:rsidRPr="00675642">
        <w:t>ce printemps saint-pétersbourgeois</w:t>
      </w:r>
      <w:r w:rsidR="00EE5875">
        <w:t> !</w:t>
      </w:r>
    </w:p>
    <w:p w14:paraId="37A07318" w14:textId="77777777" w:rsidR="00EE5875" w:rsidRDefault="00457E89" w:rsidP="00457E89">
      <w:r w:rsidRPr="00675642">
        <w:t>Ah</w:t>
      </w:r>
      <w:r w:rsidR="00EE5875">
        <w:t xml:space="preserve"> ! </w:t>
      </w:r>
      <w:r w:rsidRPr="00675642">
        <w:t>ce premier rire féminin en plein air</w:t>
      </w:r>
      <w:r w:rsidR="00EE5875">
        <w:t xml:space="preserve">, </w:t>
      </w:r>
      <w:r w:rsidRPr="00675642">
        <w:t>ces baisers écha</w:t>
      </w:r>
      <w:r w:rsidRPr="00675642">
        <w:t>n</w:t>
      </w:r>
      <w:r w:rsidRPr="00675642">
        <w:t>gés</w:t>
      </w:r>
      <w:r w:rsidR="00EE5875">
        <w:t xml:space="preserve">, </w:t>
      </w:r>
      <w:r w:rsidRPr="00675642">
        <w:t>ces caresses goulues</w:t>
      </w:r>
      <w:r w:rsidR="00EE5875">
        <w:t xml:space="preserve">, </w:t>
      </w:r>
      <w:r w:rsidRPr="00675642">
        <w:t>ces plantureux soupers dans la l</w:t>
      </w:r>
      <w:r w:rsidRPr="00675642">
        <w:t>u</w:t>
      </w:r>
      <w:r w:rsidRPr="00675642">
        <w:t>mière crépusculaire</w:t>
      </w:r>
      <w:r w:rsidR="00EE5875">
        <w:t xml:space="preserve">, </w:t>
      </w:r>
      <w:r w:rsidRPr="00675642">
        <w:t>douteuse et renaissante</w:t>
      </w:r>
      <w:r w:rsidR="00EE5875">
        <w:t xml:space="preserve">, </w:t>
      </w:r>
      <w:r w:rsidRPr="00675642">
        <w:t>cet appétit cha</w:t>
      </w:r>
      <w:r w:rsidRPr="00675642">
        <w:t>r</w:t>
      </w:r>
      <w:r w:rsidRPr="00675642">
        <w:t>nel</w:t>
      </w:r>
      <w:r w:rsidR="00EE5875">
        <w:t xml:space="preserve">, </w:t>
      </w:r>
      <w:r w:rsidRPr="00675642">
        <w:t>cette ivresse physique</w:t>
      </w:r>
      <w:r w:rsidR="00EE5875">
        <w:t xml:space="preserve">, </w:t>
      </w:r>
      <w:r w:rsidRPr="00675642">
        <w:t>ce bonheur visible des corps</w:t>
      </w:r>
      <w:r w:rsidR="00EE5875">
        <w:t xml:space="preserve">, </w:t>
      </w:r>
      <w:r w:rsidRPr="00675642">
        <w:t>cet épanouissement sensuel à table</w:t>
      </w:r>
      <w:r w:rsidR="00EE5875">
        <w:t xml:space="preserve">, </w:t>
      </w:r>
      <w:r w:rsidRPr="00675642">
        <w:t>on ne connaît ça que dans les pays du Nord</w:t>
      </w:r>
      <w:r w:rsidR="00EE5875">
        <w:t xml:space="preserve">, </w:t>
      </w:r>
      <w:r w:rsidRPr="00675642">
        <w:t>au printemps</w:t>
      </w:r>
      <w:r w:rsidR="00EE5875">
        <w:t> !</w:t>
      </w:r>
    </w:p>
    <w:p w14:paraId="4CB8A736" w14:textId="77777777" w:rsidR="00EE5875" w:rsidRDefault="00EE5875" w:rsidP="00457E89">
      <w:r>
        <w:t>— </w:t>
      </w:r>
      <w:r w:rsidR="00457E89" w:rsidRPr="00675642">
        <w:t>En amour</w:t>
      </w:r>
      <w:r>
        <w:t xml:space="preserve">, </w:t>
      </w:r>
      <w:r w:rsidR="00457E89" w:rsidRPr="00675642">
        <w:t>il n</w:t>
      </w:r>
      <w:r>
        <w:t>’</w:t>
      </w:r>
      <w:r w:rsidR="00457E89" w:rsidRPr="00675642">
        <w:t>y a que la couleur des bas de soie qui v</w:t>
      </w:r>
      <w:r w:rsidR="00457E89" w:rsidRPr="00675642">
        <w:t>a</w:t>
      </w:r>
      <w:r w:rsidR="00457E89" w:rsidRPr="00675642">
        <w:t>rie</w:t>
      </w:r>
      <w:r>
        <w:t xml:space="preserve">, </w:t>
      </w:r>
      <w:r w:rsidR="00457E89" w:rsidRPr="00675642">
        <w:t>sinon</w:t>
      </w:r>
      <w:r>
        <w:t xml:space="preserve">, </w:t>
      </w:r>
      <w:r w:rsidR="00457E89" w:rsidRPr="00675642">
        <w:t>avec les femmes</w:t>
      </w:r>
      <w:r>
        <w:t xml:space="preserve">, </w:t>
      </w:r>
      <w:r w:rsidR="00457E89" w:rsidRPr="00675642">
        <w:t>c</w:t>
      </w:r>
      <w:r>
        <w:t>’</w:t>
      </w:r>
      <w:r w:rsidR="00457E89" w:rsidRPr="00675642">
        <w:t>est toujours la même chose</w:t>
      </w:r>
      <w:r>
        <w:t>.</w:t>
      </w:r>
    </w:p>
    <w:p w14:paraId="37589F95" w14:textId="77777777" w:rsidR="00EE5875" w:rsidRDefault="00457E89" w:rsidP="00457E89">
      <w:r w:rsidRPr="00675642">
        <w:t>Qui venait de lâcher cette ânerie</w:t>
      </w:r>
      <w:r w:rsidR="00EE5875">
        <w:t xml:space="preserve"> ? </w:t>
      </w:r>
      <w:r w:rsidRPr="00675642">
        <w:t>Je ne l</w:t>
      </w:r>
      <w:r w:rsidR="00EE5875">
        <w:t>’</w:t>
      </w:r>
      <w:r w:rsidRPr="00675642">
        <w:t>ai jamais su car</w:t>
      </w:r>
      <w:r w:rsidR="00EE5875">
        <w:t xml:space="preserve">, </w:t>
      </w:r>
      <w:r w:rsidRPr="00675642">
        <w:t>comme j</w:t>
      </w:r>
      <w:r w:rsidR="00EE5875">
        <w:t>’</w:t>
      </w:r>
      <w:r w:rsidRPr="00675642">
        <w:t>allais protester</w:t>
      </w:r>
      <w:r w:rsidR="00EE5875">
        <w:t xml:space="preserve">, </w:t>
      </w:r>
      <w:r w:rsidRPr="00675642">
        <w:t>une femme vint se planter devant moi</w:t>
      </w:r>
      <w:r w:rsidR="00EE5875">
        <w:t>.</w:t>
      </w:r>
    </w:p>
    <w:p w14:paraId="2FCDAC3A" w14:textId="77777777" w:rsidR="00EE5875" w:rsidRDefault="00457E89" w:rsidP="00457E89">
      <w:r w:rsidRPr="00675642">
        <w:t>D</w:t>
      </w:r>
      <w:r w:rsidR="00EE5875">
        <w:t>’</w:t>
      </w:r>
      <w:r w:rsidRPr="00675642">
        <w:t>où sortait-elle</w:t>
      </w:r>
      <w:r w:rsidR="00EE5875">
        <w:t xml:space="preserve"> ? </w:t>
      </w:r>
      <w:r w:rsidRPr="00675642">
        <w:t>Elle était grande</w:t>
      </w:r>
      <w:r w:rsidR="00EE5875">
        <w:t xml:space="preserve">, </w:t>
      </w:r>
      <w:r w:rsidRPr="00675642">
        <w:t>provocante et parai</w:t>
      </w:r>
      <w:r w:rsidRPr="00675642">
        <w:t>s</w:t>
      </w:r>
      <w:r w:rsidRPr="00675642">
        <w:t>sait surexcitée</w:t>
      </w:r>
      <w:r w:rsidR="00EE5875">
        <w:t xml:space="preserve">. </w:t>
      </w:r>
      <w:r w:rsidRPr="00675642">
        <w:t>Avait-elle saisi au passage un mot de cette phr</w:t>
      </w:r>
      <w:r w:rsidRPr="00675642">
        <w:t>a</w:t>
      </w:r>
      <w:r w:rsidRPr="00675642">
        <w:t>se creuse que l</w:t>
      </w:r>
      <w:r w:rsidR="00EE5875">
        <w:t>’</w:t>
      </w:r>
      <w:r w:rsidRPr="00675642">
        <w:t>un de nous venait d</w:t>
      </w:r>
      <w:r w:rsidR="00EE5875">
        <w:t>’</w:t>
      </w:r>
      <w:r w:rsidRPr="00675642">
        <w:t>émettre</w:t>
      </w:r>
      <w:r w:rsidR="00EE5875">
        <w:t xml:space="preserve"> ? </w:t>
      </w:r>
      <w:r w:rsidRPr="00675642">
        <w:t>Je ne sais</w:t>
      </w:r>
      <w:r w:rsidR="00EE5875">
        <w:t xml:space="preserve">. </w:t>
      </w:r>
      <w:r w:rsidRPr="00675642">
        <w:t>Bref</w:t>
      </w:r>
      <w:r w:rsidR="00EE5875">
        <w:t xml:space="preserve">, </w:t>
      </w:r>
      <w:r w:rsidRPr="00675642">
        <w:t>e</w:t>
      </w:r>
      <w:r w:rsidRPr="00675642">
        <w:t>l</w:t>
      </w:r>
      <w:r w:rsidRPr="00675642">
        <w:t>le se planta devant moi</w:t>
      </w:r>
      <w:r w:rsidR="00EE5875">
        <w:t> :</w:t>
      </w:r>
    </w:p>
    <w:p w14:paraId="58AF0D8C" w14:textId="77777777" w:rsidR="00EE5875" w:rsidRDefault="00EE5875" w:rsidP="00457E89">
      <w:r>
        <w:lastRenderedPageBreak/>
        <w:t>— </w:t>
      </w:r>
      <w:r w:rsidR="00457E89" w:rsidRPr="00675642">
        <w:t>Imbécile</w:t>
      </w:r>
      <w:r>
        <w:t xml:space="preserve"> ! </w:t>
      </w:r>
      <w:r w:rsidR="00457E89" w:rsidRPr="00675642">
        <w:t>me dit-elle en faisant suivre cette apostrophe d</w:t>
      </w:r>
      <w:r>
        <w:t>’</w:t>
      </w:r>
      <w:r w:rsidR="00457E89" w:rsidRPr="00675642">
        <w:t>un typique juron russe</w:t>
      </w:r>
      <w:r>
        <w:t xml:space="preserve">, </w:t>
      </w:r>
      <w:r w:rsidR="00457E89" w:rsidRPr="00675642">
        <w:t>imbécile</w:t>
      </w:r>
      <w:r>
        <w:t xml:space="preserve">, </w:t>
      </w:r>
      <w:r w:rsidR="00457E89" w:rsidRPr="00675642">
        <w:t>regarde-moi</w:t>
      </w:r>
      <w:r>
        <w:t> !</w:t>
      </w:r>
    </w:p>
    <w:p w14:paraId="10D39F79" w14:textId="77777777" w:rsidR="00EE5875" w:rsidRDefault="00457E89" w:rsidP="00457E89">
      <w:r w:rsidRPr="00675642">
        <w:t>Et</w:t>
      </w:r>
      <w:r w:rsidR="00EE5875">
        <w:t xml:space="preserve">, </w:t>
      </w:r>
      <w:r w:rsidRPr="00675642">
        <w:t>brusquement</w:t>
      </w:r>
      <w:r w:rsidR="00EE5875">
        <w:t xml:space="preserve">, </w:t>
      </w:r>
      <w:r w:rsidRPr="00675642">
        <w:t>elle écarta sa fourrure sous laquelle elle était nue</w:t>
      </w:r>
      <w:r w:rsidR="00EE5875">
        <w:t>.</w:t>
      </w:r>
    </w:p>
    <w:p w14:paraId="1B57590F" w14:textId="77777777" w:rsidR="00EE5875" w:rsidRDefault="00457E89" w:rsidP="00457E89">
      <w:r w:rsidRPr="00675642">
        <w:t>Quelle étape dans ma vie</w:t>
      </w:r>
      <w:r w:rsidR="00EE5875">
        <w:t> !</w:t>
      </w:r>
    </w:p>
    <w:p w14:paraId="07A5494B" w14:textId="77777777" w:rsidR="00EE5875" w:rsidRDefault="00457E89" w:rsidP="00457E89">
      <w:r w:rsidRPr="00675642">
        <w:t>Le lendemain</w:t>
      </w:r>
      <w:r w:rsidR="00EE5875">
        <w:t xml:space="preserve">, </w:t>
      </w:r>
      <w:r w:rsidRPr="00675642">
        <w:t xml:space="preserve">je me battais en duel avec le jeune </w:t>
      </w:r>
      <w:proofErr w:type="spellStart"/>
      <w:r w:rsidRPr="00675642">
        <w:t>Garg</w:t>
      </w:r>
      <w:r w:rsidRPr="00675642">
        <w:t>a</w:t>
      </w:r>
      <w:r w:rsidRPr="00675642">
        <w:t>rine</w:t>
      </w:r>
      <w:proofErr w:type="spellEnd"/>
      <w:r w:rsidR="00EE5875">
        <w:t xml:space="preserve">, </w:t>
      </w:r>
      <w:r w:rsidRPr="00675642">
        <w:t>son amant de cœur</w:t>
      </w:r>
      <w:r w:rsidR="00EE5875">
        <w:t xml:space="preserve">, </w:t>
      </w:r>
      <w:r w:rsidRPr="00675642">
        <w:t xml:space="preserve">et avec le prince Michel </w:t>
      </w:r>
      <w:proofErr w:type="spellStart"/>
      <w:r w:rsidRPr="00675642">
        <w:t>Tamamcheff</w:t>
      </w:r>
      <w:proofErr w:type="spellEnd"/>
      <w:r w:rsidR="00EE5875">
        <w:t xml:space="preserve">, </w:t>
      </w:r>
      <w:r w:rsidRPr="00675642">
        <w:t>la plus fine lame de la garnison</w:t>
      </w:r>
      <w:r w:rsidR="00EE5875">
        <w:t xml:space="preserve">, </w:t>
      </w:r>
      <w:r w:rsidRPr="00675642">
        <w:t>son protecteur</w:t>
      </w:r>
      <w:r w:rsidR="00EE5875">
        <w:t>.</w:t>
      </w:r>
    </w:p>
    <w:p w14:paraId="7E993DB7" w14:textId="77777777" w:rsidR="00EE5875" w:rsidRDefault="00457E89" w:rsidP="00457E89">
      <w:r w:rsidRPr="00675642">
        <w:t>Beaucoup plus tard</w:t>
      </w:r>
      <w:r w:rsidR="00EE5875">
        <w:t xml:space="preserve">, </w:t>
      </w:r>
      <w:proofErr w:type="spellStart"/>
      <w:r w:rsidRPr="00675642">
        <w:t>Hedwiga</w:t>
      </w:r>
      <w:proofErr w:type="spellEnd"/>
      <w:r w:rsidR="00EE5875">
        <w:t xml:space="preserve">, </w:t>
      </w:r>
      <w:r w:rsidRPr="00675642">
        <w:t xml:space="preserve">car </w:t>
      </w:r>
      <w:proofErr w:type="spellStart"/>
      <w:r w:rsidRPr="00675642">
        <w:t>Hedwiga</w:t>
      </w:r>
      <w:proofErr w:type="spellEnd"/>
      <w:r w:rsidR="00EE5875">
        <w:t xml:space="preserve">, </w:t>
      </w:r>
      <w:r w:rsidRPr="00675642">
        <w:t>c</w:t>
      </w:r>
      <w:r w:rsidR="00EE5875">
        <w:t>’</w:t>
      </w:r>
      <w:r w:rsidRPr="00675642">
        <w:t>était elle</w:t>
      </w:r>
      <w:r w:rsidR="00EE5875">
        <w:t xml:space="preserve"> ! </w:t>
      </w:r>
      <w:proofErr w:type="spellStart"/>
      <w:r w:rsidRPr="00675642">
        <w:t>Hedwiga</w:t>
      </w:r>
      <w:proofErr w:type="spellEnd"/>
      <w:r w:rsidRPr="00675642">
        <w:t xml:space="preserve"> m</w:t>
      </w:r>
      <w:r w:rsidR="00EE5875">
        <w:t>’</w:t>
      </w:r>
      <w:r w:rsidRPr="00675642">
        <w:t>avoua que toute cette absurde histoire était la suite d</w:t>
      </w:r>
      <w:r w:rsidR="00EE5875">
        <w:t>’</w:t>
      </w:r>
      <w:r w:rsidRPr="00675642">
        <w:t>un défi</w:t>
      </w:r>
      <w:r w:rsidR="00EE5875">
        <w:t xml:space="preserve">. </w:t>
      </w:r>
      <w:r w:rsidRPr="00675642">
        <w:t>Sa coterie habituelle la croyait incapable de faire un pareil scandale</w:t>
      </w:r>
      <w:r w:rsidR="00EE5875">
        <w:t xml:space="preserve">. </w:t>
      </w:r>
      <w:r w:rsidRPr="00675642">
        <w:t>Elle avait parié se donner publiquement à moi</w:t>
      </w:r>
      <w:r w:rsidR="00EE5875">
        <w:t xml:space="preserve">. </w:t>
      </w:r>
      <w:r w:rsidRPr="00675642">
        <w:t>Hélas</w:t>
      </w:r>
      <w:r w:rsidR="00EE5875">
        <w:t xml:space="preserve"> ! </w:t>
      </w:r>
      <w:r w:rsidRPr="00675642">
        <w:t>elle ne savait pas alors</w:t>
      </w:r>
      <w:r w:rsidR="00EE5875">
        <w:t xml:space="preserve">, </w:t>
      </w:r>
      <w:proofErr w:type="spellStart"/>
      <w:r w:rsidRPr="00675642">
        <w:t>Hedwiga</w:t>
      </w:r>
      <w:proofErr w:type="spellEnd"/>
      <w:r w:rsidR="00EE5875">
        <w:t xml:space="preserve">, </w:t>
      </w:r>
      <w:r w:rsidRPr="00675642">
        <w:t>qu</w:t>
      </w:r>
      <w:r w:rsidR="00EE5875">
        <w:t>’</w:t>
      </w:r>
      <w:r w:rsidRPr="00675642">
        <w:t>elle allait aimer</w:t>
      </w:r>
      <w:r w:rsidR="00EE5875">
        <w:t xml:space="preserve">. </w:t>
      </w:r>
      <w:r w:rsidRPr="00675642">
        <w:t>Ni moi non plus</w:t>
      </w:r>
      <w:r w:rsidR="00EE5875">
        <w:t>…</w:t>
      </w:r>
    </w:p>
    <w:p w14:paraId="02218461" w14:textId="77777777" w:rsidR="00EE5875" w:rsidRDefault="00457E89" w:rsidP="00457E89">
      <w:r w:rsidRPr="00675642">
        <w:t>J</w:t>
      </w:r>
      <w:r w:rsidR="00EE5875">
        <w:t>’</w:t>
      </w:r>
      <w:r w:rsidRPr="00675642">
        <w:t>entends encore cet oiseau criard dont je ne sais toujours pas le nom et je me demande qui a pu prononcer cette phrase idiote sur l</w:t>
      </w:r>
      <w:r w:rsidR="00EE5875">
        <w:t>’</w:t>
      </w:r>
      <w:r w:rsidRPr="00675642">
        <w:t>amour et sur les femmes</w:t>
      </w:r>
      <w:r w:rsidR="00EE5875">
        <w:t xml:space="preserve">, </w:t>
      </w:r>
      <w:r w:rsidRPr="00675642">
        <w:t>phrase qui s</w:t>
      </w:r>
      <w:r w:rsidR="00EE5875">
        <w:t>’</w:t>
      </w:r>
      <w:r w:rsidRPr="00675642">
        <w:t>est gravée dans mon cerveau et qui me paraît aujourd</w:t>
      </w:r>
      <w:r w:rsidR="00EE5875">
        <w:t>’</w:t>
      </w:r>
      <w:r w:rsidRPr="00675642">
        <w:t>hui être la vérité la plus forte qui ait jamais été dite sur la société jugée si facilement frivole</w:t>
      </w:r>
      <w:r w:rsidR="00EE5875">
        <w:t xml:space="preserve">, </w:t>
      </w:r>
      <w:r w:rsidRPr="00675642">
        <w:t>mais en réalité si profondément épatante du défunt Saint-Pétersbourg</w:t>
      </w:r>
      <w:r w:rsidR="00EE5875">
        <w:t>.</w:t>
      </w:r>
    </w:p>
    <w:p w14:paraId="66970432" w14:textId="77777777" w:rsidR="00EE5875" w:rsidRDefault="00457E89" w:rsidP="00457E89">
      <w:r w:rsidRPr="00675642">
        <w:t>J</w:t>
      </w:r>
      <w:r w:rsidR="00EE5875">
        <w:t>’</w:t>
      </w:r>
      <w:r w:rsidRPr="00675642">
        <w:t>ai fait une enquête à ce sujet</w:t>
      </w:r>
      <w:r w:rsidR="00EE5875">
        <w:t xml:space="preserve">. </w:t>
      </w:r>
      <w:r w:rsidRPr="00675642">
        <w:t>Aucune des personnes pr</w:t>
      </w:r>
      <w:r w:rsidRPr="00675642">
        <w:t>é</w:t>
      </w:r>
      <w:r w:rsidRPr="00675642">
        <w:t>sentes à notre table</w:t>
      </w:r>
      <w:r w:rsidR="00EE5875">
        <w:t xml:space="preserve">, </w:t>
      </w:r>
      <w:r w:rsidRPr="00675642">
        <w:t xml:space="preserve">le soir où je devais rencontrer </w:t>
      </w:r>
      <w:proofErr w:type="spellStart"/>
      <w:r w:rsidRPr="00675642">
        <w:t>Hedwiga</w:t>
      </w:r>
      <w:proofErr w:type="spellEnd"/>
      <w:r w:rsidR="00EE5875">
        <w:t xml:space="preserve">, </w:t>
      </w:r>
      <w:r w:rsidRPr="00675642">
        <w:t>ne se souvenait de cette phrase-là</w:t>
      </w:r>
      <w:r w:rsidR="00EE5875">
        <w:t xml:space="preserve">. </w:t>
      </w:r>
      <w:r w:rsidRPr="00675642">
        <w:t>Personne ne l</w:t>
      </w:r>
      <w:r w:rsidR="00EE5875">
        <w:t>’</w:t>
      </w:r>
      <w:r w:rsidRPr="00675642">
        <w:t>avait entendue</w:t>
      </w:r>
      <w:r w:rsidR="00EE5875">
        <w:t xml:space="preserve">. </w:t>
      </w:r>
      <w:r w:rsidRPr="00675642">
        <w:t>J</w:t>
      </w:r>
      <w:r w:rsidR="00EE5875">
        <w:t>’</w:t>
      </w:r>
      <w:r w:rsidRPr="00675642">
        <w:t xml:space="preserve">ai toujours soupçonné </w:t>
      </w:r>
      <w:proofErr w:type="spellStart"/>
      <w:r w:rsidRPr="00675642">
        <w:rPr>
          <w:i/>
          <w:iCs/>
        </w:rPr>
        <w:t>Kugelhopf</w:t>
      </w:r>
      <w:proofErr w:type="spellEnd"/>
      <w:r w:rsidRPr="00675642">
        <w:t xml:space="preserve"> de l</w:t>
      </w:r>
      <w:r w:rsidR="00EE5875">
        <w:t>’</w:t>
      </w:r>
      <w:r w:rsidRPr="00675642">
        <w:t>avoir dite</w:t>
      </w:r>
      <w:r w:rsidR="00EE5875">
        <w:t xml:space="preserve">, </w:t>
      </w:r>
      <w:r w:rsidRPr="00675642">
        <w:t>mais lui aussi me jura ne pas la connaître</w:t>
      </w:r>
      <w:r w:rsidR="00EE5875">
        <w:t xml:space="preserve"> ; </w:t>
      </w:r>
      <w:r w:rsidRPr="00675642">
        <w:t>pourtant elle était bien dans son répertoire de Don Juan forçat et dans son genre d</w:t>
      </w:r>
      <w:r w:rsidR="00EE5875">
        <w:t>’</w:t>
      </w:r>
      <w:r w:rsidRPr="00675642">
        <w:t>esprit cynique et froid</w:t>
      </w:r>
      <w:r w:rsidR="00EE5875">
        <w:t xml:space="preserve">. </w:t>
      </w:r>
      <w:r w:rsidRPr="00675642">
        <w:t>Quand je lui en parlai</w:t>
      </w:r>
      <w:r w:rsidR="00EE5875">
        <w:t xml:space="preserve">, </w:t>
      </w:r>
      <w:r w:rsidRPr="00675642">
        <w:t>il se fit répéter la phrase</w:t>
      </w:r>
      <w:r w:rsidR="00EE5875">
        <w:t xml:space="preserve">, </w:t>
      </w:r>
      <w:r w:rsidRPr="00675642">
        <w:t>en prit note dans son carnet et me dit</w:t>
      </w:r>
      <w:r w:rsidR="00EE5875">
        <w:t> :</w:t>
      </w:r>
    </w:p>
    <w:p w14:paraId="7ED8BF15" w14:textId="77777777" w:rsidR="00EE5875" w:rsidRDefault="00EE5875" w:rsidP="00457E89">
      <w:r>
        <w:lastRenderedPageBreak/>
        <w:t>— </w:t>
      </w:r>
      <w:r w:rsidR="00457E89" w:rsidRPr="00675642">
        <w:t>Vous savez</w:t>
      </w:r>
      <w:r>
        <w:t xml:space="preserve">, </w:t>
      </w:r>
      <w:r w:rsidR="00457E89" w:rsidRPr="00675642">
        <w:t>mon cher</w:t>
      </w:r>
      <w:r>
        <w:t xml:space="preserve">, </w:t>
      </w:r>
      <w:r w:rsidR="00457E89" w:rsidRPr="00675642">
        <w:t>jamais vous ne me ferez croire que ce n</w:t>
      </w:r>
      <w:r>
        <w:t>’</w:t>
      </w:r>
      <w:r w:rsidR="00457E89" w:rsidRPr="00675642">
        <w:t>est pas vous qui avez trouvé ça</w:t>
      </w:r>
      <w:r>
        <w:t> !</w:t>
      </w:r>
    </w:p>
    <w:p w14:paraId="7157C08A" w14:textId="77777777" w:rsidR="00EE5875" w:rsidRDefault="00457E89" w:rsidP="00457E89">
      <w:r w:rsidRPr="00675642">
        <w:t>Et il me quitta en se gargarisant de cette phrase comme s</w:t>
      </w:r>
      <w:r w:rsidR="00EE5875">
        <w:t>’</w:t>
      </w:r>
      <w:r w:rsidRPr="00675642">
        <w:t>il allait l</w:t>
      </w:r>
      <w:r w:rsidR="00EE5875">
        <w:t>’</w:t>
      </w:r>
      <w:r w:rsidRPr="00675642">
        <w:t>apprendre par cœur pour la réciter à tout venant</w:t>
      </w:r>
      <w:r w:rsidR="00EE5875">
        <w:t xml:space="preserve">. </w:t>
      </w:r>
      <w:r w:rsidRPr="00675642">
        <w:t>Quel fat</w:t>
      </w:r>
      <w:r w:rsidR="00EE5875">
        <w:t> !</w:t>
      </w:r>
    </w:p>
    <w:p w14:paraId="7C7C4ED0" w14:textId="77777777" w:rsidR="00EE5875" w:rsidRDefault="00457E89" w:rsidP="00457E89">
      <w:r w:rsidRPr="00675642">
        <w:t>J</w:t>
      </w:r>
      <w:r w:rsidR="00EE5875">
        <w:t>’</w:t>
      </w:r>
      <w:r w:rsidRPr="00675642">
        <w:t xml:space="preserve">ai revu </w:t>
      </w:r>
      <w:proofErr w:type="spellStart"/>
      <w:r w:rsidRPr="00675642">
        <w:rPr>
          <w:i/>
          <w:iCs/>
        </w:rPr>
        <w:t>Kugelhopf</w:t>
      </w:r>
      <w:proofErr w:type="spellEnd"/>
      <w:r w:rsidRPr="00675642">
        <w:t xml:space="preserve"> l</w:t>
      </w:r>
      <w:r w:rsidR="00EE5875">
        <w:t>’</w:t>
      </w:r>
      <w:r w:rsidRPr="00675642">
        <w:t>année dernière</w:t>
      </w:r>
      <w:r w:rsidR="00EE5875">
        <w:t xml:space="preserve">. </w:t>
      </w:r>
      <w:r w:rsidRPr="00675642">
        <w:t>Il était de passage à Paris et s</w:t>
      </w:r>
      <w:r w:rsidR="00EE5875">
        <w:t>’</w:t>
      </w:r>
      <w:r w:rsidRPr="00675642">
        <w:t>embarquait pour New York</w:t>
      </w:r>
      <w:r w:rsidR="00EE5875">
        <w:t xml:space="preserve">, </w:t>
      </w:r>
      <w:r w:rsidRPr="00675642">
        <w:t>où il allait lancer et co</w:t>
      </w:r>
      <w:r w:rsidRPr="00675642">
        <w:t>m</w:t>
      </w:r>
      <w:r w:rsidRPr="00675642">
        <w:t xml:space="preserve">manditer les aéroplanes géants de </w:t>
      </w:r>
      <w:proofErr w:type="spellStart"/>
      <w:r w:rsidRPr="00675642">
        <w:t>Sirotsky</w:t>
      </w:r>
      <w:proofErr w:type="spellEnd"/>
      <w:r w:rsidR="00EE5875">
        <w:t xml:space="preserve">. </w:t>
      </w:r>
      <w:r w:rsidRPr="00675642">
        <w:t>C</w:t>
      </w:r>
      <w:r w:rsidR="00EE5875">
        <w:t>’</w:t>
      </w:r>
      <w:r w:rsidRPr="00675642">
        <w:t>est par lui que j</w:t>
      </w:r>
      <w:r w:rsidR="00EE5875">
        <w:t>’</w:t>
      </w:r>
      <w:r w:rsidRPr="00675642">
        <w:t>ai eu enfin des nouvelles d</w:t>
      </w:r>
      <w:r w:rsidR="00EE5875">
        <w:t>’</w:t>
      </w:r>
      <w:proofErr w:type="spellStart"/>
      <w:r w:rsidRPr="00675642">
        <w:t>Hedwiga</w:t>
      </w:r>
      <w:proofErr w:type="spellEnd"/>
      <w:r w:rsidR="00EE5875">
        <w:t>.</w:t>
      </w:r>
    </w:p>
    <w:p w14:paraId="3AB65155" w14:textId="77777777" w:rsidR="00EE5875" w:rsidRDefault="00EE5875" w:rsidP="00457E89">
      <w:r>
        <w:t>— </w:t>
      </w:r>
      <w:r w:rsidR="00457E89" w:rsidRPr="00675642">
        <w:t xml:space="preserve">La princesse </w:t>
      </w:r>
      <w:proofErr w:type="spellStart"/>
      <w:r w:rsidR="00457E89" w:rsidRPr="00675642">
        <w:t>Hedwiga</w:t>
      </w:r>
      <w:proofErr w:type="spellEnd"/>
      <w:r>
        <w:t xml:space="preserve">, </w:t>
      </w:r>
      <w:r w:rsidR="00457E89" w:rsidRPr="00675642">
        <w:t>me raconta-t-il</w:t>
      </w:r>
      <w:r>
        <w:t xml:space="preserve">, </w:t>
      </w:r>
      <w:r w:rsidR="00457E89" w:rsidRPr="00675642">
        <w:t>est la femme qui a le plus souffert durant la Révolution en Russie</w:t>
      </w:r>
      <w:r>
        <w:t xml:space="preserve">. </w:t>
      </w:r>
      <w:r w:rsidR="00457E89" w:rsidRPr="00675642">
        <w:t>On raconte qu</w:t>
      </w:r>
      <w:r>
        <w:t>’</w:t>
      </w:r>
      <w:r w:rsidR="00457E89" w:rsidRPr="00675642">
        <w:t>enfermée dans une étable</w:t>
      </w:r>
      <w:r>
        <w:t xml:space="preserve">, </w:t>
      </w:r>
      <w:r w:rsidR="00457E89" w:rsidRPr="00675642">
        <w:t>par crainte des révolutionnaires</w:t>
      </w:r>
      <w:r>
        <w:t xml:space="preserve">, </w:t>
      </w:r>
      <w:r w:rsidR="00457E89" w:rsidRPr="00675642">
        <w:t>elle se laissa dévorer vivante par une truie affamée plutôt que d</w:t>
      </w:r>
      <w:r>
        <w:t>’</w:t>
      </w:r>
      <w:r w:rsidR="00457E89" w:rsidRPr="00675642">
        <w:t>appeler au secours</w:t>
      </w:r>
      <w:r>
        <w:t>.</w:t>
      </w:r>
    </w:p>
    <w:p w14:paraId="5FD030DA" w14:textId="77777777" w:rsidR="00EE5875" w:rsidRDefault="00EE5875" w:rsidP="00457E89">
      <w:r>
        <w:t>— </w:t>
      </w:r>
      <w:r w:rsidR="00457E89" w:rsidRPr="00675642">
        <w:t>Mais</w:t>
      </w:r>
      <w:r>
        <w:t xml:space="preserve">… </w:t>
      </w:r>
      <w:r w:rsidR="00457E89" w:rsidRPr="00675642">
        <w:t>mais son mari</w:t>
      </w:r>
      <w:r>
        <w:t xml:space="preserve"> ? </w:t>
      </w:r>
      <w:r w:rsidR="00457E89" w:rsidRPr="00675642">
        <w:t>demandais-je épouvanté</w:t>
      </w:r>
      <w:r>
        <w:t>.</w:t>
      </w:r>
    </w:p>
    <w:p w14:paraId="7E573C9B" w14:textId="77777777" w:rsidR="00EE5875" w:rsidRDefault="00EE5875" w:rsidP="00457E89">
      <w:r>
        <w:t>— </w:t>
      </w:r>
      <w:r w:rsidR="00457E89" w:rsidRPr="00675642">
        <w:t>Le prince</w:t>
      </w:r>
      <w:r>
        <w:t xml:space="preserve"> ? </w:t>
      </w:r>
      <w:r w:rsidR="00457E89" w:rsidRPr="00675642">
        <w:t>Le prince venait d</w:t>
      </w:r>
      <w:r>
        <w:t>’</w:t>
      </w:r>
      <w:r w:rsidR="00457E89" w:rsidRPr="00675642">
        <w:t>être nommé vice-roi du Caucase</w:t>
      </w:r>
      <w:r>
        <w:t xml:space="preserve">. </w:t>
      </w:r>
      <w:r w:rsidR="00457E89" w:rsidRPr="00675642">
        <w:t>Il fut une des premières victimes des bolcheviks</w:t>
      </w:r>
      <w:r>
        <w:t>.</w:t>
      </w:r>
    </w:p>
    <w:p w14:paraId="33CCB710" w14:textId="77777777" w:rsidR="00EE5875" w:rsidRDefault="00EE5875" w:rsidP="00457E89">
      <w:r>
        <w:t>— </w:t>
      </w:r>
      <w:r w:rsidR="00457E89" w:rsidRPr="00675642">
        <w:t>Et</w:t>
      </w:r>
      <w:r>
        <w:t xml:space="preserve">… </w:t>
      </w:r>
      <w:r w:rsidR="00457E89" w:rsidRPr="00675642">
        <w:t>et</w:t>
      </w:r>
      <w:r>
        <w:t xml:space="preserve">… </w:t>
      </w:r>
      <w:r w:rsidR="00457E89" w:rsidRPr="00675642">
        <w:t>son enfant</w:t>
      </w:r>
      <w:r>
        <w:t> ?</w:t>
      </w:r>
    </w:p>
    <w:p w14:paraId="0C225BDC" w14:textId="77777777" w:rsidR="00EE5875" w:rsidRDefault="00EE5875" w:rsidP="00457E89">
      <w:r>
        <w:t>— </w:t>
      </w:r>
      <w:r w:rsidR="00457E89" w:rsidRPr="00675642">
        <w:t>Son fils</w:t>
      </w:r>
      <w:r>
        <w:t xml:space="preserve"> ? </w:t>
      </w:r>
      <w:r w:rsidR="00457E89" w:rsidRPr="00675642">
        <w:t>Le petit Nicolas</w:t>
      </w:r>
      <w:r>
        <w:t xml:space="preserve"> ? </w:t>
      </w:r>
      <w:r w:rsidR="00457E89" w:rsidRPr="00675642">
        <w:t>Il est porté disparu</w:t>
      </w:r>
      <w:r>
        <w:t>.</w:t>
      </w:r>
    </w:p>
    <w:p w14:paraId="0AFE6F93" w14:textId="77777777" w:rsidR="00EE5875" w:rsidRDefault="00457E89" w:rsidP="00457E89">
      <w:proofErr w:type="spellStart"/>
      <w:r w:rsidRPr="00675642">
        <w:rPr>
          <w:i/>
          <w:iCs/>
        </w:rPr>
        <w:t>Kugelhopf</w:t>
      </w:r>
      <w:proofErr w:type="spellEnd"/>
      <w:r w:rsidRPr="00675642">
        <w:t xml:space="preserve"> se rengorgeait de pouvoir me donner ces détails</w:t>
      </w:r>
      <w:r w:rsidR="00EE5875">
        <w:t>.</w:t>
      </w:r>
    </w:p>
    <w:p w14:paraId="6B25AB21" w14:textId="77777777" w:rsidR="00EE5875" w:rsidRDefault="00457E89" w:rsidP="00457E89">
      <w:r w:rsidRPr="00675642">
        <w:t>Lui</w:t>
      </w:r>
      <w:r w:rsidR="00EE5875">
        <w:t xml:space="preserve">, </w:t>
      </w:r>
      <w:r w:rsidRPr="00675642">
        <w:t>il avait pu s</w:t>
      </w:r>
      <w:r w:rsidR="00EE5875">
        <w:t>’</w:t>
      </w:r>
      <w:r w:rsidRPr="00675642">
        <w:t>échapper à temps par la Finlande</w:t>
      </w:r>
      <w:r w:rsidR="00EE5875">
        <w:t xml:space="preserve">. </w:t>
      </w:r>
      <w:r w:rsidRPr="00675642">
        <w:t>Il était devenu énorme</w:t>
      </w:r>
      <w:r w:rsidR="00EE5875">
        <w:t xml:space="preserve">. </w:t>
      </w:r>
      <w:r w:rsidRPr="00675642">
        <w:t>Un érysipèle lui dévorait la face</w:t>
      </w:r>
      <w:r w:rsidR="00EE5875">
        <w:t xml:space="preserve">. </w:t>
      </w:r>
      <w:r w:rsidRPr="00675642">
        <w:t>Il me conta encore quelques anecdotes sur mes compagnons de débauche</w:t>
      </w:r>
      <w:r w:rsidR="00EE5875">
        <w:t xml:space="preserve">, </w:t>
      </w:r>
      <w:r w:rsidRPr="00675642">
        <w:t>tous absorbés</w:t>
      </w:r>
      <w:r w:rsidR="00EE5875">
        <w:t xml:space="preserve">, </w:t>
      </w:r>
      <w:r w:rsidRPr="00675642">
        <w:t>plus ou moins tragiquement</w:t>
      </w:r>
      <w:r w:rsidR="00EE5875">
        <w:t xml:space="preserve">, </w:t>
      </w:r>
      <w:r w:rsidRPr="00675642">
        <w:t>par les événements</w:t>
      </w:r>
      <w:r w:rsidR="00EE5875">
        <w:t>.</w:t>
      </w:r>
    </w:p>
    <w:p w14:paraId="1D57AD92" w14:textId="77777777" w:rsidR="00EE5875" w:rsidRDefault="00EE5875" w:rsidP="00457E89">
      <w:r>
        <w:lastRenderedPageBreak/>
        <w:t>— </w:t>
      </w:r>
      <w:r w:rsidR="00457E89" w:rsidRPr="00675642">
        <w:t>Vous comprenez</w:t>
      </w:r>
      <w:r>
        <w:t xml:space="preserve">, </w:t>
      </w:r>
      <w:r w:rsidR="00457E89" w:rsidRPr="00675642">
        <w:t>mon cher</w:t>
      </w:r>
      <w:r>
        <w:t xml:space="preserve">, </w:t>
      </w:r>
      <w:r w:rsidR="00457E89" w:rsidRPr="00675642">
        <w:t>la Guerre</w:t>
      </w:r>
      <w:r>
        <w:t xml:space="preserve">, </w:t>
      </w:r>
      <w:r w:rsidR="00457E89" w:rsidRPr="00675642">
        <w:t>la Révolution</w:t>
      </w:r>
      <w:r>
        <w:t xml:space="preserve">. </w:t>
      </w:r>
      <w:r w:rsidR="00457E89" w:rsidRPr="00675642">
        <w:t>Il n</w:t>
      </w:r>
      <w:r>
        <w:t>’</w:t>
      </w:r>
      <w:r w:rsidR="00457E89" w:rsidRPr="00675642">
        <w:t>en reste plus</w:t>
      </w:r>
      <w:r>
        <w:t xml:space="preserve">. </w:t>
      </w:r>
      <w:r w:rsidR="00457E89" w:rsidRPr="00675642">
        <w:t>Je crois bien que nous sommes les deux derniers survivants de cette équipe de joyeux fêtards</w:t>
      </w:r>
      <w:r>
        <w:t xml:space="preserve">. </w:t>
      </w:r>
      <w:r w:rsidR="00457E89" w:rsidRPr="00675642">
        <w:t>Vous</w:t>
      </w:r>
      <w:r>
        <w:t xml:space="preserve">, </w:t>
      </w:r>
      <w:r w:rsidR="00457E89" w:rsidRPr="00675642">
        <w:t>vous</w:t>
      </w:r>
      <w:r>
        <w:t xml:space="preserve">, </w:t>
      </w:r>
      <w:r w:rsidR="00457E89" w:rsidRPr="00675642">
        <w:t xml:space="preserve">on vous a toujours surnommé le </w:t>
      </w:r>
      <w:r w:rsidR="00457E89" w:rsidRPr="00675642">
        <w:rPr>
          <w:i/>
          <w:iCs/>
        </w:rPr>
        <w:t>Veinard</w:t>
      </w:r>
      <w:r>
        <w:rPr>
          <w:i/>
          <w:iCs/>
        </w:rPr>
        <w:t xml:space="preserve"> ; </w:t>
      </w:r>
      <w:r w:rsidR="00457E89" w:rsidRPr="00675642">
        <w:t>mais moi</w:t>
      </w:r>
      <w:r>
        <w:t xml:space="preserve">, </w:t>
      </w:r>
      <w:r w:rsidR="00457E89" w:rsidRPr="00675642">
        <w:t>une vieille fripouille</w:t>
      </w:r>
      <w:r>
        <w:t xml:space="preserve">, </w:t>
      </w:r>
      <w:r w:rsidR="00457E89" w:rsidRPr="00675642">
        <w:t>que voulez-vous que je devienne</w:t>
      </w:r>
      <w:r>
        <w:t xml:space="preserve">, </w:t>
      </w:r>
      <w:r w:rsidR="00457E89" w:rsidRPr="00675642">
        <w:t>moi</w:t>
      </w:r>
      <w:r>
        <w:t xml:space="preserve"> ? </w:t>
      </w:r>
      <w:r w:rsidR="00457E89" w:rsidRPr="00675642">
        <w:t>je ne suis plus bon qu</w:t>
      </w:r>
      <w:r>
        <w:t>’</w:t>
      </w:r>
      <w:r w:rsidR="00457E89" w:rsidRPr="00675642">
        <w:t>à me faire casser les reins dans l</w:t>
      </w:r>
      <w:r>
        <w:t>’</w:t>
      </w:r>
      <w:r w:rsidR="00457E89" w:rsidRPr="00675642">
        <w:t>aviation</w:t>
      </w:r>
      <w:r>
        <w:t xml:space="preserve">, </w:t>
      </w:r>
      <w:r w:rsidR="00457E89" w:rsidRPr="00675642">
        <w:t>moi</w:t>
      </w:r>
      <w:r>
        <w:t>.</w:t>
      </w:r>
    </w:p>
    <w:p w14:paraId="71E47F5A" w14:textId="77777777" w:rsidR="00EE5875" w:rsidRDefault="00457E89" w:rsidP="00457E89">
      <w:r w:rsidRPr="00675642">
        <w:t xml:space="preserve">Et </w:t>
      </w:r>
      <w:proofErr w:type="spellStart"/>
      <w:r w:rsidRPr="00675642">
        <w:rPr>
          <w:i/>
          <w:iCs/>
        </w:rPr>
        <w:t>Kugelhopf</w:t>
      </w:r>
      <w:proofErr w:type="spellEnd"/>
      <w:r w:rsidRPr="00675642">
        <w:t xml:space="preserve"> me quitta en fredonnant un air d</w:t>
      </w:r>
      <w:r w:rsidR="00EE5875">
        <w:t>’</w:t>
      </w:r>
      <w:r w:rsidRPr="00675642">
        <w:t>opéra</w:t>
      </w:r>
      <w:r w:rsidR="00EE5875">
        <w:t>.</w:t>
      </w:r>
    </w:p>
    <w:p w14:paraId="71EA5E2C" w14:textId="47AA78AE" w:rsidR="00457E89" w:rsidRPr="00675642" w:rsidRDefault="00457E89" w:rsidP="00457E89"/>
    <w:p w14:paraId="41472D8A" w14:textId="77777777" w:rsidR="00EE5875" w:rsidRDefault="00457E89" w:rsidP="00457E89">
      <w:r w:rsidRPr="00675642">
        <w:t>Mes promenades nocturnes sous le canon de Cambrai</w:t>
      </w:r>
      <w:r w:rsidR="00EE5875">
        <w:t xml:space="preserve">, </w:t>
      </w:r>
      <w:r w:rsidRPr="00675642">
        <w:t>parmi les tanks fracassés et les ruines fumantes</w:t>
      </w:r>
      <w:r w:rsidR="00EE5875">
        <w:t xml:space="preserve">, </w:t>
      </w:r>
      <w:r w:rsidRPr="00675642">
        <w:t>avaient déjà a</w:t>
      </w:r>
      <w:r w:rsidRPr="00675642">
        <w:t>t</w:t>
      </w:r>
      <w:r w:rsidRPr="00675642">
        <w:t>tiré l</w:t>
      </w:r>
      <w:r w:rsidR="00EE5875">
        <w:t>’</w:t>
      </w:r>
      <w:r w:rsidRPr="00675642">
        <w:t>attention sur moi maintenant que je passais des matinées entières dans les marais</w:t>
      </w:r>
      <w:r w:rsidR="00EE5875">
        <w:t xml:space="preserve">, </w:t>
      </w:r>
      <w:r w:rsidRPr="00675642">
        <w:t>on prenait cela pour de la bravoure</w:t>
      </w:r>
      <w:r w:rsidR="00EE5875">
        <w:t>.</w:t>
      </w:r>
    </w:p>
    <w:p w14:paraId="525A0D0C" w14:textId="77777777" w:rsidR="00EE5875" w:rsidRDefault="00457E89" w:rsidP="00457E89">
      <w:r w:rsidRPr="00675642">
        <w:t>De l</w:t>
      </w:r>
      <w:r w:rsidR="00EE5875">
        <w:t>’</w:t>
      </w:r>
      <w:r w:rsidRPr="00675642">
        <w:t>avis unanime de mon entourage</w:t>
      </w:r>
      <w:r w:rsidR="00EE5875">
        <w:t xml:space="preserve">, </w:t>
      </w:r>
      <w:r w:rsidRPr="00675642">
        <w:t>on ne tarda pas à me désigner pour l</w:t>
      </w:r>
      <w:r w:rsidR="00EE5875">
        <w:t>’</w:t>
      </w:r>
      <w:r w:rsidRPr="00675642">
        <w:t>organisation des patrouilles et le colonel Bu</w:t>
      </w:r>
      <w:r w:rsidRPr="00675642">
        <w:t>t</w:t>
      </w:r>
      <w:r w:rsidRPr="00675642">
        <w:t>cher me laissa carte blanche</w:t>
      </w:r>
      <w:r w:rsidR="00EE5875">
        <w:t xml:space="preserve">, </w:t>
      </w:r>
      <w:r w:rsidRPr="00675642">
        <w:t>quant à leur composition et à leur itinéraire</w:t>
      </w:r>
      <w:r w:rsidR="00EE5875">
        <w:t>.</w:t>
      </w:r>
    </w:p>
    <w:p w14:paraId="76183983" w14:textId="77777777" w:rsidR="00EE5875" w:rsidRDefault="00457E89" w:rsidP="00457E89">
      <w:r w:rsidRPr="00675642">
        <w:t>L</w:t>
      </w:r>
      <w:r w:rsidR="00EE5875">
        <w:t>’</w:t>
      </w:r>
      <w:r w:rsidRPr="00675642">
        <w:t>armée française glissait sur la droite</w:t>
      </w:r>
      <w:r w:rsidR="00EE5875">
        <w:t xml:space="preserve">, </w:t>
      </w:r>
      <w:r w:rsidRPr="00675642">
        <w:t>l</w:t>
      </w:r>
      <w:r w:rsidR="00EE5875">
        <w:t>’</w:t>
      </w:r>
      <w:r w:rsidRPr="00675642">
        <w:t>armée anglaise</w:t>
      </w:r>
      <w:r w:rsidR="00EE5875">
        <w:t xml:space="preserve">, </w:t>
      </w:r>
      <w:r w:rsidRPr="00675642">
        <w:t>qui était restée cantonnée dans le Nord</w:t>
      </w:r>
      <w:r w:rsidR="00EE5875">
        <w:t xml:space="preserve">, </w:t>
      </w:r>
      <w:r w:rsidRPr="00675642">
        <w:t>était venue s</w:t>
      </w:r>
      <w:r w:rsidR="00EE5875">
        <w:t>’</w:t>
      </w:r>
      <w:r w:rsidRPr="00675642">
        <w:t>établir sur la Somme</w:t>
      </w:r>
      <w:r w:rsidR="00EE5875">
        <w:t xml:space="preserve">. </w:t>
      </w:r>
      <w:r w:rsidRPr="00675642">
        <w:t>Les Néo-Zélandais descendirent donc de Cambrai et de Bapaume pour relever les Français dans la boucle de Frise et c</w:t>
      </w:r>
      <w:r w:rsidR="00EE5875">
        <w:t>’</w:t>
      </w:r>
      <w:r w:rsidRPr="00675642">
        <w:t xml:space="preserve">est le corps des </w:t>
      </w:r>
      <w:proofErr w:type="spellStart"/>
      <w:r w:rsidRPr="00675642">
        <w:t>Anzacs</w:t>
      </w:r>
      <w:proofErr w:type="spellEnd"/>
      <w:r w:rsidRPr="00675642">
        <w:t xml:space="preserve"> auquel j</w:t>
      </w:r>
      <w:r w:rsidR="00EE5875">
        <w:t>’</w:t>
      </w:r>
      <w:r w:rsidRPr="00675642">
        <w:t>appartenais qui occupa le point même de la jonction</w:t>
      </w:r>
      <w:r w:rsidR="00EE5875">
        <w:t xml:space="preserve">. </w:t>
      </w:r>
      <w:r w:rsidRPr="00675642">
        <w:t>Ce point était d</w:t>
      </w:r>
      <w:r w:rsidR="00EE5875">
        <w:t>’</w:t>
      </w:r>
      <w:r w:rsidRPr="00675642">
        <w:t>une vulnérabilité e</w:t>
      </w:r>
      <w:r w:rsidRPr="00675642">
        <w:t>x</w:t>
      </w:r>
      <w:r w:rsidRPr="00675642">
        <w:t>trême</w:t>
      </w:r>
      <w:r w:rsidR="00EE5875">
        <w:t xml:space="preserve">, </w:t>
      </w:r>
      <w:r w:rsidRPr="00675642">
        <w:t>car il était la charnière de l</w:t>
      </w:r>
      <w:r w:rsidR="00EE5875">
        <w:t>’</w:t>
      </w:r>
      <w:r w:rsidRPr="00675642">
        <w:t>immense tenaille dont une branche s</w:t>
      </w:r>
      <w:r w:rsidR="00EE5875">
        <w:t>’</w:t>
      </w:r>
      <w:r w:rsidRPr="00675642">
        <w:t>étendait jusqu</w:t>
      </w:r>
      <w:r w:rsidR="00EE5875">
        <w:t>’</w:t>
      </w:r>
      <w:r w:rsidRPr="00675642">
        <w:t>à la mer du Nord et l</w:t>
      </w:r>
      <w:r w:rsidR="00EE5875">
        <w:t>’</w:t>
      </w:r>
      <w:r w:rsidRPr="00675642">
        <w:t>autre</w:t>
      </w:r>
      <w:r w:rsidR="00EE5875">
        <w:t xml:space="preserve">, </w:t>
      </w:r>
      <w:r w:rsidRPr="00675642">
        <w:t>jusqu</w:t>
      </w:r>
      <w:r w:rsidR="00EE5875">
        <w:t>’</w:t>
      </w:r>
      <w:r w:rsidRPr="00675642">
        <w:t>à la frontière suisse</w:t>
      </w:r>
      <w:r w:rsidR="00EE5875">
        <w:t xml:space="preserve"> ; </w:t>
      </w:r>
      <w:r w:rsidRPr="00675642">
        <w:t>aussi tout ce secteur était-il soumis à un bo</w:t>
      </w:r>
      <w:r w:rsidRPr="00675642">
        <w:t>m</w:t>
      </w:r>
      <w:r w:rsidRPr="00675642">
        <w:t>bardement intense</w:t>
      </w:r>
      <w:r w:rsidR="00EE5875">
        <w:t xml:space="preserve">. </w:t>
      </w:r>
      <w:r w:rsidRPr="00675642">
        <w:t>À vrai dire</w:t>
      </w:r>
      <w:r w:rsidR="00EE5875">
        <w:t xml:space="preserve">, </w:t>
      </w:r>
      <w:r w:rsidRPr="00675642">
        <w:t>il n</w:t>
      </w:r>
      <w:r w:rsidR="00EE5875">
        <w:t>’</w:t>
      </w:r>
      <w:r w:rsidRPr="00675642">
        <w:t>y avait plus de tranchées</w:t>
      </w:r>
      <w:r w:rsidR="00EE5875">
        <w:t xml:space="preserve">, </w:t>
      </w:r>
      <w:r w:rsidRPr="00675642">
        <w:t>ni d</w:t>
      </w:r>
      <w:r w:rsidR="00EE5875">
        <w:t>’</w:t>
      </w:r>
      <w:r w:rsidRPr="00675642">
        <w:t>un côté</w:t>
      </w:r>
      <w:r w:rsidR="00EE5875">
        <w:t xml:space="preserve">, </w:t>
      </w:r>
      <w:r w:rsidRPr="00675642">
        <w:t>ni de l</w:t>
      </w:r>
      <w:r w:rsidR="00EE5875">
        <w:t>’</w:t>
      </w:r>
      <w:r w:rsidRPr="00675642">
        <w:t>autre</w:t>
      </w:r>
      <w:r w:rsidR="00EE5875">
        <w:t xml:space="preserve">, </w:t>
      </w:r>
      <w:r w:rsidRPr="00675642">
        <w:t>car cette charnière était proprement dans les marais</w:t>
      </w:r>
      <w:r w:rsidR="00EE5875">
        <w:t xml:space="preserve">. </w:t>
      </w:r>
      <w:r w:rsidRPr="00675642">
        <w:t>D</w:t>
      </w:r>
      <w:r w:rsidR="00EE5875">
        <w:t>’</w:t>
      </w:r>
      <w:r w:rsidRPr="00675642">
        <w:t>une rive à l</w:t>
      </w:r>
      <w:r w:rsidR="00EE5875">
        <w:t>’</w:t>
      </w:r>
      <w:r w:rsidRPr="00675642">
        <w:t>autre</w:t>
      </w:r>
      <w:r w:rsidR="00EE5875">
        <w:t xml:space="preserve">, </w:t>
      </w:r>
      <w:r w:rsidRPr="00675642">
        <w:t xml:space="preserve">la </w:t>
      </w:r>
      <w:r w:rsidRPr="00675642">
        <w:lastRenderedPageBreak/>
        <w:t>liaison s</w:t>
      </w:r>
      <w:r w:rsidR="00EE5875">
        <w:t>’</w:t>
      </w:r>
      <w:r w:rsidRPr="00675642">
        <w:t>établissait la nuit par des patrouilles</w:t>
      </w:r>
      <w:r w:rsidR="00EE5875">
        <w:t xml:space="preserve">. </w:t>
      </w:r>
      <w:r w:rsidRPr="00675642">
        <w:t xml:space="preserve">Trois patrouilles anglaises venaient chaque nuit de </w:t>
      </w:r>
      <w:proofErr w:type="spellStart"/>
      <w:r w:rsidRPr="00675642">
        <w:t>Hurlu</w:t>
      </w:r>
      <w:proofErr w:type="spellEnd"/>
      <w:r w:rsidRPr="00675642">
        <w:t xml:space="preserve"> et six patrouilles d</w:t>
      </w:r>
      <w:r w:rsidR="00EE5875">
        <w:t>’</w:t>
      </w:r>
      <w:proofErr w:type="spellStart"/>
      <w:r w:rsidRPr="00675642">
        <w:t>Anzacs</w:t>
      </w:r>
      <w:proofErr w:type="spellEnd"/>
      <w:r w:rsidRPr="00675642">
        <w:t xml:space="preserve"> partaient ch</w:t>
      </w:r>
      <w:r w:rsidRPr="00675642">
        <w:t>a</w:t>
      </w:r>
      <w:r w:rsidRPr="00675642">
        <w:t>que nuit de la Grenouillère</w:t>
      </w:r>
      <w:r w:rsidR="00EE5875">
        <w:t xml:space="preserve">. </w:t>
      </w:r>
      <w:r w:rsidRPr="00675642">
        <w:t>Les Allemands en envoyaient autant de leur côté</w:t>
      </w:r>
      <w:r w:rsidR="00EE5875">
        <w:t xml:space="preserve">, </w:t>
      </w:r>
      <w:r w:rsidRPr="00675642">
        <w:t>ce qui donnait lieu</w:t>
      </w:r>
      <w:r w:rsidR="00EE5875">
        <w:t xml:space="preserve">, </w:t>
      </w:r>
      <w:r w:rsidRPr="00675642">
        <w:t>plusieurs fois par nuit</w:t>
      </w:r>
      <w:r w:rsidR="00EE5875">
        <w:t xml:space="preserve">, </w:t>
      </w:r>
      <w:r w:rsidRPr="00675642">
        <w:t>à des rencontres émouvantes</w:t>
      </w:r>
      <w:r w:rsidR="00EE5875">
        <w:t xml:space="preserve">, </w:t>
      </w:r>
      <w:r w:rsidRPr="00675642">
        <w:t>à de furieuses mêlées à l</w:t>
      </w:r>
      <w:r w:rsidR="00EE5875">
        <w:t>’</w:t>
      </w:r>
      <w:r w:rsidRPr="00675642">
        <w:t>arme blanche</w:t>
      </w:r>
      <w:r w:rsidR="00EE5875">
        <w:t xml:space="preserve">, </w:t>
      </w:r>
      <w:r w:rsidRPr="00675642">
        <w:t>à des coups de main</w:t>
      </w:r>
      <w:r w:rsidR="00EE5875">
        <w:t xml:space="preserve">, </w:t>
      </w:r>
      <w:r w:rsidRPr="00675642">
        <w:t>des embuscades</w:t>
      </w:r>
      <w:r w:rsidR="00EE5875">
        <w:t xml:space="preserve">, </w:t>
      </w:r>
      <w:r w:rsidRPr="00675642">
        <w:t>des raids à la nage ou en bateau</w:t>
      </w:r>
      <w:r w:rsidR="00EE5875">
        <w:t xml:space="preserve">. </w:t>
      </w:r>
      <w:r w:rsidRPr="00675642">
        <w:t>C</w:t>
      </w:r>
      <w:r w:rsidR="00EE5875">
        <w:t>’</w:t>
      </w:r>
      <w:r w:rsidRPr="00675642">
        <w:t>était une guérilla de partisans</w:t>
      </w:r>
      <w:r w:rsidR="00EE5875">
        <w:t xml:space="preserve">, </w:t>
      </w:r>
      <w:r w:rsidRPr="00675642">
        <w:t>une espèce de petite guerre indépendante dans la grande</w:t>
      </w:r>
      <w:r w:rsidR="00EE5875">
        <w:t xml:space="preserve">, </w:t>
      </w:r>
      <w:r w:rsidRPr="00675642">
        <w:t>où il fallait dépenser a</w:t>
      </w:r>
      <w:r w:rsidRPr="00675642">
        <w:t>u</w:t>
      </w:r>
      <w:r w:rsidRPr="00675642">
        <w:t>tant d</w:t>
      </w:r>
      <w:r w:rsidR="00EE5875">
        <w:t>’</w:t>
      </w:r>
      <w:r w:rsidRPr="00675642">
        <w:t>adresse que de ruse</w:t>
      </w:r>
      <w:r w:rsidR="00EE5875">
        <w:t xml:space="preserve">, </w:t>
      </w:r>
      <w:r w:rsidRPr="00675642">
        <w:t>d</w:t>
      </w:r>
      <w:r w:rsidR="00EE5875">
        <w:t>’</w:t>
      </w:r>
      <w:r w:rsidRPr="00675642">
        <w:t>ingéniosité</w:t>
      </w:r>
      <w:r w:rsidR="00EE5875">
        <w:t xml:space="preserve">, </w:t>
      </w:r>
      <w:r w:rsidRPr="00675642">
        <w:t>d</w:t>
      </w:r>
      <w:r w:rsidR="00EE5875">
        <w:t>’</w:t>
      </w:r>
      <w:r w:rsidRPr="00675642">
        <w:t>allant</w:t>
      </w:r>
      <w:r w:rsidR="00EE5875">
        <w:t xml:space="preserve">, </w:t>
      </w:r>
      <w:r w:rsidRPr="00675642">
        <w:t>sans parler d</w:t>
      </w:r>
      <w:r w:rsidR="00EE5875">
        <w:t>’</w:t>
      </w:r>
      <w:r w:rsidRPr="00675642">
        <w:t>une folle témérité</w:t>
      </w:r>
      <w:r w:rsidR="00EE5875">
        <w:t xml:space="preserve">, </w:t>
      </w:r>
      <w:r w:rsidRPr="00675642">
        <w:t>pour surprendre une patrouille e</w:t>
      </w:r>
      <w:r w:rsidRPr="00675642">
        <w:t>n</w:t>
      </w:r>
      <w:r w:rsidRPr="00675642">
        <w:t>nemie ou arriver à s</w:t>
      </w:r>
      <w:r w:rsidR="00EE5875">
        <w:t>’</w:t>
      </w:r>
      <w:r w:rsidRPr="00675642">
        <w:t>emparer de prisonniers</w:t>
      </w:r>
      <w:r w:rsidR="00EE5875">
        <w:t xml:space="preserve">, </w:t>
      </w:r>
      <w:r w:rsidRPr="00675642">
        <w:t>parfois fort loin derrière les lignes</w:t>
      </w:r>
      <w:r w:rsidR="00EE5875">
        <w:t>.</w:t>
      </w:r>
    </w:p>
    <w:p w14:paraId="6E1FB16C" w14:textId="77777777" w:rsidR="00EE5875" w:rsidRDefault="00457E89" w:rsidP="00457E89">
      <w:r w:rsidRPr="00675642">
        <w:t>Ainsi</w:t>
      </w:r>
      <w:r w:rsidR="00EE5875">
        <w:t xml:space="preserve">, </w:t>
      </w:r>
      <w:r w:rsidRPr="00675642">
        <w:t>chaque nuit</w:t>
      </w:r>
      <w:r w:rsidR="00EE5875">
        <w:t xml:space="preserve">, </w:t>
      </w:r>
      <w:r w:rsidRPr="00675642">
        <w:t>tout cet immense effort de la guerre</w:t>
      </w:r>
      <w:r w:rsidR="00EE5875">
        <w:t xml:space="preserve">, </w:t>
      </w:r>
      <w:r w:rsidRPr="00675642">
        <w:t>qui tenait le monde entier en suspens</w:t>
      </w:r>
      <w:r w:rsidR="00EE5875">
        <w:t xml:space="preserve">, </w:t>
      </w:r>
      <w:r w:rsidRPr="00675642">
        <w:t>reposait sur une poignée d</w:t>
      </w:r>
      <w:r w:rsidR="00EE5875">
        <w:t>’</w:t>
      </w:r>
      <w:r w:rsidRPr="00675642">
        <w:t>hommes qui pataugeaient dans l</w:t>
      </w:r>
      <w:r w:rsidR="00EE5875">
        <w:t>’</w:t>
      </w:r>
      <w:r w:rsidRPr="00675642">
        <w:t>eau</w:t>
      </w:r>
      <w:r w:rsidR="00EE5875">
        <w:t xml:space="preserve">, </w:t>
      </w:r>
      <w:r w:rsidRPr="00675642">
        <w:t>perdaient pied dans les tourbières et ne réussissaient qu</w:t>
      </w:r>
      <w:r w:rsidR="00EE5875">
        <w:t>’</w:t>
      </w:r>
      <w:r w:rsidRPr="00675642">
        <w:t>à l</w:t>
      </w:r>
      <w:r w:rsidR="00EE5875">
        <w:t>’</w:t>
      </w:r>
      <w:r w:rsidRPr="00675642">
        <w:t>aveuglette à accomplir leur mission</w:t>
      </w:r>
      <w:r w:rsidR="00EE5875">
        <w:t xml:space="preserve">. </w:t>
      </w:r>
      <w:r w:rsidRPr="00675642">
        <w:t>Comme le généralissime perdu dans ses rêveries ou en proie à de difficiles calculs de probabilités</w:t>
      </w:r>
      <w:r w:rsidR="00EE5875">
        <w:t xml:space="preserve">, </w:t>
      </w:r>
      <w:r w:rsidRPr="00675642">
        <w:t>j</w:t>
      </w:r>
      <w:r w:rsidR="00EE5875">
        <w:t>’</w:t>
      </w:r>
      <w:r w:rsidRPr="00675642">
        <w:t>ai senti bien so</w:t>
      </w:r>
      <w:r w:rsidRPr="00675642">
        <w:t>u</w:t>
      </w:r>
      <w:r w:rsidRPr="00675642">
        <w:t>vent tout le poids de la guerre peser sur mes épaules</w:t>
      </w:r>
      <w:r w:rsidR="00EE5875">
        <w:t xml:space="preserve">, </w:t>
      </w:r>
      <w:r w:rsidRPr="00675642">
        <w:t>à cette di</w:t>
      </w:r>
      <w:r w:rsidRPr="00675642">
        <w:t>f</w:t>
      </w:r>
      <w:r w:rsidRPr="00675642">
        <w:t>férence près</w:t>
      </w:r>
      <w:r w:rsidR="00EE5875">
        <w:t xml:space="preserve">, </w:t>
      </w:r>
      <w:r w:rsidRPr="00675642">
        <w:t>que si le généralissime restait au coin de sa chem</w:t>
      </w:r>
      <w:r w:rsidRPr="00675642">
        <w:t>i</w:t>
      </w:r>
      <w:r w:rsidRPr="00675642">
        <w:t>née</w:t>
      </w:r>
      <w:r w:rsidR="00EE5875">
        <w:t xml:space="preserve">, </w:t>
      </w:r>
      <w:r w:rsidRPr="00675642">
        <w:t>j</w:t>
      </w:r>
      <w:r w:rsidR="00EE5875">
        <w:t>’</w:t>
      </w:r>
      <w:r w:rsidRPr="00675642">
        <w:t>étais</w:t>
      </w:r>
      <w:r w:rsidR="00EE5875">
        <w:t xml:space="preserve">, </w:t>
      </w:r>
      <w:r w:rsidRPr="00675642">
        <w:t>moi</w:t>
      </w:r>
      <w:r w:rsidR="00EE5875">
        <w:t xml:space="preserve">, </w:t>
      </w:r>
      <w:r w:rsidRPr="00675642">
        <w:t>aux prises avec le vent</w:t>
      </w:r>
      <w:r w:rsidR="00EE5875">
        <w:t xml:space="preserve">, </w:t>
      </w:r>
      <w:r w:rsidRPr="00675642">
        <w:t>l</w:t>
      </w:r>
      <w:r w:rsidR="00EE5875">
        <w:t>’</w:t>
      </w:r>
      <w:r w:rsidRPr="00675642">
        <w:t>eau</w:t>
      </w:r>
      <w:r w:rsidR="00EE5875">
        <w:t xml:space="preserve">, </w:t>
      </w:r>
      <w:r w:rsidRPr="00675642">
        <w:t>les ténèbres</w:t>
      </w:r>
      <w:r w:rsidR="00EE5875">
        <w:t xml:space="preserve">, </w:t>
      </w:r>
      <w:r w:rsidRPr="00675642">
        <w:t>pe</w:t>
      </w:r>
      <w:r w:rsidRPr="00675642">
        <w:t>r</w:t>
      </w:r>
      <w:r w:rsidRPr="00675642">
        <w:t>du dans les brouillards</w:t>
      </w:r>
      <w:r w:rsidR="00EE5875">
        <w:t xml:space="preserve">, </w:t>
      </w:r>
      <w:r w:rsidRPr="00675642">
        <w:t>rampant dans la boue</w:t>
      </w:r>
      <w:r w:rsidR="00EE5875">
        <w:t xml:space="preserve">, </w:t>
      </w:r>
      <w:r w:rsidRPr="00675642">
        <w:t>retenant mon souffle avant d</w:t>
      </w:r>
      <w:r w:rsidR="00EE5875">
        <w:t>’</w:t>
      </w:r>
      <w:r w:rsidRPr="00675642">
        <w:t>allumer un pétard</w:t>
      </w:r>
      <w:r w:rsidR="00EE5875">
        <w:t xml:space="preserve">, </w:t>
      </w:r>
      <w:r w:rsidRPr="00675642">
        <w:t>recevant des coups de feu à vous roussir le poil</w:t>
      </w:r>
      <w:r w:rsidR="00EE5875">
        <w:t xml:space="preserve">, </w:t>
      </w:r>
      <w:r w:rsidRPr="00675642">
        <w:t>faisant irruption dans un petit poste</w:t>
      </w:r>
      <w:r w:rsidR="00EE5875">
        <w:t xml:space="preserve">, </w:t>
      </w:r>
      <w:r w:rsidRPr="00675642">
        <w:t>clouant une sentinelle de ma main</w:t>
      </w:r>
      <w:r w:rsidR="00EE5875">
        <w:t xml:space="preserve">, </w:t>
      </w:r>
      <w:r w:rsidRPr="00675642">
        <w:t>jetant des bombes</w:t>
      </w:r>
      <w:r w:rsidR="00EE5875">
        <w:t xml:space="preserve">, </w:t>
      </w:r>
      <w:r w:rsidRPr="00675642">
        <w:t>décha</w:t>
      </w:r>
      <w:r w:rsidRPr="00675642">
        <w:t>r</w:t>
      </w:r>
      <w:r w:rsidRPr="00675642">
        <w:t>geant mon parabellum</w:t>
      </w:r>
      <w:r w:rsidR="00EE5875">
        <w:t xml:space="preserve">, </w:t>
      </w:r>
      <w:r w:rsidRPr="00675642">
        <w:t>me sauvant</w:t>
      </w:r>
      <w:r w:rsidR="00EE5875">
        <w:t xml:space="preserve">, </w:t>
      </w:r>
      <w:r w:rsidRPr="00675642">
        <w:t>neuf fois sur dix</w:t>
      </w:r>
      <w:r w:rsidR="00EE5875">
        <w:t xml:space="preserve">, </w:t>
      </w:r>
      <w:r w:rsidRPr="00675642">
        <w:t>à la nage</w:t>
      </w:r>
      <w:r w:rsidR="00EE5875">
        <w:t xml:space="preserve">, </w:t>
      </w:r>
      <w:r w:rsidRPr="00675642">
        <w:t>en emportant du matériel</w:t>
      </w:r>
      <w:r w:rsidR="00EE5875">
        <w:t xml:space="preserve">, </w:t>
      </w:r>
      <w:r w:rsidRPr="00675642">
        <w:t>des documents</w:t>
      </w:r>
      <w:r w:rsidR="00EE5875">
        <w:t xml:space="preserve">, </w:t>
      </w:r>
      <w:r w:rsidRPr="00675642">
        <w:t>un homme vif que je tenais à la gorge</w:t>
      </w:r>
      <w:r w:rsidR="00EE5875">
        <w:t>.</w:t>
      </w:r>
    </w:p>
    <w:p w14:paraId="3269673B" w14:textId="77777777" w:rsidR="00EE5875" w:rsidRDefault="00457E89" w:rsidP="00457E89">
      <w:r w:rsidRPr="00675642">
        <w:t>Nous autres</w:t>
      </w:r>
      <w:r w:rsidR="00EE5875">
        <w:t xml:space="preserve">, </w:t>
      </w:r>
      <w:r w:rsidRPr="00675642">
        <w:t>les patrouilleurs</w:t>
      </w:r>
      <w:r w:rsidR="00EE5875">
        <w:t xml:space="preserve">, </w:t>
      </w:r>
      <w:r w:rsidRPr="00675642">
        <w:t>nous avions encore d</w:t>
      </w:r>
      <w:r w:rsidR="00EE5875">
        <w:t>’</w:t>
      </w:r>
      <w:r w:rsidRPr="00675642">
        <w:t>autres compensations vitales que le généralissime ne connaissait pr</w:t>
      </w:r>
      <w:r w:rsidRPr="00675642">
        <w:t>o</w:t>
      </w:r>
      <w:r w:rsidRPr="00675642">
        <w:t>bablement pas</w:t>
      </w:r>
      <w:r w:rsidR="00EE5875">
        <w:t xml:space="preserve">, </w:t>
      </w:r>
      <w:r w:rsidRPr="00675642">
        <w:t xml:space="preserve">nous touchions quintuple ration de rhum et avions droit à de nombreuses permissions de </w:t>
      </w:r>
      <w:r w:rsidRPr="00675642">
        <w:lastRenderedPageBreak/>
        <w:t>détente</w:t>
      </w:r>
      <w:r w:rsidR="00EE5875">
        <w:t xml:space="preserve">. </w:t>
      </w:r>
      <w:r w:rsidRPr="00675642">
        <w:t>Nature</w:t>
      </w:r>
      <w:r w:rsidRPr="00675642">
        <w:t>l</w:t>
      </w:r>
      <w:r w:rsidRPr="00675642">
        <w:t>lement</w:t>
      </w:r>
      <w:r w:rsidR="00EE5875">
        <w:t xml:space="preserve">, </w:t>
      </w:r>
      <w:r w:rsidRPr="00675642">
        <w:t>ces permissions étaient bonnes pour Paris</w:t>
      </w:r>
      <w:r w:rsidR="00EE5875">
        <w:t>.</w:t>
      </w:r>
    </w:p>
    <w:p w14:paraId="6656BA44" w14:textId="77777777" w:rsidR="00EE5875" w:rsidRDefault="00457E89" w:rsidP="00457E89">
      <w:r w:rsidRPr="00675642">
        <w:t>J</w:t>
      </w:r>
      <w:r w:rsidR="00EE5875">
        <w:t>’</w:t>
      </w:r>
      <w:r w:rsidRPr="00675642">
        <w:t>avoue non sans fierté</w:t>
      </w:r>
      <w:r w:rsidR="00EE5875">
        <w:t xml:space="preserve">, </w:t>
      </w:r>
      <w:r w:rsidRPr="00675642">
        <w:t>ne jamais avoir perdu un homme dans ces équipées</w:t>
      </w:r>
      <w:r w:rsidR="00EE5875">
        <w:t xml:space="preserve">. </w:t>
      </w:r>
      <w:r w:rsidRPr="00675642">
        <w:t>D</w:t>
      </w:r>
      <w:r w:rsidR="00EE5875">
        <w:t>’</w:t>
      </w:r>
      <w:r w:rsidRPr="00675642">
        <w:t>ailleurs</w:t>
      </w:r>
      <w:r w:rsidR="00EE5875">
        <w:t xml:space="preserve">, </w:t>
      </w:r>
      <w:r w:rsidRPr="00675642">
        <w:t>depuis mon arrivée au front</w:t>
      </w:r>
      <w:r w:rsidR="00EE5875">
        <w:t xml:space="preserve">, </w:t>
      </w:r>
      <w:r w:rsidRPr="00675642">
        <w:t>je passais pour une espèce de fétiche</w:t>
      </w:r>
      <w:r w:rsidR="00EE5875">
        <w:t xml:space="preserve">, </w:t>
      </w:r>
      <w:r w:rsidRPr="00675642">
        <w:t>de porte-bonheur dans ma compagnie</w:t>
      </w:r>
      <w:r w:rsidR="00EE5875">
        <w:t xml:space="preserve"> ; </w:t>
      </w:r>
      <w:r w:rsidRPr="00675642">
        <w:t>les hommes se chamaillaient pour sortir avec moi</w:t>
      </w:r>
      <w:r w:rsidR="00EE5875">
        <w:t xml:space="preserve">, </w:t>
      </w:r>
      <w:r w:rsidRPr="00675642">
        <w:t>au point que m</w:t>
      </w:r>
      <w:r w:rsidR="00EE5875">
        <w:t>’</w:t>
      </w:r>
      <w:r w:rsidRPr="00675642">
        <w:t>accompagner en patrouille s</w:t>
      </w:r>
      <w:r w:rsidR="00EE5875">
        <w:t>’</w:t>
      </w:r>
      <w:r w:rsidRPr="00675642">
        <w:t xml:space="preserve">appelait </w:t>
      </w:r>
      <w:r w:rsidRPr="00675642">
        <w:rPr>
          <w:i/>
          <w:iCs/>
        </w:rPr>
        <w:t>aller à P</w:t>
      </w:r>
      <w:r w:rsidRPr="00675642">
        <w:rPr>
          <w:i/>
          <w:iCs/>
        </w:rPr>
        <w:t>a</w:t>
      </w:r>
      <w:r w:rsidRPr="00675642">
        <w:rPr>
          <w:i/>
          <w:iCs/>
        </w:rPr>
        <w:t>ris</w:t>
      </w:r>
      <w:r w:rsidR="00EE5875">
        <w:rPr>
          <w:i/>
          <w:iCs/>
        </w:rPr>
        <w:t xml:space="preserve">, </w:t>
      </w:r>
      <w:r w:rsidRPr="00675642">
        <w:rPr>
          <w:i/>
          <w:iCs/>
        </w:rPr>
        <w:t>aller à Montmartre</w:t>
      </w:r>
      <w:r w:rsidR="00EE5875">
        <w:rPr>
          <w:i/>
          <w:iCs/>
        </w:rPr>
        <w:t xml:space="preserve">, </w:t>
      </w:r>
      <w:r w:rsidRPr="00675642">
        <w:rPr>
          <w:i/>
          <w:iCs/>
        </w:rPr>
        <w:t>aller faire la bombe</w:t>
      </w:r>
      <w:r w:rsidR="00EE5875">
        <w:rPr>
          <w:i/>
          <w:iCs/>
        </w:rPr>
        <w:t xml:space="preserve">, </w:t>
      </w:r>
      <w:r w:rsidRPr="00675642">
        <w:t>tellement ils étaient sûrs de ne pas y rester</w:t>
      </w:r>
      <w:r w:rsidR="00EE5875">
        <w:t>.</w:t>
      </w:r>
    </w:p>
    <w:p w14:paraId="0A70F81B" w14:textId="77777777" w:rsidR="00EE5875" w:rsidRDefault="00EE5875" w:rsidP="00457E89">
      <w:r>
        <w:t>— </w:t>
      </w:r>
      <w:r w:rsidR="00457E89" w:rsidRPr="00675642">
        <w:t>Allons chercher notre perme pour Panam</w:t>
      </w:r>
      <w:r>
        <w:t xml:space="preserve"> ; </w:t>
      </w:r>
      <w:r w:rsidR="00457E89" w:rsidRPr="00675642">
        <w:t>aujourd</w:t>
      </w:r>
      <w:r>
        <w:t>’</w:t>
      </w:r>
      <w:r w:rsidR="00457E89" w:rsidRPr="00675642">
        <w:t>hui</w:t>
      </w:r>
      <w:r>
        <w:t xml:space="preserve">, </w:t>
      </w:r>
      <w:r w:rsidR="00457E89" w:rsidRPr="00675642">
        <w:t>c</w:t>
      </w:r>
      <w:r>
        <w:t>’</w:t>
      </w:r>
      <w:r w:rsidR="00457E89" w:rsidRPr="00675642">
        <w:t>est le Boche qui la tient</w:t>
      </w:r>
      <w:r>
        <w:t xml:space="preserve">, </w:t>
      </w:r>
      <w:r w:rsidR="00457E89" w:rsidRPr="00675642">
        <w:t>disaient-ils</w:t>
      </w:r>
      <w:r>
        <w:t>.</w:t>
      </w:r>
    </w:p>
    <w:p w14:paraId="0CEA8D5C" w14:textId="77777777" w:rsidR="00EE5875" w:rsidRDefault="00457E89" w:rsidP="00457E89">
      <w:pPr>
        <w:rPr>
          <w:i/>
          <w:iCs/>
        </w:rPr>
      </w:pPr>
      <w:r w:rsidRPr="00675642">
        <w:t>Et ils sortaient en rampant</w:t>
      </w:r>
      <w:r w:rsidR="00EE5875">
        <w:t xml:space="preserve">, </w:t>
      </w:r>
      <w:r w:rsidRPr="00675642">
        <w:t>en se donnant le mot de passe</w:t>
      </w:r>
      <w:r w:rsidR="00EE5875">
        <w:t xml:space="preserve"> : </w:t>
      </w:r>
      <w:proofErr w:type="spellStart"/>
      <w:r w:rsidRPr="00675642">
        <w:rPr>
          <w:i/>
          <w:iCs/>
        </w:rPr>
        <w:t>Nach</w:t>
      </w:r>
      <w:proofErr w:type="spellEnd"/>
      <w:r w:rsidRPr="00675642">
        <w:rPr>
          <w:i/>
          <w:iCs/>
        </w:rPr>
        <w:t xml:space="preserve"> Paris</w:t>
      </w:r>
      <w:r w:rsidR="00EE5875">
        <w:rPr>
          <w:i/>
          <w:iCs/>
        </w:rPr>
        <w:t> !</w:t>
      </w:r>
    </w:p>
    <w:p w14:paraId="0FCCFA57" w14:textId="2AEACDEB" w:rsidR="00457E89" w:rsidRPr="00675642" w:rsidRDefault="00457E89" w:rsidP="00457E89"/>
    <w:p w14:paraId="65DC4EAE" w14:textId="77777777" w:rsidR="00EE5875" w:rsidRDefault="00457E89" w:rsidP="00457E89">
      <w:r w:rsidRPr="00675642">
        <w:t>Les Amirautés de la Grande-Bretagne</w:t>
      </w:r>
      <w:r w:rsidR="00EE5875">
        <w:t xml:space="preserve">, </w:t>
      </w:r>
      <w:r w:rsidRPr="00675642">
        <w:t>de la France</w:t>
      </w:r>
      <w:r w:rsidR="00EE5875">
        <w:t xml:space="preserve">, </w:t>
      </w:r>
      <w:r w:rsidRPr="00675642">
        <w:t>de l</w:t>
      </w:r>
      <w:r w:rsidR="00EE5875">
        <w:t>’</w:t>
      </w:r>
      <w:r w:rsidRPr="00675642">
        <w:t>Italie</w:t>
      </w:r>
      <w:r w:rsidR="00EE5875">
        <w:t xml:space="preserve">, </w:t>
      </w:r>
      <w:r w:rsidRPr="00675642">
        <w:t>du Japon étaient sur les dents à cause d</w:t>
      </w:r>
      <w:r w:rsidR="00EE5875">
        <w:t>’</w:t>
      </w:r>
      <w:r w:rsidRPr="00675642">
        <w:t>un ennemi i</w:t>
      </w:r>
      <w:r w:rsidRPr="00675642">
        <w:t>n</w:t>
      </w:r>
      <w:r w:rsidRPr="00675642">
        <w:t>saisissable</w:t>
      </w:r>
      <w:r w:rsidR="00EE5875">
        <w:t xml:space="preserve">, </w:t>
      </w:r>
      <w:r w:rsidRPr="00675642">
        <w:t>qu</w:t>
      </w:r>
      <w:r w:rsidR="00EE5875">
        <w:t>’</w:t>
      </w:r>
      <w:r w:rsidRPr="00675642">
        <w:t>on ne voyait nulle part</w:t>
      </w:r>
      <w:r w:rsidR="00EE5875">
        <w:t xml:space="preserve">, </w:t>
      </w:r>
      <w:r w:rsidRPr="00675642">
        <w:t>mais qui était signalé partout comme menaçant les convois des transports australiens</w:t>
      </w:r>
      <w:r w:rsidR="00EE5875">
        <w:t>.</w:t>
      </w:r>
    </w:p>
    <w:p w14:paraId="118E3449" w14:textId="77777777" w:rsidR="00EE5875" w:rsidRDefault="00457E89" w:rsidP="00457E89">
      <w:r w:rsidRPr="00675642">
        <w:t>Des nuées de torpilleurs</w:t>
      </w:r>
      <w:r w:rsidR="00EE5875">
        <w:t xml:space="preserve">, </w:t>
      </w:r>
      <w:r w:rsidRPr="00675642">
        <w:t>des escadres cuirassées et jusqu</w:t>
      </w:r>
      <w:r w:rsidR="00EE5875">
        <w:t>’</w:t>
      </w:r>
      <w:r w:rsidRPr="00675642">
        <w:t>à des divisions de dreadnoughts étaient alertées pour prendre en chasse cet ennemi fantôme qu</w:t>
      </w:r>
      <w:r w:rsidR="00EE5875">
        <w:t>’</w:t>
      </w:r>
      <w:r w:rsidRPr="00675642">
        <w:t xml:space="preserve">on disait être tantôt le </w:t>
      </w:r>
      <w:r w:rsidRPr="00675642">
        <w:rPr>
          <w:i/>
          <w:iCs/>
        </w:rPr>
        <w:t>Kœnig</w:t>
      </w:r>
      <w:r w:rsidRPr="00675642">
        <w:rPr>
          <w:i/>
          <w:iCs/>
        </w:rPr>
        <w:t>s</w:t>
      </w:r>
      <w:r w:rsidRPr="00675642">
        <w:rPr>
          <w:i/>
          <w:iCs/>
        </w:rPr>
        <w:t>berg</w:t>
      </w:r>
      <w:r w:rsidR="00EE5875">
        <w:rPr>
          <w:i/>
          <w:iCs/>
        </w:rPr>
        <w:t xml:space="preserve">, </w:t>
      </w:r>
      <w:r w:rsidRPr="00675642">
        <w:t xml:space="preserve">le </w:t>
      </w:r>
      <w:r w:rsidRPr="00675642">
        <w:rPr>
          <w:i/>
          <w:iCs/>
        </w:rPr>
        <w:t>Dresden</w:t>
      </w:r>
      <w:r w:rsidR="00EE5875">
        <w:rPr>
          <w:i/>
          <w:iCs/>
        </w:rPr>
        <w:t xml:space="preserve">, </w:t>
      </w:r>
      <w:r w:rsidRPr="00675642">
        <w:t xml:space="preserve">le </w:t>
      </w:r>
      <w:r w:rsidRPr="00675642">
        <w:rPr>
          <w:i/>
          <w:iCs/>
        </w:rPr>
        <w:t>Scharnhorst</w:t>
      </w:r>
      <w:r w:rsidRPr="00675642">
        <w:t xml:space="preserve"> ou l</w:t>
      </w:r>
      <w:r w:rsidR="00EE5875">
        <w:t>’</w:t>
      </w:r>
      <w:r w:rsidRPr="00675642">
        <w:rPr>
          <w:i/>
          <w:iCs/>
        </w:rPr>
        <w:t>Emden</w:t>
      </w:r>
      <w:r w:rsidR="00EE5875">
        <w:rPr>
          <w:i/>
          <w:iCs/>
        </w:rPr>
        <w:t xml:space="preserve">, </w:t>
      </w:r>
      <w:r w:rsidRPr="00675642">
        <w:t>tantôt l</w:t>
      </w:r>
      <w:r w:rsidR="00EE5875">
        <w:t>’</w:t>
      </w:r>
      <w:r w:rsidRPr="00675642">
        <w:t>escadre de haute mer des croiseurs cuirassés de l</w:t>
      </w:r>
      <w:r w:rsidR="00EE5875">
        <w:t>’</w:t>
      </w:r>
      <w:r w:rsidRPr="00675642">
        <w:t xml:space="preserve">amiral von </w:t>
      </w:r>
      <w:proofErr w:type="spellStart"/>
      <w:r w:rsidRPr="00675642">
        <w:t>Spee</w:t>
      </w:r>
      <w:proofErr w:type="spellEnd"/>
      <w:r w:rsidR="00EE5875">
        <w:t xml:space="preserve">, </w:t>
      </w:r>
      <w:r w:rsidRPr="00675642">
        <w:t>dont les vaisseaux devaient se faire couler aux Falkland peu après mon embarquement et certains se faire canonner jusque dans les e</w:t>
      </w:r>
      <w:r w:rsidRPr="00675642">
        <w:t>x</w:t>
      </w:r>
      <w:r w:rsidRPr="00675642">
        <w:t>trêmes parages nord de ma concession de pêche</w:t>
      </w:r>
      <w:r w:rsidR="00EE5875">
        <w:t xml:space="preserve">, </w:t>
      </w:r>
      <w:r w:rsidRPr="00675642">
        <w:t>à Port-Déception</w:t>
      </w:r>
      <w:r w:rsidR="00EE5875">
        <w:t xml:space="preserve"> (</w:t>
      </w:r>
      <w:r w:rsidRPr="00675642">
        <w:t>ce qui me fait admettre aujourd</w:t>
      </w:r>
      <w:r w:rsidR="00EE5875">
        <w:t>’</w:t>
      </w:r>
      <w:r w:rsidRPr="00675642">
        <w:t>hui qu</w:t>
      </w:r>
      <w:r w:rsidR="00EE5875">
        <w:t>’</w:t>
      </w:r>
      <w:r w:rsidRPr="00675642">
        <w:t>en déba</w:t>
      </w:r>
      <w:r w:rsidRPr="00675642">
        <w:t>r</w:t>
      </w:r>
      <w:r w:rsidRPr="00675642">
        <w:t>quant dans mon île</w:t>
      </w:r>
      <w:r w:rsidR="00EE5875">
        <w:t xml:space="preserve">, </w:t>
      </w:r>
      <w:r w:rsidRPr="00675642">
        <w:t xml:space="preserve">le docteur </w:t>
      </w:r>
      <w:proofErr w:type="spellStart"/>
      <w:r w:rsidRPr="00675642">
        <w:t>Schmoll</w:t>
      </w:r>
      <w:proofErr w:type="spellEnd"/>
      <w:r w:rsidRPr="00675642">
        <w:t xml:space="preserve"> et son équipe étaient des émissaires de la marine allemande</w:t>
      </w:r>
      <w:r w:rsidR="00EE5875">
        <w:t xml:space="preserve">, </w:t>
      </w:r>
      <w:r w:rsidRPr="00675642">
        <w:t xml:space="preserve">venus </w:t>
      </w:r>
      <w:r w:rsidRPr="00675642">
        <w:lastRenderedPageBreak/>
        <w:t>préparer une base s</w:t>
      </w:r>
      <w:r w:rsidRPr="00675642">
        <w:t>e</w:t>
      </w:r>
      <w:r w:rsidRPr="00675642">
        <w:t>crète pour cette escadre</w:t>
      </w:r>
      <w:r w:rsidR="00EE5875">
        <w:t xml:space="preserve">). </w:t>
      </w:r>
      <w:r w:rsidRPr="00675642">
        <w:t>Quand j</w:t>
      </w:r>
      <w:r w:rsidR="00EE5875">
        <w:t>’</w:t>
      </w:r>
      <w:r w:rsidRPr="00675642">
        <w:t xml:space="preserve">embarquai à bord du </w:t>
      </w:r>
      <w:r w:rsidRPr="00675642">
        <w:rPr>
          <w:i/>
          <w:iCs/>
        </w:rPr>
        <w:t>Worce</w:t>
      </w:r>
      <w:r w:rsidRPr="00675642">
        <w:rPr>
          <w:i/>
          <w:iCs/>
        </w:rPr>
        <w:t>s</w:t>
      </w:r>
      <w:r w:rsidRPr="00675642">
        <w:rPr>
          <w:i/>
          <w:iCs/>
        </w:rPr>
        <w:t>tershire</w:t>
      </w:r>
      <w:r w:rsidR="00EE5875">
        <w:rPr>
          <w:i/>
          <w:iCs/>
        </w:rPr>
        <w:t xml:space="preserve">, </w:t>
      </w:r>
      <w:r w:rsidRPr="00675642">
        <w:t>on racontait que de nouveaux corsaires écumaient l</w:t>
      </w:r>
      <w:r w:rsidR="00EE5875">
        <w:t>’</w:t>
      </w:r>
      <w:r w:rsidRPr="00675642">
        <w:t>océan Indien</w:t>
      </w:r>
      <w:r w:rsidR="00EE5875">
        <w:t xml:space="preserve">, </w:t>
      </w:r>
      <w:r w:rsidRPr="00675642">
        <w:t>dont un</w:t>
      </w:r>
      <w:r w:rsidR="00EE5875">
        <w:t xml:space="preserve">, </w:t>
      </w:r>
      <w:r w:rsidRPr="00675642">
        <w:t xml:space="preserve">probablement le </w:t>
      </w:r>
      <w:r w:rsidRPr="00675642">
        <w:rPr>
          <w:i/>
          <w:iCs/>
        </w:rPr>
        <w:t>Wolf</w:t>
      </w:r>
      <w:r w:rsidR="00EE5875">
        <w:rPr>
          <w:i/>
          <w:iCs/>
        </w:rPr>
        <w:t xml:space="preserve">, </w:t>
      </w:r>
      <w:r w:rsidRPr="00675642">
        <w:t>s</w:t>
      </w:r>
      <w:r w:rsidR="00EE5875">
        <w:t>’</w:t>
      </w:r>
      <w:r w:rsidRPr="00675642">
        <w:t>était détaché pour venir jusque devant Wellington semer un champ de m</w:t>
      </w:r>
      <w:r w:rsidRPr="00675642">
        <w:t>i</w:t>
      </w:r>
      <w:r w:rsidRPr="00675642">
        <w:t>nes</w:t>
      </w:r>
      <w:r w:rsidR="00EE5875">
        <w:t> !</w:t>
      </w:r>
    </w:p>
    <w:p w14:paraId="067BEE03" w14:textId="77777777" w:rsidR="00EE5875" w:rsidRDefault="00457E89" w:rsidP="00457E89">
      <w:r w:rsidRPr="00675642">
        <w:t>Personne ne voulait croire à cette fantastique histoire</w:t>
      </w:r>
      <w:r w:rsidR="00EE5875">
        <w:t xml:space="preserve">, </w:t>
      </w:r>
      <w:r w:rsidRPr="00675642">
        <w:t>ma</w:t>
      </w:r>
      <w:r w:rsidRPr="00675642">
        <w:t>l</w:t>
      </w:r>
      <w:r w:rsidRPr="00675642">
        <w:t>gré cela on ne savait prendre assez de précautions autour de n</w:t>
      </w:r>
      <w:r w:rsidRPr="00675642">
        <w:t>o</w:t>
      </w:r>
      <w:r w:rsidRPr="00675642">
        <w:t>tre précieux convoi</w:t>
      </w:r>
      <w:r w:rsidR="00EE5875">
        <w:t xml:space="preserve">. </w:t>
      </w:r>
      <w:r w:rsidRPr="00675642">
        <w:t>On multipliait les ruses</w:t>
      </w:r>
      <w:r w:rsidR="00EE5875">
        <w:t xml:space="preserve">, </w:t>
      </w:r>
      <w:r w:rsidRPr="00675642">
        <w:t>les fausses nouve</w:t>
      </w:r>
      <w:r w:rsidRPr="00675642">
        <w:t>l</w:t>
      </w:r>
      <w:r w:rsidRPr="00675642">
        <w:t>les</w:t>
      </w:r>
      <w:r w:rsidR="00EE5875">
        <w:t xml:space="preserve">, </w:t>
      </w:r>
      <w:r w:rsidRPr="00675642">
        <w:t>les faux départs</w:t>
      </w:r>
      <w:r w:rsidR="00EE5875">
        <w:t xml:space="preserve">, </w:t>
      </w:r>
      <w:r w:rsidRPr="00675642">
        <w:t>pour en garder l</w:t>
      </w:r>
      <w:r w:rsidR="00EE5875">
        <w:t>’</w:t>
      </w:r>
      <w:r w:rsidRPr="00675642">
        <w:t>itinéraire secret</w:t>
      </w:r>
      <w:r w:rsidR="00EE5875">
        <w:t xml:space="preserve">. </w:t>
      </w:r>
      <w:r w:rsidRPr="00675642">
        <w:t>On lui faisait parcourir des milliers de milles inutiles</w:t>
      </w:r>
      <w:r w:rsidR="00EE5875">
        <w:t xml:space="preserve">. </w:t>
      </w:r>
      <w:r w:rsidRPr="00675642">
        <w:t>On le faisait avancer</w:t>
      </w:r>
      <w:r w:rsidR="00EE5875">
        <w:t xml:space="preserve">, </w:t>
      </w:r>
      <w:r w:rsidRPr="00675642">
        <w:t>reculer</w:t>
      </w:r>
      <w:r w:rsidR="00EE5875">
        <w:t xml:space="preserve">, </w:t>
      </w:r>
      <w:r w:rsidRPr="00675642">
        <w:t>faire des crochets</w:t>
      </w:r>
      <w:r w:rsidR="00EE5875">
        <w:t xml:space="preserve">, </w:t>
      </w:r>
      <w:r w:rsidRPr="00675642">
        <w:t>mettre en panne</w:t>
      </w:r>
      <w:r w:rsidR="00EE5875">
        <w:t xml:space="preserve">, </w:t>
      </w:r>
      <w:r w:rsidRPr="00675642">
        <w:t>s</w:t>
      </w:r>
      <w:r w:rsidR="00EE5875">
        <w:t>’</w:t>
      </w:r>
      <w:r w:rsidRPr="00675642">
        <w:t>égailler</w:t>
      </w:r>
      <w:r w:rsidR="00EE5875">
        <w:t xml:space="preserve">, </w:t>
      </w:r>
      <w:r w:rsidRPr="00675642">
        <w:t>se rassembler</w:t>
      </w:r>
      <w:r w:rsidR="00EE5875">
        <w:t xml:space="preserve">, </w:t>
      </w:r>
      <w:r w:rsidRPr="00675642">
        <w:t>charbonner dans la tempête</w:t>
      </w:r>
      <w:r w:rsidR="00EE5875">
        <w:t xml:space="preserve">, </w:t>
      </w:r>
      <w:r w:rsidRPr="00675642">
        <w:t>se livrer à d</w:t>
      </w:r>
      <w:r w:rsidR="00EE5875">
        <w:t>’</w:t>
      </w:r>
      <w:r w:rsidRPr="00675642">
        <w:t>absurdes évolutions</w:t>
      </w:r>
      <w:r w:rsidR="00EE5875">
        <w:t xml:space="preserve">, </w:t>
      </w:r>
      <w:r w:rsidRPr="00675642">
        <w:t>des manœuvres étranges qui affolaient les États-Majors</w:t>
      </w:r>
      <w:r w:rsidR="00EE5875">
        <w:t>.</w:t>
      </w:r>
    </w:p>
    <w:p w14:paraId="082CF3E6" w14:textId="77777777" w:rsidR="00EE5875" w:rsidRDefault="00457E89" w:rsidP="00457E89">
      <w:r w:rsidRPr="00675642">
        <w:t>Ainsi les lourds transports australiens naviguaient à l</w:t>
      </w:r>
      <w:r w:rsidR="00EE5875">
        <w:t>’</w:t>
      </w:r>
      <w:r w:rsidRPr="00675642">
        <w:t>aveuglette</w:t>
      </w:r>
      <w:r w:rsidR="00EE5875">
        <w:t xml:space="preserve">, </w:t>
      </w:r>
      <w:r w:rsidRPr="00675642">
        <w:t>à la muette</w:t>
      </w:r>
      <w:r w:rsidR="00EE5875">
        <w:t xml:space="preserve">, </w:t>
      </w:r>
      <w:r w:rsidRPr="00675642">
        <w:t>venaient prendre terre</w:t>
      </w:r>
      <w:r w:rsidR="00EE5875">
        <w:t xml:space="preserve">, </w:t>
      </w:r>
      <w:r w:rsidRPr="00675642">
        <w:t>se faufilaient un à un dans les détroits</w:t>
      </w:r>
      <w:r w:rsidR="00EE5875">
        <w:t xml:space="preserve">, </w:t>
      </w:r>
      <w:r w:rsidRPr="00675642">
        <w:t>jouaient à cache-cache avec les îles</w:t>
      </w:r>
      <w:r w:rsidR="00EE5875">
        <w:t xml:space="preserve">, </w:t>
      </w:r>
      <w:r w:rsidRPr="00675642">
        <w:t>se groupaient inopinément très loin au large</w:t>
      </w:r>
      <w:r w:rsidR="00EE5875">
        <w:t xml:space="preserve">, </w:t>
      </w:r>
      <w:r w:rsidRPr="00675642">
        <w:t>voguaient de conse</w:t>
      </w:r>
      <w:r w:rsidRPr="00675642">
        <w:t>r</w:t>
      </w:r>
      <w:r w:rsidRPr="00675642">
        <w:t>ve très en dehors des routes de navigation habituelles</w:t>
      </w:r>
      <w:r w:rsidR="00EE5875">
        <w:t>.</w:t>
      </w:r>
    </w:p>
    <w:p w14:paraId="6283D73E" w14:textId="77777777" w:rsidR="00EE5875" w:rsidRDefault="00457E89" w:rsidP="00457E89">
      <w:r w:rsidRPr="00675642">
        <w:t>Des cerveaux s</w:t>
      </w:r>
      <w:r w:rsidR="00EE5875">
        <w:t>’</w:t>
      </w:r>
      <w:r w:rsidRPr="00675642">
        <w:t>ingéniaient</w:t>
      </w:r>
      <w:r w:rsidR="00EE5875">
        <w:t>.</w:t>
      </w:r>
    </w:p>
    <w:p w14:paraId="54CDB82C" w14:textId="77777777" w:rsidR="00EE5875" w:rsidRDefault="00457E89" w:rsidP="00457E89">
      <w:r w:rsidRPr="00675642">
        <w:t>Chaque jour des sous-marins</w:t>
      </w:r>
      <w:r w:rsidR="00EE5875">
        <w:t xml:space="preserve">, </w:t>
      </w:r>
      <w:r w:rsidRPr="00675642">
        <w:t>des vedettes</w:t>
      </w:r>
      <w:r w:rsidR="00EE5875">
        <w:t xml:space="preserve">, </w:t>
      </w:r>
      <w:r w:rsidRPr="00675642">
        <w:t>des chalutiers</w:t>
      </w:r>
      <w:r w:rsidR="00EE5875">
        <w:t xml:space="preserve">, </w:t>
      </w:r>
      <w:r w:rsidRPr="00675642">
        <w:t>des aéroplanes</w:t>
      </w:r>
      <w:r w:rsidR="00EE5875">
        <w:t xml:space="preserve">, </w:t>
      </w:r>
      <w:r w:rsidRPr="00675642">
        <w:t>faisaient leur apparition dans des zones qui n</w:t>
      </w:r>
      <w:r w:rsidR="00EE5875">
        <w:t>’</w:t>
      </w:r>
      <w:r w:rsidRPr="00675642">
        <w:t>avaient encore jamais entendu le bruit d</w:t>
      </w:r>
      <w:r w:rsidR="00EE5875">
        <w:t>’</w:t>
      </w:r>
      <w:r w:rsidRPr="00675642">
        <w:t>un moteur à expl</w:t>
      </w:r>
      <w:r w:rsidRPr="00675642">
        <w:t>o</w:t>
      </w:r>
      <w:r w:rsidRPr="00675642">
        <w:t>sion</w:t>
      </w:r>
      <w:r w:rsidR="00EE5875">
        <w:t xml:space="preserve">. </w:t>
      </w:r>
      <w:r w:rsidRPr="00675642">
        <w:t>Jour et nuit</w:t>
      </w:r>
      <w:r w:rsidR="00EE5875">
        <w:t xml:space="preserve">, </w:t>
      </w:r>
      <w:r w:rsidRPr="00675642">
        <w:t>sans une seconde d</w:t>
      </w:r>
      <w:r w:rsidR="00EE5875">
        <w:t>’</w:t>
      </w:r>
      <w:r w:rsidRPr="00675642">
        <w:t>interruption</w:t>
      </w:r>
      <w:r w:rsidR="00EE5875">
        <w:t xml:space="preserve">, </w:t>
      </w:r>
      <w:r w:rsidRPr="00675642">
        <w:t>la télégr</w:t>
      </w:r>
      <w:r w:rsidRPr="00675642">
        <w:t>a</w:t>
      </w:r>
      <w:r w:rsidRPr="00675642">
        <w:t>phie</w:t>
      </w:r>
      <w:r w:rsidR="00EE5875">
        <w:t xml:space="preserve">, </w:t>
      </w:r>
      <w:r w:rsidRPr="00675642">
        <w:t>l</w:t>
      </w:r>
      <w:r w:rsidR="00EE5875">
        <w:t>’</w:t>
      </w:r>
      <w:r w:rsidRPr="00675642">
        <w:t>espionnage</w:t>
      </w:r>
      <w:r w:rsidR="00EE5875">
        <w:t xml:space="preserve">, </w:t>
      </w:r>
      <w:r w:rsidRPr="00675642">
        <w:t>les Renseignements tendaient</w:t>
      </w:r>
      <w:r w:rsidR="00EE5875">
        <w:t xml:space="preserve">, </w:t>
      </w:r>
      <w:r w:rsidRPr="00675642">
        <w:t>sur le désert immense des eaux</w:t>
      </w:r>
      <w:r w:rsidR="00EE5875">
        <w:t xml:space="preserve">, </w:t>
      </w:r>
      <w:r w:rsidRPr="00675642">
        <w:t>leur filet aux mailles de plus en plus serrées</w:t>
      </w:r>
      <w:r w:rsidR="00EE5875">
        <w:t xml:space="preserve">. </w:t>
      </w:r>
      <w:r w:rsidRPr="00675642">
        <w:t>Nulle information n</w:t>
      </w:r>
      <w:r w:rsidR="00EE5875">
        <w:t>’</w:t>
      </w:r>
      <w:r w:rsidRPr="00675642">
        <w:t>était négligée</w:t>
      </w:r>
      <w:r w:rsidR="00EE5875">
        <w:t xml:space="preserve"> : </w:t>
      </w:r>
      <w:r w:rsidRPr="00675642">
        <w:t>on tenait compte de tout i</w:t>
      </w:r>
      <w:r w:rsidRPr="00675642">
        <w:t>n</w:t>
      </w:r>
      <w:r w:rsidRPr="00675642">
        <w:t>dice</w:t>
      </w:r>
      <w:r w:rsidR="00EE5875">
        <w:t xml:space="preserve">. </w:t>
      </w:r>
      <w:r w:rsidRPr="00675642">
        <w:t>On dépensait des millions pour mettre au point un mode inédit de navigation permettant de sauvegarder ce renfort d</w:t>
      </w:r>
      <w:r w:rsidR="00EE5875">
        <w:t>’</w:t>
      </w:r>
      <w:r w:rsidRPr="00675642">
        <w:t>hommes</w:t>
      </w:r>
      <w:r w:rsidR="00EE5875">
        <w:t xml:space="preserve">, </w:t>
      </w:r>
      <w:r w:rsidRPr="00675642">
        <w:t>d</w:t>
      </w:r>
      <w:r w:rsidR="00EE5875">
        <w:t>’</w:t>
      </w:r>
      <w:r w:rsidRPr="00675642">
        <w:t>enthousiasme</w:t>
      </w:r>
      <w:r w:rsidR="00EE5875">
        <w:t xml:space="preserve">, </w:t>
      </w:r>
      <w:r w:rsidRPr="00675642">
        <w:t>de matériel arrivant tout camouflé d</w:t>
      </w:r>
      <w:r w:rsidR="00EE5875">
        <w:t>’</w:t>
      </w:r>
      <w:r w:rsidRPr="00675642">
        <w:t>outre-mer et dont l</w:t>
      </w:r>
      <w:r w:rsidR="00EE5875">
        <w:t>’</w:t>
      </w:r>
      <w:r w:rsidRPr="00675642">
        <w:t xml:space="preserve">apparition soudaine sur les </w:t>
      </w:r>
      <w:r w:rsidRPr="00675642">
        <w:lastRenderedPageBreak/>
        <w:t>différents champs de bataille d</w:t>
      </w:r>
      <w:r w:rsidR="00EE5875">
        <w:t>’</w:t>
      </w:r>
      <w:r w:rsidRPr="00675642">
        <w:t>Occident</w:t>
      </w:r>
      <w:r w:rsidR="00EE5875">
        <w:t xml:space="preserve">, </w:t>
      </w:r>
      <w:r w:rsidRPr="00675642">
        <w:t>l</w:t>
      </w:r>
      <w:r w:rsidR="00EE5875">
        <w:t>’</w:t>
      </w:r>
      <w:r w:rsidRPr="00675642">
        <w:t>effet de surprise</w:t>
      </w:r>
      <w:r w:rsidR="00EE5875">
        <w:t xml:space="preserve">, </w:t>
      </w:r>
      <w:r w:rsidRPr="00675642">
        <w:t>les forces fra</w:t>
      </w:r>
      <w:r w:rsidRPr="00675642">
        <w:t>î</w:t>
      </w:r>
      <w:r w:rsidRPr="00675642">
        <w:t>ches</w:t>
      </w:r>
      <w:r w:rsidR="00EE5875">
        <w:t xml:space="preserve">, </w:t>
      </w:r>
      <w:r w:rsidRPr="00675642">
        <w:t>l</w:t>
      </w:r>
      <w:r w:rsidR="00EE5875">
        <w:t>’</w:t>
      </w:r>
      <w:r w:rsidRPr="00675642">
        <w:t>appoint avaient été escomptés d</w:t>
      </w:r>
      <w:r w:rsidR="00EE5875">
        <w:t>’</w:t>
      </w:r>
      <w:r w:rsidRPr="00675642">
        <w:t>avance par les Se</w:t>
      </w:r>
      <w:r w:rsidRPr="00675642">
        <w:t>r</w:t>
      </w:r>
      <w:r w:rsidRPr="00675642">
        <w:t>vices compétents</w:t>
      </w:r>
      <w:r w:rsidR="00EE5875">
        <w:t>.</w:t>
      </w:r>
    </w:p>
    <w:p w14:paraId="1123C38E" w14:textId="77777777" w:rsidR="00EE5875" w:rsidRDefault="00457E89" w:rsidP="00457E89">
      <w:r w:rsidRPr="00675642">
        <w:t>Les hommes</w:t>
      </w:r>
      <w:r w:rsidR="00EE5875">
        <w:t xml:space="preserve">, </w:t>
      </w:r>
      <w:r w:rsidRPr="00675642">
        <w:t>eux</w:t>
      </w:r>
      <w:r w:rsidR="00EE5875">
        <w:t xml:space="preserve">, </w:t>
      </w:r>
      <w:r w:rsidRPr="00675642">
        <w:t>se désintéressaient absolument de cette gigantesque partie d</w:t>
      </w:r>
      <w:r w:rsidR="00EE5875">
        <w:t>’</w:t>
      </w:r>
      <w:r w:rsidRPr="00675642">
        <w:t>échecs qui se jouait à la surface de trois océans et dont leur sécurité</w:t>
      </w:r>
      <w:r w:rsidR="00EE5875">
        <w:t xml:space="preserve">, </w:t>
      </w:r>
      <w:r w:rsidRPr="00675642">
        <w:t>leur vie étaient l</w:t>
      </w:r>
      <w:r w:rsidR="00EE5875">
        <w:t>’</w:t>
      </w:r>
      <w:r w:rsidRPr="00675642">
        <w:t>enjeu</w:t>
      </w:r>
      <w:r w:rsidR="00EE5875">
        <w:t xml:space="preserve">. </w:t>
      </w:r>
      <w:r w:rsidRPr="00675642">
        <w:t>Je les ai vus rire à l</w:t>
      </w:r>
      <w:r w:rsidR="00EE5875">
        <w:t>’</w:t>
      </w:r>
      <w:r w:rsidRPr="00675642">
        <w:t>annonce d</w:t>
      </w:r>
      <w:r w:rsidR="00EE5875">
        <w:t>’</w:t>
      </w:r>
      <w:r w:rsidRPr="00675642">
        <w:t>un danger</w:t>
      </w:r>
      <w:r w:rsidR="00EE5875">
        <w:t xml:space="preserve">, </w:t>
      </w:r>
      <w:r w:rsidRPr="00675642">
        <w:t>hausser les épaules quand on leur parlait de corsaires ennemis et se gausser de la crainte des to</w:t>
      </w:r>
      <w:r w:rsidRPr="00675642">
        <w:t>r</w:t>
      </w:r>
      <w:r w:rsidRPr="00675642">
        <w:t>pilles</w:t>
      </w:r>
      <w:r w:rsidR="00EE5875">
        <w:t xml:space="preserve"> ; </w:t>
      </w:r>
      <w:r w:rsidRPr="00675642">
        <w:t>mais je les ai aussi vus se précipiter</w:t>
      </w:r>
      <w:r w:rsidR="00EE5875">
        <w:t xml:space="preserve">, </w:t>
      </w:r>
      <w:r w:rsidRPr="00675642">
        <w:t>tous</w:t>
      </w:r>
      <w:r w:rsidR="00EE5875">
        <w:t xml:space="preserve">, </w:t>
      </w:r>
      <w:r w:rsidRPr="00675642">
        <w:t>sur le même bord</w:t>
      </w:r>
      <w:r w:rsidR="00EE5875">
        <w:t xml:space="preserve">, </w:t>
      </w:r>
      <w:r w:rsidRPr="00675642">
        <w:t>se pencher sur la rambarde et tendre le cou</w:t>
      </w:r>
      <w:r w:rsidR="00EE5875">
        <w:t xml:space="preserve">, </w:t>
      </w:r>
      <w:r w:rsidRPr="00675642">
        <w:t>au point que le paquebot prenait de l</w:t>
      </w:r>
      <w:r w:rsidR="00EE5875">
        <w:t>’</w:t>
      </w:r>
      <w:r w:rsidRPr="00675642">
        <w:t>inclinaison</w:t>
      </w:r>
      <w:r w:rsidR="00EE5875">
        <w:t xml:space="preserve">, </w:t>
      </w:r>
      <w:r w:rsidRPr="00675642">
        <w:t>à l</w:t>
      </w:r>
      <w:r w:rsidR="00EE5875">
        <w:t>’</w:t>
      </w:r>
      <w:r w:rsidRPr="00675642">
        <w:t>annonce d</w:t>
      </w:r>
      <w:r w:rsidR="00EE5875">
        <w:t>’</w:t>
      </w:r>
      <w:r w:rsidRPr="00675642">
        <w:t>une terre en vue</w:t>
      </w:r>
      <w:r w:rsidR="00EE5875">
        <w:t>.</w:t>
      </w:r>
    </w:p>
    <w:p w14:paraId="59950E6A" w14:textId="77777777" w:rsidR="00EE5875" w:rsidRDefault="00457E89" w:rsidP="00457E89">
      <w:r w:rsidRPr="00675642">
        <w:t>C</w:t>
      </w:r>
      <w:r w:rsidR="00EE5875">
        <w:t>’</w:t>
      </w:r>
      <w:r w:rsidRPr="00675642">
        <w:t>est qu</w:t>
      </w:r>
      <w:r w:rsidR="00EE5875">
        <w:t>’</w:t>
      </w:r>
      <w:r w:rsidRPr="00675642">
        <w:t>ils vivaient chacun en proie à sa chimère</w:t>
      </w:r>
      <w:r w:rsidR="00EE5875">
        <w:t xml:space="preserve">, </w:t>
      </w:r>
      <w:r w:rsidRPr="00675642">
        <w:t>chacun évoquant des femmes</w:t>
      </w:r>
      <w:r w:rsidR="00EE5875">
        <w:t xml:space="preserve">, </w:t>
      </w:r>
      <w:r w:rsidRPr="00675642">
        <w:t>chacun écrivant à des femmes</w:t>
      </w:r>
      <w:r w:rsidR="00EE5875">
        <w:t xml:space="preserve">, </w:t>
      </w:r>
      <w:r w:rsidRPr="00675642">
        <w:t>chacun rêvant femmes</w:t>
      </w:r>
      <w:r w:rsidR="00EE5875">
        <w:t xml:space="preserve">, </w:t>
      </w:r>
      <w:r w:rsidRPr="00675642">
        <w:t>chacun parlant femmes</w:t>
      </w:r>
      <w:r w:rsidR="00EE5875">
        <w:t xml:space="preserve">, </w:t>
      </w:r>
      <w:r w:rsidRPr="00675642">
        <w:t>chacun imaginant des femmes</w:t>
      </w:r>
      <w:r w:rsidR="00EE5875">
        <w:t xml:space="preserve">, </w:t>
      </w:r>
      <w:r w:rsidRPr="00675642">
        <w:t>chacun attendant des femmes</w:t>
      </w:r>
      <w:r w:rsidR="00EE5875">
        <w:t xml:space="preserve">, </w:t>
      </w:r>
      <w:r w:rsidRPr="00675642">
        <w:t>chacun espérant des femmes</w:t>
      </w:r>
      <w:r w:rsidR="00EE5875">
        <w:t xml:space="preserve">, </w:t>
      </w:r>
      <w:r w:rsidRPr="00675642">
        <w:t>chacun se préparant à en jouir</w:t>
      </w:r>
      <w:r w:rsidR="00EE5875">
        <w:t xml:space="preserve">. </w:t>
      </w:r>
      <w:r w:rsidRPr="00675642">
        <w:t>De nouvelles</w:t>
      </w:r>
      <w:r w:rsidR="00EE5875">
        <w:t xml:space="preserve">, </w:t>
      </w:r>
      <w:r w:rsidRPr="00675642">
        <w:t>de no</w:t>
      </w:r>
      <w:r w:rsidRPr="00675642">
        <w:t>u</w:t>
      </w:r>
      <w:r w:rsidRPr="00675642">
        <w:t>velles femmes à chaque escale</w:t>
      </w:r>
      <w:r w:rsidR="00EE5875">
        <w:t xml:space="preserve"> ! </w:t>
      </w:r>
      <w:r w:rsidRPr="00675642">
        <w:t>Toutes leur étaient dues</w:t>
      </w:r>
      <w:r w:rsidR="00EE5875">
        <w:t> !</w:t>
      </w:r>
    </w:p>
    <w:p w14:paraId="100381A4" w14:textId="77777777" w:rsidR="00EE5875" w:rsidRDefault="00457E89" w:rsidP="00457E89">
      <w:r w:rsidRPr="00675642">
        <w:t>Mais quelle amère désillusion</w:t>
      </w:r>
      <w:r w:rsidR="00EE5875">
        <w:t xml:space="preserve">, </w:t>
      </w:r>
      <w:r w:rsidRPr="00675642">
        <w:t>partout on les tenait en qu</w:t>
      </w:r>
      <w:r w:rsidRPr="00675642">
        <w:t>a</w:t>
      </w:r>
      <w:r w:rsidRPr="00675642">
        <w:t>rantaine</w:t>
      </w:r>
      <w:r w:rsidR="00EE5875">
        <w:t> !</w:t>
      </w:r>
    </w:p>
    <w:p w14:paraId="670D0B2C" w14:textId="77777777" w:rsidR="00EE5875" w:rsidRDefault="00457E89" w:rsidP="00457E89">
      <w:r w:rsidRPr="00675642">
        <w:t>On passait au large</w:t>
      </w:r>
      <w:r w:rsidR="00EE5875">
        <w:t xml:space="preserve">, </w:t>
      </w:r>
      <w:r w:rsidRPr="00675642">
        <w:t>toujours au large</w:t>
      </w:r>
      <w:r w:rsidR="00EE5875">
        <w:t>.</w:t>
      </w:r>
    </w:p>
    <w:p w14:paraId="151F8C27" w14:textId="77777777" w:rsidR="00EE5875" w:rsidRDefault="00457E89" w:rsidP="00457E89">
      <w:r w:rsidRPr="00675642">
        <w:t>Des îles entrevues</w:t>
      </w:r>
      <w:r w:rsidR="00EE5875">
        <w:t xml:space="preserve">, </w:t>
      </w:r>
      <w:r w:rsidRPr="00675642">
        <w:t>des villes</w:t>
      </w:r>
      <w:r w:rsidR="00EE5875">
        <w:t xml:space="preserve">, </w:t>
      </w:r>
      <w:r w:rsidRPr="00675642">
        <w:t>des ports</w:t>
      </w:r>
      <w:r w:rsidR="00EE5875">
        <w:t xml:space="preserve">, </w:t>
      </w:r>
      <w:r w:rsidRPr="00675642">
        <w:t>des touffes de pa</w:t>
      </w:r>
      <w:r w:rsidRPr="00675642">
        <w:t>l</w:t>
      </w:r>
      <w:r w:rsidRPr="00675642">
        <w:t>miers se balançant mollement</w:t>
      </w:r>
      <w:r w:rsidR="00EE5875">
        <w:t xml:space="preserve">, </w:t>
      </w:r>
      <w:r w:rsidRPr="00675642">
        <w:t>des toits biscornus de pagodes</w:t>
      </w:r>
      <w:r w:rsidR="00EE5875">
        <w:t xml:space="preserve">, </w:t>
      </w:r>
      <w:r w:rsidRPr="00675642">
        <w:t>des bazars ajourés</w:t>
      </w:r>
      <w:r w:rsidR="00EE5875">
        <w:t xml:space="preserve">, </w:t>
      </w:r>
      <w:r w:rsidRPr="00675642">
        <w:t>des chants</w:t>
      </w:r>
      <w:r w:rsidR="00EE5875">
        <w:t xml:space="preserve">, </w:t>
      </w:r>
      <w:r w:rsidRPr="00675642">
        <w:t>des musiques</w:t>
      </w:r>
      <w:r w:rsidR="00EE5875">
        <w:t xml:space="preserve">, </w:t>
      </w:r>
      <w:r w:rsidRPr="00675642">
        <w:t>des appels</w:t>
      </w:r>
      <w:r w:rsidR="00EE5875">
        <w:t xml:space="preserve">, </w:t>
      </w:r>
      <w:r w:rsidRPr="00675642">
        <w:t>des gesticulations</w:t>
      </w:r>
      <w:r w:rsidR="00EE5875">
        <w:t xml:space="preserve">, </w:t>
      </w:r>
      <w:r w:rsidRPr="00675642">
        <w:t>des silhouettes indigènes sur la rive</w:t>
      </w:r>
      <w:r w:rsidR="00EE5875">
        <w:t xml:space="preserve">, </w:t>
      </w:r>
      <w:r w:rsidRPr="00675642">
        <w:t>des invites sur les docks ou au fond des barques</w:t>
      </w:r>
      <w:r w:rsidR="00EE5875">
        <w:t xml:space="preserve">, </w:t>
      </w:r>
      <w:r w:rsidRPr="00675642">
        <w:t>des effluves chauds la nuit</w:t>
      </w:r>
      <w:r w:rsidR="00EE5875">
        <w:t xml:space="preserve">, </w:t>
      </w:r>
      <w:r w:rsidRPr="00675642">
        <w:t>des rires</w:t>
      </w:r>
      <w:r w:rsidR="00EE5875">
        <w:t xml:space="preserve">, </w:t>
      </w:r>
      <w:r w:rsidRPr="00675642">
        <w:t>il ne restait rien</w:t>
      </w:r>
      <w:r w:rsidR="00EE5875">
        <w:t xml:space="preserve">, </w:t>
      </w:r>
      <w:r w:rsidRPr="00675642">
        <w:t>pas un souvenir</w:t>
      </w:r>
      <w:r w:rsidR="00EE5875">
        <w:t xml:space="preserve">, </w:t>
      </w:r>
      <w:r w:rsidRPr="00675642">
        <w:t>pas un baiser</w:t>
      </w:r>
      <w:r w:rsidR="00EE5875">
        <w:t xml:space="preserve">. </w:t>
      </w:r>
      <w:r w:rsidRPr="00675642">
        <w:t>Pourtant</w:t>
      </w:r>
      <w:r w:rsidR="00EE5875">
        <w:t xml:space="preserve">, </w:t>
      </w:r>
      <w:r w:rsidRPr="00675642">
        <w:t>comme Napoléon avait posé l</w:t>
      </w:r>
      <w:r w:rsidR="00EE5875">
        <w:t>’</w:t>
      </w:r>
      <w:r w:rsidRPr="00675642">
        <w:t>axiome qu</w:t>
      </w:r>
      <w:r w:rsidR="00EE5875">
        <w:t>’</w:t>
      </w:r>
      <w:r w:rsidRPr="00675642">
        <w:t>en guerre</w:t>
      </w:r>
      <w:r w:rsidR="00EE5875">
        <w:t xml:space="preserve">, </w:t>
      </w:r>
      <w:r w:rsidRPr="00675642">
        <w:t>il faut s</w:t>
      </w:r>
      <w:r w:rsidR="00EE5875">
        <w:t>’</w:t>
      </w:r>
      <w:r w:rsidRPr="00675642">
        <w:t>occuper du ventre des armées</w:t>
      </w:r>
      <w:r w:rsidR="00EE5875">
        <w:t xml:space="preserve">, </w:t>
      </w:r>
      <w:r w:rsidRPr="00675642">
        <w:t>le ravitaillement était bon</w:t>
      </w:r>
      <w:r w:rsidR="00EE5875">
        <w:t xml:space="preserve">, </w:t>
      </w:r>
      <w:r w:rsidRPr="00675642">
        <w:t>abondant</w:t>
      </w:r>
      <w:r w:rsidR="00EE5875">
        <w:t xml:space="preserve">, </w:t>
      </w:r>
      <w:r w:rsidRPr="00675642">
        <w:t xml:space="preserve">varié et renouvelé à chaque </w:t>
      </w:r>
      <w:r w:rsidRPr="00675642">
        <w:lastRenderedPageBreak/>
        <w:t>escale</w:t>
      </w:r>
      <w:r w:rsidR="00EE5875">
        <w:t xml:space="preserve"> (</w:t>
      </w:r>
      <w:r w:rsidRPr="00675642">
        <w:t>on distribuait alors des oranges</w:t>
      </w:r>
      <w:r w:rsidR="00EE5875">
        <w:t xml:space="preserve">, </w:t>
      </w:r>
      <w:r w:rsidRPr="00675642">
        <w:t>des citrons</w:t>
      </w:r>
      <w:r w:rsidR="00EE5875">
        <w:t xml:space="preserve">, </w:t>
      </w:r>
      <w:r w:rsidRPr="00675642">
        <w:t>des ananas</w:t>
      </w:r>
      <w:r w:rsidR="00EE5875">
        <w:t xml:space="preserve">, </w:t>
      </w:r>
      <w:r w:rsidRPr="00675642">
        <w:t>des mangues</w:t>
      </w:r>
      <w:r w:rsidR="00EE5875">
        <w:t xml:space="preserve">, </w:t>
      </w:r>
      <w:r w:rsidRPr="00675642">
        <w:t>des pastèques</w:t>
      </w:r>
      <w:r w:rsidR="00EE5875">
        <w:t xml:space="preserve">, </w:t>
      </w:r>
      <w:r w:rsidRPr="00675642">
        <w:t>des avocats</w:t>
      </w:r>
      <w:r w:rsidR="00EE5875">
        <w:t xml:space="preserve">, </w:t>
      </w:r>
      <w:r w:rsidRPr="00675642">
        <w:t>des bananes</w:t>
      </w:r>
      <w:r w:rsidR="00EE5875">
        <w:t xml:space="preserve">, </w:t>
      </w:r>
      <w:r w:rsidRPr="00675642">
        <w:t>beaucoup de bananes</w:t>
      </w:r>
      <w:r w:rsidR="00EE5875">
        <w:t xml:space="preserve">) </w:t>
      </w:r>
      <w:r w:rsidRPr="00675642">
        <w:t>mais quel est le grand chef moderne parmi tant d</w:t>
      </w:r>
      <w:r w:rsidR="00EE5875">
        <w:t>’</w:t>
      </w:r>
      <w:r w:rsidRPr="00675642">
        <w:t>hommes r</w:t>
      </w:r>
      <w:r w:rsidRPr="00675642">
        <w:t>e</w:t>
      </w:r>
      <w:r w:rsidRPr="00675642">
        <w:t>marquables</w:t>
      </w:r>
      <w:r w:rsidR="00EE5875">
        <w:t xml:space="preserve">, </w:t>
      </w:r>
      <w:r w:rsidRPr="00675642">
        <w:t>experts</w:t>
      </w:r>
      <w:r w:rsidR="00EE5875">
        <w:t xml:space="preserve">, </w:t>
      </w:r>
      <w:r w:rsidRPr="00675642">
        <w:t>spécialistes</w:t>
      </w:r>
      <w:r w:rsidR="00EE5875">
        <w:t xml:space="preserve">, </w:t>
      </w:r>
      <w:r w:rsidRPr="00675642">
        <w:t>savants</w:t>
      </w:r>
      <w:r w:rsidR="00EE5875">
        <w:t xml:space="preserve">, </w:t>
      </w:r>
      <w:r w:rsidRPr="00675642">
        <w:t>qui s</w:t>
      </w:r>
      <w:r w:rsidR="00EE5875">
        <w:t>’</w:t>
      </w:r>
      <w:r w:rsidRPr="00675642">
        <w:t>occupaient d</w:t>
      </w:r>
      <w:r w:rsidR="00EE5875">
        <w:t>’</w:t>
      </w:r>
      <w:r w:rsidRPr="00675642">
        <w:t>un million de détails</w:t>
      </w:r>
      <w:r w:rsidR="00EE5875">
        <w:t xml:space="preserve">, </w:t>
      </w:r>
      <w:r w:rsidRPr="00675642">
        <w:t>quel est le chef qui aurait eu l</w:t>
      </w:r>
      <w:r w:rsidR="00EE5875">
        <w:t>’</w:t>
      </w:r>
      <w:r w:rsidRPr="00675642">
        <w:t>audace et le g</w:t>
      </w:r>
      <w:r w:rsidRPr="00675642">
        <w:t>é</w:t>
      </w:r>
      <w:r w:rsidRPr="00675642">
        <w:t>nie de penser très humblement au bas-ventre de ses hommes</w:t>
      </w:r>
      <w:r w:rsidR="00EE5875">
        <w:t xml:space="preserve"> ? </w:t>
      </w:r>
      <w:r w:rsidRPr="00675642">
        <w:t>Les quelques soldats qui réussissaient à filer en douce aux esc</w:t>
      </w:r>
      <w:r w:rsidRPr="00675642">
        <w:t>a</w:t>
      </w:r>
      <w:r w:rsidRPr="00675642">
        <w:t>les étaient ramenés à bord à coups de matraque</w:t>
      </w:r>
      <w:r w:rsidR="00EE5875">
        <w:t xml:space="preserve">, </w:t>
      </w:r>
      <w:r w:rsidRPr="00675642">
        <w:t>et ils nous r</w:t>
      </w:r>
      <w:r w:rsidRPr="00675642">
        <w:t>e</w:t>
      </w:r>
      <w:r w:rsidRPr="00675642">
        <w:t>venaient tristes</w:t>
      </w:r>
      <w:r w:rsidR="00EE5875">
        <w:t xml:space="preserve">, </w:t>
      </w:r>
      <w:r w:rsidRPr="00675642">
        <w:t>ahuris</w:t>
      </w:r>
      <w:r w:rsidR="00EE5875">
        <w:t xml:space="preserve">, </w:t>
      </w:r>
      <w:r w:rsidRPr="00675642">
        <w:t>défaits</w:t>
      </w:r>
      <w:r w:rsidR="00EE5875">
        <w:t xml:space="preserve">, </w:t>
      </w:r>
      <w:r w:rsidRPr="00675642">
        <w:t>ivres</w:t>
      </w:r>
      <w:r w:rsidR="00EE5875">
        <w:t xml:space="preserve">, </w:t>
      </w:r>
      <w:r w:rsidRPr="00675642">
        <w:t>ivres</w:t>
      </w:r>
      <w:r w:rsidR="00EE5875">
        <w:t xml:space="preserve">, </w:t>
      </w:r>
      <w:r w:rsidRPr="00675642">
        <w:t>honteux</w:t>
      </w:r>
      <w:r w:rsidR="00EE5875">
        <w:t xml:space="preserve">, </w:t>
      </w:r>
      <w:r w:rsidRPr="00675642">
        <w:t>et e</w:t>
      </w:r>
      <w:r w:rsidRPr="00675642">
        <w:t>n</w:t>
      </w:r>
      <w:r w:rsidRPr="00675642">
        <w:t>core plus insatisfaits que ceux qui n</w:t>
      </w:r>
      <w:r w:rsidR="00EE5875">
        <w:t>’</w:t>
      </w:r>
      <w:r w:rsidRPr="00675642">
        <w:t>avaient pas bronché</w:t>
      </w:r>
      <w:r w:rsidR="00EE5875">
        <w:t>.</w:t>
      </w:r>
    </w:p>
    <w:p w14:paraId="06FDE719" w14:textId="77777777" w:rsidR="00EE5875" w:rsidRDefault="00457E89" w:rsidP="00457E89">
      <w:r w:rsidRPr="00675642">
        <w:t>Si</w:t>
      </w:r>
      <w:r w:rsidR="00EE5875">
        <w:t xml:space="preserve">, </w:t>
      </w:r>
      <w:r w:rsidRPr="00675642">
        <w:t>comme la migration saisonnière des oiseaux</w:t>
      </w:r>
      <w:r w:rsidR="00EE5875">
        <w:t xml:space="preserve">, </w:t>
      </w:r>
      <w:r w:rsidRPr="00675642">
        <w:t>des poi</w:t>
      </w:r>
      <w:r w:rsidRPr="00675642">
        <w:t>s</w:t>
      </w:r>
      <w:r w:rsidRPr="00675642">
        <w:t>sons et certains phénomènes de l</w:t>
      </w:r>
      <w:r w:rsidR="00EE5875">
        <w:t>’</w:t>
      </w:r>
      <w:r w:rsidRPr="00675642">
        <w:t>instinct chez les insectes le laissent supposer</w:t>
      </w:r>
      <w:r w:rsidR="00EE5875">
        <w:t xml:space="preserve">, </w:t>
      </w:r>
      <w:r w:rsidRPr="00675642">
        <w:t>l</w:t>
      </w:r>
      <w:r w:rsidR="00EE5875">
        <w:t>’</w:t>
      </w:r>
      <w:r w:rsidRPr="00675642">
        <w:t>irritation sexuelle est un fluide qui émet des radiations d</w:t>
      </w:r>
      <w:r w:rsidR="00EE5875">
        <w:t>’</w:t>
      </w:r>
      <w:r w:rsidRPr="00675642">
        <w:t>ordre physique qui se propagent à travers l</w:t>
      </w:r>
      <w:r w:rsidR="00EE5875">
        <w:t>’</w:t>
      </w:r>
      <w:r w:rsidRPr="00675642">
        <w:t>espace avec la concordance des ondes dans un milieu ébranlé</w:t>
      </w:r>
      <w:r w:rsidR="00EE5875">
        <w:t xml:space="preserve">, </w:t>
      </w:r>
      <w:r w:rsidRPr="00675642">
        <w:t>ne d</w:t>
      </w:r>
      <w:r w:rsidRPr="00675642">
        <w:t>e</w:t>
      </w:r>
      <w:r w:rsidRPr="00675642">
        <w:t>vait-il pas fatalement se produire que</w:t>
      </w:r>
      <w:r w:rsidR="00EE5875">
        <w:t xml:space="preserve">, </w:t>
      </w:r>
      <w:r w:rsidRPr="00675642">
        <w:t>durant la progression de ce voyage</w:t>
      </w:r>
      <w:r w:rsidR="00EE5875">
        <w:t xml:space="preserve"> – </w:t>
      </w:r>
      <w:r w:rsidRPr="00675642">
        <w:t>ainsi que</w:t>
      </w:r>
      <w:r w:rsidR="00EE5875">
        <w:t xml:space="preserve">, </w:t>
      </w:r>
      <w:r w:rsidRPr="00675642">
        <w:t>dans un circuit électrique sous l</w:t>
      </w:r>
      <w:r w:rsidR="00EE5875">
        <w:t>’</w:t>
      </w:r>
      <w:r w:rsidRPr="00675642">
        <w:t>influence d</w:t>
      </w:r>
      <w:r w:rsidR="00EE5875">
        <w:t>’</w:t>
      </w:r>
      <w:r w:rsidRPr="00675642">
        <w:t>un aimant</w:t>
      </w:r>
      <w:r w:rsidR="00EE5875">
        <w:t xml:space="preserve">, </w:t>
      </w:r>
      <w:r w:rsidRPr="00675642">
        <w:t>sont produits des courants nommés en physique courants induits</w:t>
      </w:r>
      <w:r w:rsidR="00EE5875">
        <w:t xml:space="preserve"> –, </w:t>
      </w:r>
      <w:r w:rsidRPr="00675642">
        <w:t>les désirs</w:t>
      </w:r>
      <w:r w:rsidR="00EE5875">
        <w:t xml:space="preserve">, </w:t>
      </w:r>
      <w:r w:rsidRPr="00675642">
        <w:t>les imaginations</w:t>
      </w:r>
      <w:r w:rsidR="00EE5875">
        <w:t xml:space="preserve">, </w:t>
      </w:r>
      <w:r w:rsidRPr="00675642">
        <w:t>les rêves de tous ces jeunes mâles</w:t>
      </w:r>
      <w:r w:rsidR="00EE5875">
        <w:t xml:space="preserve">, </w:t>
      </w:r>
      <w:r w:rsidRPr="00675642">
        <w:t>isolés en pleine mer</w:t>
      </w:r>
      <w:r w:rsidR="00EE5875">
        <w:t xml:space="preserve">, </w:t>
      </w:r>
      <w:r w:rsidRPr="00675642">
        <w:t>s</w:t>
      </w:r>
      <w:r w:rsidR="00EE5875">
        <w:t>’</w:t>
      </w:r>
      <w:r w:rsidRPr="00675642">
        <w:t>échauffassent au point de changer de nature et de fréquence pour donner des effets i</w:t>
      </w:r>
      <w:r w:rsidRPr="00675642">
        <w:t>n</w:t>
      </w:r>
      <w:r w:rsidRPr="00675642">
        <w:t>tenses de désorientation sexuelle et de détection érotique</w:t>
      </w:r>
      <w:r w:rsidR="00EE5875">
        <w:t> ?</w:t>
      </w:r>
    </w:p>
    <w:p w14:paraId="2B8281E6" w14:textId="77777777" w:rsidR="00EE5875" w:rsidRDefault="00457E89" w:rsidP="00457E89">
      <w:r w:rsidRPr="00675642">
        <w:t>J</w:t>
      </w:r>
      <w:r w:rsidR="00EE5875">
        <w:t>’</w:t>
      </w:r>
      <w:r w:rsidRPr="00675642">
        <w:t>ai assisté à cette débauche de l</w:t>
      </w:r>
      <w:r w:rsidR="00EE5875">
        <w:t>’</w:t>
      </w:r>
      <w:r w:rsidRPr="00675642">
        <w:t>imaginaire qui était</w:t>
      </w:r>
      <w:r w:rsidR="00EE5875">
        <w:t xml:space="preserve">, </w:t>
      </w:r>
      <w:r w:rsidRPr="00675642">
        <w:t>à proprement parler</w:t>
      </w:r>
      <w:r w:rsidR="00EE5875">
        <w:t xml:space="preserve">, </w:t>
      </w:r>
      <w:r w:rsidRPr="00675642">
        <w:t>un assouvissement massif</w:t>
      </w:r>
      <w:r w:rsidR="00EE5875">
        <w:t xml:space="preserve">, </w:t>
      </w:r>
      <w:r w:rsidRPr="00675642">
        <w:t>universel par la télépathie</w:t>
      </w:r>
      <w:r w:rsidR="00EE5875">
        <w:t>. (</w:t>
      </w:r>
      <w:r w:rsidRPr="00675642">
        <w:t>N</w:t>
      </w:r>
      <w:r w:rsidR="00EE5875">
        <w:t>’</w:t>
      </w:r>
      <w:r w:rsidRPr="00675642">
        <w:t>est-ce pas là qu</w:t>
      </w:r>
      <w:r w:rsidR="00EE5875">
        <w:t>’</w:t>
      </w:r>
      <w:r w:rsidRPr="00675642">
        <w:t>il faut chercher l</w:t>
      </w:r>
      <w:r w:rsidR="00EE5875">
        <w:t>’</w:t>
      </w:r>
      <w:r w:rsidRPr="00675642">
        <w:t>origine de ce d</w:t>
      </w:r>
      <w:r w:rsidRPr="00675642">
        <w:t>é</w:t>
      </w:r>
      <w:r w:rsidRPr="00675642">
        <w:t>règlement général des mœurs observé dans le monde entier</w:t>
      </w:r>
      <w:r w:rsidR="00EE5875">
        <w:t xml:space="preserve">, </w:t>
      </w:r>
      <w:proofErr w:type="spellStart"/>
      <w:r w:rsidRPr="00675642">
        <w:t>après guerre</w:t>
      </w:r>
      <w:proofErr w:type="spellEnd"/>
      <w:r w:rsidR="00EE5875">
        <w:t> ?)</w:t>
      </w:r>
    </w:p>
    <w:p w14:paraId="3F9711F0" w14:textId="77777777" w:rsidR="00EE5875" w:rsidRDefault="00457E89" w:rsidP="00457E89">
      <w:r w:rsidRPr="00675642">
        <w:t>Le convoi fit une rapide apparition à Colombo</w:t>
      </w:r>
      <w:r w:rsidR="00EE5875">
        <w:t xml:space="preserve">, </w:t>
      </w:r>
      <w:r w:rsidRPr="00675642">
        <w:t>chargea des munitions à Bombay</w:t>
      </w:r>
      <w:r w:rsidR="00EE5875">
        <w:t xml:space="preserve">, </w:t>
      </w:r>
      <w:r w:rsidRPr="00675642">
        <w:t xml:space="preserve">alla se cacher dans le détroit de </w:t>
      </w:r>
      <w:r w:rsidRPr="00675642">
        <w:lastRenderedPageBreak/>
        <w:t>Bab-el-Man-deb</w:t>
      </w:r>
      <w:r w:rsidR="00EE5875">
        <w:t xml:space="preserve">, </w:t>
      </w:r>
      <w:r w:rsidRPr="00675642">
        <w:t>se scinda pour charbonner en vitesse à Aden ou à Dj</w:t>
      </w:r>
      <w:r w:rsidRPr="00675642">
        <w:t>i</w:t>
      </w:r>
      <w:r w:rsidRPr="00675642">
        <w:t>bouti</w:t>
      </w:r>
      <w:r w:rsidR="00EE5875">
        <w:t xml:space="preserve">, </w:t>
      </w:r>
      <w:r w:rsidRPr="00675642">
        <w:t>déversa pêle-mêle son chargement d</w:t>
      </w:r>
      <w:r w:rsidR="00EE5875">
        <w:t>’</w:t>
      </w:r>
      <w:r w:rsidRPr="00675642">
        <w:t>hommes</w:t>
      </w:r>
      <w:r w:rsidR="00EE5875">
        <w:t xml:space="preserve">, </w:t>
      </w:r>
      <w:r w:rsidRPr="00675642">
        <w:t>de canons</w:t>
      </w:r>
      <w:r w:rsidR="00EE5875">
        <w:t xml:space="preserve">, </w:t>
      </w:r>
      <w:r w:rsidRPr="00675642">
        <w:t>de bêtes en Arabie</w:t>
      </w:r>
      <w:r w:rsidR="00EE5875">
        <w:t xml:space="preserve">, </w:t>
      </w:r>
      <w:r w:rsidRPr="00675642">
        <w:t>au Sinaï</w:t>
      </w:r>
      <w:r w:rsidR="00EE5875">
        <w:t xml:space="preserve">, </w:t>
      </w:r>
      <w:r w:rsidRPr="00675642">
        <w:t>en Égypte</w:t>
      </w:r>
      <w:r w:rsidR="00EE5875">
        <w:t>.</w:t>
      </w:r>
    </w:p>
    <w:p w14:paraId="5E2A2D86" w14:textId="77777777" w:rsidR="00EE5875" w:rsidRDefault="00457E89" w:rsidP="00457E89">
      <w:r w:rsidRPr="00675642">
        <w:t>Nous étions donc à terre</w:t>
      </w:r>
      <w:r w:rsidR="00EE5875">
        <w:t xml:space="preserve">, </w:t>
      </w:r>
      <w:r w:rsidRPr="00675642">
        <w:t>mais la vie y était tout aussi int</w:t>
      </w:r>
      <w:r w:rsidRPr="00675642">
        <w:t>e</w:t>
      </w:r>
      <w:r w:rsidRPr="00675642">
        <w:t>nable qu</w:t>
      </w:r>
      <w:r w:rsidR="00EE5875">
        <w:t>’</w:t>
      </w:r>
      <w:r w:rsidRPr="00675642">
        <w:t>à bord</w:t>
      </w:r>
      <w:r w:rsidR="00EE5875">
        <w:t>.</w:t>
      </w:r>
    </w:p>
    <w:p w14:paraId="02E91B24" w14:textId="5315992D" w:rsidR="00EE5875" w:rsidRDefault="00457E89" w:rsidP="00457E89">
      <w:r w:rsidRPr="00675642">
        <w:t>On faisait l</w:t>
      </w:r>
      <w:r w:rsidR="00EE5875">
        <w:t>’</w:t>
      </w:r>
      <w:r w:rsidRPr="00675642">
        <w:t>exercice dans des camps</w:t>
      </w:r>
      <w:r w:rsidR="00EE5875">
        <w:t xml:space="preserve">, </w:t>
      </w:r>
      <w:r w:rsidRPr="00675642">
        <w:t>en plein désert</w:t>
      </w:r>
      <w:r w:rsidR="00EE5875">
        <w:t xml:space="preserve">. </w:t>
      </w:r>
      <w:r w:rsidRPr="00675642">
        <w:t>On nous faisait défiler par quatre dans la poussière</w:t>
      </w:r>
      <w:r w:rsidR="00EE5875">
        <w:t xml:space="preserve">, </w:t>
      </w:r>
      <w:r w:rsidRPr="00675642">
        <w:t>récapituler à fond l</w:t>
      </w:r>
      <w:r w:rsidR="00EE5875">
        <w:t>’</w:t>
      </w:r>
      <w:r w:rsidR="00EF7438">
        <w:t>I</w:t>
      </w:r>
      <w:r w:rsidRPr="00675642">
        <w:t>nstruction du soldat pour nous inculquer dans l</w:t>
      </w:r>
      <w:r w:rsidR="00EE5875">
        <w:t>’</w:t>
      </w:r>
      <w:r w:rsidRPr="00675642">
        <w:t>âme les marques extérieures du respect</w:t>
      </w:r>
      <w:r w:rsidR="00EE5875">
        <w:t xml:space="preserve"> ; </w:t>
      </w:r>
      <w:r w:rsidRPr="00675642">
        <w:t>mais j</w:t>
      </w:r>
      <w:r w:rsidR="00EE5875">
        <w:t>’</w:t>
      </w:r>
      <w:r w:rsidRPr="00675642">
        <w:t>ai vu</w:t>
      </w:r>
      <w:r w:rsidR="00EE5875">
        <w:t xml:space="preserve">, </w:t>
      </w:r>
      <w:r w:rsidRPr="00675642">
        <w:t>moi</w:t>
      </w:r>
      <w:r w:rsidR="00EE5875">
        <w:t xml:space="preserve">, </w:t>
      </w:r>
      <w:r w:rsidRPr="00675642">
        <w:t>des hommes pleurer de frénésie et de désir sur les rives du canal de Suez</w:t>
      </w:r>
      <w:r w:rsidR="00EE5875">
        <w:t xml:space="preserve">, </w:t>
      </w:r>
      <w:r w:rsidRPr="00675642">
        <w:t>quand on nous y faisait creuser des tranchées</w:t>
      </w:r>
      <w:r w:rsidR="00EE5875">
        <w:t>.</w:t>
      </w:r>
    </w:p>
    <w:p w14:paraId="289E743A" w14:textId="77777777" w:rsidR="00EE5875" w:rsidRDefault="00457E89" w:rsidP="00457E89">
      <w:r w:rsidRPr="00675642">
        <w:t>Après ce purgatoire dans les sables</w:t>
      </w:r>
      <w:r w:rsidR="00EE5875">
        <w:t xml:space="preserve">, </w:t>
      </w:r>
      <w:r w:rsidRPr="00675642">
        <w:t>ce fut l</w:t>
      </w:r>
      <w:r w:rsidR="00EE5875">
        <w:t>’</w:t>
      </w:r>
      <w:r w:rsidRPr="00675642">
        <w:t>enfer dans les pierres</w:t>
      </w:r>
      <w:r w:rsidR="00EE5875">
        <w:t xml:space="preserve">, </w:t>
      </w:r>
      <w:r w:rsidRPr="00675642">
        <w:t>la dernière étape avant l</w:t>
      </w:r>
      <w:r w:rsidR="00EE5875">
        <w:t>’</w:t>
      </w:r>
      <w:r w:rsidRPr="00675642">
        <w:t>arrivée en France</w:t>
      </w:r>
      <w:r w:rsidR="00EE5875">
        <w:t>.</w:t>
      </w:r>
    </w:p>
    <w:p w14:paraId="0C5602D1" w14:textId="77777777" w:rsidR="00EE5875" w:rsidRDefault="00457E89" w:rsidP="00457E89">
      <w:r w:rsidRPr="00675642">
        <w:t>On nous faisait exécuter des travaux de terrassement</w:t>
      </w:r>
      <w:r w:rsidR="00EE5875">
        <w:t xml:space="preserve">, </w:t>
      </w:r>
      <w:r w:rsidRPr="00675642">
        <w:t>b</w:t>
      </w:r>
      <w:r w:rsidRPr="00675642">
        <w:t>é</w:t>
      </w:r>
      <w:r w:rsidRPr="00675642">
        <w:t>tonner des emplacements de batteries lourdes</w:t>
      </w:r>
      <w:r w:rsidR="00EE5875">
        <w:t xml:space="preserve">, </w:t>
      </w:r>
      <w:r w:rsidRPr="00675642">
        <w:t>sous le feu des forts</w:t>
      </w:r>
      <w:r w:rsidR="00EE5875">
        <w:t xml:space="preserve">, </w:t>
      </w:r>
      <w:r w:rsidRPr="00675642">
        <w:t>et j</w:t>
      </w:r>
      <w:r w:rsidR="00EE5875">
        <w:t>’</w:t>
      </w:r>
      <w:r w:rsidRPr="00675642">
        <w:t>ai vu</w:t>
      </w:r>
      <w:r w:rsidR="00EE5875">
        <w:t xml:space="preserve">, </w:t>
      </w:r>
      <w:r w:rsidRPr="00675642">
        <w:t>moi</w:t>
      </w:r>
      <w:r w:rsidR="00EE5875">
        <w:t xml:space="preserve">, </w:t>
      </w:r>
      <w:r w:rsidRPr="00675642">
        <w:t>des hommes devenir fous de rage et fous d</w:t>
      </w:r>
      <w:r w:rsidR="00EE5875">
        <w:t>’</w:t>
      </w:r>
      <w:r w:rsidRPr="00675642">
        <w:t>amour dans la fournaise de Gallipoli</w:t>
      </w:r>
      <w:r w:rsidR="00EE5875">
        <w:t>.</w:t>
      </w:r>
    </w:p>
    <w:p w14:paraId="3169321D" w14:textId="77777777" w:rsidR="00EE5875" w:rsidRDefault="00457E89" w:rsidP="00457E89">
      <w:r w:rsidRPr="00675642">
        <w:t>Qu</w:t>
      </w:r>
      <w:r w:rsidR="00EE5875">
        <w:t>’</w:t>
      </w:r>
      <w:r w:rsidRPr="00675642">
        <w:t>importait le Turc</w:t>
      </w:r>
      <w:r w:rsidR="00EE5875">
        <w:t xml:space="preserve"> ? </w:t>
      </w:r>
      <w:proofErr w:type="gramStart"/>
      <w:r w:rsidRPr="00675642">
        <w:t>C</w:t>
      </w:r>
      <w:r w:rsidR="00EE5875">
        <w:t>’</w:t>
      </w:r>
      <w:r w:rsidRPr="00675642">
        <w:t>était</w:t>
      </w:r>
      <w:proofErr w:type="gramEnd"/>
      <w:r w:rsidRPr="00675642">
        <w:t xml:space="preserve"> des femmes</w:t>
      </w:r>
      <w:r w:rsidR="00EE5875">
        <w:t xml:space="preserve">, </w:t>
      </w:r>
      <w:r w:rsidRPr="00675642">
        <w:t>des femmes qu</w:t>
      </w:r>
      <w:r w:rsidR="00EE5875">
        <w:t>’</w:t>
      </w:r>
      <w:r w:rsidRPr="00675642">
        <w:t>il fallait</w:t>
      </w:r>
      <w:r w:rsidR="00EE5875">
        <w:t> !</w:t>
      </w:r>
    </w:p>
    <w:p w14:paraId="419BFCCC" w14:textId="77777777" w:rsidR="00EE5875" w:rsidRDefault="00457E89" w:rsidP="00457E89">
      <w:r w:rsidRPr="00675642">
        <w:t>La nuit</w:t>
      </w:r>
      <w:r w:rsidR="00EE5875">
        <w:t xml:space="preserve">, </w:t>
      </w:r>
      <w:r w:rsidRPr="00675642">
        <w:t>sous la tente</w:t>
      </w:r>
      <w:r w:rsidR="00EE5875">
        <w:t xml:space="preserve">, </w:t>
      </w:r>
      <w:r w:rsidRPr="00675642">
        <w:t>on ne parlait que de ça et on en pa</w:t>
      </w:r>
      <w:r w:rsidRPr="00675642">
        <w:t>r</w:t>
      </w:r>
      <w:r w:rsidRPr="00675642">
        <w:t>lait encore à l</w:t>
      </w:r>
      <w:r w:rsidR="00EE5875">
        <w:t>’</w:t>
      </w:r>
      <w:r w:rsidRPr="00675642">
        <w:t>aurore</w:t>
      </w:r>
      <w:r w:rsidR="00EE5875">
        <w:t xml:space="preserve">, </w:t>
      </w:r>
      <w:r w:rsidRPr="00675642">
        <w:t>sous les étoiles pâlissantes</w:t>
      </w:r>
      <w:r w:rsidR="00EE5875">
        <w:t xml:space="preserve">, </w:t>
      </w:r>
      <w:r w:rsidRPr="00675642">
        <w:t>quand des ombres se coulaient sous les barbelés du camp pour aller se perdre par couples dans quelque ravin écarté</w:t>
      </w:r>
      <w:r w:rsidR="00EE5875">
        <w:t>.</w:t>
      </w:r>
    </w:p>
    <w:p w14:paraId="1BA31F5C" w14:textId="77777777" w:rsidR="00EE5875" w:rsidRDefault="00457E89" w:rsidP="00457E89">
      <w:r w:rsidRPr="00675642">
        <w:t>Les soldats n</w:t>
      </w:r>
      <w:r w:rsidR="00EE5875">
        <w:t>’</w:t>
      </w:r>
      <w:r w:rsidRPr="00675642">
        <w:t>étaient pas des cénobites</w:t>
      </w:r>
      <w:r w:rsidR="00EE5875">
        <w:t xml:space="preserve">, </w:t>
      </w:r>
      <w:r w:rsidRPr="00675642">
        <w:t>des anachorètes</w:t>
      </w:r>
      <w:r w:rsidR="00EE5875">
        <w:t xml:space="preserve">, </w:t>
      </w:r>
      <w:r w:rsidRPr="00675642">
        <w:t>ni des saints</w:t>
      </w:r>
      <w:r w:rsidR="00EE5875">
        <w:t xml:space="preserve">. </w:t>
      </w:r>
      <w:r w:rsidRPr="00675642">
        <w:t>Ils n</w:t>
      </w:r>
      <w:r w:rsidR="00EE5875">
        <w:t>’</w:t>
      </w:r>
      <w:r w:rsidRPr="00675642">
        <w:t>avaient pas prononcé de vœux</w:t>
      </w:r>
      <w:r w:rsidR="00EE5875">
        <w:t xml:space="preserve">. </w:t>
      </w:r>
      <w:r w:rsidRPr="00675642">
        <w:t>Ils rêvaient</w:t>
      </w:r>
      <w:r w:rsidR="00EE5875">
        <w:t xml:space="preserve">. </w:t>
      </w:r>
      <w:r w:rsidRPr="00675642">
        <w:t>Ils languissaient</w:t>
      </w:r>
      <w:r w:rsidR="00EE5875">
        <w:t xml:space="preserve">. </w:t>
      </w:r>
      <w:r w:rsidRPr="00675642">
        <w:t>Par ennui</w:t>
      </w:r>
      <w:r w:rsidR="00EE5875">
        <w:t xml:space="preserve">, </w:t>
      </w:r>
      <w:r w:rsidRPr="00675642">
        <w:t>ils se tatouaient</w:t>
      </w:r>
      <w:r w:rsidR="00EE5875">
        <w:t xml:space="preserve">. </w:t>
      </w:r>
      <w:r w:rsidRPr="00675642">
        <w:t>Chacun avait sa m</w:t>
      </w:r>
      <w:r w:rsidRPr="00675642">
        <w:t>a</w:t>
      </w:r>
      <w:r w:rsidRPr="00675642">
        <w:t>rotte</w:t>
      </w:r>
      <w:r w:rsidR="00EE5875">
        <w:t xml:space="preserve">. </w:t>
      </w:r>
      <w:r w:rsidRPr="00675642">
        <w:t>J</w:t>
      </w:r>
      <w:r w:rsidR="00EE5875">
        <w:t>’</w:t>
      </w:r>
      <w:r w:rsidRPr="00675642">
        <w:t>ai surpris</w:t>
      </w:r>
      <w:r w:rsidR="00EE5875">
        <w:t xml:space="preserve">, </w:t>
      </w:r>
      <w:r w:rsidRPr="00675642">
        <w:t>un matin</w:t>
      </w:r>
      <w:r w:rsidR="00EE5875">
        <w:t xml:space="preserve">, </w:t>
      </w:r>
      <w:r w:rsidRPr="00675642">
        <w:t>un homme en train de se violenter entre deux pierres</w:t>
      </w:r>
      <w:r w:rsidR="00EE5875">
        <w:t xml:space="preserve">. </w:t>
      </w:r>
      <w:r w:rsidRPr="00675642">
        <w:t>Il n</w:t>
      </w:r>
      <w:r w:rsidR="00EE5875">
        <w:t>’</w:t>
      </w:r>
      <w:r w:rsidRPr="00675642">
        <w:t>y avait pas une guenille à l</w:t>
      </w:r>
      <w:r w:rsidR="00EE5875">
        <w:t>’</w:t>
      </w:r>
      <w:r w:rsidRPr="00675642">
        <w:t>horizon</w:t>
      </w:r>
      <w:r w:rsidR="00EE5875">
        <w:t xml:space="preserve">, </w:t>
      </w:r>
      <w:r w:rsidRPr="00675642">
        <w:t>pas même une voile sur la mer</w:t>
      </w:r>
      <w:r w:rsidR="00EE5875">
        <w:t xml:space="preserve">. </w:t>
      </w:r>
      <w:r w:rsidRPr="00675642">
        <w:t>Le soleil était inhumain</w:t>
      </w:r>
      <w:r w:rsidR="00EE5875">
        <w:t xml:space="preserve">. </w:t>
      </w:r>
      <w:r w:rsidRPr="00675642">
        <w:lastRenderedPageBreak/>
        <w:t>S</w:t>
      </w:r>
      <w:r w:rsidR="00EE5875">
        <w:t>’</w:t>
      </w:r>
      <w:r w:rsidRPr="00675642">
        <w:t>il y a eu beaucoup de sang répandu à Gallipoli</w:t>
      </w:r>
      <w:r w:rsidR="00EE5875">
        <w:t xml:space="preserve">, </w:t>
      </w:r>
      <w:r w:rsidRPr="00675642">
        <w:t>le sol y a été surtout a</w:t>
      </w:r>
      <w:r w:rsidRPr="00675642">
        <w:t>r</w:t>
      </w:r>
      <w:r w:rsidRPr="00675642">
        <w:t>rosé de sperme</w:t>
      </w:r>
      <w:r w:rsidR="00EE5875">
        <w:t xml:space="preserve">. </w:t>
      </w:r>
      <w:r w:rsidRPr="00675642">
        <w:t>Tout celui de l</w:t>
      </w:r>
      <w:r w:rsidR="00EE5875">
        <w:t>’</w:t>
      </w:r>
      <w:r w:rsidRPr="00675642">
        <w:t>armée y a coulé</w:t>
      </w:r>
      <w:r w:rsidR="00EE5875">
        <w:t xml:space="preserve">, </w:t>
      </w:r>
      <w:r w:rsidRPr="00675642">
        <w:t>inutilement d</w:t>
      </w:r>
      <w:r w:rsidR="00EE5875">
        <w:t>’</w:t>
      </w:r>
      <w:r w:rsidRPr="00675642">
        <w:t>ailleurs</w:t>
      </w:r>
      <w:r w:rsidR="00EE5875">
        <w:t xml:space="preserve">, </w:t>
      </w:r>
      <w:r w:rsidRPr="00675642">
        <w:t>comme le sang des hommes</w:t>
      </w:r>
      <w:r w:rsidR="00EE5875">
        <w:t>.</w:t>
      </w:r>
    </w:p>
    <w:p w14:paraId="24018E2B" w14:textId="77777777" w:rsidR="00EE5875" w:rsidRDefault="00457E89" w:rsidP="00457E89">
      <w:r w:rsidRPr="00675642">
        <w:t>Ils se tatouaient des noms sur la peau</w:t>
      </w:r>
      <w:r w:rsidR="00EE5875">
        <w:t xml:space="preserve">, </w:t>
      </w:r>
      <w:r w:rsidRPr="00675642">
        <w:t>nos soldats</w:t>
      </w:r>
      <w:r w:rsidR="00EE5875">
        <w:t xml:space="preserve">, </w:t>
      </w:r>
      <w:r w:rsidRPr="00675642">
        <w:rPr>
          <w:i/>
          <w:iCs/>
        </w:rPr>
        <w:t>Marie</w:t>
      </w:r>
      <w:r w:rsidR="00EE5875">
        <w:rPr>
          <w:i/>
          <w:iCs/>
        </w:rPr>
        <w:t xml:space="preserve">, </w:t>
      </w:r>
      <w:r w:rsidRPr="00675642">
        <w:rPr>
          <w:i/>
          <w:iCs/>
        </w:rPr>
        <w:t>Louise</w:t>
      </w:r>
      <w:r w:rsidR="00EE5875">
        <w:rPr>
          <w:i/>
          <w:iCs/>
        </w:rPr>
        <w:t xml:space="preserve">, </w:t>
      </w:r>
      <w:r w:rsidRPr="00675642">
        <w:rPr>
          <w:i/>
          <w:iCs/>
        </w:rPr>
        <w:t>Sarah</w:t>
      </w:r>
      <w:r w:rsidR="00EE5875">
        <w:rPr>
          <w:i/>
          <w:iCs/>
        </w:rPr>
        <w:t xml:space="preserve">, </w:t>
      </w:r>
      <w:r w:rsidRPr="00675642">
        <w:rPr>
          <w:i/>
          <w:iCs/>
        </w:rPr>
        <w:t>Rose</w:t>
      </w:r>
      <w:r w:rsidR="00EE5875">
        <w:rPr>
          <w:i/>
          <w:iCs/>
        </w:rPr>
        <w:t xml:space="preserve">, </w:t>
      </w:r>
      <w:r w:rsidRPr="00675642">
        <w:t>mais c</w:t>
      </w:r>
      <w:r w:rsidR="00EE5875">
        <w:t>’</w:t>
      </w:r>
      <w:r w:rsidRPr="00675642">
        <w:t>est bien à Gallipoli qu</w:t>
      </w:r>
      <w:r w:rsidR="00EE5875">
        <w:t>’</w:t>
      </w:r>
      <w:r w:rsidRPr="00675642">
        <w:t>est le to</w:t>
      </w:r>
      <w:r w:rsidRPr="00675642">
        <w:t>m</w:t>
      </w:r>
      <w:r w:rsidRPr="00675642">
        <w:t>beau de la Femme Inconnue</w:t>
      </w:r>
      <w:r w:rsidR="00EE5875">
        <w:t xml:space="preserve">, </w:t>
      </w:r>
      <w:r w:rsidRPr="00675642">
        <w:t>au milieu de leurs tombes anon</w:t>
      </w:r>
      <w:r w:rsidRPr="00675642">
        <w:t>y</w:t>
      </w:r>
      <w:r w:rsidRPr="00675642">
        <w:t>mes</w:t>
      </w:r>
      <w:r w:rsidR="00EE5875">
        <w:t>.</w:t>
      </w:r>
    </w:p>
    <w:p w14:paraId="2903F80D" w14:textId="77777777" w:rsidR="00EE5875" w:rsidRDefault="00457E89" w:rsidP="00457E89">
      <w:r w:rsidRPr="00675642">
        <w:t>Ô Paris</w:t>
      </w:r>
      <w:r w:rsidR="00EE5875">
        <w:t xml:space="preserve">, </w:t>
      </w:r>
      <w:r w:rsidRPr="00675642">
        <w:t>une fois Gallipoli abandonné</w:t>
      </w:r>
      <w:r w:rsidR="00EE5875">
        <w:t xml:space="preserve">, </w:t>
      </w:r>
      <w:r w:rsidRPr="00675642">
        <w:t>c</w:t>
      </w:r>
      <w:r w:rsidR="00EE5875">
        <w:t>’</w:t>
      </w:r>
      <w:r w:rsidRPr="00675642">
        <w:t>est sur toi que d</w:t>
      </w:r>
      <w:r w:rsidRPr="00675642">
        <w:t>e</w:t>
      </w:r>
      <w:r w:rsidRPr="00675642">
        <w:t>vaient se cristalliser tous les désirs des survivants</w:t>
      </w:r>
      <w:r w:rsidR="00EE5875">
        <w:t> !</w:t>
      </w:r>
    </w:p>
    <w:p w14:paraId="5002BA99" w14:textId="6AB7D219" w:rsidR="00457E89" w:rsidRPr="00675642" w:rsidRDefault="00457E89" w:rsidP="00457E89"/>
    <w:p w14:paraId="13BD688F" w14:textId="2DD863E4" w:rsidR="00457E89" w:rsidRPr="00675642" w:rsidRDefault="00EE5875" w:rsidP="00457E89">
      <w:pPr>
        <w:pStyle w:val="NormalSansIndent"/>
      </w:pPr>
      <w:r>
        <w:t xml:space="preserve">……………………………… </w:t>
      </w:r>
      <w:r w:rsidR="00457E89" w:rsidRPr="00675642">
        <w:t>PARIS</w:t>
      </w:r>
      <w:r>
        <w:t xml:space="preserve">………………………… </w:t>
      </w:r>
      <w:r w:rsidR="00457E89" w:rsidRPr="00675642">
        <w:t>PARIS</w:t>
      </w:r>
      <w:r>
        <w:t xml:space="preserve">…………………………………………………. </w:t>
      </w:r>
      <w:r w:rsidR="00457E89" w:rsidRPr="00675642">
        <w:t>PARIS</w:t>
      </w:r>
      <w:r>
        <w:t xml:space="preserve">……………… </w:t>
      </w:r>
      <w:r w:rsidR="00457E89" w:rsidRPr="00675642">
        <w:t>PARIS</w:t>
      </w:r>
      <w:r>
        <w:t xml:space="preserve">……………………………………………………………… </w:t>
      </w:r>
      <w:r w:rsidR="00457E89" w:rsidRPr="00675642">
        <w:t>PARIS</w:t>
      </w:r>
      <w:r>
        <w:t xml:space="preserve">………………………………………………………… </w:t>
      </w:r>
      <w:r w:rsidR="00457E89" w:rsidRPr="00675642">
        <w:t>PARIS</w:t>
      </w:r>
      <w:r>
        <w:t xml:space="preserve">………………………………………………. </w:t>
      </w:r>
      <w:r w:rsidR="00457E89" w:rsidRPr="00675642">
        <w:t>PARIS</w:t>
      </w:r>
    </w:p>
    <w:p w14:paraId="6460FBC8" w14:textId="77777777" w:rsidR="00457E89" w:rsidRPr="00675642" w:rsidRDefault="00457E89" w:rsidP="00EE5875">
      <w:pPr>
        <w:pStyle w:val="Titre2"/>
      </w:pPr>
      <w:bookmarkStart w:id="57" w:name="_Toc327816220"/>
      <w:bookmarkStart w:id="58" w:name="_Toc201949632"/>
      <w:r w:rsidRPr="00675642">
        <w:lastRenderedPageBreak/>
        <w:t>ROULEAU HUIT</w:t>
      </w:r>
      <w:bookmarkEnd w:id="57"/>
      <w:bookmarkEnd w:id="58"/>
    </w:p>
    <w:p w14:paraId="4C0E9956" w14:textId="4793BBE1" w:rsidR="00EE5875" w:rsidRDefault="00457E89" w:rsidP="00457E89">
      <w:pPr>
        <w:pStyle w:val="Droite"/>
        <w:rPr>
          <w:i/>
          <w:iCs/>
        </w:rPr>
      </w:pPr>
      <w:r w:rsidRPr="00675642">
        <w:rPr>
          <w:i/>
          <w:iCs/>
        </w:rPr>
        <w:t>Saint-Gervais-les-Bains</w:t>
      </w:r>
      <w:r w:rsidR="00EE5875">
        <w:rPr>
          <w:i/>
          <w:iCs/>
        </w:rPr>
        <w:t xml:space="preserve">, </w:t>
      </w:r>
      <w:r w:rsidRPr="00675642">
        <w:rPr>
          <w:i/>
          <w:iCs/>
        </w:rPr>
        <w:t>le 1</w:t>
      </w:r>
      <w:r w:rsidR="00EE5875" w:rsidRPr="00675642">
        <w:rPr>
          <w:i/>
          <w:iCs/>
        </w:rPr>
        <w:t>1</w:t>
      </w:r>
      <w:r w:rsidR="00EE5875">
        <w:rPr>
          <w:i/>
          <w:iCs/>
        </w:rPr>
        <w:t> </w:t>
      </w:r>
      <w:r w:rsidR="00EE5875" w:rsidRPr="00675642">
        <w:rPr>
          <w:i/>
          <w:iCs/>
        </w:rPr>
        <w:t>juin</w:t>
      </w:r>
      <w:r w:rsidRPr="00675642">
        <w:rPr>
          <w:i/>
          <w:iCs/>
        </w:rPr>
        <w:t xml:space="preserve"> 1925</w:t>
      </w:r>
      <w:r w:rsidR="00EE5875">
        <w:rPr>
          <w:i/>
          <w:iCs/>
        </w:rPr>
        <w:t>. –</w:t>
      </w:r>
    </w:p>
    <w:p w14:paraId="6D7AC36D" w14:textId="77777777" w:rsidR="00EE5875" w:rsidRDefault="00457E89" w:rsidP="00457E89">
      <w:r w:rsidRPr="00675642">
        <w:t>J</w:t>
      </w:r>
      <w:r w:rsidR="00EE5875">
        <w:t>’</w:t>
      </w:r>
      <w:r w:rsidRPr="00675642">
        <w:t>ai quitté le Plan</w:t>
      </w:r>
      <w:r w:rsidR="00EE5875">
        <w:t xml:space="preserve">. </w:t>
      </w:r>
      <w:r w:rsidRPr="00675642">
        <w:t>Je rentre à Paris</w:t>
      </w:r>
      <w:r w:rsidR="00EE5875">
        <w:t xml:space="preserve">. </w:t>
      </w:r>
      <w:r w:rsidRPr="00675642">
        <w:t>C</w:t>
      </w:r>
      <w:r w:rsidR="00EE5875">
        <w:t>’</w:t>
      </w:r>
      <w:r w:rsidRPr="00675642">
        <w:t>est décidé</w:t>
      </w:r>
      <w:r w:rsidR="00EE5875">
        <w:t xml:space="preserve">. </w:t>
      </w:r>
      <w:r w:rsidRPr="00675642">
        <w:t>Je co</w:t>
      </w:r>
      <w:r w:rsidRPr="00675642">
        <w:t>m</w:t>
      </w:r>
      <w:r w:rsidRPr="00675642">
        <w:t>mence à en avoir assez</w:t>
      </w:r>
      <w:r w:rsidR="00EE5875">
        <w:t xml:space="preserve">. </w:t>
      </w:r>
      <w:r w:rsidRPr="00675642">
        <w:t>De quoi</w:t>
      </w:r>
      <w:r w:rsidR="00EE5875">
        <w:t xml:space="preserve">, </w:t>
      </w:r>
      <w:r w:rsidRPr="00675642">
        <w:t>je n</w:t>
      </w:r>
      <w:r w:rsidR="00EE5875">
        <w:t>’</w:t>
      </w:r>
      <w:r w:rsidRPr="00675642">
        <w:t>en sais rien</w:t>
      </w:r>
      <w:r w:rsidR="00EE5875">
        <w:t xml:space="preserve">. </w:t>
      </w:r>
      <w:r w:rsidRPr="00675642">
        <w:t>De tout</w:t>
      </w:r>
      <w:r w:rsidR="00EE5875">
        <w:t xml:space="preserve">. </w:t>
      </w:r>
      <w:r w:rsidRPr="00675642">
        <w:t>De rien</w:t>
      </w:r>
      <w:r w:rsidR="00EE5875">
        <w:t xml:space="preserve">. </w:t>
      </w:r>
      <w:r w:rsidRPr="00675642">
        <w:t>Je m</w:t>
      </w:r>
      <w:r w:rsidR="00EE5875">
        <w:t>’</w:t>
      </w:r>
      <w:r w:rsidRPr="00675642">
        <w:t>ennuie</w:t>
      </w:r>
      <w:r w:rsidR="00EE5875">
        <w:t>.</w:t>
      </w:r>
    </w:p>
    <w:p w14:paraId="5F0B9CD9" w14:textId="2A98B708" w:rsidR="00EE5875" w:rsidRDefault="00457E89" w:rsidP="00457E89">
      <w:r w:rsidRPr="00675642">
        <w:t>Aujourd</w:t>
      </w:r>
      <w:r w:rsidR="00EE5875">
        <w:t>’</w:t>
      </w:r>
      <w:r w:rsidRPr="00675642">
        <w:t>hui</w:t>
      </w:r>
      <w:r w:rsidR="00EE5875">
        <w:t xml:space="preserve">, </w:t>
      </w:r>
      <w:r w:rsidRPr="00675642">
        <w:t>c</w:t>
      </w:r>
      <w:r w:rsidR="00EE5875">
        <w:t>’</w:t>
      </w:r>
      <w:r w:rsidRPr="00675642">
        <w:t>est le 1</w:t>
      </w:r>
      <w:r w:rsidR="00EE5875" w:rsidRPr="00675642">
        <w:t>1</w:t>
      </w:r>
      <w:r w:rsidR="00EE5875">
        <w:t> </w:t>
      </w:r>
      <w:r w:rsidR="00EE5875" w:rsidRPr="00675642">
        <w:t>juin</w:t>
      </w:r>
      <w:r w:rsidR="00EE5875">
        <w:t xml:space="preserve">. </w:t>
      </w:r>
      <w:r w:rsidRPr="00675642">
        <w:t>C</w:t>
      </w:r>
      <w:r w:rsidR="00EE5875">
        <w:t>’</w:t>
      </w:r>
      <w:r w:rsidRPr="00675642">
        <w:t>est l</w:t>
      </w:r>
      <w:r w:rsidR="00EE5875">
        <w:t>’</w:t>
      </w:r>
      <w:r w:rsidRPr="00675642">
        <w:t>anniversaire de la mort de Mireille</w:t>
      </w:r>
      <w:r w:rsidR="00EE5875">
        <w:t xml:space="preserve">. </w:t>
      </w:r>
      <w:r w:rsidRPr="00675642">
        <w:t>C</w:t>
      </w:r>
      <w:r w:rsidR="00EE5875">
        <w:t>’</w:t>
      </w:r>
      <w:r w:rsidRPr="00675642">
        <w:t>est</w:t>
      </w:r>
      <w:r w:rsidR="00EE5875">
        <w:t xml:space="preserve">… </w:t>
      </w:r>
      <w:r w:rsidRPr="00675642">
        <w:t>Ah</w:t>
      </w:r>
      <w:r w:rsidR="00EE5875">
        <w:t xml:space="preserve"> ! </w:t>
      </w:r>
      <w:r w:rsidRPr="00675642">
        <w:t>pourquoi est-ce que tout se répète</w:t>
      </w:r>
      <w:r w:rsidR="00EE5875">
        <w:t xml:space="preserve">, </w:t>
      </w:r>
      <w:r w:rsidRPr="00675642">
        <w:t>puisque rien ne revient</w:t>
      </w:r>
      <w:r w:rsidR="00EE5875">
        <w:t xml:space="preserve"> ?… </w:t>
      </w:r>
      <w:r w:rsidRPr="00675642">
        <w:t>Comme l</w:t>
      </w:r>
      <w:r w:rsidR="00EE5875">
        <w:t>’</w:t>
      </w:r>
      <w:r w:rsidRPr="00675642">
        <w:t>année dernière</w:t>
      </w:r>
      <w:r w:rsidR="00EE5875">
        <w:t xml:space="preserve">, </w:t>
      </w:r>
      <w:r w:rsidRPr="00675642">
        <w:t>je grimpe dans la forêt de mélèzes</w:t>
      </w:r>
      <w:r w:rsidR="00EE5875">
        <w:t xml:space="preserve">, </w:t>
      </w:r>
      <w:r w:rsidRPr="00675642">
        <w:t>je monte jusqu</w:t>
      </w:r>
      <w:r w:rsidR="00EE5875">
        <w:t>’</w:t>
      </w:r>
      <w:r w:rsidRPr="00675642">
        <w:t xml:space="preserve">au </w:t>
      </w:r>
      <w:proofErr w:type="spellStart"/>
      <w:r w:rsidRPr="00675642">
        <w:t>Prarion</w:t>
      </w:r>
      <w:proofErr w:type="spellEnd"/>
      <w:r w:rsidRPr="00675642">
        <w:t xml:space="preserve"> et je me couche dans l</w:t>
      </w:r>
      <w:r w:rsidR="00EE5875">
        <w:t>’</w:t>
      </w:r>
      <w:r w:rsidRPr="00675642">
        <w:t>herbe</w:t>
      </w:r>
      <w:r w:rsidR="00EE5875">
        <w:t>.</w:t>
      </w:r>
    </w:p>
    <w:p w14:paraId="4F54BDD5" w14:textId="77777777" w:rsidR="00EE5875" w:rsidRDefault="00457E89" w:rsidP="00457E89">
      <w:r w:rsidRPr="00675642">
        <w:t>Les pâturages sont superbes</w:t>
      </w:r>
      <w:r w:rsidR="00EE5875">
        <w:t xml:space="preserve">. </w:t>
      </w:r>
      <w:r w:rsidRPr="00675642">
        <w:t>Les fleurs printanières écl</w:t>
      </w:r>
      <w:r w:rsidRPr="00675642">
        <w:t>a</w:t>
      </w:r>
      <w:r w:rsidRPr="00675642">
        <w:t>tent par touffes</w:t>
      </w:r>
      <w:r w:rsidR="00EE5875">
        <w:t xml:space="preserve">. </w:t>
      </w:r>
      <w:r w:rsidRPr="00675642">
        <w:t>Il y a encore des flaques de neige dans les creux et sous les derniers sapins</w:t>
      </w:r>
      <w:r w:rsidR="00EE5875">
        <w:t xml:space="preserve">. </w:t>
      </w:r>
      <w:r w:rsidRPr="00675642">
        <w:t xml:space="preserve">Les ardoisières du col de </w:t>
      </w:r>
      <w:proofErr w:type="spellStart"/>
      <w:r w:rsidRPr="00675642">
        <w:t>Voza</w:t>
      </w:r>
      <w:proofErr w:type="spellEnd"/>
      <w:r w:rsidRPr="00675642">
        <w:t xml:space="preserve"> sont pleines d</w:t>
      </w:r>
      <w:r w:rsidR="00EE5875">
        <w:t>’</w:t>
      </w:r>
      <w:r w:rsidRPr="00675642">
        <w:t>eau</w:t>
      </w:r>
      <w:r w:rsidR="00EE5875">
        <w:t xml:space="preserve">. </w:t>
      </w:r>
      <w:r w:rsidRPr="00675642">
        <w:t>Il y a des essaims de petits papillons</w:t>
      </w:r>
      <w:r w:rsidR="00EE5875">
        <w:t xml:space="preserve">, </w:t>
      </w:r>
      <w:r w:rsidRPr="00675642">
        <w:t>beaucoup de bourdons</w:t>
      </w:r>
      <w:r w:rsidR="00EE5875">
        <w:t xml:space="preserve">, </w:t>
      </w:r>
      <w:r w:rsidRPr="00675642">
        <w:t>beaucoup d</w:t>
      </w:r>
      <w:r w:rsidR="00EE5875">
        <w:t>’</w:t>
      </w:r>
      <w:r w:rsidRPr="00675642">
        <w:t>abeilles</w:t>
      </w:r>
      <w:r w:rsidR="00EE5875">
        <w:t xml:space="preserve">. </w:t>
      </w:r>
      <w:r w:rsidRPr="00675642">
        <w:t>Quand je me déplace</w:t>
      </w:r>
      <w:r w:rsidR="00EE5875">
        <w:t xml:space="preserve">, </w:t>
      </w:r>
      <w:r w:rsidRPr="00675642">
        <w:t>parce que dérangé par les fourmis</w:t>
      </w:r>
      <w:r w:rsidR="00EE5875">
        <w:t xml:space="preserve">, </w:t>
      </w:r>
      <w:r w:rsidRPr="00675642">
        <w:t>j</w:t>
      </w:r>
      <w:r w:rsidR="00EE5875">
        <w:t>’</w:t>
      </w:r>
      <w:r w:rsidRPr="00675642">
        <w:t>entends les marmottes siffler dans la combe de Tricot</w:t>
      </w:r>
      <w:r w:rsidR="00EE5875">
        <w:t xml:space="preserve">. </w:t>
      </w:r>
      <w:r w:rsidRPr="00675642">
        <w:t>Les gentianes et les marrubes me grisent</w:t>
      </w:r>
      <w:r w:rsidR="00EE5875">
        <w:t xml:space="preserve">. </w:t>
      </w:r>
      <w:r w:rsidRPr="00675642">
        <w:t>Je m</w:t>
      </w:r>
      <w:r w:rsidR="00EE5875">
        <w:t>’</w:t>
      </w:r>
      <w:r w:rsidRPr="00675642">
        <w:t>endors</w:t>
      </w:r>
      <w:r w:rsidR="00EE5875">
        <w:t xml:space="preserve">. </w:t>
      </w:r>
      <w:r w:rsidRPr="00675642">
        <w:t>Il est midi</w:t>
      </w:r>
      <w:r w:rsidR="00EE5875">
        <w:t>.</w:t>
      </w:r>
    </w:p>
    <w:p w14:paraId="7E516D5D" w14:textId="77777777" w:rsidR="00EE5875" w:rsidRDefault="00457E89" w:rsidP="00457E89">
      <w:r w:rsidRPr="00675642">
        <w:t>Dormir</w:t>
      </w:r>
      <w:r w:rsidR="00EE5875">
        <w:t xml:space="preserve">, </w:t>
      </w:r>
      <w:r w:rsidRPr="00675642">
        <w:t>quand ça m</w:t>
      </w:r>
      <w:r w:rsidR="00EE5875">
        <w:t>’</w:t>
      </w:r>
      <w:r w:rsidRPr="00675642">
        <w:t>arrive</w:t>
      </w:r>
      <w:r w:rsidR="00EE5875">
        <w:t xml:space="preserve">, </w:t>
      </w:r>
      <w:r w:rsidRPr="00675642">
        <w:t>c</w:t>
      </w:r>
      <w:r w:rsidR="00EE5875">
        <w:t>’</w:t>
      </w:r>
      <w:r w:rsidRPr="00675642">
        <w:t>est peut-être la meilleure chance de vivre</w:t>
      </w:r>
      <w:r w:rsidR="00EE5875">
        <w:t xml:space="preserve"> ! </w:t>
      </w:r>
      <w:r w:rsidRPr="00675642">
        <w:t>Pourtant</w:t>
      </w:r>
      <w:r w:rsidR="00EE5875">
        <w:t xml:space="preserve">, </w:t>
      </w:r>
      <w:r w:rsidRPr="00675642">
        <w:t>en me réveillant</w:t>
      </w:r>
      <w:r w:rsidR="00EE5875">
        <w:t xml:space="preserve">, </w:t>
      </w:r>
      <w:r w:rsidRPr="00675642">
        <w:t>sur les trois heures</w:t>
      </w:r>
      <w:r w:rsidR="00EE5875">
        <w:t xml:space="preserve">, </w:t>
      </w:r>
      <w:r w:rsidRPr="00675642">
        <w:t>je suis d</w:t>
      </w:r>
      <w:r w:rsidR="00EE5875">
        <w:t>’</w:t>
      </w:r>
      <w:r w:rsidRPr="00675642">
        <w:t>une humeur sombre</w:t>
      </w:r>
      <w:r w:rsidR="00EE5875">
        <w:t>.</w:t>
      </w:r>
    </w:p>
    <w:p w14:paraId="0F286E4B" w14:textId="77777777" w:rsidR="00EE5875" w:rsidRDefault="00457E89" w:rsidP="00457E89">
      <w:r w:rsidRPr="00675642">
        <w:t>Alors</w:t>
      </w:r>
      <w:r w:rsidR="00EE5875">
        <w:t xml:space="preserve">, </w:t>
      </w:r>
      <w:r w:rsidRPr="00675642">
        <w:t>pour ne pas redescendre tout de suite</w:t>
      </w:r>
      <w:r w:rsidR="00EE5875">
        <w:t xml:space="preserve">, </w:t>
      </w:r>
      <w:r w:rsidRPr="00675642">
        <w:t>je pousse ju</w:t>
      </w:r>
      <w:r w:rsidRPr="00675642">
        <w:t>s</w:t>
      </w:r>
      <w:r w:rsidRPr="00675642">
        <w:t>qu</w:t>
      </w:r>
      <w:r w:rsidR="00EE5875">
        <w:t>’</w:t>
      </w:r>
      <w:r w:rsidRPr="00675642">
        <w:t xml:space="preserve">au mont </w:t>
      </w:r>
      <w:proofErr w:type="spellStart"/>
      <w:r w:rsidRPr="00675642">
        <w:t>Lachat</w:t>
      </w:r>
      <w:proofErr w:type="spellEnd"/>
      <w:r w:rsidRPr="00675642">
        <w:t xml:space="preserve"> en suivant la tranchée du petit tramway du Mont-Blanc</w:t>
      </w:r>
      <w:r w:rsidR="00EE5875">
        <w:t xml:space="preserve">. </w:t>
      </w:r>
      <w:r w:rsidRPr="00675642">
        <w:t>Je marche en équilibre sur le rail ou alors</w:t>
      </w:r>
      <w:r w:rsidR="00EE5875">
        <w:t xml:space="preserve">, </w:t>
      </w:r>
      <w:r w:rsidRPr="00675642">
        <w:t>je fais de grandes enjambées pour ne pas rater les traverses</w:t>
      </w:r>
      <w:r w:rsidR="00EE5875">
        <w:t xml:space="preserve">. </w:t>
      </w:r>
      <w:r w:rsidRPr="00675642">
        <w:t>Je compte mes pas</w:t>
      </w:r>
      <w:r w:rsidR="00EE5875">
        <w:t xml:space="preserve">. </w:t>
      </w:r>
      <w:r w:rsidRPr="00675642">
        <w:t>Je m</w:t>
      </w:r>
      <w:r w:rsidR="00EE5875">
        <w:t>’</w:t>
      </w:r>
      <w:r w:rsidRPr="00675642">
        <w:t>ennuie</w:t>
      </w:r>
      <w:r w:rsidR="00EE5875">
        <w:t xml:space="preserve">. </w:t>
      </w:r>
      <w:r w:rsidRPr="00675642">
        <w:t>Je siffle</w:t>
      </w:r>
      <w:r w:rsidR="00EE5875">
        <w:t xml:space="preserve">. </w:t>
      </w:r>
      <w:r w:rsidRPr="00675642">
        <w:t>J</w:t>
      </w:r>
      <w:r w:rsidR="00EE5875">
        <w:t>’</w:t>
      </w:r>
      <w:r w:rsidRPr="00675642">
        <w:t>agite ma canne</w:t>
      </w:r>
      <w:r w:rsidR="00EE5875">
        <w:t xml:space="preserve">. </w:t>
      </w:r>
      <w:r w:rsidRPr="00675642">
        <w:t>Je bats la m</w:t>
      </w:r>
      <w:r w:rsidRPr="00675642">
        <w:t>e</w:t>
      </w:r>
      <w:r w:rsidRPr="00675642">
        <w:t>sure</w:t>
      </w:r>
      <w:r w:rsidR="00EE5875">
        <w:t xml:space="preserve">. </w:t>
      </w:r>
      <w:r w:rsidRPr="00675642">
        <w:t>Je m</w:t>
      </w:r>
      <w:r w:rsidR="00EE5875">
        <w:t>’</w:t>
      </w:r>
      <w:r w:rsidRPr="00675642">
        <w:t>arrête pour allumer ma pipe</w:t>
      </w:r>
      <w:r w:rsidR="00EE5875">
        <w:t>.</w:t>
      </w:r>
    </w:p>
    <w:p w14:paraId="5191C2D6" w14:textId="77777777" w:rsidR="00EE5875" w:rsidRDefault="00457E89" w:rsidP="00457E89">
      <w:r w:rsidRPr="00675642">
        <w:lastRenderedPageBreak/>
        <w:t xml:space="preserve">La petite station du mont </w:t>
      </w:r>
      <w:proofErr w:type="spellStart"/>
      <w:r w:rsidRPr="00675642">
        <w:t>Lachat</w:t>
      </w:r>
      <w:proofErr w:type="spellEnd"/>
      <w:r w:rsidRPr="00675642">
        <w:t xml:space="preserve"> est encore enfouie dans la neige</w:t>
      </w:r>
      <w:r w:rsidR="00EE5875">
        <w:t xml:space="preserve">, </w:t>
      </w:r>
      <w:r w:rsidRPr="00675642">
        <w:t>seul le tuyau du poêle émerge</w:t>
      </w:r>
      <w:r w:rsidR="00EE5875">
        <w:t xml:space="preserve">. </w:t>
      </w:r>
      <w:r w:rsidRPr="00675642">
        <w:t>Peut-être qu</w:t>
      </w:r>
      <w:r w:rsidR="00EE5875">
        <w:t>’</w:t>
      </w:r>
      <w:r w:rsidRPr="00675642">
        <w:t>il y a que</w:t>
      </w:r>
      <w:r w:rsidRPr="00675642">
        <w:t>l</w:t>
      </w:r>
      <w:r w:rsidRPr="00675642">
        <w:t>qu</w:t>
      </w:r>
      <w:r w:rsidR="00EE5875">
        <w:t>’</w:t>
      </w:r>
      <w:r w:rsidRPr="00675642">
        <w:t>un là-dessous</w:t>
      </w:r>
      <w:r w:rsidR="00EE5875">
        <w:t xml:space="preserve">, </w:t>
      </w:r>
      <w:r w:rsidRPr="00675642">
        <w:t>quelqu</w:t>
      </w:r>
      <w:r w:rsidR="00EE5875">
        <w:t>’</w:t>
      </w:r>
      <w:r w:rsidRPr="00675642">
        <w:t>un qui me regarde comme on o</w:t>
      </w:r>
      <w:r w:rsidRPr="00675642">
        <w:t>b</w:t>
      </w:r>
      <w:r w:rsidRPr="00675642">
        <w:t>serve un ennemi au périscope</w:t>
      </w:r>
      <w:r w:rsidR="00EE5875">
        <w:t xml:space="preserve"> ? </w:t>
      </w:r>
      <w:r w:rsidRPr="00675642">
        <w:t>Je crie dans le tuyau</w:t>
      </w:r>
      <w:r w:rsidR="00EE5875">
        <w:t xml:space="preserve"> : « – </w:t>
      </w:r>
      <w:r w:rsidRPr="00675642">
        <w:t>Au jus</w:t>
      </w:r>
      <w:r w:rsidR="00EE5875">
        <w:t xml:space="preserve">, </w:t>
      </w:r>
      <w:r w:rsidRPr="00675642">
        <w:t>là-dedans</w:t>
      </w:r>
      <w:r w:rsidR="00EE5875">
        <w:t> ! »</w:t>
      </w:r>
      <w:r w:rsidRPr="00675642">
        <w:t xml:space="preserve"> Et je me sauve en courant</w:t>
      </w:r>
      <w:r w:rsidR="00EE5875">
        <w:t xml:space="preserve">. </w:t>
      </w:r>
      <w:r w:rsidRPr="00675642">
        <w:t>Rien ne bouge</w:t>
      </w:r>
      <w:r w:rsidR="00EE5875">
        <w:t>.</w:t>
      </w:r>
    </w:p>
    <w:p w14:paraId="0C80259B" w14:textId="77777777" w:rsidR="00EE5875" w:rsidRDefault="00457E89" w:rsidP="00457E89">
      <w:r w:rsidRPr="00675642">
        <w:t>Je grimpe un peu plus haut</w:t>
      </w:r>
      <w:r w:rsidR="00EE5875">
        <w:t xml:space="preserve">, </w:t>
      </w:r>
      <w:r w:rsidRPr="00675642">
        <w:t>sur le versant des Rognes</w:t>
      </w:r>
      <w:r w:rsidR="00EE5875">
        <w:t xml:space="preserve">, </w:t>
      </w:r>
      <w:r w:rsidRPr="00675642">
        <w:t>la montagne pourrie</w:t>
      </w:r>
      <w:r w:rsidR="00EE5875">
        <w:t xml:space="preserve">, </w:t>
      </w:r>
      <w:r w:rsidRPr="00675642">
        <w:t>et me hissant sur un rocher</w:t>
      </w:r>
      <w:r w:rsidR="00EE5875">
        <w:t xml:space="preserve">, </w:t>
      </w:r>
      <w:r w:rsidRPr="00675642">
        <w:t>je découvre la vallée de Chamonix</w:t>
      </w:r>
      <w:r w:rsidR="00EE5875">
        <w:t>.</w:t>
      </w:r>
    </w:p>
    <w:p w14:paraId="519C4A7A" w14:textId="77777777" w:rsidR="00EE5875" w:rsidRDefault="00457E89" w:rsidP="00457E89">
      <w:r w:rsidRPr="00675642">
        <w:t>Je la contemple pour la dernière fois</w:t>
      </w:r>
      <w:r w:rsidR="00EE5875">
        <w:t>.</w:t>
      </w:r>
    </w:p>
    <w:p w14:paraId="43362E81" w14:textId="77777777" w:rsidR="00EE5875" w:rsidRDefault="00457E89" w:rsidP="00457E89">
      <w:r w:rsidRPr="00675642">
        <w:t>Comme elle a changé d</w:t>
      </w:r>
      <w:r w:rsidR="00EE5875">
        <w:t>’</w:t>
      </w:r>
      <w:r w:rsidRPr="00675642">
        <w:t>aspect depuis cet hiver</w:t>
      </w:r>
      <w:r w:rsidR="00EE5875">
        <w:t xml:space="preserve">, </w:t>
      </w:r>
      <w:r w:rsidRPr="00675642">
        <w:t>comme elle s</w:t>
      </w:r>
      <w:r w:rsidR="00EE5875">
        <w:t>’</w:t>
      </w:r>
      <w:r w:rsidRPr="00675642">
        <w:t>est creusée</w:t>
      </w:r>
      <w:r w:rsidR="00EE5875">
        <w:t xml:space="preserve">, </w:t>
      </w:r>
      <w:r w:rsidRPr="00675642">
        <w:t>comme ses pentes se sont ridées</w:t>
      </w:r>
      <w:r w:rsidR="00EE5875">
        <w:t xml:space="preserve">, </w:t>
      </w:r>
      <w:r w:rsidRPr="00675642">
        <w:t>plissées</w:t>
      </w:r>
      <w:r w:rsidR="00EE5875">
        <w:t xml:space="preserve">, </w:t>
      </w:r>
      <w:r w:rsidRPr="00675642">
        <w:t>enflées</w:t>
      </w:r>
      <w:r w:rsidR="00EE5875">
        <w:t xml:space="preserve"> ! </w:t>
      </w:r>
      <w:r w:rsidRPr="00675642">
        <w:t>Elle se présente tout du long devant moi</w:t>
      </w:r>
      <w:r w:rsidR="00EE5875">
        <w:t xml:space="preserve">, </w:t>
      </w:r>
      <w:r w:rsidRPr="00675642">
        <w:t>fendue comme une vulve ouverte entre les sommets qui l</w:t>
      </w:r>
      <w:r w:rsidR="00EE5875">
        <w:t>’</w:t>
      </w:r>
      <w:r w:rsidRPr="00675642">
        <w:t>entourent et les pics i</w:t>
      </w:r>
      <w:r w:rsidRPr="00675642">
        <w:t>m</w:t>
      </w:r>
      <w:r w:rsidRPr="00675642">
        <w:t>pudiques</w:t>
      </w:r>
      <w:r w:rsidR="00EE5875">
        <w:t xml:space="preserve">, </w:t>
      </w:r>
      <w:r w:rsidRPr="00675642">
        <w:t>étincelants qui la dominent et qui se dressent vertig</w:t>
      </w:r>
      <w:r w:rsidRPr="00675642">
        <w:t>i</w:t>
      </w:r>
      <w:r w:rsidRPr="00675642">
        <w:t>neusement en l</w:t>
      </w:r>
      <w:r w:rsidR="00EE5875">
        <w:t>’</w:t>
      </w:r>
      <w:r w:rsidRPr="00675642">
        <w:t>air</w:t>
      </w:r>
      <w:r w:rsidR="00EE5875">
        <w:t xml:space="preserve">. </w:t>
      </w:r>
      <w:r w:rsidRPr="00675642">
        <w:t>Les longues coulées des névés blancs</w:t>
      </w:r>
      <w:r w:rsidR="00EE5875">
        <w:t xml:space="preserve">, </w:t>
      </w:r>
      <w:r w:rsidRPr="00675642">
        <w:t>la traînée des glaciers stagnent dans les sapins verts</w:t>
      </w:r>
      <w:r w:rsidR="00EE5875">
        <w:t xml:space="preserve">, </w:t>
      </w:r>
      <w:r w:rsidRPr="00675642">
        <w:t>sombres</w:t>
      </w:r>
      <w:r w:rsidR="00EE5875">
        <w:t xml:space="preserve">, </w:t>
      </w:r>
      <w:r w:rsidRPr="00675642">
        <w:t>massés</w:t>
      </w:r>
      <w:r w:rsidR="00EE5875">
        <w:t xml:space="preserve">, </w:t>
      </w:r>
      <w:r w:rsidRPr="00675642">
        <w:t>touffus</w:t>
      </w:r>
      <w:r w:rsidR="00EE5875">
        <w:t xml:space="preserve">, </w:t>
      </w:r>
      <w:r w:rsidRPr="00675642">
        <w:t>et aussi drus que du poil</w:t>
      </w:r>
      <w:r w:rsidR="00EE5875">
        <w:t>.</w:t>
      </w:r>
    </w:p>
    <w:p w14:paraId="52553445" w14:textId="77777777" w:rsidR="00EE5875" w:rsidRDefault="00457E89" w:rsidP="00457E89">
      <w:r w:rsidRPr="00675642">
        <w:t>Pourquoi est-ce que ce spectacle me rend triste</w:t>
      </w:r>
      <w:r w:rsidR="00EE5875">
        <w:t> ?</w:t>
      </w:r>
    </w:p>
    <w:p w14:paraId="3F80F1DD" w14:textId="77777777" w:rsidR="00EE5875" w:rsidRDefault="00457E89" w:rsidP="00457E89">
      <w:proofErr w:type="gramStart"/>
      <w:r w:rsidRPr="00675642">
        <w:t>Je fais</w:t>
      </w:r>
      <w:proofErr w:type="gramEnd"/>
      <w:r w:rsidRPr="00675642">
        <w:t xml:space="preserve"> demi-tour</w:t>
      </w:r>
      <w:r w:rsidR="00EE5875">
        <w:t>.</w:t>
      </w:r>
    </w:p>
    <w:p w14:paraId="28F302FE" w14:textId="77777777" w:rsidR="00EE5875" w:rsidRDefault="00457E89" w:rsidP="00457E89">
      <w:r w:rsidRPr="00675642">
        <w:t>Je m</w:t>
      </w:r>
      <w:r w:rsidR="00EE5875">
        <w:t>’</w:t>
      </w:r>
      <w:r w:rsidRPr="00675642">
        <w:t>en vais</w:t>
      </w:r>
      <w:r w:rsidR="00EE5875">
        <w:t xml:space="preserve">, </w:t>
      </w:r>
      <w:r w:rsidRPr="00675642">
        <w:t>mélancolique</w:t>
      </w:r>
      <w:r w:rsidR="00EE5875">
        <w:t>.</w:t>
      </w:r>
    </w:p>
    <w:p w14:paraId="13D5B4C9" w14:textId="77777777" w:rsidR="00EE5875" w:rsidRDefault="00457E89" w:rsidP="00457E89">
      <w:r w:rsidRPr="00675642">
        <w:t xml:space="preserve">Je redescends par </w:t>
      </w:r>
      <w:proofErr w:type="spellStart"/>
      <w:r w:rsidRPr="00675642">
        <w:t>Motivon</w:t>
      </w:r>
      <w:proofErr w:type="spellEnd"/>
      <w:r w:rsidRPr="00675642">
        <w:t xml:space="preserve"> en suivant toujours la voie fe</w:t>
      </w:r>
      <w:r w:rsidRPr="00675642">
        <w:t>r</w:t>
      </w:r>
      <w:r w:rsidRPr="00675642">
        <w:t>rée</w:t>
      </w:r>
      <w:r w:rsidR="00EE5875">
        <w:t>.</w:t>
      </w:r>
    </w:p>
    <w:p w14:paraId="7B5FE299" w14:textId="77777777" w:rsidR="00EE5875" w:rsidRDefault="00457E89" w:rsidP="00457E89">
      <w:r w:rsidRPr="00675642">
        <w:t>À mi-côte</w:t>
      </w:r>
      <w:r w:rsidR="00EE5875">
        <w:t xml:space="preserve">, </w:t>
      </w:r>
      <w:r w:rsidRPr="00675642">
        <w:t>je tombe sur Pierre</w:t>
      </w:r>
      <w:r w:rsidR="00EE5875">
        <w:t xml:space="preserve">, </w:t>
      </w:r>
      <w:r w:rsidRPr="00675642">
        <w:t>le porteur de Tête-Rousse</w:t>
      </w:r>
      <w:r w:rsidR="00EE5875">
        <w:t xml:space="preserve">. </w:t>
      </w:r>
      <w:r w:rsidRPr="00675642">
        <w:t>Il cuve son vin</w:t>
      </w:r>
      <w:r w:rsidR="00EE5875">
        <w:t xml:space="preserve">. </w:t>
      </w:r>
      <w:r w:rsidRPr="00675642">
        <w:t>Il a jeté sa charge et s</w:t>
      </w:r>
      <w:r w:rsidR="00EE5875">
        <w:t>’</w:t>
      </w:r>
      <w:r w:rsidRPr="00675642">
        <w:t>est couché sur le ballast</w:t>
      </w:r>
      <w:r w:rsidR="00EE5875">
        <w:t>.</w:t>
      </w:r>
    </w:p>
    <w:p w14:paraId="0EEAE56A" w14:textId="77777777" w:rsidR="00EE5875" w:rsidRDefault="00457E89" w:rsidP="00457E89">
      <w:r w:rsidRPr="00675642">
        <w:t>Je le secoue</w:t>
      </w:r>
      <w:r w:rsidR="00EE5875">
        <w:t>.</w:t>
      </w:r>
    </w:p>
    <w:p w14:paraId="2DCFF321" w14:textId="77777777" w:rsidR="00EE5875" w:rsidRDefault="00EE5875" w:rsidP="00457E89">
      <w:r>
        <w:t>— </w:t>
      </w:r>
      <w:r w:rsidR="00457E89" w:rsidRPr="00675642">
        <w:t>Pierre</w:t>
      </w:r>
      <w:r>
        <w:t xml:space="preserve">, </w:t>
      </w:r>
      <w:r w:rsidR="00457E89" w:rsidRPr="00675642">
        <w:t>hé</w:t>
      </w:r>
      <w:r>
        <w:t xml:space="preserve">, </w:t>
      </w:r>
      <w:r w:rsidR="00457E89" w:rsidRPr="00675642">
        <w:t>Pierre</w:t>
      </w:r>
      <w:r>
        <w:t xml:space="preserve">, </w:t>
      </w:r>
      <w:r w:rsidR="00457E89" w:rsidRPr="00675642">
        <w:t>lève-toi</w:t>
      </w:r>
      <w:r>
        <w:t xml:space="preserve">, </w:t>
      </w:r>
      <w:r w:rsidR="00457E89" w:rsidRPr="00675642">
        <w:t>tu vas te faire écraser</w:t>
      </w:r>
      <w:r>
        <w:t> !</w:t>
      </w:r>
    </w:p>
    <w:p w14:paraId="5BDA7595" w14:textId="77777777" w:rsidR="00EE5875" w:rsidRDefault="00457E89" w:rsidP="00457E89">
      <w:r w:rsidRPr="00675642">
        <w:lastRenderedPageBreak/>
        <w:t>Il grogne</w:t>
      </w:r>
      <w:r w:rsidR="00EE5875">
        <w:t>.</w:t>
      </w:r>
    </w:p>
    <w:p w14:paraId="611E16CF" w14:textId="77777777" w:rsidR="00EE5875" w:rsidRDefault="00EE5875" w:rsidP="00457E89">
      <w:r>
        <w:t>— </w:t>
      </w:r>
      <w:r w:rsidR="00457E89" w:rsidRPr="00675642">
        <w:t>Mais réveille-toi donc</w:t>
      </w:r>
      <w:r>
        <w:t xml:space="preserve">, </w:t>
      </w:r>
      <w:r w:rsidR="00457E89" w:rsidRPr="00675642">
        <w:t>vieille vache</w:t>
      </w:r>
      <w:r>
        <w:t xml:space="preserve">, </w:t>
      </w:r>
      <w:r w:rsidR="00457E89" w:rsidRPr="00675642">
        <w:t>on va aller boire le coup</w:t>
      </w:r>
      <w:r>
        <w:t> !</w:t>
      </w:r>
    </w:p>
    <w:p w14:paraId="5EFB2E89" w14:textId="77777777" w:rsidR="00EE5875" w:rsidRDefault="00457E89" w:rsidP="00457E89">
      <w:r w:rsidRPr="00675642">
        <w:t>J</w:t>
      </w:r>
      <w:r w:rsidR="00EE5875">
        <w:t>’</w:t>
      </w:r>
      <w:r w:rsidRPr="00675642">
        <w:t>ai soudainement une envie folle d</w:t>
      </w:r>
      <w:r w:rsidR="00EE5875">
        <w:t>’</w:t>
      </w:r>
      <w:r w:rsidRPr="00675642">
        <w:t>aller me saouler avec cette brute en compagnie de qui</w:t>
      </w:r>
      <w:r w:rsidR="00EE5875">
        <w:t xml:space="preserve">, </w:t>
      </w:r>
      <w:r w:rsidRPr="00675642">
        <w:t>l</w:t>
      </w:r>
      <w:r w:rsidR="00EE5875">
        <w:t>’</w:t>
      </w:r>
      <w:r w:rsidRPr="00675642">
        <w:t>année dernière</w:t>
      </w:r>
      <w:r w:rsidR="00EE5875">
        <w:t xml:space="preserve">, </w:t>
      </w:r>
      <w:r w:rsidRPr="00675642">
        <w:t>j</w:t>
      </w:r>
      <w:r w:rsidR="00EE5875">
        <w:t>’</w:t>
      </w:r>
      <w:r w:rsidRPr="00675642">
        <w:t>ai tant roulé dans les cafés du Fayet</w:t>
      </w:r>
      <w:r w:rsidR="00EE5875">
        <w:t>.</w:t>
      </w:r>
    </w:p>
    <w:p w14:paraId="4210DF3F" w14:textId="77777777" w:rsidR="00EE5875" w:rsidRDefault="00EE5875" w:rsidP="00457E89">
      <w:r>
        <w:t>— </w:t>
      </w:r>
      <w:r w:rsidR="00457E89" w:rsidRPr="00675642">
        <w:t>Pierre</w:t>
      </w:r>
      <w:r>
        <w:t xml:space="preserve">, </w:t>
      </w:r>
      <w:r w:rsidR="00457E89" w:rsidRPr="00675642">
        <w:t>viens boire un coup</w:t>
      </w:r>
      <w:r>
        <w:t> !</w:t>
      </w:r>
    </w:p>
    <w:p w14:paraId="77BAB7BF" w14:textId="77777777" w:rsidR="00EE5875" w:rsidRDefault="00457E89" w:rsidP="00457E89">
      <w:r w:rsidRPr="00675642">
        <w:t>Je l</w:t>
      </w:r>
      <w:r w:rsidR="00EE5875">
        <w:t>’</w:t>
      </w:r>
      <w:r w:rsidRPr="00675642">
        <w:t>aide à se mettre debout</w:t>
      </w:r>
      <w:r w:rsidR="00EE5875">
        <w:t>.</w:t>
      </w:r>
    </w:p>
    <w:p w14:paraId="086BDD3B" w14:textId="77777777" w:rsidR="00EE5875" w:rsidRDefault="00EE5875" w:rsidP="00457E89">
      <w:r>
        <w:t>— </w:t>
      </w:r>
      <w:r w:rsidR="00457E89" w:rsidRPr="00675642">
        <w:t>Ah</w:t>
      </w:r>
      <w:r>
        <w:t xml:space="preserve"> !… </w:t>
      </w:r>
      <w:r w:rsidR="00457E89" w:rsidRPr="00675642">
        <w:t>c</w:t>
      </w:r>
      <w:r>
        <w:t>’</w:t>
      </w:r>
      <w:r w:rsidR="00457E89" w:rsidRPr="00675642">
        <w:t>est vous</w:t>
      </w:r>
      <w:r>
        <w:t xml:space="preserve">, </w:t>
      </w:r>
      <w:r w:rsidR="00457E89" w:rsidRPr="00675642">
        <w:t>patron</w:t>
      </w:r>
      <w:r>
        <w:t xml:space="preserve"> ?… </w:t>
      </w:r>
      <w:r w:rsidR="00457E89" w:rsidRPr="00675642">
        <w:t>À votre santé</w:t>
      </w:r>
      <w:r>
        <w:t xml:space="preserve">, </w:t>
      </w:r>
      <w:r w:rsidR="00457E89" w:rsidRPr="00675642">
        <w:t>à votre se</w:t>
      </w:r>
      <w:r w:rsidR="00457E89" w:rsidRPr="00675642">
        <w:t>r</w:t>
      </w:r>
      <w:r w:rsidR="00457E89" w:rsidRPr="00675642">
        <w:t>vice</w:t>
      </w:r>
      <w:r>
        <w:t xml:space="preserve">…, </w:t>
      </w:r>
      <w:r w:rsidR="00457E89" w:rsidRPr="00675642">
        <w:t>me dit-il en retrouvant son équilibre</w:t>
      </w:r>
      <w:r>
        <w:t xml:space="preserve">. </w:t>
      </w:r>
      <w:r w:rsidR="00457E89" w:rsidRPr="00675642">
        <w:t>C</w:t>
      </w:r>
      <w:r>
        <w:t>’</w:t>
      </w:r>
      <w:proofErr w:type="spellStart"/>
      <w:r w:rsidR="00457E89" w:rsidRPr="00675642">
        <w:t>queu</w:t>
      </w:r>
      <w:proofErr w:type="spellEnd"/>
      <w:r w:rsidR="00457E89" w:rsidRPr="00675642">
        <w:t xml:space="preserve"> j</w:t>
      </w:r>
      <w:r>
        <w:t>’</w:t>
      </w:r>
      <w:r w:rsidR="00457E89" w:rsidRPr="00675642">
        <w:t>suis co</w:t>
      </w:r>
      <w:r w:rsidR="00457E89" w:rsidRPr="00675642">
        <w:t>n</w:t>
      </w:r>
      <w:r w:rsidR="00457E89" w:rsidRPr="00675642">
        <w:t>tent</w:t>
      </w:r>
      <w:r>
        <w:t xml:space="preserve"> !… </w:t>
      </w:r>
      <w:r w:rsidR="00457E89" w:rsidRPr="00675642">
        <w:t>c</w:t>
      </w:r>
      <w:r>
        <w:t>’</w:t>
      </w:r>
      <w:proofErr w:type="spellStart"/>
      <w:r w:rsidR="00457E89" w:rsidRPr="00675642">
        <w:t>queu</w:t>
      </w:r>
      <w:proofErr w:type="spellEnd"/>
      <w:r w:rsidR="00457E89" w:rsidRPr="00675642">
        <w:t xml:space="preserve"> j</w:t>
      </w:r>
      <w:r>
        <w:t>’</w:t>
      </w:r>
      <w:r w:rsidR="00457E89" w:rsidRPr="00675642">
        <w:t>suis content</w:t>
      </w:r>
      <w:r>
        <w:t> !…</w:t>
      </w:r>
    </w:p>
    <w:p w14:paraId="4940E1D2" w14:textId="77777777" w:rsidR="00EE5875" w:rsidRDefault="00457E89" w:rsidP="00457E89">
      <w:r w:rsidRPr="00675642">
        <w:t>Je prends sa charge</w:t>
      </w:r>
      <w:r w:rsidR="00EE5875">
        <w:t xml:space="preserve">, </w:t>
      </w:r>
      <w:r w:rsidRPr="00675642">
        <w:t>je l</w:t>
      </w:r>
      <w:r w:rsidR="00EE5875">
        <w:t>’</w:t>
      </w:r>
      <w:r w:rsidRPr="00675642">
        <w:t>empoigne par le bras</w:t>
      </w:r>
      <w:r w:rsidR="00EE5875">
        <w:t xml:space="preserve">, </w:t>
      </w:r>
      <w:r w:rsidRPr="00675642">
        <w:t>nous remo</w:t>
      </w:r>
      <w:r w:rsidRPr="00675642">
        <w:t>n</w:t>
      </w:r>
      <w:r w:rsidRPr="00675642">
        <w:t>tons la côte</w:t>
      </w:r>
      <w:r w:rsidR="00EE5875">
        <w:t>.</w:t>
      </w:r>
    </w:p>
    <w:p w14:paraId="58598BAB" w14:textId="77777777" w:rsidR="00EE5875" w:rsidRDefault="00EE5875" w:rsidP="00457E89">
      <w:r>
        <w:t>— </w:t>
      </w:r>
      <w:r w:rsidR="00457E89" w:rsidRPr="00675642">
        <w:t>Ah</w:t>
      </w:r>
      <w:r>
        <w:t xml:space="preserve"> ! </w:t>
      </w:r>
      <w:r w:rsidR="00457E89" w:rsidRPr="00675642">
        <w:t>me dit-il</w:t>
      </w:r>
      <w:r>
        <w:t xml:space="preserve">, </w:t>
      </w:r>
      <w:r w:rsidR="00457E89" w:rsidRPr="00675642">
        <w:t>j</w:t>
      </w:r>
      <w:r>
        <w:t>’</w:t>
      </w:r>
      <w:r w:rsidR="00457E89" w:rsidRPr="00675642">
        <w:t>suis bien content d</w:t>
      </w:r>
      <w:r>
        <w:t>’</w:t>
      </w:r>
      <w:r w:rsidR="00457E89" w:rsidRPr="00675642">
        <w:t>vous voir</w:t>
      </w:r>
      <w:r>
        <w:t xml:space="preserve">, </w:t>
      </w:r>
      <w:r w:rsidR="00457E89" w:rsidRPr="00675642">
        <w:t>justement j</w:t>
      </w:r>
      <w:r>
        <w:t>’</w:t>
      </w:r>
      <w:r w:rsidR="00457E89" w:rsidRPr="00675642">
        <w:t>allais v</w:t>
      </w:r>
      <w:r>
        <w:t>’</w:t>
      </w:r>
      <w:r w:rsidR="00457E89" w:rsidRPr="00675642">
        <w:t>nir m</w:t>
      </w:r>
      <w:r>
        <w:t>’</w:t>
      </w:r>
      <w:proofErr w:type="spellStart"/>
      <w:r w:rsidR="00457E89" w:rsidRPr="00675642">
        <w:t>env</w:t>
      </w:r>
      <w:r>
        <w:t>’</w:t>
      </w:r>
      <w:r w:rsidR="00457E89" w:rsidRPr="00675642">
        <w:t>nir</w:t>
      </w:r>
      <w:proofErr w:type="spellEnd"/>
      <w:r w:rsidR="00457E89" w:rsidRPr="00675642">
        <w:t xml:space="preserve"> vous voir</w:t>
      </w:r>
      <w:r>
        <w:t xml:space="preserve"> ! </w:t>
      </w:r>
      <w:r w:rsidR="00457E89" w:rsidRPr="00675642">
        <w:t>Tiens</w:t>
      </w:r>
      <w:r>
        <w:t xml:space="preserve">, </w:t>
      </w:r>
      <w:r w:rsidR="00457E89" w:rsidRPr="00675642">
        <w:t>prends par là</w:t>
      </w:r>
      <w:r>
        <w:t>…</w:t>
      </w:r>
    </w:p>
    <w:p w14:paraId="5C3CF07A" w14:textId="77777777" w:rsidR="00EE5875" w:rsidRDefault="00457E89" w:rsidP="00457E89">
      <w:r w:rsidRPr="00675642">
        <w:t>Et empruntant un petit sentier qui tombait à pic dans un ravin</w:t>
      </w:r>
      <w:r w:rsidR="00EE5875">
        <w:t xml:space="preserve">, </w:t>
      </w:r>
      <w:r w:rsidRPr="00675642">
        <w:t>il ajouta</w:t>
      </w:r>
      <w:r w:rsidR="00EE5875">
        <w:t> :</w:t>
      </w:r>
    </w:p>
    <w:p w14:paraId="123F497A" w14:textId="77777777" w:rsidR="00EE5875" w:rsidRDefault="00EE5875" w:rsidP="00457E89">
      <w:r>
        <w:t>— </w:t>
      </w:r>
      <w:r w:rsidR="00457E89" w:rsidRPr="00675642">
        <w:t xml:space="preserve">Les </w:t>
      </w:r>
      <w:proofErr w:type="spellStart"/>
      <w:r w:rsidR="00457E89" w:rsidRPr="00675642">
        <w:t>gensses</w:t>
      </w:r>
      <w:proofErr w:type="spellEnd"/>
      <w:r w:rsidR="00457E89" w:rsidRPr="00675642">
        <w:t xml:space="preserve"> d</w:t>
      </w:r>
      <w:r>
        <w:t>’</w:t>
      </w:r>
      <w:r w:rsidR="00457E89" w:rsidRPr="00675642">
        <w:t>Saint-Gervais</w:t>
      </w:r>
      <w:r>
        <w:t xml:space="preserve">, </w:t>
      </w:r>
      <w:r w:rsidR="00457E89" w:rsidRPr="00675642">
        <w:t>c</w:t>
      </w:r>
      <w:r>
        <w:t>’</w:t>
      </w:r>
      <w:r w:rsidR="00457E89" w:rsidRPr="00675642">
        <w:t xml:space="preserve">est tous des cons </w:t>
      </w:r>
      <w:proofErr w:type="spellStart"/>
      <w:r w:rsidR="00457E89" w:rsidRPr="00675642">
        <w:t>comm</w:t>
      </w:r>
      <w:r>
        <w:t>’</w:t>
      </w:r>
      <w:r w:rsidR="00457E89" w:rsidRPr="00675642">
        <w:t>on</w:t>
      </w:r>
      <w:proofErr w:type="spellEnd"/>
      <w:r w:rsidR="00457E89" w:rsidRPr="00675642">
        <w:t xml:space="preserve"> dit chez nous</w:t>
      </w:r>
      <w:r>
        <w:t xml:space="preserve">. </w:t>
      </w:r>
      <w:r w:rsidR="00457E89" w:rsidRPr="00675642">
        <w:t xml:space="preserve">Nous </w:t>
      </w:r>
      <w:proofErr w:type="spellStart"/>
      <w:r w:rsidR="00457E89" w:rsidRPr="00675642">
        <w:t>deusses</w:t>
      </w:r>
      <w:proofErr w:type="spellEnd"/>
      <w:r>
        <w:t xml:space="preserve">, </w:t>
      </w:r>
      <w:r w:rsidR="00457E89" w:rsidRPr="00675642">
        <w:t>on va d</w:t>
      </w:r>
      <w:r>
        <w:t>’</w:t>
      </w:r>
      <w:proofErr w:type="spellStart"/>
      <w:r w:rsidR="00457E89" w:rsidRPr="00675642">
        <w:t>scendre</w:t>
      </w:r>
      <w:proofErr w:type="spellEnd"/>
      <w:r w:rsidR="00457E89" w:rsidRPr="00675642">
        <w:t xml:space="preserve"> à </w:t>
      </w:r>
      <w:proofErr w:type="spellStart"/>
      <w:r w:rsidR="00457E89" w:rsidRPr="00675642">
        <w:t>Bionnassay</w:t>
      </w:r>
      <w:proofErr w:type="spellEnd"/>
      <w:r>
        <w:t xml:space="preserve">. </w:t>
      </w:r>
      <w:r w:rsidR="00457E89" w:rsidRPr="00675642">
        <w:t>Y sont bien plus costauds</w:t>
      </w:r>
      <w:r>
        <w:t xml:space="preserve">, </w:t>
      </w:r>
      <w:r w:rsidR="00457E89" w:rsidRPr="00675642">
        <w:t>les gars d</w:t>
      </w:r>
      <w:r>
        <w:t>’</w:t>
      </w:r>
      <w:proofErr w:type="spellStart"/>
      <w:r w:rsidR="00457E89" w:rsidRPr="00675642">
        <w:t>Bionnasse</w:t>
      </w:r>
      <w:proofErr w:type="spellEnd"/>
      <w:r>
        <w:t xml:space="preserve">, </w:t>
      </w:r>
      <w:r w:rsidR="00457E89" w:rsidRPr="00675642">
        <w:t>on va t</w:t>
      </w:r>
      <w:r>
        <w:t>’</w:t>
      </w:r>
      <w:r w:rsidR="00457E89" w:rsidRPr="00675642">
        <w:t>leur foutre sur la gueule</w:t>
      </w:r>
      <w:r>
        <w:t xml:space="preserve">, </w:t>
      </w:r>
      <w:r w:rsidR="00457E89" w:rsidRPr="00675642">
        <w:t>et-pi</w:t>
      </w:r>
      <w:r>
        <w:t xml:space="preserve">, </w:t>
      </w:r>
      <w:r w:rsidR="00457E89" w:rsidRPr="00675642">
        <w:t>y-z-ont du bon vin</w:t>
      </w:r>
      <w:r>
        <w:t xml:space="preserve">, </w:t>
      </w:r>
      <w:r w:rsidR="00457E89" w:rsidRPr="00675642">
        <w:t>t</w:t>
      </w:r>
      <w:r>
        <w:t>’</w:t>
      </w:r>
      <w:r w:rsidR="00457E89" w:rsidRPr="00675642">
        <w:t>sais</w:t>
      </w:r>
      <w:r>
        <w:t xml:space="preserve">. </w:t>
      </w:r>
      <w:r w:rsidR="00457E89" w:rsidRPr="00675642">
        <w:t>Y sont tous co</w:t>
      </w:r>
      <w:r w:rsidR="00457E89" w:rsidRPr="00675642">
        <w:t>m</w:t>
      </w:r>
      <w:r w:rsidR="00457E89" w:rsidRPr="00675642">
        <w:t>munistes</w:t>
      </w:r>
      <w:r>
        <w:t xml:space="preserve">, </w:t>
      </w:r>
      <w:r w:rsidR="00457E89" w:rsidRPr="00675642">
        <w:t>là-</w:t>
      </w:r>
      <w:proofErr w:type="spellStart"/>
      <w:r w:rsidR="00457E89" w:rsidRPr="00675642">
        <w:t>d</w:t>
      </w:r>
      <w:r>
        <w:t>’</w:t>
      </w:r>
      <w:r w:rsidR="00457E89" w:rsidRPr="00675642">
        <w:t>dans</w:t>
      </w:r>
      <w:proofErr w:type="spellEnd"/>
      <w:r>
        <w:t xml:space="preserve">, </w:t>
      </w:r>
      <w:r w:rsidR="00457E89" w:rsidRPr="00675642">
        <w:t>c</w:t>
      </w:r>
      <w:r>
        <w:t>’</w:t>
      </w:r>
      <w:r w:rsidR="00457E89" w:rsidRPr="00675642">
        <w:t>est une fière commune</w:t>
      </w:r>
      <w:r>
        <w:t xml:space="preserve">, </w:t>
      </w:r>
      <w:r w:rsidR="00457E89" w:rsidRPr="00675642">
        <w:t>va</w:t>
      </w:r>
      <w:r>
        <w:t xml:space="preserve">, </w:t>
      </w:r>
      <w:r w:rsidR="00457E89" w:rsidRPr="00675642">
        <w:t>tu l</w:t>
      </w:r>
      <w:r>
        <w:t>’</w:t>
      </w:r>
      <w:r w:rsidR="00457E89" w:rsidRPr="00675642">
        <w:t>verras bien</w:t>
      </w:r>
      <w:r>
        <w:t xml:space="preserve"> ! </w:t>
      </w:r>
      <w:r w:rsidR="00457E89" w:rsidRPr="00675642">
        <w:t>Non</w:t>
      </w:r>
      <w:r>
        <w:t xml:space="preserve">, </w:t>
      </w:r>
      <w:r w:rsidR="00457E89" w:rsidRPr="00675642">
        <w:t>c</w:t>
      </w:r>
      <w:r>
        <w:t>’</w:t>
      </w:r>
      <w:proofErr w:type="spellStart"/>
      <w:r w:rsidR="00457E89" w:rsidRPr="00675642">
        <w:t>queu</w:t>
      </w:r>
      <w:proofErr w:type="spellEnd"/>
      <w:r w:rsidR="00457E89" w:rsidRPr="00675642">
        <w:t xml:space="preserve"> j</w:t>
      </w:r>
      <w:r>
        <w:t>’</w:t>
      </w:r>
      <w:r w:rsidR="00457E89" w:rsidRPr="00675642">
        <w:t>suis content</w:t>
      </w:r>
      <w:r>
        <w:t xml:space="preserve">, </w:t>
      </w:r>
      <w:r w:rsidR="00457E89" w:rsidRPr="00675642">
        <w:t>tu dis</w:t>
      </w:r>
      <w:r>
        <w:t> !</w:t>
      </w:r>
    </w:p>
    <w:p w14:paraId="139154C8" w14:textId="77777777" w:rsidR="00EE5875" w:rsidRDefault="00457E89" w:rsidP="00457E89">
      <w:r w:rsidRPr="00675642">
        <w:t>J</w:t>
      </w:r>
      <w:r w:rsidR="00EE5875">
        <w:t>’</w:t>
      </w:r>
      <w:r w:rsidRPr="00675642">
        <w:t>ai passé la nuit avec Pierre</w:t>
      </w:r>
      <w:r w:rsidR="00EE5875">
        <w:t xml:space="preserve">. </w:t>
      </w:r>
      <w:r w:rsidRPr="00675642">
        <w:t>Nous avons bu toute la nuit</w:t>
      </w:r>
      <w:r w:rsidR="00EE5875">
        <w:t xml:space="preserve">. </w:t>
      </w:r>
      <w:r w:rsidRPr="00675642">
        <w:t>J</w:t>
      </w:r>
      <w:r w:rsidR="00EE5875">
        <w:t>’</w:t>
      </w:r>
      <w:r w:rsidRPr="00675642">
        <w:t>ai bu toute la nuit sans arriver à me saouler</w:t>
      </w:r>
      <w:r w:rsidR="00EE5875">
        <w:t xml:space="preserve">. </w:t>
      </w:r>
      <w:r w:rsidRPr="00675642">
        <w:t>Cela aussi est fini</w:t>
      </w:r>
      <w:r w:rsidR="00EE5875">
        <w:t xml:space="preserve">. </w:t>
      </w:r>
      <w:r w:rsidRPr="00675642">
        <w:t>Il est temps que je parte</w:t>
      </w:r>
      <w:r w:rsidR="00EE5875">
        <w:t>.</w:t>
      </w:r>
    </w:p>
    <w:p w14:paraId="2641771B" w14:textId="77777777" w:rsidR="00EE5875" w:rsidRDefault="00457E89" w:rsidP="00457E89">
      <w:r w:rsidRPr="00675642">
        <w:lastRenderedPageBreak/>
        <w:t>J</w:t>
      </w:r>
      <w:r w:rsidR="00EE5875">
        <w:t>’</w:t>
      </w:r>
      <w:r w:rsidRPr="00675642">
        <w:t>ai envoyé Pierre chercher aujourd</w:t>
      </w:r>
      <w:r w:rsidR="00EE5875">
        <w:t>’</w:t>
      </w:r>
      <w:r w:rsidRPr="00675642">
        <w:t>hui Lucienne à Saint-Nicolas-de-</w:t>
      </w:r>
      <w:proofErr w:type="spellStart"/>
      <w:r w:rsidRPr="00675642">
        <w:t>Véroce</w:t>
      </w:r>
      <w:proofErr w:type="spellEnd"/>
      <w:r w:rsidRPr="00675642">
        <w:t xml:space="preserve"> et en lui disant de me la ramener coûte que coûte</w:t>
      </w:r>
      <w:r w:rsidR="00EE5875">
        <w:t xml:space="preserve">. </w:t>
      </w:r>
      <w:r w:rsidRPr="00675642">
        <w:t>Maintenant</w:t>
      </w:r>
      <w:r w:rsidR="00EE5875">
        <w:t xml:space="preserve">, </w:t>
      </w:r>
      <w:r w:rsidRPr="00675642">
        <w:t>je suis dans ma chambre</w:t>
      </w:r>
      <w:r w:rsidR="00EE5875">
        <w:t xml:space="preserve">, </w:t>
      </w:r>
      <w:r w:rsidRPr="00675642">
        <w:t>dans la même chambre que j</w:t>
      </w:r>
      <w:r w:rsidR="00EE5875">
        <w:t>’</w:t>
      </w:r>
      <w:r w:rsidRPr="00675642">
        <w:t>occupais l</w:t>
      </w:r>
      <w:r w:rsidR="00EE5875">
        <w:t>’</w:t>
      </w:r>
      <w:r w:rsidRPr="00675642">
        <w:t>année dernière</w:t>
      </w:r>
      <w:r w:rsidR="00EE5875">
        <w:t xml:space="preserve">, </w:t>
      </w:r>
      <w:r w:rsidRPr="00675642">
        <w:t>on me l</w:t>
      </w:r>
      <w:r w:rsidR="00EE5875">
        <w:t>’</w:t>
      </w:r>
      <w:r w:rsidRPr="00675642">
        <w:t>a encore do</w:t>
      </w:r>
      <w:r w:rsidRPr="00675642">
        <w:t>n</w:t>
      </w:r>
      <w:r w:rsidRPr="00675642">
        <w:t>née pensant me faire plaisir</w:t>
      </w:r>
      <w:r w:rsidR="00EE5875">
        <w:t xml:space="preserve">, </w:t>
      </w:r>
      <w:r w:rsidRPr="00675642">
        <w:t>c</w:t>
      </w:r>
      <w:r w:rsidR="00EE5875">
        <w:t>’</w:t>
      </w:r>
      <w:r w:rsidRPr="00675642">
        <w:t>est le n</w:t>
      </w:r>
      <w:r w:rsidR="00EE5875">
        <w:t>° </w:t>
      </w:r>
      <w:r w:rsidR="00EE5875" w:rsidRPr="00675642">
        <w:t>1</w:t>
      </w:r>
      <w:r w:rsidRPr="00675642">
        <w:t>7</w:t>
      </w:r>
      <w:r w:rsidR="00EE5875">
        <w:t xml:space="preserve">. </w:t>
      </w:r>
      <w:r w:rsidRPr="00675642">
        <w:t>À Paris je déménag</w:t>
      </w:r>
      <w:r w:rsidRPr="00675642">
        <w:t>e</w:t>
      </w:r>
      <w:r w:rsidRPr="00675642">
        <w:t>rai</w:t>
      </w:r>
      <w:r w:rsidR="00EE5875">
        <w:t xml:space="preserve">. </w:t>
      </w:r>
      <w:r w:rsidRPr="00675642">
        <w:t>Je suis encore descendu à l</w:t>
      </w:r>
      <w:r w:rsidR="00EE5875">
        <w:t>’</w:t>
      </w:r>
      <w:r w:rsidRPr="00675642">
        <w:t xml:space="preserve">hôtel du </w:t>
      </w:r>
      <w:proofErr w:type="spellStart"/>
      <w:r w:rsidRPr="00675642">
        <w:t>Mont-Joly</w:t>
      </w:r>
      <w:proofErr w:type="spellEnd"/>
      <w:r w:rsidR="00EE5875">
        <w:t xml:space="preserve">, </w:t>
      </w:r>
      <w:r w:rsidRPr="00675642">
        <w:t>et comme l</w:t>
      </w:r>
      <w:r w:rsidR="00EE5875">
        <w:t>’</w:t>
      </w:r>
      <w:r w:rsidRPr="00675642">
        <w:t>année dernière</w:t>
      </w:r>
      <w:r w:rsidR="00EE5875">
        <w:t xml:space="preserve">, </w:t>
      </w:r>
      <w:r w:rsidRPr="00675642">
        <w:t>j</w:t>
      </w:r>
      <w:r w:rsidR="00EE5875">
        <w:t>’</w:t>
      </w:r>
      <w:r w:rsidRPr="00675642">
        <w:t>ai une bouteille de whisky sur la table et je fais les cent pas dans ma chambre</w:t>
      </w:r>
      <w:r w:rsidR="00EE5875">
        <w:t>.</w:t>
      </w:r>
    </w:p>
    <w:p w14:paraId="19715304" w14:textId="77777777" w:rsidR="00EE5875" w:rsidRDefault="00457E89" w:rsidP="00457E89">
      <w:r w:rsidRPr="00675642">
        <w:t>Qu</w:t>
      </w:r>
      <w:r w:rsidR="00EE5875">
        <w:t>’</w:t>
      </w:r>
      <w:r w:rsidRPr="00675642">
        <w:t>est-ce que je fais en expédiant ce télégramme</w:t>
      </w:r>
      <w:r w:rsidR="00EE5875">
        <w:t> :</w:t>
      </w:r>
    </w:p>
    <w:p w14:paraId="78AE0D38" w14:textId="77777777" w:rsidR="00EE5875" w:rsidRDefault="00457E89" w:rsidP="00457E89">
      <w:pPr>
        <w:ind w:firstLine="0"/>
      </w:pPr>
      <w:r w:rsidRPr="00675642">
        <w:t>ESSOR-AUTO</w:t>
      </w:r>
      <w:r w:rsidR="00EE5875">
        <w:t xml:space="preserve">, </w:t>
      </w:r>
      <w:r w:rsidRPr="00675642">
        <w:t>7</w:t>
      </w:r>
      <w:r w:rsidR="00EE5875">
        <w:t xml:space="preserve">, </w:t>
      </w:r>
      <w:r w:rsidRPr="00675642">
        <w:t>RUE DU RANELAGH</w:t>
      </w:r>
      <w:r w:rsidR="00EE5875">
        <w:t xml:space="preserve">, </w:t>
      </w:r>
      <w:r w:rsidRPr="00675642">
        <w:t>PARIS</w:t>
      </w:r>
      <w:r w:rsidR="00EE5875">
        <w:t xml:space="preserve">. </w:t>
      </w:r>
      <w:r w:rsidRPr="00675642">
        <w:t>ENVOYEZ-MOI PAR LA ROUTE ENGIN LE PLUS RAPIDE QUE VOUS AVEZ EN MAGASIN</w:t>
      </w:r>
      <w:r w:rsidR="00EE5875">
        <w:t xml:space="preserve">. </w:t>
      </w:r>
      <w:r w:rsidRPr="00675642">
        <w:t>AMITIÉS</w:t>
      </w:r>
      <w:r w:rsidR="00EE5875">
        <w:t xml:space="preserve">, </w:t>
      </w:r>
      <w:r w:rsidRPr="00675642">
        <w:t>DAN YACK</w:t>
      </w:r>
      <w:r w:rsidR="00EE5875">
        <w:t xml:space="preserve">, </w:t>
      </w:r>
      <w:r w:rsidRPr="00675642">
        <w:t>MONTJOLY</w:t>
      </w:r>
      <w:r w:rsidR="00EE5875">
        <w:t xml:space="preserve">, </w:t>
      </w:r>
      <w:r w:rsidRPr="00675642">
        <w:t>SAINT-GERVAIS</w:t>
      </w:r>
      <w:r w:rsidR="00EE5875">
        <w:t xml:space="preserve">, </w:t>
      </w:r>
      <w:r w:rsidRPr="00675642">
        <w:t>HAUTE-SAVOIE</w:t>
      </w:r>
      <w:r w:rsidR="00EE5875">
        <w:t>.</w:t>
      </w:r>
    </w:p>
    <w:p w14:paraId="0E5CFF83" w14:textId="77777777" w:rsidR="00EE5875" w:rsidRDefault="00457E89" w:rsidP="00457E89">
      <w:r w:rsidRPr="00675642">
        <w:t>Je me demande ce que l</w:t>
      </w:r>
      <w:r w:rsidR="00EE5875">
        <w:t>’</w:t>
      </w:r>
      <w:r w:rsidRPr="00675642">
        <w:t>ami Machin</w:t>
      </w:r>
      <w:r w:rsidR="00EE5875">
        <w:t xml:space="preserve">… </w:t>
      </w:r>
      <w:r w:rsidRPr="00675642">
        <w:t>Chose</w:t>
      </w:r>
      <w:r w:rsidR="00EE5875">
        <w:t xml:space="preserve">, </w:t>
      </w:r>
      <w:r w:rsidRPr="00675642">
        <w:t>tiens</w:t>
      </w:r>
      <w:r w:rsidR="00EE5875">
        <w:t xml:space="preserve">, </w:t>
      </w:r>
      <w:r w:rsidRPr="00675642">
        <w:t>j</w:t>
      </w:r>
      <w:r w:rsidR="00EE5875">
        <w:t>’</w:t>
      </w:r>
      <w:r w:rsidRPr="00675642">
        <w:t>ai o</w:t>
      </w:r>
      <w:r w:rsidRPr="00675642">
        <w:t>u</w:t>
      </w:r>
      <w:r w:rsidRPr="00675642">
        <w:t>blié son nom</w:t>
      </w:r>
      <w:r w:rsidR="00EE5875">
        <w:t xml:space="preserve">, </w:t>
      </w:r>
      <w:r w:rsidRPr="00675642">
        <w:t>va m</w:t>
      </w:r>
      <w:r w:rsidR="00EE5875">
        <w:t>’</w:t>
      </w:r>
      <w:r w:rsidRPr="00675642">
        <w:t>envoyer</w:t>
      </w:r>
      <w:r w:rsidR="00EE5875">
        <w:t> ?</w:t>
      </w:r>
    </w:p>
    <w:p w14:paraId="7F07821C" w14:textId="483E0545" w:rsidR="00457E89" w:rsidRPr="00675642" w:rsidRDefault="00457E89" w:rsidP="00457E89"/>
    <w:p w14:paraId="728E1787" w14:textId="77777777" w:rsidR="00EE5875" w:rsidRDefault="00457E89" w:rsidP="00457E89">
      <w:r w:rsidRPr="00675642">
        <w:t>La dernière fois que j</w:t>
      </w:r>
      <w:r w:rsidR="00EE5875">
        <w:t>’</w:t>
      </w:r>
      <w:r w:rsidRPr="00675642">
        <w:t>allai à Paris</w:t>
      </w:r>
      <w:r w:rsidR="00EE5875">
        <w:t xml:space="preserve">, </w:t>
      </w:r>
      <w:r w:rsidRPr="00675642">
        <w:t xml:space="preserve">ce fut dans une 3-litres </w:t>
      </w:r>
      <w:r w:rsidRPr="00675642">
        <w:rPr>
          <w:i/>
          <w:iCs/>
        </w:rPr>
        <w:t>Alfa-Roméo</w:t>
      </w:r>
      <w:r w:rsidRPr="00675642">
        <w:t xml:space="preserve"> qui atteignait facilement le 140</w:t>
      </w:r>
      <w:r w:rsidR="00EE5875">
        <w:t xml:space="preserve">. </w:t>
      </w:r>
      <w:r w:rsidRPr="00675642">
        <w:t>Il n</w:t>
      </w:r>
      <w:r w:rsidR="00EE5875">
        <w:t>’</w:t>
      </w:r>
      <w:r w:rsidRPr="00675642">
        <w:t>y avait pas une minute à perdre</w:t>
      </w:r>
      <w:r w:rsidR="00EE5875">
        <w:t xml:space="preserve">. </w:t>
      </w:r>
      <w:r w:rsidRPr="00675642">
        <w:t>Je traversai toute la France comme un fou et j</w:t>
      </w:r>
      <w:r w:rsidR="00EE5875">
        <w:t>’</w:t>
      </w:r>
      <w:r w:rsidRPr="00675642">
        <w:t>eus le bonheur d</w:t>
      </w:r>
      <w:r w:rsidR="00EE5875">
        <w:t>’</w:t>
      </w:r>
      <w:r w:rsidRPr="00675642">
        <w:t>arriver encore à temps rue du Helder et de trouver Max Hyène à son bureau</w:t>
      </w:r>
      <w:r w:rsidR="00EE5875">
        <w:t>.</w:t>
      </w:r>
    </w:p>
    <w:p w14:paraId="62EC494B" w14:textId="77777777" w:rsidR="00EE5875" w:rsidRDefault="00457E89" w:rsidP="00457E89">
      <w:r w:rsidRPr="00675642">
        <w:t>Pourquoi est-ce que je ne me serais pas adressé à lui</w:t>
      </w:r>
      <w:r w:rsidR="00EE5875">
        <w:t xml:space="preserve"> ? </w:t>
      </w:r>
      <w:r w:rsidRPr="00675642">
        <w:t>Il pouvait m</w:t>
      </w:r>
      <w:r w:rsidR="00EE5875">
        <w:t>’</w:t>
      </w:r>
      <w:r w:rsidRPr="00675642">
        <w:t>être de bon conseil</w:t>
      </w:r>
      <w:r w:rsidR="00EE5875">
        <w:t xml:space="preserve">. </w:t>
      </w:r>
      <w:r w:rsidRPr="00675642">
        <w:t>S</w:t>
      </w:r>
      <w:r w:rsidR="00EE5875">
        <w:t>’</w:t>
      </w:r>
      <w:r w:rsidRPr="00675642">
        <w:t>il y avait encore quelque chose à tenter</w:t>
      </w:r>
      <w:r w:rsidR="00EE5875">
        <w:t xml:space="preserve">, </w:t>
      </w:r>
      <w:r w:rsidRPr="00675642">
        <w:t>il me l</w:t>
      </w:r>
      <w:r w:rsidR="00EE5875">
        <w:t>’</w:t>
      </w:r>
      <w:r w:rsidRPr="00675642">
        <w:t>indiquerait</w:t>
      </w:r>
      <w:r w:rsidR="00EE5875">
        <w:t xml:space="preserve">. </w:t>
      </w:r>
      <w:r w:rsidRPr="00675642">
        <w:t>Max n</w:t>
      </w:r>
      <w:r w:rsidR="00EE5875">
        <w:t>’</w:t>
      </w:r>
      <w:r w:rsidRPr="00675642">
        <w:t>est jamais dupe des mots</w:t>
      </w:r>
      <w:r w:rsidR="00EE5875">
        <w:t xml:space="preserve">. </w:t>
      </w:r>
      <w:r w:rsidRPr="00675642">
        <w:t>Il sait tout</w:t>
      </w:r>
      <w:r w:rsidR="00EE5875">
        <w:t xml:space="preserve">. </w:t>
      </w:r>
      <w:r w:rsidRPr="00675642">
        <w:t>Il connaît tout le monde</w:t>
      </w:r>
      <w:r w:rsidR="00EE5875">
        <w:t xml:space="preserve">. </w:t>
      </w:r>
      <w:r w:rsidRPr="00675642">
        <w:t>Et qui sait</w:t>
      </w:r>
      <w:r w:rsidR="00EE5875">
        <w:t xml:space="preserve">, </w:t>
      </w:r>
      <w:r w:rsidRPr="00675642">
        <w:t>l</w:t>
      </w:r>
      <w:r w:rsidR="00EE5875">
        <w:t>’</w:t>
      </w:r>
      <w:r w:rsidRPr="00675642">
        <w:t>histoire de sa femme est peut-être vraie</w:t>
      </w:r>
      <w:r w:rsidR="00EE5875">
        <w:t> ?</w:t>
      </w:r>
    </w:p>
    <w:p w14:paraId="1F64B2F6" w14:textId="77777777" w:rsidR="00EE5875" w:rsidRDefault="00457E89" w:rsidP="00457E89">
      <w:r w:rsidRPr="00675642">
        <w:t>Mireille était abandonnée par les médecins</w:t>
      </w:r>
      <w:r w:rsidR="00EE5875">
        <w:t xml:space="preserve">. </w:t>
      </w:r>
      <w:r w:rsidRPr="00675642">
        <w:t>Cela n</w:t>
      </w:r>
      <w:r w:rsidR="00EE5875">
        <w:t>’</w:t>
      </w:r>
      <w:r w:rsidRPr="00675642">
        <w:t>allait pas du tout</w:t>
      </w:r>
      <w:r w:rsidR="00EE5875">
        <w:t xml:space="preserve">. </w:t>
      </w:r>
      <w:r w:rsidRPr="00675642">
        <w:t>Justement</w:t>
      </w:r>
      <w:r w:rsidR="00EE5875">
        <w:t xml:space="preserve">, </w:t>
      </w:r>
      <w:r w:rsidRPr="00675642">
        <w:t xml:space="preserve">un grand professeur venait de partir en laissant tomber les mots de </w:t>
      </w:r>
      <w:r w:rsidR="00EE5875">
        <w:t>« </w:t>
      </w:r>
      <w:r w:rsidRPr="00675642">
        <w:t>coprostase pithiatique</w:t>
      </w:r>
      <w:r w:rsidR="00EE5875">
        <w:t xml:space="preserve"> ». </w:t>
      </w:r>
      <w:r w:rsidRPr="00675642">
        <w:t xml:space="preserve">Dès </w:t>
      </w:r>
      <w:r w:rsidRPr="00675642">
        <w:lastRenderedPageBreak/>
        <w:t>que j</w:t>
      </w:r>
      <w:r w:rsidR="00EE5875">
        <w:t>’</w:t>
      </w:r>
      <w:r w:rsidRPr="00675642">
        <w:t>eus saisi de quoi il s</w:t>
      </w:r>
      <w:r w:rsidR="00EE5875">
        <w:t>’</w:t>
      </w:r>
      <w:r w:rsidRPr="00675642">
        <w:t>agissait</w:t>
      </w:r>
      <w:r w:rsidR="00EE5875">
        <w:t xml:space="preserve">, </w:t>
      </w:r>
      <w:r w:rsidRPr="00675642">
        <w:t>le nom de Max Hyène m</w:t>
      </w:r>
      <w:r w:rsidR="00EE5875">
        <w:t>’</w:t>
      </w:r>
      <w:r w:rsidRPr="00675642">
        <w:t>était v</w:t>
      </w:r>
      <w:r w:rsidRPr="00675642">
        <w:t>e</w:t>
      </w:r>
      <w:r w:rsidRPr="00675642">
        <w:t>nu à l</w:t>
      </w:r>
      <w:r w:rsidR="00EE5875">
        <w:t>’</w:t>
      </w:r>
      <w:r w:rsidRPr="00675642">
        <w:t>esprit</w:t>
      </w:r>
      <w:r w:rsidR="00EE5875">
        <w:t xml:space="preserve">. </w:t>
      </w:r>
      <w:r w:rsidRPr="00675642">
        <w:t>Est-ce que sa femme ne souffrait pas d</w:t>
      </w:r>
      <w:r w:rsidR="00EE5875">
        <w:t>’</w:t>
      </w:r>
      <w:r w:rsidRPr="00675642">
        <w:t>une maladie similaire</w:t>
      </w:r>
      <w:r w:rsidR="00EE5875">
        <w:t xml:space="preserve">, </w:t>
      </w:r>
      <w:r w:rsidRPr="00675642">
        <w:t>dont Max aimait bien à se gausser</w:t>
      </w:r>
      <w:r w:rsidR="00EE5875">
        <w:t xml:space="preserve">, </w:t>
      </w:r>
      <w:r w:rsidRPr="00675642">
        <w:t>après table</w:t>
      </w:r>
      <w:r w:rsidR="00EE5875">
        <w:t xml:space="preserve"> ? </w:t>
      </w:r>
      <w:r w:rsidRPr="00675642">
        <w:t>Il trouvait toujours moyen d</w:t>
      </w:r>
      <w:r w:rsidR="00EE5875">
        <w:t>’</w:t>
      </w:r>
      <w:r w:rsidRPr="00675642">
        <w:t>étonner son convive en lui r</w:t>
      </w:r>
      <w:r w:rsidRPr="00675642">
        <w:t>a</w:t>
      </w:r>
      <w:r w:rsidRPr="00675642">
        <w:t>contant</w:t>
      </w:r>
      <w:r w:rsidR="00EE5875">
        <w:t> :</w:t>
      </w:r>
    </w:p>
    <w:p w14:paraId="262FFDCD" w14:textId="42D01FB0" w:rsidR="00EE5875" w:rsidRDefault="00EE5875" w:rsidP="00457E89">
      <w:r>
        <w:t>— </w:t>
      </w:r>
      <w:r w:rsidR="00457E89" w:rsidRPr="00675642">
        <w:t>Savez-vous</w:t>
      </w:r>
      <w:r>
        <w:t xml:space="preserve">, </w:t>
      </w:r>
      <w:r w:rsidR="00457E89" w:rsidRPr="00675642">
        <w:t>cher ami</w:t>
      </w:r>
      <w:r>
        <w:t xml:space="preserve">, </w:t>
      </w:r>
      <w:r w:rsidR="00457E89" w:rsidRPr="00675642">
        <w:t xml:space="preserve">que </w:t>
      </w:r>
      <w:r>
        <w:t>M</w:t>
      </w:r>
      <w:r w:rsidRPr="00EE5875">
        <w:rPr>
          <w:vertAlign w:val="superscript"/>
        </w:rPr>
        <w:t>me</w:t>
      </w:r>
      <w:r>
        <w:t> </w:t>
      </w:r>
      <w:r w:rsidR="00457E89" w:rsidRPr="00675642">
        <w:t>Max Hyène et moi fa</w:t>
      </w:r>
      <w:r w:rsidR="00457E89" w:rsidRPr="00675642">
        <w:t>i</w:t>
      </w:r>
      <w:r w:rsidR="00457E89" w:rsidRPr="00675642">
        <w:t>sons chambre à part depuis plus de quarante ans</w:t>
      </w:r>
      <w:r>
        <w:t xml:space="preserve"> ?… </w:t>
      </w:r>
      <w:r w:rsidR="00457E89" w:rsidRPr="00675642">
        <w:t>Et savez-vous pourquoi</w:t>
      </w:r>
      <w:r>
        <w:t xml:space="preserve"> ?… </w:t>
      </w:r>
      <w:r w:rsidR="00457E89" w:rsidRPr="00675642">
        <w:t>Eh bien</w:t>
      </w:r>
      <w:r>
        <w:t xml:space="preserve"> ! </w:t>
      </w:r>
      <w:r w:rsidR="00457E89" w:rsidRPr="00675642">
        <w:t xml:space="preserve">parce que </w:t>
      </w:r>
      <w:r>
        <w:t>M</w:t>
      </w:r>
      <w:r w:rsidRPr="00EE5875">
        <w:rPr>
          <w:vertAlign w:val="superscript"/>
        </w:rPr>
        <w:t>me</w:t>
      </w:r>
      <w:r>
        <w:t> </w:t>
      </w:r>
      <w:r w:rsidR="00457E89" w:rsidRPr="00675642">
        <w:t>Max Hyène</w:t>
      </w:r>
      <w:r>
        <w:t xml:space="preserve">, </w:t>
      </w:r>
      <w:r w:rsidR="00457E89" w:rsidRPr="00675642">
        <w:t>mon cher</w:t>
      </w:r>
      <w:r>
        <w:t xml:space="preserve">, </w:t>
      </w:r>
      <w:r w:rsidR="00457E89" w:rsidRPr="00675642">
        <w:t>fait caca dans une balance</w:t>
      </w:r>
      <w:r>
        <w:t> !…</w:t>
      </w:r>
    </w:p>
    <w:p w14:paraId="1CF00AAB" w14:textId="77777777" w:rsidR="00EE5875" w:rsidRDefault="00EE5875" w:rsidP="00457E89">
      <w:r>
        <w:t>« </w:t>
      </w:r>
      <w:r w:rsidR="00457E89" w:rsidRPr="00675642">
        <w:t>Une balance de précision</w:t>
      </w:r>
      <w:r>
        <w:t xml:space="preserve">, </w:t>
      </w:r>
      <w:r w:rsidR="00457E89" w:rsidRPr="00675642">
        <w:t>s</w:t>
      </w:r>
      <w:r>
        <w:t>’</w:t>
      </w:r>
      <w:r w:rsidR="00457E89" w:rsidRPr="00675642">
        <w:t>empressait-il d</w:t>
      </w:r>
      <w:r>
        <w:t>’</w:t>
      </w:r>
      <w:r w:rsidR="00457E89" w:rsidRPr="00675642">
        <w:t>ajouter</w:t>
      </w:r>
      <w:r>
        <w:t>.</w:t>
      </w:r>
    </w:p>
    <w:p w14:paraId="126ECFE4" w14:textId="77777777" w:rsidR="00EE5875" w:rsidRDefault="00457E89" w:rsidP="00457E89">
      <w:r w:rsidRPr="00675642">
        <w:t>Et devant l</w:t>
      </w:r>
      <w:r w:rsidR="00EE5875">
        <w:t>’</w:t>
      </w:r>
      <w:r w:rsidRPr="00675642">
        <w:t>ahurissement de son hôte</w:t>
      </w:r>
      <w:r w:rsidR="00EE5875">
        <w:t xml:space="preserve">, </w:t>
      </w:r>
      <w:r w:rsidRPr="00675642">
        <w:t>Max</w:t>
      </w:r>
      <w:r w:rsidR="00EE5875">
        <w:t xml:space="preserve">, </w:t>
      </w:r>
      <w:r w:rsidRPr="00675642">
        <w:t>d</w:t>
      </w:r>
      <w:r w:rsidR="00EE5875">
        <w:t>’</w:t>
      </w:r>
      <w:r w:rsidRPr="00675642">
        <w:t>affirmer</w:t>
      </w:r>
      <w:r w:rsidR="00EE5875">
        <w:t> :</w:t>
      </w:r>
    </w:p>
    <w:p w14:paraId="27D2BB6D" w14:textId="77777777" w:rsidR="00EE5875" w:rsidRDefault="00EE5875" w:rsidP="00457E89">
      <w:r>
        <w:t>— </w:t>
      </w:r>
      <w:r w:rsidR="00457E89" w:rsidRPr="00675642">
        <w:t>C</w:t>
      </w:r>
      <w:r>
        <w:t>’</w:t>
      </w:r>
      <w:r w:rsidR="00457E89" w:rsidRPr="00675642">
        <w:t>est comme j</w:t>
      </w:r>
      <w:r>
        <w:t>’</w:t>
      </w:r>
      <w:r w:rsidR="00457E89" w:rsidRPr="00675642">
        <w:t>ai l</w:t>
      </w:r>
      <w:r>
        <w:t>’</w:t>
      </w:r>
      <w:r w:rsidR="00457E89" w:rsidRPr="00675642">
        <w:t>honneur de vous le dire</w:t>
      </w:r>
      <w:r>
        <w:t xml:space="preserve">, </w:t>
      </w:r>
      <w:r w:rsidR="00457E89" w:rsidRPr="00675642">
        <w:t>mon cher ami</w:t>
      </w:r>
      <w:r>
        <w:t xml:space="preserve">, </w:t>
      </w:r>
      <w:r w:rsidR="00457E89" w:rsidRPr="00675642">
        <w:t>dans une balance</w:t>
      </w:r>
      <w:r>
        <w:t> !</w:t>
      </w:r>
    </w:p>
    <w:p w14:paraId="23306EA9" w14:textId="77777777" w:rsidR="00EE5875" w:rsidRDefault="00457E89" w:rsidP="00457E89">
      <w:r w:rsidRPr="00675642">
        <w:t>Et de continuer son persiflage</w:t>
      </w:r>
      <w:r w:rsidR="00EE5875">
        <w:t> :</w:t>
      </w:r>
    </w:p>
    <w:p w14:paraId="13AE2B33" w14:textId="2B822BA3" w:rsidR="00EE5875" w:rsidRDefault="00EE5875" w:rsidP="00457E89">
      <w:r>
        <w:t>— </w:t>
      </w:r>
      <w:r w:rsidR="00457E89" w:rsidRPr="00675642">
        <w:t>Pour vous dire toute la vérité</w:t>
      </w:r>
      <w:r>
        <w:t xml:space="preserve">, </w:t>
      </w:r>
      <w:r w:rsidR="00457E89" w:rsidRPr="00675642">
        <w:t xml:space="preserve">je suis bien forcé de vous avouer que </w:t>
      </w:r>
      <w:r>
        <w:t>M</w:t>
      </w:r>
      <w:r w:rsidRPr="00EE5875">
        <w:rPr>
          <w:vertAlign w:val="superscript"/>
        </w:rPr>
        <w:t>me</w:t>
      </w:r>
      <w:r>
        <w:t> </w:t>
      </w:r>
      <w:r w:rsidR="00457E89" w:rsidRPr="00675642">
        <w:t>Max Hyène est une nature beaucoup trop dél</w:t>
      </w:r>
      <w:r w:rsidR="00457E89" w:rsidRPr="00675642">
        <w:t>i</w:t>
      </w:r>
      <w:r w:rsidR="00457E89" w:rsidRPr="00675642">
        <w:t>cate pour faire ces choses-là comme tout le monde</w:t>
      </w:r>
      <w:r>
        <w:t xml:space="preserve">, </w:t>
      </w:r>
      <w:r w:rsidR="00457E89" w:rsidRPr="00675642">
        <w:t>une balance de précision ne lui suffit même pas</w:t>
      </w:r>
      <w:r>
        <w:t xml:space="preserve">, </w:t>
      </w:r>
      <w:r w:rsidR="00457E89" w:rsidRPr="00675642">
        <w:t>il lui faut aussi la présence de son médecin</w:t>
      </w:r>
      <w:r>
        <w:t>.</w:t>
      </w:r>
    </w:p>
    <w:p w14:paraId="17D9D230" w14:textId="77777777" w:rsidR="00EE5875" w:rsidRDefault="00457E89" w:rsidP="00457E89">
      <w:r w:rsidRPr="00675642">
        <w:t>Et en s</w:t>
      </w:r>
      <w:r w:rsidR="00EE5875">
        <w:t>’</w:t>
      </w:r>
      <w:r w:rsidRPr="00675642">
        <w:t>emballant</w:t>
      </w:r>
      <w:r w:rsidR="00EE5875">
        <w:t> :</w:t>
      </w:r>
    </w:p>
    <w:p w14:paraId="215C6A20" w14:textId="77777777" w:rsidR="00EE5875" w:rsidRDefault="00EE5875" w:rsidP="00457E89">
      <w:r>
        <w:t>— </w:t>
      </w:r>
      <w:r w:rsidR="00457E89" w:rsidRPr="00675642">
        <w:t>Elle fait ça avec son médecin comme elle me cocufierait à confesse</w:t>
      </w:r>
      <w:r>
        <w:t> !</w:t>
      </w:r>
    </w:p>
    <w:p w14:paraId="0CE8BF2B" w14:textId="77777777" w:rsidR="00EE5875" w:rsidRDefault="00457E89" w:rsidP="00457E89">
      <w:r w:rsidRPr="00675642">
        <w:t>Et solennel</w:t>
      </w:r>
      <w:r w:rsidR="00EE5875">
        <w:t> :</w:t>
      </w:r>
    </w:p>
    <w:p w14:paraId="44A251F5" w14:textId="77777777" w:rsidR="00EE5875" w:rsidRDefault="00EE5875" w:rsidP="00457E89">
      <w:r>
        <w:t>— </w:t>
      </w:r>
      <w:r w:rsidR="00457E89" w:rsidRPr="00675642">
        <w:t>Mais je ne marche pas</w:t>
      </w:r>
      <w:r>
        <w:t xml:space="preserve">, </w:t>
      </w:r>
      <w:r w:rsidR="00457E89" w:rsidRPr="00675642">
        <w:t>moi</w:t>
      </w:r>
      <w:r>
        <w:t xml:space="preserve">, </w:t>
      </w:r>
      <w:r w:rsidR="00457E89" w:rsidRPr="00675642">
        <w:t>je suis un vieux sacripant</w:t>
      </w:r>
      <w:r>
        <w:t xml:space="preserve">, </w:t>
      </w:r>
      <w:r w:rsidR="00457E89" w:rsidRPr="00675642">
        <w:t>un vieux païen</w:t>
      </w:r>
      <w:r>
        <w:t xml:space="preserve">, </w:t>
      </w:r>
      <w:r w:rsidR="00457E89" w:rsidRPr="00675642">
        <w:t>ce qu</w:t>
      </w:r>
      <w:r>
        <w:t>’</w:t>
      </w:r>
      <w:r w:rsidR="00457E89" w:rsidRPr="00675642">
        <w:t>on appelle un libre penseur</w:t>
      </w:r>
      <w:r>
        <w:t xml:space="preserve">, </w:t>
      </w:r>
      <w:r w:rsidR="00457E89" w:rsidRPr="00675642">
        <w:t>vous savez</w:t>
      </w:r>
      <w:r>
        <w:t xml:space="preserve">, </w:t>
      </w:r>
      <w:r w:rsidR="00457E89" w:rsidRPr="00675642">
        <w:t>ma génération est toute scientifique</w:t>
      </w:r>
      <w:r>
        <w:t xml:space="preserve">, </w:t>
      </w:r>
      <w:r w:rsidR="00457E89" w:rsidRPr="00675642">
        <w:t>nous n</w:t>
      </w:r>
      <w:r>
        <w:t>’</w:t>
      </w:r>
      <w:r w:rsidR="00457E89" w:rsidRPr="00675642">
        <w:t>abdiquons pas plus d</w:t>
      </w:r>
      <w:r w:rsidR="00457E89" w:rsidRPr="00675642">
        <w:t>e</w:t>
      </w:r>
      <w:r w:rsidR="00457E89" w:rsidRPr="00675642">
        <w:t>vant le prêtre que devant le médecin</w:t>
      </w:r>
      <w:r>
        <w:t> !</w:t>
      </w:r>
    </w:p>
    <w:p w14:paraId="7E6E68EA" w14:textId="77777777" w:rsidR="00EE5875" w:rsidRDefault="00457E89" w:rsidP="00457E89">
      <w:r w:rsidRPr="00675642">
        <w:lastRenderedPageBreak/>
        <w:t>Sournoisement</w:t>
      </w:r>
      <w:r w:rsidR="00EE5875">
        <w:t> :</w:t>
      </w:r>
    </w:p>
    <w:p w14:paraId="7E12B827" w14:textId="77777777" w:rsidR="00EE5875" w:rsidRDefault="00EE5875" w:rsidP="00457E89">
      <w:r>
        <w:t>— </w:t>
      </w:r>
      <w:r w:rsidR="00457E89" w:rsidRPr="00675642">
        <w:t>Ces maladies-là</w:t>
      </w:r>
      <w:r>
        <w:t xml:space="preserve">, </w:t>
      </w:r>
      <w:r w:rsidR="00457E89" w:rsidRPr="00675642">
        <w:t>c</w:t>
      </w:r>
      <w:r>
        <w:t>’</w:t>
      </w:r>
      <w:r w:rsidR="00457E89" w:rsidRPr="00675642">
        <w:t>est comme la bigoterie</w:t>
      </w:r>
      <w:r>
        <w:t xml:space="preserve">, </w:t>
      </w:r>
      <w:r w:rsidR="00457E89" w:rsidRPr="00675642">
        <w:t>des sim</w:t>
      </w:r>
      <w:r w:rsidR="00457E89" w:rsidRPr="00675642">
        <w:t>a</w:t>
      </w:r>
      <w:r w:rsidR="00457E89" w:rsidRPr="00675642">
        <w:t>grées de femmes pour ennuyer leur mari</w:t>
      </w:r>
      <w:r>
        <w:t>.</w:t>
      </w:r>
    </w:p>
    <w:p w14:paraId="53A4FD39" w14:textId="77777777" w:rsidR="00EE5875" w:rsidRDefault="00EE5875" w:rsidP="00457E89">
      <w:r>
        <w:t>« </w:t>
      </w:r>
      <w:r w:rsidR="00457E89" w:rsidRPr="00675642">
        <w:t>Ah</w:t>
      </w:r>
      <w:r>
        <w:t xml:space="preserve">, </w:t>
      </w:r>
      <w:r w:rsidR="00457E89" w:rsidRPr="00675642">
        <w:t>ne vous mariez jamais</w:t>
      </w:r>
      <w:r>
        <w:t xml:space="preserve">, </w:t>
      </w:r>
      <w:r w:rsidR="00457E89" w:rsidRPr="00675642">
        <w:t>mon jeune ami</w:t>
      </w:r>
      <w:r>
        <w:t xml:space="preserve">, </w:t>
      </w:r>
      <w:r w:rsidR="00457E89" w:rsidRPr="00675642">
        <w:t>conseillait-il</w:t>
      </w:r>
      <w:r>
        <w:t xml:space="preserve">, </w:t>
      </w:r>
      <w:r w:rsidR="00457E89" w:rsidRPr="00675642">
        <w:t>pathétique et bonhomme</w:t>
      </w:r>
      <w:r>
        <w:t>.</w:t>
      </w:r>
    </w:p>
    <w:p w14:paraId="5EDBD0F8" w14:textId="77777777" w:rsidR="00EE5875" w:rsidRDefault="00457E89" w:rsidP="00457E89">
      <w:r w:rsidRPr="00675642">
        <w:t>Vulgaire</w:t>
      </w:r>
      <w:r w:rsidR="00EE5875">
        <w:t> :</w:t>
      </w:r>
    </w:p>
    <w:p w14:paraId="5B6FCF72" w14:textId="77777777" w:rsidR="00EE5875" w:rsidRDefault="00EE5875" w:rsidP="00457E89">
      <w:r>
        <w:t>— </w:t>
      </w:r>
      <w:r w:rsidR="00457E89" w:rsidRPr="00675642">
        <w:t>Une bonne blague</w:t>
      </w:r>
      <w:r>
        <w:t xml:space="preserve">, </w:t>
      </w:r>
      <w:r w:rsidR="00457E89" w:rsidRPr="00675642">
        <w:t>c</w:t>
      </w:r>
      <w:r>
        <w:t>’</w:t>
      </w:r>
      <w:r w:rsidR="00457E89" w:rsidRPr="00675642">
        <w:t>est que je fais semblant de prendre la comédie de Madame au sérieux</w:t>
      </w:r>
      <w:r>
        <w:t>.</w:t>
      </w:r>
    </w:p>
    <w:p w14:paraId="2DA56DF1" w14:textId="77777777" w:rsidR="00EE5875" w:rsidRDefault="00457E89" w:rsidP="00457E89">
      <w:r w:rsidRPr="00675642">
        <w:t>Alors</w:t>
      </w:r>
      <w:r w:rsidR="00EE5875">
        <w:t xml:space="preserve">, </w:t>
      </w:r>
      <w:r w:rsidRPr="00675642">
        <w:t>en homme d</w:t>
      </w:r>
      <w:r w:rsidR="00EE5875">
        <w:t>’</w:t>
      </w:r>
      <w:r w:rsidRPr="00675642">
        <w:t>affaires</w:t>
      </w:r>
      <w:r w:rsidR="00EE5875">
        <w:t> :</w:t>
      </w:r>
    </w:p>
    <w:p w14:paraId="0B1C2751" w14:textId="77777777" w:rsidR="00EE5875" w:rsidRDefault="00EE5875" w:rsidP="00457E89">
      <w:r>
        <w:t>— </w:t>
      </w:r>
      <w:r w:rsidR="00457E89" w:rsidRPr="00675642">
        <w:t>Il me faut des chiffres</w:t>
      </w:r>
      <w:r>
        <w:t> !</w:t>
      </w:r>
    </w:p>
    <w:p w14:paraId="3C469EF4" w14:textId="77777777" w:rsidR="00EE5875" w:rsidRDefault="00457E89" w:rsidP="00457E89">
      <w:r w:rsidRPr="00675642">
        <w:t>Puis</w:t>
      </w:r>
      <w:r w:rsidR="00EE5875">
        <w:t xml:space="preserve">, </w:t>
      </w:r>
      <w:r w:rsidRPr="00675642">
        <w:t>comme un collégien qui ruse</w:t>
      </w:r>
      <w:r w:rsidR="00EE5875">
        <w:t> :</w:t>
      </w:r>
    </w:p>
    <w:p w14:paraId="2B4B4052" w14:textId="65A79181" w:rsidR="00EE5875" w:rsidRDefault="00EE5875" w:rsidP="00457E89">
      <w:r>
        <w:t>— </w:t>
      </w:r>
      <w:r w:rsidR="00457E89" w:rsidRPr="00675642">
        <w:t>Tous les matins j</w:t>
      </w:r>
      <w:r>
        <w:t>’</w:t>
      </w:r>
      <w:r w:rsidR="00457E89" w:rsidRPr="00675642">
        <w:t>entr</w:t>
      </w:r>
      <w:r>
        <w:t>’</w:t>
      </w:r>
      <w:r w:rsidR="00457E89" w:rsidRPr="00675642">
        <w:t xml:space="preserve">ouvre la porte de </w:t>
      </w:r>
      <w:r>
        <w:t>M</w:t>
      </w:r>
      <w:r w:rsidRPr="00EE5875">
        <w:rPr>
          <w:vertAlign w:val="superscript"/>
        </w:rPr>
        <w:t>me</w:t>
      </w:r>
      <w:r>
        <w:t> </w:t>
      </w:r>
      <w:r w:rsidR="00457E89" w:rsidRPr="00675642">
        <w:t>Max Hyène et</w:t>
      </w:r>
      <w:r>
        <w:t> : « </w:t>
      </w:r>
      <w:r w:rsidR="00457E89" w:rsidRPr="00675642">
        <w:t>Combien</w:t>
      </w:r>
      <w:r>
        <w:t xml:space="preserve">, </w:t>
      </w:r>
      <w:r w:rsidR="00457E89" w:rsidRPr="00675642">
        <w:t>Amélie</w:t>
      </w:r>
      <w:r>
        <w:t> ? » – « </w:t>
      </w:r>
      <w:r w:rsidR="00457E89" w:rsidRPr="00675642">
        <w:t>Un sixième</w:t>
      </w:r>
      <w:r>
        <w:t xml:space="preserve">, </w:t>
      </w:r>
      <w:r w:rsidR="00457E89" w:rsidRPr="00675642">
        <w:t>mon cher ami</w:t>
      </w:r>
      <w:r>
        <w:t xml:space="preserve"> », </w:t>
      </w:r>
      <w:r w:rsidR="00457E89" w:rsidRPr="00675642">
        <w:t xml:space="preserve">ou </w:t>
      </w:r>
      <w:r>
        <w:t>« </w:t>
      </w:r>
      <w:r w:rsidR="00457E89" w:rsidRPr="00675642">
        <w:t>Un septième</w:t>
      </w:r>
      <w:r>
        <w:t xml:space="preserve">, </w:t>
      </w:r>
      <w:r w:rsidR="00457E89" w:rsidRPr="00675642">
        <w:t>mon cher</w:t>
      </w:r>
      <w:r>
        <w:t xml:space="preserve"> », </w:t>
      </w:r>
      <w:r w:rsidR="00457E89" w:rsidRPr="00675642">
        <w:t xml:space="preserve">ou </w:t>
      </w:r>
      <w:r>
        <w:t>« </w:t>
      </w:r>
      <w:r w:rsidR="00457E89" w:rsidRPr="00675642">
        <w:t>Un neuvième</w:t>
      </w:r>
      <w:r>
        <w:t xml:space="preserve"> », </w:t>
      </w:r>
      <w:r w:rsidR="00457E89" w:rsidRPr="00675642">
        <w:t>me répond l</w:t>
      </w:r>
      <w:r>
        <w:t>’</w:t>
      </w:r>
      <w:r w:rsidR="00457E89" w:rsidRPr="00675642">
        <w:t>hypocrite minaudant sur sa balance</w:t>
      </w:r>
      <w:r>
        <w:t>. « </w:t>
      </w:r>
      <w:r w:rsidR="00457E89" w:rsidRPr="00675642">
        <w:t>Alors</w:t>
      </w:r>
      <w:r>
        <w:t xml:space="preserve">, </w:t>
      </w:r>
      <w:r w:rsidR="00457E89" w:rsidRPr="00675642">
        <w:t>soignez-vous</w:t>
      </w:r>
      <w:r>
        <w:t xml:space="preserve">, </w:t>
      </w:r>
      <w:r w:rsidR="00457E89" w:rsidRPr="00675642">
        <w:t>ma chérie</w:t>
      </w:r>
      <w:r>
        <w:t> ! »</w:t>
      </w:r>
      <w:r w:rsidR="00457E89" w:rsidRPr="00675642">
        <w:t xml:space="preserve"> et je file au bureau en me frottant les mains</w:t>
      </w:r>
      <w:r>
        <w:t>.</w:t>
      </w:r>
    </w:p>
    <w:p w14:paraId="78EAFEE2" w14:textId="77777777" w:rsidR="00EE5875" w:rsidRDefault="00457E89" w:rsidP="00457E89">
      <w:r w:rsidRPr="00675642">
        <w:t>À ce point de son récit</w:t>
      </w:r>
      <w:r w:rsidR="00EE5875">
        <w:t xml:space="preserve">, </w:t>
      </w:r>
      <w:r w:rsidRPr="00675642">
        <w:t>Max est tout guilleret</w:t>
      </w:r>
      <w:r w:rsidR="00EE5875">
        <w:t xml:space="preserve">. </w:t>
      </w:r>
      <w:r w:rsidRPr="00675642">
        <w:t>Il vous offre habituellement un cigare</w:t>
      </w:r>
      <w:r w:rsidR="00EE5875">
        <w:t xml:space="preserve">, </w:t>
      </w:r>
      <w:r w:rsidRPr="00675642">
        <w:t>vous verse un verre de fine et vous demande</w:t>
      </w:r>
      <w:r w:rsidR="00EE5875">
        <w:t xml:space="preserve">, </w:t>
      </w:r>
      <w:r w:rsidRPr="00675642">
        <w:t>réjoui</w:t>
      </w:r>
      <w:r w:rsidR="00EE5875">
        <w:t> :</w:t>
      </w:r>
    </w:p>
    <w:p w14:paraId="604E5F4B" w14:textId="0ED90BF6" w:rsidR="00EE5875" w:rsidRDefault="00EE5875" w:rsidP="00457E89">
      <w:r>
        <w:t>— </w:t>
      </w:r>
      <w:r w:rsidR="00457E89" w:rsidRPr="00675642">
        <w:t>Savez-vous ce que signifient ces chiffres d</w:t>
      </w:r>
      <w:r>
        <w:t>’</w:t>
      </w:r>
      <w:r w:rsidR="00457E89" w:rsidRPr="00675642">
        <w:t>1/</w:t>
      </w:r>
      <w:r w:rsidRPr="00675642">
        <w:t>6</w:t>
      </w:r>
      <w:r w:rsidRPr="00EE5875">
        <w:rPr>
          <w:vertAlign w:val="superscript"/>
        </w:rPr>
        <w:t>e</w:t>
      </w:r>
      <w:r>
        <w:t xml:space="preserve">, </w:t>
      </w:r>
      <w:r w:rsidR="00457E89" w:rsidRPr="00675642">
        <w:t>d</w:t>
      </w:r>
      <w:r>
        <w:t>’</w:t>
      </w:r>
      <w:r w:rsidR="00457E89" w:rsidRPr="00675642">
        <w:t>1/</w:t>
      </w:r>
      <w:r w:rsidRPr="00675642">
        <w:t>7</w:t>
      </w:r>
      <w:r w:rsidRPr="00EE5875">
        <w:rPr>
          <w:vertAlign w:val="superscript"/>
        </w:rPr>
        <w:t>e</w:t>
      </w:r>
      <w:r>
        <w:t xml:space="preserve">, </w:t>
      </w:r>
      <w:r w:rsidR="00457E89" w:rsidRPr="00675642">
        <w:t>d</w:t>
      </w:r>
      <w:r>
        <w:t>’</w:t>
      </w:r>
      <w:r w:rsidR="00457E89" w:rsidRPr="00675642">
        <w:t>1/</w:t>
      </w:r>
      <w:r w:rsidRPr="00675642">
        <w:t>9</w:t>
      </w:r>
      <w:r w:rsidRPr="00EE5875">
        <w:rPr>
          <w:vertAlign w:val="superscript"/>
        </w:rPr>
        <w:t>e</w:t>
      </w:r>
      <w:r>
        <w:t> ?</w:t>
      </w:r>
    </w:p>
    <w:p w14:paraId="6219A1D3" w14:textId="77777777" w:rsidR="00EE5875" w:rsidRDefault="00457E89" w:rsidP="00457E89">
      <w:r w:rsidRPr="00675642">
        <w:t>Et</w:t>
      </w:r>
      <w:r w:rsidR="00EE5875">
        <w:t xml:space="preserve">, </w:t>
      </w:r>
      <w:r w:rsidRPr="00675642">
        <w:t>devant l</w:t>
      </w:r>
      <w:r w:rsidR="00EE5875">
        <w:t>’</w:t>
      </w:r>
      <w:r w:rsidRPr="00675642">
        <w:t>ignorance de son invité</w:t>
      </w:r>
      <w:r w:rsidR="00EE5875">
        <w:t xml:space="preserve">, </w:t>
      </w:r>
      <w:r w:rsidRPr="00675642">
        <w:t>il déclarait doctoral</w:t>
      </w:r>
      <w:r w:rsidRPr="00675642">
        <w:t>e</w:t>
      </w:r>
      <w:r w:rsidRPr="00675642">
        <w:t>ment</w:t>
      </w:r>
      <w:r w:rsidR="00EE5875">
        <w:t> :</w:t>
      </w:r>
    </w:p>
    <w:p w14:paraId="27EAF3BA" w14:textId="019F53C3" w:rsidR="00EE5875" w:rsidRDefault="00EE5875" w:rsidP="00457E89">
      <w:r>
        <w:lastRenderedPageBreak/>
        <w:t>— </w:t>
      </w:r>
      <w:r w:rsidR="00457E89" w:rsidRPr="00675642">
        <w:t>Un sujet sain</w:t>
      </w:r>
      <w:r>
        <w:t xml:space="preserve">, </w:t>
      </w:r>
      <w:r w:rsidR="00457E89" w:rsidRPr="00675642">
        <w:t>soumis à un régime alimentaire normal</w:t>
      </w:r>
      <w:r>
        <w:t xml:space="preserve">, </w:t>
      </w:r>
      <w:r w:rsidR="00457E89" w:rsidRPr="00675642">
        <w:t>élimine dans les vingt-quatre heures une quantité de matières égale à 1/</w:t>
      </w:r>
      <w:r w:rsidRPr="00675642">
        <w:t>8</w:t>
      </w:r>
      <w:r w:rsidRPr="00EE5875">
        <w:rPr>
          <w:vertAlign w:val="superscript"/>
        </w:rPr>
        <w:t>e</w:t>
      </w:r>
      <w:r w:rsidR="00457E89" w:rsidRPr="00675642">
        <w:t xml:space="preserve"> des aliments ingérés</w:t>
      </w:r>
      <w:r>
        <w:t>.</w:t>
      </w:r>
    </w:p>
    <w:p w14:paraId="1D26BA5D" w14:textId="77777777" w:rsidR="00EE5875" w:rsidRDefault="00457E89" w:rsidP="00457E89">
      <w:r w:rsidRPr="00675642">
        <w:t>Et subitement confidentiel</w:t>
      </w:r>
      <w:r w:rsidR="00EE5875">
        <w:t> :</w:t>
      </w:r>
    </w:p>
    <w:p w14:paraId="2B0BC1DB" w14:textId="77777777" w:rsidR="00EE5875" w:rsidRDefault="00EE5875" w:rsidP="00457E89">
      <w:r>
        <w:t>— </w:t>
      </w:r>
      <w:r w:rsidR="00457E89" w:rsidRPr="00675642">
        <w:t>Ce matin</w:t>
      </w:r>
      <w:r>
        <w:t xml:space="preserve">, </w:t>
      </w:r>
      <w:r w:rsidR="00457E89" w:rsidRPr="00675642">
        <w:t>madame a fait son septième</w:t>
      </w:r>
      <w:r>
        <w:t> !</w:t>
      </w:r>
    </w:p>
    <w:p w14:paraId="3785687E" w14:textId="77777777" w:rsidR="00EE5875" w:rsidRDefault="00457E89" w:rsidP="00457E89">
      <w:r w:rsidRPr="00675642">
        <w:t>Solennel</w:t>
      </w:r>
      <w:r w:rsidR="00EE5875">
        <w:t> :</w:t>
      </w:r>
    </w:p>
    <w:p w14:paraId="55451A20" w14:textId="77777777" w:rsidR="00EE5875" w:rsidRDefault="00EE5875" w:rsidP="00457E89">
      <w:r>
        <w:t>— </w:t>
      </w:r>
      <w:r w:rsidR="00457E89" w:rsidRPr="00675642">
        <w:t>C</w:t>
      </w:r>
      <w:r>
        <w:t>’</w:t>
      </w:r>
      <w:r w:rsidR="00457E89" w:rsidRPr="00675642">
        <w:t>est pourquoi nous n</w:t>
      </w:r>
      <w:r>
        <w:t>’</w:t>
      </w:r>
      <w:r w:rsidR="00457E89" w:rsidRPr="00675642">
        <w:t>avons pas eu le plaisir de la voir apparaître au dîner</w:t>
      </w:r>
      <w:r>
        <w:t>.</w:t>
      </w:r>
    </w:p>
    <w:p w14:paraId="6DC0B328" w14:textId="77777777" w:rsidR="00EE5875" w:rsidRDefault="00457E89" w:rsidP="00457E89">
      <w:r w:rsidRPr="00675642">
        <w:t>En parfait homme du monde</w:t>
      </w:r>
      <w:r w:rsidR="00EE5875">
        <w:t> :</w:t>
      </w:r>
    </w:p>
    <w:p w14:paraId="3EBB601D" w14:textId="4507D415" w:rsidR="00EE5875" w:rsidRDefault="00EE5875" w:rsidP="00457E89">
      <w:r>
        <w:t>— M</w:t>
      </w:r>
      <w:r w:rsidRPr="00EE5875">
        <w:rPr>
          <w:vertAlign w:val="superscript"/>
        </w:rPr>
        <w:t>me</w:t>
      </w:r>
      <w:r>
        <w:t> </w:t>
      </w:r>
      <w:r w:rsidR="00457E89" w:rsidRPr="00675642">
        <w:t>Max Hyène est malade</w:t>
      </w:r>
      <w:r>
        <w:t xml:space="preserve">, </w:t>
      </w:r>
      <w:r w:rsidR="00457E89" w:rsidRPr="00675642">
        <w:t>elle m</w:t>
      </w:r>
      <w:r>
        <w:t>’</w:t>
      </w:r>
      <w:r w:rsidR="00457E89" w:rsidRPr="00675642">
        <w:t>a prié de l</w:t>
      </w:r>
      <w:r>
        <w:t>’</w:t>
      </w:r>
      <w:r w:rsidR="00457E89" w:rsidRPr="00675642">
        <w:t>excuser</w:t>
      </w:r>
      <w:r>
        <w:t>.</w:t>
      </w:r>
    </w:p>
    <w:p w14:paraId="36C74766" w14:textId="77777777" w:rsidR="00EE5875" w:rsidRDefault="00457E89" w:rsidP="00457E89">
      <w:r w:rsidRPr="00675642">
        <w:t>Familier</w:t>
      </w:r>
      <w:r w:rsidR="00EE5875">
        <w:t> :</w:t>
      </w:r>
    </w:p>
    <w:p w14:paraId="3AF3ABC5" w14:textId="77777777" w:rsidR="00EE5875" w:rsidRDefault="00EE5875" w:rsidP="00457E89">
      <w:r>
        <w:t>— </w:t>
      </w:r>
      <w:r w:rsidR="00457E89" w:rsidRPr="00675642">
        <w:t>Son hygiène</w:t>
      </w:r>
      <w:r>
        <w:t xml:space="preserve">, </w:t>
      </w:r>
      <w:r w:rsidR="00457E89" w:rsidRPr="00675642">
        <w:t>comprenez-vous</w:t>
      </w:r>
      <w:r>
        <w:t xml:space="preserve">, </w:t>
      </w:r>
      <w:r w:rsidR="00457E89" w:rsidRPr="00675642">
        <w:t>l</w:t>
      </w:r>
      <w:r>
        <w:t>’</w:t>
      </w:r>
      <w:r w:rsidR="00457E89" w:rsidRPr="00675642">
        <w:t>oblige à se servir égal</w:t>
      </w:r>
      <w:r w:rsidR="00457E89" w:rsidRPr="00675642">
        <w:t>e</w:t>
      </w:r>
      <w:r w:rsidR="00457E89" w:rsidRPr="00675642">
        <w:t>ment d</w:t>
      </w:r>
      <w:r>
        <w:t>’</w:t>
      </w:r>
      <w:r w:rsidR="00457E89" w:rsidRPr="00675642">
        <w:t>une balance pour manger</w:t>
      </w:r>
      <w:r>
        <w:t>.</w:t>
      </w:r>
    </w:p>
    <w:p w14:paraId="08534023" w14:textId="77777777" w:rsidR="00EE5875" w:rsidRDefault="00457E89" w:rsidP="00457E89">
      <w:r w:rsidRPr="00675642">
        <w:t>En s</w:t>
      </w:r>
      <w:r w:rsidR="00EE5875">
        <w:t>’</w:t>
      </w:r>
      <w:r w:rsidRPr="00675642">
        <w:t>esclaffant</w:t>
      </w:r>
      <w:r w:rsidR="00EE5875">
        <w:t> :</w:t>
      </w:r>
    </w:p>
    <w:p w14:paraId="59B23884" w14:textId="77777777" w:rsidR="00EE5875" w:rsidRDefault="00EE5875" w:rsidP="00457E89">
      <w:r>
        <w:t>— </w:t>
      </w:r>
      <w:r w:rsidR="00457E89" w:rsidRPr="00675642">
        <w:t>Gardez-vous en bien</w:t>
      </w:r>
      <w:r>
        <w:t xml:space="preserve">, </w:t>
      </w:r>
      <w:r w:rsidR="00457E89" w:rsidRPr="00675642">
        <w:t>ce n</w:t>
      </w:r>
      <w:r>
        <w:t>’</w:t>
      </w:r>
      <w:r w:rsidR="00457E89" w:rsidRPr="00675642">
        <w:t>est pas la même</w:t>
      </w:r>
      <w:r>
        <w:t> !</w:t>
      </w:r>
    </w:p>
    <w:p w14:paraId="173A2686" w14:textId="77777777" w:rsidR="00EE5875" w:rsidRDefault="00EE5875" w:rsidP="00457E89">
      <w:r>
        <w:t>« </w:t>
      </w:r>
      <w:r w:rsidR="00457E89" w:rsidRPr="00675642">
        <w:t>Le métier d</w:t>
      </w:r>
      <w:r>
        <w:t>’</w:t>
      </w:r>
      <w:r w:rsidR="00457E89" w:rsidRPr="00675642">
        <w:t>ingénieur a du bon</w:t>
      </w:r>
      <w:r>
        <w:t xml:space="preserve">, </w:t>
      </w:r>
      <w:r w:rsidR="00457E89" w:rsidRPr="00675642">
        <w:t>c</w:t>
      </w:r>
      <w:r>
        <w:t>’</w:t>
      </w:r>
      <w:r w:rsidR="00457E89" w:rsidRPr="00675642">
        <w:t>est moi qui ai trouvé ces chiffres et qui lui ai fait cadeau de la deuxième balance</w:t>
      </w:r>
      <w:r>
        <w:t xml:space="preserve">, </w:t>
      </w:r>
      <w:r w:rsidR="00457E89" w:rsidRPr="00675642">
        <w:t>ajoutait-il en s</w:t>
      </w:r>
      <w:r>
        <w:t>’</w:t>
      </w:r>
      <w:r w:rsidR="00457E89" w:rsidRPr="00675642">
        <w:t>étranglant</w:t>
      </w:r>
      <w:r>
        <w:t>.</w:t>
      </w:r>
    </w:p>
    <w:p w14:paraId="58FC8738" w14:textId="77777777" w:rsidR="00EE5875" w:rsidRDefault="00457E89" w:rsidP="00457E89">
      <w:r w:rsidRPr="00675642">
        <w:t>Enfin</w:t>
      </w:r>
      <w:r w:rsidR="00EE5875">
        <w:t xml:space="preserve">, </w:t>
      </w:r>
      <w:r w:rsidRPr="00675642">
        <w:t>vous prenant à partie</w:t>
      </w:r>
      <w:r w:rsidR="00EE5875">
        <w:t xml:space="preserve">, </w:t>
      </w:r>
      <w:r w:rsidRPr="00675642">
        <w:t>il concluait</w:t>
      </w:r>
      <w:r w:rsidR="00EE5875">
        <w:t> :</w:t>
      </w:r>
    </w:p>
    <w:p w14:paraId="21045555" w14:textId="77777777" w:rsidR="00EE5875" w:rsidRDefault="00EE5875" w:rsidP="00457E89">
      <w:r>
        <w:t>— </w:t>
      </w:r>
      <w:r w:rsidR="00457E89" w:rsidRPr="00675642">
        <w:t>Ne croyez-vous pas</w:t>
      </w:r>
      <w:r>
        <w:t xml:space="preserve">, </w:t>
      </w:r>
      <w:r w:rsidR="00457E89" w:rsidRPr="00675642">
        <w:t>cher ami</w:t>
      </w:r>
      <w:r>
        <w:t xml:space="preserve">, </w:t>
      </w:r>
      <w:r w:rsidR="00457E89" w:rsidRPr="00675642">
        <w:t>que j</w:t>
      </w:r>
      <w:r>
        <w:t>’</w:t>
      </w:r>
      <w:r w:rsidR="00457E89" w:rsidRPr="00675642">
        <w:t>ai su me payer la tête de son médecin</w:t>
      </w:r>
      <w:r>
        <w:t> ?</w:t>
      </w:r>
    </w:p>
    <w:p w14:paraId="480834BA" w14:textId="77777777" w:rsidR="00EE5875" w:rsidRDefault="00457E89" w:rsidP="00457E89">
      <w:r w:rsidRPr="00675642">
        <w:t>Quand j</w:t>
      </w:r>
      <w:r w:rsidR="00EE5875">
        <w:t>’</w:t>
      </w:r>
      <w:r w:rsidRPr="00675642">
        <w:t>arrivai rue du Helder</w:t>
      </w:r>
      <w:r w:rsidR="00EE5875">
        <w:t xml:space="preserve">, </w:t>
      </w:r>
      <w:r w:rsidRPr="00675642">
        <w:t>le bureau de Max était e</w:t>
      </w:r>
      <w:r w:rsidRPr="00675642">
        <w:t>n</w:t>
      </w:r>
      <w:r w:rsidRPr="00675642">
        <w:t>vahi</w:t>
      </w:r>
      <w:r w:rsidR="00EE5875">
        <w:t xml:space="preserve">, </w:t>
      </w:r>
      <w:r w:rsidRPr="00675642">
        <w:t>comme toujours après l</w:t>
      </w:r>
      <w:r w:rsidR="00EE5875">
        <w:t>’</w:t>
      </w:r>
      <w:r w:rsidRPr="00675642">
        <w:t>heure de la fermeture de la Bou</w:t>
      </w:r>
      <w:r w:rsidRPr="00675642">
        <w:t>r</w:t>
      </w:r>
      <w:r w:rsidRPr="00675642">
        <w:t>se</w:t>
      </w:r>
      <w:r w:rsidR="00EE5875">
        <w:t xml:space="preserve">, </w:t>
      </w:r>
      <w:r w:rsidRPr="00675642">
        <w:t>par une aimable société de théâtreuses</w:t>
      </w:r>
      <w:r w:rsidR="00EE5875">
        <w:t xml:space="preserve">, </w:t>
      </w:r>
      <w:r w:rsidRPr="00675642">
        <w:t>d</w:t>
      </w:r>
      <w:r w:rsidR="00EE5875">
        <w:t>’</w:t>
      </w:r>
      <w:r w:rsidRPr="00675642">
        <w:t>acteurs</w:t>
      </w:r>
      <w:r w:rsidR="00EE5875">
        <w:t xml:space="preserve">, </w:t>
      </w:r>
      <w:r w:rsidRPr="00675642">
        <w:t>de gens du turf</w:t>
      </w:r>
      <w:r w:rsidR="00EE5875">
        <w:t xml:space="preserve">, </w:t>
      </w:r>
      <w:r w:rsidRPr="00675642">
        <w:t>de snobs</w:t>
      </w:r>
      <w:r w:rsidR="00EE5875">
        <w:t xml:space="preserve">, </w:t>
      </w:r>
      <w:r w:rsidRPr="00675642">
        <w:t>de ténors</w:t>
      </w:r>
      <w:r w:rsidR="00EE5875">
        <w:t xml:space="preserve">, </w:t>
      </w:r>
      <w:r w:rsidRPr="00675642">
        <w:t>de barytons et surtout</w:t>
      </w:r>
      <w:r w:rsidR="00EE5875">
        <w:t xml:space="preserve">, </w:t>
      </w:r>
      <w:r w:rsidRPr="00675642">
        <w:t xml:space="preserve">car </w:t>
      </w:r>
      <w:r w:rsidRPr="00675642">
        <w:lastRenderedPageBreak/>
        <w:t>cela a été la grande passion de Max</w:t>
      </w:r>
      <w:r w:rsidR="00EE5875">
        <w:t xml:space="preserve">, </w:t>
      </w:r>
      <w:r w:rsidRPr="00675642">
        <w:t>durant toute sa vie</w:t>
      </w:r>
      <w:r w:rsidR="00EE5875">
        <w:t xml:space="preserve">, </w:t>
      </w:r>
      <w:r w:rsidRPr="00675642">
        <w:t>d</w:t>
      </w:r>
      <w:r w:rsidR="00EE5875">
        <w:t>’</w:t>
      </w:r>
      <w:r w:rsidRPr="00675642">
        <w:t>en déco</w:t>
      </w:r>
      <w:r w:rsidRPr="00675642">
        <w:t>u</w:t>
      </w:r>
      <w:r w:rsidRPr="00675642">
        <w:t>vrir et d</w:t>
      </w:r>
      <w:r w:rsidR="00EE5875">
        <w:t>’</w:t>
      </w:r>
      <w:r w:rsidRPr="00675642">
        <w:t>en lancer</w:t>
      </w:r>
      <w:r w:rsidR="00EE5875">
        <w:t xml:space="preserve">, </w:t>
      </w:r>
      <w:r w:rsidRPr="00675642">
        <w:t>de chanteuses wagnériennes et de cant</w:t>
      </w:r>
      <w:r w:rsidRPr="00675642">
        <w:t>a</w:t>
      </w:r>
      <w:r w:rsidRPr="00675642">
        <w:t>trices</w:t>
      </w:r>
      <w:r w:rsidR="00EE5875">
        <w:t>.</w:t>
      </w:r>
    </w:p>
    <w:p w14:paraId="6AEDF0F0" w14:textId="77777777" w:rsidR="00EE5875" w:rsidRDefault="00457E89" w:rsidP="00457E89">
      <w:r w:rsidRPr="00675642">
        <w:t>Les amis de Max</w:t>
      </w:r>
      <w:r w:rsidR="00EE5875">
        <w:t xml:space="preserve">, </w:t>
      </w:r>
      <w:r w:rsidRPr="00675642">
        <w:t>c</w:t>
      </w:r>
      <w:r w:rsidR="00EE5875">
        <w:t>’</w:t>
      </w:r>
      <w:r w:rsidRPr="00675642">
        <w:t>est toute une époque finissante dont Max aura été tout à la fois l</w:t>
      </w:r>
      <w:r w:rsidR="00EE5875">
        <w:t>’</w:t>
      </w:r>
      <w:r w:rsidRPr="00675642">
        <w:t>instigateur et le soutien de voûte</w:t>
      </w:r>
      <w:r w:rsidR="00EE5875">
        <w:t xml:space="preserve">. </w:t>
      </w:r>
      <w:r w:rsidRPr="00675642">
        <w:t>Tout s</w:t>
      </w:r>
      <w:r w:rsidR="00EE5875">
        <w:t>’</w:t>
      </w:r>
      <w:r w:rsidRPr="00675642">
        <w:t>effondrera avec sa mort</w:t>
      </w:r>
      <w:r w:rsidR="00EE5875">
        <w:t xml:space="preserve">. </w:t>
      </w:r>
      <w:r w:rsidRPr="00675642">
        <w:t>Je ne puis pas imaginer le Paris des bons viveurs sans la table de Max Hyène</w:t>
      </w:r>
      <w:r w:rsidR="00EE5875">
        <w:t xml:space="preserve">, </w:t>
      </w:r>
      <w:r w:rsidRPr="00675642">
        <w:t>sans les dîners de Max</w:t>
      </w:r>
      <w:r w:rsidR="00EE5875">
        <w:t xml:space="preserve">, </w:t>
      </w:r>
      <w:r w:rsidRPr="00675642">
        <w:t>sans la cave de Max</w:t>
      </w:r>
      <w:r w:rsidR="00EE5875">
        <w:t xml:space="preserve">, </w:t>
      </w:r>
      <w:r w:rsidRPr="00675642">
        <w:t>sans les cigares de Max</w:t>
      </w:r>
      <w:r w:rsidR="00EE5875">
        <w:t xml:space="preserve">, </w:t>
      </w:r>
      <w:r w:rsidRPr="00675642">
        <w:t>sans les amies de Max</w:t>
      </w:r>
      <w:r w:rsidR="00EE5875">
        <w:t xml:space="preserve">, </w:t>
      </w:r>
      <w:r w:rsidRPr="00675642">
        <w:t>sans les concerts de Max et ses opéras</w:t>
      </w:r>
      <w:r w:rsidR="00EE5875">
        <w:t xml:space="preserve">, </w:t>
      </w:r>
      <w:r w:rsidRPr="00675642">
        <w:t>sans les histoires de Max</w:t>
      </w:r>
      <w:r w:rsidR="00EE5875">
        <w:t xml:space="preserve">, </w:t>
      </w:r>
      <w:r w:rsidRPr="00675642">
        <w:t>sans ses coups en Bourse</w:t>
      </w:r>
      <w:r w:rsidR="00EE5875">
        <w:t xml:space="preserve">, </w:t>
      </w:r>
      <w:r w:rsidRPr="00675642">
        <w:t>sans ses tuyaux</w:t>
      </w:r>
      <w:r w:rsidR="00EE5875">
        <w:t xml:space="preserve">, </w:t>
      </w:r>
      <w:r w:rsidRPr="00675642">
        <w:t>ses renseignements</w:t>
      </w:r>
      <w:r w:rsidR="00EE5875">
        <w:t xml:space="preserve">, </w:t>
      </w:r>
      <w:r w:rsidRPr="00675642">
        <w:t>ses combines</w:t>
      </w:r>
      <w:r w:rsidR="00EE5875">
        <w:t xml:space="preserve">, </w:t>
      </w:r>
      <w:r w:rsidRPr="00675642">
        <w:t>dont il sait faire profiter larg</w:t>
      </w:r>
      <w:r w:rsidRPr="00675642">
        <w:t>e</w:t>
      </w:r>
      <w:r w:rsidRPr="00675642">
        <w:t>ment tout son entourage d</w:t>
      </w:r>
      <w:r w:rsidR="00EE5875">
        <w:t>’</w:t>
      </w:r>
      <w:r w:rsidRPr="00675642">
        <w:t>amis</w:t>
      </w:r>
      <w:r w:rsidR="00EE5875">
        <w:t xml:space="preserve">, </w:t>
      </w:r>
      <w:r w:rsidRPr="00675642">
        <w:t>de maîtresses</w:t>
      </w:r>
      <w:r w:rsidR="00EE5875">
        <w:t xml:space="preserve">, </w:t>
      </w:r>
      <w:r w:rsidRPr="00675642">
        <w:t>de protégées</w:t>
      </w:r>
      <w:r w:rsidR="00EE5875">
        <w:t>.</w:t>
      </w:r>
    </w:p>
    <w:p w14:paraId="6DC50DC4" w14:textId="53EDA15A" w:rsidR="00EE5875" w:rsidRDefault="00457E89" w:rsidP="00457E89">
      <w:r w:rsidRPr="00675642">
        <w:t>Max Hyène a aujourd</w:t>
      </w:r>
      <w:r w:rsidR="00EE5875">
        <w:t>’</w:t>
      </w:r>
      <w:r w:rsidRPr="00675642">
        <w:t>hui quatre-vingt-deux ans</w:t>
      </w:r>
      <w:r w:rsidR="00EE5875">
        <w:t xml:space="preserve">. </w:t>
      </w:r>
      <w:r w:rsidRPr="00675642">
        <w:t>C</w:t>
      </w:r>
      <w:r w:rsidR="00EE5875">
        <w:t>’</w:t>
      </w:r>
      <w:r w:rsidRPr="00675642">
        <w:t>est un vieillard immense</w:t>
      </w:r>
      <w:r w:rsidR="00EE5875">
        <w:t xml:space="preserve">, </w:t>
      </w:r>
      <w:r w:rsidRPr="00675642">
        <w:t>tout gonflé</w:t>
      </w:r>
      <w:r w:rsidR="00EE5875">
        <w:t xml:space="preserve">, </w:t>
      </w:r>
      <w:r w:rsidRPr="00675642">
        <w:t>tout boursouflé</w:t>
      </w:r>
      <w:r w:rsidR="00EE5875">
        <w:t xml:space="preserve">. </w:t>
      </w:r>
      <w:r w:rsidRPr="00675642">
        <w:t>Sa corpulence ne passerait pas sous le gabarit d</w:t>
      </w:r>
      <w:r w:rsidR="00EE5875">
        <w:t>’</w:t>
      </w:r>
      <w:r w:rsidRPr="00675642">
        <w:t>une locomotive</w:t>
      </w:r>
      <w:r w:rsidR="00EE5875">
        <w:t xml:space="preserve">. </w:t>
      </w:r>
      <w:r w:rsidRPr="00675642">
        <w:t xml:space="preserve">On </w:t>
      </w:r>
      <w:proofErr w:type="gramStart"/>
      <w:r w:rsidRPr="00675642">
        <w:t>a toujours peur</w:t>
      </w:r>
      <w:proofErr w:type="gramEnd"/>
      <w:r w:rsidRPr="00675642">
        <w:t xml:space="preserve"> que ses vêtements craquent sur lui</w:t>
      </w:r>
      <w:r w:rsidR="00EE5875">
        <w:t xml:space="preserve">, </w:t>
      </w:r>
      <w:r w:rsidRPr="00675642">
        <w:t>que son fauteuil s</w:t>
      </w:r>
      <w:r w:rsidR="00EE5875">
        <w:t>’</w:t>
      </w:r>
      <w:r w:rsidRPr="00675642">
        <w:t>effondre sous son poids</w:t>
      </w:r>
      <w:r w:rsidR="00EE5875">
        <w:t xml:space="preserve">, </w:t>
      </w:r>
      <w:r w:rsidRPr="00675642">
        <w:t>que son bureau s</w:t>
      </w:r>
      <w:r w:rsidR="00EE5875">
        <w:t>’</w:t>
      </w:r>
      <w:r w:rsidRPr="00675642">
        <w:t>écrase</w:t>
      </w:r>
      <w:r w:rsidR="00EE5875">
        <w:t xml:space="preserve">. </w:t>
      </w:r>
      <w:r w:rsidRPr="00675642">
        <w:t>Sans cette cataracte chronique qui lui ronge les deux yeux et qui l</w:t>
      </w:r>
      <w:r w:rsidR="00EE5875">
        <w:t>’</w:t>
      </w:r>
      <w:r w:rsidRPr="00675642">
        <w:t>oblige à porter un jeu de plus en plus compliqué de lunettes</w:t>
      </w:r>
      <w:r w:rsidR="00EE5875">
        <w:t xml:space="preserve">, </w:t>
      </w:r>
      <w:r w:rsidRPr="00675642">
        <w:t>on ne lui donnerait pas son âge</w:t>
      </w:r>
      <w:r w:rsidR="00EE5875">
        <w:t xml:space="preserve">. </w:t>
      </w:r>
      <w:r w:rsidRPr="00675642">
        <w:t>Il est toujours d</w:t>
      </w:r>
      <w:r w:rsidR="00EE5875">
        <w:t>’</w:t>
      </w:r>
      <w:r w:rsidRPr="00675642">
        <w:t>une féroce activité</w:t>
      </w:r>
      <w:r w:rsidR="00EE5875">
        <w:t xml:space="preserve">. </w:t>
      </w:r>
      <w:r w:rsidRPr="00675642">
        <w:t>À le voir s</w:t>
      </w:r>
      <w:r w:rsidR="00EE5875">
        <w:t>’</w:t>
      </w:r>
      <w:r w:rsidRPr="00675642">
        <w:t>agiter</w:t>
      </w:r>
      <w:r w:rsidR="00EE5875">
        <w:t xml:space="preserve">, </w:t>
      </w:r>
      <w:r w:rsidRPr="00675642">
        <w:t>plastronner</w:t>
      </w:r>
      <w:r w:rsidR="00EE5875">
        <w:t xml:space="preserve">, </w:t>
      </w:r>
      <w:r w:rsidRPr="00675642">
        <w:t>rire</w:t>
      </w:r>
      <w:r w:rsidR="00EE5875">
        <w:t xml:space="preserve">, </w:t>
      </w:r>
      <w:r w:rsidRPr="00675642">
        <w:t>mener dix conversations à la fois</w:t>
      </w:r>
      <w:r w:rsidR="00EE5875">
        <w:t xml:space="preserve">, </w:t>
      </w:r>
      <w:r w:rsidRPr="00675642">
        <w:t>interpeller tout le monde</w:t>
      </w:r>
      <w:r w:rsidR="00EE5875">
        <w:t xml:space="preserve">, </w:t>
      </w:r>
      <w:r w:rsidRPr="00675642">
        <w:t>chanter un air</w:t>
      </w:r>
      <w:r w:rsidR="00EE5875">
        <w:t xml:space="preserve">, </w:t>
      </w:r>
      <w:r w:rsidRPr="00675642">
        <w:t>dire des énormités</w:t>
      </w:r>
      <w:r w:rsidR="00EE5875">
        <w:t xml:space="preserve">, </w:t>
      </w:r>
      <w:r w:rsidRPr="00675642">
        <w:t>faire à une timide débutante des compliments de vieil ogre</w:t>
      </w:r>
      <w:r w:rsidR="00EE5875">
        <w:t xml:space="preserve">, </w:t>
      </w:r>
      <w:r w:rsidRPr="00675642">
        <w:t>on comprend que cet homme ait eu besoin d</w:t>
      </w:r>
      <w:r w:rsidR="00EE5875">
        <w:t>’</w:t>
      </w:r>
      <w:r w:rsidRPr="00675642">
        <w:t>éventrer les cinq co</w:t>
      </w:r>
      <w:r w:rsidRPr="00675642">
        <w:t>n</w:t>
      </w:r>
      <w:r w:rsidRPr="00675642">
        <w:t>tinents pour satisfaire à son tempérament et aux exigences r</w:t>
      </w:r>
      <w:r w:rsidRPr="00675642">
        <w:t>é</w:t>
      </w:r>
      <w:r w:rsidRPr="00675642">
        <w:t>alisatrices de son intelligence</w:t>
      </w:r>
      <w:r w:rsidR="00EE5875">
        <w:t xml:space="preserve">. </w:t>
      </w:r>
      <w:r w:rsidRPr="00675642">
        <w:t>Tous les bons restaurants du monde ont entendu son rire et admiré son magistral coup de gueule et de fourchette</w:t>
      </w:r>
      <w:r w:rsidR="00EE5875">
        <w:t xml:space="preserve"> ; </w:t>
      </w:r>
      <w:r w:rsidRPr="00675642">
        <w:t>nombre de plats portent son nom</w:t>
      </w:r>
      <w:r w:rsidR="00EE5875">
        <w:t xml:space="preserve"> ; </w:t>
      </w:r>
      <w:r w:rsidRPr="00675642">
        <w:t>mais il a aussi su conquérir les Alpes</w:t>
      </w:r>
      <w:r w:rsidR="00EE5875">
        <w:t xml:space="preserve">, </w:t>
      </w:r>
      <w:r w:rsidRPr="00675642">
        <w:t>perforer les Andes</w:t>
      </w:r>
      <w:r w:rsidR="00EE5875">
        <w:t xml:space="preserve">, </w:t>
      </w:r>
      <w:r w:rsidRPr="00675642">
        <w:t>e</w:t>
      </w:r>
      <w:r w:rsidRPr="00675642">
        <w:t>n</w:t>
      </w:r>
      <w:r w:rsidRPr="00675642">
        <w:t>jamber le Niagara</w:t>
      </w:r>
      <w:r w:rsidR="00EE5875">
        <w:t xml:space="preserve">, </w:t>
      </w:r>
      <w:r w:rsidRPr="00675642">
        <w:t>animer le centre de l</w:t>
      </w:r>
      <w:r w:rsidR="00EE5875">
        <w:t>’</w:t>
      </w:r>
      <w:r w:rsidRPr="00675642">
        <w:t>Australie et de l</w:t>
      </w:r>
      <w:r w:rsidR="00EE5875">
        <w:t>’</w:t>
      </w:r>
      <w:r w:rsidRPr="00675642">
        <w:t>Asie</w:t>
      </w:r>
      <w:r w:rsidR="00EE5875">
        <w:t xml:space="preserve">, </w:t>
      </w:r>
      <w:r w:rsidRPr="00675642">
        <w:t>même le Chaco perdu d</w:t>
      </w:r>
      <w:r w:rsidR="00EE5875">
        <w:t>’</w:t>
      </w:r>
      <w:r w:rsidRPr="00675642">
        <w:t xml:space="preserve">un trafic ferroviaire </w:t>
      </w:r>
      <w:r w:rsidRPr="00675642">
        <w:lastRenderedPageBreak/>
        <w:t>quotidien</w:t>
      </w:r>
      <w:r w:rsidR="00EE5875">
        <w:t xml:space="preserve">, </w:t>
      </w:r>
      <w:r w:rsidRPr="00675642">
        <w:t>mettre Bagdad à trois jours de Berlin et construire ce chef-d</w:t>
      </w:r>
      <w:r w:rsidR="00EE5875">
        <w:t>’</w:t>
      </w:r>
      <w:r w:rsidRPr="00675642">
        <w:t>œuvre</w:t>
      </w:r>
      <w:r w:rsidR="00EE5875">
        <w:t xml:space="preserve">, </w:t>
      </w:r>
      <w:r w:rsidRPr="00675642">
        <w:t>ce</w:t>
      </w:r>
      <w:r w:rsidRPr="00675642">
        <w:t>t</w:t>
      </w:r>
      <w:r w:rsidRPr="00675642">
        <w:t>te ligne follement audacieuse qui boucle sa boucle en mo</w:t>
      </w:r>
      <w:r w:rsidRPr="00675642">
        <w:t>n</w:t>
      </w:r>
      <w:r w:rsidRPr="00675642">
        <w:t>tant jusque dans l</w:t>
      </w:r>
      <w:r w:rsidR="00EE5875">
        <w:t>’</w:t>
      </w:r>
      <w:r w:rsidRPr="00675642">
        <w:t>extrême nord canadien et sur laquelle est lancé une fois par semaine un train de luxe qui est le dernier cri du confort et de la technique modernes</w:t>
      </w:r>
      <w:r w:rsidR="00EE5875">
        <w:t xml:space="preserve">. </w:t>
      </w:r>
      <w:r w:rsidRPr="00675642">
        <w:t xml:space="preserve">Max Hyène est sûrement le plus grand ingénieur du </w:t>
      </w:r>
      <w:r w:rsidR="00EE5875" w:rsidRPr="00675642">
        <w:t>XIX</w:t>
      </w:r>
      <w:r w:rsidR="00EE5875" w:rsidRPr="00EE5875">
        <w:rPr>
          <w:vertAlign w:val="superscript"/>
        </w:rPr>
        <w:t>e</w:t>
      </w:r>
      <w:r w:rsidR="00EE5875">
        <w:t> siècle.</w:t>
      </w:r>
    </w:p>
    <w:p w14:paraId="1D396A27" w14:textId="77777777" w:rsidR="00EE5875" w:rsidRDefault="00457E89" w:rsidP="00457E89">
      <w:r w:rsidRPr="00675642">
        <w:t>Je dois dire</w:t>
      </w:r>
      <w:r w:rsidR="00EE5875">
        <w:t xml:space="preserve">, </w:t>
      </w:r>
      <w:r w:rsidRPr="00675642">
        <w:t>maintenant</w:t>
      </w:r>
      <w:r w:rsidR="00EE5875">
        <w:t xml:space="preserve">, </w:t>
      </w:r>
      <w:r w:rsidRPr="00675642">
        <w:t>que je suis un peu chez moi</w:t>
      </w:r>
      <w:r w:rsidR="00EE5875">
        <w:t xml:space="preserve">, </w:t>
      </w:r>
      <w:r w:rsidRPr="00675642">
        <w:t>chez lui</w:t>
      </w:r>
      <w:r w:rsidR="00EE5875">
        <w:t xml:space="preserve">, </w:t>
      </w:r>
      <w:r w:rsidRPr="00675642">
        <w:t>que Max a été l</w:t>
      </w:r>
      <w:r w:rsidR="00EE5875">
        <w:t>’</w:t>
      </w:r>
      <w:r w:rsidRPr="00675642">
        <w:t>ami le plus fidèle de mon père</w:t>
      </w:r>
      <w:r w:rsidR="00EE5875">
        <w:t xml:space="preserve">, </w:t>
      </w:r>
      <w:r w:rsidRPr="00675642">
        <w:t>son part</w:t>
      </w:r>
      <w:r w:rsidRPr="00675642">
        <w:t>e</w:t>
      </w:r>
      <w:r w:rsidRPr="00675642">
        <w:t>naire au baccara</w:t>
      </w:r>
      <w:r w:rsidR="00EE5875">
        <w:t xml:space="preserve">, </w:t>
      </w:r>
      <w:r w:rsidRPr="00675642">
        <w:t>qu</w:t>
      </w:r>
      <w:r w:rsidR="00EE5875">
        <w:t>’</w:t>
      </w:r>
      <w:r w:rsidRPr="00675642">
        <w:t>ils ont eu d</w:t>
      </w:r>
      <w:r w:rsidR="00EE5875">
        <w:t>’</w:t>
      </w:r>
      <w:r w:rsidRPr="00675642">
        <w:t>innombrables aventures e</w:t>
      </w:r>
      <w:r w:rsidRPr="00675642">
        <w:t>n</w:t>
      </w:r>
      <w:r w:rsidRPr="00675642">
        <w:t>semble</w:t>
      </w:r>
      <w:r w:rsidR="00EE5875">
        <w:t xml:space="preserve">, </w:t>
      </w:r>
      <w:r w:rsidRPr="00675642">
        <w:t>les mêmes maîtresses</w:t>
      </w:r>
      <w:r w:rsidR="00EE5875">
        <w:t xml:space="preserve">, </w:t>
      </w:r>
      <w:r w:rsidRPr="00675642">
        <w:t>les mêmes chevaux</w:t>
      </w:r>
      <w:r w:rsidR="00EE5875">
        <w:t xml:space="preserve">, </w:t>
      </w:r>
      <w:r w:rsidRPr="00675642">
        <w:t>les mêmes spécul</w:t>
      </w:r>
      <w:r w:rsidRPr="00675642">
        <w:t>a</w:t>
      </w:r>
      <w:r w:rsidRPr="00675642">
        <w:t>tions</w:t>
      </w:r>
      <w:r w:rsidR="00EE5875">
        <w:t xml:space="preserve">, </w:t>
      </w:r>
      <w:r w:rsidRPr="00675642">
        <w:t>que je m</w:t>
      </w:r>
      <w:r w:rsidR="00EE5875">
        <w:t>’</w:t>
      </w:r>
      <w:r w:rsidRPr="00675642">
        <w:t>étais adressé à lui pour les plans de mon usine</w:t>
      </w:r>
      <w:r w:rsidR="00EE5875">
        <w:t xml:space="preserve">, </w:t>
      </w:r>
      <w:r w:rsidRPr="00675642">
        <w:t>que Max me veut du bien et qu</w:t>
      </w:r>
      <w:r w:rsidR="00EE5875">
        <w:t>’</w:t>
      </w:r>
      <w:r w:rsidRPr="00675642">
        <w:t>il m</w:t>
      </w:r>
      <w:r w:rsidR="00EE5875">
        <w:t>’</w:t>
      </w:r>
      <w:r w:rsidRPr="00675642">
        <w:t>a toujours reçu avec indulgence et bonté</w:t>
      </w:r>
      <w:r w:rsidR="00EE5875">
        <w:t xml:space="preserve">. </w:t>
      </w:r>
      <w:r w:rsidRPr="00675642">
        <w:t>Aussi n</w:t>
      </w:r>
      <w:r w:rsidR="00EE5875">
        <w:t>’</w:t>
      </w:r>
      <w:r w:rsidRPr="00675642">
        <w:t>ai-je pas à me gêner avec lui</w:t>
      </w:r>
      <w:r w:rsidR="00EE5875">
        <w:t xml:space="preserve">, </w:t>
      </w:r>
      <w:r w:rsidRPr="00675642">
        <w:t>su</w:t>
      </w:r>
      <w:r w:rsidRPr="00675642">
        <w:t>r</w:t>
      </w:r>
      <w:r w:rsidRPr="00675642">
        <w:t>tout qu</w:t>
      </w:r>
      <w:r w:rsidR="00EE5875">
        <w:t>’</w:t>
      </w:r>
      <w:r w:rsidRPr="00675642">
        <w:t>il a été témoin à mon mariage</w:t>
      </w:r>
      <w:r w:rsidR="00EE5875">
        <w:t xml:space="preserve">. </w:t>
      </w:r>
      <w:r w:rsidRPr="00675642">
        <w:t>Malgré cela</w:t>
      </w:r>
      <w:r w:rsidR="00EE5875">
        <w:t xml:space="preserve">, </w:t>
      </w:r>
      <w:r w:rsidRPr="00675642">
        <w:t>je ne savais pas comment l</w:t>
      </w:r>
      <w:r w:rsidR="00EE5875">
        <w:t>’</w:t>
      </w:r>
      <w:r w:rsidRPr="00675642">
        <w:t>aborder et lui parler de la chose pour laquelle j</w:t>
      </w:r>
      <w:r w:rsidR="00EE5875">
        <w:t>’</w:t>
      </w:r>
      <w:r w:rsidRPr="00675642">
        <w:t>étais venu</w:t>
      </w:r>
      <w:r w:rsidR="00EE5875">
        <w:t>.</w:t>
      </w:r>
    </w:p>
    <w:p w14:paraId="20D6B6B4" w14:textId="77777777" w:rsidR="00EE5875" w:rsidRDefault="00457E89" w:rsidP="00457E89">
      <w:r w:rsidRPr="00675642">
        <w:t>Comment lui dire que Mireille se mourait</w:t>
      </w:r>
      <w:r w:rsidR="00EE5875">
        <w:t xml:space="preserve"> ? </w:t>
      </w:r>
      <w:r w:rsidRPr="00675642">
        <w:t>Lui expliquer qu</w:t>
      </w:r>
      <w:r w:rsidR="00EE5875">
        <w:t>’</w:t>
      </w:r>
      <w:r w:rsidRPr="00675642">
        <w:t>elle refusait de manger</w:t>
      </w:r>
      <w:r w:rsidR="00EE5875">
        <w:t xml:space="preserve">, </w:t>
      </w:r>
      <w:r w:rsidRPr="00675642">
        <w:t>de boire</w:t>
      </w:r>
      <w:r w:rsidR="00EE5875">
        <w:t xml:space="preserve">, </w:t>
      </w:r>
      <w:r w:rsidRPr="00675642">
        <w:t>d</w:t>
      </w:r>
      <w:r w:rsidR="00EE5875">
        <w:t>’</w:t>
      </w:r>
      <w:r w:rsidRPr="00675642">
        <w:t>évacuer</w:t>
      </w:r>
      <w:r w:rsidR="00EE5875">
        <w:t xml:space="preserve">, </w:t>
      </w:r>
      <w:r w:rsidRPr="00675642">
        <w:t>qu</w:t>
      </w:r>
      <w:r w:rsidR="00EE5875">
        <w:t>’</w:t>
      </w:r>
      <w:r w:rsidRPr="00675642">
        <w:t>on la tort</w:t>
      </w:r>
      <w:r w:rsidRPr="00675642">
        <w:t>u</w:t>
      </w:r>
      <w:r w:rsidRPr="00675642">
        <w:t>rait</w:t>
      </w:r>
      <w:r w:rsidR="00EE5875">
        <w:t xml:space="preserve">, </w:t>
      </w:r>
      <w:r w:rsidRPr="00675642">
        <w:t>qu</w:t>
      </w:r>
      <w:r w:rsidR="00EE5875">
        <w:t>’</w:t>
      </w:r>
      <w:r w:rsidRPr="00675642">
        <w:t>elle ne voulait plus me voir</w:t>
      </w:r>
      <w:r w:rsidR="00EE5875">
        <w:t xml:space="preserve"> ? </w:t>
      </w:r>
      <w:r w:rsidRPr="00675642">
        <w:t>Qu</w:t>
      </w:r>
      <w:r w:rsidR="00EE5875">
        <w:t>’</w:t>
      </w:r>
      <w:r w:rsidRPr="00675642">
        <w:t>elle se débattait depuis des mois et des mois en proie à un horrible cauchemar</w:t>
      </w:r>
      <w:r w:rsidR="00EE5875">
        <w:t xml:space="preserve">, </w:t>
      </w:r>
      <w:r w:rsidRPr="00675642">
        <w:t>qu</w:t>
      </w:r>
      <w:r w:rsidR="00EE5875">
        <w:t>’</w:t>
      </w:r>
      <w:r w:rsidRPr="00675642">
        <w:t>elle poussait des hurlements</w:t>
      </w:r>
      <w:r w:rsidR="00EE5875">
        <w:t xml:space="preserve">, </w:t>
      </w:r>
      <w:r w:rsidRPr="00675642">
        <w:t>qu</w:t>
      </w:r>
      <w:r w:rsidR="00EE5875">
        <w:t>’</w:t>
      </w:r>
      <w:r w:rsidRPr="00675642">
        <w:t>elle pleurait des nuits entières et que</w:t>
      </w:r>
      <w:r w:rsidR="00EE5875">
        <w:t xml:space="preserve">, </w:t>
      </w:r>
      <w:r w:rsidRPr="00675642">
        <w:t>soudainement dans la journée</w:t>
      </w:r>
      <w:r w:rsidR="00EE5875">
        <w:t xml:space="preserve">, </w:t>
      </w:r>
      <w:r w:rsidRPr="00675642">
        <w:t>elle se mettait à crier</w:t>
      </w:r>
      <w:r w:rsidR="00EE5875">
        <w:t> : « </w:t>
      </w:r>
      <w:r w:rsidRPr="00675642">
        <w:t>Je ne veux pas</w:t>
      </w:r>
      <w:r w:rsidR="00EE5875">
        <w:t xml:space="preserve"> ! </w:t>
      </w:r>
      <w:r w:rsidRPr="00675642">
        <w:t>Je ne veux pas</w:t>
      </w:r>
      <w:r w:rsidR="00EE5875">
        <w:t> ! »</w:t>
      </w:r>
      <w:r w:rsidRPr="00675642">
        <w:t xml:space="preserve"> Qu</w:t>
      </w:r>
      <w:r w:rsidR="00EE5875">
        <w:t>’</w:t>
      </w:r>
      <w:r w:rsidRPr="00675642">
        <w:t>elle passait des semaines a</w:t>
      </w:r>
      <w:r w:rsidRPr="00675642">
        <w:t>s</w:t>
      </w:r>
      <w:r w:rsidRPr="00675642">
        <w:t>sise tranquillement dans son lit</w:t>
      </w:r>
      <w:r w:rsidR="00EE5875">
        <w:t xml:space="preserve">, </w:t>
      </w:r>
      <w:r w:rsidRPr="00675642">
        <w:t>en disant</w:t>
      </w:r>
      <w:r w:rsidR="00EE5875">
        <w:t> : « </w:t>
      </w:r>
      <w:r w:rsidRPr="00675642">
        <w:t>Non</w:t>
      </w:r>
      <w:r w:rsidR="00EE5875">
        <w:t xml:space="preserve">, </w:t>
      </w:r>
      <w:r w:rsidRPr="00675642">
        <w:t>non</w:t>
      </w:r>
      <w:r w:rsidR="00EE5875">
        <w:t xml:space="preserve">, </w:t>
      </w:r>
      <w:r w:rsidRPr="00675642">
        <w:t>non</w:t>
      </w:r>
      <w:r w:rsidR="00EE5875">
        <w:t> ! »</w:t>
      </w:r>
      <w:r w:rsidRPr="00675642">
        <w:t xml:space="preserve"> et en secouant la tête</w:t>
      </w:r>
      <w:r w:rsidR="00EE5875">
        <w:t xml:space="preserve"> ? </w:t>
      </w:r>
      <w:r w:rsidRPr="00675642">
        <w:t>Qu</w:t>
      </w:r>
      <w:r w:rsidR="00EE5875">
        <w:t>’</w:t>
      </w:r>
      <w:r w:rsidRPr="00675642">
        <w:t>elle semblait m</w:t>
      </w:r>
      <w:r w:rsidR="00EE5875">
        <w:t>’</w:t>
      </w:r>
      <w:r w:rsidRPr="00675642">
        <w:t>avoir oublié</w:t>
      </w:r>
      <w:r w:rsidR="00EE5875">
        <w:t xml:space="preserve">, </w:t>
      </w:r>
      <w:r w:rsidRPr="00675642">
        <w:t>puis qu</w:t>
      </w:r>
      <w:r w:rsidR="00EE5875">
        <w:t>’</w:t>
      </w:r>
      <w:r w:rsidRPr="00675642">
        <w:t>elle avait des crises d</w:t>
      </w:r>
      <w:r w:rsidR="00EE5875">
        <w:t>’</w:t>
      </w:r>
      <w:r w:rsidRPr="00675642">
        <w:t>angoisse où elle m</w:t>
      </w:r>
      <w:r w:rsidR="00EE5875">
        <w:t>’</w:t>
      </w:r>
      <w:r w:rsidRPr="00675642">
        <w:t>appelait par mon nom</w:t>
      </w:r>
      <w:r w:rsidR="00EE5875">
        <w:t xml:space="preserve">, </w:t>
      </w:r>
      <w:r w:rsidRPr="00675642">
        <w:t>avec les mots les plus tendres</w:t>
      </w:r>
      <w:r w:rsidR="00EE5875">
        <w:t xml:space="preserve">, </w:t>
      </w:r>
      <w:r w:rsidRPr="00675642">
        <w:t>qu</w:t>
      </w:r>
      <w:r w:rsidR="00EE5875">
        <w:t>’</w:t>
      </w:r>
      <w:r w:rsidRPr="00675642">
        <w:t>on venait en hâte me chercher et qu</w:t>
      </w:r>
      <w:r w:rsidR="00EE5875">
        <w:t>’</w:t>
      </w:r>
      <w:r w:rsidRPr="00675642">
        <w:t>elle ne me reconnaissait pas quand j</w:t>
      </w:r>
      <w:r w:rsidR="00EE5875">
        <w:t>’</w:t>
      </w:r>
      <w:r w:rsidRPr="00675642">
        <w:t>arrivais</w:t>
      </w:r>
      <w:r w:rsidR="00EE5875">
        <w:t xml:space="preserve">, </w:t>
      </w:r>
      <w:r w:rsidRPr="00675642">
        <w:t>qu</w:t>
      </w:r>
      <w:r w:rsidR="00EE5875">
        <w:t>’</w:t>
      </w:r>
      <w:r w:rsidRPr="00675642">
        <w:t>elle était butée</w:t>
      </w:r>
      <w:r w:rsidR="00EE5875">
        <w:t xml:space="preserve">, </w:t>
      </w:r>
      <w:r w:rsidRPr="00675642">
        <w:t>qu</w:t>
      </w:r>
      <w:r w:rsidR="00EE5875">
        <w:t>’</w:t>
      </w:r>
      <w:r w:rsidRPr="00675642">
        <w:t>elle me repoussait</w:t>
      </w:r>
      <w:r w:rsidR="00EE5875">
        <w:t xml:space="preserve">, </w:t>
      </w:r>
      <w:r w:rsidRPr="00675642">
        <w:t>qu</w:t>
      </w:r>
      <w:r w:rsidR="00EE5875">
        <w:t>’</w:t>
      </w:r>
      <w:r w:rsidRPr="00675642">
        <w:t>elle s</w:t>
      </w:r>
      <w:r w:rsidR="00EE5875">
        <w:t>’</w:t>
      </w:r>
      <w:r w:rsidRPr="00675642">
        <w:t>agitait</w:t>
      </w:r>
      <w:r w:rsidR="00EE5875">
        <w:t xml:space="preserve">, </w:t>
      </w:r>
      <w:r w:rsidRPr="00675642">
        <w:t>se d</w:t>
      </w:r>
      <w:r w:rsidRPr="00675642">
        <w:t>é</w:t>
      </w:r>
      <w:r w:rsidRPr="00675642">
        <w:t>battait</w:t>
      </w:r>
      <w:r w:rsidR="00EE5875">
        <w:t xml:space="preserve">, </w:t>
      </w:r>
      <w:r w:rsidRPr="00675642">
        <w:t>devenait furieuse</w:t>
      </w:r>
      <w:r w:rsidR="00EE5875">
        <w:t xml:space="preserve">, </w:t>
      </w:r>
      <w:r w:rsidRPr="00675642">
        <w:t>déchirait frénétiquement sa chemise et recommençait à faire</w:t>
      </w:r>
      <w:r w:rsidR="00EE5875">
        <w:t> : « </w:t>
      </w:r>
      <w:r w:rsidRPr="00675642">
        <w:t>Non</w:t>
      </w:r>
      <w:r w:rsidR="00EE5875">
        <w:t xml:space="preserve">, </w:t>
      </w:r>
      <w:r w:rsidRPr="00675642">
        <w:t>non</w:t>
      </w:r>
      <w:r w:rsidR="00EE5875">
        <w:t xml:space="preserve">, </w:t>
      </w:r>
      <w:r w:rsidRPr="00675642">
        <w:t>non</w:t>
      </w:r>
      <w:r w:rsidR="00EE5875">
        <w:t> ! »</w:t>
      </w:r>
      <w:r w:rsidRPr="00675642">
        <w:t xml:space="preserve"> de la tête</w:t>
      </w:r>
      <w:r w:rsidR="00EE5875">
        <w:t xml:space="preserve">, </w:t>
      </w:r>
      <w:r w:rsidRPr="00675642">
        <w:t>mais en se tordant les bras de désespoir et de rage</w:t>
      </w:r>
      <w:r w:rsidR="00EE5875">
        <w:t xml:space="preserve">, </w:t>
      </w:r>
      <w:r w:rsidRPr="00675642">
        <w:lastRenderedPageBreak/>
        <w:t>qu</w:t>
      </w:r>
      <w:r w:rsidR="00EE5875">
        <w:t>’</w:t>
      </w:r>
      <w:r w:rsidRPr="00675642">
        <w:t>elle voulait se d</w:t>
      </w:r>
      <w:r w:rsidRPr="00675642">
        <w:t>é</w:t>
      </w:r>
      <w:r w:rsidRPr="00675642">
        <w:t>figurer et qu</w:t>
      </w:r>
      <w:r w:rsidR="00EE5875">
        <w:t>’</w:t>
      </w:r>
      <w:r w:rsidRPr="00675642">
        <w:t>on la menaçait de la camisole</w:t>
      </w:r>
      <w:r w:rsidR="00EE5875">
        <w:t xml:space="preserve"> ? </w:t>
      </w:r>
      <w:r w:rsidRPr="00675642">
        <w:t>Comment lui r</w:t>
      </w:r>
      <w:r w:rsidRPr="00675642">
        <w:t>a</w:t>
      </w:r>
      <w:r w:rsidRPr="00675642">
        <w:t>conter tout cela</w:t>
      </w:r>
      <w:r w:rsidR="00EE5875">
        <w:t> ?</w:t>
      </w:r>
    </w:p>
    <w:p w14:paraId="2A2B65FB" w14:textId="3EAA283E" w:rsidR="00457E89" w:rsidRPr="00675642" w:rsidRDefault="00457E89" w:rsidP="00457E89">
      <w:r w:rsidRPr="00675642">
        <w:t>J</w:t>
      </w:r>
      <w:r w:rsidR="00EE5875">
        <w:t>’</w:t>
      </w:r>
      <w:r w:rsidRPr="00675642">
        <w:t>avais envie de m</w:t>
      </w:r>
      <w:r w:rsidR="00EE5875">
        <w:t>’</w:t>
      </w:r>
      <w:r w:rsidRPr="00675642">
        <w:t>en aller</w:t>
      </w:r>
      <w:r w:rsidR="00EE5875">
        <w:t xml:space="preserve">, </w:t>
      </w:r>
      <w:r w:rsidRPr="00675642">
        <w:t>mais je ne m</w:t>
      </w:r>
      <w:r w:rsidR="00EE5875">
        <w:t>’</w:t>
      </w:r>
      <w:r w:rsidRPr="00675642">
        <w:t>en allais pas</w:t>
      </w:r>
      <w:r w:rsidR="00EE5875">
        <w:t xml:space="preserve">. </w:t>
      </w:r>
      <w:r w:rsidRPr="00675642">
        <w:t>Je me disais</w:t>
      </w:r>
      <w:r w:rsidR="00EE5875">
        <w:t> : « </w:t>
      </w:r>
      <w:r w:rsidRPr="00675642">
        <w:t>Max va peut-être la guérir</w:t>
      </w:r>
      <w:r w:rsidR="00EE5875">
        <w:t xml:space="preserve"> ; </w:t>
      </w:r>
      <w:r w:rsidRPr="00675642">
        <w:t>certainement</w:t>
      </w:r>
      <w:r w:rsidR="00EE5875">
        <w:t xml:space="preserve">, </w:t>
      </w:r>
      <w:r w:rsidRPr="00675642">
        <w:t>il co</w:t>
      </w:r>
      <w:r w:rsidRPr="00675642">
        <w:t>n</w:t>
      </w:r>
      <w:r w:rsidRPr="00675642">
        <w:t>naîtra un cas semblable</w:t>
      </w:r>
      <w:r w:rsidR="00EE5875">
        <w:t xml:space="preserve"> ; </w:t>
      </w:r>
      <w:r w:rsidRPr="00675642">
        <w:t>avec sa grande expérience des femmes et de la vie</w:t>
      </w:r>
      <w:r w:rsidR="00EE5875">
        <w:t xml:space="preserve">, </w:t>
      </w:r>
      <w:r w:rsidRPr="00675642">
        <w:t>il saura me dire ce que je dois faire</w:t>
      </w:r>
      <w:r w:rsidR="00EE5875">
        <w:t xml:space="preserve"> ; </w:t>
      </w:r>
      <w:r w:rsidRPr="00675642">
        <w:t>dans sa m</w:t>
      </w:r>
      <w:r w:rsidRPr="00675642">
        <w:t>é</w:t>
      </w:r>
      <w:r w:rsidRPr="00675642">
        <w:t>moire prodigieuse</w:t>
      </w:r>
      <w:r w:rsidR="00EE5875">
        <w:t xml:space="preserve">, </w:t>
      </w:r>
      <w:r w:rsidRPr="00675642">
        <w:t>il retrouvera l</w:t>
      </w:r>
      <w:r w:rsidR="00EE5875">
        <w:t>’</w:t>
      </w:r>
      <w:r w:rsidRPr="00675642">
        <w:t>adresse</w:t>
      </w:r>
      <w:r w:rsidR="00EE5875">
        <w:t xml:space="preserve">, </w:t>
      </w:r>
      <w:r w:rsidRPr="00675642">
        <w:t>le nom d</w:t>
      </w:r>
      <w:r w:rsidR="00EE5875">
        <w:t>’</w:t>
      </w:r>
      <w:r w:rsidRPr="00675642">
        <w:t>un spéci</w:t>
      </w:r>
      <w:r w:rsidRPr="00675642">
        <w:t>a</w:t>
      </w:r>
      <w:r w:rsidRPr="00675642">
        <w:t>liste</w:t>
      </w:r>
      <w:r w:rsidR="00EE5875">
        <w:t xml:space="preserve">, </w:t>
      </w:r>
      <w:r w:rsidRPr="00675642">
        <w:t>d</w:t>
      </w:r>
      <w:r w:rsidR="00EE5875">
        <w:t>’</w:t>
      </w:r>
      <w:r w:rsidRPr="00675642">
        <w:t>un médecin</w:t>
      </w:r>
      <w:r w:rsidR="00EE5875">
        <w:t xml:space="preserve">, </w:t>
      </w:r>
      <w:r w:rsidRPr="00675642">
        <w:t>d</w:t>
      </w:r>
      <w:r w:rsidR="00EE5875">
        <w:t>’</w:t>
      </w:r>
      <w:r w:rsidRPr="00675642">
        <w:t>un chirurgien</w:t>
      </w:r>
      <w:r w:rsidR="00EE5875">
        <w:t xml:space="preserve">, </w:t>
      </w:r>
      <w:r w:rsidRPr="00675642">
        <w:t>d</w:t>
      </w:r>
      <w:r w:rsidR="00EE5875">
        <w:t>’</w:t>
      </w:r>
      <w:r w:rsidRPr="00675642">
        <w:t>un aliéniste</w:t>
      </w:r>
      <w:r w:rsidR="00EE5875">
        <w:t xml:space="preserve">, </w:t>
      </w:r>
      <w:r w:rsidRPr="00675642">
        <w:t>d</w:t>
      </w:r>
      <w:r w:rsidR="00EE5875">
        <w:t>’</w:t>
      </w:r>
      <w:r w:rsidRPr="00675642">
        <w:t>un h</w:t>
      </w:r>
      <w:r w:rsidRPr="00675642">
        <w:t>o</w:t>
      </w:r>
      <w:r w:rsidRPr="00675642">
        <w:t>méopathe</w:t>
      </w:r>
      <w:r w:rsidR="00EE5875">
        <w:t xml:space="preserve">, </w:t>
      </w:r>
      <w:r w:rsidRPr="00675642">
        <w:t>d</w:t>
      </w:r>
      <w:r w:rsidR="00EE5875">
        <w:t>’</w:t>
      </w:r>
      <w:r w:rsidRPr="00675642">
        <w:t>un masseur</w:t>
      </w:r>
      <w:r w:rsidR="00EE5875">
        <w:t xml:space="preserve">, </w:t>
      </w:r>
      <w:r w:rsidRPr="00675642">
        <w:t>d</w:t>
      </w:r>
      <w:r w:rsidR="00EE5875">
        <w:t>’</w:t>
      </w:r>
      <w:r w:rsidRPr="00675642">
        <w:t>un hypnotiseur</w:t>
      </w:r>
      <w:r w:rsidR="00EE5875">
        <w:t xml:space="preserve">, </w:t>
      </w:r>
      <w:r w:rsidRPr="00675642">
        <w:t>d</w:t>
      </w:r>
      <w:r w:rsidR="00EE5875">
        <w:t>’</w:t>
      </w:r>
      <w:r w:rsidRPr="00675642">
        <w:t>un vitaliste</w:t>
      </w:r>
      <w:r w:rsidR="00EE5875">
        <w:t xml:space="preserve">, </w:t>
      </w:r>
      <w:r w:rsidRPr="00675642">
        <w:t>d</w:t>
      </w:r>
      <w:r w:rsidR="00EE5875">
        <w:t>’</w:t>
      </w:r>
      <w:r w:rsidRPr="00675642">
        <w:t>un charlatan</w:t>
      </w:r>
      <w:r w:rsidR="00EE5875">
        <w:t xml:space="preserve">, </w:t>
      </w:r>
      <w:r w:rsidRPr="00675642">
        <w:t>d</w:t>
      </w:r>
      <w:r w:rsidR="00EE5875">
        <w:t>’</w:t>
      </w:r>
      <w:r w:rsidRPr="00675642">
        <w:t>un guérisseur</w:t>
      </w:r>
      <w:r w:rsidR="00EE5875">
        <w:t xml:space="preserve">, </w:t>
      </w:r>
      <w:r w:rsidRPr="00675642">
        <w:t>peut-être d</w:t>
      </w:r>
      <w:r w:rsidR="00EE5875">
        <w:t>’</w:t>
      </w:r>
      <w:r w:rsidRPr="00675642">
        <w:t>un prêtre qui saura faire quelque chose pour Mireille</w:t>
      </w:r>
      <w:r w:rsidR="00EE5875">
        <w:t xml:space="preserve">. </w:t>
      </w:r>
      <w:r w:rsidRPr="00675642">
        <w:t>Il est sans préjugés et il connaît tout le monde</w:t>
      </w:r>
      <w:r w:rsidR="00EE5875">
        <w:t xml:space="preserve">, </w:t>
      </w:r>
      <w:r w:rsidRPr="00675642">
        <w:t>même les mages</w:t>
      </w:r>
      <w:r w:rsidR="00EE5875">
        <w:t> ! »</w:t>
      </w:r>
    </w:p>
    <w:p w14:paraId="77FA9FCD" w14:textId="77777777" w:rsidR="00EE5875" w:rsidRDefault="00457E89" w:rsidP="00457E89">
      <w:r w:rsidRPr="00675642">
        <w:t>En attendant de me confier à lui et comme son bureau ne désemplissait pas</w:t>
      </w:r>
      <w:r w:rsidR="00EE5875">
        <w:t xml:space="preserve">, </w:t>
      </w:r>
      <w:r w:rsidRPr="00675642">
        <w:t>que tout ce beau monde parlotait</w:t>
      </w:r>
      <w:r w:rsidR="00EE5875">
        <w:t xml:space="preserve">, </w:t>
      </w:r>
      <w:r w:rsidRPr="00675642">
        <w:t>caquetait</w:t>
      </w:r>
      <w:r w:rsidR="00EE5875">
        <w:t xml:space="preserve">, </w:t>
      </w:r>
      <w:r w:rsidRPr="00675642">
        <w:t>médisait</w:t>
      </w:r>
      <w:r w:rsidR="00EE5875">
        <w:t xml:space="preserve">, </w:t>
      </w:r>
      <w:r w:rsidRPr="00675642">
        <w:t>flirtait</w:t>
      </w:r>
      <w:r w:rsidR="00EE5875">
        <w:t xml:space="preserve">, </w:t>
      </w:r>
      <w:r w:rsidRPr="00675642">
        <w:t>souriait</w:t>
      </w:r>
      <w:r w:rsidR="00EE5875">
        <w:t xml:space="preserve">, </w:t>
      </w:r>
      <w:r w:rsidRPr="00675642">
        <w:t>fumait et buvait à qui mieux mieux</w:t>
      </w:r>
      <w:r w:rsidR="00EE5875">
        <w:t xml:space="preserve">, </w:t>
      </w:r>
      <w:r w:rsidRPr="00675642">
        <w:t>je faisais semblant de m</w:t>
      </w:r>
      <w:r w:rsidR="00EE5875">
        <w:t>’</w:t>
      </w:r>
      <w:r w:rsidRPr="00675642">
        <w:t>intéresser aux épures et aux photogr</w:t>
      </w:r>
      <w:r w:rsidRPr="00675642">
        <w:t>a</w:t>
      </w:r>
      <w:r w:rsidRPr="00675642">
        <w:t>phies accrochées aux murs</w:t>
      </w:r>
      <w:r w:rsidR="00EE5875">
        <w:t xml:space="preserve">. </w:t>
      </w:r>
      <w:r w:rsidRPr="00675642">
        <w:t>Il y avait des coupes de locos</w:t>
      </w:r>
      <w:r w:rsidR="00EE5875">
        <w:t xml:space="preserve">, </w:t>
      </w:r>
      <w:r w:rsidRPr="00675642">
        <w:t>de pullman-cars</w:t>
      </w:r>
      <w:r w:rsidR="00EE5875">
        <w:t xml:space="preserve">, </w:t>
      </w:r>
      <w:r w:rsidRPr="00675642">
        <w:t>de wagons-grues</w:t>
      </w:r>
      <w:r w:rsidR="00EE5875">
        <w:t xml:space="preserve">, </w:t>
      </w:r>
      <w:r w:rsidRPr="00675642">
        <w:t>de chasse-neige perfectionnés</w:t>
      </w:r>
      <w:r w:rsidR="00EE5875">
        <w:t xml:space="preserve">. </w:t>
      </w:r>
      <w:r w:rsidRPr="00675642">
        <w:t>Il y avait la photographie d</w:t>
      </w:r>
      <w:r w:rsidR="00EE5875">
        <w:t>’</w:t>
      </w:r>
      <w:r w:rsidRPr="00675642">
        <w:t>un pont tout en fer qui franchissait d</w:t>
      </w:r>
      <w:r w:rsidR="00EE5875">
        <w:t>’</w:t>
      </w:r>
      <w:r w:rsidRPr="00675642">
        <w:t>une seule portée une grande rivière desséchée dans un désert aride tout planté de cactus candélabres et de touffes d</w:t>
      </w:r>
      <w:r w:rsidR="00EE5875">
        <w:t>’</w:t>
      </w:r>
      <w:r w:rsidRPr="00675642">
        <w:t>alfa à gros piquants</w:t>
      </w:r>
      <w:r w:rsidR="00EE5875">
        <w:t xml:space="preserve">. </w:t>
      </w:r>
      <w:r w:rsidRPr="00675642">
        <w:t>Cela devait se trouver quelque part dans l</w:t>
      </w:r>
      <w:r w:rsidR="00EE5875">
        <w:t>’</w:t>
      </w:r>
      <w:r w:rsidRPr="00675642">
        <w:t>Arizona ou le Colorado</w:t>
      </w:r>
      <w:r w:rsidR="00EE5875">
        <w:t xml:space="preserve">. </w:t>
      </w:r>
      <w:r w:rsidRPr="00675642">
        <w:t>Il y avait dans un cadre</w:t>
      </w:r>
      <w:r w:rsidR="00EE5875">
        <w:t xml:space="preserve">, </w:t>
      </w:r>
      <w:r w:rsidRPr="00675642">
        <w:t>sous verre</w:t>
      </w:r>
      <w:r w:rsidR="00EE5875">
        <w:t xml:space="preserve">, </w:t>
      </w:r>
      <w:r w:rsidRPr="00675642">
        <w:t>de petits k</w:t>
      </w:r>
      <w:r w:rsidRPr="00675642">
        <w:t>o</w:t>
      </w:r>
      <w:r w:rsidRPr="00675642">
        <w:t>daks jaunis</w:t>
      </w:r>
      <w:r w:rsidR="00EE5875">
        <w:t xml:space="preserve">, </w:t>
      </w:r>
      <w:r w:rsidRPr="00675642">
        <w:t>effluvés</w:t>
      </w:r>
      <w:r w:rsidR="00EE5875">
        <w:t xml:space="preserve">, </w:t>
      </w:r>
      <w:r w:rsidRPr="00675642">
        <w:t>piqués de moisissures</w:t>
      </w:r>
      <w:r w:rsidR="00EE5875">
        <w:t xml:space="preserve">, </w:t>
      </w:r>
      <w:r w:rsidRPr="00675642">
        <w:t>pris dans je ne sais plus quel chantier de l</w:t>
      </w:r>
      <w:r w:rsidR="00EE5875">
        <w:t>’</w:t>
      </w:r>
      <w:r w:rsidRPr="00675642">
        <w:t>Afrique du Sud</w:t>
      </w:r>
      <w:r w:rsidR="00EE5875">
        <w:t xml:space="preserve">. </w:t>
      </w:r>
      <w:r w:rsidRPr="00675642">
        <w:t>Des nègres nus ou habi</w:t>
      </w:r>
      <w:r w:rsidRPr="00675642">
        <w:t>l</w:t>
      </w:r>
      <w:r w:rsidRPr="00675642">
        <w:t>lés de défroques dansaient devant les wagonnets basculés d</w:t>
      </w:r>
      <w:r w:rsidR="00EE5875">
        <w:t>’</w:t>
      </w:r>
      <w:r w:rsidRPr="00675642">
        <w:t>une voie en construction</w:t>
      </w:r>
      <w:r w:rsidR="00EE5875">
        <w:t xml:space="preserve">, </w:t>
      </w:r>
      <w:r w:rsidRPr="00675642">
        <w:t>siégeaient héraldiquement autour d</w:t>
      </w:r>
      <w:r w:rsidR="00EE5875">
        <w:t>’</w:t>
      </w:r>
      <w:r w:rsidRPr="00675642">
        <w:t>un e</w:t>
      </w:r>
      <w:r w:rsidRPr="00675642">
        <w:t>x</w:t>
      </w:r>
      <w:r w:rsidRPr="00675642">
        <w:t>cavateur géant ou faisaient agir en chantant une bétonneuse ou un concasseur montés sur rail</w:t>
      </w:r>
      <w:r w:rsidR="00EE5875">
        <w:t xml:space="preserve">. </w:t>
      </w:r>
      <w:r w:rsidRPr="00675642">
        <w:t>Dans la galerie d</w:t>
      </w:r>
      <w:r w:rsidR="00EE5875">
        <w:t>’</w:t>
      </w:r>
      <w:r w:rsidRPr="00675642">
        <w:t>un tunnel</w:t>
      </w:r>
      <w:r w:rsidR="00EE5875">
        <w:t xml:space="preserve">, </w:t>
      </w:r>
      <w:r w:rsidRPr="00675642">
        <w:t>des ouvriers sans chemise</w:t>
      </w:r>
      <w:r w:rsidR="00EE5875">
        <w:t xml:space="preserve">, </w:t>
      </w:r>
      <w:r w:rsidRPr="00675642">
        <w:t>mais le chapeau de cuir armé d</w:t>
      </w:r>
      <w:r w:rsidR="00EE5875">
        <w:t>’</w:t>
      </w:r>
      <w:r w:rsidRPr="00675642">
        <w:t>une la</w:t>
      </w:r>
      <w:r w:rsidRPr="00675642">
        <w:t>m</w:t>
      </w:r>
      <w:r w:rsidRPr="00675642">
        <w:t>pe à l</w:t>
      </w:r>
      <w:r w:rsidR="00EE5875">
        <w:t>’</w:t>
      </w:r>
      <w:r w:rsidRPr="00675642">
        <w:t>acétylène</w:t>
      </w:r>
      <w:r w:rsidR="00EE5875">
        <w:t xml:space="preserve">, </w:t>
      </w:r>
      <w:r w:rsidRPr="00675642">
        <w:t>posaient pour le photographe</w:t>
      </w:r>
      <w:r w:rsidR="00EE5875">
        <w:t xml:space="preserve">, </w:t>
      </w:r>
      <w:r w:rsidRPr="00675642">
        <w:t xml:space="preserve">qui avait dû être Max </w:t>
      </w:r>
      <w:r w:rsidRPr="00675642">
        <w:lastRenderedPageBreak/>
        <w:t>Hyène lui-même</w:t>
      </w:r>
      <w:r w:rsidR="00EE5875">
        <w:t xml:space="preserve">, </w:t>
      </w:r>
      <w:r w:rsidRPr="00675642">
        <w:t>car ils avaient tous le sourire</w:t>
      </w:r>
      <w:r w:rsidR="00EE5875">
        <w:t xml:space="preserve">. </w:t>
      </w:r>
      <w:r w:rsidRPr="00675642">
        <w:t>Les tuyaux monstrueux des perforatrices pneumatiques s</w:t>
      </w:r>
      <w:r w:rsidR="00EE5875">
        <w:t>’</w:t>
      </w:r>
      <w:r w:rsidRPr="00675642">
        <w:t>entortillaient tout autour de leurs torses nus comme les fils et les cordons d</w:t>
      </w:r>
      <w:r w:rsidR="00EE5875">
        <w:t>’</w:t>
      </w:r>
      <w:r w:rsidRPr="00675642">
        <w:t>un a</w:t>
      </w:r>
      <w:r w:rsidRPr="00675642">
        <w:t>p</w:t>
      </w:r>
      <w:r w:rsidRPr="00675642">
        <w:t>pareil tatoueur électrique</w:t>
      </w:r>
      <w:r w:rsidR="00EE5875">
        <w:t xml:space="preserve">. </w:t>
      </w:r>
      <w:r w:rsidRPr="00675642">
        <w:t>Ailleurs</w:t>
      </w:r>
      <w:r w:rsidR="00EE5875">
        <w:t xml:space="preserve">, </w:t>
      </w:r>
      <w:r w:rsidRPr="00675642">
        <w:t>c</w:t>
      </w:r>
      <w:r w:rsidR="00EE5875">
        <w:t>’</w:t>
      </w:r>
      <w:r w:rsidRPr="00675642">
        <w:t>était un scaphandrier qui dirigeait la mise en place de pilotis</w:t>
      </w:r>
      <w:r w:rsidR="00EE5875">
        <w:t xml:space="preserve">, </w:t>
      </w:r>
      <w:r w:rsidRPr="00675642">
        <w:t>une équipe de chauffeurs qui inauguraient une plaque tournante et une demi-lune pavo</w:t>
      </w:r>
      <w:r w:rsidRPr="00675642">
        <w:t>i</w:t>
      </w:r>
      <w:r w:rsidRPr="00675642">
        <w:t>sée sous la neige</w:t>
      </w:r>
      <w:r w:rsidR="00EE5875">
        <w:t xml:space="preserve">, </w:t>
      </w:r>
      <w:r w:rsidRPr="00675642">
        <w:t>dans un paysage de montagnes</w:t>
      </w:r>
      <w:r w:rsidR="00EE5875">
        <w:t xml:space="preserve">, </w:t>
      </w:r>
      <w:r w:rsidRPr="00675642">
        <w:t>d</w:t>
      </w:r>
      <w:r w:rsidR="00EE5875">
        <w:t>’</w:t>
      </w:r>
      <w:r w:rsidRPr="00675642">
        <w:t>immenses échafaudages en forme de Z ajouré g</w:t>
      </w:r>
      <w:r w:rsidRPr="00675642">
        <w:t>a</w:t>
      </w:r>
      <w:r w:rsidRPr="00675642">
        <w:t>gnaient le niveau des</w:t>
      </w:r>
      <w:r w:rsidR="00EE5875">
        <w:t>…</w:t>
      </w:r>
    </w:p>
    <w:p w14:paraId="53C48AB2" w14:textId="646D5C5F" w:rsidR="00EE5875" w:rsidRDefault="00457E89" w:rsidP="00457E89">
      <w:r w:rsidRPr="00675642">
        <w:t>Je me répétais</w:t>
      </w:r>
      <w:r w:rsidR="00EE5875">
        <w:t> : « </w:t>
      </w:r>
      <w:r w:rsidRPr="00675642">
        <w:t>Peut-être que Max qui connaît tant de recettes de cuisine se souviendra d</w:t>
      </w:r>
      <w:r w:rsidR="00EE5875">
        <w:t>’</w:t>
      </w:r>
      <w:r w:rsidRPr="00675642">
        <w:t>un médicament ou d</w:t>
      </w:r>
      <w:r w:rsidR="00EE5875">
        <w:t>’</w:t>
      </w:r>
      <w:r w:rsidRPr="00675642">
        <w:t>une médecine de bonne femme</w:t>
      </w:r>
      <w:r w:rsidR="00EE5875">
        <w:t xml:space="preserve">, </w:t>
      </w:r>
      <w:r w:rsidRPr="00675642">
        <w:t>d</w:t>
      </w:r>
      <w:r w:rsidR="00EE5875">
        <w:t>’</w:t>
      </w:r>
      <w:r w:rsidRPr="00675642">
        <w:t>un baume</w:t>
      </w:r>
      <w:r w:rsidR="00EE5875">
        <w:t xml:space="preserve">, </w:t>
      </w:r>
      <w:r w:rsidRPr="00675642">
        <w:t>d</w:t>
      </w:r>
      <w:r w:rsidR="00EE5875">
        <w:t>’</w:t>
      </w:r>
      <w:r w:rsidRPr="00675642">
        <w:t>une poudre</w:t>
      </w:r>
      <w:r w:rsidR="00EE5875">
        <w:t xml:space="preserve">, </w:t>
      </w:r>
      <w:r w:rsidRPr="00675642">
        <w:t>d</w:t>
      </w:r>
      <w:r w:rsidR="00EE5875">
        <w:t>’</w:t>
      </w:r>
      <w:r w:rsidRPr="00675642">
        <w:t>un vermifuge</w:t>
      </w:r>
      <w:r w:rsidR="00EE5875">
        <w:t xml:space="preserve">, </w:t>
      </w:r>
      <w:r w:rsidRPr="00675642">
        <w:t>d</w:t>
      </w:r>
      <w:r w:rsidR="00EE5875">
        <w:t>’</w:t>
      </w:r>
      <w:r w:rsidRPr="00675642">
        <w:t>une racine</w:t>
      </w:r>
      <w:r w:rsidR="00EE5875">
        <w:t xml:space="preserve">, </w:t>
      </w:r>
      <w:r w:rsidRPr="00675642">
        <w:t>d</w:t>
      </w:r>
      <w:r w:rsidR="00EE5875">
        <w:t>’</w:t>
      </w:r>
      <w:r w:rsidRPr="00675642">
        <w:t>un onguent</w:t>
      </w:r>
      <w:r w:rsidR="00EE5875">
        <w:t xml:space="preserve">, </w:t>
      </w:r>
      <w:r w:rsidRPr="00675642">
        <w:t>d</w:t>
      </w:r>
      <w:r w:rsidR="00EE5875">
        <w:t>’</w:t>
      </w:r>
      <w:r w:rsidRPr="00675642">
        <w:t>une tisane américaine</w:t>
      </w:r>
      <w:r w:rsidR="00EE5875">
        <w:t xml:space="preserve">, </w:t>
      </w:r>
      <w:r w:rsidRPr="00675642">
        <w:t>d</w:t>
      </w:r>
      <w:r w:rsidR="00EE5875">
        <w:t>’</w:t>
      </w:r>
      <w:r w:rsidRPr="00675642">
        <w:t>une eau</w:t>
      </w:r>
      <w:r w:rsidR="00EE5875">
        <w:t xml:space="preserve">, </w:t>
      </w:r>
      <w:r w:rsidRPr="00675642">
        <w:t>d</w:t>
      </w:r>
      <w:r w:rsidR="00EE5875">
        <w:t>’</w:t>
      </w:r>
      <w:r w:rsidRPr="00675642">
        <w:t>un vomitif</w:t>
      </w:r>
      <w:r w:rsidR="00EE5875">
        <w:t xml:space="preserve">, </w:t>
      </w:r>
      <w:r w:rsidRPr="00675642">
        <w:t>d</w:t>
      </w:r>
      <w:r w:rsidR="00EE5875">
        <w:t>’</w:t>
      </w:r>
      <w:r w:rsidRPr="00675642">
        <w:t>une formule à réciter</w:t>
      </w:r>
      <w:r w:rsidR="00EE5875">
        <w:t xml:space="preserve">, </w:t>
      </w:r>
      <w:r w:rsidRPr="00675642">
        <w:t>d</w:t>
      </w:r>
      <w:r w:rsidR="00EE5875">
        <w:t>’</w:t>
      </w:r>
      <w:r w:rsidRPr="00675642">
        <w:t>un geste à fa</w:t>
      </w:r>
      <w:r w:rsidRPr="00675642">
        <w:t>i</w:t>
      </w:r>
      <w:r w:rsidRPr="00675642">
        <w:t>re</w:t>
      </w:r>
      <w:r w:rsidR="00EE5875">
        <w:t xml:space="preserve">, </w:t>
      </w:r>
      <w:r w:rsidRPr="00675642">
        <w:t>d</w:t>
      </w:r>
      <w:r w:rsidR="00EE5875">
        <w:t>’</w:t>
      </w:r>
      <w:r w:rsidRPr="00675642">
        <w:t>une conjuration</w:t>
      </w:r>
      <w:r w:rsidR="00EE5875">
        <w:t xml:space="preserve">, </w:t>
      </w:r>
      <w:r w:rsidRPr="00675642">
        <w:t>d</w:t>
      </w:r>
      <w:r w:rsidR="00EE5875">
        <w:t>’</w:t>
      </w:r>
      <w:r w:rsidRPr="00675642">
        <w:t>une prière</w:t>
      </w:r>
      <w:r w:rsidR="00EE5875">
        <w:t xml:space="preserve"> ; </w:t>
      </w:r>
      <w:r w:rsidRPr="00675642">
        <w:t>il n</w:t>
      </w:r>
      <w:r w:rsidR="00EE5875">
        <w:t>’</w:t>
      </w:r>
      <w:r w:rsidRPr="00675642">
        <w:t>est pas possible qu</w:t>
      </w:r>
      <w:r w:rsidR="00EE5875">
        <w:t>’</w:t>
      </w:r>
      <w:r w:rsidRPr="00675642">
        <w:t>un homme qui a su résoudre tant de problèmes compliqués</w:t>
      </w:r>
      <w:r w:rsidR="00EE5875">
        <w:t xml:space="preserve">, </w:t>
      </w:r>
      <w:r w:rsidRPr="00675642">
        <w:t>créer des œuvres d</w:t>
      </w:r>
      <w:r w:rsidR="00EE5875">
        <w:t>’</w:t>
      </w:r>
      <w:r w:rsidRPr="00675642">
        <w:t>utilité publique</w:t>
      </w:r>
      <w:r w:rsidR="00EE5875">
        <w:t xml:space="preserve">, </w:t>
      </w:r>
      <w:r w:rsidRPr="00675642">
        <w:t>transformer la vie à la surface du globe</w:t>
      </w:r>
      <w:r w:rsidR="00EE5875">
        <w:t xml:space="preserve">, </w:t>
      </w:r>
      <w:r w:rsidRPr="00675642">
        <w:t>apporter le bien-être dans des régions jusqu</w:t>
      </w:r>
      <w:r w:rsidR="00EE5875">
        <w:t>’</w:t>
      </w:r>
      <w:r w:rsidRPr="00675642">
        <w:t>alors désh</w:t>
      </w:r>
      <w:r w:rsidRPr="00675642">
        <w:t>é</w:t>
      </w:r>
      <w:r w:rsidRPr="00675642">
        <w:t>ritées</w:t>
      </w:r>
      <w:r w:rsidR="00EE5875">
        <w:t xml:space="preserve">, </w:t>
      </w:r>
      <w:r w:rsidRPr="00675642">
        <w:t>donner des habitudes de confort</w:t>
      </w:r>
      <w:r w:rsidR="00EE5875">
        <w:t xml:space="preserve">, </w:t>
      </w:r>
      <w:r w:rsidRPr="00675642">
        <w:t>d</w:t>
      </w:r>
      <w:r w:rsidR="00EE5875">
        <w:t>’</w:t>
      </w:r>
      <w:r w:rsidRPr="00675642">
        <w:t>hygiène à des peupl</w:t>
      </w:r>
      <w:r w:rsidRPr="00675642">
        <w:t>a</w:t>
      </w:r>
      <w:r w:rsidRPr="00675642">
        <w:t>des abandonnées</w:t>
      </w:r>
      <w:r w:rsidR="00EE5875">
        <w:t xml:space="preserve">, </w:t>
      </w:r>
      <w:r w:rsidRPr="00675642">
        <w:t>leur imposer l</w:t>
      </w:r>
      <w:r w:rsidR="00EE5875">
        <w:t>’</w:t>
      </w:r>
      <w:r w:rsidRPr="00675642">
        <w:t>éclairage électrique</w:t>
      </w:r>
      <w:r w:rsidR="00EE5875">
        <w:t xml:space="preserve">, </w:t>
      </w:r>
      <w:r w:rsidRPr="00675642">
        <w:t>il n</w:t>
      </w:r>
      <w:r w:rsidR="00EE5875">
        <w:t>’</w:t>
      </w:r>
      <w:r w:rsidRPr="00675642">
        <w:t>est pas possible que cet homme ne sache pas me tirer d</w:t>
      </w:r>
      <w:r w:rsidR="00EE5875">
        <w:t>’</w:t>
      </w:r>
      <w:r w:rsidRPr="00675642">
        <w:t>affaire</w:t>
      </w:r>
      <w:r w:rsidR="00EE5875">
        <w:t> ! »</w:t>
      </w:r>
      <w:r w:rsidRPr="00675642">
        <w:t xml:space="preserve"> Puis</w:t>
      </w:r>
      <w:r w:rsidR="00EE5875">
        <w:t xml:space="preserve">, </w:t>
      </w:r>
      <w:r w:rsidRPr="00675642">
        <w:t>je me mettais à douter</w:t>
      </w:r>
      <w:r w:rsidR="00EE5875">
        <w:t> : « </w:t>
      </w:r>
      <w:r w:rsidRPr="00675642">
        <w:t>Après tout</w:t>
      </w:r>
      <w:r w:rsidR="00EE5875">
        <w:t xml:space="preserve">, </w:t>
      </w:r>
      <w:r w:rsidRPr="00675642">
        <w:t>sait-on jamais</w:t>
      </w:r>
      <w:r w:rsidR="00EE5875">
        <w:t xml:space="preserve">, </w:t>
      </w:r>
      <w:r w:rsidRPr="00675642">
        <w:t>peut-être que l</w:t>
      </w:r>
      <w:r w:rsidR="00EE5875">
        <w:t>’</w:t>
      </w:r>
      <w:r w:rsidRPr="00675642">
        <w:t>histoire de sa femme est la vérité</w:t>
      </w:r>
      <w:r w:rsidR="00EE5875">
        <w:t> ? M</w:t>
      </w:r>
      <w:r w:rsidR="00EE5875" w:rsidRPr="00EE5875">
        <w:rPr>
          <w:vertAlign w:val="superscript"/>
        </w:rPr>
        <w:t>me</w:t>
      </w:r>
      <w:r w:rsidR="00EE5875">
        <w:t> </w:t>
      </w:r>
      <w:r w:rsidRPr="00675642">
        <w:t>Hyène est peut-être réellement malade</w:t>
      </w:r>
      <w:r w:rsidR="00EE5875">
        <w:t xml:space="preserve">, </w:t>
      </w:r>
      <w:r w:rsidRPr="00675642">
        <w:t>d</w:t>
      </w:r>
      <w:r w:rsidR="00EE5875">
        <w:t>’</w:t>
      </w:r>
      <w:r w:rsidRPr="00675642">
        <w:t>une maladie nerveuse dans le genre de celle de Mireille ou d</w:t>
      </w:r>
      <w:r w:rsidR="00EE5875">
        <w:t>’</w:t>
      </w:r>
      <w:r w:rsidRPr="00675642">
        <w:t>un déséquilibre mental inexpl</w:t>
      </w:r>
      <w:r w:rsidRPr="00675642">
        <w:t>i</w:t>
      </w:r>
      <w:r w:rsidRPr="00675642">
        <w:t>cable</w:t>
      </w:r>
      <w:r w:rsidR="00EE5875">
        <w:t xml:space="preserve">, </w:t>
      </w:r>
      <w:r w:rsidRPr="00675642">
        <w:t>et qu</w:t>
      </w:r>
      <w:r w:rsidR="00EE5875">
        <w:t>’</w:t>
      </w:r>
      <w:r w:rsidRPr="00675642">
        <w:t>elle traîne depuis des années et des années</w:t>
      </w:r>
      <w:r w:rsidR="00EE5875">
        <w:t xml:space="preserve">, </w:t>
      </w:r>
      <w:r w:rsidRPr="00675642">
        <w:t>et que Max est impuissant à la soulager</w:t>
      </w:r>
      <w:r w:rsidR="00EE5875">
        <w:t xml:space="preserve">, </w:t>
      </w:r>
      <w:r w:rsidRPr="00675642">
        <w:t>et qu</w:t>
      </w:r>
      <w:r w:rsidR="00EE5875">
        <w:t>’</w:t>
      </w:r>
      <w:r w:rsidRPr="00675642">
        <w:t>il est désespéré</w:t>
      </w:r>
      <w:r w:rsidR="00EE5875">
        <w:t xml:space="preserve">, </w:t>
      </w:r>
      <w:r w:rsidRPr="00675642">
        <w:t>et que tout ce cynisme qu</w:t>
      </w:r>
      <w:r w:rsidR="00EE5875">
        <w:t>’</w:t>
      </w:r>
      <w:r w:rsidRPr="00675642">
        <w:t>il affiche avec tant de complaisance n</w:t>
      </w:r>
      <w:r w:rsidR="00EE5875">
        <w:t>’</w:t>
      </w:r>
      <w:r w:rsidRPr="00675642">
        <w:t>est qu</w:t>
      </w:r>
      <w:r w:rsidR="00EE5875">
        <w:t>’</w:t>
      </w:r>
      <w:r w:rsidRPr="00675642">
        <w:t>un masque pour dissimuler son amour</w:t>
      </w:r>
      <w:r w:rsidR="00EE5875">
        <w:t xml:space="preserve">, </w:t>
      </w:r>
      <w:r w:rsidRPr="00675642">
        <w:t>et que ce gros homme est un tendre</w:t>
      </w:r>
      <w:r w:rsidR="00EE5875">
        <w:t> ? »</w:t>
      </w:r>
      <w:r w:rsidRPr="00675642">
        <w:t xml:space="preserve"> Comme pour me démentir</w:t>
      </w:r>
      <w:r w:rsidR="00EE5875">
        <w:t xml:space="preserve">, </w:t>
      </w:r>
      <w:r w:rsidRPr="00675642">
        <w:t>au même instant</w:t>
      </w:r>
      <w:r w:rsidR="00EE5875">
        <w:t xml:space="preserve">, </w:t>
      </w:r>
      <w:r w:rsidRPr="00675642">
        <w:t>je l</w:t>
      </w:r>
      <w:r w:rsidR="00EE5875">
        <w:t>’</w:t>
      </w:r>
      <w:r w:rsidRPr="00675642">
        <w:t>entendais rire</w:t>
      </w:r>
      <w:r w:rsidR="00EE5875">
        <w:t xml:space="preserve">, </w:t>
      </w:r>
      <w:r w:rsidRPr="00675642">
        <w:t>trinquer</w:t>
      </w:r>
      <w:r w:rsidR="00EE5875">
        <w:t xml:space="preserve">, </w:t>
      </w:r>
      <w:proofErr w:type="gramStart"/>
      <w:r w:rsidRPr="00675642">
        <w:t>donner</w:t>
      </w:r>
      <w:proofErr w:type="gramEnd"/>
      <w:r w:rsidRPr="00675642">
        <w:t xml:space="preserve"> des rendez-vous et je me r</w:t>
      </w:r>
      <w:r w:rsidRPr="00675642">
        <w:t>e</w:t>
      </w:r>
      <w:r w:rsidRPr="00675642">
        <w:t>prenais à espérer en lui et en sa science</w:t>
      </w:r>
      <w:r w:rsidR="00EE5875">
        <w:t>.</w:t>
      </w:r>
    </w:p>
    <w:p w14:paraId="2AE2D66D" w14:textId="77777777" w:rsidR="00EE5875" w:rsidRDefault="00457E89" w:rsidP="00457E89">
      <w:r w:rsidRPr="00675642">
        <w:lastRenderedPageBreak/>
        <w:t>Tout de même</w:t>
      </w:r>
      <w:r w:rsidR="00EE5875">
        <w:t xml:space="preserve">, </w:t>
      </w:r>
      <w:r w:rsidRPr="00675642">
        <w:t>le bureau se vidait</w:t>
      </w:r>
      <w:r w:rsidR="00EE5875">
        <w:t xml:space="preserve">, </w:t>
      </w:r>
      <w:r w:rsidRPr="00675642">
        <w:t>il se faisait tard</w:t>
      </w:r>
      <w:r w:rsidR="00EE5875">
        <w:t xml:space="preserve">, </w:t>
      </w:r>
      <w:r w:rsidRPr="00675642">
        <w:t>les gens s</w:t>
      </w:r>
      <w:r w:rsidR="00EE5875">
        <w:t>’</w:t>
      </w:r>
      <w:r w:rsidRPr="00675642">
        <w:t>en allaient peu à peu</w:t>
      </w:r>
      <w:r w:rsidR="00EE5875">
        <w:t xml:space="preserve">. </w:t>
      </w:r>
      <w:r w:rsidRPr="00675642">
        <w:t>Pour ne pas avoir à saluer les derniers sortants</w:t>
      </w:r>
      <w:r w:rsidR="00EE5875">
        <w:t xml:space="preserve">, </w:t>
      </w:r>
      <w:r w:rsidRPr="00675642">
        <w:t>je me mis à inventorier les œuvres d</w:t>
      </w:r>
      <w:r w:rsidR="00EE5875">
        <w:t>’</w:t>
      </w:r>
      <w:r w:rsidRPr="00675642">
        <w:t>art que Max avait reçues en témoignage de sympathie et de reconnaissance à ch</w:t>
      </w:r>
      <w:r w:rsidRPr="00675642">
        <w:t>a</w:t>
      </w:r>
      <w:r w:rsidRPr="00675642">
        <w:t>que nouvelle étape de sa glorieuse carrière</w:t>
      </w:r>
      <w:r w:rsidR="00EE5875">
        <w:t xml:space="preserve">. </w:t>
      </w:r>
      <w:r w:rsidRPr="00675642">
        <w:t>Il y en avait plein des tables</w:t>
      </w:r>
      <w:r w:rsidR="00EE5875">
        <w:t xml:space="preserve">, </w:t>
      </w:r>
      <w:r w:rsidRPr="00675642">
        <w:t xml:space="preserve">au moins </w:t>
      </w:r>
      <w:r w:rsidR="00EE5875" w:rsidRPr="00675642">
        <w:t>1</w:t>
      </w:r>
      <w:r w:rsidR="00EE5875">
        <w:t>.</w:t>
      </w:r>
      <w:r w:rsidR="00EE5875" w:rsidRPr="00675642">
        <w:t>5</w:t>
      </w:r>
      <w:r w:rsidRPr="00675642">
        <w:t>00 objets de fonderie d</w:t>
      </w:r>
      <w:r w:rsidR="00EE5875">
        <w:t>’</w:t>
      </w:r>
      <w:r w:rsidRPr="00675642">
        <w:t>art et</w:t>
      </w:r>
      <w:r w:rsidR="00EE5875">
        <w:t xml:space="preserve">, </w:t>
      </w:r>
      <w:r w:rsidRPr="00675642">
        <w:t>chose c</w:t>
      </w:r>
      <w:r w:rsidRPr="00675642">
        <w:t>u</w:t>
      </w:r>
      <w:r w:rsidRPr="00675642">
        <w:t>rieuse</w:t>
      </w:r>
      <w:r w:rsidR="00EE5875">
        <w:t xml:space="preserve">, </w:t>
      </w:r>
      <w:r w:rsidRPr="00675642">
        <w:t>pour la plupart</w:t>
      </w:r>
      <w:r w:rsidR="00EE5875">
        <w:t xml:space="preserve">, </w:t>
      </w:r>
      <w:r w:rsidRPr="00675642">
        <w:t>des encriers monumentaux</w:t>
      </w:r>
      <w:r w:rsidR="00EE5875">
        <w:t xml:space="preserve">. </w:t>
      </w:r>
      <w:r w:rsidRPr="00675642">
        <w:t>Des encriers de bronze ou d</w:t>
      </w:r>
      <w:r w:rsidR="00EE5875">
        <w:t>’</w:t>
      </w:r>
      <w:r w:rsidRPr="00675642">
        <w:t>airain</w:t>
      </w:r>
      <w:r w:rsidR="00EE5875">
        <w:t xml:space="preserve">, </w:t>
      </w:r>
      <w:r w:rsidRPr="00675642">
        <w:t>des encriers en or ou en argent</w:t>
      </w:r>
      <w:r w:rsidR="00EE5875">
        <w:t xml:space="preserve">, </w:t>
      </w:r>
      <w:r w:rsidRPr="00675642">
        <w:t>des e</w:t>
      </w:r>
      <w:r w:rsidRPr="00675642">
        <w:t>n</w:t>
      </w:r>
      <w:r w:rsidRPr="00675642">
        <w:t>criers en galuchat</w:t>
      </w:r>
      <w:r w:rsidR="00EE5875">
        <w:t xml:space="preserve">, </w:t>
      </w:r>
      <w:r w:rsidRPr="00675642">
        <w:t>des encriers en maroquin</w:t>
      </w:r>
      <w:r w:rsidR="00EE5875">
        <w:t xml:space="preserve">, </w:t>
      </w:r>
      <w:r w:rsidRPr="00675642">
        <w:t>des encriers Bouddha</w:t>
      </w:r>
      <w:r w:rsidR="00EE5875">
        <w:t xml:space="preserve">, </w:t>
      </w:r>
      <w:r w:rsidRPr="00675642">
        <w:t>des encriers lion</w:t>
      </w:r>
      <w:r w:rsidR="00EE5875">
        <w:t xml:space="preserve">, </w:t>
      </w:r>
      <w:r w:rsidRPr="00675642">
        <w:t>des encriers fer à cheval</w:t>
      </w:r>
      <w:r w:rsidR="00EE5875">
        <w:t xml:space="preserve">, </w:t>
      </w:r>
      <w:r w:rsidRPr="00675642">
        <w:t>des e</w:t>
      </w:r>
      <w:r w:rsidRPr="00675642">
        <w:t>n</w:t>
      </w:r>
      <w:r w:rsidRPr="00675642">
        <w:t>criers porte-bonheur</w:t>
      </w:r>
      <w:r w:rsidR="00EE5875">
        <w:t xml:space="preserve">, </w:t>
      </w:r>
      <w:r w:rsidRPr="00675642">
        <w:t>des encriers locomotive</w:t>
      </w:r>
      <w:r w:rsidR="00EE5875">
        <w:t xml:space="preserve">, </w:t>
      </w:r>
      <w:r w:rsidRPr="00675642">
        <w:t>tender</w:t>
      </w:r>
      <w:r w:rsidR="00EE5875">
        <w:t xml:space="preserve">, </w:t>
      </w:r>
      <w:r w:rsidRPr="00675642">
        <w:t>fourgon-postal</w:t>
      </w:r>
      <w:r w:rsidR="00EE5875">
        <w:t xml:space="preserve">, </w:t>
      </w:r>
      <w:proofErr w:type="spellStart"/>
      <w:r w:rsidRPr="00675642">
        <w:t>wagon-lits</w:t>
      </w:r>
      <w:proofErr w:type="spellEnd"/>
      <w:r w:rsidR="00EE5875">
        <w:t xml:space="preserve">, </w:t>
      </w:r>
      <w:r w:rsidRPr="00675642">
        <w:t>des encriers en forme de tour</w:t>
      </w:r>
      <w:r w:rsidR="00EE5875">
        <w:t xml:space="preserve">, </w:t>
      </w:r>
      <w:r w:rsidRPr="00675642">
        <w:t>de pont</w:t>
      </w:r>
      <w:r w:rsidR="00EE5875">
        <w:t xml:space="preserve">, </w:t>
      </w:r>
      <w:r w:rsidRPr="00675642">
        <w:t>de chaudière</w:t>
      </w:r>
      <w:r w:rsidR="00EE5875">
        <w:t xml:space="preserve">, </w:t>
      </w:r>
      <w:r w:rsidRPr="00675642">
        <w:t>de gare</w:t>
      </w:r>
      <w:r w:rsidR="00EE5875">
        <w:t xml:space="preserve">, </w:t>
      </w:r>
      <w:r w:rsidRPr="00675642">
        <w:t>de sémaphore</w:t>
      </w:r>
      <w:r w:rsidR="00EE5875">
        <w:t xml:space="preserve">, </w:t>
      </w:r>
      <w:r w:rsidRPr="00675642">
        <w:t xml:space="preserve">de </w:t>
      </w:r>
      <w:proofErr w:type="spellStart"/>
      <w:r w:rsidRPr="00675642">
        <w:t>château-d</w:t>
      </w:r>
      <w:r w:rsidR="00EE5875">
        <w:t>’</w:t>
      </w:r>
      <w:r w:rsidRPr="00675642">
        <w:t>eau</w:t>
      </w:r>
      <w:proofErr w:type="spellEnd"/>
      <w:r w:rsidR="00EE5875">
        <w:t xml:space="preserve">, </w:t>
      </w:r>
      <w:r w:rsidRPr="00675642">
        <w:t>des e</w:t>
      </w:r>
      <w:r w:rsidRPr="00675642">
        <w:t>n</w:t>
      </w:r>
      <w:r w:rsidRPr="00675642">
        <w:t>criers composés de groupes de femmes nues</w:t>
      </w:r>
      <w:r w:rsidR="00EE5875">
        <w:t xml:space="preserve">, </w:t>
      </w:r>
      <w:r w:rsidRPr="00675642">
        <w:t>d</w:t>
      </w:r>
      <w:r w:rsidR="00EE5875">
        <w:t>’</w:t>
      </w:r>
      <w:r w:rsidRPr="00675642">
        <w:t>armes compl</w:t>
      </w:r>
      <w:r w:rsidRPr="00675642">
        <w:t>i</w:t>
      </w:r>
      <w:r w:rsidRPr="00675642">
        <w:t>quées</w:t>
      </w:r>
      <w:r w:rsidR="00EE5875">
        <w:t xml:space="preserve">, </w:t>
      </w:r>
      <w:r w:rsidRPr="00675642">
        <w:t>de coquillages</w:t>
      </w:r>
      <w:r w:rsidR="00EE5875">
        <w:t xml:space="preserve">, </w:t>
      </w:r>
      <w:r w:rsidRPr="00675642">
        <w:t>de cristaux</w:t>
      </w:r>
      <w:r w:rsidR="00EE5875">
        <w:t xml:space="preserve">, </w:t>
      </w:r>
      <w:r w:rsidRPr="00675642">
        <w:t>de pépites</w:t>
      </w:r>
      <w:r w:rsidR="00EE5875">
        <w:t xml:space="preserve">, </w:t>
      </w:r>
      <w:r w:rsidRPr="00675642">
        <w:t>de boulons</w:t>
      </w:r>
      <w:r w:rsidR="00EE5875">
        <w:t xml:space="preserve">, </w:t>
      </w:r>
      <w:r w:rsidRPr="00675642">
        <w:t>su</w:t>
      </w:r>
      <w:r w:rsidRPr="00675642">
        <w:t>r</w:t>
      </w:r>
      <w:r w:rsidRPr="00675642">
        <w:t>montés de bustes de chefs d</w:t>
      </w:r>
      <w:r w:rsidR="00EE5875">
        <w:t>’</w:t>
      </w:r>
      <w:r w:rsidRPr="00675642">
        <w:t>État</w:t>
      </w:r>
      <w:r w:rsidR="00EE5875">
        <w:t xml:space="preserve">, </w:t>
      </w:r>
      <w:r w:rsidRPr="00675642">
        <w:t>de statues</w:t>
      </w:r>
      <w:r w:rsidR="00EE5875">
        <w:t xml:space="preserve">, </w:t>
      </w:r>
      <w:r w:rsidRPr="00675642">
        <w:t>ornés d</w:t>
      </w:r>
      <w:r w:rsidR="00EE5875">
        <w:t>’</w:t>
      </w:r>
      <w:r w:rsidRPr="00675642">
        <w:t>insignes corporatifs</w:t>
      </w:r>
      <w:r w:rsidR="00EE5875">
        <w:t xml:space="preserve">, </w:t>
      </w:r>
      <w:r w:rsidRPr="00675642">
        <w:t>d</w:t>
      </w:r>
      <w:r w:rsidR="00EE5875">
        <w:t>’</w:t>
      </w:r>
      <w:r w:rsidRPr="00675642">
        <w:t>emblèmes de sociétés</w:t>
      </w:r>
      <w:r w:rsidR="00EE5875">
        <w:t xml:space="preserve">, </w:t>
      </w:r>
      <w:r w:rsidRPr="00675642">
        <w:t>d</w:t>
      </w:r>
      <w:r w:rsidR="00EE5875">
        <w:t>’</w:t>
      </w:r>
      <w:r w:rsidRPr="00675642">
        <w:t>écussons communaux</w:t>
      </w:r>
      <w:r w:rsidR="00EE5875">
        <w:t xml:space="preserve">, </w:t>
      </w:r>
      <w:r w:rsidRPr="00675642">
        <w:t>de devises</w:t>
      </w:r>
      <w:r w:rsidR="00EE5875">
        <w:t xml:space="preserve">, </w:t>
      </w:r>
      <w:r w:rsidRPr="00675642">
        <w:t>de palmes</w:t>
      </w:r>
      <w:r w:rsidR="00EE5875">
        <w:t xml:space="preserve">, </w:t>
      </w:r>
      <w:r w:rsidRPr="00675642">
        <w:t>de couronnes</w:t>
      </w:r>
      <w:r w:rsidR="00EE5875">
        <w:t xml:space="preserve">, </w:t>
      </w:r>
      <w:r w:rsidRPr="00675642">
        <w:t>de victoires</w:t>
      </w:r>
      <w:r w:rsidR="00EE5875">
        <w:t xml:space="preserve">, </w:t>
      </w:r>
      <w:r w:rsidRPr="00675642">
        <w:t>de roues dentées</w:t>
      </w:r>
      <w:r w:rsidR="00EE5875">
        <w:t xml:space="preserve">, </w:t>
      </w:r>
      <w:r w:rsidRPr="00675642">
        <w:t>d</w:t>
      </w:r>
      <w:r w:rsidR="00EE5875">
        <w:t>’</w:t>
      </w:r>
      <w:r w:rsidRPr="00675642">
        <w:t>enclumes</w:t>
      </w:r>
      <w:r w:rsidR="00EE5875">
        <w:t xml:space="preserve">, </w:t>
      </w:r>
      <w:r w:rsidRPr="00675642">
        <w:t>de pinces et de marteaux</w:t>
      </w:r>
      <w:r w:rsidR="00EE5875">
        <w:t>.</w:t>
      </w:r>
    </w:p>
    <w:p w14:paraId="152631C1" w14:textId="77777777" w:rsidR="00EE5875" w:rsidRDefault="00457E89" w:rsidP="00457E89">
      <w:r w:rsidRPr="00675642">
        <w:t>J</w:t>
      </w:r>
      <w:r w:rsidR="00EE5875">
        <w:t>’</w:t>
      </w:r>
      <w:r w:rsidRPr="00675642">
        <w:t>étais en train de déchiffrer les inscriptions commémor</w:t>
      </w:r>
      <w:r w:rsidRPr="00675642">
        <w:t>a</w:t>
      </w:r>
      <w:r w:rsidRPr="00675642">
        <w:t>tives dont</w:t>
      </w:r>
      <w:r w:rsidR="00EE5875">
        <w:t xml:space="preserve">, </w:t>
      </w:r>
      <w:r w:rsidRPr="00675642">
        <w:t>tels que des piédestaux</w:t>
      </w:r>
      <w:r w:rsidR="00EE5875">
        <w:t xml:space="preserve">, </w:t>
      </w:r>
      <w:r w:rsidRPr="00675642">
        <w:t>ces encriers d</w:t>
      </w:r>
      <w:r w:rsidR="00EE5875">
        <w:t>’</w:t>
      </w:r>
      <w:r w:rsidRPr="00675642">
        <w:t>honneur étaient surchargés sur leurs quatre faces</w:t>
      </w:r>
      <w:r w:rsidR="00EE5875">
        <w:t xml:space="preserve"> ; </w:t>
      </w:r>
      <w:r w:rsidRPr="00675642">
        <w:t>les débardeurs de Santa-</w:t>
      </w:r>
      <w:proofErr w:type="spellStart"/>
      <w:r w:rsidRPr="00675642">
        <w:t>Fé</w:t>
      </w:r>
      <w:proofErr w:type="spellEnd"/>
      <w:r w:rsidR="00EE5875">
        <w:t xml:space="preserve">, </w:t>
      </w:r>
      <w:r w:rsidRPr="00675642">
        <w:t>les employés de la gare de Bécon-les-Bruyères</w:t>
      </w:r>
      <w:r w:rsidR="00EE5875">
        <w:t xml:space="preserve">, </w:t>
      </w:r>
      <w:r w:rsidRPr="00675642">
        <w:t>le co</w:t>
      </w:r>
      <w:r w:rsidRPr="00675642">
        <w:t>n</w:t>
      </w:r>
      <w:r w:rsidRPr="00675642">
        <w:t>seil municipal de Winnipeg</w:t>
      </w:r>
      <w:r w:rsidR="00EE5875">
        <w:t xml:space="preserve">, </w:t>
      </w:r>
      <w:r w:rsidRPr="00675642">
        <w:t>des Canadiens-Français</w:t>
      </w:r>
      <w:r w:rsidR="00EE5875">
        <w:t xml:space="preserve">, </w:t>
      </w:r>
      <w:r w:rsidRPr="00675642">
        <w:t>des Esp</w:t>
      </w:r>
      <w:r w:rsidRPr="00675642">
        <w:t>a</w:t>
      </w:r>
      <w:r w:rsidRPr="00675642">
        <w:t>gnols</w:t>
      </w:r>
      <w:r w:rsidR="00EE5875">
        <w:t xml:space="preserve">, </w:t>
      </w:r>
      <w:r w:rsidRPr="00675642">
        <w:t>des Anglais</w:t>
      </w:r>
      <w:r w:rsidR="00EE5875">
        <w:t xml:space="preserve">, </w:t>
      </w:r>
      <w:r w:rsidRPr="00675642">
        <w:t>des Allemands</w:t>
      </w:r>
      <w:r w:rsidR="00EE5875">
        <w:t xml:space="preserve">, </w:t>
      </w:r>
      <w:r w:rsidRPr="00675642">
        <w:t>des Brésiliens avaient tenu à y faire graver leurs signatures</w:t>
      </w:r>
      <w:r w:rsidR="00EE5875">
        <w:t xml:space="preserve">, </w:t>
      </w:r>
      <w:r w:rsidRPr="00675642">
        <w:t>et je m</w:t>
      </w:r>
      <w:r w:rsidR="00EE5875">
        <w:t>’</w:t>
      </w:r>
      <w:r w:rsidRPr="00675642">
        <w:t>ébahissais du grand no</w:t>
      </w:r>
      <w:r w:rsidRPr="00675642">
        <w:t>m</w:t>
      </w:r>
      <w:r w:rsidRPr="00675642">
        <w:t>bre d</w:t>
      </w:r>
      <w:r w:rsidR="00EE5875">
        <w:t>’</w:t>
      </w:r>
      <w:r w:rsidRPr="00675642">
        <w:t>hommages en russe</w:t>
      </w:r>
      <w:r w:rsidR="00EE5875">
        <w:t xml:space="preserve">, </w:t>
      </w:r>
      <w:r w:rsidRPr="00675642">
        <w:t>grec</w:t>
      </w:r>
      <w:r w:rsidR="00EE5875">
        <w:t xml:space="preserve">, </w:t>
      </w:r>
      <w:r w:rsidRPr="00675642">
        <w:t>turc</w:t>
      </w:r>
      <w:r w:rsidR="00EE5875">
        <w:t xml:space="preserve">, </w:t>
      </w:r>
      <w:r w:rsidRPr="00675642">
        <w:t>arabe</w:t>
      </w:r>
      <w:r w:rsidR="00EE5875">
        <w:t xml:space="preserve">, </w:t>
      </w:r>
      <w:r w:rsidRPr="00675642">
        <w:t>chinois</w:t>
      </w:r>
      <w:r w:rsidR="00EE5875">
        <w:t xml:space="preserve">, </w:t>
      </w:r>
      <w:r w:rsidRPr="00675642">
        <w:t>copte que je n</w:t>
      </w:r>
      <w:r w:rsidR="00EE5875">
        <w:t>’</w:t>
      </w:r>
      <w:r w:rsidRPr="00675642">
        <w:t>arrivais pas à comprendre</w:t>
      </w:r>
      <w:r w:rsidR="00EE5875">
        <w:t xml:space="preserve">, </w:t>
      </w:r>
      <w:r w:rsidRPr="00675642">
        <w:t>quand Max me mit sa grosse patte sur l</w:t>
      </w:r>
      <w:r w:rsidR="00EE5875">
        <w:t>’</w:t>
      </w:r>
      <w:r w:rsidRPr="00675642">
        <w:t>épaule</w:t>
      </w:r>
      <w:r w:rsidR="00EE5875">
        <w:t>.</w:t>
      </w:r>
    </w:p>
    <w:p w14:paraId="045BBF24" w14:textId="77777777" w:rsidR="00EE5875" w:rsidRDefault="00457E89" w:rsidP="00457E89">
      <w:r w:rsidRPr="00675642">
        <w:t>Je crus m</w:t>
      </w:r>
      <w:r w:rsidR="00EE5875">
        <w:t>’</w:t>
      </w:r>
      <w:r w:rsidRPr="00675642">
        <w:t>évanouir de saisissement</w:t>
      </w:r>
      <w:r w:rsidR="00EE5875">
        <w:t xml:space="preserve">. </w:t>
      </w:r>
      <w:r w:rsidRPr="00675642">
        <w:t>C</w:t>
      </w:r>
      <w:r w:rsidR="00EE5875">
        <w:t>’</w:t>
      </w:r>
      <w:r w:rsidRPr="00675642">
        <w:t>était l</w:t>
      </w:r>
      <w:r w:rsidR="00EE5875">
        <w:t>’</w:t>
      </w:r>
      <w:r w:rsidRPr="00675642">
        <w:t>heure</w:t>
      </w:r>
      <w:r w:rsidR="00EE5875">
        <w:t xml:space="preserve">. </w:t>
      </w:r>
      <w:r w:rsidRPr="00675642">
        <w:t>Je d</w:t>
      </w:r>
      <w:r w:rsidRPr="00675642">
        <w:t>e</w:t>
      </w:r>
      <w:r w:rsidRPr="00675642">
        <w:t>vais parler</w:t>
      </w:r>
      <w:r w:rsidR="00EE5875">
        <w:t>.</w:t>
      </w:r>
    </w:p>
    <w:p w14:paraId="4A817A8D" w14:textId="77777777" w:rsidR="00EE5875" w:rsidRDefault="00EE5875" w:rsidP="00457E89">
      <w:r>
        <w:lastRenderedPageBreak/>
        <w:t>— </w:t>
      </w:r>
      <w:r w:rsidR="00457E89" w:rsidRPr="00675642">
        <w:t>Est-ce que vous ne voulez pas que je vous apporte aussi ma collection de décorations</w:t>
      </w:r>
      <w:r>
        <w:t xml:space="preserve">, </w:t>
      </w:r>
      <w:r w:rsidR="00457E89" w:rsidRPr="00675642">
        <w:t>de titres</w:t>
      </w:r>
      <w:r>
        <w:t xml:space="preserve">, </w:t>
      </w:r>
      <w:r w:rsidR="00457E89" w:rsidRPr="00675642">
        <w:t>de diplômes</w:t>
      </w:r>
      <w:r>
        <w:t xml:space="preserve"> ? </w:t>
      </w:r>
      <w:r w:rsidR="00457E89" w:rsidRPr="00675642">
        <w:t>Sacré fa</w:t>
      </w:r>
      <w:r w:rsidR="00457E89" w:rsidRPr="00675642">
        <w:t>r</w:t>
      </w:r>
      <w:r w:rsidR="00457E89" w:rsidRPr="00675642">
        <w:t>ceur</w:t>
      </w:r>
      <w:r>
        <w:t xml:space="preserve">, </w:t>
      </w:r>
      <w:r w:rsidR="00457E89" w:rsidRPr="00675642">
        <w:t>qu</w:t>
      </w:r>
      <w:r>
        <w:t>’</w:t>
      </w:r>
      <w:r w:rsidR="00457E89" w:rsidRPr="00675642">
        <w:t>est-ce que vous fichiez-là et comment va le cinéma</w:t>
      </w:r>
      <w:r>
        <w:t> ?</w:t>
      </w:r>
    </w:p>
    <w:p w14:paraId="1C19CADF" w14:textId="77777777" w:rsidR="00EE5875" w:rsidRDefault="00EE5875" w:rsidP="00457E89">
      <w:r>
        <w:t>— </w:t>
      </w:r>
      <w:r w:rsidR="00457E89" w:rsidRPr="00675642">
        <w:t>Oh</w:t>
      </w:r>
      <w:r>
        <w:t xml:space="preserve"> !… </w:t>
      </w:r>
      <w:r w:rsidR="00457E89" w:rsidRPr="00675642">
        <w:t>Max</w:t>
      </w:r>
      <w:r>
        <w:t xml:space="preserve">…, </w:t>
      </w:r>
      <w:r w:rsidR="00457E89" w:rsidRPr="00675642">
        <w:t>il y a longtemps que j</w:t>
      </w:r>
      <w:r>
        <w:t>’</w:t>
      </w:r>
      <w:r w:rsidR="00457E89" w:rsidRPr="00675642">
        <w:t>ai liquidé tout ça</w:t>
      </w:r>
      <w:r>
        <w:t xml:space="preserve">… </w:t>
      </w:r>
      <w:r w:rsidR="00457E89" w:rsidRPr="00675642">
        <w:t>Je</w:t>
      </w:r>
      <w:r>
        <w:t>…</w:t>
      </w:r>
    </w:p>
    <w:p w14:paraId="2326538D" w14:textId="77777777" w:rsidR="00EE5875" w:rsidRDefault="00EE5875" w:rsidP="00457E89">
      <w:r>
        <w:t>— </w:t>
      </w:r>
      <w:r w:rsidR="00457E89" w:rsidRPr="00675642">
        <w:t>Alors</w:t>
      </w:r>
      <w:r>
        <w:t xml:space="preserve">, </w:t>
      </w:r>
      <w:r w:rsidR="00457E89" w:rsidRPr="00675642">
        <w:t>c</w:t>
      </w:r>
      <w:r>
        <w:t>’</w:t>
      </w:r>
      <w:r w:rsidR="00457E89" w:rsidRPr="00675642">
        <w:t>est pourquoi on n</w:t>
      </w:r>
      <w:r>
        <w:t>’</w:t>
      </w:r>
      <w:r w:rsidR="00457E89" w:rsidRPr="00675642">
        <w:t>entend plus parler de vous dans les journaux</w:t>
      </w:r>
      <w:r>
        <w:t xml:space="preserve"> ! </w:t>
      </w:r>
      <w:r w:rsidR="00457E89" w:rsidRPr="00675642">
        <w:t>Mais</w:t>
      </w:r>
      <w:r>
        <w:t xml:space="preserve">, </w:t>
      </w:r>
      <w:r w:rsidR="00457E89" w:rsidRPr="00675642">
        <w:t>ne vous l</w:t>
      </w:r>
      <w:r>
        <w:t>’</w:t>
      </w:r>
      <w:r w:rsidR="00457E89" w:rsidRPr="00675642">
        <w:t>avais-je pas annoncé</w:t>
      </w:r>
      <w:r>
        <w:t xml:space="preserve">, </w:t>
      </w:r>
      <w:r w:rsidR="00457E89" w:rsidRPr="00675642">
        <w:t>hein</w:t>
      </w:r>
      <w:r>
        <w:t xml:space="preserve">, </w:t>
      </w:r>
      <w:r w:rsidR="00457E89" w:rsidRPr="00675642">
        <w:t>dès le début</w:t>
      </w:r>
      <w:r>
        <w:t xml:space="preserve"> ? </w:t>
      </w:r>
      <w:r w:rsidR="00457E89" w:rsidRPr="00675642">
        <w:t>s</w:t>
      </w:r>
      <w:r>
        <w:t>’</w:t>
      </w:r>
      <w:r w:rsidR="00457E89" w:rsidRPr="00675642">
        <w:t>écria-t-il triomphant</w:t>
      </w:r>
      <w:r>
        <w:t xml:space="preserve">. </w:t>
      </w:r>
      <w:r w:rsidR="00457E89" w:rsidRPr="00675642">
        <w:t>Croyez-moi</w:t>
      </w:r>
      <w:r>
        <w:t xml:space="preserve">, </w:t>
      </w:r>
      <w:r w:rsidR="00457E89" w:rsidRPr="00675642">
        <w:t>il n</w:t>
      </w:r>
      <w:r>
        <w:t>’</w:t>
      </w:r>
      <w:r w:rsidR="00457E89" w:rsidRPr="00675642">
        <w:t>y a que Hollywood pour une vedette qui</w:t>
      </w:r>
      <w:r>
        <w:t>…</w:t>
      </w:r>
    </w:p>
    <w:p w14:paraId="4F58BBE7" w14:textId="77777777" w:rsidR="00EE5875" w:rsidRDefault="00EE5875" w:rsidP="00457E89">
      <w:r>
        <w:t>— </w:t>
      </w:r>
      <w:r w:rsidR="00457E89" w:rsidRPr="00675642">
        <w:t>Mais</w:t>
      </w:r>
      <w:r>
        <w:t xml:space="preserve">, </w:t>
      </w:r>
      <w:r w:rsidR="00457E89" w:rsidRPr="00675642">
        <w:t>Max</w:t>
      </w:r>
      <w:r>
        <w:t xml:space="preserve">, </w:t>
      </w:r>
      <w:r w:rsidR="00457E89" w:rsidRPr="00675642">
        <w:t>je</w:t>
      </w:r>
      <w:r>
        <w:t>…</w:t>
      </w:r>
    </w:p>
    <w:p w14:paraId="5C13A367" w14:textId="77777777" w:rsidR="00EE5875" w:rsidRDefault="00EE5875" w:rsidP="00457E89">
      <w:r>
        <w:t>— </w:t>
      </w:r>
      <w:r w:rsidR="00457E89" w:rsidRPr="00675642">
        <w:t>Je vous emmène</w:t>
      </w:r>
      <w:r>
        <w:t xml:space="preserve">, </w:t>
      </w:r>
      <w:r w:rsidR="00457E89" w:rsidRPr="00675642">
        <w:t>n</w:t>
      </w:r>
      <w:r>
        <w:t>’</w:t>
      </w:r>
      <w:r w:rsidR="00457E89" w:rsidRPr="00675642">
        <w:t>est-ce pas</w:t>
      </w:r>
      <w:r>
        <w:t xml:space="preserve">, </w:t>
      </w:r>
      <w:r w:rsidR="00457E89" w:rsidRPr="00675642">
        <w:t>vous venez dîner à la ma</w:t>
      </w:r>
      <w:r w:rsidR="00457E89" w:rsidRPr="00675642">
        <w:t>i</w:t>
      </w:r>
      <w:r w:rsidR="00457E89" w:rsidRPr="00675642">
        <w:t>son</w:t>
      </w:r>
      <w:r>
        <w:t> ?</w:t>
      </w:r>
    </w:p>
    <w:p w14:paraId="13398482" w14:textId="77777777" w:rsidR="00EE5875" w:rsidRDefault="00EE5875" w:rsidP="00457E89">
      <w:r>
        <w:t>— </w:t>
      </w:r>
      <w:r w:rsidR="00457E89" w:rsidRPr="00675642">
        <w:t>Impossible</w:t>
      </w:r>
      <w:r>
        <w:t xml:space="preserve">, </w:t>
      </w:r>
      <w:r w:rsidR="00457E89" w:rsidRPr="00675642">
        <w:t>Max</w:t>
      </w:r>
      <w:r>
        <w:t xml:space="preserve">, </w:t>
      </w:r>
      <w:r w:rsidR="00457E89" w:rsidRPr="00675642">
        <w:t>non</w:t>
      </w:r>
      <w:r>
        <w:t xml:space="preserve">, </w:t>
      </w:r>
      <w:r w:rsidR="00457E89" w:rsidRPr="00675642">
        <w:t>je</w:t>
      </w:r>
      <w:r>
        <w:t xml:space="preserve">… </w:t>
      </w:r>
      <w:r w:rsidR="00457E89" w:rsidRPr="00675642">
        <w:t>je repars tout de suite</w:t>
      </w:r>
      <w:r>
        <w:t xml:space="preserve">… </w:t>
      </w:r>
      <w:r w:rsidR="00457E89" w:rsidRPr="00675642">
        <w:t>ma voiture est en bas</w:t>
      </w:r>
      <w:r>
        <w:t xml:space="preserve">, </w:t>
      </w:r>
      <w:r w:rsidR="00457E89" w:rsidRPr="00675642">
        <w:t>je</w:t>
      </w:r>
      <w:r>
        <w:t xml:space="preserve">… </w:t>
      </w:r>
      <w:r w:rsidR="00457E89" w:rsidRPr="00675642">
        <w:t>je</w:t>
      </w:r>
      <w:r>
        <w:t>…</w:t>
      </w:r>
    </w:p>
    <w:p w14:paraId="484619AE" w14:textId="77777777" w:rsidR="00EE5875" w:rsidRDefault="00EE5875" w:rsidP="00457E89">
      <w:r>
        <w:t>— </w:t>
      </w:r>
      <w:r w:rsidR="00457E89" w:rsidRPr="00675642">
        <w:t>Ce n</w:t>
      </w:r>
      <w:r>
        <w:t>’</w:t>
      </w:r>
      <w:r w:rsidR="00457E89" w:rsidRPr="00675642">
        <w:t>est pas celle de l</w:t>
      </w:r>
      <w:r>
        <w:t>’</w:t>
      </w:r>
      <w:r w:rsidR="00457E89" w:rsidRPr="00675642">
        <w:t>Armistice</w:t>
      </w:r>
      <w:r>
        <w:t xml:space="preserve">, </w:t>
      </w:r>
      <w:r w:rsidR="00457E89" w:rsidRPr="00675642">
        <w:t>au moins</w:t>
      </w:r>
      <w:r>
        <w:t xml:space="preserve"> ? </w:t>
      </w:r>
      <w:r w:rsidR="00457E89" w:rsidRPr="00675642">
        <w:t>et Max d</w:t>
      </w:r>
      <w:r>
        <w:t>’</w:t>
      </w:r>
      <w:r w:rsidR="00457E89" w:rsidRPr="00675642">
        <w:t>éclater bruyamment de rire</w:t>
      </w:r>
      <w:r>
        <w:t>.</w:t>
      </w:r>
    </w:p>
    <w:p w14:paraId="68F31AF5" w14:textId="77777777" w:rsidR="00EE5875" w:rsidRDefault="00EE5875" w:rsidP="00457E89">
      <w:r>
        <w:t>— </w:t>
      </w:r>
      <w:r w:rsidR="00457E89" w:rsidRPr="00675642">
        <w:t>Mais</w:t>
      </w:r>
      <w:r>
        <w:t xml:space="preserve">, </w:t>
      </w:r>
      <w:r w:rsidR="00457E89" w:rsidRPr="00675642">
        <w:t>qu</w:t>
      </w:r>
      <w:r>
        <w:t>’</w:t>
      </w:r>
      <w:r w:rsidR="00457E89" w:rsidRPr="00675642">
        <w:t>est-ce que vous avez</w:t>
      </w:r>
      <w:r>
        <w:t xml:space="preserve"> ? </w:t>
      </w:r>
      <w:r w:rsidR="00457E89" w:rsidRPr="00675642">
        <w:t>me demanda-t-il so</w:t>
      </w:r>
      <w:r w:rsidR="00457E89" w:rsidRPr="00675642">
        <w:t>u</w:t>
      </w:r>
      <w:r w:rsidR="00457E89" w:rsidRPr="00675642">
        <w:t>dain</w:t>
      </w:r>
      <w:r>
        <w:t xml:space="preserve">. </w:t>
      </w:r>
      <w:r w:rsidR="00457E89" w:rsidRPr="00675642">
        <w:t>Je ne vous reconnais plus</w:t>
      </w:r>
      <w:r>
        <w:t>…</w:t>
      </w:r>
    </w:p>
    <w:p w14:paraId="21D0456A" w14:textId="77777777" w:rsidR="00EE5875" w:rsidRDefault="00EE5875" w:rsidP="00457E89">
      <w:r>
        <w:t xml:space="preserve">… </w:t>
      </w:r>
      <w:r w:rsidR="00457E89" w:rsidRPr="00675642">
        <w:t>Saloperie</w:t>
      </w:r>
      <w:r>
        <w:t xml:space="preserve">, </w:t>
      </w:r>
      <w:r w:rsidR="00457E89" w:rsidRPr="00675642">
        <w:t>je deviens complètement aveugle</w:t>
      </w:r>
      <w:r>
        <w:t xml:space="preserve">, </w:t>
      </w:r>
      <w:r w:rsidR="00457E89" w:rsidRPr="00675642">
        <w:t>grognait-il en m</w:t>
      </w:r>
      <w:r>
        <w:t>’</w:t>
      </w:r>
      <w:r w:rsidR="00457E89" w:rsidRPr="00675642">
        <w:t>entraînant sous le lustre</w:t>
      </w:r>
      <w:r>
        <w:t>.</w:t>
      </w:r>
    </w:p>
    <w:p w14:paraId="7FED0367" w14:textId="77777777" w:rsidR="00EE5875" w:rsidRDefault="00457E89" w:rsidP="00457E89">
      <w:r w:rsidRPr="00675642">
        <w:t>Puis</w:t>
      </w:r>
      <w:r w:rsidR="00EE5875">
        <w:t xml:space="preserve">, </w:t>
      </w:r>
      <w:r w:rsidRPr="00675642">
        <w:t>se penchant sur moi et me regardant de très près avec ses yeux morts</w:t>
      </w:r>
      <w:r w:rsidR="00EE5875">
        <w:t> :</w:t>
      </w:r>
    </w:p>
    <w:p w14:paraId="53BD707A" w14:textId="77777777" w:rsidR="00EE5875" w:rsidRDefault="00EE5875" w:rsidP="00457E89">
      <w:r>
        <w:t>— </w:t>
      </w:r>
      <w:r w:rsidR="00457E89" w:rsidRPr="00675642">
        <w:t>Ce que vous avez changé</w:t>
      </w:r>
      <w:r>
        <w:t xml:space="preserve"> ! </w:t>
      </w:r>
      <w:r w:rsidR="00457E89" w:rsidRPr="00675642">
        <w:t>qu</w:t>
      </w:r>
      <w:r>
        <w:t>’</w:t>
      </w:r>
      <w:r w:rsidR="00457E89" w:rsidRPr="00675642">
        <w:t>y a-t-il</w:t>
      </w:r>
      <w:r>
        <w:t> ?</w:t>
      </w:r>
    </w:p>
    <w:p w14:paraId="4131512D" w14:textId="6DBC72F3" w:rsidR="00EE5875" w:rsidRDefault="00EE5875" w:rsidP="00457E89">
      <w:r>
        <w:t>— </w:t>
      </w:r>
      <w:r w:rsidR="00457E89" w:rsidRPr="00675642">
        <w:t>Max</w:t>
      </w:r>
      <w:r>
        <w:t xml:space="preserve">… </w:t>
      </w:r>
      <w:r w:rsidR="00457E89" w:rsidRPr="00675642">
        <w:t>je voudrais</w:t>
      </w:r>
      <w:r>
        <w:t xml:space="preserve">… </w:t>
      </w:r>
      <w:r w:rsidR="00457E89" w:rsidRPr="00675642">
        <w:t>comment le dire</w:t>
      </w:r>
      <w:r>
        <w:t xml:space="preserve"> ?… </w:t>
      </w:r>
      <w:r w:rsidR="00457E89" w:rsidRPr="00675642">
        <w:t>je vous d</w:t>
      </w:r>
      <w:r w:rsidR="00457E89" w:rsidRPr="00675642">
        <w:t>e</w:t>
      </w:r>
      <w:r w:rsidR="00457E89" w:rsidRPr="00675642">
        <w:t>mande pardon</w:t>
      </w:r>
      <w:r>
        <w:t xml:space="preserve">, </w:t>
      </w:r>
      <w:r w:rsidR="00457E89" w:rsidRPr="00675642">
        <w:t>Max</w:t>
      </w:r>
      <w:r>
        <w:t xml:space="preserve">… </w:t>
      </w:r>
      <w:r w:rsidR="00457E89" w:rsidRPr="00675642">
        <w:t>je voudrais</w:t>
      </w:r>
      <w:r>
        <w:t xml:space="preserve">, </w:t>
      </w:r>
      <w:r w:rsidR="00457E89" w:rsidRPr="00675642">
        <w:t>je voudrais</w:t>
      </w:r>
      <w:r>
        <w:t xml:space="preserve">… </w:t>
      </w:r>
      <w:r w:rsidR="00457E89" w:rsidRPr="00675642">
        <w:t xml:space="preserve">Comment va </w:t>
      </w:r>
      <w:r>
        <w:t>M</w:t>
      </w:r>
      <w:r w:rsidRPr="00EE5875">
        <w:rPr>
          <w:vertAlign w:val="superscript"/>
        </w:rPr>
        <w:t>me</w:t>
      </w:r>
      <w:r>
        <w:t> </w:t>
      </w:r>
      <w:r w:rsidR="00457E89" w:rsidRPr="00675642">
        <w:t>Hyène</w:t>
      </w:r>
      <w:r>
        <w:t> ?</w:t>
      </w:r>
    </w:p>
    <w:p w14:paraId="6275A687" w14:textId="572F92E8" w:rsidR="00EE5875" w:rsidRDefault="00EE5875" w:rsidP="00457E89">
      <w:r>
        <w:lastRenderedPageBreak/>
        <w:t>— </w:t>
      </w:r>
      <w:r w:rsidR="00457E89" w:rsidRPr="00675642">
        <w:t>Tonnerre de dieu</w:t>
      </w:r>
      <w:r>
        <w:t xml:space="preserve">, </w:t>
      </w:r>
      <w:r w:rsidR="00457E89" w:rsidRPr="00675642">
        <w:t>ma parole</w:t>
      </w:r>
      <w:r>
        <w:t xml:space="preserve">, </w:t>
      </w:r>
      <w:r w:rsidR="00457E89" w:rsidRPr="00675642">
        <w:t>mais vous êtes fou</w:t>
      </w:r>
      <w:r>
        <w:t xml:space="preserve"> ? </w:t>
      </w:r>
      <w:r w:rsidR="00457E89" w:rsidRPr="00675642">
        <w:t>s</w:t>
      </w:r>
      <w:r>
        <w:t>’</w:t>
      </w:r>
      <w:r w:rsidR="00457E89" w:rsidRPr="00675642">
        <w:t>écria Max en me serrant les poignets</w:t>
      </w:r>
      <w:r>
        <w:t xml:space="preserve">. </w:t>
      </w:r>
      <w:r w:rsidR="00457E89" w:rsidRPr="00675642">
        <w:t>C</w:t>
      </w:r>
      <w:r>
        <w:t>’</w:t>
      </w:r>
      <w:r w:rsidR="00457E89" w:rsidRPr="00675642">
        <w:t>est bien la première fois qu</w:t>
      </w:r>
      <w:r>
        <w:t>’</w:t>
      </w:r>
      <w:r w:rsidR="00457E89" w:rsidRPr="00675642">
        <w:t>un ami</w:t>
      </w:r>
      <w:r>
        <w:t xml:space="preserve">, </w:t>
      </w:r>
      <w:r w:rsidR="00457E89" w:rsidRPr="00675642">
        <w:t>qu</w:t>
      </w:r>
      <w:r>
        <w:t>’</w:t>
      </w:r>
      <w:r w:rsidR="00457E89" w:rsidRPr="00675642">
        <w:t xml:space="preserve">un ami me demande des nouvelles de la santé de </w:t>
      </w:r>
      <w:r>
        <w:t>M</w:t>
      </w:r>
      <w:r w:rsidRPr="00EE5875">
        <w:rPr>
          <w:vertAlign w:val="superscript"/>
        </w:rPr>
        <w:t>me</w:t>
      </w:r>
      <w:r>
        <w:t> </w:t>
      </w:r>
      <w:r w:rsidR="00457E89" w:rsidRPr="00675642">
        <w:t>Hyène</w:t>
      </w:r>
      <w:r>
        <w:t xml:space="preserve"> ! </w:t>
      </w:r>
      <w:r w:rsidR="00457E89" w:rsidRPr="00675642">
        <w:t>Je vous remercie d</w:t>
      </w:r>
      <w:r>
        <w:t>’</w:t>
      </w:r>
      <w:r w:rsidR="00457E89" w:rsidRPr="00675642">
        <w:t>ailleurs</w:t>
      </w:r>
      <w:r>
        <w:t xml:space="preserve">, </w:t>
      </w:r>
      <w:r w:rsidR="00457E89" w:rsidRPr="00675642">
        <w:t>ajouta-t-il après avoir essuyé ses lunettes</w:t>
      </w:r>
      <w:r>
        <w:t xml:space="preserve">, </w:t>
      </w:r>
      <w:r w:rsidR="00457E89" w:rsidRPr="00675642">
        <w:t>je vous remercie</w:t>
      </w:r>
      <w:r>
        <w:t xml:space="preserve">, </w:t>
      </w:r>
      <w:r w:rsidR="00457E89" w:rsidRPr="00675642">
        <w:t>elle va très bien</w:t>
      </w:r>
      <w:r>
        <w:t xml:space="preserve">. </w:t>
      </w:r>
      <w:r w:rsidR="00457E89" w:rsidRPr="00675642">
        <w:t>Mais vous</w:t>
      </w:r>
      <w:r>
        <w:t xml:space="preserve">, </w:t>
      </w:r>
      <w:r w:rsidR="00457E89" w:rsidRPr="00675642">
        <w:t>qu</w:t>
      </w:r>
      <w:r>
        <w:t>’</w:t>
      </w:r>
      <w:r w:rsidR="00457E89" w:rsidRPr="00675642">
        <w:t>avez-vous</w:t>
      </w:r>
      <w:r>
        <w:t xml:space="preserve">, </w:t>
      </w:r>
      <w:r w:rsidR="00457E89" w:rsidRPr="00675642">
        <w:t>vous</w:t>
      </w:r>
      <w:r>
        <w:t xml:space="preserve">, </w:t>
      </w:r>
      <w:r w:rsidR="00457E89" w:rsidRPr="00675642">
        <w:t>dites</w:t>
      </w:r>
      <w:r>
        <w:t xml:space="preserve">, </w:t>
      </w:r>
      <w:r w:rsidR="00457E89" w:rsidRPr="00675642">
        <w:t>vous êtes malade</w:t>
      </w:r>
      <w:r>
        <w:t> ?</w:t>
      </w:r>
    </w:p>
    <w:p w14:paraId="672BBAD3" w14:textId="5DCF8338" w:rsidR="00EE5875" w:rsidRDefault="00EE5875" w:rsidP="00457E89">
      <w:r>
        <w:t>— </w:t>
      </w:r>
      <w:r w:rsidR="00457E89" w:rsidRPr="00675642">
        <w:t>Non</w:t>
      </w:r>
      <w:r>
        <w:t xml:space="preserve">… </w:t>
      </w:r>
      <w:r w:rsidR="00457E89" w:rsidRPr="00675642">
        <w:t>mais</w:t>
      </w:r>
      <w:r>
        <w:t xml:space="preserve">… </w:t>
      </w:r>
      <w:r w:rsidR="00457E89" w:rsidRPr="00675642">
        <w:t>je</w:t>
      </w:r>
      <w:r>
        <w:t xml:space="preserve">… </w:t>
      </w:r>
      <w:r w:rsidR="00457E89" w:rsidRPr="00675642">
        <w:t>la balance</w:t>
      </w:r>
      <w:r>
        <w:t>… M</w:t>
      </w:r>
      <w:r w:rsidRPr="00EE5875">
        <w:rPr>
          <w:vertAlign w:val="superscript"/>
        </w:rPr>
        <w:t>me</w:t>
      </w:r>
      <w:r>
        <w:t> </w:t>
      </w:r>
      <w:r w:rsidR="00457E89" w:rsidRPr="00675642">
        <w:t>Hy</w:t>
      </w:r>
      <w:r>
        <w:t>…</w:t>
      </w:r>
    </w:p>
    <w:p w14:paraId="2975739F" w14:textId="77777777" w:rsidR="00EE5875" w:rsidRDefault="00EE5875" w:rsidP="00457E89">
      <w:r>
        <w:t>— </w:t>
      </w:r>
      <w:r w:rsidR="00457E89" w:rsidRPr="00675642">
        <w:t>Assez plaisanté</w:t>
      </w:r>
      <w:r>
        <w:t xml:space="preserve">. </w:t>
      </w:r>
      <w:r w:rsidR="00457E89" w:rsidRPr="00675642">
        <w:t>Asseyez-vous là</w:t>
      </w:r>
      <w:r>
        <w:t xml:space="preserve">. </w:t>
      </w:r>
      <w:r w:rsidR="00457E89" w:rsidRPr="00675642">
        <w:t>Parlons sérieusement</w:t>
      </w:r>
      <w:r>
        <w:t xml:space="preserve">. </w:t>
      </w:r>
      <w:r w:rsidR="00457E89" w:rsidRPr="00675642">
        <w:t>Je vous écoute</w:t>
      </w:r>
      <w:r>
        <w:t xml:space="preserve">. </w:t>
      </w:r>
      <w:r w:rsidR="00457E89" w:rsidRPr="00675642">
        <w:t>C</w:t>
      </w:r>
      <w:r>
        <w:t>’</w:t>
      </w:r>
      <w:r w:rsidR="00457E89" w:rsidRPr="00675642">
        <w:t>est grave</w:t>
      </w:r>
      <w:r>
        <w:t xml:space="preserve">, </w:t>
      </w:r>
      <w:r w:rsidR="00457E89" w:rsidRPr="00675642">
        <w:t>hein</w:t>
      </w:r>
      <w:r>
        <w:t xml:space="preserve"> ? </w:t>
      </w:r>
      <w:r w:rsidR="00457E89" w:rsidRPr="00675642">
        <w:t>Mireille</w:t>
      </w:r>
      <w:r>
        <w:t>…</w:t>
      </w:r>
    </w:p>
    <w:p w14:paraId="754C5744" w14:textId="77777777" w:rsidR="00EE5875" w:rsidRDefault="00EE5875" w:rsidP="00457E89">
      <w:r>
        <w:t>— </w:t>
      </w:r>
      <w:r w:rsidR="00457E89" w:rsidRPr="00675642">
        <w:t>Justement</w:t>
      </w:r>
      <w:r>
        <w:t xml:space="preserve">, </w:t>
      </w:r>
      <w:r w:rsidR="00457E89" w:rsidRPr="00675642">
        <w:t>Max</w:t>
      </w:r>
      <w:r>
        <w:t xml:space="preserve">, </w:t>
      </w:r>
      <w:r w:rsidR="00457E89" w:rsidRPr="00675642">
        <w:t>ma petite fille se meurt</w:t>
      </w:r>
      <w:r>
        <w:t> !</w:t>
      </w:r>
    </w:p>
    <w:p w14:paraId="41603B08" w14:textId="77777777" w:rsidR="00EE5875" w:rsidRDefault="00457E89" w:rsidP="00457E89">
      <w:r w:rsidRPr="00675642">
        <w:t>Et je lui racontai tout</w:t>
      </w:r>
      <w:r w:rsidR="00EE5875">
        <w:t xml:space="preserve">, </w:t>
      </w:r>
      <w:r w:rsidRPr="00675642">
        <w:t>mes angoisses</w:t>
      </w:r>
      <w:r w:rsidR="00EE5875">
        <w:t xml:space="preserve">, </w:t>
      </w:r>
      <w:r w:rsidRPr="00675642">
        <w:t>ce drame</w:t>
      </w:r>
      <w:r w:rsidR="00EE5875">
        <w:t xml:space="preserve">, </w:t>
      </w:r>
      <w:r w:rsidRPr="00675642">
        <w:t>comment je l</w:t>
      </w:r>
      <w:r w:rsidR="00EE5875">
        <w:t>’</w:t>
      </w:r>
      <w:r w:rsidRPr="00675642">
        <w:t>avais connue</w:t>
      </w:r>
      <w:r w:rsidR="00EE5875">
        <w:t xml:space="preserve">, </w:t>
      </w:r>
      <w:r w:rsidRPr="00675642">
        <w:t>pourquoi j</w:t>
      </w:r>
      <w:r w:rsidR="00EE5875">
        <w:t>’</w:t>
      </w:r>
      <w:r w:rsidRPr="00675642">
        <w:t>étais venu</w:t>
      </w:r>
      <w:r w:rsidR="00EE5875">
        <w:t xml:space="preserve">, </w:t>
      </w:r>
      <w:r w:rsidRPr="00675642">
        <w:t>ce que j</w:t>
      </w:r>
      <w:r w:rsidR="00EE5875">
        <w:t>’</w:t>
      </w:r>
      <w:r w:rsidRPr="00675642">
        <w:t>attendais de lui</w:t>
      </w:r>
      <w:r w:rsidR="00EE5875">
        <w:t xml:space="preserve">. </w:t>
      </w:r>
      <w:r w:rsidRPr="00675642">
        <w:t>Je pleurais à chaudes larmes</w:t>
      </w:r>
      <w:r w:rsidR="00EE5875">
        <w:t xml:space="preserve">, </w:t>
      </w:r>
      <w:r w:rsidRPr="00675642">
        <w:t>sans honte</w:t>
      </w:r>
      <w:r w:rsidR="00EE5875">
        <w:t xml:space="preserve">, </w:t>
      </w:r>
      <w:r w:rsidRPr="00675642">
        <w:t>et pour la première fois de ma vie</w:t>
      </w:r>
      <w:r w:rsidR="00EE5875">
        <w:t>.</w:t>
      </w:r>
    </w:p>
    <w:p w14:paraId="6A5FBD99" w14:textId="77777777" w:rsidR="00EE5875" w:rsidRDefault="00457E89" w:rsidP="00457E89">
      <w:r w:rsidRPr="00675642">
        <w:t>Max m</w:t>
      </w:r>
      <w:r w:rsidR="00EE5875">
        <w:t>’</w:t>
      </w:r>
      <w:r w:rsidRPr="00675642">
        <w:t>écoutait sans broncher</w:t>
      </w:r>
      <w:r w:rsidR="00EE5875">
        <w:t>.</w:t>
      </w:r>
    </w:p>
    <w:p w14:paraId="02CCD230" w14:textId="33FFB217" w:rsidR="00EE5875" w:rsidRDefault="00457E89" w:rsidP="00457E89">
      <w:r w:rsidRPr="00675642">
        <w:t>Comme je parlais</w:t>
      </w:r>
      <w:r w:rsidR="00EE5875">
        <w:t xml:space="preserve">, </w:t>
      </w:r>
      <w:r w:rsidRPr="00675642">
        <w:t>parlais</w:t>
      </w:r>
      <w:r w:rsidR="00EE5875">
        <w:t xml:space="preserve">, </w:t>
      </w:r>
      <w:r w:rsidRPr="00675642">
        <w:t>parlais</w:t>
      </w:r>
      <w:r w:rsidR="00EE5875">
        <w:t xml:space="preserve">, </w:t>
      </w:r>
      <w:r w:rsidRPr="00675642">
        <w:t>car on n</w:t>
      </w:r>
      <w:r w:rsidR="00EE5875">
        <w:t>’</w:t>
      </w:r>
      <w:r w:rsidRPr="00675642">
        <w:t>en a jamais fini de raconter son malheur</w:t>
      </w:r>
      <w:r w:rsidR="00EE5875">
        <w:t xml:space="preserve">, </w:t>
      </w:r>
      <w:r w:rsidRPr="00675642">
        <w:t xml:space="preserve">et que je revenais sans cesse sur la maladie de </w:t>
      </w:r>
      <w:r w:rsidR="00EE5875">
        <w:t>M</w:t>
      </w:r>
      <w:r w:rsidR="00EE5875" w:rsidRPr="00EE5875">
        <w:rPr>
          <w:vertAlign w:val="superscript"/>
        </w:rPr>
        <w:t>me</w:t>
      </w:r>
      <w:r w:rsidR="00EE5875">
        <w:t> </w:t>
      </w:r>
      <w:r w:rsidRPr="00675642">
        <w:t>Hyène pour la comparer à celle de Mireille</w:t>
      </w:r>
      <w:r w:rsidR="00EE5875">
        <w:t xml:space="preserve">, </w:t>
      </w:r>
      <w:r w:rsidRPr="00675642">
        <w:t>et que je m</w:t>
      </w:r>
      <w:r w:rsidR="00EE5875">
        <w:t>’</w:t>
      </w:r>
      <w:r w:rsidRPr="00675642">
        <w:t>embrouillais en faisant une nouvelle allusion à la b</w:t>
      </w:r>
      <w:r w:rsidRPr="00675642">
        <w:t>a</w:t>
      </w:r>
      <w:r w:rsidRPr="00675642">
        <w:t>lance qui avait dû motiver ma visite</w:t>
      </w:r>
      <w:r w:rsidR="00EE5875">
        <w:t xml:space="preserve">, </w:t>
      </w:r>
      <w:r w:rsidRPr="00675642">
        <w:t>et que je m</w:t>
      </w:r>
      <w:r w:rsidR="00EE5875">
        <w:t>’</w:t>
      </w:r>
      <w:r w:rsidRPr="00675642">
        <w:t>enferrais en cherchant à me faire pardonner mon indiscrétion</w:t>
      </w:r>
      <w:r w:rsidR="00EE5875">
        <w:t xml:space="preserve">, </w:t>
      </w:r>
      <w:r w:rsidRPr="00675642">
        <w:t>Max m</w:t>
      </w:r>
      <w:r w:rsidR="00EE5875">
        <w:t>’</w:t>
      </w:r>
      <w:r w:rsidRPr="00675642">
        <w:t>interrompit</w:t>
      </w:r>
      <w:r w:rsidR="00EE5875">
        <w:t xml:space="preserve">, </w:t>
      </w:r>
      <w:r w:rsidRPr="00675642">
        <w:t>car cela devenait pénible</w:t>
      </w:r>
      <w:r w:rsidR="00EE5875">
        <w:t xml:space="preserve">, </w:t>
      </w:r>
      <w:r w:rsidRPr="00675642">
        <w:t>pour me déclarer</w:t>
      </w:r>
      <w:r w:rsidR="00EE5875">
        <w:t> :</w:t>
      </w:r>
    </w:p>
    <w:p w14:paraId="7C7B9FEC" w14:textId="4EC7B728" w:rsidR="00EE5875" w:rsidRDefault="00EE5875" w:rsidP="00457E89">
      <w:r>
        <w:t>— </w:t>
      </w:r>
      <w:r w:rsidR="00457E89" w:rsidRPr="00675642">
        <w:t>Vous faites absolument erreur</w:t>
      </w:r>
      <w:r>
        <w:t xml:space="preserve">, </w:t>
      </w:r>
      <w:r w:rsidR="00457E89" w:rsidRPr="00675642">
        <w:t>mon pauvre ami</w:t>
      </w:r>
      <w:r>
        <w:t xml:space="preserve">, </w:t>
      </w:r>
      <w:r w:rsidR="00457E89" w:rsidRPr="00675642">
        <w:t>ces deux cas n</w:t>
      </w:r>
      <w:r>
        <w:t>’</w:t>
      </w:r>
      <w:r w:rsidR="00457E89" w:rsidRPr="00675642">
        <w:t>ont absolument rien de commun</w:t>
      </w:r>
      <w:r>
        <w:t>. M</w:t>
      </w:r>
      <w:r w:rsidRPr="00EE5875">
        <w:rPr>
          <w:vertAlign w:val="superscript"/>
        </w:rPr>
        <w:t>me</w:t>
      </w:r>
      <w:r>
        <w:t> </w:t>
      </w:r>
      <w:r w:rsidR="00457E89" w:rsidRPr="00675642">
        <w:t>Max Hyène n</w:t>
      </w:r>
      <w:r>
        <w:t>’</w:t>
      </w:r>
      <w:r w:rsidR="00457E89" w:rsidRPr="00675642">
        <w:t>est pas une intellectuelle</w:t>
      </w:r>
      <w:r>
        <w:t xml:space="preserve">, </w:t>
      </w:r>
      <w:r w:rsidR="00457E89" w:rsidRPr="00675642">
        <w:t>c</w:t>
      </w:r>
      <w:r>
        <w:t>’</w:t>
      </w:r>
      <w:r w:rsidR="00457E89" w:rsidRPr="00675642">
        <w:t>est tout au plus une constipée</w:t>
      </w:r>
      <w:r>
        <w:t xml:space="preserve">. </w:t>
      </w:r>
      <w:r w:rsidR="00457E89" w:rsidRPr="00675642">
        <w:t>Elle ne présente pas non plus ces symptômes mentaux que vous me d</w:t>
      </w:r>
      <w:r w:rsidR="00457E89" w:rsidRPr="00675642">
        <w:t>i</w:t>
      </w:r>
      <w:r w:rsidR="00457E89" w:rsidRPr="00675642">
        <w:t>tes avoir été constamment observés chez Mireille</w:t>
      </w:r>
      <w:r>
        <w:t xml:space="preserve">. </w:t>
      </w:r>
      <w:r w:rsidR="00457E89" w:rsidRPr="00675642">
        <w:t>Tout ce que je puis vous concéder dans ce sens</w:t>
      </w:r>
      <w:r>
        <w:t xml:space="preserve">, </w:t>
      </w:r>
      <w:r w:rsidR="00457E89" w:rsidRPr="00675642">
        <w:t>c</w:t>
      </w:r>
      <w:r>
        <w:t>’</w:t>
      </w:r>
      <w:r w:rsidR="00457E89" w:rsidRPr="00675642">
        <w:t>est qu</w:t>
      </w:r>
      <w:r>
        <w:t>’</w:t>
      </w:r>
      <w:r w:rsidR="00457E89" w:rsidRPr="00675642">
        <w:t>il s</w:t>
      </w:r>
      <w:r>
        <w:t>’</w:t>
      </w:r>
      <w:r w:rsidR="00457E89" w:rsidRPr="00675642">
        <w:t xml:space="preserve">agit chez </w:t>
      </w:r>
      <w:r>
        <w:t>M</w:t>
      </w:r>
      <w:r w:rsidRPr="00EE5875">
        <w:rPr>
          <w:vertAlign w:val="superscript"/>
        </w:rPr>
        <w:t>me</w:t>
      </w:r>
      <w:r>
        <w:t> </w:t>
      </w:r>
      <w:r w:rsidR="00457E89" w:rsidRPr="00675642">
        <w:t>Max Hyène tout au plus d</w:t>
      </w:r>
      <w:r>
        <w:t>’</w:t>
      </w:r>
      <w:r w:rsidR="00457E89" w:rsidRPr="00675642">
        <w:t>hystérie</w:t>
      </w:r>
      <w:r>
        <w:t xml:space="preserve">, </w:t>
      </w:r>
      <w:r w:rsidR="00457E89" w:rsidRPr="00675642">
        <w:t xml:space="preserve">mais alors </w:t>
      </w:r>
      <w:r w:rsidR="00457E89" w:rsidRPr="00675642">
        <w:lastRenderedPageBreak/>
        <w:t>d</w:t>
      </w:r>
      <w:r>
        <w:t>’</w:t>
      </w:r>
      <w:r w:rsidR="00457E89" w:rsidRPr="00675642">
        <w:t>une hystérie dégu</w:t>
      </w:r>
      <w:r w:rsidR="00457E89" w:rsidRPr="00675642">
        <w:t>i</w:t>
      </w:r>
      <w:r w:rsidR="00457E89" w:rsidRPr="00675642">
        <w:t>sée et si strictement localisée qu</w:t>
      </w:r>
      <w:r>
        <w:t>’</w:t>
      </w:r>
      <w:r w:rsidR="00457E89" w:rsidRPr="00675642">
        <w:t>on lui administre a</w:t>
      </w:r>
      <w:r w:rsidR="00457E89" w:rsidRPr="00675642">
        <w:t>c</w:t>
      </w:r>
      <w:r w:rsidR="00457E89" w:rsidRPr="00675642">
        <w:t>tuellement des purges de mercure</w:t>
      </w:r>
      <w:r>
        <w:t xml:space="preserve">. </w:t>
      </w:r>
      <w:r w:rsidR="00457E89" w:rsidRPr="00675642">
        <w:t>Certes</w:t>
      </w:r>
      <w:r>
        <w:t xml:space="preserve">, </w:t>
      </w:r>
      <w:r w:rsidR="00457E89" w:rsidRPr="00675642">
        <w:t>comment dirais-je</w:t>
      </w:r>
      <w:r>
        <w:t xml:space="preserve">, </w:t>
      </w:r>
      <w:r w:rsidR="00457E89" w:rsidRPr="00675642">
        <w:t>cette non-activité</w:t>
      </w:r>
      <w:r>
        <w:t xml:space="preserve">, </w:t>
      </w:r>
      <w:r w:rsidR="00457E89" w:rsidRPr="00675642">
        <w:t>cette passivité</w:t>
      </w:r>
      <w:r>
        <w:t xml:space="preserve">, </w:t>
      </w:r>
      <w:r w:rsidR="00457E89" w:rsidRPr="00675642">
        <w:t>cet état de paresse de ses fonctions s</w:t>
      </w:r>
      <w:r>
        <w:t>’</w:t>
      </w:r>
      <w:r w:rsidR="00457E89" w:rsidRPr="00675642">
        <w:t>accompagne d</w:t>
      </w:r>
      <w:r>
        <w:t>’</w:t>
      </w:r>
      <w:r w:rsidR="00457E89" w:rsidRPr="00675642">
        <w:t>une grande paresse de l</w:t>
      </w:r>
      <w:r>
        <w:t>’</w:t>
      </w:r>
      <w:r w:rsidR="00457E89" w:rsidRPr="00675642">
        <w:t>esprit</w:t>
      </w:r>
      <w:r>
        <w:t xml:space="preserve">, </w:t>
      </w:r>
      <w:r w:rsidR="00457E89" w:rsidRPr="00675642">
        <w:t>au point que je ne saurais pas vous dire quelle est celle qui subjug</w:t>
      </w:r>
      <w:r w:rsidR="009D581E">
        <w:t>u</w:t>
      </w:r>
      <w:r w:rsidR="00457E89" w:rsidRPr="00675642">
        <w:t>e l</w:t>
      </w:r>
      <w:r>
        <w:t>’</w:t>
      </w:r>
      <w:r w:rsidR="00457E89" w:rsidRPr="00675642">
        <w:t>autre</w:t>
      </w:r>
      <w:r>
        <w:t xml:space="preserve"> ; </w:t>
      </w:r>
      <w:r w:rsidR="00457E89" w:rsidRPr="00675642">
        <w:t>mais la torpeur morale</w:t>
      </w:r>
      <w:r>
        <w:t xml:space="preserve">, </w:t>
      </w:r>
      <w:r w:rsidR="00457E89" w:rsidRPr="00675642">
        <w:t>les habitudes infantiles</w:t>
      </w:r>
      <w:r>
        <w:t xml:space="preserve">, </w:t>
      </w:r>
      <w:r w:rsidR="00457E89" w:rsidRPr="00675642">
        <w:t>les raisonn</w:t>
      </w:r>
      <w:r w:rsidR="00457E89" w:rsidRPr="00675642">
        <w:t>e</w:t>
      </w:r>
      <w:r w:rsidR="00457E89" w:rsidRPr="00675642">
        <w:t>ments primaires et les préoccupations mesquines</w:t>
      </w:r>
      <w:r>
        <w:t xml:space="preserve">, </w:t>
      </w:r>
      <w:r w:rsidR="00457E89" w:rsidRPr="00675642">
        <w:t>tout c</w:t>
      </w:r>
      <w:r w:rsidR="00457E89" w:rsidRPr="00675642">
        <w:t>e</w:t>
      </w:r>
      <w:r w:rsidR="00457E89" w:rsidRPr="00675642">
        <w:t>la est en somme assez normal chez une femme sans tempérament</w:t>
      </w:r>
      <w:r>
        <w:t xml:space="preserve">, </w:t>
      </w:r>
      <w:r w:rsidR="00457E89" w:rsidRPr="00675642">
        <w:t>sans curiosité</w:t>
      </w:r>
      <w:r>
        <w:t xml:space="preserve">, </w:t>
      </w:r>
      <w:r w:rsidR="00457E89" w:rsidRPr="00675642">
        <w:t>creuse et dont les seuls scrupules de con</w:t>
      </w:r>
      <w:r w:rsidR="00457E89" w:rsidRPr="00675642">
        <w:t>s</w:t>
      </w:r>
      <w:r w:rsidR="00457E89" w:rsidRPr="00675642">
        <w:t>cience sont exclusivement d</w:t>
      </w:r>
      <w:r>
        <w:t>’</w:t>
      </w:r>
      <w:r w:rsidR="00457E89" w:rsidRPr="00675642">
        <w:t>ordre hygiénique</w:t>
      </w:r>
      <w:r>
        <w:t xml:space="preserve">. </w:t>
      </w:r>
      <w:r w:rsidR="00457E89" w:rsidRPr="00675642">
        <w:t>Il est assez excusable aujourd</w:t>
      </w:r>
      <w:r>
        <w:t>’</w:t>
      </w:r>
      <w:r w:rsidR="00457E89" w:rsidRPr="00675642">
        <w:t>hui</w:t>
      </w:r>
      <w:r>
        <w:t xml:space="preserve">, </w:t>
      </w:r>
      <w:r w:rsidR="00457E89" w:rsidRPr="00675642">
        <w:t>que la médecine est la religion des femmes qui n</w:t>
      </w:r>
      <w:r>
        <w:t>’</w:t>
      </w:r>
      <w:r w:rsidR="00457E89" w:rsidRPr="00675642">
        <w:t>en ont pas</w:t>
      </w:r>
      <w:r>
        <w:t xml:space="preserve">, </w:t>
      </w:r>
      <w:r w:rsidR="00457E89" w:rsidRPr="00675642">
        <w:t>il est assez excusable que le</w:t>
      </w:r>
      <w:r>
        <w:t xml:space="preserve">… </w:t>
      </w:r>
      <w:r w:rsidR="00457E89" w:rsidRPr="00675642">
        <w:t>j</w:t>
      </w:r>
      <w:r>
        <w:t>’</w:t>
      </w:r>
      <w:r w:rsidR="00457E89" w:rsidRPr="00675642">
        <w:t>allais dire le vice</w:t>
      </w:r>
      <w:r>
        <w:t xml:space="preserve">, </w:t>
      </w:r>
      <w:r w:rsidR="00457E89" w:rsidRPr="00675642">
        <w:t>me</w:t>
      </w:r>
      <w:r w:rsidR="00457E89" w:rsidRPr="00675642">
        <w:t>t</w:t>
      </w:r>
      <w:r w:rsidR="00457E89" w:rsidRPr="00675642">
        <w:t>tons</w:t>
      </w:r>
      <w:r>
        <w:t xml:space="preserve">, </w:t>
      </w:r>
      <w:r w:rsidR="00457E89" w:rsidRPr="00675642">
        <w:t>la maladie</w:t>
      </w:r>
      <w:r>
        <w:t xml:space="preserve">, </w:t>
      </w:r>
      <w:r w:rsidR="00457E89" w:rsidRPr="00675642">
        <w:t>ou plus justement encore</w:t>
      </w:r>
      <w:r>
        <w:t xml:space="preserve">, </w:t>
      </w:r>
      <w:r w:rsidR="00457E89" w:rsidRPr="00675642">
        <w:t>disons</w:t>
      </w:r>
      <w:r>
        <w:t xml:space="preserve">, </w:t>
      </w:r>
      <w:r w:rsidR="00457E89" w:rsidRPr="00675642">
        <w:t>la manie</w:t>
      </w:r>
      <w:r>
        <w:t xml:space="preserve">, </w:t>
      </w:r>
      <w:r w:rsidR="00457E89" w:rsidRPr="00675642">
        <w:t>la douce manie de ma femme ne m</w:t>
      </w:r>
      <w:r>
        <w:t>’</w:t>
      </w:r>
      <w:r w:rsidR="00457E89" w:rsidRPr="00675642">
        <w:t>alarme pas outre m</w:t>
      </w:r>
      <w:r w:rsidR="00457E89" w:rsidRPr="00675642">
        <w:t>e</w:t>
      </w:r>
      <w:r w:rsidR="00457E89" w:rsidRPr="00675642">
        <w:t>sure</w:t>
      </w:r>
      <w:r>
        <w:t>, M</w:t>
      </w:r>
      <w:r w:rsidRPr="00EE5875">
        <w:rPr>
          <w:vertAlign w:val="superscript"/>
        </w:rPr>
        <w:t>me</w:t>
      </w:r>
      <w:r>
        <w:t> </w:t>
      </w:r>
      <w:r w:rsidR="00457E89" w:rsidRPr="00675642">
        <w:t>Max Hyène ayant toujours été une petite nature</w:t>
      </w:r>
      <w:r>
        <w:t xml:space="preserve">, </w:t>
      </w:r>
      <w:r w:rsidR="00457E89" w:rsidRPr="00675642">
        <w:t>une tête faible</w:t>
      </w:r>
      <w:r>
        <w:t xml:space="preserve">, </w:t>
      </w:r>
      <w:r w:rsidR="00457E89" w:rsidRPr="00675642">
        <w:t>étroite</w:t>
      </w:r>
      <w:r>
        <w:t xml:space="preserve">, </w:t>
      </w:r>
      <w:r w:rsidR="00457E89" w:rsidRPr="00675642">
        <w:t>quelqu</w:t>
      </w:r>
      <w:r>
        <w:t>’</w:t>
      </w:r>
      <w:r w:rsidR="00457E89" w:rsidRPr="00675642">
        <w:t>un d</w:t>
      </w:r>
      <w:r>
        <w:t>’</w:t>
      </w:r>
      <w:r w:rsidR="00457E89" w:rsidRPr="00675642">
        <w:t>éteint</w:t>
      </w:r>
      <w:r>
        <w:t xml:space="preserve">, </w:t>
      </w:r>
      <w:r w:rsidR="00457E89" w:rsidRPr="00675642">
        <w:t>aux antipodes de votre ma</w:t>
      </w:r>
      <w:r w:rsidR="00457E89" w:rsidRPr="00675642">
        <w:t>l</w:t>
      </w:r>
      <w:r w:rsidR="00457E89" w:rsidRPr="00675642">
        <w:t>heureuse petite fille</w:t>
      </w:r>
      <w:r>
        <w:t xml:space="preserve">, </w:t>
      </w:r>
      <w:r w:rsidR="00457E89" w:rsidRPr="00675642">
        <w:t>qui</w:t>
      </w:r>
      <w:r>
        <w:t xml:space="preserve">, </w:t>
      </w:r>
      <w:r w:rsidR="00457E89" w:rsidRPr="00675642">
        <w:t>elle</w:t>
      </w:r>
      <w:r>
        <w:t xml:space="preserve">, </w:t>
      </w:r>
      <w:r w:rsidR="00457E89" w:rsidRPr="00675642">
        <w:t>devait être une passionnée</w:t>
      </w:r>
      <w:r>
        <w:t xml:space="preserve"> ?… </w:t>
      </w:r>
      <w:r w:rsidR="00457E89" w:rsidRPr="00675642">
        <w:t>Non</w:t>
      </w:r>
      <w:r>
        <w:t xml:space="preserve"> ?… </w:t>
      </w:r>
      <w:r w:rsidR="00457E89" w:rsidRPr="00675642">
        <w:t>alors</w:t>
      </w:r>
      <w:r>
        <w:t xml:space="preserve">, </w:t>
      </w:r>
      <w:r w:rsidR="00457E89" w:rsidRPr="00675642">
        <w:t>je ne comprends plus</w:t>
      </w:r>
      <w:r>
        <w:t>…</w:t>
      </w:r>
    </w:p>
    <w:p w14:paraId="49BB8740" w14:textId="2D45E8B2" w:rsidR="00EE5875" w:rsidRDefault="00EE5875" w:rsidP="00457E89">
      <w:r>
        <w:t>« </w:t>
      </w:r>
      <w:r w:rsidR="00457E89" w:rsidRPr="00675642">
        <w:t>Ce que je ne comprends pas dans le cas de Mireille</w:t>
      </w:r>
      <w:r>
        <w:t xml:space="preserve">, </w:t>
      </w:r>
      <w:r w:rsidR="00457E89" w:rsidRPr="00675642">
        <w:t>si douce</w:t>
      </w:r>
      <w:r>
        <w:t xml:space="preserve">, </w:t>
      </w:r>
      <w:r w:rsidR="00457E89" w:rsidRPr="00675642">
        <w:t>si communicative</w:t>
      </w:r>
      <w:r>
        <w:t xml:space="preserve">, </w:t>
      </w:r>
      <w:r w:rsidR="00457E89" w:rsidRPr="00675642">
        <w:t>reprit Max après un instant de r</w:t>
      </w:r>
      <w:r w:rsidR="00457E89" w:rsidRPr="00675642">
        <w:t>é</w:t>
      </w:r>
      <w:r w:rsidR="00457E89" w:rsidRPr="00675642">
        <w:t>flexion</w:t>
      </w:r>
      <w:r>
        <w:t xml:space="preserve">, </w:t>
      </w:r>
      <w:r w:rsidR="00457E89" w:rsidRPr="00675642">
        <w:t>c</w:t>
      </w:r>
      <w:r>
        <w:t>’</w:t>
      </w:r>
      <w:r w:rsidR="00457E89" w:rsidRPr="00675642">
        <w:t>est cette répulsion devant les fonctions de la vie</w:t>
      </w:r>
      <w:r>
        <w:t xml:space="preserve">, </w:t>
      </w:r>
      <w:r w:rsidR="00457E89" w:rsidRPr="00675642">
        <w:t>cette horreur qui monte en elle</w:t>
      </w:r>
      <w:r>
        <w:t xml:space="preserve">, </w:t>
      </w:r>
      <w:r w:rsidR="00457E89" w:rsidRPr="00675642">
        <w:t>ce dégoût</w:t>
      </w:r>
      <w:r>
        <w:t xml:space="preserve">, </w:t>
      </w:r>
      <w:r w:rsidR="00457E89" w:rsidRPr="00675642">
        <w:t>ce refrènement de toute sa sensibilité</w:t>
      </w:r>
      <w:r>
        <w:t xml:space="preserve">, </w:t>
      </w:r>
      <w:r w:rsidR="00457E89" w:rsidRPr="00675642">
        <w:t>ce refoulement qui la mène à se révolter</w:t>
      </w:r>
      <w:r>
        <w:t xml:space="preserve">, </w:t>
      </w:r>
      <w:r w:rsidR="00457E89" w:rsidRPr="00675642">
        <w:t>à vouloir se faire violence</w:t>
      </w:r>
      <w:r>
        <w:t xml:space="preserve">, </w:t>
      </w:r>
      <w:r w:rsidR="00457E89" w:rsidRPr="00675642">
        <w:t>cette frénésie</w:t>
      </w:r>
      <w:r>
        <w:t xml:space="preserve">. </w:t>
      </w:r>
      <w:r w:rsidR="00457E89" w:rsidRPr="00675642">
        <w:t>Qu</w:t>
      </w:r>
      <w:r>
        <w:t>’</w:t>
      </w:r>
      <w:r w:rsidR="00457E89" w:rsidRPr="00675642">
        <w:t>est-ce qu</w:t>
      </w:r>
      <w:r>
        <w:t>’</w:t>
      </w:r>
      <w:r w:rsidR="00457E89" w:rsidRPr="00675642">
        <w:t>on a bien pu lui faire</w:t>
      </w:r>
      <w:r>
        <w:t xml:space="preserve"> ? </w:t>
      </w:r>
      <w:r w:rsidR="00457E89" w:rsidRPr="00675642">
        <w:t>Vous ne savez pas ce qui lui est arrivé</w:t>
      </w:r>
      <w:r>
        <w:t xml:space="preserve"> ? </w:t>
      </w:r>
      <w:r w:rsidR="00457E89" w:rsidRPr="00675642">
        <w:t>Elle ne se possède plus et pourtant j</w:t>
      </w:r>
      <w:r>
        <w:t>’</w:t>
      </w:r>
      <w:r w:rsidR="00457E89" w:rsidRPr="00675642">
        <w:t>ai bien l</w:t>
      </w:r>
      <w:r>
        <w:t>’</w:t>
      </w:r>
      <w:r w:rsidR="00457E89" w:rsidRPr="00675642">
        <w:t>impression qu</w:t>
      </w:r>
      <w:r>
        <w:t>’</w:t>
      </w:r>
      <w:r w:rsidR="00457E89" w:rsidRPr="00675642">
        <w:t>elle se refuse</w:t>
      </w:r>
      <w:r>
        <w:t xml:space="preserve">. </w:t>
      </w:r>
      <w:r w:rsidR="00457E89" w:rsidRPr="00675642">
        <w:t>Si je vous ai bien compris</w:t>
      </w:r>
      <w:r>
        <w:t xml:space="preserve">, </w:t>
      </w:r>
      <w:r w:rsidR="00457E89" w:rsidRPr="00675642">
        <w:t>ses troubles physiques sont dus à des souffrances morales</w:t>
      </w:r>
      <w:r>
        <w:t xml:space="preserve"> ; </w:t>
      </w:r>
      <w:r w:rsidR="00457E89" w:rsidRPr="00675642">
        <w:t xml:space="preserve">bien au contraire de </w:t>
      </w:r>
      <w:r>
        <w:t>M</w:t>
      </w:r>
      <w:r w:rsidRPr="00EE5875">
        <w:rPr>
          <w:vertAlign w:val="superscript"/>
        </w:rPr>
        <w:t>me</w:t>
      </w:r>
      <w:r>
        <w:t> </w:t>
      </w:r>
      <w:r w:rsidR="00457E89" w:rsidRPr="00675642">
        <w:t>Max Hyène</w:t>
      </w:r>
      <w:r>
        <w:t xml:space="preserve">, </w:t>
      </w:r>
      <w:r w:rsidR="00457E89" w:rsidRPr="00675642">
        <w:t>son tourment est essentiellement d</w:t>
      </w:r>
      <w:r>
        <w:t>’</w:t>
      </w:r>
      <w:r w:rsidR="00457E89" w:rsidRPr="00675642">
        <w:t>ordre mental</w:t>
      </w:r>
      <w:r>
        <w:t>…</w:t>
      </w:r>
    </w:p>
    <w:p w14:paraId="577DA92C" w14:textId="77777777" w:rsidR="00EE5875" w:rsidRDefault="00EE5875" w:rsidP="00457E89">
      <w:r>
        <w:t>« </w:t>
      </w:r>
      <w:r w:rsidR="00457E89" w:rsidRPr="00675642">
        <w:t>C</w:t>
      </w:r>
      <w:r>
        <w:t>’</w:t>
      </w:r>
      <w:r w:rsidR="00457E89" w:rsidRPr="00675642">
        <w:t>est une imaginative</w:t>
      </w:r>
      <w:r>
        <w:t xml:space="preserve">. </w:t>
      </w:r>
      <w:r w:rsidR="00457E89" w:rsidRPr="00675642">
        <w:t>Vous me dites qu</w:t>
      </w:r>
      <w:r>
        <w:t>’</w:t>
      </w:r>
      <w:r w:rsidR="00457E89" w:rsidRPr="00675642">
        <w:t>elle ne veut pas</w:t>
      </w:r>
      <w:r>
        <w:t xml:space="preserve">, </w:t>
      </w:r>
      <w:r w:rsidR="00457E89" w:rsidRPr="00675642">
        <w:t>qu</w:t>
      </w:r>
      <w:r>
        <w:t>’</w:t>
      </w:r>
      <w:r w:rsidR="00457E89" w:rsidRPr="00675642">
        <w:t>elle dit non</w:t>
      </w:r>
      <w:r>
        <w:t xml:space="preserve"> ; </w:t>
      </w:r>
      <w:r w:rsidR="00457E89" w:rsidRPr="00675642">
        <w:t xml:space="preserve">mais vous ne me dites pas à quel propos </w:t>
      </w:r>
      <w:r w:rsidR="00457E89" w:rsidRPr="00675642">
        <w:lastRenderedPageBreak/>
        <w:t>elle dit non et ce qu</w:t>
      </w:r>
      <w:r>
        <w:t>’</w:t>
      </w:r>
      <w:r w:rsidR="00457E89" w:rsidRPr="00675642">
        <w:t>elle ne veut pas faire</w:t>
      </w:r>
      <w:r>
        <w:t xml:space="preserve"> ? </w:t>
      </w:r>
      <w:r w:rsidR="00457E89" w:rsidRPr="00675642">
        <w:t>Devant quoi recule-t-elle comme si elle allait faire une chute</w:t>
      </w:r>
      <w:r>
        <w:t xml:space="preserve">, </w:t>
      </w:r>
      <w:r w:rsidR="00457E89" w:rsidRPr="00675642">
        <w:t>je me le demande</w:t>
      </w:r>
      <w:r>
        <w:t xml:space="preserve">, </w:t>
      </w:r>
      <w:r w:rsidR="00457E89" w:rsidRPr="00675642">
        <w:t>et si elle se retient</w:t>
      </w:r>
      <w:r>
        <w:t xml:space="preserve">, </w:t>
      </w:r>
      <w:r w:rsidR="00457E89" w:rsidRPr="00675642">
        <w:t>à quoi se cramponne-t-elle</w:t>
      </w:r>
      <w:r>
        <w:t xml:space="preserve"> ? </w:t>
      </w:r>
      <w:r w:rsidR="00457E89" w:rsidRPr="00675642">
        <w:t>Vous ne le savez pas</w:t>
      </w:r>
      <w:r>
        <w:t xml:space="preserve"> ?… </w:t>
      </w:r>
      <w:r w:rsidR="00457E89" w:rsidRPr="00675642">
        <w:t>non</w:t>
      </w:r>
      <w:r>
        <w:t xml:space="preserve"> ?… </w:t>
      </w:r>
      <w:r w:rsidR="00457E89" w:rsidRPr="00675642">
        <w:t>allons</w:t>
      </w:r>
      <w:r>
        <w:t xml:space="preserve">, </w:t>
      </w:r>
      <w:r w:rsidR="00457E89" w:rsidRPr="00675642">
        <w:t>mon pauvre ami</w:t>
      </w:r>
      <w:r>
        <w:t xml:space="preserve">, </w:t>
      </w:r>
      <w:r w:rsidR="00457E89" w:rsidRPr="00675642">
        <w:t>je vais vous faire avouer</w:t>
      </w:r>
      <w:r>
        <w:t xml:space="preserve">. </w:t>
      </w:r>
      <w:r w:rsidR="00457E89" w:rsidRPr="00675642">
        <w:t>Dites-moi</w:t>
      </w:r>
      <w:r>
        <w:t xml:space="preserve">, </w:t>
      </w:r>
      <w:r w:rsidR="00457E89" w:rsidRPr="00675642">
        <w:t>pourquoi est-ce que</w:t>
      </w:r>
      <w:r>
        <w:t xml:space="preserve">, </w:t>
      </w:r>
      <w:r w:rsidR="00457E89" w:rsidRPr="00675642">
        <w:t>tout au long du récit que vous venez de me faire</w:t>
      </w:r>
      <w:r>
        <w:t xml:space="preserve">, </w:t>
      </w:r>
      <w:r w:rsidR="00457E89" w:rsidRPr="00675642">
        <w:t>pourquoi est-ce que vous l</w:t>
      </w:r>
      <w:r>
        <w:t>’</w:t>
      </w:r>
      <w:r w:rsidR="00457E89" w:rsidRPr="00675642">
        <w:t xml:space="preserve">appelez </w:t>
      </w:r>
      <w:r w:rsidR="00457E89" w:rsidRPr="00675642">
        <w:rPr>
          <w:i/>
          <w:iCs/>
        </w:rPr>
        <w:t>votre petite fille</w:t>
      </w:r>
      <w:r w:rsidR="00457E89" w:rsidRPr="00675642">
        <w:t xml:space="preserve"> et pas une seule fois votre femme ou Mireille</w:t>
      </w:r>
      <w:r>
        <w:t xml:space="preserve">, </w:t>
      </w:r>
      <w:r w:rsidR="00457E89" w:rsidRPr="00675642">
        <w:t>tout court</w:t>
      </w:r>
      <w:r>
        <w:t> ?</w:t>
      </w:r>
    </w:p>
    <w:p w14:paraId="64233ACB" w14:textId="77777777" w:rsidR="00EE5875" w:rsidRDefault="00EE5875" w:rsidP="00457E89">
      <w:r>
        <w:t>— ?…</w:t>
      </w:r>
    </w:p>
    <w:p w14:paraId="51FD9457" w14:textId="77777777" w:rsidR="00EE5875" w:rsidRDefault="00EE5875" w:rsidP="00457E89">
      <w:r>
        <w:t>— </w:t>
      </w:r>
      <w:r w:rsidR="00457E89" w:rsidRPr="00675642">
        <w:t>Oui</w:t>
      </w:r>
      <w:r>
        <w:t xml:space="preserve">, </w:t>
      </w:r>
      <w:r w:rsidR="00457E89" w:rsidRPr="00675642">
        <w:t>j</w:t>
      </w:r>
      <w:r>
        <w:t>’</w:t>
      </w:r>
      <w:r w:rsidR="00457E89" w:rsidRPr="00675642">
        <w:t>entends bien</w:t>
      </w:r>
      <w:r>
        <w:t xml:space="preserve">, </w:t>
      </w:r>
      <w:r w:rsidR="00457E89" w:rsidRPr="00675642">
        <w:t>est-ce là un petit nom d</w:t>
      </w:r>
      <w:r>
        <w:t>’</w:t>
      </w:r>
      <w:r w:rsidR="00457E89" w:rsidRPr="00675642">
        <w:t>amour</w:t>
      </w:r>
      <w:r>
        <w:t xml:space="preserve">, </w:t>
      </w:r>
      <w:r w:rsidR="00457E89" w:rsidRPr="00675642">
        <w:t>comme les amoureux ont coutume d</w:t>
      </w:r>
      <w:r>
        <w:t>’</w:t>
      </w:r>
      <w:r w:rsidR="00457E89" w:rsidRPr="00675642">
        <w:t>en échanger</w:t>
      </w:r>
      <w:r>
        <w:t xml:space="preserve">, </w:t>
      </w:r>
      <w:r w:rsidR="00457E89" w:rsidRPr="00675642">
        <w:t>ou est-ce une façon habituelle de penser</w:t>
      </w:r>
      <w:r>
        <w:t> ?</w:t>
      </w:r>
    </w:p>
    <w:p w14:paraId="4C444137" w14:textId="77777777" w:rsidR="00EE5875" w:rsidRDefault="00EE5875" w:rsidP="00457E89">
      <w:r>
        <w:t>— </w:t>
      </w:r>
      <w:r w:rsidR="00457E89" w:rsidRPr="00675642">
        <w:t>Ô Max</w:t>
      </w:r>
      <w:r>
        <w:t xml:space="preserve">, </w:t>
      </w:r>
      <w:r w:rsidR="00457E89" w:rsidRPr="00675642">
        <w:t>nous étions comme frère et sœur</w:t>
      </w:r>
      <w:r>
        <w:t> !</w:t>
      </w:r>
    </w:p>
    <w:p w14:paraId="5B06E91A" w14:textId="77777777" w:rsidR="00EE5875" w:rsidRDefault="00EE5875" w:rsidP="00457E89">
      <w:r>
        <w:t>— </w:t>
      </w:r>
      <w:r w:rsidR="00457E89" w:rsidRPr="00675642">
        <w:t>Justement</w:t>
      </w:r>
      <w:r>
        <w:t xml:space="preserve">, </w:t>
      </w:r>
      <w:r w:rsidR="00457E89" w:rsidRPr="00675642">
        <w:t>qu</w:t>
      </w:r>
      <w:r>
        <w:t>’</w:t>
      </w:r>
      <w:r w:rsidR="00457E89" w:rsidRPr="00675642">
        <w:t>entendez-vous par là</w:t>
      </w:r>
      <w:r>
        <w:t> ?</w:t>
      </w:r>
    </w:p>
    <w:p w14:paraId="5820FD5C" w14:textId="77777777" w:rsidR="00EE5875" w:rsidRDefault="00EE5875" w:rsidP="00457E89">
      <w:r>
        <w:t>— </w:t>
      </w:r>
      <w:r w:rsidR="00457E89" w:rsidRPr="00675642">
        <w:t>Mais</w:t>
      </w:r>
      <w:r>
        <w:t xml:space="preserve">, </w:t>
      </w:r>
      <w:r w:rsidR="00457E89" w:rsidRPr="00675642">
        <w:t>Max</w:t>
      </w:r>
      <w:r>
        <w:t>…</w:t>
      </w:r>
    </w:p>
    <w:p w14:paraId="39BC5FF5" w14:textId="77777777" w:rsidR="00EE5875" w:rsidRDefault="00EE5875" w:rsidP="00457E89">
      <w:r>
        <w:t>— </w:t>
      </w:r>
      <w:r w:rsidR="00457E89" w:rsidRPr="00675642">
        <w:t>Répondez</w:t>
      </w:r>
      <w:r>
        <w:t xml:space="preserve"> ! </w:t>
      </w:r>
      <w:r w:rsidR="00457E89" w:rsidRPr="00675642">
        <w:t>est-ce une façon de parler ou une façon hab</w:t>
      </w:r>
      <w:r w:rsidR="00457E89" w:rsidRPr="00675642">
        <w:t>i</w:t>
      </w:r>
      <w:r w:rsidR="00457E89" w:rsidRPr="00675642">
        <w:t>tuelle d</w:t>
      </w:r>
      <w:r>
        <w:t>’</w:t>
      </w:r>
      <w:r w:rsidR="00457E89" w:rsidRPr="00675642">
        <w:t>être ensemble</w:t>
      </w:r>
      <w:r>
        <w:t> ?</w:t>
      </w:r>
    </w:p>
    <w:p w14:paraId="1FA396A0" w14:textId="77777777" w:rsidR="00EE5875" w:rsidRDefault="00EE5875" w:rsidP="00457E89">
      <w:r>
        <w:t>— ?…</w:t>
      </w:r>
    </w:p>
    <w:p w14:paraId="73899FA1" w14:textId="77777777" w:rsidR="00EE5875" w:rsidRDefault="00EE5875" w:rsidP="00457E89">
      <w:r>
        <w:t>— </w:t>
      </w:r>
      <w:r w:rsidR="00457E89" w:rsidRPr="00675642">
        <w:t>Oui</w:t>
      </w:r>
      <w:r>
        <w:t xml:space="preserve">, </w:t>
      </w:r>
      <w:r w:rsidR="00457E89" w:rsidRPr="00675642">
        <w:t>je m</w:t>
      </w:r>
      <w:r>
        <w:t>’</w:t>
      </w:r>
      <w:r w:rsidR="00457E89" w:rsidRPr="00675642">
        <w:t>entends bien</w:t>
      </w:r>
      <w:r>
        <w:t xml:space="preserve">, </w:t>
      </w:r>
      <w:r w:rsidR="00457E89" w:rsidRPr="00675642">
        <w:t>répondez-moi franchement</w:t>
      </w:r>
      <w:r>
        <w:t xml:space="preserve">, </w:t>
      </w:r>
      <w:r w:rsidR="00457E89" w:rsidRPr="00675642">
        <w:t>comment était-elle quand vous faisiez l</w:t>
      </w:r>
      <w:r>
        <w:t>’</w:t>
      </w:r>
      <w:r w:rsidR="00457E89" w:rsidRPr="00675642">
        <w:t>amour</w:t>
      </w:r>
      <w:r>
        <w:t xml:space="preserve">, </w:t>
      </w:r>
      <w:r w:rsidR="00457E89" w:rsidRPr="00675642">
        <w:t>un volcan</w:t>
      </w:r>
      <w:r>
        <w:t> ?</w:t>
      </w:r>
    </w:p>
    <w:p w14:paraId="689BFFAC" w14:textId="77777777" w:rsidR="00EE5875" w:rsidRDefault="00EE5875" w:rsidP="00457E89">
      <w:r>
        <w:t>— </w:t>
      </w:r>
      <w:r w:rsidR="00457E89" w:rsidRPr="00675642">
        <w:t>Mais Max</w:t>
      </w:r>
      <w:r>
        <w:t>…</w:t>
      </w:r>
    </w:p>
    <w:p w14:paraId="45D8AAB6" w14:textId="77777777" w:rsidR="00EE5875" w:rsidRDefault="00EE5875" w:rsidP="00457E89">
      <w:r>
        <w:t>— </w:t>
      </w:r>
      <w:r w:rsidR="00457E89" w:rsidRPr="00675642">
        <w:t>Frigide</w:t>
      </w:r>
      <w:r>
        <w:t xml:space="preserve">, </w:t>
      </w:r>
      <w:r w:rsidR="00457E89" w:rsidRPr="00675642">
        <w:t>alors</w:t>
      </w:r>
      <w:r>
        <w:t> ?</w:t>
      </w:r>
    </w:p>
    <w:p w14:paraId="0F8B4ADA" w14:textId="77777777" w:rsidR="00EE5875" w:rsidRDefault="00EE5875" w:rsidP="00457E89">
      <w:r>
        <w:t>— </w:t>
      </w:r>
      <w:r w:rsidR="00457E89" w:rsidRPr="00675642">
        <w:t>Mais non</w:t>
      </w:r>
      <w:r>
        <w:t xml:space="preserve">, </w:t>
      </w:r>
      <w:r w:rsidR="00457E89" w:rsidRPr="00675642">
        <w:t>Max</w:t>
      </w:r>
      <w:r>
        <w:t>.</w:t>
      </w:r>
    </w:p>
    <w:p w14:paraId="78388546" w14:textId="77777777" w:rsidR="00EE5875" w:rsidRDefault="00EE5875" w:rsidP="00457E89">
      <w:r>
        <w:t>— </w:t>
      </w:r>
      <w:r w:rsidR="00457E89" w:rsidRPr="00675642">
        <w:t>Répondez</w:t>
      </w:r>
      <w:r>
        <w:t> !</w:t>
      </w:r>
    </w:p>
    <w:p w14:paraId="44CD9CA3" w14:textId="77777777" w:rsidR="00EE5875" w:rsidRDefault="00EE5875" w:rsidP="00457E89">
      <w:r>
        <w:t>— </w:t>
      </w:r>
      <w:r w:rsidR="00457E89" w:rsidRPr="00675642">
        <w:t>Elle ne voulait pas</w:t>
      </w:r>
      <w:r>
        <w:t>.</w:t>
      </w:r>
    </w:p>
    <w:p w14:paraId="381DB679" w14:textId="77777777" w:rsidR="00EE5875" w:rsidRDefault="00EE5875" w:rsidP="00457E89">
      <w:r>
        <w:lastRenderedPageBreak/>
        <w:t>— </w:t>
      </w:r>
      <w:r w:rsidR="00457E89" w:rsidRPr="00675642">
        <w:t>Jamais</w:t>
      </w:r>
      <w:r>
        <w:t> ?</w:t>
      </w:r>
    </w:p>
    <w:p w14:paraId="537B05A8" w14:textId="77777777" w:rsidR="00EE5875" w:rsidRDefault="00EE5875" w:rsidP="00457E89">
      <w:r>
        <w:t>— </w:t>
      </w:r>
      <w:r w:rsidR="00457E89" w:rsidRPr="00675642">
        <w:t>Non</w:t>
      </w:r>
      <w:r>
        <w:t>.</w:t>
      </w:r>
    </w:p>
    <w:p w14:paraId="37AE663A" w14:textId="77777777" w:rsidR="00EE5875" w:rsidRDefault="00EE5875" w:rsidP="00457E89">
      <w:r>
        <w:t>— </w:t>
      </w:r>
      <w:r w:rsidR="00457E89" w:rsidRPr="00675642">
        <w:t>Pourquoi</w:t>
      </w:r>
      <w:r>
        <w:t> ?</w:t>
      </w:r>
    </w:p>
    <w:p w14:paraId="34C6F655" w14:textId="77777777" w:rsidR="00EE5875" w:rsidRDefault="00EE5875" w:rsidP="00457E89">
      <w:r>
        <w:t>— </w:t>
      </w:r>
      <w:r w:rsidR="00457E89" w:rsidRPr="00675642">
        <w:t>Elle avait peur</w:t>
      </w:r>
      <w:r>
        <w:t>.</w:t>
      </w:r>
    </w:p>
    <w:p w14:paraId="192EDAD3" w14:textId="77777777" w:rsidR="00EE5875" w:rsidRDefault="00EE5875" w:rsidP="00457E89">
      <w:r>
        <w:t>— </w:t>
      </w:r>
      <w:r w:rsidR="00457E89" w:rsidRPr="00675642">
        <w:t>C</w:t>
      </w:r>
      <w:r>
        <w:t>’</w:t>
      </w:r>
      <w:r w:rsidR="00457E89" w:rsidRPr="00675642">
        <w:t>est bien ce que je pensais</w:t>
      </w:r>
      <w:r>
        <w:t xml:space="preserve">. </w:t>
      </w:r>
      <w:r w:rsidR="00457E89" w:rsidRPr="00675642">
        <w:t>Mais elle avait peur de quoi</w:t>
      </w:r>
      <w:r>
        <w:t> ?</w:t>
      </w:r>
    </w:p>
    <w:p w14:paraId="1587E452" w14:textId="77777777" w:rsidR="00EE5875" w:rsidRDefault="00EE5875" w:rsidP="00457E89">
      <w:r>
        <w:t>— </w:t>
      </w:r>
      <w:r w:rsidR="00457E89" w:rsidRPr="00675642">
        <w:t>Je ne sais pas</w:t>
      </w:r>
      <w:r>
        <w:t xml:space="preserve">, </w:t>
      </w:r>
      <w:r w:rsidR="00457E89" w:rsidRPr="00675642">
        <w:t>moi</w:t>
      </w:r>
      <w:r>
        <w:t>.</w:t>
      </w:r>
    </w:p>
    <w:p w14:paraId="01B5F8BF" w14:textId="77777777" w:rsidR="00EE5875" w:rsidRDefault="00EE5875" w:rsidP="00457E89">
      <w:r>
        <w:t>— </w:t>
      </w:r>
      <w:r w:rsidR="00457E89" w:rsidRPr="00675642">
        <w:t>Et vous avez vécu ensemble</w:t>
      </w:r>
      <w:r>
        <w:t> ?</w:t>
      </w:r>
    </w:p>
    <w:p w14:paraId="546B456A" w14:textId="77777777" w:rsidR="00EE5875" w:rsidRDefault="00EE5875" w:rsidP="00457E89">
      <w:r>
        <w:t>— </w:t>
      </w:r>
      <w:r w:rsidR="00457E89" w:rsidRPr="00675642">
        <w:t>Sept ans</w:t>
      </w:r>
      <w:r>
        <w:t>.</w:t>
      </w:r>
    </w:p>
    <w:p w14:paraId="2E93D5E2" w14:textId="77777777" w:rsidR="00EE5875" w:rsidRDefault="00EE5875" w:rsidP="00457E89">
      <w:r>
        <w:t>— </w:t>
      </w:r>
      <w:r w:rsidR="00457E89" w:rsidRPr="00675642">
        <w:t>Et vous ne l</w:t>
      </w:r>
      <w:r>
        <w:t>’</w:t>
      </w:r>
      <w:r w:rsidR="00457E89" w:rsidRPr="00675642">
        <w:t>avez jamais trompée</w:t>
      </w:r>
      <w:r>
        <w:t> ?</w:t>
      </w:r>
    </w:p>
    <w:p w14:paraId="0A36B7C8" w14:textId="77777777" w:rsidR="00EE5875" w:rsidRDefault="00EE5875" w:rsidP="00457E89">
      <w:r>
        <w:t>— </w:t>
      </w:r>
      <w:r w:rsidR="00457E89" w:rsidRPr="00675642">
        <w:t>Jamais</w:t>
      </w:r>
      <w:r>
        <w:t>.</w:t>
      </w:r>
    </w:p>
    <w:p w14:paraId="40AFA618" w14:textId="77777777" w:rsidR="00EE5875" w:rsidRDefault="00EE5875" w:rsidP="00457E89">
      <w:r>
        <w:t>— </w:t>
      </w:r>
      <w:r w:rsidR="00457E89" w:rsidRPr="00675642">
        <w:t>Et vous ne l</w:t>
      </w:r>
      <w:r>
        <w:t>’</w:t>
      </w:r>
      <w:r w:rsidR="00457E89" w:rsidRPr="00675642">
        <w:t>avez jamais prise</w:t>
      </w:r>
      <w:r>
        <w:t> ?</w:t>
      </w:r>
    </w:p>
    <w:p w14:paraId="337BF43E" w14:textId="77777777" w:rsidR="00EE5875" w:rsidRDefault="00EE5875" w:rsidP="00457E89">
      <w:r>
        <w:t>— </w:t>
      </w:r>
      <w:r w:rsidR="00457E89" w:rsidRPr="00675642">
        <w:t>Jamais</w:t>
      </w:r>
      <w:r>
        <w:t>.</w:t>
      </w:r>
    </w:p>
    <w:p w14:paraId="3448483D" w14:textId="77777777" w:rsidR="00EE5875" w:rsidRDefault="00EE5875" w:rsidP="00457E89">
      <w:r>
        <w:t>— </w:t>
      </w:r>
      <w:r w:rsidR="00457E89" w:rsidRPr="00675642">
        <w:t>Et elle ne s</w:t>
      </w:r>
      <w:r>
        <w:t>’</w:t>
      </w:r>
      <w:r w:rsidR="00457E89" w:rsidRPr="00675642">
        <w:t>est jamais donnée</w:t>
      </w:r>
      <w:r>
        <w:t> ?</w:t>
      </w:r>
    </w:p>
    <w:p w14:paraId="55173D28" w14:textId="77777777" w:rsidR="00EE5875" w:rsidRDefault="00EE5875" w:rsidP="00457E89">
      <w:r>
        <w:t>— </w:t>
      </w:r>
      <w:r w:rsidR="00457E89" w:rsidRPr="00675642">
        <w:t>Jamais</w:t>
      </w:r>
      <w:r>
        <w:t>.</w:t>
      </w:r>
    </w:p>
    <w:p w14:paraId="3A0E8B5F" w14:textId="77777777" w:rsidR="00EE5875" w:rsidRDefault="00EE5875" w:rsidP="00457E89">
      <w:r>
        <w:t>— </w:t>
      </w:r>
      <w:r w:rsidR="00457E89" w:rsidRPr="00675642">
        <w:t>Vous auriez dû la violenter</w:t>
      </w:r>
      <w:r>
        <w:t xml:space="preserve"> ; </w:t>
      </w:r>
      <w:r w:rsidR="00457E89" w:rsidRPr="00675642">
        <w:t xml:space="preserve">mais à quoi </w:t>
      </w:r>
      <w:proofErr w:type="spellStart"/>
      <w:r w:rsidR="00457E89" w:rsidRPr="00675642">
        <w:t>pensiez-vous</w:t>
      </w:r>
      <w:proofErr w:type="spellEnd"/>
      <w:r>
        <w:t xml:space="preserve">, </w:t>
      </w:r>
      <w:r w:rsidR="00457E89" w:rsidRPr="00675642">
        <w:t>mon ami</w:t>
      </w:r>
      <w:r>
        <w:t> ?</w:t>
      </w:r>
    </w:p>
    <w:p w14:paraId="7DBB8C55" w14:textId="77777777" w:rsidR="00EE5875" w:rsidRDefault="00EE5875" w:rsidP="00457E89">
      <w:r>
        <w:t>— </w:t>
      </w:r>
      <w:r w:rsidR="00457E89" w:rsidRPr="00675642">
        <w:t>Je ne sais pas</w:t>
      </w:r>
      <w:r>
        <w:t xml:space="preserve">, </w:t>
      </w:r>
      <w:r w:rsidR="00457E89" w:rsidRPr="00675642">
        <w:t>moi</w:t>
      </w:r>
      <w:r>
        <w:t xml:space="preserve">, </w:t>
      </w:r>
      <w:r w:rsidR="00457E89" w:rsidRPr="00675642">
        <w:t>c</w:t>
      </w:r>
      <w:r>
        <w:t>’</w:t>
      </w:r>
      <w:r w:rsidR="00457E89" w:rsidRPr="00675642">
        <w:t>était une si belle petite fille</w:t>
      </w:r>
      <w:r>
        <w:t> !</w:t>
      </w:r>
    </w:p>
    <w:p w14:paraId="685F4903" w14:textId="77777777" w:rsidR="00EE5875" w:rsidRDefault="00EE5875" w:rsidP="00457E89">
      <w:r>
        <w:t>— </w:t>
      </w:r>
      <w:r w:rsidR="00457E89" w:rsidRPr="00675642">
        <w:t>Et vous l</w:t>
      </w:r>
      <w:r>
        <w:t>’</w:t>
      </w:r>
      <w:r w:rsidR="00457E89" w:rsidRPr="00675642">
        <w:t>aimiez</w:t>
      </w:r>
      <w:r>
        <w:t> ?</w:t>
      </w:r>
    </w:p>
    <w:p w14:paraId="2D2D302D" w14:textId="77777777" w:rsidR="00EE5875" w:rsidRDefault="00EE5875" w:rsidP="00457E89">
      <w:r>
        <w:t>— </w:t>
      </w:r>
      <w:r w:rsidR="00457E89" w:rsidRPr="00675642">
        <w:t>Oui</w:t>
      </w:r>
      <w:r>
        <w:t>.</w:t>
      </w:r>
    </w:p>
    <w:p w14:paraId="7A65BC61" w14:textId="77777777" w:rsidR="00EE5875" w:rsidRDefault="00EE5875" w:rsidP="00457E89">
      <w:r>
        <w:t>— </w:t>
      </w:r>
      <w:r w:rsidR="00457E89" w:rsidRPr="00675642">
        <w:t>Et vous étiez heureux</w:t>
      </w:r>
      <w:r>
        <w:t> ?</w:t>
      </w:r>
    </w:p>
    <w:p w14:paraId="03A5874A" w14:textId="77777777" w:rsidR="00EE5875" w:rsidRDefault="00EE5875" w:rsidP="00457E89">
      <w:r>
        <w:t>— </w:t>
      </w:r>
      <w:r w:rsidR="00457E89" w:rsidRPr="00675642">
        <w:t>Oh</w:t>
      </w:r>
      <w:r>
        <w:t xml:space="preserve"> ! </w:t>
      </w:r>
      <w:r w:rsidR="00457E89" w:rsidRPr="00675642">
        <w:t>oui</w:t>
      </w:r>
      <w:r>
        <w:t>.</w:t>
      </w:r>
    </w:p>
    <w:p w14:paraId="431B3617" w14:textId="77777777" w:rsidR="00EE5875" w:rsidRDefault="00457E89" w:rsidP="00457E89">
      <w:r w:rsidRPr="00675642">
        <w:lastRenderedPageBreak/>
        <w:t>Max Hyène méditait</w:t>
      </w:r>
      <w:r w:rsidR="00EE5875">
        <w:t xml:space="preserve">. </w:t>
      </w:r>
      <w:r w:rsidRPr="00675642">
        <w:t>Il faisait tourner un compas entre ses doigts</w:t>
      </w:r>
      <w:r w:rsidR="00EE5875">
        <w:t xml:space="preserve">. </w:t>
      </w:r>
      <w:r w:rsidRPr="00675642">
        <w:t>Il m</w:t>
      </w:r>
      <w:r w:rsidR="00EE5875">
        <w:t>’</w:t>
      </w:r>
      <w:r w:rsidRPr="00675642">
        <w:t>avait oublié</w:t>
      </w:r>
      <w:r w:rsidR="00EE5875">
        <w:t>.</w:t>
      </w:r>
    </w:p>
    <w:p w14:paraId="6A195C06" w14:textId="77777777" w:rsidR="00EE5875" w:rsidRDefault="00EE5875" w:rsidP="00457E89">
      <w:r>
        <w:t xml:space="preserve">— … </w:t>
      </w:r>
      <w:r w:rsidR="00457E89" w:rsidRPr="00675642">
        <w:t>l</w:t>
      </w:r>
      <w:r>
        <w:t>’</w:t>
      </w:r>
      <w:r w:rsidR="00457E89" w:rsidRPr="00675642">
        <w:t>amour</w:t>
      </w:r>
      <w:r>
        <w:t xml:space="preserve">… </w:t>
      </w:r>
      <w:r w:rsidR="00457E89" w:rsidRPr="00675642">
        <w:t>il y a des femmes qui piquent des crises de grossesse nerveuse</w:t>
      </w:r>
      <w:r>
        <w:t xml:space="preserve">, </w:t>
      </w:r>
      <w:r w:rsidR="00457E89" w:rsidRPr="00675642">
        <w:t>pourquoi est-ce qu</w:t>
      </w:r>
      <w:r>
        <w:t>’</w:t>
      </w:r>
      <w:r w:rsidR="00457E89" w:rsidRPr="00675642">
        <w:t>une cérébrale ne</w:t>
      </w:r>
      <w:r>
        <w:t xml:space="preserve">… </w:t>
      </w:r>
      <w:r w:rsidR="00457E89" w:rsidRPr="00675642">
        <w:t>un cas de combustion spontanée</w:t>
      </w:r>
      <w:r>
        <w:t xml:space="preserve">… </w:t>
      </w:r>
      <w:r w:rsidR="00457E89" w:rsidRPr="00675642">
        <w:t>c</w:t>
      </w:r>
      <w:r>
        <w:t>’</w:t>
      </w:r>
      <w:r w:rsidR="00457E89" w:rsidRPr="00675642">
        <w:t>est ainsi que naissent les monstres</w:t>
      </w:r>
      <w:r>
        <w:t>…</w:t>
      </w:r>
    </w:p>
    <w:p w14:paraId="29E4EDFE" w14:textId="77777777" w:rsidR="00EE5875" w:rsidRDefault="00457E89" w:rsidP="00457E89">
      <w:r w:rsidRPr="00675642">
        <w:t>Qu</w:t>
      </w:r>
      <w:r w:rsidR="00EE5875">
        <w:t>’</w:t>
      </w:r>
      <w:r w:rsidRPr="00675642">
        <w:t>allait-il conclure</w:t>
      </w:r>
      <w:r w:rsidR="00EE5875">
        <w:t> ?</w:t>
      </w:r>
    </w:p>
    <w:p w14:paraId="41AAD342" w14:textId="77777777" w:rsidR="00EE5875" w:rsidRDefault="00457E89" w:rsidP="00457E89">
      <w:r w:rsidRPr="00675642">
        <w:t>Il était passé minuit</w:t>
      </w:r>
      <w:r w:rsidR="00EE5875">
        <w:t xml:space="preserve">. </w:t>
      </w:r>
      <w:r w:rsidRPr="00675642">
        <w:t>Ma voiture m</w:t>
      </w:r>
      <w:r w:rsidR="00EE5875">
        <w:t>’</w:t>
      </w:r>
      <w:r w:rsidRPr="00675642">
        <w:t>attendait</w:t>
      </w:r>
      <w:r w:rsidR="00EE5875">
        <w:t xml:space="preserve">. </w:t>
      </w:r>
      <w:r w:rsidRPr="00675642">
        <w:t>Je me sauvai</w:t>
      </w:r>
      <w:r w:rsidR="00EE5875">
        <w:t xml:space="preserve">, </w:t>
      </w:r>
      <w:r w:rsidRPr="00675642">
        <w:t>consterné</w:t>
      </w:r>
      <w:r w:rsidR="00EE5875">
        <w:t>.</w:t>
      </w:r>
    </w:p>
    <w:p w14:paraId="0D561241" w14:textId="4E8AE61D" w:rsidR="00457E89" w:rsidRPr="00675642" w:rsidRDefault="00457E89" w:rsidP="00EE5875">
      <w:pPr>
        <w:pStyle w:val="Titre2"/>
      </w:pPr>
      <w:bookmarkStart w:id="59" w:name="_Toc327816221"/>
      <w:bookmarkStart w:id="60" w:name="_Toc201949633"/>
      <w:r w:rsidRPr="00675642">
        <w:lastRenderedPageBreak/>
        <w:t>ROULEAU NEUF</w:t>
      </w:r>
      <w:bookmarkEnd w:id="59"/>
      <w:bookmarkEnd w:id="60"/>
    </w:p>
    <w:p w14:paraId="40A0574A" w14:textId="3C63EEA4" w:rsidR="00EE5875" w:rsidRDefault="00457E89" w:rsidP="00457E89">
      <w:pPr>
        <w:pStyle w:val="Droite"/>
        <w:rPr>
          <w:i/>
        </w:rPr>
      </w:pPr>
      <w:r w:rsidRPr="00491025">
        <w:rPr>
          <w:i/>
        </w:rPr>
        <w:t>Saint-Gervais</w:t>
      </w:r>
      <w:r w:rsidR="00EE5875">
        <w:rPr>
          <w:i/>
        </w:rPr>
        <w:t xml:space="preserve">, </w:t>
      </w:r>
      <w:r w:rsidRPr="00491025">
        <w:rPr>
          <w:i/>
        </w:rPr>
        <w:t>le 1</w:t>
      </w:r>
      <w:r w:rsidR="00EE5875" w:rsidRPr="00491025">
        <w:rPr>
          <w:i/>
        </w:rPr>
        <w:t>3</w:t>
      </w:r>
      <w:r w:rsidR="00EE5875">
        <w:rPr>
          <w:i/>
        </w:rPr>
        <w:t> </w:t>
      </w:r>
      <w:r w:rsidR="00EE5875" w:rsidRPr="00491025">
        <w:rPr>
          <w:i/>
        </w:rPr>
        <w:t>juin</w:t>
      </w:r>
      <w:r w:rsidRPr="00491025">
        <w:rPr>
          <w:i/>
        </w:rPr>
        <w:t xml:space="preserve"> 1925</w:t>
      </w:r>
      <w:r w:rsidR="00EE5875">
        <w:rPr>
          <w:i/>
        </w:rPr>
        <w:t>.</w:t>
      </w:r>
    </w:p>
    <w:p w14:paraId="063599EB" w14:textId="77777777" w:rsidR="00EE5875" w:rsidRDefault="00EE5875" w:rsidP="00457E89">
      <w:r>
        <w:rPr>
          <w:i/>
        </w:rPr>
        <w:t>— </w:t>
      </w:r>
      <w:r w:rsidR="00457E89" w:rsidRPr="00675642">
        <w:t>Qu</w:t>
      </w:r>
      <w:r>
        <w:t>’</w:t>
      </w:r>
      <w:r w:rsidR="00457E89" w:rsidRPr="00675642">
        <w:t xml:space="preserve">est-ce </w:t>
      </w:r>
      <w:r w:rsidR="00457E89" w:rsidRPr="00675642">
        <w:rPr>
          <w:bCs/>
        </w:rPr>
        <w:t>que</w:t>
      </w:r>
      <w:r w:rsidR="00457E89" w:rsidRPr="00675642">
        <w:t xml:space="preserve"> je vais faire à Paris</w:t>
      </w:r>
      <w:r>
        <w:t> ?</w:t>
      </w:r>
    </w:p>
    <w:p w14:paraId="3321A512" w14:textId="77777777" w:rsidR="00EE5875" w:rsidRDefault="00457E89" w:rsidP="00457E89">
      <w:r w:rsidRPr="00675642">
        <w:t>Plus de boisson</w:t>
      </w:r>
      <w:r w:rsidR="00EE5875">
        <w:t xml:space="preserve">, </w:t>
      </w:r>
      <w:r w:rsidRPr="00675642">
        <w:t>plus de femmes</w:t>
      </w:r>
      <w:r w:rsidR="00EE5875">
        <w:t xml:space="preserve">, </w:t>
      </w:r>
      <w:r w:rsidRPr="00675642">
        <w:t>non</w:t>
      </w:r>
      <w:r w:rsidR="00EE5875">
        <w:t xml:space="preserve">, </w:t>
      </w:r>
      <w:r w:rsidRPr="00675642">
        <w:t>pas d</w:t>
      </w:r>
      <w:r w:rsidR="00EE5875">
        <w:t>’</w:t>
      </w:r>
      <w:r w:rsidRPr="00675642">
        <w:t>alcool</w:t>
      </w:r>
      <w:r w:rsidR="00EE5875">
        <w:t>.</w:t>
      </w:r>
    </w:p>
    <w:p w14:paraId="55DBC2E0" w14:textId="77777777" w:rsidR="00EE5875" w:rsidRDefault="00457E89" w:rsidP="00457E89">
      <w:r w:rsidRPr="00675642">
        <w:t>Je reçois ce télégramme</w:t>
      </w:r>
      <w:r w:rsidR="00EE5875">
        <w:t> :</w:t>
      </w:r>
    </w:p>
    <w:p w14:paraId="4556F81E" w14:textId="77777777" w:rsidR="00EE5875" w:rsidRDefault="00457E89" w:rsidP="00457E89">
      <w:pPr>
        <w:pStyle w:val="NormalSansIndent"/>
      </w:pPr>
      <w:r w:rsidRPr="00675642">
        <w:t>DAN YACK MONTJOLY SAINT-GERVAIS</w:t>
      </w:r>
      <w:r w:rsidR="00EE5875">
        <w:t xml:space="preserve">, </w:t>
      </w:r>
      <w:r w:rsidRPr="00675642">
        <w:t>HAUTE-SAVOIE</w:t>
      </w:r>
      <w:r w:rsidR="00EE5875">
        <w:t xml:space="preserve">. </w:t>
      </w:r>
      <w:r w:rsidRPr="00675642">
        <w:t>VOUS ENVOYONS AUJOURD</w:t>
      </w:r>
      <w:r w:rsidR="00EE5875">
        <w:t>’</w:t>
      </w:r>
      <w:r w:rsidRPr="00675642">
        <w:t>HUI TRACTA PAR LA ROUTE TOUJOURS À VOS ORDRES</w:t>
      </w:r>
      <w:r w:rsidR="00EE5875">
        <w:t xml:space="preserve">. </w:t>
      </w:r>
      <w:r w:rsidRPr="00675642">
        <w:t>ESSOR</w:t>
      </w:r>
      <w:r w:rsidR="00EE5875">
        <w:t>.</w:t>
      </w:r>
    </w:p>
    <w:p w14:paraId="31515B0F" w14:textId="77777777" w:rsidR="00EE5875" w:rsidRDefault="00457E89" w:rsidP="00457E89">
      <w:r w:rsidRPr="00675642">
        <w:t>Qu</w:t>
      </w:r>
      <w:r w:rsidR="00EE5875">
        <w:t>’</w:t>
      </w:r>
      <w:r w:rsidRPr="00675642">
        <w:t>est-ce que c</w:t>
      </w:r>
      <w:r w:rsidR="00EE5875">
        <w:t>’</w:t>
      </w:r>
      <w:r w:rsidRPr="00675642">
        <w:t>est que ça</w:t>
      </w:r>
      <w:r w:rsidR="00EE5875">
        <w:t xml:space="preserve">, </w:t>
      </w:r>
      <w:r w:rsidRPr="00675642">
        <w:t xml:space="preserve">une </w:t>
      </w:r>
      <w:r w:rsidRPr="00675642">
        <w:rPr>
          <w:i/>
          <w:iCs/>
        </w:rPr>
        <w:t>Tracta</w:t>
      </w:r>
      <w:r w:rsidRPr="00675642">
        <w:t xml:space="preserve"> et qu</w:t>
      </w:r>
      <w:r w:rsidR="00EE5875">
        <w:t>’</w:t>
      </w:r>
      <w:r w:rsidRPr="00675642">
        <w:t>est-ce que je vais en faire</w:t>
      </w:r>
      <w:r w:rsidR="00EE5875">
        <w:t> ?</w:t>
      </w:r>
    </w:p>
    <w:p w14:paraId="58E6CCBF" w14:textId="77777777" w:rsidR="00EE5875" w:rsidRDefault="00457E89" w:rsidP="00457E89">
      <w:r w:rsidRPr="00675642">
        <w:t>Enfin</w:t>
      </w:r>
      <w:r w:rsidR="00EE5875">
        <w:t xml:space="preserve">, </w:t>
      </w:r>
      <w:r w:rsidRPr="00675642">
        <w:t>je partirai</w:t>
      </w:r>
      <w:r w:rsidR="00EE5875">
        <w:t>.</w:t>
      </w:r>
    </w:p>
    <w:p w14:paraId="094488D9" w14:textId="77777777" w:rsidR="00EE5875" w:rsidRDefault="00457E89" w:rsidP="00457E89">
      <w:r w:rsidRPr="00675642">
        <w:t>Pierre est également revenu</w:t>
      </w:r>
      <w:r w:rsidR="00EE5875">
        <w:t xml:space="preserve">, </w:t>
      </w:r>
      <w:r w:rsidRPr="00675642">
        <w:t>naturellement bredouille</w:t>
      </w:r>
      <w:r w:rsidR="00EE5875">
        <w:t xml:space="preserve">, </w:t>
      </w:r>
      <w:r w:rsidRPr="00675642">
        <w:t>de Saint-Nicolas-de-</w:t>
      </w:r>
      <w:proofErr w:type="spellStart"/>
      <w:r w:rsidRPr="00675642">
        <w:t>Véroce</w:t>
      </w:r>
      <w:proofErr w:type="spellEnd"/>
      <w:r w:rsidR="00EE5875">
        <w:t xml:space="preserve"> ; </w:t>
      </w:r>
      <w:r w:rsidRPr="00675642">
        <w:t>Lucienne ne veut rien savoir pour m</w:t>
      </w:r>
      <w:r w:rsidR="00EE5875">
        <w:t>’</w:t>
      </w:r>
      <w:r w:rsidRPr="00675642">
        <w:t>accompagner à Paris</w:t>
      </w:r>
      <w:r w:rsidR="00EE5875">
        <w:t xml:space="preserve">. </w:t>
      </w:r>
      <w:r w:rsidRPr="00675642">
        <w:t>Je m</w:t>
      </w:r>
      <w:r w:rsidR="00EE5875">
        <w:t>’</w:t>
      </w:r>
      <w:r w:rsidRPr="00675642">
        <w:t>y attendais</w:t>
      </w:r>
      <w:r w:rsidR="00EE5875">
        <w:t xml:space="preserve">. </w:t>
      </w:r>
      <w:r w:rsidRPr="00675642">
        <w:t>Tant mieux</w:t>
      </w:r>
      <w:r w:rsidR="00EE5875">
        <w:t>.</w:t>
      </w:r>
    </w:p>
    <w:p w14:paraId="06019FEA" w14:textId="77777777" w:rsidR="00EE5875" w:rsidRDefault="00457E89" w:rsidP="00457E89">
      <w:r w:rsidRPr="00675642">
        <w:t>Ah</w:t>
      </w:r>
      <w:r w:rsidR="00EE5875">
        <w:t xml:space="preserve"> ! </w:t>
      </w:r>
      <w:r w:rsidRPr="00675642">
        <w:t>tant mieux</w:t>
      </w:r>
      <w:r w:rsidR="00EE5875">
        <w:t xml:space="preserve">, </w:t>
      </w:r>
      <w:r w:rsidRPr="00675642">
        <w:t>tant mieux</w:t>
      </w:r>
      <w:r w:rsidR="00EE5875">
        <w:t xml:space="preserve">, </w:t>
      </w:r>
      <w:r w:rsidRPr="00675642">
        <w:t>tant mieux</w:t>
      </w:r>
      <w:r w:rsidR="00EE5875">
        <w:t> !</w:t>
      </w:r>
    </w:p>
    <w:p w14:paraId="1A94103E" w14:textId="77777777" w:rsidR="00EE5875" w:rsidRDefault="00457E89" w:rsidP="00457E89">
      <w:r w:rsidRPr="00675642">
        <w:t>Je resterai chaste</w:t>
      </w:r>
      <w:r w:rsidR="00EE5875">
        <w:t xml:space="preserve"> ; </w:t>
      </w:r>
      <w:r w:rsidRPr="00675642">
        <w:t>mais qu</w:t>
      </w:r>
      <w:r w:rsidR="00EE5875">
        <w:t>’</w:t>
      </w:r>
      <w:r w:rsidRPr="00675642">
        <w:t>est-ce que je vais faire à Paris</w:t>
      </w:r>
      <w:r w:rsidR="00EE5875">
        <w:t> ?</w:t>
      </w:r>
    </w:p>
    <w:p w14:paraId="55C2D12B" w14:textId="77777777" w:rsidR="00EE5875" w:rsidRDefault="00457E89" w:rsidP="00457E89">
      <w:r w:rsidRPr="00675642">
        <w:t>Pierre baragouinait</w:t>
      </w:r>
      <w:r w:rsidR="00EE5875">
        <w:t xml:space="preserve">, </w:t>
      </w:r>
      <w:r w:rsidRPr="00675642">
        <w:t>alors je l</w:t>
      </w:r>
      <w:r w:rsidR="00EE5875">
        <w:t>’</w:t>
      </w:r>
      <w:r w:rsidRPr="00675642">
        <w:t>ai mis dehors</w:t>
      </w:r>
      <w:r w:rsidR="00EE5875">
        <w:t>.</w:t>
      </w:r>
    </w:p>
    <w:p w14:paraId="693AC4E1" w14:textId="77777777" w:rsidR="00EE5875" w:rsidRDefault="00EE5875" w:rsidP="00457E89">
      <w:r>
        <w:t>— </w:t>
      </w:r>
      <w:r w:rsidR="00457E89" w:rsidRPr="00675642">
        <w:t>C</w:t>
      </w:r>
      <w:r>
        <w:t>’</w:t>
      </w:r>
      <w:r w:rsidR="00457E89" w:rsidRPr="00675642">
        <w:t>est une garce qu</w:t>
      </w:r>
      <w:r>
        <w:t>’</w:t>
      </w:r>
      <w:r w:rsidR="00457E89" w:rsidRPr="00675642">
        <w:t>c</w:t>
      </w:r>
      <w:r>
        <w:t>’</w:t>
      </w:r>
      <w:proofErr w:type="spellStart"/>
      <w:r w:rsidR="00457E89" w:rsidRPr="00675642">
        <w:t>teu</w:t>
      </w:r>
      <w:proofErr w:type="spellEnd"/>
      <w:r w:rsidR="00457E89" w:rsidRPr="00675642">
        <w:t xml:space="preserve"> pute-là</w:t>
      </w:r>
      <w:r>
        <w:t xml:space="preserve"> ! </w:t>
      </w:r>
      <w:r w:rsidR="00457E89" w:rsidRPr="00675642">
        <w:t>qu</w:t>
      </w:r>
      <w:r>
        <w:t>’</w:t>
      </w:r>
      <w:r w:rsidR="00457E89" w:rsidRPr="00675642">
        <w:t>il disait</w:t>
      </w:r>
      <w:r>
        <w:t xml:space="preserve">. </w:t>
      </w:r>
      <w:r w:rsidR="00457E89" w:rsidRPr="00675642">
        <w:t>Si j</w:t>
      </w:r>
      <w:r>
        <w:t>’</w:t>
      </w:r>
      <w:r w:rsidR="00457E89" w:rsidRPr="00675642">
        <w:t>étions vous</w:t>
      </w:r>
      <w:r>
        <w:t xml:space="preserve">, </w:t>
      </w:r>
      <w:r w:rsidR="00457E89" w:rsidRPr="00675642">
        <w:t>j</w:t>
      </w:r>
      <w:r>
        <w:t>’</w:t>
      </w:r>
      <w:r w:rsidR="00457E89" w:rsidRPr="00675642">
        <w:t>t</w:t>
      </w:r>
      <w:r>
        <w:t>’</w:t>
      </w:r>
      <w:r w:rsidR="00457E89" w:rsidRPr="00675642">
        <w:t>irais lui foutre sur la gueule pour lui apprendre</w:t>
      </w:r>
      <w:r>
        <w:t xml:space="preserve">. </w:t>
      </w:r>
      <w:r w:rsidR="00457E89" w:rsidRPr="00675642">
        <w:t>Mais tout d</w:t>
      </w:r>
      <w:r>
        <w:t>’</w:t>
      </w:r>
      <w:r w:rsidR="00457E89" w:rsidRPr="00675642">
        <w:t>même</w:t>
      </w:r>
      <w:r>
        <w:t xml:space="preserve">, </w:t>
      </w:r>
      <w:r w:rsidR="00457E89" w:rsidRPr="00675642">
        <w:t>c</w:t>
      </w:r>
      <w:r>
        <w:t>’</w:t>
      </w:r>
      <w:r w:rsidR="00457E89" w:rsidRPr="00675642">
        <w:t xml:space="preserve">est un beau </w:t>
      </w:r>
      <w:proofErr w:type="spellStart"/>
      <w:r w:rsidR="00457E89" w:rsidRPr="00675642">
        <w:t>brin</w:t>
      </w:r>
      <w:proofErr w:type="spellEnd"/>
      <w:r>
        <w:t xml:space="preserve">, </w:t>
      </w:r>
      <w:r w:rsidR="00457E89" w:rsidRPr="00675642">
        <w:t>non</w:t>
      </w:r>
      <w:r>
        <w:t> ?</w:t>
      </w:r>
    </w:p>
    <w:p w14:paraId="263724BA" w14:textId="77777777" w:rsidR="00EE5875" w:rsidRDefault="00EE5875" w:rsidP="00457E89">
      <w:r>
        <w:t>— </w:t>
      </w:r>
      <w:r w:rsidR="00457E89" w:rsidRPr="00675642">
        <w:t>Fiche-moi la paix</w:t>
      </w:r>
      <w:r>
        <w:t xml:space="preserve">, </w:t>
      </w:r>
      <w:r w:rsidR="00457E89" w:rsidRPr="00675642">
        <w:t>Pierre</w:t>
      </w:r>
      <w:r>
        <w:t xml:space="preserve">. </w:t>
      </w:r>
      <w:r w:rsidR="00457E89" w:rsidRPr="00675642">
        <w:t>Tiens</w:t>
      </w:r>
      <w:r>
        <w:t xml:space="preserve">, </w:t>
      </w:r>
      <w:r w:rsidR="00457E89" w:rsidRPr="00675642">
        <w:t>voilà un chèque</w:t>
      </w:r>
      <w:r>
        <w:t xml:space="preserve">. </w:t>
      </w:r>
      <w:r w:rsidR="00457E89" w:rsidRPr="00675642">
        <w:t>Je re</w:t>
      </w:r>
      <w:r w:rsidR="00457E89" w:rsidRPr="00675642">
        <w:t>n</w:t>
      </w:r>
      <w:r w:rsidR="00457E89" w:rsidRPr="00675642">
        <w:t>tre demain à Paris</w:t>
      </w:r>
      <w:r>
        <w:t xml:space="preserve">. </w:t>
      </w:r>
      <w:r w:rsidR="00457E89" w:rsidRPr="00675642">
        <w:t>Tu n</w:t>
      </w:r>
      <w:r>
        <w:t>’</w:t>
      </w:r>
      <w:r w:rsidR="00457E89" w:rsidRPr="00675642">
        <w:t>as qu</w:t>
      </w:r>
      <w:r>
        <w:t>’</w:t>
      </w:r>
      <w:r w:rsidR="00457E89" w:rsidRPr="00675642">
        <w:t xml:space="preserve">à le remplir pour aller </w:t>
      </w:r>
      <w:r w:rsidR="00457E89" w:rsidRPr="00675642">
        <w:lastRenderedPageBreak/>
        <w:t>toucher des sous</w:t>
      </w:r>
      <w:r>
        <w:t xml:space="preserve">. </w:t>
      </w:r>
      <w:r w:rsidR="00457E89" w:rsidRPr="00675642">
        <w:t>Tu peux aussi prendre tout ce que j</w:t>
      </w:r>
      <w:r>
        <w:t>’</w:t>
      </w:r>
      <w:r w:rsidR="00457E89" w:rsidRPr="00675642">
        <w:t>ai laissé au chalet</w:t>
      </w:r>
      <w:r>
        <w:t xml:space="preserve"> : </w:t>
      </w:r>
      <w:r w:rsidR="00457E89" w:rsidRPr="00675642">
        <w:t>mon fusil</w:t>
      </w:r>
      <w:r>
        <w:t xml:space="preserve">, </w:t>
      </w:r>
      <w:r w:rsidR="00457E89" w:rsidRPr="00675642">
        <w:t>mes godasses</w:t>
      </w:r>
      <w:r>
        <w:t xml:space="preserve">, </w:t>
      </w:r>
      <w:r w:rsidR="00457E89" w:rsidRPr="00675642">
        <w:t>tout le saint frusquin</w:t>
      </w:r>
      <w:r>
        <w:t>.</w:t>
      </w:r>
    </w:p>
    <w:p w14:paraId="15659C07" w14:textId="77777777" w:rsidR="00EE5875" w:rsidRDefault="00457E89" w:rsidP="00457E89">
      <w:r w:rsidRPr="00675642">
        <w:t>Et je lui tends un chèque en blanc</w:t>
      </w:r>
      <w:r w:rsidR="00EE5875">
        <w:t>.</w:t>
      </w:r>
    </w:p>
    <w:p w14:paraId="31FAE566" w14:textId="77777777" w:rsidR="00EE5875" w:rsidRDefault="00EE5875" w:rsidP="00457E89">
      <w:r>
        <w:t>— </w:t>
      </w:r>
      <w:proofErr w:type="spellStart"/>
      <w:r w:rsidR="00457E89" w:rsidRPr="00675642">
        <w:t>Qué</w:t>
      </w:r>
      <w:proofErr w:type="spellEnd"/>
      <w:r w:rsidR="00457E89" w:rsidRPr="00675642">
        <w:t xml:space="preserve"> qu</w:t>
      </w:r>
      <w:r>
        <w:t>’</w:t>
      </w:r>
      <w:r w:rsidR="00457E89" w:rsidRPr="00675642">
        <w:t>c</w:t>
      </w:r>
      <w:r>
        <w:t>’</w:t>
      </w:r>
      <w:r w:rsidR="00457E89" w:rsidRPr="00675642">
        <w:t>est qu</w:t>
      </w:r>
      <w:r>
        <w:t>’</w:t>
      </w:r>
      <w:r w:rsidR="00457E89" w:rsidRPr="00675642">
        <w:t>ça</w:t>
      </w:r>
      <w:r>
        <w:t xml:space="preserve"> ? </w:t>
      </w:r>
      <w:r w:rsidR="00457E89" w:rsidRPr="00675642">
        <w:t>me demande-t-il en tournant et r</w:t>
      </w:r>
      <w:r w:rsidR="00457E89" w:rsidRPr="00675642">
        <w:t>e</w:t>
      </w:r>
      <w:r w:rsidR="00457E89" w:rsidRPr="00675642">
        <w:t>tournant le chèque</w:t>
      </w:r>
      <w:r>
        <w:t xml:space="preserve">. </w:t>
      </w:r>
      <w:r w:rsidR="00457E89" w:rsidRPr="00675642">
        <w:t>J</w:t>
      </w:r>
      <w:r>
        <w:t>’</w:t>
      </w:r>
      <w:r w:rsidR="00457E89" w:rsidRPr="00675642">
        <w:t>sais pas lire</w:t>
      </w:r>
      <w:r>
        <w:t>.</w:t>
      </w:r>
    </w:p>
    <w:p w14:paraId="73B65E8D" w14:textId="77777777" w:rsidR="00EE5875" w:rsidRDefault="00457E89" w:rsidP="00457E89">
      <w:r w:rsidRPr="00675642">
        <w:t>Je lui explique qu</w:t>
      </w:r>
      <w:r w:rsidR="00EE5875">
        <w:t>’</w:t>
      </w:r>
      <w:r w:rsidRPr="00675642">
        <w:t>il n</w:t>
      </w:r>
      <w:r w:rsidR="00EE5875">
        <w:t>’</w:t>
      </w:r>
      <w:r w:rsidRPr="00675642">
        <w:t>a qu</w:t>
      </w:r>
      <w:r w:rsidR="00EE5875">
        <w:t>’</w:t>
      </w:r>
      <w:r w:rsidRPr="00675642">
        <w:t>à aller se présenter à la banque</w:t>
      </w:r>
      <w:r w:rsidR="00EE5875">
        <w:t xml:space="preserve">, </w:t>
      </w:r>
      <w:r w:rsidRPr="00675642">
        <w:t>à la banque anglaise en face du Majestic</w:t>
      </w:r>
      <w:r w:rsidR="00EE5875">
        <w:t xml:space="preserve">, </w:t>
      </w:r>
      <w:r w:rsidRPr="00675642">
        <w:t>à Chamonix</w:t>
      </w:r>
      <w:r w:rsidR="00EE5875">
        <w:t xml:space="preserve">, </w:t>
      </w:r>
      <w:r w:rsidRPr="00675642">
        <w:t>et qu</w:t>
      </w:r>
      <w:r w:rsidR="00EE5875">
        <w:t>’</w:t>
      </w:r>
      <w:r w:rsidRPr="00675642">
        <w:t>on lui donnera de l</w:t>
      </w:r>
      <w:r w:rsidR="00EE5875">
        <w:t>’</w:t>
      </w:r>
      <w:r w:rsidRPr="00675642">
        <w:t>argent comptant</w:t>
      </w:r>
      <w:r w:rsidR="00EE5875">
        <w:t>.</w:t>
      </w:r>
    </w:p>
    <w:p w14:paraId="2801B23F" w14:textId="77777777" w:rsidR="00EE5875" w:rsidRDefault="00EE5875" w:rsidP="00457E89">
      <w:r>
        <w:t>— </w:t>
      </w:r>
      <w:r w:rsidR="00457E89" w:rsidRPr="00675642">
        <w:t>Mince alors</w:t>
      </w:r>
      <w:r>
        <w:t xml:space="preserve">, </w:t>
      </w:r>
      <w:r w:rsidR="00457E89" w:rsidRPr="00675642">
        <w:t>on va boire un coup</w:t>
      </w:r>
      <w:r>
        <w:t xml:space="preserve"> ! </w:t>
      </w:r>
      <w:r w:rsidR="00457E89" w:rsidRPr="00675642">
        <w:t>s</w:t>
      </w:r>
      <w:r>
        <w:t>’</w:t>
      </w:r>
      <w:r w:rsidR="00457E89" w:rsidRPr="00675642">
        <w:t>écrie-t-il</w:t>
      </w:r>
      <w:r>
        <w:t xml:space="preserve">. </w:t>
      </w:r>
      <w:r w:rsidR="00457E89" w:rsidRPr="00675642">
        <w:t xml:space="preserve">Mais </w:t>
      </w:r>
      <w:proofErr w:type="spellStart"/>
      <w:r w:rsidR="00457E89" w:rsidRPr="00675642">
        <w:t>qué</w:t>
      </w:r>
      <w:proofErr w:type="spellEnd"/>
      <w:r w:rsidR="00457E89" w:rsidRPr="00675642">
        <w:t xml:space="preserve"> qu</w:t>
      </w:r>
      <w:r>
        <w:t>’</w:t>
      </w:r>
      <w:r w:rsidR="00457E89" w:rsidRPr="00675642">
        <w:t>y a d</w:t>
      </w:r>
      <w:r>
        <w:t>’</w:t>
      </w:r>
      <w:proofErr w:type="spellStart"/>
      <w:r w:rsidR="00457E89" w:rsidRPr="00675642">
        <w:t>ssus</w:t>
      </w:r>
      <w:proofErr w:type="spellEnd"/>
      <w:r>
        <w:t> ?</w:t>
      </w:r>
    </w:p>
    <w:p w14:paraId="35F71808" w14:textId="77777777" w:rsidR="00EE5875" w:rsidRDefault="00EE5875" w:rsidP="00457E89">
      <w:r>
        <w:t>— </w:t>
      </w:r>
      <w:r w:rsidR="00457E89" w:rsidRPr="00675642">
        <w:t>Ce que tu veux</w:t>
      </w:r>
      <w:r>
        <w:t xml:space="preserve">, </w:t>
      </w:r>
      <w:r w:rsidR="00457E89" w:rsidRPr="00675642">
        <w:t>Pierre</w:t>
      </w:r>
      <w:r>
        <w:t xml:space="preserve">, </w:t>
      </w:r>
      <w:r w:rsidR="00457E89" w:rsidRPr="00675642">
        <w:t>combien te faut-il</w:t>
      </w:r>
      <w:r>
        <w:t> ?</w:t>
      </w:r>
    </w:p>
    <w:p w14:paraId="381C0CB1" w14:textId="77777777" w:rsidR="00EE5875" w:rsidRDefault="00EE5875" w:rsidP="00457E89">
      <w:r>
        <w:t>— </w:t>
      </w:r>
      <w:r w:rsidR="00457E89" w:rsidRPr="00675642">
        <w:t>Mets-y voir vingt francs d</w:t>
      </w:r>
      <w:r>
        <w:t>’</w:t>
      </w:r>
      <w:proofErr w:type="spellStart"/>
      <w:r w:rsidR="00457E89" w:rsidRPr="00675642">
        <w:t>ssus</w:t>
      </w:r>
      <w:proofErr w:type="spellEnd"/>
      <w:r>
        <w:t xml:space="preserve">, </w:t>
      </w:r>
      <w:r w:rsidR="00457E89" w:rsidRPr="00675642">
        <w:t>patron</w:t>
      </w:r>
      <w:r>
        <w:t xml:space="preserve">, </w:t>
      </w:r>
      <w:r w:rsidR="00457E89" w:rsidRPr="00675642">
        <w:t>ça s</w:t>
      </w:r>
      <w:r>
        <w:t>’</w:t>
      </w:r>
      <w:r w:rsidR="00457E89" w:rsidRPr="00675642">
        <w:t>ra toujours pour la course</w:t>
      </w:r>
      <w:r>
        <w:t> !</w:t>
      </w:r>
    </w:p>
    <w:p w14:paraId="03A1CF5F" w14:textId="77777777" w:rsidR="00EE5875" w:rsidRDefault="00457E89" w:rsidP="00457E89">
      <w:r w:rsidRPr="00675642">
        <w:t>Je libelle un chèque de deux cent mille francs à son nom et je le donne à Pierre</w:t>
      </w:r>
      <w:r w:rsidR="00EE5875">
        <w:t>.</w:t>
      </w:r>
    </w:p>
    <w:p w14:paraId="349BF25A" w14:textId="77777777" w:rsidR="00EE5875" w:rsidRDefault="00EE5875" w:rsidP="00457E89">
      <w:r>
        <w:t>— </w:t>
      </w:r>
      <w:r w:rsidR="00457E89" w:rsidRPr="00675642">
        <w:t>Vous n</w:t>
      </w:r>
      <w:r>
        <w:t>’</w:t>
      </w:r>
      <w:proofErr w:type="spellStart"/>
      <w:r w:rsidR="00457E89" w:rsidRPr="00675642">
        <w:t>v</w:t>
      </w:r>
      <w:r>
        <w:t>’</w:t>
      </w:r>
      <w:r w:rsidR="00457E89" w:rsidRPr="00675642">
        <w:t>nez</w:t>
      </w:r>
      <w:proofErr w:type="spellEnd"/>
      <w:r w:rsidR="00457E89" w:rsidRPr="00675642">
        <w:t xml:space="preserve"> pas</w:t>
      </w:r>
      <w:r>
        <w:t> ?</w:t>
      </w:r>
    </w:p>
    <w:p w14:paraId="5692477B" w14:textId="77777777" w:rsidR="00EE5875" w:rsidRDefault="00EE5875" w:rsidP="00457E89">
      <w:r>
        <w:t>— </w:t>
      </w:r>
      <w:r w:rsidR="00457E89" w:rsidRPr="00675642">
        <w:t>Non</w:t>
      </w:r>
      <w:r>
        <w:t xml:space="preserve">, </w:t>
      </w:r>
      <w:r w:rsidR="00457E89" w:rsidRPr="00675642">
        <w:t>Pierre</w:t>
      </w:r>
      <w:r>
        <w:t xml:space="preserve">, </w:t>
      </w:r>
      <w:r w:rsidR="00457E89" w:rsidRPr="00675642">
        <w:t>adieu</w:t>
      </w:r>
      <w:r>
        <w:t>.</w:t>
      </w:r>
    </w:p>
    <w:p w14:paraId="0BC5FE18" w14:textId="77777777" w:rsidR="00EE5875" w:rsidRDefault="00457E89" w:rsidP="00457E89">
      <w:r w:rsidRPr="00675642">
        <w:t>Et Pierre sort sans savoir ce qu</w:t>
      </w:r>
      <w:r w:rsidR="00EE5875">
        <w:t>’</w:t>
      </w:r>
      <w:r w:rsidRPr="00675642">
        <w:t>il emporte</w:t>
      </w:r>
      <w:r w:rsidR="00EE5875">
        <w:t>.</w:t>
      </w:r>
    </w:p>
    <w:p w14:paraId="4A0E4525" w14:textId="77777777" w:rsidR="00EE5875" w:rsidRDefault="00457E89" w:rsidP="00457E89">
      <w:r w:rsidRPr="00675642">
        <w:t>Est-ce que cet argent fera son bonheur</w:t>
      </w:r>
      <w:r w:rsidR="00EE5875">
        <w:t xml:space="preserve"> ? </w:t>
      </w:r>
      <w:r w:rsidRPr="00675642">
        <w:t>Je lui veux du bien</w:t>
      </w:r>
      <w:r w:rsidR="00EE5875">
        <w:t xml:space="preserve">, </w:t>
      </w:r>
      <w:r w:rsidRPr="00675642">
        <w:t>à Pierre</w:t>
      </w:r>
      <w:r w:rsidR="00EE5875">
        <w:t>.</w:t>
      </w:r>
    </w:p>
    <w:p w14:paraId="53C44705" w14:textId="77777777" w:rsidR="00EE5875" w:rsidRDefault="00457E89" w:rsidP="00457E89">
      <w:r w:rsidRPr="00675642">
        <w:t>Pour moi</w:t>
      </w:r>
      <w:r w:rsidR="00EE5875">
        <w:t xml:space="preserve">, </w:t>
      </w:r>
      <w:r w:rsidRPr="00675642">
        <w:t>ma vie est finie</w:t>
      </w:r>
      <w:r w:rsidR="00EE5875">
        <w:t xml:space="preserve">, </w:t>
      </w:r>
      <w:r w:rsidRPr="00675642">
        <w:t>je le sens bien</w:t>
      </w:r>
      <w:r w:rsidR="00EE5875">
        <w:t>.</w:t>
      </w:r>
    </w:p>
    <w:p w14:paraId="4B7E7003" w14:textId="207F6EA4" w:rsidR="00457E89" w:rsidRPr="00675642" w:rsidRDefault="00457E89" w:rsidP="00457E89"/>
    <w:p w14:paraId="1A02D654" w14:textId="77777777" w:rsidR="00EE5875" w:rsidRDefault="00457E89" w:rsidP="00457E89">
      <w:r w:rsidRPr="00675642">
        <w:t>J</w:t>
      </w:r>
      <w:r w:rsidR="00EE5875">
        <w:t>’</w:t>
      </w:r>
      <w:r w:rsidRPr="00675642">
        <w:t>étais dans le café du coin en train de jouer aux quilles quand l</w:t>
      </w:r>
      <w:r w:rsidR="00EE5875">
        <w:t>’</w:t>
      </w:r>
      <w:r w:rsidRPr="00675642">
        <w:t>infirmier du sanatorium vint m</w:t>
      </w:r>
      <w:r w:rsidR="00EE5875">
        <w:t>’</w:t>
      </w:r>
      <w:r w:rsidRPr="00675642">
        <w:t>annoncer que Mireille était morte</w:t>
      </w:r>
      <w:r w:rsidR="00EE5875">
        <w:t>.</w:t>
      </w:r>
    </w:p>
    <w:p w14:paraId="626AAD34" w14:textId="77777777" w:rsidR="00EE5875" w:rsidRDefault="00EE5875" w:rsidP="00457E89">
      <w:r>
        <w:lastRenderedPageBreak/>
        <w:t>— </w:t>
      </w:r>
      <w:r w:rsidR="00457E89" w:rsidRPr="00675642">
        <w:t>À quelle heure</w:t>
      </w:r>
      <w:r>
        <w:t xml:space="preserve"> ? </w:t>
      </w:r>
      <w:r w:rsidR="00457E89" w:rsidRPr="00675642">
        <w:t>lui demandai-je</w:t>
      </w:r>
      <w:r>
        <w:t>.</w:t>
      </w:r>
    </w:p>
    <w:p w14:paraId="1DA63328" w14:textId="77777777" w:rsidR="00EE5875" w:rsidRDefault="00EE5875" w:rsidP="00457E89">
      <w:r>
        <w:t>— </w:t>
      </w:r>
      <w:r w:rsidR="00457E89" w:rsidRPr="00675642">
        <w:t>À midi tapant</w:t>
      </w:r>
      <w:r>
        <w:t xml:space="preserve">, </w:t>
      </w:r>
      <w:r w:rsidR="00457E89" w:rsidRPr="00675642">
        <w:t>fit cet homme</w:t>
      </w:r>
      <w:r>
        <w:t>.</w:t>
      </w:r>
    </w:p>
    <w:p w14:paraId="441A5D57" w14:textId="77777777" w:rsidR="00EE5875" w:rsidRDefault="00457E89" w:rsidP="00457E89">
      <w:r w:rsidRPr="00675642">
        <w:t>C</w:t>
      </w:r>
      <w:r w:rsidR="00EE5875">
        <w:t>’</w:t>
      </w:r>
      <w:r w:rsidRPr="00675642">
        <w:t>était un gros homme</w:t>
      </w:r>
      <w:r w:rsidR="00EE5875">
        <w:t>.</w:t>
      </w:r>
    </w:p>
    <w:p w14:paraId="1E11DD66" w14:textId="77777777" w:rsidR="00EE5875" w:rsidRDefault="00457E89" w:rsidP="00457E89">
      <w:r w:rsidRPr="00675642">
        <w:t>Qu</w:t>
      </w:r>
      <w:r w:rsidR="00EE5875">
        <w:t>’</w:t>
      </w:r>
      <w:r w:rsidRPr="00675642">
        <w:t>avais-je besoin de savoir l</w:t>
      </w:r>
      <w:r w:rsidR="00EE5875">
        <w:t>’</w:t>
      </w:r>
      <w:r w:rsidRPr="00675642">
        <w:t>heure</w:t>
      </w:r>
      <w:r w:rsidR="00EE5875">
        <w:t xml:space="preserve"> ? </w:t>
      </w:r>
      <w:r w:rsidRPr="00675642">
        <w:t>C</w:t>
      </w:r>
      <w:r w:rsidR="00EE5875">
        <w:t>’</w:t>
      </w:r>
      <w:r w:rsidRPr="00675642">
        <w:t>était idiot</w:t>
      </w:r>
      <w:r w:rsidR="00EE5875">
        <w:t>.</w:t>
      </w:r>
    </w:p>
    <w:p w14:paraId="4C6472BF" w14:textId="77777777" w:rsidR="00EE5875" w:rsidRDefault="00457E89" w:rsidP="00457E89">
      <w:r w:rsidRPr="00675642">
        <w:t>Comme l</w:t>
      </w:r>
      <w:r w:rsidR="00EE5875">
        <w:t>’</w:t>
      </w:r>
      <w:r w:rsidRPr="00675642">
        <w:t>homme était tout essoufflé d</w:t>
      </w:r>
      <w:r w:rsidR="00EE5875">
        <w:t>’</w:t>
      </w:r>
      <w:r w:rsidRPr="00675642">
        <w:t>avoir couru et p</w:t>
      </w:r>
      <w:r w:rsidRPr="00675642">
        <w:t>a</w:t>
      </w:r>
      <w:r w:rsidRPr="00675642">
        <w:t>raissait bouleversé ou feignait de l</w:t>
      </w:r>
      <w:r w:rsidR="00EE5875">
        <w:t>’</w:t>
      </w:r>
      <w:r w:rsidRPr="00675642">
        <w:t>être</w:t>
      </w:r>
      <w:r w:rsidR="00EE5875">
        <w:t xml:space="preserve">, </w:t>
      </w:r>
      <w:r w:rsidRPr="00675642">
        <w:t>en tout cas</w:t>
      </w:r>
      <w:r w:rsidR="00EE5875">
        <w:t xml:space="preserve">, </w:t>
      </w:r>
      <w:r w:rsidRPr="00675642">
        <w:t>il se faisait petit pour me parler et m</w:t>
      </w:r>
      <w:r w:rsidR="00EE5875">
        <w:t>’</w:t>
      </w:r>
      <w:r w:rsidRPr="00675642">
        <w:t>observait par en dessous pour voir comment j</w:t>
      </w:r>
      <w:r w:rsidR="00EE5875">
        <w:t>’</w:t>
      </w:r>
      <w:r w:rsidRPr="00675642">
        <w:t>allais réagir</w:t>
      </w:r>
      <w:r w:rsidR="00EE5875">
        <w:t xml:space="preserve">, </w:t>
      </w:r>
      <w:r w:rsidRPr="00675642">
        <w:t>et je n</w:t>
      </w:r>
      <w:r w:rsidR="00EE5875">
        <w:t>’</w:t>
      </w:r>
      <w:r w:rsidRPr="00675642">
        <w:t>aimais pas ça</w:t>
      </w:r>
      <w:r w:rsidR="00EE5875">
        <w:t xml:space="preserve">, </w:t>
      </w:r>
      <w:r w:rsidRPr="00675642">
        <w:t>je lui fis servir une chopine pour couper court à ses condoléances</w:t>
      </w:r>
      <w:r w:rsidR="00EE5875">
        <w:t>.</w:t>
      </w:r>
    </w:p>
    <w:p w14:paraId="558DD26D" w14:textId="77777777" w:rsidR="00EE5875" w:rsidRDefault="00EE5875" w:rsidP="00457E89">
      <w:r>
        <w:t>— </w:t>
      </w:r>
      <w:r w:rsidR="00457E89" w:rsidRPr="00675642">
        <w:t>Du blanc</w:t>
      </w:r>
      <w:r>
        <w:t> ?</w:t>
      </w:r>
    </w:p>
    <w:p w14:paraId="59FE395F" w14:textId="77777777" w:rsidR="00EE5875" w:rsidRDefault="00EE5875" w:rsidP="00457E89">
      <w:r>
        <w:t>— </w:t>
      </w:r>
      <w:r w:rsidR="00457E89" w:rsidRPr="00675642">
        <w:t>Du rouge</w:t>
      </w:r>
      <w:r>
        <w:t>.</w:t>
      </w:r>
    </w:p>
    <w:p w14:paraId="5D125D42" w14:textId="77777777" w:rsidR="00EE5875" w:rsidRDefault="00EE5875" w:rsidP="00457E89">
      <w:r>
        <w:t>— </w:t>
      </w:r>
      <w:r w:rsidR="00457E89" w:rsidRPr="00675642">
        <w:t>Alors</w:t>
      </w:r>
      <w:r>
        <w:t xml:space="preserve">, </w:t>
      </w:r>
      <w:r w:rsidR="00457E89" w:rsidRPr="00675642">
        <w:t>un litre de rouge</w:t>
      </w:r>
      <w:r>
        <w:t xml:space="preserve">, </w:t>
      </w:r>
      <w:r w:rsidR="00457E89" w:rsidRPr="00675642">
        <w:t>mademoiselle</w:t>
      </w:r>
      <w:r>
        <w:t xml:space="preserve">, </w:t>
      </w:r>
      <w:r w:rsidR="00457E89" w:rsidRPr="00675642">
        <w:t>et trois verres</w:t>
      </w:r>
      <w:r>
        <w:t> !</w:t>
      </w:r>
    </w:p>
    <w:p w14:paraId="57B90FC9" w14:textId="77777777" w:rsidR="00EE5875" w:rsidRDefault="00457E89" w:rsidP="00457E89">
      <w:r w:rsidRPr="00675642">
        <w:t>Le troisième verre était pour Pierre</w:t>
      </w:r>
      <w:r w:rsidR="00EE5875">
        <w:t xml:space="preserve">, </w:t>
      </w:r>
      <w:r w:rsidRPr="00675642">
        <w:t>mon partenaire aux quilles</w:t>
      </w:r>
      <w:r w:rsidR="00EE5875">
        <w:t>.</w:t>
      </w:r>
    </w:p>
    <w:p w14:paraId="0EC28886" w14:textId="77777777" w:rsidR="00EE5875" w:rsidRDefault="00457E89" w:rsidP="00457E89">
      <w:r w:rsidRPr="00675642">
        <w:t>Ce litre de rouge</w:t>
      </w:r>
      <w:r w:rsidR="00EE5875">
        <w:t> !</w:t>
      </w:r>
    </w:p>
    <w:p w14:paraId="02D5A8EE" w14:textId="77777777" w:rsidR="00EE5875" w:rsidRDefault="00457E89" w:rsidP="00457E89">
      <w:r w:rsidRPr="00675642">
        <w:t>La tonnelle était toute parfumée par un acacia qui laissait tomber ses fleurs blanches dans nos verres</w:t>
      </w:r>
      <w:r w:rsidR="00EE5875">
        <w:t xml:space="preserve">. </w:t>
      </w:r>
      <w:r w:rsidRPr="00675642">
        <w:t>Il y avait une toute petite brise</w:t>
      </w:r>
      <w:r w:rsidR="00EE5875">
        <w:t xml:space="preserve">. </w:t>
      </w:r>
      <w:r w:rsidRPr="00675642">
        <w:t>Des quilles volaient en l</w:t>
      </w:r>
      <w:r w:rsidR="00EE5875">
        <w:t>’</w:t>
      </w:r>
      <w:r w:rsidRPr="00675642">
        <w:t>air</w:t>
      </w:r>
      <w:r w:rsidR="00EE5875">
        <w:t xml:space="preserve">. </w:t>
      </w:r>
      <w:r w:rsidRPr="00675642">
        <w:t>Les joueurs d</w:t>
      </w:r>
      <w:r w:rsidR="00EE5875">
        <w:t>’</w:t>
      </w:r>
      <w:r w:rsidRPr="00675642">
        <w:t>à-côté</w:t>
      </w:r>
      <w:r w:rsidR="00EE5875">
        <w:t xml:space="preserve">, </w:t>
      </w:r>
      <w:r w:rsidRPr="00675642">
        <w:t>des employés de la gare obligés d</w:t>
      </w:r>
      <w:r w:rsidR="00EE5875">
        <w:t>’</w:t>
      </w:r>
      <w:r w:rsidRPr="00675642">
        <w:t>aller recevoir le train que l</w:t>
      </w:r>
      <w:r w:rsidR="00EE5875">
        <w:t>’</w:t>
      </w:r>
      <w:r w:rsidRPr="00675642">
        <w:t>on entendait gronder dans le fond de la vallée</w:t>
      </w:r>
      <w:r w:rsidR="00EE5875">
        <w:t xml:space="preserve">, </w:t>
      </w:r>
      <w:r w:rsidRPr="00675642">
        <w:t>s</w:t>
      </w:r>
      <w:r w:rsidR="00EE5875">
        <w:t>’</w:t>
      </w:r>
      <w:r w:rsidRPr="00675642">
        <w:t>entêtaient à vo</w:t>
      </w:r>
      <w:r w:rsidRPr="00675642">
        <w:t>u</w:t>
      </w:r>
      <w:r w:rsidRPr="00675642">
        <w:t>loir faire des points</w:t>
      </w:r>
      <w:r w:rsidR="00EE5875">
        <w:t xml:space="preserve">. </w:t>
      </w:r>
      <w:r w:rsidRPr="00675642">
        <w:t>Ils jouaient avec violence</w:t>
      </w:r>
      <w:r w:rsidR="00EE5875">
        <w:t>.</w:t>
      </w:r>
    </w:p>
    <w:p w14:paraId="7659D0E1" w14:textId="77777777" w:rsidR="00EE5875" w:rsidRDefault="00457E89" w:rsidP="00457E89">
      <w:r w:rsidRPr="00675642">
        <w:t>Il y avait un litre de rouge sur la table</w:t>
      </w:r>
      <w:r w:rsidR="00EE5875">
        <w:t xml:space="preserve">, </w:t>
      </w:r>
      <w:r w:rsidRPr="00675642">
        <w:t>et trois hommes</w:t>
      </w:r>
      <w:r w:rsidR="00EE5875">
        <w:t xml:space="preserve">, </w:t>
      </w:r>
      <w:r w:rsidRPr="00675642">
        <w:t>trois hommes assis autour de la table</w:t>
      </w:r>
      <w:r w:rsidR="00EE5875">
        <w:t xml:space="preserve">, </w:t>
      </w:r>
      <w:r w:rsidRPr="00675642">
        <w:t>trois hommes qui ne se parlaient pas</w:t>
      </w:r>
      <w:r w:rsidR="00EE5875">
        <w:t xml:space="preserve">. </w:t>
      </w:r>
      <w:r w:rsidRPr="00675642">
        <w:t>Les verres étaient pleins</w:t>
      </w:r>
      <w:r w:rsidR="00EE5875">
        <w:t xml:space="preserve">, </w:t>
      </w:r>
      <w:r w:rsidRPr="00675642">
        <w:t>ils les vidaient</w:t>
      </w:r>
      <w:r w:rsidR="00EE5875">
        <w:t xml:space="preserve">. </w:t>
      </w:r>
      <w:r w:rsidRPr="00675642">
        <w:t>L</w:t>
      </w:r>
      <w:r w:rsidR="00EE5875">
        <w:t>’</w:t>
      </w:r>
      <w:r w:rsidRPr="00675642">
        <w:t>acacia secouait ses fleurs</w:t>
      </w:r>
      <w:r w:rsidR="00EE5875">
        <w:t>.</w:t>
      </w:r>
    </w:p>
    <w:p w14:paraId="53BB6DA4" w14:textId="77777777" w:rsidR="00EE5875" w:rsidRDefault="00457E89" w:rsidP="00457E89">
      <w:r w:rsidRPr="00675642">
        <w:lastRenderedPageBreak/>
        <w:t>Les employés de la gare s</w:t>
      </w:r>
      <w:r w:rsidR="00EE5875">
        <w:t>’</w:t>
      </w:r>
      <w:r w:rsidRPr="00675642">
        <w:t>en furent en courant</w:t>
      </w:r>
      <w:r w:rsidR="00EE5875">
        <w:t xml:space="preserve">, </w:t>
      </w:r>
      <w:r w:rsidRPr="00675642">
        <w:t>dans une bousculade</w:t>
      </w:r>
      <w:r w:rsidR="00EE5875">
        <w:t>.</w:t>
      </w:r>
    </w:p>
    <w:p w14:paraId="7895F0BE" w14:textId="77777777" w:rsidR="00EE5875" w:rsidRDefault="00457E89" w:rsidP="00457E89">
      <w:r w:rsidRPr="00675642">
        <w:t>Je me souviens également d</w:t>
      </w:r>
      <w:r w:rsidR="00EE5875">
        <w:t>’</w:t>
      </w:r>
      <w:r w:rsidRPr="00675642">
        <w:t>une guêpe qui vint se poser sur ma joue</w:t>
      </w:r>
      <w:r w:rsidR="00EE5875">
        <w:t>.</w:t>
      </w:r>
    </w:p>
    <w:p w14:paraId="124D9914" w14:textId="77777777" w:rsidR="00EE5875" w:rsidRDefault="00457E89" w:rsidP="00457E89">
      <w:r w:rsidRPr="00675642">
        <w:t>Comme dans un accident d</w:t>
      </w:r>
      <w:r w:rsidR="00EE5875">
        <w:t>’</w:t>
      </w:r>
      <w:r w:rsidRPr="00675642">
        <w:t>auto</w:t>
      </w:r>
      <w:r w:rsidR="00EE5875">
        <w:t xml:space="preserve">, </w:t>
      </w:r>
      <w:r w:rsidRPr="00675642">
        <w:t>j</w:t>
      </w:r>
      <w:r w:rsidR="00EE5875">
        <w:t>’</w:t>
      </w:r>
      <w:r w:rsidRPr="00675642">
        <w:t>enregistrai tous ces m</w:t>
      </w:r>
      <w:r w:rsidRPr="00675642">
        <w:t>e</w:t>
      </w:r>
      <w:r w:rsidRPr="00675642">
        <w:t>nus détails en une fraction de seconde</w:t>
      </w:r>
      <w:r w:rsidR="00EE5875">
        <w:t>.</w:t>
      </w:r>
    </w:p>
    <w:p w14:paraId="13BAFABE" w14:textId="77777777" w:rsidR="00EE5875" w:rsidRDefault="00457E89" w:rsidP="00457E89">
      <w:r w:rsidRPr="00675642">
        <w:t>Tout cela est encore vivant en moi</w:t>
      </w:r>
      <w:r w:rsidR="00EE5875">
        <w:t>.</w:t>
      </w:r>
    </w:p>
    <w:p w14:paraId="2502DA68" w14:textId="77777777" w:rsidR="00EE5875" w:rsidRDefault="00457E89" w:rsidP="00457E89">
      <w:r w:rsidRPr="00675642">
        <w:t>Parfaitement</w:t>
      </w:r>
      <w:r w:rsidR="00EE5875">
        <w:t>.</w:t>
      </w:r>
    </w:p>
    <w:p w14:paraId="789BB68C" w14:textId="77777777" w:rsidR="00EE5875" w:rsidRDefault="00457E89" w:rsidP="00457E89">
      <w:r w:rsidRPr="00675642">
        <w:t>Mais je me souviens également de la stupeur qui se fit jour en moi quand je constatai que ce vin était bon</w:t>
      </w:r>
      <w:r w:rsidR="00EE5875">
        <w:t>.</w:t>
      </w:r>
    </w:p>
    <w:p w14:paraId="74E739EF" w14:textId="77777777" w:rsidR="00EE5875" w:rsidRDefault="00457E89" w:rsidP="00457E89">
      <w:r w:rsidRPr="00675642">
        <w:t>La vie était donc encore possible et l</w:t>
      </w:r>
      <w:r w:rsidR="00EE5875">
        <w:t>’</w:t>
      </w:r>
      <w:r w:rsidRPr="00675642">
        <w:t>on ne mourait pas sur le coup</w:t>
      </w:r>
      <w:r w:rsidR="00EE5875">
        <w:t> ?</w:t>
      </w:r>
    </w:p>
    <w:p w14:paraId="3EB8C027" w14:textId="77777777" w:rsidR="00EE5875" w:rsidRDefault="00457E89" w:rsidP="00457E89">
      <w:r w:rsidRPr="00675642">
        <w:t>Ce litre de rouge</w:t>
      </w:r>
      <w:r w:rsidR="00EE5875">
        <w:t> !</w:t>
      </w:r>
    </w:p>
    <w:p w14:paraId="1AD9367F" w14:textId="77777777" w:rsidR="00EE5875" w:rsidRDefault="00457E89" w:rsidP="00457E89">
      <w:r w:rsidRPr="00675642">
        <w:t>Si l</w:t>
      </w:r>
      <w:r w:rsidR="00EE5875">
        <w:t>’</w:t>
      </w:r>
      <w:r w:rsidRPr="00675642">
        <w:t>on m</w:t>
      </w:r>
      <w:r w:rsidR="00EE5875">
        <w:t>’</w:t>
      </w:r>
      <w:r w:rsidRPr="00675642">
        <w:t>avait laissé faire</w:t>
      </w:r>
      <w:r w:rsidR="00EE5875">
        <w:t xml:space="preserve">, </w:t>
      </w:r>
      <w:r w:rsidRPr="00675642">
        <w:t>j</w:t>
      </w:r>
      <w:r w:rsidR="00EE5875">
        <w:t>’</w:t>
      </w:r>
      <w:r w:rsidRPr="00675642">
        <w:t>aurais continué</w:t>
      </w:r>
      <w:r w:rsidR="00EE5875">
        <w:t xml:space="preserve">. </w:t>
      </w:r>
      <w:r w:rsidRPr="00675642">
        <w:t>Je voulais en commander un deuxième</w:t>
      </w:r>
      <w:r w:rsidR="00EE5875">
        <w:t xml:space="preserve">, </w:t>
      </w:r>
      <w:r w:rsidRPr="00675642">
        <w:t>un troisième</w:t>
      </w:r>
      <w:r w:rsidR="00EE5875">
        <w:t xml:space="preserve">, </w:t>
      </w:r>
      <w:r w:rsidRPr="00675642">
        <w:t>un quatrième</w:t>
      </w:r>
      <w:r w:rsidR="00EE5875">
        <w:t xml:space="preserve">, </w:t>
      </w:r>
      <w:r w:rsidRPr="00675642">
        <w:t>mais l</w:t>
      </w:r>
      <w:r w:rsidR="00EE5875">
        <w:t>’</w:t>
      </w:r>
      <w:r w:rsidRPr="00675642">
        <w:t>homme</w:t>
      </w:r>
      <w:r w:rsidR="00EE5875">
        <w:t xml:space="preserve">, </w:t>
      </w:r>
      <w:r w:rsidRPr="00675642">
        <w:t>le gros homme que je me mis subitement à détester</w:t>
      </w:r>
      <w:r w:rsidR="00EE5875">
        <w:t xml:space="preserve">, </w:t>
      </w:r>
      <w:r w:rsidRPr="00675642">
        <w:t>ce sale infirmier qui venait de rincer son verre avant de boire le dernier coup</w:t>
      </w:r>
      <w:r w:rsidR="00EE5875">
        <w:t xml:space="preserve">, </w:t>
      </w:r>
      <w:r w:rsidRPr="00675642">
        <w:t>se leva et me dit</w:t>
      </w:r>
      <w:r w:rsidR="00EE5875">
        <w:t> :</w:t>
      </w:r>
    </w:p>
    <w:p w14:paraId="6AD8DF89" w14:textId="77777777" w:rsidR="00EE5875" w:rsidRDefault="00EE5875" w:rsidP="00457E89">
      <w:r>
        <w:t>— </w:t>
      </w:r>
      <w:r w:rsidR="00457E89" w:rsidRPr="00675642">
        <w:t>Je vous demande pardon</w:t>
      </w:r>
      <w:r>
        <w:t xml:space="preserve">, </w:t>
      </w:r>
      <w:r w:rsidR="00457E89" w:rsidRPr="00675642">
        <w:t>monsieur</w:t>
      </w:r>
      <w:r>
        <w:t xml:space="preserve">, </w:t>
      </w:r>
      <w:r w:rsidR="00457E89" w:rsidRPr="00675642">
        <w:t>mais</w:t>
      </w:r>
      <w:r>
        <w:t xml:space="preserve">, </w:t>
      </w:r>
      <w:r w:rsidR="00457E89" w:rsidRPr="00675642">
        <w:t>moi</w:t>
      </w:r>
      <w:r>
        <w:t xml:space="preserve">, </w:t>
      </w:r>
      <w:r w:rsidR="00457E89" w:rsidRPr="00675642">
        <w:t>j</w:t>
      </w:r>
      <w:r>
        <w:t>’</w:t>
      </w:r>
      <w:r w:rsidR="00457E89" w:rsidRPr="00675642">
        <w:t>ai te</w:t>
      </w:r>
      <w:r w:rsidR="00457E89" w:rsidRPr="00675642">
        <w:t>r</w:t>
      </w:r>
      <w:r w:rsidR="00457E89" w:rsidRPr="00675642">
        <w:t>miné mon boulot</w:t>
      </w:r>
      <w:r>
        <w:t xml:space="preserve">, </w:t>
      </w:r>
      <w:r w:rsidR="00457E89" w:rsidRPr="00675642">
        <w:t>là-haut</w:t>
      </w:r>
      <w:r>
        <w:t xml:space="preserve">. </w:t>
      </w:r>
      <w:r w:rsidR="00457E89" w:rsidRPr="00675642">
        <w:t>Ma bourgeoise m</w:t>
      </w:r>
      <w:r>
        <w:t>’</w:t>
      </w:r>
      <w:r w:rsidR="00457E89" w:rsidRPr="00675642">
        <w:t>attend</w:t>
      </w:r>
      <w:r>
        <w:t xml:space="preserve">, </w:t>
      </w:r>
      <w:r w:rsidR="00457E89" w:rsidRPr="00675642">
        <w:t>c</w:t>
      </w:r>
      <w:r>
        <w:t>’</w:t>
      </w:r>
      <w:r w:rsidR="00457E89" w:rsidRPr="00675642">
        <w:t>est l</w:t>
      </w:r>
      <w:r>
        <w:t>’</w:t>
      </w:r>
      <w:r w:rsidR="00457E89" w:rsidRPr="00675642">
        <w:t>heure de la soupe</w:t>
      </w:r>
      <w:r>
        <w:t>.</w:t>
      </w:r>
    </w:p>
    <w:p w14:paraId="50407C34" w14:textId="77777777" w:rsidR="00EE5875" w:rsidRDefault="00457E89" w:rsidP="00457E89">
      <w:r w:rsidRPr="00675642">
        <w:t>Et il prit congé en me serrant chaleureusement la main</w:t>
      </w:r>
      <w:r w:rsidR="00EE5875">
        <w:t>.</w:t>
      </w:r>
    </w:p>
    <w:p w14:paraId="257858BC" w14:textId="77777777" w:rsidR="00EE5875" w:rsidRDefault="00457E89" w:rsidP="00457E89">
      <w:r w:rsidRPr="00675642">
        <w:t>Ce gros homme me faisait horreur</w:t>
      </w:r>
      <w:r w:rsidR="00EE5875">
        <w:t>.</w:t>
      </w:r>
    </w:p>
    <w:p w14:paraId="7A38CE91" w14:textId="77777777" w:rsidR="00EE5875" w:rsidRDefault="00457E89" w:rsidP="00457E89">
      <w:r w:rsidRPr="00675642">
        <w:t>Ainsi</w:t>
      </w:r>
      <w:r w:rsidR="00EE5875">
        <w:t xml:space="preserve">, </w:t>
      </w:r>
      <w:r w:rsidRPr="00675642">
        <w:t>c</w:t>
      </w:r>
      <w:r w:rsidR="00EE5875">
        <w:t>’</w:t>
      </w:r>
      <w:r w:rsidRPr="00675642">
        <w:t>était donc lui le dernier qui avait vu Mireille en vie</w:t>
      </w:r>
      <w:r w:rsidR="00EE5875">
        <w:t xml:space="preserve"> ? </w:t>
      </w:r>
      <w:r w:rsidRPr="00675642">
        <w:t>Je le suivais des yeux</w:t>
      </w:r>
      <w:r w:rsidR="00EE5875">
        <w:t xml:space="preserve">. </w:t>
      </w:r>
      <w:r w:rsidRPr="00675642">
        <w:t>Il traversait la petite place sans se presser</w:t>
      </w:r>
      <w:r w:rsidR="00EE5875">
        <w:t xml:space="preserve">, </w:t>
      </w:r>
      <w:r w:rsidRPr="00675642">
        <w:t>le derrière ballant</w:t>
      </w:r>
      <w:r w:rsidR="00EE5875">
        <w:t xml:space="preserve">, </w:t>
      </w:r>
      <w:r w:rsidRPr="00675642">
        <w:t>les pieds plats très en dehors</w:t>
      </w:r>
      <w:r w:rsidR="00EE5875">
        <w:t xml:space="preserve">, </w:t>
      </w:r>
      <w:r w:rsidRPr="00675642">
        <w:t xml:space="preserve">son </w:t>
      </w:r>
      <w:r w:rsidRPr="00675642">
        <w:lastRenderedPageBreak/>
        <w:t>tablier d</w:t>
      </w:r>
      <w:r w:rsidR="00EE5875">
        <w:t>’</w:t>
      </w:r>
      <w:r w:rsidRPr="00675642">
        <w:t>infirmier roulé sous le bras</w:t>
      </w:r>
      <w:r w:rsidR="00EE5875">
        <w:t xml:space="preserve">, </w:t>
      </w:r>
      <w:r w:rsidRPr="00675642">
        <w:t>emportant toutes mes pe</w:t>
      </w:r>
      <w:r w:rsidRPr="00675642">
        <w:t>n</w:t>
      </w:r>
      <w:r w:rsidRPr="00675642">
        <w:t>sées</w:t>
      </w:r>
      <w:r w:rsidR="00EE5875">
        <w:t xml:space="preserve">. </w:t>
      </w:r>
      <w:r w:rsidRPr="00675642">
        <w:t>Il allait à la soupe</w:t>
      </w:r>
      <w:r w:rsidR="00EE5875">
        <w:t>.</w:t>
      </w:r>
    </w:p>
    <w:p w14:paraId="3787F484" w14:textId="77777777" w:rsidR="00EE5875" w:rsidRDefault="00457E89" w:rsidP="00457E89">
      <w:r w:rsidRPr="00675642">
        <w:t>Comme l</w:t>
      </w:r>
      <w:r w:rsidR="00EE5875">
        <w:t>’</w:t>
      </w:r>
      <w:r w:rsidRPr="00675642">
        <w:t>homme s</w:t>
      </w:r>
      <w:r w:rsidR="00EE5875">
        <w:t>’</w:t>
      </w:r>
      <w:r w:rsidRPr="00675642">
        <w:t>était arrêté deux</w:t>
      </w:r>
      <w:r w:rsidR="00EE5875">
        <w:t xml:space="preserve">, </w:t>
      </w:r>
      <w:r w:rsidRPr="00675642">
        <w:t>trois fois en se gra</w:t>
      </w:r>
      <w:r w:rsidRPr="00675642">
        <w:t>t</w:t>
      </w:r>
      <w:r w:rsidRPr="00675642">
        <w:t>tant la tête et en louchant de notre côté</w:t>
      </w:r>
      <w:r w:rsidR="00EE5875">
        <w:t xml:space="preserve">, </w:t>
      </w:r>
      <w:r w:rsidRPr="00675642">
        <w:t>dès qu</w:t>
      </w:r>
      <w:r w:rsidR="00EE5875">
        <w:t>’</w:t>
      </w:r>
      <w:r w:rsidRPr="00675642">
        <w:t>il eut tourné le coin</w:t>
      </w:r>
      <w:r w:rsidR="00EE5875">
        <w:t xml:space="preserve">, </w:t>
      </w:r>
      <w:r w:rsidRPr="00675642">
        <w:t>j</w:t>
      </w:r>
      <w:r w:rsidR="00EE5875">
        <w:t>’</w:t>
      </w:r>
      <w:r w:rsidRPr="00675642">
        <w:t>envoyai Pierre après lui</w:t>
      </w:r>
      <w:r w:rsidR="00EE5875">
        <w:t xml:space="preserve">, </w:t>
      </w:r>
      <w:r w:rsidRPr="00675642">
        <w:t>lui donner son pourboire</w:t>
      </w:r>
      <w:r w:rsidR="00EE5875">
        <w:t>.</w:t>
      </w:r>
    </w:p>
    <w:p w14:paraId="53BFC38E" w14:textId="77777777" w:rsidR="00EE5875" w:rsidRDefault="00457E89" w:rsidP="00457E89">
      <w:r w:rsidRPr="00675642">
        <w:t>Ainsi</w:t>
      </w:r>
      <w:r w:rsidR="00EE5875">
        <w:t xml:space="preserve">, </w:t>
      </w:r>
      <w:r w:rsidRPr="00675642">
        <w:t>tout était fini</w:t>
      </w:r>
      <w:r w:rsidR="00EE5875">
        <w:t>.</w:t>
      </w:r>
    </w:p>
    <w:p w14:paraId="58C24156" w14:textId="77777777" w:rsidR="00EE5875" w:rsidRDefault="00457E89" w:rsidP="00457E89">
      <w:r w:rsidRPr="00675642">
        <w:t>Je m</w:t>
      </w:r>
      <w:r w:rsidR="00EE5875">
        <w:t>’</w:t>
      </w:r>
      <w:r w:rsidRPr="00675642">
        <w:t>en allai à mon tour</w:t>
      </w:r>
      <w:r w:rsidR="00EE5875">
        <w:t>.</w:t>
      </w:r>
    </w:p>
    <w:p w14:paraId="630FFA39" w14:textId="77777777" w:rsidR="00EE5875" w:rsidRDefault="00457E89" w:rsidP="00457E89">
      <w:r w:rsidRPr="00675642">
        <w:t>On ne devient donc pas fou</w:t>
      </w:r>
      <w:r w:rsidR="00EE5875">
        <w:t xml:space="preserve">, </w:t>
      </w:r>
      <w:r w:rsidRPr="00675642">
        <w:t>puisque je me retrouvai tout à coup à mon balcon</w:t>
      </w:r>
      <w:r w:rsidR="00EE5875">
        <w:t xml:space="preserve">, </w:t>
      </w:r>
      <w:r w:rsidRPr="00675642">
        <w:t>à ce même balcon</w:t>
      </w:r>
      <w:r w:rsidR="00EE5875">
        <w:t xml:space="preserve">, </w:t>
      </w:r>
      <w:r w:rsidRPr="00675642">
        <w:t>comme ce soir</w:t>
      </w:r>
      <w:r w:rsidR="00EE5875">
        <w:t xml:space="preserve">, </w:t>
      </w:r>
      <w:r w:rsidRPr="00675642">
        <w:t>et comme aujourd</w:t>
      </w:r>
      <w:r w:rsidR="00EE5875">
        <w:t>’</w:t>
      </w:r>
      <w:r w:rsidRPr="00675642">
        <w:t>hui encore</w:t>
      </w:r>
      <w:r w:rsidR="00EE5875">
        <w:t xml:space="preserve">, </w:t>
      </w:r>
      <w:r w:rsidRPr="00675642">
        <w:t>il faisait ce jour-là une soirée sereine</w:t>
      </w:r>
      <w:r w:rsidR="00EE5875">
        <w:t xml:space="preserve">. </w:t>
      </w:r>
      <w:r w:rsidRPr="00675642">
        <w:t>Mais alors j</w:t>
      </w:r>
      <w:r w:rsidR="00EE5875">
        <w:t>’</w:t>
      </w:r>
      <w:r w:rsidRPr="00675642">
        <w:t>inspectais le ciel</w:t>
      </w:r>
      <w:r w:rsidR="00EE5875">
        <w:t xml:space="preserve">. </w:t>
      </w:r>
      <w:proofErr w:type="gramStart"/>
      <w:r w:rsidRPr="00675642">
        <w:t>J</w:t>
      </w:r>
      <w:r w:rsidR="00EE5875">
        <w:t>’</w:t>
      </w:r>
      <w:r w:rsidRPr="00675642">
        <w:t>avais été</w:t>
      </w:r>
      <w:proofErr w:type="gramEnd"/>
      <w:r w:rsidRPr="00675642">
        <w:t xml:space="preserve"> prendre ma lunette</w:t>
      </w:r>
      <w:r w:rsidR="00EE5875">
        <w:t xml:space="preserve">. </w:t>
      </w:r>
      <w:r w:rsidRPr="00675642">
        <w:t>Je che</w:t>
      </w:r>
      <w:r w:rsidRPr="00675642">
        <w:t>r</w:t>
      </w:r>
      <w:r w:rsidRPr="00675642">
        <w:t>chais les aigles que je voulais aller tuer le lendemain</w:t>
      </w:r>
      <w:r w:rsidR="00EE5875">
        <w:t xml:space="preserve">. </w:t>
      </w:r>
      <w:r w:rsidRPr="00675642">
        <w:t>A</w:t>
      </w:r>
      <w:r w:rsidRPr="00675642">
        <w:t>u</w:t>
      </w:r>
      <w:r w:rsidRPr="00675642">
        <w:t>jourd</w:t>
      </w:r>
      <w:r w:rsidR="00EE5875">
        <w:t>’</w:t>
      </w:r>
      <w:r w:rsidRPr="00675642">
        <w:t>hui je regarde en moi-même</w:t>
      </w:r>
      <w:r w:rsidR="00EE5875">
        <w:t xml:space="preserve">. </w:t>
      </w:r>
      <w:r w:rsidRPr="00675642">
        <w:t>Il n</w:t>
      </w:r>
      <w:r w:rsidR="00EE5875">
        <w:t>’</w:t>
      </w:r>
      <w:r w:rsidRPr="00675642">
        <w:t>y a rien</w:t>
      </w:r>
      <w:r w:rsidR="00EE5875">
        <w:t xml:space="preserve">. </w:t>
      </w:r>
      <w:r w:rsidRPr="00675642">
        <w:t>Plus rien</w:t>
      </w:r>
      <w:r w:rsidR="00EE5875">
        <w:t xml:space="preserve">. </w:t>
      </w:r>
      <w:r w:rsidRPr="00675642">
        <w:t>Je suis fini</w:t>
      </w:r>
      <w:r w:rsidR="00EE5875">
        <w:t>.</w:t>
      </w:r>
    </w:p>
    <w:p w14:paraId="24322127" w14:textId="2F51755B" w:rsidR="00457E89" w:rsidRDefault="00457E89" w:rsidP="00457E89"/>
    <w:p w14:paraId="3CF56FD1" w14:textId="77777777" w:rsidR="00EE5875" w:rsidRDefault="00457E89" w:rsidP="00457E89">
      <w:r w:rsidRPr="00675642">
        <w:t>J</w:t>
      </w:r>
      <w:r w:rsidR="00EE5875">
        <w:t>’</w:t>
      </w:r>
      <w:r w:rsidRPr="00675642">
        <w:t>avais dit à Pierre de préparer des cordes et des crampons</w:t>
      </w:r>
      <w:r w:rsidR="00EE5875">
        <w:t xml:space="preserve">. </w:t>
      </w:r>
      <w:r w:rsidRPr="00675642">
        <w:t>Je voulais atteindre l</w:t>
      </w:r>
      <w:r w:rsidR="00EE5875">
        <w:t>’</w:t>
      </w:r>
      <w:r w:rsidRPr="00675642">
        <w:t xml:space="preserve">aiguille de </w:t>
      </w:r>
      <w:proofErr w:type="spellStart"/>
      <w:r w:rsidRPr="00675642">
        <w:t>Varens</w:t>
      </w:r>
      <w:proofErr w:type="spellEnd"/>
      <w:r w:rsidRPr="00675642">
        <w:t xml:space="preserve"> avant l</w:t>
      </w:r>
      <w:r w:rsidR="00EE5875">
        <w:t>’</w:t>
      </w:r>
      <w:r w:rsidRPr="00675642">
        <w:t>aube</w:t>
      </w:r>
      <w:r w:rsidR="00EE5875">
        <w:t xml:space="preserve">, </w:t>
      </w:r>
      <w:r w:rsidRPr="00675642">
        <w:t xml:space="preserve">puis suivre la crête de la paroi rocheuse qui surplombe le désert de </w:t>
      </w:r>
      <w:proofErr w:type="spellStart"/>
      <w:r w:rsidRPr="00675642">
        <w:t>Platé</w:t>
      </w:r>
      <w:proofErr w:type="spellEnd"/>
      <w:r w:rsidRPr="00675642">
        <w:t xml:space="preserve"> entre le </w:t>
      </w:r>
      <w:proofErr w:type="spellStart"/>
      <w:r w:rsidRPr="00675642">
        <w:t>Coloney</w:t>
      </w:r>
      <w:proofErr w:type="spellEnd"/>
      <w:r w:rsidRPr="00675642">
        <w:t xml:space="preserve"> et la Pelouse</w:t>
      </w:r>
      <w:r w:rsidR="00EE5875">
        <w:t xml:space="preserve">, </w:t>
      </w:r>
      <w:r w:rsidRPr="00675642">
        <w:t>arriver au-dessus du nid d</w:t>
      </w:r>
      <w:r w:rsidR="00EE5875">
        <w:t>’</w:t>
      </w:r>
      <w:r w:rsidRPr="00675642">
        <w:t>aigles que j</w:t>
      </w:r>
      <w:r w:rsidR="00EE5875">
        <w:t>’</w:t>
      </w:r>
      <w:r w:rsidRPr="00675642">
        <w:t>avais repéré</w:t>
      </w:r>
      <w:r w:rsidR="00EE5875">
        <w:t xml:space="preserve">, </w:t>
      </w:r>
      <w:r w:rsidRPr="00675642">
        <w:t>me laisser glisser au bout d</w:t>
      </w:r>
      <w:r w:rsidR="00EE5875">
        <w:t>’</w:t>
      </w:r>
      <w:r w:rsidRPr="00675642">
        <w:t>une corde et su</w:t>
      </w:r>
      <w:r w:rsidRPr="00675642">
        <w:t>r</w:t>
      </w:r>
      <w:r w:rsidRPr="00675642">
        <w:t>prendre les oiseaux au nid</w:t>
      </w:r>
      <w:r w:rsidR="00EE5875">
        <w:t>.</w:t>
      </w:r>
    </w:p>
    <w:p w14:paraId="6A80E863" w14:textId="77777777" w:rsidR="00EE5875" w:rsidRDefault="00457E89" w:rsidP="00457E89">
      <w:r w:rsidRPr="00675642">
        <w:t>Cette expédition fut une des plus grosses déceptions de ma vie</w:t>
      </w:r>
      <w:r w:rsidR="00EE5875">
        <w:t xml:space="preserve">. </w:t>
      </w:r>
      <w:r w:rsidRPr="00675642">
        <w:t>Quand j</w:t>
      </w:r>
      <w:r w:rsidR="00EE5875">
        <w:t>’</w:t>
      </w:r>
      <w:r w:rsidRPr="00675642">
        <w:t>atteignis l</w:t>
      </w:r>
      <w:r w:rsidR="00EE5875">
        <w:t>’</w:t>
      </w:r>
      <w:r w:rsidRPr="00675642">
        <w:t>aire</w:t>
      </w:r>
      <w:r w:rsidR="00EE5875">
        <w:t xml:space="preserve">, </w:t>
      </w:r>
      <w:r w:rsidRPr="00675642">
        <w:t>les oiseaux s</w:t>
      </w:r>
      <w:r w:rsidR="00EE5875">
        <w:t>’</w:t>
      </w:r>
      <w:r w:rsidRPr="00675642">
        <w:t>étaient envolés</w:t>
      </w:r>
      <w:r w:rsidR="00EE5875">
        <w:t xml:space="preserve">. </w:t>
      </w:r>
      <w:r w:rsidRPr="00675642">
        <w:t>Le nid était saccagé</w:t>
      </w:r>
      <w:r w:rsidR="00EE5875">
        <w:t xml:space="preserve">. </w:t>
      </w:r>
      <w:r w:rsidRPr="00675642">
        <w:t>Quelqu</w:t>
      </w:r>
      <w:r w:rsidR="00EE5875">
        <w:t>’</w:t>
      </w:r>
      <w:r w:rsidRPr="00675642">
        <w:t>un avait dû passer par là</w:t>
      </w:r>
      <w:r w:rsidR="00EE5875">
        <w:t xml:space="preserve">. </w:t>
      </w:r>
      <w:r w:rsidRPr="00675642">
        <w:t>Il n</w:t>
      </w:r>
      <w:r w:rsidR="00EE5875">
        <w:t>’</w:t>
      </w:r>
      <w:r w:rsidRPr="00675642">
        <w:t>y avait m</w:t>
      </w:r>
      <w:r w:rsidRPr="00675642">
        <w:t>ê</w:t>
      </w:r>
      <w:r w:rsidRPr="00675642">
        <w:t>me pas un œuf</w:t>
      </w:r>
      <w:r w:rsidR="00EE5875">
        <w:t xml:space="preserve">. </w:t>
      </w:r>
      <w:r w:rsidRPr="00675642">
        <w:t>Rien que de la fiente</w:t>
      </w:r>
      <w:r w:rsidR="00EE5875">
        <w:t xml:space="preserve">, </w:t>
      </w:r>
      <w:r w:rsidRPr="00675642">
        <w:t>rien que de la fiente</w:t>
      </w:r>
      <w:r w:rsidR="00EE5875">
        <w:t>.</w:t>
      </w:r>
    </w:p>
    <w:p w14:paraId="77AD9E00" w14:textId="2ECF8728" w:rsidR="00457E89" w:rsidRDefault="00457E89" w:rsidP="00457E89"/>
    <w:p w14:paraId="7832EC23" w14:textId="77777777" w:rsidR="00EE5875" w:rsidRDefault="00457E89" w:rsidP="00457E89">
      <w:r w:rsidRPr="00675642">
        <w:t>Qu</w:t>
      </w:r>
      <w:r w:rsidR="00EE5875">
        <w:t>’</w:t>
      </w:r>
      <w:r w:rsidRPr="00675642">
        <w:t>est-ce que je vais faire à Paris</w:t>
      </w:r>
      <w:r w:rsidR="00EE5875">
        <w:t> ?</w:t>
      </w:r>
    </w:p>
    <w:p w14:paraId="2E81860E" w14:textId="77777777" w:rsidR="00EE5875" w:rsidRDefault="00457E89" w:rsidP="00457E89">
      <w:r w:rsidRPr="00675642">
        <w:lastRenderedPageBreak/>
        <w:t xml:space="preserve">La </w:t>
      </w:r>
      <w:r w:rsidRPr="00675642">
        <w:rPr>
          <w:i/>
          <w:iCs/>
        </w:rPr>
        <w:t>Tracta</w:t>
      </w:r>
      <w:r w:rsidRPr="00675642">
        <w:t xml:space="preserve"> est arrivée</w:t>
      </w:r>
      <w:r w:rsidR="00EE5875">
        <w:t xml:space="preserve">. </w:t>
      </w:r>
      <w:r w:rsidRPr="00675642">
        <w:t>C</w:t>
      </w:r>
      <w:r w:rsidR="00EE5875">
        <w:t>’</w:t>
      </w:r>
      <w:r w:rsidRPr="00675642">
        <w:t>est un engin très bas</w:t>
      </w:r>
      <w:r w:rsidR="00EE5875">
        <w:t xml:space="preserve">, </w:t>
      </w:r>
      <w:r w:rsidRPr="00675642">
        <w:t>d</w:t>
      </w:r>
      <w:r w:rsidR="00EE5875">
        <w:t>’</w:t>
      </w:r>
      <w:r w:rsidRPr="00675642">
        <w:t>une légèr</w:t>
      </w:r>
      <w:r w:rsidRPr="00675642">
        <w:t>e</w:t>
      </w:r>
      <w:r w:rsidRPr="00675642">
        <w:t>té exceptionnelle</w:t>
      </w:r>
      <w:r w:rsidR="00EE5875">
        <w:t xml:space="preserve">, </w:t>
      </w:r>
      <w:r w:rsidRPr="00675642">
        <w:t>aux roues avant motrices</w:t>
      </w:r>
      <w:r w:rsidR="00EE5875">
        <w:t xml:space="preserve">, </w:t>
      </w:r>
      <w:r w:rsidRPr="00675642">
        <w:t>qui peut atteindre le 180</w:t>
      </w:r>
      <w:r w:rsidR="00EE5875">
        <w:t>.</w:t>
      </w:r>
    </w:p>
    <w:p w14:paraId="443620C3" w14:textId="77777777" w:rsidR="00EE5875" w:rsidRDefault="00457E89" w:rsidP="00457E89">
      <w:r w:rsidRPr="00675642">
        <w:t>Elle est puissante et souple</w:t>
      </w:r>
      <w:r w:rsidR="00EE5875">
        <w:t xml:space="preserve">, </w:t>
      </w:r>
      <w:r w:rsidRPr="00675642">
        <w:t>sa force de traction</w:t>
      </w:r>
      <w:r w:rsidR="00EE5875">
        <w:t xml:space="preserve">, </w:t>
      </w:r>
      <w:r w:rsidRPr="00675642">
        <w:t>son ardeur à fendre l</w:t>
      </w:r>
      <w:r w:rsidR="00EE5875">
        <w:t>’</w:t>
      </w:r>
      <w:r w:rsidRPr="00675642">
        <w:t>air vous donnent l</w:t>
      </w:r>
      <w:r w:rsidR="00EE5875">
        <w:t>’</w:t>
      </w:r>
      <w:r w:rsidRPr="00675642">
        <w:t>impression de voler</w:t>
      </w:r>
      <w:r w:rsidR="00EE5875">
        <w:t xml:space="preserve">. </w:t>
      </w:r>
      <w:r w:rsidRPr="00675642">
        <w:t>Cette sens</w:t>
      </w:r>
      <w:r w:rsidRPr="00675642">
        <w:t>a</w:t>
      </w:r>
      <w:r w:rsidRPr="00675642">
        <w:t>tion ne s</w:t>
      </w:r>
      <w:r w:rsidR="00EE5875">
        <w:t>’</w:t>
      </w:r>
      <w:r w:rsidRPr="00675642">
        <w:t>oublie plus</w:t>
      </w:r>
      <w:r w:rsidR="00EE5875">
        <w:t xml:space="preserve">, </w:t>
      </w:r>
      <w:r w:rsidRPr="00675642">
        <w:t>une fois qu</w:t>
      </w:r>
      <w:r w:rsidR="00EE5875">
        <w:t>’</w:t>
      </w:r>
      <w:r w:rsidRPr="00675642">
        <w:t>on l</w:t>
      </w:r>
      <w:r w:rsidR="00EE5875">
        <w:t>’</w:t>
      </w:r>
      <w:r w:rsidRPr="00675642">
        <w:t>a connue</w:t>
      </w:r>
      <w:r w:rsidR="00EE5875">
        <w:t xml:space="preserve">. </w:t>
      </w:r>
      <w:r w:rsidRPr="00675642">
        <w:t>Et elle prend les virages</w:t>
      </w:r>
      <w:r w:rsidR="00EE5875">
        <w:t xml:space="preserve">, </w:t>
      </w:r>
      <w:r w:rsidRPr="00675642">
        <w:t>c</w:t>
      </w:r>
      <w:r w:rsidR="00EE5875">
        <w:t>’</w:t>
      </w:r>
      <w:r w:rsidRPr="00675642">
        <w:t>est un rêve</w:t>
      </w:r>
      <w:r w:rsidR="00EE5875">
        <w:t xml:space="preserve"> ! </w:t>
      </w:r>
      <w:r w:rsidRPr="00675642">
        <w:t>Ce n</w:t>
      </w:r>
      <w:r w:rsidR="00EE5875">
        <w:t>’</w:t>
      </w:r>
      <w:r w:rsidRPr="00675642">
        <w:t>est pas de la voiture</w:t>
      </w:r>
      <w:r w:rsidR="00EE5875">
        <w:t xml:space="preserve">, </w:t>
      </w:r>
      <w:r w:rsidRPr="00675642">
        <w:t>c</w:t>
      </w:r>
      <w:r w:rsidR="00EE5875">
        <w:t>’</w:t>
      </w:r>
      <w:r w:rsidRPr="00675642">
        <w:t>est un avion</w:t>
      </w:r>
      <w:r w:rsidR="00EE5875">
        <w:t xml:space="preserve">, </w:t>
      </w:r>
      <w:r w:rsidRPr="00675642">
        <w:t>l</w:t>
      </w:r>
      <w:r w:rsidR="00EE5875">
        <w:t>’</w:t>
      </w:r>
      <w:r w:rsidRPr="00675642">
        <w:t>avion de la route</w:t>
      </w:r>
      <w:r w:rsidR="00EE5875">
        <w:t xml:space="preserve">, </w:t>
      </w:r>
      <w:r w:rsidRPr="00675642">
        <w:t>me dit le mécano qui me l</w:t>
      </w:r>
      <w:r w:rsidR="00EE5875">
        <w:t>’</w:t>
      </w:r>
      <w:r w:rsidRPr="00675642">
        <w:t>a amenée de Paris</w:t>
      </w:r>
      <w:r w:rsidR="00EE5875">
        <w:t>.</w:t>
      </w:r>
    </w:p>
    <w:p w14:paraId="1CE9E6FF" w14:textId="77777777" w:rsidR="00EE5875" w:rsidRDefault="00457E89" w:rsidP="00457E89">
      <w:r w:rsidRPr="00675642">
        <w:t>Tant mieux</w:t>
      </w:r>
      <w:r w:rsidR="00EE5875">
        <w:t xml:space="preserve">, </w:t>
      </w:r>
      <w:r w:rsidRPr="00675642">
        <w:t>tant mieux</w:t>
      </w:r>
      <w:r w:rsidR="00EE5875">
        <w:t>.</w:t>
      </w:r>
    </w:p>
    <w:p w14:paraId="0A43A53E" w14:textId="77777777" w:rsidR="00EE5875" w:rsidRDefault="00457E89" w:rsidP="00457E89">
      <w:r w:rsidRPr="00675642">
        <w:t>Je donne à ce garçon de quoi rentrer par le train</w:t>
      </w:r>
      <w:r w:rsidR="00EE5875">
        <w:t xml:space="preserve">, </w:t>
      </w:r>
      <w:r w:rsidRPr="00675642">
        <w:t>par train spécial s</w:t>
      </w:r>
      <w:r w:rsidR="00EE5875">
        <w:t>’</w:t>
      </w:r>
      <w:r w:rsidRPr="00675642">
        <w:t>il le veut</w:t>
      </w:r>
      <w:r w:rsidR="00EE5875">
        <w:t xml:space="preserve">, </w:t>
      </w:r>
      <w:r w:rsidRPr="00675642">
        <w:t>et je m</w:t>
      </w:r>
      <w:r w:rsidR="00EE5875">
        <w:t>’</w:t>
      </w:r>
      <w:r w:rsidRPr="00675642">
        <w:t>installe seul à bord</w:t>
      </w:r>
      <w:r w:rsidR="00EE5875">
        <w:t>.</w:t>
      </w:r>
    </w:p>
    <w:p w14:paraId="503E6996" w14:textId="77777777" w:rsidR="00EE5875" w:rsidRDefault="00457E89" w:rsidP="00457E89">
      <w:r w:rsidRPr="00675642">
        <w:t>Il a l</w:t>
      </w:r>
      <w:r w:rsidR="00EE5875">
        <w:t>’</w:t>
      </w:r>
      <w:r w:rsidRPr="00675642">
        <w:t>air tellement malheureux</w:t>
      </w:r>
      <w:r w:rsidR="00EE5875">
        <w:t xml:space="preserve">, </w:t>
      </w:r>
      <w:r w:rsidRPr="00675642">
        <w:t>vexé de rester là que je lui fais mon plus beau sourire</w:t>
      </w:r>
      <w:r w:rsidR="00EE5875">
        <w:t>.</w:t>
      </w:r>
    </w:p>
    <w:p w14:paraId="2153FEE6" w14:textId="77777777" w:rsidR="00EE5875" w:rsidRDefault="00457E89" w:rsidP="00457E89">
      <w:r w:rsidRPr="00675642">
        <w:t>Mon dernier sourire</w:t>
      </w:r>
      <w:r w:rsidR="00EE5875">
        <w:t>.</w:t>
      </w:r>
    </w:p>
    <w:p w14:paraId="2BBD4990" w14:textId="77777777" w:rsidR="00EE5875" w:rsidRDefault="00457E89" w:rsidP="00457E89">
      <w:r w:rsidRPr="00675642">
        <w:t>J</w:t>
      </w:r>
      <w:r w:rsidR="00EE5875">
        <w:t>’</w:t>
      </w:r>
      <w:r w:rsidRPr="00675642">
        <w:t>empoigne le volant</w:t>
      </w:r>
      <w:r w:rsidR="00EE5875">
        <w:t xml:space="preserve">, </w:t>
      </w:r>
      <w:r w:rsidRPr="00675642">
        <w:t>j</w:t>
      </w:r>
      <w:r w:rsidR="00EE5875">
        <w:t>’</w:t>
      </w:r>
      <w:r w:rsidRPr="00675642">
        <w:t>appuie sur le démarreur</w:t>
      </w:r>
      <w:r w:rsidR="00EE5875">
        <w:t xml:space="preserve">, </w:t>
      </w:r>
      <w:r w:rsidRPr="00675642">
        <w:t>j</w:t>
      </w:r>
      <w:r w:rsidR="00EE5875">
        <w:t>’</w:t>
      </w:r>
      <w:r w:rsidRPr="00675642">
        <w:t>embraye et je démarre dans un tonnerre</w:t>
      </w:r>
      <w:r w:rsidR="00EE5875">
        <w:t>.</w:t>
      </w:r>
    </w:p>
    <w:p w14:paraId="1C8F1D55" w14:textId="77777777" w:rsidR="00EE5875" w:rsidRDefault="00457E89" w:rsidP="00457E89">
      <w:r w:rsidRPr="00675642">
        <w:t>Je vais encore une fois courir ma chance</w:t>
      </w:r>
      <w:r w:rsidR="00EE5875">
        <w:t>.</w:t>
      </w:r>
    </w:p>
    <w:p w14:paraId="7168AD9C" w14:textId="77777777" w:rsidR="00EE5875" w:rsidRDefault="00457E89" w:rsidP="00457E89">
      <w:r w:rsidRPr="00675642">
        <w:t>Si seulement je pouvais entrer dans le décor et me casser la figure</w:t>
      </w:r>
      <w:r w:rsidR="00EE5875">
        <w:t> !</w:t>
      </w:r>
    </w:p>
    <w:p w14:paraId="3F04CC5F" w14:textId="753627A8" w:rsidR="00EE5875" w:rsidRDefault="00457E89" w:rsidP="00457E89">
      <w:pPr>
        <w:spacing w:before="1440"/>
      </w:pPr>
      <w:r w:rsidRPr="00675642">
        <w:t>101</w:t>
      </w:r>
      <w:r w:rsidR="00EE5875">
        <w:t xml:space="preserve">, </w:t>
      </w:r>
      <w:r w:rsidRPr="00675642">
        <w:rPr>
          <w:i/>
          <w:iCs/>
        </w:rPr>
        <w:t>rue du Parc-Montsouris</w:t>
      </w:r>
      <w:r w:rsidR="00EE5875">
        <w:rPr>
          <w:i/>
          <w:iCs/>
        </w:rPr>
        <w:t xml:space="preserve">, </w:t>
      </w:r>
      <w:r w:rsidRPr="00675642">
        <w:rPr>
          <w:i/>
          <w:iCs/>
        </w:rPr>
        <w:t>le</w:t>
      </w:r>
      <w:r w:rsidRPr="00675642">
        <w:t xml:space="preserve"> </w:t>
      </w:r>
      <w:r w:rsidR="00EE5875" w:rsidRPr="00675642">
        <w:t>1</w:t>
      </w:r>
      <w:r w:rsidR="00EE5875" w:rsidRPr="00EE5875">
        <w:rPr>
          <w:vertAlign w:val="superscript"/>
        </w:rPr>
        <w:t>er</w:t>
      </w:r>
      <w:r w:rsidR="00EE5875">
        <w:t> </w:t>
      </w:r>
      <w:r w:rsidR="00EE5875" w:rsidRPr="00675642">
        <w:rPr>
          <w:i/>
          <w:iCs/>
        </w:rPr>
        <w:t>septembre</w:t>
      </w:r>
      <w:r w:rsidRPr="00675642">
        <w:t xml:space="preserve"> 1925</w:t>
      </w:r>
      <w:r w:rsidR="00EE5875">
        <w:t>.</w:t>
      </w:r>
    </w:p>
    <w:p w14:paraId="301A34F3" w14:textId="77777777" w:rsidR="00EE5875" w:rsidRDefault="00457E89" w:rsidP="00457E89">
      <w:r w:rsidRPr="00675642">
        <w:t>Voilà</w:t>
      </w:r>
      <w:r w:rsidR="00EE5875">
        <w:t>.</w:t>
      </w:r>
    </w:p>
    <w:p w14:paraId="33764A8C" w14:textId="77777777" w:rsidR="00EE5875" w:rsidRDefault="00457E89" w:rsidP="00457E89">
      <w:r w:rsidRPr="00675642">
        <w:t>Je suis à Paris</w:t>
      </w:r>
      <w:r w:rsidR="00EE5875">
        <w:t>.</w:t>
      </w:r>
    </w:p>
    <w:p w14:paraId="6DF8C7DF" w14:textId="77777777" w:rsidR="00EE5875" w:rsidRDefault="00457E89" w:rsidP="00457E89">
      <w:r w:rsidRPr="00675642">
        <w:lastRenderedPageBreak/>
        <w:t>Je ne savais pas que l</w:t>
      </w:r>
      <w:r w:rsidR="00EE5875">
        <w:t>’</w:t>
      </w:r>
      <w:r w:rsidRPr="00675642">
        <w:t>on pouvait vivre si simplement à P</w:t>
      </w:r>
      <w:r w:rsidRPr="00675642">
        <w:t>a</w:t>
      </w:r>
      <w:r w:rsidRPr="00675642">
        <w:t>ris</w:t>
      </w:r>
      <w:r w:rsidR="00EE5875">
        <w:t>.</w:t>
      </w:r>
    </w:p>
    <w:p w14:paraId="56F71D0F" w14:textId="77777777" w:rsidR="00EE5875" w:rsidRDefault="00457E89" w:rsidP="00457E89">
      <w:r w:rsidRPr="00675642">
        <w:t>Je suis revenu à Paris et voici comment j</w:t>
      </w:r>
      <w:r w:rsidR="00EE5875">
        <w:t>’</w:t>
      </w:r>
      <w:r w:rsidRPr="00675642">
        <w:t>ai organisé ma vie</w:t>
      </w:r>
      <w:r w:rsidR="00EE5875">
        <w:t>.</w:t>
      </w:r>
    </w:p>
    <w:p w14:paraId="0B87623A" w14:textId="77777777" w:rsidR="00EE5875" w:rsidRDefault="00457E89" w:rsidP="00457E89">
      <w:r w:rsidRPr="00675642">
        <w:t>J</w:t>
      </w:r>
      <w:r w:rsidR="00EE5875">
        <w:t>’</w:t>
      </w:r>
      <w:r w:rsidRPr="00675642">
        <w:t>ai acheté tout un étage</w:t>
      </w:r>
      <w:r w:rsidR="00EE5875">
        <w:t xml:space="preserve">, </w:t>
      </w:r>
      <w:r w:rsidRPr="00675642">
        <w:t>le sixième</w:t>
      </w:r>
      <w:r w:rsidR="00EE5875">
        <w:t xml:space="preserve">, </w:t>
      </w:r>
      <w:r w:rsidRPr="00675642">
        <w:t>dans un grand i</w:t>
      </w:r>
      <w:r w:rsidRPr="00675642">
        <w:t>m</w:t>
      </w:r>
      <w:r w:rsidRPr="00675642">
        <w:t>meuble moderne de la rue du Parc-Montsouris</w:t>
      </w:r>
      <w:r w:rsidR="00EE5875">
        <w:t xml:space="preserve">, </w:t>
      </w:r>
      <w:r w:rsidRPr="00675642">
        <w:t>au 101</w:t>
      </w:r>
      <w:r w:rsidR="00EE5875">
        <w:t xml:space="preserve">. </w:t>
      </w:r>
      <w:r w:rsidRPr="00675642">
        <w:t>J</w:t>
      </w:r>
      <w:r w:rsidR="00EE5875">
        <w:t>’</w:t>
      </w:r>
      <w:r w:rsidRPr="00675642">
        <w:t>ai fait abattre des cloisons</w:t>
      </w:r>
      <w:r w:rsidR="00EE5875">
        <w:t xml:space="preserve">, </w:t>
      </w:r>
      <w:r w:rsidRPr="00675642">
        <w:t>car j</w:t>
      </w:r>
      <w:r w:rsidR="00EE5875">
        <w:t>’</w:t>
      </w:r>
      <w:r w:rsidRPr="00675642">
        <w:t>aime les grandes pièces vides</w:t>
      </w:r>
      <w:r w:rsidR="00EE5875">
        <w:t>.</w:t>
      </w:r>
    </w:p>
    <w:p w14:paraId="3E2889BD" w14:textId="77777777" w:rsidR="00EE5875" w:rsidRDefault="00457E89" w:rsidP="00457E89">
      <w:r w:rsidRPr="00675642">
        <w:t>Oh</w:t>
      </w:r>
      <w:r w:rsidR="00EE5875">
        <w:t xml:space="preserve"> ! </w:t>
      </w:r>
      <w:r w:rsidRPr="00675642">
        <w:t>je campe</w:t>
      </w:r>
      <w:r w:rsidR="00EE5875">
        <w:t xml:space="preserve">. </w:t>
      </w:r>
      <w:r w:rsidRPr="00675642">
        <w:t>De tout le confort moderne</w:t>
      </w:r>
      <w:r w:rsidR="00EE5875">
        <w:t xml:space="preserve">, </w:t>
      </w:r>
      <w:r w:rsidRPr="00675642">
        <w:t>je n</w:t>
      </w:r>
      <w:r w:rsidR="00EE5875">
        <w:t>’</w:t>
      </w:r>
      <w:r w:rsidRPr="00675642">
        <w:t>ai conservé qu</w:t>
      </w:r>
      <w:r w:rsidR="00EE5875">
        <w:t>’</w:t>
      </w:r>
      <w:r w:rsidRPr="00675642">
        <w:t>une salle de bains</w:t>
      </w:r>
      <w:r w:rsidR="00EE5875">
        <w:t xml:space="preserve">. </w:t>
      </w:r>
      <w:r w:rsidRPr="00675642">
        <w:t>Sinon</w:t>
      </w:r>
      <w:r w:rsidR="00EE5875">
        <w:t xml:space="preserve">, </w:t>
      </w:r>
      <w:r w:rsidRPr="00675642">
        <w:t>je campe</w:t>
      </w:r>
      <w:r w:rsidR="00EE5875">
        <w:t xml:space="preserve">. </w:t>
      </w:r>
      <w:r w:rsidRPr="00675642">
        <w:t>Comme dans la brousse</w:t>
      </w:r>
      <w:r w:rsidR="00EE5875">
        <w:t xml:space="preserve">. </w:t>
      </w:r>
      <w:r w:rsidRPr="00675642">
        <w:t>J</w:t>
      </w:r>
      <w:r w:rsidR="00EE5875">
        <w:t>’</w:t>
      </w:r>
      <w:r w:rsidRPr="00675642">
        <w:t>ai suspendu mon hamac devant la cheminée du salon et toutes les pièces qui donnent par-derrière</w:t>
      </w:r>
      <w:r w:rsidR="00EE5875">
        <w:t xml:space="preserve">, </w:t>
      </w:r>
      <w:r w:rsidRPr="00675642">
        <w:t>sur la cour</w:t>
      </w:r>
      <w:r w:rsidR="00EE5875">
        <w:t xml:space="preserve">, </w:t>
      </w:r>
      <w:r w:rsidRPr="00675642">
        <w:t>sont remplies de bûches</w:t>
      </w:r>
      <w:r w:rsidR="00EE5875">
        <w:t xml:space="preserve">, </w:t>
      </w:r>
      <w:r w:rsidRPr="00675642">
        <w:t>de belles bûches rondes que je scie à deux ou trois traits</w:t>
      </w:r>
      <w:r w:rsidR="00EE5875">
        <w:t xml:space="preserve">. </w:t>
      </w:r>
      <w:r w:rsidRPr="00675642">
        <w:t>Je fais ma cuisine comme en plein air sur un feu de bois</w:t>
      </w:r>
      <w:r w:rsidR="00EE5875">
        <w:t xml:space="preserve">. </w:t>
      </w:r>
      <w:r w:rsidRPr="00675642">
        <w:t>Ma salle de bains est réellement magnifique</w:t>
      </w:r>
      <w:r w:rsidR="00EE5875">
        <w:t xml:space="preserve">, </w:t>
      </w:r>
      <w:r w:rsidRPr="00675642">
        <w:t>avec un système compliqué de douches et une belle piscine pour ma tortue</w:t>
      </w:r>
      <w:r w:rsidR="00EE5875">
        <w:t xml:space="preserve">. </w:t>
      </w:r>
      <w:r w:rsidRPr="00675642">
        <w:t>J</w:t>
      </w:r>
      <w:r w:rsidR="00EE5875">
        <w:t>’</w:t>
      </w:r>
      <w:r w:rsidRPr="00675642">
        <w:t>ai acheté une grande tortue quai de la Mégisserie</w:t>
      </w:r>
      <w:r w:rsidR="00EE5875">
        <w:t>.</w:t>
      </w:r>
    </w:p>
    <w:p w14:paraId="05C3E220" w14:textId="77777777" w:rsidR="00EE5875" w:rsidRDefault="00457E89" w:rsidP="00457E89">
      <w:bookmarkStart w:id="61" w:name="p261"/>
      <w:bookmarkEnd w:id="61"/>
      <w:r w:rsidRPr="00675642">
        <w:t>Je me suis aussi payé un éclairage électrique épatant</w:t>
      </w:r>
      <w:r w:rsidR="00EE5875">
        <w:t xml:space="preserve">, </w:t>
      </w:r>
      <w:r w:rsidRPr="00675642">
        <w:t>des boîtes à lumière de cinéma</w:t>
      </w:r>
      <w:r w:rsidR="00EE5875">
        <w:t xml:space="preserve">, </w:t>
      </w:r>
      <w:r w:rsidRPr="00675642">
        <w:t>des lampes de chirurgien</w:t>
      </w:r>
      <w:r w:rsidR="00EE5875">
        <w:t xml:space="preserve">, </w:t>
      </w:r>
      <w:r w:rsidRPr="00675642">
        <w:t>une ra</w:t>
      </w:r>
      <w:r w:rsidRPr="00675642">
        <w:t>m</w:t>
      </w:r>
      <w:r w:rsidRPr="00675642">
        <w:t>pe au néon et une installation à la vapeur de mercure qui inscrit mon nom au plafond</w:t>
      </w:r>
      <w:r w:rsidR="00EE5875">
        <w:t xml:space="preserve">. </w:t>
      </w:r>
      <w:r w:rsidRPr="00675642">
        <w:t>Quand je veux dormir</w:t>
      </w:r>
      <w:r w:rsidR="00EE5875">
        <w:t xml:space="preserve">, </w:t>
      </w:r>
      <w:r w:rsidRPr="00675642">
        <w:t>j</w:t>
      </w:r>
      <w:r w:rsidR="00EE5875">
        <w:t>’</w:t>
      </w:r>
      <w:r w:rsidRPr="00675642">
        <w:t>accroche une lampe à arc sur ma tête</w:t>
      </w:r>
      <w:r w:rsidR="00EE5875">
        <w:t xml:space="preserve">. </w:t>
      </w:r>
      <w:r w:rsidRPr="00675642">
        <w:t>La nuit</w:t>
      </w:r>
      <w:r w:rsidR="00EE5875">
        <w:t xml:space="preserve">, </w:t>
      </w:r>
      <w:r w:rsidRPr="00675642">
        <w:t>il fait jour chez moi</w:t>
      </w:r>
      <w:r w:rsidR="00EE5875">
        <w:t xml:space="preserve">, </w:t>
      </w:r>
      <w:r w:rsidRPr="00675642">
        <w:t>je m</w:t>
      </w:r>
      <w:r w:rsidR="00EE5875">
        <w:t>’</w:t>
      </w:r>
      <w:r w:rsidRPr="00675642">
        <w:t>hypnotise</w:t>
      </w:r>
      <w:r w:rsidR="00EE5875">
        <w:t xml:space="preserve">. </w:t>
      </w:r>
      <w:r w:rsidRPr="00675642">
        <w:t>Parfois</w:t>
      </w:r>
      <w:r w:rsidR="00EE5875">
        <w:t xml:space="preserve">, </w:t>
      </w:r>
      <w:r w:rsidRPr="00675642">
        <w:t>je dors</w:t>
      </w:r>
      <w:r w:rsidR="00EE5875">
        <w:t xml:space="preserve">, </w:t>
      </w:r>
      <w:r w:rsidRPr="00675642">
        <w:t>parfois</w:t>
      </w:r>
      <w:r w:rsidR="00EE5875">
        <w:t xml:space="preserve">, </w:t>
      </w:r>
      <w:r w:rsidRPr="00675642">
        <w:t>je rêve</w:t>
      </w:r>
      <w:r w:rsidR="00EE5875">
        <w:t xml:space="preserve">, </w:t>
      </w:r>
      <w:r w:rsidRPr="00675642">
        <w:t>parfois</w:t>
      </w:r>
      <w:r w:rsidR="00EE5875">
        <w:t xml:space="preserve">, </w:t>
      </w:r>
      <w:r w:rsidRPr="00675642">
        <w:t>j</w:t>
      </w:r>
      <w:r w:rsidR="00EE5875">
        <w:t>’</w:t>
      </w:r>
      <w:r w:rsidRPr="00675642">
        <w:t>ai le ve</w:t>
      </w:r>
      <w:r w:rsidRPr="00675642">
        <w:t>r</w:t>
      </w:r>
      <w:r w:rsidRPr="00675642">
        <w:t>tige</w:t>
      </w:r>
      <w:r w:rsidR="00EE5875">
        <w:t xml:space="preserve">, </w:t>
      </w:r>
      <w:r w:rsidRPr="00675642">
        <w:t>alors je me balance dans mon hamac comme en pleine mer</w:t>
      </w:r>
      <w:r w:rsidR="00EE5875">
        <w:t xml:space="preserve"> ; </w:t>
      </w:r>
      <w:r w:rsidRPr="00675642">
        <w:t>n</w:t>
      </w:r>
      <w:r w:rsidR="00EE5875">
        <w:t>’</w:t>
      </w:r>
      <w:r w:rsidRPr="00675642">
        <w:t>étaient les voisins</w:t>
      </w:r>
      <w:r w:rsidR="00EE5875">
        <w:t xml:space="preserve">, </w:t>
      </w:r>
      <w:r w:rsidRPr="00675642">
        <w:t>je m</w:t>
      </w:r>
      <w:r w:rsidR="00EE5875">
        <w:t>’</w:t>
      </w:r>
      <w:r w:rsidRPr="00675642">
        <w:t>installerais tout un jeu de sir</w:t>
      </w:r>
      <w:r w:rsidRPr="00675642">
        <w:t>è</w:t>
      </w:r>
      <w:r w:rsidRPr="00675642">
        <w:t>nes ou</w:t>
      </w:r>
      <w:r w:rsidR="00EE5875">
        <w:t xml:space="preserve">, </w:t>
      </w:r>
      <w:r w:rsidRPr="00675642">
        <w:t>comme dans les sous-sols de Saint-Didier</w:t>
      </w:r>
      <w:r w:rsidR="00EE5875">
        <w:t xml:space="preserve">, </w:t>
      </w:r>
      <w:r w:rsidRPr="00675642">
        <w:t>un échanti</w:t>
      </w:r>
      <w:r w:rsidRPr="00675642">
        <w:t>l</w:t>
      </w:r>
      <w:r w:rsidRPr="00675642">
        <w:t>lonnage équipé de tous les modèles de klaxons électriques et je m</w:t>
      </w:r>
      <w:r w:rsidR="00EE5875">
        <w:t>’</w:t>
      </w:r>
      <w:r w:rsidRPr="00675642">
        <w:t>amuserais à les faire marcher la nuit</w:t>
      </w:r>
      <w:r w:rsidR="00EE5875">
        <w:t xml:space="preserve">. </w:t>
      </w:r>
      <w:r w:rsidRPr="00675642">
        <w:t>Mais la nuit</w:t>
      </w:r>
      <w:r w:rsidR="00EE5875">
        <w:t xml:space="preserve">, </w:t>
      </w:r>
      <w:r w:rsidRPr="00675642">
        <w:t>c</w:t>
      </w:r>
      <w:r w:rsidR="00EE5875">
        <w:t>’</w:t>
      </w:r>
      <w:r w:rsidRPr="00675642">
        <w:t>est tra</w:t>
      </w:r>
      <w:r w:rsidRPr="00675642">
        <w:t>n</w:t>
      </w:r>
      <w:r w:rsidRPr="00675642">
        <w:t>quille chez moi</w:t>
      </w:r>
      <w:r w:rsidR="00EE5875">
        <w:t xml:space="preserve">, </w:t>
      </w:r>
      <w:r w:rsidRPr="00675642">
        <w:t>car la plupart du temps</w:t>
      </w:r>
      <w:r w:rsidR="00EE5875">
        <w:t xml:space="preserve">, </w:t>
      </w:r>
      <w:r w:rsidRPr="00675642">
        <w:t>je n</w:t>
      </w:r>
      <w:r w:rsidR="00EE5875">
        <w:t>’</w:t>
      </w:r>
      <w:r w:rsidRPr="00675642">
        <w:t>y suis pas</w:t>
      </w:r>
      <w:r w:rsidR="00EE5875">
        <w:t>.</w:t>
      </w:r>
    </w:p>
    <w:p w14:paraId="4E2B3240" w14:textId="77777777" w:rsidR="00EE5875" w:rsidRDefault="00457E89" w:rsidP="00457E89">
      <w:r w:rsidRPr="00675642">
        <w:lastRenderedPageBreak/>
        <w:t>Je sors</w:t>
      </w:r>
      <w:r w:rsidR="00EE5875">
        <w:t>.</w:t>
      </w:r>
    </w:p>
    <w:p w14:paraId="5BB731A9" w14:textId="77777777" w:rsidR="00EE5875" w:rsidRDefault="00457E89" w:rsidP="00457E89">
      <w:r w:rsidRPr="00675642">
        <w:t>Je marche</w:t>
      </w:r>
      <w:r w:rsidR="00EE5875">
        <w:t>.</w:t>
      </w:r>
    </w:p>
    <w:p w14:paraId="75370F5C" w14:textId="77777777" w:rsidR="00EE5875" w:rsidRDefault="00457E89" w:rsidP="00457E89">
      <w:r w:rsidRPr="00675642">
        <w:t>Je suis dans les rues</w:t>
      </w:r>
      <w:r w:rsidR="00EE5875">
        <w:t>.</w:t>
      </w:r>
    </w:p>
    <w:p w14:paraId="4CB8DB3C" w14:textId="77777777" w:rsidR="00EE5875" w:rsidRDefault="00457E89" w:rsidP="00457E89">
      <w:r w:rsidRPr="00675642">
        <w:t>Je vais très souvent travailler aux Halles</w:t>
      </w:r>
      <w:r w:rsidR="00EE5875">
        <w:t xml:space="preserve">, </w:t>
      </w:r>
      <w:r w:rsidRPr="00675642">
        <w:t>où j</w:t>
      </w:r>
      <w:r w:rsidR="00EE5875">
        <w:t>’</w:t>
      </w:r>
      <w:r w:rsidRPr="00675642">
        <w:t>ai trouvé de l</w:t>
      </w:r>
      <w:r w:rsidR="00EE5875">
        <w:t>’</w:t>
      </w:r>
      <w:r w:rsidRPr="00675642">
        <w:t>embauche chez un fleuriste</w:t>
      </w:r>
      <w:r w:rsidR="00EE5875">
        <w:t xml:space="preserve">, </w:t>
      </w:r>
      <w:r w:rsidRPr="00675642">
        <w:t>ou alors</w:t>
      </w:r>
      <w:r w:rsidR="00EE5875">
        <w:t xml:space="preserve">, </w:t>
      </w:r>
      <w:r w:rsidRPr="00675642">
        <w:t>je débarque des caisses d</w:t>
      </w:r>
      <w:r w:rsidR="00EE5875">
        <w:t>’</w:t>
      </w:r>
      <w:r w:rsidRPr="00675642">
        <w:t>œufs ou des régimes de bananes</w:t>
      </w:r>
      <w:r w:rsidR="00EE5875">
        <w:t>.</w:t>
      </w:r>
    </w:p>
    <w:p w14:paraId="4B9AAF58" w14:textId="77777777" w:rsidR="00EE5875" w:rsidRDefault="00457E89" w:rsidP="00457E89">
      <w:r w:rsidRPr="00675642">
        <w:t>Je ne bois plus</w:t>
      </w:r>
      <w:r w:rsidR="00EE5875">
        <w:t xml:space="preserve">, </w:t>
      </w:r>
      <w:r w:rsidRPr="00675642">
        <w:t>mais je fume toujours beaucoup</w:t>
      </w:r>
      <w:r w:rsidR="00EE5875">
        <w:t>.</w:t>
      </w:r>
    </w:p>
    <w:p w14:paraId="71C8A0EE" w14:textId="77777777" w:rsidR="00EE5875" w:rsidRDefault="00457E89" w:rsidP="00457E89">
      <w:r w:rsidRPr="00675642">
        <w:t>Je fume toute la journée à mon balcon</w:t>
      </w:r>
      <w:r w:rsidR="00EE5875">
        <w:t>.</w:t>
      </w:r>
    </w:p>
    <w:p w14:paraId="0620B6B0" w14:textId="77777777" w:rsidR="00EE5875" w:rsidRDefault="00457E89" w:rsidP="00457E89">
      <w:r w:rsidRPr="00675642">
        <w:t>J</w:t>
      </w:r>
      <w:r w:rsidR="00EE5875">
        <w:t>’</w:t>
      </w:r>
      <w:r w:rsidRPr="00675642">
        <w:t>ai un balcon qui court sur toute la façade</w:t>
      </w:r>
      <w:r w:rsidR="00EE5875">
        <w:t xml:space="preserve">. </w:t>
      </w:r>
      <w:r w:rsidRPr="00675642">
        <w:t>Le matin</w:t>
      </w:r>
      <w:r w:rsidR="00EE5875">
        <w:t xml:space="preserve">, </w:t>
      </w:r>
      <w:r w:rsidRPr="00675642">
        <w:t>je fume tranquillement dans un coin</w:t>
      </w:r>
      <w:r w:rsidR="00EE5875">
        <w:t xml:space="preserve">, </w:t>
      </w:r>
      <w:r w:rsidRPr="00675642">
        <w:t>puis je glisse imperceptibl</w:t>
      </w:r>
      <w:r w:rsidRPr="00675642">
        <w:t>e</w:t>
      </w:r>
      <w:r w:rsidRPr="00675642">
        <w:t>ment à gauche</w:t>
      </w:r>
      <w:r w:rsidR="00EE5875">
        <w:t xml:space="preserve">, </w:t>
      </w:r>
      <w:r w:rsidRPr="00675642">
        <w:t>au fur et à mesure que le soleil se déplace</w:t>
      </w:r>
      <w:r w:rsidR="00EE5875">
        <w:t>.</w:t>
      </w:r>
    </w:p>
    <w:p w14:paraId="06A6103E" w14:textId="77777777" w:rsidR="00EE5875" w:rsidRDefault="00457E89" w:rsidP="00457E89">
      <w:r w:rsidRPr="00675642">
        <w:t>J</w:t>
      </w:r>
      <w:r w:rsidR="00EE5875">
        <w:t>’</w:t>
      </w:r>
      <w:r w:rsidRPr="00675642">
        <w:t>aime bien fumer là-haut</w:t>
      </w:r>
      <w:r w:rsidR="00EE5875">
        <w:t xml:space="preserve">. </w:t>
      </w:r>
      <w:r w:rsidRPr="00675642">
        <w:t>Je suis tranquille</w:t>
      </w:r>
      <w:r w:rsidR="00EE5875">
        <w:t xml:space="preserve">. </w:t>
      </w:r>
      <w:r w:rsidRPr="00675642">
        <w:t>Ma rue est s</w:t>
      </w:r>
      <w:r w:rsidRPr="00675642">
        <w:t>o</w:t>
      </w:r>
      <w:r w:rsidRPr="00675642">
        <w:t>litaire</w:t>
      </w:r>
      <w:r w:rsidR="00EE5875">
        <w:t xml:space="preserve">, </w:t>
      </w:r>
      <w:r w:rsidRPr="00675642">
        <w:t>avec les mêmes automobiles qui passent tous les jours aux mêmes heures</w:t>
      </w:r>
      <w:r w:rsidR="00EE5875">
        <w:t xml:space="preserve">, </w:t>
      </w:r>
      <w:r w:rsidRPr="00675642">
        <w:t>un semblant d</w:t>
      </w:r>
      <w:r w:rsidR="00EE5875">
        <w:t>’</w:t>
      </w:r>
      <w:r w:rsidRPr="00675642">
        <w:t>animation à midi et le défilé des nounous et des petites voitures d</w:t>
      </w:r>
      <w:r w:rsidR="00EE5875">
        <w:t>’</w:t>
      </w:r>
      <w:r w:rsidRPr="00675642">
        <w:t>enfant qui se rendent au parc dans l</w:t>
      </w:r>
      <w:r w:rsidR="00EE5875">
        <w:t>’</w:t>
      </w:r>
      <w:r w:rsidRPr="00675642">
        <w:t>après-midi</w:t>
      </w:r>
      <w:r w:rsidR="00EE5875">
        <w:t xml:space="preserve">. </w:t>
      </w:r>
      <w:r w:rsidRPr="00675642">
        <w:t>Le ciel est immense au-dessus de l</w:t>
      </w:r>
      <w:r w:rsidR="00EE5875">
        <w:t>’</w:t>
      </w:r>
      <w:r w:rsidRPr="00675642">
        <w:t>abondante frondaison</w:t>
      </w:r>
      <w:r w:rsidR="00EE5875">
        <w:t xml:space="preserve">. </w:t>
      </w:r>
      <w:r w:rsidRPr="00675642">
        <w:t>J</w:t>
      </w:r>
      <w:r w:rsidR="00EE5875">
        <w:t>’</w:t>
      </w:r>
      <w:r w:rsidRPr="00675642">
        <w:t>entends le coup de sifflet d</w:t>
      </w:r>
      <w:r w:rsidR="00EE5875">
        <w:t>’</w:t>
      </w:r>
      <w:r w:rsidRPr="00675642">
        <w:t>un rare train de Ceinture</w:t>
      </w:r>
      <w:r w:rsidR="00EE5875">
        <w:t xml:space="preserve">, </w:t>
      </w:r>
      <w:r w:rsidRPr="00675642">
        <w:t>la trompette du chef de gare de la ligne de Sceaux</w:t>
      </w:r>
      <w:r w:rsidR="00EE5875">
        <w:t xml:space="preserve">, </w:t>
      </w:r>
      <w:r w:rsidRPr="00675642">
        <w:t>le caquet de la volaille du lac</w:t>
      </w:r>
      <w:r w:rsidR="00EE5875">
        <w:t xml:space="preserve">. </w:t>
      </w:r>
      <w:r w:rsidRPr="00675642">
        <w:t>J</w:t>
      </w:r>
      <w:r w:rsidR="00EE5875">
        <w:t>’</w:t>
      </w:r>
      <w:r w:rsidRPr="00675642">
        <w:t>ai essayé de la radio</w:t>
      </w:r>
      <w:r w:rsidR="00EE5875">
        <w:t xml:space="preserve">, </w:t>
      </w:r>
      <w:r w:rsidRPr="00675642">
        <w:t>mais j</w:t>
      </w:r>
      <w:r w:rsidR="00EE5875">
        <w:t>’</w:t>
      </w:r>
      <w:r w:rsidRPr="00675642">
        <w:t>ai vite supprimé mon poste</w:t>
      </w:r>
      <w:r w:rsidR="00EE5875">
        <w:t xml:space="preserve">, </w:t>
      </w:r>
      <w:r w:rsidRPr="00675642">
        <w:t>de même que je vais me d</w:t>
      </w:r>
      <w:r w:rsidRPr="00675642">
        <w:t>é</w:t>
      </w:r>
      <w:r w:rsidRPr="00675642">
        <w:t>faire de mon dictaphone</w:t>
      </w:r>
      <w:r w:rsidR="00EE5875">
        <w:t xml:space="preserve">. </w:t>
      </w:r>
      <w:r w:rsidRPr="00675642">
        <w:t>Cet appareil m</w:t>
      </w:r>
      <w:r w:rsidR="00EE5875">
        <w:t>’</w:t>
      </w:r>
      <w:r w:rsidRPr="00675642">
        <w:t>ennuie</w:t>
      </w:r>
      <w:r w:rsidR="00EE5875">
        <w:t xml:space="preserve">. </w:t>
      </w:r>
      <w:r w:rsidRPr="00675642">
        <w:t>Je n</w:t>
      </w:r>
      <w:r w:rsidR="00EE5875">
        <w:t>’</w:t>
      </w:r>
      <w:r w:rsidRPr="00675642">
        <w:t>ai plus rien à dire</w:t>
      </w:r>
      <w:r w:rsidR="00EE5875">
        <w:t>.</w:t>
      </w:r>
    </w:p>
    <w:p w14:paraId="77750D3B" w14:textId="77777777" w:rsidR="00EE5875" w:rsidRDefault="00457E89" w:rsidP="00457E89">
      <w:r w:rsidRPr="00675642">
        <w:t>Aujourd</w:t>
      </w:r>
      <w:r w:rsidR="00EE5875">
        <w:t>’</w:t>
      </w:r>
      <w:r w:rsidRPr="00675642">
        <w:t>hui</w:t>
      </w:r>
      <w:r w:rsidR="00EE5875">
        <w:t xml:space="preserve">, </w:t>
      </w:r>
      <w:r w:rsidRPr="00675642">
        <w:t>c</w:t>
      </w:r>
      <w:r w:rsidR="00EE5875">
        <w:t>’</w:t>
      </w:r>
      <w:r w:rsidRPr="00675642">
        <w:t>est mon anniversaire</w:t>
      </w:r>
      <w:r w:rsidR="00EE5875">
        <w:t>.</w:t>
      </w:r>
    </w:p>
    <w:p w14:paraId="163CC909" w14:textId="77777777" w:rsidR="00EE5875" w:rsidRDefault="00457E89" w:rsidP="00457E89">
      <w:r w:rsidRPr="00675642">
        <w:t>J</w:t>
      </w:r>
      <w:r w:rsidR="00EE5875">
        <w:t>’</w:t>
      </w:r>
      <w:r w:rsidRPr="00675642">
        <w:t>ai 52 ans</w:t>
      </w:r>
      <w:r w:rsidR="00EE5875">
        <w:t>.</w:t>
      </w:r>
    </w:p>
    <w:p w14:paraId="51D741CF" w14:textId="77777777" w:rsidR="00EE5875" w:rsidRDefault="00457E89" w:rsidP="00457E89">
      <w:proofErr w:type="gramStart"/>
      <w:r w:rsidRPr="00675642">
        <w:t>J</w:t>
      </w:r>
      <w:r w:rsidR="00EE5875">
        <w:t>’</w:t>
      </w:r>
      <w:r w:rsidRPr="00675642">
        <w:t>ai été</w:t>
      </w:r>
      <w:proofErr w:type="gramEnd"/>
      <w:r w:rsidRPr="00675642">
        <w:t xml:space="preserve"> me chercher mon fils</w:t>
      </w:r>
      <w:r w:rsidR="00EE5875">
        <w:t>.</w:t>
      </w:r>
    </w:p>
    <w:p w14:paraId="29AFB674" w14:textId="77777777" w:rsidR="00EE5875" w:rsidRDefault="00457E89" w:rsidP="00457E89">
      <w:r w:rsidRPr="00675642">
        <w:t>Ce matin</w:t>
      </w:r>
      <w:r w:rsidR="00EE5875">
        <w:t xml:space="preserve">, </w:t>
      </w:r>
      <w:r w:rsidRPr="00675642">
        <w:t>en rentrant des Halles</w:t>
      </w:r>
      <w:r w:rsidR="00EE5875">
        <w:t xml:space="preserve">, </w:t>
      </w:r>
      <w:r w:rsidRPr="00675642">
        <w:t>je lui ai rapporté un petit lapin rose</w:t>
      </w:r>
      <w:r w:rsidR="00EE5875">
        <w:t>.</w:t>
      </w:r>
    </w:p>
    <w:p w14:paraId="2C36128B" w14:textId="77777777" w:rsidR="00EE5875" w:rsidRDefault="00457E89" w:rsidP="00457E89">
      <w:r w:rsidRPr="00675642">
        <w:lastRenderedPageBreak/>
        <w:t>Il y a déjà longtemps que je rôdais autour des baraqu</w:t>
      </w:r>
      <w:r w:rsidRPr="00675642">
        <w:t>e</w:t>
      </w:r>
      <w:r w:rsidRPr="00675642">
        <w:t>ments du boulevard Jourdan et que j</w:t>
      </w:r>
      <w:r w:rsidR="00EE5875">
        <w:t>’</w:t>
      </w:r>
      <w:r w:rsidRPr="00675642">
        <w:t>avais fait toutes les déma</w:t>
      </w:r>
      <w:r w:rsidRPr="00675642">
        <w:t>r</w:t>
      </w:r>
      <w:r w:rsidRPr="00675642">
        <w:t>ches pour l</w:t>
      </w:r>
      <w:r w:rsidR="00EE5875">
        <w:t>’</w:t>
      </w:r>
      <w:r w:rsidRPr="00675642">
        <w:t>adopter</w:t>
      </w:r>
      <w:r w:rsidR="00EE5875">
        <w:t xml:space="preserve">. </w:t>
      </w:r>
      <w:r w:rsidRPr="00675642">
        <w:t>Au refuge</w:t>
      </w:r>
      <w:r w:rsidR="00EE5875">
        <w:t xml:space="preserve">, </w:t>
      </w:r>
      <w:r w:rsidRPr="00675642">
        <w:t>les petits orphelins russes étaient nombreux</w:t>
      </w:r>
      <w:r w:rsidR="00EE5875">
        <w:t xml:space="preserve">. </w:t>
      </w:r>
      <w:r w:rsidRPr="00675642">
        <w:t>J</w:t>
      </w:r>
      <w:r w:rsidR="00EE5875">
        <w:t>’</w:t>
      </w:r>
      <w:r w:rsidRPr="00675642">
        <w:t>ai choisi un petit garçon de onze ans</w:t>
      </w:r>
      <w:r w:rsidR="00EE5875">
        <w:t xml:space="preserve">, </w:t>
      </w:r>
      <w:r w:rsidRPr="00675642">
        <w:t>pâlot</w:t>
      </w:r>
      <w:r w:rsidR="00EE5875">
        <w:t xml:space="preserve">, </w:t>
      </w:r>
      <w:r w:rsidRPr="00675642">
        <w:t>triste</w:t>
      </w:r>
      <w:r w:rsidR="00EE5875">
        <w:t xml:space="preserve">, </w:t>
      </w:r>
      <w:r w:rsidRPr="00675642">
        <w:t>avec des yeux comme ceux d</w:t>
      </w:r>
      <w:r w:rsidR="00EE5875">
        <w:t>’</w:t>
      </w:r>
      <w:proofErr w:type="spellStart"/>
      <w:r w:rsidRPr="00675642">
        <w:t>Hedwiga</w:t>
      </w:r>
      <w:proofErr w:type="spellEnd"/>
      <w:r w:rsidR="00EE5875">
        <w:t xml:space="preserve">. </w:t>
      </w:r>
      <w:r w:rsidRPr="00675642">
        <w:t>Il s</w:t>
      </w:r>
      <w:r w:rsidR="00EE5875">
        <w:t>’</w:t>
      </w:r>
      <w:r w:rsidRPr="00675642">
        <w:t>appelle Nic</w:t>
      </w:r>
      <w:r w:rsidRPr="00675642">
        <w:t>o</w:t>
      </w:r>
      <w:r w:rsidRPr="00675642">
        <w:t>las</w:t>
      </w:r>
      <w:r w:rsidR="00EE5875">
        <w:t>.</w:t>
      </w:r>
    </w:p>
    <w:p w14:paraId="0491FC4F" w14:textId="77777777" w:rsidR="00EE5875" w:rsidRDefault="00457E89" w:rsidP="00457E89">
      <w:r w:rsidRPr="00675642">
        <w:t>Je l</w:t>
      </w:r>
      <w:r w:rsidR="00EE5875">
        <w:t>’</w:t>
      </w:r>
      <w:r w:rsidRPr="00675642">
        <w:t>appellerai Dan Yack</w:t>
      </w:r>
      <w:r w:rsidR="00EE5875">
        <w:t xml:space="preserve">, </w:t>
      </w:r>
      <w:r w:rsidRPr="00675642">
        <w:t>comme moi</w:t>
      </w:r>
      <w:r w:rsidR="00EE5875">
        <w:t>.</w:t>
      </w:r>
    </w:p>
    <w:p w14:paraId="77D43D26" w14:textId="77777777" w:rsidR="00EE5875" w:rsidRDefault="00457E89" w:rsidP="00457E89">
      <w:r w:rsidRPr="00675642">
        <w:t>Je lui apprendrai à rire</w:t>
      </w:r>
      <w:r w:rsidR="00EE5875">
        <w:t>.</w:t>
      </w:r>
    </w:p>
    <w:p w14:paraId="7E670AB3" w14:textId="77777777" w:rsidR="00EE5875" w:rsidRDefault="00457E89" w:rsidP="00457E89">
      <w:r w:rsidRPr="00675642">
        <w:t>Je le ferai rire</w:t>
      </w:r>
      <w:r w:rsidR="00EE5875">
        <w:t>.</w:t>
      </w:r>
    </w:p>
    <w:p w14:paraId="25FAAEB5" w14:textId="77777777" w:rsidR="00EE5875" w:rsidRDefault="00457E89" w:rsidP="00457E89">
      <w:r w:rsidRPr="00675642">
        <w:t>Et pour commencer</w:t>
      </w:r>
      <w:r w:rsidR="00EE5875">
        <w:t xml:space="preserve">, </w:t>
      </w:r>
      <w:r w:rsidRPr="00675642">
        <w:t>nous courons déjà tous les trois à qu</w:t>
      </w:r>
      <w:r w:rsidRPr="00675642">
        <w:t>a</w:t>
      </w:r>
      <w:r w:rsidRPr="00675642">
        <w:t>tre pattes sur les parquets</w:t>
      </w:r>
      <w:r w:rsidR="00EE5875">
        <w:t xml:space="preserve">, </w:t>
      </w:r>
      <w:r w:rsidRPr="00675642">
        <w:t>moi</w:t>
      </w:r>
      <w:r w:rsidR="00EE5875">
        <w:t xml:space="preserve">, </w:t>
      </w:r>
      <w:r w:rsidRPr="00675642">
        <w:t>mon fils et le petit lapin rose</w:t>
      </w:r>
      <w:r w:rsidR="00EE5875">
        <w:t xml:space="preserve">, </w:t>
      </w:r>
      <w:r w:rsidRPr="00675642">
        <w:t>dans mon grand appartement vide</w:t>
      </w:r>
      <w:r w:rsidR="00EE5875">
        <w:t>…</w:t>
      </w:r>
    </w:p>
    <w:p w14:paraId="61957CED" w14:textId="52126006" w:rsidR="00457E89" w:rsidRPr="00675642" w:rsidRDefault="00457E89" w:rsidP="00457E89"/>
    <w:p w14:paraId="3EE66D62" w14:textId="77777777" w:rsidR="00457E89" w:rsidRPr="00675642" w:rsidRDefault="00457E89" w:rsidP="00EE5875">
      <w:pPr>
        <w:pStyle w:val="CentrEspAvt0EspApr0"/>
        <w:rPr>
          <w:i/>
          <w:iCs/>
        </w:rPr>
      </w:pPr>
      <w:r w:rsidRPr="00675642">
        <w:rPr>
          <w:i/>
          <w:iCs/>
        </w:rPr>
        <w:t>Paris 1917</w:t>
      </w:r>
    </w:p>
    <w:p w14:paraId="28FF27E9" w14:textId="77777777" w:rsidR="00457E89" w:rsidRPr="00675642" w:rsidRDefault="00457E89" w:rsidP="00EE5875">
      <w:pPr>
        <w:pStyle w:val="CentrEspAvt0EspApr0"/>
        <w:rPr>
          <w:i/>
          <w:iCs/>
        </w:rPr>
      </w:pPr>
      <w:r w:rsidRPr="00675642">
        <w:rPr>
          <w:i/>
          <w:iCs/>
        </w:rPr>
        <w:t>Santos 1927</w:t>
      </w:r>
    </w:p>
    <w:p w14:paraId="5FAAF148" w14:textId="71597327" w:rsidR="00457E89" w:rsidRPr="00675642" w:rsidRDefault="00457E89" w:rsidP="00EE5875">
      <w:pPr>
        <w:pStyle w:val="CentrEspAvt0EspApr0"/>
        <w:rPr>
          <w:i/>
          <w:iCs/>
        </w:rPr>
      </w:pPr>
      <w:r w:rsidRPr="00675642">
        <w:rPr>
          <w:i/>
          <w:iCs/>
        </w:rPr>
        <w:t>L</w:t>
      </w:r>
      <w:r w:rsidR="00EE5875">
        <w:rPr>
          <w:i/>
          <w:iCs/>
        </w:rPr>
        <w:t>’</w:t>
      </w:r>
      <w:proofErr w:type="spellStart"/>
      <w:r w:rsidRPr="00675642">
        <w:rPr>
          <w:i/>
          <w:iCs/>
        </w:rPr>
        <w:t>Escarayol</w:t>
      </w:r>
      <w:proofErr w:type="spellEnd"/>
      <w:r w:rsidR="00EE5875">
        <w:rPr>
          <w:i/>
          <w:iCs/>
        </w:rPr>
        <w:t xml:space="preserve"> – </w:t>
      </w:r>
      <w:r w:rsidRPr="00675642">
        <w:rPr>
          <w:i/>
          <w:iCs/>
        </w:rPr>
        <w:t>La Redonne 1927</w:t>
      </w:r>
    </w:p>
    <w:p w14:paraId="3BF7369E" w14:textId="77777777" w:rsidR="00457E89" w:rsidRPr="00675642" w:rsidRDefault="00457E89" w:rsidP="00EE5875">
      <w:pPr>
        <w:pStyle w:val="CentrEspAvt0EspApr0"/>
        <w:rPr>
          <w:i/>
          <w:iCs/>
        </w:rPr>
      </w:pPr>
      <w:r w:rsidRPr="00675642">
        <w:rPr>
          <w:i/>
          <w:iCs/>
        </w:rPr>
        <w:t>Santos 1928</w:t>
      </w:r>
    </w:p>
    <w:p w14:paraId="15F70E9D" w14:textId="77777777" w:rsidR="00457E89" w:rsidRPr="00675642" w:rsidRDefault="00457E89" w:rsidP="00EE5875">
      <w:pPr>
        <w:pStyle w:val="CentrEspAvt0EspApr0"/>
        <w:rPr>
          <w:i/>
          <w:iCs/>
        </w:rPr>
      </w:pPr>
      <w:r w:rsidRPr="00675642">
        <w:rPr>
          <w:i/>
          <w:iCs/>
        </w:rPr>
        <w:t>Rue des Ma</w:t>
      </w:r>
      <w:r w:rsidRPr="00675642">
        <w:rPr>
          <w:i/>
          <w:iCs/>
        </w:rPr>
        <w:t>r</w:t>
      </w:r>
      <w:r w:rsidRPr="00675642">
        <w:rPr>
          <w:i/>
          <w:iCs/>
        </w:rPr>
        <w:t>ronniers 1928</w:t>
      </w:r>
    </w:p>
    <w:p w14:paraId="41F84DE3" w14:textId="3B7E3428" w:rsidR="00457E89" w:rsidRPr="00675642" w:rsidRDefault="00457E89" w:rsidP="00EE5875">
      <w:pPr>
        <w:pStyle w:val="CentrEspAvt0EspApr0"/>
        <w:rPr>
          <w:i/>
          <w:iCs/>
        </w:rPr>
      </w:pPr>
      <w:r w:rsidRPr="00675642">
        <w:rPr>
          <w:i/>
          <w:iCs/>
        </w:rPr>
        <w:t xml:space="preserve">Les </w:t>
      </w:r>
      <w:proofErr w:type="spellStart"/>
      <w:r w:rsidRPr="00675642">
        <w:rPr>
          <w:i/>
          <w:iCs/>
        </w:rPr>
        <w:t>Artigaux</w:t>
      </w:r>
      <w:proofErr w:type="spellEnd"/>
      <w:r w:rsidR="00EE5875">
        <w:rPr>
          <w:i/>
          <w:iCs/>
        </w:rPr>
        <w:t xml:space="preserve"> – </w:t>
      </w:r>
      <w:r w:rsidRPr="00675642">
        <w:rPr>
          <w:i/>
          <w:iCs/>
        </w:rPr>
        <w:t xml:space="preserve">Le </w:t>
      </w:r>
      <w:proofErr w:type="spellStart"/>
      <w:r w:rsidRPr="00675642">
        <w:rPr>
          <w:i/>
          <w:iCs/>
        </w:rPr>
        <w:t>Bastat</w:t>
      </w:r>
      <w:proofErr w:type="spellEnd"/>
      <w:r w:rsidRPr="00675642">
        <w:rPr>
          <w:i/>
          <w:iCs/>
        </w:rPr>
        <w:t xml:space="preserve"> 1928</w:t>
      </w:r>
    </w:p>
    <w:p w14:paraId="6DD0E7C9" w14:textId="77777777" w:rsidR="00457E89" w:rsidRPr="00675642" w:rsidRDefault="00457E89" w:rsidP="00EE5875">
      <w:pPr>
        <w:pStyle w:val="CentrEspAvt0EspApr0"/>
        <w:rPr>
          <w:i/>
          <w:iCs/>
        </w:rPr>
      </w:pPr>
      <w:r w:rsidRPr="00675642">
        <w:rPr>
          <w:i/>
          <w:iCs/>
        </w:rPr>
        <w:t>Le Tremblay-sur-Mauldre 1929</w:t>
      </w:r>
    </w:p>
    <w:p w14:paraId="1A63F45F" w14:textId="77777777" w:rsidR="00EE5875" w:rsidRDefault="00457E89" w:rsidP="00EE5875">
      <w:pPr>
        <w:pStyle w:val="CentrEspAvt0EspApr0"/>
        <w:rPr>
          <w:i/>
          <w:iCs/>
        </w:rPr>
      </w:pPr>
      <w:r w:rsidRPr="00675642">
        <w:rPr>
          <w:i/>
          <w:iCs/>
        </w:rPr>
        <w:t>Enregistré au Dictaphone quelque part à la campagne</w:t>
      </w:r>
      <w:r w:rsidR="00EE5875">
        <w:rPr>
          <w:i/>
          <w:iCs/>
        </w:rPr>
        <w:t xml:space="preserve"> : </w:t>
      </w:r>
      <w:r w:rsidRPr="00675642">
        <w:rPr>
          <w:i/>
          <w:iCs/>
        </w:rPr>
        <w:t>été 1929</w:t>
      </w:r>
      <w:r w:rsidR="00EE5875">
        <w:rPr>
          <w:i/>
          <w:iCs/>
        </w:rPr>
        <w:t>.</w:t>
      </w:r>
    </w:p>
    <w:p w14:paraId="165B0C7B" w14:textId="1D0D1825" w:rsidR="00033562" w:rsidRDefault="00033562">
      <w:pPr>
        <w:sectPr w:rsidR="00033562" w:rsidSect="00CE59D3">
          <w:footerReference w:type="default" r:id="rId11"/>
          <w:endnotePr>
            <w:numFmt w:val="lowerLetter"/>
          </w:endnotePr>
          <w:pgSz w:w="11906" w:h="16838" w:code="9"/>
          <w:pgMar w:top="1134" w:right="1134" w:bottom="1134" w:left="1134" w:header="709" w:footer="709" w:gutter="0"/>
          <w:cols w:space="708"/>
          <w:titlePg/>
          <w:docGrid w:linePitch="360"/>
        </w:sectPr>
      </w:pPr>
    </w:p>
    <w:p w14:paraId="3DFA7757" w14:textId="77777777" w:rsidR="00033562" w:rsidRDefault="00033562" w:rsidP="00EE5875">
      <w:pPr>
        <w:pStyle w:val="Titre1"/>
        <w:spacing w:before="0" w:after="480"/>
      </w:pPr>
      <w:bookmarkStart w:id="62" w:name="_Toc201949634"/>
      <w:r>
        <w:lastRenderedPageBreak/>
        <w:t xml:space="preserve">À propos de cette </w:t>
      </w:r>
      <w:r w:rsidRPr="007C1C6B">
        <w:t>édition</w:t>
      </w:r>
      <w:r>
        <w:t xml:space="preserve"> électronique</w:t>
      </w:r>
      <w:bookmarkEnd w:id="62"/>
    </w:p>
    <w:p w14:paraId="0697DA1B" w14:textId="77777777" w:rsidR="00EE5875" w:rsidRDefault="00CE59D3" w:rsidP="00EE5875">
      <w:pPr>
        <w:spacing w:before="180" w:after="180"/>
        <w:ind w:firstLine="0"/>
        <w:jc w:val="center"/>
        <w:rPr>
          <w:b/>
          <w:bCs/>
          <w:szCs w:val="32"/>
        </w:rPr>
      </w:pPr>
      <w:r w:rsidRPr="00633842">
        <w:rPr>
          <w:b/>
          <w:bCs/>
          <w:szCs w:val="32"/>
        </w:rPr>
        <w:t>Texte libre de droits</w:t>
      </w:r>
      <w:r w:rsidR="00EE5875">
        <w:rPr>
          <w:b/>
          <w:bCs/>
          <w:szCs w:val="32"/>
        </w:rPr>
        <w:t>.</w:t>
      </w:r>
    </w:p>
    <w:p w14:paraId="5DCCD702" w14:textId="77777777" w:rsidR="00EE5875" w:rsidRDefault="00CE59D3" w:rsidP="00EE5875">
      <w:pPr>
        <w:pStyle w:val="Centr"/>
        <w:spacing w:before="180" w:after="180"/>
      </w:pPr>
      <w:r w:rsidRPr="00633842">
        <w:t>Corrections</w:t>
      </w:r>
      <w:r w:rsidR="00EE5875">
        <w:t xml:space="preserve">, </w:t>
      </w:r>
      <w:r w:rsidRPr="00633842">
        <w:t>édition</w:t>
      </w:r>
      <w:r w:rsidR="00EE5875">
        <w:t xml:space="preserve">, </w:t>
      </w:r>
      <w:r w:rsidRPr="00633842">
        <w:t>conversion informatique et public</w:t>
      </w:r>
      <w:r w:rsidRPr="00633842">
        <w:t>a</w:t>
      </w:r>
      <w:r w:rsidRPr="00633842">
        <w:t>tion par le groupe</w:t>
      </w:r>
      <w:r w:rsidR="00EE5875">
        <w:t> :</w:t>
      </w:r>
    </w:p>
    <w:p w14:paraId="1B2DA097" w14:textId="0A96FF4D" w:rsidR="00CE59D3" w:rsidRPr="00633842" w:rsidRDefault="00CE59D3" w:rsidP="00EE5875">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407693CD" w14:textId="76ECBC59" w:rsidR="00CE59D3" w:rsidRPr="00633842" w:rsidRDefault="00EE5875" w:rsidP="00EE5875">
      <w:pPr>
        <w:pStyle w:val="Centr"/>
        <w:spacing w:before="180" w:after="180"/>
      </w:pPr>
      <w:hyperlink r:id="rId12" w:history="1">
        <w:r w:rsidRPr="00394716">
          <w:rPr>
            <w:rStyle w:val="Lienhypertexte"/>
          </w:rPr>
          <w:t>https</w:t>
        </w:r>
        <w:r w:rsidRPr="00394716">
          <w:rPr>
            <w:rStyle w:val="Lienhypertexte"/>
          </w:rPr>
          <w:t>:</w:t>
        </w:r>
        <w:r w:rsidRPr="00394716">
          <w:rPr>
            <w:rStyle w:val="Lienhypertexte"/>
          </w:rPr>
          <w:t>//groups</w:t>
        </w:r>
        <w:r w:rsidRPr="00394716">
          <w:rPr>
            <w:rStyle w:val="Lienhypertexte"/>
          </w:rPr>
          <w:t>.</w:t>
        </w:r>
        <w:r w:rsidRPr="00394716">
          <w:rPr>
            <w:rStyle w:val="Lienhypertexte"/>
          </w:rPr>
          <w:t>google</w:t>
        </w:r>
        <w:r w:rsidRPr="00394716">
          <w:rPr>
            <w:rStyle w:val="Lienhypertexte"/>
          </w:rPr>
          <w:t>.</w:t>
        </w:r>
        <w:r w:rsidRPr="00394716">
          <w:rPr>
            <w:rStyle w:val="Lienhypertexte"/>
          </w:rPr>
          <w:t>com/g/ebooksgratuits</w:t>
        </w:r>
      </w:hyperlink>
    </w:p>
    <w:p w14:paraId="68DA4DDC" w14:textId="6791C4DC" w:rsidR="00EE5875" w:rsidRDefault="00CE59D3" w:rsidP="00EE5875">
      <w:pPr>
        <w:pStyle w:val="Centr"/>
        <w:spacing w:before="180" w:after="180"/>
      </w:pPr>
      <w:r w:rsidRPr="00633842">
        <w:t>Adresse du site web du groupe</w:t>
      </w:r>
      <w:r w:rsidR="00EE5875">
        <w:t> :</w:t>
      </w:r>
      <w:r w:rsidR="00EE5875">
        <w:br/>
      </w:r>
      <w:hyperlink r:id="rId13" w:history="1">
        <w:r w:rsidR="00EE5875" w:rsidRPr="00394716">
          <w:rPr>
            <w:rStyle w:val="Lienhypertexte"/>
            <w:szCs w:val="32"/>
          </w:rPr>
          <w:t>http</w:t>
        </w:r>
        <w:r w:rsidR="00EE5875" w:rsidRPr="00394716">
          <w:rPr>
            <w:rStyle w:val="Lienhypertexte"/>
            <w:szCs w:val="32"/>
          </w:rPr>
          <w:t>s:</w:t>
        </w:r>
        <w:r w:rsidR="00EE5875" w:rsidRPr="00394716">
          <w:rPr>
            <w:rStyle w:val="Lienhypertexte"/>
            <w:szCs w:val="32"/>
          </w:rPr>
          <w:t>//www</w:t>
        </w:r>
        <w:r w:rsidR="00EE5875" w:rsidRPr="00394716">
          <w:rPr>
            <w:rStyle w:val="Lienhypertexte"/>
            <w:szCs w:val="32"/>
          </w:rPr>
          <w:t>.</w:t>
        </w:r>
        <w:r w:rsidR="00EE5875" w:rsidRPr="00394716">
          <w:rPr>
            <w:rStyle w:val="Lienhypertexte"/>
            <w:szCs w:val="32"/>
          </w:rPr>
          <w:t>ebooksgratuits</w:t>
        </w:r>
        <w:r w:rsidR="00EE5875" w:rsidRPr="00394716">
          <w:rPr>
            <w:rStyle w:val="Lienhypertexte"/>
            <w:szCs w:val="32"/>
          </w:rPr>
          <w:t>.</w:t>
        </w:r>
        <w:r w:rsidR="00EE5875" w:rsidRPr="00394716">
          <w:rPr>
            <w:rStyle w:val="Lienhypertexte"/>
            <w:szCs w:val="32"/>
          </w:rPr>
          <w:t>com/</w:t>
        </w:r>
      </w:hyperlink>
    </w:p>
    <w:p w14:paraId="2B8A8FF2" w14:textId="77777777" w:rsidR="00EE5875" w:rsidRDefault="00EE5875" w:rsidP="00EE5875">
      <w:pPr>
        <w:pStyle w:val="Centr"/>
        <w:spacing w:before="180" w:after="180"/>
      </w:pPr>
      <w:r>
        <w:t>—</w:t>
      </w:r>
    </w:p>
    <w:p w14:paraId="1038028B" w14:textId="16613DBF" w:rsidR="00EE5875" w:rsidRDefault="00CE59D3" w:rsidP="00EE5875">
      <w:pPr>
        <w:spacing w:before="180" w:after="180"/>
        <w:ind w:firstLine="0"/>
        <w:jc w:val="center"/>
        <w:rPr>
          <w:b/>
          <w:bCs/>
          <w:szCs w:val="32"/>
        </w:rPr>
      </w:pPr>
      <w:r>
        <w:rPr>
          <w:b/>
          <w:bCs/>
          <w:szCs w:val="32"/>
        </w:rPr>
        <w:t>Juin 20</w:t>
      </w:r>
      <w:r>
        <w:rPr>
          <w:b/>
          <w:bCs/>
          <w:szCs w:val="32"/>
        </w:rPr>
        <w:t>2</w:t>
      </w:r>
      <w:r>
        <w:rPr>
          <w:b/>
          <w:bCs/>
          <w:szCs w:val="32"/>
        </w:rPr>
        <w:t>5</w:t>
      </w:r>
    </w:p>
    <w:p w14:paraId="6F9BD117" w14:textId="77777777" w:rsidR="00EE5875" w:rsidRDefault="00EE5875" w:rsidP="00EE5875">
      <w:pPr>
        <w:pStyle w:val="Centr"/>
        <w:spacing w:before="180" w:after="180"/>
        <w:rPr>
          <w:b/>
          <w:bCs/>
          <w:szCs w:val="32"/>
        </w:rPr>
      </w:pPr>
      <w:r>
        <w:rPr>
          <w:b/>
          <w:bCs/>
          <w:szCs w:val="32"/>
        </w:rPr>
        <w:t>—</w:t>
      </w:r>
    </w:p>
    <w:p w14:paraId="76BDAFF5" w14:textId="77777777" w:rsidR="00EE5875" w:rsidRDefault="00EE5875" w:rsidP="00CE59D3">
      <w:pPr>
        <w:spacing w:before="180" w:after="180"/>
      </w:pPr>
      <w:r>
        <w:t>— </w:t>
      </w:r>
      <w:r w:rsidR="00CE59D3" w:rsidRPr="00633842">
        <w:rPr>
          <w:b/>
        </w:rPr>
        <w:t>Élaboration de ce livre électronique</w:t>
      </w:r>
      <w:r>
        <w:t> :</w:t>
      </w:r>
    </w:p>
    <w:p w14:paraId="32199451" w14:textId="77777777" w:rsidR="00EE5875" w:rsidRDefault="00CE59D3" w:rsidP="00CE59D3">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rsidR="00EE5875">
        <w:t>’</w:t>
      </w:r>
      <w:r w:rsidRPr="00633842">
        <w:t>élaboration de ce livre</w:t>
      </w:r>
      <w:r w:rsidR="00EE5875">
        <w:t xml:space="preserve">, </w:t>
      </w:r>
      <w:r w:rsidRPr="00633842">
        <w:t>sont</w:t>
      </w:r>
      <w:r w:rsidR="00EE5875">
        <w:t xml:space="preserve"> : </w:t>
      </w:r>
      <w:proofErr w:type="spellStart"/>
      <w:r w:rsidRPr="00CE59D3">
        <w:t>FrançoiseS</w:t>
      </w:r>
      <w:proofErr w:type="spellEnd"/>
      <w:r w:rsidR="00EE5875">
        <w:t xml:space="preserve">, </w:t>
      </w:r>
      <w:r w:rsidRPr="00CE59D3">
        <w:t>Jean-Marc</w:t>
      </w:r>
      <w:r w:rsidR="00EE5875">
        <w:t xml:space="preserve">, </w:t>
      </w:r>
      <w:r w:rsidRPr="00CE59D3">
        <w:t>Jean-Luc</w:t>
      </w:r>
      <w:r w:rsidR="00EE5875">
        <w:t xml:space="preserve">, </w:t>
      </w:r>
      <w:proofErr w:type="spellStart"/>
      <w:r>
        <w:t>Coolmicro</w:t>
      </w:r>
      <w:proofErr w:type="spellEnd"/>
      <w:r w:rsidR="00EE5875">
        <w:t>.</w:t>
      </w:r>
    </w:p>
    <w:p w14:paraId="4BC1CE81" w14:textId="77777777" w:rsidR="00EE5875" w:rsidRDefault="00EE5875" w:rsidP="00CE59D3">
      <w:pPr>
        <w:spacing w:before="180" w:after="180"/>
      </w:pPr>
      <w:r>
        <w:t>— </w:t>
      </w:r>
      <w:r w:rsidR="00CE59D3" w:rsidRPr="00633842">
        <w:rPr>
          <w:b/>
        </w:rPr>
        <w:t>Dispositions</w:t>
      </w:r>
      <w:r>
        <w:t> :</w:t>
      </w:r>
    </w:p>
    <w:p w14:paraId="02207A35" w14:textId="77777777" w:rsidR="00EE5875" w:rsidRDefault="00CE59D3" w:rsidP="00CE59D3">
      <w:pPr>
        <w:spacing w:before="180" w:after="180"/>
      </w:pPr>
      <w:r w:rsidRPr="00633842">
        <w:t>Les livres que nous mettons à votre disposition</w:t>
      </w:r>
      <w:r w:rsidR="00EE5875">
        <w:t xml:space="preserve">, </w:t>
      </w:r>
      <w:r w:rsidRPr="00633842">
        <w:t>sont des textes libres de droits</w:t>
      </w:r>
      <w:r w:rsidR="00EE5875">
        <w:t xml:space="preserve">, </w:t>
      </w:r>
      <w:r w:rsidRPr="00633842">
        <w:t>que vous pouvez utiliser librement</w:t>
      </w:r>
      <w:r w:rsidR="00EE5875">
        <w:t xml:space="preserve">, </w:t>
      </w:r>
      <w:r w:rsidRPr="00633842">
        <w:rPr>
          <w:u w:val="single"/>
        </w:rPr>
        <w:t>à une fin non commerciale et non professionnelle</w:t>
      </w:r>
      <w:r w:rsidR="00EE5875">
        <w:t xml:space="preserve">. </w:t>
      </w:r>
      <w:r w:rsidRPr="00633842">
        <w:t>Tout lien vers notre site est bienvenu</w:t>
      </w:r>
      <w:r w:rsidR="00EE5875">
        <w:t>…</w:t>
      </w:r>
    </w:p>
    <w:p w14:paraId="2FB73CE8" w14:textId="77777777" w:rsidR="00EE5875" w:rsidRDefault="00EE5875" w:rsidP="00CE59D3">
      <w:pPr>
        <w:spacing w:before="180" w:after="180"/>
      </w:pPr>
      <w:r>
        <w:t>— </w:t>
      </w:r>
      <w:r w:rsidR="00CE59D3" w:rsidRPr="00633842">
        <w:rPr>
          <w:b/>
        </w:rPr>
        <w:t>Qualité</w:t>
      </w:r>
      <w:r>
        <w:t> :</w:t>
      </w:r>
    </w:p>
    <w:p w14:paraId="0F637448" w14:textId="77777777" w:rsidR="00EE5875" w:rsidRDefault="00CE59D3" w:rsidP="00CE59D3">
      <w:pPr>
        <w:spacing w:before="180" w:after="180"/>
      </w:pPr>
      <w:r w:rsidRPr="00633842">
        <w:t>Les textes sont livrés tels quels sans garantie de leur int</w:t>
      </w:r>
      <w:r w:rsidRPr="00633842">
        <w:t>é</w:t>
      </w:r>
      <w:r w:rsidRPr="00633842">
        <w:t>grité parfaite par rapport à l</w:t>
      </w:r>
      <w:r w:rsidR="00EE5875">
        <w:t>’</w:t>
      </w:r>
      <w:r w:rsidRPr="00633842">
        <w:t>original</w:t>
      </w:r>
      <w:r w:rsidR="00EE5875">
        <w:t xml:space="preserve">. </w:t>
      </w:r>
      <w:r w:rsidRPr="00633842">
        <w:t>Nous rappelons que c</w:t>
      </w:r>
      <w:r w:rsidR="00EE5875">
        <w:t>’</w:t>
      </w:r>
      <w:r w:rsidRPr="00633842">
        <w:t>est un travail d</w:t>
      </w:r>
      <w:r w:rsidR="00EE5875">
        <w:t>’</w:t>
      </w:r>
      <w:r w:rsidRPr="00633842">
        <w:t>amateurs non rétribués et que nous essayons de promouvoir la culture littéraire avec de maigres moyens</w:t>
      </w:r>
      <w:r w:rsidR="00EE5875">
        <w:t>.</w:t>
      </w:r>
    </w:p>
    <w:p w14:paraId="7DA7CD80" w14:textId="77777777" w:rsidR="00EE5875" w:rsidRDefault="00CE59D3" w:rsidP="00EE5875">
      <w:pPr>
        <w:spacing w:before="180" w:after="180"/>
        <w:ind w:firstLine="0"/>
        <w:jc w:val="center"/>
        <w:rPr>
          <w:i/>
          <w:iCs/>
          <w:szCs w:val="32"/>
        </w:rPr>
      </w:pPr>
      <w:r w:rsidRPr="00633842">
        <w:rPr>
          <w:i/>
          <w:iCs/>
          <w:szCs w:val="32"/>
        </w:rPr>
        <w:t>Votre aide est la bienvenue</w:t>
      </w:r>
      <w:r w:rsidR="00EE5875">
        <w:rPr>
          <w:i/>
          <w:iCs/>
          <w:szCs w:val="32"/>
        </w:rPr>
        <w:t> !</w:t>
      </w:r>
    </w:p>
    <w:p w14:paraId="06E4F9E4" w14:textId="10DE34F9" w:rsidR="00033562" w:rsidRPr="007C1C6B" w:rsidRDefault="00CE59D3" w:rsidP="00EE5875">
      <w:pPr>
        <w:pStyle w:val="Centr"/>
        <w:suppressAutoHyphens/>
        <w:spacing w:before="180" w:after="180"/>
      </w:pPr>
      <w:r w:rsidRPr="00633842">
        <w:t>VOUS POUVEZ NOUS AIDER À FAIRE CONNAÎTRE CES CLASSIQUES LITTÉRAIRES</w:t>
      </w:r>
      <w:r w:rsidR="00EE5875">
        <w:t>.</w:t>
      </w:r>
    </w:p>
    <w:sectPr w:rsidR="00033562" w:rsidRPr="007C1C6B" w:rsidSect="00CE59D3">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A9E9C" w14:textId="77777777" w:rsidR="00AB514E" w:rsidRDefault="00AB514E">
      <w:r>
        <w:separator/>
      </w:r>
    </w:p>
  </w:endnote>
  <w:endnote w:type="continuationSeparator" w:id="0">
    <w:p w14:paraId="7C4E81E0" w14:textId="77777777" w:rsidR="00AB514E" w:rsidRDefault="00AB5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95EB8" w14:textId="77777777" w:rsidR="001F74DA" w:rsidRDefault="001F74DA">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344E5" w14:textId="77777777" w:rsidR="001F74DA" w:rsidRDefault="001F74DA">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FF6FD4">
      <w:rPr>
        <w:rStyle w:val="Numrodepage"/>
        <w:noProof/>
        <w:sz w:val="30"/>
        <w:szCs w:val="30"/>
      </w:rPr>
      <w:t>306</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8B2AB" w14:textId="77777777" w:rsidR="00AB514E" w:rsidRDefault="00AB514E">
      <w:r>
        <w:separator/>
      </w:r>
    </w:p>
  </w:footnote>
  <w:footnote w:type="continuationSeparator" w:id="0">
    <w:p w14:paraId="5356FC57" w14:textId="77777777" w:rsidR="00AB514E" w:rsidRDefault="00AB514E">
      <w:r>
        <w:continuationSeparator/>
      </w:r>
    </w:p>
  </w:footnote>
  <w:footnote w:id="1">
    <w:p w14:paraId="692F1D34" w14:textId="77777777" w:rsidR="00EE5875" w:rsidRDefault="001F74DA" w:rsidP="00457E89">
      <w:pPr>
        <w:pStyle w:val="Notedebasdepage"/>
      </w:pPr>
      <w:r>
        <w:rPr>
          <w:rStyle w:val="Appelnotedebasdep"/>
        </w:rPr>
        <w:footnoteRef/>
      </w:r>
      <w:r>
        <w:t xml:space="preserve"> Le guesquel est cet instrument dont les Indiens patagons se se</w:t>
      </w:r>
      <w:r>
        <w:t>r</w:t>
      </w:r>
      <w:r>
        <w:t>vent pour faire jouir leurs femmes</w:t>
      </w:r>
      <w:r w:rsidR="00EE5875">
        <w:t>.</w:t>
      </w:r>
    </w:p>
    <w:p w14:paraId="07A5BFB9" w14:textId="5B6395CA" w:rsidR="00EE5875" w:rsidRDefault="001F74DA" w:rsidP="00457E89">
      <w:pPr>
        <w:pStyle w:val="Notedebasdepage"/>
      </w:pPr>
      <w:r>
        <w:t>Il se compose d</w:t>
      </w:r>
      <w:r w:rsidR="00EE5875">
        <w:t>’</w:t>
      </w:r>
      <w:r>
        <w:t>une petite couronne de touffes de crins de mulet</w:t>
      </w:r>
      <w:r w:rsidR="00EE5875">
        <w:t xml:space="preserve">, </w:t>
      </w:r>
      <w:r>
        <w:t>soigneusement montée sur une mince ficelle tricolore</w:t>
      </w:r>
      <w:r w:rsidR="00EE5875">
        <w:t xml:space="preserve">. </w:t>
      </w:r>
      <w:r>
        <w:t>L</w:t>
      </w:r>
      <w:r w:rsidR="00EE5875">
        <w:t>’</w:t>
      </w:r>
      <w:r>
        <w:t>homme s</w:t>
      </w:r>
      <w:r w:rsidR="00EE5875">
        <w:t>’</w:t>
      </w:r>
      <w:r>
        <w:t>attache cette ficelle derrière le gland</w:t>
      </w:r>
      <w:r w:rsidR="00EE5875">
        <w:t xml:space="preserve">, </w:t>
      </w:r>
      <w:r>
        <w:t>et durant le coït introduit l</w:t>
      </w:r>
      <w:r w:rsidR="00EE5875">
        <w:t>’</w:t>
      </w:r>
      <w:r>
        <w:t>instrument</w:t>
      </w:r>
      <w:r w:rsidR="00EE5875">
        <w:t xml:space="preserve">, </w:t>
      </w:r>
      <w:r>
        <w:t>les brosses en avant</w:t>
      </w:r>
      <w:r w:rsidR="00EE5875">
        <w:t xml:space="preserve">, </w:t>
      </w:r>
      <w:r>
        <w:t>dans le vagin de la femme</w:t>
      </w:r>
      <w:r w:rsidR="00EE5875">
        <w:t xml:space="preserve">. </w:t>
      </w:r>
      <w:r>
        <w:t>Ces crins sont raides et longs d</w:t>
      </w:r>
      <w:r w:rsidR="00EE5875">
        <w:t>’</w:t>
      </w:r>
      <w:r>
        <w:t>un bon doigt</w:t>
      </w:r>
      <w:r w:rsidR="00EE5875">
        <w:t xml:space="preserve"> ; </w:t>
      </w:r>
      <w:r>
        <w:t>leur effet est si violent que la femme hurle</w:t>
      </w:r>
      <w:r w:rsidR="00EE5875">
        <w:t xml:space="preserve">, </w:t>
      </w:r>
      <w:r>
        <w:t>pleure</w:t>
      </w:r>
      <w:r w:rsidR="00EE5875">
        <w:t xml:space="preserve">, </w:t>
      </w:r>
      <w:r>
        <w:t>grince des dents</w:t>
      </w:r>
      <w:r w:rsidR="00EE5875">
        <w:t xml:space="preserve">, </w:t>
      </w:r>
      <w:r>
        <w:t>mord</w:t>
      </w:r>
      <w:r w:rsidR="00EE5875">
        <w:t xml:space="preserve">, </w:t>
      </w:r>
      <w:r>
        <w:t>éclate de rire</w:t>
      </w:r>
      <w:r w:rsidR="00EE5875">
        <w:t xml:space="preserve">, </w:t>
      </w:r>
      <w:r>
        <w:t>sanglote</w:t>
      </w:r>
      <w:r w:rsidR="00EE5875">
        <w:t xml:space="preserve">, </w:t>
      </w:r>
      <w:r>
        <w:t>s</w:t>
      </w:r>
      <w:r w:rsidR="00EE5875">
        <w:t>’</w:t>
      </w:r>
      <w:r>
        <w:t>agite</w:t>
      </w:r>
      <w:r w:rsidR="00EE5875">
        <w:t xml:space="preserve">, </w:t>
      </w:r>
      <w:r>
        <w:t>écume</w:t>
      </w:r>
      <w:r w:rsidR="00EE5875">
        <w:t xml:space="preserve">, </w:t>
      </w:r>
      <w:r>
        <w:t>bave</w:t>
      </w:r>
      <w:r w:rsidR="00EE5875">
        <w:t xml:space="preserve">, </w:t>
      </w:r>
      <w:r>
        <w:t>fait des soubresauts</w:t>
      </w:r>
      <w:r w:rsidR="00EE5875">
        <w:t xml:space="preserve">, </w:t>
      </w:r>
      <w:r>
        <w:t>se tortille</w:t>
      </w:r>
      <w:r w:rsidR="00EE5875">
        <w:t xml:space="preserve"> (</w:t>
      </w:r>
      <w:r>
        <w:t>c</w:t>
      </w:r>
      <w:r w:rsidR="00EE5875">
        <w:t>’</w:t>
      </w:r>
      <w:r>
        <w:t>est pourquoi les Patagons appellent les femmes blanches qui n</w:t>
      </w:r>
      <w:r w:rsidR="00EE5875">
        <w:t>’</w:t>
      </w:r>
      <w:r>
        <w:t>ont pas besoin du guesquel pour prendre une part aussi active à l</w:t>
      </w:r>
      <w:r w:rsidR="00EE5875">
        <w:t>’</w:t>
      </w:r>
      <w:r>
        <w:t>amour</w:t>
      </w:r>
      <w:r w:rsidR="00EE5875">
        <w:t xml:space="preserve">, </w:t>
      </w:r>
      <w:r>
        <w:t>mais se tortillent naturellement</w:t>
      </w:r>
      <w:r w:rsidR="00EE5875">
        <w:t xml:space="preserve">, </w:t>
      </w:r>
      <w:r>
        <w:t>ce dont ils raff</w:t>
      </w:r>
      <w:r>
        <w:t>o</w:t>
      </w:r>
      <w:r>
        <w:t>lent</w:t>
      </w:r>
      <w:r w:rsidR="00EE5875">
        <w:t xml:space="preserve">, </w:t>
      </w:r>
      <w:r>
        <w:t xml:space="preserve">des </w:t>
      </w:r>
      <w:proofErr w:type="spellStart"/>
      <w:r w:rsidRPr="00EB4A66">
        <w:rPr>
          <w:i/>
        </w:rPr>
        <w:t>corcoveadores</w:t>
      </w:r>
      <w:proofErr w:type="spellEnd"/>
      <w:r w:rsidR="00EE5875">
        <w:t xml:space="preserve">) ; </w:t>
      </w:r>
      <w:r>
        <w:t>l</w:t>
      </w:r>
      <w:r w:rsidR="00EE5875">
        <w:t>’</w:t>
      </w:r>
      <w:r>
        <w:t>orgasme est si puissant</w:t>
      </w:r>
      <w:r w:rsidR="00EE5875">
        <w:t xml:space="preserve">, </w:t>
      </w:r>
      <w:r>
        <w:t>qu</w:t>
      </w:r>
      <w:r w:rsidR="00EE5875">
        <w:t>’</w:t>
      </w:r>
      <w:r>
        <w:t>après la détume</w:t>
      </w:r>
      <w:r>
        <w:t>s</w:t>
      </w:r>
      <w:r>
        <w:t>cence</w:t>
      </w:r>
      <w:r w:rsidR="00EE5875">
        <w:t xml:space="preserve">, </w:t>
      </w:r>
      <w:r>
        <w:t>la femme reste épuisée</w:t>
      </w:r>
      <w:r w:rsidR="00EE5875">
        <w:t xml:space="preserve">, </w:t>
      </w:r>
      <w:r>
        <w:t>râlante</w:t>
      </w:r>
      <w:r w:rsidR="00EE5875">
        <w:t xml:space="preserve">, </w:t>
      </w:r>
      <w:r>
        <w:t>rassasiée</w:t>
      </w:r>
      <w:r w:rsidR="00EE5875">
        <w:t xml:space="preserve">, </w:t>
      </w:r>
      <w:r>
        <w:t>satisfaite</w:t>
      </w:r>
      <w:r w:rsidR="00EE5875">
        <w:t xml:space="preserve">, </w:t>
      </w:r>
      <w:r>
        <w:t>comblée</w:t>
      </w:r>
      <w:r w:rsidR="00EE5875">
        <w:t xml:space="preserve">, </w:t>
      </w:r>
      <w:r>
        <w:t>étourdie de bonheur</w:t>
      </w:r>
      <w:r w:rsidR="00EE5875">
        <w:t xml:space="preserve">, </w:t>
      </w:r>
      <w:r>
        <w:t>bête à pleurer</w:t>
      </w:r>
      <w:r w:rsidR="00EE5875">
        <w:t xml:space="preserve">, </w:t>
      </w:r>
      <w:r>
        <w:t>n</w:t>
      </w:r>
      <w:r w:rsidR="00EE5875">
        <w:t>’</w:t>
      </w:r>
      <w:r>
        <w:t>en pouvant plus</w:t>
      </w:r>
      <w:r w:rsidR="00EE5875">
        <w:t xml:space="preserve">. </w:t>
      </w:r>
      <w:r>
        <w:t>On prétend qu</w:t>
      </w:r>
      <w:r w:rsidR="00EE5875">
        <w:t>’</w:t>
      </w:r>
      <w:r>
        <w:t>une fois qu</w:t>
      </w:r>
      <w:r w:rsidR="00EE5875">
        <w:t>’</w:t>
      </w:r>
      <w:r>
        <w:t>elles y ont goûté</w:t>
      </w:r>
      <w:r w:rsidR="00EE5875">
        <w:t xml:space="preserve">, </w:t>
      </w:r>
      <w:r>
        <w:t>les Indiennes ne peuvent plus s</w:t>
      </w:r>
      <w:r w:rsidR="00EE5875">
        <w:t>’</w:t>
      </w:r>
      <w:r>
        <w:t>en pa</w:t>
      </w:r>
      <w:r>
        <w:t>s</w:t>
      </w:r>
      <w:r>
        <w:t>ser</w:t>
      </w:r>
      <w:r w:rsidR="00EE5875">
        <w:t xml:space="preserve">, </w:t>
      </w:r>
      <w:r>
        <w:t>même dans le mariage</w:t>
      </w:r>
      <w:r w:rsidR="00EE5875">
        <w:t xml:space="preserve">, </w:t>
      </w:r>
      <w:r>
        <w:t>et qu</w:t>
      </w:r>
      <w:r w:rsidR="00EE5875">
        <w:t>’</w:t>
      </w:r>
      <w:r>
        <w:t xml:space="preserve">un bon </w:t>
      </w:r>
      <w:proofErr w:type="spellStart"/>
      <w:r>
        <w:t>guesquel</w:t>
      </w:r>
      <w:proofErr w:type="spellEnd"/>
      <w:r>
        <w:t xml:space="preserve"> vaut de trois à six ch</w:t>
      </w:r>
      <w:r>
        <w:t>e</w:t>
      </w:r>
      <w:r>
        <w:t>vaux</w:t>
      </w:r>
      <w:r w:rsidR="00EE5875">
        <w:t xml:space="preserve">, </w:t>
      </w:r>
      <w:r>
        <w:t>selon le travail</w:t>
      </w:r>
      <w:r w:rsidR="00EE5875">
        <w:t xml:space="preserve">, </w:t>
      </w:r>
      <w:r>
        <w:t>le soin avec lequel il a été monté</w:t>
      </w:r>
      <w:r w:rsidR="00EE5875">
        <w:t xml:space="preserve">, </w:t>
      </w:r>
      <w:r>
        <w:t>l</w:t>
      </w:r>
      <w:r w:rsidR="00EE5875">
        <w:t>’</w:t>
      </w:r>
      <w:r>
        <w:t>abondance des brosses</w:t>
      </w:r>
      <w:r w:rsidR="00EE5875">
        <w:t xml:space="preserve">, </w:t>
      </w:r>
      <w:r>
        <w:t>la qualité des crins et les dessins</w:t>
      </w:r>
      <w:r w:rsidR="00EE5875">
        <w:t xml:space="preserve">, </w:t>
      </w:r>
      <w:r>
        <w:t>bleus</w:t>
      </w:r>
      <w:r w:rsidR="00EE5875">
        <w:t xml:space="preserve">, </w:t>
      </w:r>
      <w:r>
        <w:t>blancs</w:t>
      </w:r>
      <w:r w:rsidR="00EE5875">
        <w:t xml:space="preserve">, </w:t>
      </w:r>
      <w:r>
        <w:t>rouges</w:t>
      </w:r>
      <w:r w:rsidR="00EE5875">
        <w:t xml:space="preserve">, </w:t>
      </w:r>
      <w:r>
        <w:t xml:space="preserve">de la </w:t>
      </w:r>
      <w:r>
        <w:t>ficelle</w:t>
      </w:r>
      <w:r w:rsidR="00EE5875">
        <w:t xml:space="preserve"> ; </w:t>
      </w:r>
      <w:r>
        <w:t>certains se terminent par des petits paquets de coquillages qui tintinnabulent entre les testicules</w:t>
      </w:r>
      <w:r w:rsidR="00EE5875">
        <w:t xml:space="preserve">, </w:t>
      </w:r>
      <w:r>
        <w:t>durant le coït</w:t>
      </w:r>
      <w:r w:rsidR="00EE5875">
        <w:t xml:space="preserve">, </w:t>
      </w:r>
      <w:r>
        <w:t>ce qui</w:t>
      </w:r>
      <w:r w:rsidR="00EE5875">
        <w:t xml:space="preserve">, </w:t>
      </w:r>
      <w:r>
        <w:t>dit-on</w:t>
      </w:r>
      <w:r w:rsidR="00EE5875">
        <w:t xml:space="preserve">, </w:t>
      </w:r>
      <w:r>
        <w:t>stimule l</w:t>
      </w:r>
      <w:r w:rsidR="00EE5875">
        <w:t>’</w:t>
      </w:r>
      <w:r>
        <w:t>homme</w:t>
      </w:r>
      <w:r w:rsidR="00EE5875">
        <w:t xml:space="preserve">. </w:t>
      </w:r>
      <w:r>
        <w:t>Les plus recherchés sont ceux fabriqués avec les crins d</w:t>
      </w:r>
      <w:r w:rsidR="00EE5875">
        <w:t>’</w:t>
      </w:r>
      <w:r>
        <w:t>une mule blanche parce qu</w:t>
      </w:r>
      <w:r w:rsidR="00EE5875">
        <w:t>’</w:t>
      </w:r>
      <w:r>
        <w:t>on leur attribue de grandes vertus prophylact</w:t>
      </w:r>
      <w:r>
        <w:t>i</w:t>
      </w:r>
      <w:r>
        <w:t>ques</w:t>
      </w:r>
      <w:r w:rsidR="00EE5875">
        <w:t>.</w:t>
      </w:r>
    </w:p>
    <w:p w14:paraId="3A26B8B9" w14:textId="325B2FCF" w:rsidR="001F74DA" w:rsidRPr="005E6901" w:rsidRDefault="001F74DA" w:rsidP="00457E89">
      <w:pPr>
        <w:pStyle w:val="Notedebasdepage"/>
        <w:rPr>
          <w:lang w:val="fr-CH"/>
        </w:rPr>
      </w:pPr>
      <w:r>
        <w:t>Les Patagons font grand mystère de cet instrument et il est interdit aux femmes d</w:t>
      </w:r>
      <w:r w:rsidR="00EE5875">
        <w:t>’</w:t>
      </w:r>
      <w:r>
        <w:t>en prononcer le nom sous peine d</w:t>
      </w:r>
      <w:r w:rsidR="00EE5875">
        <w:t>’</w:t>
      </w:r>
      <w:r>
        <w:t>être répudiées</w:t>
      </w:r>
      <w:r w:rsidR="00EE5875">
        <w:t xml:space="preserve">, </w:t>
      </w:r>
      <w:proofErr w:type="gramStart"/>
      <w:r>
        <w:t>voire même</w:t>
      </w:r>
      <w:proofErr w:type="gramEnd"/>
      <w:r>
        <w:t xml:space="preserve"> chassées de leur tribu</w:t>
      </w:r>
      <w:r w:rsidR="00EE5875">
        <w:t>. (</w:t>
      </w:r>
      <w:r>
        <w:t>note de Blaise Cendrars</w:t>
      </w:r>
      <w:r w:rsidR="00EE5875">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E85AC9"/>
    <w:multiLevelType w:val="hybridMultilevel"/>
    <w:tmpl w:val="BC549B1E"/>
    <w:lvl w:ilvl="0" w:tplc="B3CE5574">
      <w:numFmt w:val="bullet"/>
      <w:lvlText w:val="–"/>
      <w:lvlJc w:val="left"/>
      <w:pPr>
        <w:tabs>
          <w:tab w:val="num" w:pos="1040"/>
        </w:tabs>
        <w:ind w:left="1040" w:hanging="360"/>
      </w:pPr>
      <w:rPr>
        <w:rFonts w:ascii="Georgia" w:eastAsia="Times New Roman" w:hAnsi="Georgia" w:cs="Times New Roman" w:hint="default"/>
      </w:rPr>
    </w:lvl>
    <w:lvl w:ilvl="1" w:tplc="040C0003" w:tentative="1">
      <w:start w:val="1"/>
      <w:numFmt w:val="bullet"/>
      <w:lvlText w:val="o"/>
      <w:lvlJc w:val="left"/>
      <w:pPr>
        <w:tabs>
          <w:tab w:val="num" w:pos="1760"/>
        </w:tabs>
        <w:ind w:left="1760" w:hanging="360"/>
      </w:pPr>
      <w:rPr>
        <w:rFonts w:ascii="Courier New" w:hAnsi="Courier New" w:cs="Courier New" w:hint="default"/>
      </w:rPr>
    </w:lvl>
    <w:lvl w:ilvl="2" w:tplc="040C0005" w:tentative="1">
      <w:start w:val="1"/>
      <w:numFmt w:val="bullet"/>
      <w:lvlText w:val=""/>
      <w:lvlJc w:val="left"/>
      <w:pPr>
        <w:tabs>
          <w:tab w:val="num" w:pos="2480"/>
        </w:tabs>
        <w:ind w:left="2480" w:hanging="360"/>
      </w:pPr>
      <w:rPr>
        <w:rFonts w:ascii="Wingdings" w:hAnsi="Wingdings" w:hint="default"/>
      </w:rPr>
    </w:lvl>
    <w:lvl w:ilvl="3" w:tplc="040C0001" w:tentative="1">
      <w:start w:val="1"/>
      <w:numFmt w:val="bullet"/>
      <w:lvlText w:val=""/>
      <w:lvlJc w:val="left"/>
      <w:pPr>
        <w:tabs>
          <w:tab w:val="num" w:pos="3200"/>
        </w:tabs>
        <w:ind w:left="3200" w:hanging="360"/>
      </w:pPr>
      <w:rPr>
        <w:rFonts w:ascii="Symbol" w:hAnsi="Symbol" w:hint="default"/>
      </w:rPr>
    </w:lvl>
    <w:lvl w:ilvl="4" w:tplc="040C0003" w:tentative="1">
      <w:start w:val="1"/>
      <w:numFmt w:val="bullet"/>
      <w:lvlText w:val="o"/>
      <w:lvlJc w:val="left"/>
      <w:pPr>
        <w:tabs>
          <w:tab w:val="num" w:pos="3920"/>
        </w:tabs>
        <w:ind w:left="3920" w:hanging="360"/>
      </w:pPr>
      <w:rPr>
        <w:rFonts w:ascii="Courier New" w:hAnsi="Courier New" w:cs="Courier New" w:hint="default"/>
      </w:rPr>
    </w:lvl>
    <w:lvl w:ilvl="5" w:tplc="040C0005" w:tentative="1">
      <w:start w:val="1"/>
      <w:numFmt w:val="bullet"/>
      <w:lvlText w:val=""/>
      <w:lvlJc w:val="left"/>
      <w:pPr>
        <w:tabs>
          <w:tab w:val="num" w:pos="4640"/>
        </w:tabs>
        <w:ind w:left="4640" w:hanging="360"/>
      </w:pPr>
      <w:rPr>
        <w:rFonts w:ascii="Wingdings" w:hAnsi="Wingdings" w:hint="default"/>
      </w:rPr>
    </w:lvl>
    <w:lvl w:ilvl="6" w:tplc="040C0001" w:tentative="1">
      <w:start w:val="1"/>
      <w:numFmt w:val="bullet"/>
      <w:lvlText w:val=""/>
      <w:lvlJc w:val="left"/>
      <w:pPr>
        <w:tabs>
          <w:tab w:val="num" w:pos="5360"/>
        </w:tabs>
        <w:ind w:left="5360" w:hanging="360"/>
      </w:pPr>
      <w:rPr>
        <w:rFonts w:ascii="Symbol" w:hAnsi="Symbol" w:hint="default"/>
      </w:rPr>
    </w:lvl>
    <w:lvl w:ilvl="7" w:tplc="040C0003" w:tentative="1">
      <w:start w:val="1"/>
      <w:numFmt w:val="bullet"/>
      <w:lvlText w:val="o"/>
      <w:lvlJc w:val="left"/>
      <w:pPr>
        <w:tabs>
          <w:tab w:val="num" w:pos="6080"/>
        </w:tabs>
        <w:ind w:left="6080" w:hanging="360"/>
      </w:pPr>
      <w:rPr>
        <w:rFonts w:ascii="Courier New" w:hAnsi="Courier New" w:cs="Courier New" w:hint="default"/>
      </w:rPr>
    </w:lvl>
    <w:lvl w:ilvl="8" w:tplc="040C0005" w:tentative="1">
      <w:start w:val="1"/>
      <w:numFmt w:val="bullet"/>
      <w:lvlText w:val=""/>
      <w:lvlJc w:val="left"/>
      <w:pPr>
        <w:tabs>
          <w:tab w:val="num" w:pos="6800"/>
        </w:tabs>
        <w:ind w:left="6800" w:hanging="360"/>
      </w:pPr>
      <w:rPr>
        <w:rFonts w:ascii="Wingdings" w:hAnsi="Wingdings" w:hint="default"/>
      </w:r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3921AB"/>
    <w:multiLevelType w:val="hybridMultilevel"/>
    <w:tmpl w:val="496E77FC"/>
    <w:lvl w:ilvl="0" w:tplc="02D8654A">
      <w:numFmt w:val="bullet"/>
      <w:lvlText w:val="–"/>
      <w:lvlJc w:val="left"/>
      <w:pPr>
        <w:tabs>
          <w:tab w:val="num" w:pos="1640"/>
        </w:tabs>
        <w:ind w:left="1640" w:hanging="960"/>
      </w:pPr>
      <w:rPr>
        <w:rFonts w:ascii="Georgia" w:eastAsia="Times New Roman" w:hAnsi="Georgia" w:cs="Times New Roman" w:hint="default"/>
        <w:i/>
      </w:rPr>
    </w:lvl>
    <w:lvl w:ilvl="1" w:tplc="040C0003" w:tentative="1">
      <w:start w:val="1"/>
      <w:numFmt w:val="bullet"/>
      <w:lvlText w:val="o"/>
      <w:lvlJc w:val="left"/>
      <w:pPr>
        <w:tabs>
          <w:tab w:val="num" w:pos="1760"/>
        </w:tabs>
        <w:ind w:left="1760" w:hanging="360"/>
      </w:pPr>
      <w:rPr>
        <w:rFonts w:ascii="Courier New" w:hAnsi="Courier New" w:cs="Courier New" w:hint="default"/>
      </w:rPr>
    </w:lvl>
    <w:lvl w:ilvl="2" w:tplc="040C0005" w:tentative="1">
      <w:start w:val="1"/>
      <w:numFmt w:val="bullet"/>
      <w:lvlText w:val=""/>
      <w:lvlJc w:val="left"/>
      <w:pPr>
        <w:tabs>
          <w:tab w:val="num" w:pos="2480"/>
        </w:tabs>
        <w:ind w:left="2480" w:hanging="360"/>
      </w:pPr>
      <w:rPr>
        <w:rFonts w:ascii="Wingdings" w:hAnsi="Wingdings" w:hint="default"/>
      </w:rPr>
    </w:lvl>
    <w:lvl w:ilvl="3" w:tplc="040C0001" w:tentative="1">
      <w:start w:val="1"/>
      <w:numFmt w:val="bullet"/>
      <w:lvlText w:val=""/>
      <w:lvlJc w:val="left"/>
      <w:pPr>
        <w:tabs>
          <w:tab w:val="num" w:pos="3200"/>
        </w:tabs>
        <w:ind w:left="3200" w:hanging="360"/>
      </w:pPr>
      <w:rPr>
        <w:rFonts w:ascii="Symbol" w:hAnsi="Symbol" w:hint="default"/>
      </w:rPr>
    </w:lvl>
    <w:lvl w:ilvl="4" w:tplc="040C0003" w:tentative="1">
      <w:start w:val="1"/>
      <w:numFmt w:val="bullet"/>
      <w:lvlText w:val="o"/>
      <w:lvlJc w:val="left"/>
      <w:pPr>
        <w:tabs>
          <w:tab w:val="num" w:pos="3920"/>
        </w:tabs>
        <w:ind w:left="3920" w:hanging="360"/>
      </w:pPr>
      <w:rPr>
        <w:rFonts w:ascii="Courier New" w:hAnsi="Courier New" w:cs="Courier New" w:hint="default"/>
      </w:rPr>
    </w:lvl>
    <w:lvl w:ilvl="5" w:tplc="040C0005" w:tentative="1">
      <w:start w:val="1"/>
      <w:numFmt w:val="bullet"/>
      <w:lvlText w:val=""/>
      <w:lvlJc w:val="left"/>
      <w:pPr>
        <w:tabs>
          <w:tab w:val="num" w:pos="4640"/>
        </w:tabs>
        <w:ind w:left="4640" w:hanging="360"/>
      </w:pPr>
      <w:rPr>
        <w:rFonts w:ascii="Wingdings" w:hAnsi="Wingdings" w:hint="default"/>
      </w:rPr>
    </w:lvl>
    <w:lvl w:ilvl="6" w:tplc="040C0001" w:tentative="1">
      <w:start w:val="1"/>
      <w:numFmt w:val="bullet"/>
      <w:lvlText w:val=""/>
      <w:lvlJc w:val="left"/>
      <w:pPr>
        <w:tabs>
          <w:tab w:val="num" w:pos="5360"/>
        </w:tabs>
        <w:ind w:left="5360" w:hanging="360"/>
      </w:pPr>
      <w:rPr>
        <w:rFonts w:ascii="Symbol" w:hAnsi="Symbol" w:hint="default"/>
      </w:rPr>
    </w:lvl>
    <w:lvl w:ilvl="7" w:tplc="040C0003" w:tentative="1">
      <w:start w:val="1"/>
      <w:numFmt w:val="bullet"/>
      <w:lvlText w:val="o"/>
      <w:lvlJc w:val="left"/>
      <w:pPr>
        <w:tabs>
          <w:tab w:val="num" w:pos="6080"/>
        </w:tabs>
        <w:ind w:left="6080" w:hanging="360"/>
      </w:pPr>
      <w:rPr>
        <w:rFonts w:ascii="Courier New" w:hAnsi="Courier New" w:cs="Courier New" w:hint="default"/>
      </w:rPr>
    </w:lvl>
    <w:lvl w:ilvl="8" w:tplc="040C0005" w:tentative="1">
      <w:start w:val="1"/>
      <w:numFmt w:val="bullet"/>
      <w:lvlText w:val=""/>
      <w:lvlJc w:val="left"/>
      <w:pPr>
        <w:tabs>
          <w:tab w:val="num" w:pos="6800"/>
        </w:tabs>
        <w:ind w:left="6800" w:hanging="360"/>
      </w:pPr>
      <w:rPr>
        <w:rFonts w:ascii="Wingdings" w:hAnsi="Wingdings" w:hint="default"/>
      </w:rPr>
    </w:lvl>
  </w:abstractNum>
  <w:abstractNum w:abstractNumId="15"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699015565">
    <w:abstractNumId w:val="11"/>
  </w:num>
  <w:num w:numId="2" w16cid:durableId="1603882564">
    <w:abstractNumId w:val="12"/>
  </w:num>
  <w:num w:numId="3" w16cid:durableId="1290168538">
    <w:abstractNumId w:val="13"/>
  </w:num>
  <w:num w:numId="4" w16cid:durableId="1123226738">
    <w:abstractNumId w:val="15"/>
  </w:num>
  <w:num w:numId="5" w16cid:durableId="2136637064">
    <w:abstractNumId w:val="8"/>
  </w:num>
  <w:num w:numId="6" w16cid:durableId="70588080">
    <w:abstractNumId w:val="3"/>
  </w:num>
  <w:num w:numId="7" w16cid:durableId="302546835">
    <w:abstractNumId w:val="2"/>
  </w:num>
  <w:num w:numId="8" w16cid:durableId="47068701">
    <w:abstractNumId w:val="1"/>
  </w:num>
  <w:num w:numId="9" w16cid:durableId="877551282">
    <w:abstractNumId w:val="0"/>
  </w:num>
  <w:num w:numId="10" w16cid:durableId="692535735">
    <w:abstractNumId w:val="9"/>
  </w:num>
  <w:num w:numId="11" w16cid:durableId="1122766089">
    <w:abstractNumId w:val="7"/>
  </w:num>
  <w:num w:numId="12" w16cid:durableId="1042365196">
    <w:abstractNumId w:val="6"/>
  </w:num>
  <w:num w:numId="13" w16cid:durableId="1999915991">
    <w:abstractNumId w:val="5"/>
  </w:num>
  <w:num w:numId="14" w16cid:durableId="756441701">
    <w:abstractNumId w:val="4"/>
  </w:num>
  <w:num w:numId="15" w16cid:durableId="325670693">
    <w:abstractNumId w:val="14"/>
  </w:num>
  <w:num w:numId="16" w16cid:durableId="18464372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01EC6"/>
    <w:rsid w:val="000040CA"/>
    <w:rsid w:val="0000719B"/>
    <w:rsid w:val="000119AC"/>
    <w:rsid w:val="00021C38"/>
    <w:rsid w:val="000248FB"/>
    <w:rsid w:val="00033562"/>
    <w:rsid w:val="00035C3A"/>
    <w:rsid w:val="0003733B"/>
    <w:rsid w:val="00044345"/>
    <w:rsid w:val="00045F75"/>
    <w:rsid w:val="000624DA"/>
    <w:rsid w:val="0006333D"/>
    <w:rsid w:val="00066E2D"/>
    <w:rsid w:val="00067167"/>
    <w:rsid w:val="000747D3"/>
    <w:rsid w:val="00077531"/>
    <w:rsid w:val="000921FC"/>
    <w:rsid w:val="000A1526"/>
    <w:rsid w:val="000A34EB"/>
    <w:rsid w:val="000A4ED1"/>
    <w:rsid w:val="000B37AA"/>
    <w:rsid w:val="000C55DC"/>
    <w:rsid w:val="000E472C"/>
    <w:rsid w:val="000F0037"/>
    <w:rsid w:val="000F7F4B"/>
    <w:rsid w:val="001007B2"/>
    <w:rsid w:val="0010298A"/>
    <w:rsid w:val="001029AD"/>
    <w:rsid w:val="00147708"/>
    <w:rsid w:val="00152DE9"/>
    <w:rsid w:val="001635FE"/>
    <w:rsid w:val="00171EED"/>
    <w:rsid w:val="00173FE0"/>
    <w:rsid w:val="00176FA6"/>
    <w:rsid w:val="0018476C"/>
    <w:rsid w:val="001B0689"/>
    <w:rsid w:val="001B436D"/>
    <w:rsid w:val="001D7821"/>
    <w:rsid w:val="001E006D"/>
    <w:rsid w:val="001E3D10"/>
    <w:rsid w:val="001F74DA"/>
    <w:rsid w:val="00203135"/>
    <w:rsid w:val="00220FA8"/>
    <w:rsid w:val="00221D7A"/>
    <w:rsid w:val="00227511"/>
    <w:rsid w:val="00233445"/>
    <w:rsid w:val="0023467F"/>
    <w:rsid w:val="00254BEE"/>
    <w:rsid w:val="00257E6F"/>
    <w:rsid w:val="00264393"/>
    <w:rsid w:val="00270DD8"/>
    <w:rsid w:val="00270E02"/>
    <w:rsid w:val="00275E03"/>
    <w:rsid w:val="00284AF2"/>
    <w:rsid w:val="00295C14"/>
    <w:rsid w:val="002A6D6C"/>
    <w:rsid w:val="002B373E"/>
    <w:rsid w:val="002B4F68"/>
    <w:rsid w:val="002C2A63"/>
    <w:rsid w:val="002D5EEF"/>
    <w:rsid w:val="002D6CF2"/>
    <w:rsid w:val="002D7A13"/>
    <w:rsid w:val="002E4734"/>
    <w:rsid w:val="00310DAC"/>
    <w:rsid w:val="0032506F"/>
    <w:rsid w:val="00335365"/>
    <w:rsid w:val="00336E88"/>
    <w:rsid w:val="00352265"/>
    <w:rsid w:val="00352A6C"/>
    <w:rsid w:val="00367258"/>
    <w:rsid w:val="003A5189"/>
    <w:rsid w:val="003D64F6"/>
    <w:rsid w:val="003F035C"/>
    <w:rsid w:val="003F6FF9"/>
    <w:rsid w:val="00431C66"/>
    <w:rsid w:val="00441749"/>
    <w:rsid w:val="00457E89"/>
    <w:rsid w:val="004618A4"/>
    <w:rsid w:val="00466185"/>
    <w:rsid w:val="00470991"/>
    <w:rsid w:val="00470C55"/>
    <w:rsid w:val="00480AF7"/>
    <w:rsid w:val="004817C5"/>
    <w:rsid w:val="004847DF"/>
    <w:rsid w:val="004856F7"/>
    <w:rsid w:val="00490924"/>
    <w:rsid w:val="0049362E"/>
    <w:rsid w:val="004973B5"/>
    <w:rsid w:val="004C3D05"/>
    <w:rsid w:val="004C7EF8"/>
    <w:rsid w:val="004E3310"/>
    <w:rsid w:val="0051085B"/>
    <w:rsid w:val="00522620"/>
    <w:rsid w:val="005404AB"/>
    <w:rsid w:val="005515B5"/>
    <w:rsid w:val="00554C93"/>
    <w:rsid w:val="005638F1"/>
    <w:rsid w:val="0056683D"/>
    <w:rsid w:val="00576E04"/>
    <w:rsid w:val="0058231F"/>
    <w:rsid w:val="005A323A"/>
    <w:rsid w:val="005B3EB7"/>
    <w:rsid w:val="005C4D38"/>
    <w:rsid w:val="005D08C2"/>
    <w:rsid w:val="0061214E"/>
    <w:rsid w:val="00615FA1"/>
    <w:rsid w:val="00620EA8"/>
    <w:rsid w:val="00640C4F"/>
    <w:rsid w:val="006546C9"/>
    <w:rsid w:val="006575B8"/>
    <w:rsid w:val="00667866"/>
    <w:rsid w:val="00696CCC"/>
    <w:rsid w:val="006D2F59"/>
    <w:rsid w:val="006F7A5C"/>
    <w:rsid w:val="00703D4D"/>
    <w:rsid w:val="00705271"/>
    <w:rsid w:val="00714D24"/>
    <w:rsid w:val="00722EA0"/>
    <w:rsid w:val="007239B3"/>
    <w:rsid w:val="007310DE"/>
    <w:rsid w:val="00737B61"/>
    <w:rsid w:val="00741910"/>
    <w:rsid w:val="007549CD"/>
    <w:rsid w:val="0076257B"/>
    <w:rsid w:val="0076513E"/>
    <w:rsid w:val="00772A18"/>
    <w:rsid w:val="0078241C"/>
    <w:rsid w:val="00782B4E"/>
    <w:rsid w:val="007841D8"/>
    <w:rsid w:val="007953EC"/>
    <w:rsid w:val="00797CE4"/>
    <w:rsid w:val="007A353A"/>
    <w:rsid w:val="007B4F71"/>
    <w:rsid w:val="007B6898"/>
    <w:rsid w:val="007C1C6B"/>
    <w:rsid w:val="007C413F"/>
    <w:rsid w:val="007C56AC"/>
    <w:rsid w:val="007E0F7B"/>
    <w:rsid w:val="007E7678"/>
    <w:rsid w:val="007F5860"/>
    <w:rsid w:val="008026B3"/>
    <w:rsid w:val="008042E4"/>
    <w:rsid w:val="00825620"/>
    <w:rsid w:val="0084030E"/>
    <w:rsid w:val="00856DF4"/>
    <w:rsid w:val="00863B07"/>
    <w:rsid w:val="008840CC"/>
    <w:rsid w:val="008D6BA8"/>
    <w:rsid w:val="008F106B"/>
    <w:rsid w:val="008F46D4"/>
    <w:rsid w:val="009243E8"/>
    <w:rsid w:val="00930A77"/>
    <w:rsid w:val="00931E14"/>
    <w:rsid w:val="00931F30"/>
    <w:rsid w:val="00946EE4"/>
    <w:rsid w:val="0094788C"/>
    <w:rsid w:val="00947BBD"/>
    <w:rsid w:val="00951E57"/>
    <w:rsid w:val="00997D8D"/>
    <w:rsid w:val="009A45E5"/>
    <w:rsid w:val="009B3CED"/>
    <w:rsid w:val="009B3DDD"/>
    <w:rsid w:val="009B6D52"/>
    <w:rsid w:val="009D581E"/>
    <w:rsid w:val="009E072D"/>
    <w:rsid w:val="009E293B"/>
    <w:rsid w:val="009F0CE1"/>
    <w:rsid w:val="009F7C9C"/>
    <w:rsid w:val="00A01986"/>
    <w:rsid w:val="00A14D41"/>
    <w:rsid w:val="00A25966"/>
    <w:rsid w:val="00A42749"/>
    <w:rsid w:val="00A4636E"/>
    <w:rsid w:val="00A54596"/>
    <w:rsid w:val="00A5488B"/>
    <w:rsid w:val="00A8500C"/>
    <w:rsid w:val="00AB4D22"/>
    <w:rsid w:val="00AB4EFE"/>
    <w:rsid w:val="00AB514E"/>
    <w:rsid w:val="00AB5337"/>
    <w:rsid w:val="00AB5FD0"/>
    <w:rsid w:val="00AC370F"/>
    <w:rsid w:val="00AD25CC"/>
    <w:rsid w:val="00AD4BBC"/>
    <w:rsid w:val="00AF0A3E"/>
    <w:rsid w:val="00B03F94"/>
    <w:rsid w:val="00B0757D"/>
    <w:rsid w:val="00B1136E"/>
    <w:rsid w:val="00B16B8C"/>
    <w:rsid w:val="00B241D4"/>
    <w:rsid w:val="00B42D06"/>
    <w:rsid w:val="00B43DFD"/>
    <w:rsid w:val="00B45684"/>
    <w:rsid w:val="00B5038A"/>
    <w:rsid w:val="00B5491E"/>
    <w:rsid w:val="00B62C08"/>
    <w:rsid w:val="00B62C2B"/>
    <w:rsid w:val="00B632E5"/>
    <w:rsid w:val="00B64631"/>
    <w:rsid w:val="00B6764A"/>
    <w:rsid w:val="00B83CFE"/>
    <w:rsid w:val="00B9022E"/>
    <w:rsid w:val="00B909AE"/>
    <w:rsid w:val="00B931AA"/>
    <w:rsid w:val="00BA7596"/>
    <w:rsid w:val="00BC5869"/>
    <w:rsid w:val="00BD0C07"/>
    <w:rsid w:val="00BD73F4"/>
    <w:rsid w:val="00BF29E4"/>
    <w:rsid w:val="00C009EB"/>
    <w:rsid w:val="00C060D9"/>
    <w:rsid w:val="00C10896"/>
    <w:rsid w:val="00C17647"/>
    <w:rsid w:val="00C22071"/>
    <w:rsid w:val="00C31C0B"/>
    <w:rsid w:val="00C322B3"/>
    <w:rsid w:val="00C323C1"/>
    <w:rsid w:val="00C43D20"/>
    <w:rsid w:val="00C45294"/>
    <w:rsid w:val="00C50612"/>
    <w:rsid w:val="00C50E3C"/>
    <w:rsid w:val="00C51E70"/>
    <w:rsid w:val="00C55CA7"/>
    <w:rsid w:val="00C65C59"/>
    <w:rsid w:val="00C70718"/>
    <w:rsid w:val="00C75322"/>
    <w:rsid w:val="00C82075"/>
    <w:rsid w:val="00C82867"/>
    <w:rsid w:val="00C877F6"/>
    <w:rsid w:val="00C95521"/>
    <w:rsid w:val="00CA4F15"/>
    <w:rsid w:val="00CB299B"/>
    <w:rsid w:val="00CC0CD2"/>
    <w:rsid w:val="00CE2EF1"/>
    <w:rsid w:val="00CE59D3"/>
    <w:rsid w:val="00CE61DD"/>
    <w:rsid w:val="00CF3402"/>
    <w:rsid w:val="00D02BDE"/>
    <w:rsid w:val="00D03372"/>
    <w:rsid w:val="00D12A2F"/>
    <w:rsid w:val="00D147FD"/>
    <w:rsid w:val="00D16063"/>
    <w:rsid w:val="00D20726"/>
    <w:rsid w:val="00D47BCF"/>
    <w:rsid w:val="00D51C81"/>
    <w:rsid w:val="00D57E8F"/>
    <w:rsid w:val="00D70F68"/>
    <w:rsid w:val="00D71F4C"/>
    <w:rsid w:val="00D80434"/>
    <w:rsid w:val="00D86C4F"/>
    <w:rsid w:val="00D9756D"/>
    <w:rsid w:val="00DA0781"/>
    <w:rsid w:val="00DB636B"/>
    <w:rsid w:val="00DD56CC"/>
    <w:rsid w:val="00DD79A0"/>
    <w:rsid w:val="00DD7BB4"/>
    <w:rsid w:val="00DE0DC8"/>
    <w:rsid w:val="00DE4036"/>
    <w:rsid w:val="00DE440C"/>
    <w:rsid w:val="00DE50DA"/>
    <w:rsid w:val="00DF2BAD"/>
    <w:rsid w:val="00DF35EF"/>
    <w:rsid w:val="00DF43DD"/>
    <w:rsid w:val="00E06A5C"/>
    <w:rsid w:val="00E20563"/>
    <w:rsid w:val="00E30E1F"/>
    <w:rsid w:val="00E30FAD"/>
    <w:rsid w:val="00E335EE"/>
    <w:rsid w:val="00E35EE1"/>
    <w:rsid w:val="00E3696D"/>
    <w:rsid w:val="00E43AF4"/>
    <w:rsid w:val="00E452B4"/>
    <w:rsid w:val="00E64A0F"/>
    <w:rsid w:val="00E65F94"/>
    <w:rsid w:val="00E847C9"/>
    <w:rsid w:val="00E85B32"/>
    <w:rsid w:val="00E90A7B"/>
    <w:rsid w:val="00ED2681"/>
    <w:rsid w:val="00ED7DEA"/>
    <w:rsid w:val="00EE162F"/>
    <w:rsid w:val="00EE336C"/>
    <w:rsid w:val="00EE5875"/>
    <w:rsid w:val="00EF7438"/>
    <w:rsid w:val="00F020FB"/>
    <w:rsid w:val="00F04A05"/>
    <w:rsid w:val="00F20FDC"/>
    <w:rsid w:val="00F33453"/>
    <w:rsid w:val="00F3619A"/>
    <w:rsid w:val="00F363A0"/>
    <w:rsid w:val="00F401C5"/>
    <w:rsid w:val="00F425C1"/>
    <w:rsid w:val="00F42B6E"/>
    <w:rsid w:val="00F71AAC"/>
    <w:rsid w:val="00F74495"/>
    <w:rsid w:val="00F828F3"/>
    <w:rsid w:val="00F870ED"/>
    <w:rsid w:val="00FA7DCA"/>
    <w:rsid w:val="00FD169A"/>
    <w:rsid w:val="00FD5C53"/>
    <w:rsid w:val="00FD6EFE"/>
    <w:rsid w:val="00FE0E81"/>
    <w:rsid w:val="00FF5F7C"/>
    <w:rsid w:val="00FF6FD4"/>
    <w:rsid w:val="00FF75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9482821"/>
  <w15:chartTrackingRefBased/>
  <w15:docId w15:val="{755C0A4B-AE23-4293-87E1-41B4BCC1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59D3"/>
    <w:pPr>
      <w:spacing w:before="240" w:after="240"/>
      <w:ind w:firstLine="680"/>
      <w:jc w:val="both"/>
    </w:pPr>
    <w:rPr>
      <w:rFonts w:ascii="Amasis30" w:hAnsi="Amasis30"/>
      <w:sz w:val="36"/>
      <w:szCs w:val="24"/>
    </w:rPr>
  </w:style>
  <w:style w:type="paragraph" w:styleId="Titre1">
    <w:name w:val="heading 1"/>
    <w:basedOn w:val="Normal"/>
    <w:next w:val="Normal"/>
    <w:qFormat/>
    <w:rsid w:val="00CE59D3"/>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CE59D3"/>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CE59D3"/>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CE59D3"/>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CE59D3"/>
  </w:style>
  <w:style w:type="character" w:styleId="Lienhypertexte">
    <w:name w:val="Hyperlink"/>
    <w:uiPriority w:val="99"/>
    <w:rsid w:val="00CE59D3"/>
    <w:rPr>
      <w:rFonts w:ascii="Amasis30" w:hAnsi="Amasis30"/>
      <w:color w:val="004080"/>
      <w:u w:val="single"/>
    </w:rPr>
  </w:style>
  <w:style w:type="paragraph" w:styleId="Explorateurdedocuments">
    <w:name w:val="Document Map"/>
    <w:basedOn w:val="Normal"/>
    <w:semiHidden/>
    <w:rsid w:val="00CE59D3"/>
    <w:pPr>
      <w:shd w:val="clear" w:color="auto" w:fill="000080"/>
    </w:pPr>
    <w:rPr>
      <w:rFonts w:ascii="Tahoma" w:hAnsi="Tahoma" w:cs="Tahoma"/>
    </w:rPr>
  </w:style>
  <w:style w:type="paragraph" w:styleId="TM1">
    <w:name w:val="toc 1"/>
    <w:basedOn w:val="Normal"/>
    <w:next w:val="Normal"/>
    <w:autoRedefine/>
    <w:uiPriority w:val="39"/>
    <w:rsid w:val="00CE59D3"/>
    <w:pPr>
      <w:tabs>
        <w:tab w:val="right" w:leader="dot" w:pos="9639"/>
      </w:tabs>
      <w:spacing w:before="180" w:after="180"/>
      <w:ind w:firstLine="0"/>
      <w:jc w:val="left"/>
    </w:pPr>
    <w:rPr>
      <w:bCs/>
      <w:iCs/>
      <w:noProof/>
      <w:color w:val="000080"/>
      <w:szCs w:val="28"/>
    </w:rPr>
  </w:style>
  <w:style w:type="paragraph" w:styleId="En-tte">
    <w:name w:val="header"/>
    <w:basedOn w:val="Normal"/>
    <w:rsid w:val="00CE59D3"/>
    <w:pPr>
      <w:tabs>
        <w:tab w:val="center" w:pos="4536"/>
        <w:tab w:val="right" w:pos="9072"/>
      </w:tabs>
    </w:pPr>
  </w:style>
  <w:style w:type="paragraph" w:styleId="Pieddepage">
    <w:name w:val="footer"/>
    <w:basedOn w:val="Normal"/>
    <w:rsid w:val="00CE59D3"/>
    <w:pPr>
      <w:tabs>
        <w:tab w:val="center" w:pos="4536"/>
        <w:tab w:val="right" w:pos="9072"/>
      </w:tabs>
      <w:ind w:firstLine="0"/>
      <w:jc w:val="center"/>
    </w:pPr>
    <w:rPr>
      <w:sz w:val="32"/>
    </w:rPr>
  </w:style>
  <w:style w:type="character" w:styleId="Numrodepage">
    <w:name w:val="page number"/>
    <w:basedOn w:val="Policepardfaut"/>
    <w:rsid w:val="00CE59D3"/>
  </w:style>
  <w:style w:type="paragraph" w:styleId="TM2">
    <w:name w:val="toc 2"/>
    <w:basedOn w:val="Normal"/>
    <w:next w:val="Normal"/>
    <w:autoRedefine/>
    <w:uiPriority w:val="39"/>
    <w:rsid w:val="00CE59D3"/>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CE59D3"/>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CE59D3"/>
    <w:pPr>
      <w:ind w:left="780"/>
    </w:pPr>
  </w:style>
  <w:style w:type="paragraph" w:styleId="TM5">
    <w:name w:val="toc 5"/>
    <w:basedOn w:val="Normal"/>
    <w:next w:val="Normal"/>
    <w:autoRedefine/>
    <w:semiHidden/>
    <w:rsid w:val="00CE59D3"/>
    <w:pPr>
      <w:ind w:left="1040"/>
    </w:pPr>
  </w:style>
  <w:style w:type="paragraph" w:styleId="TM6">
    <w:name w:val="toc 6"/>
    <w:basedOn w:val="Normal"/>
    <w:next w:val="Normal"/>
    <w:autoRedefine/>
    <w:semiHidden/>
    <w:rsid w:val="00CE59D3"/>
    <w:pPr>
      <w:ind w:left="1300"/>
    </w:pPr>
  </w:style>
  <w:style w:type="paragraph" w:styleId="TM7">
    <w:name w:val="toc 7"/>
    <w:basedOn w:val="Normal"/>
    <w:next w:val="Normal"/>
    <w:autoRedefine/>
    <w:semiHidden/>
    <w:rsid w:val="00CE59D3"/>
    <w:pPr>
      <w:ind w:left="1560"/>
    </w:pPr>
  </w:style>
  <w:style w:type="paragraph" w:styleId="TM8">
    <w:name w:val="toc 8"/>
    <w:basedOn w:val="Normal"/>
    <w:next w:val="Normal"/>
    <w:autoRedefine/>
    <w:semiHidden/>
    <w:rsid w:val="00CE59D3"/>
    <w:pPr>
      <w:ind w:left="1820"/>
    </w:pPr>
  </w:style>
  <w:style w:type="paragraph" w:styleId="TM9">
    <w:name w:val="toc 9"/>
    <w:basedOn w:val="Normal"/>
    <w:next w:val="Normal"/>
    <w:autoRedefine/>
    <w:semiHidden/>
    <w:rsid w:val="00CE59D3"/>
    <w:pPr>
      <w:ind w:left="2080"/>
    </w:pPr>
  </w:style>
  <w:style w:type="character" w:styleId="Appelnotedebasdep">
    <w:name w:val="footnote reference"/>
    <w:qFormat/>
    <w:rsid w:val="00CE59D3"/>
    <w:rPr>
      <w:rFonts w:ascii="Amasis30" w:hAnsi="Amasis30"/>
      <w:b/>
      <w:sz w:val="36"/>
      <w:vertAlign w:val="superscript"/>
    </w:rPr>
  </w:style>
  <w:style w:type="paragraph" w:styleId="Notedebasdepage">
    <w:name w:val="footnote text"/>
    <w:basedOn w:val="Taille-1Normal"/>
    <w:qFormat/>
    <w:rsid w:val="00CE59D3"/>
    <w:rPr>
      <w:szCs w:val="30"/>
    </w:rPr>
  </w:style>
  <w:style w:type="paragraph" w:customStyle="1" w:styleId="Auteur">
    <w:name w:val="Auteur"/>
    <w:basedOn w:val="Normal"/>
    <w:rsid w:val="00CE59D3"/>
    <w:pPr>
      <w:spacing w:before="0" w:after="1800"/>
      <w:ind w:right="851" w:firstLine="0"/>
      <w:jc w:val="right"/>
    </w:pPr>
    <w:rPr>
      <w:sz w:val="48"/>
    </w:rPr>
  </w:style>
  <w:style w:type="paragraph" w:customStyle="1" w:styleId="Titrelivre">
    <w:name w:val="Titre_livre"/>
    <w:basedOn w:val="Normal"/>
    <w:rsid w:val="00CE59D3"/>
    <w:pPr>
      <w:spacing w:before="0" w:after="1200"/>
      <w:ind w:left="2268" w:right="851" w:firstLine="0"/>
      <w:jc w:val="right"/>
    </w:pPr>
    <w:rPr>
      <w:b/>
      <w:bCs/>
      <w:sz w:val="72"/>
    </w:rPr>
  </w:style>
  <w:style w:type="paragraph" w:customStyle="1" w:styleId="Soustitrelivre">
    <w:name w:val="Sous_titre_livre"/>
    <w:basedOn w:val="Normal"/>
    <w:rsid w:val="00CE59D3"/>
    <w:pPr>
      <w:spacing w:before="0" w:after="2160"/>
      <w:ind w:left="2268" w:right="851" w:firstLine="0"/>
      <w:jc w:val="right"/>
    </w:pPr>
    <w:rPr>
      <w:bCs/>
      <w:sz w:val="44"/>
      <w:szCs w:val="36"/>
    </w:rPr>
  </w:style>
  <w:style w:type="paragraph" w:customStyle="1" w:styleId="Photoauteur">
    <w:name w:val="Photo_auteur"/>
    <w:basedOn w:val="Normal"/>
    <w:rsid w:val="00CE59D3"/>
    <w:pPr>
      <w:spacing w:after="1080"/>
      <w:ind w:left="2268" w:firstLine="0"/>
      <w:jc w:val="center"/>
    </w:pPr>
    <w:rPr>
      <w:noProof/>
    </w:rPr>
  </w:style>
  <w:style w:type="paragraph" w:customStyle="1" w:styleId="DateSortie">
    <w:name w:val="Date_Sortie"/>
    <w:basedOn w:val="Normal"/>
    <w:rsid w:val="00CE59D3"/>
    <w:pPr>
      <w:spacing w:before="0" w:after="0"/>
      <w:ind w:right="1418" w:firstLine="0"/>
      <w:jc w:val="right"/>
    </w:pPr>
    <w:rPr>
      <w:bCs/>
      <w:sz w:val="40"/>
    </w:rPr>
  </w:style>
  <w:style w:type="paragraph" w:customStyle="1" w:styleId="Titretablematires">
    <w:name w:val="Titre table matières"/>
    <w:basedOn w:val="Normal"/>
    <w:rsid w:val="00CE59D3"/>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CE59D3"/>
    <w:pPr>
      <w:ind w:firstLine="0"/>
      <w:jc w:val="center"/>
    </w:pPr>
    <w:rPr>
      <w:szCs w:val="20"/>
    </w:rPr>
  </w:style>
  <w:style w:type="paragraph" w:customStyle="1" w:styleId="NormalSansIndent">
    <w:name w:val="NormalSansIndent"/>
    <w:basedOn w:val="Normal"/>
    <w:rsid w:val="00CE59D3"/>
    <w:pPr>
      <w:ind w:firstLine="0"/>
    </w:pPr>
    <w:rPr>
      <w:szCs w:val="20"/>
    </w:rPr>
  </w:style>
  <w:style w:type="paragraph" w:customStyle="1" w:styleId="NormalSolidaire">
    <w:name w:val="NormalSolidaire"/>
    <w:basedOn w:val="Normal"/>
    <w:qFormat/>
    <w:rsid w:val="00CE59D3"/>
    <w:pPr>
      <w:keepNext/>
    </w:pPr>
  </w:style>
  <w:style w:type="paragraph" w:customStyle="1" w:styleId="NormalSautPageAvant">
    <w:name w:val="NormalSautPageAvant"/>
    <w:basedOn w:val="Normal"/>
    <w:qFormat/>
    <w:rsid w:val="00CE59D3"/>
    <w:pPr>
      <w:pageBreakBefore/>
    </w:pPr>
  </w:style>
  <w:style w:type="paragraph" w:customStyle="1" w:styleId="NormalEspAvtGrand">
    <w:name w:val="NormalEspAvtGrand"/>
    <w:basedOn w:val="Normal"/>
    <w:rsid w:val="00CE59D3"/>
    <w:pPr>
      <w:spacing w:before="2640"/>
    </w:pPr>
    <w:rPr>
      <w:szCs w:val="20"/>
    </w:rPr>
  </w:style>
  <w:style w:type="paragraph" w:customStyle="1" w:styleId="CentrEspAvt0">
    <w:name w:val="CentréEspAvt0"/>
    <w:basedOn w:val="Centr"/>
    <w:next w:val="CentrEspAvt0EspApr0"/>
    <w:rsid w:val="00CE59D3"/>
    <w:pPr>
      <w:spacing w:before="0"/>
    </w:pPr>
  </w:style>
  <w:style w:type="paragraph" w:customStyle="1" w:styleId="CentrEspApr0">
    <w:name w:val="CentréEspApr0"/>
    <w:basedOn w:val="Centr"/>
    <w:next w:val="Normal"/>
    <w:rsid w:val="00CE59D3"/>
    <w:pPr>
      <w:spacing w:after="0"/>
    </w:pPr>
  </w:style>
  <w:style w:type="paragraph" w:customStyle="1" w:styleId="CentrEspAvt0EspApr0">
    <w:name w:val="CentréEspAvt0EspApr0"/>
    <w:basedOn w:val="Centr"/>
    <w:rsid w:val="00CE59D3"/>
    <w:pPr>
      <w:spacing w:before="0" w:after="0"/>
    </w:pPr>
  </w:style>
  <w:style w:type="paragraph" w:customStyle="1" w:styleId="Droite">
    <w:name w:val="Droite"/>
    <w:basedOn w:val="Normal"/>
    <w:next w:val="Normal"/>
    <w:rsid w:val="00CE59D3"/>
    <w:pPr>
      <w:ind w:firstLine="0"/>
      <w:jc w:val="right"/>
    </w:pPr>
    <w:rPr>
      <w:szCs w:val="20"/>
    </w:rPr>
  </w:style>
  <w:style w:type="paragraph" w:customStyle="1" w:styleId="DroiteRetraitGauche1X">
    <w:name w:val="DroiteRetraitGauche1X"/>
    <w:basedOn w:val="Droite"/>
    <w:next w:val="Normal"/>
    <w:rsid w:val="00CE59D3"/>
    <w:pPr>
      <w:ind w:left="680"/>
    </w:pPr>
  </w:style>
  <w:style w:type="paragraph" w:customStyle="1" w:styleId="DroiteRetraitGauche2X">
    <w:name w:val="DroiteRetraitGauche2X"/>
    <w:basedOn w:val="Droite"/>
    <w:next w:val="Normal"/>
    <w:rsid w:val="00CE59D3"/>
    <w:pPr>
      <w:ind w:left="1361"/>
    </w:pPr>
  </w:style>
  <w:style w:type="paragraph" w:customStyle="1" w:styleId="DroiteRetraitGauche3X">
    <w:name w:val="DroiteRetraitGauche3X"/>
    <w:basedOn w:val="Droite"/>
    <w:next w:val="Normal"/>
    <w:rsid w:val="00CE59D3"/>
    <w:pPr>
      <w:ind w:left="2041"/>
    </w:pPr>
  </w:style>
  <w:style w:type="paragraph" w:customStyle="1" w:styleId="DroiteRetraitGauche4X">
    <w:name w:val="DroiteRetraitGauche4X"/>
    <w:basedOn w:val="Droite"/>
    <w:next w:val="Normal"/>
    <w:rsid w:val="00CE59D3"/>
    <w:pPr>
      <w:ind w:left="2722"/>
    </w:pPr>
  </w:style>
  <w:style w:type="paragraph" w:customStyle="1" w:styleId="Taille-1Normal">
    <w:name w:val="Taille-1Normal"/>
    <w:basedOn w:val="Normal"/>
    <w:rsid w:val="00CE59D3"/>
    <w:rPr>
      <w:sz w:val="32"/>
      <w:szCs w:val="28"/>
    </w:rPr>
  </w:style>
  <w:style w:type="paragraph" w:customStyle="1" w:styleId="Taille-1RetraitGauche1X">
    <w:name w:val="Taille-1RetraitGauche1X"/>
    <w:basedOn w:val="Taille-1Normal"/>
    <w:rsid w:val="00CE59D3"/>
    <w:pPr>
      <w:ind w:left="680"/>
    </w:pPr>
    <w:rPr>
      <w:szCs w:val="20"/>
    </w:rPr>
  </w:style>
  <w:style w:type="paragraph" w:customStyle="1" w:styleId="Taille-1RetraitGauche2X">
    <w:name w:val="Taille-1RetraitGauche2X"/>
    <w:basedOn w:val="Taille-1Normal"/>
    <w:rsid w:val="00CE59D3"/>
    <w:pPr>
      <w:ind w:left="1361"/>
    </w:pPr>
    <w:rPr>
      <w:szCs w:val="20"/>
    </w:rPr>
  </w:style>
  <w:style w:type="paragraph" w:customStyle="1" w:styleId="Taille-1RetraitGauche3X">
    <w:name w:val="Taille-1RetraitGauche3X"/>
    <w:basedOn w:val="Taille-1Normal"/>
    <w:rsid w:val="00CE59D3"/>
    <w:pPr>
      <w:ind w:left="2041"/>
    </w:pPr>
    <w:rPr>
      <w:szCs w:val="20"/>
    </w:rPr>
  </w:style>
  <w:style w:type="paragraph" w:customStyle="1" w:styleId="Taille-1RetraitGauche1XIndent0">
    <w:name w:val="Taille-1RetraitGauche1XIndent0"/>
    <w:basedOn w:val="Taille-1RetraitGauche1X"/>
    <w:rsid w:val="00CE59D3"/>
    <w:pPr>
      <w:ind w:firstLine="0"/>
    </w:pPr>
  </w:style>
  <w:style w:type="paragraph" w:customStyle="1" w:styleId="Taille-1RetraitGauche2XIndent0">
    <w:name w:val="Taille-1RetraitGauche2XIndent0"/>
    <w:basedOn w:val="Taille-1RetraitGauche2X"/>
    <w:rsid w:val="00CE59D3"/>
    <w:pPr>
      <w:ind w:firstLine="0"/>
    </w:pPr>
  </w:style>
  <w:style w:type="paragraph" w:customStyle="1" w:styleId="Taille-1RetraitGauche3XIndent0">
    <w:name w:val="Taille-1RetraitGauche3XIndent0"/>
    <w:basedOn w:val="Taille-1RetraitGauche3X"/>
    <w:rsid w:val="00CE59D3"/>
    <w:pPr>
      <w:ind w:firstLine="0"/>
    </w:pPr>
  </w:style>
  <w:style w:type="paragraph" w:customStyle="1" w:styleId="Taille-1RetraitGauche4XIndent0">
    <w:name w:val="Taille-1RetraitGauche4XIndent0"/>
    <w:basedOn w:val="Taille-1Normal"/>
    <w:rsid w:val="00CE59D3"/>
    <w:pPr>
      <w:ind w:left="2722" w:firstLine="0"/>
    </w:pPr>
    <w:rPr>
      <w:szCs w:val="20"/>
    </w:rPr>
  </w:style>
  <w:style w:type="paragraph" w:customStyle="1" w:styleId="NormalRetraitGauche1X">
    <w:name w:val="NormalRetraitGauche1X"/>
    <w:basedOn w:val="Normal"/>
    <w:rsid w:val="00CE59D3"/>
    <w:pPr>
      <w:ind w:left="680"/>
    </w:pPr>
    <w:rPr>
      <w:szCs w:val="20"/>
    </w:rPr>
  </w:style>
  <w:style w:type="paragraph" w:customStyle="1" w:styleId="NormalRetraitGauche2X">
    <w:name w:val="NormalRetraitGauche2X"/>
    <w:basedOn w:val="Normal"/>
    <w:rsid w:val="00CE59D3"/>
    <w:pPr>
      <w:ind w:left="1361"/>
    </w:pPr>
    <w:rPr>
      <w:szCs w:val="20"/>
    </w:rPr>
  </w:style>
  <w:style w:type="paragraph" w:customStyle="1" w:styleId="NormalRetraitGauche3X">
    <w:name w:val="NormalRetraitGauche3X"/>
    <w:basedOn w:val="Normal"/>
    <w:rsid w:val="00CE59D3"/>
    <w:pPr>
      <w:ind w:left="2041"/>
    </w:pPr>
    <w:rPr>
      <w:szCs w:val="20"/>
    </w:rPr>
  </w:style>
  <w:style w:type="paragraph" w:customStyle="1" w:styleId="NormalRetraitGauche1XIndent0">
    <w:name w:val="NormalRetraitGauche1XIndent0"/>
    <w:basedOn w:val="NormalRetraitGauche1X"/>
    <w:rsid w:val="00CE59D3"/>
    <w:pPr>
      <w:ind w:firstLine="0"/>
    </w:pPr>
  </w:style>
  <w:style w:type="paragraph" w:customStyle="1" w:styleId="NormalRetraitGauche2XIndent0">
    <w:name w:val="NormalRetraitGauche2XIndent0"/>
    <w:basedOn w:val="NormalRetraitGauche2X"/>
    <w:rsid w:val="00CE59D3"/>
    <w:pPr>
      <w:ind w:firstLine="0"/>
    </w:pPr>
  </w:style>
  <w:style w:type="paragraph" w:customStyle="1" w:styleId="NormalRetraitGauche3XIndent0">
    <w:name w:val="NormalRetraitGauche3XIndent0"/>
    <w:basedOn w:val="NormalRetraitGauche3X"/>
    <w:rsid w:val="00CE59D3"/>
    <w:pPr>
      <w:ind w:firstLine="0"/>
    </w:pPr>
  </w:style>
  <w:style w:type="paragraph" w:customStyle="1" w:styleId="NormalRetraitGauche4XIndent0">
    <w:name w:val="NormalRetraitGauche4XIndent0"/>
    <w:basedOn w:val="Normal"/>
    <w:rsid w:val="00CE59D3"/>
    <w:pPr>
      <w:ind w:left="2722" w:firstLine="0"/>
    </w:pPr>
    <w:rPr>
      <w:szCs w:val="20"/>
    </w:rPr>
  </w:style>
  <w:style w:type="paragraph" w:styleId="Notedefin">
    <w:name w:val="endnote text"/>
    <w:basedOn w:val="Taille-1Normal"/>
    <w:link w:val="NotedefinCar"/>
    <w:uiPriority w:val="99"/>
    <w:semiHidden/>
    <w:unhideWhenUsed/>
    <w:qFormat/>
    <w:rsid w:val="00CE59D3"/>
    <w:rPr>
      <w:szCs w:val="20"/>
      <w:lang w:val="x-none" w:eastAsia="x-none"/>
    </w:rPr>
  </w:style>
  <w:style w:type="character" w:customStyle="1" w:styleId="NotedefinCar">
    <w:name w:val="Note de fin Car"/>
    <w:link w:val="Notedefin"/>
    <w:uiPriority w:val="99"/>
    <w:semiHidden/>
    <w:rsid w:val="00CE59D3"/>
    <w:rPr>
      <w:rFonts w:ascii="Amasis30" w:hAnsi="Amasis30"/>
      <w:sz w:val="32"/>
      <w:lang w:val="x-none" w:eastAsia="x-none"/>
    </w:rPr>
  </w:style>
  <w:style w:type="character" w:styleId="Appeldenotedefin">
    <w:name w:val="endnote reference"/>
    <w:uiPriority w:val="99"/>
    <w:unhideWhenUsed/>
    <w:qFormat/>
    <w:rsid w:val="00CE59D3"/>
    <w:rPr>
      <w:rFonts w:ascii="Amasis30" w:hAnsi="Amasis30"/>
      <w:b/>
      <w:sz w:val="36"/>
      <w:vertAlign w:val="superscript"/>
    </w:rPr>
  </w:style>
  <w:style w:type="paragraph" w:customStyle="1" w:styleId="NormalSuspendu1X">
    <w:name w:val="NormalSuspendu1X"/>
    <w:basedOn w:val="Normal"/>
    <w:rsid w:val="00CE59D3"/>
    <w:pPr>
      <w:ind w:left="680" w:hanging="680"/>
    </w:pPr>
    <w:rPr>
      <w:szCs w:val="20"/>
    </w:rPr>
  </w:style>
  <w:style w:type="paragraph" w:customStyle="1" w:styleId="NormalSuspendu1XRetrait1X">
    <w:name w:val="NormalSuspendu1XRetrait1X"/>
    <w:basedOn w:val="Normal"/>
    <w:rsid w:val="00CE59D3"/>
    <w:pPr>
      <w:ind w:left="1360" w:hanging="680"/>
    </w:pPr>
  </w:style>
  <w:style w:type="paragraph" w:customStyle="1" w:styleId="NormalEspAvt0EspApr0">
    <w:name w:val="NormalEspAvt0EspApr0"/>
    <w:basedOn w:val="Normal"/>
    <w:rsid w:val="00CE59D3"/>
    <w:pPr>
      <w:spacing w:before="0" w:after="0"/>
    </w:pPr>
    <w:rPr>
      <w:szCs w:val="20"/>
    </w:rPr>
  </w:style>
  <w:style w:type="paragraph" w:customStyle="1" w:styleId="NormalSuspendu1XRetrait2X">
    <w:name w:val="NormalSuspendu1XRetrait2X"/>
    <w:basedOn w:val="Normal"/>
    <w:rsid w:val="00CE59D3"/>
    <w:pPr>
      <w:ind w:left="2041" w:hanging="680"/>
    </w:pPr>
  </w:style>
  <w:style w:type="paragraph" w:customStyle="1" w:styleId="NormalSuspendu1XRetrait3X">
    <w:name w:val="NormalSuspendu1XRetrait3X"/>
    <w:basedOn w:val="Normal"/>
    <w:rsid w:val="00CE59D3"/>
    <w:pPr>
      <w:ind w:left="2721" w:hanging="680"/>
    </w:pPr>
    <w:rPr>
      <w:szCs w:val="20"/>
    </w:rPr>
  </w:style>
  <w:style w:type="paragraph" w:customStyle="1" w:styleId="NormalSuspendu1XRetrait4X">
    <w:name w:val="NormalSuspendu1XRetrait4X"/>
    <w:basedOn w:val="Normal"/>
    <w:rsid w:val="00CE59D3"/>
    <w:pPr>
      <w:ind w:left="3402" w:hanging="680"/>
    </w:pPr>
    <w:rPr>
      <w:szCs w:val="20"/>
    </w:rPr>
  </w:style>
  <w:style w:type="character" w:customStyle="1" w:styleId="Car3">
    <w:name w:val=" Car3"/>
    <w:semiHidden/>
    <w:rsid w:val="00457E89"/>
    <w:rPr>
      <w:rFonts w:ascii="Georgia" w:hAnsi="Georgia"/>
      <w:sz w:val="28"/>
    </w:rPr>
  </w:style>
  <w:style w:type="character" w:styleId="Marquedecommentaire">
    <w:name w:val="annotation reference"/>
    <w:semiHidden/>
    <w:unhideWhenUsed/>
    <w:rsid w:val="00457E89"/>
    <w:rPr>
      <w:sz w:val="16"/>
      <w:szCs w:val="16"/>
    </w:rPr>
  </w:style>
  <w:style w:type="paragraph" w:styleId="Commentaire">
    <w:name w:val="annotation text"/>
    <w:basedOn w:val="Normal"/>
    <w:link w:val="CommentaireCar"/>
    <w:semiHidden/>
    <w:unhideWhenUsed/>
    <w:rsid w:val="00457E89"/>
  </w:style>
  <w:style w:type="character" w:customStyle="1" w:styleId="CommentaireCar">
    <w:name w:val="Commentaire Car"/>
    <w:link w:val="Commentaire"/>
    <w:semiHidden/>
    <w:rsid w:val="00457E89"/>
    <w:rPr>
      <w:rFonts w:ascii="Georgia" w:hAnsi="Georgia"/>
      <w:sz w:val="32"/>
      <w:szCs w:val="24"/>
      <w:lang w:val="fr-FR" w:eastAsia="fr-FR" w:bidi="ar-SA"/>
    </w:rPr>
  </w:style>
  <w:style w:type="paragraph" w:styleId="Objetducommentaire">
    <w:name w:val="annotation subject"/>
    <w:basedOn w:val="Commentaire"/>
    <w:next w:val="Commentaire"/>
    <w:link w:val="ObjetducommentaireCar"/>
    <w:semiHidden/>
    <w:unhideWhenUsed/>
    <w:rsid w:val="00457E89"/>
    <w:rPr>
      <w:b/>
      <w:bCs/>
    </w:rPr>
  </w:style>
  <w:style w:type="character" w:customStyle="1" w:styleId="ObjetducommentaireCar">
    <w:name w:val="Objet du commentaire Car"/>
    <w:link w:val="Objetducommentaire"/>
    <w:semiHidden/>
    <w:rsid w:val="00457E89"/>
    <w:rPr>
      <w:rFonts w:ascii="Georgia" w:hAnsi="Georgia"/>
      <w:b/>
      <w:bCs/>
      <w:sz w:val="32"/>
      <w:szCs w:val="24"/>
      <w:lang w:val="fr-FR" w:eastAsia="fr-FR" w:bidi="ar-SA"/>
    </w:rPr>
  </w:style>
  <w:style w:type="paragraph" w:styleId="Textedebulles">
    <w:name w:val="Balloon Text"/>
    <w:basedOn w:val="Normal"/>
    <w:semiHidden/>
    <w:unhideWhenUsed/>
    <w:rsid w:val="00457E89"/>
    <w:pPr>
      <w:spacing w:before="0" w:after="0"/>
    </w:pPr>
    <w:rPr>
      <w:rFonts w:ascii="Tahoma" w:hAnsi="Tahoma" w:cs="Tahoma"/>
      <w:sz w:val="16"/>
      <w:szCs w:val="16"/>
    </w:rPr>
  </w:style>
  <w:style w:type="paragraph" w:styleId="Rvision">
    <w:name w:val="Revision"/>
    <w:hidden/>
    <w:uiPriority w:val="99"/>
    <w:semiHidden/>
    <w:rsid w:val="00CE59D3"/>
    <w:rPr>
      <w:rFonts w:ascii="Georgia" w:hAnsi="Georgia"/>
      <w:sz w:val="32"/>
      <w:szCs w:val="24"/>
    </w:rPr>
  </w:style>
  <w:style w:type="character" w:customStyle="1" w:styleId="Taille-1Caracteres">
    <w:name w:val="Taille-1Caracteres"/>
    <w:qFormat/>
    <w:rsid w:val="00CE59D3"/>
    <w:rPr>
      <w:sz w:val="32"/>
      <w:szCs w:val="20"/>
    </w:rPr>
  </w:style>
  <w:style w:type="paragraph" w:customStyle="1" w:styleId="Etoile">
    <w:name w:val="Etoile"/>
    <w:basedOn w:val="Normal"/>
    <w:qFormat/>
    <w:rsid w:val="00CE59D3"/>
    <w:pPr>
      <w:ind w:firstLine="0"/>
      <w:jc w:val="center"/>
    </w:pPr>
    <w:rPr>
      <w:b/>
      <w:sz w:val="40"/>
      <w:szCs w:val="28"/>
    </w:rPr>
  </w:style>
  <w:style w:type="paragraph" w:customStyle="1" w:styleId="Taille-1Suspendu1XRetrait1XEsp0">
    <w:name w:val="Taille-1Suspendu1XRetrait1XEsp0"/>
    <w:basedOn w:val="Taille-1RetraitGauche1X"/>
    <w:qFormat/>
    <w:rsid w:val="00CE59D3"/>
    <w:pPr>
      <w:spacing w:before="0" w:after="0"/>
      <w:ind w:left="1360" w:hanging="680"/>
    </w:pPr>
  </w:style>
  <w:style w:type="character" w:styleId="Mentionnonrsolue">
    <w:name w:val="Unresolved Mention"/>
    <w:uiPriority w:val="99"/>
    <w:semiHidden/>
    <w:unhideWhenUsed/>
    <w:rsid w:val="00CE59D3"/>
    <w:rPr>
      <w:color w:val="605E5C"/>
      <w:shd w:val="clear" w:color="auto" w:fill="E1DFDD"/>
    </w:rPr>
  </w:style>
  <w:style w:type="paragraph" w:customStyle="1" w:styleId="Taille-1Suspendu1XRetrait2XEsp0">
    <w:name w:val="Taille-1Suspendu1XRetrait2XEsp0"/>
    <w:basedOn w:val="Taille-1RetraitGauche2X"/>
    <w:qFormat/>
    <w:rsid w:val="00CE59D3"/>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CE59D3"/>
    <w:pPr>
      <w:spacing w:before="0" w:after="0"/>
    </w:pPr>
  </w:style>
  <w:style w:type="paragraph" w:customStyle="1" w:styleId="NormalSuspendu1XEsp0">
    <w:name w:val="NormalSuspendu1XEsp0"/>
    <w:basedOn w:val="NormalSuspendu1X"/>
    <w:qFormat/>
    <w:rsid w:val="00CE59D3"/>
    <w:pPr>
      <w:spacing w:before="0" w:after="0"/>
    </w:pPr>
  </w:style>
  <w:style w:type="paragraph" w:customStyle="1" w:styleId="NormalSuspendu1XRetrait2XEsp0">
    <w:name w:val="NormalSuspendu1XRetrait2XEsp0"/>
    <w:basedOn w:val="NormalSuspendu1XRetrait2X"/>
    <w:qFormat/>
    <w:rsid w:val="00CE59D3"/>
    <w:pPr>
      <w:spacing w:before="0" w:after="0"/>
    </w:pPr>
  </w:style>
  <w:style w:type="paragraph" w:customStyle="1" w:styleId="ParagrapheVideNormal">
    <w:name w:val="ParagrapheVideNormal"/>
    <w:basedOn w:val="Normal"/>
    <w:next w:val="Normal"/>
    <w:qFormat/>
    <w:rsid w:val="00CE59D3"/>
  </w:style>
  <w:style w:type="paragraph" w:customStyle="1" w:styleId="ParagrapheVideNormal2">
    <w:name w:val="ParagrapheVideNormal2"/>
    <w:basedOn w:val="ParagrapheVideNormal"/>
    <w:next w:val="Normal"/>
    <w:qFormat/>
    <w:rsid w:val="00CE59D3"/>
  </w:style>
  <w:style w:type="paragraph" w:customStyle="1" w:styleId="Image">
    <w:name w:val="Image"/>
    <w:basedOn w:val="Centr"/>
    <w:next w:val="Normal"/>
    <w:qFormat/>
    <w:rsid w:val="00CE5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AE6F9-243F-4EB8-8616-E8A05C413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248</TotalTime>
  <Pages>1</Pages>
  <Words>73576</Words>
  <Characters>404674</Characters>
  <Application>Microsoft Office Word</Application>
  <DocSecurity>0</DocSecurity>
  <Lines>3372</Lines>
  <Paragraphs>954</Paragraphs>
  <ScaleCrop>false</ScaleCrop>
  <HeadingPairs>
    <vt:vector size="2" baseType="variant">
      <vt:variant>
        <vt:lpstr>Titre</vt:lpstr>
      </vt:variant>
      <vt:variant>
        <vt:i4>1</vt:i4>
      </vt:variant>
    </vt:vector>
  </HeadingPairs>
  <TitlesOfParts>
    <vt:vector size="1" baseType="lpstr">
      <vt:lpstr>DAN YACK</vt:lpstr>
    </vt:vector>
  </TitlesOfParts>
  <Company>Ebooks libres et gratuits</Company>
  <LinksUpToDate>false</LinksUpToDate>
  <CharactersWithSpaces>477296</CharactersWithSpaces>
  <SharedDoc>false</SharedDoc>
  <HLinks>
    <vt:vector size="180" baseType="variant">
      <vt:variant>
        <vt:i4>2293820</vt:i4>
      </vt:variant>
      <vt:variant>
        <vt:i4>177</vt:i4>
      </vt:variant>
      <vt:variant>
        <vt:i4>0</vt:i4>
      </vt:variant>
      <vt:variant>
        <vt:i4>5</vt:i4>
      </vt:variant>
      <vt:variant>
        <vt:lpwstr>http://www.ebooksgratuits.com/</vt:lpwstr>
      </vt:variant>
      <vt:variant>
        <vt:lpwstr/>
      </vt:variant>
      <vt:variant>
        <vt:i4>7929972</vt:i4>
      </vt:variant>
      <vt:variant>
        <vt:i4>174</vt:i4>
      </vt:variant>
      <vt:variant>
        <vt:i4>0</vt:i4>
      </vt:variant>
      <vt:variant>
        <vt:i4>5</vt:i4>
      </vt:variant>
      <vt:variant>
        <vt:lpwstr>http://fr.groups.yahoo.com/group/ebooksgratuits</vt:lpwstr>
      </vt:variant>
      <vt:variant>
        <vt:lpwstr/>
      </vt:variant>
      <vt:variant>
        <vt:i4>1048632</vt:i4>
      </vt:variant>
      <vt:variant>
        <vt:i4>167</vt:i4>
      </vt:variant>
      <vt:variant>
        <vt:i4>0</vt:i4>
      </vt:variant>
      <vt:variant>
        <vt:i4>5</vt:i4>
      </vt:variant>
      <vt:variant>
        <vt:lpwstr/>
      </vt:variant>
      <vt:variant>
        <vt:lpwstr>_Toc335165805</vt:lpwstr>
      </vt:variant>
      <vt:variant>
        <vt:i4>1048632</vt:i4>
      </vt:variant>
      <vt:variant>
        <vt:i4>161</vt:i4>
      </vt:variant>
      <vt:variant>
        <vt:i4>0</vt:i4>
      </vt:variant>
      <vt:variant>
        <vt:i4>5</vt:i4>
      </vt:variant>
      <vt:variant>
        <vt:lpwstr/>
      </vt:variant>
      <vt:variant>
        <vt:lpwstr>_Toc335165804</vt:lpwstr>
      </vt:variant>
      <vt:variant>
        <vt:i4>1048632</vt:i4>
      </vt:variant>
      <vt:variant>
        <vt:i4>155</vt:i4>
      </vt:variant>
      <vt:variant>
        <vt:i4>0</vt:i4>
      </vt:variant>
      <vt:variant>
        <vt:i4>5</vt:i4>
      </vt:variant>
      <vt:variant>
        <vt:lpwstr/>
      </vt:variant>
      <vt:variant>
        <vt:lpwstr>_Toc335165803</vt:lpwstr>
      </vt:variant>
      <vt:variant>
        <vt:i4>1048632</vt:i4>
      </vt:variant>
      <vt:variant>
        <vt:i4>149</vt:i4>
      </vt:variant>
      <vt:variant>
        <vt:i4>0</vt:i4>
      </vt:variant>
      <vt:variant>
        <vt:i4>5</vt:i4>
      </vt:variant>
      <vt:variant>
        <vt:lpwstr/>
      </vt:variant>
      <vt:variant>
        <vt:lpwstr>_Toc335165802</vt:lpwstr>
      </vt:variant>
      <vt:variant>
        <vt:i4>1048632</vt:i4>
      </vt:variant>
      <vt:variant>
        <vt:i4>143</vt:i4>
      </vt:variant>
      <vt:variant>
        <vt:i4>0</vt:i4>
      </vt:variant>
      <vt:variant>
        <vt:i4>5</vt:i4>
      </vt:variant>
      <vt:variant>
        <vt:lpwstr/>
      </vt:variant>
      <vt:variant>
        <vt:lpwstr>_Toc335165801</vt:lpwstr>
      </vt:variant>
      <vt:variant>
        <vt:i4>1048632</vt:i4>
      </vt:variant>
      <vt:variant>
        <vt:i4>137</vt:i4>
      </vt:variant>
      <vt:variant>
        <vt:i4>0</vt:i4>
      </vt:variant>
      <vt:variant>
        <vt:i4>5</vt:i4>
      </vt:variant>
      <vt:variant>
        <vt:lpwstr/>
      </vt:variant>
      <vt:variant>
        <vt:lpwstr>_Toc335165800</vt:lpwstr>
      </vt:variant>
      <vt:variant>
        <vt:i4>1638455</vt:i4>
      </vt:variant>
      <vt:variant>
        <vt:i4>131</vt:i4>
      </vt:variant>
      <vt:variant>
        <vt:i4>0</vt:i4>
      </vt:variant>
      <vt:variant>
        <vt:i4>5</vt:i4>
      </vt:variant>
      <vt:variant>
        <vt:lpwstr/>
      </vt:variant>
      <vt:variant>
        <vt:lpwstr>_Toc335165799</vt:lpwstr>
      </vt:variant>
      <vt:variant>
        <vt:i4>1638455</vt:i4>
      </vt:variant>
      <vt:variant>
        <vt:i4>125</vt:i4>
      </vt:variant>
      <vt:variant>
        <vt:i4>0</vt:i4>
      </vt:variant>
      <vt:variant>
        <vt:i4>5</vt:i4>
      </vt:variant>
      <vt:variant>
        <vt:lpwstr/>
      </vt:variant>
      <vt:variant>
        <vt:lpwstr>_Toc335165798</vt:lpwstr>
      </vt:variant>
      <vt:variant>
        <vt:i4>1638455</vt:i4>
      </vt:variant>
      <vt:variant>
        <vt:i4>119</vt:i4>
      </vt:variant>
      <vt:variant>
        <vt:i4>0</vt:i4>
      </vt:variant>
      <vt:variant>
        <vt:i4>5</vt:i4>
      </vt:variant>
      <vt:variant>
        <vt:lpwstr/>
      </vt:variant>
      <vt:variant>
        <vt:lpwstr>_Toc335165797</vt:lpwstr>
      </vt:variant>
      <vt:variant>
        <vt:i4>1638455</vt:i4>
      </vt:variant>
      <vt:variant>
        <vt:i4>113</vt:i4>
      </vt:variant>
      <vt:variant>
        <vt:i4>0</vt:i4>
      </vt:variant>
      <vt:variant>
        <vt:i4>5</vt:i4>
      </vt:variant>
      <vt:variant>
        <vt:lpwstr/>
      </vt:variant>
      <vt:variant>
        <vt:lpwstr>_Toc335165796</vt:lpwstr>
      </vt:variant>
      <vt:variant>
        <vt:i4>1638455</vt:i4>
      </vt:variant>
      <vt:variant>
        <vt:i4>107</vt:i4>
      </vt:variant>
      <vt:variant>
        <vt:i4>0</vt:i4>
      </vt:variant>
      <vt:variant>
        <vt:i4>5</vt:i4>
      </vt:variant>
      <vt:variant>
        <vt:lpwstr/>
      </vt:variant>
      <vt:variant>
        <vt:lpwstr>_Toc335165795</vt:lpwstr>
      </vt:variant>
      <vt:variant>
        <vt:i4>1638455</vt:i4>
      </vt:variant>
      <vt:variant>
        <vt:i4>101</vt:i4>
      </vt:variant>
      <vt:variant>
        <vt:i4>0</vt:i4>
      </vt:variant>
      <vt:variant>
        <vt:i4>5</vt:i4>
      </vt:variant>
      <vt:variant>
        <vt:lpwstr/>
      </vt:variant>
      <vt:variant>
        <vt:lpwstr>_Toc335165794</vt:lpwstr>
      </vt:variant>
      <vt:variant>
        <vt:i4>1638455</vt:i4>
      </vt:variant>
      <vt:variant>
        <vt:i4>95</vt:i4>
      </vt:variant>
      <vt:variant>
        <vt:i4>0</vt:i4>
      </vt:variant>
      <vt:variant>
        <vt:i4>5</vt:i4>
      </vt:variant>
      <vt:variant>
        <vt:lpwstr/>
      </vt:variant>
      <vt:variant>
        <vt:lpwstr>_Toc335165793</vt:lpwstr>
      </vt:variant>
      <vt:variant>
        <vt:i4>1638455</vt:i4>
      </vt:variant>
      <vt:variant>
        <vt:i4>89</vt:i4>
      </vt:variant>
      <vt:variant>
        <vt:i4>0</vt:i4>
      </vt:variant>
      <vt:variant>
        <vt:i4>5</vt:i4>
      </vt:variant>
      <vt:variant>
        <vt:lpwstr/>
      </vt:variant>
      <vt:variant>
        <vt:lpwstr>_Toc335165792</vt:lpwstr>
      </vt:variant>
      <vt:variant>
        <vt:i4>1638455</vt:i4>
      </vt:variant>
      <vt:variant>
        <vt:i4>83</vt:i4>
      </vt:variant>
      <vt:variant>
        <vt:i4>0</vt:i4>
      </vt:variant>
      <vt:variant>
        <vt:i4>5</vt:i4>
      </vt:variant>
      <vt:variant>
        <vt:lpwstr/>
      </vt:variant>
      <vt:variant>
        <vt:lpwstr>_Toc335165791</vt:lpwstr>
      </vt:variant>
      <vt:variant>
        <vt:i4>1638455</vt:i4>
      </vt:variant>
      <vt:variant>
        <vt:i4>77</vt:i4>
      </vt:variant>
      <vt:variant>
        <vt:i4>0</vt:i4>
      </vt:variant>
      <vt:variant>
        <vt:i4>5</vt:i4>
      </vt:variant>
      <vt:variant>
        <vt:lpwstr/>
      </vt:variant>
      <vt:variant>
        <vt:lpwstr>_Toc335165790</vt:lpwstr>
      </vt:variant>
      <vt:variant>
        <vt:i4>1572919</vt:i4>
      </vt:variant>
      <vt:variant>
        <vt:i4>71</vt:i4>
      </vt:variant>
      <vt:variant>
        <vt:i4>0</vt:i4>
      </vt:variant>
      <vt:variant>
        <vt:i4>5</vt:i4>
      </vt:variant>
      <vt:variant>
        <vt:lpwstr/>
      </vt:variant>
      <vt:variant>
        <vt:lpwstr>_Toc335165789</vt:lpwstr>
      </vt:variant>
      <vt:variant>
        <vt:i4>1572919</vt:i4>
      </vt:variant>
      <vt:variant>
        <vt:i4>65</vt:i4>
      </vt:variant>
      <vt:variant>
        <vt:i4>0</vt:i4>
      </vt:variant>
      <vt:variant>
        <vt:i4>5</vt:i4>
      </vt:variant>
      <vt:variant>
        <vt:lpwstr/>
      </vt:variant>
      <vt:variant>
        <vt:lpwstr>_Toc335165788</vt:lpwstr>
      </vt:variant>
      <vt:variant>
        <vt:i4>1572919</vt:i4>
      </vt:variant>
      <vt:variant>
        <vt:i4>59</vt:i4>
      </vt:variant>
      <vt:variant>
        <vt:i4>0</vt:i4>
      </vt:variant>
      <vt:variant>
        <vt:i4>5</vt:i4>
      </vt:variant>
      <vt:variant>
        <vt:lpwstr/>
      </vt:variant>
      <vt:variant>
        <vt:lpwstr>_Toc335165787</vt:lpwstr>
      </vt:variant>
      <vt:variant>
        <vt:i4>1572919</vt:i4>
      </vt:variant>
      <vt:variant>
        <vt:i4>53</vt:i4>
      </vt:variant>
      <vt:variant>
        <vt:i4>0</vt:i4>
      </vt:variant>
      <vt:variant>
        <vt:i4>5</vt:i4>
      </vt:variant>
      <vt:variant>
        <vt:lpwstr/>
      </vt:variant>
      <vt:variant>
        <vt:lpwstr>_Toc335165786</vt:lpwstr>
      </vt:variant>
      <vt:variant>
        <vt:i4>1572919</vt:i4>
      </vt:variant>
      <vt:variant>
        <vt:i4>47</vt:i4>
      </vt:variant>
      <vt:variant>
        <vt:i4>0</vt:i4>
      </vt:variant>
      <vt:variant>
        <vt:i4>5</vt:i4>
      </vt:variant>
      <vt:variant>
        <vt:lpwstr/>
      </vt:variant>
      <vt:variant>
        <vt:lpwstr>_Toc335165785</vt:lpwstr>
      </vt:variant>
      <vt:variant>
        <vt:i4>1572919</vt:i4>
      </vt:variant>
      <vt:variant>
        <vt:i4>41</vt:i4>
      </vt:variant>
      <vt:variant>
        <vt:i4>0</vt:i4>
      </vt:variant>
      <vt:variant>
        <vt:i4>5</vt:i4>
      </vt:variant>
      <vt:variant>
        <vt:lpwstr/>
      </vt:variant>
      <vt:variant>
        <vt:lpwstr>_Toc335165784</vt:lpwstr>
      </vt:variant>
      <vt:variant>
        <vt:i4>1572919</vt:i4>
      </vt:variant>
      <vt:variant>
        <vt:i4>35</vt:i4>
      </vt:variant>
      <vt:variant>
        <vt:i4>0</vt:i4>
      </vt:variant>
      <vt:variant>
        <vt:i4>5</vt:i4>
      </vt:variant>
      <vt:variant>
        <vt:lpwstr/>
      </vt:variant>
      <vt:variant>
        <vt:lpwstr>_Toc335165783</vt:lpwstr>
      </vt:variant>
      <vt:variant>
        <vt:i4>1572919</vt:i4>
      </vt:variant>
      <vt:variant>
        <vt:i4>29</vt:i4>
      </vt:variant>
      <vt:variant>
        <vt:i4>0</vt:i4>
      </vt:variant>
      <vt:variant>
        <vt:i4>5</vt:i4>
      </vt:variant>
      <vt:variant>
        <vt:lpwstr/>
      </vt:variant>
      <vt:variant>
        <vt:lpwstr>_Toc335165782</vt:lpwstr>
      </vt:variant>
      <vt:variant>
        <vt:i4>1572919</vt:i4>
      </vt:variant>
      <vt:variant>
        <vt:i4>23</vt:i4>
      </vt:variant>
      <vt:variant>
        <vt:i4>0</vt:i4>
      </vt:variant>
      <vt:variant>
        <vt:i4>5</vt:i4>
      </vt:variant>
      <vt:variant>
        <vt:lpwstr/>
      </vt:variant>
      <vt:variant>
        <vt:lpwstr>_Toc335165781</vt:lpwstr>
      </vt:variant>
      <vt:variant>
        <vt:i4>1572919</vt:i4>
      </vt:variant>
      <vt:variant>
        <vt:i4>17</vt:i4>
      </vt:variant>
      <vt:variant>
        <vt:i4>0</vt:i4>
      </vt:variant>
      <vt:variant>
        <vt:i4>5</vt:i4>
      </vt:variant>
      <vt:variant>
        <vt:lpwstr/>
      </vt:variant>
      <vt:variant>
        <vt:lpwstr>_Toc335165780</vt:lpwstr>
      </vt:variant>
      <vt:variant>
        <vt:i4>1507383</vt:i4>
      </vt:variant>
      <vt:variant>
        <vt:i4>11</vt:i4>
      </vt:variant>
      <vt:variant>
        <vt:i4>0</vt:i4>
      </vt:variant>
      <vt:variant>
        <vt:i4>5</vt:i4>
      </vt:variant>
      <vt:variant>
        <vt:lpwstr/>
      </vt:variant>
      <vt:variant>
        <vt:lpwstr>_Toc335165779</vt:lpwstr>
      </vt:variant>
      <vt:variant>
        <vt:i4>1507383</vt:i4>
      </vt:variant>
      <vt:variant>
        <vt:i4>5</vt:i4>
      </vt:variant>
      <vt:variant>
        <vt:i4>0</vt:i4>
      </vt:variant>
      <vt:variant>
        <vt:i4>5</vt:i4>
      </vt:variant>
      <vt:variant>
        <vt:lpwstr/>
      </vt:variant>
      <vt:variant>
        <vt:lpwstr>_Toc335165778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 Yack</dc:title>
  <dc:subject>Romans</dc:subject>
  <dc:creator>Blaise Cendrars</dc:creator>
  <cp:keywords/>
  <dc:description>Dan Yack, un riche héritier anglais, fait les quatre cents coups dans toutes les villes du monde. À la suite d'une rupture amoureuse, il décide de passer l'hiver dans l'antarctique, isolé dans une cabane d'un endroit perdu non loin du pôle sud. Il recrute, pour l'accompagner, trois artistes russes dans la galère. Seul survivant de ce huit clos qui a mal tourné, il monte dans une ile septentrionale une ville-usine pour le dépeçage des baleines et le retraitement de leurs produits dérivés dont un produit pour les enfants. A la suite de la visite de son associé, accompagné de sa jeune épouse, il décide de faire venir des femmes dans cette ile et de favoriser les projets matrimoniaux de ses employés...</dc:description>
  <cp:lastModifiedBy>Cool Micro</cp:lastModifiedBy>
  <cp:revision>11</cp:revision>
  <cp:lastPrinted>2025-06-27T18:52:00Z</cp:lastPrinted>
  <dcterms:created xsi:type="dcterms:W3CDTF">2025-06-27T14:45:00Z</dcterms:created>
  <dcterms:modified xsi:type="dcterms:W3CDTF">2025-06-27T18:53:00Z</dcterms:modified>
  <cp:category>Romans</cp:category>
</cp:coreProperties>
</file>